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F0A" w:rsidRPr="00A12F0A" w:rsidRDefault="00A12F0A" w:rsidP="00E7344C">
      <w:pPr>
        <w:rPr>
          <w:b/>
          <w:sz w:val="28"/>
        </w:rPr>
      </w:pPr>
      <w:r w:rsidRPr="00A12F0A">
        <w:rPr>
          <w:noProof/>
        </w:rPr>
        <w:drawing>
          <wp:anchor distT="0" distB="0" distL="114300" distR="114300" simplePos="0" relativeHeight="251659264" behindDoc="0" locked="0" layoutInCell="1" allowOverlap="1">
            <wp:simplePos x="0" y="0"/>
            <wp:positionH relativeFrom="margin">
              <wp:posOffset>-194945</wp:posOffset>
            </wp:positionH>
            <wp:positionV relativeFrom="margin">
              <wp:posOffset>-527685</wp:posOffset>
            </wp:positionV>
            <wp:extent cx="1890395" cy="447040"/>
            <wp:effectExtent l="0" t="0" r="0" b="0"/>
            <wp:wrapSquare wrapText="bothSides"/>
            <wp:docPr id="3" name="Obráze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rsidR="00A12F0A" w:rsidRPr="00A12F0A" w:rsidRDefault="00A12F0A" w:rsidP="00E7344C">
      <w:pPr>
        <w:rPr>
          <w:b/>
          <w:sz w:val="28"/>
        </w:rPr>
      </w:pPr>
    </w:p>
    <w:p w:rsidR="00A12F0A" w:rsidRPr="00A12F0A" w:rsidRDefault="00A12F0A" w:rsidP="00E7344C">
      <w:pPr>
        <w:rPr>
          <w:b/>
          <w:sz w:val="28"/>
        </w:rPr>
      </w:pPr>
    </w:p>
    <w:p w:rsidR="00A12F0A" w:rsidRPr="00A12F0A" w:rsidRDefault="00A12F0A" w:rsidP="00E7344C">
      <w:pPr>
        <w:rPr>
          <w:b/>
          <w:sz w:val="28"/>
        </w:rPr>
      </w:pPr>
    </w:p>
    <w:p w:rsidR="00A12F0A" w:rsidRPr="00A12F0A" w:rsidRDefault="00A12F0A" w:rsidP="00E7344C">
      <w:pPr>
        <w:rPr>
          <w:b/>
          <w:sz w:val="28"/>
        </w:rPr>
      </w:pPr>
    </w:p>
    <w:p w:rsidR="00A12F0A" w:rsidRPr="00A12F0A" w:rsidRDefault="00A12F0A" w:rsidP="00E7344C">
      <w:pPr>
        <w:rPr>
          <w:b/>
          <w:sz w:val="28"/>
        </w:rPr>
      </w:pPr>
    </w:p>
    <w:p w:rsidR="00A12F0A" w:rsidRPr="00A12F0A" w:rsidRDefault="00A12F0A" w:rsidP="00E7344C">
      <w:pPr>
        <w:rPr>
          <w:b/>
          <w:sz w:val="28"/>
        </w:rPr>
      </w:pPr>
    </w:p>
    <w:p w:rsidR="00A12F0A" w:rsidRPr="00A12F0A" w:rsidRDefault="00A12F0A" w:rsidP="00E7344C">
      <w:pPr>
        <w:rPr>
          <w:b/>
          <w:sz w:val="28"/>
        </w:rPr>
      </w:pPr>
    </w:p>
    <w:p w:rsidR="00A12F0A" w:rsidRPr="00A12F0A" w:rsidRDefault="00A12F0A" w:rsidP="00E7344C">
      <w:pPr>
        <w:rPr>
          <w:b/>
          <w:sz w:val="28"/>
        </w:rPr>
      </w:pPr>
    </w:p>
    <w:p w:rsidR="00A12F0A" w:rsidRPr="00A12F0A" w:rsidRDefault="00A12F0A" w:rsidP="00E7344C">
      <w:pPr>
        <w:jc w:val="center"/>
        <w:rPr>
          <w:sz w:val="32"/>
          <w:szCs w:val="32"/>
        </w:rPr>
      </w:pPr>
      <w:r w:rsidRPr="00A12F0A">
        <w:rPr>
          <w:color w:val="000000"/>
          <w:sz w:val="32"/>
          <w:szCs w:val="32"/>
        </w:rPr>
        <w:t>Žádost o akreditaci</w:t>
      </w:r>
    </w:p>
    <w:p w:rsidR="00A12F0A" w:rsidRPr="00A12F0A" w:rsidRDefault="00A12F0A" w:rsidP="00E7344C">
      <w:pPr>
        <w:jc w:val="center"/>
        <w:rPr>
          <w:sz w:val="32"/>
          <w:szCs w:val="32"/>
        </w:rPr>
      </w:pPr>
    </w:p>
    <w:p w:rsidR="00A12F0A" w:rsidRPr="00A12F0A" w:rsidRDefault="00A12F0A" w:rsidP="00E7344C">
      <w:pPr>
        <w:spacing w:line="360" w:lineRule="auto"/>
        <w:jc w:val="center"/>
        <w:rPr>
          <w:sz w:val="32"/>
          <w:szCs w:val="32"/>
        </w:rPr>
      </w:pPr>
      <w:r>
        <w:rPr>
          <w:sz w:val="32"/>
          <w:szCs w:val="32"/>
        </w:rPr>
        <w:t>magisterského</w:t>
      </w:r>
      <w:r w:rsidRPr="00A12F0A">
        <w:rPr>
          <w:sz w:val="32"/>
          <w:szCs w:val="32"/>
        </w:rPr>
        <w:t xml:space="preserve"> studijního programu</w:t>
      </w:r>
    </w:p>
    <w:p w:rsidR="00A12F0A" w:rsidRPr="00A12F0A" w:rsidRDefault="00A12F0A" w:rsidP="00E7344C">
      <w:pPr>
        <w:spacing w:line="360" w:lineRule="auto"/>
        <w:jc w:val="center"/>
        <w:rPr>
          <w:sz w:val="32"/>
          <w:szCs w:val="32"/>
        </w:rPr>
      </w:pPr>
    </w:p>
    <w:p w:rsidR="00A12F0A" w:rsidRPr="00A12F0A" w:rsidRDefault="0081766A" w:rsidP="00E7344C">
      <w:pPr>
        <w:spacing w:line="360" w:lineRule="auto"/>
        <w:jc w:val="center"/>
        <w:rPr>
          <w:b/>
          <w:sz w:val="32"/>
          <w:szCs w:val="32"/>
        </w:rPr>
      </w:pPr>
      <w:r>
        <w:rPr>
          <w:b/>
          <w:sz w:val="32"/>
          <w:szCs w:val="32"/>
        </w:rPr>
        <w:t>UČITELSTVÍ PRO 1. STUPEŇ ZÁKLADNÍ ŠKOLY</w:t>
      </w:r>
    </w:p>
    <w:p w:rsidR="00A12F0A" w:rsidRPr="00A12F0A" w:rsidRDefault="00A12F0A" w:rsidP="00E7344C">
      <w:pPr>
        <w:spacing w:line="360" w:lineRule="auto"/>
        <w:jc w:val="center"/>
        <w:rPr>
          <w:sz w:val="32"/>
          <w:szCs w:val="32"/>
        </w:rPr>
      </w:pPr>
    </w:p>
    <w:p w:rsidR="00A12F0A" w:rsidRPr="00A12F0A" w:rsidRDefault="0081766A" w:rsidP="00E7344C">
      <w:pPr>
        <w:jc w:val="center"/>
        <w:rPr>
          <w:sz w:val="32"/>
          <w:szCs w:val="32"/>
        </w:rPr>
      </w:pPr>
      <w:r>
        <w:rPr>
          <w:sz w:val="32"/>
          <w:szCs w:val="32"/>
        </w:rPr>
        <w:t>prezenční</w:t>
      </w:r>
      <w:r w:rsidR="00A12F0A" w:rsidRPr="00A12F0A">
        <w:rPr>
          <w:sz w:val="32"/>
          <w:szCs w:val="32"/>
        </w:rPr>
        <w:t xml:space="preserve"> forma studia</w:t>
      </w:r>
    </w:p>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 w:rsidR="00A12F0A" w:rsidRPr="00A12F0A" w:rsidRDefault="00A12F0A" w:rsidP="00E7344C">
      <w:pPr>
        <w:jc w:val="center"/>
        <w:rPr>
          <w:sz w:val="32"/>
          <w:szCs w:val="32"/>
        </w:rPr>
      </w:pPr>
    </w:p>
    <w:p w:rsidR="00A12F0A" w:rsidRPr="00A12F0A" w:rsidRDefault="00A12F0A" w:rsidP="00E7344C">
      <w:pPr>
        <w:jc w:val="center"/>
        <w:rPr>
          <w:sz w:val="32"/>
          <w:szCs w:val="32"/>
        </w:rPr>
      </w:pPr>
    </w:p>
    <w:p w:rsidR="00A12F0A" w:rsidRPr="00A12F0A" w:rsidRDefault="00A12F0A" w:rsidP="00E7344C">
      <w:pPr>
        <w:jc w:val="center"/>
        <w:rPr>
          <w:sz w:val="32"/>
          <w:szCs w:val="32"/>
        </w:rPr>
      </w:pPr>
    </w:p>
    <w:p w:rsidR="00A12F0A" w:rsidRPr="00A12F0A" w:rsidRDefault="00A12F0A" w:rsidP="00E7344C">
      <w:pPr>
        <w:jc w:val="center"/>
        <w:rPr>
          <w:sz w:val="32"/>
          <w:szCs w:val="32"/>
        </w:rPr>
      </w:pPr>
    </w:p>
    <w:p w:rsidR="00A12F0A" w:rsidRPr="00A12F0A" w:rsidRDefault="00A12F0A" w:rsidP="00E7344C">
      <w:pPr>
        <w:jc w:val="center"/>
        <w:rPr>
          <w:sz w:val="32"/>
          <w:szCs w:val="32"/>
        </w:rPr>
      </w:pPr>
    </w:p>
    <w:p w:rsidR="00A12F0A" w:rsidRPr="00A12F0A" w:rsidRDefault="00A12F0A" w:rsidP="00E7344C">
      <w:pPr>
        <w:jc w:val="center"/>
        <w:rPr>
          <w:sz w:val="32"/>
          <w:szCs w:val="32"/>
        </w:rPr>
      </w:pPr>
    </w:p>
    <w:p w:rsidR="00A12F0A" w:rsidRPr="00A12F0A" w:rsidRDefault="00A12F0A" w:rsidP="00E7344C">
      <w:pPr>
        <w:jc w:val="center"/>
        <w:rPr>
          <w:sz w:val="32"/>
          <w:szCs w:val="32"/>
        </w:rPr>
      </w:pPr>
    </w:p>
    <w:p w:rsidR="00A12F0A" w:rsidRDefault="00A12F0A" w:rsidP="00E7344C">
      <w:pPr>
        <w:spacing w:line="276" w:lineRule="auto"/>
        <w:jc w:val="center"/>
        <w:rPr>
          <w:sz w:val="40"/>
        </w:rPr>
      </w:pPr>
      <w:r w:rsidRPr="001661B8">
        <w:rPr>
          <w:sz w:val="32"/>
        </w:rPr>
        <w:t xml:space="preserve">Zlín </w:t>
      </w:r>
      <w:del w:id="0" w:author="Hana Navrátilová" w:date="2019-09-24T11:10:00Z">
        <w:r w:rsidRPr="001661B8">
          <w:rPr>
            <w:sz w:val="32"/>
            <w:szCs w:val="32"/>
          </w:rPr>
          <w:delText>2018</w:delText>
        </w:r>
      </w:del>
      <w:ins w:id="1" w:author="Hana Navrátilová" w:date="2019-09-24T11:10:00Z">
        <w:r w:rsidRPr="001661B8">
          <w:rPr>
            <w:sz w:val="32"/>
            <w:szCs w:val="32"/>
          </w:rPr>
          <w:t>201</w:t>
        </w:r>
        <w:r w:rsidR="003F29BC" w:rsidRPr="001661B8">
          <w:rPr>
            <w:sz w:val="32"/>
            <w:szCs w:val="32"/>
          </w:rPr>
          <w:t>9</w:t>
        </w:r>
      </w:ins>
    </w:p>
    <w:p w:rsidR="00AB5BCD" w:rsidRPr="00944A9E" w:rsidRDefault="00AB5BCD" w:rsidP="00E7344C">
      <w:pPr>
        <w:jc w:val="center"/>
        <w:rPr>
          <w:sz w:val="40"/>
        </w:rPr>
        <w:sectPr w:rsidR="00AB5BCD" w:rsidRPr="00944A9E" w:rsidSect="00E7344C">
          <w:headerReference w:type="default" r:id="rId10"/>
          <w:footerReference w:type="default" r:id="rId11"/>
          <w:pgSz w:w="11907" w:h="16840"/>
          <w:pgMar w:top="1304" w:right="1418" w:bottom="1134" w:left="1418" w:header="709" w:footer="851" w:gutter="0"/>
          <w:cols w:space="708"/>
        </w:sectPr>
      </w:pPr>
    </w:p>
    <w:p w:rsidR="007264FF" w:rsidRPr="00944A9E" w:rsidRDefault="007264FF" w:rsidP="00E7344C">
      <w:pPr>
        <w:pBdr>
          <w:top w:val="single" w:sz="4" w:space="1" w:color="auto"/>
          <w:left w:val="single" w:sz="4" w:space="4" w:color="auto"/>
          <w:bottom w:val="single" w:sz="4" w:space="1" w:color="auto"/>
          <w:right w:val="single" w:sz="4" w:space="4" w:color="auto"/>
        </w:pBdr>
        <w:shd w:val="clear" w:color="auto" w:fill="BDD6EE"/>
        <w:rPr>
          <w:b/>
          <w:sz w:val="26"/>
          <w:szCs w:val="26"/>
        </w:rPr>
      </w:pPr>
      <w:r w:rsidRPr="00944A9E">
        <w:rPr>
          <w:b/>
          <w:sz w:val="28"/>
        </w:rPr>
        <w:lastRenderedPageBreak/>
        <w:t>A</w:t>
      </w:r>
      <w:r w:rsidR="003F5843" w:rsidRPr="00944A9E">
        <w:rPr>
          <w:b/>
          <w:sz w:val="28"/>
        </w:rPr>
        <w:t xml:space="preserve"> – </w:t>
      </w:r>
      <w:r w:rsidRPr="00944A9E">
        <w:rPr>
          <w:b/>
          <w:sz w:val="28"/>
        </w:rPr>
        <w:t>I</w:t>
      </w:r>
      <w:r w:rsidR="00B369B9" w:rsidRPr="00944A9E">
        <w:rPr>
          <w:b/>
          <w:sz w:val="28"/>
        </w:rPr>
        <w:t xml:space="preserve"> – </w:t>
      </w:r>
      <w:r w:rsidRPr="00944A9E">
        <w:rPr>
          <w:b/>
          <w:sz w:val="26"/>
          <w:szCs w:val="26"/>
        </w:rPr>
        <w:t>Základní informace o žádosti o akreditaci</w:t>
      </w:r>
    </w:p>
    <w:p w:rsidR="007264FF" w:rsidRPr="00944A9E" w:rsidRDefault="007264FF" w:rsidP="00E7344C">
      <w:pPr>
        <w:rPr>
          <w:b/>
          <w:sz w:val="28"/>
        </w:rPr>
      </w:pPr>
    </w:p>
    <w:p w:rsidR="007264FF" w:rsidRPr="00944A9E" w:rsidRDefault="007264FF" w:rsidP="00E7344C">
      <w:pPr>
        <w:rPr>
          <w:b/>
          <w:sz w:val="28"/>
        </w:rPr>
      </w:pPr>
      <w:r w:rsidRPr="00944A9E">
        <w:rPr>
          <w:b/>
          <w:sz w:val="28"/>
        </w:rPr>
        <w:t xml:space="preserve">Název vysoké školy: </w:t>
      </w:r>
      <w:r w:rsidRPr="00944A9E">
        <w:rPr>
          <w:sz w:val="28"/>
        </w:rPr>
        <w:t>Univerzita Tomáše Bati ve Zlíně</w:t>
      </w:r>
    </w:p>
    <w:p w:rsidR="007264FF" w:rsidRPr="00944A9E" w:rsidRDefault="007264FF" w:rsidP="00E7344C">
      <w:pPr>
        <w:rPr>
          <w:b/>
          <w:sz w:val="28"/>
        </w:rPr>
      </w:pPr>
    </w:p>
    <w:p w:rsidR="007264FF" w:rsidRPr="00944A9E" w:rsidRDefault="007264FF" w:rsidP="00E7344C">
      <w:pPr>
        <w:rPr>
          <w:b/>
          <w:sz w:val="28"/>
        </w:rPr>
      </w:pPr>
      <w:r w:rsidRPr="00944A9E">
        <w:rPr>
          <w:b/>
          <w:sz w:val="28"/>
        </w:rPr>
        <w:t xml:space="preserve">Název součásti vysoké školy: </w:t>
      </w:r>
      <w:r w:rsidRPr="00944A9E">
        <w:rPr>
          <w:sz w:val="28"/>
        </w:rPr>
        <w:t xml:space="preserve">Fakulta humanitních studií </w:t>
      </w:r>
    </w:p>
    <w:p w:rsidR="007264FF" w:rsidRPr="00944A9E" w:rsidRDefault="007264FF" w:rsidP="00E7344C">
      <w:pPr>
        <w:rPr>
          <w:b/>
          <w:sz w:val="28"/>
        </w:rPr>
      </w:pPr>
    </w:p>
    <w:p w:rsidR="007264FF" w:rsidRPr="00944A9E" w:rsidRDefault="007264FF" w:rsidP="00E7344C">
      <w:pPr>
        <w:rPr>
          <w:b/>
          <w:sz w:val="28"/>
        </w:rPr>
      </w:pPr>
      <w:r w:rsidRPr="00944A9E">
        <w:rPr>
          <w:b/>
          <w:sz w:val="28"/>
        </w:rPr>
        <w:t>Název spolupracující instituce:</w:t>
      </w:r>
    </w:p>
    <w:p w:rsidR="007264FF" w:rsidRPr="00944A9E" w:rsidRDefault="007264FF" w:rsidP="00E7344C">
      <w:pPr>
        <w:rPr>
          <w:b/>
          <w:sz w:val="28"/>
        </w:rPr>
      </w:pPr>
    </w:p>
    <w:p w:rsidR="007264FF" w:rsidRPr="00944A9E" w:rsidRDefault="007264FF" w:rsidP="00E7344C">
      <w:pPr>
        <w:rPr>
          <w:b/>
          <w:sz w:val="28"/>
        </w:rPr>
      </w:pPr>
      <w:r w:rsidRPr="00944A9E">
        <w:rPr>
          <w:b/>
          <w:sz w:val="28"/>
        </w:rPr>
        <w:t xml:space="preserve">Název studijního programu: </w:t>
      </w:r>
      <w:r w:rsidRPr="00944A9E">
        <w:rPr>
          <w:sz w:val="28"/>
        </w:rPr>
        <w:t xml:space="preserve">Učitelství pro </w:t>
      </w:r>
      <w:r w:rsidR="00FA2DA9">
        <w:rPr>
          <w:sz w:val="28"/>
        </w:rPr>
        <w:t>1.</w:t>
      </w:r>
      <w:r w:rsidR="00A820DF" w:rsidRPr="00944A9E">
        <w:rPr>
          <w:sz w:val="28"/>
        </w:rPr>
        <w:t xml:space="preserve"> stupeň </w:t>
      </w:r>
      <w:r w:rsidR="00B62C65" w:rsidRPr="00944A9E">
        <w:rPr>
          <w:sz w:val="28"/>
        </w:rPr>
        <w:t>základní školy</w:t>
      </w:r>
    </w:p>
    <w:p w:rsidR="007264FF" w:rsidRPr="00944A9E" w:rsidRDefault="007264FF" w:rsidP="00E7344C">
      <w:pPr>
        <w:rPr>
          <w:b/>
          <w:sz w:val="28"/>
        </w:rPr>
      </w:pPr>
    </w:p>
    <w:p w:rsidR="007264FF" w:rsidRPr="00944A9E" w:rsidRDefault="007264FF" w:rsidP="00E7344C">
      <w:pPr>
        <w:rPr>
          <w:sz w:val="28"/>
          <w:szCs w:val="28"/>
        </w:rPr>
      </w:pPr>
      <w:r w:rsidRPr="00944A9E">
        <w:rPr>
          <w:b/>
          <w:sz w:val="28"/>
          <w:szCs w:val="28"/>
        </w:rPr>
        <w:t xml:space="preserve">Typ žádosti o </w:t>
      </w:r>
      <w:r w:rsidR="00B35768" w:rsidRPr="00944A9E">
        <w:rPr>
          <w:b/>
          <w:sz w:val="28"/>
          <w:szCs w:val="28"/>
        </w:rPr>
        <w:t>akreditaci:</w:t>
      </w:r>
      <w:r w:rsidR="00B35768" w:rsidRPr="00944A9E">
        <w:rPr>
          <w:sz w:val="28"/>
          <w:szCs w:val="28"/>
        </w:rPr>
        <w:t xml:space="preserve"> nová</w:t>
      </w:r>
      <w:r w:rsidR="00B0458E">
        <w:rPr>
          <w:sz w:val="28"/>
          <w:szCs w:val="28"/>
        </w:rPr>
        <w:t xml:space="preserve"> </w:t>
      </w:r>
      <w:r w:rsidRPr="00944A9E">
        <w:rPr>
          <w:sz w:val="28"/>
          <w:szCs w:val="28"/>
        </w:rPr>
        <w:t xml:space="preserve">akreditace </w:t>
      </w:r>
    </w:p>
    <w:p w:rsidR="007264FF" w:rsidRPr="00944A9E" w:rsidRDefault="007264FF" w:rsidP="00E7344C">
      <w:pPr>
        <w:rPr>
          <w:b/>
          <w:sz w:val="28"/>
        </w:rPr>
      </w:pPr>
    </w:p>
    <w:p w:rsidR="00DC4E63" w:rsidRPr="00944A9E" w:rsidRDefault="00DC4E63" w:rsidP="00E7344C">
      <w:pPr>
        <w:rPr>
          <w:b/>
          <w:sz w:val="28"/>
        </w:rPr>
      </w:pPr>
      <w:r w:rsidRPr="00944A9E">
        <w:rPr>
          <w:b/>
          <w:sz w:val="28"/>
        </w:rPr>
        <w:t xml:space="preserve">Schvalující orgán: </w:t>
      </w:r>
      <w:r>
        <w:rPr>
          <w:sz w:val="28"/>
        </w:rPr>
        <w:t>Vědecká rada FHS UTB, Rada pro vnitřní hodnocení UTB</w:t>
      </w:r>
    </w:p>
    <w:p w:rsidR="00DC4E63" w:rsidRPr="00944A9E" w:rsidRDefault="00DC4E63" w:rsidP="00E7344C">
      <w:pPr>
        <w:rPr>
          <w:b/>
          <w:sz w:val="28"/>
        </w:rPr>
      </w:pPr>
    </w:p>
    <w:p w:rsidR="00FE7056" w:rsidRDefault="00080A00" w:rsidP="00E7344C">
      <w:pPr>
        <w:rPr>
          <w:sz w:val="28"/>
        </w:rPr>
      </w:pPr>
      <w:r w:rsidRPr="00080A00">
        <w:rPr>
          <w:b/>
          <w:sz w:val="28"/>
        </w:rPr>
        <w:t>Datum schválení žádosti:</w:t>
      </w:r>
      <w:r w:rsidRPr="00080A00">
        <w:rPr>
          <w:sz w:val="28"/>
        </w:rPr>
        <w:t xml:space="preserve"> </w:t>
      </w:r>
    </w:p>
    <w:p w:rsidR="00080A00" w:rsidRPr="00080A00" w:rsidRDefault="00080A00" w:rsidP="00E7344C">
      <w:pPr>
        <w:rPr>
          <w:b/>
          <w:sz w:val="28"/>
        </w:rPr>
      </w:pPr>
      <w:r w:rsidRPr="00080A00">
        <w:rPr>
          <w:sz w:val="28"/>
        </w:rPr>
        <w:t>Schváleno Vědeckou radu FHS UTB 3. 1. 2018,</w:t>
      </w:r>
    </w:p>
    <w:p w:rsidR="00080A00" w:rsidRDefault="00B872BD" w:rsidP="004869E7">
      <w:pPr>
        <w:tabs>
          <w:tab w:val="left" w:pos="3402"/>
        </w:tabs>
        <w:rPr>
          <w:sz w:val="28"/>
        </w:rPr>
      </w:pPr>
      <w:r>
        <w:rPr>
          <w:sz w:val="28"/>
        </w:rPr>
        <w:t>R</w:t>
      </w:r>
      <w:r w:rsidR="00080A00" w:rsidRPr="00080A00">
        <w:rPr>
          <w:sz w:val="28"/>
        </w:rPr>
        <w:t xml:space="preserve">adou pro vnitřní hodnocení </w:t>
      </w:r>
      <w:r w:rsidR="004869E7">
        <w:rPr>
          <w:sz w:val="28"/>
        </w:rPr>
        <w:tab/>
      </w:r>
      <w:r w:rsidR="00080A00" w:rsidRPr="00080A00">
        <w:rPr>
          <w:sz w:val="28"/>
        </w:rPr>
        <w:t>UTB 12. 6. 2018</w:t>
      </w:r>
    </w:p>
    <w:p w:rsidR="003F29BC" w:rsidRDefault="004869E7" w:rsidP="004869E7">
      <w:pPr>
        <w:tabs>
          <w:tab w:val="left" w:pos="3402"/>
        </w:tabs>
        <w:rPr>
          <w:ins w:id="2" w:author="Hana Navrátilová" w:date="2019-09-24T11:10:00Z"/>
          <w:sz w:val="28"/>
        </w:rPr>
      </w:pPr>
      <w:r>
        <w:rPr>
          <w:sz w:val="28"/>
        </w:rPr>
        <w:tab/>
      </w:r>
      <w:ins w:id="3" w:author="Hana Navrátilová" w:date="2019-09-24T11:10:00Z">
        <w:r w:rsidR="003F29BC" w:rsidRPr="001661B8">
          <w:rPr>
            <w:sz w:val="28"/>
          </w:rPr>
          <w:t>UTB 7.</w:t>
        </w:r>
      </w:ins>
      <w:moveToRangeStart w:id="4" w:author="Hana Navrátilová" w:date="2019-09-24T11:10:00Z" w:name="move20215847"/>
      <w:moveTo w:id="5" w:author="Hana Navrátilová" w:date="2019-09-24T11:10:00Z">
        <w:r w:rsidR="003F29BC" w:rsidRPr="001661B8">
          <w:rPr>
            <w:sz w:val="28"/>
          </w:rPr>
          <w:t xml:space="preserve"> 10. </w:t>
        </w:r>
      </w:moveTo>
      <w:moveToRangeEnd w:id="4"/>
      <w:ins w:id="6" w:author="Hana Navrátilová" w:date="2019-09-24T11:10:00Z">
        <w:r w:rsidR="003F29BC" w:rsidRPr="001661B8">
          <w:rPr>
            <w:sz w:val="28"/>
          </w:rPr>
          <w:t>2019</w:t>
        </w:r>
      </w:ins>
    </w:p>
    <w:p w:rsidR="00F137AD" w:rsidRPr="00080A00" w:rsidRDefault="00F137AD" w:rsidP="00E7344C">
      <w:pPr>
        <w:rPr>
          <w:sz w:val="28"/>
        </w:rPr>
      </w:pPr>
    </w:p>
    <w:p w:rsidR="00080A00" w:rsidRPr="001C6C38" w:rsidRDefault="00080A00" w:rsidP="00E7344C">
      <w:pPr>
        <w:rPr>
          <w:b/>
          <w:color w:val="FF0000"/>
          <w:sz w:val="28"/>
        </w:rPr>
      </w:pPr>
      <w:r w:rsidRPr="001C6C38">
        <w:rPr>
          <w:b/>
          <w:color w:val="FF0000"/>
          <w:sz w:val="28"/>
        </w:rPr>
        <w:t>Odkaz na elektronickou podobu žádosti:</w:t>
      </w:r>
    </w:p>
    <w:p w:rsidR="00080A00" w:rsidRPr="00E307F0" w:rsidRDefault="00775D79" w:rsidP="00E7344C">
      <w:pPr>
        <w:rPr>
          <w:sz w:val="28"/>
        </w:rPr>
      </w:pPr>
      <w:hyperlink r:id="rId12" w:history="1">
        <w:r w:rsidR="00080A00" w:rsidRPr="00BE26A3">
          <w:rPr>
            <w:rStyle w:val="Hypertextovodkaz"/>
            <w:sz w:val="28"/>
            <w:szCs w:val="28"/>
          </w:rPr>
          <w:t>https://fhs.utb.cz/wp-login.php</w:t>
        </w:r>
      </w:hyperlink>
      <w:r w:rsidR="00080A00" w:rsidRPr="00E307F0">
        <w:rPr>
          <w:sz w:val="28"/>
          <w:szCs w:val="28"/>
        </w:rPr>
        <w:t xml:space="preserve"> </w:t>
      </w:r>
    </w:p>
    <w:p w:rsidR="00080A00" w:rsidRPr="00E307F0" w:rsidRDefault="00080A00" w:rsidP="00E7344C">
      <w:pPr>
        <w:rPr>
          <w:sz w:val="28"/>
        </w:rPr>
      </w:pPr>
      <w:r w:rsidRPr="00E307F0">
        <w:rPr>
          <w:sz w:val="28"/>
        </w:rPr>
        <w:t>jméno a heslo k přístupu na www: fhs-akreditace, FHS_akreditace/123</w:t>
      </w:r>
    </w:p>
    <w:p w:rsidR="00080A00" w:rsidRDefault="00080A00" w:rsidP="00E7344C">
      <w:pPr>
        <w:rPr>
          <w:sz w:val="28"/>
        </w:rPr>
      </w:pPr>
      <w:r w:rsidRPr="00E307F0">
        <w:rPr>
          <w:sz w:val="28"/>
        </w:rPr>
        <w:t xml:space="preserve">Poté odkaz: </w:t>
      </w:r>
      <w:hyperlink r:id="rId13" w:history="1">
        <w:r w:rsidR="00BE26A3" w:rsidRPr="00BE26A3">
          <w:rPr>
            <w:rStyle w:val="Hypertextovodkaz"/>
            <w:sz w:val="28"/>
          </w:rPr>
          <w:t>https://fhs.utb.cz/o-fakulte/uredni-deska/akreditace-2018</w:t>
        </w:r>
      </w:hyperlink>
      <w:r w:rsidR="00BE26A3" w:rsidRPr="00BE26A3">
        <w:rPr>
          <w:sz w:val="28"/>
        </w:rPr>
        <w:t>/</w:t>
      </w:r>
    </w:p>
    <w:p w:rsidR="00BE26A3" w:rsidRPr="00E307F0" w:rsidRDefault="00BE26A3" w:rsidP="00E7344C">
      <w:pPr>
        <w:rPr>
          <w:b/>
          <w:sz w:val="28"/>
        </w:rPr>
      </w:pPr>
      <w:r w:rsidRPr="004C113C">
        <w:rPr>
          <w:sz w:val="24"/>
          <w:szCs w:val="24"/>
        </w:rPr>
        <w:t xml:space="preserve">K otevření souboru je třeba program 7-zip, nebo jiný program pro otvírání archivů, heslo pro přístup </w:t>
      </w:r>
      <w:r w:rsidR="00F73D95">
        <w:rPr>
          <w:sz w:val="24"/>
          <w:szCs w:val="24"/>
        </w:rPr>
        <w:t>k archivu: FHS_akreditace*1ZS/</w:t>
      </w:r>
      <w:r w:rsidRPr="004C113C">
        <w:rPr>
          <w:sz w:val="24"/>
          <w:szCs w:val="24"/>
        </w:rPr>
        <w:t>2018</w:t>
      </w:r>
    </w:p>
    <w:p w:rsidR="00080A00" w:rsidRPr="00E307F0" w:rsidRDefault="00080A00" w:rsidP="00E7344C">
      <w:pPr>
        <w:rPr>
          <w:b/>
          <w:sz w:val="28"/>
        </w:rPr>
      </w:pPr>
    </w:p>
    <w:p w:rsidR="00080A00" w:rsidRPr="00E307F0" w:rsidRDefault="00080A00" w:rsidP="00E7344C">
      <w:pPr>
        <w:rPr>
          <w:b/>
          <w:sz w:val="28"/>
        </w:rPr>
      </w:pPr>
      <w:r w:rsidRPr="00E307F0">
        <w:rPr>
          <w:b/>
          <w:sz w:val="28"/>
        </w:rPr>
        <w:t>Odkazy na relevantní vnitřní předpisy:</w:t>
      </w:r>
    </w:p>
    <w:p w:rsidR="00080A00" w:rsidRPr="00E307F0" w:rsidRDefault="00080A00" w:rsidP="00E7344C">
      <w:pPr>
        <w:rPr>
          <w:sz w:val="28"/>
          <w:szCs w:val="28"/>
        </w:rPr>
      </w:pPr>
      <w:r w:rsidRPr="00E307F0">
        <w:rPr>
          <w:sz w:val="28"/>
          <w:szCs w:val="28"/>
        </w:rPr>
        <w:t xml:space="preserve">Vnitřní předpisy UTB: </w:t>
      </w:r>
      <w:hyperlink r:id="rId14" w:history="1">
        <w:r w:rsidRPr="00E307F0">
          <w:rPr>
            <w:sz w:val="28"/>
            <w:szCs w:val="28"/>
          </w:rPr>
          <w:t>https://www.utb.cz/univerzita/uredni-deska/vnitrni-normy-a-predpisy/vnitrni-predpisy/</w:t>
        </w:r>
      </w:hyperlink>
    </w:p>
    <w:p w:rsidR="00080A00" w:rsidRPr="00E307F0" w:rsidRDefault="00080A00" w:rsidP="00E7344C">
      <w:pPr>
        <w:rPr>
          <w:sz w:val="28"/>
          <w:szCs w:val="28"/>
        </w:rPr>
      </w:pPr>
      <w:r w:rsidRPr="00E307F0">
        <w:rPr>
          <w:sz w:val="28"/>
          <w:szCs w:val="28"/>
        </w:rPr>
        <w:t xml:space="preserve">Vnitřní předpisy FHS: </w:t>
      </w:r>
      <w:hyperlink r:id="rId15" w:history="1">
        <w:r w:rsidRPr="00E307F0">
          <w:rPr>
            <w:sz w:val="28"/>
            <w:szCs w:val="28"/>
          </w:rPr>
          <w:t>https://fhs.utb.cz/o-fakulte/uredni-deska/vnitrni-normy-a-predpisy/vnitrni-predpisy-utb-a-fhs/</w:t>
        </w:r>
      </w:hyperlink>
    </w:p>
    <w:p w:rsidR="00080A00" w:rsidRPr="00080A00" w:rsidRDefault="00080A00" w:rsidP="00E7344C">
      <w:pPr>
        <w:rPr>
          <w:sz w:val="24"/>
        </w:rPr>
      </w:pPr>
    </w:p>
    <w:p w:rsidR="00080A00" w:rsidRPr="00080A00" w:rsidRDefault="00080A00" w:rsidP="00E7344C">
      <w:pPr>
        <w:rPr>
          <w:b/>
          <w:sz w:val="28"/>
        </w:rPr>
      </w:pPr>
      <w:r w:rsidRPr="00080A00">
        <w:rPr>
          <w:b/>
          <w:sz w:val="28"/>
        </w:rPr>
        <w:t>ISCED F:</w:t>
      </w:r>
    </w:p>
    <w:p w:rsidR="002F67F4" w:rsidRDefault="00080A00" w:rsidP="00E7344C">
      <w:r w:rsidRPr="00080A00">
        <w:rPr>
          <w:color w:val="000000"/>
          <w:sz w:val="28"/>
          <w:szCs w:val="28"/>
        </w:rPr>
        <w:t xml:space="preserve">01 Vzdělávání a výchova, 011 Vzdělávání a výchova, </w:t>
      </w:r>
      <w:r w:rsidRPr="00080A00">
        <w:rPr>
          <w:b/>
          <w:color w:val="000000"/>
          <w:sz w:val="28"/>
          <w:szCs w:val="28"/>
        </w:rPr>
        <w:t>0111 Pedagogika</w:t>
      </w:r>
      <w:r w:rsidR="002F67F4">
        <w:br w:type="page"/>
      </w: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46"/>
        <w:gridCol w:w="1638"/>
        <w:gridCol w:w="2788"/>
        <w:gridCol w:w="1864"/>
      </w:tblGrid>
      <w:tr w:rsidR="007264FF" w:rsidRPr="00944A9E" w:rsidTr="002F67F4">
        <w:trPr>
          <w:jc w:val="center"/>
        </w:trPr>
        <w:tc>
          <w:tcPr>
            <w:tcW w:w="9436" w:type="dxa"/>
            <w:gridSpan w:val="4"/>
            <w:tcBorders>
              <w:bottom w:val="double" w:sz="4" w:space="0" w:color="auto"/>
            </w:tcBorders>
            <w:shd w:val="clear" w:color="auto" w:fill="BDD6EE"/>
          </w:tcPr>
          <w:p w:rsidR="007264FF" w:rsidRPr="00944A9E" w:rsidRDefault="007264FF" w:rsidP="00E7344C">
            <w:pPr>
              <w:jc w:val="both"/>
              <w:rPr>
                <w:b/>
                <w:sz w:val="28"/>
              </w:rPr>
            </w:pPr>
            <w:r w:rsidRPr="00944A9E">
              <w:rPr>
                <w:b/>
                <w:sz w:val="28"/>
              </w:rPr>
              <w:lastRenderedPageBreak/>
              <w:t>B</w:t>
            </w:r>
            <w:r w:rsidR="003F5843" w:rsidRPr="00944A9E">
              <w:rPr>
                <w:b/>
                <w:sz w:val="28"/>
              </w:rPr>
              <w:t xml:space="preserve"> – </w:t>
            </w:r>
            <w:r w:rsidRPr="00944A9E">
              <w:rPr>
                <w:b/>
                <w:sz w:val="28"/>
              </w:rPr>
              <w:t>I</w:t>
            </w:r>
            <w:r w:rsidR="00B369B9" w:rsidRPr="00944A9E">
              <w:rPr>
                <w:b/>
                <w:sz w:val="28"/>
              </w:rPr>
              <w:t xml:space="preserve"> – </w:t>
            </w:r>
            <w:r w:rsidRPr="00944A9E">
              <w:rPr>
                <w:b/>
                <w:sz w:val="26"/>
                <w:szCs w:val="26"/>
              </w:rPr>
              <w:t>Charakteristika studijního programu</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Název studijního programu</w:t>
            </w:r>
          </w:p>
        </w:tc>
        <w:tc>
          <w:tcPr>
            <w:tcW w:w="6290" w:type="dxa"/>
            <w:gridSpan w:val="3"/>
            <w:tcBorders>
              <w:bottom w:val="single" w:sz="2" w:space="0" w:color="auto"/>
            </w:tcBorders>
          </w:tcPr>
          <w:p w:rsidR="007264FF" w:rsidRPr="00944A9E" w:rsidRDefault="007264FF" w:rsidP="00E7344C">
            <w:r w:rsidRPr="00944A9E">
              <w:t xml:space="preserve">Učitelství pro </w:t>
            </w:r>
            <w:r w:rsidR="00FA2DA9">
              <w:t>1.</w:t>
            </w:r>
            <w:r w:rsidRPr="00944A9E">
              <w:t xml:space="preserve"> stupeň základní</w:t>
            </w:r>
            <w:r w:rsidR="00156CFF" w:rsidRPr="00944A9E">
              <w:t xml:space="preserve"> škol</w:t>
            </w:r>
            <w:r w:rsidR="003E309C" w:rsidRPr="00944A9E">
              <w:t>y</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Typ studijního programu</w:t>
            </w:r>
          </w:p>
        </w:tc>
        <w:tc>
          <w:tcPr>
            <w:tcW w:w="6290" w:type="dxa"/>
            <w:gridSpan w:val="3"/>
            <w:tcBorders>
              <w:bottom w:val="single" w:sz="2" w:space="0" w:color="auto"/>
            </w:tcBorders>
          </w:tcPr>
          <w:p w:rsidR="007264FF" w:rsidRPr="00944A9E" w:rsidRDefault="00B0458E" w:rsidP="00E7344C">
            <w:r>
              <w:t>m</w:t>
            </w:r>
            <w:r w:rsidR="007264FF" w:rsidRPr="00944A9E">
              <w:t>agisterský</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Profil studijního programu</w:t>
            </w:r>
          </w:p>
        </w:tc>
        <w:tc>
          <w:tcPr>
            <w:tcW w:w="6290" w:type="dxa"/>
            <w:gridSpan w:val="3"/>
            <w:tcBorders>
              <w:bottom w:val="single" w:sz="2" w:space="0" w:color="auto"/>
            </w:tcBorders>
          </w:tcPr>
          <w:p w:rsidR="007264FF" w:rsidRPr="001C6C38" w:rsidRDefault="00AC32A8" w:rsidP="00E7344C">
            <w:pPr>
              <w:rPr>
                <w:b/>
              </w:rPr>
            </w:pPr>
            <w:r w:rsidRPr="001C6C38">
              <w:rPr>
                <w:b/>
              </w:rPr>
              <w:t>akademicky</w:t>
            </w:r>
            <w:r w:rsidR="00E77188" w:rsidRPr="001C6C38">
              <w:rPr>
                <w:b/>
              </w:rPr>
              <w:t xml:space="preserve"> </w:t>
            </w:r>
            <w:r w:rsidR="007264FF" w:rsidRPr="001C6C38">
              <w:rPr>
                <w:b/>
              </w:rPr>
              <w:t>zaměřený</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Forma studia</w:t>
            </w:r>
          </w:p>
        </w:tc>
        <w:tc>
          <w:tcPr>
            <w:tcW w:w="6290" w:type="dxa"/>
            <w:gridSpan w:val="3"/>
            <w:tcBorders>
              <w:bottom w:val="single" w:sz="2" w:space="0" w:color="auto"/>
            </w:tcBorders>
          </w:tcPr>
          <w:p w:rsidR="007264FF" w:rsidRPr="00944A9E" w:rsidRDefault="007264FF" w:rsidP="00E7344C">
            <w:r w:rsidRPr="00944A9E">
              <w:t xml:space="preserve">prezenční </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Standardní doba studia</w:t>
            </w:r>
          </w:p>
        </w:tc>
        <w:tc>
          <w:tcPr>
            <w:tcW w:w="6290" w:type="dxa"/>
            <w:gridSpan w:val="3"/>
            <w:tcBorders>
              <w:bottom w:val="single" w:sz="2" w:space="0" w:color="auto"/>
            </w:tcBorders>
          </w:tcPr>
          <w:p w:rsidR="007264FF" w:rsidRPr="00944A9E" w:rsidRDefault="007264FF" w:rsidP="00E7344C">
            <w:r w:rsidRPr="00944A9E">
              <w:t>5 let</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Jazyk studia</w:t>
            </w:r>
          </w:p>
        </w:tc>
        <w:tc>
          <w:tcPr>
            <w:tcW w:w="6290" w:type="dxa"/>
            <w:gridSpan w:val="3"/>
            <w:tcBorders>
              <w:bottom w:val="single" w:sz="2" w:space="0" w:color="auto"/>
            </w:tcBorders>
          </w:tcPr>
          <w:p w:rsidR="007264FF" w:rsidRPr="00944A9E" w:rsidRDefault="00B0458E" w:rsidP="00E7344C">
            <w:r>
              <w:t>č</w:t>
            </w:r>
            <w:r w:rsidR="007264FF" w:rsidRPr="00944A9E">
              <w:t>eský</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Udělovaný akademický titul</w:t>
            </w:r>
          </w:p>
        </w:tc>
        <w:tc>
          <w:tcPr>
            <w:tcW w:w="6290" w:type="dxa"/>
            <w:gridSpan w:val="3"/>
            <w:tcBorders>
              <w:bottom w:val="single" w:sz="2" w:space="0" w:color="auto"/>
            </w:tcBorders>
          </w:tcPr>
          <w:p w:rsidR="007264FF" w:rsidRPr="00944A9E" w:rsidRDefault="007264FF" w:rsidP="00E7344C">
            <w:r w:rsidRPr="00944A9E">
              <w:t>Mgr.</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Rigorózní řízení</w:t>
            </w:r>
          </w:p>
        </w:tc>
        <w:tc>
          <w:tcPr>
            <w:tcW w:w="1638" w:type="dxa"/>
            <w:tcBorders>
              <w:bottom w:val="single" w:sz="2" w:space="0" w:color="auto"/>
            </w:tcBorders>
          </w:tcPr>
          <w:p w:rsidR="007264FF" w:rsidRPr="00944A9E" w:rsidRDefault="00B0458E" w:rsidP="00E7344C">
            <w:r>
              <w:t>a</w:t>
            </w:r>
            <w:r w:rsidR="007264FF" w:rsidRPr="00944A9E">
              <w:t>no</w:t>
            </w:r>
          </w:p>
        </w:tc>
        <w:tc>
          <w:tcPr>
            <w:tcW w:w="2788" w:type="dxa"/>
            <w:tcBorders>
              <w:bottom w:val="single" w:sz="2" w:space="0" w:color="auto"/>
            </w:tcBorders>
            <w:shd w:val="clear" w:color="auto" w:fill="F7CAAC"/>
          </w:tcPr>
          <w:p w:rsidR="007264FF" w:rsidRPr="00944A9E" w:rsidRDefault="007264FF" w:rsidP="00E7344C">
            <w:pPr>
              <w:rPr>
                <w:b/>
                <w:bCs/>
              </w:rPr>
            </w:pPr>
            <w:r w:rsidRPr="00944A9E">
              <w:rPr>
                <w:b/>
                <w:bCs/>
              </w:rPr>
              <w:t>Udělovaný akademický titul</w:t>
            </w:r>
          </w:p>
        </w:tc>
        <w:tc>
          <w:tcPr>
            <w:tcW w:w="1864" w:type="dxa"/>
            <w:tcBorders>
              <w:bottom w:val="single" w:sz="2" w:space="0" w:color="auto"/>
            </w:tcBorders>
          </w:tcPr>
          <w:p w:rsidR="007264FF" w:rsidRPr="00944A9E" w:rsidRDefault="007264FF" w:rsidP="00E7344C">
            <w:r w:rsidRPr="00944A9E">
              <w:t>PhDr.</w:t>
            </w:r>
          </w:p>
        </w:tc>
      </w:tr>
      <w:tr w:rsidR="007264FF" w:rsidRPr="00944A9E" w:rsidTr="002F67F4">
        <w:trPr>
          <w:jc w:val="center"/>
        </w:trPr>
        <w:tc>
          <w:tcPr>
            <w:tcW w:w="3146" w:type="dxa"/>
            <w:tcBorders>
              <w:bottom w:val="single" w:sz="2" w:space="0" w:color="auto"/>
            </w:tcBorders>
            <w:shd w:val="clear" w:color="auto" w:fill="F7CAAC"/>
          </w:tcPr>
          <w:p w:rsidR="007264FF" w:rsidRPr="00944A9E" w:rsidRDefault="007264FF" w:rsidP="00E7344C">
            <w:pPr>
              <w:jc w:val="both"/>
              <w:rPr>
                <w:b/>
              </w:rPr>
            </w:pPr>
            <w:r w:rsidRPr="00944A9E">
              <w:rPr>
                <w:b/>
              </w:rPr>
              <w:t>Garant studijního programu</w:t>
            </w:r>
          </w:p>
        </w:tc>
        <w:tc>
          <w:tcPr>
            <w:tcW w:w="6290" w:type="dxa"/>
            <w:gridSpan w:val="3"/>
            <w:tcBorders>
              <w:bottom w:val="single" w:sz="2" w:space="0" w:color="auto"/>
            </w:tcBorders>
          </w:tcPr>
          <w:p w:rsidR="007264FF" w:rsidRPr="00944A9E" w:rsidRDefault="007264FF" w:rsidP="00E7344C">
            <w:r w:rsidRPr="00944A9E">
              <w:t xml:space="preserve">prof. PhDr. Hana Lukášová, CSc. </w:t>
            </w:r>
          </w:p>
        </w:tc>
      </w:tr>
      <w:tr w:rsidR="007264FF" w:rsidRPr="00944A9E" w:rsidTr="002F67F4">
        <w:trPr>
          <w:jc w:val="center"/>
        </w:trPr>
        <w:tc>
          <w:tcPr>
            <w:tcW w:w="3146" w:type="dxa"/>
            <w:tcBorders>
              <w:top w:val="single" w:sz="2" w:space="0" w:color="auto"/>
              <w:left w:val="single" w:sz="2" w:space="0" w:color="auto"/>
              <w:bottom w:val="single" w:sz="2" w:space="0" w:color="auto"/>
              <w:right w:val="single" w:sz="2" w:space="0" w:color="auto"/>
            </w:tcBorders>
            <w:shd w:val="clear" w:color="auto" w:fill="F7CAAC"/>
          </w:tcPr>
          <w:p w:rsidR="007264FF" w:rsidRPr="00944A9E" w:rsidRDefault="007264FF" w:rsidP="00E7344C">
            <w:pPr>
              <w:jc w:val="both"/>
              <w:rPr>
                <w:b/>
              </w:rPr>
            </w:pPr>
            <w:r w:rsidRPr="00944A9E">
              <w:rPr>
                <w:b/>
              </w:rPr>
              <w:t>Zaměření na přípravu k výkonu regulovaného povolání</w:t>
            </w:r>
          </w:p>
        </w:tc>
        <w:tc>
          <w:tcPr>
            <w:tcW w:w="6290" w:type="dxa"/>
            <w:gridSpan w:val="3"/>
            <w:tcBorders>
              <w:top w:val="single" w:sz="2" w:space="0" w:color="auto"/>
              <w:left w:val="single" w:sz="2" w:space="0" w:color="auto"/>
              <w:bottom w:val="single" w:sz="2" w:space="0" w:color="auto"/>
              <w:right w:val="single" w:sz="2" w:space="0" w:color="auto"/>
            </w:tcBorders>
          </w:tcPr>
          <w:p w:rsidR="007264FF" w:rsidRPr="00944A9E" w:rsidRDefault="007264FF" w:rsidP="00E7344C">
            <w:r w:rsidRPr="00944A9E">
              <w:t xml:space="preserve">ano </w:t>
            </w:r>
          </w:p>
        </w:tc>
      </w:tr>
      <w:tr w:rsidR="007264FF" w:rsidRPr="00944A9E" w:rsidTr="002F67F4">
        <w:trPr>
          <w:jc w:val="center"/>
        </w:trPr>
        <w:tc>
          <w:tcPr>
            <w:tcW w:w="3146" w:type="dxa"/>
            <w:tcBorders>
              <w:top w:val="single" w:sz="2" w:space="0" w:color="auto"/>
              <w:left w:val="single" w:sz="2" w:space="0" w:color="auto"/>
              <w:bottom w:val="single" w:sz="2" w:space="0" w:color="auto"/>
              <w:right w:val="single" w:sz="2" w:space="0" w:color="auto"/>
            </w:tcBorders>
            <w:shd w:val="clear" w:color="auto" w:fill="F7CAAC"/>
          </w:tcPr>
          <w:p w:rsidR="007264FF" w:rsidRPr="00944A9E" w:rsidRDefault="007264FF" w:rsidP="00E7344C">
            <w:pPr>
              <w:jc w:val="both"/>
              <w:rPr>
                <w:b/>
              </w:rPr>
            </w:pPr>
            <w:r w:rsidRPr="00944A9E">
              <w:rPr>
                <w:b/>
              </w:rPr>
              <w:t xml:space="preserve">Zaměření na přípravu odborníků z oblasti bezpečnosti České republiky </w:t>
            </w:r>
          </w:p>
        </w:tc>
        <w:tc>
          <w:tcPr>
            <w:tcW w:w="6290" w:type="dxa"/>
            <w:gridSpan w:val="3"/>
            <w:tcBorders>
              <w:top w:val="single" w:sz="2" w:space="0" w:color="auto"/>
              <w:left w:val="single" w:sz="2" w:space="0" w:color="auto"/>
              <w:bottom w:val="single" w:sz="2" w:space="0" w:color="auto"/>
              <w:right w:val="single" w:sz="2" w:space="0" w:color="auto"/>
            </w:tcBorders>
          </w:tcPr>
          <w:p w:rsidR="007264FF" w:rsidRPr="00944A9E" w:rsidRDefault="00B0458E" w:rsidP="00E7344C">
            <w:r>
              <w:t>n</w:t>
            </w:r>
            <w:r w:rsidR="007264FF" w:rsidRPr="00944A9E">
              <w:t>e</w:t>
            </w:r>
          </w:p>
        </w:tc>
      </w:tr>
      <w:tr w:rsidR="007264FF" w:rsidRPr="00944A9E" w:rsidTr="002F67F4">
        <w:trPr>
          <w:trHeight w:val="438"/>
          <w:jc w:val="center"/>
        </w:trPr>
        <w:tc>
          <w:tcPr>
            <w:tcW w:w="3146" w:type="dxa"/>
            <w:tcBorders>
              <w:top w:val="single" w:sz="2" w:space="0" w:color="auto"/>
              <w:left w:val="single" w:sz="2" w:space="0" w:color="auto"/>
              <w:bottom w:val="single" w:sz="2" w:space="0" w:color="auto"/>
              <w:right w:val="single" w:sz="2" w:space="0" w:color="auto"/>
            </w:tcBorders>
            <w:shd w:val="clear" w:color="auto" w:fill="F7CAAC"/>
          </w:tcPr>
          <w:p w:rsidR="007264FF" w:rsidRPr="00944A9E" w:rsidRDefault="007264FF" w:rsidP="00E7344C">
            <w:pPr>
              <w:jc w:val="both"/>
              <w:rPr>
                <w:b/>
              </w:rPr>
            </w:pPr>
            <w:r w:rsidRPr="00944A9E">
              <w:rPr>
                <w:b/>
              </w:rPr>
              <w:t>Uznávací orgán</w:t>
            </w:r>
          </w:p>
        </w:tc>
        <w:tc>
          <w:tcPr>
            <w:tcW w:w="6290" w:type="dxa"/>
            <w:gridSpan w:val="3"/>
            <w:tcBorders>
              <w:top w:val="single" w:sz="2" w:space="0" w:color="auto"/>
              <w:left w:val="single" w:sz="2" w:space="0" w:color="auto"/>
              <w:bottom w:val="single" w:sz="2" w:space="0" w:color="auto"/>
              <w:right w:val="single" w:sz="2" w:space="0" w:color="auto"/>
            </w:tcBorders>
          </w:tcPr>
          <w:p w:rsidR="007264FF" w:rsidRPr="00944A9E" w:rsidRDefault="007264FF" w:rsidP="00E7344C">
            <w:r w:rsidRPr="00944A9E">
              <w:rPr>
                <w:bCs/>
              </w:rPr>
              <w:t>Ministerstvo školství, mládeže a tělovýchovy</w:t>
            </w:r>
          </w:p>
        </w:tc>
      </w:tr>
      <w:tr w:rsidR="007264FF" w:rsidRPr="00944A9E" w:rsidTr="002F67F4">
        <w:trPr>
          <w:jc w:val="center"/>
        </w:trPr>
        <w:tc>
          <w:tcPr>
            <w:tcW w:w="9436" w:type="dxa"/>
            <w:gridSpan w:val="4"/>
            <w:tcBorders>
              <w:top w:val="single" w:sz="2" w:space="0" w:color="auto"/>
            </w:tcBorders>
            <w:shd w:val="clear" w:color="auto" w:fill="F7CAAC"/>
          </w:tcPr>
          <w:p w:rsidR="007264FF" w:rsidRPr="00944A9E" w:rsidRDefault="0032350F" w:rsidP="00E7344C">
            <w:pPr>
              <w:jc w:val="both"/>
            </w:pPr>
            <w:r w:rsidRPr="00944A9E">
              <w:rPr>
                <w:b/>
              </w:rPr>
              <w:t>Oblast</w:t>
            </w:r>
            <w:r w:rsidR="007264FF" w:rsidRPr="00944A9E">
              <w:rPr>
                <w:b/>
              </w:rPr>
              <w:t xml:space="preserve"> vzdělávání studijního programu </w:t>
            </w:r>
          </w:p>
        </w:tc>
      </w:tr>
      <w:tr w:rsidR="007264FF" w:rsidRPr="00944A9E" w:rsidTr="002F67F4">
        <w:trPr>
          <w:trHeight w:val="585"/>
          <w:jc w:val="center"/>
        </w:trPr>
        <w:tc>
          <w:tcPr>
            <w:tcW w:w="9436" w:type="dxa"/>
            <w:gridSpan w:val="4"/>
            <w:shd w:val="clear" w:color="auto" w:fill="FFFFFF"/>
          </w:tcPr>
          <w:p w:rsidR="007264FF" w:rsidRPr="00944A9E" w:rsidRDefault="007264FF" w:rsidP="00E7344C"/>
          <w:p w:rsidR="007264FF" w:rsidRPr="00944A9E" w:rsidRDefault="007264FF" w:rsidP="00E7344C">
            <w:r w:rsidRPr="00944A9E">
              <w:t>Učitelství</w:t>
            </w:r>
          </w:p>
        </w:tc>
      </w:tr>
      <w:tr w:rsidR="007264FF" w:rsidRPr="00944A9E" w:rsidTr="002F67F4">
        <w:trPr>
          <w:trHeight w:val="70"/>
          <w:jc w:val="center"/>
        </w:trPr>
        <w:tc>
          <w:tcPr>
            <w:tcW w:w="9436" w:type="dxa"/>
            <w:gridSpan w:val="4"/>
            <w:shd w:val="clear" w:color="auto" w:fill="F7CAAC"/>
          </w:tcPr>
          <w:p w:rsidR="007264FF" w:rsidRPr="00944A9E" w:rsidRDefault="007264FF" w:rsidP="00E7344C">
            <w:r w:rsidRPr="00944A9E">
              <w:rPr>
                <w:b/>
              </w:rPr>
              <w:t>Cíle studia ve studijním programu</w:t>
            </w:r>
          </w:p>
        </w:tc>
      </w:tr>
      <w:tr w:rsidR="007264FF" w:rsidRPr="00944A9E" w:rsidTr="002F67F4">
        <w:trPr>
          <w:trHeight w:val="4095"/>
          <w:jc w:val="center"/>
        </w:trPr>
        <w:tc>
          <w:tcPr>
            <w:tcW w:w="9436" w:type="dxa"/>
            <w:gridSpan w:val="4"/>
            <w:shd w:val="clear" w:color="auto" w:fill="FFFFFF"/>
          </w:tcPr>
          <w:p w:rsidR="007264FF" w:rsidRPr="00944A9E" w:rsidRDefault="007264FF" w:rsidP="00E7344C">
            <w:pPr>
              <w:autoSpaceDE w:val="0"/>
              <w:autoSpaceDN w:val="0"/>
              <w:adjustRightInd w:val="0"/>
              <w:jc w:val="both"/>
              <w:rPr>
                <w:rFonts w:eastAsia="Calibri"/>
              </w:rPr>
            </w:pPr>
          </w:p>
          <w:p w:rsidR="006D2724" w:rsidRDefault="007264FF" w:rsidP="00E7344C">
            <w:pPr>
              <w:autoSpaceDE w:val="0"/>
              <w:autoSpaceDN w:val="0"/>
              <w:adjustRightInd w:val="0"/>
              <w:jc w:val="both"/>
            </w:pPr>
            <w:r w:rsidRPr="00944A9E">
              <w:t>Studijní prog</w:t>
            </w:r>
            <w:r w:rsidR="00E66B89" w:rsidRPr="00944A9E">
              <w:t xml:space="preserve">ram vznikl v roce 2015 na </w:t>
            </w:r>
            <w:r w:rsidR="00507C1C" w:rsidRPr="00944A9E">
              <w:t>Ústavu školní pedagogiky</w:t>
            </w:r>
            <w:r w:rsidR="00010FB7">
              <w:t xml:space="preserve"> </w:t>
            </w:r>
            <w:r w:rsidR="00E66B89" w:rsidRPr="00944A9E">
              <w:t>F</w:t>
            </w:r>
            <w:r w:rsidR="00F8718E" w:rsidRPr="00944A9E">
              <w:t>akult</w:t>
            </w:r>
            <w:r w:rsidR="00507C1C" w:rsidRPr="00944A9E">
              <w:t>y</w:t>
            </w:r>
            <w:r w:rsidR="00F8718E" w:rsidRPr="00944A9E">
              <w:t xml:space="preserve"> humanitních studií Univerzity Tomáše Bati ve Zlíně</w:t>
            </w:r>
            <w:r w:rsidR="00DF5760" w:rsidRPr="00944A9E">
              <w:t xml:space="preserve"> (dále jen „FHS UTB“)</w:t>
            </w:r>
            <w:r w:rsidR="00E66B89" w:rsidRPr="00944A9E">
              <w:t xml:space="preserve">, přičemž jeho </w:t>
            </w:r>
            <w:r w:rsidRPr="00944A9E">
              <w:t>potřeba pramen</w:t>
            </w:r>
            <w:r w:rsidR="000D03ED">
              <w:t>ila</w:t>
            </w:r>
            <w:r w:rsidRPr="00944A9E">
              <w:t xml:space="preserve"> z absence adekvátní učitelské přípravy ve Zlínském regionu. </w:t>
            </w:r>
          </w:p>
          <w:p w:rsidR="00F83029" w:rsidRPr="00944A9E" w:rsidRDefault="00F83029" w:rsidP="00E7344C">
            <w:pPr>
              <w:autoSpaceDE w:val="0"/>
              <w:autoSpaceDN w:val="0"/>
              <w:adjustRightInd w:val="0"/>
              <w:jc w:val="both"/>
            </w:pPr>
          </w:p>
          <w:p w:rsidR="006D2724" w:rsidRPr="00944A9E" w:rsidRDefault="006D2724" w:rsidP="00E7344C">
            <w:pPr>
              <w:autoSpaceDE w:val="0"/>
              <w:autoSpaceDN w:val="0"/>
              <w:adjustRightInd w:val="0"/>
              <w:jc w:val="both"/>
            </w:pPr>
            <w:r w:rsidRPr="00944A9E">
              <w:rPr>
                <w:b/>
              </w:rPr>
              <w:t>Hlavním c</w:t>
            </w:r>
            <w:r w:rsidR="00B35768" w:rsidRPr="00944A9E">
              <w:rPr>
                <w:b/>
              </w:rPr>
              <w:t>ílem studijního programu je přípr</w:t>
            </w:r>
            <w:r w:rsidRPr="00944A9E">
              <w:rPr>
                <w:b/>
              </w:rPr>
              <w:t xml:space="preserve">ava učitele pro primární edukaci </w:t>
            </w:r>
            <w:r w:rsidRPr="00944A9E">
              <w:t>v celém náročném spektru studijních oborů.</w:t>
            </w:r>
          </w:p>
          <w:p w:rsidR="009B495F" w:rsidRPr="00944A9E" w:rsidRDefault="009B495F" w:rsidP="00E7344C">
            <w:pPr>
              <w:autoSpaceDE w:val="0"/>
              <w:autoSpaceDN w:val="0"/>
              <w:adjustRightInd w:val="0"/>
              <w:jc w:val="both"/>
              <w:rPr>
                <w:rFonts w:eastAsia="Calibri"/>
              </w:rPr>
            </w:pPr>
            <w:r w:rsidRPr="00944A9E">
              <w:rPr>
                <w:rFonts w:eastAsia="Calibri"/>
              </w:rPr>
              <w:t xml:space="preserve">Východiskem koncipování programu byla podpora získání kvalifikace </w:t>
            </w:r>
            <w:r w:rsidR="00F8718E" w:rsidRPr="00944A9E">
              <w:rPr>
                <w:rFonts w:eastAsia="Calibri"/>
              </w:rPr>
              <w:t xml:space="preserve">pro </w:t>
            </w:r>
            <w:r w:rsidRPr="00944A9E">
              <w:rPr>
                <w:rFonts w:eastAsia="Calibri"/>
              </w:rPr>
              <w:t>učitele základní školy jako faktor</w:t>
            </w:r>
            <w:r w:rsidR="000D03ED">
              <w:rPr>
                <w:rFonts w:eastAsia="Calibri"/>
              </w:rPr>
              <w:t>u</w:t>
            </w:r>
            <w:r w:rsidRPr="00944A9E">
              <w:rPr>
                <w:rFonts w:eastAsia="Calibri"/>
              </w:rPr>
              <w:t xml:space="preserve"> </w:t>
            </w:r>
            <w:r w:rsidR="00B35768" w:rsidRPr="00944A9E">
              <w:rPr>
                <w:rFonts w:eastAsia="Calibri"/>
              </w:rPr>
              <w:t>ovlivňující</w:t>
            </w:r>
            <w:r w:rsidR="000D03ED">
              <w:rPr>
                <w:rFonts w:eastAsia="Calibri"/>
              </w:rPr>
              <w:t>ho</w:t>
            </w:r>
            <w:r w:rsidR="00B35768" w:rsidRPr="00944A9E">
              <w:rPr>
                <w:rFonts w:eastAsia="Calibri"/>
              </w:rPr>
              <w:t xml:space="preserve"> kvalitu</w:t>
            </w:r>
            <w:r w:rsidRPr="00944A9E">
              <w:rPr>
                <w:rFonts w:eastAsia="Calibri"/>
              </w:rPr>
              <w:t xml:space="preserve"> jeh</w:t>
            </w:r>
            <w:r w:rsidR="00E66B89" w:rsidRPr="00944A9E">
              <w:rPr>
                <w:rFonts w:eastAsia="Calibri"/>
              </w:rPr>
              <w:t>o výchovně</w:t>
            </w:r>
            <w:r w:rsidR="00010FB7">
              <w:rPr>
                <w:rFonts w:eastAsia="Calibri"/>
              </w:rPr>
              <w:t xml:space="preserve"> </w:t>
            </w:r>
            <w:r w:rsidRPr="00944A9E">
              <w:rPr>
                <w:rFonts w:eastAsia="Calibri"/>
              </w:rPr>
              <w:t xml:space="preserve">vzdělávací práce. Učitel s vysokoškolským </w:t>
            </w:r>
            <w:r w:rsidR="006D2724" w:rsidRPr="00944A9E">
              <w:rPr>
                <w:rFonts w:eastAsia="Calibri"/>
              </w:rPr>
              <w:t xml:space="preserve">magisterským </w:t>
            </w:r>
            <w:r w:rsidRPr="00944A9E">
              <w:rPr>
                <w:rFonts w:eastAsia="Calibri"/>
              </w:rPr>
              <w:t>vzděláním</w:t>
            </w:r>
            <w:r w:rsidR="00675BA0" w:rsidRPr="00944A9E">
              <w:rPr>
                <w:rFonts w:eastAsia="Calibri"/>
              </w:rPr>
              <w:t xml:space="preserve"> je profesionál</w:t>
            </w:r>
            <w:r w:rsidR="006D2724" w:rsidRPr="00944A9E">
              <w:rPr>
                <w:rFonts w:eastAsia="Calibri"/>
              </w:rPr>
              <w:t>, který do hloubky rozumí procesům primární edukace</w:t>
            </w:r>
            <w:r w:rsidR="00B90858" w:rsidRPr="00944A9E">
              <w:rPr>
                <w:rFonts w:eastAsia="Calibri"/>
              </w:rPr>
              <w:t xml:space="preserve"> a dokáže je ovlivňovat ve prospěch rozvoje žáků</w:t>
            </w:r>
            <w:r w:rsidR="00675BA0" w:rsidRPr="00944A9E">
              <w:rPr>
                <w:rFonts w:eastAsia="Calibri"/>
              </w:rPr>
              <w:t>. Umí</w:t>
            </w:r>
            <w:r w:rsidRPr="00944A9E">
              <w:rPr>
                <w:rFonts w:eastAsia="Calibri"/>
              </w:rPr>
              <w:t xml:space="preserve"> garantovat uspokojování potřeb </w:t>
            </w:r>
            <w:r w:rsidR="00675BA0" w:rsidRPr="00944A9E">
              <w:rPr>
                <w:rFonts w:eastAsia="Calibri"/>
              </w:rPr>
              <w:t xml:space="preserve">dítěte mladšího školního věku </w:t>
            </w:r>
            <w:r w:rsidRPr="00944A9E">
              <w:rPr>
                <w:rFonts w:eastAsia="Calibri"/>
              </w:rPr>
              <w:t>s ohledem na jeho individuální dispozice</w:t>
            </w:r>
            <w:r w:rsidR="00024E48" w:rsidRPr="00944A9E">
              <w:rPr>
                <w:rFonts w:eastAsia="Calibri"/>
              </w:rPr>
              <w:br/>
            </w:r>
            <w:r w:rsidRPr="00944A9E">
              <w:rPr>
                <w:rFonts w:eastAsia="Calibri"/>
              </w:rPr>
              <w:t xml:space="preserve">a zájmy. Na učitele to klade nároky </w:t>
            </w:r>
            <w:r w:rsidR="00E66B89" w:rsidRPr="00944A9E">
              <w:rPr>
                <w:rFonts w:eastAsia="Calibri"/>
              </w:rPr>
              <w:t>při</w:t>
            </w:r>
            <w:r w:rsidRPr="00944A9E">
              <w:rPr>
                <w:rFonts w:eastAsia="Calibri"/>
              </w:rPr>
              <w:t xml:space="preserve"> rozvíjení širšího</w:t>
            </w:r>
            <w:r w:rsidR="00B0458E">
              <w:rPr>
                <w:rFonts w:eastAsia="Calibri"/>
              </w:rPr>
              <w:t xml:space="preserve"> </w:t>
            </w:r>
            <w:r w:rsidRPr="00944A9E">
              <w:rPr>
                <w:rFonts w:eastAsia="Calibri"/>
              </w:rPr>
              <w:t>spektra</w:t>
            </w:r>
            <w:r w:rsidR="00B0458E">
              <w:rPr>
                <w:rFonts w:eastAsia="Calibri"/>
              </w:rPr>
              <w:t xml:space="preserve"> </w:t>
            </w:r>
            <w:r w:rsidRPr="00944A9E">
              <w:rPr>
                <w:rFonts w:eastAsia="Calibri"/>
              </w:rPr>
              <w:t>odborných</w:t>
            </w:r>
            <w:r w:rsidR="006D2724" w:rsidRPr="00944A9E">
              <w:rPr>
                <w:rFonts w:eastAsia="Calibri"/>
              </w:rPr>
              <w:t xml:space="preserve"> i </w:t>
            </w:r>
            <w:r w:rsidR="002F5F09" w:rsidRPr="00944A9E">
              <w:rPr>
                <w:rFonts w:eastAsia="Calibri"/>
              </w:rPr>
              <w:t>osobnostních kompetencí</w:t>
            </w:r>
            <w:r w:rsidR="00024E48" w:rsidRPr="00944A9E">
              <w:rPr>
                <w:rFonts w:eastAsia="Calibri"/>
              </w:rPr>
              <w:br/>
            </w:r>
            <w:r w:rsidRPr="00944A9E">
              <w:rPr>
                <w:rFonts w:eastAsia="Calibri"/>
              </w:rPr>
              <w:t xml:space="preserve">a uplatňování profesní autonomie a odpovědnosti. </w:t>
            </w:r>
            <w:r w:rsidR="000D03ED">
              <w:rPr>
                <w:rFonts w:eastAsia="Calibri"/>
              </w:rPr>
              <w:t>Předkládaný p</w:t>
            </w:r>
            <w:r w:rsidRPr="00944A9E">
              <w:rPr>
                <w:rFonts w:eastAsia="Calibri"/>
              </w:rPr>
              <w:t xml:space="preserve">rogram </w:t>
            </w:r>
            <w:r w:rsidR="000D03ED">
              <w:rPr>
                <w:rFonts w:eastAsia="Calibri"/>
              </w:rPr>
              <w:t xml:space="preserve">proto </w:t>
            </w:r>
            <w:r w:rsidRPr="00944A9E">
              <w:rPr>
                <w:rFonts w:eastAsia="Calibri"/>
              </w:rPr>
              <w:t xml:space="preserve">poskytuje absolventovi </w:t>
            </w:r>
            <w:r w:rsidR="00E66B89" w:rsidRPr="00944A9E">
              <w:rPr>
                <w:rFonts w:eastAsia="Calibri"/>
              </w:rPr>
              <w:t xml:space="preserve">právě </w:t>
            </w:r>
            <w:r w:rsidRPr="00944A9E">
              <w:rPr>
                <w:rFonts w:eastAsia="Calibri"/>
              </w:rPr>
              <w:t xml:space="preserve">takový přehled, oporu v teoretickém </w:t>
            </w:r>
            <w:r w:rsidR="00B35768" w:rsidRPr="00944A9E">
              <w:rPr>
                <w:rFonts w:eastAsia="Calibri"/>
              </w:rPr>
              <w:t>zázemí a</w:t>
            </w:r>
            <w:r w:rsidRPr="00944A9E">
              <w:rPr>
                <w:rFonts w:eastAsia="Calibri"/>
              </w:rPr>
              <w:t xml:space="preserve"> empirii z dění v základních školách. Profesionalita učitele základní školy je v programu propojena i s rozvojem jeho </w:t>
            </w:r>
            <w:r w:rsidR="00E66B89" w:rsidRPr="00944A9E">
              <w:rPr>
                <w:rFonts w:eastAsia="Calibri"/>
              </w:rPr>
              <w:t xml:space="preserve">profesní </w:t>
            </w:r>
            <w:r w:rsidR="00B35768" w:rsidRPr="00944A9E">
              <w:rPr>
                <w:rFonts w:eastAsia="Calibri"/>
              </w:rPr>
              <w:t>identity a</w:t>
            </w:r>
            <w:r w:rsidR="00E66B89" w:rsidRPr="00944A9E">
              <w:rPr>
                <w:rFonts w:eastAsia="Calibri"/>
              </w:rPr>
              <w:t xml:space="preserve"> sebepojetí</w:t>
            </w:r>
            <w:r w:rsidRPr="00944A9E">
              <w:rPr>
                <w:rFonts w:eastAsia="Calibri"/>
              </w:rPr>
              <w:t>.</w:t>
            </w:r>
            <w:r w:rsidR="00B0458E">
              <w:rPr>
                <w:rFonts w:eastAsia="Calibri"/>
              </w:rPr>
              <w:t xml:space="preserve"> </w:t>
            </w:r>
            <w:r w:rsidR="007264FF" w:rsidRPr="00944A9E">
              <w:t xml:space="preserve">I proto se </w:t>
            </w:r>
            <w:r w:rsidR="00E66B89" w:rsidRPr="00944A9E">
              <w:t xml:space="preserve">na </w:t>
            </w:r>
            <w:r w:rsidR="00B35768" w:rsidRPr="00944A9E">
              <w:t>univerzitě dlouhodobě</w:t>
            </w:r>
            <w:r w:rsidR="007264FF" w:rsidRPr="00944A9E">
              <w:t xml:space="preserve"> vytváří personální zázemí pro aktivní zapojení </w:t>
            </w:r>
            <w:r w:rsidR="00B35768" w:rsidRPr="00944A9E">
              <w:t>fakulty do</w:t>
            </w:r>
            <w:r w:rsidR="007264FF" w:rsidRPr="00944A9E">
              <w:t xml:space="preserve"> procesu profesionalizace učitelského vzdělávání.</w:t>
            </w:r>
            <w:r w:rsidR="006D2724" w:rsidRPr="00944A9E">
              <w:t xml:space="preserve"> K</w:t>
            </w:r>
            <w:r w:rsidRPr="00944A9E">
              <w:t> významným krokům, které fakulta učinila pro rozvoj programu</w:t>
            </w:r>
            <w:r w:rsidR="00E66B89" w:rsidRPr="00944A9E">
              <w:t>,</w:t>
            </w:r>
            <w:r w:rsidRPr="00944A9E">
              <w:t xml:space="preserve"> bylo získání grantového projektu Fondu vzdělávací politiky M</w:t>
            </w:r>
            <w:r w:rsidR="00392487" w:rsidRPr="00944A9E">
              <w:t>inisterstva školství, mládeže a tělovýchovy ČR (dále jen „MŠMT</w:t>
            </w:r>
            <w:r w:rsidR="00D82F09" w:rsidRPr="00944A9E">
              <w:t>“</w:t>
            </w:r>
            <w:r w:rsidR="00392487" w:rsidRPr="00944A9E">
              <w:t>)</w:t>
            </w:r>
            <w:r w:rsidRPr="00944A9E">
              <w:t xml:space="preserve"> pod </w:t>
            </w:r>
            <w:r w:rsidR="00B35768" w:rsidRPr="00944A9E">
              <w:t>názvem Od</w:t>
            </w:r>
            <w:r w:rsidRPr="00944A9E">
              <w:t xml:space="preserve"> začátečníka k mentorovi (2014</w:t>
            </w:r>
            <w:r w:rsidR="00B369B9" w:rsidRPr="00944A9E">
              <w:t xml:space="preserve"> – </w:t>
            </w:r>
            <w:r w:rsidRPr="00944A9E">
              <w:t xml:space="preserve">2016), který byl zaměřený na podporu dalšího vzdělávání učitelů mateřských a základních škol. Fakulta i nadále své grantové portfolio v oblasti učitelské přípravy </w:t>
            </w:r>
            <w:r w:rsidR="00B35768" w:rsidRPr="00944A9E">
              <w:t>rozvíjí</w:t>
            </w:r>
            <w:r w:rsidR="00B0458E">
              <w:t>,</w:t>
            </w:r>
            <w:r w:rsidR="00B35768" w:rsidRPr="00944A9E">
              <w:t xml:space="preserve"> </w:t>
            </w:r>
            <w:r w:rsidR="002F5F09" w:rsidRPr="00944A9E">
              <w:t>aktuálně</w:t>
            </w:r>
            <w:r w:rsidR="00526FA3" w:rsidRPr="00944A9E">
              <w:t xml:space="preserve"> je řešen projekt </w:t>
            </w:r>
            <w:r w:rsidR="000D03ED">
              <w:t>s</w:t>
            </w:r>
            <w:r w:rsidR="00526FA3" w:rsidRPr="00944A9E">
              <w:t> názvem „Předcházení šoku z reality u budoucích učitelů mateřských a základních škol v období profesního startu“</w:t>
            </w:r>
            <w:r w:rsidRPr="00944A9E">
              <w:t>.</w:t>
            </w:r>
          </w:p>
          <w:p w:rsidR="009B495F" w:rsidRPr="00944A9E" w:rsidRDefault="009B495F" w:rsidP="00E7344C">
            <w:pPr>
              <w:jc w:val="both"/>
            </w:pPr>
          </w:p>
          <w:p w:rsidR="009B495F" w:rsidRPr="00944A9E" w:rsidRDefault="009B495F" w:rsidP="00E7344C">
            <w:pPr>
              <w:jc w:val="both"/>
            </w:pPr>
            <w:r w:rsidRPr="00944A9E">
              <w:t xml:space="preserve">Předkládaný studijní </w:t>
            </w:r>
            <w:r w:rsidR="006D2724" w:rsidRPr="00944A9E">
              <w:t>program</w:t>
            </w:r>
            <w:r w:rsidR="00B0458E">
              <w:t xml:space="preserve"> </w:t>
            </w:r>
            <w:r w:rsidR="00917876" w:rsidRPr="00944A9E">
              <w:t>je</w:t>
            </w:r>
            <w:r w:rsidR="00B0458E">
              <w:t xml:space="preserve"> </w:t>
            </w:r>
            <w:r w:rsidRPr="00944A9E">
              <w:t xml:space="preserve">koncipován v celostním reflektivním modelu pojetí vysokoškolské výuky studentů </w:t>
            </w:r>
            <w:r w:rsidR="00564B1A">
              <w:t>učitelství pro 1. stupeň</w:t>
            </w:r>
            <w:r w:rsidRPr="00944A9E">
              <w:t xml:space="preserve"> základní školy. </w:t>
            </w:r>
            <w:r w:rsidR="008E43BD">
              <w:t>Vychá</w:t>
            </w:r>
            <w:r w:rsidR="00F83029">
              <w:t>zí také z toho, že učitelství je kategorií, která je hodna výzkumných analýz</w:t>
            </w:r>
            <w:r w:rsidR="008E43BD">
              <w:t xml:space="preserve"> a rozborů. Na fakultě se již ně</w:t>
            </w:r>
            <w:r w:rsidR="00F83029">
              <w:t>kolik let rozvíjí výzkumné projekty zaměřené na analýzy praxí a jejich dopadů na profesionalizaci učitelů základních škol a také se realizují projekty, které podporují pedeutologii.</w:t>
            </w:r>
          </w:p>
          <w:p w:rsidR="006D2724" w:rsidRPr="00944A9E" w:rsidRDefault="006D2724" w:rsidP="00E7344C">
            <w:pPr>
              <w:jc w:val="both"/>
            </w:pPr>
          </w:p>
          <w:p w:rsidR="009B495F" w:rsidRPr="00944A9E" w:rsidRDefault="009B495F" w:rsidP="00E7344C">
            <w:pPr>
              <w:jc w:val="both"/>
            </w:pPr>
            <w:r w:rsidRPr="00944A9E">
              <w:t xml:space="preserve">Model </w:t>
            </w:r>
            <w:r w:rsidR="00F83029">
              <w:t>učitelské p</w:t>
            </w:r>
            <w:r w:rsidR="008E43BD">
              <w:t>ř</w:t>
            </w:r>
            <w:r w:rsidR="00F83029">
              <w:t xml:space="preserve">ípravy, kterou fakulta preferuje, </w:t>
            </w:r>
            <w:r w:rsidRPr="00944A9E">
              <w:t xml:space="preserve">v sobě integruje propojení teoretické a praktické stránky studia ve třech pohybech profesního bytí v osvojování učitelství: </w:t>
            </w:r>
          </w:p>
          <w:p w:rsidR="009B495F" w:rsidRPr="00944A9E" w:rsidRDefault="009B495F" w:rsidP="00E7344C">
            <w:pPr>
              <w:jc w:val="both"/>
            </w:pPr>
            <w:r w:rsidRPr="00944A9E">
              <w:t>1) sebe</w:t>
            </w:r>
            <w:r w:rsidR="003F5843" w:rsidRPr="00944A9E">
              <w:t xml:space="preserve"> – </w:t>
            </w:r>
            <w:r w:rsidRPr="00944A9E">
              <w:t>zakotvení v profesi</w:t>
            </w:r>
          </w:p>
          <w:p w:rsidR="009B495F" w:rsidRPr="00944A9E" w:rsidRDefault="009B495F" w:rsidP="00E7344C">
            <w:pPr>
              <w:jc w:val="both"/>
            </w:pPr>
            <w:r w:rsidRPr="00944A9E">
              <w:t>2) sebe</w:t>
            </w:r>
            <w:r w:rsidR="003F5843" w:rsidRPr="00944A9E">
              <w:t xml:space="preserve"> – </w:t>
            </w:r>
            <w:r w:rsidRPr="00944A9E">
              <w:t>porozumění v pedagogické reflexi</w:t>
            </w:r>
          </w:p>
          <w:p w:rsidR="009B495F" w:rsidRPr="00944A9E" w:rsidRDefault="009B495F" w:rsidP="00E7344C">
            <w:pPr>
              <w:jc w:val="both"/>
            </w:pPr>
            <w:r w:rsidRPr="00944A9E">
              <w:t>3) profesní sebe</w:t>
            </w:r>
            <w:r w:rsidR="003F5843" w:rsidRPr="00944A9E">
              <w:t xml:space="preserve"> – </w:t>
            </w:r>
            <w:r w:rsidRPr="00944A9E">
              <w:t>přesahování (pedagogick</w:t>
            </w:r>
            <w:r w:rsidR="00917876" w:rsidRPr="00944A9E">
              <w:t>á</w:t>
            </w:r>
            <w:r w:rsidRPr="00944A9E">
              <w:t xml:space="preserve"> transcendenc</w:t>
            </w:r>
            <w:r w:rsidR="00917876" w:rsidRPr="00944A9E">
              <w:t>e</w:t>
            </w:r>
            <w:r w:rsidRPr="00944A9E">
              <w:t xml:space="preserve">) k sociálnímu a přírodnímu okolí. </w:t>
            </w:r>
          </w:p>
          <w:p w:rsidR="009B495F" w:rsidRPr="00944A9E" w:rsidRDefault="009B495F" w:rsidP="00E7344C">
            <w:pPr>
              <w:jc w:val="both"/>
            </w:pPr>
          </w:p>
          <w:p w:rsidR="009B495F" w:rsidRPr="00944A9E" w:rsidRDefault="00E66B89" w:rsidP="00E7344C">
            <w:pPr>
              <w:jc w:val="both"/>
            </w:pPr>
            <w:r w:rsidRPr="00944A9E">
              <w:t>Celostní reflektivní model</w:t>
            </w:r>
            <w:r w:rsidR="009B495F" w:rsidRPr="00944A9E">
              <w:t xml:space="preserve"> učitelského vzdělávání je teoretickým východiskem pro koncipování didaktických znalostí učiva v</w:t>
            </w:r>
            <w:r w:rsidR="001D3C36" w:rsidRPr="00944A9E">
              <w:t> </w:t>
            </w:r>
            <w:r w:rsidR="009B495F" w:rsidRPr="00944A9E">
              <w:t xml:space="preserve">mnohaobsahovém kurikulu studijních předmětů primárního vzdělávání. </w:t>
            </w:r>
          </w:p>
          <w:p w:rsidR="003E1AC5" w:rsidRDefault="009B495F" w:rsidP="00E7344C">
            <w:pPr>
              <w:jc w:val="both"/>
            </w:pPr>
            <w:r w:rsidRPr="00944A9E">
              <w:t xml:space="preserve">Jednotlivé studijní předměty jsou koncipovány pro dvojí transformaci obsahu výuky u vysokoškolských učitelů: </w:t>
            </w:r>
            <w:r w:rsidR="00FA0D2D" w:rsidRPr="00944A9E">
              <w:br/>
            </w:r>
            <w:r w:rsidRPr="00944A9E">
              <w:t>transformace z jazyka oborů věd, umění, techniky a sportu do jazyka studentů a studijního předmětu v primární pedagogice</w:t>
            </w:r>
            <w:r w:rsidR="00E66B89" w:rsidRPr="00944A9E">
              <w:t>,</w:t>
            </w:r>
            <w:r w:rsidRPr="00944A9E">
              <w:t xml:space="preserve"> tzv. ontodidaktická transformace</w:t>
            </w:r>
            <w:r w:rsidR="00C20DD5" w:rsidRPr="00944A9E">
              <w:t>:</w:t>
            </w:r>
            <w:r w:rsidR="008E43BD">
              <w:t xml:space="preserve"> </w:t>
            </w:r>
            <w:r w:rsidRPr="00944A9E">
              <w:t>z jazyka studijního předmětu v profesní přípravě studentů do jazyka žáků ve vyučovacích předmětech primárního vzdělávání</w:t>
            </w:r>
            <w:r w:rsidR="00E66B89" w:rsidRPr="00944A9E">
              <w:t>,</w:t>
            </w:r>
            <w:r w:rsidRPr="00944A9E">
              <w:t xml:space="preserve"> tzv. psychodidaktická transformace. </w:t>
            </w:r>
          </w:p>
          <w:p w:rsidR="00712D41" w:rsidRPr="00944A9E" w:rsidRDefault="009B495F" w:rsidP="00E7344C">
            <w:pPr>
              <w:jc w:val="both"/>
            </w:pPr>
            <w:r w:rsidRPr="00944A9E">
              <w:lastRenderedPageBreak/>
              <w:t xml:space="preserve">Principem je stálé propojování teorie a praxe </w:t>
            </w:r>
            <w:r w:rsidR="002D7636" w:rsidRPr="00944A9E">
              <w:t>i</w:t>
            </w:r>
            <w:r w:rsidRPr="00944A9E">
              <w:t xml:space="preserve"> reflexe těchto procesů</w:t>
            </w:r>
            <w:r w:rsidR="00AC32A8">
              <w:t xml:space="preserve"> a jejich pedagogický výzkum</w:t>
            </w:r>
            <w:r w:rsidRPr="00944A9E">
              <w:t>.</w:t>
            </w:r>
          </w:p>
          <w:p w:rsidR="009B495F" w:rsidRPr="00944A9E" w:rsidRDefault="00675BA0" w:rsidP="00E7344C">
            <w:pPr>
              <w:jc w:val="both"/>
            </w:pPr>
            <w:r w:rsidRPr="00944A9E">
              <w:rPr>
                <w:b/>
              </w:rPr>
              <w:t>Oblast</w:t>
            </w:r>
            <w:r w:rsidR="009B495F" w:rsidRPr="00944A9E">
              <w:rPr>
                <w:b/>
              </w:rPr>
              <w:t xml:space="preserve"> kurikula</w:t>
            </w:r>
            <w:r w:rsidRPr="00944A9E">
              <w:t xml:space="preserve"> obsahuje poznatky </w:t>
            </w:r>
            <w:r w:rsidR="009B495F" w:rsidRPr="00944A9E">
              <w:t xml:space="preserve">z vědních disciplín (především pedagogických, psychologických, </w:t>
            </w:r>
            <w:r w:rsidR="002D7636" w:rsidRPr="00944A9E">
              <w:br/>
            </w:r>
            <w:r w:rsidR="009B495F" w:rsidRPr="00944A9E">
              <w:t>ale i přírodovědných a společenskovědních), z umění (výtvarného, hudebního, pohybovéh</w:t>
            </w:r>
            <w:r w:rsidR="003E0205" w:rsidRPr="00944A9E">
              <w:t>o</w:t>
            </w:r>
            <w:r w:rsidR="002D7636" w:rsidRPr="00944A9E">
              <w:t xml:space="preserve"> a dramatického</w:t>
            </w:r>
            <w:r w:rsidR="00203F79" w:rsidRPr="00944A9E">
              <w:br/>
            </w:r>
            <w:r w:rsidR="009B495F" w:rsidRPr="00944A9E">
              <w:t>a z disciplín technických a informačních,</w:t>
            </w:r>
            <w:r w:rsidR="003E0205" w:rsidRPr="00944A9E">
              <w:t xml:space="preserve"> manažerských a medicínských</w:t>
            </w:r>
            <w:r w:rsidR="008C1ADE" w:rsidRPr="00944A9E">
              <w:t>)</w:t>
            </w:r>
            <w:r w:rsidR="003E0205" w:rsidRPr="00944A9E">
              <w:t>. Student je</w:t>
            </w:r>
            <w:r w:rsidR="009B495F" w:rsidRPr="00944A9E">
              <w:t xml:space="preserve"> veden k postupnému zvnitřňování a aplikaci jejich obsahů ve svých profesních činnostech a průběžných pokusech vyučovat. </w:t>
            </w:r>
            <w:r w:rsidR="005A409B" w:rsidRPr="00944A9E">
              <w:br/>
            </w:r>
            <w:r w:rsidR="009B495F" w:rsidRPr="00944A9E">
              <w:t>Dochází k</w:t>
            </w:r>
            <w:r w:rsidR="005A409B" w:rsidRPr="00944A9E">
              <w:t> </w:t>
            </w:r>
            <w:r w:rsidR="00B35768" w:rsidRPr="00944A9E">
              <w:t>systematickému zapojování</w:t>
            </w:r>
            <w:r w:rsidR="009B495F" w:rsidRPr="00944A9E">
              <w:t xml:space="preserve"> studentů do průběžných pedagogických praxí </w:t>
            </w:r>
            <w:r w:rsidR="00B35768" w:rsidRPr="00944A9E">
              <w:t>již od</w:t>
            </w:r>
            <w:r w:rsidR="009B495F" w:rsidRPr="00944A9E">
              <w:t xml:space="preserve"> prvního ročníku studia. Samostatnost studentů </w:t>
            </w:r>
            <w:r w:rsidR="00D515F6" w:rsidRPr="00944A9E">
              <w:t>v profesním rozhodování </w:t>
            </w:r>
            <w:r w:rsidR="009B495F" w:rsidRPr="00944A9E">
              <w:t xml:space="preserve">je završena v systému souvislých praxí v druhé polovině pětiletého nestrukturovaného studia. Na dosažení uvedených záměrů je potřebná spolupráce i řady </w:t>
            </w:r>
            <w:r w:rsidR="00DF5760" w:rsidRPr="00944A9E">
              <w:t xml:space="preserve">odborníků z praxe, učitelů a mentorů </w:t>
            </w:r>
            <w:r w:rsidR="00B35768" w:rsidRPr="00944A9E">
              <w:t>ze základních</w:t>
            </w:r>
            <w:r w:rsidR="009B495F" w:rsidRPr="00944A9E">
              <w:t xml:space="preserve"> škol, kteří participují při klinickém pojetí pedagogických praxí</w:t>
            </w:r>
            <w:r w:rsidR="00AC32A8">
              <w:t xml:space="preserve"> a výzkumníků v pedagogické vědě</w:t>
            </w:r>
            <w:r w:rsidR="009B495F" w:rsidRPr="00944A9E">
              <w:t>.</w:t>
            </w:r>
          </w:p>
          <w:p w:rsidR="00F73C53" w:rsidRPr="00944A9E" w:rsidRDefault="00F73C53" w:rsidP="00E7344C">
            <w:pPr>
              <w:jc w:val="both"/>
            </w:pPr>
            <w:r w:rsidRPr="00944A9E">
              <w:t xml:space="preserve">Studium v pětiletém magisterském studiu </w:t>
            </w:r>
            <w:r w:rsidR="000D2A2A" w:rsidRPr="00944A9E">
              <w:t xml:space="preserve">programu </w:t>
            </w:r>
            <w:r w:rsidRPr="00944A9E">
              <w:t xml:space="preserve">Učitelství pro </w:t>
            </w:r>
            <w:r w:rsidR="00722585">
              <w:t>1.</w:t>
            </w:r>
            <w:r w:rsidRPr="00944A9E">
              <w:t xml:space="preserve"> stu</w:t>
            </w:r>
            <w:r w:rsidR="00D515F6" w:rsidRPr="00944A9E">
              <w:t>peň základní školy (dále jen „ZŠ</w:t>
            </w:r>
            <w:r w:rsidRPr="00944A9E">
              <w:t>“)</w:t>
            </w:r>
            <w:r w:rsidR="00010FB7">
              <w:t xml:space="preserve"> </w:t>
            </w:r>
            <w:r w:rsidRPr="00944A9E">
              <w:t xml:space="preserve">je zaměřeno na utváření a rozvíjení oborových, pedagogických, psychologických, komunikačních a dalších osobnostně kultivačních kompetencí pro výkon povolání učitele </w:t>
            </w:r>
            <w:r w:rsidR="005A315D" w:rsidRPr="00944A9E">
              <w:t>prvního stupně</w:t>
            </w:r>
            <w:r w:rsidRPr="00944A9E">
              <w:t xml:space="preserve"> ZŠ</w:t>
            </w:r>
            <w:r w:rsidR="00AC32A8">
              <w:t xml:space="preserve"> a výzkum profese</w:t>
            </w:r>
            <w:r w:rsidRPr="00944A9E">
              <w:t xml:space="preserve">. Klíčem jsou činnosti </w:t>
            </w:r>
            <w:r w:rsidR="00D515F6" w:rsidRPr="00944A9E">
              <w:t xml:space="preserve">vedoucí </w:t>
            </w:r>
            <w:r w:rsidRPr="00944A9E">
              <w:t>k postupné profesní reflexi vlastní připravenosti k výkonu profese s důrazem na tran</w:t>
            </w:r>
            <w:r w:rsidR="00D515F6" w:rsidRPr="00944A9E">
              <w:t>s</w:t>
            </w:r>
            <w:r w:rsidRPr="00944A9E">
              <w:t>di</w:t>
            </w:r>
            <w:r w:rsidR="00D515F6" w:rsidRPr="00944A9E">
              <w:t xml:space="preserve">sciplinární pojetí </w:t>
            </w:r>
            <w:r w:rsidR="000A1D76" w:rsidRPr="00944A9E">
              <w:t xml:space="preserve">oborových </w:t>
            </w:r>
            <w:r w:rsidR="00D515F6" w:rsidRPr="00944A9E">
              <w:t>didaktik, v němž</w:t>
            </w:r>
            <w:r w:rsidRPr="00944A9E">
              <w:t xml:space="preserve"> je nosný nový pohled na transfer obsahu učiva.</w:t>
            </w:r>
          </w:p>
          <w:p w:rsidR="00F73C53" w:rsidRPr="00944A9E" w:rsidRDefault="00F73C53" w:rsidP="00E7344C">
            <w:pPr>
              <w:jc w:val="both"/>
            </w:pPr>
            <w:r w:rsidRPr="00944A9E">
              <w:t>Studijní program vytváří i dostatečný odborný základ pro posílení profilu ve vazbě na vědecko</w:t>
            </w:r>
            <w:r w:rsidR="00A247DF">
              <w:t>-</w:t>
            </w:r>
            <w:r w:rsidRPr="00944A9E">
              <w:t>výzkumnou a projektovou činnost studentů učitelství, která odpovídá magisterskému stupni studia.</w:t>
            </w:r>
            <w:r w:rsidR="000A1D76" w:rsidRPr="00944A9E">
              <w:t xml:space="preserve"> Studenti mají příležitosti se aktivně zapoj</w:t>
            </w:r>
            <w:r w:rsidR="000A2600" w:rsidRPr="00944A9E">
              <w:t>it do vědecko</w:t>
            </w:r>
            <w:r w:rsidR="00A247DF">
              <w:t>-</w:t>
            </w:r>
            <w:r w:rsidR="000A2600" w:rsidRPr="00944A9E">
              <w:t xml:space="preserve">výzkumné činnosti v rámci vnitřních soutěží a grantů fakulty, je nabízena možnost studijních pobytů v </w:t>
            </w:r>
            <w:r w:rsidR="00B35768" w:rsidRPr="00944A9E">
              <w:t>zahraničí a</w:t>
            </w:r>
            <w:r w:rsidR="000A2600" w:rsidRPr="00944A9E">
              <w:t xml:space="preserve"> nabídka účasti na konferencích, seminářích a workshopech pořádaných FHS UTB ve Zlíně. </w:t>
            </w:r>
          </w:p>
          <w:p w:rsidR="009B495F" w:rsidRPr="00944A9E" w:rsidRDefault="009B495F" w:rsidP="00E7344C">
            <w:pPr>
              <w:jc w:val="both"/>
            </w:pPr>
            <w:r w:rsidRPr="00944A9E">
              <w:t>Garantem studijního programu je prof. PhDr. Hana Lukášová, CSc., která je v České republice uznávanou odbornicí na primární vzdělávání.</w:t>
            </w:r>
          </w:p>
          <w:p w:rsidR="007264FF" w:rsidRPr="00944A9E" w:rsidRDefault="009B495F" w:rsidP="00E7344C">
            <w:pPr>
              <w:jc w:val="both"/>
            </w:pPr>
            <w:r w:rsidRPr="00944A9E">
              <w:t>Fakulta humanitních studií UTB ve Zlíně dále pro daný studijní obor posiluje personální zázemí o další odborníky</w:t>
            </w:r>
            <w:r w:rsidR="001D0D02" w:rsidRPr="00944A9E">
              <w:br/>
            </w:r>
            <w:r w:rsidRPr="00944A9E">
              <w:t xml:space="preserve">a kolegy z jiných fakult, kteří tento model vzdělávání učitelů preferují. Z řad akademických pracovníků se vytváří akademické prostředí podpory generací, které vzájemně kooperují. Na FHS UTB ve Zlíně bude </w:t>
            </w:r>
            <w:r w:rsidR="00675BA0" w:rsidRPr="00944A9E">
              <w:t xml:space="preserve">realizaci předkládaného </w:t>
            </w:r>
            <w:r w:rsidRPr="00944A9E">
              <w:t>spis</w:t>
            </w:r>
            <w:r w:rsidR="00675BA0" w:rsidRPr="00944A9E">
              <w:t>u</w:t>
            </w:r>
            <w:r w:rsidRPr="00944A9E">
              <w:t xml:space="preserve"> gar</w:t>
            </w:r>
            <w:r w:rsidR="00F73C53" w:rsidRPr="00944A9E">
              <w:t>antovat Ústav školní pedagogiky.</w:t>
            </w:r>
          </w:p>
        </w:tc>
      </w:tr>
      <w:tr w:rsidR="007264FF" w:rsidRPr="00944A9E" w:rsidTr="002F67F4">
        <w:trPr>
          <w:trHeight w:val="187"/>
          <w:jc w:val="center"/>
        </w:trPr>
        <w:tc>
          <w:tcPr>
            <w:tcW w:w="9436" w:type="dxa"/>
            <w:gridSpan w:val="4"/>
            <w:shd w:val="clear" w:color="auto" w:fill="F7CAAC"/>
          </w:tcPr>
          <w:p w:rsidR="007264FF" w:rsidRPr="00944A9E" w:rsidRDefault="007264FF" w:rsidP="00E7344C">
            <w:pPr>
              <w:jc w:val="both"/>
            </w:pPr>
            <w:r w:rsidRPr="00944A9E">
              <w:rPr>
                <w:b/>
              </w:rPr>
              <w:lastRenderedPageBreak/>
              <w:t>Profil absolventa studijního programu</w:t>
            </w:r>
          </w:p>
        </w:tc>
      </w:tr>
      <w:tr w:rsidR="007264FF" w:rsidRPr="00944A9E" w:rsidTr="002F67F4">
        <w:trPr>
          <w:trHeight w:val="2961"/>
          <w:jc w:val="center"/>
        </w:trPr>
        <w:tc>
          <w:tcPr>
            <w:tcW w:w="9436" w:type="dxa"/>
            <w:gridSpan w:val="4"/>
            <w:shd w:val="clear" w:color="auto" w:fill="FFFFFF"/>
          </w:tcPr>
          <w:p w:rsidR="005A409B" w:rsidRPr="00944A9E" w:rsidRDefault="005A409B" w:rsidP="005B492E">
            <w:pPr>
              <w:autoSpaceDE w:val="0"/>
              <w:autoSpaceDN w:val="0"/>
              <w:adjustRightInd w:val="0"/>
              <w:jc w:val="both"/>
            </w:pPr>
          </w:p>
          <w:p w:rsidR="00F73C53" w:rsidRPr="00944A9E" w:rsidRDefault="00F73C53" w:rsidP="005B492E">
            <w:pPr>
              <w:autoSpaceDE w:val="0"/>
              <w:autoSpaceDN w:val="0"/>
              <w:adjustRightInd w:val="0"/>
              <w:jc w:val="both"/>
            </w:pPr>
            <w:r w:rsidRPr="00944A9E">
              <w:t xml:space="preserve">Absolvent studijního oboru dokáže projektovat a implementovat výchovnou a vzdělávací činnost v primárním vzdělávání na </w:t>
            </w:r>
            <w:r w:rsidR="00B35768" w:rsidRPr="00944A9E">
              <w:t>prvním stupni</w:t>
            </w:r>
            <w:r w:rsidRPr="00944A9E">
              <w:t xml:space="preserve"> ZŠ, </w:t>
            </w:r>
            <w:r w:rsidR="00B35768" w:rsidRPr="00944A9E">
              <w:t xml:space="preserve">respektive </w:t>
            </w:r>
            <w:r w:rsidR="002F5F09" w:rsidRPr="00944A9E">
              <w:t>v edukačních</w:t>
            </w:r>
            <w:r w:rsidRPr="00944A9E">
              <w:t xml:space="preserve"> zařízeních na úrovni primárního vzdělávání. Absolvent disponuje kontextuálními znalostmi kulturních a sociálních souvislostí primární edukace, zná psychologické podmínky výchovy a vzdělávání, dokáže aplikovat pedagogické a didaktické </w:t>
            </w:r>
            <w:r w:rsidR="00B35768" w:rsidRPr="00944A9E">
              <w:t xml:space="preserve">programy </w:t>
            </w:r>
            <w:r w:rsidR="002F5F09" w:rsidRPr="00944A9E">
              <w:t>na prvním</w:t>
            </w:r>
            <w:r w:rsidRPr="00944A9E">
              <w:t xml:space="preserve"> stupni ZŠ. Studijní obor ve své povinně volitelné složce umožňuje zabývat se specifickými potřebami žáků, školy a regionu a novými otázkami inkluze v primární škole. </w:t>
            </w:r>
            <w:r w:rsidR="00AC32A8">
              <w:t>Absolvent je vybaven provádět transdisciplinární pedagogický výzkum ve všech složkách primární edukace.</w:t>
            </w:r>
          </w:p>
          <w:p w:rsidR="00F73C53" w:rsidRPr="00944A9E" w:rsidRDefault="00F73C53" w:rsidP="005B492E">
            <w:r w:rsidRPr="00944A9E">
              <w:t xml:space="preserve">Absolvent studijního oboru je způsobilý vykonávat </w:t>
            </w:r>
            <w:r w:rsidR="00B35768" w:rsidRPr="00944A9E">
              <w:t>profesi učitele</w:t>
            </w:r>
            <w:r w:rsidRPr="00944A9E">
              <w:t xml:space="preserve"> prvního stupně základní školy.</w:t>
            </w:r>
          </w:p>
          <w:p w:rsidR="005B492E" w:rsidRDefault="005B492E" w:rsidP="005B492E">
            <w:pPr>
              <w:autoSpaceDE w:val="0"/>
              <w:autoSpaceDN w:val="0"/>
              <w:adjustRightInd w:val="0"/>
              <w:ind w:left="-5"/>
              <w:rPr>
                <w:b/>
              </w:rPr>
            </w:pPr>
          </w:p>
          <w:p w:rsidR="00F73C53" w:rsidRPr="005B492E" w:rsidRDefault="00F73C53" w:rsidP="005B492E">
            <w:pPr>
              <w:autoSpaceDE w:val="0"/>
              <w:autoSpaceDN w:val="0"/>
              <w:adjustRightInd w:val="0"/>
              <w:ind w:left="-5"/>
              <w:rPr>
                <w:b/>
              </w:rPr>
            </w:pPr>
            <w:r w:rsidRPr="005B492E">
              <w:rPr>
                <w:b/>
              </w:rPr>
              <w:t xml:space="preserve">Teoretické znalosti </w:t>
            </w:r>
            <w:r w:rsidRPr="00944A9E">
              <w:t>absolventa učitelství pro primární vzdělávání:</w:t>
            </w:r>
          </w:p>
          <w:p w:rsidR="00F73C53" w:rsidRPr="00944A9E" w:rsidRDefault="00B35768" w:rsidP="005B492E">
            <w:pPr>
              <w:pStyle w:val="Odstavecseseznamem"/>
              <w:numPr>
                <w:ilvl w:val="0"/>
                <w:numId w:val="38"/>
              </w:numPr>
              <w:autoSpaceDE w:val="0"/>
              <w:autoSpaceDN w:val="0"/>
              <w:adjustRightInd w:val="0"/>
              <w:ind w:left="355"/>
              <w:jc w:val="both"/>
            </w:pPr>
            <w:r w:rsidRPr="00944A9E">
              <w:t>analyzuj</w:t>
            </w:r>
            <w:r w:rsidR="008926A8" w:rsidRPr="00944A9E">
              <w:t>e</w:t>
            </w:r>
            <w:r w:rsidRPr="00944A9E">
              <w:t xml:space="preserve"> své</w:t>
            </w:r>
            <w:r w:rsidR="00F73C53" w:rsidRPr="00944A9E">
              <w:t xml:space="preserve"> dosavadní zkušenosti s učitelstvím na základě nových teoretických poznatků</w:t>
            </w:r>
            <w:r w:rsidR="001D3C36" w:rsidRPr="00944A9E">
              <w:t>,</w:t>
            </w:r>
            <w:r w:rsidR="00F73C53" w:rsidRPr="00944A9E">
              <w:t xml:space="preserve"> vyhodnocuje své prekoncepty o vzdělávání a výuce</w:t>
            </w:r>
            <w:r w:rsidR="001D0D02" w:rsidRPr="00944A9E">
              <w:t>;</w:t>
            </w:r>
          </w:p>
          <w:p w:rsidR="00F73C53" w:rsidRPr="00944A9E" w:rsidRDefault="00F73C53" w:rsidP="005B492E">
            <w:pPr>
              <w:pStyle w:val="Odstavecseseznamem"/>
              <w:numPr>
                <w:ilvl w:val="0"/>
                <w:numId w:val="38"/>
              </w:numPr>
              <w:autoSpaceDE w:val="0"/>
              <w:autoSpaceDN w:val="0"/>
              <w:adjustRightInd w:val="0"/>
              <w:ind w:left="355"/>
              <w:jc w:val="both"/>
            </w:pPr>
            <w:r w:rsidRPr="00944A9E">
              <w:t>analyzuje a hodnotí teoretické poznání z primární pedagogiky a vytváří si nové deklarativní i procesuální znalosti, které ověřuje a reflektuje ve vztahu k pedagogické praxi v průběhu celého studia</w:t>
            </w:r>
            <w:r w:rsidR="001D0D02" w:rsidRPr="00944A9E">
              <w:t>;</w:t>
            </w:r>
          </w:p>
          <w:p w:rsidR="00F73C53" w:rsidRPr="00944A9E" w:rsidRDefault="00F73C53" w:rsidP="005B492E">
            <w:pPr>
              <w:pStyle w:val="Odstavecseseznamem"/>
              <w:numPr>
                <w:ilvl w:val="0"/>
                <w:numId w:val="38"/>
              </w:numPr>
              <w:autoSpaceDE w:val="0"/>
              <w:autoSpaceDN w:val="0"/>
              <w:adjustRightInd w:val="0"/>
              <w:ind w:left="355"/>
              <w:jc w:val="both"/>
            </w:pPr>
            <w:r w:rsidRPr="00944A9E">
              <w:t xml:space="preserve">dokáže vysvětlit všeobecné teorie výchovy a vzdělávání a dokáže je aplikovat ve svém vlastním tvořivém díle (pedagogický projekt, </w:t>
            </w:r>
            <w:r w:rsidR="00847A6C" w:rsidRPr="00944A9E">
              <w:t>integrovaná tematická výuka</w:t>
            </w:r>
            <w:r w:rsidRPr="00944A9E">
              <w:t>, profesní portfolio)</w:t>
            </w:r>
            <w:r w:rsidR="001D0D02" w:rsidRPr="00944A9E">
              <w:t>;</w:t>
            </w:r>
          </w:p>
          <w:p w:rsidR="00F73C53" w:rsidRPr="00944A9E" w:rsidRDefault="009702D3" w:rsidP="005B492E">
            <w:pPr>
              <w:pStyle w:val="Odstavecseseznamem"/>
              <w:numPr>
                <w:ilvl w:val="0"/>
                <w:numId w:val="38"/>
              </w:numPr>
              <w:autoSpaceDE w:val="0"/>
              <w:autoSpaceDN w:val="0"/>
              <w:adjustRightInd w:val="0"/>
              <w:ind w:left="355"/>
              <w:jc w:val="both"/>
            </w:pPr>
            <w:r w:rsidRPr="00944A9E">
              <w:t>rozvíjí své výzkumné možnosti v oblasti primární pedagogiky</w:t>
            </w:r>
            <w:r w:rsidR="001D0D02" w:rsidRPr="00944A9E">
              <w:t>;</w:t>
            </w:r>
          </w:p>
          <w:p w:rsidR="00F73C53" w:rsidRPr="00944A9E" w:rsidRDefault="009702D3" w:rsidP="005B492E">
            <w:pPr>
              <w:pStyle w:val="Odstavecseseznamem"/>
              <w:numPr>
                <w:ilvl w:val="0"/>
                <w:numId w:val="38"/>
              </w:numPr>
              <w:autoSpaceDE w:val="0"/>
              <w:autoSpaceDN w:val="0"/>
              <w:adjustRightInd w:val="0"/>
              <w:ind w:left="355"/>
              <w:jc w:val="both"/>
            </w:pPr>
            <w:r w:rsidRPr="00944A9E">
              <w:t>o</w:t>
            </w:r>
            <w:r w:rsidR="00F73C53" w:rsidRPr="00944A9E">
              <w:t>vládá zásady tvorby a projektování výuky primárního stupně základní školy a dokáže je odborně obhájit při prů</w:t>
            </w:r>
            <w:r w:rsidRPr="00944A9E">
              <w:t>běžných i závěrečných zkouškách</w:t>
            </w:r>
            <w:r w:rsidR="001D0D02" w:rsidRPr="00944A9E">
              <w:t>;</w:t>
            </w:r>
          </w:p>
          <w:p w:rsidR="001D3C36" w:rsidRPr="00944A9E" w:rsidRDefault="009702D3" w:rsidP="005B492E">
            <w:pPr>
              <w:pStyle w:val="Odstavecseseznamem"/>
              <w:numPr>
                <w:ilvl w:val="0"/>
                <w:numId w:val="38"/>
              </w:numPr>
              <w:autoSpaceDE w:val="0"/>
              <w:autoSpaceDN w:val="0"/>
              <w:adjustRightInd w:val="0"/>
              <w:ind w:left="355"/>
              <w:jc w:val="both"/>
            </w:pPr>
            <w:r w:rsidRPr="00944A9E">
              <w:t>r</w:t>
            </w:r>
            <w:r w:rsidR="00F73C53" w:rsidRPr="00944A9E">
              <w:t xml:space="preserve">ozumí otázkám obecné didaktiky </w:t>
            </w:r>
            <w:r w:rsidR="00847A6C" w:rsidRPr="00944A9E">
              <w:t>i</w:t>
            </w:r>
            <w:r w:rsidR="00F73C53" w:rsidRPr="00944A9E">
              <w:t> oborových didaktik, zejména didaktikám mateřského a cizího jazyka, matematiky, sociálně</w:t>
            </w:r>
            <w:r w:rsidR="003F5843" w:rsidRPr="00944A9E">
              <w:t xml:space="preserve"> – </w:t>
            </w:r>
            <w:r w:rsidR="00F73C53" w:rsidRPr="00944A9E">
              <w:t>vědní a přírodovědn</w:t>
            </w:r>
            <w:r w:rsidR="009D15FF" w:rsidRPr="00944A9E">
              <w:t>é</w:t>
            </w:r>
            <w:r w:rsidR="00F73C53" w:rsidRPr="00944A9E">
              <w:t xml:space="preserve"> složce žákovského poznávání</w:t>
            </w:r>
            <w:r w:rsidR="00D65016" w:rsidRPr="00944A9E">
              <w:t xml:space="preserve">. </w:t>
            </w:r>
            <w:r w:rsidR="00B35768" w:rsidRPr="00944A9E">
              <w:t>Tyto dokáže</w:t>
            </w:r>
            <w:r w:rsidR="00F73C53" w:rsidRPr="00944A9E">
              <w:t xml:space="preserve"> aplikovat v pedagogických projektech </w:t>
            </w:r>
            <w:r w:rsidR="00AC32A8">
              <w:t xml:space="preserve">a výzkumu </w:t>
            </w:r>
            <w:r w:rsidR="00F73C53" w:rsidRPr="00944A9E">
              <w:t>nebo v jiné podobě kurikulární syntézy, která obsahuje kontextuální znalosti</w:t>
            </w:r>
            <w:r w:rsidR="005B492E">
              <w:t xml:space="preserve"> student</w:t>
            </w:r>
            <w:r w:rsidRPr="00944A9E">
              <w:t>a smysluplnou transformaci učiva směrem k dítěti mladšího školního věku.</w:t>
            </w:r>
          </w:p>
          <w:p w:rsidR="009702D3" w:rsidRPr="00944A9E" w:rsidRDefault="009702D3" w:rsidP="005B492E">
            <w:pPr>
              <w:pStyle w:val="Odstavecseseznamem"/>
              <w:autoSpaceDE w:val="0"/>
              <w:autoSpaceDN w:val="0"/>
              <w:adjustRightInd w:val="0"/>
              <w:ind w:left="355"/>
              <w:jc w:val="both"/>
            </w:pPr>
          </w:p>
          <w:p w:rsidR="009702D3" w:rsidRPr="00944A9E" w:rsidRDefault="009702D3" w:rsidP="005B492E">
            <w:pPr>
              <w:pStyle w:val="Odstavecseseznamem"/>
              <w:numPr>
                <w:ilvl w:val="0"/>
                <w:numId w:val="38"/>
              </w:numPr>
              <w:autoSpaceDE w:val="0"/>
              <w:autoSpaceDN w:val="0"/>
              <w:adjustRightInd w:val="0"/>
              <w:ind w:left="355"/>
              <w:jc w:val="both"/>
            </w:pPr>
            <w:r w:rsidRPr="005B492E">
              <w:rPr>
                <w:b/>
              </w:rPr>
              <w:t>Praktické kompetence absolventa</w:t>
            </w:r>
            <w:r w:rsidRPr="00944A9E">
              <w:t xml:space="preserve"> učitelství pro primární vzdělávání:</w:t>
            </w:r>
          </w:p>
          <w:p w:rsidR="009702D3" w:rsidRPr="00944A9E" w:rsidRDefault="009702D3" w:rsidP="005B492E">
            <w:pPr>
              <w:pStyle w:val="Odstavecseseznamem"/>
              <w:numPr>
                <w:ilvl w:val="0"/>
                <w:numId w:val="38"/>
              </w:numPr>
              <w:autoSpaceDE w:val="0"/>
              <w:autoSpaceDN w:val="0"/>
              <w:adjustRightInd w:val="0"/>
              <w:ind w:left="355"/>
              <w:jc w:val="both"/>
            </w:pPr>
            <w:r w:rsidRPr="00944A9E">
              <w:t xml:space="preserve">orientuje se v Rámcovém vzdělávacím </w:t>
            </w:r>
            <w:r w:rsidR="00B35768" w:rsidRPr="00944A9E">
              <w:t>programu pro</w:t>
            </w:r>
            <w:r w:rsidR="00AC531F" w:rsidRPr="00944A9E">
              <w:t xml:space="preserve"> základní vzdělávání </w:t>
            </w:r>
            <w:r w:rsidRPr="00944A9E">
              <w:t>i v postupech při tvorbě Školního vzdělávacího programu</w:t>
            </w:r>
            <w:r w:rsidR="00AC531F" w:rsidRPr="00944A9E">
              <w:t xml:space="preserve"> pro základní vzdělávání</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orientuje se v konceptech tvorby kurikula</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 xml:space="preserve">orientuje se v programech </w:t>
            </w:r>
            <w:r w:rsidR="00AC531F" w:rsidRPr="00944A9E">
              <w:t>i</w:t>
            </w:r>
            <w:r w:rsidRPr="00944A9E">
              <w:t> didaktice výchovných a vzdělávacích vyučovacích předmětů příslušného věku žáků v primární škole v konkrétních školních vzdělávacích programech</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dokáže zpracovat konkrétní pedagogické projekty a programy pro jednotlivé součásti kurikula a jejich transdisciplinární souvislosti v primárním vzdělávání</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projektuje a realizuje výuku na úrovni primárního vzdělávání s psychodidaktickými přesahy v jazyce žáků</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lastRenderedPageBreak/>
              <w:t>projektuje podpůrné akulturační programy pro kulturně handicapované i nadané žáky a využívá u toho nejnovější poznatky ped</w:t>
            </w:r>
            <w:r w:rsidR="00E7344C">
              <w:t>a</w:t>
            </w:r>
            <w:r w:rsidRPr="00944A9E">
              <w:t>gogické inkluze</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analyzuje a posuzuje alternativní programy primárního vzdělávání a zaujímá stanoviska k možnosti aplikace alternativní pedagogiky v</w:t>
            </w:r>
            <w:r w:rsidR="00A2070F" w:rsidRPr="00944A9E">
              <w:t>e vlastní budoucí</w:t>
            </w:r>
            <w:r w:rsidRPr="00944A9E">
              <w:t xml:space="preserve"> pedagogické praxi</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 xml:space="preserve">interpretuje </w:t>
            </w:r>
            <w:r w:rsidR="00A2070F" w:rsidRPr="00944A9E">
              <w:t xml:space="preserve">české i cizojazyčné </w:t>
            </w:r>
            <w:r w:rsidRPr="00944A9E">
              <w:t>vědecké texty z oblasti primární pedagogiky, ale i hraničních vědních disciplín o výchově a vzdělávání</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umí diagnostikovat příčiny výchovných problémů žáků a pedagogicky intervenovat při jejich nápravě,</w:t>
            </w:r>
          </w:p>
          <w:p w:rsidR="009702D3" w:rsidRPr="00944A9E" w:rsidRDefault="009702D3" w:rsidP="005B492E">
            <w:pPr>
              <w:pStyle w:val="Odstavecseseznamem"/>
              <w:numPr>
                <w:ilvl w:val="0"/>
                <w:numId w:val="38"/>
              </w:numPr>
              <w:autoSpaceDE w:val="0"/>
              <w:autoSpaceDN w:val="0"/>
              <w:adjustRightInd w:val="0"/>
              <w:ind w:left="355"/>
              <w:jc w:val="both"/>
            </w:pPr>
            <w:r w:rsidRPr="00944A9E">
              <w:t xml:space="preserve">dokáže komunikovat s příslušným pedagogickým a psychologickým </w:t>
            </w:r>
            <w:r w:rsidR="00B35768" w:rsidRPr="00944A9E">
              <w:t>servisem a</w:t>
            </w:r>
            <w:r w:rsidRPr="00944A9E">
              <w:t> požádat o odbornou spolupráci</w:t>
            </w:r>
            <w:r w:rsidR="005A409B" w:rsidRPr="00944A9E">
              <w:t>;</w:t>
            </w:r>
          </w:p>
          <w:p w:rsidR="009702D3" w:rsidRPr="00944A9E" w:rsidRDefault="009702D3" w:rsidP="005B492E">
            <w:pPr>
              <w:pStyle w:val="Odstavecseseznamem"/>
              <w:numPr>
                <w:ilvl w:val="0"/>
                <w:numId w:val="38"/>
              </w:numPr>
              <w:autoSpaceDE w:val="0"/>
              <w:autoSpaceDN w:val="0"/>
              <w:adjustRightInd w:val="0"/>
              <w:ind w:left="355"/>
              <w:jc w:val="both"/>
            </w:pPr>
            <w:r w:rsidRPr="00944A9E">
              <w:t>dokáže komunikovat s</w:t>
            </w:r>
            <w:r w:rsidR="00C903B5" w:rsidRPr="00944A9E">
              <w:t> </w:t>
            </w:r>
            <w:r w:rsidRPr="00944A9E">
              <w:t>rodiči</w:t>
            </w:r>
            <w:r w:rsidR="00C903B5" w:rsidRPr="00944A9E">
              <w:t xml:space="preserve"> a získávat je pro spolupráci v</w:t>
            </w:r>
            <w:r w:rsidRPr="00944A9E">
              <w:t xml:space="preserve"> zájmu rozvoje a učení </w:t>
            </w:r>
            <w:r w:rsidR="00C903B5" w:rsidRPr="00944A9E">
              <w:t>žáka</w:t>
            </w:r>
            <w:r w:rsidR="005A409B" w:rsidRPr="00944A9E">
              <w:t>;</w:t>
            </w:r>
          </w:p>
          <w:p w:rsidR="00AC32A8" w:rsidRDefault="009702D3" w:rsidP="005B492E">
            <w:pPr>
              <w:pStyle w:val="Odstavecseseznamem"/>
              <w:numPr>
                <w:ilvl w:val="0"/>
                <w:numId w:val="38"/>
              </w:numPr>
              <w:autoSpaceDE w:val="0"/>
              <w:autoSpaceDN w:val="0"/>
              <w:adjustRightInd w:val="0"/>
              <w:ind w:left="355"/>
              <w:jc w:val="both"/>
            </w:pPr>
            <w:r w:rsidRPr="00944A9E">
              <w:t>dokáže obhajovat své strategie kontroly a hodnocení výsledků v učebních činnostech žáků ve výuce</w:t>
            </w:r>
            <w:r w:rsidR="00AC32A8">
              <w:t>;</w:t>
            </w:r>
          </w:p>
          <w:p w:rsidR="009702D3" w:rsidRPr="00944A9E" w:rsidRDefault="00AC32A8" w:rsidP="005B492E">
            <w:pPr>
              <w:pStyle w:val="Odstavecseseznamem"/>
              <w:numPr>
                <w:ilvl w:val="0"/>
                <w:numId w:val="38"/>
              </w:numPr>
              <w:autoSpaceDE w:val="0"/>
              <w:autoSpaceDN w:val="0"/>
              <w:adjustRightInd w:val="0"/>
              <w:ind w:left="355"/>
              <w:jc w:val="both"/>
            </w:pPr>
            <w:r>
              <w:t>dokáže vyhodnocovat výsledky pedagogického výzkumu a rozhodovat o implementacích do budoucích změn.</w:t>
            </w:r>
          </w:p>
          <w:p w:rsidR="005A409B" w:rsidRPr="00944A9E" w:rsidRDefault="005A409B" w:rsidP="005B492E">
            <w:pPr>
              <w:autoSpaceDE w:val="0"/>
              <w:autoSpaceDN w:val="0"/>
              <w:adjustRightInd w:val="0"/>
              <w:ind w:left="355"/>
              <w:jc w:val="both"/>
            </w:pPr>
          </w:p>
          <w:p w:rsidR="007264FF" w:rsidRPr="00944A9E" w:rsidRDefault="009702D3" w:rsidP="005B492E">
            <w:pPr>
              <w:autoSpaceDE w:val="0"/>
              <w:autoSpaceDN w:val="0"/>
              <w:adjustRightInd w:val="0"/>
              <w:jc w:val="both"/>
            </w:pPr>
            <w:r w:rsidRPr="00944A9E">
              <w:t xml:space="preserve">Vedle uvedených kompetencí je absolvent vybaven návykem permanentního sebevzdělávání a dovednostmi kooperovat a komunikovat na různých úrovních odborného výchovného prostředí. Student je </w:t>
            </w:r>
            <w:r w:rsidR="001D3C36" w:rsidRPr="00944A9E">
              <w:t>připraven</w:t>
            </w:r>
            <w:r w:rsidRPr="00944A9E">
              <w:t xml:space="preserve"> pro pedagogickou reflexi výuky i pedagogickou sebereflexi ve vlastním sebepojetí v celostním modelu</w:t>
            </w:r>
            <w:r w:rsidR="00F87957" w:rsidRPr="00944A9E">
              <w:t xml:space="preserve"> vysokoškolského vzdělávání</w:t>
            </w:r>
            <w:r w:rsidRPr="00944A9E">
              <w:t>. Je schopen se stále více opírat o procesy</w:t>
            </w:r>
            <w:r w:rsidR="0032350F" w:rsidRPr="00944A9E">
              <w:t xml:space="preserve"> metakognice</w:t>
            </w:r>
            <w:r w:rsidR="00AC32A8">
              <w:t xml:space="preserve"> a výsledky vlastního pedagogického výzkumu</w:t>
            </w:r>
            <w:r w:rsidRPr="00944A9E">
              <w:t>.</w:t>
            </w:r>
          </w:p>
          <w:p w:rsidR="00C903B5" w:rsidRPr="00944A9E" w:rsidRDefault="00C903B5" w:rsidP="005B492E">
            <w:pPr>
              <w:autoSpaceDE w:val="0"/>
              <w:autoSpaceDN w:val="0"/>
              <w:adjustRightInd w:val="0"/>
              <w:ind w:left="355"/>
              <w:jc w:val="both"/>
              <w:rPr>
                <w:b/>
                <w:bCs/>
              </w:rPr>
            </w:pPr>
          </w:p>
        </w:tc>
      </w:tr>
      <w:tr w:rsidR="007264FF" w:rsidRPr="00944A9E" w:rsidTr="002F67F4">
        <w:trPr>
          <w:trHeight w:val="185"/>
          <w:jc w:val="center"/>
        </w:trPr>
        <w:tc>
          <w:tcPr>
            <w:tcW w:w="9436" w:type="dxa"/>
            <w:gridSpan w:val="4"/>
            <w:shd w:val="clear" w:color="auto" w:fill="F7CAAC"/>
          </w:tcPr>
          <w:p w:rsidR="007264FF" w:rsidRPr="00944A9E" w:rsidRDefault="007264FF" w:rsidP="00E7344C">
            <w:r w:rsidRPr="00944A9E">
              <w:rPr>
                <w:b/>
              </w:rPr>
              <w:lastRenderedPageBreak/>
              <w:t>Pravidla a podmínky pro tvorbu studijních plánů</w:t>
            </w:r>
          </w:p>
        </w:tc>
      </w:tr>
      <w:tr w:rsidR="007264FF" w:rsidRPr="00944A9E" w:rsidTr="002F67F4">
        <w:trPr>
          <w:trHeight w:val="699"/>
          <w:jc w:val="center"/>
        </w:trPr>
        <w:tc>
          <w:tcPr>
            <w:tcW w:w="9436" w:type="dxa"/>
            <w:gridSpan w:val="4"/>
            <w:shd w:val="clear" w:color="auto" w:fill="FFFFFF"/>
          </w:tcPr>
          <w:p w:rsidR="007264FF" w:rsidRPr="00944A9E" w:rsidRDefault="007264FF" w:rsidP="00E7344C"/>
          <w:p w:rsidR="00784787" w:rsidRPr="00944A9E" w:rsidRDefault="00784787" w:rsidP="00E7344C">
            <w:pPr>
              <w:autoSpaceDE w:val="0"/>
              <w:autoSpaceDN w:val="0"/>
              <w:adjustRightInd w:val="0"/>
              <w:jc w:val="both"/>
            </w:pPr>
            <w:r w:rsidRPr="00944A9E">
              <w:t>K rozdělení předmětů byla použita doporučení z dokumentu MŠMT</w:t>
            </w:r>
            <w:r w:rsidR="00010FB7">
              <w:t xml:space="preserve"> </w:t>
            </w:r>
            <w:r w:rsidRPr="00944A9E">
              <w:t xml:space="preserve">k získání odborné kvalifikace k výkonu regulovaných povolání pedagogických pracovníků magisterského studijního programu Učitelství pro </w:t>
            </w:r>
            <w:r w:rsidR="001F43AF">
              <w:t>1.</w:t>
            </w:r>
            <w:r w:rsidRPr="00944A9E">
              <w:t xml:space="preserve"> stupeň základní školy:</w:t>
            </w:r>
          </w:p>
          <w:p w:rsidR="00784787" w:rsidRPr="00944A9E" w:rsidRDefault="00784787" w:rsidP="00E7344C">
            <w:pPr>
              <w:autoSpaceDE w:val="0"/>
              <w:autoSpaceDN w:val="0"/>
              <w:adjustRightInd w:val="0"/>
              <w:jc w:val="both"/>
            </w:pPr>
          </w:p>
          <w:tbl>
            <w:tblPr>
              <w:tblpPr w:leftFromText="141" w:rightFromText="141" w:vertAnchor="text" w:tblpXSpec="center" w:tblpY="1"/>
              <w:tblOverlap w:val="neve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01"/>
              <w:gridCol w:w="1058"/>
              <w:gridCol w:w="1134"/>
              <w:gridCol w:w="1134"/>
              <w:gridCol w:w="851"/>
              <w:gridCol w:w="1417"/>
              <w:gridCol w:w="1210"/>
            </w:tblGrid>
            <w:tr w:rsidR="00784787" w:rsidRPr="00944A9E" w:rsidTr="00863A70">
              <w:trPr>
                <w:trHeight w:val="457"/>
              </w:trPr>
              <w:tc>
                <w:tcPr>
                  <w:tcW w:w="9405" w:type="dxa"/>
                  <w:gridSpan w:val="7"/>
                  <w:tcBorders>
                    <w:top w:val="single" w:sz="4" w:space="0" w:color="auto"/>
                  </w:tcBorders>
                  <w:shd w:val="clear" w:color="auto" w:fill="FBD4B4"/>
                  <w:vAlign w:val="center"/>
                </w:tcPr>
                <w:p w:rsidR="00784787" w:rsidRPr="00944A9E" w:rsidRDefault="00784787" w:rsidP="00E7344C">
                  <w:pPr>
                    <w:jc w:val="center"/>
                    <w:rPr>
                      <w:b/>
                      <w:bCs/>
                    </w:rPr>
                  </w:pPr>
                  <w:r w:rsidRPr="00944A9E">
                    <w:rPr>
                      <w:b/>
                      <w:bCs/>
                    </w:rPr>
                    <w:t>Naplnění rámcových požadavků pro studijní program</w:t>
                  </w:r>
                </w:p>
              </w:tc>
            </w:tr>
            <w:tr w:rsidR="00784787" w:rsidRPr="00944A9E" w:rsidTr="00863A70">
              <w:trPr>
                <w:trHeight w:val="678"/>
              </w:trPr>
              <w:tc>
                <w:tcPr>
                  <w:tcW w:w="2601" w:type="dxa"/>
                  <w:vAlign w:val="center"/>
                </w:tcPr>
                <w:p w:rsidR="00784787" w:rsidRPr="00944A9E" w:rsidRDefault="00784787" w:rsidP="00E7344C">
                  <w:pPr>
                    <w:rPr>
                      <w:b/>
                    </w:rPr>
                  </w:pPr>
                </w:p>
              </w:tc>
              <w:tc>
                <w:tcPr>
                  <w:tcW w:w="2192" w:type="dxa"/>
                  <w:gridSpan w:val="2"/>
                  <w:vAlign w:val="center"/>
                </w:tcPr>
                <w:p w:rsidR="00784787" w:rsidRPr="00944A9E" w:rsidRDefault="00784787" w:rsidP="00E7344C">
                  <w:pPr>
                    <w:jc w:val="center"/>
                    <w:rPr>
                      <w:b/>
                    </w:rPr>
                  </w:pPr>
                  <w:r w:rsidRPr="00944A9E">
                    <w:rPr>
                      <w:b/>
                    </w:rPr>
                    <w:t>%</w:t>
                  </w:r>
                </w:p>
              </w:tc>
              <w:tc>
                <w:tcPr>
                  <w:tcW w:w="1985" w:type="dxa"/>
                  <w:gridSpan w:val="2"/>
                  <w:vAlign w:val="center"/>
                </w:tcPr>
                <w:p w:rsidR="00784787" w:rsidRPr="00944A9E" w:rsidRDefault="00784787" w:rsidP="00E7344C">
                  <w:pPr>
                    <w:jc w:val="center"/>
                    <w:rPr>
                      <w:b/>
                    </w:rPr>
                  </w:pPr>
                  <w:r w:rsidRPr="00944A9E">
                    <w:rPr>
                      <w:b/>
                    </w:rPr>
                    <w:t>kredity</w:t>
                  </w:r>
                </w:p>
              </w:tc>
              <w:tc>
                <w:tcPr>
                  <w:tcW w:w="2627" w:type="dxa"/>
                  <w:gridSpan w:val="2"/>
                  <w:vAlign w:val="center"/>
                </w:tcPr>
                <w:p w:rsidR="00784787" w:rsidRPr="00944A9E" w:rsidRDefault="00010FB7" w:rsidP="00E7344C">
                  <w:pPr>
                    <w:jc w:val="center"/>
                    <w:rPr>
                      <w:b/>
                    </w:rPr>
                  </w:pPr>
                  <w:r>
                    <w:rPr>
                      <w:b/>
                    </w:rPr>
                    <w:t>h</w:t>
                  </w:r>
                  <w:r w:rsidR="00784787" w:rsidRPr="00944A9E">
                    <w:rPr>
                      <w:b/>
                    </w:rPr>
                    <w:t>odiny</w:t>
                  </w:r>
                </w:p>
              </w:tc>
            </w:tr>
            <w:tr w:rsidR="00784787" w:rsidRPr="00944A9E" w:rsidTr="00863A70">
              <w:trPr>
                <w:trHeight w:val="678"/>
              </w:trPr>
              <w:tc>
                <w:tcPr>
                  <w:tcW w:w="2601" w:type="dxa"/>
                  <w:vAlign w:val="center"/>
                </w:tcPr>
                <w:p w:rsidR="00784787" w:rsidRPr="00944A9E" w:rsidRDefault="00E115C2" w:rsidP="00E7344C">
                  <w:pPr>
                    <w:rPr>
                      <w:b/>
                    </w:rPr>
                  </w:pPr>
                  <w:r w:rsidRPr="00944A9E">
                    <w:rPr>
                      <w:b/>
                    </w:rPr>
                    <w:t>S</w:t>
                  </w:r>
                  <w:r w:rsidR="00784787" w:rsidRPr="00944A9E">
                    <w:rPr>
                      <w:b/>
                    </w:rPr>
                    <w:t>ložka</w:t>
                  </w:r>
                </w:p>
              </w:tc>
              <w:tc>
                <w:tcPr>
                  <w:tcW w:w="1058" w:type="dxa"/>
                  <w:vAlign w:val="center"/>
                </w:tcPr>
                <w:p w:rsidR="00784787" w:rsidRPr="00944A9E" w:rsidRDefault="00784787" w:rsidP="00E7344C">
                  <w:pPr>
                    <w:jc w:val="center"/>
                  </w:pPr>
                  <w:r w:rsidRPr="00944A9E">
                    <w:t>požadavek</w:t>
                  </w:r>
                </w:p>
              </w:tc>
              <w:tc>
                <w:tcPr>
                  <w:tcW w:w="1134" w:type="dxa"/>
                  <w:vAlign w:val="center"/>
                </w:tcPr>
                <w:p w:rsidR="00784787" w:rsidRPr="00944A9E" w:rsidRDefault="00AA59E0" w:rsidP="00E7344C">
                  <w:pPr>
                    <w:jc w:val="center"/>
                    <w:rPr>
                      <w:b/>
                    </w:rPr>
                  </w:pPr>
                  <w:r w:rsidRPr="00944A9E">
                    <w:rPr>
                      <w:b/>
                    </w:rPr>
                    <w:t>R</w:t>
                  </w:r>
                  <w:r w:rsidR="00784787" w:rsidRPr="00944A9E">
                    <w:rPr>
                      <w:b/>
                    </w:rPr>
                    <w:t>ealita</w:t>
                  </w:r>
                </w:p>
              </w:tc>
              <w:tc>
                <w:tcPr>
                  <w:tcW w:w="1134" w:type="dxa"/>
                  <w:vAlign w:val="center"/>
                </w:tcPr>
                <w:p w:rsidR="00784787" w:rsidRPr="00944A9E" w:rsidRDefault="00784787" w:rsidP="00E7344C">
                  <w:pPr>
                    <w:jc w:val="center"/>
                  </w:pPr>
                  <w:r w:rsidRPr="00944A9E">
                    <w:t>požadavek</w:t>
                  </w:r>
                </w:p>
              </w:tc>
              <w:tc>
                <w:tcPr>
                  <w:tcW w:w="851" w:type="dxa"/>
                  <w:vAlign w:val="center"/>
                </w:tcPr>
                <w:p w:rsidR="00784787" w:rsidRPr="00944A9E" w:rsidRDefault="00784787" w:rsidP="00E7344C">
                  <w:pPr>
                    <w:jc w:val="center"/>
                    <w:rPr>
                      <w:b/>
                    </w:rPr>
                  </w:pPr>
                  <w:r w:rsidRPr="00944A9E">
                    <w:rPr>
                      <w:b/>
                    </w:rPr>
                    <w:t>realita</w:t>
                  </w:r>
                </w:p>
              </w:tc>
              <w:tc>
                <w:tcPr>
                  <w:tcW w:w="1417" w:type="dxa"/>
                  <w:vAlign w:val="center"/>
                </w:tcPr>
                <w:p w:rsidR="00784787" w:rsidRPr="00944A9E" w:rsidRDefault="00784787" w:rsidP="00E7344C">
                  <w:pPr>
                    <w:jc w:val="center"/>
                  </w:pPr>
                  <w:r w:rsidRPr="00944A9E">
                    <w:t>požadavek</w:t>
                  </w:r>
                </w:p>
              </w:tc>
              <w:tc>
                <w:tcPr>
                  <w:tcW w:w="1210" w:type="dxa"/>
                  <w:vAlign w:val="center"/>
                </w:tcPr>
                <w:p w:rsidR="00784787" w:rsidRPr="00944A9E" w:rsidRDefault="00F549E0" w:rsidP="00E7344C">
                  <w:pPr>
                    <w:jc w:val="center"/>
                    <w:rPr>
                      <w:b/>
                    </w:rPr>
                  </w:pPr>
                  <w:r w:rsidRPr="00944A9E">
                    <w:rPr>
                      <w:b/>
                    </w:rPr>
                    <w:t>R</w:t>
                  </w:r>
                  <w:r w:rsidR="00784787" w:rsidRPr="00944A9E">
                    <w:rPr>
                      <w:b/>
                    </w:rPr>
                    <w:t>ealita</w:t>
                  </w:r>
                </w:p>
              </w:tc>
            </w:tr>
            <w:tr w:rsidR="00784787" w:rsidRPr="00944A9E" w:rsidTr="00863A70">
              <w:trPr>
                <w:trHeight w:val="678"/>
              </w:trPr>
              <w:tc>
                <w:tcPr>
                  <w:tcW w:w="2601" w:type="dxa"/>
                  <w:vAlign w:val="center"/>
                </w:tcPr>
                <w:p w:rsidR="00784787" w:rsidRPr="00944A9E" w:rsidRDefault="00784787" w:rsidP="00E7344C">
                  <w:pPr>
                    <w:rPr>
                      <w:b/>
                    </w:rPr>
                  </w:pPr>
                  <w:r w:rsidRPr="00944A9E">
                    <w:rPr>
                      <w:b/>
                    </w:rPr>
                    <w:t>Pedagogicko</w:t>
                  </w:r>
                  <w:r w:rsidR="003F5843" w:rsidRPr="00944A9E">
                    <w:rPr>
                      <w:b/>
                    </w:rPr>
                    <w:t xml:space="preserve"> – </w:t>
                  </w:r>
                  <w:r w:rsidRPr="00944A9E">
                    <w:rPr>
                      <w:b/>
                    </w:rPr>
                    <w:t xml:space="preserve">psychologická příprava </w:t>
                  </w:r>
                  <w:r w:rsidR="00F67C4D" w:rsidRPr="00944A9E">
                    <w:rPr>
                      <w:b/>
                    </w:rPr>
                    <w:br/>
                  </w:r>
                  <w:r w:rsidRPr="00944A9E">
                    <w:rPr>
                      <w:b/>
                    </w:rPr>
                    <w:t>a speciálně pedagogická příprava</w:t>
                  </w:r>
                </w:p>
              </w:tc>
              <w:tc>
                <w:tcPr>
                  <w:tcW w:w="1058" w:type="dxa"/>
                  <w:vAlign w:val="center"/>
                </w:tcPr>
                <w:p w:rsidR="00784787" w:rsidRPr="00944A9E" w:rsidRDefault="00AB56B5" w:rsidP="00E7344C">
                  <w:pPr>
                    <w:jc w:val="center"/>
                  </w:pPr>
                  <w:r w:rsidRPr="00944A9E">
                    <w:t>26</w:t>
                  </w:r>
                  <w:r w:rsidR="00B369B9" w:rsidRPr="00944A9E">
                    <w:t xml:space="preserve"> – </w:t>
                  </w:r>
                  <w:r w:rsidRPr="00944A9E">
                    <w:t>32</w:t>
                  </w:r>
                </w:p>
              </w:tc>
              <w:tc>
                <w:tcPr>
                  <w:tcW w:w="1134" w:type="dxa"/>
                  <w:vAlign w:val="center"/>
                </w:tcPr>
                <w:p w:rsidR="00784787" w:rsidRPr="00944A9E" w:rsidRDefault="0007295D" w:rsidP="00E7344C">
                  <w:pPr>
                    <w:jc w:val="center"/>
                    <w:rPr>
                      <w:b/>
                    </w:rPr>
                  </w:pPr>
                  <w:r>
                    <w:rPr>
                      <w:b/>
                    </w:rPr>
                    <w:t>31</w:t>
                  </w:r>
                </w:p>
              </w:tc>
              <w:tc>
                <w:tcPr>
                  <w:tcW w:w="1134" w:type="dxa"/>
                  <w:vAlign w:val="center"/>
                </w:tcPr>
                <w:p w:rsidR="00784787" w:rsidRPr="00944A9E" w:rsidRDefault="00AB56B5" w:rsidP="00E7344C">
                  <w:pPr>
                    <w:jc w:val="center"/>
                  </w:pPr>
                  <w:r w:rsidRPr="00944A9E">
                    <w:t>78</w:t>
                  </w:r>
                  <w:r w:rsidR="00B369B9" w:rsidRPr="00944A9E">
                    <w:t xml:space="preserve"> – </w:t>
                  </w:r>
                  <w:r w:rsidRPr="00944A9E">
                    <w:t>96</w:t>
                  </w:r>
                </w:p>
              </w:tc>
              <w:tc>
                <w:tcPr>
                  <w:tcW w:w="851" w:type="dxa"/>
                  <w:vAlign w:val="center"/>
                </w:tcPr>
                <w:p w:rsidR="00784787" w:rsidRPr="00944A9E" w:rsidRDefault="0098197E" w:rsidP="00E7344C">
                  <w:pPr>
                    <w:jc w:val="center"/>
                    <w:rPr>
                      <w:b/>
                    </w:rPr>
                  </w:pPr>
                  <w:r>
                    <w:rPr>
                      <w:b/>
                    </w:rPr>
                    <w:t>94</w:t>
                  </w:r>
                </w:p>
              </w:tc>
              <w:tc>
                <w:tcPr>
                  <w:tcW w:w="1417" w:type="dxa"/>
                  <w:vAlign w:val="center"/>
                </w:tcPr>
                <w:p w:rsidR="00784787" w:rsidRPr="00944A9E" w:rsidRDefault="00AB56B5" w:rsidP="00E7344C">
                  <w:pPr>
                    <w:jc w:val="center"/>
                  </w:pPr>
                  <w:r w:rsidRPr="00944A9E">
                    <w:t>2340</w:t>
                  </w:r>
                  <w:r w:rsidR="00B369B9" w:rsidRPr="00944A9E">
                    <w:t xml:space="preserve"> – </w:t>
                  </w:r>
                  <w:r w:rsidRPr="00944A9E">
                    <w:t>2880</w:t>
                  </w:r>
                </w:p>
              </w:tc>
              <w:tc>
                <w:tcPr>
                  <w:tcW w:w="1210" w:type="dxa"/>
                  <w:vAlign w:val="center"/>
                </w:tcPr>
                <w:p w:rsidR="00784787" w:rsidRPr="00944A9E" w:rsidRDefault="0098197E" w:rsidP="00E7344C">
                  <w:pPr>
                    <w:jc w:val="center"/>
                    <w:rPr>
                      <w:b/>
                    </w:rPr>
                  </w:pPr>
                  <w:r>
                    <w:rPr>
                      <w:b/>
                    </w:rPr>
                    <w:t>2820</w:t>
                  </w:r>
                </w:p>
              </w:tc>
            </w:tr>
            <w:tr w:rsidR="00777C7D" w:rsidRPr="00944A9E" w:rsidTr="00863A70">
              <w:trPr>
                <w:trHeight w:val="678"/>
              </w:trPr>
              <w:tc>
                <w:tcPr>
                  <w:tcW w:w="9405" w:type="dxa"/>
                  <w:gridSpan w:val="7"/>
                  <w:vAlign w:val="center"/>
                </w:tcPr>
                <w:p w:rsidR="00777C7D" w:rsidRPr="00A10E2E" w:rsidRDefault="00777C7D" w:rsidP="00E7344C">
                  <w:pPr>
                    <w:jc w:val="both"/>
                    <w:rPr>
                      <w:b/>
                    </w:rPr>
                  </w:pPr>
                  <w:r w:rsidRPr="00A10E2E">
                    <w:rPr>
                      <w:b/>
                    </w:rPr>
                    <w:t xml:space="preserve">Přehled předmětů v dané složce po ročnících: </w:t>
                  </w:r>
                </w:p>
                <w:p w:rsidR="00777C7D" w:rsidRPr="00A10E2E" w:rsidRDefault="00777C7D" w:rsidP="00E7344C">
                  <w:pPr>
                    <w:jc w:val="both"/>
                    <w:rPr>
                      <w:b/>
                    </w:rPr>
                  </w:pPr>
                  <w:r w:rsidRPr="00A10E2E">
                    <w:rPr>
                      <w:b/>
                    </w:rPr>
                    <w:t>1. ročník</w:t>
                  </w:r>
                </w:p>
                <w:p w:rsidR="00777C7D" w:rsidRPr="00A10E2E" w:rsidRDefault="00777C7D" w:rsidP="00E7344C">
                  <w:pPr>
                    <w:jc w:val="both"/>
                    <w:rPr>
                      <w:b/>
                    </w:rPr>
                  </w:pPr>
                  <w:r w:rsidRPr="00A10E2E">
                    <w:t>Primární pedagogika s praxí 1; Základy psychologie; Základy přírodních věd; Primární pedagogika s praxí 2; Psychologie osobnosti; Filosofické a antropologické pozadí výchovy, Analýza odborného textu, Medicínská propedeutika;</w:t>
                  </w:r>
                </w:p>
                <w:p w:rsidR="00777C7D" w:rsidRPr="00A10E2E" w:rsidRDefault="00777C7D" w:rsidP="00E7344C">
                  <w:pPr>
                    <w:jc w:val="both"/>
                  </w:pPr>
                  <w:r w:rsidRPr="00A10E2E">
                    <w:rPr>
                      <w:b/>
                    </w:rPr>
                    <w:t>2. ročník</w:t>
                  </w:r>
                  <w:r w:rsidRPr="00A10E2E">
                    <w:t xml:space="preserve"> </w:t>
                  </w:r>
                </w:p>
                <w:p w:rsidR="00777C7D" w:rsidRPr="00A10E2E" w:rsidRDefault="00777C7D" w:rsidP="00E7344C">
                  <w:pPr>
                    <w:jc w:val="both"/>
                    <w:rPr>
                      <w:b/>
                    </w:rPr>
                  </w:pPr>
                  <w:r w:rsidRPr="00A10E2E">
                    <w:t xml:space="preserve">Primární pedagogika s praxí 3; Vývojová psychologie; Sociologie dětství; Primární pedagogika s praxí 4; Sociální psychologie; </w:t>
                  </w:r>
                  <w:del w:id="7" w:author="Hana Navrátilová" w:date="2019-09-24T11:10:00Z">
                    <w:r w:rsidRPr="00815663">
                      <w:delText>Základy speciální pedagogiky</w:delText>
                    </w:r>
                  </w:del>
                  <w:ins w:id="8" w:author="Hana Navrátilová" w:date="2019-09-24T11:10:00Z">
                    <w:r w:rsidR="00A10E2E" w:rsidRPr="001661B8">
                      <w:t>Speciální přístupy k žákům s poruchami učení</w:t>
                    </w:r>
                  </w:ins>
                  <w:r w:rsidRPr="00A10E2E">
                    <w:t>;</w:t>
                  </w:r>
                </w:p>
                <w:p w:rsidR="00777C7D" w:rsidRPr="00A10E2E" w:rsidRDefault="00777C7D" w:rsidP="00E7344C">
                  <w:pPr>
                    <w:jc w:val="both"/>
                    <w:rPr>
                      <w:b/>
                    </w:rPr>
                  </w:pPr>
                  <w:r w:rsidRPr="00A10E2E">
                    <w:rPr>
                      <w:b/>
                    </w:rPr>
                    <w:t>3. ročník</w:t>
                  </w:r>
                </w:p>
                <w:p w:rsidR="00777C7D" w:rsidRPr="00A10E2E" w:rsidRDefault="00777C7D" w:rsidP="00E7344C">
                  <w:pPr>
                    <w:jc w:val="both"/>
                    <w:rPr>
                      <w:b/>
                    </w:rPr>
                  </w:pPr>
                  <w:r w:rsidRPr="00A10E2E">
                    <w:t xml:space="preserve">Primární pedagogika s praxí 5; Pedagogická psychologie; </w:t>
                  </w:r>
                  <w:del w:id="9" w:author="Hana Navrátilová" w:date="2019-09-24T11:10:00Z">
                    <w:r>
                      <w:delText>Základy inkluzivní pedagog</w:delText>
                    </w:r>
                    <w:r w:rsidRPr="001661B8">
                      <w:delText>iky</w:delText>
                    </w:r>
                  </w:del>
                  <w:ins w:id="10" w:author="Hana Navrátilová" w:date="2019-09-24T11:10:00Z">
                    <w:r w:rsidR="00A10E2E" w:rsidRPr="001661B8">
                      <w:t>Inkluzivní škola</w:t>
                    </w:r>
                  </w:ins>
                  <w:r w:rsidRPr="001661B8">
                    <w:t>; Primární pedagogika s praxí 6; Patopsychologie;</w:t>
                  </w:r>
                </w:p>
                <w:p w:rsidR="00777C7D" w:rsidRPr="00A10E2E" w:rsidRDefault="00777C7D" w:rsidP="00E7344C">
                  <w:pPr>
                    <w:jc w:val="both"/>
                    <w:rPr>
                      <w:b/>
                    </w:rPr>
                  </w:pPr>
                  <w:r w:rsidRPr="00A10E2E">
                    <w:rPr>
                      <w:b/>
                    </w:rPr>
                    <w:t>4. ročník</w:t>
                  </w:r>
                </w:p>
                <w:p w:rsidR="00777C7D" w:rsidRPr="00A10E2E" w:rsidRDefault="00777C7D" w:rsidP="00E7344C">
                  <w:pPr>
                    <w:jc w:val="both"/>
                    <w:rPr>
                      <w:b/>
                    </w:rPr>
                  </w:pPr>
                  <w:r w:rsidRPr="00A10E2E">
                    <w:t>Primární pedagogika s praxí 7; Školní a poradenská psychologie; Spolupráce rodiny a školy; Základy pedagogického výzkumu; Primární pedagogika s praxí 8; Vybrané metody pedagogického výzkumu; Předškolní pedagogika;</w:t>
                  </w:r>
                </w:p>
                <w:p w:rsidR="00777C7D" w:rsidRPr="00A10E2E" w:rsidRDefault="00777C7D" w:rsidP="00E7344C">
                  <w:pPr>
                    <w:jc w:val="both"/>
                    <w:rPr>
                      <w:b/>
                    </w:rPr>
                  </w:pPr>
                  <w:r w:rsidRPr="00A10E2E">
                    <w:rPr>
                      <w:b/>
                    </w:rPr>
                    <w:t xml:space="preserve">5. ročník </w:t>
                  </w:r>
                </w:p>
                <w:p w:rsidR="00777C7D" w:rsidRPr="00A10E2E" w:rsidRDefault="00777C7D" w:rsidP="00E7344C">
                  <w:pPr>
                    <w:jc w:val="both"/>
                    <w:rPr>
                      <w:b/>
                    </w:rPr>
                  </w:pPr>
                  <w:r w:rsidRPr="00A10E2E">
                    <w:t xml:space="preserve">Primární pedagogika 9; </w:t>
                  </w:r>
                  <w:r w:rsidR="00DE6698" w:rsidRPr="00A10E2E">
                    <w:t>A</w:t>
                  </w:r>
                  <w:r w:rsidRPr="00A10E2E">
                    <w:t xml:space="preserve">spekty řízení školy a třídy; Psychologické aspekty reflektované pedagogické praxe; </w:t>
                  </w:r>
                  <w:del w:id="11" w:author="Hana Navrátilová" w:date="2019-09-24T11:10:00Z">
                    <w:r w:rsidRPr="00CA0960">
                      <w:delText>Environmentální výchov</w:delText>
                    </w:r>
                    <w:r w:rsidRPr="001661B8">
                      <w:delText>a</w:delText>
                    </w:r>
                  </w:del>
                  <w:ins w:id="12" w:author="Hana Navrátilová" w:date="2019-09-24T11:10:00Z">
                    <w:r w:rsidR="00A10E2E" w:rsidRPr="001661B8">
                      <w:t>Výchova ke zdraví</w:t>
                    </w:r>
                  </w:ins>
                  <w:r w:rsidRPr="001661B8">
                    <w:t>; A</w:t>
                  </w:r>
                  <w:r w:rsidRPr="00A10E2E">
                    <w:t xml:space="preserve">kční výzkum; Vybrané problémy pedagogické diagnostiky žáka a třídy. </w:t>
                  </w:r>
                </w:p>
                <w:p w:rsidR="00777C7D" w:rsidRPr="001C6C38" w:rsidRDefault="00777C7D" w:rsidP="00E7344C">
                  <w:pPr>
                    <w:jc w:val="both"/>
                    <w:rPr>
                      <w:b/>
                      <w:color w:val="FF0000"/>
                    </w:rPr>
                  </w:pPr>
                </w:p>
              </w:tc>
            </w:tr>
            <w:tr w:rsidR="00784787" w:rsidRPr="00944A9E" w:rsidTr="00863A70">
              <w:trPr>
                <w:trHeight w:val="678"/>
              </w:trPr>
              <w:tc>
                <w:tcPr>
                  <w:tcW w:w="2601" w:type="dxa"/>
                  <w:vAlign w:val="center"/>
                </w:tcPr>
                <w:p w:rsidR="00784787" w:rsidRPr="00A10E2E" w:rsidRDefault="00784787" w:rsidP="00E7344C">
                  <w:pPr>
                    <w:rPr>
                      <w:b/>
                    </w:rPr>
                  </w:pPr>
                  <w:r w:rsidRPr="00A10E2E">
                    <w:rPr>
                      <w:b/>
                    </w:rPr>
                    <w:t>Oborová složka s didaktikou vč</w:t>
                  </w:r>
                  <w:r w:rsidR="009D15FF" w:rsidRPr="00A10E2E">
                    <w:rPr>
                      <w:b/>
                    </w:rPr>
                    <w:t>etně</w:t>
                  </w:r>
                  <w:r w:rsidRPr="00A10E2E">
                    <w:rPr>
                      <w:b/>
                    </w:rPr>
                    <w:t xml:space="preserve"> cizího jazyka</w:t>
                  </w:r>
                </w:p>
              </w:tc>
              <w:tc>
                <w:tcPr>
                  <w:tcW w:w="1058" w:type="dxa"/>
                  <w:vAlign w:val="center"/>
                </w:tcPr>
                <w:p w:rsidR="00784787" w:rsidRPr="00A10E2E" w:rsidRDefault="00784787" w:rsidP="00E7344C">
                  <w:pPr>
                    <w:jc w:val="center"/>
                  </w:pPr>
                  <w:r w:rsidRPr="00A10E2E">
                    <w:t>50</w:t>
                  </w:r>
                  <w:r w:rsidR="00B369B9" w:rsidRPr="00A10E2E">
                    <w:t xml:space="preserve"> – </w:t>
                  </w:r>
                  <w:r w:rsidRPr="00A10E2E">
                    <w:t>55</w:t>
                  </w:r>
                </w:p>
              </w:tc>
              <w:tc>
                <w:tcPr>
                  <w:tcW w:w="1134" w:type="dxa"/>
                  <w:vAlign w:val="center"/>
                </w:tcPr>
                <w:p w:rsidR="00784787" w:rsidRPr="00A10E2E" w:rsidRDefault="0007295D" w:rsidP="00E7344C">
                  <w:pPr>
                    <w:jc w:val="center"/>
                    <w:rPr>
                      <w:b/>
                    </w:rPr>
                  </w:pPr>
                  <w:r w:rsidRPr="00A10E2E">
                    <w:rPr>
                      <w:b/>
                    </w:rPr>
                    <w:t>50</w:t>
                  </w:r>
                </w:p>
              </w:tc>
              <w:tc>
                <w:tcPr>
                  <w:tcW w:w="1134" w:type="dxa"/>
                  <w:vAlign w:val="center"/>
                </w:tcPr>
                <w:p w:rsidR="00784787" w:rsidRPr="00A10E2E" w:rsidRDefault="00784787" w:rsidP="00E7344C">
                  <w:pPr>
                    <w:jc w:val="center"/>
                  </w:pPr>
                  <w:r w:rsidRPr="00A10E2E">
                    <w:t>150</w:t>
                  </w:r>
                  <w:r w:rsidR="00B369B9" w:rsidRPr="00A10E2E">
                    <w:t xml:space="preserve"> – </w:t>
                  </w:r>
                  <w:r w:rsidRPr="00A10E2E">
                    <w:t>165</w:t>
                  </w:r>
                </w:p>
              </w:tc>
              <w:tc>
                <w:tcPr>
                  <w:tcW w:w="851" w:type="dxa"/>
                  <w:vAlign w:val="center"/>
                </w:tcPr>
                <w:p w:rsidR="00784787" w:rsidRPr="00A10E2E" w:rsidRDefault="0098197E" w:rsidP="00E7344C">
                  <w:pPr>
                    <w:jc w:val="center"/>
                    <w:rPr>
                      <w:b/>
                    </w:rPr>
                  </w:pPr>
                  <w:r w:rsidRPr="00A10E2E">
                    <w:rPr>
                      <w:b/>
                    </w:rPr>
                    <w:t>151</w:t>
                  </w:r>
                </w:p>
              </w:tc>
              <w:tc>
                <w:tcPr>
                  <w:tcW w:w="1417" w:type="dxa"/>
                  <w:vAlign w:val="center"/>
                </w:tcPr>
                <w:p w:rsidR="00784787" w:rsidRPr="00A10E2E" w:rsidRDefault="00784787" w:rsidP="00E7344C">
                  <w:pPr>
                    <w:jc w:val="center"/>
                  </w:pPr>
                  <w:r w:rsidRPr="00A10E2E">
                    <w:t>4500</w:t>
                  </w:r>
                  <w:r w:rsidR="00B369B9" w:rsidRPr="00A10E2E">
                    <w:t xml:space="preserve"> – </w:t>
                  </w:r>
                  <w:r w:rsidRPr="00A10E2E">
                    <w:t>4900</w:t>
                  </w:r>
                </w:p>
              </w:tc>
              <w:tc>
                <w:tcPr>
                  <w:tcW w:w="1210" w:type="dxa"/>
                  <w:vAlign w:val="center"/>
                </w:tcPr>
                <w:p w:rsidR="00784787" w:rsidRPr="00A10E2E" w:rsidRDefault="00790F31" w:rsidP="00E7344C">
                  <w:pPr>
                    <w:jc w:val="center"/>
                    <w:rPr>
                      <w:b/>
                    </w:rPr>
                  </w:pPr>
                  <w:r w:rsidRPr="00A10E2E">
                    <w:rPr>
                      <w:b/>
                    </w:rPr>
                    <w:t>4530</w:t>
                  </w:r>
                </w:p>
              </w:tc>
            </w:tr>
            <w:tr w:rsidR="00777C7D" w:rsidRPr="00944A9E" w:rsidTr="00863A70">
              <w:trPr>
                <w:trHeight w:val="977"/>
              </w:trPr>
              <w:tc>
                <w:tcPr>
                  <w:tcW w:w="9405" w:type="dxa"/>
                  <w:gridSpan w:val="7"/>
                  <w:vAlign w:val="center"/>
                </w:tcPr>
                <w:p w:rsidR="00777C7D" w:rsidRPr="00A10E2E" w:rsidRDefault="00777C7D" w:rsidP="00E7344C">
                  <w:pPr>
                    <w:jc w:val="both"/>
                    <w:rPr>
                      <w:b/>
                    </w:rPr>
                  </w:pPr>
                  <w:r w:rsidRPr="00A10E2E">
                    <w:rPr>
                      <w:b/>
                    </w:rPr>
                    <w:t xml:space="preserve">Přehled předmětů v dané složce po ročnících: </w:t>
                  </w:r>
                </w:p>
                <w:p w:rsidR="00777C7D" w:rsidRPr="00A10E2E" w:rsidRDefault="00777C7D" w:rsidP="00E7344C">
                  <w:pPr>
                    <w:jc w:val="both"/>
                    <w:rPr>
                      <w:b/>
                    </w:rPr>
                  </w:pPr>
                  <w:r w:rsidRPr="00A10E2E">
                    <w:rPr>
                      <w:b/>
                    </w:rPr>
                    <w:t>1. ročník</w:t>
                  </w:r>
                </w:p>
                <w:p w:rsidR="00777C7D" w:rsidRPr="00A10E2E" w:rsidRDefault="00777C7D" w:rsidP="00E7344C">
                  <w:pPr>
                    <w:jc w:val="both"/>
                    <w:rPr>
                      <w:b/>
                    </w:rPr>
                  </w:pPr>
                  <w:r w:rsidRPr="00A10E2E">
                    <w:t>Anglický jazyk 1; Logika, množiny, operace; Mateřský jazyk v primárním vzdělávání; Základy hudební teorie; Anglický jazyk v primárním vzdělávání; Úvod do teorie výtvarného umění; Hra na hudební nástroj 1 – zobcová flétna; Hr</w:t>
                  </w:r>
                  <w:r w:rsidR="00A10E2E">
                    <w:t xml:space="preserve">a na hudební nástroj 1 – klavír; </w:t>
                  </w:r>
                  <w:del w:id="13" w:author="Hana Navrátilová" w:date="2019-09-24T11:10:00Z">
                    <w:r>
                      <w:delText xml:space="preserve">Pediatrie; </w:delText>
                    </w:r>
                  </w:del>
                  <w:r w:rsidRPr="00A10E2E">
                    <w:t xml:space="preserve">Kurz první pomoci; Rozvoj matematických představ; </w:t>
                  </w:r>
                  <w:r w:rsidR="005E5A38" w:rsidRPr="001C6C38">
                    <w:rPr>
                      <w:color w:val="FF0000"/>
                      <w:highlight w:val="yellow"/>
                    </w:rPr>
                    <w:br/>
                  </w:r>
                  <w:r w:rsidRPr="00A10E2E">
                    <w:lastRenderedPageBreak/>
                    <w:t>Rozvoj jazykové a literární gramotnosti 1, Literatura pro děti 1, Projekty k podpoře čtenářství dítěte; Základy ICT v primárním vzdělávání; Výběrový cizí jazyk I (německý, španělský, francouzský jazyk) pro učitele ZŠ;</w:t>
                  </w:r>
                </w:p>
                <w:p w:rsidR="00777C7D" w:rsidRPr="00A10E2E" w:rsidRDefault="00777C7D" w:rsidP="00E7344C">
                  <w:pPr>
                    <w:jc w:val="both"/>
                  </w:pPr>
                  <w:r w:rsidRPr="00A10E2E">
                    <w:rPr>
                      <w:b/>
                    </w:rPr>
                    <w:t>2. ročník</w:t>
                  </w:r>
                  <w:r w:rsidRPr="00A10E2E">
                    <w:t xml:space="preserve"> </w:t>
                  </w:r>
                </w:p>
                <w:p w:rsidR="00777C7D" w:rsidRPr="00A10E2E" w:rsidRDefault="00777C7D" w:rsidP="00E7344C">
                  <w:pPr>
                    <w:jc w:val="both"/>
                  </w:pPr>
                  <w:r w:rsidRPr="00A10E2E">
                    <w:t>Teorie tělesné výchovy; Psychosociální interakční výcvik; Psychomotorika; Rozvoj jazykové a literární gramotnosti 2; Hudební vyjadřovací prostředky; Výtvarné vyjadřovací prostř</w:t>
                  </w:r>
                  <w:r w:rsidRPr="001661B8">
                    <w:t>edky; Hra na hudební nástroj 2</w:t>
                  </w:r>
                  <w:del w:id="14" w:author="Hana Navrátilová" w:date="2019-09-24T11:10:00Z">
                    <w:r w:rsidRPr="001661B8">
                      <w:delText xml:space="preserve"> –</w:delText>
                    </w:r>
                    <w:r>
                      <w:delText xml:space="preserve"> zobcová flétna; Hra na hudební nástroj 2 – klavír</w:delText>
                    </w:r>
                  </w:del>
                  <w:r w:rsidRPr="00A10E2E">
                    <w:t>;  Literatura pro děti 2; Výběrový cizí jazyk II (německý, španělský, francouzský jazyk) pro učitele ZŠ; Matematika v primárním vzdělávání; Didaktika přírodovědného vzdělávání s praxí 1; Rozvoj geometrické představivosti; Rozvoj počátečního čtení a psaní s praxí; Anglický jazyk 2; Dramatická výchova pro učitele v primárním vzdělávání;</w:t>
                  </w:r>
                </w:p>
                <w:p w:rsidR="00777C7D" w:rsidRPr="00A10E2E" w:rsidRDefault="00777C7D" w:rsidP="00E7344C">
                  <w:pPr>
                    <w:jc w:val="both"/>
                    <w:rPr>
                      <w:b/>
                    </w:rPr>
                  </w:pPr>
                  <w:r w:rsidRPr="00A10E2E">
                    <w:rPr>
                      <w:b/>
                    </w:rPr>
                    <w:t>3. ročník</w:t>
                  </w:r>
                </w:p>
                <w:p w:rsidR="00777C7D" w:rsidRPr="00A10E2E" w:rsidRDefault="00777C7D" w:rsidP="00E7344C">
                  <w:pPr>
                    <w:jc w:val="both"/>
                    <w:rPr>
                      <w:b/>
                    </w:rPr>
                  </w:pPr>
                  <w:r w:rsidRPr="00A10E2E">
                    <w:t xml:space="preserve">Didaktika matematiky v primárním vzdělávání s praxí 1; Didaktika přírodovědného vzdělávání s praxí 2; Didaktika jazyka a komunikace s praxí 1; Rétorika pro učitele; Sociální reálie v primárním vzdělávání; Pedagogická dokumentace v ZŠ; Základy podnikatelství; </w:t>
                  </w:r>
                  <w:del w:id="15" w:author="Hana Navrátilová" w:date="2019-09-24T11:10:00Z">
                    <w:r>
                      <w:delText xml:space="preserve">ICT v praxi ZŠ; </w:delText>
                    </w:r>
                  </w:del>
                  <w:r w:rsidRPr="00A10E2E">
                    <w:t xml:space="preserve">Didaktika matematiky v primárním vzdělávání s praxí 2; Didaktika jazyka a komunikace s praxí </w:t>
                  </w:r>
                  <w:r w:rsidRPr="001661B8">
                    <w:t xml:space="preserve">2; Podpora zdraví </w:t>
                  </w:r>
                  <w:del w:id="16" w:author="Hana Navrátilová" w:date="2019-09-24T11:10:00Z">
                    <w:r w:rsidRPr="001661B8">
                      <w:delText>a výchova ke zdraví v primárním vzdělávání</w:delText>
                    </w:r>
                  </w:del>
                  <w:ins w:id="17" w:author="Hana Navrátilová" w:date="2019-09-24T11:10:00Z">
                    <w:r w:rsidR="00A10E2E" w:rsidRPr="001661B8">
                      <w:t>ve školách</w:t>
                    </w:r>
                  </w:ins>
                  <w:r w:rsidRPr="001661B8">
                    <w:t xml:space="preserve">; Didaktika anglického jazyka s praxí 1; </w:t>
                  </w:r>
                  <w:del w:id="18" w:author="Hana Navrátilová" w:date="2019-09-24T11:10:00Z">
                    <w:r w:rsidRPr="001661B8">
                      <w:delText>Základy logopedie</w:delText>
                    </w:r>
                  </w:del>
                  <w:ins w:id="19" w:author="Hana Navrátilová" w:date="2019-09-24T11:10:00Z">
                    <w:r w:rsidR="00A10E2E" w:rsidRPr="001661B8">
                      <w:t>Primární prevence patologických jevů v základní škole</w:t>
                    </w:r>
                  </w:ins>
                  <w:r w:rsidRPr="001661B8">
                    <w:t>; Didaktika technické výchovy; Didaktika společenskovědníh</w:t>
                  </w:r>
                  <w:r w:rsidRPr="00A10E2E">
                    <w:t>o vzdělávání s praxí 1; Práce ve školní družině; Rozvoj specifických sportovně – pohybových dovedností; Specifika práce učitele v přípravném ročníku ZŠ; Připravenost dítěte na vstup do základní školy;</w:t>
                  </w:r>
                </w:p>
                <w:p w:rsidR="00777C7D" w:rsidRPr="00A10E2E" w:rsidRDefault="00777C7D" w:rsidP="00E7344C">
                  <w:pPr>
                    <w:jc w:val="both"/>
                    <w:rPr>
                      <w:b/>
                    </w:rPr>
                  </w:pPr>
                  <w:r w:rsidRPr="00A10E2E">
                    <w:rPr>
                      <w:b/>
                    </w:rPr>
                    <w:t>4. ročník</w:t>
                  </w:r>
                </w:p>
                <w:p w:rsidR="00777C7D" w:rsidRPr="00A10E2E" w:rsidRDefault="00777C7D" w:rsidP="00E7344C">
                  <w:pPr>
                    <w:jc w:val="both"/>
                    <w:rPr>
                      <w:b/>
                    </w:rPr>
                  </w:pPr>
                  <w:r w:rsidRPr="00A10E2E">
                    <w:t>Didaktika anglického jazyka s praxí 2; Didaktika hudební výchovy s praxí; Didaktika výtvarné výchovy s praxí; Didaktika tělesné výchovy s praxí; Příprava školy v přírodě; Podnikání a řízení organizací; Integrované tematické vyučování; Didaktika společenskovědního vzdělávání s praxí 2; Prezentační dovednosti učitele a tvorba profesního portfolia; Metody řešení matematických úloh; Přírodovědné praktikum; Moderní formy tělovýchovných aktivit; Hudebně – pohybová výchova; Mediální výchova; Finanční management v praxi ZŠ;</w:t>
                  </w:r>
                </w:p>
                <w:p w:rsidR="00777C7D" w:rsidRPr="00A10E2E" w:rsidRDefault="00777C7D" w:rsidP="00E7344C">
                  <w:pPr>
                    <w:jc w:val="both"/>
                    <w:rPr>
                      <w:b/>
                    </w:rPr>
                  </w:pPr>
                  <w:r w:rsidRPr="00A10E2E">
                    <w:rPr>
                      <w:b/>
                    </w:rPr>
                    <w:t xml:space="preserve">5. ročník </w:t>
                  </w:r>
                </w:p>
                <w:p w:rsidR="00777C7D" w:rsidRPr="00A10E2E" w:rsidRDefault="00777C7D" w:rsidP="00E7344C">
                  <w:pPr>
                    <w:jc w:val="both"/>
                  </w:pPr>
                  <w:r w:rsidRPr="00A10E2E">
                    <w:t>Integrovaná výuka anglického jazyka; Spolupráce mateřské a základní školy; Řešení výchovných problémů dětí s rodiči; Seminář českého jazyka k reflexi projektové praxe</w:t>
                  </w:r>
                  <w:r w:rsidRPr="001661B8">
                    <w:t xml:space="preserve">; Seminář matematiky k reflexi projektové praxe; </w:t>
                  </w:r>
                  <w:r w:rsidR="005E5A38" w:rsidRPr="001661B8">
                    <w:br/>
                  </w:r>
                  <w:r w:rsidRPr="001661B8">
                    <w:t xml:space="preserve">Role metodika školní prevence na ZŠ; Specifika malotřídních škol; Rozvoj nadání žáků; Analýza a reflexe profesní praxe; Řízení třídy a školy; </w:t>
                  </w:r>
                  <w:del w:id="20" w:author="Hana Navrátilová" w:date="2019-09-24T11:10:00Z">
                    <w:r w:rsidRPr="001661B8">
                      <w:delText>Inkluzivní pedagogika v praxi</w:delText>
                    </w:r>
                  </w:del>
                  <w:ins w:id="21" w:author="Hana Navrátilová" w:date="2019-09-24T11:10:00Z">
                    <w:r w:rsidR="00A10E2E" w:rsidRPr="001661B8">
                      <w:t>Osobnostně-sociální rozvoj učitele</w:t>
                    </w:r>
                  </w:ins>
                  <w:r w:rsidRPr="001661B8">
                    <w:t>; Český jazyk ke SZZ; Matematický seminář ke SZZ; Základy první pomoci a bezpečn</w:t>
                  </w:r>
                  <w:r w:rsidRPr="00A10E2E">
                    <w:t>osti práce.</w:t>
                  </w:r>
                </w:p>
                <w:p w:rsidR="00777C7D" w:rsidRPr="001C6C38" w:rsidRDefault="00777C7D" w:rsidP="00E7344C">
                  <w:pPr>
                    <w:jc w:val="both"/>
                    <w:rPr>
                      <w:color w:val="FF0000"/>
                    </w:rPr>
                  </w:pPr>
                </w:p>
              </w:tc>
            </w:tr>
            <w:tr w:rsidR="00777C7D" w:rsidRPr="00944A9E" w:rsidTr="00863A70">
              <w:trPr>
                <w:trHeight w:val="678"/>
              </w:trPr>
              <w:tc>
                <w:tcPr>
                  <w:tcW w:w="2601" w:type="dxa"/>
                  <w:vAlign w:val="center"/>
                </w:tcPr>
                <w:p w:rsidR="00777C7D" w:rsidRPr="00A10E2E" w:rsidRDefault="00777C7D" w:rsidP="00E7344C">
                  <w:pPr>
                    <w:rPr>
                      <w:b/>
                    </w:rPr>
                  </w:pPr>
                  <w:r w:rsidRPr="00A10E2E">
                    <w:rPr>
                      <w:b/>
                    </w:rPr>
                    <w:lastRenderedPageBreak/>
                    <w:t>Praxe</w:t>
                  </w:r>
                </w:p>
              </w:tc>
              <w:tc>
                <w:tcPr>
                  <w:tcW w:w="1058" w:type="dxa"/>
                  <w:vAlign w:val="center"/>
                </w:tcPr>
                <w:p w:rsidR="00777C7D" w:rsidRPr="00A10E2E" w:rsidRDefault="00777C7D" w:rsidP="00E7344C">
                  <w:pPr>
                    <w:jc w:val="center"/>
                  </w:pPr>
                  <w:r w:rsidRPr="00A10E2E">
                    <w:t>10 – 15</w:t>
                  </w:r>
                </w:p>
              </w:tc>
              <w:tc>
                <w:tcPr>
                  <w:tcW w:w="1134" w:type="dxa"/>
                  <w:vAlign w:val="center"/>
                </w:tcPr>
                <w:p w:rsidR="00777C7D" w:rsidRPr="00A10E2E" w:rsidRDefault="00777C7D" w:rsidP="00E7344C">
                  <w:pPr>
                    <w:jc w:val="center"/>
                    <w:rPr>
                      <w:b/>
                    </w:rPr>
                  </w:pPr>
                  <w:r w:rsidRPr="00A10E2E">
                    <w:rPr>
                      <w:b/>
                    </w:rPr>
                    <w:t>13</w:t>
                  </w:r>
                </w:p>
              </w:tc>
              <w:tc>
                <w:tcPr>
                  <w:tcW w:w="1134" w:type="dxa"/>
                  <w:vAlign w:val="center"/>
                </w:tcPr>
                <w:p w:rsidR="00777C7D" w:rsidRPr="00A10E2E" w:rsidRDefault="00777C7D" w:rsidP="00E7344C">
                  <w:pPr>
                    <w:jc w:val="center"/>
                  </w:pPr>
                  <w:r w:rsidRPr="00A10E2E">
                    <w:t>30 – 45</w:t>
                  </w:r>
                </w:p>
              </w:tc>
              <w:tc>
                <w:tcPr>
                  <w:tcW w:w="851" w:type="dxa"/>
                  <w:vAlign w:val="center"/>
                </w:tcPr>
                <w:p w:rsidR="00777C7D" w:rsidRPr="00A10E2E" w:rsidRDefault="00777C7D" w:rsidP="00E7344C">
                  <w:pPr>
                    <w:jc w:val="center"/>
                    <w:rPr>
                      <w:b/>
                    </w:rPr>
                  </w:pPr>
                  <w:r w:rsidRPr="00A10E2E">
                    <w:rPr>
                      <w:b/>
                    </w:rPr>
                    <w:t>40</w:t>
                  </w:r>
                </w:p>
              </w:tc>
              <w:tc>
                <w:tcPr>
                  <w:tcW w:w="1417" w:type="dxa"/>
                  <w:vAlign w:val="center"/>
                </w:tcPr>
                <w:p w:rsidR="00777C7D" w:rsidRPr="00A10E2E" w:rsidRDefault="00777C7D" w:rsidP="00E7344C">
                  <w:pPr>
                    <w:jc w:val="center"/>
                  </w:pPr>
                  <w:r w:rsidRPr="00A10E2E">
                    <w:t>900 – 1350</w:t>
                  </w:r>
                </w:p>
              </w:tc>
              <w:tc>
                <w:tcPr>
                  <w:tcW w:w="1210" w:type="dxa"/>
                  <w:vAlign w:val="center"/>
                </w:tcPr>
                <w:p w:rsidR="00777C7D" w:rsidRPr="00A10E2E" w:rsidRDefault="00777C7D" w:rsidP="00E7344C">
                  <w:pPr>
                    <w:jc w:val="center"/>
                    <w:rPr>
                      <w:b/>
                    </w:rPr>
                  </w:pPr>
                  <w:r w:rsidRPr="00A10E2E">
                    <w:rPr>
                      <w:b/>
                    </w:rPr>
                    <w:t>1200</w:t>
                  </w:r>
                </w:p>
              </w:tc>
            </w:tr>
            <w:tr w:rsidR="00777C7D" w:rsidRPr="00944A9E" w:rsidTr="00863A70">
              <w:trPr>
                <w:trHeight w:val="678"/>
              </w:trPr>
              <w:tc>
                <w:tcPr>
                  <w:tcW w:w="9405" w:type="dxa"/>
                  <w:gridSpan w:val="7"/>
                  <w:vAlign w:val="center"/>
                </w:tcPr>
                <w:p w:rsidR="00777C7D" w:rsidRPr="00A10E2E" w:rsidRDefault="00777C7D" w:rsidP="00E7344C">
                  <w:pPr>
                    <w:jc w:val="both"/>
                    <w:rPr>
                      <w:b/>
                    </w:rPr>
                  </w:pPr>
                  <w:r w:rsidRPr="00A10E2E">
                    <w:rPr>
                      <w:b/>
                    </w:rPr>
                    <w:t xml:space="preserve">Předměty, v rámci nichž je realizována pedagogická praxe: </w:t>
                  </w:r>
                </w:p>
                <w:p w:rsidR="00777C7D" w:rsidRPr="00A10E2E" w:rsidRDefault="00777C7D" w:rsidP="00E7344C">
                  <w:pPr>
                    <w:jc w:val="both"/>
                    <w:rPr>
                      <w:b/>
                    </w:rPr>
                  </w:pPr>
                  <w:r w:rsidRPr="00A10E2E">
                    <w:rPr>
                      <w:b/>
                    </w:rPr>
                    <w:t>1. ročník</w:t>
                  </w:r>
                </w:p>
                <w:p w:rsidR="00777C7D" w:rsidRPr="00A10E2E" w:rsidRDefault="00777C7D" w:rsidP="00E7344C">
                  <w:pPr>
                    <w:jc w:val="both"/>
                  </w:pPr>
                  <w:r w:rsidRPr="00A10E2E">
                    <w:t xml:space="preserve">Primární pedagogika s praxí 1; Primární pedagogika s praxí 2; </w:t>
                  </w:r>
                </w:p>
                <w:p w:rsidR="00777C7D" w:rsidRPr="00A10E2E" w:rsidRDefault="00777C7D" w:rsidP="00E7344C">
                  <w:pPr>
                    <w:jc w:val="both"/>
                    <w:rPr>
                      <w:b/>
                    </w:rPr>
                  </w:pPr>
                  <w:r w:rsidRPr="00A10E2E">
                    <w:rPr>
                      <w:b/>
                    </w:rPr>
                    <w:t>2. ročník</w:t>
                  </w:r>
                </w:p>
                <w:p w:rsidR="00777C7D" w:rsidRPr="00A10E2E" w:rsidRDefault="00777C7D" w:rsidP="00E7344C">
                  <w:pPr>
                    <w:jc w:val="both"/>
                  </w:pPr>
                  <w:r w:rsidRPr="00A10E2E">
                    <w:t>Primární pedagogika s praxí 3; Primární pedagogika s praxí 4; Didaktika přírodovědného vzdělávání s praxí 1; Rozvoj počátečního čtení a psaní s praxí;</w:t>
                  </w:r>
                </w:p>
                <w:p w:rsidR="00777C7D" w:rsidRPr="00A10E2E" w:rsidRDefault="00777C7D" w:rsidP="00E7344C">
                  <w:pPr>
                    <w:jc w:val="both"/>
                    <w:rPr>
                      <w:b/>
                    </w:rPr>
                  </w:pPr>
                  <w:r w:rsidRPr="00A10E2E">
                    <w:rPr>
                      <w:b/>
                    </w:rPr>
                    <w:t xml:space="preserve">3. ročník </w:t>
                  </w:r>
                </w:p>
                <w:p w:rsidR="00777C7D" w:rsidRPr="00A10E2E" w:rsidRDefault="00777C7D" w:rsidP="00E7344C">
                  <w:pPr>
                    <w:jc w:val="both"/>
                  </w:pPr>
                  <w:r w:rsidRPr="00A10E2E">
                    <w:t>Primární pedagogika s praxí 5; Didaktika matematiky v primárním vzdělávání s praxí 1; Didaktika přírodovědného vzdělávání s praxí 2; Didaktika jazyka a komunikace s praxí 1; Primární pedagogika s praxí 6; Didaktika matematiky v primárním vzdělávání s praxí 2; Didaktika jazyka a komunikace s praxí 2; Didaktika anglického jazyka s praxí 1; Didaktika technické výchovy; Didaktika společenskovědního vzdělávání s praxí 1;</w:t>
                  </w:r>
                </w:p>
                <w:p w:rsidR="00777C7D" w:rsidRPr="00A10E2E" w:rsidRDefault="00777C7D" w:rsidP="00E7344C">
                  <w:pPr>
                    <w:jc w:val="both"/>
                    <w:rPr>
                      <w:b/>
                    </w:rPr>
                  </w:pPr>
                  <w:r w:rsidRPr="00A10E2E">
                    <w:rPr>
                      <w:b/>
                    </w:rPr>
                    <w:t xml:space="preserve">4. ročník </w:t>
                  </w:r>
                </w:p>
                <w:p w:rsidR="00777C7D" w:rsidRPr="00A10E2E" w:rsidRDefault="00777C7D" w:rsidP="00E7344C">
                  <w:pPr>
                    <w:jc w:val="both"/>
                  </w:pPr>
                  <w:r w:rsidRPr="00A10E2E">
                    <w:t xml:space="preserve">Primární pedagogika s praxí 7; Didaktika anglického jazyka s praxí 2; Didaktika hudební výchovy s praxí; Didaktika výtvarné výchovy s praxí; Didaktika tělesné výchovy s praxí; Základy pedagogického výzkumu; Primární pedagogika s praxí 8; Didaktika společenskovědního vzdělávání s praxí 2; </w:t>
                  </w:r>
                </w:p>
                <w:p w:rsidR="00777C7D" w:rsidRPr="00A10E2E" w:rsidRDefault="00777C7D" w:rsidP="00E7344C">
                  <w:pPr>
                    <w:jc w:val="both"/>
                    <w:rPr>
                      <w:b/>
                    </w:rPr>
                  </w:pPr>
                  <w:r w:rsidRPr="00A10E2E">
                    <w:rPr>
                      <w:b/>
                    </w:rPr>
                    <w:t xml:space="preserve">5. ročník </w:t>
                  </w:r>
                </w:p>
                <w:p w:rsidR="00777C7D" w:rsidRPr="00A10E2E" w:rsidRDefault="00777C7D" w:rsidP="00E7344C">
                  <w:r w:rsidRPr="00A10E2E">
                    <w:t>Souvislá pedagogická praxe (s projektovou praxí)</w:t>
                  </w:r>
                </w:p>
                <w:p w:rsidR="00B872BD" w:rsidRPr="00A10E2E" w:rsidRDefault="00B872BD" w:rsidP="00E7344C">
                  <w:pPr>
                    <w:rPr>
                      <w:b/>
                    </w:rPr>
                  </w:pPr>
                </w:p>
              </w:tc>
            </w:tr>
            <w:tr w:rsidR="00777C7D" w:rsidRPr="00944A9E" w:rsidTr="00863A70">
              <w:trPr>
                <w:trHeight w:val="678"/>
              </w:trPr>
              <w:tc>
                <w:tcPr>
                  <w:tcW w:w="2601" w:type="dxa"/>
                  <w:vAlign w:val="center"/>
                </w:tcPr>
                <w:p w:rsidR="00777C7D" w:rsidRPr="00944A9E" w:rsidRDefault="00777C7D" w:rsidP="00E7344C">
                  <w:pPr>
                    <w:rPr>
                      <w:b/>
                    </w:rPr>
                  </w:pPr>
                  <w:r w:rsidRPr="00944A9E">
                    <w:rPr>
                      <w:b/>
                    </w:rPr>
                    <w:t xml:space="preserve">Závěrečná </w:t>
                  </w:r>
                  <w:r>
                    <w:rPr>
                      <w:b/>
                    </w:rPr>
                    <w:t xml:space="preserve">výzkumné </w:t>
                  </w:r>
                  <w:r w:rsidRPr="00944A9E">
                    <w:rPr>
                      <w:b/>
                    </w:rPr>
                    <w:t>práce</w:t>
                  </w:r>
                </w:p>
              </w:tc>
              <w:tc>
                <w:tcPr>
                  <w:tcW w:w="1058" w:type="dxa"/>
                  <w:vAlign w:val="center"/>
                </w:tcPr>
                <w:p w:rsidR="00777C7D" w:rsidRPr="00944A9E" w:rsidRDefault="00777C7D" w:rsidP="00E7344C">
                  <w:pPr>
                    <w:jc w:val="center"/>
                  </w:pPr>
                  <w:r w:rsidRPr="00944A9E">
                    <w:t>5 – 10</w:t>
                  </w:r>
                </w:p>
              </w:tc>
              <w:tc>
                <w:tcPr>
                  <w:tcW w:w="1134" w:type="dxa"/>
                  <w:vAlign w:val="center"/>
                </w:tcPr>
                <w:p w:rsidR="00777C7D" w:rsidRPr="00944A9E" w:rsidRDefault="00777C7D" w:rsidP="00E7344C">
                  <w:pPr>
                    <w:jc w:val="center"/>
                    <w:rPr>
                      <w:b/>
                    </w:rPr>
                  </w:pPr>
                  <w:r w:rsidRPr="00944A9E">
                    <w:rPr>
                      <w:b/>
                    </w:rPr>
                    <w:t>5</w:t>
                  </w:r>
                </w:p>
              </w:tc>
              <w:tc>
                <w:tcPr>
                  <w:tcW w:w="1134" w:type="dxa"/>
                  <w:vAlign w:val="center"/>
                </w:tcPr>
                <w:p w:rsidR="00777C7D" w:rsidRPr="00944A9E" w:rsidRDefault="00777C7D" w:rsidP="00E7344C">
                  <w:pPr>
                    <w:jc w:val="center"/>
                  </w:pPr>
                  <w:r w:rsidRPr="00944A9E">
                    <w:t>15 – 30</w:t>
                  </w:r>
                </w:p>
              </w:tc>
              <w:tc>
                <w:tcPr>
                  <w:tcW w:w="851" w:type="dxa"/>
                  <w:vAlign w:val="center"/>
                </w:tcPr>
                <w:p w:rsidR="00777C7D" w:rsidRPr="00944A9E" w:rsidRDefault="00777C7D" w:rsidP="00E7344C">
                  <w:pPr>
                    <w:jc w:val="center"/>
                    <w:rPr>
                      <w:b/>
                    </w:rPr>
                  </w:pPr>
                  <w:r w:rsidRPr="00944A9E">
                    <w:rPr>
                      <w:b/>
                    </w:rPr>
                    <w:t>15</w:t>
                  </w:r>
                </w:p>
              </w:tc>
              <w:tc>
                <w:tcPr>
                  <w:tcW w:w="1417" w:type="dxa"/>
                  <w:vAlign w:val="center"/>
                </w:tcPr>
                <w:p w:rsidR="00777C7D" w:rsidRPr="00944A9E" w:rsidRDefault="00777C7D" w:rsidP="00E7344C">
                  <w:pPr>
                    <w:jc w:val="center"/>
                  </w:pPr>
                  <w:r w:rsidRPr="00944A9E">
                    <w:t>450 – 900</w:t>
                  </w:r>
                </w:p>
              </w:tc>
              <w:tc>
                <w:tcPr>
                  <w:tcW w:w="1210" w:type="dxa"/>
                  <w:vAlign w:val="center"/>
                </w:tcPr>
                <w:p w:rsidR="00777C7D" w:rsidRPr="00944A9E" w:rsidRDefault="00777C7D" w:rsidP="00E7344C">
                  <w:pPr>
                    <w:jc w:val="center"/>
                    <w:rPr>
                      <w:b/>
                    </w:rPr>
                  </w:pPr>
                  <w:r w:rsidRPr="00944A9E">
                    <w:rPr>
                      <w:b/>
                    </w:rPr>
                    <w:t>450</w:t>
                  </w:r>
                </w:p>
              </w:tc>
            </w:tr>
          </w:tbl>
          <w:p w:rsidR="0032702D" w:rsidRDefault="00AC32A8" w:rsidP="00E7344C">
            <w:pPr>
              <w:autoSpaceDE w:val="0"/>
              <w:autoSpaceDN w:val="0"/>
              <w:adjustRightInd w:val="0"/>
              <w:jc w:val="both"/>
            </w:pPr>
            <w:r>
              <w:t>Důraz je kladen na pedagogickou metodologii a využívání strategií kvalitativních i kvantitativních pedagogických vý</w:t>
            </w:r>
            <w:r w:rsidR="00143398">
              <w:t>z</w:t>
            </w:r>
            <w:r>
              <w:t>kumů.</w:t>
            </w:r>
          </w:p>
          <w:p w:rsidR="007264FF" w:rsidRPr="00944A9E" w:rsidRDefault="007264FF" w:rsidP="00E7344C">
            <w:pPr>
              <w:autoSpaceDE w:val="0"/>
              <w:autoSpaceDN w:val="0"/>
              <w:adjustRightInd w:val="0"/>
              <w:jc w:val="both"/>
              <w:rPr>
                <w:rFonts w:eastAsia="Calibri"/>
              </w:rPr>
            </w:pPr>
            <w:r w:rsidRPr="00944A9E">
              <w:t>V rámci studia absolvují studenti povinné předměty a mají možnost výběru z povinně volitelných</w:t>
            </w:r>
            <w:r w:rsidR="00392487" w:rsidRPr="00944A9E">
              <w:t xml:space="preserve"> předmětů</w:t>
            </w:r>
            <w:r w:rsidRPr="00944A9E">
              <w:t>. Aplikován je systém ECT</w:t>
            </w:r>
            <w:r w:rsidR="00392487" w:rsidRPr="00944A9E">
              <w:t>S</w:t>
            </w:r>
            <w:r w:rsidRPr="00944A9E">
              <w:t xml:space="preserve">, </w:t>
            </w:r>
            <w:r w:rsidR="00C703D5">
              <w:t>tedy</w:t>
            </w:r>
            <w:r w:rsidRPr="00944A9E">
              <w:t xml:space="preserve"> </w:t>
            </w:r>
            <w:r w:rsidRPr="00944A9E">
              <w:rPr>
                <w:rFonts w:eastAsia="Calibri"/>
              </w:rPr>
              <w:t>každému předmětu je přiřazen počet kreditů, který vyjadřuje relativní míru zátěže studenta nutnou pro jeho úspěšn</w:t>
            </w:r>
            <w:r w:rsidR="00010FB7">
              <w:rPr>
                <w:rFonts w:eastAsia="Calibri"/>
              </w:rPr>
              <w:t>é</w:t>
            </w:r>
            <w:r w:rsidRPr="00944A9E">
              <w:rPr>
                <w:rFonts w:eastAsia="Calibri"/>
              </w:rPr>
              <w:t xml:space="preserve"> ukončení. Trvání vyučovací hodiny v rámci předmětů je 50 minut. Předmět může být ukončen zápočtem, klasifikovaným zápočtem, zkouškou</w:t>
            </w:r>
            <w:r w:rsidR="00EE4420" w:rsidRPr="00944A9E">
              <w:rPr>
                <w:rFonts w:eastAsia="Calibri"/>
              </w:rPr>
              <w:t xml:space="preserve"> nebo </w:t>
            </w:r>
            <w:r w:rsidRPr="00944A9E">
              <w:rPr>
                <w:rFonts w:eastAsia="Calibri"/>
              </w:rPr>
              <w:t>zkouškou po předchozím udělen</w:t>
            </w:r>
            <w:r w:rsidR="00EE4420" w:rsidRPr="00944A9E">
              <w:rPr>
                <w:rFonts w:eastAsia="Calibri"/>
              </w:rPr>
              <w:t>í</w:t>
            </w:r>
            <w:r w:rsidRPr="00944A9E">
              <w:rPr>
                <w:rFonts w:eastAsia="Calibri"/>
              </w:rPr>
              <w:t xml:space="preserve"> zápočtu, </w:t>
            </w:r>
            <w:r w:rsidR="00EE4420" w:rsidRPr="00944A9E">
              <w:rPr>
                <w:rFonts w:eastAsia="Calibri"/>
              </w:rPr>
              <w:t xml:space="preserve">ve kterém </w:t>
            </w:r>
            <w:r w:rsidRPr="00944A9E">
              <w:rPr>
                <w:rFonts w:eastAsia="Calibri"/>
              </w:rPr>
              <w:t xml:space="preserve">student získá počet kreditů přiřazených danému předmětu. Studijní program Učitelství pro </w:t>
            </w:r>
            <w:r w:rsidR="00722585">
              <w:rPr>
                <w:rFonts w:eastAsia="Calibri"/>
              </w:rPr>
              <w:t>1.</w:t>
            </w:r>
            <w:r w:rsidR="00BC2496" w:rsidRPr="00944A9E">
              <w:rPr>
                <w:rFonts w:eastAsia="Calibri"/>
              </w:rPr>
              <w:t xml:space="preserve"> stupeň zákla</w:t>
            </w:r>
            <w:r w:rsidR="00F73C53" w:rsidRPr="00944A9E">
              <w:rPr>
                <w:rFonts w:eastAsia="Calibri"/>
              </w:rPr>
              <w:t>dní</w:t>
            </w:r>
            <w:r w:rsidR="0079712A" w:rsidRPr="00944A9E">
              <w:rPr>
                <w:rFonts w:eastAsia="Calibri"/>
              </w:rPr>
              <w:t xml:space="preserve"> školy </w:t>
            </w:r>
            <w:r w:rsidR="002F5F09" w:rsidRPr="00944A9E">
              <w:rPr>
                <w:rFonts w:eastAsia="Calibri"/>
              </w:rPr>
              <w:t>je pětiletý</w:t>
            </w:r>
            <w:r w:rsidR="006C10C0" w:rsidRPr="00944A9E">
              <w:rPr>
                <w:rFonts w:eastAsia="Calibri"/>
              </w:rPr>
              <w:t xml:space="preserve"> nestrukturovaný </w:t>
            </w:r>
            <w:r w:rsidR="00F73C53" w:rsidRPr="00944A9E">
              <w:rPr>
                <w:rFonts w:eastAsia="Calibri"/>
              </w:rPr>
              <w:t xml:space="preserve">magisterský </w:t>
            </w:r>
            <w:r w:rsidRPr="00944A9E">
              <w:rPr>
                <w:rFonts w:eastAsia="Calibri"/>
              </w:rPr>
              <w:t>program</w:t>
            </w:r>
            <w:r w:rsidR="006C10C0" w:rsidRPr="00944A9E">
              <w:rPr>
                <w:rFonts w:eastAsia="Calibri"/>
              </w:rPr>
              <w:t xml:space="preserve">, v každém ročníku studia je nutno získat </w:t>
            </w:r>
            <w:r w:rsidR="001D0D02" w:rsidRPr="00944A9E">
              <w:rPr>
                <w:rFonts w:eastAsia="Calibri"/>
              </w:rPr>
              <w:br/>
            </w:r>
            <w:r w:rsidR="006C10C0" w:rsidRPr="00944A9E">
              <w:rPr>
                <w:rFonts w:eastAsia="Calibri"/>
              </w:rPr>
              <w:t xml:space="preserve">60 kreditů a v rámci </w:t>
            </w:r>
            <w:r w:rsidRPr="00944A9E">
              <w:rPr>
                <w:rFonts w:eastAsia="Calibri"/>
              </w:rPr>
              <w:t xml:space="preserve">celého studia </w:t>
            </w:r>
            <w:r w:rsidR="0079712A" w:rsidRPr="00944A9E">
              <w:rPr>
                <w:rFonts w:eastAsia="Calibri"/>
              </w:rPr>
              <w:t xml:space="preserve">je nutno </w:t>
            </w:r>
            <w:r w:rsidR="006C10C0" w:rsidRPr="00944A9E">
              <w:rPr>
                <w:rFonts w:eastAsia="Calibri"/>
              </w:rPr>
              <w:t xml:space="preserve">získat celkový počet </w:t>
            </w:r>
            <w:r w:rsidR="00F73C53" w:rsidRPr="00944A9E">
              <w:rPr>
                <w:rFonts w:eastAsia="Calibri"/>
              </w:rPr>
              <w:t>300</w:t>
            </w:r>
            <w:r w:rsidRPr="00944A9E">
              <w:rPr>
                <w:rFonts w:eastAsia="Calibri"/>
              </w:rPr>
              <w:t xml:space="preserve"> kreditů.</w:t>
            </w:r>
          </w:p>
          <w:p w:rsidR="00CF468C" w:rsidRPr="00944A9E" w:rsidRDefault="00CF468C" w:rsidP="00E7344C">
            <w:pPr>
              <w:autoSpaceDE w:val="0"/>
              <w:autoSpaceDN w:val="0"/>
              <w:adjustRightInd w:val="0"/>
              <w:jc w:val="both"/>
              <w:rPr>
                <w:rFonts w:eastAsia="Calibri"/>
                <w:b/>
                <w:bCs/>
              </w:rPr>
            </w:pPr>
            <w:r w:rsidRPr="00944A9E">
              <w:rPr>
                <w:rFonts w:eastAsia="Calibri"/>
                <w:b/>
                <w:bCs/>
              </w:rPr>
              <w:t>Zp</w:t>
            </w:r>
            <w:r w:rsidRPr="00944A9E">
              <w:rPr>
                <w:rFonts w:eastAsia="Calibri"/>
                <w:b/>
              </w:rPr>
              <w:t>ů</w:t>
            </w:r>
            <w:r w:rsidRPr="00944A9E">
              <w:rPr>
                <w:rFonts w:eastAsia="Calibri"/>
                <w:b/>
                <w:bCs/>
              </w:rPr>
              <w:t>sob hodnocení studenta</w:t>
            </w:r>
          </w:p>
          <w:p w:rsidR="00CF468C" w:rsidRPr="00944A9E" w:rsidRDefault="00CF468C" w:rsidP="00E7344C">
            <w:pPr>
              <w:autoSpaceDE w:val="0"/>
              <w:autoSpaceDN w:val="0"/>
              <w:adjustRightInd w:val="0"/>
              <w:jc w:val="both"/>
              <w:rPr>
                <w:rFonts w:eastAsia="Calibri"/>
              </w:rPr>
            </w:pPr>
            <w:r w:rsidRPr="00944A9E">
              <w:rPr>
                <w:rFonts w:eastAsia="Calibri"/>
              </w:rPr>
              <w:t>Během studia je student hodnocen průběžně a na konci každého semestru, a to formou zápočtu, klasifikovaného</w:t>
            </w:r>
          </w:p>
          <w:p w:rsidR="0079712A" w:rsidRPr="00944A9E" w:rsidRDefault="00CF468C" w:rsidP="00E7344C">
            <w:pPr>
              <w:autoSpaceDE w:val="0"/>
              <w:autoSpaceDN w:val="0"/>
              <w:adjustRightInd w:val="0"/>
              <w:jc w:val="both"/>
              <w:rPr>
                <w:rFonts w:eastAsia="Calibri"/>
              </w:rPr>
            </w:pPr>
            <w:r w:rsidRPr="00944A9E">
              <w:rPr>
                <w:rFonts w:eastAsia="Calibri"/>
              </w:rPr>
              <w:t>zápočtu, ústní nebo písemné zkoušky či zkoušky po předchozím udělení zápočtu. Pro hodnocení průběhu studia je použit jednotný kreditní systém UTB ve Zlíně. Tento hodnotící systém je kompatibilní s</w:t>
            </w:r>
            <w:r w:rsidR="0079712A" w:rsidRPr="00944A9E">
              <w:rPr>
                <w:rFonts w:eastAsia="Calibri"/>
              </w:rPr>
              <w:t>e systémem</w:t>
            </w:r>
            <w:r w:rsidRPr="00944A9E">
              <w:rPr>
                <w:rFonts w:eastAsia="Calibri"/>
              </w:rPr>
              <w:t xml:space="preserve"> ECTS </w:t>
            </w:r>
            <w:r w:rsidR="005E5A38">
              <w:rPr>
                <w:rFonts w:eastAsia="Calibri"/>
              </w:rPr>
              <w:br/>
            </w:r>
            <w:r w:rsidRPr="00944A9E">
              <w:rPr>
                <w:rFonts w:eastAsia="Calibri"/>
              </w:rPr>
              <w:t>a umožňuje</w:t>
            </w:r>
            <w:r w:rsidR="00010FB7">
              <w:rPr>
                <w:rFonts w:eastAsia="Calibri"/>
              </w:rPr>
              <w:t xml:space="preserve"> </w:t>
            </w:r>
            <w:r w:rsidRPr="00944A9E">
              <w:rPr>
                <w:rFonts w:eastAsia="Calibri"/>
              </w:rPr>
              <w:t>tak</w:t>
            </w:r>
            <w:r w:rsidR="00010FB7">
              <w:rPr>
                <w:rFonts w:eastAsia="Calibri"/>
              </w:rPr>
              <w:t xml:space="preserve"> </w:t>
            </w:r>
            <w:r w:rsidRPr="00944A9E">
              <w:rPr>
                <w:rFonts w:eastAsia="Calibri"/>
              </w:rPr>
              <w:t>i mobilitu studentů v rámci evropských vzdělávacích programů.</w:t>
            </w:r>
          </w:p>
          <w:p w:rsidR="007264FF" w:rsidRPr="00944A9E" w:rsidRDefault="005A409B" w:rsidP="00E7344C">
            <w:pPr>
              <w:autoSpaceDE w:val="0"/>
              <w:autoSpaceDN w:val="0"/>
              <w:adjustRightInd w:val="0"/>
              <w:jc w:val="both"/>
              <w:rPr>
                <w:rFonts w:eastAsia="Calibri"/>
                <w:b/>
                <w:bCs/>
              </w:rPr>
            </w:pPr>
            <w:r w:rsidRPr="00944A9E">
              <w:rPr>
                <w:rFonts w:eastAsia="Calibri"/>
                <w:b/>
                <w:bCs/>
              </w:rPr>
              <w:br/>
            </w:r>
            <w:r w:rsidR="007264FF" w:rsidRPr="00944A9E">
              <w:rPr>
                <w:rFonts w:eastAsia="Calibri"/>
                <w:b/>
                <w:bCs/>
              </w:rPr>
              <w:t>Plnění studijních povinností</w:t>
            </w:r>
          </w:p>
          <w:p w:rsidR="001D3C36" w:rsidRPr="00944A9E" w:rsidRDefault="007264FF" w:rsidP="00E7344C">
            <w:pPr>
              <w:autoSpaceDE w:val="0"/>
              <w:autoSpaceDN w:val="0"/>
              <w:adjustRightInd w:val="0"/>
              <w:jc w:val="both"/>
              <w:rPr>
                <w:rFonts w:eastAsia="Calibri"/>
              </w:rPr>
            </w:pPr>
            <w:r w:rsidRPr="00944A9E">
              <w:rPr>
                <w:rFonts w:eastAsia="Calibri"/>
              </w:rPr>
              <w:t xml:space="preserve">Studenti jsou povinni řídit se platným Studijním a zkušebním řádem Univerzity Tomáše Bati ve Zlíně a </w:t>
            </w:r>
            <w:r w:rsidR="00675BA0" w:rsidRPr="00944A9E">
              <w:rPr>
                <w:rFonts w:eastAsia="Calibri"/>
              </w:rPr>
              <w:t>Pravidly průběhu studia ve studijních programech na FHS</w:t>
            </w:r>
            <w:r w:rsidR="00916D27" w:rsidRPr="00944A9E">
              <w:rPr>
                <w:rFonts w:eastAsia="Calibri"/>
              </w:rPr>
              <w:t xml:space="preserve"> UTB ve Zlíně</w:t>
            </w:r>
            <w:r w:rsidR="00675BA0" w:rsidRPr="00944A9E">
              <w:rPr>
                <w:rFonts w:eastAsia="Calibri"/>
              </w:rPr>
              <w:t xml:space="preserve">. Studijní povinnosti jsou obsaženy v studijních programech, v kartách předmětů a </w:t>
            </w:r>
            <w:r w:rsidR="00BC74B6" w:rsidRPr="00944A9E">
              <w:rPr>
                <w:rFonts w:eastAsia="Calibri"/>
              </w:rPr>
              <w:t xml:space="preserve">jsou specifikovány </w:t>
            </w:r>
            <w:r w:rsidR="00675BA0" w:rsidRPr="00944A9E">
              <w:rPr>
                <w:rFonts w:eastAsia="Calibri"/>
              </w:rPr>
              <w:t xml:space="preserve">vyučujícími i v sylabech jednotlivých předmětů </w:t>
            </w:r>
            <w:r w:rsidR="00466E5A" w:rsidRPr="00944A9E">
              <w:rPr>
                <w:rFonts w:eastAsia="Calibri"/>
              </w:rPr>
              <w:br/>
            </w:r>
            <w:r w:rsidR="00675BA0" w:rsidRPr="00944A9E">
              <w:rPr>
                <w:rFonts w:eastAsia="Calibri"/>
              </w:rPr>
              <w:t>(v části</w:t>
            </w:r>
            <w:r w:rsidR="00010FB7">
              <w:rPr>
                <w:rFonts w:eastAsia="Calibri"/>
              </w:rPr>
              <w:t xml:space="preserve"> </w:t>
            </w:r>
            <w:r w:rsidR="00675BA0" w:rsidRPr="00944A9E">
              <w:rPr>
                <w:rFonts w:eastAsia="Calibri"/>
              </w:rPr>
              <w:t>„požadavky na studenta“), zveřejněných ve studijní agendě na webovém portálu fakulty (</w:t>
            </w:r>
            <w:hyperlink r:id="rId16" w:history="1">
              <w:r w:rsidR="00675BA0" w:rsidRPr="00944A9E">
                <w:rPr>
                  <w:rStyle w:val="Hypertextovodkaz"/>
                  <w:rFonts w:eastAsia="Calibri"/>
                  <w:color w:val="auto"/>
                </w:rPr>
                <w:t>www.fhs.utb.cz</w:t>
              </w:r>
            </w:hyperlink>
            <w:r w:rsidR="00675BA0" w:rsidRPr="00944A9E">
              <w:rPr>
                <w:rFonts w:eastAsia="Calibri"/>
              </w:rPr>
              <w:t>).</w:t>
            </w:r>
          </w:p>
          <w:p w:rsidR="0032350F" w:rsidRPr="00944A9E" w:rsidRDefault="0032350F" w:rsidP="00E7344C">
            <w:pPr>
              <w:autoSpaceDE w:val="0"/>
              <w:autoSpaceDN w:val="0"/>
              <w:adjustRightInd w:val="0"/>
              <w:jc w:val="both"/>
              <w:rPr>
                <w:rFonts w:eastAsia="Calibri"/>
              </w:rPr>
            </w:pPr>
          </w:p>
        </w:tc>
      </w:tr>
      <w:tr w:rsidR="007264FF" w:rsidRPr="00944A9E" w:rsidTr="002F67F4">
        <w:trPr>
          <w:trHeight w:val="258"/>
          <w:jc w:val="center"/>
        </w:trPr>
        <w:tc>
          <w:tcPr>
            <w:tcW w:w="9436" w:type="dxa"/>
            <w:gridSpan w:val="4"/>
            <w:shd w:val="clear" w:color="auto" w:fill="F7CAAC"/>
          </w:tcPr>
          <w:p w:rsidR="007264FF" w:rsidRPr="00944A9E" w:rsidRDefault="007264FF" w:rsidP="00E7344C">
            <w:r w:rsidRPr="00944A9E">
              <w:rPr>
                <w:b/>
              </w:rPr>
              <w:lastRenderedPageBreak/>
              <w:t xml:space="preserve"> Podmínky k přijetí ke studiu</w:t>
            </w:r>
          </w:p>
        </w:tc>
      </w:tr>
      <w:tr w:rsidR="007264FF" w:rsidRPr="00944A9E" w:rsidTr="002F67F4">
        <w:trPr>
          <w:trHeight w:val="996"/>
          <w:jc w:val="center"/>
        </w:trPr>
        <w:tc>
          <w:tcPr>
            <w:tcW w:w="9436" w:type="dxa"/>
            <w:gridSpan w:val="4"/>
            <w:shd w:val="clear" w:color="auto" w:fill="FFFFFF"/>
          </w:tcPr>
          <w:p w:rsidR="00AC32A8" w:rsidRDefault="00AC32A8" w:rsidP="00E7344C">
            <w:pPr>
              <w:autoSpaceDE w:val="0"/>
              <w:autoSpaceDN w:val="0"/>
              <w:adjustRightInd w:val="0"/>
              <w:jc w:val="both"/>
            </w:pPr>
          </w:p>
          <w:p w:rsidR="007264FF" w:rsidRPr="00944A9E" w:rsidRDefault="007264FF" w:rsidP="00E7344C">
            <w:pPr>
              <w:autoSpaceDE w:val="0"/>
              <w:autoSpaceDN w:val="0"/>
              <w:adjustRightInd w:val="0"/>
              <w:jc w:val="both"/>
              <w:rPr>
                <w:rFonts w:eastAsia="Calibri"/>
              </w:rPr>
            </w:pPr>
            <w:r w:rsidRPr="00944A9E">
              <w:t>Podmínkou přijetí ke studiu v programu je dosažení úplného středního nebo úplného středního odborného vzdělání.</w:t>
            </w:r>
          </w:p>
          <w:p w:rsidR="00AC32A8" w:rsidRPr="00AC32A8" w:rsidRDefault="007264FF" w:rsidP="00E7344C">
            <w:pPr>
              <w:autoSpaceDE w:val="0"/>
              <w:autoSpaceDN w:val="0"/>
              <w:adjustRightInd w:val="0"/>
              <w:jc w:val="both"/>
              <w:rPr>
                <w:lang w:bidi="en-US"/>
              </w:rPr>
            </w:pPr>
            <w:r w:rsidRPr="00944A9E">
              <w:rPr>
                <w:rFonts w:eastAsia="Calibri"/>
              </w:rPr>
              <w:t xml:space="preserve">V rámci dalších podmínek přijetí ke studiu je vyžadováno splnění požadavků přijímacího řízení dle ustanovení fakulty pro konkrétní akademický rok zveřejněných na webových stránkách </w:t>
            </w:r>
            <w:r w:rsidR="00CF468C" w:rsidRPr="00944A9E">
              <w:rPr>
                <w:rFonts w:eastAsia="Calibri"/>
              </w:rPr>
              <w:t xml:space="preserve">FHS UTB ve </w:t>
            </w:r>
            <w:r w:rsidR="00B35768" w:rsidRPr="00944A9E">
              <w:rPr>
                <w:rFonts w:eastAsia="Calibri"/>
              </w:rPr>
              <w:t>Zlíně.</w:t>
            </w:r>
            <w:r w:rsidR="00B35768" w:rsidRPr="00944A9E">
              <w:rPr>
                <w:lang w:bidi="en-US"/>
              </w:rPr>
              <w:t xml:space="preserve"> Maximální</w:t>
            </w:r>
            <w:r w:rsidR="0032350F" w:rsidRPr="00944A9E">
              <w:rPr>
                <w:lang w:bidi="en-US"/>
              </w:rPr>
              <w:t xml:space="preserve"> počet přijatých uchazečů v akademickém roce </w:t>
            </w:r>
            <w:r w:rsidR="00CF468C" w:rsidRPr="00944A9E">
              <w:rPr>
                <w:lang w:bidi="en-US"/>
              </w:rPr>
              <w:t>j</w:t>
            </w:r>
            <w:r w:rsidR="00C703D5">
              <w:rPr>
                <w:lang w:bidi="en-US"/>
              </w:rPr>
              <w:t xml:space="preserve">e </w:t>
            </w:r>
            <w:r w:rsidR="0032350F" w:rsidRPr="00944A9E">
              <w:rPr>
                <w:lang w:bidi="en-US"/>
              </w:rPr>
              <w:t>50.</w:t>
            </w:r>
          </w:p>
        </w:tc>
      </w:tr>
      <w:tr w:rsidR="007264FF" w:rsidRPr="00944A9E" w:rsidTr="002F67F4">
        <w:trPr>
          <w:trHeight w:val="268"/>
          <w:jc w:val="center"/>
        </w:trPr>
        <w:tc>
          <w:tcPr>
            <w:tcW w:w="9436" w:type="dxa"/>
            <w:gridSpan w:val="4"/>
            <w:shd w:val="clear" w:color="auto" w:fill="F7CAAC"/>
          </w:tcPr>
          <w:p w:rsidR="007264FF" w:rsidRPr="00944A9E" w:rsidRDefault="00A36555" w:rsidP="00E7344C">
            <w:pPr>
              <w:rPr>
                <w:b/>
              </w:rPr>
            </w:pPr>
            <w:r>
              <w:br w:type="page"/>
            </w:r>
            <w:r w:rsidR="007264FF" w:rsidRPr="00944A9E">
              <w:rPr>
                <w:b/>
              </w:rPr>
              <w:t>Návaznost na další typy studijních programů</w:t>
            </w:r>
          </w:p>
        </w:tc>
      </w:tr>
      <w:tr w:rsidR="007264FF" w:rsidRPr="00944A9E" w:rsidTr="002F67F4">
        <w:trPr>
          <w:trHeight w:val="1133"/>
          <w:jc w:val="center"/>
        </w:trPr>
        <w:tc>
          <w:tcPr>
            <w:tcW w:w="9436" w:type="dxa"/>
            <w:gridSpan w:val="4"/>
            <w:shd w:val="clear" w:color="auto" w:fill="FFFFFF"/>
          </w:tcPr>
          <w:p w:rsidR="007264FF" w:rsidRPr="00944A9E" w:rsidRDefault="007264FF" w:rsidP="00E7344C"/>
          <w:p w:rsidR="007264FF" w:rsidRPr="00944A9E" w:rsidRDefault="007264FF" w:rsidP="00E7344C">
            <w:pPr>
              <w:autoSpaceDE w:val="0"/>
              <w:autoSpaceDN w:val="0"/>
              <w:adjustRightInd w:val="0"/>
              <w:jc w:val="both"/>
              <w:rPr>
                <w:rFonts w:eastAsia="Calibri"/>
              </w:rPr>
            </w:pPr>
            <w:r w:rsidRPr="00944A9E">
              <w:rPr>
                <w:rFonts w:eastAsia="Calibri"/>
              </w:rPr>
              <w:t xml:space="preserve">Absolventi studijního programu mohou </w:t>
            </w:r>
            <w:r w:rsidR="00832BA0" w:rsidRPr="00944A9E">
              <w:rPr>
                <w:rFonts w:eastAsia="Calibri"/>
              </w:rPr>
              <w:t xml:space="preserve">na FHS UTB ve Zlíně </w:t>
            </w:r>
            <w:r w:rsidRPr="00944A9E">
              <w:rPr>
                <w:rFonts w:eastAsia="Calibri"/>
              </w:rPr>
              <w:t xml:space="preserve">pokračovat ve studiu </w:t>
            </w:r>
            <w:r w:rsidR="0032350F" w:rsidRPr="00944A9E">
              <w:rPr>
                <w:lang w:bidi="en-US"/>
              </w:rPr>
              <w:t>doktorského studijního programu Pedagogika</w:t>
            </w:r>
            <w:r w:rsidR="00832BA0" w:rsidRPr="00944A9E">
              <w:rPr>
                <w:lang w:bidi="en-US"/>
              </w:rPr>
              <w:t xml:space="preserve"> (Ph.D.)</w:t>
            </w:r>
            <w:r w:rsidR="0032350F" w:rsidRPr="00944A9E">
              <w:rPr>
                <w:lang w:bidi="en-US"/>
              </w:rPr>
              <w:t xml:space="preserve">, dále se mohou přihlásit do </w:t>
            </w:r>
            <w:r w:rsidR="00B35768" w:rsidRPr="00944A9E">
              <w:rPr>
                <w:lang w:bidi="en-US"/>
              </w:rPr>
              <w:t>rigorózního</w:t>
            </w:r>
            <w:r w:rsidR="00B35768" w:rsidRPr="00944A9E">
              <w:t xml:space="preserve"> řízen</w:t>
            </w:r>
            <w:r w:rsidR="00C375CF" w:rsidRPr="00944A9E">
              <w:t>í</w:t>
            </w:r>
            <w:r w:rsidR="00143398">
              <w:t xml:space="preserve"> </w:t>
            </w:r>
            <w:r w:rsidR="0032350F" w:rsidRPr="00944A9E">
              <w:rPr>
                <w:lang w:bidi="en-US"/>
              </w:rPr>
              <w:t xml:space="preserve">(PhDr.), </w:t>
            </w:r>
            <w:r w:rsidR="00832BA0" w:rsidRPr="00944A9E">
              <w:rPr>
                <w:lang w:bidi="en-US"/>
              </w:rPr>
              <w:t xml:space="preserve">případně mohou využít další kontinuální vzdělávání nabízené </w:t>
            </w:r>
            <w:r w:rsidR="00B35768" w:rsidRPr="00944A9E">
              <w:rPr>
                <w:lang w:bidi="en-US"/>
              </w:rPr>
              <w:t>univerzitou. Všechny</w:t>
            </w:r>
            <w:r w:rsidR="0032350F" w:rsidRPr="00944A9E">
              <w:rPr>
                <w:lang w:bidi="en-US"/>
              </w:rPr>
              <w:t xml:space="preserve"> alternativy je možno realizovat na FHS UTB ve Zlíně.</w:t>
            </w:r>
          </w:p>
        </w:tc>
      </w:tr>
    </w:tbl>
    <w:p w:rsidR="002F67F4" w:rsidRDefault="002F67F4" w:rsidP="00E7344C">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1275"/>
        <w:gridCol w:w="1276"/>
        <w:gridCol w:w="851"/>
        <w:gridCol w:w="2976"/>
        <w:gridCol w:w="567"/>
        <w:gridCol w:w="81"/>
        <w:gridCol w:w="510"/>
      </w:tblGrid>
      <w:tr w:rsidR="00167D89" w:rsidRPr="00944A9E" w:rsidTr="00C5567C">
        <w:trPr>
          <w:jc w:val="center"/>
        </w:trPr>
        <w:tc>
          <w:tcPr>
            <w:tcW w:w="9658" w:type="dxa"/>
            <w:gridSpan w:val="8"/>
            <w:tcBorders>
              <w:bottom w:val="single" w:sz="12" w:space="0" w:color="auto"/>
            </w:tcBorders>
            <w:shd w:val="clear" w:color="auto" w:fill="8DB3E2"/>
          </w:tcPr>
          <w:p w:rsidR="00167D89" w:rsidRPr="00944A9E" w:rsidRDefault="00167D89" w:rsidP="00E7344C">
            <w:pPr>
              <w:rPr>
                <w:sz w:val="24"/>
                <w:szCs w:val="24"/>
              </w:rPr>
            </w:pPr>
            <w:r w:rsidRPr="00944A9E">
              <w:rPr>
                <w:b/>
                <w:sz w:val="24"/>
                <w:szCs w:val="24"/>
              </w:rPr>
              <w:t>B</w:t>
            </w:r>
            <w:r w:rsidR="003F5843" w:rsidRPr="00944A9E">
              <w:rPr>
                <w:b/>
                <w:sz w:val="24"/>
                <w:szCs w:val="24"/>
              </w:rPr>
              <w:t xml:space="preserve"> – </w:t>
            </w:r>
            <w:r w:rsidRPr="00944A9E">
              <w:rPr>
                <w:b/>
                <w:sz w:val="24"/>
                <w:szCs w:val="24"/>
              </w:rPr>
              <w:t>IIa</w:t>
            </w:r>
            <w:r w:rsidR="00B369B9" w:rsidRPr="00944A9E">
              <w:rPr>
                <w:b/>
                <w:sz w:val="24"/>
                <w:szCs w:val="24"/>
              </w:rPr>
              <w:t xml:space="preserve"> – </w:t>
            </w:r>
            <w:r w:rsidRPr="00944A9E">
              <w:rPr>
                <w:b/>
                <w:sz w:val="24"/>
                <w:szCs w:val="24"/>
              </w:rPr>
              <w:t>Studijní plány a návrh témat prací (bakalářské a magisterské studijní programy)</w:t>
            </w:r>
          </w:p>
        </w:tc>
      </w:tr>
      <w:tr w:rsidR="00167D89" w:rsidRPr="00944A9E" w:rsidTr="00C5567C">
        <w:trPr>
          <w:trHeight w:val="315"/>
          <w:jc w:val="center"/>
        </w:trPr>
        <w:tc>
          <w:tcPr>
            <w:tcW w:w="9658" w:type="dxa"/>
            <w:gridSpan w:val="8"/>
            <w:tcBorders>
              <w:bottom w:val="single" w:sz="12" w:space="0" w:color="auto"/>
            </w:tcBorders>
            <w:shd w:val="clear" w:color="auto" w:fill="F7CAAC"/>
          </w:tcPr>
          <w:p w:rsidR="00167D89" w:rsidRPr="00944A9E" w:rsidRDefault="00167D89" w:rsidP="00E7344C">
            <w:pPr>
              <w:rPr>
                <w:b/>
              </w:rPr>
            </w:pPr>
            <w:r w:rsidRPr="00944A9E">
              <w:rPr>
                <w:b/>
              </w:rPr>
              <w:t>Označení studijního plánu</w:t>
            </w:r>
          </w:p>
        </w:tc>
      </w:tr>
      <w:tr w:rsidR="00167D89" w:rsidRPr="00944A9E" w:rsidTr="00C5567C">
        <w:trPr>
          <w:trHeight w:val="326"/>
          <w:jc w:val="center"/>
        </w:trPr>
        <w:tc>
          <w:tcPr>
            <w:tcW w:w="9658" w:type="dxa"/>
            <w:gridSpan w:val="8"/>
            <w:tcBorders>
              <w:top w:val="single" w:sz="12" w:space="0" w:color="auto"/>
              <w:left w:val="single" w:sz="12" w:space="0" w:color="auto"/>
              <w:bottom w:val="single" w:sz="12" w:space="0" w:color="auto"/>
              <w:right w:val="single" w:sz="12" w:space="0" w:color="auto"/>
            </w:tcBorders>
            <w:shd w:val="clear" w:color="auto" w:fill="F7CAAC"/>
          </w:tcPr>
          <w:p w:rsidR="00167D89" w:rsidRPr="00944A9E" w:rsidRDefault="00167D89" w:rsidP="00E7344C">
            <w:pPr>
              <w:jc w:val="center"/>
              <w:rPr>
                <w:b/>
              </w:rPr>
            </w:pPr>
          </w:p>
          <w:p w:rsidR="00167D89" w:rsidRPr="00944A9E" w:rsidRDefault="00167D89" w:rsidP="00E7344C">
            <w:pPr>
              <w:jc w:val="center"/>
              <w:rPr>
                <w:b/>
              </w:rPr>
            </w:pPr>
            <w:r w:rsidRPr="00944A9E">
              <w:rPr>
                <w:b/>
              </w:rPr>
              <w:t>1. ročník</w:t>
            </w:r>
          </w:p>
          <w:p w:rsidR="00167D89" w:rsidRPr="00944A9E" w:rsidRDefault="00167D89" w:rsidP="00E7344C">
            <w:pPr>
              <w:jc w:val="center"/>
              <w:rPr>
                <w:b/>
              </w:rPr>
            </w:pPr>
          </w:p>
        </w:tc>
      </w:tr>
      <w:tr w:rsidR="00167D89" w:rsidRPr="00944A9E" w:rsidTr="00C5567C">
        <w:trPr>
          <w:jc w:val="center"/>
        </w:trPr>
        <w:tc>
          <w:tcPr>
            <w:tcW w:w="9658" w:type="dxa"/>
            <w:gridSpan w:val="8"/>
            <w:tcBorders>
              <w:top w:val="single" w:sz="4" w:space="0" w:color="auto"/>
              <w:bottom w:val="single" w:sz="12" w:space="0" w:color="auto"/>
            </w:tcBorders>
            <w:shd w:val="clear" w:color="auto" w:fill="F7CAAC"/>
          </w:tcPr>
          <w:p w:rsidR="00167D89" w:rsidRPr="00944A9E" w:rsidRDefault="00167D89" w:rsidP="00E7344C">
            <w:pPr>
              <w:jc w:val="center"/>
              <w:rPr>
                <w:b/>
              </w:rPr>
            </w:pPr>
            <w:r w:rsidRPr="00944A9E">
              <w:rPr>
                <w:b/>
              </w:rPr>
              <w:t>Povinné předměty</w:t>
            </w:r>
          </w:p>
        </w:tc>
      </w:tr>
      <w:tr w:rsidR="00FA0D2D" w:rsidRPr="00944A9E" w:rsidTr="00863A70">
        <w:trPr>
          <w:trHeight w:val="589"/>
          <w:jc w:val="center"/>
        </w:trPr>
        <w:tc>
          <w:tcPr>
            <w:tcW w:w="2122" w:type="dxa"/>
            <w:tcBorders>
              <w:top w:val="single" w:sz="12" w:space="0" w:color="auto"/>
            </w:tcBorders>
            <w:shd w:val="clear" w:color="auto" w:fill="F7CAAC"/>
          </w:tcPr>
          <w:p w:rsidR="00FA0D2D" w:rsidRPr="00944A9E" w:rsidRDefault="00FA0D2D" w:rsidP="00E7344C">
            <w:pPr>
              <w:jc w:val="both"/>
              <w:rPr>
                <w:b/>
              </w:rPr>
            </w:pPr>
            <w:r w:rsidRPr="00944A9E">
              <w:rPr>
                <w:b/>
              </w:rPr>
              <w:t>Název předmětu</w:t>
            </w:r>
          </w:p>
        </w:tc>
        <w:tc>
          <w:tcPr>
            <w:tcW w:w="1275" w:type="dxa"/>
            <w:tcBorders>
              <w:top w:val="single" w:sz="12" w:space="0" w:color="auto"/>
            </w:tcBorders>
            <w:shd w:val="clear" w:color="auto" w:fill="F7CAAC"/>
          </w:tcPr>
          <w:p w:rsidR="00FA0D2D" w:rsidRPr="00944A9E" w:rsidRDefault="00FA0D2D" w:rsidP="00E7344C">
            <w:pPr>
              <w:jc w:val="both"/>
              <w:rPr>
                <w:b/>
              </w:rPr>
            </w:pPr>
            <w:r w:rsidRPr="00944A9E">
              <w:rPr>
                <w:b/>
              </w:rPr>
              <w:t>Rozsah</w:t>
            </w:r>
          </w:p>
        </w:tc>
        <w:tc>
          <w:tcPr>
            <w:tcW w:w="1276" w:type="dxa"/>
            <w:tcBorders>
              <w:top w:val="single" w:sz="12" w:space="0" w:color="auto"/>
            </w:tcBorders>
            <w:shd w:val="clear" w:color="auto" w:fill="F7CAAC"/>
          </w:tcPr>
          <w:p w:rsidR="00FA0D2D" w:rsidRPr="00944A9E" w:rsidRDefault="00FA0D2D" w:rsidP="00E7344C">
            <w:pPr>
              <w:jc w:val="both"/>
              <w:rPr>
                <w:b/>
              </w:rPr>
            </w:pPr>
            <w:r w:rsidRPr="00944A9E">
              <w:rPr>
                <w:b/>
              </w:rPr>
              <w:t>Způsob ověření</w:t>
            </w:r>
          </w:p>
        </w:tc>
        <w:tc>
          <w:tcPr>
            <w:tcW w:w="851" w:type="dxa"/>
            <w:tcBorders>
              <w:top w:val="single" w:sz="12" w:space="0" w:color="auto"/>
            </w:tcBorders>
            <w:shd w:val="clear" w:color="auto" w:fill="F7CAAC"/>
          </w:tcPr>
          <w:p w:rsidR="00FA0D2D" w:rsidRPr="00944A9E" w:rsidRDefault="00FA0D2D" w:rsidP="00E7344C">
            <w:pPr>
              <w:jc w:val="both"/>
              <w:rPr>
                <w:b/>
              </w:rPr>
            </w:pPr>
            <w:r w:rsidRPr="00944A9E">
              <w:rPr>
                <w:b/>
              </w:rPr>
              <w:t>Počet kreditů</w:t>
            </w:r>
          </w:p>
        </w:tc>
        <w:tc>
          <w:tcPr>
            <w:tcW w:w="2976" w:type="dxa"/>
            <w:tcBorders>
              <w:top w:val="single" w:sz="12" w:space="0" w:color="auto"/>
            </w:tcBorders>
            <w:shd w:val="clear" w:color="auto" w:fill="F7CAAC"/>
          </w:tcPr>
          <w:p w:rsidR="00FA0D2D" w:rsidRPr="00944A9E" w:rsidRDefault="00FA0D2D" w:rsidP="00E7344C">
            <w:pPr>
              <w:jc w:val="both"/>
              <w:rPr>
                <w:b/>
              </w:rPr>
            </w:pPr>
            <w:r w:rsidRPr="00944A9E">
              <w:rPr>
                <w:b/>
              </w:rPr>
              <w:t>Vyučující</w:t>
            </w:r>
          </w:p>
        </w:tc>
        <w:tc>
          <w:tcPr>
            <w:tcW w:w="567" w:type="dxa"/>
            <w:tcBorders>
              <w:top w:val="single" w:sz="12" w:space="0" w:color="auto"/>
            </w:tcBorders>
            <w:shd w:val="clear" w:color="auto" w:fill="F7CAAC"/>
          </w:tcPr>
          <w:p w:rsidR="00FA0D2D" w:rsidRPr="00944A9E" w:rsidRDefault="0009209E" w:rsidP="00E7344C">
            <w:pPr>
              <w:jc w:val="both"/>
              <w:rPr>
                <w:b/>
                <w:sz w:val="16"/>
                <w:szCs w:val="16"/>
              </w:rPr>
            </w:pPr>
            <w:r>
              <w:rPr>
                <w:b/>
                <w:sz w:val="16"/>
                <w:szCs w:val="16"/>
              </w:rPr>
              <w:t>D</w:t>
            </w:r>
            <w:r w:rsidR="00FA0D2D" w:rsidRPr="00944A9E">
              <w:rPr>
                <w:b/>
                <w:sz w:val="16"/>
                <w:szCs w:val="16"/>
              </w:rPr>
              <w:t>op. roč./</w:t>
            </w:r>
          </w:p>
          <w:p w:rsidR="00FA0D2D" w:rsidRPr="00944A9E" w:rsidRDefault="00FA0D2D" w:rsidP="00E7344C">
            <w:pPr>
              <w:jc w:val="both"/>
              <w:rPr>
                <w:b/>
                <w:sz w:val="16"/>
                <w:szCs w:val="16"/>
              </w:rPr>
            </w:pPr>
            <w:r w:rsidRPr="00944A9E">
              <w:rPr>
                <w:b/>
                <w:sz w:val="16"/>
                <w:szCs w:val="16"/>
              </w:rPr>
              <w:t>sem.</w:t>
            </w:r>
          </w:p>
          <w:p w:rsidR="00FA0D2D" w:rsidRPr="00944A9E" w:rsidRDefault="00FA0D2D" w:rsidP="00E7344C">
            <w:pPr>
              <w:jc w:val="both"/>
              <w:rPr>
                <w:b/>
                <w:sz w:val="16"/>
                <w:szCs w:val="16"/>
              </w:rPr>
            </w:pPr>
          </w:p>
        </w:tc>
        <w:tc>
          <w:tcPr>
            <w:tcW w:w="591" w:type="dxa"/>
            <w:gridSpan w:val="2"/>
            <w:tcBorders>
              <w:top w:val="single" w:sz="12" w:space="0" w:color="auto"/>
            </w:tcBorders>
            <w:shd w:val="clear" w:color="auto" w:fill="F7CAAC"/>
          </w:tcPr>
          <w:p w:rsidR="00FA0D2D" w:rsidRPr="00944A9E" w:rsidRDefault="00FA0D2D" w:rsidP="00E7344C">
            <w:pPr>
              <w:jc w:val="both"/>
              <w:rPr>
                <w:b/>
                <w:sz w:val="16"/>
                <w:szCs w:val="16"/>
              </w:rPr>
            </w:pPr>
            <w:r w:rsidRPr="0009209E">
              <w:rPr>
                <w:b/>
                <w:sz w:val="16"/>
                <w:szCs w:val="16"/>
              </w:rPr>
              <w:t>Prof</w:t>
            </w:r>
            <w:r w:rsidR="00F94500" w:rsidRPr="0009209E">
              <w:rPr>
                <w:b/>
                <w:sz w:val="16"/>
                <w:szCs w:val="16"/>
              </w:rPr>
              <w:t>.</w:t>
            </w:r>
            <w:r w:rsidR="00F94500" w:rsidRPr="0009209E">
              <w:rPr>
                <w:b/>
                <w:sz w:val="16"/>
                <w:szCs w:val="16"/>
              </w:rPr>
              <w:br/>
              <w:t>z</w:t>
            </w:r>
            <w:r w:rsidRPr="0009209E">
              <w:rPr>
                <w:b/>
                <w:sz w:val="16"/>
                <w:szCs w:val="16"/>
              </w:rPr>
              <w:t>ákl</w:t>
            </w:r>
            <w:r w:rsidR="00F94500" w:rsidRPr="0009209E">
              <w:rPr>
                <w:b/>
                <w:sz w:val="16"/>
                <w:szCs w:val="16"/>
              </w:rPr>
              <w:t>.</w:t>
            </w:r>
          </w:p>
        </w:tc>
      </w:tr>
      <w:tr w:rsidR="00FA0D2D" w:rsidRPr="00944A9E" w:rsidTr="00863A70">
        <w:trPr>
          <w:jc w:val="center"/>
        </w:trPr>
        <w:tc>
          <w:tcPr>
            <w:tcW w:w="2122" w:type="dxa"/>
            <w:shd w:val="clear" w:color="auto" w:fill="auto"/>
          </w:tcPr>
          <w:p w:rsidR="00FA0D2D" w:rsidRPr="00944A9E" w:rsidRDefault="00FA0D2D" w:rsidP="00E7344C">
            <w:r w:rsidRPr="00944A9E">
              <w:t>Primární pedagogika s praxí 1</w:t>
            </w:r>
          </w:p>
        </w:tc>
        <w:tc>
          <w:tcPr>
            <w:tcW w:w="1275" w:type="dxa"/>
            <w:shd w:val="clear" w:color="auto" w:fill="auto"/>
          </w:tcPr>
          <w:p w:rsidR="00FA0D2D" w:rsidRPr="00944A9E" w:rsidRDefault="00FA0D2D" w:rsidP="00E7344C">
            <w:pPr>
              <w:jc w:val="center"/>
            </w:pPr>
            <w:r w:rsidRPr="00944A9E">
              <w:t>28p+28s+28c</w:t>
            </w:r>
          </w:p>
          <w:p w:rsidR="00FA0D2D" w:rsidRPr="00944A9E" w:rsidRDefault="00FA0D2D" w:rsidP="00E7344C">
            <w:pPr>
              <w:jc w:val="center"/>
            </w:pPr>
            <w:r w:rsidRPr="00944A9E">
              <w:t xml:space="preserve">+ </w:t>
            </w:r>
            <w:r w:rsidR="002B32C5" w:rsidRPr="00944A9E">
              <w:t xml:space="preserve">25 hod. </w:t>
            </w:r>
            <w:r w:rsidRPr="00944A9E">
              <w:t xml:space="preserve">praxe </w:t>
            </w:r>
          </w:p>
        </w:tc>
        <w:tc>
          <w:tcPr>
            <w:tcW w:w="1276" w:type="dxa"/>
            <w:shd w:val="clear" w:color="auto" w:fill="auto"/>
          </w:tcPr>
          <w:p w:rsidR="00FA0D2D" w:rsidRPr="00944A9E" w:rsidRDefault="00FA0D2D" w:rsidP="00E7344C">
            <w:pPr>
              <w:jc w:val="center"/>
            </w:pPr>
            <w:r w:rsidRPr="00944A9E">
              <w:t>zápočet, zkouška</w:t>
            </w:r>
          </w:p>
        </w:tc>
        <w:tc>
          <w:tcPr>
            <w:tcW w:w="851" w:type="dxa"/>
            <w:shd w:val="clear" w:color="auto" w:fill="auto"/>
          </w:tcPr>
          <w:p w:rsidR="00FA0D2D" w:rsidRPr="00944A9E" w:rsidRDefault="00FA0D2D" w:rsidP="00E7344C">
            <w:pPr>
              <w:jc w:val="center"/>
            </w:pPr>
            <w:r w:rsidRPr="00944A9E">
              <w:t>6</w:t>
            </w:r>
          </w:p>
          <w:p w:rsidR="00FA0D2D" w:rsidRPr="00944A9E" w:rsidRDefault="00FA0D2D" w:rsidP="00E7344C">
            <w:pPr>
              <w:jc w:val="center"/>
            </w:pPr>
          </w:p>
          <w:p w:rsidR="00FA0D2D" w:rsidRPr="00863A70" w:rsidRDefault="00FA0D2D" w:rsidP="00E7344C">
            <w:pPr>
              <w:jc w:val="center"/>
              <w:rPr>
                <w:sz w:val="16"/>
                <w:szCs w:val="16"/>
              </w:rPr>
            </w:pPr>
            <w:r w:rsidRPr="00863A70">
              <w:rPr>
                <w:sz w:val="16"/>
                <w:szCs w:val="16"/>
              </w:rPr>
              <w:t>(praxe 2)</w:t>
            </w:r>
          </w:p>
        </w:tc>
        <w:tc>
          <w:tcPr>
            <w:tcW w:w="2976" w:type="dxa"/>
            <w:shd w:val="clear" w:color="auto" w:fill="auto"/>
          </w:tcPr>
          <w:p w:rsidR="00FA0D2D" w:rsidRPr="001661B8" w:rsidRDefault="00FA0D2D" w:rsidP="00C358C2">
            <w:r w:rsidRPr="001661B8">
              <w:rPr>
                <w:b/>
              </w:rPr>
              <w:t xml:space="preserve">doc. PaedDr. Adriana Wiegerová, PhD. </w:t>
            </w:r>
            <w:moveToRangeStart w:id="22" w:author="Hana Navrátilová" w:date="2019-09-24T11:10:00Z" w:name="move20215848"/>
            <w:moveTo w:id="23" w:author="Hana Navrátilová" w:date="2019-09-24T11:10:00Z">
              <w:r w:rsidR="00C358C2" w:rsidRPr="001661B8">
                <w:t>100%</w:t>
              </w:r>
            </w:moveTo>
            <w:moveToRangeEnd w:id="22"/>
            <w:del w:id="24" w:author="Hana Navrátilová" w:date="2019-09-24T11:10:00Z">
              <w:r w:rsidRPr="001661B8">
                <w:delText xml:space="preserve">50% / </w:delText>
              </w:r>
              <w:r w:rsidR="00786A6A" w:rsidRPr="001661B8">
                <w:br/>
              </w:r>
            </w:del>
            <w:ins w:id="25" w:author="Hana Navrátilová" w:date="2019-09-24T11:10:00Z">
              <w:r w:rsidR="00C358C2" w:rsidRPr="001661B8">
                <w:t xml:space="preserve"> </w:t>
              </w:r>
              <w:r w:rsidR="00786A6A" w:rsidRPr="001661B8">
                <w:br/>
              </w:r>
            </w:ins>
            <w:moveFromRangeStart w:id="26" w:author="Hana Navrátilová" w:date="2019-09-24T11:10:00Z" w:name="move20215849"/>
            <w:moveFrom w:id="27" w:author="Hana Navrátilová" w:date="2019-09-24T11:10:00Z">
              <w:r w:rsidR="00C358C2" w:rsidRPr="001C6C38">
                <w:rPr>
                  <w:b/>
                </w:rPr>
                <w:t xml:space="preserve">prof. </w:t>
              </w:r>
            </w:moveFrom>
            <w:moveFromRangeEnd w:id="26"/>
            <w:del w:id="28" w:author="Hana Navrátilová" w:date="2019-09-24T11:10:00Z">
              <w:r w:rsidRPr="001661B8">
                <w:delText>PhDr. Mgr. Tomáš Janík, Ph.D., M.Ed. 50%</w:delText>
              </w:r>
            </w:del>
          </w:p>
        </w:tc>
        <w:tc>
          <w:tcPr>
            <w:tcW w:w="567" w:type="dxa"/>
            <w:shd w:val="clear" w:color="auto" w:fill="auto"/>
          </w:tcPr>
          <w:p w:rsidR="00FA0D2D" w:rsidRPr="00944A9E" w:rsidRDefault="00FA0D2D" w:rsidP="00E7344C">
            <w:pPr>
              <w:jc w:val="center"/>
            </w:pPr>
            <w:r w:rsidRPr="00944A9E">
              <w:t>1/ZS</w:t>
            </w:r>
          </w:p>
        </w:tc>
        <w:tc>
          <w:tcPr>
            <w:tcW w:w="591" w:type="dxa"/>
            <w:gridSpan w:val="2"/>
            <w:shd w:val="clear" w:color="auto" w:fill="auto"/>
          </w:tcPr>
          <w:p w:rsidR="00FA0D2D" w:rsidRPr="00944A9E" w:rsidRDefault="00FA0D2D" w:rsidP="00E7344C">
            <w:pPr>
              <w:jc w:val="center"/>
            </w:pPr>
            <w:r w:rsidRPr="00944A9E">
              <w:t>ZT</w:t>
            </w:r>
          </w:p>
        </w:tc>
      </w:tr>
      <w:tr w:rsidR="00FA0D2D" w:rsidRPr="00944A9E" w:rsidTr="00863A70">
        <w:trPr>
          <w:jc w:val="center"/>
        </w:trPr>
        <w:tc>
          <w:tcPr>
            <w:tcW w:w="2122" w:type="dxa"/>
            <w:shd w:val="clear" w:color="auto" w:fill="auto"/>
          </w:tcPr>
          <w:p w:rsidR="00FA0D2D" w:rsidRPr="00944A9E" w:rsidRDefault="00FA0D2D" w:rsidP="00E7344C">
            <w:r w:rsidRPr="00944A9E">
              <w:t>Základy psychologie</w:t>
            </w:r>
          </w:p>
        </w:tc>
        <w:tc>
          <w:tcPr>
            <w:tcW w:w="1275" w:type="dxa"/>
            <w:shd w:val="clear" w:color="auto" w:fill="auto"/>
          </w:tcPr>
          <w:p w:rsidR="00FA0D2D" w:rsidRPr="00944A9E" w:rsidRDefault="00FA0D2D" w:rsidP="00E7344C">
            <w:pPr>
              <w:jc w:val="center"/>
            </w:pPr>
            <w:r w:rsidRPr="00944A9E">
              <w:t>28p+14s</w:t>
            </w:r>
          </w:p>
        </w:tc>
        <w:tc>
          <w:tcPr>
            <w:tcW w:w="1276" w:type="dxa"/>
            <w:shd w:val="clear" w:color="auto" w:fill="auto"/>
          </w:tcPr>
          <w:p w:rsidR="00FA0D2D" w:rsidRPr="00944A9E" w:rsidRDefault="00FA0D2D" w:rsidP="00E7344C">
            <w:pPr>
              <w:jc w:val="center"/>
            </w:pPr>
            <w:r w:rsidRPr="00944A9E">
              <w:t>zápočet, zkouška</w:t>
            </w:r>
          </w:p>
        </w:tc>
        <w:tc>
          <w:tcPr>
            <w:tcW w:w="851" w:type="dxa"/>
            <w:shd w:val="clear" w:color="auto" w:fill="auto"/>
          </w:tcPr>
          <w:p w:rsidR="00FA0D2D" w:rsidRPr="00944A9E" w:rsidRDefault="00FA0D2D" w:rsidP="00E7344C">
            <w:pPr>
              <w:jc w:val="center"/>
            </w:pPr>
            <w:r w:rsidRPr="00944A9E">
              <w:t>4</w:t>
            </w:r>
          </w:p>
        </w:tc>
        <w:tc>
          <w:tcPr>
            <w:tcW w:w="2976" w:type="dxa"/>
            <w:shd w:val="clear" w:color="auto" w:fill="auto"/>
          </w:tcPr>
          <w:p w:rsidR="00FA0D2D" w:rsidRPr="001661B8" w:rsidRDefault="00FA0D2D" w:rsidP="00E7344C">
            <w:del w:id="29" w:author="Hana Navrátilová" w:date="2019-09-24T11:10:00Z">
              <w:r w:rsidRPr="001661B8">
                <w:rPr>
                  <w:b/>
                </w:rPr>
                <w:delText xml:space="preserve">Mgr. et Mgr. Viktor Pacholík, </w:delText>
              </w:r>
              <w:r w:rsidR="00B35768" w:rsidRPr="001661B8">
                <w:rPr>
                  <w:b/>
                </w:rPr>
                <w:delText>Ph.D.</w:delText>
              </w:r>
              <w:r w:rsidR="003344D5" w:rsidRPr="001661B8">
                <w:delText xml:space="preserve"> 50</w:delText>
              </w:r>
              <w:r w:rsidR="00B35768" w:rsidRPr="001661B8">
                <w:delText>%</w:delText>
              </w:r>
              <w:r w:rsidR="003344D5" w:rsidRPr="001661B8">
                <w:delText xml:space="preserve"> / </w:delText>
              </w:r>
            </w:del>
            <w:r w:rsidR="00C358C2" w:rsidRPr="001C6C38">
              <w:rPr>
                <w:b/>
              </w:rPr>
              <w:t xml:space="preserve">prof. PhDr. </w:t>
            </w:r>
            <w:del w:id="30" w:author="Hana Navrátilová" w:date="2019-09-24T11:10:00Z">
              <w:r w:rsidR="003344D5" w:rsidRPr="001661B8">
                <w:delText xml:space="preserve">Miron Zelina, DrSc., </w:delText>
              </w:r>
              <w:r w:rsidR="00243AF1" w:rsidRPr="001661B8">
                <w:delText>Dr.h.c.</w:delText>
              </w:r>
              <w:r w:rsidR="003344D5" w:rsidRPr="001661B8">
                <w:delText xml:space="preserve"> 50</w:delText>
              </w:r>
            </w:del>
            <w:ins w:id="31" w:author="Hana Navrátilová" w:date="2019-09-24T11:10:00Z">
              <w:r w:rsidR="00C358C2" w:rsidRPr="001661B8">
                <w:rPr>
                  <w:b/>
                </w:rPr>
                <w:t>Iva Lukšík, CSc.</w:t>
              </w:r>
              <w:r w:rsidR="00C358C2" w:rsidRPr="001661B8">
                <w:t xml:space="preserve"> 100</w:t>
              </w:r>
            </w:ins>
            <w:r w:rsidR="00C358C2" w:rsidRPr="001661B8">
              <w:t>%</w:t>
            </w:r>
          </w:p>
        </w:tc>
        <w:tc>
          <w:tcPr>
            <w:tcW w:w="567" w:type="dxa"/>
            <w:shd w:val="clear" w:color="auto" w:fill="auto"/>
          </w:tcPr>
          <w:p w:rsidR="00FA0D2D" w:rsidRPr="00944A9E" w:rsidRDefault="00FA0D2D" w:rsidP="00E7344C">
            <w:pPr>
              <w:jc w:val="center"/>
            </w:pPr>
            <w:r w:rsidRPr="00944A9E">
              <w:t>1/ZS</w:t>
            </w:r>
          </w:p>
        </w:tc>
        <w:tc>
          <w:tcPr>
            <w:tcW w:w="591" w:type="dxa"/>
            <w:gridSpan w:val="2"/>
            <w:shd w:val="clear" w:color="auto" w:fill="auto"/>
          </w:tcPr>
          <w:p w:rsidR="00FA0D2D" w:rsidRPr="00944A9E" w:rsidRDefault="00FA0D2D" w:rsidP="00E7344C">
            <w:pPr>
              <w:jc w:val="center"/>
            </w:pPr>
            <w:r w:rsidRPr="00944A9E">
              <w:t>ZT</w:t>
            </w:r>
          </w:p>
        </w:tc>
      </w:tr>
      <w:tr w:rsidR="00FA0D2D" w:rsidRPr="00944A9E" w:rsidTr="00863A70">
        <w:trPr>
          <w:jc w:val="center"/>
        </w:trPr>
        <w:tc>
          <w:tcPr>
            <w:tcW w:w="2122" w:type="dxa"/>
            <w:shd w:val="clear" w:color="auto" w:fill="auto"/>
          </w:tcPr>
          <w:p w:rsidR="00FA0D2D" w:rsidRPr="00944A9E" w:rsidRDefault="00FA0D2D" w:rsidP="00E7344C">
            <w:r w:rsidRPr="00944A9E">
              <w:t>Anglický jazyk 1</w:t>
            </w:r>
          </w:p>
        </w:tc>
        <w:tc>
          <w:tcPr>
            <w:tcW w:w="1275" w:type="dxa"/>
            <w:shd w:val="clear" w:color="auto" w:fill="auto"/>
          </w:tcPr>
          <w:p w:rsidR="00FA0D2D" w:rsidRPr="00944A9E" w:rsidRDefault="00FA0D2D" w:rsidP="00E7344C">
            <w:pPr>
              <w:jc w:val="center"/>
            </w:pPr>
            <w:r w:rsidRPr="00944A9E">
              <w:t>14p+28s</w:t>
            </w:r>
          </w:p>
        </w:tc>
        <w:tc>
          <w:tcPr>
            <w:tcW w:w="1276" w:type="dxa"/>
            <w:shd w:val="clear" w:color="auto" w:fill="auto"/>
          </w:tcPr>
          <w:p w:rsidR="00FA0D2D" w:rsidRPr="00944A9E" w:rsidRDefault="00FA0D2D" w:rsidP="00E7344C">
            <w:pPr>
              <w:jc w:val="center"/>
            </w:pPr>
            <w:r w:rsidRPr="00944A9E">
              <w:t>zápočet, zkouška</w:t>
            </w:r>
          </w:p>
        </w:tc>
        <w:tc>
          <w:tcPr>
            <w:tcW w:w="851" w:type="dxa"/>
            <w:shd w:val="clear" w:color="auto" w:fill="auto"/>
          </w:tcPr>
          <w:p w:rsidR="00FA0D2D" w:rsidRPr="00944A9E" w:rsidRDefault="00FA0D2D" w:rsidP="00E7344C">
            <w:pPr>
              <w:jc w:val="center"/>
            </w:pPr>
            <w:r w:rsidRPr="00944A9E">
              <w:t>3</w:t>
            </w:r>
          </w:p>
        </w:tc>
        <w:tc>
          <w:tcPr>
            <w:tcW w:w="2976" w:type="dxa"/>
            <w:shd w:val="clear" w:color="auto" w:fill="auto"/>
          </w:tcPr>
          <w:p w:rsidR="00FA0D2D" w:rsidRPr="001661B8" w:rsidRDefault="00FA0D2D" w:rsidP="00E7344C">
            <w:r w:rsidRPr="001C6C38">
              <w:t>prof. PaedDr. Silvia Pokrivčáková, PhD.</w:t>
            </w:r>
            <w:r w:rsidRPr="001661B8">
              <w:t xml:space="preserve"> 25% / </w:t>
            </w:r>
            <w:r w:rsidR="00F66942" w:rsidRPr="001661B8">
              <w:br/>
            </w:r>
            <w:r w:rsidRPr="001661B8">
              <w:t>Mgr. Veronika Pečivová 75%</w:t>
            </w:r>
          </w:p>
        </w:tc>
        <w:tc>
          <w:tcPr>
            <w:tcW w:w="567" w:type="dxa"/>
            <w:shd w:val="clear" w:color="auto" w:fill="auto"/>
          </w:tcPr>
          <w:p w:rsidR="00FA0D2D" w:rsidRPr="00944A9E" w:rsidRDefault="00FA0D2D" w:rsidP="00E7344C">
            <w:pPr>
              <w:jc w:val="center"/>
            </w:pPr>
            <w:r w:rsidRPr="00944A9E">
              <w:t>1/ZS</w:t>
            </w:r>
          </w:p>
        </w:tc>
        <w:tc>
          <w:tcPr>
            <w:tcW w:w="591" w:type="dxa"/>
            <w:gridSpan w:val="2"/>
            <w:shd w:val="clear" w:color="auto" w:fill="auto"/>
          </w:tcPr>
          <w:p w:rsidR="00FA0D2D" w:rsidRPr="00944A9E" w:rsidRDefault="00FA0D2D" w:rsidP="00E7344C">
            <w:pPr>
              <w:jc w:val="center"/>
            </w:pPr>
            <w:r w:rsidRPr="00944A9E">
              <w:t>PZ</w:t>
            </w:r>
          </w:p>
        </w:tc>
      </w:tr>
      <w:tr w:rsidR="002632B9" w:rsidRPr="00944A9E" w:rsidTr="00863A70">
        <w:trPr>
          <w:jc w:val="center"/>
        </w:trPr>
        <w:tc>
          <w:tcPr>
            <w:tcW w:w="2122" w:type="dxa"/>
            <w:shd w:val="clear" w:color="auto" w:fill="auto"/>
          </w:tcPr>
          <w:p w:rsidR="002632B9" w:rsidRPr="00944A9E" w:rsidRDefault="002632B9" w:rsidP="00E7344C">
            <w:r w:rsidRPr="00944A9E">
              <w:t>Logika, množiny, operace</w:t>
            </w:r>
          </w:p>
          <w:p w:rsidR="002632B9" w:rsidRPr="00944A9E" w:rsidRDefault="002632B9" w:rsidP="00E7344C"/>
        </w:tc>
        <w:tc>
          <w:tcPr>
            <w:tcW w:w="1275" w:type="dxa"/>
            <w:shd w:val="clear" w:color="auto" w:fill="auto"/>
          </w:tcPr>
          <w:p w:rsidR="002632B9" w:rsidRPr="00944A9E" w:rsidRDefault="009D1841" w:rsidP="00E7344C">
            <w:pPr>
              <w:jc w:val="center"/>
            </w:pPr>
            <w:r w:rsidRPr="00944A9E">
              <w:t>14</w:t>
            </w:r>
            <w:r w:rsidR="002632B9" w:rsidRPr="00944A9E">
              <w:t>p+28s</w:t>
            </w:r>
          </w:p>
          <w:p w:rsidR="002632B9" w:rsidRPr="00944A9E" w:rsidRDefault="002632B9" w:rsidP="00E7344C">
            <w:pPr>
              <w:jc w:val="center"/>
            </w:pPr>
          </w:p>
        </w:tc>
        <w:tc>
          <w:tcPr>
            <w:tcW w:w="1276" w:type="dxa"/>
            <w:shd w:val="clear" w:color="auto" w:fill="auto"/>
          </w:tcPr>
          <w:p w:rsidR="002632B9" w:rsidRPr="00944A9E" w:rsidRDefault="002632B9" w:rsidP="00E7344C">
            <w:pPr>
              <w:jc w:val="center"/>
            </w:pPr>
            <w:r w:rsidRPr="00944A9E">
              <w:t>zápočet, zkouška</w:t>
            </w:r>
          </w:p>
        </w:tc>
        <w:tc>
          <w:tcPr>
            <w:tcW w:w="851" w:type="dxa"/>
            <w:shd w:val="clear" w:color="auto" w:fill="auto"/>
          </w:tcPr>
          <w:p w:rsidR="002632B9" w:rsidRPr="00944A9E" w:rsidRDefault="002632B9" w:rsidP="00E7344C">
            <w:pPr>
              <w:jc w:val="center"/>
            </w:pPr>
            <w:r w:rsidRPr="00944A9E">
              <w:t>4</w:t>
            </w:r>
          </w:p>
          <w:p w:rsidR="002632B9" w:rsidRPr="00944A9E" w:rsidRDefault="002632B9" w:rsidP="00E7344C"/>
          <w:p w:rsidR="002632B9" w:rsidRPr="00944A9E" w:rsidRDefault="002632B9" w:rsidP="00E7344C">
            <w:pPr>
              <w:jc w:val="center"/>
            </w:pPr>
          </w:p>
        </w:tc>
        <w:tc>
          <w:tcPr>
            <w:tcW w:w="2976" w:type="dxa"/>
            <w:shd w:val="clear" w:color="auto" w:fill="auto"/>
          </w:tcPr>
          <w:p w:rsidR="002632B9" w:rsidRPr="001661B8" w:rsidRDefault="00FD0D9B" w:rsidP="00C358C2">
            <w:r w:rsidRPr="001C6C38">
              <w:t>Mgr. Lubomír Sedláček, Ph.D.</w:t>
            </w:r>
            <w:r w:rsidR="00010FB7" w:rsidRPr="001661B8">
              <w:rPr>
                <w:b/>
              </w:rPr>
              <w:t xml:space="preserve"> </w:t>
            </w:r>
            <w:del w:id="32" w:author="Hana Navrátilová" w:date="2019-09-24T11:10:00Z">
              <w:r w:rsidR="000760E2" w:rsidRPr="001661B8">
                <w:delText>50 %</w:delText>
              </w:r>
              <w:r w:rsidR="00C50C79" w:rsidRPr="001661B8">
                <w:delText>/</w:delText>
              </w:r>
              <w:r w:rsidR="00786A6A" w:rsidRPr="001661B8">
                <w:delText xml:space="preserve"> </w:delText>
              </w:r>
              <w:r w:rsidR="00C50C79" w:rsidRPr="001661B8">
                <w:delText>Mgr. Marie Pavelková</w:delText>
              </w:r>
              <w:r w:rsidR="005A409B" w:rsidRPr="001661B8">
                <w:delText xml:space="preserve"> 5</w:delText>
              </w:r>
              <w:r w:rsidR="00B276E0" w:rsidRPr="001661B8">
                <w:delText>0</w:delText>
              </w:r>
            </w:del>
            <w:ins w:id="33" w:author="Hana Navrátilová" w:date="2019-09-24T11:10:00Z">
              <w:r w:rsidR="00C358C2" w:rsidRPr="001661B8">
                <w:t>100</w:t>
              </w:r>
            </w:ins>
            <w:r w:rsidR="00C358C2" w:rsidRPr="001661B8">
              <w:t>%</w:t>
            </w:r>
          </w:p>
        </w:tc>
        <w:tc>
          <w:tcPr>
            <w:tcW w:w="567" w:type="dxa"/>
            <w:shd w:val="clear" w:color="auto" w:fill="auto"/>
          </w:tcPr>
          <w:p w:rsidR="002632B9" w:rsidRPr="00944A9E" w:rsidRDefault="004E6165" w:rsidP="00E7344C">
            <w:pPr>
              <w:jc w:val="center"/>
            </w:pPr>
            <w:r w:rsidRPr="00944A9E">
              <w:t>1</w:t>
            </w:r>
            <w:r w:rsidR="00E90038" w:rsidRPr="00944A9E">
              <w:t>/Z</w:t>
            </w:r>
            <w:r w:rsidR="002632B9" w:rsidRPr="00944A9E">
              <w:t>S</w:t>
            </w:r>
          </w:p>
        </w:tc>
        <w:tc>
          <w:tcPr>
            <w:tcW w:w="591" w:type="dxa"/>
            <w:gridSpan w:val="2"/>
            <w:shd w:val="clear" w:color="auto" w:fill="auto"/>
          </w:tcPr>
          <w:p w:rsidR="002632B9" w:rsidRPr="00944A9E" w:rsidRDefault="004E6165" w:rsidP="00E7344C">
            <w:pPr>
              <w:jc w:val="center"/>
            </w:pPr>
            <w:r w:rsidRPr="00944A9E">
              <w:t>PZ</w:t>
            </w:r>
          </w:p>
        </w:tc>
      </w:tr>
      <w:tr w:rsidR="00FA0D2D" w:rsidRPr="00944A9E" w:rsidTr="00863A70">
        <w:trPr>
          <w:jc w:val="center"/>
        </w:trPr>
        <w:tc>
          <w:tcPr>
            <w:tcW w:w="2122" w:type="dxa"/>
            <w:shd w:val="clear" w:color="auto" w:fill="auto"/>
          </w:tcPr>
          <w:p w:rsidR="00FA0D2D" w:rsidRPr="00944A9E" w:rsidRDefault="00FA0D2D" w:rsidP="00E7344C">
            <w:r w:rsidRPr="00944A9E">
              <w:t>Mateřský jazyk v primárním vzdělávání</w:t>
            </w:r>
          </w:p>
        </w:tc>
        <w:tc>
          <w:tcPr>
            <w:tcW w:w="1275" w:type="dxa"/>
            <w:shd w:val="clear" w:color="auto" w:fill="auto"/>
          </w:tcPr>
          <w:p w:rsidR="00FA0D2D" w:rsidRPr="00944A9E" w:rsidRDefault="00FA0D2D" w:rsidP="00E7344C">
            <w:pPr>
              <w:jc w:val="center"/>
            </w:pPr>
            <w:r w:rsidRPr="00944A9E">
              <w:t>28s+14c</w:t>
            </w:r>
          </w:p>
        </w:tc>
        <w:tc>
          <w:tcPr>
            <w:tcW w:w="1276" w:type="dxa"/>
            <w:shd w:val="clear" w:color="auto" w:fill="auto"/>
          </w:tcPr>
          <w:p w:rsidR="00FA0D2D" w:rsidRPr="00944A9E" w:rsidRDefault="00FA0D2D" w:rsidP="00E7344C">
            <w:pPr>
              <w:jc w:val="center"/>
            </w:pPr>
            <w:r w:rsidRPr="00944A9E">
              <w:t>klasifikovaný zápočet</w:t>
            </w:r>
          </w:p>
        </w:tc>
        <w:tc>
          <w:tcPr>
            <w:tcW w:w="851" w:type="dxa"/>
            <w:shd w:val="clear" w:color="auto" w:fill="auto"/>
          </w:tcPr>
          <w:p w:rsidR="00FA0D2D" w:rsidRPr="00944A9E" w:rsidRDefault="00FA0D2D" w:rsidP="00E7344C">
            <w:pPr>
              <w:jc w:val="center"/>
            </w:pPr>
            <w:r w:rsidRPr="00944A9E">
              <w:t>3</w:t>
            </w:r>
          </w:p>
        </w:tc>
        <w:tc>
          <w:tcPr>
            <w:tcW w:w="2976" w:type="dxa"/>
            <w:shd w:val="clear" w:color="auto" w:fill="auto"/>
          </w:tcPr>
          <w:p w:rsidR="00FA0D2D" w:rsidRPr="001C6C38" w:rsidRDefault="00FA0D2D" w:rsidP="00C358C2">
            <w:r w:rsidRPr="001C6C38">
              <w:t xml:space="preserve">PhDr. </w:t>
            </w:r>
            <w:del w:id="34" w:author="Hana Navrátilová" w:date="2019-09-24T11:10:00Z">
              <w:r w:rsidRPr="001661B8">
                <w:rPr>
                  <w:b/>
                </w:rPr>
                <w:delText>Jana Doležalová</w:delText>
              </w:r>
            </w:del>
            <w:ins w:id="35" w:author="Hana Navrátilová" w:date="2019-09-24T11:10:00Z">
              <w:r w:rsidR="00C358C2" w:rsidRPr="001661B8">
                <w:t>Hana Navrátilová</w:t>
              </w:r>
            </w:ins>
            <w:r w:rsidRPr="001C6C38">
              <w:t xml:space="preserve">, Ph.D. </w:t>
            </w:r>
            <w:r w:rsidRPr="001661B8">
              <w:t>100%</w:t>
            </w:r>
          </w:p>
        </w:tc>
        <w:tc>
          <w:tcPr>
            <w:tcW w:w="567" w:type="dxa"/>
            <w:shd w:val="clear" w:color="auto" w:fill="auto"/>
          </w:tcPr>
          <w:p w:rsidR="00FA0D2D" w:rsidRPr="00944A9E" w:rsidRDefault="00FA0D2D" w:rsidP="00E7344C">
            <w:pPr>
              <w:jc w:val="center"/>
            </w:pPr>
            <w:r w:rsidRPr="00944A9E">
              <w:t>1/ZS</w:t>
            </w:r>
          </w:p>
        </w:tc>
        <w:tc>
          <w:tcPr>
            <w:tcW w:w="591" w:type="dxa"/>
            <w:gridSpan w:val="2"/>
            <w:shd w:val="clear" w:color="auto" w:fill="auto"/>
          </w:tcPr>
          <w:p w:rsidR="00FA0D2D" w:rsidRPr="00944A9E" w:rsidRDefault="00FA0D2D" w:rsidP="00E7344C">
            <w:pPr>
              <w:jc w:val="center"/>
            </w:pPr>
            <w:r w:rsidRPr="00944A9E">
              <w:t>PZ</w:t>
            </w:r>
          </w:p>
        </w:tc>
      </w:tr>
      <w:tr w:rsidR="00FA0D2D" w:rsidRPr="00944A9E" w:rsidTr="00863A70">
        <w:trPr>
          <w:jc w:val="center"/>
        </w:trPr>
        <w:tc>
          <w:tcPr>
            <w:tcW w:w="2122" w:type="dxa"/>
            <w:shd w:val="clear" w:color="auto" w:fill="auto"/>
          </w:tcPr>
          <w:p w:rsidR="00FA0D2D" w:rsidRPr="00944A9E" w:rsidRDefault="00FA0D2D" w:rsidP="00E7344C">
            <w:r w:rsidRPr="00944A9E">
              <w:t>Základy hudební teorie</w:t>
            </w:r>
          </w:p>
        </w:tc>
        <w:tc>
          <w:tcPr>
            <w:tcW w:w="1275" w:type="dxa"/>
            <w:shd w:val="clear" w:color="auto" w:fill="auto"/>
          </w:tcPr>
          <w:p w:rsidR="00FA0D2D" w:rsidRPr="00944A9E" w:rsidRDefault="00FA0D2D" w:rsidP="00E7344C">
            <w:pPr>
              <w:jc w:val="center"/>
            </w:pPr>
            <w:r w:rsidRPr="00944A9E">
              <w:t>28s</w:t>
            </w:r>
          </w:p>
        </w:tc>
        <w:tc>
          <w:tcPr>
            <w:tcW w:w="1276" w:type="dxa"/>
            <w:shd w:val="clear" w:color="auto" w:fill="auto"/>
          </w:tcPr>
          <w:p w:rsidR="00FA0D2D" w:rsidRPr="00944A9E" w:rsidRDefault="00010FB7" w:rsidP="00E7344C">
            <w:pPr>
              <w:jc w:val="center"/>
            </w:pPr>
            <w:r>
              <w:t>z</w:t>
            </w:r>
            <w:r w:rsidR="00FA0D2D" w:rsidRPr="00944A9E">
              <w:t>ápočet</w:t>
            </w:r>
          </w:p>
        </w:tc>
        <w:tc>
          <w:tcPr>
            <w:tcW w:w="851" w:type="dxa"/>
            <w:shd w:val="clear" w:color="auto" w:fill="auto"/>
          </w:tcPr>
          <w:p w:rsidR="00FA0D2D" w:rsidRPr="00944A9E" w:rsidRDefault="00FA0D2D" w:rsidP="00E7344C">
            <w:pPr>
              <w:jc w:val="center"/>
            </w:pPr>
            <w:r w:rsidRPr="00944A9E">
              <w:t>2</w:t>
            </w:r>
          </w:p>
        </w:tc>
        <w:tc>
          <w:tcPr>
            <w:tcW w:w="2976" w:type="dxa"/>
            <w:shd w:val="clear" w:color="auto" w:fill="auto"/>
          </w:tcPr>
          <w:p w:rsidR="0063152F" w:rsidRPr="001C6C38" w:rsidRDefault="00AA59E0" w:rsidP="00E7344C">
            <w:r w:rsidRPr="001C6C38">
              <w:t xml:space="preserve">Mgr. Libuše </w:t>
            </w:r>
            <w:r w:rsidR="00C80CD3" w:rsidRPr="001C6C38">
              <w:t>Jelénková</w:t>
            </w:r>
            <w:r w:rsidR="0063152F" w:rsidRPr="001C6C38">
              <w:t>, Ph</w:t>
            </w:r>
            <w:r w:rsidR="005343FE" w:rsidRPr="001C6C38">
              <w:t>.</w:t>
            </w:r>
            <w:r w:rsidR="0063152F" w:rsidRPr="001C6C38">
              <w:t>D.</w:t>
            </w:r>
          </w:p>
          <w:p w:rsidR="00FA0D2D" w:rsidRPr="001661B8" w:rsidRDefault="00C358C2" w:rsidP="00E7344C">
            <w:moveToRangeStart w:id="36" w:author="Hana Navrátilová" w:date="2019-09-24T11:10:00Z" w:name="move20215850"/>
            <w:moveTo w:id="37" w:author="Hana Navrátilová" w:date="2019-09-24T11:10:00Z">
              <w:r w:rsidRPr="001661B8">
                <w:t>100%</w:t>
              </w:r>
            </w:moveTo>
            <w:moveToRangeEnd w:id="36"/>
            <w:del w:id="38" w:author="Hana Navrátilová" w:date="2019-09-24T11:10:00Z">
              <w:r w:rsidR="0063152F" w:rsidRPr="001661B8">
                <w:delText xml:space="preserve">50% / </w:delText>
              </w:r>
              <w:r w:rsidR="00FA0D2D" w:rsidRPr="001661B8">
                <w:delText>Mgr. Marie Pavelková</w:delText>
              </w:r>
              <w:r w:rsidR="00010FB7" w:rsidRPr="001661B8">
                <w:delText xml:space="preserve"> </w:delText>
              </w:r>
              <w:r w:rsidR="0063152F" w:rsidRPr="001661B8">
                <w:delText>5</w:delText>
              </w:r>
              <w:r w:rsidR="00FA0D2D" w:rsidRPr="001661B8">
                <w:delText>0%</w:delText>
              </w:r>
            </w:del>
          </w:p>
        </w:tc>
        <w:tc>
          <w:tcPr>
            <w:tcW w:w="567" w:type="dxa"/>
            <w:shd w:val="clear" w:color="auto" w:fill="auto"/>
          </w:tcPr>
          <w:p w:rsidR="00FA0D2D" w:rsidRPr="00944A9E" w:rsidRDefault="00FA0D2D" w:rsidP="00E7344C">
            <w:pPr>
              <w:jc w:val="center"/>
            </w:pPr>
            <w:r w:rsidRPr="00944A9E">
              <w:t>1/ZS</w:t>
            </w:r>
          </w:p>
        </w:tc>
        <w:tc>
          <w:tcPr>
            <w:tcW w:w="591" w:type="dxa"/>
            <w:gridSpan w:val="2"/>
            <w:shd w:val="clear" w:color="auto" w:fill="auto"/>
          </w:tcPr>
          <w:p w:rsidR="00FA0D2D" w:rsidRPr="00944A9E" w:rsidRDefault="00FA0D2D" w:rsidP="00E7344C">
            <w:pPr>
              <w:jc w:val="center"/>
            </w:pPr>
            <w:r w:rsidRPr="00944A9E">
              <w:t>PZ</w:t>
            </w:r>
          </w:p>
        </w:tc>
      </w:tr>
      <w:tr w:rsidR="00FA0D2D" w:rsidRPr="00944A9E" w:rsidTr="00863A70">
        <w:trPr>
          <w:jc w:val="center"/>
        </w:trPr>
        <w:tc>
          <w:tcPr>
            <w:tcW w:w="2122" w:type="dxa"/>
            <w:shd w:val="clear" w:color="auto" w:fill="auto"/>
          </w:tcPr>
          <w:p w:rsidR="00FA0D2D" w:rsidRPr="00944A9E" w:rsidRDefault="00FA0D2D" w:rsidP="00E7344C">
            <w:r w:rsidRPr="00944A9E">
              <w:t>Anglický jazyk v primárním vzdělávání</w:t>
            </w:r>
          </w:p>
          <w:p w:rsidR="00FA0D2D" w:rsidRPr="00944A9E" w:rsidRDefault="00FA0D2D" w:rsidP="00E7344C"/>
        </w:tc>
        <w:tc>
          <w:tcPr>
            <w:tcW w:w="1275" w:type="dxa"/>
            <w:shd w:val="clear" w:color="auto" w:fill="auto"/>
          </w:tcPr>
          <w:p w:rsidR="00FA0D2D" w:rsidRPr="00944A9E" w:rsidRDefault="00FA0D2D" w:rsidP="00E7344C">
            <w:pPr>
              <w:jc w:val="center"/>
            </w:pPr>
            <w:r w:rsidRPr="00944A9E">
              <w:t>14p+14s</w:t>
            </w:r>
          </w:p>
        </w:tc>
        <w:tc>
          <w:tcPr>
            <w:tcW w:w="1276" w:type="dxa"/>
            <w:shd w:val="clear" w:color="auto" w:fill="auto"/>
          </w:tcPr>
          <w:p w:rsidR="00FA0D2D" w:rsidRPr="00944A9E" w:rsidRDefault="00010FB7" w:rsidP="00E7344C">
            <w:pPr>
              <w:jc w:val="center"/>
            </w:pPr>
            <w:r>
              <w:t>z</w:t>
            </w:r>
            <w:r w:rsidR="00FA0D2D" w:rsidRPr="00944A9E">
              <w:t>ápočet</w:t>
            </w:r>
          </w:p>
        </w:tc>
        <w:tc>
          <w:tcPr>
            <w:tcW w:w="851" w:type="dxa"/>
            <w:shd w:val="clear" w:color="auto" w:fill="auto"/>
          </w:tcPr>
          <w:p w:rsidR="00FA0D2D" w:rsidRPr="00944A9E" w:rsidRDefault="00FA0D2D" w:rsidP="00E7344C">
            <w:pPr>
              <w:jc w:val="center"/>
            </w:pPr>
            <w:r w:rsidRPr="00944A9E">
              <w:t>2</w:t>
            </w:r>
          </w:p>
        </w:tc>
        <w:tc>
          <w:tcPr>
            <w:tcW w:w="2976" w:type="dxa"/>
            <w:shd w:val="clear" w:color="auto" w:fill="auto"/>
          </w:tcPr>
          <w:p w:rsidR="00FA0D2D" w:rsidRPr="001661B8" w:rsidRDefault="00FA0D2D" w:rsidP="00F66942">
            <w:r w:rsidRPr="001C6C38">
              <w:t>prof. PaedDr. Silvia Pokrivčáková, PhD.</w:t>
            </w:r>
            <w:r w:rsidRPr="001661B8">
              <w:t xml:space="preserve"> 50% / </w:t>
            </w:r>
            <w:r w:rsidR="00F66942" w:rsidRPr="001661B8">
              <w:br/>
            </w:r>
            <w:r w:rsidRPr="001661B8">
              <w:t>Mgr. Veronika Pečivová</w:t>
            </w:r>
            <w:r w:rsidR="00F66942" w:rsidRPr="001661B8">
              <w:t xml:space="preserve"> </w:t>
            </w:r>
            <w:r w:rsidRPr="001661B8">
              <w:t>50%</w:t>
            </w:r>
          </w:p>
        </w:tc>
        <w:tc>
          <w:tcPr>
            <w:tcW w:w="567" w:type="dxa"/>
            <w:shd w:val="clear" w:color="auto" w:fill="auto"/>
          </w:tcPr>
          <w:p w:rsidR="00FA0D2D" w:rsidRPr="00944A9E" w:rsidRDefault="00E90038" w:rsidP="00E7344C">
            <w:pPr>
              <w:jc w:val="center"/>
            </w:pPr>
            <w:r w:rsidRPr="00944A9E">
              <w:t>1/Z</w:t>
            </w:r>
            <w:r w:rsidR="00FA0D2D" w:rsidRPr="00944A9E">
              <w:t>S</w:t>
            </w:r>
          </w:p>
        </w:tc>
        <w:tc>
          <w:tcPr>
            <w:tcW w:w="591" w:type="dxa"/>
            <w:gridSpan w:val="2"/>
            <w:shd w:val="clear" w:color="auto" w:fill="auto"/>
          </w:tcPr>
          <w:p w:rsidR="00FA0D2D" w:rsidRPr="00944A9E" w:rsidRDefault="00FA0D2D" w:rsidP="00E7344C">
            <w:pPr>
              <w:jc w:val="center"/>
            </w:pPr>
            <w:r w:rsidRPr="00944A9E">
              <w:t>PZ</w:t>
            </w:r>
          </w:p>
        </w:tc>
      </w:tr>
      <w:tr w:rsidR="00FA0D2D" w:rsidRPr="00944A9E" w:rsidTr="00863A70">
        <w:trPr>
          <w:jc w:val="center"/>
        </w:trPr>
        <w:tc>
          <w:tcPr>
            <w:tcW w:w="2122" w:type="dxa"/>
            <w:shd w:val="clear" w:color="auto" w:fill="auto"/>
          </w:tcPr>
          <w:p w:rsidR="00FA0D2D" w:rsidRPr="00944A9E" w:rsidRDefault="00FA0D2D" w:rsidP="00E7344C">
            <w:r w:rsidRPr="00944A9E">
              <w:t xml:space="preserve">Úvod do teorie výtvarného umění </w:t>
            </w:r>
          </w:p>
        </w:tc>
        <w:tc>
          <w:tcPr>
            <w:tcW w:w="1275" w:type="dxa"/>
            <w:shd w:val="clear" w:color="auto" w:fill="auto"/>
          </w:tcPr>
          <w:p w:rsidR="00FA0D2D" w:rsidRPr="00944A9E" w:rsidRDefault="00FA0D2D" w:rsidP="00E7344C">
            <w:pPr>
              <w:jc w:val="center"/>
            </w:pPr>
            <w:r w:rsidRPr="00944A9E">
              <w:t>28s</w:t>
            </w:r>
          </w:p>
        </w:tc>
        <w:tc>
          <w:tcPr>
            <w:tcW w:w="1276" w:type="dxa"/>
            <w:shd w:val="clear" w:color="auto" w:fill="auto"/>
          </w:tcPr>
          <w:p w:rsidR="00FA0D2D" w:rsidRPr="00944A9E" w:rsidRDefault="00010FB7" w:rsidP="00E7344C">
            <w:pPr>
              <w:jc w:val="center"/>
            </w:pPr>
            <w:r>
              <w:t>z</w:t>
            </w:r>
            <w:r w:rsidR="00FA0D2D" w:rsidRPr="00944A9E">
              <w:t>ápočet</w:t>
            </w:r>
          </w:p>
        </w:tc>
        <w:tc>
          <w:tcPr>
            <w:tcW w:w="851" w:type="dxa"/>
            <w:shd w:val="clear" w:color="auto" w:fill="auto"/>
          </w:tcPr>
          <w:p w:rsidR="00FA0D2D" w:rsidRPr="00944A9E" w:rsidRDefault="00FA0D2D" w:rsidP="00E7344C">
            <w:pPr>
              <w:jc w:val="center"/>
            </w:pPr>
            <w:r w:rsidRPr="00944A9E">
              <w:t>2</w:t>
            </w:r>
          </w:p>
        </w:tc>
        <w:tc>
          <w:tcPr>
            <w:tcW w:w="2976" w:type="dxa"/>
            <w:shd w:val="clear" w:color="auto" w:fill="auto"/>
          </w:tcPr>
          <w:p w:rsidR="00FA0D2D" w:rsidRPr="001661B8" w:rsidRDefault="00C358C2" w:rsidP="00E7344C">
            <w:pPr>
              <w:rPr>
                <w:del w:id="39" w:author="Hana Navrátilová" w:date="2019-09-24T11:10:00Z"/>
              </w:rPr>
            </w:pPr>
            <w:moveToRangeStart w:id="40" w:author="Hana Navrátilová" w:date="2019-09-24T11:10:00Z" w:name="move20215851"/>
            <w:moveTo w:id="41" w:author="Hana Navrátilová" w:date="2019-09-24T11:10:00Z">
              <w:r w:rsidRPr="001C6C38">
                <w:t xml:space="preserve">doc. PaedDr. </w:t>
              </w:r>
            </w:moveTo>
            <w:moveToRangeEnd w:id="40"/>
            <w:ins w:id="42" w:author="Hana Navrátilová" w:date="2019-09-24T11:10:00Z">
              <w:r w:rsidRPr="001661B8">
                <w:t xml:space="preserve">Hana Stadlerová, Ph.D. </w:t>
              </w:r>
            </w:ins>
            <w:moveToRangeStart w:id="43" w:author="Hana Navrátilová" w:date="2019-09-24T11:10:00Z" w:name="move20215852"/>
            <w:moveTo w:id="44" w:author="Hana Navrátilová" w:date="2019-09-24T11:10:00Z">
              <w:r w:rsidR="00FA0D2D" w:rsidRPr="001661B8">
                <w:t>100%</w:t>
              </w:r>
            </w:moveTo>
            <w:moveToRangeEnd w:id="43"/>
            <w:del w:id="45" w:author="Hana Navrátilová" w:date="2019-09-24T11:10:00Z">
              <w:r w:rsidR="00BA7093" w:rsidRPr="001661B8">
                <w:delText xml:space="preserve">Mgr. </w:delText>
              </w:r>
              <w:r w:rsidR="00FA0D2D" w:rsidRPr="001661B8">
                <w:delText>Jana Vašíková, PhD.</w:delText>
              </w:r>
            </w:del>
          </w:p>
          <w:p w:rsidR="00FA0D2D" w:rsidRPr="001661B8" w:rsidRDefault="00C358C2" w:rsidP="00E7344C">
            <w:moveFromRangeStart w:id="46" w:author="Hana Navrátilová" w:date="2019-09-24T11:10:00Z" w:name="move20215848"/>
            <w:moveFrom w:id="47" w:author="Hana Navrátilová" w:date="2019-09-24T11:10:00Z">
              <w:r w:rsidRPr="001661B8">
                <w:t>100%</w:t>
              </w:r>
            </w:moveFrom>
            <w:moveFromRangeEnd w:id="46"/>
          </w:p>
        </w:tc>
        <w:tc>
          <w:tcPr>
            <w:tcW w:w="567" w:type="dxa"/>
            <w:shd w:val="clear" w:color="auto" w:fill="auto"/>
          </w:tcPr>
          <w:p w:rsidR="00FA0D2D" w:rsidRPr="00944A9E" w:rsidRDefault="00FA0D2D" w:rsidP="00E7344C">
            <w:pPr>
              <w:jc w:val="center"/>
            </w:pPr>
            <w:r w:rsidRPr="00944A9E">
              <w:t>1/ZS</w:t>
            </w:r>
          </w:p>
        </w:tc>
        <w:tc>
          <w:tcPr>
            <w:tcW w:w="591" w:type="dxa"/>
            <w:gridSpan w:val="2"/>
            <w:shd w:val="clear" w:color="auto" w:fill="auto"/>
          </w:tcPr>
          <w:p w:rsidR="00FA0D2D" w:rsidRPr="00944A9E" w:rsidRDefault="00FA0D2D" w:rsidP="00E7344C">
            <w:pPr>
              <w:jc w:val="center"/>
            </w:pPr>
            <w:r w:rsidRPr="00944A9E">
              <w:t>PZ</w:t>
            </w:r>
          </w:p>
        </w:tc>
      </w:tr>
      <w:tr w:rsidR="00FA0D2D" w:rsidRPr="00944A9E" w:rsidTr="00863A70">
        <w:trPr>
          <w:jc w:val="center"/>
        </w:trPr>
        <w:tc>
          <w:tcPr>
            <w:tcW w:w="2122" w:type="dxa"/>
            <w:shd w:val="clear" w:color="auto" w:fill="auto"/>
          </w:tcPr>
          <w:p w:rsidR="00FA0D2D" w:rsidRPr="00944A9E" w:rsidRDefault="00FA0D2D" w:rsidP="00E7344C">
            <w:r w:rsidRPr="00944A9E">
              <w:t>Základy přírodních věd</w:t>
            </w:r>
          </w:p>
        </w:tc>
        <w:tc>
          <w:tcPr>
            <w:tcW w:w="1275" w:type="dxa"/>
            <w:shd w:val="clear" w:color="auto" w:fill="auto"/>
          </w:tcPr>
          <w:p w:rsidR="00FA0D2D" w:rsidRPr="00944A9E" w:rsidRDefault="00FA0D2D" w:rsidP="00E7344C">
            <w:pPr>
              <w:jc w:val="center"/>
            </w:pPr>
            <w:r w:rsidRPr="00944A9E">
              <w:t>28s</w:t>
            </w:r>
          </w:p>
        </w:tc>
        <w:tc>
          <w:tcPr>
            <w:tcW w:w="1276" w:type="dxa"/>
            <w:shd w:val="clear" w:color="auto" w:fill="auto"/>
          </w:tcPr>
          <w:p w:rsidR="00FA0D2D" w:rsidRPr="00944A9E" w:rsidRDefault="00010FB7" w:rsidP="00E7344C">
            <w:pPr>
              <w:jc w:val="center"/>
            </w:pPr>
            <w:r>
              <w:t>z</w:t>
            </w:r>
            <w:r w:rsidR="00FA0D2D" w:rsidRPr="00944A9E">
              <w:t>ápočet</w:t>
            </w:r>
          </w:p>
        </w:tc>
        <w:tc>
          <w:tcPr>
            <w:tcW w:w="851" w:type="dxa"/>
            <w:shd w:val="clear" w:color="auto" w:fill="auto"/>
          </w:tcPr>
          <w:p w:rsidR="00FA0D2D" w:rsidRPr="00944A9E" w:rsidRDefault="00FA0D2D" w:rsidP="00E7344C">
            <w:pPr>
              <w:jc w:val="center"/>
            </w:pPr>
            <w:r w:rsidRPr="00944A9E">
              <w:t>2</w:t>
            </w:r>
          </w:p>
        </w:tc>
        <w:tc>
          <w:tcPr>
            <w:tcW w:w="2976" w:type="dxa"/>
            <w:shd w:val="clear" w:color="auto" w:fill="auto"/>
          </w:tcPr>
          <w:p w:rsidR="00FA0D2D" w:rsidRPr="001661B8" w:rsidRDefault="00C358C2" w:rsidP="00E7344C">
            <w:pPr>
              <w:rPr>
                <w:del w:id="48" w:author="Hana Navrátilová" w:date="2019-09-24T11:10:00Z"/>
              </w:rPr>
            </w:pPr>
            <w:moveToRangeStart w:id="49" w:author="Hana Navrátilová" w:date="2019-09-24T11:10:00Z" w:name="move20215854"/>
            <w:moveTo w:id="50" w:author="Hana Navrátilová" w:date="2019-09-24T11:10:00Z">
              <w:r w:rsidRPr="001C6C38">
                <w:t>doc. PaedDr. Adriana Wiegerová, PhD.</w:t>
              </w:r>
            </w:moveTo>
            <w:moveToRangeEnd w:id="49"/>
            <w:del w:id="51" w:author="Hana Navrátilová" w:date="2019-09-24T11:10:00Z">
              <w:r w:rsidR="00FA0D2D" w:rsidRPr="001661B8">
                <w:delText>Mgr. Břetislav Lebloch</w:delText>
              </w:r>
              <w:r w:rsidR="00786A6A" w:rsidRPr="001661B8">
                <w:delText xml:space="preserve"> </w:delText>
              </w:r>
            </w:del>
          </w:p>
          <w:p w:rsidR="00FA0D2D" w:rsidRPr="001661B8" w:rsidRDefault="00FA0D2D" w:rsidP="00E7344C">
            <w:pPr>
              <w:rPr>
                <w:ins w:id="52" w:author="Hana Navrátilová" w:date="2019-09-24T11:10:00Z"/>
              </w:rPr>
            </w:pPr>
            <w:del w:id="53" w:author="Hana Navrátilová" w:date="2019-09-24T11:10:00Z">
              <w:r w:rsidRPr="001661B8">
                <w:delText>100%</w:delText>
              </w:r>
            </w:del>
            <w:ins w:id="54" w:author="Hana Navrátilová" w:date="2019-09-24T11:10:00Z">
              <w:r w:rsidR="00C358C2" w:rsidRPr="001661B8">
                <w:t xml:space="preserve"> 25%, PhDr. Petra Trávníčková 75%</w:t>
              </w:r>
            </w:ins>
          </w:p>
          <w:p w:rsidR="00FA0D2D" w:rsidRPr="001661B8" w:rsidRDefault="00FA0D2D" w:rsidP="00E7344C"/>
        </w:tc>
        <w:tc>
          <w:tcPr>
            <w:tcW w:w="567" w:type="dxa"/>
            <w:shd w:val="clear" w:color="auto" w:fill="auto"/>
          </w:tcPr>
          <w:p w:rsidR="00FA0D2D" w:rsidRPr="00944A9E" w:rsidRDefault="00E90038" w:rsidP="00E7344C">
            <w:pPr>
              <w:jc w:val="center"/>
            </w:pPr>
            <w:r w:rsidRPr="00944A9E">
              <w:t>1/Z</w:t>
            </w:r>
            <w:r w:rsidR="00FA0D2D" w:rsidRPr="00944A9E">
              <w:t>S</w:t>
            </w:r>
          </w:p>
        </w:tc>
        <w:tc>
          <w:tcPr>
            <w:tcW w:w="591" w:type="dxa"/>
            <w:gridSpan w:val="2"/>
            <w:shd w:val="clear" w:color="auto" w:fill="auto"/>
          </w:tcPr>
          <w:p w:rsidR="00FA0D2D" w:rsidRPr="00944A9E" w:rsidRDefault="00FA0D2D" w:rsidP="00E7344C">
            <w:pPr>
              <w:jc w:val="center"/>
            </w:pPr>
            <w:r w:rsidRPr="00944A9E">
              <w:t>PZ</w:t>
            </w:r>
          </w:p>
        </w:tc>
      </w:tr>
      <w:tr w:rsidR="00FA0D2D" w:rsidRPr="00944A9E" w:rsidTr="00C5567C">
        <w:trPr>
          <w:jc w:val="center"/>
        </w:trPr>
        <w:tc>
          <w:tcPr>
            <w:tcW w:w="9658" w:type="dxa"/>
            <w:gridSpan w:val="8"/>
            <w:shd w:val="clear" w:color="auto" w:fill="FBD4B4"/>
          </w:tcPr>
          <w:p w:rsidR="00FA0D2D" w:rsidRPr="001661B8" w:rsidRDefault="00FA0D2D" w:rsidP="00E7344C">
            <w:pPr>
              <w:jc w:val="center"/>
              <w:rPr>
                <w:b/>
              </w:rPr>
            </w:pPr>
            <w:r w:rsidRPr="001661B8">
              <w:rPr>
                <w:b/>
              </w:rPr>
              <w:t>Povinně volitelné předměty typu A</w:t>
            </w:r>
            <w:r w:rsidR="00B369B9" w:rsidRPr="001661B8">
              <w:rPr>
                <w:b/>
              </w:rPr>
              <w:t xml:space="preserve"> – </w:t>
            </w:r>
            <w:r w:rsidRPr="001661B8">
              <w:rPr>
                <w:b/>
              </w:rPr>
              <w:t>skupina 1</w:t>
            </w:r>
          </w:p>
        </w:tc>
      </w:tr>
      <w:tr w:rsidR="00FA0D2D" w:rsidRPr="00944A9E" w:rsidTr="00863A70">
        <w:trPr>
          <w:jc w:val="center"/>
        </w:trPr>
        <w:tc>
          <w:tcPr>
            <w:tcW w:w="2122" w:type="dxa"/>
          </w:tcPr>
          <w:p w:rsidR="00FA0D2D" w:rsidRPr="00944A9E" w:rsidRDefault="00FA0D2D" w:rsidP="00E7344C">
            <w:r w:rsidRPr="00944A9E">
              <w:t>* Hra na hudební nástroj 1</w:t>
            </w:r>
            <w:r w:rsidR="00B369B9" w:rsidRPr="00944A9E">
              <w:t xml:space="preserve"> – </w:t>
            </w:r>
            <w:r w:rsidRPr="00944A9E">
              <w:t>zobcová flétna</w:t>
            </w:r>
          </w:p>
        </w:tc>
        <w:tc>
          <w:tcPr>
            <w:tcW w:w="1275" w:type="dxa"/>
          </w:tcPr>
          <w:p w:rsidR="00FA0D2D" w:rsidRPr="00944A9E" w:rsidRDefault="00FA0D2D" w:rsidP="00E7344C">
            <w:pPr>
              <w:jc w:val="center"/>
            </w:pPr>
            <w:r w:rsidRPr="00944A9E">
              <w:t>28c</w:t>
            </w:r>
          </w:p>
        </w:tc>
        <w:tc>
          <w:tcPr>
            <w:tcW w:w="1276" w:type="dxa"/>
          </w:tcPr>
          <w:p w:rsidR="00FA0D2D" w:rsidRPr="00944A9E" w:rsidRDefault="00010FB7" w:rsidP="00E7344C">
            <w:pPr>
              <w:jc w:val="center"/>
            </w:pPr>
            <w:r>
              <w:t>z</w:t>
            </w:r>
            <w:r w:rsidR="00FA0D2D" w:rsidRPr="00944A9E">
              <w:t>ápočet</w:t>
            </w:r>
          </w:p>
        </w:tc>
        <w:tc>
          <w:tcPr>
            <w:tcW w:w="851" w:type="dxa"/>
          </w:tcPr>
          <w:p w:rsidR="00FA0D2D" w:rsidRPr="00944A9E" w:rsidRDefault="00FA0D2D" w:rsidP="00E7344C">
            <w:pPr>
              <w:jc w:val="center"/>
            </w:pPr>
            <w:r w:rsidRPr="00944A9E">
              <w:t>2</w:t>
            </w:r>
          </w:p>
        </w:tc>
        <w:tc>
          <w:tcPr>
            <w:tcW w:w="2976" w:type="dxa"/>
          </w:tcPr>
          <w:p w:rsidR="00FA0D2D" w:rsidRPr="001661B8" w:rsidRDefault="00FA0D2D" w:rsidP="00E7344C">
            <w:r w:rsidRPr="001661B8">
              <w:t xml:space="preserve">Mgr. </w:t>
            </w:r>
            <w:r w:rsidR="0030754B" w:rsidRPr="001661B8">
              <w:t xml:space="preserve">Libuše </w:t>
            </w:r>
            <w:r w:rsidR="00C80CD3" w:rsidRPr="001661B8">
              <w:t>Jelénková</w:t>
            </w:r>
            <w:r w:rsidR="0030754B" w:rsidRPr="001661B8">
              <w:t>, Ph.D.</w:t>
            </w:r>
          </w:p>
          <w:p w:rsidR="00FA0D2D" w:rsidRPr="001661B8" w:rsidRDefault="00FA0D2D" w:rsidP="00E7344C">
            <w:r w:rsidRPr="001661B8">
              <w:t>100%</w:t>
            </w:r>
          </w:p>
        </w:tc>
        <w:tc>
          <w:tcPr>
            <w:tcW w:w="567" w:type="dxa"/>
          </w:tcPr>
          <w:p w:rsidR="00FA0D2D" w:rsidRPr="00944A9E" w:rsidRDefault="00FA0D2D" w:rsidP="00E7344C">
            <w:pPr>
              <w:jc w:val="center"/>
            </w:pPr>
            <w:r w:rsidRPr="00944A9E">
              <w:t>1/ZS</w:t>
            </w:r>
          </w:p>
        </w:tc>
        <w:tc>
          <w:tcPr>
            <w:tcW w:w="591" w:type="dxa"/>
            <w:gridSpan w:val="2"/>
          </w:tcPr>
          <w:p w:rsidR="00FA0D2D" w:rsidRPr="00944A9E" w:rsidRDefault="00FA0D2D" w:rsidP="00E7344C">
            <w:pPr>
              <w:jc w:val="center"/>
            </w:pPr>
            <w:r w:rsidRPr="00944A9E">
              <w:t>PZ</w:t>
            </w:r>
          </w:p>
        </w:tc>
      </w:tr>
      <w:tr w:rsidR="00FA0D2D" w:rsidRPr="00944A9E" w:rsidTr="00863A70">
        <w:trPr>
          <w:jc w:val="center"/>
        </w:trPr>
        <w:tc>
          <w:tcPr>
            <w:tcW w:w="2122" w:type="dxa"/>
          </w:tcPr>
          <w:p w:rsidR="00FA0D2D" w:rsidRPr="00944A9E" w:rsidRDefault="00FA0D2D" w:rsidP="00E7344C">
            <w:r w:rsidRPr="00944A9E">
              <w:t>* Hra na hudební nástroj 1</w:t>
            </w:r>
            <w:r w:rsidR="00B369B9" w:rsidRPr="00944A9E">
              <w:t xml:space="preserve"> – </w:t>
            </w:r>
            <w:r w:rsidRPr="00944A9E">
              <w:t>klavír</w:t>
            </w:r>
          </w:p>
        </w:tc>
        <w:tc>
          <w:tcPr>
            <w:tcW w:w="1275" w:type="dxa"/>
          </w:tcPr>
          <w:p w:rsidR="00FA0D2D" w:rsidRPr="00944A9E" w:rsidRDefault="00FA0D2D" w:rsidP="00E7344C">
            <w:pPr>
              <w:jc w:val="center"/>
            </w:pPr>
            <w:r w:rsidRPr="00944A9E">
              <w:t>28c</w:t>
            </w:r>
          </w:p>
        </w:tc>
        <w:tc>
          <w:tcPr>
            <w:tcW w:w="1276" w:type="dxa"/>
          </w:tcPr>
          <w:p w:rsidR="00FA0D2D" w:rsidRPr="00944A9E" w:rsidRDefault="00010FB7" w:rsidP="00E7344C">
            <w:pPr>
              <w:jc w:val="center"/>
            </w:pPr>
            <w:r>
              <w:t>z</w:t>
            </w:r>
            <w:r w:rsidR="00FA0D2D" w:rsidRPr="00944A9E">
              <w:t>ápočet</w:t>
            </w:r>
          </w:p>
        </w:tc>
        <w:tc>
          <w:tcPr>
            <w:tcW w:w="851" w:type="dxa"/>
          </w:tcPr>
          <w:p w:rsidR="00FA0D2D" w:rsidRPr="00944A9E" w:rsidRDefault="00FA0D2D" w:rsidP="00E7344C">
            <w:pPr>
              <w:jc w:val="center"/>
            </w:pPr>
            <w:r w:rsidRPr="00944A9E">
              <w:t>2</w:t>
            </w:r>
          </w:p>
        </w:tc>
        <w:tc>
          <w:tcPr>
            <w:tcW w:w="2976" w:type="dxa"/>
          </w:tcPr>
          <w:p w:rsidR="00FA0D2D" w:rsidRPr="001661B8" w:rsidRDefault="00FA0D2D" w:rsidP="00E7344C">
            <w:r w:rsidRPr="001661B8">
              <w:t xml:space="preserve">Mgr. </w:t>
            </w:r>
            <w:r w:rsidR="0030754B" w:rsidRPr="001661B8">
              <w:t xml:space="preserve">Libuše </w:t>
            </w:r>
            <w:r w:rsidR="00C80CD3" w:rsidRPr="001661B8">
              <w:t>Jelénková</w:t>
            </w:r>
            <w:r w:rsidR="0030754B" w:rsidRPr="001661B8">
              <w:t>, Ph.D.</w:t>
            </w:r>
          </w:p>
          <w:p w:rsidR="00FA0D2D" w:rsidRPr="001661B8" w:rsidRDefault="00FA0D2D" w:rsidP="00E7344C">
            <w:r w:rsidRPr="001661B8">
              <w:t>100%</w:t>
            </w:r>
          </w:p>
        </w:tc>
        <w:tc>
          <w:tcPr>
            <w:tcW w:w="567" w:type="dxa"/>
          </w:tcPr>
          <w:p w:rsidR="00FA0D2D" w:rsidRPr="00944A9E" w:rsidRDefault="00FA0D2D" w:rsidP="00E7344C">
            <w:pPr>
              <w:jc w:val="center"/>
            </w:pPr>
            <w:r w:rsidRPr="00944A9E">
              <w:t>1/ZS</w:t>
            </w:r>
          </w:p>
        </w:tc>
        <w:tc>
          <w:tcPr>
            <w:tcW w:w="591" w:type="dxa"/>
            <w:gridSpan w:val="2"/>
          </w:tcPr>
          <w:p w:rsidR="00FA0D2D" w:rsidRPr="00944A9E" w:rsidRDefault="00FA0D2D" w:rsidP="00E7344C">
            <w:pPr>
              <w:jc w:val="center"/>
            </w:pPr>
            <w:r w:rsidRPr="00944A9E">
              <w:t>PZ</w:t>
            </w:r>
          </w:p>
        </w:tc>
      </w:tr>
      <w:tr w:rsidR="00FA0D2D" w:rsidRPr="00944A9E" w:rsidTr="00863A70">
        <w:trPr>
          <w:jc w:val="center"/>
          <w:del w:id="55" w:author="Hana Navrátilová" w:date="2019-09-24T11:10:00Z"/>
        </w:trPr>
        <w:tc>
          <w:tcPr>
            <w:tcW w:w="2122" w:type="dxa"/>
          </w:tcPr>
          <w:p w:rsidR="00FA0D2D" w:rsidRPr="00944A9E" w:rsidRDefault="00FA0D2D" w:rsidP="00E7344C">
            <w:pPr>
              <w:rPr>
                <w:del w:id="56" w:author="Hana Navrátilová" w:date="2019-09-24T11:10:00Z"/>
              </w:rPr>
            </w:pPr>
            <w:del w:id="57" w:author="Hana Navrátilová" w:date="2019-09-24T11:10:00Z">
              <w:r w:rsidRPr="00944A9E">
                <w:delText xml:space="preserve">* Pediatrie </w:delText>
              </w:r>
            </w:del>
          </w:p>
        </w:tc>
        <w:tc>
          <w:tcPr>
            <w:tcW w:w="1275" w:type="dxa"/>
          </w:tcPr>
          <w:p w:rsidR="00FA0D2D" w:rsidRPr="00944A9E" w:rsidRDefault="00FA0D2D" w:rsidP="00E7344C">
            <w:pPr>
              <w:jc w:val="center"/>
              <w:rPr>
                <w:del w:id="58" w:author="Hana Navrátilová" w:date="2019-09-24T11:10:00Z"/>
              </w:rPr>
            </w:pPr>
            <w:del w:id="59" w:author="Hana Navrátilová" w:date="2019-09-24T11:10:00Z">
              <w:r w:rsidRPr="00944A9E">
                <w:delText>28c</w:delText>
              </w:r>
            </w:del>
          </w:p>
        </w:tc>
        <w:tc>
          <w:tcPr>
            <w:tcW w:w="1276" w:type="dxa"/>
          </w:tcPr>
          <w:p w:rsidR="00FA0D2D" w:rsidRPr="00944A9E" w:rsidRDefault="00010FB7" w:rsidP="00E7344C">
            <w:pPr>
              <w:jc w:val="center"/>
              <w:rPr>
                <w:del w:id="60" w:author="Hana Navrátilová" w:date="2019-09-24T11:10:00Z"/>
              </w:rPr>
            </w:pPr>
            <w:del w:id="61" w:author="Hana Navrátilová" w:date="2019-09-24T11:10:00Z">
              <w:r>
                <w:delText>z</w:delText>
              </w:r>
              <w:r w:rsidR="00FA0D2D" w:rsidRPr="00944A9E">
                <w:delText>ápočet</w:delText>
              </w:r>
            </w:del>
          </w:p>
        </w:tc>
        <w:tc>
          <w:tcPr>
            <w:tcW w:w="851" w:type="dxa"/>
          </w:tcPr>
          <w:p w:rsidR="00FA0D2D" w:rsidRPr="00944A9E" w:rsidRDefault="00FA0D2D" w:rsidP="00E7344C">
            <w:pPr>
              <w:jc w:val="center"/>
              <w:rPr>
                <w:del w:id="62" w:author="Hana Navrátilová" w:date="2019-09-24T11:10:00Z"/>
              </w:rPr>
            </w:pPr>
            <w:del w:id="63" w:author="Hana Navrátilová" w:date="2019-09-24T11:10:00Z">
              <w:r w:rsidRPr="00944A9E">
                <w:delText>2</w:delText>
              </w:r>
            </w:del>
          </w:p>
        </w:tc>
        <w:tc>
          <w:tcPr>
            <w:tcW w:w="2976" w:type="dxa"/>
          </w:tcPr>
          <w:p w:rsidR="00FA0D2D" w:rsidRPr="001661B8" w:rsidRDefault="00FA0D2D" w:rsidP="00E7344C">
            <w:pPr>
              <w:rPr>
                <w:del w:id="64" w:author="Hana Navrátilová" w:date="2019-09-24T11:10:00Z"/>
              </w:rPr>
            </w:pPr>
            <w:del w:id="65" w:author="Hana Navrátilová" w:date="2019-09-24T11:10:00Z">
              <w:r w:rsidRPr="001661B8">
                <w:delText>Mgr. Andrea Filová</w:delText>
              </w:r>
            </w:del>
          </w:p>
          <w:p w:rsidR="00FA0D2D" w:rsidRPr="001661B8" w:rsidRDefault="00FA0D2D" w:rsidP="00E7344C">
            <w:pPr>
              <w:rPr>
                <w:del w:id="66" w:author="Hana Navrátilová" w:date="2019-09-24T11:10:00Z"/>
              </w:rPr>
            </w:pPr>
            <w:del w:id="67" w:author="Hana Navrátilová" w:date="2019-09-24T11:10:00Z">
              <w:r w:rsidRPr="001661B8">
                <w:delText>100%</w:delText>
              </w:r>
            </w:del>
          </w:p>
        </w:tc>
        <w:tc>
          <w:tcPr>
            <w:tcW w:w="567" w:type="dxa"/>
          </w:tcPr>
          <w:p w:rsidR="00FA0D2D" w:rsidRPr="00944A9E" w:rsidRDefault="00FA0D2D" w:rsidP="00E7344C">
            <w:pPr>
              <w:jc w:val="center"/>
              <w:rPr>
                <w:del w:id="68" w:author="Hana Navrátilová" w:date="2019-09-24T11:10:00Z"/>
              </w:rPr>
            </w:pPr>
            <w:del w:id="69" w:author="Hana Navrátilová" w:date="2019-09-24T11:10:00Z">
              <w:r w:rsidRPr="00944A9E">
                <w:delText>1/ZS</w:delText>
              </w:r>
            </w:del>
          </w:p>
        </w:tc>
        <w:tc>
          <w:tcPr>
            <w:tcW w:w="591" w:type="dxa"/>
            <w:gridSpan w:val="2"/>
          </w:tcPr>
          <w:p w:rsidR="00FA0D2D" w:rsidRPr="00944A9E" w:rsidRDefault="00FA0D2D" w:rsidP="00E7344C">
            <w:pPr>
              <w:jc w:val="center"/>
              <w:rPr>
                <w:del w:id="70" w:author="Hana Navrátilová" w:date="2019-09-24T11:10:00Z"/>
              </w:rPr>
            </w:pPr>
            <w:del w:id="71" w:author="Hana Navrátilová" w:date="2019-09-24T11:10:00Z">
              <w:r w:rsidRPr="00944A9E">
                <w:delText>PZ</w:delText>
              </w:r>
            </w:del>
          </w:p>
        </w:tc>
      </w:tr>
      <w:tr w:rsidR="00FA0D2D" w:rsidRPr="00944A9E" w:rsidTr="00863A70">
        <w:trPr>
          <w:jc w:val="center"/>
        </w:trPr>
        <w:tc>
          <w:tcPr>
            <w:tcW w:w="2122" w:type="dxa"/>
          </w:tcPr>
          <w:p w:rsidR="00FA0D2D" w:rsidRPr="00944A9E" w:rsidRDefault="00FA0D2D" w:rsidP="00E7344C">
            <w:r w:rsidRPr="00944A9E">
              <w:t>* Kurz první pomoci</w:t>
            </w:r>
          </w:p>
        </w:tc>
        <w:tc>
          <w:tcPr>
            <w:tcW w:w="1275" w:type="dxa"/>
          </w:tcPr>
          <w:p w:rsidR="00FA0D2D" w:rsidRPr="00944A9E" w:rsidRDefault="00FA0D2D" w:rsidP="00E7344C">
            <w:pPr>
              <w:jc w:val="center"/>
            </w:pPr>
            <w:r w:rsidRPr="00944A9E">
              <w:t>28c</w:t>
            </w:r>
          </w:p>
        </w:tc>
        <w:tc>
          <w:tcPr>
            <w:tcW w:w="1276" w:type="dxa"/>
          </w:tcPr>
          <w:p w:rsidR="00FA0D2D" w:rsidRPr="00944A9E" w:rsidRDefault="00010FB7" w:rsidP="00E7344C">
            <w:pPr>
              <w:jc w:val="center"/>
            </w:pPr>
            <w:r>
              <w:t>z</w:t>
            </w:r>
            <w:r w:rsidR="00FA0D2D" w:rsidRPr="00944A9E">
              <w:t>ápočet</w:t>
            </w:r>
          </w:p>
        </w:tc>
        <w:tc>
          <w:tcPr>
            <w:tcW w:w="851" w:type="dxa"/>
          </w:tcPr>
          <w:p w:rsidR="00FA0D2D" w:rsidRPr="00944A9E" w:rsidRDefault="00FA0D2D" w:rsidP="00E7344C">
            <w:pPr>
              <w:jc w:val="center"/>
            </w:pPr>
            <w:r w:rsidRPr="00944A9E">
              <w:t>2</w:t>
            </w:r>
          </w:p>
        </w:tc>
        <w:tc>
          <w:tcPr>
            <w:tcW w:w="2976" w:type="dxa"/>
          </w:tcPr>
          <w:p w:rsidR="008E6FDB" w:rsidRPr="001661B8" w:rsidRDefault="00FA0D2D" w:rsidP="00E7344C">
            <w:r w:rsidRPr="001661B8">
              <w:t>PhDr.</w:t>
            </w:r>
            <w:r w:rsidR="008E6FDB" w:rsidRPr="001661B8">
              <w:t xml:space="preserve"> Mgr.</w:t>
            </w:r>
            <w:r w:rsidRPr="001661B8">
              <w:t xml:space="preserve"> Petr Snopek,</w:t>
            </w:r>
            <w:r w:rsidR="00C65034" w:rsidRPr="001661B8">
              <w:t xml:space="preserve"> </w:t>
            </w:r>
            <w:r w:rsidR="00497750" w:rsidRPr="001661B8">
              <w:t>PhD.</w:t>
            </w:r>
            <w:r w:rsidR="008E6FDB" w:rsidRPr="001661B8">
              <w:t xml:space="preserve"> </w:t>
            </w:r>
          </w:p>
          <w:p w:rsidR="00FA0D2D" w:rsidRPr="001661B8" w:rsidRDefault="00FA0D2D" w:rsidP="00E7344C">
            <w:r w:rsidRPr="001661B8">
              <w:t>100%</w:t>
            </w:r>
          </w:p>
        </w:tc>
        <w:tc>
          <w:tcPr>
            <w:tcW w:w="567" w:type="dxa"/>
          </w:tcPr>
          <w:p w:rsidR="00FA0D2D" w:rsidRPr="00944A9E" w:rsidRDefault="00FA0D2D" w:rsidP="00E7344C">
            <w:pPr>
              <w:jc w:val="center"/>
            </w:pPr>
            <w:r w:rsidRPr="00944A9E">
              <w:t>1/ZS</w:t>
            </w:r>
          </w:p>
        </w:tc>
        <w:tc>
          <w:tcPr>
            <w:tcW w:w="591" w:type="dxa"/>
            <w:gridSpan w:val="2"/>
          </w:tcPr>
          <w:p w:rsidR="00FA0D2D" w:rsidRPr="00944A9E" w:rsidRDefault="00FA0D2D" w:rsidP="00E7344C">
            <w:pPr>
              <w:jc w:val="center"/>
            </w:pPr>
            <w:r w:rsidRPr="00944A9E">
              <w:t>PZ</w:t>
            </w:r>
          </w:p>
        </w:tc>
      </w:tr>
      <w:tr w:rsidR="001E3F1B" w:rsidRPr="00944A9E" w:rsidTr="00C5567C">
        <w:trPr>
          <w:jc w:val="center"/>
        </w:trPr>
        <w:tc>
          <w:tcPr>
            <w:tcW w:w="9658" w:type="dxa"/>
            <w:gridSpan w:val="8"/>
          </w:tcPr>
          <w:p w:rsidR="003D129D" w:rsidRPr="001661B8" w:rsidRDefault="001E3F1B" w:rsidP="006E551F">
            <w:pPr>
              <w:tabs>
                <w:tab w:val="left" w:pos="2490"/>
              </w:tabs>
              <w:rPr>
                <w:b/>
              </w:rPr>
            </w:pPr>
            <w:r w:rsidRPr="001661B8">
              <w:rPr>
                <w:b/>
              </w:rPr>
              <w:t>Podmínka pro splnění této skupiny předmětů:</w:t>
            </w:r>
            <w:r w:rsidR="006E551F" w:rsidRPr="001661B8">
              <w:rPr>
                <w:b/>
              </w:rPr>
              <w:t xml:space="preserve"> </w:t>
            </w:r>
          </w:p>
          <w:p w:rsidR="001E3F1B" w:rsidRPr="001661B8" w:rsidRDefault="001E3F1B" w:rsidP="00895F23">
            <w:pPr>
              <w:tabs>
                <w:tab w:val="left" w:pos="2490"/>
              </w:tabs>
            </w:pPr>
            <w:r w:rsidRPr="001661B8">
              <w:rPr>
                <w:b/>
              </w:rPr>
              <w:t>*</w:t>
            </w:r>
            <w:r w:rsidR="006E551F" w:rsidRPr="001661B8">
              <w:rPr>
                <w:b/>
              </w:rPr>
              <w:t>s</w:t>
            </w:r>
            <w:r w:rsidRPr="001661B8">
              <w:rPr>
                <w:b/>
              </w:rPr>
              <w:t xml:space="preserve">tudent si volí jeden ze </w:t>
            </w:r>
            <w:del w:id="72" w:author="Hana Navrátilová" w:date="2019-09-24T11:10:00Z">
              <w:r w:rsidRPr="001661B8">
                <w:rPr>
                  <w:b/>
                </w:rPr>
                <w:delText>čtyř</w:delText>
              </w:r>
            </w:del>
            <w:ins w:id="73" w:author="Hana Navrátilová" w:date="2019-09-24T11:10:00Z">
              <w:r w:rsidR="00895F23" w:rsidRPr="001661B8">
                <w:rPr>
                  <w:b/>
                </w:rPr>
                <w:t>tří</w:t>
              </w:r>
            </w:ins>
            <w:r w:rsidRPr="001661B8">
              <w:rPr>
                <w:b/>
              </w:rPr>
              <w:t xml:space="preserve"> předmětů</w:t>
            </w:r>
          </w:p>
        </w:tc>
      </w:tr>
      <w:tr w:rsidR="00427A32" w:rsidRPr="00944A9E" w:rsidTr="00E02891">
        <w:trPr>
          <w:trHeight w:val="544"/>
          <w:jc w:val="center"/>
        </w:trPr>
        <w:tc>
          <w:tcPr>
            <w:tcW w:w="2122" w:type="dxa"/>
          </w:tcPr>
          <w:p w:rsidR="00427A32" w:rsidRPr="00944A9E" w:rsidRDefault="00427A32" w:rsidP="00E7344C">
            <w:pPr>
              <w:rPr>
                <w:b/>
                <w:bCs/>
              </w:rPr>
            </w:pPr>
            <w:r w:rsidRPr="00944A9E">
              <w:rPr>
                <w:b/>
                <w:bCs/>
              </w:rPr>
              <w:t xml:space="preserve">Počet kreditů </w:t>
            </w:r>
            <w:r w:rsidRPr="00944A9E">
              <w:rPr>
                <w:b/>
                <w:bCs/>
              </w:rPr>
              <w:br/>
              <w:t>za ZS 1. ročníku</w:t>
            </w:r>
          </w:p>
        </w:tc>
        <w:tc>
          <w:tcPr>
            <w:tcW w:w="2551" w:type="dxa"/>
            <w:gridSpan w:val="2"/>
          </w:tcPr>
          <w:p w:rsidR="00427A32" w:rsidRPr="00944A9E" w:rsidRDefault="00427A32" w:rsidP="00E7344C">
            <w:pPr>
              <w:jc w:val="both"/>
              <w:rPr>
                <w:b/>
              </w:rPr>
            </w:pPr>
          </w:p>
        </w:tc>
        <w:tc>
          <w:tcPr>
            <w:tcW w:w="851" w:type="dxa"/>
          </w:tcPr>
          <w:p w:rsidR="00427A32" w:rsidRPr="00944A9E" w:rsidRDefault="00427A32" w:rsidP="00E7344C">
            <w:pPr>
              <w:jc w:val="center"/>
            </w:pPr>
            <w:r w:rsidRPr="00944A9E">
              <w:rPr>
                <w:b/>
              </w:rPr>
              <w:t>30</w:t>
            </w:r>
          </w:p>
        </w:tc>
        <w:tc>
          <w:tcPr>
            <w:tcW w:w="4134" w:type="dxa"/>
            <w:gridSpan w:val="4"/>
          </w:tcPr>
          <w:p w:rsidR="00427A32" w:rsidRPr="001661B8" w:rsidRDefault="00427A32" w:rsidP="00E7344C">
            <w:pPr>
              <w:jc w:val="both"/>
              <w:rPr>
                <w:b/>
              </w:rPr>
            </w:pPr>
          </w:p>
        </w:tc>
      </w:tr>
      <w:tr w:rsidR="001E3F1B" w:rsidRPr="00944A9E" w:rsidTr="00081D17">
        <w:trPr>
          <w:trHeight w:val="261"/>
          <w:jc w:val="center"/>
        </w:trPr>
        <w:tc>
          <w:tcPr>
            <w:tcW w:w="9658" w:type="dxa"/>
            <w:gridSpan w:val="8"/>
            <w:shd w:val="clear" w:color="auto" w:fill="FBD4B4"/>
          </w:tcPr>
          <w:p w:rsidR="001E3F1B" w:rsidRPr="001661B8" w:rsidRDefault="001E3F1B" w:rsidP="00E7344C">
            <w:pPr>
              <w:jc w:val="center"/>
              <w:rPr>
                <w:b/>
              </w:rPr>
            </w:pPr>
            <w:r w:rsidRPr="001661B8">
              <w:br w:type="page"/>
            </w:r>
            <w:r w:rsidRPr="001661B8">
              <w:rPr>
                <w:b/>
              </w:rPr>
              <w:t>Povinné předměty</w:t>
            </w:r>
          </w:p>
        </w:tc>
      </w:tr>
      <w:tr w:rsidR="001E3F1B" w:rsidRPr="00944A9E" w:rsidTr="00863A70">
        <w:trPr>
          <w:trHeight w:val="50"/>
          <w:jc w:val="center"/>
        </w:trPr>
        <w:tc>
          <w:tcPr>
            <w:tcW w:w="2122" w:type="dxa"/>
            <w:tcBorders>
              <w:top w:val="single" w:sz="4" w:space="0" w:color="auto"/>
            </w:tcBorders>
          </w:tcPr>
          <w:p w:rsidR="001E3F1B" w:rsidRPr="00944A9E" w:rsidRDefault="001E3F1B" w:rsidP="00E7344C">
            <w:r w:rsidRPr="00944A9E">
              <w:t>Primární pedagogika s praxí 2</w:t>
            </w:r>
          </w:p>
        </w:tc>
        <w:tc>
          <w:tcPr>
            <w:tcW w:w="1275" w:type="dxa"/>
            <w:tcBorders>
              <w:top w:val="single" w:sz="4" w:space="0" w:color="auto"/>
            </w:tcBorders>
          </w:tcPr>
          <w:p w:rsidR="001E3F1B" w:rsidRPr="00944A9E" w:rsidRDefault="001E3F1B" w:rsidP="00E7344C">
            <w:pPr>
              <w:jc w:val="center"/>
            </w:pPr>
            <w:r w:rsidRPr="00944A9E">
              <w:t>28p+28s</w:t>
            </w:r>
          </w:p>
          <w:p w:rsidR="001E3F1B" w:rsidRPr="00944A9E" w:rsidRDefault="001E3F1B" w:rsidP="00E7344C">
            <w:pPr>
              <w:jc w:val="center"/>
            </w:pPr>
            <w:r w:rsidRPr="00944A9E">
              <w:t>+ 8 hod. praxe</w:t>
            </w:r>
          </w:p>
        </w:tc>
        <w:tc>
          <w:tcPr>
            <w:tcW w:w="1276" w:type="dxa"/>
            <w:tcBorders>
              <w:top w:val="single" w:sz="4" w:space="0" w:color="auto"/>
            </w:tcBorders>
          </w:tcPr>
          <w:p w:rsidR="001E3F1B" w:rsidRPr="00944A9E" w:rsidRDefault="001E3F1B" w:rsidP="00E7344C">
            <w:pPr>
              <w:jc w:val="center"/>
            </w:pPr>
            <w:r w:rsidRPr="00944A9E">
              <w:t>zápočet, zkouška</w:t>
            </w:r>
          </w:p>
        </w:tc>
        <w:tc>
          <w:tcPr>
            <w:tcW w:w="851" w:type="dxa"/>
            <w:tcBorders>
              <w:top w:val="single" w:sz="4" w:space="0" w:color="auto"/>
            </w:tcBorders>
          </w:tcPr>
          <w:p w:rsidR="001E3F1B" w:rsidRPr="00944A9E" w:rsidRDefault="001E3F1B" w:rsidP="00E7344C">
            <w:pPr>
              <w:jc w:val="center"/>
            </w:pPr>
            <w:r w:rsidRPr="00944A9E">
              <w:t>6</w:t>
            </w:r>
          </w:p>
          <w:p w:rsidR="001E3F1B" w:rsidRPr="00944A9E" w:rsidRDefault="001E3F1B" w:rsidP="00E7344C">
            <w:pPr>
              <w:jc w:val="center"/>
            </w:pPr>
            <w:r w:rsidRPr="00863A70">
              <w:rPr>
                <w:sz w:val="18"/>
              </w:rPr>
              <w:t>(praxe 2)</w:t>
            </w:r>
          </w:p>
        </w:tc>
        <w:tc>
          <w:tcPr>
            <w:tcW w:w="2976" w:type="dxa"/>
            <w:tcBorders>
              <w:top w:val="single" w:sz="4" w:space="0" w:color="auto"/>
            </w:tcBorders>
          </w:tcPr>
          <w:p w:rsidR="00C358C2" w:rsidRPr="001661B8" w:rsidRDefault="001E3F1B" w:rsidP="00C358C2">
            <w:r w:rsidRPr="001661B8">
              <w:rPr>
                <w:b/>
              </w:rPr>
              <w:t>doc. PaedDr. Jana Majerčíková, PhD.</w:t>
            </w:r>
            <w:r w:rsidR="00F66942" w:rsidRPr="001661B8">
              <w:rPr>
                <w:b/>
              </w:rPr>
              <w:t xml:space="preserve"> </w:t>
            </w:r>
            <w:moveToRangeStart w:id="74" w:author="Hana Navrátilová" w:date="2019-09-24T11:10:00Z" w:name="move20215855"/>
            <w:moveTo w:id="75" w:author="Hana Navrátilová" w:date="2019-09-24T11:10:00Z">
              <w:r w:rsidR="00C358C2" w:rsidRPr="001661B8">
                <w:t>100%</w:t>
              </w:r>
            </w:moveTo>
            <w:moveToRangeEnd w:id="74"/>
            <w:del w:id="76" w:author="Hana Navrátilová" w:date="2019-09-24T11:10:00Z">
              <w:r w:rsidR="00B65502" w:rsidRPr="001661B8">
                <w:delText>50</w:delText>
              </w:r>
              <w:r w:rsidRPr="001661B8">
                <w:delText>%</w:delText>
              </w:r>
              <w:r w:rsidR="0030754B" w:rsidRPr="001661B8">
                <w:delText xml:space="preserve"> /</w:delText>
              </w:r>
            </w:del>
          </w:p>
          <w:p w:rsidR="00AB1D94" w:rsidRPr="001661B8" w:rsidRDefault="00C358C2" w:rsidP="00E7344C">
            <w:moveFromRangeStart w:id="77" w:author="Hana Navrátilová" w:date="2019-09-24T11:10:00Z" w:name="move20215856"/>
            <w:moveFrom w:id="78" w:author="Hana Navrátilová" w:date="2019-09-24T11:10:00Z">
              <w:r w:rsidRPr="00C761FC">
                <w:rPr>
                  <w:b/>
                </w:rPr>
                <w:t xml:space="preserve">PhDr. </w:t>
              </w:r>
            </w:moveFrom>
            <w:moveFromRangeEnd w:id="77"/>
            <w:del w:id="79" w:author="Hana Navrátilová" w:date="2019-09-24T11:10:00Z">
              <w:r w:rsidR="0030754B" w:rsidRPr="001661B8">
                <w:delText>Mgr. Marcela Janíková, Ph.D.</w:delText>
              </w:r>
              <w:r w:rsidR="00B65502" w:rsidRPr="001661B8">
                <w:delText xml:space="preserve"> 50%</w:delText>
              </w:r>
            </w:del>
          </w:p>
        </w:tc>
        <w:tc>
          <w:tcPr>
            <w:tcW w:w="648" w:type="dxa"/>
            <w:gridSpan w:val="2"/>
            <w:tcBorders>
              <w:top w:val="single" w:sz="4" w:space="0" w:color="auto"/>
            </w:tcBorders>
          </w:tcPr>
          <w:p w:rsidR="001E3F1B" w:rsidRPr="00944A9E" w:rsidRDefault="001E3F1B" w:rsidP="00E7344C">
            <w:pPr>
              <w:jc w:val="center"/>
            </w:pPr>
            <w:r w:rsidRPr="00944A9E">
              <w:t>1/LS</w:t>
            </w:r>
          </w:p>
        </w:tc>
        <w:tc>
          <w:tcPr>
            <w:tcW w:w="510" w:type="dxa"/>
            <w:tcBorders>
              <w:top w:val="single" w:sz="4" w:space="0" w:color="auto"/>
            </w:tcBorders>
          </w:tcPr>
          <w:p w:rsidR="001E3F1B" w:rsidRPr="00944A9E" w:rsidRDefault="001E3F1B" w:rsidP="00E7344C">
            <w:pPr>
              <w:jc w:val="center"/>
            </w:pPr>
            <w:r w:rsidRPr="00944A9E">
              <w:t>ZT</w:t>
            </w:r>
          </w:p>
        </w:tc>
      </w:tr>
      <w:tr w:rsidR="001E3F1B" w:rsidRPr="00944A9E" w:rsidTr="00863A70">
        <w:trPr>
          <w:jc w:val="center"/>
        </w:trPr>
        <w:tc>
          <w:tcPr>
            <w:tcW w:w="2122" w:type="dxa"/>
          </w:tcPr>
          <w:p w:rsidR="001E3F1B" w:rsidRPr="00944A9E" w:rsidRDefault="001E3F1B" w:rsidP="00E7344C">
            <w:r w:rsidRPr="00944A9E">
              <w:t xml:space="preserve">Psychologie osobnosti </w:t>
            </w:r>
          </w:p>
          <w:p w:rsidR="001E3F1B" w:rsidRPr="00944A9E" w:rsidRDefault="001E3F1B" w:rsidP="00E7344C"/>
          <w:p w:rsidR="001E3F1B" w:rsidRPr="00944A9E" w:rsidRDefault="001E3F1B" w:rsidP="00E7344C"/>
        </w:tc>
        <w:tc>
          <w:tcPr>
            <w:tcW w:w="1275" w:type="dxa"/>
          </w:tcPr>
          <w:p w:rsidR="001E3F1B" w:rsidRPr="00944A9E" w:rsidRDefault="00C703D5" w:rsidP="00E7344C">
            <w:pPr>
              <w:jc w:val="center"/>
            </w:pPr>
            <w:r>
              <w:t>28</w:t>
            </w:r>
            <w:r w:rsidR="001E3F1B" w:rsidRPr="00944A9E">
              <w:t>p+14s</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tc>
        <w:tc>
          <w:tcPr>
            <w:tcW w:w="2976" w:type="dxa"/>
          </w:tcPr>
          <w:p w:rsidR="001E3F1B" w:rsidRPr="001661B8" w:rsidRDefault="00C358C2" w:rsidP="00786A6A">
            <w:moveToRangeStart w:id="80" w:author="Hana Navrátilová" w:date="2019-09-24T11:10:00Z" w:name="move20215849"/>
            <w:moveTo w:id="81" w:author="Hana Navrátilová" w:date="2019-09-24T11:10:00Z">
              <w:r w:rsidRPr="00C761FC">
                <w:rPr>
                  <w:b/>
                </w:rPr>
                <w:t xml:space="preserve">prof. </w:t>
              </w:r>
              <w:moveToRangeStart w:id="82" w:author="Hana Navrátilová" w:date="2019-09-24T11:10:00Z" w:name="move20215856"/>
              <w:moveToRangeEnd w:id="80"/>
              <w:r w:rsidRPr="00C761FC">
                <w:rPr>
                  <w:b/>
                </w:rPr>
                <w:t xml:space="preserve">PhDr. </w:t>
              </w:r>
            </w:moveTo>
            <w:moveToRangeEnd w:id="82"/>
            <w:ins w:id="83" w:author="Hana Navrátilová" w:date="2019-09-24T11:10:00Z">
              <w:r w:rsidRPr="001661B8">
                <w:rPr>
                  <w:b/>
                </w:rPr>
                <w:t>Iva Lukšík, CSc.</w:t>
              </w:r>
              <w:r w:rsidRPr="001661B8">
                <w:t xml:space="preserve"> </w:t>
              </w:r>
            </w:ins>
            <w:moveToRangeStart w:id="84" w:author="Hana Navrátilová" w:date="2019-09-24T11:10:00Z" w:name="move20215857"/>
            <w:moveTo w:id="85" w:author="Hana Navrátilová" w:date="2019-09-24T11:10:00Z">
              <w:r w:rsidRPr="001661B8">
                <w:t>100%</w:t>
              </w:r>
            </w:moveTo>
            <w:moveFromRangeStart w:id="86" w:author="Hana Navrátilová" w:date="2019-09-24T11:10:00Z" w:name="move20215858"/>
            <w:moveToRangeEnd w:id="84"/>
            <w:moveFrom w:id="87" w:author="Hana Navrátilová" w:date="2019-09-24T11:10:00Z">
              <w:r w:rsidR="001E3F1B" w:rsidRPr="00C761FC">
                <w:t xml:space="preserve">Mgr. </w:t>
              </w:r>
            </w:moveFrom>
            <w:moveFromRangeEnd w:id="86"/>
            <w:del w:id="88" w:author="Hana Navrátilová" w:date="2019-09-24T11:10:00Z">
              <w:r w:rsidR="001E3F1B" w:rsidRPr="001661B8">
                <w:rPr>
                  <w:b/>
                </w:rPr>
                <w:delText xml:space="preserve">et. Mgr. Viktor Pacholík, Ph.D. </w:delText>
              </w:r>
              <w:r w:rsidR="001E3F1B" w:rsidRPr="001661B8">
                <w:delText>50%</w:delText>
              </w:r>
              <w:r w:rsidR="001E3F1B" w:rsidRPr="001661B8">
                <w:rPr>
                  <w:b/>
                </w:rPr>
                <w:delText xml:space="preserve"> /</w:delText>
              </w:r>
              <w:r w:rsidR="001E3F1B" w:rsidRPr="001661B8">
                <w:delText xml:space="preserve"> </w:delText>
              </w:r>
            </w:del>
            <w:moveFromRangeStart w:id="89" w:author="Hana Navrátilová" w:date="2019-09-24T11:10:00Z" w:name="move20215859"/>
            <w:moveFrom w:id="90" w:author="Hana Navrátilová" w:date="2019-09-24T11:10:00Z">
              <w:r w:rsidRPr="00C761FC">
                <w:rPr>
                  <w:b/>
                </w:rPr>
                <w:t xml:space="preserve">prof. </w:t>
              </w:r>
              <w:moveFromRangeStart w:id="91" w:author="Hana Navrátilová" w:date="2019-09-24T11:10:00Z" w:name="move20215860"/>
              <w:moveFromRangeEnd w:id="89"/>
              <w:r w:rsidRPr="00C761FC">
                <w:rPr>
                  <w:b/>
                </w:rPr>
                <w:t xml:space="preserve">PhDr. </w:t>
              </w:r>
            </w:moveFrom>
            <w:moveFromRangeEnd w:id="91"/>
            <w:del w:id="92" w:author="Hana Navrátilová" w:date="2019-09-24T11:10:00Z">
              <w:r w:rsidR="001E3F1B" w:rsidRPr="001661B8">
                <w:delText xml:space="preserve">Miron Zelina, DrSc., </w:delText>
              </w:r>
              <w:r w:rsidR="00243AF1" w:rsidRPr="001661B8">
                <w:delText>Dr.h.c.</w:delText>
              </w:r>
              <w:r w:rsidR="001E3F1B" w:rsidRPr="001661B8">
                <w:delText xml:space="preserve"> </w:delText>
              </w:r>
              <w:r w:rsidR="00A976FE" w:rsidRPr="001661B8">
                <w:delText xml:space="preserve">50% </w:delText>
              </w:r>
            </w:del>
          </w:p>
        </w:tc>
        <w:tc>
          <w:tcPr>
            <w:tcW w:w="648" w:type="dxa"/>
            <w:gridSpan w:val="2"/>
          </w:tcPr>
          <w:p w:rsidR="001E3F1B" w:rsidRPr="00944A9E" w:rsidRDefault="001E3F1B" w:rsidP="00E7344C">
            <w:pPr>
              <w:jc w:val="center"/>
            </w:pPr>
            <w:r w:rsidRPr="00944A9E">
              <w:t>1/LS</w:t>
            </w:r>
          </w:p>
        </w:tc>
        <w:tc>
          <w:tcPr>
            <w:tcW w:w="510" w:type="dxa"/>
          </w:tcPr>
          <w:p w:rsidR="001E3F1B" w:rsidRPr="00944A9E" w:rsidRDefault="001E3F1B" w:rsidP="00E7344C">
            <w:pPr>
              <w:jc w:val="center"/>
            </w:pPr>
            <w:r w:rsidRPr="00944A9E">
              <w:t>ZT</w:t>
            </w:r>
          </w:p>
        </w:tc>
      </w:tr>
      <w:tr w:rsidR="001E3F1B" w:rsidRPr="00944A9E" w:rsidTr="00863A70">
        <w:trPr>
          <w:jc w:val="center"/>
        </w:trPr>
        <w:tc>
          <w:tcPr>
            <w:tcW w:w="2122" w:type="dxa"/>
            <w:shd w:val="clear" w:color="auto" w:fill="auto"/>
          </w:tcPr>
          <w:p w:rsidR="001E3F1B" w:rsidRPr="00944A9E" w:rsidRDefault="001E3F1B" w:rsidP="00E7344C">
            <w:r w:rsidRPr="00944A9E">
              <w:t>Filosofické a antropologické pozadí výchovy</w:t>
            </w:r>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tc>
        <w:tc>
          <w:tcPr>
            <w:tcW w:w="2976" w:type="dxa"/>
          </w:tcPr>
          <w:p w:rsidR="001E3F1B" w:rsidRPr="001661B8" w:rsidRDefault="00C358C2" w:rsidP="00786A6A">
            <w:moveToRangeStart w:id="93" w:author="Hana Navrátilová" w:date="2019-09-24T11:10:00Z" w:name="move20215859"/>
            <w:moveTo w:id="94" w:author="Hana Navrátilová" w:date="2019-09-24T11:10:00Z">
              <w:r w:rsidRPr="00C761FC">
                <w:rPr>
                  <w:b/>
                </w:rPr>
                <w:t xml:space="preserve">prof. </w:t>
              </w:r>
              <w:moveToRangeStart w:id="95" w:author="Hana Navrátilová" w:date="2019-09-24T11:10:00Z" w:name="move20215860"/>
              <w:moveToRangeEnd w:id="93"/>
              <w:r w:rsidRPr="00C761FC">
                <w:rPr>
                  <w:b/>
                </w:rPr>
                <w:t xml:space="preserve">PhDr. </w:t>
              </w:r>
            </w:moveTo>
            <w:moveToRangeEnd w:id="95"/>
            <w:ins w:id="96" w:author="Hana Navrátilová" w:date="2019-09-24T11:10:00Z">
              <w:r w:rsidRPr="001661B8">
                <w:rPr>
                  <w:b/>
                </w:rPr>
                <w:t xml:space="preserve">Ivo Jirásek, CSc. </w:t>
              </w:r>
            </w:ins>
            <w:moveToRangeStart w:id="97" w:author="Hana Navrátilová" w:date="2019-09-24T11:10:00Z" w:name="move20215861"/>
            <w:moveTo w:id="98" w:author="Hana Navrátilová" w:date="2019-09-24T11:10:00Z">
              <w:r w:rsidRPr="001661B8">
                <w:t>100%</w:t>
              </w:r>
            </w:moveTo>
            <w:moveFromRangeStart w:id="99" w:author="Hana Navrátilová" w:date="2019-09-24T11:10:00Z" w:name="move20215851"/>
            <w:moveToRangeEnd w:id="97"/>
            <w:moveFrom w:id="100" w:author="Hana Navrátilová" w:date="2019-09-24T11:10:00Z">
              <w:r w:rsidRPr="00C761FC">
                <w:t xml:space="preserve">doc. PaedDr. </w:t>
              </w:r>
            </w:moveFrom>
            <w:moveFromRangeEnd w:id="99"/>
            <w:del w:id="101" w:author="Hana Navrátilová" w:date="2019-09-24T11:10:00Z">
              <w:r w:rsidR="001E3F1B" w:rsidRPr="001661B8">
                <w:rPr>
                  <w:b/>
                </w:rPr>
                <w:delText>Jana Majerčíková, PhD.</w:delText>
              </w:r>
              <w:r w:rsidR="00786A6A" w:rsidRPr="001661B8">
                <w:rPr>
                  <w:b/>
                </w:rPr>
                <w:delText xml:space="preserve"> </w:delText>
              </w:r>
              <w:r w:rsidR="001E3F1B" w:rsidRPr="001661B8">
                <w:delText xml:space="preserve">50% / </w:delText>
              </w:r>
              <w:r w:rsidR="00786A6A" w:rsidRPr="001661B8">
                <w:br/>
              </w:r>
              <w:r w:rsidR="00210F94" w:rsidRPr="001661B8">
                <w:rPr>
                  <w:shd w:val="clear" w:color="auto" w:fill="FEFDFA"/>
                </w:rPr>
                <w:delText>doc</w:delText>
              </w:r>
              <w:r w:rsidR="006D6CF5" w:rsidRPr="001661B8">
                <w:rPr>
                  <w:shd w:val="clear" w:color="auto" w:fill="FEFDFA"/>
                </w:rPr>
                <w:delText xml:space="preserve">. </w:delText>
              </w:r>
              <w:r w:rsidR="001E3F1B" w:rsidRPr="001661B8">
                <w:delText xml:space="preserve">PhDr. </w:delText>
              </w:r>
              <w:r w:rsidR="008C40A4" w:rsidRPr="001661B8">
                <w:delText xml:space="preserve">Zuzana </w:delText>
              </w:r>
              <w:r w:rsidR="00F66942" w:rsidRPr="001661B8">
                <w:delText>P</w:delText>
              </w:r>
              <w:r w:rsidR="008C40A4" w:rsidRPr="001661B8">
                <w:delText>etrová, PhD.</w:delText>
              </w:r>
              <w:r w:rsidR="001E3F1B" w:rsidRPr="001661B8">
                <w:delText xml:space="preserve"> 50 %</w:delText>
              </w:r>
            </w:del>
          </w:p>
        </w:tc>
        <w:tc>
          <w:tcPr>
            <w:tcW w:w="648" w:type="dxa"/>
            <w:gridSpan w:val="2"/>
          </w:tcPr>
          <w:p w:rsidR="001E3F1B" w:rsidRPr="00944A9E" w:rsidRDefault="001E3F1B" w:rsidP="00E7344C">
            <w:pPr>
              <w:jc w:val="center"/>
            </w:pPr>
            <w:r w:rsidRPr="00944A9E">
              <w:t>1/LS</w:t>
            </w:r>
          </w:p>
        </w:tc>
        <w:tc>
          <w:tcPr>
            <w:tcW w:w="510" w:type="dxa"/>
          </w:tcPr>
          <w:p w:rsidR="001E3F1B" w:rsidRPr="00944A9E" w:rsidRDefault="001E3F1B" w:rsidP="00E7344C">
            <w:pPr>
              <w:jc w:val="center"/>
            </w:pPr>
            <w:r w:rsidRPr="00944A9E">
              <w:t>ZT</w:t>
            </w:r>
          </w:p>
        </w:tc>
      </w:tr>
      <w:tr w:rsidR="001E3F1B" w:rsidRPr="00944A9E" w:rsidTr="00863A70">
        <w:trPr>
          <w:jc w:val="center"/>
        </w:trPr>
        <w:tc>
          <w:tcPr>
            <w:tcW w:w="2122" w:type="dxa"/>
          </w:tcPr>
          <w:p w:rsidR="001E3F1B" w:rsidRPr="00944A9E" w:rsidRDefault="001E3F1B" w:rsidP="00E7344C">
            <w:r w:rsidRPr="00944A9E">
              <w:t>Rozvoj matematických představ</w:t>
            </w:r>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 xml:space="preserve">klasifikovaný zápočet </w:t>
            </w:r>
          </w:p>
        </w:tc>
        <w:tc>
          <w:tcPr>
            <w:tcW w:w="851" w:type="dxa"/>
          </w:tcPr>
          <w:p w:rsidR="001E3F1B" w:rsidRPr="00944A9E" w:rsidRDefault="001E3F1B" w:rsidP="00E7344C">
            <w:pPr>
              <w:jc w:val="center"/>
            </w:pPr>
            <w:r w:rsidRPr="00944A9E">
              <w:t>3</w:t>
            </w:r>
          </w:p>
        </w:tc>
        <w:tc>
          <w:tcPr>
            <w:tcW w:w="2976" w:type="dxa"/>
          </w:tcPr>
          <w:p w:rsidR="001E3F1B" w:rsidRPr="001661B8" w:rsidRDefault="00C358C2" w:rsidP="00C358C2">
            <w:moveToRangeStart w:id="102" w:author="Hana Navrátilová" w:date="2019-09-24T11:10:00Z" w:name="move20215863"/>
            <w:moveTo w:id="103" w:author="Hana Navrátilová" w:date="2019-09-24T11:10:00Z">
              <w:r w:rsidRPr="00C761FC">
                <w:rPr>
                  <w:b/>
                </w:rPr>
                <w:t xml:space="preserve">prof. </w:t>
              </w:r>
            </w:moveTo>
            <w:moveToRangeEnd w:id="102"/>
            <w:ins w:id="104" w:author="Hana Navrátilová" w:date="2019-09-24T11:10:00Z">
              <w:r w:rsidRPr="001661B8">
                <w:rPr>
                  <w:b/>
                </w:rPr>
                <w:t>RNDr. Anna Tirpáková, CSc. 1</w:t>
              </w:r>
              <w:r w:rsidRPr="001661B8">
                <w:t>00%</w:t>
              </w:r>
            </w:ins>
            <w:moveFromRangeStart w:id="105" w:author="Hana Navrátilová" w:date="2019-09-24T11:10:00Z" w:name="move20215864"/>
            <w:moveFrom w:id="106" w:author="Hana Navrátilová" w:date="2019-09-24T11:10:00Z">
              <w:r w:rsidR="006C084F" w:rsidRPr="00C761FC">
                <w:t xml:space="preserve">Mgr. </w:t>
              </w:r>
            </w:moveFrom>
            <w:moveFromRangeEnd w:id="105"/>
            <w:del w:id="107" w:author="Hana Navrátilová" w:date="2019-09-24T11:10:00Z">
              <w:r w:rsidR="00314FB4" w:rsidRPr="001661B8">
                <w:rPr>
                  <w:b/>
                </w:rPr>
                <w:delText>Lubomír Sedláček, Ph.D.</w:delText>
              </w:r>
              <w:r w:rsidR="00010FB7" w:rsidRPr="001661B8">
                <w:rPr>
                  <w:b/>
                </w:rPr>
                <w:delText xml:space="preserve"> </w:delText>
              </w:r>
              <w:r w:rsidR="001E3F1B" w:rsidRPr="001661B8">
                <w:delText>50% /</w:delText>
              </w:r>
              <w:r w:rsidR="00786A6A" w:rsidRPr="001661B8">
                <w:delText xml:space="preserve"> </w:delText>
              </w:r>
              <w:r w:rsidR="001E3F1B" w:rsidRPr="001661B8">
                <w:delText>Mgr. Marie Pavelková</w:delText>
              </w:r>
              <w:r w:rsidR="00786A6A" w:rsidRPr="001661B8">
                <w:delText xml:space="preserve"> </w:delText>
              </w:r>
              <w:r w:rsidR="001E3F1B" w:rsidRPr="001661B8">
                <w:delText>50%</w:delText>
              </w:r>
            </w:del>
          </w:p>
        </w:tc>
        <w:tc>
          <w:tcPr>
            <w:tcW w:w="648" w:type="dxa"/>
            <w:gridSpan w:val="2"/>
          </w:tcPr>
          <w:p w:rsidR="001E3F1B" w:rsidRPr="00944A9E" w:rsidRDefault="001E3F1B" w:rsidP="00E7344C">
            <w:pPr>
              <w:jc w:val="center"/>
            </w:pPr>
            <w:r w:rsidRPr="00944A9E">
              <w:t>1/LS</w:t>
            </w:r>
          </w:p>
        </w:tc>
        <w:tc>
          <w:tcPr>
            <w:tcW w:w="510" w:type="dxa"/>
          </w:tcPr>
          <w:p w:rsidR="001E3F1B" w:rsidRPr="00944A9E" w:rsidRDefault="001E3F1B" w:rsidP="00E7344C">
            <w:pPr>
              <w:jc w:val="center"/>
            </w:pPr>
            <w:r w:rsidRPr="00944A9E">
              <w:t>PZ</w:t>
            </w:r>
          </w:p>
        </w:tc>
      </w:tr>
      <w:tr w:rsidR="001E3F1B" w:rsidRPr="00944A9E" w:rsidTr="00863A70">
        <w:trPr>
          <w:jc w:val="center"/>
        </w:trPr>
        <w:tc>
          <w:tcPr>
            <w:tcW w:w="2122" w:type="dxa"/>
          </w:tcPr>
          <w:p w:rsidR="001E3F1B" w:rsidRPr="00944A9E" w:rsidRDefault="001E3F1B" w:rsidP="00E7344C">
            <w:r w:rsidRPr="00944A9E">
              <w:t>Rozvoj jazykové a literární gramotnosti 1</w:t>
            </w:r>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4</w:t>
            </w:r>
          </w:p>
        </w:tc>
        <w:tc>
          <w:tcPr>
            <w:tcW w:w="2976" w:type="dxa"/>
          </w:tcPr>
          <w:p w:rsidR="001E3F1B" w:rsidRPr="001661B8" w:rsidRDefault="009671C6" w:rsidP="00C358C2">
            <w:r w:rsidRPr="001661B8">
              <w:rPr>
                <w:b/>
              </w:rPr>
              <w:t>doc. PhDr. Zuzana Petrová, PhD.</w:t>
            </w:r>
            <w:r w:rsidRPr="001661B8">
              <w:t xml:space="preserve"> </w:t>
            </w:r>
            <w:r w:rsidR="001E3F1B" w:rsidRPr="001661B8">
              <w:t xml:space="preserve">50% / </w:t>
            </w:r>
            <w:del w:id="108" w:author="Hana Navrátilová" w:date="2019-09-24T11:10:00Z">
              <w:r w:rsidR="001E3F1B" w:rsidRPr="001661B8">
                <w:delText>Mgr</w:delText>
              </w:r>
            </w:del>
            <w:ins w:id="109" w:author="Hana Navrátilová" w:date="2019-09-24T11:10:00Z">
              <w:r w:rsidR="00C358C2" w:rsidRPr="001661B8">
                <w:t>PhDr</w:t>
              </w:r>
            </w:ins>
            <w:r w:rsidR="00C358C2" w:rsidRPr="001661B8">
              <w:t xml:space="preserve">. </w:t>
            </w:r>
            <w:r w:rsidR="001E3F1B" w:rsidRPr="001661B8">
              <w:t>Hana Navrátilová</w:t>
            </w:r>
            <w:ins w:id="110" w:author="Hana Navrátilová" w:date="2019-09-24T11:10:00Z">
              <w:r w:rsidR="00B602A7" w:rsidRPr="001661B8">
                <w:t>, Ph.D.</w:t>
              </w:r>
            </w:ins>
            <w:r w:rsidR="001E3F1B" w:rsidRPr="001661B8">
              <w:t xml:space="preserve"> 50%</w:t>
            </w:r>
          </w:p>
        </w:tc>
        <w:tc>
          <w:tcPr>
            <w:tcW w:w="648" w:type="dxa"/>
            <w:gridSpan w:val="2"/>
          </w:tcPr>
          <w:p w:rsidR="001E3F1B" w:rsidRPr="00944A9E" w:rsidRDefault="001E3F1B" w:rsidP="00E7344C">
            <w:pPr>
              <w:jc w:val="center"/>
            </w:pPr>
            <w:r w:rsidRPr="00944A9E">
              <w:t>1/LS</w:t>
            </w:r>
          </w:p>
        </w:tc>
        <w:tc>
          <w:tcPr>
            <w:tcW w:w="510" w:type="dxa"/>
          </w:tcPr>
          <w:p w:rsidR="001E3F1B" w:rsidRPr="00944A9E" w:rsidRDefault="001E3F1B" w:rsidP="00E7344C">
            <w:pPr>
              <w:jc w:val="center"/>
            </w:pPr>
            <w:r w:rsidRPr="00944A9E">
              <w:t>PZ</w:t>
            </w:r>
          </w:p>
        </w:tc>
      </w:tr>
      <w:tr w:rsidR="001E3F1B" w:rsidRPr="00944A9E" w:rsidTr="00863A70">
        <w:trPr>
          <w:jc w:val="center"/>
        </w:trPr>
        <w:tc>
          <w:tcPr>
            <w:tcW w:w="2122" w:type="dxa"/>
            <w:shd w:val="clear" w:color="auto" w:fill="auto"/>
          </w:tcPr>
          <w:p w:rsidR="001E3F1B" w:rsidRPr="00944A9E" w:rsidRDefault="001E3F1B" w:rsidP="00E7344C">
            <w:r w:rsidRPr="00944A9E">
              <w:t>Analýza odborného textu</w:t>
            </w:r>
          </w:p>
        </w:tc>
        <w:tc>
          <w:tcPr>
            <w:tcW w:w="1275" w:type="dxa"/>
            <w:shd w:val="clear" w:color="auto" w:fill="auto"/>
          </w:tcPr>
          <w:p w:rsidR="001E3F1B" w:rsidRPr="00944A9E" w:rsidRDefault="001E3F1B" w:rsidP="00E7344C">
            <w:pPr>
              <w:jc w:val="center"/>
            </w:pPr>
            <w:r w:rsidRPr="00944A9E">
              <w:t>14p+28s</w:t>
            </w:r>
          </w:p>
        </w:tc>
        <w:tc>
          <w:tcPr>
            <w:tcW w:w="1276" w:type="dxa"/>
            <w:shd w:val="clear" w:color="auto" w:fill="auto"/>
          </w:tcPr>
          <w:p w:rsidR="001E3F1B" w:rsidRPr="00944A9E" w:rsidRDefault="001E3F1B" w:rsidP="00E7344C">
            <w:pPr>
              <w:jc w:val="center"/>
            </w:pPr>
            <w:r w:rsidRPr="00944A9E">
              <w:t>klasifikovaný zápočet</w:t>
            </w:r>
          </w:p>
        </w:tc>
        <w:tc>
          <w:tcPr>
            <w:tcW w:w="851" w:type="dxa"/>
            <w:shd w:val="clear" w:color="auto" w:fill="auto"/>
          </w:tcPr>
          <w:p w:rsidR="001E3F1B" w:rsidRPr="00944A9E" w:rsidRDefault="001E3F1B" w:rsidP="00E7344C">
            <w:pPr>
              <w:jc w:val="center"/>
            </w:pPr>
            <w:r w:rsidRPr="00944A9E">
              <w:t>3</w:t>
            </w:r>
          </w:p>
          <w:p w:rsidR="001E3F1B" w:rsidRPr="00944A9E" w:rsidRDefault="001E3F1B" w:rsidP="00E7344C">
            <w:pPr>
              <w:jc w:val="center"/>
            </w:pPr>
          </w:p>
        </w:tc>
        <w:tc>
          <w:tcPr>
            <w:tcW w:w="2976" w:type="dxa"/>
            <w:shd w:val="clear" w:color="auto" w:fill="auto"/>
          </w:tcPr>
          <w:p w:rsidR="001E3F1B" w:rsidRPr="001661B8" w:rsidRDefault="001E3F1B" w:rsidP="00B602A7">
            <w:pPr>
              <w:rPr>
                <w:b/>
              </w:rPr>
            </w:pPr>
            <w:r w:rsidRPr="001661B8">
              <w:rPr>
                <w:b/>
              </w:rPr>
              <w:t xml:space="preserve">prof. PhDr. Peter Gavora, CSc. </w:t>
            </w:r>
            <w:r w:rsidRPr="001661B8">
              <w:t xml:space="preserve">25% / </w:t>
            </w:r>
            <w:r w:rsidR="00B602A7" w:rsidRPr="001661B8">
              <w:t xml:space="preserve">Mgr. </w:t>
            </w:r>
            <w:del w:id="111" w:author="Hana Navrátilová" w:date="2019-09-24T11:10:00Z">
              <w:r w:rsidRPr="001661B8">
                <w:delText xml:space="preserve">Hana Navrátilová </w:delText>
              </w:r>
            </w:del>
            <w:ins w:id="112" w:author="Hana Navrátilová" w:date="2019-09-24T11:10:00Z">
              <w:r w:rsidR="00B602A7" w:rsidRPr="001661B8">
                <w:t>Dušan Klapko, Ph.D.</w:t>
              </w:r>
            </w:ins>
            <w:r w:rsidR="00F66942" w:rsidRPr="001661B8">
              <w:br/>
            </w:r>
            <w:r w:rsidRPr="00F01BD0">
              <w:t>75 %</w:t>
            </w:r>
          </w:p>
        </w:tc>
        <w:tc>
          <w:tcPr>
            <w:tcW w:w="648" w:type="dxa"/>
            <w:gridSpan w:val="2"/>
            <w:shd w:val="clear" w:color="auto" w:fill="auto"/>
          </w:tcPr>
          <w:p w:rsidR="001E3F1B" w:rsidRPr="00944A9E" w:rsidRDefault="001E3F1B" w:rsidP="00E7344C">
            <w:pPr>
              <w:jc w:val="center"/>
            </w:pPr>
            <w:r w:rsidRPr="00944A9E">
              <w:t>1/LS</w:t>
            </w:r>
          </w:p>
        </w:tc>
        <w:tc>
          <w:tcPr>
            <w:tcW w:w="510" w:type="dxa"/>
            <w:shd w:val="clear" w:color="auto" w:fill="auto"/>
          </w:tcPr>
          <w:p w:rsidR="001E3F1B" w:rsidRPr="00944A9E" w:rsidRDefault="001E3F1B" w:rsidP="00E7344C">
            <w:pPr>
              <w:jc w:val="center"/>
            </w:pPr>
            <w:r w:rsidRPr="00944A9E">
              <w:t>PZ</w:t>
            </w:r>
          </w:p>
        </w:tc>
      </w:tr>
      <w:tr w:rsidR="001E3F1B" w:rsidRPr="00944A9E" w:rsidTr="00863A70">
        <w:trPr>
          <w:jc w:val="center"/>
        </w:trPr>
        <w:tc>
          <w:tcPr>
            <w:tcW w:w="2122" w:type="dxa"/>
          </w:tcPr>
          <w:p w:rsidR="001E3F1B" w:rsidRPr="00944A9E" w:rsidRDefault="001E3F1B" w:rsidP="00E7344C">
            <w:r w:rsidRPr="00944A9E">
              <w:t>Literatura pro děti 1</w:t>
            </w:r>
          </w:p>
        </w:tc>
        <w:tc>
          <w:tcPr>
            <w:tcW w:w="1275" w:type="dxa"/>
          </w:tcPr>
          <w:p w:rsidR="001E3F1B" w:rsidRPr="00944A9E" w:rsidRDefault="001E3F1B" w:rsidP="00E7344C">
            <w:pPr>
              <w:jc w:val="center"/>
            </w:pPr>
            <w:r w:rsidRPr="00944A9E">
              <w:t>28s</w:t>
            </w:r>
          </w:p>
        </w:tc>
        <w:tc>
          <w:tcPr>
            <w:tcW w:w="1276" w:type="dxa"/>
          </w:tcPr>
          <w:p w:rsidR="001E3F1B" w:rsidRPr="00944A9E" w:rsidRDefault="001E3F1B" w:rsidP="00E7344C">
            <w:pPr>
              <w:jc w:val="center"/>
            </w:pPr>
            <w:r w:rsidRPr="00944A9E">
              <w:t xml:space="preserve">zápočet </w:t>
            </w:r>
          </w:p>
        </w:tc>
        <w:tc>
          <w:tcPr>
            <w:tcW w:w="851" w:type="dxa"/>
          </w:tcPr>
          <w:p w:rsidR="001E3F1B" w:rsidRPr="00944A9E" w:rsidRDefault="001E3F1B" w:rsidP="00E7344C">
            <w:pPr>
              <w:jc w:val="center"/>
            </w:pPr>
            <w:r w:rsidRPr="00944A9E">
              <w:t>2</w:t>
            </w:r>
          </w:p>
        </w:tc>
        <w:tc>
          <w:tcPr>
            <w:tcW w:w="2976" w:type="dxa"/>
          </w:tcPr>
          <w:p w:rsidR="001E3F1B" w:rsidRPr="001661B8" w:rsidRDefault="001E3F1B" w:rsidP="00E7344C">
            <w:r w:rsidRPr="001661B8">
              <w:t>Mgr. Eva Machů, Ph.D.</w:t>
            </w:r>
          </w:p>
          <w:p w:rsidR="001E3F1B" w:rsidRPr="001661B8" w:rsidRDefault="001E3F1B" w:rsidP="00E7344C">
            <w:pPr>
              <w:rPr>
                <w:b/>
              </w:rPr>
            </w:pPr>
            <w:r w:rsidRPr="001661B8">
              <w:t>100%</w:t>
            </w:r>
          </w:p>
        </w:tc>
        <w:tc>
          <w:tcPr>
            <w:tcW w:w="648" w:type="dxa"/>
            <w:gridSpan w:val="2"/>
          </w:tcPr>
          <w:p w:rsidR="001E3F1B" w:rsidRPr="00944A9E" w:rsidRDefault="001E3F1B" w:rsidP="00E7344C">
            <w:pPr>
              <w:jc w:val="center"/>
            </w:pPr>
            <w:r w:rsidRPr="00944A9E">
              <w:t>1/LS</w:t>
            </w:r>
          </w:p>
        </w:tc>
        <w:tc>
          <w:tcPr>
            <w:tcW w:w="510" w:type="dxa"/>
          </w:tcPr>
          <w:p w:rsidR="001E3F1B" w:rsidRPr="00944A9E" w:rsidRDefault="001E3F1B" w:rsidP="00E7344C">
            <w:pPr>
              <w:jc w:val="center"/>
            </w:pPr>
            <w:r w:rsidRPr="00944A9E">
              <w:t>PZ</w:t>
            </w:r>
          </w:p>
        </w:tc>
      </w:tr>
      <w:tr w:rsidR="001E3F1B" w:rsidRPr="00944A9E" w:rsidTr="00863A70">
        <w:trPr>
          <w:jc w:val="center"/>
        </w:trPr>
        <w:tc>
          <w:tcPr>
            <w:tcW w:w="2122" w:type="dxa"/>
          </w:tcPr>
          <w:p w:rsidR="001E3F1B" w:rsidRPr="00944A9E" w:rsidRDefault="001E3F1B" w:rsidP="00E7344C">
            <w:r w:rsidRPr="00944A9E">
              <w:t>Medicínská propedeutika</w:t>
            </w:r>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tc>
        <w:tc>
          <w:tcPr>
            <w:tcW w:w="2976" w:type="dxa"/>
          </w:tcPr>
          <w:p w:rsidR="001E3F1B" w:rsidRPr="001661B8" w:rsidRDefault="00AA6D5F" w:rsidP="00B602A7">
            <w:r w:rsidRPr="001661B8">
              <w:rPr>
                <w:b/>
              </w:rPr>
              <w:t xml:space="preserve">doc. PaedDr. Adriana Wiegerová, PhD. </w:t>
            </w:r>
            <w:del w:id="113" w:author="Hana Navrátilová" w:date="2019-09-24T11:10:00Z">
              <w:r w:rsidRPr="001661B8">
                <w:delText xml:space="preserve"> 50</w:delText>
              </w:r>
            </w:del>
            <w:ins w:id="114" w:author="Hana Navrátilová" w:date="2019-09-24T11:10:00Z">
              <w:r w:rsidR="00B602A7" w:rsidRPr="001661B8">
                <w:t>25</w:t>
              </w:r>
            </w:ins>
            <w:r w:rsidRPr="001661B8">
              <w:t xml:space="preserve">% / </w:t>
            </w:r>
            <w:r w:rsidR="00786A6A" w:rsidRPr="001661B8">
              <w:br/>
            </w:r>
            <w:r w:rsidR="008C40A4" w:rsidRPr="001661B8">
              <w:t xml:space="preserve">PhDr. Mgr. Petr Snopek, PhD. </w:t>
            </w:r>
            <w:r w:rsidR="00786A6A" w:rsidRPr="001661B8">
              <w:br/>
            </w:r>
            <w:del w:id="115" w:author="Hana Navrátilová" w:date="2019-09-24T11:10:00Z">
              <w:r w:rsidRPr="001661B8">
                <w:delText>25</w:delText>
              </w:r>
              <w:r w:rsidR="001E3F1B" w:rsidRPr="001661B8">
                <w:delText xml:space="preserve"> % /</w:delText>
              </w:r>
            </w:del>
            <w:ins w:id="116" w:author="Hana Navrátilová" w:date="2019-09-24T11:10:00Z">
              <w:r w:rsidR="00B602A7" w:rsidRPr="001661B8">
                <w:t>50</w:t>
              </w:r>
              <w:r w:rsidR="001E3F1B" w:rsidRPr="001661B8">
                <w:t xml:space="preserve"> % / </w:t>
              </w:r>
              <w:r w:rsidR="000E2368" w:rsidRPr="001661B8">
                <w:t>PhDr.</w:t>
              </w:r>
            </w:ins>
            <w:r w:rsidR="000E2368" w:rsidRPr="001661B8">
              <w:t xml:space="preserve"> Mgr. </w:t>
            </w:r>
            <w:del w:id="117" w:author="Hana Navrátilová" w:date="2019-09-24T11:10:00Z">
              <w:r w:rsidRPr="001661B8">
                <w:delText xml:space="preserve">Bc. </w:delText>
              </w:r>
            </w:del>
            <w:r w:rsidRPr="001661B8">
              <w:t>Barbora Plisková 2</w:t>
            </w:r>
            <w:r w:rsidR="00D419D7" w:rsidRPr="001661B8">
              <w:t xml:space="preserve">5% </w:t>
            </w:r>
          </w:p>
        </w:tc>
        <w:tc>
          <w:tcPr>
            <w:tcW w:w="648" w:type="dxa"/>
            <w:gridSpan w:val="2"/>
          </w:tcPr>
          <w:p w:rsidR="001E3F1B" w:rsidRPr="00944A9E" w:rsidRDefault="001E3F1B" w:rsidP="00E7344C">
            <w:pPr>
              <w:jc w:val="center"/>
            </w:pPr>
            <w:r w:rsidRPr="00944A9E">
              <w:t>1/LS</w:t>
            </w:r>
          </w:p>
        </w:tc>
        <w:tc>
          <w:tcPr>
            <w:tcW w:w="510" w:type="dxa"/>
          </w:tcPr>
          <w:p w:rsidR="001E3F1B" w:rsidRPr="00944A9E" w:rsidRDefault="001E3F1B" w:rsidP="00E7344C">
            <w:pPr>
              <w:jc w:val="center"/>
            </w:pPr>
            <w:r w:rsidRPr="00944A9E">
              <w:t>ZT</w:t>
            </w:r>
          </w:p>
        </w:tc>
      </w:tr>
      <w:tr w:rsidR="001E3F1B" w:rsidRPr="00944A9E" w:rsidTr="00C5567C">
        <w:trPr>
          <w:jc w:val="center"/>
        </w:trPr>
        <w:tc>
          <w:tcPr>
            <w:tcW w:w="9658" w:type="dxa"/>
            <w:gridSpan w:val="8"/>
            <w:shd w:val="clear" w:color="auto" w:fill="F7CAAC"/>
          </w:tcPr>
          <w:p w:rsidR="001E3F1B" w:rsidRPr="001661B8" w:rsidRDefault="001E3F1B" w:rsidP="00E7344C">
            <w:pPr>
              <w:jc w:val="center"/>
            </w:pPr>
            <w:r w:rsidRPr="001661B8">
              <w:rPr>
                <w:b/>
              </w:rPr>
              <w:t>Povinně volitelné předměty typu A – skupina 1</w:t>
            </w:r>
          </w:p>
        </w:tc>
      </w:tr>
      <w:tr w:rsidR="001E3F1B" w:rsidRPr="00944A9E" w:rsidTr="00863A70">
        <w:trPr>
          <w:trHeight w:val="60"/>
          <w:jc w:val="center"/>
        </w:trPr>
        <w:tc>
          <w:tcPr>
            <w:tcW w:w="2122" w:type="dxa"/>
          </w:tcPr>
          <w:p w:rsidR="001E3F1B" w:rsidRPr="00944A9E" w:rsidRDefault="001E3F1B" w:rsidP="00E7344C">
            <w:pPr>
              <w:tabs>
                <w:tab w:val="right" w:pos="2099"/>
              </w:tabs>
            </w:pPr>
            <w:r w:rsidRPr="00944A9E">
              <w:t>* Projekty k podpoře čtenářství dítěte</w:t>
            </w:r>
            <w:r w:rsidRPr="00944A9E">
              <w:tab/>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76" w:type="dxa"/>
          </w:tcPr>
          <w:p w:rsidR="001E3F1B" w:rsidRPr="001661B8" w:rsidRDefault="001E3F1B" w:rsidP="00E7344C">
            <w:pPr>
              <w:rPr>
                <w:del w:id="118" w:author="Hana Navrátilová" w:date="2019-09-24T11:10:00Z"/>
              </w:rPr>
            </w:pPr>
            <w:del w:id="119" w:author="Hana Navrátilová" w:date="2019-09-24T11:10:00Z">
              <w:r w:rsidRPr="001661B8">
                <w:delText>Mgr. Hana Navrátilová</w:delText>
              </w:r>
            </w:del>
          </w:p>
          <w:p w:rsidR="001E3F1B" w:rsidRPr="001661B8" w:rsidRDefault="00B602A7" w:rsidP="00E7344C">
            <w:ins w:id="120" w:author="Hana Navrátilová" w:date="2019-09-24T11:10:00Z">
              <w:r w:rsidRPr="001661B8">
                <w:t>prof. PhDr. Peter Gavora, CSc. 100%</w:t>
              </w:r>
            </w:ins>
            <w:moveFromRangeStart w:id="121" w:author="Hana Navrátilová" w:date="2019-09-24T11:10:00Z" w:name="move20215850"/>
            <w:moveFrom w:id="122" w:author="Hana Navrátilová" w:date="2019-09-24T11:10:00Z">
              <w:r w:rsidR="00C358C2" w:rsidRPr="001661B8">
                <w:t>100%</w:t>
              </w:r>
            </w:moveFrom>
            <w:moveFromRangeEnd w:id="121"/>
          </w:p>
        </w:tc>
        <w:tc>
          <w:tcPr>
            <w:tcW w:w="648" w:type="dxa"/>
            <w:gridSpan w:val="2"/>
          </w:tcPr>
          <w:p w:rsidR="001E3F1B" w:rsidRPr="00944A9E" w:rsidRDefault="001E3F1B" w:rsidP="00E7344C">
            <w:pPr>
              <w:jc w:val="center"/>
            </w:pPr>
            <w:r w:rsidRPr="00944A9E">
              <w:t>1/LS</w:t>
            </w:r>
          </w:p>
        </w:tc>
        <w:tc>
          <w:tcPr>
            <w:tcW w:w="510" w:type="dxa"/>
          </w:tcPr>
          <w:p w:rsidR="001E3F1B" w:rsidRPr="00944A9E" w:rsidRDefault="001E3F1B" w:rsidP="00E7344C">
            <w:pPr>
              <w:jc w:val="center"/>
            </w:pPr>
            <w:r w:rsidRPr="00944A9E">
              <w:t>PZ</w:t>
            </w:r>
          </w:p>
        </w:tc>
      </w:tr>
      <w:tr w:rsidR="001E3F1B" w:rsidRPr="00944A9E" w:rsidTr="00863A70">
        <w:trPr>
          <w:trHeight w:val="463"/>
          <w:jc w:val="center"/>
        </w:trPr>
        <w:tc>
          <w:tcPr>
            <w:tcW w:w="2122" w:type="dxa"/>
          </w:tcPr>
          <w:p w:rsidR="001E3F1B" w:rsidRPr="00944A9E" w:rsidRDefault="001E3F1B" w:rsidP="00E7344C">
            <w:r w:rsidRPr="00944A9E">
              <w:t>* Základy ICT v primárním vzdělávání</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76" w:type="dxa"/>
          </w:tcPr>
          <w:p w:rsidR="001E3F1B" w:rsidRPr="001661B8" w:rsidRDefault="001E3F1B" w:rsidP="00E7344C">
            <w:r w:rsidRPr="001661B8">
              <w:t xml:space="preserve">PhDr. Roman Božik, Ph.D. </w:t>
            </w:r>
          </w:p>
          <w:p w:rsidR="001E3F1B" w:rsidRPr="001661B8" w:rsidRDefault="00B602A7" w:rsidP="00741511">
            <w:ins w:id="123" w:author="Hana Navrátilová" w:date="2019-09-24T11:10:00Z">
              <w:r w:rsidRPr="001661B8">
                <w:t xml:space="preserve">50 </w:t>
              </w:r>
              <w:r w:rsidR="001E3F1B" w:rsidRPr="001661B8">
                <w:t>%</w:t>
              </w:r>
              <w:r w:rsidR="00741511" w:rsidRPr="001661B8">
                <w:t>/</w:t>
              </w:r>
              <w:r w:rsidRPr="001661B8">
                <w:t xml:space="preserve"> </w:t>
              </w:r>
              <w:r w:rsidR="00741511" w:rsidRPr="001661B8">
                <w:t xml:space="preserve">Ing. Jan Kolek </w:t>
              </w:r>
              <w:r w:rsidRPr="001661B8">
                <w:t>50%</w:t>
              </w:r>
            </w:ins>
            <w:moveFromRangeStart w:id="124" w:author="Hana Navrátilová" w:date="2019-09-24T11:10:00Z" w:name="move20215852"/>
            <w:moveFrom w:id="125" w:author="Hana Navrátilová" w:date="2019-09-24T11:10:00Z">
              <w:r w:rsidR="00FA0D2D" w:rsidRPr="001661B8">
                <w:t>100%</w:t>
              </w:r>
            </w:moveFrom>
            <w:moveFromRangeEnd w:id="124"/>
          </w:p>
        </w:tc>
        <w:tc>
          <w:tcPr>
            <w:tcW w:w="648" w:type="dxa"/>
            <w:gridSpan w:val="2"/>
          </w:tcPr>
          <w:p w:rsidR="001E3F1B" w:rsidRPr="00944A9E" w:rsidRDefault="001E3F1B" w:rsidP="00E7344C">
            <w:pPr>
              <w:jc w:val="center"/>
            </w:pPr>
            <w:r w:rsidRPr="00944A9E">
              <w:t>1/LS</w:t>
            </w:r>
          </w:p>
        </w:tc>
        <w:tc>
          <w:tcPr>
            <w:tcW w:w="510" w:type="dxa"/>
          </w:tcPr>
          <w:p w:rsidR="001E3F1B" w:rsidRPr="00CD2F6C" w:rsidRDefault="001E3F1B" w:rsidP="00E7344C">
            <w:pPr>
              <w:jc w:val="center"/>
            </w:pPr>
            <w:r w:rsidRPr="00CD2F6C">
              <w:t>PZ</w:t>
            </w:r>
          </w:p>
        </w:tc>
      </w:tr>
      <w:tr w:rsidR="001659A5" w:rsidRPr="00944A9E" w:rsidTr="00863A70">
        <w:trPr>
          <w:trHeight w:val="610"/>
          <w:jc w:val="center"/>
        </w:trPr>
        <w:tc>
          <w:tcPr>
            <w:tcW w:w="2122" w:type="dxa"/>
          </w:tcPr>
          <w:p w:rsidR="001659A5" w:rsidRPr="00192DE8" w:rsidRDefault="001659A5" w:rsidP="00E7344C">
            <w:r w:rsidRPr="00192DE8">
              <w:t>* Výběrový cizí jazyk I (německý, španělský, francouzský jazyk) pro učitele ZŠ</w:t>
            </w:r>
          </w:p>
        </w:tc>
        <w:tc>
          <w:tcPr>
            <w:tcW w:w="1275" w:type="dxa"/>
          </w:tcPr>
          <w:p w:rsidR="001659A5" w:rsidRPr="00192DE8" w:rsidRDefault="001659A5" w:rsidP="00E7344C">
            <w:pPr>
              <w:jc w:val="center"/>
            </w:pPr>
            <w:r w:rsidRPr="00192DE8">
              <w:t>28c</w:t>
            </w:r>
          </w:p>
        </w:tc>
        <w:tc>
          <w:tcPr>
            <w:tcW w:w="1276" w:type="dxa"/>
          </w:tcPr>
          <w:p w:rsidR="001659A5" w:rsidRPr="00192DE8" w:rsidRDefault="00010FB7" w:rsidP="00E7344C">
            <w:pPr>
              <w:jc w:val="center"/>
            </w:pPr>
            <w:r>
              <w:t>z</w:t>
            </w:r>
            <w:r w:rsidR="001659A5" w:rsidRPr="00192DE8">
              <w:t>ápočet</w:t>
            </w:r>
          </w:p>
        </w:tc>
        <w:tc>
          <w:tcPr>
            <w:tcW w:w="851" w:type="dxa"/>
          </w:tcPr>
          <w:p w:rsidR="001659A5" w:rsidRPr="00192DE8" w:rsidRDefault="001659A5" w:rsidP="00E7344C">
            <w:pPr>
              <w:jc w:val="center"/>
            </w:pPr>
            <w:r w:rsidRPr="00192DE8">
              <w:t>2</w:t>
            </w:r>
          </w:p>
        </w:tc>
        <w:tc>
          <w:tcPr>
            <w:tcW w:w="2976" w:type="dxa"/>
          </w:tcPr>
          <w:p w:rsidR="001659A5" w:rsidRPr="001661B8" w:rsidRDefault="001659A5" w:rsidP="000E2368">
            <w:r w:rsidRPr="001661B8">
              <w:t xml:space="preserve">Mgr. Věra Kozáková, Ph.D., 50% / Mgr. Veronika Pečivová, 25% / </w:t>
            </w:r>
            <w:del w:id="126" w:author="Hana Navrátilová" w:date="2019-09-24T11:10:00Z">
              <w:r w:rsidRPr="001661B8">
                <w:delText>Mgr</w:delText>
              </w:r>
            </w:del>
            <w:ins w:id="127" w:author="Hana Navrátilová" w:date="2019-09-24T11:10:00Z">
              <w:r w:rsidR="000E2368" w:rsidRPr="001661B8">
                <w:t>PhDr</w:t>
              </w:r>
            </w:ins>
            <w:r w:rsidR="000E2368" w:rsidRPr="001661B8">
              <w:t>. Hana Navrátilová</w:t>
            </w:r>
            <w:del w:id="128" w:author="Hana Navrátilová" w:date="2019-09-24T11:10:00Z">
              <w:r w:rsidRPr="001661B8">
                <w:delText xml:space="preserve"> </w:delText>
              </w:r>
            </w:del>
            <w:ins w:id="129" w:author="Hana Navrátilová" w:date="2019-09-24T11:10:00Z">
              <w:r w:rsidR="000E2368" w:rsidRPr="001661B8">
                <w:t>, Ph.D.</w:t>
              </w:r>
            </w:ins>
            <w:r w:rsidR="00B90EED" w:rsidRPr="001661B8">
              <w:br/>
            </w:r>
            <w:r w:rsidRPr="001661B8">
              <w:t>25 %</w:t>
            </w:r>
          </w:p>
        </w:tc>
        <w:tc>
          <w:tcPr>
            <w:tcW w:w="648" w:type="dxa"/>
            <w:gridSpan w:val="2"/>
          </w:tcPr>
          <w:p w:rsidR="001659A5" w:rsidRPr="00192DE8" w:rsidRDefault="001659A5" w:rsidP="00E7344C">
            <w:pPr>
              <w:jc w:val="center"/>
            </w:pPr>
            <w:r>
              <w:t>1/L</w:t>
            </w:r>
            <w:r w:rsidRPr="00192DE8">
              <w:t>S</w:t>
            </w:r>
          </w:p>
        </w:tc>
        <w:tc>
          <w:tcPr>
            <w:tcW w:w="510" w:type="dxa"/>
          </w:tcPr>
          <w:p w:rsidR="001659A5" w:rsidRDefault="001659A5" w:rsidP="00E7344C">
            <w:pPr>
              <w:jc w:val="center"/>
            </w:pPr>
            <w:r w:rsidRPr="00192DE8">
              <w:t>PZ</w:t>
            </w:r>
          </w:p>
        </w:tc>
      </w:tr>
      <w:tr w:rsidR="001E3F1B" w:rsidRPr="00944A9E" w:rsidTr="00C5567C">
        <w:trPr>
          <w:jc w:val="center"/>
        </w:trPr>
        <w:tc>
          <w:tcPr>
            <w:tcW w:w="9658" w:type="dxa"/>
            <w:gridSpan w:val="8"/>
          </w:tcPr>
          <w:p w:rsidR="003D129D" w:rsidRPr="001661B8" w:rsidRDefault="001E3F1B" w:rsidP="003D129D">
            <w:pPr>
              <w:jc w:val="both"/>
              <w:rPr>
                <w:b/>
              </w:rPr>
            </w:pPr>
            <w:r w:rsidRPr="001661B8">
              <w:rPr>
                <w:b/>
              </w:rPr>
              <w:t>Podmínka pro splnění této skupiny předmětů:</w:t>
            </w:r>
            <w:r w:rsidR="006E551F" w:rsidRPr="001661B8">
              <w:rPr>
                <w:b/>
              </w:rPr>
              <w:t xml:space="preserve"> </w:t>
            </w:r>
          </w:p>
          <w:p w:rsidR="001E3F1B" w:rsidRPr="001661B8" w:rsidRDefault="003D129D" w:rsidP="003D129D">
            <w:pPr>
              <w:jc w:val="both"/>
            </w:pPr>
            <w:r w:rsidRPr="001661B8">
              <w:rPr>
                <w:b/>
              </w:rPr>
              <w:t>*st</w:t>
            </w:r>
            <w:r w:rsidR="001659A5" w:rsidRPr="001661B8">
              <w:rPr>
                <w:b/>
              </w:rPr>
              <w:t>udent volí jeden ze tří</w:t>
            </w:r>
            <w:r w:rsidR="001E3F1B" w:rsidRPr="001661B8">
              <w:rPr>
                <w:b/>
              </w:rPr>
              <w:t xml:space="preserve"> předmětů</w:t>
            </w:r>
          </w:p>
        </w:tc>
      </w:tr>
      <w:tr w:rsidR="00427A32" w:rsidRPr="00944A9E" w:rsidTr="00E02891">
        <w:trPr>
          <w:jc w:val="center"/>
        </w:trPr>
        <w:tc>
          <w:tcPr>
            <w:tcW w:w="2122" w:type="dxa"/>
          </w:tcPr>
          <w:p w:rsidR="00427A32" w:rsidRPr="00944A9E" w:rsidRDefault="00427A32" w:rsidP="00E7344C">
            <w:pPr>
              <w:rPr>
                <w:b/>
              </w:rPr>
            </w:pPr>
            <w:r w:rsidRPr="00944A9E">
              <w:rPr>
                <w:b/>
                <w:bCs/>
              </w:rPr>
              <w:t xml:space="preserve">Počet kreditů </w:t>
            </w:r>
            <w:r w:rsidRPr="00944A9E">
              <w:rPr>
                <w:b/>
                <w:bCs/>
              </w:rPr>
              <w:br/>
              <w:t>za LS 1. ročníku</w:t>
            </w:r>
          </w:p>
        </w:tc>
        <w:tc>
          <w:tcPr>
            <w:tcW w:w="2551" w:type="dxa"/>
            <w:gridSpan w:val="2"/>
          </w:tcPr>
          <w:p w:rsidR="00427A32" w:rsidRPr="00944A9E" w:rsidRDefault="00427A32" w:rsidP="00E7344C">
            <w:pPr>
              <w:jc w:val="center"/>
              <w:rPr>
                <w:b/>
              </w:rPr>
            </w:pPr>
          </w:p>
        </w:tc>
        <w:tc>
          <w:tcPr>
            <w:tcW w:w="851" w:type="dxa"/>
          </w:tcPr>
          <w:p w:rsidR="00427A32" w:rsidRPr="00944A9E" w:rsidRDefault="00427A32" w:rsidP="00E7344C">
            <w:pPr>
              <w:jc w:val="center"/>
            </w:pPr>
            <w:r w:rsidRPr="00944A9E">
              <w:rPr>
                <w:b/>
              </w:rPr>
              <w:t>30</w:t>
            </w:r>
          </w:p>
        </w:tc>
        <w:tc>
          <w:tcPr>
            <w:tcW w:w="4134" w:type="dxa"/>
            <w:gridSpan w:val="4"/>
          </w:tcPr>
          <w:p w:rsidR="00427A32" w:rsidRPr="001661B8" w:rsidRDefault="00427A32" w:rsidP="00E7344C">
            <w:pPr>
              <w:jc w:val="both"/>
              <w:rPr>
                <w:b/>
              </w:rPr>
            </w:pPr>
          </w:p>
        </w:tc>
      </w:tr>
      <w:tr w:rsidR="00427A32" w:rsidRPr="00944A9E" w:rsidTr="00E02891">
        <w:trPr>
          <w:trHeight w:val="432"/>
          <w:jc w:val="center"/>
        </w:trPr>
        <w:tc>
          <w:tcPr>
            <w:tcW w:w="2122" w:type="dxa"/>
            <w:tcBorders>
              <w:bottom w:val="single" w:sz="12" w:space="0" w:color="auto"/>
            </w:tcBorders>
          </w:tcPr>
          <w:p w:rsidR="00427A32" w:rsidRPr="00944A9E" w:rsidRDefault="00427A32" w:rsidP="00427A32">
            <w:pPr>
              <w:rPr>
                <w:b/>
                <w:bCs/>
              </w:rPr>
            </w:pPr>
            <w:r w:rsidRPr="00944A9E">
              <w:rPr>
                <w:b/>
                <w:bCs/>
              </w:rPr>
              <w:t xml:space="preserve">Počet kreditů </w:t>
            </w:r>
            <w:r w:rsidRPr="00944A9E">
              <w:rPr>
                <w:b/>
                <w:bCs/>
              </w:rPr>
              <w:br/>
              <w:t>za 1. ročník</w:t>
            </w:r>
          </w:p>
          <w:p w:rsidR="00427A32" w:rsidRPr="00944A9E" w:rsidRDefault="00427A32" w:rsidP="00E7344C">
            <w:pPr>
              <w:jc w:val="both"/>
              <w:rPr>
                <w:b/>
                <w:bCs/>
              </w:rPr>
            </w:pPr>
          </w:p>
        </w:tc>
        <w:tc>
          <w:tcPr>
            <w:tcW w:w="2551" w:type="dxa"/>
            <w:gridSpan w:val="2"/>
            <w:tcBorders>
              <w:bottom w:val="single" w:sz="12" w:space="0" w:color="auto"/>
            </w:tcBorders>
          </w:tcPr>
          <w:p w:rsidR="00427A32" w:rsidRPr="00944A9E" w:rsidRDefault="00427A32" w:rsidP="00E7344C">
            <w:pPr>
              <w:jc w:val="both"/>
              <w:rPr>
                <w:b/>
                <w:bCs/>
              </w:rPr>
            </w:pPr>
          </w:p>
        </w:tc>
        <w:tc>
          <w:tcPr>
            <w:tcW w:w="851" w:type="dxa"/>
            <w:tcBorders>
              <w:bottom w:val="single" w:sz="12" w:space="0" w:color="auto"/>
            </w:tcBorders>
          </w:tcPr>
          <w:p w:rsidR="00427A32" w:rsidRPr="00944A9E" w:rsidRDefault="00427A32" w:rsidP="00E7344C">
            <w:pPr>
              <w:jc w:val="center"/>
              <w:rPr>
                <w:b/>
              </w:rPr>
            </w:pPr>
            <w:r w:rsidRPr="00944A9E">
              <w:rPr>
                <w:b/>
              </w:rPr>
              <w:t>60</w:t>
            </w:r>
          </w:p>
        </w:tc>
        <w:tc>
          <w:tcPr>
            <w:tcW w:w="4134" w:type="dxa"/>
            <w:gridSpan w:val="4"/>
            <w:tcBorders>
              <w:bottom w:val="single" w:sz="12" w:space="0" w:color="auto"/>
            </w:tcBorders>
          </w:tcPr>
          <w:p w:rsidR="00427A32" w:rsidRPr="001661B8" w:rsidRDefault="00427A32" w:rsidP="00E7344C">
            <w:pPr>
              <w:jc w:val="both"/>
              <w:rPr>
                <w:b/>
                <w:bCs/>
              </w:rPr>
            </w:pPr>
          </w:p>
        </w:tc>
      </w:tr>
      <w:tr w:rsidR="001E3F1B" w:rsidRPr="00944A9E" w:rsidTr="00C5567C">
        <w:trPr>
          <w:trHeight w:val="265"/>
          <w:jc w:val="center"/>
        </w:trPr>
        <w:tc>
          <w:tcPr>
            <w:tcW w:w="9658" w:type="dxa"/>
            <w:gridSpan w:val="8"/>
            <w:tcBorders>
              <w:top w:val="single" w:sz="12" w:space="0" w:color="auto"/>
              <w:left w:val="single" w:sz="12" w:space="0" w:color="auto"/>
              <w:bottom w:val="single" w:sz="12" w:space="0" w:color="auto"/>
              <w:right w:val="single" w:sz="12" w:space="0" w:color="auto"/>
            </w:tcBorders>
            <w:shd w:val="clear" w:color="auto" w:fill="F7CAAC"/>
          </w:tcPr>
          <w:p w:rsidR="001E3F1B" w:rsidRPr="001661B8" w:rsidRDefault="001E3F1B" w:rsidP="00E7344C">
            <w:pPr>
              <w:jc w:val="center"/>
              <w:rPr>
                <w:b/>
              </w:rPr>
            </w:pPr>
            <w:r w:rsidRPr="001661B8">
              <w:br w:type="page"/>
            </w:r>
          </w:p>
          <w:p w:rsidR="001E3F1B" w:rsidRPr="001661B8" w:rsidRDefault="001E3F1B" w:rsidP="00E7344C">
            <w:pPr>
              <w:jc w:val="center"/>
              <w:rPr>
                <w:b/>
              </w:rPr>
            </w:pPr>
            <w:r w:rsidRPr="001661B8">
              <w:rPr>
                <w:b/>
              </w:rPr>
              <w:t>2. ročník</w:t>
            </w:r>
          </w:p>
          <w:p w:rsidR="001E3F1B" w:rsidRPr="001661B8" w:rsidRDefault="001E3F1B" w:rsidP="00E7344C">
            <w:pPr>
              <w:jc w:val="center"/>
              <w:rPr>
                <w:b/>
              </w:rPr>
            </w:pPr>
          </w:p>
        </w:tc>
      </w:tr>
      <w:tr w:rsidR="001E3F1B" w:rsidRPr="00944A9E" w:rsidTr="00081D17">
        <w:trPr>
          <w:trHeight w:val="313"/>
          <w:jc w:val="center"/>
        </w:trPr>
        <w:tc>
          <w:tcPr>
            <w:tcW w:w="9658" w:type="dxa"/>
            <w:gridSpan w:val="8"/>
            <w:tcBorders>
              <w:top w:val="single" w:sz="12" w:space="0" w:color="auto"/>
            </w:tcBorders>
            <w:shd w:val="clear" w:color="auto" w:fill="FBD4B4"/>
          </w:tcPr>
          <w:p w:rsidR="001E3F1B" w:rsidRPr="001661B8" w:rsidRDefault="001E3F1B" w:rsidP="00E7344C">
            <w:pPr>
              <w:jc w:val="center"/>
              <w:rPr>
                <w:b/>
              </w:rPr>
            </w:pPr>
            <w:r w:rsidRPr="001661B8">
              <w:rPr>
                <w:b/>
              </w:rPr>
              <w:t>Povinné předměty</w:t>
            </w:r>
          </w:p>
        </w:tc>
      </w:tr>
      <w:tr w:rsidR="001E3F1B" w:rsidRPr="00944A9E" w:rsidTr="00863A70">
        <w:trPr>
          <w:trHeight w:val="823"/>
          <w:jc w:val="center"/>
        </w:trPr>
        <w:tc>
          <w:tcPr>
            <w:tcW w:w="2122" w:type="dxa"/>
            <w:tcBorders>
              <w:top w:val="nil"/>
              <w:bottom w:val="single" w:sz="4" w:space="0" w:color="auto"/>
            </w:tcBorders>
          </w:tcPr>
          <w:p w:rsidR="001E3F1B" w:rsidRPr="00944A9E" w:rsidRDefault="001E3F1B" w:rsidP="00E7344C">
            <w:r w:rsidRPr="00944A9E">
              <w:t>Primární pedagogika s praxí 3</w:t>
            </w:r>
          </w:p>
        </w:tc>
        <w:tc>
          <w:tcPr>
            <w:tcW w:w="1275" w:type="dxa"/>
            <w:tcBorders>
              <w:bottom w:val="single" w:sz="4" w:space="0" w:color="auto"/>
            </w:tcBorders>
          </w:tcPr>
          <w:p w:rsidR="00427A32" w:rsidRDefault="001E3F1B" w:rsidP="00427A32">
            <w:pPr>
              <w:jc w:val="center"/>
            </w:pPr>
            <w:r w:rsidRPr="00944A9E">
              <w:t>28p+28s</w:t>
            </w:r>
          </w:p>
          <w:p w:rsidR="001E3F1B" w:rsidRPr="00944A9E" w:rsidRDefault="001E3F1B" w:rsidP="00427A32">
            <w:pPr>
              <w:jc w:val="center"/>
            </w:pPr>
            <w:r w:rsidRPr="00944A9E">
              <w:t>+ 8 hod. praxe</w:t>
            </w:r>
          </w:p>
        </w:tc>
        <w:tc>
          <w:tcPr>
            <w:tcW w:w="1276" w:type="dxa"/>
            <w:tcBorders>
              <w:bottom w:val="single" w:sz="4" w:space="0" w:color="auto"/>
            </w:tcBorders>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6</w:t>
            </w:r>
          </w:p>
          <w:p w:rsidR="001E3F1B" w:rsidRPr="00863A70" w:rsidRDefault="001E3F1B" w:rsidP="00E7344C">
            <w:pPr>
              <w:jc w:val="center"/>
              <w:rPr>
                <w:sz w:val="18"/>
              </w:rPr>
            </w:pPr>
            <w:r w:rsidRPr="00863A70">
              <w:rPr>
                <w:sz w:val="18"/>
              </w:rPr>
              <w:t>(praxe 2)</w:t>
            </w:r>
          </w:p>
          <w:p w:rsidR="001E3F1B" w:rsidRPr="00944A9E" w:rsidRDefault="001E3F1B" w:rsidP="00E7344C">
            <w:pPr>
              <w:jc w:val="center"/>
            </w:pPr>
          </w:p>
          <w:p w:rsidR="001E3F1B" w:rsidRPr="00944A9E" w:rsidRDefault="001E3F1B" w:rsidP="00E7344C"/>
        </w:tc>
        <w:tc>
          <w:tcPr>
            <w:tcW w:w="2976" w:type="dxa"/>
          </w:tcPr>
          <w:p w:rsidR="001E3F1B" w:rsidRPr="001661B8" w:rsidRDefault="001E3F1B" w:rsidP="00786A6A">
            <w:r w:rsidRPr="001661B8">
              <w:rPr>
                <w:b/>
              </w:rPr>
              <w:t xml:space="preserve">prof. PhDr. Hana Lukášová, CSc. </w:t>
            </w:r>
            <w:r w:rsidRPr="001661B8">
              <w:t>100%</w:t>
            </w:r>
          </w:p>
        </w:tc>
        <w:tc>
          <w:tcPr>
            <w:tcW w:w="648" w:type="dxa"/>
            <w:gridSpan w:val="2"/>
          </w:tcPr>
          <w:p w:rsidR="001E3F1B" w:rsidRPr="00944A9E" w:rsidRDefault="001E3F1B" w:rsidP="00E7344C">
            <w:pPr>
              <w:jc w:val="center"/>
            </w:pPr>
            <w:r w:rsidRPr="00944A9E">
              <w:t>2/ZS</w:t>
            </w:r>
          </w:p>
        </w:tc>
        <w:tc>
          <w:tcPr>
            <w:tcW w:w="510" w:type="dxa"/>
          </w:tcPr>
          <w:p w:rsidR="001E3F1B" w:rsidRPr="00944A9E" w:rsidRDefault="001E3F1B" w:rsidP="00E7344C">
            <w:pPr>
              <w:jc w:val="center"/>
            </w:pPr>
            <w:r w:rsidRPr="00944A9E">
              <w:t>ZT</w:t>
            </w:r>
          </w:p>
        </w:tc>
      </w:tr>
      <w:tr w:rsidR="001E3F1B" w:rsidRPr="00944A9E" w:rsidTr="00863A70">
        <w:trPr>
          <w:jc w:val="center"/>
        </w:trPr>
        <w:tc>
          <w:tcPr>
            <w:tcW w:w="2122" w:type="dxa"/>
            <w:tcBorders>
              <w:bottom w:val="single" w:sz="4" w:space="0" w:color="auto"/>
            </w:tcBorders>
            <w:shd w:val="clear" w:color="auto" w:fill="auto"/>
          </w:tcPr>
          <w:p w:rsidR="001E3F1B" w:rsidRPr="00944A9E" w:rsidRDefault="001E3F1B" w:rsidP="00E7344C">
            <w:r w:rsidRPr="00944A9E">
              <w:t>Vývojová psychologie</w:t>
            </w:r>
          </w:p>
        </w:tc>
        <w:tc>
          <w:tcPr>
            <w:tcW w:w="1275" w:type="dxa"/>
            <w:tcBorders>
              <w:bottom w:val="single" w:sz="4" w:space="0" w:color="auto"/>
            </w:tcBorders>
          </w:tcPr>
          <w:p w:rsidR="001E3F1B" w:rsidRPr="00944A9E" w:rsidRDefault="001E3F1B" w:rsidP="00E7344C">
            <w:pPr>
              <w:jc w:val="center"/>
            </w:pPr>
            <w:r w:rsidRPr="00944A9E">
              <w:t>28p+14s</w:t>
            </w:r>
          </w:p>
        </w:tc>
        <w:tc>
          <w:tcPr>
            <w:tcW w:w="1276" w:type="dxa"/>
            <w:tcBorders>
              <w:bottom w:val="single" w:sz="4" w:space="0" w:color="auto"/>
            </w:tcBorders>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tc>
        <w:tc>
          <w:tcPr>
            <w:tcW w:w="2976" w:type="dxa"/>
          </w:tcPr>
          <w:p w:rsidR="001E3F1B" w:rsidRPr="001661B8" w:rsidRDefault="00B602A7" w:rsidP="000D03ED">
            <w:ins w:id="130" w:author="Hana Navrátilová" w:date="2019-09-24T11:10:00Z">
              <w:r w:rsidRPr="001661B8">
                <w:rPr>
                  <w:b/>
                </w:rPr>
                <w:t>prof.</w:t>
              </w:r>
            </w:ins>
            <w:moveToRangeStart w:id="131" w:author="Hana Navrátilová" w:date="2019-09-24T11:10:00Z" w:name="move20215865"/>
            <w:moveTo w:id="132" w:author="Hana Navrátilová" w:date="2019-09-24T11:10:00Z">
              <w:r w:rsidRPr="00470B98">
                <w:rPr>
                  <w:b/>
                </w:rPr>
                <w:t xml:space="preserve"> PhDr. </w:t>
              </w:r>
            </w:moveTo>
            <w:moveToRangeEnd w:id="131"/>
            <w:ins w:id="133" w:author="Hana Navrátilová" w:date="2019-09-24T11:10:00Z">
              <w:r w:rsidRPr="001661B8">
                <w:rPr>
                  <w:b/>
                </w:rPr>
                <w:t>Iva Lukšík, CSc.</w:t>
              </w:r>
              <w:r w:rsidRPr="001661B8">
                <w:t xml:space="preserve"> 100%</w:t>
              </w:r>
            </w:ins>
            <w:moveFromRangeStart w:id="134" w:author="Hana Navrátilová" w:date="2019-09-24T11:10:00Z" w:name="move20215867"/>
            <w:moveFrom w:id="135" w:author="Hana Navrátilová" w:date="2019-09-24T11:10:00Z">
              <w:r w:rsidR="00BA7093" w:rsidRPr="00470B98">
                <w:t xml:space="preserve">Mgr. </w:t>
              </w:r>
              <w:r w:rsidR="00895F23" w:rsidRPr="00470B98">
                <w:t xml:space="preserve">et Mgr. </w:t>
              </w:r>
            </w:moveFrom>
            <w:moveFromRangeEnd w:id="134"/>
            <w:del w:id="136" w:author="Hana Navrátilová" w:date="2019-09-24T11:10:00Z">
              <w:r w:rsidR="001E3F1B" w:rsidRPr="001661B8">
                <w:rPr>
                  <w:b/>
                </w:rPr>
                <w:delText>Viktor Pacholík, Ph.D.</w:delText>
              </w:r>
              <w:r w:rsidR="000D03ED" w:rsidRPr="001661B8">
                <w:rPr>
                  <w:b/>
                </w:rPr>
                <w:delText xml:space="preserve"> </w:delText>
              </w:r>
              <w:r w:rsidR="001E3F1B" w:rsidRPr="001661B8">
                <w:delText>50% / doc. PhDr. Bohumíra Lazarová, Ph.D. 50 %</w:delText>
              </w:r>
            </w:del>
          </w:p>
        </w:tc>
        <w:tc>
          <w:tcPr>
            <w:tcW w:w="648" w:type="dxa"/>
            <w:gridSpan w:val="2"/>
          </w:tcPr>
          <w:p w:rsidR="001E3F1B" w:rsidRPr="00944A9E" w:rsidRDefault="001E3F1B" w:rsidP="00E7344C">
            <w:pPr>
              <w:jc w:val="center"/>
            </w:pPr>
            <w:r w:rsidRPr="00944A9E">
              <w:t>2/ZS</w:t>
            </w:r>
          </w:p>
        </w:tc>
        <w:tc>
          <w:tcPr>
            <w:tcW w:w="510" w:type="dxa"/>
          </w:tcPr>
          <w:p w:rsidR="001E3F1B" w:rsidRPr="00944A9E" w:rsidRDefault="001E3F1B" w:rsidP="00E7344C">
            <w:pPr>
              <w:jc w:val="center"/>
            </w:pPr>
            <w:r w:rsidRPr="00944A9E">
              <w:t>ZT</w:t>
            </w:r>
          </w:p>
        </w:tc>
      </w:tr>
      <w:tr w:rsidR="001E3F1B" w:rsidRPr="00944A9E" w:rsidTr="00863A70">
        <w:trPr>
          <w:trHeight w:val="584"/>
          <w:jc w:val="center"/>
        </w:trPr>
        <w:tc>
          <w:tcPr>
            <w:tcW w:w="2122" w:type="dxa"/>
            <w:tcBorders>
              <w:top w:val="single" w:sz="4" w:space="0" w:color="auto"/>
              <w:bottom w:val="single" w:sz="4" w:space="0" w:color="auto"/>
            </w:tcBorders>
          </w:tcPr>
          <w:p w:rsidR="001E3F1B" w:rsidRPr="00944A9E" w:rsidRDefault="001E3F1B" w:rsidP="00E7344C">
            <w:r w:rsidRPr="00944A9E">
              <w:t>Sociologie dětství</w:t>
            </w:r>
          </w:p>
        </w:tc>
        <w:tc>
          <w:tcPr>
            <w:tcW w:w="1275" w:type="dxa"/>
            <w:tcBorders>
              <w:top w:val="single" w:sz="4" w:space="0" w:color="auto"/>
              <w:bottom w:val="single" w:sz="4" w:space="0" w:color="auto"/>
            </w:tcBorders>
          </w:tcPr>
          <w:p w:rsidR="001E3F1B" w:rsidRPr="00944A9E" w:rsidRDefault="001E3F1B" w:rsidP="00E7344C">
            <w:pPr>
              <w:jc w:val="center"/>
            </w:pPr>
            <w:r w:rsidRPr="00944A9E">
              <w:t>14p+28s</w:t>
            </w:r>
          </w:p>
        </w:tc>
        <w:tc>
          <w:tcPr>
            <w:tcW w:w="1276" w:type="dxa"/>
            <w:tcBorders>
              <w:top w:val="single" w:sz="4" w:space="0" w:color="auto"/>
              <w:bottom w:val="single" w:sz="4" w:space="0" w:color="auto"/>
            </w:tcBorders>
          </w:tcPr>
          <w:p w:rsidR="001E3F1B" w:rsidRPr="00944A9E" w:rsidRDefault="001E3F1B" w:rsidP="00E7344C">
            <w:pPr>
              <w:jc w:val="center"/>
            </w:pPr>
            <w:r w:rsidRPr="00944A9E">
              <w:t>zápočet, zkouška</w:t>
            </w:r>
          </w:p>
        </w:tc>
        <w:tc>
          <w:tcPr>
            <w:tcW w:w="851" w:type="dxa"/>
            <w:tcBorders>
              <w:bottom w:val="single" w:sz="4" w:space="0" w:color="auto"/>
            </w:tcBorders>
          </w:tcPr>
          <w:p w:rsidR="001E3F1B" w:rsidRPr="00944A9E" w:rsidRDefault="001E3F1B" w:rsidP="00E7344C">
            <w:pPr>
              <w:jc w:val="center"/>
            </w:pPr>
            <w:r w:rsidRPr="00944A9E">
              <w:t>4</w:t>
            </w:r>
          </w:p>
        </w:tc>
        <w:tc>
          <w:tcPr>
            <w:tcW w:w="2976" w:type="dxa"/>
            <w:tcBorders>
              <w:bottom w:val="single" w:sz="4" w:space="0" w:color="auto"/>
            </w:tcBorders>
          </w:tcPr>
          <w:p w:rsidR="001E3F1B" w:rsidRPr="001661B8" w:rsidRDefault="00B602A7" w:rsidP="00E7344C">
            <w:pPr>
              <w:rPr>
                <w:del w:id="137" w:author="Hana Navrátilová" w:date="2019-09-24T11:10:00Z"/>
                <w:b/>
              </w:rPr>
            </w:pPr>
            <w:ins w:id="138" w:author="Hana Navrátilová" w:date="2019-09-24T11:10:00Z">
              <w:r w:rsidRPr="001661B8">
                <w:t xml:space="preserve">prof. </w:t>
              </w:r>
            </w:ins>
            <w:r w:rsidRPr="00470B98">
              <w:t xml:space="preserve">PhDr. </w:t>
            </w:r>
            <w:ins w:id="139" w:author="Hana Navrátilová" w:date="2019-09-24T11:10:00Z">
              <w:r w:rsidRPr="001661B8">
                <w:t>Ivo Jirásek, CSc.</w:t>
              </w:r>
              <w:r w:rsidRPr="001661B8">
                <w:rPr>
                  <w:b/>
                </w:rPr>
                <w:t xml:space="preserve"> </w:t>
              </w:r>
            </w:ins>
            <w:del w:id="140" w:author="Hana Navrátilová" w:date="2019-09-24T11:10:00Z">
              <w:r w:rsidR="00BA7093" w:rsidRPr="00470B98">
                <w:delText>Roman Božik, Ph.D.</w:delText>
              </w:r>
              <w:r w:rsidR="001E3F1B" w:rsidRPr="001661B8">
                <w:rPr>
                  <w:b/>
                </w:rPr>
                <w:delText xml:space="preserve"> </w:delText>
              </w:r>
            </w:del>
          </w:p>
          <w:p w:rsidR="001E3F1B" w:rsidRPr="001661B8" w:rsidRDefault="00B602A7" w:rsidP="00E7344C">
            <w:r w:rsidRPr="001661B8">
              <w:t>100%</w:t>
            </w:r>
          </w:p>
        </w:tc>
        <w:tc>
          <w:tcPr>
            <w:tcW w:w="648" w:type="dxa"/>
            <w:gridSpan w:val="2"/>
            <w:tcBorders>
              <w:bottom w:val="single" w:sz="4" w:space="0" w:color="auto"/>
            </w:tcBorders>
          </w:tcPr>
          <w:p w:rsidR="001E3F1B" w:rsidRPr="00944A9E" w:rsidRDefault="001E3F1B" w:rsidP="00E7344C">
            <w:pPr>
              <w:jc w:val="center"/>
            </w:pPr>
            <w:r w:rsidRPr="00944A9E">
              <w:t>2/ZS</w:t>
            </w:r>
          </w:p>
        </w:tc>
        <w:tc>
          <w:tcPr>
            <w:tcW w:w="510" w:type="dxa"/>
            <w:tcBorders>
              <w:bottom w:val="single" w:sz="4" w:space="0" w:color="auto"/>
            </w:tcBorders>
          </w:tcPr>
          <w:p w:rsidR="001E3F1B" w:rsidRPr="00944A9E" w:rsidRDefault="001E3F1B" w:rsidP="00E7344C">
            <w:pPr>
              <w:jc w:val="center"/>
            </w:pPr>
            <w:r w:rsidRPr="00944A9E">
              <w:t>PZ</w:t>
            </w:r>
          </w:p>
        </w:tc>
      </w:tr>
      <w:tr w:rsidR="001E3F1B" w:rsidRPr="00944A9E" w:rsidTr="00863A70">
        <w:trPr>
          <w:trHeight w:val="550"/>
          <w:jc w:val="center"/>
        </w:trPr>
        <w:tc>
          <w:tcPr>
            <w:tcW w:w="2122" w:type="dxa"/>
            <w:tcBorders>
              <w:top w:val="single" w:sz="4" w:space="0" w:color="auto"/>
              <w:bottom w:val="single" w:sz="4" w:space="0" w:color="auto"/>
            </w:tcBorders>
          </w:tcPr>
          <w:p w:rsidR="001E3F1B" w:rsidRPr="00944A9E" w:rsidRDefault="001E3F1B" w:rsidP="00E7344C">
            <w:r w:rsidRPr="00944A9E">
              <w:t>Teorie tělesné výchovy</w:t>
            </w:r>
          </w:p>
        </w:tc>
        <w:tc>
          <w:tcPr>
            <w:tcW w:w="1275" w:type="dxa"/>
            <w:tcBorders>
              <w:top w:val="single" w:sz="4" w:space="0" w:color="auto"/>
              <w:bottom w:val="single" w:sz="4" w:space="0" w:color="auto"/>
            </w:tcBorders>
          </w:tcPr>
          <w:p w:rsidR="001E3F1B" w:rsidRPr="00944A9E" w:rsidRDefault="001E3F1B" w:rsidP="00E7344C">
            <w:pPr>
              <w:jc w:val="center"/>
            </w:pPr>
            <w:r w:rsidRPr="00944A9E">
              <w:t>28p</w:t>
            </w:r>
          </w:p>
        </w:tc>
        <w:tc>
          <w:tcPr>
            <w:tcW w:w="1276" w:type="dxa"/>
            <w:tcBorders>
              <w:top w:val="single" w:sz="4" w:space="0" w:color="auto"/>
              <w:bottom w:val="single" w:sz="4" w:space="0" w:color="auto"/>
            </w:tcBorders>
          </w:tcPr>
          <w:p w:rsidR="001E3F1B" w:rsidRPr="00944A9E" w:rsidRDefault="001E3F1B" w:rsidP="00E7344C">
            <w:pPr>
              <w:jc w:val="center"/>
            </w:pPr>
            <w:r w:rsidRPr="00944A9E">
              <w:t>zápočet</w:t>
            </w:r>
          </w:p>
        </w:tc>
        <w:tc>
          <w:tcPr>
            <w:tcW w:w="851" w:type="dxa"/>
            <w:tcBorders>
              <w:bottom w:val="single" w:sz="4" w:space="0" w:color="auto"/>
            </w:tcBorders>
          </w:tcPr>
          <w:p w:rsidR="001E3F1B" w:rsidRPr="00944A9E" w:rsidRDefault="001E3F1B" w:rsidP="00E7344C">
            <w:pPr>
              <w:jc w:val="center"/>
            </w:pPr>
            <w:r w:rsidRPr="00944A9E">
              <w:t>2</w:t>
            </w:r>
          </w:p>
        </w:tc>
        <w:tc>
          <w:tcPr>
            <w:tcW w:w="2976" w:type="dxa"/>
            <w:tcBorders>
              <w:bottom w:val="single" w:sz="4" w:space="0" w:color="auto"/>
            </w:tcBorders>
          </w:tcPr>
          <w:p w:rsidR="001E3F1B" w:rsidRPr="00470B98" w:rsidRDefault="000A6D26" w:rsidP="00E7344C">
            <w:del w:id="141" w:author="Hana Navrátilová" w:date="2019-09-24T11:10:00Z">
              <w:r w:rsidRPr="001661B8">
                <w:rPr>
                  <w:b/>
                </w:rPr>
                <w:delText xml:space="preserve">PhDr. </w:delText>
              </w:r>
            </w:del>
            <w:r w:rsidR="00B602A7" w:rsidRPr="00470B98">
              <w:t xml:space="preserve">Mgr. </w:t>
            </w:r>
            <w:del w:id="142" w:author="Hana Navrátilová" w:date="2019-09-24T11:10:00Z">
              <w:r w:rsidRPr="001661B8">
                <w:rPr>
                  <w:b/>
                </w:rPr>
                <w:delText>Marcela Janíková</w:delText>
              </w:r>
            </w:del>
            <w:ins w:id="143" w:author="Hana Navrátilová" w:date="2019-09-24T11:10:00Z">
              <w:r w:rsidR="00B602A7" w:rsidRPr="001661B8">
                <w:t>Petr Soják</w:t>
              </w:r>
            </w:ins>
            <w:r w:rsidR="00B602A7" w:rsidRPr="00470B98">
              <w:t>, Ph.D.</w:t>
            </w:r>
            <w:r w:rsidR="00B602A7" w:rsidRPr="001661B8">
              <w:t xml:space="preserve"> </w:t>
            </w:r>
            <w:r w:rsidR="001E3F1B" w:rsidRPr="001661B8">
              <w:t>100%</w:t>
            </w:r>
          </w:p>
        </w:tc>
        <w:tc>
          <w:tcPr>
            <w:tcW w:w="648" w:type="dxa"/>
            <w:gridSpan w:val="2"/>
            <w:tcBorders>
              <w:bottom w:val="single" w:sz="4" w:space="0" w:color="auto"/>
            </w:tcBorders>
          </w:tcPr>
          <w:p w:rsidR="001E3F1B" w:rsidRPr="00944A9E" w:rsidRDefault="001E3F1B" w:rsidP="00E7344C">
            <w:pPr>
              <w:jc w:val="center"/>
            </w:pPr>
            <w:r w:rsidRPr="00944A9E">
              <w:t>2/ZS</w:t>
            </w:r>
          </w:p>
        </w:tc>
        <w:tc>
          <w:tcPr>
            <w:tcW w:w="510" w:type="dxa"/>
            <w:tcBorders>
              <w:bottom w:val="single" w:sz="4" w:space="0" w:color="auto"/>
            </w:tcBorders>
          </w:tcPr>
          <w:p w:rsidR="001E3F1B" w:rsidRPr="00944A9E" w:rsidRDefault="001E3F1B" w:rsidP="00E7344C">
            <w:pPr>
              <w:jc w:val="center"/>
            </w:pPr>
            <w:r w:rsidRPr="00944A9E">
              <w:t>PZ</w:t>
            </w:r>
          </w:p>
        </w:tc>
      </w:tr>
      <w:tr w:rsidR="001E3F1B" w:rsidRPr="00944A9E" w:rsidTr="00863A70">
        <w:trPr>
          <w:trHeight w:val="563"/>
          <w:jc w:val="center"/>
        </w:trPr>
        <w:tc>
          <w:tcPr>
            <w:tcW w:w="2122" w:type="dxa"/>
            <w:tcBorders>
              <w:top w:val="single" w:sz="4" w:space="0" w:color="auto"/>
              <w:bottom w:val="single" w:sz="4" w:space="0" w:color="auto"/>
            </w:tcBorders>
          </w:tcPr>
          <w:p w:rsidR="001E3F1B" w:rsidRPr="00944A9E" w:rsidRDefault="001E3F1B" w:rsidP="00E7344C">
            <w:r w:rsidRPr="00944A9E">
              <w:t xml:space="preserve">Psychosociální interakční výcvik </w:t>
            </w:r>
          </w:p>
        </w:tc>
        <w:tc>
          <w:tcPr>
            <w:tcW w:w="1275" w:type="dxa"/>
            <w:tcBorders>
              <w:top w:val="single" w:sz="4" w:space="0" w:color="auto"/>
              <w:bottom w:val="single" w:sz="4" w:space="0" w:color="auto"/>
            </w:tcBorders>
          </w:tcPr>
          <w:p w:rsidR="001E3F1B" w:rsidRPr="00944A9E" w:rsidRDefault="001E3F1B" w:rsidP="00E7344C">
            <w:pPr>
              <w:jc w:val="center"/>
            </w:pPr>
            <w:r w:rsidRPr="00944A9E">
              <w:t>28s+14c</w:t>
            </w:r>
          </w:p>
        </w:tc>
        <w:tc>
          <w:tcPr>
            <w:tcW w:w="1276" w:type="dxa"/>
            <w:tcBorders>
              <w:top w:val="single" w:sz="4" w:space="0" w:color="auto"/>
              <w:bottom w:val="single" w:sz="4" w:space="0" w:color="auto"/>
            </w:tcBorders>
          </w:tcPr>
          <w:p w:rsidR="001E3F1B" w:rsidRPr="00944A9E" w:rsidRDefault="001E3F1B" w:rsidP="00E7344C">
            <w:pPr>
              <w:jc w:val="center"/>
            </w:pPr>
            <w:r w:rsidRPr="00944A9E">
              <w:t>zápočet</w:t>
            </w:r>
          </w:p>
        </w:tc>
        <w:tc>
          <w:tcPr>
            <w:tcW w:w="851" w:type="dxa"/>
            <w:tcBorders>
              <w:bottom w:val="single" w:sz="4" w:space="0" w:color="auto"/>
            </w:tcBorders>
          </w:tcPr>
          <w:p w:rsidR="001E3F1B" w:rsidRPr="00944A9E" w:rsidRDefault="001E3F1B" w:rsidP="00E7344C">
            <w:pPr>
              <w:jc w:val="center"/>
            </w:pPr>
            <w:r w:rsidRPr="00944A9E">
              <w:t>2</w:t>
            </w:r>
          </w:p>
        </w:tc>
        <w:tc>
          <w:tcPr>
            <w:tcW w:w="2976" w:type="dxa"/>
            <w:tcBorders>
              <w:bottom w:val="single" w:sz="4" w:space="0" w:color="auto"/>
            </w:tcBorders>
          </w:tcPr>
          <w:p w:rsidR="001E3F1B" w:rsidRPr="001661B8" w:rsidRDefault="00B602A7" w:rsidP="00E7344C">
            <w:pPr>
              <w:rPr>
                <w:del w:id="144" w:author="Hana Navrátilová" w:date="2019-09-24T11:10:00Z"/>
              </w:rPr>
            </w:pPr>
            <w:r w:rsidRPr="001661B8">
              <w:t xml:space="preserve">Mgr. </w:t>
            </w:r>
            <w:del w:id="145" w:author="Hana Navrátilová" w:date="2019-09-24T11:10:00Z">
              <w:r w:rsidR="001E3F1B" w:rsidRPr="001661B8">
                <w:delText>Hana Navrátilová</w:delText>
              </w:r>
            </w:del>
          </w:p>
          <w:p w:rsidR="001E3F1B" w:rsidRPr="001661B8" w:rsidRDefault="00B602A7" w:rsidP="00E7344C">
            <w:pPr>
              <w:rPr>
                <w:b/>
              </w:rPr>
            </w:pPr>
            <w:ins w:id="146" w:author="Hana Navrátilová" w:date="2019-09-24T11:10:00Z">
              <w:r w:rsidRPr="001661B8">
                <w:t xml:space="preserve">Petr Soják, Ph.D. </w:t>
              </w:r>
            </w:ins>
            <w:r w:rsidR="001E3F1B" w:rsidRPr="001661B8">
              <w:t>100%</w:t>
            </w:r>
          </w:p>
        </w:tc>
        <w:tc>
          <w:tcPr>
            <w:tcW w:w="648" w:type="dxa"/>
            <w:gridSpan w:val="2"/>
            <w:tcBorders>
              <w:bottom w:val="single" w:sz="4" w:space="0" w:color="auto"/>
            </w:tcBorders>
          </w:tcPr>
          <w:p w:rsidR="001E3F1B" w:rsidRPr="00944A9E" w:rsidRDefault="001E3F1B" w:rsidP="00E7344C">
            <w:pPr>
              <w:jc w:val="center"/>
            </w:pPr>
            <w:r w:rsidRPr="00944A9E">
              <w:t>2/ZS</w:t>
            </w:r>
          </w:p>
        </w:tc>
        <w:tc>
          <w:tcPr>
            <w:tcW w:w="510" w:type="dxa"/>
            <w:tcBorders>
              <w:bottom w:val="single" w:sz="4" w:space="0" w:color="auto"/>
            </w:tcBorders>
          </w:tcPr>
          <w:p w:rsidR="001E3F1B" w:rsidRPr="00944A9E" w:rsidRDefault="001E3F1B" w:rsidP="00E7344C">
            <w:pPr>
              <w:jc w:val="center"/>
            </w:pPr>
            <w:r w:rsidRPr="00944A9E">
              <w:t>PZ</w:t>
            </w:r>
          </w:p>
        </w:tc>
      </w:tr>
      <w:tr w:rsidR="001E3F1B" w:rsidRPr="00944A9E" w:rsidTr="00863A70">
        <w:trPr>
          <w:trHeight w:val="831"/>
          <w:jc w:val="center"/>
        </w:trPr>
        <w:tc>
          <w:tcPr>
            <w:tcW w:w="2122" w:type="dxa"/>
            <w:tcBorders>
              <w:top w:val="single" w:sz="4" w:space="0" w:color="auto"/>
              <w:bottom w:val="single" w:sz="4" w:space="0" w:color="auto"/>
            </w:tcBorders>
          </w:tcPr>
          <w:p w:rsidR="001E3F1B" w:rsidRPr="00944A9E" w:rsidRDefault="001E3F1B" w:rsidP="00E7344C">
            <w:r w:rsidRPr="00944A9E">
              <w:t>Psychomotorika</w:t>
            </w:r>
          </w:p>
        </w:tc>
        <w:tc>
          <w:tcPr>
            <w:tcW w:w="1275" w:type="dxa"/>
            <w:tcBorders>
              <w:top w:val="single" w:sz="4" w:space="0" w:color="auto"/>
              <w:bottom w:val="single" w:sz="4" w:space="0" w:color="auto"/>
            </w:tcBorders>
          </w:tcPr>
          <w:p w:rsidR="001E3F1B" w:rsidRPr="00944A9E" w:rsidRDefault="001E3F1B" w:rsidP="00E7344C">
            <w:pPr>
              <w:jc w:val="center"/>
            </w:pPr>
            <w:r w:rsidRPr="00944A9E">
              <w:t>28c</w:t>
            </w:r>
          </w:p>
        </w:tc>
        <w:tc>
          <w:tcPr>
            <w:tcW w:w="1276" w:type="dxa"/>
            <w:tcBorders>
              <w:top w:val="single" w:sz="4" w:space="0" w:color="auto"/>
              <w:bottom w:val="single" w:sz="4" w:space="0" w:color="auto"/>
            </w:tcBorders>
          </w:tcPr>
          <w:p w:rsidR="001E3F1B" w:rsidRPr="00944A9E" w:rsidRDefault="001E3F1B" w:rsidP="00E7344C">
            <w:pPr>
              <w:jc w:val="center"/>
            </w:pPr>
            <w:r w:rsidRPr="00944A9E">
              <w:t>zápočet</w:t>
            </w:r>
          </w:p>
        </w:tc>
        <w:tc>
          <w:tcPr>
            <w:tcW w:w="851" w:type="dxa"/>
            <w:tcBorders>
              <w:bottom w:val="single" w:sz="4" w:space="0" w:color="auto"/>
            </w:tcBorders>
          </w:tcPr>
          <w:p w:rsidR="001E3F1B" w:rsidRPr="00944A9E" w:rsidRDefault="001E3F1B" w:rsidP="00E7344C">
            <w:pPr>
              <w:jc w:val="center"/>
            </w:pPr>
            <w:r w:rsidRPr="00944A9E">
              <w:t>2</w:t>
            </w:r>
          </w:p>
        </w:tc>
        <w:tc>
          <w:tcPr>
            <w:tcW w:w="2976" w:type="dxa"/>
            <w:tcBorders>
              <w:bottom w:val="single" w:sz="4" w:space="0" w:color="auto"/>
            </w:tcBorders>
          </w:tcPr>
          <w:p w:rsidR="001E3F1B" w:rsidRPr="001661B8" w:rsidRDefault="000A6D26" w:rsidP="007D3C4E">
            <w:r w:rsidRPr="001661B8">
              <w:t>Mgr. et Mgr. Viktor Pacholík, Ph.D.</w:t>
            </w:r>
            <w:r w:rsidR="007D3C4E" w:rsidRPr="001661B8">
              <w:t xml:space="preserve"> </w:t>
            </w:r>
            <w:r w:rsidR="001E3F1B" w:rsidRPr="001661B8">
              <w:t>100%</w:t>
            </w:r>
          </w:p>
        </w:tc>
        <w:tc>
          <w:tcPr>
            <w:tcW w:w="648" w:type="dxa"/>
            <w:gridSpan w:val="2"/>
            <w:tcBorders>
              <w:bottom w:val="single" w:sz="4" w:space="0" w:color="auto"/>
            </w:tcBorders>
          </w:tcPr>
          <w:p w:rsidR="001E3F1B" w:rsidRPr="00944A9E" w:rsidRDefault="001E3F1B" w:rsidP="00E7344C">
            <w:pPr>
              <w:jc w:val="center"/>
            </w:pPr>
            <w:r w:rsidRPr="00944A9E">
              <w:t>2/ZS</w:t>
            </w:r>
          </w:p>
        </w:tc>
        <w:tc>
          <w:tcPr>
            <w:tcW w:w="510" w:type="dxa"/>
            <w:tcBorders>
              <w:bottom w:val="single" w:sz="4" w:space="0" w:color="auto"/>
            </w:tcBorders>
          </w:tcPr>
          <w:p w:rsidR="001E3F1B" w:rsidRPr="00944A9E" w:rsidRDefault="001E3F1B" w:rsidP="00E7344C">
            <w:pPr>
              <w:jc w:val="center"/>
            </w:pPr>
            <w:r w:rsidRPr="00944A9E">
              <w:t>PZ</w:t>
            </w:r>
          </w:p>
        </w:tc>
      </w:tr>
      <w:tr w:rsidR="001E3F1B" w:rsidRPr="00944A9E" w:rsidTr="00863A70">
        <w:trPr>
          <w:trHeight w:val="842"/>
          <w:jc w:val="center"/>
        </w:trPr>
        <w:tc>
          <w:tcPr>
            <w:tcW w:w="2122" w:type="dxa"/>
            <w:tcBorders>
              <w:top w:val="single" w:sz="4" w:space="0" w:color="auto"/>
            </w:tcBorders>
          </w:tcPr>
          <w:p w:rsidR="001E3F1B" w:rsidRPr="00944A9E" w:rsidRDefault="001E3F1B" w:rsidP="00E7344C">
            <w:r w:rsidRPr="00944A9E">
              <w:t>Rozvoj jazykové a literární gramotnosti 2</w:t>
            </w:r>
          </w:p>
        </w:tc>
        <w:tc>
          <w:tcPr>
            <w:tcW w:w="1275" w:type="dxa"/>
            <w:tcBorders>
              <w:top w:val="single" w:sz="4" w:space="0" w:color="auto"/>
              <w:bottom w:val="single" w:sz="4" w:space="0" w:color="auto"/>
            </w:tcBorders>
          </w:tcPr>
          <w:p w:rsidR="001E3F1B" w:rsidRPr="00944A9E" w:rsidRDefault="001E3F1B" w:rsidP="00E7344C">
            <w:pPr>
              <w:jc w:val="center"/>
            </w:pPr>
            <w:r w:rsidRPr="00944A9E">
              <w:t>28p+28s</w:t>
            </w:r>
          </w:p>
        </w:tc>
        <w:tc>
          <w:tcPr>
            <w:tcW w:w="1276" w:type="dxa"/>
            <w:tcBorders>
              <w:top w:val="single" w:sz="4" w:space="0" w:color="auto"/>
            </w:tcBorders>
          </w:tcPr>
          <w:p w:rsidR="001E3F1B" w:rsidRPr="00944A9E" w:rsidRDefault="001E3F1B" w:rsidP="00E7344C">
            <w:pPr>
              <w:jc w:val="center"/>
            </w:pPr>
            <w:r w:rsidRPr="00944A9E">
              <w:t>klasifikovaný zápočet</w:t>
            </w:r>
          </w:p>
        </w:tc>
        <w:tc>
          <w:tcPr>
            <w:tcW w:w="851" w:type="dxa"/>
            <w:tcBorders>
              <w:top w:val="single" w:sz="4" w:space="0" w:color="auto"/>
            </w:tcBorders>
          </w:tcPr>
          <w:p w:rsidR="001E3F1B" w:rsidRPr="00944A9E" w:rsidRDefault="001E3F1B" w:rsidP="00E7344C">
            <w:pPr>
              <w:jc w:val="center"/>
            </w:pPr>
            <w:r w:rsidRPr="00944A9E">
              <w:t>4</w:t>
            </w:r>
          </w:p>
        </w:tc>
        <w:tc>
          <w:tcPr>
            <w:tcW w:w="2976" w:type="dxa"/>
            <w:tcBorders>
              <w:top w:val="single" w:sz="4" w:space="0" w:color="auto"/>
            </w:tcBorders>
          </w:tcPr>
          <w:p w:rsidR="001E3F1B" w:rsidRPr="001661B8" w:rsidRDefault="00B922A2" w:rsidP="00B602A7">
            <w:r w:rsidRPr="001661B8">
              <w:rPr>
                <w:b/>
              </w:rPr>
              <w:t>doc. PhDr. Zuzana Petrová, PhD.</w:t>
            </w:r>
            <w:r w:rsidRPr="001661B8">
              <w:t xml:space="preserve"> </w:t>
            </w:r>
            <w:r w:rsidR="001E3F1B" w:rsidRPr="001661B8">
              <w:t xml:space="preserve">50% / </w:t>
            </w:r>
            <w:del w:id="147" w:author="Hana Navrátilová" w:date="2019-09-24T11:10:00Z">
              <w:r w:rsidR="001E3F1B" w:rsidRPr="001661B8">
                <w:delText>Mgr</w:delText>
              </w:r>
            </w:del>
            <w:ins w:id="148" w:author="Hana Navrátilová" w:date="2019-09-24T11:10:00Z">
              <w:r w:rsidR="00B602A7" w:rsidRPr="001661B8">
                <w:t>PhDr</w:t>
              </w:r>
            </w:ins>
            <w:r w:rsidR="00B602A7" w:rsidRPr="001661B8">
              <w:t xml:space="preserve">. </w:t>
            </w:r>
            <w:r w:rsidR="001E3F1B" w:rsidRPr="001661B8">
              <w:t>Hana Navrátilová</w:t>
            </w:r>
            <w:ins w:id="149" w:author="Hana Navrátilová" w:date="2019-09-24T11:10:00Z">
              <w:r w:rsidR="00B602A7" w:rsidRPr="001661B8">
                <w:t>, Ph.D.</w:t>
              </w:r>
            </w:ins>
            <w:r w:rsidR="001E3F1B" w:rsidRPr="001661B8">
              <w:t xml:space="preserve"> 50%</w:t>
            </w:r>
          </w:p>
        </w:tc>
        <w:tc>
          <w:tcPr>
            <w:tcW w:w="648" w:type="dxa"/>
            <w:gridSpan w:val="2"/>
            <w:tcBorders>
              <w:top w:val="single" w:sz="4" w:space="0" w:color="auto"/>
            </w:tcBorders>
          </w:tcPr>
          <w:p w:rsidR="001E3F1B" w:rsidRPr="00944A9E" w:rsidRDefault="001E3F1B" w:rsidP="00E7344C">
            <w:pPr>
              <w:jc w:val="center"/>
            </w:pPr>
            <w:r w:rsidRPr="00944A9E">
              <w:t>2/ZS</w:t>
            </w:r>
          </w:p>
        </w:tc>
        <w:tc>
          <w:tcPr>
            <w:tcW w:w="510" w:type="dxa"/>
            <w:tcBorders>
              <w:top w:val="single" w:sz="4" w:space="0" w:color="auto"/>
            </w:tcBorders>
          </w:tcPr>
          <w:p w:rsidR="001E3F1B" w:rsidRPr="00944A9E" w:rsidRDefault="001E3F1B" w:rsidP="00E7344C">
            <w:pPr>
              <w:jc w:val="center"/>
            </w:pPr>
            <w:r w:rsidRPr="00944A9E">
              <w:t>PZ</w:t>
            </w:r>
          </w:p>
        </w:tc>
      </w:tr>
      <w:tr w:rsidR="001E3F1B" w:rsidRPr="00944A9E" w:rsidTr="00863A70">
        <w:trPr>
          <w:jc w:val="center"/>
        </w:trPr>
        <w:tc>
          <w:tcPr>
            <w:tcW w:w="2122" w:type="dxa"/>
            <w:shd w:val="clear" w:color="auto" w:fill="auto"/>
          </w:tcPr>
          <w:p w:rsidR="001E3F1B" w:rsidRPr="00944A9E" w:rsidRDefault="001E3F1B" w:rsidP="00E7344C">
            <w:r w:rsidRPr="00944A9E">
              <w:t>Hudební vyjadřovací prostředky</w:t>
            </w:r>
          </w:p>
          <w:p w:rsidR="001E3F1B" w:rsidRPr="00944A9E" w:rsidRDefault="001E3F1B" w:rsidP="00E7344C"/>
          <w:p w:rsidR="001E3F1B" w:rsidRPr="00944A9E" w:rsidRDefault="001E3F1B" w:rsidP="00E7344C"/>
        </w:tc>
        <w:tc>
          <w:tcPr>
            <w:tcW w:w="1275" w:type="dxa"/>
            <w:tcBorders>
              <w:bottom w:val="single" w:sz="4" w:space="0" w:color="auto"/>
            </w:tcBorders>
            <w:shd w:val="clear" w:color="auto" w:fill="FFFFFF"/>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2</w:t>
            </w:r>
          </w:p>
        </w:tc>
        <w:tc>
          <w:tcPr>
            <w:tcW w:w="2976" w:type="dxa"/>
          </w:tcPr>
          <w:p w:rsidR="001E3F1B" w:rsidRPr="001661B8" w:rsidRDefault="001E3F1B" w:rsidP="00B602A7">
            <w:r w:rsidRPr="001661B8">
              <w:rPr>
                <w:b/>
              </w:rPr>
              <w:t xml:space="preserve">Mgr. Libuše </w:t>
            </w:r>
            <w:r w:rsidR="00C80CD3" w:rsidRPr="001661B8">
              <w:rPr>
                <w:b/>
              </w:rPr>
              <w:t>Jelénková</w:t>
            </w:r>
            <w:r w:rsidRPr="001661B8">
              <w:rPr>
                <w:b/>
              </w:rPr>
              <w:t>, Ph.D.</w:t>
            </w:r>
            <w:r w:rsidRPr="001661B8">
              <w:t xml:space="preserve"> 50% / </w:t>
            </w:r>
            <w:del w:id="150" w:author="Hana Navrátilová" w:date="2019-09-24T11:10:00Z">
              <w:r w:rsidRPr="001661B8">
                <w:delText>Mgr</w:delText>
              </w:r>
            </w:del>
            <w:ins w:id="151" w:author="Hana Navrátilová" w:date="2019-09-24T11:10:00Z">
              <w:r w:rsidR="00B602A7" w:rsidRPr="001661B8">
                <w:t>PhDr</w:t>
              </w:r>
            </w:ins>
            <w:r w:rsidR="00B602A7" w:rsidRPr="001661B8">
              <w:t xml:space="preserve">. </w:t>
            </w:r>
            <w:r w:rsidRPr="001661B8">
              <w:t>Petra Trávníčková</w:t>
            </w:r>
            <w:r w:rsidR="00010FB7" w:rsidRPr="001661B8">
              <w:t xml:space="preserve"> </w:t>
            </w:r>
            <w:r w:rsidRPr="001661B8">
              <w:t>50%</w:t>
            </w:r>
          </w:p>
        </w:tc>
        <w:tc>
          <w:tcPr>
            <w:tcW w:w="648" w:type="dxa"/>
            <w:gridSpan w:val="2"/>
          </w:tcPr>
          <w:p w:rsidR="001E3F1B" w:rsidRPr="00944A9E" w:rsidRDefault="001E3F1B" w:rsidP="00E7344C">
            <w:pPr>
              <w:jc w:val="center"/>
            </w:pPr>
            <w:r w:rsidRPr="00944A9E">
              <w:t>2/ZS</w:t>
            </w:r>
          </w:p>
        </w:tc>
        <w:tc>
          <w:tcPr>
            <w:tcW w:w="510" w:type="dxa"/>
          </w:tcPr>
          <w:p w:rsidR="001E3F1B" w:rsidRPr="00944A9E" w:rsidRDefault="001E3F1B" w:rsidP="00E7344C">
            <w:pPr>
              <w:jc w:val="center"/>
            </w:pPr>
            <w:r w:rsidRPr="00944A9E">
              <w:t>PZ</w:t>
            </w:r>
          </w:p>
        </w:tc>
      </w:tr>
      <w:tr w:rsidR="001E3F1B" w:rsidRPr="00944A9E" w:rsidTr="00863A70">
        <w:trPr>
          <w:jc w:val="center"/>
        </w:trPr>
        <w:tc>
          <w:tcPr>
            <w:tcW w:w="2122" w:type="dxa"/>
            <w:shd w:val="clear" w:color="auto" w:fill="auto"/>
          </w:tcPr>
          <w:p w:rsidR="001E3F1B" w:rsidRPr="00944A9E" w:rsidRDefault="001E3F1B" w:rsidP="00E7344C">
            <w:r w:rsidRPr="00944A9E">
              <w:t>Výtvarné vyjadřovací prostředky</w:t>
            </w:r>
          </w:p>
        </w:tc>
        <w:tc>
          <w:tcPr>
            <w:tcW w:w="1275" w:type="dxa"/>
            <w:tcBorders>
              <w:top w:val="single" w:sz="4" w:space="0" w:color="auto"/>
              <w:bottom w:val="single" w:sz="4" w:space="0" w:color="auto"/>
            </w:tcBorders>
            <w:shd w:val="clear" w:color="auto" w:fill="FFFFFF"/>
          </w:tcPr>
          <w:p w:rsidR="001E3F1B" w:rsidRPr="00944A9E" w:rsidRDefault="001E3F1B" w:rsidP="00E7344C">
            <w:pPr>
              <w:jc w:val="center"/>
            </w:pPr>
            <w:r w:rsidRPr="00944A9E">
              <w:t>14p+14c</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2</w:t>
            </w:r>
          </w:p>
        </w:tc>
        <w:tc>
          <w:tcPr>
            <w:tcW w:w="2976" w:type="dxa"/>
          </w:tcPr>
          <w:p w:rsidR="001E3F1B" w:rsidRPr="001661B8" w:rsidRDefault="00B602A7" w:rsidP="00E7344C">
            <w:pPr>
              <w:rPr>
                <w:del w:id="152" w:author="Hana Navrátilová" w:date="2019-09-24T11:10:00Z"/>
                <w:b/>
              </w:rPr>
            </w:pPr>
            <w:ins w:id="153" w:author="Hana Navrátilová" w:date="2019-09-24T11:10:00Z">
              <w:r w:rsidRPr="00470B98">
                <w:t xml:space="preserve">doc. PaedDr. </w:t>
              </w:r>
              <w:r w:rsidRPr="001661B8">
                <w:t xml:space="preserve">Hana Stadlerová, Ph.D. </w:t>
              </w:r>
            </w:ins>
            <w:moveToRangeStart w:id="154" w:author="Hana Navrátilová" w:date="2019-09-24T11:10:00Z" w:name="move20215870"/>
            <w:moveTo w:id="155" w:author="Hana Navrátilová" w:date="2019-09-24T11:10:00Z">
              <w:r w:rsidR="001E3F1B" w:rsidRPr="001661B8">
                <w:t>100%</w:t>
              </w:r>
            </w:moveTo>
            <w:moveFromRangeStart w:id="156" w:author="Hana Navrátilová" w:date="2019-09-24T11:10:00Z" w:name="move20215871"/>
            <w:moveToRangeEnd w:id="154"/>
            <w:moveFrom w:id="157" w:author="Hana Navrátilová" w:date="2019-09-24T11:10:00Z">
              <w:r w:rsidR="00AA402B" w:rsidRPr="00470B98">
                <w:t xml:space="preserve">Mgr. </w:t>
              </w:r>
            </w:moveFrom>
            <w:moveFromRangeEnd w:id="156"/>
            <w:del w:id="158" w:author="Hana Navrátilová" w:date="2019-09-24T11:10:00Z">
              <w:r w:rsidR="001E3F1B" w:rsidRPr="001661B8">
                <w:rPr>
                  <w:b/>
                </w:rPr>
                <w:delText>Jana Vašíková, PhD.</w:delText>
              </w:r>
            </w:del>
          </w:p>
          <w:p w:rsidR="001E3F1B" w:rsidRPr="001661B8" w:rsidRDefault="00C358C2" w:rsidP="00E7344C">
            <w:moveFromRangeStart w:id="159" w:author="Hana Navrátilová" w:date="2019-09-24T11:10:00Z" w:name="move20215855"/>
            <w:moveFrom w:id="160" w:author="Hana Navrátilová" w:date="2019-09-24T11:10:00Z">
              <w:r w:rsidRPr="001661B8">
                <w:t>100%</w:t>
              </w:r>
            </w:moveFrom>
            <w:moveFromRangeEnd w:id="159"/>
          </w:p>
        </w:tc>
        <w:tc>
          <w:tcPr>
            <w:tcW w:w="648" w:type="dxa"/>
            <w:gridSpan w:val="2"/>
          </w:tcPr>
          <w:p w:rsidR="001E3F1B" w:rsidRPr="00944A9E" w:rsidRDefault="001E3F1B" w:rsidP="00E7344C">
            <w:pPr>
              <w:jc w:val="center"/>
            </w:pPr>
            <w:r w:rsidRPr="00944A9E">
              <w:t>2/ZS</w:t>
            </w:r>
          </w:p>
        </w:tc>
        <w:tc>
          <w:tcPr>
            <w:tcW w:w="510" w:type="dxa"/>
          </w:tcPr>
          <w:p w:rsidR="001E3F1B" w:rsidRPr="00944A9E" w:rsidRDefault="001E3F1B" w:rsidP="00E7344C">
            <w:pPr>
              <w:jc w:val="center"/>
            </w:pPr>
            <w:r w:rsidRPr="00944A9E">
              <w:t>PZ</w:t>
            </w:r>
          </w:p>
        </w:tc>
      </w:tr>
      <w:tr w:rsidR="001E3F1B" w:rsidRPr="00944A9E" w:rsidTr="00C5567C">
        <w:trPr>
          <w:jc w:val="center"/>
        </w:trPr>
        <w:tc>
          <w:tcPr>
            <w:tcW w:w="9658" w:type="dxa"/>
            <w:gridSpan w:val="8"/>
            <w:shd w:val="clear" w:color="auto" w:fill="F7CAAC"/>
          </w:tcPr>
          <w:p w:rsidR="001E3F1B" w:rsidRPr="001661B8" w:rsidRDefault="001E3F1B" w:rsidP="00E7344C">
            <w:pPr>
              <w:jc w:val="center"/>
            </w:pPr>
            <w:r w:rsidRPr="001661B8">
              <w:rPr>
                <w:b/>
              </w:rPr>
              <w:t>Povinně volitelné předměty typu A – skupina 1</w:t>
            </w:r>
          </w:p>
        </w:tc>
      </w:tr>
      <w:tr w:rsidR="001E3F1B" w:rsidRPr="00944A9E" w:rsidTr="00CD2F6C">
        <w:trPr>
          <w:trHeight w:val="594"/>
          <w:jc w:val="center"/>
        </w:trPr>
        <w:tc>
          <w:tcPr>
            <w:tcW w:w="2122" w:type="dxa"/>
            <w:tcBorders>
              <w:top w:val="single" w:sz="4" w:space="0" w:color="auto"/>
              <w:bottom w:val="single" w:sz="4" w:space="0" w:color="auto"/>
            </w:tcBorders>
          </w:tcPr>
          <w:p w:rsidR="001E3F1B" w:rsidRPr="00944A9E" w:rsidRDefault="001E3F1B" w:rsidP="00B602A7">
            <w:r w:rsidRPr="00944A9E">
              <w:rPr>
                <w:b/>
                <w:bCs/>
              </w:rPr>
              <w:t xml:space="preserve">* </w:t>
            </w:r>
            <w:r w:rsidRPr="00944A9E">
              <w:t>Hra na hudební nástroj 2</w:t>
            </w:r>
            <w:r w:rsidR="00564B1A">
              <w:t xml:space="preserve"> </w:t>
            </w:r>
            <w:del w:id="161" w:author="Hana Navrátilová" w:date="2019-09-24T11:10:00Z">
              <w:r w:rsidRPr="00944A9E">
                <w:delText>– zobcová flétna</w:delText>
              </w:r>
            </w:del>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76" w:type="dxa"/>
          </w:tcPr>
          <w:p w:rsidR="001E3F1B" w:rsidRPr="001661B8" w:rsidRDefault="00F4030F" w:rsidP="00E7344C">
            <w:r w:rsidRPr="001661B8">
              <w:t xml:space="preserve">Mgr. Libuše </w:t>
            </w:r>
            <w:r w:rsidR="00C80CD3" w:rsidRPr="001661B8">
              <w:t>Jelénková</w:t>
            </w:r>
            <w:r w:rsidRPr="001661B8">
              <w:t>, Ph.D.</w:t>
            </w:r>
          </w:p>
          <w:p w:rsidR="001E3F1B" w:rsidRPr="001661B8" w:rsidRDefault="001E3F1B" w:rsidP="00E7344C">
            <w:r w:rsidRPr="001661B8">
              <w:t>100%</w:t>
            </w:r>
          </w:p>
        </w:tc>
        <w:tc>
          <w:tcPr>
            <w:tcW w:w="648" w:type="dxa"/>
            <w:gridSpan w:val="2"/>
          </w:tcPr>
          <w:p w:rsidR="001E3F1B" w:rsidRPr="00944A9E" w:rsidRDefault="001E3F1B" w:rsidP="00E7344C">
            <w:pPr>
              <w:jc w:val="center"/>
            </w:pPr>
            <w:r w:rsidRPr="00944A9E">
              <w:t>2/ZS</w:t>
            </w:r>
          </w:p>
        </w:tc>
        <w:tc>
          <w:tcPr>
            <w:tcW w:w="510" w:type="dxa"/>
          </w:tcPr>
          <w:p w:rsidR="001E3F1B" w:rsidRPr="00944A9E" w:rsidRDefault="001E3F1B" w:rsidP="00E7344C">
            <w:pPr>
              <w:jc w:val="center"/>
            </w:pPr>
            <w:r w:rsidRPr="00944A9E">
              <w:t>PZ</w:t>
            </w:r>
          </w:p>
        </w:tc>
      </w:tr>
      <w:tr w:rsidR="001E3F1B" w:rsidRPr="00944A9E" w:rsidTr="00CD2F6C">
        <w:trPr>
          <w:trHeight w:val="594"/>
          <w:jc w:val="center"/>
          <w:del w:id="162" w:author="Hana Navrátilová" w:date="2019-09-24T11:10:00Z"/>
        </w:trPr>
        <w:tc>
          <w:tcPr>
            <w:tcW w:w="2122" w:type="dxa"/>
            <w:tcBorders>
              <w:top w:val="single" w:sz="4" w:space="0" w:color="auto"/>
              <w:bottom w:val="single" w:sz="4" w:space="0" w:color="auto"/>
            </w:tcBorders>
          </w:tcPr>
          <w:p w:rsidR="001E3F1B" w:rsidRPr="00944A9E" w:rsidRDefault="001E3F1B" w:rsidP="00E7344C">
            <w:pPr>
              <w:rPr>
                <w:del w:id="163" w:author="Hana Navrátilová" w:date="2019-09-24T11:10:00Z"/>
              </w:rPr>
            </w:pPr>
            <w:del w:id="164" w:author="Hana Navrátilová" w:date="2019-09-24T11:10:00Z">
              <w:r w:rsidRPr="00944A9E">
                <w:rPr>
                  <w:b/>
                  <w:bCs/>
                </w:rPr>
                <w:delText xml:space="preserve">* </w:delText>
              </w:r>
              <w:r w:rsidRPr="00944A9E">
                <w:delText>Hra na hudební nástroj 2 – klavír</w:delText>
              </w:r>
            </w:del>
          </w:p>
        </w:tc>
        <w:tc>
          <w:tcPr>
            <w:tcW w:w="1275" w:type="dxa"/>
          </w:tcPr>
          <w:p w:rsidR="001E3F1B" w:rsidRPr="00944A9E" w:rsidRDefault="001E3F1B" w:rsidP="00E7344C">
            <w:pPr>
              <w:jc w:val="center"/>
              <w:rPr>
                <w:del w:id="165" w:author="Hana Navrátilová" w:date="2019-09-24T11:10:00Z"/>
              </w:rPr>
            </w:pPr>
            <w:del w:id="166" w:author="Hana Navrátilová" w:date="2019-09-24T11:10:00Z">
              <w:r w:rsidRPr="00944A9E">
                <w:delText>28c</w:delText>
              </w:r>
            </w:del>
          </w:p>
        </w:tc>
        <w:tc>
          <w:tcPr>
            <w:tcW w:w="1276" w:type="dxa"/>
          </w:tcPr>
          <w:p w:rsidR="001E3F1B" w:rsidRPr="00944A9E" w:rsidRDefault="001E3F1B" w:rsidP="00E7344C">
            <w:pPr>
              <w:jc w:val="center"/>
              <w:rPr>
                <w:del w:id="167" w:author="Hana Navrátilová" w:date="2019-09-24T11:10:00Z"/>
              </w:rPr>
            </w:pPr>
            <w:del w:id="168" w:author="Hana Navrátilová" w:date="2019-09-24T11:10:00Z">
              <w:r w:rsidRPr="00944A9E">
                <w:delText>zápočet</w:delText>
              </w:r>
            </w:del>
          </w:p>
        </w:tc>
        <w:tc>
          <w:tcPr>
            <w:tcW w:w="851" w:type="dxa"/>
          </w:tcPr>
          <w:p w:rsidR="001E3F1B" w:rsidRPr="00944A9E" w:rsidRDefault="001E3F1B" w:rsidP="00E7344C">
            <w:pPr>
              <w:jc w:val="center"/>
              <w:rPr>
                <w:del w:id="169" w:author="Hana Navrátilová" w:date="2019-09-24T11:10:00Z"/>
              </w:rPr>
            </w:pPr>
            <w:del w:id="170" w:author="Hana Navrátilová" w:date="2019-09-24T11:10:00Z">
              <w:r w:rsidRPr="00944A9E">
                <w:delText>2</w:delText>
              </w:r>
            </w:del>
          </w:p>
        </w:tc>
        <w:tc>
          <w:tcPr>
            <w:tcW w:w="2976" w:type="dxa"/>
          </w:tcPr>
          <w:p w:rsidR="001E3F1B" w:rsidRPr="001661B8" w:rsidRDefault="00B922A2" w:rsidP="00E7344C">
            <w:pPr>
              <w:tabs>
                <w:tab w:val="left" w:pos="1661"/>
              </w:tabs>
              <w:rPr>
                <w:del w:id="171" w:author="Hana Navrátilová" w:date="2019-09-24T11:10:00Z"/>
              </w:rPr>
            </w:pPr>
            <w:del w:id="172" w:author="Hana Navrátilová" w:date="2019-09-24T11:10:00Z">
              <w:r w:rsidRPr="001661B8">
                <w:delText xml:space="preserve">Mgr. Nikola Šmatelková </w:delText>
              </w:r>
            </w:del>
            <w:moveFromRangeStart w:id="173" w:author="Hana Navrátilová" w:date="2019-09-24T11:10:00Z" w:name="move20215857"/>
            <w:moveFrom w:id="174" w:author="Hana Navrátilová" w:date="2019-09-24T11:10:00Z">
              <w:r w:rsidR="001E3F1B" w:rsidRPr="001661B8">
                <w:t>100%</w:t>
              </w:r>
            </w:moveFrom>
            <w:moveFromRangeEnd w:id="173"/>
          </w:p>
        </w:tc>
        <w:tc>
          <w:tcPr>
            <w:tcW w:w="648" w:type="dxa"/>
            <w:gridSpan w:val="2"/>
          </w:tcPr>
          <w:p w:rsidR="001E3F1B" w:rsidRPr="00944A9E" w:rsidRDefault="001E3F1B" w:rsidP="00E7344C">
            <w:pPr>
              <w:jc w:val="center"/>
              <w:rPr>
                <w:del w:id="175" w:author="Hana Navrátilová" w:date="2019-09-24T11:10:00Z"/>
              </w:rPr>
            </w:pPr>
            <w:del w:id="176" w:author="Hana Navrátilová" w:date="2019-09-24T11:10:00Z">
              <w:r w:rsidRPr="00944A9E">
                <w:delText>2/ZS</w:delText>
              </w:r>
            </w:del>
          </w:p>
        </w:tc>
        <w:tc>
          <w:tcPr>
            <w:tcW w:w="510" w:type="dxa"/>
          </w:tcPr>
          <w:p w:rsidR="001E3F1B" w:rsidRPr="00944A9E" w:rsidRDefault="001E3F1B" w:rsidP="00E7344C">
            <w:pPr>
              <w:jc w:val="center"/>
              <w:rPr>
                <w:del w:id="177" w:author="Hana Navrátilová" w:date="2019-09-24T11:10:00Z"/>
              </w:rPr>
            </w:pPr>
            <w:del w:id="178" w:author="Hana Navrátilová" w:date="2019-09-24T11:10:00Z">
              <w:r w:rsidRPr="00944A9E">
                <w:delText>PZ</w:delText>
              </w:r>
            </w:del>
          </w:p>
        </w:tc>
      </w:tr>
      <w:tr w:rsidR="001E3F1B" w:rsidRPr="00944A9E" w:rsidTr="00CD2F6C">
        <w:trPr>
          <w:trHeight w:val="594"/>
          <w:jc w:val="center"/>
        </w:trPr>
        <w:tc>
          <w:tcPr>
            <w:tcW w:w="2122" w:type="dxa"/>
            <w:tcBorders>
              <w:top w:val="single" w:sz="4" w:space="0" w:color="auto"/>
            </w:tcBorders>
          </w:tcPr>
          <w:p w:rsidR="001E3F1B" w:rsidRPr="00944A9E" w:rsidRDefault="001E3F1B" w:rsidP="00E7344C">
            <w:r w:rsidRPr="00944A9E">
              <w:rPr>
                <w:b/>
                <w:bCs/>
              </w:rPr>
              <w:t xml:space="preserve">* </w:t>
            </w:r>
            <w:r w:rsidRPr="00944A9E">
              <w:t>Literatura pro děti 2</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76" w:type="dxa"/>
          </w:tcPr>
          <w:p w:rsidR="001E3F1B" w:rsidRPr="001661B8" w:rsidRDefault="001E3F1B" w:rsidP="00E7344C">
            <w:del w:id="179" w:author="Hana Navrátilová" w:date="2019-09-24T11:10:00Z">
              <w:r w:rsidRPr="001661B8">
                <w:delText>Mgr</w:delText>
              </w:r>
            </w:del>
            <w:ins w:id="180" w:author="Hana Navrátilová" w:date="2019-09-24T11:10:00Z">
              <w:r w:rsidR="00B602A7" w:rsidRPr="001661B8">
                <w:t>PhDr</w:t>
              </w:r>
            </w:ins>
            <w:r w:rsidR="00B602A7" w:rsidRPr="001661B8">
              <w:t xml:space="preserve">. </w:t>
            </w:r>
            <w:r w:rsidR="00DA4AA8" w:rsidRPr="001661B8">
              <w:t>Hana Navrátilová</w:t>
            </w:r>
            <w:ins w:id="181" w:author="Hana Navrátilová" w:date="2019-09-24T11:10:00Z">
              <w:r w:rsidR="00B602A7" w:rsidRPr="001661B8">
                <w:t xml:space="preserve">, Ph.D. </w:t>
              </w:r>
            </w:ins>
          </w:p>
          <w:p w:rsidR="001E3F1B" w:rsidRPr="001661B8" w:rsidRDefault="001E3F1B" w:rsidP="00E7344C">
            <w:r w:rsidRPr="001661B8">
              <w:t>100%</w:t>
            </w:r>
          </w:p>
        </w:tc>
        <w:tc>
          <w:tcPr>
            <w:tcW w:w="648" w:type="dxa"/>
            <w:gridSpan w:val="2"/>
          </w:tcPr>
          <w:p w:rsidR="001E3F1B" w:rsidRPr="00944A9E" w:rsidRDefault="001E3F1B" w:rsidP="00E7344C">
            <w:pPr>
              <w:jc w:val="center"/>
            </w:pPr>
            <w:r w:rsidRPr="00944A9E">
              <w:t>2/ZS</w:t>
            </w:r>
          </w:p>
        </w:tc>
        <w:tc>
          <w:tcPr>
            <w:tcW w:w="510" w:type="dxa"/>
          </w:tcPr>
          <w:p w:rsidR="001E3F1B" w:rsidRPr="00944A9E" w:rsidRDefault="001E3F1B" w:rsidP="00E7344C">
            <w:pPr>
              <w:jc w:val="center"/>
            </w:pPr>
            <w:r w:rsidRPr="00944A9E">
              <w:t>PZ</w:t>
            </w:r>
          </w:p>
        </w:tc>
      </w:tr>
      <w:tr w:rsidR="001659A5" w:rsidRPr="00944A9E" w:rsidTr="00863A70">
        <w:trPr>
          <w:trHeight w:val="594"/>
          <w:jc w:val="center"/>
        </w:trPr>
        <w:tc>
          <w:tcPr>
            <w:tcW w:w="2122" w:type="dxa"/>
            <w:tcBorders>
              <w:top w:val="nil"/>
            </w:tcBorders>
          </w:tcPr>
          <w:p w:rsidR="001659A5" w:rsidRPr="00944A9E" w:rsidRDefault="001659A5" w:rsidP="00E7344C">
            <w:r>
              <w:t>* Výběrový cizí jazyk II (německý, španělský, francouzský jazyk) pro učitele ZŠ</w:t>
            </w:r>
          </w:p>
        </w:tc>
        <w:tc>
          <w:tcPr>
            <w:tcW w:w="1275" w:type="dxa"/>
          </w:tcPr>
          <w:p w:rsidR="001659A5" w:rsidRPr="00944A9E" w:rsidRDefault="001659A5" w:rsidP="00E7344C">
            <w:pPr>
              <w:jc w:val="center"/>
            </w:pPr>
            <w:r w:rsidRPr="00944A9E">
              <w:t>28c</w:t>
            </w:r>
          </w:p>
        </w:tc>
        <w:tc>
          <w:tcPr>
            <w:tcW w:w="1276" w:type="dxa"/>
          </w:tcPr>
          <w:p w:rsidR="001659A5" w:rsidRPr="00944A9E" w:rsidRDefault="001659A5" w:rsidP="00E7344C">
            <w:pPr>
              <w:jc w:val="center"/>
            </w:pPr>
            <w:r w:rsidRPr="00944A9E">
              <w:t>Zápočet</w:t>
            </w:r>
          </w:p>
        </w:tc>
        <w:tc>
          <w:tcPr>
            <w:tcW w:w="851" w:type="dxa"/>
          </w:tcPr>
          <w:p w:rsidR="001659A5" w:rsidRPr="00944A9E" w:rsidRDefault="001659A5" w:rsidP="00E7344C">
            <w:pPr>
              <w:jc w:val="center"/>
            </w:pPr>
            <w:r w:rsidRPr="00944A9E">
              <w:t>2</w:t>
            </w:r>
          </w:p>
        </w:tc>
        <w:tc>
          <w:tcPr>
            <w:tcW w:w="2976" w:type="dxa"/>
          </w:tcPr>
          <w:p w:rsidR="001659A5" w:rsidRPr="001661B8" w:rsidRDefault="001659A5" w:rsidP="000E2368">
            <w:r w:rsidRPr="001661B8">
              <w:t xml:space="preserve">Mgr. Věra Kozáková, Ph.D., 50% / Mgr. Veronika Pečivová, 25% / </w:t>
            </w:r>
            <w:del w:id="182" w:author="Hana Navrátilová" w:date="2019-09-24T11:10:00Z">
              <w:r w:rsidRPr="001661B8">
                <w:delText>Mgr</w:delText>
              </w:r>
            </w:del>
            <w:ins w:id="183" w:author="Hana Navrátilová" w:date="2019-09-24T11:10:00Z">
              <w:r w:rsidR="000E2368" w:rsidRPr="001661B8">
                <w:t>PhDr</w:t>
              </w:r>
            </w:ins>
            <w:r w:rsidR="000E2368" w:rsidRPr="001661B8">
              <w:t>. Hana Navrátilová</w:t>
            </w:r>
            <w:del w:id="184" w:author="Hana Navrátilová" w:date="2019-09-24T11:10:00Z">
              <w:r w:rsidRPr="001661B8">
                <w:delText xml:space="preserve"> </w:delText>
              </w:r>
            </w:del>
            <w:ins w:id="185" w:author="Hana Navrátilová" w:date="2019-09-24T11:10:00Z">
              <w:r w:rsidR="000E2368" w:rsidRPr="001661B8">
                <w:t>, Ph.D.</w:t>
              </w:r>
            </w:ins>
            <w:r w:rsidR="00B90EED" w:rsidRPr="001661B8">
              <w:br/>
            </w:r>
            <w:r w:rsidRPr="001661B8">
              <w:t>25 %</w:t>
            </w:r>
          </w:p>
        </w:tc>
        <w:tc>
          <w:tcPr>
            <w:tcW w:w="648" w:type="dxa"/>
            <w:gridSpan w:val="2"/>
          </w:tcPr>
          <w:p w:rsidR="001659A5" w:rsidRPr="00944A9E" w:rsidRDefault="001659A5" w:rsidP="00E7344C">
            <w:pPr>
              <w:jc w:val="center"/>
            </w:pPr>
            <w:r>
              <w:t>2</w:t>
            </w:r>
            <w:r w:rsidRPr="00944A9E">
              <w:t>/ZS</w:t>
            </w:r>
          </w:p>
        </w:tc>
        <w:tc>
          <w:tcPr>
            <w:tcW w:w="510" w:type="dxa"/>
          </w:tcPr>
          <w:p w:rsidR="001659A5" w:rsidRPr="00944A9E" w:rsidRDefault="001659A5" w:rsidP="00E7344C">
            <w:pPr>
              <w:jc w:val="center"/>
            </w:pPr>
            <w:r w:rsidRPr="00944A9E">
              <w:t>PZ</w:t>
            </w:r>
          </w:p>
        </w:tc>
      </w:tr>
      <w:tr w:rsidR="001E3F1B" w:rsidRPr="00944A9E" w:rsidTr="00C5567C">
        <w:trPr>
          <w:trHeight w:val="474"/>
          <w:jc w:val="center"/>
        </w:trPr>
        <w:tc>
          <w:tcPr>
            <w:tcW w:w="9658" w:type="dxa"/>
            <w:gridSpan w:val="8"/>
            <w:tcBorders>
              <w:top w:val="nil"/>
            </w:tcBorders>
          </w:tcPr>
          <w:p w:rsidR="003D129D" w:rsidRPr="001661B8" w:rsidRDefault="001E3F1B" w:rsidP="006E551F">
            <w:pPr>
              <w:jc w:val="both"/>
              <w:rPr>
                <w:b/>
              </w:rPr>
            </w:pPr>
            <w:r w:rsidRPr="001661B8">
              <w:rPr>
                <w:b/>
              </w:rPr>
              <w:t>Podmínka pro splnění této skupiny předmětů:</w:t>
            </w:r>
            <w:r w:rsidR="006E551F" w:rsidRPr="001661B8">
              <w:rPr>
                <w:b/>
              </w:rPr>
              <w:t xml:space="preserve"> </w:t>
            </w:r>
          </w:p>
          <w:p w:rsidR="001E3F1B" w:rsidRPr="001661B8" w:rsidRDefault="001E3F1B" w:rsidP="00895F23">
            <w:pPr>
              <w:jc w:val="both"/>
            </w:pPr>
            <w:r w:rsidRPr="001661B8">
              <w:rPr>
                <w:b/>
              </w:rPr>
              <w:t>*s</w:t>
            </w:r>
            <w:r w:rsidR="001659A5" w:rsidRPr="001661B8">
              <w:rPr>
                <w:b/>
              </w:rPr>
              <w:t xml:space="preserve">tudent volí jeden </w:t>
            </w:r>
            <w:del w:id="186" w:author="Hana Navrátilová" w:date="2019-09-24T11:10:00Z">
              <w:r w:rsidR="001659A5" w:rsidRPr="001661B8">
                <w:rPr>
                  <w:b/>
                </w:rPr>
                <w:delText xml:space="preserve">předmět </w:delText>
              </w:r>
            </w:del>
            <w:r w:rsidR="00895F23" w:rsidRPr="001661B8">
              <w:rPr>
                <w:b/>
              </w:rPr>
              <w:t xml:space="preserve">ze </w:t>
            </w:r>
            <w:del w:id="187" w:author="Hana Navrátilová" w:date="2019-09-24T11:10:00Z">
              <w:r w:rsidR="001659A5" w:rsidRPr="001661B8">
                <w:rPr>
                  <w:b/>
                </w:rPr>
                <w:delText>čtyř</w:delText>
              </w:r>
            </w:del>
            <w:ins w:id="188" w:author="Hana Navrátilová" w:date="2019-09-24T11:10:00Z">
              <w:r w:rsidR="00895F23" w:rsidRPr="001661B8">
                <w:rPr>
                  <w:b/>
                </w:rPr>
                <w:t>tří předmětů</w:t>
              </w:r>
            </w:ins>
          </w:p>
        </w:tc>
      </w:tr>
      <w:tr w:rsidR="00427A32" w:rsidRPr="00944A9E" w:rsidTr="00E02891">
        <w:trPr>
          <w:trHeight w:val="561"/>
          <w:jc w:val="center"/>
        </w:trPr>
        <w:tc>
          <w:tcPr>
            <w:tcW w:w="2122" w:type="dxa"/>
            <w:tcBorders>
              <w:top w:val="nil"/>
            </w:tcBorders>
          </w:tcPr>
          <w:p w:rsidR="00427A32" w:rsidRPr="00944A9E" w:rsidRDefault="00427A32" w:rsidP="00E7344C">
            <w:pPr>
              <w:rPr>
                <w:b/>
              </w:rPr>
            </w:pPr>
            <w:r w:rsidRPr="00944A9E">
              <w:rPr>
                <w:b/>
              </w:rPr>
              <w:t xml:space="preserve">Počet kreditů </w:t>
            </w:r>
            <w:r w:rsidRPr="00944A9E">
              <w:rPr>
                <w:b/>
              </w:rPr>
              <w:br/>
              <w:t>za ZS 2. ročníku</w:t>
            </w:r>
          </w:p>
        </w:tc>
        <w:tc>
          <w:tcPr>
            <w:tcW w:w="2551" w:type="dxa"/>
            <w:gridSpan w:val="2"/>
          </w:tcPr>
          <w:p w:rsidR="00427A32" w:rsidRPr="00944A9E" w:rsidRDefault="00427A32" w:rsidP="00E7344C">
            <w:pPr>
              <w:jc w:val="both"/>
              <w:rPr>
                <w:b/>
              </w:rPr>
            </w:pPr>
          </w:p>
        </w:tc>
        <w:tc>
          <w:tcPr>
            <w:tcW w:w="851" w:type="dxa"/>
          </w:tcPr>
          <w:p w:rsidR="00427A32" w:rsidRPr="00944A9E" w:rsidRDefault="00427A32" w:rsidP="00E7344C">
            <w:pPr>
              <w:jc w:val="center"/>
              <w:rPr>
                <w:b/>
              </w:rPr>
            </w:pPr>
            <w:r w:rsidRPr="00944A9E">
              <w:rPr>
                <w:b/>
              </w:rPr>
              <w:t>30</w:t>
            </w:r>
          </w:p>
        </w:tc>
        <w:tc>
          <w:tcPr>
            <w:tcW w:w="4134" w:type="dxa"/>
            <w:gridSpan w:val="4"/>
          </w:tcPr>
          <w:p w:rsidR="00427A32" w:rsidRPr="001661B8" w:rsidRDefault="00427A32" w:rsidP="00E7344C">
            <w:pPr>
              <w:jc w:val="both"/>
              <w:rPr>
                <w:b/>
              </w:rPr>
            </w:pPr>
          </w:p>
        </w:tc>
      </w:tr>
      <w:tr w:rsidR="001E3F1B" w:rsidRPr="00944A9E" w:rsidTr="00081D17">
        <w:trPr>
          <w:trHeight w:val="359"/>
          <w:jc w:val="center"/>
        </w:trPr>
        <w:tc>
          <w:tcPr>
            <w:tcW w:w="9658" w:type="dxa"/>
            <w:gridSpan w:val="8"/>
            <w:tcBorders>
              <w:top w:val="nil"/>
            </w:tcBorders>
            <w:shd w:val="clear" w:color="auto" w:fill="FBD4B4"/>
          </w:tcPr>
          <w:p w:rsidR="001E3F1B" w:rsidRPr="001661B8" w:rsidRDefault="001E3F1B" w:rsidP="00081D17">
            <w:pPr>
              <w:jc w:val="center"/>
              <w:rPr>
                <w:b/>
              </w:rPr>
            </w:pPr>
            <w:r w:rsidRPr="001661B8">
              <w:rPr>
                <w:b/>
              </w:rPr>
              <w:t>Povinné předměty</w:t>
            </w:r>
          </w:p>
        </w:tc>
      </w:tr>
      <w:tr w:rsidR="001E3F1B" w:rsidRPr="00944A9E" w:rsidTr="00863A70">
        <w:trPr>
          <w:trHeight w:val="594"/>
          <w:jc w:val="center"/>
        </w:trPr>
        <w:tc>
          <w:tcPr>
            <w:tcW w:w="2122" w:type="dxa"/>
            <w:tcBorders>
              <w:top w:val="nil"/>
            </w:tcBorders>
          </w:tcPr>
          <w:p w:rsidR="001E3F1B" w:rsidRPr="00944A9E" w:rsidRDefault="001E3F1B" w:rsidP="00E7344C">
            <w:r w:rsidRPr="00944A9E">
              <w:t>Primární pedagogika s praxí 4</w:t>
            </w:r>
          </w:p>
        </w:tc>
        <w:tc>
          <w:tcPr>
            <w:tcW w:w="1275" w:type="dxa"/>
          </w:tcPr>
          <w:p w:rsidR="001E3F1B" w:rsidRPr="00944A9E" w:rsidRDefault="001E3F1B" w:rsidP="00E7344C">
            <w:pPr>
              <w:jc w:val="center"/>
            </w:pPr>
            <w:r w:rsidRPr="00944A9E">
              <w:t>28p+28c</w:t>
            </w:r>
          </w:p>
          <w:p w:rsidR="001E3F1B" w:rsidRPr="00944A9E" w:rsidRDefault="001E3F1B" w:rsidP="00E7344C">
            <w:pPr>
              <w:jc w:val="center"/>
            </w:pPr>
            <w:r w:rsidRPr="00944A9E">
              <w:t>+ blok 8 hod. praxe</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5</w:t>
            </w:r>
          </w:p>
          <w:p w:rsidR="001E3F1B" w:rsidRPr="00863A70" w:rsidRDefault="001E3F1B" w:rsidP="00E7344C">
            <w:pPr>
              <w:jc w:val="center"/>
              <w:rPr>
                <w:sz w:val="18"/>
              </w:rPr>
            </w:pPr>
            <w:r w:rsidRPr="00863A70">
              <w:rPr>
                <w:sz w:val="18"/>
              </w:rPr>
              <w:t>(praxe 3)</w:t>
            </w:r>
          </w:p>
          <w:p w:rsidR="001E3F1B" w:rsidRPr="00944A9E" w:rsidRDefault="001E3F1B" w:rsidP="00E7344C"/>
        </w:tc>
        <w:tc>
          <w:tcPr>
            <w:tcW w:w="2976" w:type="dxa"/>
          </w:tcPr>
          <w:p w:rsidR="001E3F1B" w:rsidRPr="001661B8" w:rsidRDefault="00B602A7" w:rsidP="00B602A7">
            <w:pPr>
              <w:rPr>
                <w:ins w:id="189" w:author="Hana Navrátilová" w:date="2019-09-24T11:10:00Z"/>
              </w:rPr>
            </w:pPr>
            <w:moveToRangeStart w:id="190" w:author="Hana Navrátilová" w:date="2019-09-24T11:10:00Z" w:name="move20215872"/>
            <w:moveTo w:id="191" w:author="Hana Navrátilová" w:date="2019-09-24T11:10:00Z">
              <w:r w:rsidRPr="00470B98">
                <w:rPr>
                  <w:b/>
                </w:rPr>
                <w:t xml:space="preserve">prof. PhDr. </w:t>
              </w:r>
            </w:moveTo>
            <w:moveToRangeEnd w:id="190"/>
            <w:ins w:id="192" w:author="Hana Navrátilová" w:date="2019-09-24T11:10:00Z">
              <w:r w:rsidRPr="001661B8">
                <w:rPr>
                  <w:b/>
                </w:rPr>
                <w:t xml:space="preserve">Peter Gavora, CSc. </w:t>
              </w:r>
              <w:r w:rsidRPr="001661B8">
                <w:t>50</w:t>
              </w:r>
              <w:r w:rsidR="001E3F1B" w:rsidRPr="001661B8">
                <w:t>%</w:t>
              </w:r>
            </w:ins>
          </w:p>
          <w:p w:rsidR="001E3F1B" w:rsidRPr="001661B8" w:rsidRDefault="00B602A7" w:rsidP="00E7344C">
            <w:pPr>
              <w:rPr>
                <w:del w:id="193" w:author="Hana Navrátilová" w:date="2019-09-24T11:10:00Z"/>
                <w:b/>
              </w:rPr>
            </w:pPr>
            <w:ins w:id="194" w:author="Hana Navrátilová" w:date="2019-09-24T11:10:00Z">
              <w:r w:rsidRPr="001661B8">
                <w:t xml:space="preserve">Mgr. </w:t>
              </w:r>
              <w:r w:rsidR="00895F23" w:rsidRPr="001661B8">
                <w:t xml:space="preserve">et Mgr. </w:t>
              </w:r>
              <w:r w:rsidRPr="001661B8">
                <w:t>Gabriela Vojtěšková 50%</w:t>
              </w:r>
            </w:ins>
            <w:moveFromRangeStart w:id="195" w:author="Hana Navrátilová" w:date="2019-09-24T11:10:00Z" w:name="move20215854"/>
            <w:moveFrom w:id="196" w:author="Hana Navrátilová" w:date="2019-09-24T11:10:00Z">
              <w:r w:rsidR="00C358C2" w:rsidRPr="00470B98">
                <w:t>doc. PaedDr. Adriana Wiegerová, PhD.</w:t>
              </w:r>
            </w:moveFrom>
            <w:moveFromRangeEnd w:id="195"/>
          </w:p>
          <w:p w:rsidR="00B602A7" w:rsidRPr="001661B8" w:rsidRDefault="00C358C2" w:rsidP="00B602A7">
            <w:moveFromRangeStart w:id="197" w:author="Hana Navrátilová" w:date="2019-09-24T11:10:00Z" w:name="move20215861"/>
            <w:moveFrom w:id="198" w:author="Hana Navrátilová" w:date="2019-09-24T11:10:00Z">
              <w:r w:rsidRPr="001661B8">
                <w:t>100%</w:t>
              </w:r>
            </w:moveFrom>
            <w:moveFromRangeEnd w:id="197"/>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ZT</w:t>
            </w:r>
          </w:p>
        </w:tc>
      </w:tr>
      <w:tr w:rsidR="001E3F1B" w:rsidRPr="00944A9E" w:rsidTr="00863A70">
        <w:trPr>
          <w:trHeight w:val="594"/>
          <w:jc w:val="center"/>
        </w:trPr>
        <w:tc>
          <w:tcPr>
            <w:tcW w:w="2122" w:type="dxa"/>
            <w:tcBorders>
              <w:top w:val="nil"/>
            </w:tcBorders>
          </w:tcPr>
          <w:p w:rsidR="001E3F1B" w:rsidRPr="00944A9E" w:rsidRDefault="001E3F1B" w:rsidP="00E7344C">
            <w:r w:rsidRPr="00944A9E">
              <w:t>Sociální psychologie</w:t>
            </w:r>
          </w:p>
        </w:tc>
        <w:tc>
          <w:tcPr>
            <w:tcW w:w="1275" w:type="dxa"/>
          </w:tcPr>
          <w:p w:rsidR="001E3F1B" w:rsidRPr="00944A9E" w:rsidRDefault="001E3F1B" w:rsidP="00E7344C">
            <w:pPr>
              <w:jc w:val="center"/>
            </w:pPr>
            <w:r w:rsidRPr="00944A9E">
              <w:t>28p+14s</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tc>
        <w:tc>
          <w:tcPr>
            <w:tcW w:w="2976" w:type="dxa"/>
          </w:tcPr>
          <w:p w:rsidR="001E3F1B" w:rsidRPr="001661B8" w:rsidRDefault="00B602A7" w:rsidP="00E7344C">
            <w:pPr>
              <w:rPr>
                <w:b/>
              </w:rPr>
            </w:pPr>
            <w:ins w:id="199" w:author="Hana Navrátilová" w:date="2019-09-24T11:10:00Z">
              <w:r w:rsidRPr="001661B8">
                <w:rPr>
                  <w:b/>
                </w:rPr>
                <w:t xml:space="preserve">prof. </w:t>
              </w:r>
            </w:ins>
            <w:moveToRangeStart w:id="200" w:author="Hana Navrátilová" w:date="2019-09-24T11:10:00Z" w:name="move20215873"/>
            <w:moveTo w:id="201" w:author="Hana Navrátilová" w:date="2019-09-24T11:10:00Z">
              <w:r w:rsidRPr="00470B98">
                <w:rPr>
                  <w:b/>
                </w:rPr>
                <w:t xml:space="preserve">PhDr. </w:t>
              </w:r>
            </w:moveTo>
            <w:moveToRangeEnd w:id="200"/>
            <w:ins w:id="202" w:author="Hana Navrátilová" w:date="2019-09-24T11:10:00Z">
              <w:r w:rsidRPr="001661B8">
                <w:rPr>
                  <w:b/>
                </w:rPr>
                <w:t>Iva Lukšík, CSc.</w:t>
              </w:r>
              <w:r w:rsidRPr="001661B8">
                <w:t xml:space="preserve"> 50</w:t>
              </w:r>
              <w:r w:rsidR="001E3F1B" w:rsidRPr="001661B8">
                <w:t>% /</w:t>
              </w:r>
              <w:r w:rsidR="001E3F1B" w:rsidRPr="001661B8">
                <w:br/>
              </w:r>
            </w:ins>
            <w:r w:rsidR="001E3F1B" w:rsidRPr="00470B98">
              <w:t xml:space="preserve">Mgr. </w:t>
            </w:r>
            <w:r w:rsidRPr="00470B98">
              <w:t>et Mgr. Viktor Pacholík, Ph.D.</w:t>
            </w:r>
            <w:del w:id="203" w:author="Hana Navrátilová" w:date="2019-09-24T11:10:00Z">
              <w:r w:rsidR="001E3F1B" w:rsidRPr="001661B8">
                <w:rPr>
                  <w:b/>
                </w:rPr>
                <w:delText xml:space="preserve"> </w:delText>
              </w:r>
              <w:r w:rsidR="001E3F1B" w:rsidRPr="001661B8">
                <w:delText>75% /</w:delText>
              </w:r>
              <w:r w:rsidR="001E3F1B" w:rsidRPr="001661B8">
                <w:br/>
                <w:delText xml:space="preserve">Mgr. Pavla </w:delText>
              </w:r>
              <w:r w:rsidR="007A48F4" w:rsidRPr="001661B8">
                <w:delText>Tomancová</w:delText>
              </w:r>
            </w:del>
          </w:p>
          <w:p w:rsidR="001E3F1B" w:rsidRPr="001661B8" w:rsidRDefault="001E3F1B" w:rsidP="00E7344C">
            <w:del w:id="204" w:author="Hana Navrátilová" w:date="2019-09-24T11:10:00Z">
              <w:r w:rsidRPr="001661B8">
                <w:delText>25</w:delText>
              </w:r>
            </w:del>
            <w:ins w:id="205" w:author="Hana Navrátilová" w:date="2019-09-24T11:10:00Z">
              <w:r w:rsidR="00B602A7" w:rsidRPr="001661B8">
                <w:t>50</w:t>
              </w:r>
            </w:ins>
            <w:r w:rsidRPr="001661B8">
              <w:t>%</w:t>
            </w:r>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ZT</w:t>
            </w:r>
          </w:p>
        </w:tc>
      </w:tr>
      <w:tr w:rsidR="001E3F1B" w:rsidRPr="00944A9E" w:rsidTr="00863A70">
        <w:trPr>
          <w:trHeight w:val="594"/>
          <w:jc w:val="center"/>
        </w:trPr>
        <w:tc>
          <w:tcPr>
            <w:tcW w:w="2122" w:type="dxa"/>
            <w:tcBorders>
              <w:top w:val="nil"/>
              <w:bottom w:val="single" w:sz="4" w:space="0" w:color="auto"/>
            </w:tcBorders>
          </w:tcPr>
          <w:p w:rsidR="001E3F1B" w:rsidRPr="00944A9E" w:rsidRDefault="001E3F1B" w:rsidP="00E7344C">
            <w:r w:rsidRPr="00944A9E">
              <w:t xml:space="preserve">Matematika v primárním vzdělávání </w:t>
            </w:r>
          </w:p>
        </w:tc>
        <w:tc>
          <w:tcPr>
            <w:tcW w:w="1275" w:type="dxa"/>
          </w:tcPr>
          <w:p w:rsidR="001E3F1B" w:rsidRPr="00944A9E" w:rsidRDefault="001E3F1B" w:rsidP="00E7344C">
            <w:pPr>
              <w:jc w:val="center"/>
            </w:pPr>
            <w:r w:rsidRPr="00944A9E">
              <w:t>14p+28s</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tc>
        <w:tc>
          <w:tcPr>
            <w:tcW w:w="2976" w:type="dxa"/>
          </w:tcPr>
          <w:p w:rsidR="00BA7093" w:rsidRPr="001661B8" w:rsidRDefault="00BA7093" w:rsidP="00BA7093">
            <w:pPr>
              <w:rPr>
                <w:ins w:id="206" w:author="Hana Navrátilová" w:date="2019-09-24T11:10:00Z"/>
                <w:b/>
              </w:rPr>
            </w:pPr>
            <w:moveToRangeStart w:id="207" w:author="Hana Navrátilová" w:date="2019-09-24T11:10:00Z" w:name="move20215874"/>
            <w:moveTo w:id="208" w:author="Hana Navrátilová" w:date="2019-09-24T11:10:00Z">
              <w:r w:rsidRPr="00470B98">
                <w:rPr>
                  <w:b/>
                </w:rPr>
                <w:t xml:space="preserve">prof. </w:t>
              </w:r>
            </w:moveTo>
            <w:moveToRangeEnd w:id="207"/>
            <w:ins w:id="209" w:author="Hana Navrátilová" w:date="2019-09-24T11:10:00Z">
              <w:r w:rsidRPr="001661B8">
                <w:rPr>
                  <w:b/>
                </w:rPr>
                <w:t xml:space="preserve">RNDr. Anna Tirpáková, CSc. </w:t>
              </w:r>
              <w:r w:rsidRPr="001661B8">
                <w:t>50%</w:t>
              </w:r>
            </w:ins>
          </w:p>
          <w:p w:rsidR="001E3F1B" w:rsidRPr="001661B8" w:rsidRDefault="00BC793D" w:rsidP="00BA7093">
            <w:pPr>
              <w:rPr>
                <w:b/>
              </w:rPr>
            </w:pPr>
            <w:r w:rsidRPr="00470B98">
              <w:t>PaedDr. Lucia Ficová, PhD.</w:t>
            </w:r>
            <w:r w:rsidR="00010FB7" w:rsidRPr="00470B98">
              <w:t xml:space="preserve"> </w:t>
            </w:r>
            <w:del w:id="210" w:author="Hana Navrátilová" w:date="2019-09-24T11:10:00Z">
              <w:r w:rsidR="001E3F1B" w:rsidRPr="001661B8">
                <w:delText>25% / Mgr. Marie Pavelková</w:delText>
              </w:r>
              <w:r w:rsidR="00A772D0" w:rsidRPr="001661B8">
                <w:delText xml:space="preserve"> </w:delText>
              </w:r>
              <w:r w:rsidR="001E3F1B" w:rsidRPr="001661B8">
                <w:delText>75%</w:delText>
              </w:r>
            </w:del>
            <w:ins w:id="211" w:author="Hana Navrátilová" w:date="2019-09-24T11:10:00Z">
              <w:r w:rsidR="00BA7093" w:rsidRPr="001661B8">
                <w:t>50</w:t>
              </w:r>
              <w:r w:rsidR="001E3F1B" w:rsidRPr="001661B8">
                <w:t xml:space="preserve">% / </w:t>
              </w:r>
            </w:ins>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PZ</w:t>
            </w:r>
          </w:p>
        </w:tc>
      </w:tr>
      <w:tr w:rsidR="001E3F1B" w:rsidRPr="00944A9E" w:rsidTr="00A772D0">
        <w:trPr>
          <w:trHeight w:val="824"/>
          <w:jc w:val="center"/>
        </w:trPr>
        <w:tc>
          <w:tcPr>
            <w:tcW w:w="2122" w:type="dxa"/>
            <w:tcBorders>
              <w:top w:val="single" w:sz="4" w:space="0" w:color="auto"/>
              <w:bottom w:val="single" w:sz="4" w:space="0" w:color="auto"/>
            </w:tcBorders>
          </w:tcPr>
          <w:p w:rsidR="001E3F1B" w:rsidRPr="00944A9E" w:rsidRDefault="001E3F1B" w:rsidP="00E7344C">
            <w:r w:rsidRPr="00944A9E">
              <w:t>Didaktika přírodovědného vzdělávání s praxí 1</w:t>
            </w:r>
          </w:p>
        </w:tc>
        <w:tc>
          <w:tcPr>
            <w:tcW w:w="1275" w:type="dxa"/>
            <w:tcBorders>
              <w:bottom w:val="single" w:sz="4" w:space="0" w:color="auto"/>
            </w:tcBorders>
          </w:tcPr>
          <w:p w:rsidR="001E3F1B" w:rsidRPr="00944A9E" w:rsidRDefault="001E3F1B" w:rsidP="00E7344C">
            <w:pPr>
              <w:jc w:val="center"/>
            </w:pPr>
            <w:r w:rsidRPr="00944A9E">
              <w:t>28p+28s</w:t>
            </w:r>
          </w:p>
          <w:p w:rsidR="001E3F1B" w:rsidRPr="00944A9E" w:rsidRDefault="001E3F1B" w:rsidP="00E7344C">
            <w:pPr>
              <w:jc w:val="center"/>
            </w:pPr>
            <w:r w:rsidRPr="00944A9E">
              <w:t>+ 4 hod. praxe</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p w:rsidR="001E3F1B" w:rsidRPr="00944A9E" w:rsidRDefault="001E3F1B" w:rsidP="00E7344C">
            <w:pPr>
              <w:jc w:val="center"/>
            </w:pPr>
            <w:r w:rsidRPr="00863A70">
              <w:rPr>
                <w:sz w:val="18"/>
              </w:rPr>
              <w:t>(praxe 1)</w:t>
            </w:r>
          </w:p>
        </w:tc>
        <w:tc>
          <w:tcPr>
            <w:tcW w:w="2976" w:type="dxa"/>
          </w:tcPr>
          <w:p w:rsidR="001E3F1B" w:rsidRPr="001661B8" w:rsidRDefault="001E3F1B" w:rsidP="00BA7093">
            <w:r w:rsidRPr="001661B8">
              <w:rPr>
                <w:b/>
              </w:rPr>
              <w:t>doc. PaedDr. Adriana Wiegerová, PhD.</w:t>
            </w:r>
            <w:r w:rsidRPr="001661B8">
              <w:t xml:space="preserve"> 50% /</w:t>
            </w:r>
            <w:r w:rsidRPr="001661B8">
              <w:br/>
            </w:r>
            <w:del w:id="212" w:author="Hana Navrátilová" w:date="2019-09-24T11:10:00Z">
              <w:r w:rsidRPr="001661B8">
                <w:delText>Mgr</w:delText>
              </w:r>
            </w:del>
            <w:ins w:id="213" w:author="Hana Navrátilová" w:date="2019-09-24T11:10:00Z">
              <w:r w:rsidR="00BA7093" w:rsidRPr="001661B8">
                <w:t>PhDr</w:t>
              </w:r>
            </w:ins>
            <w:r w:rsidR="00BA7093" w:rsidRPr="001661B8">
              <w:t xml:space="preserve">. </w:t>
            </w:r>
            <w:r w:rsidRPr="001661B8">
              <w:t>Petra Trávníčková</w:t>
            </w:r>
            <w:r w:rsidR="00A772D0" w:rsidRPr="001661B8">
              <w:t xml:space="preserve"> 5</w:t>
            </w:r>
            <w:r w:rsidRPr="001661B8">
              <w:t>0%</w:t>
            </w:r>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PZ</w:t>
            </w:r>
          </w:p>
        </w:tc>
      </w:tr>
      <w:tr w:rsidR="001E3F1B" w:rsidRPr="00944A9E" w:rsidTr="00863A70">
        <w:trPr>
          <w:trHeight w:val="693"/>
          <w:jc w:val="center"/>
        </w:trPr>
        <w:tc>
          <w:tcPr>
            <w:tcW w:w="2122" w:type="dxa"/>
            <w:tcBorders>
              <w:top w:val="single" w:sz="4" w:space="0" w:color="auto"/>
              <w:left w:val="single" w:sz="4" w:space="0" w:color="auto"/>
              <w:bottom w:val="single" w:sz="4" w:space="0" w:color="auto"/>
              <w:right w:val="single" w:sz="4" w:space="0" w:color="auto"/>
            </w:tcBorders>
          </w:tcPr>
          <w:p w:rsidR="001E3F1B" w:rsidRPr="00944A9E" w:rsidRDefault="001E3F1B" w:rsidP="00E7344C">
            <w:del w:id="214" w:author="Hana Navrátilová" w:date="2019-09-24T11:10:00Z">
              <w:r w:rsidRPr="00944A9E">
                <w:delText>Základy speciální pedagogiky</w:delText>
              </w:r>
            </w:del>
            <w:ins w:id="215" w:author="Hana Navrátilová" w:date="2019-09-24T11:10:00Z">
              <w:r w:rsidR="000E2368">
                <w:t>Specifické přístupy k žákům s</w:t>
              </w:r>
              <w:r w:rsidR="00BA7093">
                <w:t> poruchami učení</w:t>
              </w:r>
            </w:ins>
          </w:p>
        </w:tc>
        <w:tc>
          <w:tcPr>
            <w:tcW w:w="1275" w:type="dxa"/>
            <w:tcBorders>
              <w:left w:val="single" w:sz="4" w:space="0" w:color="auto"/>
              <w:bottom w:val="single" w:sz="4" w:space="0" w:color="auto"/>
            </w:tcBorders>
          </w:tcPr>
          <w:p w:rsidR="001E3F1B" w:rsidRPr="00944A9E" w:rsidRDefault="001E3F1B" w:rsidP="00E7344C">
            <w:pPr>
              <w:jc w:val="center"/>
            </w:pPr>
            <w:r w:rsidRPr="00944A9E">
              <w:t>28p</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tc>
        <w:tc>
          <w:tcPr>
            <w:tcW w:w="2976" w:type="dxa"/>
          </w:tcPr>
          <w:p w:rsidR="001E3F1B" w:rsidRPr="001661B8" w:rsidRDefault="00BA7093" w:rsidP="00E7344C">
            <w:pPr>
              <w:rPr>
                <w:ins w:id="216" w:author="Hana Navrátilová" w:date="2019-09-24T11:10:00Z"/>
                <w:b/>
              </w:rPr>
            </w:pPr>
            <w:r w:rsidRPr="001661B8">
              <w:rPr>
                <w:b/>
              </w:rPr>
              <w:t xml:space="preserve">Mgr. </w:t>
            </w:r>
            <w:del w:id="217" w:author="Hana Navrátilová" w:date="2019-09-24T11:10:00Z">
              <w:r w:rsidR="001E3F1B" w:rsidRPr="001661B8">
                <w:rPr>
                  <w:b/>
                </w:rPr>
                <w:delText>Jana Vašíková, PhD.</w:delText>
              </w:r>
              <w:r w:rsidR="001E3F1B" w:rsidRPr="001661B8">
                <w:delText xml:space="preserve"> 50% / </w:delText>
              </w:r>
            </w:del>
            <w:ins w:id="218" w:author="Hana Navrátilová" w:date="2019-09-24T11:10:00Z">
              <w:r w:rsidRPr="001661B8">
                <w:rPr>
                  <w:b/>
                </w:rPr>
                <w:t>et Mgr. Viktor Pacholík</w:t>
              </w:r>
            </w:ins>
            <w:moveFromRangeStart w:id="219" w:author="Hana Navrátilová" w:date="2019-09-24T11:10:00Z" w:name="move20215875"/>
            <w:moveFrom w:id="220" w:author="Hana Navrátilová" w:date="2019-09-24T11:10:00Z">
              <w:r w:rsidR="006D6CF5" w:rsidRPr="001661B8">
                <w:t xml:space="preserve">doc. </w:t>
              </w:r>
            </w:moveFrom>
            <w:moveFromRangeEnd w:id="219"/>
            <w:del w:id="221" w:author="Hana Navrátilová" w:date="2019-09-24T11:10:00Z">
              <w:r w:rsidR="00AC5FD0" w:rsidRPr="001661B8">
                <w:delText>PhDr. Tomáš Čech</w:delText>
              </w:r>
            </w:del>
            <w:r w:rsidRPr="00470B98">
              <w:rPr>
                <w:b/>
              </w:rPr>
              <w:t xml:space="preserve">, Ph.D. </w:t>
            </w:r>
            <w:ins w:id="222" w:author="Hana Navrátilová" w:date="2019-09-24T11:10:00Z">
              <w:r w:rsidRPr="001661B8">
                <w:t>50%</w:t>
              </w:r>
            </w:ins>
          </w:p>
          <w:p w:rsidR="00BA7093" w:rsidRPr="001661B8" w:rsidRDefault="00BA7093" w:rsidP="00E7344C">
            <w:moveToRangeStart w:id="223" w:author="Hana Navrátilová" w:date="2019-09-24T11:10:00Z" w:name="move20215867"/>
            <w:moveTo w:id="224" w:author="Hana Navrátilová" w:date="2019-09-24T11:10:00Z">
              <w:r w:rsidRPr="00470B98">
                <w:t xml:space="preserve">Mgr. </w:t>
              </w:r>
              <w:r w:rsidR="00895F23" w:rsidRPr="00470B98">
                <w:t xml:space="preserve">et Mgr. </w:t>
              </w:r>
            </w:moveTo>
            <w:moveToRangeEnd w:id="223"/>
            <w:ins w:id="225" w:author="Hana Navrátilová" w:date="2019-09-24T11:10:00Z">
              <w:r w:rsidRPr="001661B8">
                <w:t xml:space="preserve">Gabriela Vojtěšková </w:t>
              </w:r>
            </w:ins>
            <w:r w:rsidRPr="001661B8">
              <w:t>50%</w:t>
            </w:r>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ZT</w:t>
            </w:r>
          </w:p>
        </w:tc>
      </w:tr>
      <w:tr w:rsidR="001E3F1B" w:rsidRPr="00944A9E" w:rsidTr="00863A70">
        <w:trPr>
          <w:trHeight w:val="594"/>
          <w:jc w:val="center"/>
        </w:trPr>
        <w:tc>
          <w:tcPr>
            <w:tcW w:w="2122" w:type="dxa"/>
            <w:tcBorders>
              <w:top w:val="single" w:sz="4" w:space="0" w:color="auto"/>
              <w:bottom w:val="single" w:sz="4" w:space="0" w:color="auto"/>
            </w:tcBorders>
          </w:tcPr>
          <w:p w:rsidR="001E3F1B" w:rsidRPr="00944A9E" w:rsidRDefault="001E3F1B" w:rsidP="00E7344C">
            <w:r w:rsidRPr="00944A9E">
              <w:t>Rozvoj geometrické představivosti</w:t>
            </w:r>
          </w:p>
          <w:p w:rsidR="001E3F1B" w:rsidRPr="00944A9E" w:rsidRDefault="001E3F1B" w:rsidP="00E7344C"/>
        </w:tc>
        <w:tc>
          <w:tcPr>
            <w:tcW w:w="1275" w:type="dxa"/>
            <w:tcBorders>
              <w:top w:val="single" w:sz="4" w:space="0" w:color="auto"/>
            </w:tcBorders>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p w:rsidR="001E3F1B" w:rsidRPr="00944A9E" w:rsidRDefault="001E3F1B" w:rsidP="00E7344C">
            <w:pPr>
              <w:jc w:val="center"/>
            </w:pPr>
          </w:p>
          <w:p w:rsidR="001E3F1B" w:rsidRPr="00944A9E" w:rsidRDefault="001E3F1B" w:rsidP="00E7344C">
            <w:pPr>
              <w:jc w:val="center"/>
            </w:pPr>
          </w:p>
        </w:tc>
        <w:tc>
          <w:tcPr>
            <w:tcW w:w="2976" w:type="dxa"/>
          </w:tcPr>
          <w:p w:rsidR="001E3F1B" w:rsidRPr="001661B8" w:rsidRDefault="007A7D25" w:rsidP="00BA7093">
            <w:r w:rsidRPr="001661B8">
              <w:rPr>
                <w:b/>
              </w:rPr>
              <w:t xml:space="preserve">RNDr. Martin Fajkus, Ph.D. </w:t>
            </w:r>
            <w:del w:id="226" w:author="Hana Navrátilová" w:date="2019-09-24T11:10:00Z">
              <w:r w:rsidRPr="001661B8">
                <w:delText xml:space="preserve">50% </w:delText>
              </w:r>
              <w:r w:rsidR="001E3F1B" w:rsidRPr="001661B8">
                <w:delText>/</w:delText>
              </w:r>
              <w:r w:rsidR="001E3F1B" w:rsidRPr="001661B8">
                <w:br/>
                <w:delText>Mgr. Marie Pavelková</w:delText>
              </w:r>
            </w:del>
            <w:ins w:id="227" w:author="Hana Navrátilová" w:date="2019-09-24T11:10:00Z">
              <w:r w:rsidR="00BA7093" w:rsidRPr="001661B8">
                <w:t>100</w:t>
              </w:r>
              <w:r w:rsidRPr="001661B8">
                <w:t xml:space="preserve">% </w:t>
              </w:r>
              <w:r w:rsidR="001E3F1B" w:rsidRPr="001661B8">
                <w:br/>
              </w:r>
            </w:ins>
          </w:p>
          <w:p w:rsidR="00BA7093" w:rsidRPr="001661B8" w:rsidRDefault="001E3F1B" w:rsidP="00BA7093">
            <w:del w:id="228" w:author="Hana Navrátilová" w:date="2019-09-24T11:10:00Z">
              <w:r w:rsidRPr="001661B8">
                <w:delText>50%</w:delText>
              </w:r>
            </w:del>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PZ</w:t>
            </w:r>
          </w:p>
        </w:tc>
      </w:tr>
      <w:tr w:rsidR="001E3F1B" w:rsidRPr="00944A9E" w:rsidTr="00863A70">
        <w:trPr>
          <w:trHeight w:val="764"/>
          <w:jc w:val="center"/>
        </w:trPr>
        <w:tc>
          <w:tcPr>
            <w:tcW w:w="2122" w:type="dxa"/>
            <w:tcBorders>
              <w:top w:val="single" w:sz="4" w:space="0" w:color="auto"/>
            </w:tcBorders>
          </w:tcPr>
          <w:p w:rsidR="001E3F1B" w:rsidRPr="00944A9E" w:rsidRDefault="001E3F1B" w:rsidP="00E7344C">
            <w:r w:rsidRPr="00944A9E">
              <w:t>Rozvoj počátečního čtení a psaní s praxí</w:t>
            </w:r>
          </w:p>
        </w:tc>
        <w:tc>
          <w:tcPr>
            <w:tcW w:w="1275" w:type="dxa"/>
          </w:tcPr>
          <w:p w:rsidR="001E3F1B" w:rsidRPr="00944A9E" w:rsidRDefault="001E3F1B" w:rsidP="00E7344C">
            <w:pPr>
              <w:jc w:val="center"/>
            </w:pPr>
            <w:r w:rsidRPr="00944A9E">
              <w:t>14p+14s</w:t>
            </w:r>
          </w:p>
          <w:p w:rsidR="001E3F1B" w:rsidRPr="00944A9E" w:rsidRDefault="001E3F1B" w:rsidP="00E7344C">
            <w:pPr>
              <w:jc w:val="center"/>
            </w:pPr>
            <w:r w:rsidRPr="00944A9E">
              <w:t>+ 4 hod. praxe</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p w:rsidR="001E3F1B" w:rsidRPr="00944A9E" w:rsidRDefault="001E3F1B" w:rsidP="00E7344C">
            <w:pPr>
              <w:jc w:val="center"/>
            </w:pPr>
            <w:r w:rsidRPr="00863A70">
              <w:rPr>
                <w:sz w:val="18"/>
              </w:rPr>
              <w:t>(praxe 1)</w:t>
            </w:r>
          </w:p>
        </w:tc>
        <w:tc>
          <w:tcPr>
            <w:tcW w:w="2976" w:type="dxa"/>
          </w:tcPr>
          <w:p w:rsidR="00737EE6" w:rsidRPr="001661B8" w:rsidRDefault="00737EE6" w:rsidP="00E7344C">
            <w:pPr>
              <w:rPr>
                <w:b/>
              </w:rPr>
            </w:pPr>
            <w:r w:rsidRPr="001661B8">
              <w:rPr>
                <w:b/>
              </w:rPr>
              <w:t>doc. PhDr. Zuzana Petrová, PhD.</w:t>
            </w:r>
          </w:p>
          <w:p w:rsidR="001E3F1B" w:rsidRPr="001661B8" w:rsidRDefault="001E3F1B" w:rsidP="00E7344C">
            <w:r w:rsidRPr="001661B8">
              <w:t>100%</w:t>
            </w:r>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PZ</w:t>
            </w:r>
          </w:p>
        </w:tc>
      </w:tr>
      <w:tr w:rsidR="001E3F1B" w:rsidRPr="00944A9E" w:rsidTr="00863A70">
        <w:trPr>
          <w:trHeight w:val="594"/>
          <w:jc w:val="center"/>
        </w:trPr>
        <w:tc>
          <w:tcPr>
            <w:tcW w:w="2122" w:type="dxa"/>
            <w:tcBorders>
              <w:top w:val="single" w:sz="4" w:space="0" w:color="auto"/>
              <w:bottom w:val="single" w:sz="4" w:space="0" w:color="auto"/>
            </w:tcBorders>
          </w:tcPr>
          <w:p w:rsidR="001E3F1B" w:rsidRPr="00944A9E" w:rsidRDefault="001E3F1B" w:rsidP="00E7344C">
            <w:r w:rsidRPr="00944A9E">
              <w:t>Anglický jazyk 2</w:t>
            </w:r>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76" w:type="dxa"/>
          </w:tcPr>
          <w:p w:rsidR="001E3F1B" w:rsidRPr="001661B8" w:rsidRDefault="001E3F1B" w:rsidP="00F66942">
            <w:pPr>
              <w:rPr>
                <w:b/>
              </w:rPr>
            </w:pPr>
            <w:r w:rsidRPr="001661B8">
              <w:rPr>
                <w:b/>
              </w:rPr>
              <w:t>prof. PaedDr. Silvia Pokrivčáková, PhD.</w:t>
            </w:r>
            <w:r w:rsidRPr="001661B8">
              <w:t xml:space="preserve"> 50% / </w:t>
            </w:r>
            <w:r w:rsidR="00F66942" w:rsidRPr="001661B8">
              <w:br/>
            </w:r>
            <w:r w:rsidRPr="001661B8">
              <w:t>Mgr. Veronika Pečivová</w:t>
            </w:r>
            <w:r w:rsidR="00F66942" w:rsidRPr="001661B8">
              <w:t xml:space="preserve"> </w:t>
            </w:r>
            <w:r w:rsidR="009A4229" w:rsidRPr="001661B8">
              <w:br/>
            </w:r>
            <w:r w:rsidRPr="001661B8">
              <w:t>50%</w:t>
            </w:r>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PZ</w:t>
            </w:r>
          </w:p>
        </w:tc>
      </w:tr>
      <w:tr w:rsidR="001E3F1B" w:rsidRPr="00944A9E" w:rsidTr="00863A70">
        <w:trPr>
          <w:trHeight w:val="594"/>
          <w:jc w:val="center"/>
        </w:trPr>
        <w:tc>
          <w:tcPr>
            <w:tcW w:w="2122" w:type="dxa"/>
            <w:tcBorders>
              <w:top w:val="single" w:sz="4" w:space="0" w:color="auto"/>
            </w:tcBorders>
          </w:tcPr>
          <w:p w:rsidR="001E3F1B" w:rsidRPr="00944A9E" w:rsidRDefault="001E3F1B" w:rsidP="00E7344C">
            <w:r w:rsidRPr="00944A9E">
              <w:t>Dramatická výchova pro učitele v primárním vzdělávání</w:t>
            </w:r>
          </w:p>
        </w:tc>
        <w:tc>
          <w:tcPr>
            <w:tcW w:w="1275" w:type="dxa"/>
          </w:tcPr>
          <w:p w:rsidR="001E3F1B" w:rsidRPr="00944A9E" w:rsidRDefault="001E3F1B" w:rsidP="00E7344C">
            <w:pPr>
              <w:jc w:val="center"/>
            </w:pPr>
            <w:r w:rsidRPr="00944A9E">
              <w:t>14s+14c</w:t>
            </w:r>
          </w:p>
          <w:p w:rsidR="001E3F1B" w:rsidRPr="00944A9E" w:rsidRDefault="001E3F1B" w:rsidP="00E7344C">
            <w:pPr>
              <w:jc w:val="center"/>
            </w:pP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76" w:type="dxa"/>
          </w:tcPr>
          <w:p w:rsidR="001E3F1B" w:rsidRPr="001661B8" w:rsidRDefault="00BA7093" w:rsidP="00E7344C">
            <w:r w:rsidRPr="001661B8">
              <w:t>PhDr. Barbora Petrů Puhrová</w:t>
            </w:r>
            <w:del w:id="229" w:author="Hana Navrátilová" w:date="2019-09-24T11:10:00Z">
              <w:r w:rsidR="005F532C" w:rsidRPr="001661B8">
                <w:delText xml:space="preserve"> </w:delText>
              </w:r>
            </w:del>
            <w:ins w:id="230" w:author="Hana Navrátilová" w:date="2019-09-24T11:10:00Z">
              <w:r w:rsidRPr="001661B8">
                <w:t>, Ph.D.</w:t>
              </w:r>
            </w:ins>
          </w:p>
          <w:p w:rsidR="001E3F1B" w:rsidRPr="001661B8" w:rsidRDefault="001E3F1B" w:rsidP="00E7344C">
            <w:r w:rsidRPr="001661B8">
              <w:t>100%</w:t>
            </w:r>
          </w:p>
        </w:tc>
        <w:tc>
          <w:tcPr>
            <w:tcW w:w="648" w:type="dxa"/>
            <w:gridSpan w:val="2"/>
          </w:tcPr>
          <w:p w:rsidR="001E3F1B" w:rsidRPr="00944A9E" w:rsidRDefault="001E3F1B" w:rsidP="00E7344C">
            <w:pPr>
              <w:jc w:val="center"/>
            </w:pPr>
            <w:r w:rsidRPr="00944A9E">
              <w:t>2/LS</w:t>
            </w:r>
          </w:p>
        </w:tc>
        <w:tc>
          <w:tcPr>
            <w:tcW w:w="510" w:type="dxa"/>
          </w:tcPr>
          <w:p w:rsidR="001E3F1B" w:rsidRPr="00944A9E" w:rsidRDefault="001E3F1B" w:rsidP="00E7344C">
            <w:pPr>
              <w:jc w:val="center"/>
            </w:pPr>
            <w:r w:rsidRPr="00944A9E">
              <w:t>PZ</w:t>
            </w:r>
          </w:p>
        </w:tc>
      </w:tr>
      <w:tr w:rsidR="00427A32" w:rsidRPr="00944A9E" w:rsidTr="00E02891">
        <w:trPr>
          <w:trHeight w:val="594"/>
          <w:jc w:val="center"/>
        </w:trPr>
        <w:tc>
          <w:tcPr>
            <w:tcW w:w="2122" w:type="dxa"/>
            <w:tcBorders>
              <w:top w:val="nil"/>
            </w:tcBorders>
          </w:tcPr>
          <w:p w:rsidR="00427A32" w:rsidRPr="00944A9E" w:rsidRDefault="00427A32" w:rsidP="00E7344C">
            <w:pPr>
              <w:rPr>
                <w:b/>
              </w:rPr>
            </w:pPr>
            <w:r w:rsidRPr="00944A9E">
              <w:rPr>
                <w:b/>
              </w:rPr>
              <w:t xml:space="preserve">Počet kreditů </w:t>
            </w:r>
            <w:r w:rsidRPr="00944A9E">
              <w:rPr>
                <w:b/>
              </w:rPr>
              <w:br/>
              <w:t>za LS 2. ročníku</w:t>
            </w:r>
          </w:p>
        </w:tc>
        <w:tc>
          <w:tcPr>
            <w:tcW w:w="2551" w:type="dxa"/>
            <w:gridSpan w:val="2"/>
          </w:tcPr>
          <w:p w:rsidR="00427A32" w:rsidRPr="00944A9E" w:rsidRDefault="00427A32" w:rsidP="00E7344C">
            <w:pPr>
              <w:jc w:val="both"/>
              <w:rPr>
                <w:b/>
              </w:rPr>
            </w:pPr>
          </w:p>
        </w:tc>
        <w:tc>
          <w:tcPr>
            <w:tcW w:w="851" w:type="dxa"/>
          </w:tcPr>
          <w:p w:rsidR="00427A32" w:rsidRPr="00944A9E" w:rsidRDefault="00427A32" w:rsidP="00E7344C">
            <w:pPr>
              <w:jc w:val="center"/>
              <w:rPr>
                <w:b/>
              </w:rPr>
            </w:pPr>
            <w:r w:rsidRPr="00944A9E">
              <w:rPr>
                <w:b/>
              </w:rPr>
              <w:t>30</w:t>
            </w:r>
          </w:p>
        </w:tc>
        <w:tc>
          <w:tcPr>
            <w:tcW w:w="4134" w:type="dxa"/>
            <w:gridSpan w:val="4"/>
          </w:tcPr>
          <w:p w:rsidR="00427A32" w:rsidRPr="001661B8" w:rsidRDefault="00427A32" w:rsidP="00E7344C">
            <w:pPr>
              <w:jc w:val="both"/>
              <w:rPr>
                <w:b/>
              </w:rPr>
            </w:pPr>
          </w:p>
        </w:tc>
      </w:tr>
      <w:tr w:rsidR="00427A32" w:rsidRPr="00944A9E" w:rsidTr="00E02891">
        <w:trPr>
          <w:trHeight w:val="594"/>
          <w:jc w:val="center"/>
        </w:trPr>
        <w:tc>
          <w:tcPr>
            <w:tcW w:w="2122" w:type="dxa"/>
            <w:tcBorders>
              <w:top w:val="nil"/>
              <w:bottom w:val="single" w:sz="12" w:space="0" w:color="auto"/>
            </w:tcBorders>
          </w:tcPr>
          <w:p w:rsidR="00427A32" w:rsidRPr="00944A9E" w:rsidRDefault="00427A32" w:rsidP="00E7344C">
            <w:pPr>
              <w:rPr>
                <w:b/>
                <w:bCs/>
              </w:rPr>
            </w:pPr>
            <w:r w:rsidRPr="00944A9E">
              <w:rPr>
                <w:b/>
                <w:bCs/>
              </w:rPr>
              <w:t xml:space="preserve">Počet kreditů </w:t>
            </w:r>
            <w:r w:rsidRPr="00944A9E">
              <w:rPr>
                <w:b/>
                <w:bCs/>
              </w:rPr>
              <w:br/>
              <w:t>za 2. ročník</w:t>
            </w:r>
          </w:p>
        </w:tc>
        <w:tc>
          <w:tcPr>
            <w:tcW w:w="2551" w:type="dxa"/>
            <w:gridSpan w:val="2"/>
            <w:tcBorders>
              <w:bottom w:val="single" w:sz="12" w:space="0" w:color="auto"/>
            </w:tcBorders>
          </w:tcPr>
          <w:p w:rsidR="00427A32" w:rsidRPr="00944A9E" w:rsidRDefault="00427A32" w:rsidP="00E7344C">
            <w:pPr>
              <w:jc w:val="both"/>
              <w:rPr>
                <w:b/>
                <w:bCs/>
              </w:rPr>
            </w:pPr>
          </w:p>
        </w:tc>
        <w:tc>
          <w:tcPr>
            <w:tcW w:w="851" w:type="dxa"/>
            <w:tcBorders>
              <w:bottom w:val="single" w:sz="12" w:space="0" w:color="auto"/>
            </w:tcBorders>
          </w:tcPr>
          <w:p w:rsidR="00427A32" w:rsidRPr="00944A9E" w:rsidRDefault="00427A32" w:rsidP="00E7344C">
            <w:pPr>
              <w:jc w:val="center"/>
              <w:rPr>
                <w:b/>
              </w:rPr>
            </w:pPr>
            <w:r w:rsidRPr="00944A9E">
              <w:rPr>
                <w:b/>
              </w:rPr>
              <w:t>60</w:t>
            </w:r>
          </w:p>
        </w:tc>
        <w:tc>
          <w:tcPr>
            <w:tcW w:w="4134" w:type="dxa"/>
            <w:gridSpan w:val="4"/>
            <w:tcBorders>
              <w:bottom w:val="single" w:sz="12" w:space="0" w:color="auto"/>
            </w:tcBorders>
          </w:tcPr>
          <w:p w:rsidR="00427A32" w:rsidRPr="00944A9E" w:rsidRDefault="00427A32" w:rsidP="00E7344C">
            <w:pPr>
              <w:jc w:val="both"/>
              <w:rPr>
                <w:b/>
                <w:bCs/>
              </w:rPr>
            </w:pPr>
          </w:p>
        </w:tc>
      </w:tr>
    </w:tbl>
    <w:p w:rsidR="00A772D0" w:rsidRDefault="00A772D0">
      <w:r>
        <w:br w:type="page"/>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
        <w:gridCol w:w="2537"/>
        <w:gridCol w:w="52"/>
        <w:gridCol w:w="1082"/>
        <w:gridCol w:w="45"/>
        <w:gridCol w:w="1089"/>
        <w:gridCol w:w="38"/>
        <w:gridCol w:w="671"/>
        <w:gridCol w:w="2976"/>
        <w:gridCol w:w="567"/>
        <w:gridCol w:w="567"/>
      </w:tblGrid>
      <w:tr w:rsidR="001E3F1B" w:rsidRPr="00944A9E" w:rsidTr="004869E7">
        <w:trPr>
          <w:gridBefore w:val="1"/>
          <w:wBefore w:w="10" w:type="dxa"/>
          <w:trHeight w:val="594"/>
          <w:jc w:val="center"/>
        </w:trPr>
        <w:tc>
          <w:tcPr>
            <w:tcW w:w="9624" w:type="dxa"/>
            <w:gridSpan w:val="10"/>
            <w:tcBorders>
              <w:top w:val="single" w:sz="4" w:space="0" w:color="auto"/>
              <w:left w:val="single" w:sz="4" w:space="0" w:color="auto"/>
              <w:bottom w:val="single" w:sz="4" w:space="0" w:color="auto"/>
              <w:right w:val="single" w:sz="4" w:space="0" w:color="auto"/>
            </w:tcBorders>
            <w:shd w:val="clear" w:color="auto" w:fill="FBD4B4"/>
          </w:tcPr>
          <w:p w:rsidR="001E3F1B" w:rsidRPr="00944A9E" w:rsidRDefault="001E3F1B" w:rsidP="00E7344C">
            <w:pPr>
              <w:tabs>
                <w:tab w:val="center" w:pos="4813"/>
                <w:tab w:val="right" w:pos="9626"/>
              </w:tabs>
              <w:rPr>
                <w:b/>
                <w:bCs/>
              </w:rPr>
            </w:pPr>
            <w:r w:rsidRPr="00944A9E">
              <w:rPr>
                <w:b/>
                <w:bCs/>
              </w:rPr>
              <w:tab/>
            </w:r>
          </w:p>
          <w:p w:rsidR="001E3F1B" w:rsidRPr="00944A9E" w:rsidRDefault="001E3F1B" w:rsidP="00E7344C">
            <w:pPr>
              <w:tabs>
                <w:tab w:val="center" w:pos="4813"/>
                <w:tab w:val="right" w:pos="9626"/>
              </w:tabs>
              <w:jc w:val="center"/>
              <w:rPr>
                <w:b/>
                <w:bCs/>
              </w:rPr>
            </w:pPr>
            <w:r w:rsidRPr="00944A9E">
              <w:rPr>
                <w:b/>
                <w:bCs/>
              </w:rPr>
              <w:t xml:space="preserve">3. ročník </w:t>
            </w:r>
          </w:p>
          <w:p w:rsidR="001E3F1B" w:rsidRPr="00944A9E" w:rsidRDefault="001E3F1B" w:rsidP="00E7344C">
            <w:pPr>
              <w:tabs>
                <w:tab w:val="center" w:pos="4813"/>
                <w:tab w:val="right" w:pos="9626"/>
              </w:tabs>
              <w:rPr>
                <w:b/>
                <w:bCs/>
              </w:rPr>
            </w:pPr>
          </w:p>
        </w:tc>
      </w:tr>
      <w:tr w:rsidR="001E3F1B" w:rsidRPr="00944A9E" w:rsidTr="004869E7">
        <w:trPr>
          <w:gridBefore w:val="1"/>
          <w:wBefore w:w="10" w:type="dxa"/>
          <w:trHeight w:val="301"/>
          <w:jc w:val="center"/>
        </w:trPr>
        <w:tc>
          <w:tcPr>
            <w:tcW w:w="9624" w:type="dxa"/>
            <w:gridSpan w:val="10"/>
            <w:tcBorders>
              <w:top w:val="single" w:sz="4" w:space="0" w:color="auto"/>
            </w:tcBorders>
            <w:shd w:val="clear" w:color="auto" w:fill="FBD4B4"/>
          </w:tcPr>
          <w:p w:rsidR="001E3F1B" w:rsidRPr="00944A9E" w:rsidRDefault="001E3F1B" w:rsidP="00081D17">
            <w:pPr>
              <w:tabs>
                <w:tab w:val="center" w:pos="4813"/>
                <w:tab w:val="right" w:pos="9626"/>
              </w:tabs>
              <w:jc w:val="center"/>
              <w:rPr>
                <w:b/>
                <w:bCs/>
              </w:rPr>
            </w:pPr>
            <w:r w:rsidRPr="00944A9E">
              <w:rPr>
                <w:b/>
                <w:bCs/>
              </w:rPr>
              <w:t>Povinné předměty</w:t>
            </w:r>
          </w:p>
        </w:tc>
      </w:tr>
      <w:tr w:rsidR="0085699C" w:rsidRPr="00944A9E" w:rsidTr="00521943">
        <w:trPr>
          <w:gridBefore w:val="1"/>
          <w:wBefore w:w="10" w:type="dxa"/>
          <w:trHeight w:val="594"/>
          <w:jc w:val="center"/>
        </w:trPr>
        <w:tc>
          <w:tcPr>
            <w:tcW w:w="2589" w:type="dxa"/>
            <w:gridSpan w:val="2"/>
            <w:tcBorders>
              <w:top w:val="nil"/>
              <w:bottom w:val="single" w:sz="4" w:space="0" w:color="auto"/>
            </w:tcBorders>
          </w:tcPr>
          <w:p w:rsidR="001E3F1B" w:rsidRPr="00944A9E" w:rsidRDefault="001E3F1B" w:rsidP="00E7344C">
            <w:r w:rsidRPr="00944A9E">
              <w:t>Primární pedagogika s praxí 5</w:t>
            </w:r>
          </w:p>
        </w:tc>
        <w:tc>
          <w:tcPr>
            <w:tcW w:w="1127" w:type="dxa"/>
            <w:gridSpan w:val="2"/>
          </w:tcPr>
          <w:p w:rsidR="001E3F1B" w:rsidRPr="00944A9E" w:rsidRDefault="001E3F1B" w:rsidP="00E7344C">
            <w:pPr>
              <w:jc w:val="center"/>
            </w:pPr>
            <w:r w:rsidRPr="00944A9E">
              <w:t>28p+28s</w:t>
            </w:r>
          </w:p>
          <w:p w:rsidR="001E3F1B" w:rsidRPr="00944A9E" w:rsidRDefault="001E3F1B" w:rsidP="00E7344C">
            <w:pPr>
              <w:jc w:val="center"/>
            </w:pPr>
            <w:r w:rsidRPr="00944A9E">
              <w:t>+ blok 8 hod. praxe</w:t>
            </w:r>
          </w:p>
        </w:tc>
        <w:tc>
          <w:tcPr>
            <w:tcW w:w="1127" w:type="dxa"/>
            <w:gridSpan w:val="2"/>
          </w:tcPr>
          <w:p w:rsidR="001E3F1B" w:rsidRPr="00944A9E" w:rsidRDefault="001E3F1B" w:rsidP="00E7344C">
            <w:pPr>
              <w:jc w:val="center"/>
            </w:pPr>
            <w:r w:rsidRPr="00944A9E">
              <w:t>zápočet, zkouška</w:t>
            </w:r>
          </w:p>
        </w:tc>
        <w:tc>
          <w:tcPr>
            <w:tcW w:w="671" w:type="dxa"/>
          </w:tcPr>
          <w:p w:rsidR="001E3F1B" w:rsidRPr="00944A9E" w:rsidRDefault="001E3F1B" w:rsidP="00E7344C">
            <w:pPr>
              <w:jc w:val="center"/>
            </w:pPr>
            <w:r w:rsidRPr="00944A9E">
              <w:rPr>
                <w:bCs/>
              </w:rPr>
              <w:t>5</w:t>
            </w:r>
          </w:p>
          <w:p w:rsidR="001E3F1B" w:rsidRPr="00863A70" w:rsidRDefault="001E3F1B" w:rsidP="00E7344C">
            <w:pPr>
              <w:jc w:val="center"/>
              <w:rPr>
                <w:bCs/>
                <w:sz w:val="18"/>
              </w:rPr>
            </w:pPr>
            <w:r w:rsidRPr="00863A70">
              <w:rPr>
                <w:sz w:val="18"/>
              </w:rPr>
              <w:t>(praxe 3)</w:t>
            </w:r>
          </w:p>
          <w:p w:rsidR="001E3F1B" w:rsidRPr="00944A9E" w:rsidRDefault="001E3F1B" w:rsidP="00E7344C">
            <w:pPr>
              <w:rPr>
                <w:bCs/>
              </w:rPr>
            </w:pPr>
          </w:p>
        </w:tc>
        <w:tc>
          <w:tcPr>
            <w:tcW w:w="2976" w:type="dxa"/>
          </w:tcPr>
          <w:p w:rsidR="001E3F1B" w:rsidRPr="001661B8" w:rsidRDefault="001E3F1B" w:rsidP="00E7344C">
            <w:pPr>
              <w:rPr>
                <w:b/>
              </w:rPr>
            </w:pPr>
            <w:r w:rsidRPr="001661B8">
              <w:rPr>
                <w:b/>
              </w:rPr>
              <w:t>doc. PaedDr. Jana Majerčíková, PhD.</w:t>
            </w:r>
          </w:p>
          <w:p w:rsidR="00BC793D" w:rsidRPr="001661B8" w:rsidRDefault="00B65502" w:rsidP="00BA7093">
            <w:del w:id="231" w:author="Hana Navrátilová" w:date="2019-09-24T11:10:00Z">
              <w:r w:rsidRPr="001661B8">
                <w:delText>5</w:delText>
              </w:r>
              <w:r w:rsidR="001E3F1B" w:rsidRPr="001661B8">
                <w:delText>0%</w:delText>
              </w:r>
              <w:r w:rsidR="00BC793D" w:rsidRPr="001661B8">
                <w:delText xml:space="preserve"> /</w:delText>
              </w:r>
            </w:del>
            <w:ins w:id="232" w:author="Hana Navrátilová" w:date="2019-09-24T11:10:00Z">
              <w:r w:rsidR="00BA7093" w:rsidRPr="001661B8">
                <w:t>100</w:t>
              </w:r>
              <w:r w:rsidR="001E3F1B" w:rsidRPr="001661B8">
                <w:t>%</w:t>
              </w:r>
              <w:r w:rsidR="00BC793D" w:rsidRPr="001661B8">
                <w:t xml:space="preserve"> </w:t>
              </w:r>
            </w:ins>
            <w:moveFromRangeStart w:id="233" w:author="Hana Navrátilová" w:date="2019-09-24T11:10:00Z" w:name="move20215865"/>
            <w:moveFrom w:id="234" w:author="Hana Navrátilová" w:date="2019-09-24T11:10:00Z">
              <w:r w:rsidR="00B602A7" w:rsidRPr="00470B98">
                <w:rPr>
                  <w:b/>
                </w:rPr>
                <w:t xml:space="preserve"> PhDr. </w:t>
              </w:r>
            </w:moveFrom>
            <w:moveFromRangeEnd w:id="233"/>
            <w:del w:id="235" w:author="Hana Navrátilová" w:date="2019-09-24T11:10:00Z">
              <w:r w:rsidR="00BC793D" w:rsidRPr="001661B8">
                <w:delText>Mgr. Marcela Janíková, Ph.D.</w:delText>
              </w:r>
              <w:r w:rsidRPr="001661B8">
                <w:delText xml:space="preserve"> 50%</w:delText>
              </w:r>
            </w:del>
          </w:p>
        </w:tc>
        <w:tc>
          <w:tcPr>
            <w:tcW w:w="567" w:type="dxa"/>
          </w:tcPr>
          <w:p w:rsidR="001E3F1B" w:rsidRPr="00944A9E" w:rsidRDefault="001E3F1B" w:rsidP="00E7344C">
            <w:pPr>
              <w:jc w:val="center"/>
            </w:pPr>
            <w:r w:rsidRPr="00944A9E">
              <w:t>3/ZS</w:t>
            </w:r>
          </w:p>
        </w:tc>
        <w:tc>
          <w:tcPr>
            <w:tcW w:w="567" w:type="dxa"/>
          </w:tcPr>
          <w:p w:rsidR="001E3F1B" w:rsidRPr="00944A9E" w:rsidRDefault="001E3F1B" w:rsidP="00E7344C">
            <w:pPr>
              <w:jc w:val="center"/>
            </w:pPr>
            <w:r w:rsidRPr="00944A9E">
              <w:t>ZT</w:t>
            </w:r>
          </w:p>
        </w:tc>
      </w:tr>
      <w:tr w:rsidR="0085699C" w:rsidRPr="00944A9E" w:rsidTr="00521943">
        <w:trPr>
          <w:gridBefore w:val="1"/>
          <w:wBefore w:w="10" w:type="dxa"/>
          <w:trHeight w:val="594"/>
          <w:jc w:val="center"/>
        </w:trPr>
        <w:tc>
          <w:tcPr>
            <w:tcW w:w="2589" w:type="dxa"/>
            <w:gridSpan w:val="2"/>
            <w:tcBorders>
              <w:top w:val="single" w:sz="4" w:space="0" w:color="auto"/>
              <w:bottom w:val="single" w:sz="4" w:space="0" w:color="auto"/>
            </w:tcBorders>
          </w:tcPr>
          <w:p w:rsidR="001E3F1B" w:rsidRPr="00944A9E" w:rsidRDefault="001E3F1B" w:rsidP="00E7344C">
            <w:r w:rsidRPr="00944A9E">
              <w:t>Pedagogická psychologie</w:t>
            </w:r>
          </w:p>
        </w:tc>
        <w:tc>
          <w:tcPr>
            <w:tcW w:w="1127" w:type="dxa"/>
            <w:gridSpan w:val="2"/>
          </w:tcPr>
          <w:p w:rsidR="001E3F1B" w:rsidRPr="00944A9E" w:rsidRDefault="001E3F1B" w:rsidP="00E7344C">
            <w:pPr>
              <w:jc w:val="center"/>
            </w:pPr>
            <w:r w:rsidRPr="00944A9E">
              <w:t>14p+28s+14c</w:t>
            </w:r>
          </w:p>
        </w:tc>
        <w:tc>
          <w:tcPr>
            <w:tcW w:w="1127" w:type="dxa"/>
            <w:gridSpan w:val="2"/>
          </w:tcPr>
          <w:p w:rsidR="001E3F1B" w:rsidRPr="00944A9E" w:rsidRDefault="001E3F1B" w:rsidP="00E7344C">
            <w:pPr>
              <w:jc w:val="center"/>
            </w:pPr>
            <w:r w:rsidRPr="00944A9E">
              <w:t>zápočet, zkouška</w:t>
            </w:r>
          </w:p>
        </w:tc>
        <w:tc>
          <w:tcPr>
            <w:tcW w:w="671" w:type="dxa"/>
          </w:tcPr>
          <w:p w:rsidR="001E3F1B" w:rsidRPr="00944A9E" w:rsidRDefault="001E3F1B" w:rsidP="00E7344C">
            <w:pPr>
              <w:jc w:val="center"/>
            </w:pPr>
            <w:r w:rsidRPr="00944A9E">
              <w:t>4</w:t>
            </w:r>
          </w:p>
        </w:tc>
        <w:tc>
          <w:tcPr>
            <w:tcW w:w="2976" w:type="dxa"/>
          </w:tcPr>
          <w:p w:rsidR="001E3F1B" w:rsidRPr="001661B8" w:rsidRDefault="001E3F1B" w:rsidP="00E7344C">
            <w:pPr>
              <w:rPr>
                <w:del w:id="236" w:author="Hana Navrátilová" w:date="2019-09-24T11:10:00Z"/>
              </w:rPr>
            </w:pPr>
            <w:del w:id="237" w:author="Hana Navrátilová" w:date="2019-09-24T11:10:00Z">
              <w:r w:rsidRPr="001661B8">
                <w:rPr>
                  <w:b/>
                </w:rPr>
                <w:delText>Mgr. et Mgr. Viktor Pacholík, Ph.D.</w:delText>
              </w:r>
              <w:r w:rsidRPr="001661B8">
                <w:delText xml:space="preserve"> 50% /</w:delText>
              </w:r>
            </w:del>
          </w:p>
          <w:p w:rsidR="001E3F1B" w:rsidRPr="001661B8" w:rsidRDefault="00BA7093" w:rsidP="00E7344C">
            <w:r w:rsidRPr="00470B98">
              <w:rPr>
                <w:b/>
              </w:rPr>
              <w:t xml:space="preserve">prof. PhDr. </w:t>
            </w:r>
            <w:del w:id="238" w:author="Hana Navrátilová" w:date="2019-09-24T11:10:00Z">
              <w:r w:rsidR="001E3F1B" w:rsidRPr="001661B8">
                <w:delText xml:space="preserve">Miron Zelina, DrSc., </w:delText>
              </w:r>
              <w:r w:rsidR="00243AF1" w:rsidRPr="001661B8">
                <w:delText>Dr.h.c.</w:delText>
              </w:r>
              <w:r w:rsidR="001E3F1B" w:rsidRPr="001661B8">
                <w:rPr>
                  <w:b/>
                </w:rPr>
                <w:delText xml:space="preserve"> </w:delText>
              </w:r>
              <w:r w:rsidR="001E3F1B" w:rsidRPr="001661B8">
                <w:delText>50%</w:delText>
              </w:r>
            </w:del>
            <w:ins w:id="239" w:author="Hana Navrátilová" w:date="2019-09-24T11:10:00Z">
              <w:r w:rsidRPr="001661B8">
                <w:rPr>
                  <w:b/>
                </w:rPr>
                <w:t>Iva Lukšík, CSc.</w:t>
              </w:r>
              <w:r w:rsidRPr="001661B8">
                <w:t xml:space="preserve"> 100% </w:t>
              </w:r>
            </w:ins>
          </w:p>
        </w:tc>
        <w:tc>
          <w:tcPr>
            <w:tcW w:w="567" w:type="dxa"/>
          </w:tcPr>
          <w:p w:rsidR="001E3F1B" w:rsidRPr="00944A9E" w:rsidRDefault="001E3F1B" w:rsidP="00E7344C">
            <w:pPr>
              <w:jc w:val="center"/>
            </w:pPr>
            <w:r w:rsidRPr="00944A9E">
              <w:t>3/ZS</w:t>
            </w:r>
          </w:p>
        </w:tc>
        <w:tc>
          <w:tcPr>
            <w:tcW w:w="567" w:type="dxa"/>
          </w:tcPr>
          <w:p w:rsidR="001E3F1B" w:rsidRPr="00944A9E" w:rsidRDefault="001E3F1B" w:rsidP="00E7344C">
            <w:pPr>
              <w:jc w:val="center"/>
            </w:pPr>
            <w:r w:rsidRPr="00944A9E">
              <w:t>ZT</w:t>
            </w:r>
          </w:p>
        </w:tc>
      </w:tr>
      <w:tr w:rsidR="0085699C" w:rsidRPr="00944A9E" w:rsidTr="00521943">
        <w:trPr>
          <w:gridBefore w:val="1"/>
          <w:wBefore w:w="10" w:type="dxa"/>
          <w:trHeight w:val="594"/>
          <w:jc w:val="center"/>
        </w:trPr>
        <w:tc>
          <w:tcPr>
            <w:tcW w:w="2589" w:type="dxa"/>
            <w:gridSpan w:val="2"/>
            <w:tcBorders>
              <w:top w:val="single" w:sz="4" w:space="0" w:color="auto"/>
              <w:bottom w:val="single" w:sz="4" w:space="0" w:color="auto"/>
            </w:tcBorders>
          </w:tcPr>
          <w:p w:rsidR="001E3F1B" w:rsidRPr="00944A9E" w:rsidRDefault="001E3F1B" w:rsidP="00E7344C">
            <w:r w:rsidRPr="00944A9E">
              <w:t>Didaktika matematiky v primárním vzdělávání s praxí 1</w:t>
            </w:r>
          </w:p>
        </w:tc>
        <w:tc>
          <w:tcPr>
            <w:tcW w:w="1127" w:type="dxa"/>
            <w:gridSpan w:val="2"/>
          </w:tcPr>
          <w:p w:rsidR="001E3F1B" w:rsidRPr="00944A9E" w:rsidRDefault="001E3F1B" w:rsidP="00E7344C">
            <w:pPr>
              <w:jc w:val="center"/>
            </w:pPr>
            <w:r w:rsidRPr="00944A9E">
              <w:t>28p+28c</w:t>
            </w:r>
          </w:p>
          <w:p w:rsidR="001E3F1B" w:rsidRPr="00944A9E" w:rsidRDefault="001E3F1B" w:rsidP="00E7344C">
            <w:pPr>
              <w:jc w:val="center"/>
            </w:pPr>
            <w:r w:rsidRPr="00944A9E">
              <w:t>+</w:t>
            </w:r>
            <w:r w:rsidR="004607E2">
              <w:t>8</w:t>
            </w:r>
            <w:r w:rsidRPr="00944A9E">
              <w:t xml:space="preserve"> hod. praxe</w:t>
            </w:r>
          </w:p>
        </w:tc>
        <w:tc>
          <w:tcPr>
            <w:tcW w:w="1127" w:type="dxa"/>
            <w:gridSpan w:val="2"/>
          </w:tcPr>
          <w:p w:rsidR="001E3F1B" w:rsidRPr="00944A9E" w:rsidRDefault="001E3F1B" w:rsidP="00E7344C">
            <w:pPr>
              <w:jc w:val="center"/>
            </w:pPr>
            <w:r w:rsidRPr="00944A9E">
              <w:t>zápočet, zkouška</w:t>
            </w:r>
          </w:p>
        </w:tc>
        <w:tc>
          <w:tcPr>
            <w:tcW w:w="671" w:type="dxa"/>
          </w:tcPr>
          <w:p w:rsidR="001E3F1B" w:rsidRPr="00944A9E" w:rsidRDefault="001E3F1B" w:rsidP="00E7344C">
            <w:pPr>
              <w:jc w:val="center"/>
            </w:pPr>
            <w:r w:rsidRPr="00944A9E">
              <w:t>4</w:t>
            </w:r>
          </w:p>
          <w:p w:rsidR="001E3F1B" w:rsidRPr="00863A70" w:rsidRDefault="001E3F1B" w:rsidP="00E7344C">
            <w:pPr>
              <w:jc w:val="center"/>
              <w:rPr>
                <w:sz w:val="18"/>
              </w:rPr>
            </w:pPr>
            <w:r w:rsidRPr="00863A70">
              <w:rPr>
                <w:sz w:val="18"/>
              </w:rPr>
              <w:t>(praxe 1)</w:t>
            </w:r>
          </w:p>
          <w:p w:rsidR="001E3F1B" w:rsidRPr="00944A9E" w:rsidRDefault="001E3F1B" w:rsidP="00E7344C">
            <w:pPr>
              <w:jc w:val="center"/>
            </w:pPr>
          </w:p>
          <w:p w:rsidR="001E3F1B" w:rsidRPr="00944A9E" w:rsidRDefault="001E3F1B" w:rsidP="00E7344C"/>
        </w:tc>
        <w:tc>
          <w:tcPr>
            <w:tcW w:w="2976" w:type="dxa"/>
          </w:tcPr>
          <w:p w:rsidR="001E3F1B" w:rsidRPr="001661B8" w:rsidRDefault="00602319" w:rsidP="00E7344C">
            <w:r w:rsidRPr="001661B8">
              <w:rPr>
                <w:b/>
              </w:rPr>
              <w:t>Mgr. Lubomír Sedláček, Ph.D.</w:t>
            </w:r>
            <w:r w:rsidR="00010FB7" w:rsidRPr="001661B8">
              <w:rPr>
                <w:b/>
              </w:rPr>
              <w:t xml:space="preserve"> </w:t>
            </w:r>
            <w:r w:rsidR="001E3F1B" w:rsidRPr="001661B8">
              <w:t>50% /</w:t>
            </w:r>
          </w:p>
          <w:p w:rsidR="001E3F1B" w:rsidRPr="001661B8" w:rsidRDefault="001E3F1B" w:rsidP="009A4229">
            <w:del w:id="240" w:author="Hana Navrátilová" w:date="2019-09-24T11:10:00Z">
              <w:r w:rsidRPr="001661B8">
                <w:delText>Mgr. Marie Pavelková</w:delText>
              </w:r>
              <w:r w:rsidR="009A4229" w:rsidRPr="001661B8">
                <w:delText xml:space="preserve"> </w:delText>
              </w:r>
              <w:r w:rsidR="009A4229" w:rsidRPr="001661B8">
                <w:br/>
              </w:r>
              <w:r w:rsidRPr="001661B8">
                <w:delText>50%</w:delText>
              </w:r>
            </w:del>
            <w:ins w:id="241" w:author="Hana Navrátilová" w:date="2019-09-24T11:10:00Z">
              <w:r w:rsidR="00BA7093" w:rsidRPr="001661B8">
                <w:t>prof. RNDr. Anna Tirpáková, CSc.</w:t>
              </w:r>
              <w:r w:rsidR="009A4229" w:rsidRPr="001661B8">
                <w:br/>
              </w:r>
              <w:r w:rsidRPr="001661B8">
                <w:t>50%</w:t>
              </w:r>
            </w:ins>
          </w:p>
        </w:tc>
        <w:tc>
          <w:tcPr>
            <w:tcW w:w="567" w:type="dxa"/>
          </w:tcPr>
          <w:p w:rsidR="001E3F1B" w:rsidRPr="00944A9E" w:rsidRDefault="001E3F1B" w:rsidP="00E7344C">
            <w:pPr>
              <w:jc w:val="center"/>
            </w:pPr>
            <w:r w:rsidRPr="00944A9E">
              <w:t>3/ZS</w:t>
            </w:r>
          </w:p>
        </w:tc>
        <w:tc>
          <w:tcPr>
            <w:tcW w:w="567" w:type="dxa"/>
          </w:tcPr>
          <w:p w:rsidR="001E3F1B" w:rsidRPr="00944A9E" w:rsidRDefault="001E3F1B" w:rsidP="00E7344C">
            <w:pPr>
              <w:jc w:val="center"/>
            </w:pPr>
            <w:r w:rsidRPr="00944A9E">
              <w:t>PZ</w:t>
            </w:r>
          </w:p>
        </w:tc>
      </w:tr>
      <w:tr w:rsidR="0085699C" w:rsidRPr="00944A9E" w:rsidTr="00521943">
        <w:trPr>
          <w:gridBefore w:val="1"/>
          <w:wBefore w:w="10" w:type="dxa"/>
          <w:trHeight w:val="594"/>
          <w:jc w:val="center"/>
        </w:trPr>
        <w:tc>
          <w:tcPr>
            <w:tcW w:w="2589" w:type="dxa"/>
            <w:gridSpan w:val="2"/>
            <w:tcBorders>
              <w:top w:val="single" w:sz="4" w:space="0" w:color="auto"/>
              <w:bottom w:val="single" w:sz="4" w:space="0" w:color="auto"/>
            </w:tcBorders>
          </w:tcPr>
          <w:p w:rsidR="001E3F1B" w:rsidRPr="00944A9E" w:rsidRDefault="001E3F1B" w:rsidP="00E7344C">
            <w:r w:rsidRPr="00944A9E">
              <w:t>Didaktika přírodovědného vzdělávání s praxí 2</w:t>
            </w:r>
          </w:p>
        </w:tc>
        <w:tc>
          <w:tcPr>
            <w:tcW w:w="1127" w:type="dxa"/>
            <w:gridSpan w:val="2"/>
          </w:tcPr>
          <w:p w:rsidR="001E3F1B" w:rsidRPr="00944A9E" w:rsidRDefault="001E3F1B" w:rsidP="00E7344C">
            <w:pPr>
              <w:jc w:val="center"/>
            </w:pPr>
            <w:r w:rsidRPr="00944A9E">
              <w:t>28p+28c</w:t>
            </w:r>
          </w:p>
          <w:p w:rsidR="001E3F1B" w:rsidRPr="00944A9E" w:rsidRDefault="001E3F1B" w:rsidP="00E7344C">
            <w:pPr>
              <w:jc w:val="center"/>
            </w:pPr>
            <w:r w:rsidRPr="00944A9E">
              <w:t>+4 hod. praxe</w:t>
            </w:r>
          </w:p>
        </w:tc>
        <w:tc>
          <w:tcPr>
            <w:tcW w:w="1127" w:type="dxa"/>
            <w:gridSpan w:val="2"/>
          </w:tcPr>
          <w:p w:rsidR="001E3F1B" w:rsidRPr="00944A9E" w:rsidRDefault="001E3F1B" w:rsidP="00E7344C">
            <w:pPr>
              <w:jc w:val="center"/>
            </w:pPr>
            <w:r w:rsidRPr="00944A9E">
              <w:t>zápočet, zkouška</w:t>
            </w:r>
          </w:p>
        </w:tc>
        <w:tc>
          <w:tcPr>
            <w:tcW w:w="671" w:type="dxa"/>
          </w:tcPr>
          <w:p w:rsidR="001E3F1B" w:rsidRPr="00944A9E" w:rsidRDefault="001E3F1B" w:rsidP="00E7344C">
            <w:pPr>
              <w:jc w:val="center"/>
            </w:pPr>
            <w:r w:rsidRPr="00944A9E">
              <w:t>4</w:t>
            </w:r>
          </w:p>
          <w:p w:rsidR="001E3F1B" w:rsidRPr="00863A70" w:rsidRDefault="001E3F1B" w:rsidP="00E7344C">
            <w:pPr>
              <w:jc w:val="center"/>
              <w:rPr>
                <w:sz w:val="18"/>
              </w:rPr>
            </w:pPr>
            <w:r w:rsidRPr="00863A70">
              <w:rPr>
                <w:sz w:val="18"/>
              </w:rPr>
              <w:t>(praxe 1)</w:t>
            </w:r>
          </w:p>
          <w:p w:rsidR="001E3F1B" w:rsidRPr="00944A9E" w:rsidRDefault="001E3F1B" w:rsidP="00E7344C">
            <w:pPr>
              <w:jc w:val="center"/>
            </w:pPr>
          </w:p>
          <w:p w:rsidR="001E3F1B" w:rsidRPr="00944A9E" w:rsidRDefault="001E3F1B" w:rsidP="00E7344C"/>
        </w:tc>
        <w:tc>
          <w:tcPr>
            <w:tcW w:w="2976" w:type="dxa"/>
          </w:tcPr>
          <w:p w:rsidR="001E3F1B" w:rsidRPr="001661B8" w:rsidRDefault="001E3F1B" w:rsidP="000E2368">
            <w:r w:rsidRPr="001661B8">
              <w:rPr>
                <w:b/>
              </w:rPr>
              <w:t>doc. PaedDr. Adriana Wiegerová, PhD.</w:t>
            </w:r>
            <w:r w:rsidRPr="001661B8">
              <w:t xml:space="preserve"> 50% /</w:t>
            </w:r>
            <w:r w:rsidRPr="001661B8">
              <w:br/>
            </w:r>
            <w:del w:id="242" w:author="Hana Navrátilová" w:date="2019-09-24T11:10:00Z">
              <w:r w:rsidRPr="001661B8">
                <w:delText>Mgr</w:delText>
              </w:r>
            </w:del>
            <w:ins w:id="243" w:author="Hana Navrátilová" w:date="2019-09-24T11:10:00Z">
              <w:r w:rsidR="000E2368" w:rsidRPr="001661B8">
                <w:t>PhDr</w:t>
              </w:r>
            </w:ins>
            <w:r w:rsidRPr="001661B8">
              <w:t>. Petra Trávníčková</w:t>
            </w:r>
            <w:r w:rsidR="009A4229" w:rsidRPr="001661B8">
              <w:t xml:space="preserve"> </w:t>
            </w:r>
            <w:r w:rsidR="009A4229" w:rsidRPr="001661B8">
              <w:br/>
            </w:r>
            <w:r w:rsidRPr="001661B8">
              <w:t>50%</w:t>
            </w:r>
          </w:p>
        </w:tc>
        <w:tc>
          <w:tcPr>
            <w:tcW w:w="567" w:type="dxa"/>
          </w:tcPr>
          <w:p w:rsidR="001E3F1B" w:rsidRPr="00944A9E" w:rsidRDefault="001E3F1B" w:rsidP="00E7344C">
            <w:pPr>
              <w:jc w:val="center"/>
            </w:pPr>
            <w:r w:rsidRPr="00944A9E">
              <w:t>3/ZS</w:t>
            </w:r>
          </w:p>
        </w:tc>
        <w:tc>
          <w:tcPr>
            <w:tcW w:w="567" w:type="dxa"/>
          </w:tcPr>
          <w:p w:rsidR="001E3F1B" w:rsidRPr="00944A9E" w:rsidRDefault="001E3F1B" w:rsidP="00E7344C">
            <w:pPr>
              <w:jc w:val="center"/>
            </w:pPr>
            <w:r w:rsidRPr="00944A9E">
              <w:t>PZ</w:t>
            </w:r>
          </w:p>
        </w:tc>
      </w:tr>
      <w:tr w:rsidR="0085699C" w:rsidRPr="00944A9E" w:rsidTr="00521943">
        <w:trPr>
          <w:gridBefore w:val="1"/>
          <w:wBefore w:w="10" w:type="dxa"/>
          <w:trHeight w:val="594"/>
          <w:jc w:val="center"/>
        </w:trPr>
        <w:tc>
          <w:tcPr>
            <w:tcW w:w="2589" w:type="dxa"/>
            <w:gridSpan w:val="2"/>
            <w:tcBorders>
              <w:top w:val="single" w:sz="4" w:space="0" w:color="auto"/>
            </w:tcBorders>
          </w:tcPr>
          <w:p w:rsidR="001E3F1B" w:rsidRPr="00944A9E" w:rsidRDefault="001E3F1B" w:rsidP="00E7344C">
            <w:del w:id="244" w:author="Hana Navrátilová" w:date="2019-09-24T11:10:00Z">
              <w:r w:rsidRPr="00944A9E">
                <w:delText>Základy inkluzivní pedagogiky</w:delText>
              </w:r>
            </w:del>
            <w:ins w:id="245" w:author="Hana Navrátilová" w:date="2019-09-24T11:10:00Z">
              <w:r w:rsidR="00BA7093">
                <w:t>Inkluzivní škola</w:t>
              </w:r>
            </w:ins>
          </w:p>
        </w:tc>
        <w:tc>
          <w:tcPr>
            <w:tcW w:w="1127" w:type="dxa"/>
            <w:gridSpan w:val="2"/>
          </w:tcPr>
          <w:p w:rsidR="001E3F1B" w:rsidRPr="00944A9E" w:rsidRDefault="001E3F1B" w:rsidP="00E7344C">
            <w:pPr>
              <w:jc w:val="center"/>
            </w:pPr>
            <w:r w:rsidRPr="00944A9E">
              <w:t>28p</w:t>
            </w:r>
          </w:p>
        </w:tc>
        <w:tc>
          <w:tcPr>
            <w:tcW w:w="1127" w:type="dxa"/>
            <w:gridSpan w:val="2"/>
          </w:tcPr>
          <w:p w:rsidR="001E3F1B" w:rsidRPr="00944A9E" w:rsidRDefault="001E3F1B" w:rsidP="00E7344C">
            <w:pPr>
              <w:jc w:val="center"/>
            </w:pPr>
            <w:r w:rsidRPr="00944A9E">
              <w:t>klasifikovaný zápočet</w:t>
            </w:r>
          </w:p>
        </w:tc>
        <w:tc>
          <w:tcPr>
            <w:tcW w:w="671" w:type="dxa"/>
          </w:tcPr>
          <w:p w:rsidR="001E3F1B" w:rsidRPr="00944A9E" w:rsidRDefault="001E3F1B" w:rsidP="00E7344C">
            <w:pPr>
              <w:jc w:val="center"/>
            </w:pPr>
            <w:r w:rsidRPr="00944A9E">
              <w:t>2</w:t>
            </w:r>
          </w:p>
        </w:tc>
        <w:tc>
          <w:tcPr>
            <w:tcW w:w="2976" w:type="dxa"/>
          </w:tcPr>
          <w:p w:rsidR="00BA7093" w:rsidRPr="001661B8" w:rsidRDefault="00BA7093" w:rsidP="00BA7093">
            <w:pPr>
              <w:rPr>
                <w:ins w:id="246" w:author="Hana Navrátilová" w:date="2019-09-24T11:10:00Z"/>
                <w:b/>
              </w:rPr>
            </w:pPr>
            <w:r w:rsidRPr="001661B8">
              <w:rPr>
                <w:b/>
              </w:rPr>
              <w:t xml:space="preserve">Mgr. </w:t>
            </w:r>
            <w:del w:id="247" w:author="Hana Navrátilová" w:date="2019-09-24T11:10:00Z">
              <w:r w:rsidR="001E3F1B" w:rsidRPr="001661B8">
                <w:rPr>
                  <w:b/>
                </w:rPr>
                <w:delText>Eva Machů</w:delText>
              </w:r>
            </w:del>
            <w:ins w:id="248" w:author="Hana Navrátilová" w:date="2019-09-24T11:10:00Z">
              <w:r w:rsidRPr="001661B8">
                <w:rPr>
                  <w:b/>
                </w:rPr>
                <w:t>et Mgr. Viktor Pacholík</w:t>
              </w:r>
            </w:ins>
            <w:r w:rsidRPr="001661B8">
              <w:rPr>
                <w:b/>
              </w:rPr>
              <w:t>, Ph.D.</w:t>
            </w:r>
            <w:r w:rsidRPr="00470B98">
              <w:rPr>
                <w:b/>
              </w:rPr>
              <w:t xml:space="preserve"> </w:t>
            </w:r>
            <w:r w:rsidRPr="001661B8">
              <w:t>50%</w:t>
            </w:r>
            <w:del w:id="249" w:author="Hana Navrátilová" w:date="2019-09-24T11:10:00Z">
              <w:r w:rsidR="001E3F1B" w:rsidRPr="001661B8">
                <w:delText xml:space="preserve"> / </w:delText>
              </w:r>
            </w:del>
          </w:p>
          <w:p w:rsidR="001E3F1B" w:rsidRPr="001661B8" w:rsidRDefault="006C084F" w:rsidP="00BA7093">
            <w:moveFromRangeStart w:id="250" w:author="Hana Navrátilová" w:date="2019-09-24T11:10:00Z" w:name="move20215876"/>
            <w:moveFrom w:id="251" w:author="Hana Navrátilová" w:date="2019-09-24T11:10:00Z">
              <w:r w:rsidRPr="00470B98">
                <w:rPr>
                  <w:b/>
                </w:rPr>
                <w:t xml:space="preserve">doc. </w:t>
              </w:r>
            </w:moveFrom>
            <w:moveFromRangeEnd w:id="250"/>
            <w:r w:rsidR="00BA7093" w:rsidRPr="001661B8">
              <w:t xml:space="preserve">Mgr. </w:t>
            </w:r>
            <w:del w:id="252" w:author="Hana Navrátilová" w:date="2019-09-24T11:10:00Z">
              <w:r w:rsidR="00AC5FD0" w:rsidRPr="001661B8">
                <w:delText>Jana Kratochvílová, Ph.D.</w:delText>
              </w:r>
            </w:del>
            <w:ins w:id="253" w:author="Hana Navrátilová" w:date="2019-09-24T11:10:00Z">
              <w:r w:rsidR="00895F23" w:rsidRPr="001661B8">
                <w:t xml:space="preserve">et Mgr. </w:t>
              </w:r>
              <w:r w:rsidR="00BA7093" w:rsidRPr="001661B8">
                <w:t>Gabriela Vojtěšková</w:t>
              </w:r>
            </w:ins>
            <w:r w:rsidR="00BA7093" w:rsidRPr="001661B8">
              <w:t xml:space="preserve"> 50%</w:t>
            </w:r>
          </w:p>
        </w:tc>
        <w:tc>
          <w:tcPr>
            <w:tcW w:w="567" w:type="dxa"/>
          </w:tcPr>
          <w:p w:rsidR="001E3F1B" w:rsidRPr="00944A9E" w:rsidRDefault="001E3F1B" w:rsidP="00E7344C">
            <w:pPr>
              <w:jc w:val="center"/>
            </w:pPr>
            <w:r w:rsidRPr="00944A9E">
              <w:t>3/ZS</w:t>
            </w:r>
          </w:p>
        </w:tc>
        <w:tc>
          <w:tcPr>
            <w:tcW w:w="567" w:type="dxa"/>
          </w:tcPr>
          <w:p w:rsidR="001E3F1B" w:rsidRPr="00944A9E" w:rsidRDefault="001E3F1B" w:rsidP="00E7344C">
            <w:pPr>
              <w:jc w:val="center"/>
            </w:pPr>
            <w:r w:rsidRPr="00944A9E">
              <w:t>PZ</w:t>
            </w:r>
          </w:p>
        </w:tc>
      </w:tr>
      <w:tr w:rsidR="0085699C" w:rsidRPr="00944A9E" w:rsidTr="00521943">
        <w:trPr>
          <w:gridBefore w:val="1"/>
          <w:wBefore w:w="10" w:type="dxa"/>
          <w:trHeight w:val="594"/>
          <w:jc w:val="center"/>
        </w:trPr>
        <w:tc>
          <w:tcPr>
            <w:tcW w:w="2589" w:type="dxa"/>
            <w:gridSpan w:val="2"/>
            <w:tcBorders>
              <w:top w:val="nil"/>
            </w:tcBorders>
          </w:tcPr>
          <w:p w:rsidR="001E3F1B" w:rsidRPr="00944A9E" w:rsidRDefault="001E3F1B" w:rsidP="00E7344C">
            <w:r w:rsidRPr="00944A9E">
              <w:t>Didaktika jazyka a komunikace s praxí 1</w:t>
            </w:r>
          </w:p>
        </w:tc>
        <w:tc>
          <w:tcPr>
            <w:tcW w:w="1127" w:type="dxa"/>
            <w:gridSpan w:val="2"/>
          </w:tcPr>
          <w:p w:rsidR="001E3F1B" w:rsidRPr="00944A9E" w:rsidRDefault="001E3F1B" w:rsidP="00E7344C">
            <w:pPr>
              <w:jc w:val="center"/>
            </w:pPr>
            <w:r w:rsidRPr="00944A9E">
              <w:t>28p+28c</w:t>
            </w:r>
          </w:p>
          <w:p w:rsidR="001E3F1B" w:rsidRPr="00944A9E" w:rsidRDefault="001E3F1B" w:rsidP="00E7344C">
            <w:pPr>
              <w:jc w:val="center"/>
            </w:pPr>
            <w:r w:rsidRPr="00944A9E">
              <w:t>+ 8 hod. praxe</w:t>
            </w:r>
          </w:p>
        </w:tc>
        <w:tc>
          <w:tcPr>
            <w:tcW w:w="1127" w:type="dxa"/>
            <w:gridSpan w:val="2"/>
          </w:tcPr>
          <w:p w:rsidR="001E3F1B" w:rsidRPr="00944A9E" w:rsidRDefault="001E3F1B" w:rsidP="00E7344C">
            <w:pPr>
              <w:jc w:val="center"/>
            </w:pPr>
            <w:r w:rsidRPr="00944A9E">
              <w:t>zápočet, zkouška</w:t>
            </w:r>
          </w:p>
        </w:tc>
        <w:tc>
          <w:tcPr>
            <w:tcW w:w="671" w:type="dxa"/>
          </w:tcPr>
          <w:p w:rsidR="001E3F1B" w:rsidRPr="00944A9E" w:rsidRDefault="001E3F1B" w:rsidP="00E7344C">
            <w:pPr>
              <w:jc w:val="center"/>
            </w:pPr>
            <w:r w:rsidRPr="00944A9E">
              <w:t>4</w:t>
            </w:r>
          </w:p>
          <w:p w:rsidR="001E3F1B" w:rsidRPr="00863A70" w:rsidRDefault="001E3F1B" w:rsidP="00E7344C">
            <w:pPr>
              <w:jc w:val="center"/>
              <w:rPr>
                <w:sz w:val="18"/>
              </w:rPr>
            </w:pPr>
            <w:r w:rsidRPr="00863A70">
              <w:rPr>
                <w:sz w:val="18"/>
              </w:rPr>
              <w:t>(praxe 1)</w:t>
            </w:r>
          </w:p>
          <w:p w:rsidR="001E3F1B" w:rsidRPr="00944A9E" w:rsidRDefault="001E3F1B" w:rsidP="00E7344C">
            <w:pPr>
              <w:jc w:val="center"/>
            </w:pPr>
          </w:p>
        </w:tc>
        <w:tc>
          <w:tcPr>
            <w:tcW w:w="2976" w:type="dxa"/>
          </w:tcPr>
          <w:p w:rsidR="001E3F1B" w:rsidRPr="001661B8" w:rsidRDefault="00BA7093" w:rsidP="00E7344C">
            <w:pPr>
              <w:rPr>
                <w:del w:id="254" w:author="Hana Navrátilová" w:date="2019-09-24T11:10:00Z"/>
              </w:rPr>
            </w:pPr>
            <w:r w:rsidRPr="00470B98">
              <w:t xml:space="preserve">PhDr. </w:t>
            </w:r>
            <w:del w:id="255" w:author="Hana Navrátilová" w:date="2019-09-24T11:10:00Z">
              <w:r w:rsidR="001E3F1B" w:rsidRPr="001661B8">
                <w:rPr>
                  <w:b/>
                </w:rPr>
                <w:delText>Jana Doležalová, Ph.D.</w:delText>
              </w:r>
              <w:r w:rsidR="001E3F1B" w:rsidRPr="001661B8">
                <w:delText xml:space="preserve"> 50% /</w:delText>
              </w:r>
            </w:del>
          </w:p>
          <w:p w:rsidR="001E3F1B" w:rsidRPr="001661B8" w:rsidRDefault="001E3F1B" w:rsidP="00E7344C">
            <w:del w:id="256" w:author="Hana Navrátilová" w:date="2019-09-24T11:10:00Z">
              <w:r w:rsidRPr="001661B8">
                <w:delText xml:space="preserve">Mgr. </w:delText>
              </w:r>
            </w:del>
            <w:r w:rsidRPr="001661B8">
              <w:t>Hana Navrátilová</w:t>
            </w:r>
            <w:del w:id="257" w:author="Hana Navrátilová" w:date="2019-09-24T11:10:00Z">
              <w:r w:rsidR="009A4229" w:rsidRPr="001661B8">
                <w:delText xml:space="preserve"> </w:delText>
              </w:r>
            </w:del>
            <w:ins w:id="258" w:author="Hana Navrátilová" w:date="2019-09-24T11:10:00Z">
              <w:r w:rsidR="00BA7093" w:rsidRPr="001661B8">
                <w:t>, Ph.D.</w:t>
              </w:r>
            </w:ins>
          </w:p>
          <w:p w:rsidR="001E3F1B" w:rsidRPr="001661B8" w:rsidRDefault="001E3F1B" w:rsidP="00E7344C">
            <w:pPr>
              <w:rPr>
                <w:b/>
              </w:rPr>
            </w:pPr>
            <w:del w:id="259" w:author="Hana Navrátilová" w:date="2019-09-24T11:10:00Z">
              <w:r w:rsidRPr="001661B8">
                <w:delText>50</w:delText>
              </w:r>
            </w:del>
            <w:ins w:id="260" w:author="Hana Navrátilová" w:date="2019-09-24T11:10:00Z">
              <w:r w:rsidR="00BA7093" w:rsidRPr="001661B8">
                <w:t>100</w:t>
              </w:r>
            </w:ins>
            <w:r w:rsidRPr="001661B8">
              <w:t>%</w:t>
            </w:r>
          </w:p>
        </w:tc>
        <w:tc>
          <w:tcPr>
            <w:tcW w:w="567" w:type="dxa"/>
          </w:tcPr>
          <w:p w:rsidR="001E3F1B" w:rsidRPr="00944A9E" w:rsidRDefault="001E3F1B" w:rsidP="00E7344C">
            <w:pPr>
              <w:jc w:val="center"/>
            </w:pPr>
            <w:r w:rsidRPr="00944A9E">
              <w:t>3/ZS</w:t>
            </w:r>
          </w:p>
        </w:tc>
        <w:tc>
          <w:tcPr>
            <w:tcW w:w="567" w:type="dxa"/>
          </w:tcPr>
          <w:p w:rsidR="001E3F1B" w:rsidRPr="00944A9E" w:rsidRDefault="001E3F1B" w:rsidP="00E7344C">
            <w:pPr>
              <w:jc w:val="center"/>
            </w:pPr>
            <w:r w:rsidRPr="00944A9E">
              <w:t>PZ</w:t>
            </w:r>
          </w:p>
        </w:tc>
      </w:tr>
      <w:tr w:rsidR="0085699C" w:rsidRPr="00944A9E" w:rsidTr="00521943">
        <w:trPr>
          <w:gridBefore w:val="1"/>
          <w:wBefore w:w="10" w:type="dxa"/>
          <w:trHeight w:val="451"/>
          <w:jc w:val="center"/>
        </w:trPr>
        <w:tc>
          <w:tcPr>
            <w:tcW w:w="2589" w:type="dxa"/>
            <w:gridSpan w:val="2"/>
            <w:tcBorders>
              <w:top w:val="nil"/>
            </w:tcBorders>
          </w:tcPr>
          <w:p w:rsidR="001E3F1B" w:rsidRPr="00944A9E" w:rsidRDefault="001E3F1B" w:rsidP="00E7344C">
            <w:r w:rsidRPr="00944A9E">
              <w:t>Rétorika pro učitele</w:t>
            </w:r>
          </w:p>
        </w:tc>
        <w:tc>
          <w:tcPr>
            <w:tcW w:w="1127" w:type="dxa"/>
            <w:gridSpan w:val="2"/>
          </w:tcPr>
          <w:p w:rsidR="001E3F1B" w:rsidRPr="00944A9E" w:rsidRDefault="001E3F1B" w:rsidP="00E7344C">
            <w:pPr>
              <w:jc w:val="center"/>
            </w:pPr>
            <w:r w:rsidRPr="00944A9E">
              <w:t>28c</w:t>
            </w:r>
          </w:p>
        </w:tc>
        <w:tc>
          <w:tcPr>
            <w:tcW w:w="1127" w:type="dxa"/>
            <w:gridSpan w:val="2"/>
          </w:tcPr>
          <w:p w:rsidR="001E3F1B" w:rsidRPr="00944A9E" w:rsidRDefault="001E3F1B" w:rsidP="00E7344C">
            <w:pPr>
              <w:jc w:val="center"/>
            </w:pPr>
            <w:r w:rsidRPr="00944A9E">
              <w:t>zápočet</w:t>
            </w:r>
          </w:p>
        </w:tc>
        <w:tc>
          <w:tcPr>
            <w:tcW w:w="671" w:type="dxa"/>
          </w:tcPr>
          <w:p w:rsidR="001E3F1B" w:rsidRPr="00944A9E" w:rsidRDefault="001E3F1B" w:rsidP="00E7344C">
            <w:pPr>
              <w:jc w:val="center"/>
            </w:pPr>
            <w:r w:rsidRPr="00944A9E">
              <w:t>2</w:t>
            </w:r>
          </w:p>
        </w:tc>
        <w:tc>
          <w:tcPr>
            <w:tcW w:w="2976" w:type="dxa"/>
          </w:tcPr>
          <w:p w:rsidR="001E3F1B" w:rsidRPr="001661B8" w:rsidRDefault="00BA7093" w:rsidP="00E7344C">
            <w:pPr>
              <w:rPr>
                <w:del w:id="261" w:author="Hana Navrátilová" w:date="2019-09-24T11:10:00Z"/>
              </w:rPr>
            </w:pPr>
            <w:moveToRangeStart w:id="262" w:author="Hana Navrátilová" w:date="2019-09-24T11:10:00Z" w:name="move20215877"/>
            <w:moveTo w:id="263" w:author="Hana Navrátilová" w:date="2019-09-24T11:10:00Z">
              <w:r w:rsidRPr="001661B8">
                <w:t xml:space="preserve">PhDr. </w:t>
              </w:r>
            </w:moveTo>
            <w:moveToRangeEnd w:id="262"/>
            <w:del w:id="264" w:author="Hana Navrátilová" w:date="2019-09-24T11:10:00Z">
              <w:r w:rsidR="001E3F1B" w:rsidRPr="001661B8">
                <w:delText>Mgr. Hana Navrátilová</w:delText>
              </w:r>
            </w:del>
          </w:p>
          <w:p w:rsidR="001E3F1B" w:rsidRPr="001661B8" w:rsidRDefault="00BA7093" w:rsidP="00E7344C">
            <w:pPr>
              <w:rPr>
                <w:ins w:id="265" w:author="Hana Navrátilová" w:date="2019-09-24T11:10:00Z"/>
              </w:rPr>
            </w:pPr>
            <w:ins w:id="266" w:author="Hana Navrátilová" w:date="2019-09-24T11:10:00Z">
              <w:r w:rsidRPr="001661B8">
                <w:t>Barbora Petrů Puhrová, Ph.D.</w:t>
              </w:r>
            </w:ins>
          </w:p>
          <w:p w:rsidR="001E3F1B" w:rsidRPr="001661B8" w:rsidRDefault="001E3F1B" w:rsidP="00E7344C">
            <w:r w:rsidRPr="001661B8">
              <w:t>100%</w:t>
            </w:r>
          </w:p>
        </w:tc>
        <w:tc>
          <w:tcPr>
            <w:tcW w:w="567" w:type="dxa"/>
          </w:tcPr>
          <w:p w:rsidR="001E3F1B" w:rsidRPr="00944A9E" w:rsidRDefault="001E3F1B" w:rsidP="00E7344C">
            <w:pPr>
              <w:jc w:val="center"/>
            </w:pPr>
            <w:r w:rsidRPr="00944A9E">
              <w:t>3/ZS</w:t>
            </w:r>
          </w:p>
        </w:tc>
        <w:tc>
          <w:tcPr>
            <w:tcW w:w="567" w:type="dxa"/>
          </w:tcPr>
          <w:p w:rsidR="001E3F1B" w:rsidRPr="00944A9E" w:rsidRDefault="001E3F1B" w:rsidP="00E7344C">
            <w:pPr>
              <w:jc w:val="center"/>
            </w:pPr>
            <w:r w:rsidRPr="00944A9E">
              <w:t>PZ</w:t>
            </w:r>
          </w:p>
        </w:tc>
      </w:tr>
      <w:tr w:rsidR="0085699C" w:rsidRPr="00944A9E" w:rsidTr="00521943">
        <w:trPr>
          <w:gridBefore w:val="1"/>
          <w:wBefore w:w="10" w:type="dxa"/>
          <w:trHeight w:val="451"/>
          <w:jc w:val="center"/>
        </w:trPr>
        <w:tc>
          <w:tcPr>
            <w:tcW w:w="2589" w:type="dxa"/>
            <w:gridSpan w:val="2"/>
            <w:tcBorders>
              <w:top w:val="nil"/>
            </w:tcBorders>
          </w:tcPr>
          <w:p w:rsidR="0085699C" w:rsidRPr="00944A9E" w:rsidRDefault="0085699C" w:rsidP="0085699C">
            <w:r w:rsidRPr="00944A9E">
              <w:br w:type="page"/>
              <w:t>Sociální reálie v primárním vzdělávání</w:t>
            </w:r>
          </w:p>
        </w:tc>
        <w:tc>
          <w:tcPr>
            <w:tcW w:w="1127" w:type="dxa"/>
            <w:gridSpan w:val="2"/>
          </w:tcPr>
          <w:p w:rsidR="0085699C" w:rsidRPr="00944A9E" w:rsidRDefault="0085699C" w:rsidP="0085699C">
            <w:pPr>
              <w:jc w:val="center"/>
            </w:pPr>
            <w:r w:rsidRPr="00944A9E">
              <w:t>28s</w:t>
            </w:r>
          </w:p>
        </w:tc>
        <w:tc>
          <w:tcPr>
            <w:tcW w:w="1127" w:type="dxa"/>
            <w:gridSpan w:val="2"/>
          </w:tcPr>
          <w:p w:rsidR="0085699C" w:rsidRPr="00944A9E" w:rsidRDefault="0085699C" w:rsidP="0085699C">
            <w:pPr>
              <w:jc w:val="center"/>
            </w:pPr>
            <w:r w:rsidRPr="00944A9E">
              <w:t>zápočet, zkouška</w:t>
            </w:r>
          </w:p>
        </w:tc>
        <w:tc>
          <w:tcPr>
            <w:tcW w:w="671" w:type="dxa"/>
          </w:tcPr>
          <w:p w:rsidR="0085699C" w:rsidRPr="00944A9E" w:rsidRDefault="0085699C" w:rsidP="0085699C">
            <w:pPr>
              <w:jc w:val="center"/>
            </w:pPr>
            <w:r w:rsidRPr="00944A9E">
              <w:t>3</w:t>
            </w:r>
          </w:p>
          <w:p w:rsidR="0085699C" w:rsidRPr="00944A9E" w:rsidRDefault="0085699C" w:rsidP="0085699C">
            <w:pPr>
              <w:jc w:val="center"/>
            </w:pPr>
          </w:p>
        </w:tc>
        <w:tc>
          <w:tcPr>
            <w:tcW w:w="2976" w:type="dxa"/>
          </w:tcPr>
          <w:p w:rsidR="0085699C" w:rsidRPr="001661B8" w:rsidRDefault="0085699C" w:rsidP="0085699C">
            <w:pPr>
              <w:rPr>
                <w:ins w:id="267" w:author="Hana Navrátilová" w:date="2019-09-24T11:10:00Z"/>
              </w:rPr>
            </w:pPr>
            <w:moveToRangeStart w:id="268" w:author="Hana Navrátilová" w:date="2019-09-24T11:10:00Z" w:name="move20215853"/>
            <w:ins w:id="269" w:author="Hana Navrátilová" w:date="2019-09-24T11:10:00Z">
              <w:r w:rsidRPr="001661B8">
                <w:t xml:space="preserve">Mgr. </w:t>
              </w:r>
              <w:moveToRangeEnd w:id="268"/>
              <w:r w:rsidRPr="001661B8">
                <w:t>Dušan Klapko, Ph.D.</w:t>
              </w:r>
            </w:ins>
          </w:p>
          <w:p w:rsidR="0085699C" w:rsidRPr="001661B8" w:rsidRDefault="0085699C" w:rsidP="0085699C">
            <w:r w:rsidRPr="001661B8">
              <w:t>100%</w:t>
            </w:r>
          </w:p>
        </w:tc>
        <w:tc>
          <w:tcPr>
            <w:tcW w:w="567" w:type="dxa"/>
          </w:tcPr>
          <w:p w:rsidR="0085699C" w:rsidRPr="00944A9E" w:rsidRDefault="0085699C" w:rsidP="0085699C">
            <w:pPr>
              <w:jc w:val="center"/>
            </w:pPr>
            <w:r w:rsidRPr="00944A9E">
              <w:t>3/ZS</w:t>
            </w:r>
          </w:p>
        </w:tc>
        <w:tc>
          <w:tcPr>
            <w:tcW w:w="567" w:type="dxa"/>
          </w:tcPr>
          <w:p w:rsidR="0085699C" w:rsidRPr="00944A9E" w:rsidRDefault="0085699C" w:rsidP="0085699C">
            <w:pPr>
              <w:jc w:val="center"/>
            </w:pPr>
            <w:r>
              <w:t>PZ</w:t>
            </w:r>
          </w:p>
        </w:tc>
      </w:tr>
      <w:tr w:rsidR="0085699C" w:rsidRPr="00944A9E" w:rsidTr="00521943">
        <w:trPr>
          <w:gridBefore w:val="1"/>
          <w:wBefore w:w="10" w:type="dxa"/>
          <w:trHeight w:val="287"/>
          <w:jc w:val="center"/>
        </w:trPr>
        <w:tc>
          <w:tcPr>
            <w:tcW w:w="9624" w:type="dxa"/>
            <w:gridSpan w:val="10"/>
            <w:tcBorders>
              <w:top w:val="nil"/>
            </w:tcBorders>
            <w:shd w:val="clear" w:color="auto" w:fill="FBD4B4"/>
          </w:tcPr>
          <w:p w:rsidR="0085699C" w:rsidRPr="001661B8" w:rsidRDefault="0085699C" w:rsidP="0085699C">
            <w:pPr>
              <w:jc w:val="center"/>
            </w:pPr>
            <w:r w:rsidRPr="001661B8">
              <w:br w:type="page"/>
            </w:r>
            <w:r w:rsidRPr="001661B8">
              <w:rPr>
                <w:b/>
              </w:rPr>
              <w:t>Povinně volitelné předměty typu A – skupina 1</w:t>
            </w:r>
          </w:p>
        </w:tc>
      </w:tr>
      <w:tr w:rsidR="0085699C" w:rsidRPr="00944A9E" w:rsidTr="00521943">
        <w:trPr>
          <w:gridBefore w:val="1"/>
          <w:wBefore w:w="10" w:type="dxa"/>
          <w:trHeight w:val="594"/>
          <w:jc w:val="center"/>
        </w:trPr>
        <w:tc>
          <w:tcPr>
            <w:tcW w:w="2589" w:type="dxa"/>
            <w:gridSpan w:val="2"/>
            <w:tcBorders>
              <w:top w:val="single" w:sz="4" w:space="0" w:color="auto"/>
              <w:bottom w:val="single" w:sz="4" w:space="0" w:color="auto"/>
            </w:tcBorders>
          </w:tcPr>
          <w:p w:rsidR="0085699C" w:rsidRPr="00944A9E" w:rsidRDefault="0085699C" w:rsidP="0085699C">
            <w:r w:rsidRPr="00944A9E">
              <w:rPr>
                <w:b/>
                <w:bCs/>
              </w:rPr>
              <w:t xml:space="preserve">* </w:t>
            </w:r>
            <w:r w:rsidRPr="00944A9E">
              <w:rPr>
                <w:bCs/>
              </w:rPr>
              <w:t>Pedagogická dokumentace v ZŠ</w:t>
            </w:r>
          </w:p>
        </w:tc>
        <w:tc>
          <w:tcPr>
            <w:tcW w:w="1127" w:type="dxa"/>
            <w:gridSpan w:val="2"/>
          </w:tcPr>
          <w:p w:rsidR="0085699C" w:rsidRPr="00944A9E" w:rsidRDefault="0085699C" w:rsidP="0085699C">
            <w:pPr>
              <w:jc w:val="center"/>
            </w:pPr>
            <w:r w:rsidRPr="00944A9E">
              <w:t>28c</w:t>
            </w:r>
          </w:p>
        </w:tc>
        <w:tc>
          <w:tcPr>
            <w:tcW w:w="1127" w:type="dxa"/>
            <w:gridSpan w:val="2"/>
          </w:tcPr>
          <w:p w:rsidR="0085699C" w:rsidRPr="00944A9E" w:rsidRDefault="0085699C" w:rsidP="0085699C">
            <w:pPr>
              <w:jc w:val="center"/>
            </w:pPr>
            <w:r w:rsidRPr="00944A9E">
              <w:t>zápočet</w:t>
            </w:r>
          </w:p>
        </w:tc>
        <w:tc>
          <w:tcPr>
            <w:tcW w:w="671" w:type="dxa"/>
          </w:tcPr>
          <w:p w:rsidR="0085699C" w:rsidRPr="00944A9E" w:rsidRDefault="0085699C" w:rsidP="0085699C">
            <w:pPr>
              <w:jc w:val="center"/>
            </w:pPr>
            <w:r w:rsidRPr="00944A9E">
              <w:t>2</w:t>
            </w:r>
          </w:p>
        </w:tc>
        <w:tc>
          <w:tcPr>
            <w:tcW w:w="2976" w:type="dxa"/>
          </w:tcPr>
          <w:p w:rsidR="0085699C" w:rsidRPr="001661B8" w:rsidRDefault="0085699C" w:rsidP="0085699C">
            <w:r w:rsidRPr="001661B8">
              <w:t>PhDr. Barbora Petrů Puhrová</w:t>
            </w:r>
            <w:ins w:id="270" w:author="Hana Navrátilová" w:date="2019-09-24T11:10:00Z">
              <w:r w:rsidRPr="001661B8">
                <w:t>, Ph.D.</w:t>
              </w:r>
            </w:ins>
            <w:r w:rsidRPr="001661B8">
              <w:t xml:space="preserve"> </w:t>
            </w:r>
            <w:r w:rsidRPr="001661B8">
              <w:br/>
              <w:t>100%</w:t>
            </w:r>
          </w:p>
        </w:tc>
        <w:tc>
          <w:tcPr>
            <w:tcW w:w="567" w:type="dxa"/>
          </w:tcPr>
          <w:p w:rsidR="0085699C" w:rsidRPr="00944A9E" w:rsidRDefault="0085699C" w:rsidP="0085699C">
            <w:pPr>
              <w:jc w:val="center"/>
            </w:pPr>
            <w:r w:rsidRPr="00944A9E">
              <w:t>3/ZS</w:t>
            </w:r>
          </w:p>
        </w:tc>
        <w:tc>
          <w:tcPr>
            <w:tcW w:w="567" w:type="dxa"/>
          </w:tcPr>
          <w:p w:rsidR="0085699C" w:rsidRPr="00944A9E" w:rsidRDefault="0085699C" w:rsidP="0085699C">
            <w:pPr>
              <w:jc w:val="center"/>
            </w:pPr>
            <w:r w:rsidRPr="00944A9E">
              <w:t>PZ</w:t>
            </w:r>
          </w:p>
        </w:tc>
      </w:tr>
      <w:tr w:rsidR="0085699C" w:rsidRPr="00944A9E" w:rsidTr="00521943">
        <w:trPr>
          <w:gridBefore w:val="1"/>
          <w:wBefore w:w="10" w:type="dxa"/>
          <w:trHeight w:val="594"/>
          <w:jc w:val="center"/>
        </w:trPr>
        <w:tc>
          <w:tcPr>
            <w:tcW w:w="2589" w:type="dxa"/>
            <w:gridSpan w:val="2"/>
            <w:tcBorders>
              <w:top w:val="single" w:sz="4" w:space="0" w:color="auto"/>
              <w:bottom w:val="single" w:sz="4" w:space="0" w:color="auto"/>
            </w:tcBorders>
          </w:tcPr>
          <w:p w:rsidR="0085699C" w:rsidRPr="00944A9E" w:rsidRDefault="0085699C" w:rsidP="0085699C">
            <w:r w:rsidRPr="00944A9E">
              <w:rPr>
                <w:b/>
                <w:bCs/>
              </w:rPr>
              <w:t>*</w:t>
            </w:r>
            <w:r w:rsidRPr="00944A9E">
              <w:rPr>
                <w:bCs/>
              </w:rPr>
              <w:t>Základy podnikatelství</w:t>
            </w:r>
          </w:p>
        </w:tc>
        <w:tc>
          <w:tcPr>
            <w:tcW w:w="1127" w:type="dxa"/>
            <w:gridSpan w:val="2"/>
          </w:tcPr>
          <w:p w:rsidR="0085699C" w:rsidRPr="00944A9E" w:rsidRDefault="0085699C" w:rsidP="0085699C">
            <w:pPr>
              <w:jc w:val="center"/>
            </w:pPr>
            <w:r w:rsidRPr="00944A9E">
              <w:t>14p+14s</w:t>
            </w:r>
          </w:p>
        </w:tc>
        <w:tc>
          <w:tcPr>
            <w:tcW w:w="1127" w:type="dxa"/>
            <w:gridSpan w:val="2"/>
          </w:tcPr>
          <w:p w:rsidR="0085699C" w:rsidRPr="00944A9E" w:rsidRDefault="0085699C" w:rsidP="0085699C">
            <w:pPr>
              <w:jc w:val="center"/>
            </w:pPr>
            <w:r w:rsidRPr="00944A9E">
              <w:t>klasifikovaný zápočet</w:t>
            </w:r>
          </w:p>
        </w:tc>
        <w:tc>
          <w:tcPr>
            <w:tcW w:w="671" w:type="dxa"/>
          </w:tcPr>
          <w:p w:rsidR="0085699C" w:rsidRPr="00944A9E" w:rsidRDefault="0085699C" w:rsidP="0085699C">
            <w:pPr>
              <w:jc w:val="center"/>
            </w:pPr>
            <w:r w:rsidRPr="00944A9E">
              <w:t>2</w:t>
            </w:r>
          </w:p>
        </w:tc>
        <w:tc>
          <w:tcPr>
            <w:tcW w:w="2976" w:type="dxa"/>
          </w:tcPr>
          <w:p w:rsidR="0085699C" w:rsidRPr="001661B8" w:rsidRDefault="0085699C" w:rsidP="0085699C">
            <w:r w:rsidRPr="001661B8">
              <w:t>Ing. Petr Novák, Ph.D. 50% / Ing. Ludmila Kozubíková, Ph.D. 50%</w:t>
            </w:r>
          </w:p>
        </w:tc>
        <w:tc>
          <w:tcPr>
            <w:tcW w:w="567" w:type="dxa"/>
          </w:tcPr>
          <w:p w:rsidR="0085699C" w:rsidRPr="00944A9E" w:rsidRDefault="0085699C" w:rsidP="0085699C">
            <w:pPr>
              <w:jc w:val="center"/>
            </w:pPr>
            <w:r w:rsidRPr="00944A9E">
              <w:t>3/ZS</w:t>
            </w:r>
          </w:p>
        </w:tc>
        <w:tc>
          <w:tcPr>
            <w:tcW w:w="567" w:type="dxa"/>
          </w:tcPr>
          <w:p w:rsidR="0085699C" w:rsidRPr="00944A9E" w:rsidRDefault="0085699C" w:rsidP="0085699C">
            <w:pPr>
              <w:jc w:val="center"/>
            </w:pPr>
            <w:r w:rsidRPr="00944A9E">
              <w:t>PZ</w:t>
            </w:r>
          </w:p>
        </w:tc>
      </w:tr>
      <w:tr w:rsidR="00521943" w:rsidRPr="00944A9E" w:rsidTr="00521943">
        <w:trPr>
          <w:gridBefore w:val="1"/>
          <w:wBefore w:w="10" w:type="dxa"/>
          <w:trHeight w:val="594"/>
          <w:jc w:val="center"/>
        </w:trPr>
        <w:tc>
          <w:tcPr>
            <w:tcW w:w="3716" w:type="dxa"/>
            <w:gridSpan w:val="4"/>
            <w:tcBorders>
              <w:top w:val="single" w:sz="4" w:space="0" w:color="auto"/>
              <w:bottom w:val="single" w:sz="4" w:space="0" w:color="auto"/>
            </w:tcBorders>
          </w:tcPr>
          <w:p w:rsidR="00521943" w:rsidRPr="001661B8" w:rsidRDefault="00521943" w:rsidP="00521943">
            <w:pPr>
              <w:rPr>
                <w:b/>
              </w:rPr>
            </w:pPr>
            <w:r w:rsidRPr="001661B8">
              <w:rPr>
                <w:b/>
              </w:rPr>
              <w:t xml:space="preserve">Podmínka pro splnění této skupiny předmětů: </w:t>
            </w:r>
          </w:p>
          <w:p w:rsidR="00521943" w:rsidRPr="00944A9E" w:rsidRDefault="00521943" w:rsidP="00521943">
            <w:r w:rsidRPr="001661B8">
              <w:rPr>
                <w:b/>
              </w:rPr>
              <w:t>*student volí jeden ze </w:t>
            </w:r>
            <w:del w:id="271" w:author="Hana Navrátilová" w:date="2019-09-24T11:10:00Z">
              <w:r w:rsidRPr="001661B8">
                <w:rPr>
                  <w:b/>
                </w:rPr>
                <w:delText>tří</w:delText>
              </w:r>
            </w:del>
            <w:ins w:id="272" w:author="Hana Navrátilová" w:date="2019-09-24T11:10:00Z">
              <w:r w:rsidRPr="001661B8">
                <w:rPr>
                  <w:b/>
                </w:rPr>
                <w:t>dvou</w:t>
              </w:r>
            </w:ins>
            <w:r w:rsidRPr="001661B8">
              <w:rPr>
                <w:b/>
              </w:rPr>
              <w:t xml:space="preserve"> předmětů</w:t>
            </w:r>
          </w:p>
        </w:tc>
        <w:tc>
          <w:tcPr>
            <w:tcW w:w="1127" w:type="dxa"/>
            <w:gridSpan w:val="2"/>
          </w:tcPr>
          <w:p w:rsidR="00521943" w:rsidRPr="00944A9E" w:rsidRDefault="00521943" w:rsidP="0085699C">
            <w:pPr>
              <w:jc w:val="center"/>
            </w:pPr>
          </w:p>
        </w:tc>
        <w:tc>
          <w:tcPr>
            <w:tcW w:w="671" w:type="dxa"/>
          </w:tcPr>
          <w:p w:rsidR="00521943" w:rsidRPr="00944A9E" w:rsidRDefault="00521943" w:rsidP="0085699C">
            <w:pPr>
              <w:jc w:val="center"/>
            </w:pPr>
          </w:p>
        </w:tc>
        <w:tc>
          <w:tcPr>
            <w:tcW w:w="2976" w:type="dxa"/>
          </w:tcPr>
          <w:p w:rsidR="00521943" w:rsidRPr="001661B8" w:rsidRDefault="00521943" w:rsidP="0085699C"/>
        </w:tc>
        <w:tc>
          <w:tcPr>
            <w:tcW w:w="567" w:type="dxa"/>
          </w:tcPr>
          <w:p w:rsidR="00521943" w:rsidRPr="00944A9E" w:rsidRDefault="00521943" w:rsidP="0085699C">
            <w:pPr>
              <w:jc w:val="center"/>
            </w:pPr>
          </w:p>
        </w:tc>
        <w:tc>
          <w:tcPr>
            <w:tcW w:w="567" w:type="dxa"/>
          </w:tcPr>
          <w:p w:rsidR="00521943" w:rsidRPr="00944A9E" w:rsidRDefault="00521943" w:rsidP="0085699C">
            <w:pPr>
              <w:jc w:val="center"/>
            </w:pPr>
          </w:p>
        </w:tc>
      </w:tr>
      <w:tr w:rsidR="00521943" w:rsidRPr="00944A9E" w:rsidTr="00521943">
        <w:trPr>
          <w:gridBefore w:val="1"/>
          <w:wBefore w:w="10" w:type="dxa"/>
          <w:trHeight w:val="594"/>
          <w:jc w:val="center"/>
        </w:trPr>
        <w:tc>
          <w:tcPr>
            <w:tcW w:w="3716" w:type="dxa"/>
            <w:gridSpan w:val="4"/>
            <w:tcBorders>
              <w:top w:val="single" w:sz="4" w:space="0" w:color="auto"/>
              <w:bottom w:val="single" w:sz="4" w:space="0" w:color="auto"/>
            </w:tcBorders>
          </w:tcPr>
          <w:p w:rsidR="00521943" w:rsidRPr="00944A9E" w:rsidRDefault="00521943" w:rsidP="00521943">
            <w:pPr>
              <w:rPr>
                <w:b/>
              </w:rPr>
            </w:pPr>
            <w:r w:rsidRPr="00944A9E">
              <w:rPr>
                <w:b/>
              </w:rPr>
              <w:t xml:space="preserve">Počet kreditů </w:t>
            </w:r>
            <w:r w:rsidRPr="00944A9E">
              <w:rPr>
                <w:b/>
              </w:rPr>
              <w:br/>
              <w:t>za ZS 3. ročníku</w:t>
            </w:r>
          </w:p>
        </w:tc>
        <w:tc>
          <w:tcPr>
            <w:tcW w:w="1127" w:type="dxa"/>
            <w:gridSpan w:val="2"/>
          </w:tcPr>
          <w:p w:rsidR="00521943" w:rsidRPr="00944A9E" w:rsidRDefault="00521943" w:rsidP="00521943">
            <w:pPr>
              <w:jc w:val="center"/>
            </w:pPr>
          </w:p>
        </w:tc>
        <w:tc>
          <w:tcPr>
            <w:tcW w:w="671" w:type="dxa"/>
          </w:tcPr>
          <w:p w:rsidR="00521943" w:rsidRPr="00944A9E" w:rsidRDefault="00521943" w:rsidP="00521943">
            <w:pPr>
              <w:jc w:val="center"/>
            </w:pPr>
            <w:r>
              <w:t>30</w:t>
            </w:r>
          </w:p>
        </w:tc>
        <w:tc>
          <w:tcPr>
            <w:tcW w:w="2976" w:type="dxa"/>
          </w:tcPr>
          <w:p w:rsidR="00521943" w:rsidRPr="001661B8" w:rsidRDefault="00521943" w:rsidP="00521943"/>
        </w:tc>
        <w:tc>
          <w:tcPr>
            <w:tcW w:w="567" w:type="dxa"/>
          </w:tcPr>
          <w:p w:rsidR="00521943" w:rsidRPr="00944A9E" w:rsidRDefault="00521943" w:rsidP="00521943">
            <w:pPr>
              <w:jc w:val="center"/>
            </w:pPr>
          </w:p>
        </w:tc>
        <w:tc>
          <w:tcPr>
            <w:tcW w:w="567" w:type="dxa"/>
          </w:tcPr>
          <w:p w:rsidR="00521943" w:rsidRPr="00944A9E" w:rsidRDefault="00521943" w:rsidP="00521943">
            <w:pPr>
              <w:jc w:val="center"/>
            </w:pPr>
          </w:p>
        </w:tc>
      </w:tr>
      <w:tr w:rsidR="00521943" w:rsidRPr="00944A9E" w:rsidTr="00521943">
        <w:trPr>
          <w:trHeight w:val="409"/>
          <w:jc w:val="center"/>
        </w:trPr>
        <w:tc>
          <w:tcPr>
            <w:tcW w:w="9634" w:type="dxa"/>
            <w:gridSpan w:val="11"/>
            <w:tcBorders>
              <w:top w:val="single" w:sz="4" w:space="0" w:color="auto"/>
            </w:tcBorders>
            <w:shd w:val="clear" w:color="auto" w:fill="FBD4B4"/>
          </w:tcPr>
          <w:p w:rsidR="00521943" w:rsidRPr="00944A9E" w:rsidRDefault="00521943" w:rsidP="0085699C">
            <w:pPr>
              <w:jc w:val="center"/>
              <w:rPr>
                <w:b/>
              </w:rPr>
            </w:pPr>
            <w:r>
              <w:rPr>
                <w:b/>
              </w:rPr>
              <w:t>Povinné předměty</w:t>
            </w:r>
          </w:p>
        </w:tc>
      </w:tr>
      <w:tr w:rsidR="0085699C" w:rsidRPr="00944A9E" w:rsidTr="00521943">
        <w:trPr>
          <w:trHeight w:val="594"/>
          <w:jc w:val="center"/>
        </w:trPr>
        <w:tc>
          <w:tcPr>
            <w:tcW w:w="2547" w:type="dxa"/>
            <w:gridSpan w:val="2"/>
            <w:tcBorders>
              <w:top w:val="nil"/>
              <w:bottom w:val="nil"/>
            </w:tcBorders>
          </w:tcPr>
          <w:p w:rsidR="0085699C" w:rsidRPr="00944A9E" w:rsidRDefault="0085699C" w:rsidP="0085699C">
            <w:r w:rsidRPr="00944A9E">
              <w:t>Primární pedagogika</w:t>
            </w:r>
            <w:r w:rsidRPr="00944A9E">
              <w:br/>
              <w:t>s praxí 6</w:t>
            </w:r>
          </w:p>
          <w:p w:rsidR="0085699C" w:rsidRPr="00944A9E" w:rsidRDefault="0085699C" w:rsidP="0085699C"/>
        </w:tc>
        <w:tc>
          <w:tcPr>
            <w:tcW w:w="1134" w:type="dxa"/>
            <w:gridSpan w:val="2"/>
          </w:tcPr>
          <w:p w:rsidR="0085699C" w:rsidRPr="00944A9E" w:rsidRDefault="0085699C" w:rsidP="0085699C">
            <w:pPr>
              <w:jc w:val="center"/>
            </w:pPr>
            <w:r w:rsidRPr="00944A9E">
              <w:t>28p+28s</w:t>
            </w:r>
          </w:p>
          <w:p w:rsidR="0085699C" w:rsidRPr="00944A9E" w:rsidRDefault="0085699C" w:rsidP="0085699C">
            <w:pPr>
              <w:jc w:val="center"/>
            </w:pPr>
            <w:r w:rsidRPr="00944A9E">
              <w:t>+ blok 8 hod. praxe</w:t>
            </w:r>
          </w:p>
          <w:p w:rsidR="0085699C" w:rsidRPr="00944A9E" w:rsidRDefault="0085699C" w:rsidP="0085699C">
            <w:pPr>
              <w:jc w:val="center"/>
            </w:pPr>
          </w:p>
        </w:tc>
        <w:tc>
          <w:tcPr>
            <w:tcW w:w="1134" w:type="dxa"/>
            <w:gridSpan w:val="2"/>
          </w:tcPr>
          <w:p w:rsidR="0085699C" w:rsidRPr="00944A9E" w:rsidRDefault="0085699C" w:rsidP="0085699C">
            <w:pPr>
              <w:jc w:val="center"/>
            </w:pPr>
            <w:r w:rsidRPr="00944A9E">
              <w:t>zápočet, zkouška</w:t>
            </w:r>
          </w:p>
        </w:tc>
        <w:tc>
          <w:tcPr>
            <w:tcW w:w="709" w:type="dxa"/>
            <w:gridSpan w:val="2"/>
          </w:tcPr>
          <w:p w:rsidR="0085699C" w:rsidRPr="00944A9E" w:rsidRDefault="0085699C" w:rsidP="0085699C">
            <w:pPr>
              <w:jc w:val="center"/>
            </w:pPr>
            <w:r w:rsidRPr="00944A9E">
              <w:t>3</w:t>
            </w:r>
          </w:p>
          <w:p w:rsidR="0085699C" w:rsidRPr="00944A9E" w:rsidRDefault="0085699C" w:rsidP="0085699C">
            <w:pPr>
              <w:jc w:val="center"/>
            </w:pPr>
            <w:r w:rsidRPr="00863A70">
              <w:rPr>
                <w:sz w:val="18"/>
              </w:rPr>
              <w:t>(praxe 2)</w:t>
            </w:r>
          </w:p>
        </w:tc>
        <w:tc>
          <w:tcPr>
            <w:tcW w:w="2976" w:type="dxa"/>
          </w:tcPr>
          <w:p w:rsidR="0085699C" w:rsidRPr="00944A9E" w:rsidRDefault="0085699C" w:rsidP="0085699C">
            <w:pPr>
              <w:rPr>
                <w:b/>
              </w:rPr>
            </w:pPr>
            <w:r w:rsidRPr="00944A9E">
              <w:rPr>
                <w:b/>
              </w:rPr>
              <w:t>prof. PhDr. Hana Lukášová, CSc.</w:t>
            </w:r>
          </w:p>
          <w:p w:rsidR="0085699C" w:rsidRPr="00944A9E" w:rsidRDefault="0085699C" w:rsidP="0085699C">
            <w:r w:rsidRPr="00944A9E">
              <w:t>100%</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ZT</w:t>
            </w:r>
          </w:p>
        </w:tc>
      </w:tr>
      <w:tr w:rsidR="0085699C" w:rsidRPr="00944A9E" w:rsidTr="00521943">
        <w:trPr>
          <w:trHeight w:val="594"/>
          <w:jc w:val="center"/>
        </w:trPr>
        <w:tc>
          <w:tcPr>
            <w:tcW w:w="2547" w:type="dxa"/>
            <w:gridSpan w:val="2"/>
            <w:tcBorders>
              <w:top w:val="nil"/>
            </w:tcBorders>
          </w:tcPr>
          <w:p w:rsidR="0085699C" w:rsidRPr="00944A9E" w:rsidRDefault="0085699C" w:rsidP="0085699C">
            <w:r w:rsidRPr="00944A9E">
              <w:t>Didaktika matematiky v primárním vzdělávání s praxí 2</w:t>
            </w:r>
          </w:p>
          <w:p w:rsidR="0085699C" w:rsidRPr="00944A9E" w:rsidRDefault="0085699C" w:rsidP="0085699C"/>
        </w:tc>
        <w:tc>
          <w:tcPr>
            <w:tcW w:w="1134" w:type="dxa"/>
            <w:gridSpan w:val="2"/>
          </w:tcPr>
          <w:p w:rsidR="0085699C" w:rsidRPr="00944A9E" w:rsidRDefault="0085699C" w:rsidP="0085699C">
            <w:pPr>
              <w:jc w:val="center"/>
            </w:pPr>
            <w:r w:rsidRPr="00944A9E">
              <w:t>28p+28c</w:t>
            </w:r>
          </w:p>
          <w:p w:rsidR="0085699C" w:rsidRPr="00944A9E" w:rsidRDefault="0085699C" w:rsidP="0085699C">
            <w:pPr>
              <w:jc w:val="center"/>
            </w:pPr>
            <w:r>
              <w:t>+ 8</w:t>
            </w:r>
            <w:r w:rsidRPr="00944A9E">
              <w:t xml:space="preserve"> hod. praxe</w:t>
            </w:r>
          </w:p>
        </w:tc>
        <w:tc>
          <w:tcPr>
            <w:tcW w:w="1134" w:type="dxa"/>
            <w:gridSpan w:val="2"/>
          </w:tcPr>
          <w:p w:rsidR="0085699C" w:rsidRPr="00944A9E" w:rsidRDefault="0085699C" w:rsidP="0085699C">
            <w:pPr>
              <w:jc w:val="center"/>
            </w:pPr>
            <w:r w:rsidRPr="00944A9E">
              <w:t>zápočet, zkouška</w:t>
            </w:r>
          </w:p>
        </w:tc>
        <w:tc>
          <w:tcPr>
            <w:tcW w:w="709" w:type="dxa"/>
            <w:gridSpan w:val="2"/>
          </w:tcPr>
          <w:p w:rsidR="0085699C" w:rsidRPr="00944A9E" w:rsidRDefault="0085699C" w:rsidP="0085699C">
            <w:pPr>
              <w:jc w:val="center"/>
            </w:pPr>
            <w:r w:rsidRPr="00944A9E">
              <w:t>4</w:t>
            </w:r>
          </w:p>
          <w:p w:rsidR="0085699C" w:rsidRPr="00944A9E" w:rsidRDefault="0085699C" w:rsidP="0085699C">
            <w:pPr>
              <w:jc w:val="center"/>
            </w:pPr>
            <w:r w:rsidRPr="00944A9E">
              <w:t>(praxe 1)</w:t>
            </w:r>
          </w:p>
          <w:p w:rsidR="0085699C" w:rsidRPr="00944A9E" w:rsidRDefault="0085699C" w:rsidP="0085699C">
            <w:pPr>
              <w:jc w:val="center"/>
            </w:pPr>
          </w:p>
        </w:tc>
        <w:tc>
          <w:tcPr>
            <w:tcW w:w="2976" w:type="dxa"/>
          </w:tcPr>
          <w:p w:rsidR="0085699C" w:rsidRPr="001661B8" w:rsidRDefault="0085699C" w:rsidP="0085699C">
            <w:r w:rsidRPr="001661B8">
              <w:rPr>
                <w:b/>
              </w:rPr>
              <w:t xml:space="preserve">Mgr. Lubomír Sedláček, Ph.D. </w:t>
            </w:r>
            <w:r w:rsidRPr="001661B8">
              <w:t>50% /</w:t>
            </w:r>
            <w:r w:rsidRPr="001661B8">
              <w:br/>
              <w:t>Mgr. Marie Pavelková</w:t>
            </w:r>
          </w:p>
          <w:p w:rsidR="0085699C" w:rsidRPr="001661B8" w:rsidRDefault="0085699C" w:rsidP="0085699C">
            <w:r w:rsidRPr="001661B8">
              <w:t>50%</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85699C" w:rsidRPr="00944A9E" w:rsidTr="00521943">
        <w:trPr>
          <w:trHeight w:val="594"/>
          <w:jc w:val="center"/>
        </w:trPr>
        <w:tc>
          <w:tcPr>
            <w:tcW w:w="2547" w:type="dxa"/>
            <w:gridSpan w:val="2"/>
            <w:tcBorders>
              <w:top w:val="single" w:sz="4" w:space="0" w:color="auto"/>
              <w:bottom w:val="single" w:sz="4" w:space="0" w:color="auto"/>
            </w:tcBorders>
          </w:tcPr>
          <w:p w:rsidR="0085699C" w:rsidRPr="00944A9E" w:rsidRDefault="0085699C" w:rsidP="0085699C">
            <w:r w:rsidRPr="00944A9E">
              <w:t>Didaktika jazyka a komunikace s praxí 2</w:t>
            </w:r>
          </w:p>
        </w:tc>
        <w:tc>
          <w:tcPr>
            <w:tcW w:w="1134" w:type="dxa"/>
            <w:gridSpan w:val="2"/>
          </w:tcPr>
          <w:p w:rsidR="0085699C" w:rsidRPr="00944A9E" w:rsidRDefault="0085699C" w:rsidP="0085699C">
            <w:pPr>
              <w:jc w:val="center"/>
            </w:pPr>
            <w:r w:rsidRPr="00944A9E">
              <w:t>28p+28c</w:t>
            </w:r>
          </w:p>
          <w:p w:rsidR="0085699C" w:rsidRPr="00944A9E" w:rsidRDefault="0085699C" w:rsidP="0085699C">
            <w:pPr>
              <w:jc w:val="center"/>
            </w:pPr>
            <w:r w:rsidRPr="00944A9E">
              <w:t>+ 8 hod. praxe</w:t>
            </w:r>
          </w:p>
        </w:tc>
        <w:tc>
          <w:tcPr>
            <w:tcW w:w="1134" w:type="dxa"/>
            <w:gridSpan w:val="2"/>
          </w:tcPr>
          <w:p w:rsidR="0085699C" w:rsidRPr="00944A9E" w:rsidRDefault="0085699C" w:rsidP="0085699C">
            <w:pPr>
              <w:jc w:val="center"/>
            </w:pPr>
            <w:r w:rsidRPr="00944A9E">
              <w:t>zápočet, zkouška</w:t>
            </w:r>
          </w:p>
        </w:tc>
        <w:tc>
          <w:tcPr>
            <w:tcW w:w="709" w:type="dxa"/>
            <w:gridSpan w:val="2"/>
          </w:tcPr>
          <w:p w:rsidR="0085699C" w:rsidRPr="00944A9E" w:rsidRDefault="0085699C" w:rsidP="0085699C">
            <w:pPr>
              <w:jc w:val="center"/>
            </w:pPr>
            <w:r w:rsidRPr="00944A9E">
              <w:t>4</w:t>
            </w:r>
          </w:p>
          <w:p w:rsidR="0085699C" w:rsidRPr="00863A70" w:rsidRDefault="0085699C" w:rsidP="0085699C">
            <w:pPr>
              <w:jc w:val="center"/>
              <w:rPr>
                <w:sz w:val="18"/>
              </w:rPr>
            </w:pPr>
            <w:r w:rsidRPr="00863A70">
              <w:rPr>
                <w:sz w:val="18"/>
              </w:rPr>
              <w:t>(praxe 1)</w:t>
            </w:r>
          </w:p>
          <w:p w:rsidR="0085699C" w:rsidRPr="00944A9E" w:rsidRDefault="0085699C" w:rsidP="0085699C">
            <w:pPr>
              <w:jc w:val="center"/>
            </w:pPr>
          </w:p>
          <w:p w:rsidR="0085699C" w:rsidRPr="00944A9E" w:rsidRDefault="0085699C" w:rsidP="0085699C"/>
        </w:tc>
        <w:tc>
          <w:tcPr>
            <w:tcW w:w="2976" w:type="dxa"/>
          </w:tcPr>
          <w:p w:rsidR="0085699C" w:rsidRPr="001661B8" w:rsidRDefault="0085699C" w:rsidP="0085699C">
            <w:pPr>
              <w:rPr>
                <w:del w:id="273" w:author="Hana Navrátilová" w:date="2019-09-24T11:10:00Z"/>
              </w:rPr>
            </w:pPr>
            <w:r w:rsidRPr="00470B98">
              <w:t xml:space="preserve">PhDr. </w:t>
            </w:r>
            <w:del w:id="274" w:author="Hana Navrátilová" w:date="2019-09-24T11:10:00Z">
              <w:r w:rsidRPr="001661B8">
                <w:rPr>
                  <w:b/>
                </w:rPr>
                <w:delText>Jana Doležalová, Ph.D.</w:delText>
              </w:r>
              <w:r w:rsidRPr="001661B8">
                <w:delText xml:space="preserve"> 50% /</w:delText>
              </w:r>
            </w:del>
          </w:p>
          <w:p w:rsidR="0085699C" w:rsidRPr="001661B8" w:rsidRDefault="0085699C" w:rsidP="0085699C">
            <w:del w:id="275" w:author="Hana Navrátilová" w:date="2019-09-24T11:10:00Z">
              <w:r w:rsidRPr="001661B8">
                <w:delText xml:space="preserve">Mgr. </w:delText>
              </w:r>
            </w:del>
            <w:r w:rsidRPr="001661B8">
              <w:t>Hana Navrátilová</w:t>
            </w:r>
            <w:ins w:id="276" w:author="Hana Navrátilová" w:date="2019-09-24T11:10:00Z">
              <w:r w:rsidRPr="001661B8">
                <w:t>, Ph.D.</w:t>
              </w:r>
            </w:ins>
          </w:p>
          <w:p w:rsidR="0085699C" w:rsidRPr="001661B8" w:rsidRDefault="0085699C" w:rsidP="0085699C">
            <w:del w:id="277" w:author="Hana Navrátilová" w:date="2019-09-24T11:10:00Z">
              <w:r w:rsidRPr="001661B8">
                <w:delText>50</w:delText>
              </w:r>
            </w:del>
            <w:ins w:id="278" w:author="Hana Navrátilová" w:date="2019-09-24T11:10:00Z">
              <w:r w:rsidRPr="001661B8">
                <w:t>100</w:t>
              </w:r>
            </w:ins>
            <w:r w:rsidRPr="001661B8">
              <w:t>%</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85699C" w:rsidRPr="00944A9E" w:rsidTr="00521943">
        <w:trPr>
          <w:trHeight w:val="594"/>
          <w:jc w:val="center"/>
        </w:trPr>
        <w:tc>
          <w:tcPr>
            <w:tcW w:w="2547" w:type="dxa"/>
            <w:gridSpan w:val="2"/>
            <w:tcBorders>
              <w:top w:val="single" w:sz="4" w:space="0" w:color="auto"/>
              <w:bottom w:val="single" w:sz="4" w:space="0" w:color="auto"/>
            </w:tcBorders>
          </w:tcPr>
          <w:p w:rsidR="0085699C" w:rsidRPr="00944A9E" w:rsidRDefault="0085699C" w:rsidP="0085699C">
            <w:r w:rsidRPr="00944A9E">
              <w:t>Patopsychologie</w:t>
            </w:r>
          </w:p>
        </w:tc>
        <w:tc>
          <w:tcPr>
            <w:tcW w:w="1134" w:type="dxa"/>
            <w:gridSpan w:val="2"/>
          </w:tcPr>
          <w:p w:rsidR="0085699C" w:rsidRPr="00944A9E" w:rsidRDefault="0085699C" w:rsidP="0085699C">
            <w:pPr>
              <w:jc w:val="center"/>
            </w:pPr>
            <w:r w:rsidRPr="00944A9E">
              <w:t>14s</w:t>
            </w:r>
          </w:p>
        </w:tc>
        <w:tc>
          <w:tcPr>
            <w:tcW w:w="1134" w:type="dxa"/>
            <w:gridSpan w:val="2"/>
          </w:tcPr>
          <w:p w:rsidR="0085699C" w:rsidRPr="00944A9E" w:rsidRDefault="0085699C" w:rsidP="0085699C">
            <w:pPr>
              <w:jc w:val="center"/>
            </w:pPr>
            <w:r w:rsidRPr="00944A9E">
              <w:t>klasifikovaný zápočet</w:t>
            </w:r>
          </w:p>
          <w:p w:rsidR="0085699C" w:rsidRPr="00944A9E" w:rsidRDefault="0085699C" w:rsidP="0085699C">
            <w:pPr>
              <w:jc w:val="center"/>
            </w:pPr>
          </w:p>
        </w:tc>
        <w:tc>
          <w:tcPr>
            <w:tcW w:w="709" w:type="dxa"/>
            <w:gridSpan w:val="2"/>
          </w:tcPr>
          <w:p w:rsidR="0085699C" w:rsidRPr="00944A9E" w:rsidRDefault="0085699C" w:rsidP="0085699C">
            <w:pPr>
              <w:jc w:val="center"/>
            </w:pPr>
            <w:r w:rsidRPr="00944A9E">
              <w:t>2</w:t>
            </w:r>
          </w:p>
        </w:tc>
        <w:tc>
          <w:tcPr>
            <w:tcW w:w="2976" w:type="dxa"/>
          </w:tcPr>
          <w:p w:rsidR="0085699C" w:rsidRPr="001661B8" w:rsidRDefault="0085699C" w:rsidP="0085699C">
            <w:pPr>
              <w:rPr>
                <w:b/>
              </w:rPr>
            </w:pPr>
            <w:r w:rsidRPr="001661B8">
              <w:rPr>
                <w:b/>
              </w:rPr>
              <w:t>Mgr. et Mgr. Viktor Pacholík, Ph.D.</w:t>
            </w:r>
          </w:p>
          <w:p w:rsidR="0085699C" w:rsidRPr="001661B8" w:rsidRDefault="0085699C" w:rsidP="0085699C">
            <w:r w:rsidRPr="001661B8">
              <w:t>50 % /</w:t>
            </w:r>
          </w:p>
          <w:p w:rsidR="0085699C" w:rsidRPr="001661B8" w:rsidRDefault="0085699C" w:rsidP="0085699C">
            <w:r w:rsidRPr="001661B8">
              <w:t>PhDr. David Unger 50 %</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85699C" w:rsidRPr="00944A9E" w:rsidTr="00521943">
        <w:trPr>
          <w:trHeight w:val="594"/>
          <w:jc w:val="center"/>
        </w:trPr>
        <w:tc>
          <w:tcPr>
            <w:tcW w:w="2547" w:type="dxa"/>
            <w:gridSpan w:val="2"/>
            <w:tcBorders>
              <w:top w:val="single" w:sz="4" w:space="0" w:color="auto"/>
            </w:tcBorders>
          </w:tcPr>
          <w:p w:rsidR="0085699C" w:rsidRPr="00944A9E" w:rsidRDefault="0085699C" w:rsidP="0085699C">
            <w:r w:rsidRPr="00944A9E">
              <w:t xml:space="preserve">Podpora zdraví </w:t>
            </w:r>
            <w:del w:id="279" w:author="Hana Navrátilová" w:date="2019-09-24T11:10:00Z">
              <w:r w:rsidRPr="00944A9E">
                <w:delText>a výchova ke zdraví v primárním vzdělávání</w:delText>
              </w:r>
            </w:del>
            <w:ins w:id="280" w:author="Hana Navrátilová" w:date="2019-09-24T11:10:00Z">
              <w:r>
                <w:t>ve školách</w:t>
              </w:r>
            </w:ins>
          </w:p>
        </w:tc>
        <w:tc>
          <w:tcPr>
            <w:tcW w:w="1134" w:type="dxa"/>
            <w:gridSpan w:val="2"/>
          </w:tcPr>
          <w:p w:rsidR="0085699C" w:rsidRPr="00944A9E" w:rsidRDefault="0085699C" w:rsidP="0085699C">
            <w:pPr>
              <w:jc w:val="center"/>
            </w:pPr>
            <w:r w:rsidRPr="00944A9E">
              <w:t>28p+14s</w:t>
            </w:r>
          </w:p>
        </w:tc>
        <w:tc>
          <w:tcPr>
            <w:tcW w:w="1134" w:type="dxa"/>
            <w:gridSpan w:val="2"/>
          </w:tcPr>
          <w:p w:rsidR="0085699C" w:rsidRPr="00944A9E" w:rsidRDefault="0085699C" w:rsidP="0085699C">
            <w:pPr>
              <w:jc w:val="center"/>
            </w:pPr>
            <w:r w:rsidRPr="00944A9E">
              <w:t>klasifikovaný zápočet</w:t>
            </w:r>
          </w:p>
        </w:tc>
        <w:tc>
          <w:tcPr>
            <w:tcW w:w="709" w:type="dxa"/>
            <w:gridSpan w:val="2"/>
          </w:tcPr>
          <w:p w:rsidR="0085699C" w:rsidRPr="00944A9E" w:rsidRDefault="0085699C" w:rsidP="0085699C">
            <w:pPr>
              <w:jc w:val="center"/>
            </w:pPr>
            <w:r w:rsidRPr="00944A9E">
              <w:t>2</w:t>
            </w:r>
          </w:p>
        </w:tc>
        <w:tc>
          <w:tcPr>
            <w:tcW w:w="2976" w:type="dxa"/>
          </w:tcPr>
          <w:p w:rsidR="0085699C" w:rsidRPr="00470B98" w:rsidRDefault="0085699C" w:rsidP="0085699C">
            <w:r w:rsidRPr="00470B98">
              <w:t>PhDr. Roman Božik, Ph.D.</w:t>
            </w:r>
          </w:p>
          <w:p w:rsidR="0085699C" w:rsidRPr="001661B8" w:rsidRDefault="0085699C" w:rsidP="0085699C">
            <w:r w:rsidRPr="001661B8">
              <w:t>100%</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85699C" w:rsidRPr="00944A9E" w:rsidTr="00521943">
        <w:trPr>
          <w:trHeight w:val="594"/>
          <w:jc w:val="center"/>
        </w:trPr>
        <w:tc>
          <w:tcPr>
            <w:tcW w:w="2547" w:type="dxa"/>
            <w:gridSpan w:val="2"/>
            <w:tcBorders>
              <w:top w:val="nil"/>
              <w:bottom w:val="single" w:sz="4" w:space="0" w:color="auto"/>
            </w:tcBorders>
          </w:tcPr>
          <w:p w:rsidR="0085699C" w:rsidRPr="00944A9E" w:rsidRDefault="0085699C" w:rsidP="0085699C">
            <w:r w:rsidRPr="00944A9E">
              <w:t>Didaktika anglického jazyka s praxí 1</w:t>
            </w:r>
          </w:p>
        </w:tc>
        <w:tc>
          <w:tcPr>
            <w:tcW w:w="1134" w:type="dxa"/>
            <w:gridSpan w:val="2"/>
          </w:tcPr>
          <w:p w:rsidR="0085699C" w:rsidRPr="00944A9E" w:rsidRDefault="0085699C" w:rsidP="0085699C">
            <w:pPr>
              <w:jc w:val="center"/>
            </w:pPr>
            <w:r w:rsidRPr="00944A9E">
              <w:t>28p+28s</w:t>
            </w:r>
          </w:p>
          <w:p w:rsidR="0085699C" w:rsidRPr="00944A9E" w:rsidRDefault="0085699C" w:rsidP="0085699C">
            <w:pPr>
              <w:jc w:val="center"/>
            </w:pPr>
            <w:r w:rsidRPr="00944A9E">
              <w:t>+ 8 hod. praxe</w:t>
            </w:r>
          </w:p>
        </w:tc>
        <w:tc>
          <w:tcPr>
            <w:tcW w:w="1134" w:type="dxa"/>
            <w:gridSpan w:val="2"/>
          </w:tcPr>
          <w:p w:rsidR="0085699C" w:rsidRPr="00944A9E" w:rsidRDefault="0085699C" w:rsidP="0085699C">
            <w:pPr>
              <w:jc w:val="center"/>
            </w:pPr>
            <w:r w:rsidRPr="00944A9E">
              <w:t xml:space="preserve">klasifikovaný zápočet </w:t>
            </w:r>
          </w:p>
        </w:tc>
        <w:tc>
          <w:tcPr>
            <w:tcW w:w="709" w:type="dxa"/>
            <w:gridSpan w:val="2"/>
          </w:tcPr>
          <w:p w:rsidR="0085699C" w:rsidRPr="00944A9E" w:rsidRDefault="0085699C" w:rsidP="0085699C">
            <w:pPr>
              <w:jc w:val="center"/>
            </w:pPr>
            <w:r w:rsidRPr="00944A9E">
              <w:t>4</w:t>
            </w:r>
          </w:p>
          <w:p w:rsidR="0085699C" w:rsidRPr="00944A9E" w:rsidRDefault="0085699C" w:rsidP="0085699C">
            <w:pPr>
              <w:jc w:val="center"/>
            </w:pPr>
            <w:r w:rsidRPr="00863A70">
              <w:rPr>
                <w:sz w:val="18"/>
              </w:rPr>
              <w:t>(praxe 1)</w:t>
            </w:r>
          </w:p>
        </w:tc>
        <w:tc>
          <w:tcPr>
            <w:tcW w:w="2976" w:type="dxa"/>
          </w:tcPr>
          <w:p w:rsidR="0085699C" w:rsidRPr="001661B8" w:rsidRDefault="0085699C" w:rsidP="0085699C">
            <w:r w:rsidRPr="001661B8">
              <w:rPr>
                <w:b/>
              </w:rPr>
              <w:t>prof. PaedDr. Silvia Pokrivčáková, PhD.</w:t>
            </w:r>
            <w:r w:rsidRPr="001661B8">
              <w:t xml:space="preserve"> 50% / Mgr. </w:t>
            </w:r>
            <w:del w:id="281" w:author="Hana Navrátilová" w:date="2019-09-24T11:10:00Z">
              <w:r w:rsidRPr="001661B8">
                <w:delText>Andrea Macková</w:delText>
              </w:r>
            </w:del>
            <w:ins w:id="282" w:author="Hana Navrátilová" w:date="2019-09-24T11:10:00Z">
              <w:r w:rsidRPr="001661B8">
                <w:t>Beata Horníčková</w:t>
              </w:r>
            </w:ins>
          </w:p>
          <w:p w:rsidR="0085699C" w:rsidRPr="001661B8" w:rsidRDefault="0085699C" w:rsidP="0085699C">
            <w:r w:rsidRPr="001661B8">
              <w:t>50%</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85699C" w:rsidRPr="00944A9E" w:rsidTr="00521943">
        <w:trPr>
          <w:trHeight w:val="594"/>
          <w:jc w:val="center"/>
        </w:trPr>
        <w:tc>
          <w:tcPr>
            <w:tcW w:w="2547" w:type="dxa"/>
            <w:gridSpan w:val="2"/>
            <w:tcBorders>
              <w:top w:val="single" w:sz="4" w:space="0" w:color="auto"/>
              <w:bottom w:val="single" w:sz="4" w:space="0" w:color="auto"/>
            </w:tcBorders>
          </w:tcPr>
          <w:p w:rsidR="0085699C" w:rsidRPr="00944A9E" w:rsidRDefault="0085699C" w:rsidP="0085699C">
            <w:del w:id="283" w:author="Hana Navrátilová" w:date="2019-09-24T11:10:00Z">
              <w:r w:rsidRPr="00944A9E">
                <w:delText>Základy logopedie</w:delText>
              </w:r>
            </w:del>
            <w:ins w:id="284" w:author="Hana Navrátilová" w:date="2019-09-24T11:10:00Z">
              <w:r>
                <w:t>Primární prevence patologických jevů v základní škole</w:t>
              </w:r>
            </w:ins>
          </w:p>
        </w:tc>
        <w:tc>
          <w:tcPr>
            <w:tcW w:w="1134" w:type="dxa"/>
            <w:gridSpan w:val="2"/>
          </w:tcPr>
          <w:p w:rsidR="0085699C" w:rsidRPr="00944A9E" w:rsidRDefault="0085699C" w:rsidP="0085699C">
            <w:pPr>
              <w:jc w:val="center"/>
            </w:pPr>
            <w:r w:rsidRPr="00944A9E">
              <w:t>28p</w:t>
            </w:r>
          </w:p>
        </w:tc>
        <w:tc>
          <w:tcPr>
            <w:tcW w:w="1134" w:type="dxa"/>
            <w:gridSpan w:val="2"/>
          </w:tcPr>
          <w:p w:rsidR="0085699C" w:rsidRPr="00944A9E" w:rsidRDefault="0085699C" w:rsidP="0085699C">
            <w:pPr>
              <w:jc w:val="center"/>
            </w:pPr>
            <w:r w:rsidRPr="00944A9E">
              <w:t>klasifikovaný zápočet</w:t>
            </w:r>
          </w:p>
        </w:tc>
        <w:tc>
          <w:tcPr>
            <w:tcW w:w="709" w:type="dxa"/>
            <w:gridSpan w:val="2"/>
          </w:tcPr>
          <w:p w:rsidR="0085699C" w:rsidRPr="00944A9E" w:rsidRDefault="0085699C" w:rsidP="0085699C">
            <w:pPr>
              <w:jc w:val="center"/>
            </w:pPr>
            <w:r w:rsidRPr="00944A9E">
              <w:t>2</w:t>
            </w:r>
          </w:p>
        </w:tc>
        <w:tc>
          <w:tcPr>
            <w:tcW w:w="2976" w:type="dxa"/>
          </w:tcPr>
          <w:p w:rsidR="0085699C" w:rsidRPr="001661B8" w:rsidRDefault="0085699C" w:rsidP="0085699C">
            <w:pPr>
              <w:rPr>
                <w:ins w:id="285" w:author="Hana Navrátilová" w:date="2019-09-24T11:10:00Z"/>
              </w:rPr>
            </w:pPr>
            <w:moveToRangeStart w:id="286" w:author="Hana Navrátilová" w:date="2019-09-24T11:10:00Z" w:name="move20215878"/>
            <w:ins w:id="287" w:author="Hana Navrátilová" w:date="2019-09-24T11:10:00Z">
              <w:r w:rsidRPr="001661B8">
                <w:t xml:space="preserve">PhDr. </w:t>
              </w:r>
              <w:moveToRangeStart w:id="288" w:author="Hana Navrátilová" w:date="2019-09-24T11:10:00Z" w:name="move20215868"/>
              <w:moveToRangeEnd w:id="286"/>
              <w:r w:rsidRPr="00470B98">
                <w:t>Roman Božik, Ph.D.</w:t>
              </w:r>
            </w:ins>
            <w:moveToRangeEnd w:id="288"/>
            <w:del w:id="289" w:author="Hana Navrátilová" w:date="2019-09-24T11:10:00Z">
              <w:r w:rsidRPr="001661B8">
                <w:rPr>
                  <w:b/>
                </w:rPr>
                <w:delText>Mgr. Jana Vašíková,</w:delText>
              </w:r>
            </w:del>
          </w:p>
          <w:p w:rsidR="0085699C" w:rsidRPr="001661B8" w:rsidRDefault="0085699C" w:rsidP="0085699C">
            <w:pPr>
              <w:rPr>
                <w:del w:id="290" w:author="Hana Navrátilová" w:date="2019-09-24T11:10:00Z"/>
              </w:rPr>
            </w:pPr>
            <w:ins w:id="291" w:author="Hana Navrátilová" w:date="2019-09-24T11:10:00Z">
              <w:r w:rsidRPr="001661B8">
                <w:t>100</w:t>
              </w:r>
            </w:ins>
            <w:moveFromRangeStart w:id="292" w:author="Hana Navrátilová" w:date="2019-09-24T11:10:00Z" w:name="move20215879"/>
            <w:del w:id="293" w:author="Hana Navrátilová" w:date="2019-09-24T11:10:00Z">
              <w:r w:rsidRPr="00470B98">
                <w:delText xml:space="preserve"> PhD. </w:delText>
              </w:r>
              <w:moveFromRangeEnd w:id="292"/>
              <w:r w:rsidRPr="001661B8">
                <w:rPr>
                  <w:b/>
                </w:rPr>
                <w:delText>50%</w:delText>
              </w:r>
              <w:r w:rsidRPr="001661B8">
                <w:delText xml:space="preserve"> /</w:delText>
              </w:r>
            </w:del>
          </w:p>
          <w:p w:rsidR="0085699C" w:rsidRPr="001661B8" w:rsidRDefault="0085699C" w:rsidP="0085699C">
            <w:pPr>
              <w:rPr>
                <w:del w:id="294" w:author="Hana Navrátilová" w:date="2019-09-24T11:10:00Z"/>
              </w:rPr>
            </w:pPr>
            <w:del w:id="295" w:author="Hana Navrátilová" w:date="2019-09-24T11:10:00Z">
              <w:r w:rsidRPr="001661B8">
                <w:delText>Mgr. Iva Žáková</w:delText>
              </w:r>
            </w:del>
          </w:p>
          <w:p w:rsidR="0085699C" w:rsidRPr="001661B8" w:rsidRDefault="0085699C" w:rsidP="0085699C">
            <w:del w:id="296" w:author="Hana Navrátilová" w:date="2019-09-24T11:10:00Z">
              <w:r w:rsidRPr="001661B8">
                <w:delText>50</w:delText>
              </w:r>
            </w:del>
            <w:r w:rsidRPr="001661B8">
              <w:t>%</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85699C" w:rsidRPr="00944A9E" w:rsidTr="00521943">
        <w:trPr>
          <w:trHeight w:val="767"/>
          <w:jc w:val="center"/>
        </w:trPr>
        <w:tc>
          <w:tcPr>
            <w:tcW w:w="2547" w:type="dxa"/>
            <w:gridSpan w:val="2"/>
            <w:tcBorders>
              <w:top w:val="single" w:sz="4" w:space="0" w:color="auto"/>
              <w:bottom w:val="single" w:sz="4" w:space="0" w:color="auto"/>
            </w:tcBorders>
          </w:tcPr>
          <w:p w:rsidR="0085699C" w:rsidRPr="00944A9E" w:rsidRDefault="0085699C" w:rsidP="0085699C">
            <w:r w:rsidRPr="00944A9E">
              <w:t>Didaktika technické výchovy</w:t>
            </w:r>
          </w:p>
        </w:tc>
        <w:tc>
          <w:tcPr>
            <w:tcW w:w="1134" w:type="dxa"/>
            <w:gridSpan w:val="2"/>
          </w:tcPr>
          <w:p w:rsidR="0085699C" w:rsidRPr="00944A9E" w:rsidRDefault="0085699C" w:rsidP="0085699C">
            <w:pPr>
              <w:jc w:val="center"/>
            </w:pPr>
            <w:r w:rsidRPr="00944A9E">
              <w:t>28s+28c</w:t>
            </w:r>
          </w:p>
          <w:p w:rsidR="0085699C" w:rsidRPr="00944A9E" w:rsidRDefault="0085699C" w:rsidP="0085699C">
            <w:pPr>
              <w:jc w:val="center"/>
            </w:pPr>
            <w:r w:rsidRPr="00944A9E">
              <w:t>+ 4 hod. praxe</w:t>
            </w:r>
          </w:p>
          <w:p w:rsidR="0085699C" w:rsidRPr="00944A9E" w:rsidRDefault="0085699C" w:rsidP="0085699C">
            <w:pPr>
              <w:jc w:val="center"/>
            </w:pPr>
          </w:p>
        </w:tc>
        <w:tc>
          <w:tcPr>
            <w:tcW w:w="1134" w:type="dxa"/>
            <w:gridSpan w:val="2"/>
          </w:tcPr>
          <w:p w:rsidR="0085699C" w:rsidRPr="00944A9E" w:rsidRDefault="0085699C" w:rsidP="0085699C">
            <w:pPr>
              <w:jc w:val="center"/>
            </w:pPr>
            <w:r w:rsidRPr="00944A9E">
              <w:t>zápočet</w:t>
            </w:r>
          </w:p>
        </w:tc>
        <w:tc>
          <w:tcPr>
            <w:tcW w:w="709" w:type="dxa"/>
            <w:gridSpan w:val="2"/>
          </w:tcPr>
          <w:p w:rsidR="0085699C" w:rsidRPr="00944A9E" w:rsidRDefault="0085699C" w:rsidP="0085699C">
            <w:pPr>
              <w:jc w:val="center"/>
            </w:pPr>
            <w:r w:rsidRPr="00944A9E">
              <w:t>2</w:t>
            </w:r>
          </w:p>
          <w:p w:rsidR="0085699C" w:rsidRPr="00944A9E" w:rsidRDefault="0085699C" w:rsidP="0085699C">
            <w:pPr>
              <w:jc w:val="center"/>
            </w:pPr>
            <w:r w:rsidRPr="00863A70">
              <w:rPr>
                <w:sz w:val="18"/>
              </w:rPr>
              <w:t>(praxe 1)</w:t>
            </w:r>
          </w:p>
        </w:tc>
        <w:tc>
          <w:tcPr>
            <w:tcW w:w="2976" w:type="dxa"/>
          </w:tcPr>
          <w:p w:rsidR="0085699C" w:rsidRPr="001661B8" w:rsidRDefault="0085699C" w:rsidP="0085699C">
            <w:pPr>
              <w:rPr>
                <w:ins w:id="297" w:author="Hana Navrátilová" w:date="2019-09-24T11:10:00Z"/>
                <w:shd w:val="clear" w:color="auto" w:fill="FEFDFA"/>
              </w:rPr>
            </w:pPr>
            <w:moveToRangeStart w:id="298" w:author="Hana Navrátilová" w:date="2019-09-24T11:10:00Z" w:name="move20215862"/>
            <w:ins w:id="299" w:author="Hana Navrátilová" w:date="2019-09-24T11:10:00Z">
              <w:r w:rsidRPr="00470B98">
                <w:rPr>
                  <w:shd w:val="clear" w:color="auto" w:fill="FEFDFA"/>
                </w:rPr>
                <w:t xml:space="preserve">doc. </w:t>
              </w:r>
              <w:moveToRangeEnd w:id="298"/>
              <w:r w:rsidRPr="001661B8">
                <w:rPr>
                  <w:shd w:val="clear" w:color="auto" w:fill="FEFDFA"/>
                </w:rPr>
                <w:t>Dr. Ing. Pata 50%</w:t>
              </w:r>
            </w:ins>
          </w:p>
          <w:p w:rsidR="0085699C" w:rsidRPr="001661B8" w:rsidRDefault="0085699C" w:rsidP="0085699C">
            <w:r w:rsidRPr="001661B8">
              <w:rPr>
                <w:shd w:val="clear" w:color="auto" w:fill="FEFDFA"/>
              </w:rPr>
              <w:t xml:space="preserve">PaedDr. Miroslava Končitíková </w:t>
            </w:r>
            <w:r w:rsidRPr="001661B8">
              <w:rPr>
                <w:shd w:val="clear" w:color="auto" w:fill="FEFDFA"/>
              </w:rPr>
              <w:br/>
            </w:r>
            <w:del w:id="300" w:author="Hana Navrátilová" w:date="2019-09-24T11:10:00Z">
              <w:r w:rsidRPr="001661B8">
                <w:rPr>
                  <w:shd w:val="clear" w:color="auto" w:fill="FEFDFA"/>
                </w:rPr>
                <w:delText>100</w:delText>
              </w:r>
            </w:del>
            <w:ins w:id="301" w:author="Hana Navrátilová" w:date="2019-09-24T11:10:00Z">
              <w:r w:rsidRPr="001661B8">
                <w:rPr>
                  <w:shd w:val="clear" w:color="auto" w:fill="FEFDFA"/>
                </w:rPr>
                <w:t>50</w:t>
              </w:r>
            </w:ins>
            <w:r w:rsidRPr="001661B8">
              <w:rPr>
                <w:shd w:val="clear" w:color="auto" w:fill="FEFDFA"/>
              </w:rPr>
              <w:t>%</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85699C" w:rsidRPr="00944A9E" w:rsidTr="00521943">
        <w:trPr>
          <w:trHeight w:val="694"/>
          <w:jc w:val="center"/>
        </w:trPr>
        <w:tc>
          <w:tcPr>
            <w:tcW w:w="2547" w:type="dxa"/>
            <w:gridSpan w:val="2"/>
            <w:tcBorders>
              <w:top w:val="single" w:sz="4" w:space="0" w:color="auto"/>
              <w:bottom w:val="single" w:sz="4" w:space="0" w:color="auto"/>
            </w:tcBorders>
          </w:tcPr>
          <w:p w:rsidR="0085699C" w:rsidRPr="00944A9E" w:rsidRDefault="0085699C" w:rsidP="0085699C">
            <w:r w:rsidRPr="00944A9E">
              <w:t>Didaktika společenskovědního vzdělávání</w:t>
            </w:r>
            <w:r>
              <w:t xml:space="preserve"> </w:t>
            </w:r>
            <w:r w:rsidRPr="00944A9E">
              <w:t>s praxí 1</w:t>
            </w:r>
          </w:p>
        </w:tc>
        <w:tc>
          <w:tcPr>
            <w:tcW w:w="1134" w:type="dxa"/>
            <w:gridSpan w:val="2"/>
            <w:tcBorders>
              <w:bottom w:val="single" w:sz="4" w:space="0" w:color="auto"/>
            </w:tcBorders>
          </w:tcPr>
          <w:p w:rsidR="0085699C" w:rsidRPr="00944A9E" w:rsidRDefault="0085699C" w:rsidP="0085699C">
            <w:pPr>
              <w:jc w:val="center"/>
            </w:pPr>
            <w:r w:rsidRPr="00944A9E">
              <w:t xml:space="preserve">28p+14s </w:t>
            </w:r>
          </w:p>
          <w:p w:rsidR="0085699C" w:rsidRPr="00944A9E" w:rsidRDefault="0085699C" w:rsidP="0085699C">
            <w:pPr>
              <w:jc w:val="center"/>
            </w:pPr>
            <w:r w:rsidRPr="00944A9E">
              <w:t>+ 4 hod. praxe</w:t>
            </w:r>
          </w:p>
        </w:tc>
        <w:tc>
          <w:tcPr>
            <w:tcW w:w="1134" w:type="dxa"/>
            <w:gridSpan w:val="2"/>
            <w:tcBorders>
              <w:bottom w:val="single" w:sz="4" w:space="0" w:color="auto"/>
            </w:tcBorders>
          </w:tcPr>
          <w:p w:rsidR="0085699C" w:rsidRPr="00944A9E" w:rsidRDefault="0085699C" w:rsidP="0085699C">
            <w:pPr>
              <w:jc w:val="center"/>
            </w:pPr>
            <w:r w:rsidRPr="00944A9E">
              <w:t>klasifikovaný zápočet</w:t>
            </w:r>
          </w:p>
        </w:tc>
        <w:tc>
          <w:tcPr>
            <w:tcW w:w="709" w:type="dxa"/>
            <w:gridSpan w:val="2"/>
            <w:tcBorders>
              <w:bottom w:val="single" w:sz="4" w:space="0" w:color="auto"/>
            </w:tcBorders>
          </w:tcPr>
          <w:p w:rsidR="0085699C" w:rsidRPr="00944A9E" w:rsidRDefault="0085699C" w:rsidP="0085699C">
            <w:pPr>
              <w:jc w:val="center"/>
            </w:pPr>
            <w:r w:rsidRPr="00944A9E">
              <w:t>3</w:t>
            </w:r>
          </w:p>
          <w:p w:rsidR="0085699C" w:rsidRPr="00944A9E" w:rsidRDefault="0085699C" w:rsidP="0085699C">
            <w:pPr>
              <w:jc w:val="center"/>
            </w:pPr>
            <w:r w:rsidRPr="00863A70">
              <w:rPr>
                <w:sz w:val="18"/>
              </w:rPr>
              <w:t>(praxe 1)</w:t>
            </w:r>
          </w:p>
        </w:tc>
        <w:tc>
          <w:tcPr>
            <w:tcW w:w="2976" w:type="dxa"/>
            <w:tcBorders>
              <w:bottom w:val="single" w:sz="4" w:space="0" w:color="auto"/>
            </w:tcBorders>
          </w:tcPr>
          <w:p w:rsidR="0085699C" w:rsidRPr="001661B8" w:rsidRDefault="0085699C" w:rsidP="0085699C">
            <w:r w:rsidRPr="001661B8">
              <w:rPr>
                <w:b/>
              </w:rPr>
              <w:t xml:space="preserve">doc. PaedDr. Jana Majerčíková, PhD. </w:t>
            </w:r>
            <w:r w:rsidRPr="001661B8">
              <w:t>50% / Mgr. Iva Žáková 50%</w:t>
            </w:r>
          </w:p>
        </w:tc>
        <w:tc>
          <w:tcPr>
            <w:tcW w:w="567" w:type="dxa"/>
            <w:tcBorders>
              <w:bottom w:val="single" w:sz="4" w:space="0" w:color="auto"/>
            </w:tcBorders>
          </w:tcPr>
          <w:p w:rsidR="0085699C" w:rsidRPr="00944A9E" w:rsidRDefault="0085699C" w:rsidP="0085699C">
            <w:pPr>
              <w:jc w:val="center"/>
            </w:pPr>
            <w:r w:rsidRPr="00944A9E">
              <w:t>3/LS</w:t>
            </w:r>
          </w:p>
        </w:tc>
        <w:tc>
          <w:tcPr>
            <w:tcW w:w="567" w:type="dxa"/>
            <w:tcBorders>
              <w:bottom w:val="single" w:sz="4" w:space="0" w:color="auto"/>
            </w:tcBorders>
          </w:tcPr>
          <w:p w:rsidR="0085699C" w:rsidRPr="00944A9E" w:rsidRDefault="0085699C" w:rsidP="0085699C">
            <w:pPr>
              <w:jc w:val="center"/>
            </w:pPr>
            <w:r w:rsidRPr="00944A9E">
              <w:t>PZ</w:t>
            </w:r>
          </w:p>
        </w:tc>
      </w:tr>
      <w:tr w:rsidR="0085699C" w:rsidRPr="00944A9E" w:rsidTr="00521943">
        <w:trPr>
          <w:trHeight w:val="270"/>
          <w:jc w:val="center"/>
        </w:trPr>
        <w:tc>
          <w:tcPr>
            <w:tcW w:w="9634" w:type="dxa"/>
            <w:gridSpan w:val="11"/>
            <w:tcBorders>
              <w:top w:val="single" w:sz="4" w:space="0" w:color="auto"/>
            </w:tcBorders>
            <w:shd w:val="clear" w:color="auto" w:fill="FBD4B4"/>
          </w:tcPr>
          <w:p w:rsidR="0085699C" w:rsidRPr="001661B8" w:rsidRDefault="0085699C" w:rsidP="0085699C">
            <w:pPr>
              <w:jc w:val="center"/>
            </w:pPr>
            <w:r w:rsidRPr="001661B8">
              <w:br w:type="page"/>
            </w:r>
            <w:r w:rsidRPr="001661B8">
              <w:rPr>
                <w:b/>
              </w:rPr>
              <w:t>Povinně volitelné předměty typu A – skupina 1</w:t>
            </w:r>
          </w:p>
        </w:tc>
      </w:tr>
      <w:tr w:rsidR="00521943" w:rsidRPr="00944A9E" w:rsidTr="00521943">
        <w:trPr>
          <w:trHeight w:val="374"/>
          <w:jc w:val="center"/>
        </w:trPr>
        <w:tc>
          <w:tcPr>
            <w:tcW w:w="2547" w:type="dxa"/>
            <w:gridSpan w:val="2"/>
            <w:tcBorders>
              <w:top w:val="single" w:sz="4" w:space="0" w:color="auto"/>
            </w:tcBorders>
          </w:tcPr>
          <w:p w:rsidR="0085699C" w:rsidRPr="00944A9E" w:rsidRDefault="0085699C" w:rsidP="0085699C">
            <w:r w:rsidRPr="00944A9E">
              <w:t xml:space="preserve">*Práce ve školní družině </w:t>
            </w:r>
          </w:p>
        </w:tc>
        <w:tc>
          <w:tcPr>
            <w:tcW w:w="1134" w:type="dxa"/>
            <w:gridSpan w:val="2"/>
          </w:tcPr>
          <w:p w:rsidR="0085699C" w:rsidRPr="00944A9E" w:rsidRDefault="0085699C" w:rsidP="0085699C">
            <w:pPr>
              <w:jc w:val="center"/>
            </w:pPr>
            <w:r w:rsidRPr="00944A9E">
              <w:t>28c</w:t>
            </w:r>
          </w:p>
        </w:tc>
        <w:tc>
          <w:tcPr>
            <w:tcW w:w="1134" w:type="dxa"/>
            <w:gridSpan w:val="2"/>
          </w:tcPr>
          <w:p w:rsidR="0085699C" w:rsidRPr="00944A9E" w:rsidRDefault="0085699C" w:rsidP="0085699C">
            <w:pPr>
              <w:jc w:val="center"/>
            </w:pPr>
            <w:r w:rsidRPr="00944A9E">
              <w:t>zápočet</w:t>
            </w:r>
          </w:p>
        </w:tc>
        <w:tc>
          <w:tcPr>
            <w:tcW w:w="709" w:type="dxa"/>
            <w:gridSpan w:val="2"/>
          </w:tcPr>
          <w:p w:rsidR="0085699C" w:rsidRPr="00944A9E" w:rsidRDefault="0085699C" w:rsidP="0085699C">
            <w:pPr>
              <w:jc w:val="center"/>
            </w:pPr>
            <w:r w:rsidRPr="00944A9E">
              <w:t>2</w:t>
            </w:r>
          </w:p>
        </w:tc>
        <w:tc>
          <w:tcPr>
            <w:tcW w:w="2976" w:type="dxa"/>
          </w:tcPr>
          <w:p w:rsidR="0085699C" w:rsidRPr="001661B8" w:rsidRDefault="0085699C" w:rsidP="0085699C">
            <w:pPr>
              <w:rPr>
                <w:del w:id="302" w:author="Hana Navrátilová" w:date="2019-09-24T11:10:00Z"/>
              </w:rPr>
            </w:pPr>
            <w:r w:rsidRPr="001661B8">
              <w:t xml:space="preserve">Mgr. </w:t>
            </w:r>
            <w:del w:id="303" w:author="Hana Navrátilová" w:date="2019-09-24T11:10:00Z">
              <w:r w:rsidRPr="001661B8">
                <w:delText>Petra Trávníčková</w:delText>
              </w:r>
            </w:del>
          </w:p>
          <w:p w:rsidR="0085699C" w:rsidRPr="001661B8" w:rsidRDefault="0085699C" w:rsidP="0085699C">
            <w:ins w:id="304" w:author="Hana Navrátilová" w:date="2019-09-24T11:10:00Z">
              <w:r w:rsidRPr="001661B8">
                <w:t xml:space="preserve">Dušan Klapko, Ph.D. </w:t>
              </w:r>
            </w:ins>
            <w:r w:rsidRPr="001661B8">
              <w:t>100%</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521943" w:rsidRPr="00944A9E" w:rsidTr="00521943">
        <w:trPr>
          <w:trHeight w:val="594"/>
          <w:jc w:val="center"/>
        </w:trPr>
        <w:tc>
          <w:tcPr>
            <w:tcW w:w="2547" w:type="dxa"/>
            <w:gridSpan w:val="2"/>
            <w:tcBorders>
              <w:top w:val="nil"/>
              <w:bottom w:val="single" w:sz="4" w:space="0" w:color="auto"/>
            </w:tcBorders>
          </w:tcPr>
          <w:p w:rsidR="0085699C" w:rsidRPr="00944A9E" w:rsidRDefault="0085699C" w:rsidP="0085699C">
            <w:r w:rsidRPr="00944A9E">
              <w:t>*Rozvoj specifických sportovně – pohybových dovedností</w:t>
            </w:r>
          </w:p>
        </w:tc>
        <w:tc>
          <w:tcPr>
            <w:tcW w:w="1134" w:type="dxa"/>
            <w:gridSpan w:val="2"/>
          </w:tcPr>
          <w:p w:rsidR="0085699C" w:rsidRPr="00944A9E" w:rsidRDefault="0085699C" w:rsidP="0085699C">
            <w:pPr>
              <w:jc w:val="center"/>
            </w:pPr>
            <w:r w:rsidRPr="00944A9E">
              <w:t>28c</w:t>
            </w:r>
          </w:p>
        </w:tc>
        <w:tc>
          <w:tcPr>
            <w:tcW w:w="1134" w:type="dxa"/>
            <w:gridSpan w:val="2"/>
          </w:tcPr>
          <w:p w:rsidR="0085699C" w:rsidRPr="00944A9E" w:rsidRDefault="0085699C" w:rsidP="0085699C">
            <w:pPr>
              <w:jc w:val="center"/>
            </w:pPr>
            <w:r w:rsidRPr="00944A9E">
              <w:t>zápočet</w:t>
            </w:r>
          </w:p>
        </w:tc>
        <w:tc>
          <w:tcPr>
            <w:tcW w:w="709" w:type="dxa"/>
            <w:gridSpan w:val="2"/>
          </w:tcPr>
          <w:p w:rsidR="0085699C" w:rsidRPr="00944A9E" w:rsidRDefault="0085699C" w:rsidP="0085699C">
            <w:pPr>
              <w:jc w:val="center"/>
            </w:pPr>
            <w:r w:rsidRPr="00944A9E">
              <w:t>2</w:t>
            </w:r>
          </w:p>
        </w:tc>
        <w:tc>
          <w:tcPr>
            <w:tcW w:w="2976" w:type="dxa"/>
          </w:tcPr>
          <w:p w:rsidR="0085699C" w:rsidRPr="001661B8" w:rsidRDefault="0085699C" w:rsidP="0085699C">
            <w:r w:rsidRPr="001661B8">
              <w:t>Mgr. Zdeněk Melichárek, Ph.D. 100%</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521943" w:rsidRPr="00944A9E" w:rsidTr="00521943">
        <w:trPr>
          <w:trHeight w:val="594"/>
          <w:jc w:val="center"/>
        </w:trPr>
        <w:tc>
          <w:tcPr>
            <w:tcW w:w="2547" w:type="dxa"/>
            <w:gridSpan w:val="2"/>
            <w:tcBorders>
              <w:top w:val="single" w:sz="4" w:space="0" w:color="auto"/>
            </w:tcBorders>
          </w:tcPr>
          <w:p w:rsidR="0085699C" w:rsidRPr="00944A9E" w:rsidRDefault="0085699C" w:rsidP="0085699C">
            <w:r w:rsidRPr="00944A9E">
              <w:t>**Specifika práce učitele v přípravném ročníku ZŠ</w:t>
            </w:r>
          </w:p>
        </w:tc>
        <w:tc>
          <w:tcPr>
            <w:tcW w:w="1134" w:type="dxa"/>
            <w:gridSpan w:val="2"/>
          </w:tcPr>
          <w:p w:rsidR="0085699C" w:rsidRPr="00944A9E" w:rsidRDefault="0085699C" w:rsidP="0085699C">
            <w:pPr>
              <w:jc w:val="center"/>
            </w:pPr>
            <w:r w:rsidRPr="00944A9E">
              <w:t>28s</w:t>
            </w:r>
          </w:p>
        </w:tc>
        <w:tc>
          <w:tcPr>
            <w:tcW w:w="1134" w:type="dxa"/>
            <w:gridSpan w:val="2"/>
          </w:tcPr>
          <w:p w:rsidR="0085699C" w:rsidRPr="00944A9E" w:rsidRDefault="0085699C" w:rsidP="0085699C">
            <w:pPr>
              <w:jc w:val="center"/>
            </w:pPr>
            <w:r w:rsidRPr="00944A9E">
              <w:t>zápočet</w:t>
            </w:r>
          </w:p>
        </w:tc>
        <w:tc>
          <w:tcPr>
            <w:tcW w:w="709" w:type="dxa"/>
            <w:gridSpan w:val="2"/>
          </w:tcPr>
          <w:p w:rsidR="0085699C" w:rsidRPr="00944A9E" w:rsidRDefault="0085699C" w:rsidP="0085699C">
            <w:pPr>
              <w:jc w:val="center"/>
            </w:pPr>
            <w:r w:rsidRPr="00944A9E">
              <w:t>2</w:t>
            </w:r>
          </w:p>
        </w:tc>
        <w:tc>
          <w:tcPr>
            <w:tcW w:w="2976" w:type="dxa"/>
          </w:tcPr>
          <w:p w:rsidR="0085699C" w:rsidRPr="001661B8" w:rsidRDefault="0085699C" w:rsidP="0085699C">
            <w:r w:rsidRPr="001661B8">
              <w:t>PhDr. Barbora Petrů Puhrová</w:t>
            </w:r>
            <w:del w:id="305" w:author="Hana Navrátilová" w:date="2019-09-24T11:10:00Z">
              <w:r w:rsidRPr="001661B8">
                <w:delText xml:space="preserve"> </w:delText>
              </w:r>
            </w:del>
            <w:ins w:id="306" w:author="Hana Navrátilová" w:date="2019-09-24T11:10:00Z">
              <w:r w:rsidRPr="001661B8">
                <w:t>, Ph.D.</w:t>
              </w:r>
            </w:ins>
            <w:r w:rsidRPr="001661B8">
              <w:t xml:space="preserve"> 100%</w:t>
            </w:r>
          </w:p>
        </w:tc>
        <w:tc>
          <w:tcPr>
            <w:tcW w:w="567" w:type="dxa"/>
          </w:tcPr>
          <w:p w:rsidR="0085699C" w:rsidRPr="00944A9E" w:rsidRDefault="0085699C" w:rsidP="0085699C">
            <w:pPr>
              <w:jc w:val="center"/>
            </w:pPr>
            <w:r w:rsidRPr="00944A9E">
              <w:t>3/LS</w:t>
            </w:r>
          </w:p>
        </w:tc>
        <w:tc>
          <w:tcPr>
            <w:tcW w:w="567" w:type="dxa"/>
          </w:tcPr>
          <w:p w:rsidR="0085699C" w:rsidRPr="00944A9E" w:rsidRDefault="0085699C" w:rsidP="0085699C">
            <w:pPr>
              <w:jc w:val="center"/>
            </w:pPr>
            <w:r w:rsidRPr="00944A9E">
              <w:t>PZ</w:t>
            </w:r>
          </w:p>
        </w:tc>
      </w:tr>
      <w:tr w:rsidR="00521943" w:rsidRPr="00944A9E" w:rsidTr="00521943">
        <w:trPr>
          <w:trHeight w:val="936"/>
          <w:jc w:val="center"/>
        </w:trPr>
        <w:tc>
          <w:tcPr>
            <w:tcW w:w="2547" w:type="dxa"/>
            <w:gridSpan w:val="2"/>
            <w:tcBorders>
              <w:top w:val="nil"/>
              <w:bottom w:val="single" w:sz="4" w:space="0" w:color="auto"/>
            </w:tcBorders>
          </w:tcPr>
          <w:p w:rsidR="0085699C" w:rsidRPr="00944A9E" w:rsidRDefault="0085699C" w:rsidP="0085699C">
            <w:r w:rsidRPr="00944A9E">
              <w:t>**Připravenost dítěte na vstup do základní školy</w:t>
            </w:r>
          </w:p>
        </w:tc>
        <w:tc>
          <w:tcPr>
            <w:tcW w:w="1134" w:type="dxa"/>
            <w:gridSpan w:val="2"/>
            <w:tcBorders>
              <w:bottom w:val="single" w:sz="4" w:space="0" w:color="auto"/>
            </w:tcBorders>
          </w:tcPr>
          <w:p w:rsidR="0085699C" w:rsidRPr="00944A9E" w:rsidRDefault="0085699C" w:rsidP="0085699C">
            <w:pPr>
              <w:jc w:val="center"/>
            </w:pPr>
            <w:r w:rsidRPr="00944A9E">
              <w:t>28s</w:t>
            </w:r>
          </w:p>
        </w:tc>
        <w:tc>
          <w:tcPr>
            <w:tcW w:w="1134" w:type="dxa"/>
            <w:gridSpan w:val="2"/>
            <w:tcBorders>
              <w:bottom w:val="single" w:sz="4" w:space="0" w:color="auto"/>
            </w:tcBorders>
          </w:tcPr>
          <w:p w:rsidR="0085699C" w:rsidRPr="00944A9E" w:rsidRDefault="0085699C" w:rsidP="0085699C">
            <w:pPr>
              <w:jc w:val="center"/>
            </w:pPr>
            <w:r w:rsidRPr="00944A9E">
              <w:t>zápočet</w:t>
            </w:r>
          </w:p>
        </w:tc>
        <w:tc>
          <w:tcPr>
            <w:tcW w:w="709" w:type="dxa"/>
            <w:gridSpan w:val="2"/>
            <w:tcBorders>
              <w:bottom w:val="single" w:sz="4" w:space="0" w:color="auto"/>
            </w:tcBorders>
          </w:tcPr>
          <w:p w:rsidR="0085699C" w:rsidRPr="00944A9E" w:rsidRDefault="0085699C" w:rsidP="0085699C">
            <w:pPr>
              <w:jc w:val="center"/>
            </w:pPr>
            <w:r w:rsidRPr="00944A9E">
              <w:t>2</w:t>
            </w:r>
          </w:p>
        </w:tc>
        <w:tc>
          <w:tcPr>
            <w:tcW w:w="2976" w:type="dxa"/>
            <w:tcBorders>
              <w:bottom w:val="single" w:sz="4" w:space="0" w:color="auto"/>
            </w:tcBorders>
          </w:tcPr>
          <w:p w:rsidR="0085699C" w:rsidRPr="001661B8" w:rsidRDefault="0085699C" w:rsidP="0085699C">
            <w:pPr>
              <w:rPr>
                <w:del w:id="307" w:author="Hana Navrátilová" w:date="2019-09-24T11:10:00Z"/>
              </w:rPr>
            </w:pPr>
            <w:moveToRangeStart w:id="308" w:author="Hana Navrátilová" w:date="2019-09-24T11:10:00Z" w:name="move20215880"/>
            <w:ins w:id="309" w:author="Hana Navrátilová" w:date="2019-09-24T11:10:00Z">
              <w:r w:rsidRPr="001661B8">
                <w:t xml:space="preserve">PhDr. </w:t>
              </w:r>
            </w:ins>
            <w:moveToRangeEnd w:id="308"/>
            <w:del w:id="310" w:author="Hana Navrátilová" w:date="2019-09-24T11:10:00Z">
              <w:r w:rsidRPr="001661B8">
                <w:delText>Mgr. Jana Vašíková, PhD.</w:delText>
              </w:r>
            </w:del>
          </w:p>
          <w:p w:rsidR="0085699C" w:rsidRPr="001661B8" w:rsidRDefault="0085699C" w:rsidP="0085699C">
            <w:ins w:id="311" w:author="Hana Navrátilová" w:date="2019-09-24T11:10:00Z">
              <w:r w:rsidRPr="001661B8">
                <w:t>Barbora Petrů Puhrová, Ph.D. 100%</w:t>
              </w:r>
            </w:ins>
            <w:moveFromRangeStart w:id="312" w:author="Hana Navrátilová" w:date="2019-09-24T11:10:00Z" w:name="move20215866"/>
            <w:del w:id="313" w:author="Hana Navrátilová" w:date="2019-09-24T11:10:00Z">
              <w:r w:rsidRPr="001661B8">
                <w:delText>100%</w:delText>
              </w:r>
            </w:del>
            <w:moveFromRangeEnd w:id="312"/>
          </w:p>
        </w:tc>
        <w:tc>
          <w:tcPr>
            <w:tcW w:w="567" w:type="dxa"/>
            <w:tcBorders>
              <w:bottom w:val="single" w:sz="4" w:space="0" w:color="auto"/>
            </w:tcBorders>
          </w:tcPr>
          <w:p w:rsidR="0085699C" w:rsidRPr="00944A9E" w:rsidRDefault="0085699C" w:rsidP="0085699C">
            <w:pPr>
              <w:jc w:val="center"/>
            </w:pPr>
            <w:r w:rsidRPr="00944A9E">
              <w:t>3/LS</w:t>
            </w:r>
          </w:p>
        </w:tc>
        <w:tc>
          <w:tcPr>
            <w:tcW w:w="567" w:type="dxa"/>
            <w:tcBorders>
              <w:bottom w:val="single" w:sz="4" w:space="0" w:color="auto"/>
            </w:tcBorders>
          </w:tcPr>
          <w:p w:rsidR="0085699C" w:rsidRPr="00944A9E" w:rsidRDefault="0085699C" w:rsidP="0085699C">
            <w:pPr>
              <w:jc w:val="center"/>
            </w:pPr>
            <w:r w:rsidRPr="00944A9E">
              <w:t>PZ</w:t>
            </w:r>
          </w:p>
        </w:tc>
      </w:tr>
      <w:tr w:rsidR="0085699C" w:rsidRPr="00944A9E" w:rsidTr="00521943">
        <w:trPr>
          <w:trHeight w:val="594"/>
          <w:jc w:val="center"/>
        </w:trPr>
        <w:tc>
          <w:tcPr>
            <w:tcW w:w="9634" w:type="dxa"/>
            <w:gridSpan w:val="11"/>
            <w:tcBorders>
              <w:top w:val="single" w:sz="4" w:space="0" w:color="auto"/>
            </w:tcBorders>
          </w:tcPr>
          <w:p w:rsidR="0085699C" w:rsidRPr="00944A9E" w:rsidRDefault="0085699C" w:rsidP="0085699C">
            <w:pPr>
              <w:jc w:val="both"/>
              <w:rPr>
                <w:b/>
              </w:rPr>
            </w:pPr>
            <w:r w:rsidRPr="00944A9E">
              <w:rPr>
                <w:b/>
              </w:rPr>
              <w:t>Podmínka pro splnění této skupiny předmětů:</w:t>
            </w:r>
          </w:p>
          <w:p w:rsidR="0085699C" w:rsidRDefault="0085699C" w:rsidP="0085699C">
            <w:pPr>
              <w:jc w:val="both"/>
              <w:rPr>
                <w:b/>
              </w:rPr>
            </w:pPr>
            <w:r w:rsidRPr="00944A9E">
              <w:rPr>
                <w:b/>
              </w:rPr>
              <w:t xml:space="preserve">*student volí jeden ze dvou předmětů, </w:t>
            </w:r>
          </w:p>
          <w:p w:rsidR="0085699C" w:rsidRPr="00944A9E" w:rsidRDefault="0085699C" w:rsidP="0085699C">
            <w:pPr>
              <w:jc w:val="both"/>
            </w:pPr>
            <w:r w:rsidRPr="00944A9E">
              <w:rPr>
                <w:b/>
              </w:rPr>
              <w:t>**student volí jeden ze dvou předmětů</w:t>
            </w:r>
          </w:p>
        </w:tc>
      </w:tr>
      <w:tr w:rsidR="0085699C" w:rsidRPr="00944A9E" w:rsidTr="00521943">
        <w:trPr>
          <w:trHeight w:val="594"/>
          <w:jc w:val="center"/>
        </w:trPr>
        <w:tc>
          <w:tcPr>
            <w:tcW w:w="2547" w:type="dxa"/>
            <w:gridSpan w:val="2"/>
            <w:tcBorders>
              <w:top w:val="single" w:sz="4" w:space="0" w:color="auto"/>
            </w:tcBorders>
          </w:tcPr>
          <w:p w:rsidR="0085699C" w:rsidRPr="00944A9E" w:rsidRDefault="0085699C" w:rsidP="0085699C">
            <w:pPr>
              <w:rPr>
                <w:b/>
              </w:rPr>
            </w:pPr>
            <w:r w:rsidRPr="00944A9E">
              <w:rPr>
                <w:b/>
              </w:rPr>
              <w:t xml:space="preserve">Počet kreditů </w:t>
            </w:r>
            <w:r w:rsidRPr="00944A9E">
              <w:rPr>
                <w:b/>
              </w:rPr>
              <w:br/>
              <w:t>za LS 3. ročníku</w:t>
            </w:r>
          </w:p>
        </w:tc>
        <w:tc>
          <w:tcPr>
            <w:tcW w:w="2268" w:type="dxa"/>
            <w:gridSpan w:val="4"/>
          </w:tcPr>
          <w:p w:rsidR="0085699C" w:rsidRPr="00944A9E" w:rsidRDefault="0085699C" w:rsidP="0085699C">
            <w:pPr>
              <w:jc w:val="both"/>
              <w:rPr>
                <w:b/>
              </w:rPr>
            </w:pPr>
          </w:p>
        </w:tc>
        <w:tc>
          <w:tcPr>
            <w:tcW w:w="709" w:type="dxa"/>
            <w:gridSpan w:val="2"/>
          </w:tcPr>
          <w:p w:rsidR="0085699C" w:rsidRPr="00944A9E" w:rsidRDefault="0085699C" w:rsidP="0085699C">
            <w:pPr>
              <w:jc w:val="center"/>
              <w:rPr>
                <w:b/>
              </w:rPr>
            </w:pPr>
            <w:r w:rsidRPr="00944A9E">
              <w:rPr>
                <w:b/>
              </w:rPr>
              <w:t>30</w:t>
            </w:r>
          </w:p>
        </w:tc>
        <w:tc>
          <w:tcPr>
            <w:tcW w:w="4110" w:type="dxa"/>
            <w:gridSpan w:val="3"/>
          </w:tcPr>
          <w:p w:rsidR="0085699C" w:rsidRPr="00944A9E" w:rsidRDefault="0085699C" w:rsidP="0085699C">
            <w:pPr>
              <w:jc w:val="both"/>
              <w:rPr>
                <w:b/>
              </w:rPr>
            </w:pPr>
          </w:p>
        </w:tc>
      </w:tr>
      <w:tr w:rsidR="0085699C" w:rsidRPr="00944A9E" w:rsidTr="00521943">
        <w:trPr>
          <w:trHeight w:val="594"/>
          <w:jc w:val="center"/>
        </w:trPr>
        <w:tc>
          <w:tcPr>
            <w:tcW w:w="2547" w:type="dxa"/>
            <w:gridSpan w:val="2"/>
            <w:tcBorders>
              <w:top w:val="nil"/>
            </w:tcBorders>
          </w:tcPr>
          <w:p w:rsidR="0085699C" w:rsidRPr="00944A9E" w:rsidRDefault="0085699C" w:rsidP="0085699C">
            <w:pPr>
              <w:rPr>
                <w:b/>
                <w:bCs/>
              </w:rPr>
            </w:pPr>
            <w:r w:rsidRPr="00944A9E">
              <w:rPr>
                <w:b/>
                <w:bCs/>
              </w:rPr>
              <w:t xml:space="preserve">Počet kreditů </w:t>
            </w:r>
            <w:r w:rsidRPr="00944A9E">
              <w:rPr>
                <w:b/>
                <w:bCs/>
              </w:rPr>
              <w:br/>
              <w:t>za 3. ročník</w:t>
            </w:r>
          </w:p>
        </w:tc>
        <w:tc>
          <w:tcPr>
            <w:tcW w:w="2268" w:type="dxa"/>
            <w:gridSpan w:val="4"/>
          </w:tcPr>
          <w:p w:rsidR="0085699C" w:rsidRPr="00944A9E" w:rsidRDefault="0085699C" w:rsidP="0085699C">
            <w:pPr>
              <w:jc w:val="both"/>
              <w:rPr>
                <w:b/>
                <w:bCs/>
              </w:rPr>
            </w:pPr>
          </w:p>
        </w:tc>
        <w:tc>
          <w:tcPr>
            <w:tcW w:w="709" w:type="dxa"/>
            <w:gridSpan w:val="2"/>
          </w:tcPr>
          <w:p w:rsidR="0085699C" w:rsidRPr="00944A9E" w:rsidRDefault="0085699C" w:rsidP="0085699C">
            <w:pPr>
              <w:jc w:val="center"/>
              <w:rPr>
                <w:b/>
              </w:rPr>
            </w:pPr>
            <w:r w:rsidRPr="00944A9E">
              <w:rPr>
                <w:b/>
              </w:rPr>
              <w:t>60</w:t>
            </w:r>
          </w:p>
        </w:tc>
        <w:tc>
          <w:tcPr>
            <w:tcW w:w="4110" w:type="dxa"/>
            <w:gridSpan w:val="3"/>
          </w:tcPr>
          <w:p w:rsidR="0085699C" w:rsidRPr="00944A9E" w:rsidRDefault="0085699C" w:rsidP="0085699C">
            <w:pPr>
              <w:jc w:val="both"/>
              <w:rPr>
                <w:b/>
                <w:bCs/>
              </w:rPr>
            </w:pPr>
          </w:p>
        </w:tc>
      </w:tr>
      <w:tr w:rsidR="0085699C" w:rsidRPr="00944A9E" w:rsidTr="00521943">
        <w:trPr>
          <w:trHeight w:val="342"/>
          <w:jc w:val="center"/>
        </w:trPr>
        <w:tc>
          <w:tcPr>
            <w:tcW w:w="9634" w:type="dxa"/>
            <w:gridSpan w:val="11"/>
            <w:tcBorders>
              <w:top w:val="nil"/>
            </w:tcBorders>
            <w:shd w:val="clear" w:color="auto" w:fill="FBD4B4"/>
          </w:tcPr>
          <w:p w:rsidR="0085699C" w:rsidRPr="00944A9E" w:rsidRDefault="0085699C" w:rsidP="0085699C">
            <w:pPr>
              <w:shd w:val="clear" w:color="auto" w:fill="FBD4B4"/>
              <w:jc w:val="center"/>
              <w:rPr>
                <w:b/>
              </w:rPr>
            </w:pPr>
          </w:p>
          <w:p w:rsidR="0085699C" w:rsidRPr="00944A9E" w:rsidRDefault="0085699C" w:rsidP="0085699C">
            <w:pPr>
              <w:shd w:val="clear" w:color="auto" w:fill="FBD4B4"/>
              <w:jc w:val="center"/>
              <w:rPr>
                <w:b/>
              </w:rPr>
            </w:pPr>
            <w:r w:rsidRPr="00944A9E">
              <w:rPr>
                <w:b/>
              </w:rPr>
              <w:t>4. ročník</w:t>
            </w:r>
          </w:p>
          <w:p w:rsidR="0085699C" w:rsidRPr="00944A9E" w:rsidRDefault="0085699C" w:rsidP="0085699C">
            <w:pPr>
              <w:shd w:val="clear" w:color="auto" w:fill="FBD4B4"/>
              <w:jc w:val="center"/>
              <w:rPr>
                <w:b/>
              </w:rPr>
            </w:pPr>
          </w:p>
        </w:tc>
      </w:tr>
      <w:tr w:rsidR="0085699C" w:rsidRPr="00944A9E" w:rsidTr="00521943">
        <w:trPr>
          <w:trHeight w:val="342"/>
          <w:jc w:val="center"/>
        </w:trPr>
        <w:tc>
          <w:tcPr>
            <w:tcW w:w="9634" w:type="dxa"/>
            <w:gridSpan w:val="11"/>
            <w:tcBorders>
              <w:top w:val="nil"/>
            </w:tcBorders>
            <w:shd w:val="clear" w:color="auto" w:fill="FBD4B4"/>
          </w:tcPr>
          <w:p w:rsidR="0085699C" w:rsidRPr="00944A9E" w:rsidRDefault="0085699C" w:rsidP="0085699C">
            <w:pPr>
              <w:shd w:val="clear" w:color="auto" w:fill="FBD4B4"/>
              <w:jc w:val="center"/>
              <w:rPr>
                <w:b/>
              </w:rPr>
            </w:pPr>
            <w:r w:rsidRPr="00944A9E">
              <w:rPr>
                <w:b/>
              </w:rPr>
              <w:t>Povinné předměty</w:t>
            </w:r>
          </w:p>
        </w:tc>
      </w:tr>
      <w:tr w:rsidR="00521943" w:rsidRPr="00944A9E" w:rsidTr="00521943">
        <w:trPr>
          <w:trHeight w:val="594"/>
          <w:jc w:val="center"/>
        </w:trPr>
        <w:tc>
          <w:tcPr>
            <w:tcW w:w="2547" w:type="dxa"/>
            <w:gridSpan w:val="2"/>
            <w:tcBorders>
              <w:top w:val="nil"/>
            </w:tcBorders>
          </w:tcPr>
          <w:p w:rsidR="0085699C" w:rsidRPr="00944A9E" w:rsidRDefault="0085699C" w:rsidP="0085699C">
            <w:r w:rsidRPr="00944A9E">
              <w:t>Primární pedagogika s praxí 7</w:t>
            </w:r>
          </w:p>
        </w:tc>
        <w:tc>
          <w:tcPr>
            <w:tcW w:w="1134" w:type="dxa"/>
            <w:gridSpan w:val="2"/>
          </w:tcPr>
          <w:p w:rsidR="0085699C" w:rsidRPr="00944A9E" w:rsidRDefault="0085699C" w:rsidP="0085699C">
            <w:pPr>
              <w:jc w:val="center"/>
            </w:pPr>
            <w:r w:rsidRPr="00944A9E">
              <w:t>28p+28s</w:t>
            </w:r>
          </w:p>
          <w:p w:rsidR="0085699C" w:rsidRPr="00944A9E" w:rsidRDefault="0085699C" w:rsidP="0085699C">
            <w:pPr>
              <w:jc w:val="center"/>
            </w:pPr>
            <w:r w:rsidRPr="00944A9E">
              <w:t>+ blok 8 hod. praxe</w:t>
            </w:r>
          </w:p>
          <w:p w:rsidR="0085699C" w:rsidRPr="00944A9E" w:rsidRDefault="0085699C" w:rsidP="0085699C">
            <w:pPr>
              <w:jc w:val="center"/>
            </w:pPr>
          </w:p>
        </w:tc>
        <w:tc>
          <w:tcPr>
            <w:tcW w:w="1134" w:type="dxa"/>
            <w:gridSpan w:val="2"/>
          </w:tcPr>
          <w:p w:rsidR="0085699C" w:rsidRPr="00944A9E" w:rsidRDefault="0085699C" w:rsidP="0085699C">
            <w:pPr>
              <w:jc w:val="center"/>
            </w:pPr>
            <w:r w:rsidRPr="00944A9E">
              <w:t>zápočet, zkouška</w:t>
            </w:r>
          </w:p>
        </w:tc>
        <w:tc>
          <w:tcPr>
            <w:tcW w:w="709" w:type="dxa"/>
            <w:gridSpan w:val="2"/>
          </w:tcPr>
          <w:p w:rsidR="0085699C" w:rsidRPr="00944A9E" w:rsidRDefault="0085699C" w:rsidP="0085699C">
            <w:pPr>
              <w:jc w:val="center"/>
              <w:rPr>
                <w:bCs/>
              </w:rPr>
            </w:pPr>
            <w:r w:rsidRPr="00944A9E">
              <w:rPr>
                <w:bCs/>
              </w:rPr>
              <w:t>4</w:t>
            </w:r>
          </w:p>
          <w:p w:rsidR="0085699C" w:rsidRPr="00944A9E" w:rsidRDefault="0085699C" w:rsidP="0085699C">
            <w:pPr>
              <w:jc w:val="center"/>
              <w:rPr>
                <w:bCs/>
              </w:rPr>
            </w:pPr>
            <w:r w:rsidRPr="00863A70">
              <w:rPr>
                <w:sz w:val="18"/>
              </w:rPr>
              <w:t>(praxe 2)</w:t>
            </w:r>
          </w:p>
        </w:tc>
        <w:tc>
          <w:tcPr>
            <w:tcW w:w="2976" w:type="dxa"/>
          </w:tcPr>
          <w:p w:rsidR="0085699C" w:rsidRPr="00944A9E" w:rsidRDefault="0085699C" w:rsidP="0085699C">
            <w:pPr>
              <w:rPr>
                <w:b/>
              </w:rPr>
            </w:pPr>
            <w:r w:rsidRPr="00944A9E">
              <w:rPr>
                <w:b/>
              </w:rPr>
              <w:t>doc. PaedDr. Adriana Wiegerová, PhD.</w:t>
            </w:r>
          </w:p>
          <w:p w:rsidR="0085699C" w:rsidRPr="00944A9E" w:rsidRDefault="0085699C" w:rsidP="0085699C">
            <w:r w:rsidRPr="00944A9E">
              <w:t>100%</w:t>
            </w:r>
          </w:p>
        </w:tc>
        <w:tc>
          <w:tcPr>
            <w:tcW w:w="567" w:type="dxa"/>
          </w:tcPr>
          <w:p w:rsidR="0085699C" w:rsidRPr="00944A9E" w:rsidRDefault="0085699C" w:rsidP="0085699C">
            <w:pPr>
              <w:jc w:val="center"/>
            </w:pPr>
            <w:r w:rsidRPr="00944A9E">
              <w:t>4/ZS</w:t>
            </w:r>
          </w:p>
        </w:tc>
        <w:tc>
          <w:tcPr>
            <w:tcW w:w="567" w:type="dxa"/>
          </w:tcPr>
          <w:p w:rsidR="0085699C" w:rsidRPr="00944A9E" w:rsidRDefault="0085699C" w:rsidP="0085699C">
            <w:pPr>
              <w:jc w:val="center"/>
            </w:pPr>
            <w:r w:rsidRPr="00944A9E">
              <w:t>ZT</w:t>
            </w:r>
          </w:p>
        </w:tc>
      </w:tr>
      <w:tr w:rsidR="00521943" w:rsidRPr="00944A9E" w:rsidTr="00521943">
        <w:trPr>
          <w:trHeight w:val="594"/>
          <w:jc w:val="center"/>
        </w:trPr>
        <w:tc>
          <w:tcPr>
            <w:tcW w:w="2547" w:type="dxa"/>
            <w:gridSpan w:val="2"/>
            <w:tcBorders>
              <w:top w:val="nil"/>
            </w:tcBorders>
          </w:tcPr>
          <w:p w:rsidR="0085699C" w:rsidRPr="00944A9E" w:rsidRDefault="0085699C" w:rsidP="0085699C">
            <w:r w:rsidRPr="00944A9E">
              <w:t>Didaktika anglického jazyka s praxí 2</w:t>
            </w:r>
          </w:p>
        </w:tc>
        <w:tc>
          <w:tcPr>
            <w:tcW w:w="1134" w:type="dxa"/>
            <w:gridSpan w:val="2"/>
          </w:tcPr>
          <w:p w:rsidR="0085699C" w:rsidRPr="00944A9E" w:rsidRDefault="0085699C" w:rsidP="0085699C">
            <w:pPr>
              <w:jc w:val="center"/>
            </w:pPr>
            <w:r w:rsidRPr="00944A9E">
              <w:t>28p+28s</w:t>
            </w:r>
          </w:p>
          <w:p w:rsidR="0085699C" w:rsidRPr="00944A9E" w:rsidRDefault="0085699C" w:rsidP="0085699C">
            <w:pPr>
              <w:jc w:val="center"/>
            </w:pPr>
            <w:r w:rsidRPr="00944A9E">
              <w:t>+ 16 hod. praxe</w:t>
            </w:r>
          </w:p>
        </w:tc>
        <w:tc>
          <w:tcPr>
            <w:tcW w:w="1134" w:type="dxa"/>
            <w:gridSpan w:val="2"/>
          </w:tcPr>
          <w:p w:rsidR="0085699C" w:rsidRPr="00944A9E" w:rsidRDefault="0085699C" w:rsidP="0085699C">
            <w:pPr>
              <w:jc w:val="center"/>
            </w:pPr>
            <w:r w:rsidRPr="00944A9E">
              <w:t>zápočet, zkouška</w:t>
            </w:r>
          </w:p>
        </w:tc>
        <w:tc>
          <w:tcPr>
            <w:tcW w:w="709" w:type="dxa"/>
            <w:gridSpan w:val="2"/>
          </w:tcPr>
          <w:p w:rsidR="0085699C" w:rsidRPr="00944A9E" w:rsidRDefault="0085699C" w:rsidP="0085699C">
            <w:pPr>
              <w:jc w:val="center"/>
            </w:pPr>
            <w:r w:rsidRPr="00944A9E">
              <w:t>4</w:t>
            </w:r>
          </w:p>
          <w:p w:rsidR="0085699C" w:rsidRPr="00863A70" w:rsidRDefault="0085699C" w:rsidP="0085699C">
            <w:pPr>
              <w:jc w:val="center"/>
              <w:rPr>
                <w:sz w:val="18"/>
              </w:rPr>
            </w:pPr>
            <w:r w:rsidRPr="00863A70">
              <w:rPr>
                <w:sz w:val="18"/>
              </w:rPr>
              <w:t>(praxe 1)</w:t>
            </w:r>
          </w:p>
          <w:p w:rsidR="0085699C" w:rsidRPr="00944A9E" w:rsidRDefault="0085699C" w:rsidP="0085699C">
            <w:pPr>
              <w:jc w:val="center"/>
              <w:rPr>
                <w:bCs/>
              </w:rPr>
            </w:pPr>
          </w:p>
        </w:tc>
        <w:tc>
          <w:tcPr>
            <w:tcW w:w="2976" w:type="dxa"/>
          </w:tcPr>
          <w:p w:rsidR="0085699C" w:rsidRPr="001661B8" w:rsidRDefault="0085699C" w:rsidP="0085699C">
            <w:r w:rsidRPr="001661B8">
              <w:rPr>
                <w:b/>
              </w:rPr>
              <w:t>prof. PaedDr. Silvia Pokrivčáková, PhD.</w:t>
            </w:r>
            <w:r w:rsidRPr="001661B8">
              <w:t xml:space="preserve"> 50% / </w:t>
            </w:r>
            <w:r w:rsidRPr="001661B8">
              <w:br/>
              <w:t xml:space="preserve">Mgr. </w:t>
            </w:r>
            <w:del w:id="314" w:author="Hana Navrátilová" w:date="2019-09-24T11:10:00Z">
              <w:r w:rsidRPr="001661B8">
                <w:delText>Andrea Macková</w:delText>
              </w:r>
            </w:del>
            <w:ins w:id="315" w:author="Hana Navrátilová" w:date="2019-09-24T11:10:00Z">
              <w:r w:rsidRPr="001661B8">
                <w:t>Beata Horníčková</w:t>
              </w:r>
            </w:ins>
          </w:p>
          <w:p w:rsidR="0085699C" w:rsidRPr="001661B8" w:rsidRDefault="0085699C" w:rsidP="0085699C">
            <w:r w:rsidRPr="001661B8">
              <w:t>50%</w:t>
            </w:r>
          </w:p>
        </w:tc>
        <w:tc>
          <w:tcPr>
            <w:tcW w:w="567" w:type="dxa"/>
          </w:tcPr>
          <w:p w:rsidR="0085699C" w:rsidRPr="00944A9E" w:rsidRDefault="0085699C" w:rsidP="0085699C">
            <w:pPr>
              <w:jc w:val="center"/>
            </w:pPr>
            <w:r w:rsidRPr="00944A9E">
              <w:t>4/ZS</w:t>
            </w:r>
          </w:p>
        </w:tc>
        <w:tc>
          <w:tcPr>
            <w:tcW w:w="567" w:type="dxa"/>
          </w:tcPr>
          <w:p w:rsidR="0085699C" w:rsidRPr="00944A9E" w:rsidRDefault="0085699C" w:rsidP="0085699C">
            <w:pPr>
              <w:jc w:val="center"/>
            </w:pPr>
            <w:r w:rsidRPr="00944A9E">
              <w:t>PZ</w:t>
            </w:r>
          </w:p>
        </w:tc>
      </w:tr>
      <w:tr w:rsidR="00521943" w:rsidRPr="00944A9E" w:rsidTr="00521943">
        <w:trPr>
          <w:trHeight w:val="680"/>
          <w:jc w:val="center"/>
        </w:trPr>
        <w:tc>
          <w:tcPr>
            <w:tcW w:w="2547" w:type="dxa"/>
            <w:gridSpan w:val="2"/>
            <w:tcBorders>
              <w:top w:val="nil"/>
              <w:bottom w:val="single" w:sz="4" w:space="0" w:color="auto"/>
            </w:tcBorders>
          </w:tcPr>
          <w:p w:rsidR="0085699C" w:rsidRPr="00944A9E" w:rsidRDefault="0085699C" w:rsidP="0085699C">
            <w:r w:rsidRPr="00944A9E">
              <w:t xml:space="preserve">Didaktika hudební výchovy s praxí </w:t>
            </w:r>
          </w:p>
        </w:tc>
        <w:tc>
          <w:tcPr>
            <w:tcW w:w="1134" w:type="dxa"/>
            <w:gridSpan w:val="2"/>
          </w:tcPr>
          <w:p w:rsidR="0085699C" w:rsidRPr="00944A9E" w:rsidRDefault="0085699C" w:rsidP="0085699C">
            <w:pPr>
              <w:jc w:val="center"/>
            </w:pPr>
            <w:r w:rsidRPr="00944A9E">
              <w:t>28p+28c</w:t>
            </w:r>
          </w:p>
          <w:p w:rsidR="0085699C" w:rsidRPr="00944A9E" w:rsidRDefault="0085699C" w:rsidP="0085699C">
            <w:pPr>
              <w:jc w:val="center"/>
            </w:pPr>
            <w:r w:rsidRPr="00944A9E">
              <w:t>+ 4 hod. praxe</w:t>
            </w:r>
          </w:p>
        </w:tc>
        <w:tc>
          <w:tcPr>
            <w:tcW w:w="1134" w:type="dxa"/>
            <w:gridSpan w:val="2"/>
          </w:tcPr>
          <w:p w:rsidR="0085699C" w:rsidRPr="00944A9E" w:rsidRDefault="0085699C" w:rsidP="0085699C">
            <w:pPr>
              <w:jc w:val="center"/>
            </w:pPr>
            <w:r w:rsidRPr="00944A9E">
              <w:t>zápočet, zkouška</w:t>
            </w:r>
          </w:p>
        </w:tc>
        <w:tc>
          <w:tcPr>
            <w:tcW w:w="709" w:type="dxa"/>
            <w:gridSpan w:val="2"/>
          </w:tcPr>
          <w:p w:rsidR="0085699C" w:rsidRPr="00944A9E" w:rsidRDefault="0085699C" w:rsidP="0085699C">
            <w:pPr>
              <w:jc w:val="center"/>
            </w:pPr>
            <w:r w:rsidRPr="00944A9E">
              <w:t>4</w:t>
            </w:r>
          </w:p>
          <w:p w:rsidR="0085699C" w:rsidRPr="00863A70" w:rsidRDefault="0085699C" w:rsidP="0085699C">
            <w:pPr>
              <w:jc w:val="center"/>
              <w:rPr>
                <w:sz w:val="18"/>
              </w:rPr>
            </w:pPr>
            <w:r w:rsidRPr="00863A70">
              <w:rPr>
                <w:sz w:val="18"/>
              </w:rPr>
              <w:t>(praxe 1)</w:t>
            </w:r>
          </w:p>
          <w:p w:rsidR="0085699C" w:rsidRPr="00944A9E" w:rsidRDefault="0085699C" w:rsidP="0085699C"/>
        </w:tc>
        <w:tc>
          <w:tcPr>
            <w:tcW w:w="2976" w:type="dxa"/>
          </w:tcPr>
          <w:p w:rsidR="0085699C" w:rsidRPr="001661B8" w:rsidRDefault="0085699C" w:rsidP="0085699C">
            <w:r w:rsidRPr="001661B8">
              <w:rPr>
                <w:b/>
              </w:rPr>
              <w:t xml:space="preserve">Mgr. Libuše Jelénková, Ph.D. </w:t>
            </w:r>
            <w:r w:rsidRPr="001661B8">
              <w:t>50% /</w:t>
            </w:r>
          </w:p>
          <w:p w:rsidR="0085699C" w:rsidRPr="001661B8" w:rsidRDefault="0085699C" w:rsidP="0085699C">
            <w:del w:id="316" w:author="Hana Navrátilová" w:date="2019-09-24T11:10:00Z">
              <w:r w:rsidRPr="001661B8">
                <w:delText>Mgr</w:delText>
              </w:r>
            </w:del>
            <w:ins w:id="317" w:author="Hana Navrátilová" w:date="2019-09-24T11:10:00Z">
              <w:r w:rsidRPr="001661B8">
                <w:t>PhDr</w:t>
              </w:r>
            </w:ins>
            <w:r w:rsidRPr="001661B8">
              <w:t>. Petra Trávníčková</w:t>
            </w:r>
          </w:p>
          <w:p w:rsidR="0085699C" w:rsidRPr="001661B8" w:rsidRDefault="0085699C" w:rsidP="0085699C">
            <w:r w:rsidRPr="001661B8">
              <w:t>50%</w:t>
            </w:r>
          </w:p>
        </w:tc>
        <w:tc>
          <w:tcPr>
            <w:tcW w:w="567" w:type="dxa"/>
          </w:tcPr>
          <w:p w:rsidR="0085699C" w:rsidRPr="00944A9E" w:rsidRDefault="0085699C" w:rsidP="0085699C">
            <w:pPr>
              <w:jc w:val="center"/>
            </w:pPr>
            <w:r w:rsidRPr="00944A9E">
              <w:t>4/ZS</w:t>
            </w:r>
          </w:p>
        </w:tc>
        <w:tc>
          <w:tcPr>
            <w:tcW w:w="567" w:type="dxa"/>
          </w:tcPr>
          <w:p w:rsidR="0085699C" w:rsidRPr="00944A9E" w:rsidRDefault="0085699C" w:rsidP="0085699C">
            <w:pPr>
              <w:jc w:val="center"/>
            </w:pPr>
            <w:r w:rsidRPr="00944A9E">
              <w:t>PZ</w:t>
            </w:r>
          </w:p>
        </w:tc>
      </w:tr>
    </w:tbl>
    <w:p w:rsidR="00A772D0" w:rsidRDefault="00A772D0">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1275"/>
        <w:gridCol w:w="1276"/>
        <w:gridCol w:w="851"/>
        <w:gridCol w:w="2976"/>
        <w:gridCol w:w="12"/>
        <w:gridCol w:w="165"/>
        <w:gridCol w:w="390"/>
        <w:gridCol w:w="12"/>
        <w:gridCol w:w="27"/>
        <w:gridCol w:w="141"/>
        <w:gridCol w:w="7"/>
        <w:gridCol w:w="404"/>
      </w:tblGrid>
      <w:tr w:rsidR="001E3F1B" w:rsidRPr="00944A9E" w:rsidTr="00A772D0">
        <w:trPr>
          <w:trHeight w:val="594"/>
          <w:jc w:val="center"/>
        </w:trPr>
        <w:tc>
          <w:tcPr>
            <w:tcW w:w="2122" w:type="dxa"/>
            <w:tcBorders>
              <w:top w:val="single" w:sz="4" w:space="0" w:color="auto"/>
              <w:bottom w:val="single" w:sz="4" w:space="0" w:color="auto"/>
            </w:tcBorders>
          </w:tcPr>
          <w:p w:rsidR="001E3F1B" w:rsidRDefault="001E3F1B" w:rsidP="00E7344C">
            <w:r w:rsidRPr="00944A9E">
              <w:t xml:space="preserve">Didaktika výtvarné </w:t>
            </w:r>
            <w:r w:rsidRPr="00863A70">
              <w:t>výchovy s</w:t>
            </w:r>
            <w:r w:rsidR="00863A70">
              <w:t> </w:t>
            </w:r>
            <w:r w:rsidRPr="00863A70">
              <w:t>praxí</w:t>
            </w:r>
          </w:p>
          <w:p w:rsidR="00863A70" w:rsidRPr="00944A9E" w:rsidRDefault="00863A70" w:rsidP="00E7344C"/>
        </w:tc>
        <w:tc>
          <w:tcPr>
            <w:tcW w:w="1275" w:type="dxa"/>
          </w:tcPr>
          <w:p w:rsidR="001E3F1B" w:rsidRPr="00944A9E" w:rsidRDefault="001E3F1B" w:rsidP="00E7344C">
            <w:pPr>
              <w:jc w:val="center"/>
            </w:pPr>
            <w:r w:rsidRPr="00944A9E">
              <w:t>28p+28c</w:t>
            </w:r>
          </w:p>
          <w:p w:rsidR="001E3F1B" w:rsidRPr="00944A9E" w:rsidRDefault="001E3F1B" w:rsidP="00E7344C">
            <w:pPr>
              <w:jc w:val="center"/>
            </w:pPr>
            <w:r w:rsidRPr="00944A9E">
              <w:t>+ 4 hod. praxe</w:t>
            </w:r>
          </w:p>
          <w:p w:rsidR="001E3F1B" w:rsidRPr="00944A9E" w:rsidRDefault="001E3F1B" w:rsidP="00E7344C">
            <w:pPr>
              <w:jc w:val="center"/>
            </w:pP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p w:rsidR="001E3F1B" w:rsidRPr="00863A70" w:rsidRDefault="001E3F1B" w:rsidP="00E7344C">
            <w:pPr>
              <w:jc w:val="center"/>
              <w:rPr>
                <w:sz w:val="18"/>
                <w:szCs w:val="18"/>
              </w:rPr>
            </w:pPr>
            <w:r w:rsidRPr="00863A70">
              <w:rPr>
                <w:sz w:val="18"/>
                <w:szCs w:val="18"/>
              </w:rPr>
              <w:t>(praxe 1)</w:t>
            </w:r>
          </w:p>
          <w:p w:rsidR="001E3F1B" w:rsidRPr="00944A9E" w:rsidRDefault="001E3F1B" w:rsidP="00E7344C"/>
        </w:tc>
        <w:tc>
          <w:tcPr>
            <w:tcW w:w="2976" w:type="dxa"/>
          </w:tcPr>
          <w:p w:rsidR="001E3F1B" w:rsidRPr="001661B8" w:rsidRDefault="006D6CF5" w:rsidP="00E7344C">
            <w:pPr>
              <w:rPr>
                <w:del w:id="318" w:author="Hana Navrátilová" w:date="2019-09-24T11:10:00Z"/>
                <w:b/>
              </w:rPr>
            </w:pPr>
            <w:moveToRangeStart w:id="319" w:author="Hana Navrátilová" w:date="2019-09-24T11:10:00Z" w:name="move20215875"/>
            <w:moveTo w:id="320" w:author="Hana Navrátilová" w:date="2019-09-24T11:10:00Z">
              <w:r w:rsidRPr="001661B8">
                <w:t xml:space="preserve">doc. </w:t>
              </w:r>
              <w:moveToRangeStart w:id="321" w:author="Hana Navrátilová" w:date="2019-09-24T11:10:00Z" w:name="move20215881"/>
              <w:moveToRangeEnd w:id="319"/>
              <w:r w:rsidRPr="001661B8">
                <w:t xml:space="preserve">PaedDr. </w:t>
              </w:r>
            </w:moveTo>
            <w:moveToRangeEnd w:id="321"/>
            <w:del w:id="322" w:author="Hana Navrátilová" w:date="2019-09-24T11:10:00Z">
              <w:r w:rsidR="001E3F1B" w:rsidRPr="001661B8">
                <w:rPr>
                  <w:b/>
                </w:rPr>
                <w:delText>Mgr. Jana Vašíková, PhD.</w:delText>
              </w:r>
            </w:del>
          </w:p>
          <w:p w:rsidR="001E3F1B" w:rsidRPr="001661B8" w:rsidRDefault="006D6CF5" w:rsidP="00E7344C">
            <w:ins w:id="323" w:author="Hana Navrátilová" w:date="2019-09-24T11:10:00Z">
              <w:r w:rsidRPr="001661B8">
                <w:t>Hana Stadlerová, Ph.D. 100%</w:t>
              </w:r>
            </w:ins>
            <w:moveFromRangeStart w:id="324" w:author="Hana Navrátilová" w:date="2019-09-24T11:10:00Z" w:name="move20215870"/>
            <w:moveFrom w:id="325" w:author="Hana Navrátilová" w:date="2019-09-24T11:10:00Z">
              <w:r w:rsidR="001E3F1B" w:rsidRPr="001661B8">
                <w:t>100%</w:t>
              </w:r>
            </w:moveFrom>
            <w:moveFromRangeEnd w:id="324"/>
          </w:p>
        </w:tc>
        <w:tc>
          <w:tcPr>
            <w:tcW w:w="567" w:type="dxa"/>
            <w:gridSpan w:val="3"/>
          </w:tcPr>
          <w:p w:rsidR="001E3F1B" w:rsidRPr="001661B8" w:rsidRDefault="001E3F1B" w:rsidP="00E7344C">
            <w:pPr>
              <w:jc w:val="center"/>
            </w:pPr>
            <w:r w:rsidRPr="001661B8">
              <w:t>4/ZS</w:t>
            </w:r>
          </w:p>
        </w:tc>
        <w:tc>
          <w:tcPr>
            <w:tcW w:w="591" w:type="dxa"/>
            <w:gridSpan w:val="5"/>
          </w:tcPr>
          <w:p w:rsidR="001E3F1B" w:rsidRPr="00944A9E" w:rsidRDefault="001E3F1B" w:rsidP="00E7344C">
            <w:pPr>
              <w:jc w:val="center"/>
            </w:pPr>
            <w:r w:rsidRPr="00944A9E">
              <w:t>PZ</w:t>
            </w:r>
          </w:p>
        </w:tc>
      </w:tr>
      <w:tr w:rsidR="001E3F1B" w:rsidRPr="00944A9E" w:rsidTr="00A772D0">
        <w:trPr>
          <w:trHeight w:val="594"/>
          <w:jc w:val="center"/>
        </w:trPr>
        <w:tc>
          <w:tcPr>
            <w:tcW w:w="2122" w:type="dxa"/>
            <w:tcBorders>
              <w:top w:val="nil"/>
            </w:tcBorders>
          </w:tcPr>
          <w:p w:rsidR="001E3F1B" w:rsidRPr="00944A9E" w:rsidRDefault="001E3F1B" w:rsidP="00E7344C">
            <w:r w:rsidRPr="00944A9E">
              <w:t xml:space="preserve">Školní a poradenská psychologie </w:t>
            </w:r>
          </w:p>
          <w:p w:rsidR="001E3F1B" w:rsidRPr="00944A9E" w:rsidRDefault="001E3F1B" w:rsidP="00E7344C"/>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tc>
        <w:tc>
          <w:tcPr>
            <w:tcW w:w="2976" w:type="dxa"/>
          </w:tcPr>
          <w:p w:rsidR="001E3F1B" w:rsidRPr="001661B8" w:rsidRDefault="001E3F1B" w:rsidP="00E7344C">
            <w:r w:rsidRPr="001661B8">
              <w:rPr>
                <w:b/>
              </w:rPr>
              <w:t>Mgr. et Mgr. Viktor Pacholík, Ph.D.</w:t>
            </w:r>
            <w:r w:rsidRPr="001661B8">
              <w:t xml:space="preserve"> 50% /</w:t>
            </w:r>
          </w:p>
          <w:p w:rsidR="001E3F1B" w:rsidRPr="001661B8" w:rsidRDefault="001E3F1B" w:rsidP="00E7344C">
            <w:r w:rsidRPr="001661B8">
              <w:t xml:space="preserve">Mgr. Pavla </w:t>
            </w:r>
            <w:r w:rsidR="007A48F4" w:rsidRPr="001661B8">
              <w:t>Tomancová</w:t>
            </w:r>
          </w:p>
          <w:p w:rsidR="001E3F1B" w:rsidRPr="001661B8" w:rsidRDefault="001E3F1B" w:rsidP="00E7344C">
            <w:r w:rsidRPr="001661B8">
              <w:t>50%</w:t>
            </w:r>
          </w:p>
        </w:tc>
        <w:tc>
          <w:tcPr>
            <w:tcW w:w="567" w:type="dxa"/>
            <w:gridSpan w:val="3"/>
          </w:tcPr>
          <w:p w:rsidR="001E3F1B" w:rsidRPr="001661B8" w:rsidRDefault="001E3F1B" w:rsidP="00E7344C">
            <w:pPr>
              <w:jc w:val="center"/>
            </w:pPr>
            <w:r w:rsidRPr="001661B8">
              <w:t>4/ZS</w:t>
            </w:r>
          </w:p>
        </w:tc>
        <w:tc>
          <w:tcPr>
            <w:tcW w:w="591" w:type="dxa"/>
            <w:gridSpan w:val="5"/>
          </w:tcPr>
          <w:p w:rsidR="001E3F1B" w:rsidRPr="00944A9E" w:rsidRDefault="001E3F1B" w:rsidP="00E7344C">
            <w:pPr>
              <w:jc w:val="center"/>
            </w:pPr>
            <w:r w:rsidRPr="00944A9E">
              <w:t>PZ</w:t>
            </w:r>
          </w:p>
        </w:tc>
      </w:tr>
      <w:tr w:rsidR="001E3F1B" w:rsidRPr="00944A9E" w:rsidTr="00A772D0">
        <w:trPr>
          <w:trHeight w:val="594"/>
          <w:jc w:val="center"/>
        </w:trPr>
        <w:tc>
          <w:tcPr>
            <w:tcW w:w="2122" w:type="dxa"/>
            <w:tcBorders>
              <w:top w:val="nil"/>
              <w:bottom w:val="single" w:sz="4" w:space="0" w:color="auto"/>
            </w:tcBorders>
          </w:tcPr>
          <w:p w:rsidR="001E3F1B" w:rsidRPr="00944A9E" w:rsidRDefault="001E3F1B" w:rsidP="00E7344C">
            <w:r w:rsidRPr="00944A9E">
              <w:t>Spolupráce rodiny a školy</w:t>
            </w:r>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2</w:t>
            </w:r>
          </w:p>
        </w:tc>
        <w:tc>
          <w:tcPr>
            <w:tcW w:w="2976" w:type="dxa"/>
          </w:tcPr>
          <w:p w:rsidR="001E3F1B" w:rsidRPr="001661B8" w:rsidRDefault="001E3F1B" w:rsidP="00E7344C">
            <w:r w:rsidRPr="001661B8">
              <w:rPr>
                <w:b/>
              </w:rPr>
              <w:t xml:space="preserve">doc. PaedDr. Jana Majerčíková, PhD. </w:t>
            </w:r>
            <w:r w:rsidRPr="001661B8">
              <w:t xml:space="preserve">50% / </w:t>
            </w:r>
            <w:r w:rsidR="005F532C" w:rsidRPr="001661B8">
              <w:t>PhDr. Barbora Petrů Puhrová</w:t>
            </w:r>
            <w:del w:id="326" w:author="Hana Navrátilová" w:date="2019-09-24T11:10:00Z">
              <w:r w:rsidR="005F532C" w:rsidRPr="001661B8">
                <w:delText xml:space="preserve"> </w:delText>
              </w:r>
            </w:del>
            <w:ins w:id="327" w:author="Hana Navrátilová" w:date="2019-09-24T11:10:00Z">
              <w:r w:rsidR="000E2368" w:rsidRPr="001661B8">
                <w:t>, Ph.D.</w:t>
              </w:r>
            </w:ins>
            <w:r w:rsidR="005F532C" w:rsidRPr="001661B8">
              <w:t xml:space="preserve"> </w:t>
            </w:r>
            <w:r w:rsidRPr="001661B8">
              <w:t>50%</w:t>
            </w:r>
          </w:p>
        </w:tc>
        <w:tc>
          <w:tcPr>
            <w:tcW w:w="567" w:type="dxa"/>
            <w:gridSpan w:val="3"/>
          </w:tcPr>
          <w:p w:rsidR="001E3F1B" w:rsidRPr="001661B8" w:rsidRDefault="001E3F1B" w:rsidP="00E7344C">
            <w:pPr>
              <w:jc w:val="center"/>
            </w:pPr>
            <w:r w:rsidRPr="001661B8">
              <w:t>4/ZS</w:t>
            </w:r>
          </w:p>
        </w:tc>
        <w:tc>
          <w:tcPr>
            <w:tcW w:w="591" w:type="dxa"/>
            <w:gridSpan w:val="5"/>
          </w:tcPr>
          <w:p w:rsidR="001E3F1B" w:rsidRPr="00944A9E" w:rsidRDefault="001E3F1B" w:rsidP="00E7344C">
            <w:pPr>
              <w:jc w:val="center"/>
            </w:pPr>
            <w:r w:rsidRPr="00944A9E">
              <w:t>PZ</w:t>
            </w:r>
          </w:p>
        </w:tc>
      </w:tr>
      <w:tr w:rsidR="001E3F1B" w:rsidRPr="00944A9E" w:rsidTr="00A772D0">
        <w:trPr>
          <w:trHeight w:val="594"/>
          <w:jc w:val="center"/>
        </w:trPr>
        <w:tc>
          <w:tcPr>
            <w:tcW w:w="2122" w:type="dxa"/>
            <w:tcBorders>
              <w:top w:val="single" w:sz="4" w:space="0" w:color="auto"/>
              <w:bottom w:val="single" w:sz="4" w:space="0" w:color="auto"/>
            </w:tcBorders>
          </w:tcPr>
          <w:p w:rsidR="001E3F1B" w:rsidRPr="00944A9E" w:rsidRDefault="001E3F1B" w:rsidP="00E7344C">
            <w:r w:rsidRPr="00944A9E">
              <w:t>Didaktika tělesné výchovy s praxí</w:t>
            </w:r>
          </w:p>
        </w:tc>
        <w:tc>
          <w:tcPr>
            <w:tcW w:w="1275" w:type="dxa"/>
            <w:tcBorders>
              <w:bottom w:val="single" w:sz="4" w:space="0" w:color="auto"/>
            </w:tcBorders>
          </w:tcPr>
          <w:p w:rsidR="001E3F1B" w:rsidRPr="00944A9E" w:rsidRDefault="001E3F1B" w:rsidP="00E7344C">
            <w:pPr>
              <w:jc w:val="center"/>
            </w:pPr>
            <w:r w:rsidRPr="00944A9E">
              <w:t>14p+14c</w:t>
            </w:r>
          </w:p>
          <w:p w:rsidR="001E3F1B" w:rsidRPr="00944A9E" w:rsidRDefault="001E3F1B" w:rsidP="00E7344C">
            <w:pPr>
              <w:jc w:val="center"/>
            </w:pPr>
            <w:r w:rsidRPr="00944A9E">
              <w:t>+ 4 hod. praxe</w:t>
            </w:r>
          </w:p>
        </w:tc>
        <w:tc>
          <w:tcPr>
            <w:tcW w:w="1276" w:type="dxa"/>
            <w:tcBorders>
              <w:bottom w:val="single" w:sz="4" w:space="0" w:color="auto"/>
            </w:tcBorders>
          </w:tcPr>
          <w:p w:rsidR="001E3F1B" w:rsidRPr="00944A9E" w:rsidRDefault="001E3F1B" w:rsidP="00E7344C">
            <w:pPr>
              <w:jc w:val="center"/>
            </w:pPr>
            <w:r w:rsidRPr="00944A9E">
              <w:t>zápočet, zkouška</w:t>
            </w:r>
          </w:p>
        </w:tc>
        <w:tc>
          <w:tcPr>
            <w:tcW w:w="851" w:type="dxa"/>
            <w:tcBorders>
              <w:bottom w:val="single" w:sz="4" w:space="0" w:color="auto"/>
            </w:tcBorders>
          </w:tcPr>
          <w:p w:rsidR="001E3F1B" w:rsidRPr="00944A9E" w:rsidRDefault="001E3F1B" w:rsidP="00E7344C">
            <w:pPr>
              <w:jc w:val="center"/>
            </w:pPr>
            <w:r w:rsidRPr="00944A9E">
              <w:t>3</w:t>
            </w:r>
          </w:p>
          <w:p w:rsidR="001E3F1B" w:rsidRPr="00863A70" w:rsidRDefault="001E3F1B" w:rsidP="00E7344C">
            <w:pPr>
              <w:jc w:val="center"/>
              <w:rPr>
                <w:sz w:val="18"/>
                <w:szCs w:val="18"/>
              </w:rPr>
            </w:pPr>
            <w:r w:rsidRPr="00863A70">
              <w:rPr>
                <w:sz w:val="18"/>
                <w:szCs w:val="18"/>
              </w:rPr>
              <w:t>(praxe 1)</w:t>
            </w:r>
          </w:p>
          <w:p w:rsidR="001E3F1B" w:rsidRPr="00944A9E" w:rsidRDefault="001E3F1B" w:rsidP="00E7344C"/>
        </w:tc>
        <w:tc>
          <w:tcPr>
            <w:tcW w:w="2976" w:type="dxa"/>
            <w:tcBorders>
              <w:bottom w:val="single" w:sz="4" w:space="0" w:color="auto"/>
            </w:tcBorders>
          </w:tcPr>
          <w:p w:rsidR="00681C84" w:rsidRPr="001661B8" w:rsidRDefault="005F532C" w:rsidP="00E7344C">
            <w:pPr>
              <w:rPr>
                <w:del w:id="328" w:author="Hana Navrátilová" w:date="2019-09-24T11:10:00Z"/>
              </w:rPr>
            </w:pPr>
            <w:del w:id="329" w:author="Hana Navrátilová" w:date="2019-09-24T11:10:00Z">
              <w:r w:rsidRPr="001661B8">
                <w:rPr>
                  <w:b/>
                </w:rPr>
                <w:delText xml:space="preserve">PhDr. </w:delText>
              </w:r>
            </w:del>
            <w:r w:rsidRPr="00470B98">
              <w:t>Mgr.</w:t>
            </w:r>
            <w:r w:rsidR="006D6CF5" w:rsidRPr="00470B98">
              <w:t xml:space="preserve"> </w:t>
            </w:r>
            <w:del w:id="330" w:author="Hana Navrátilová" w:date="2019-09-24T11:10:00Z">
              <w:r w:rsidRPr="001661B8">
                <w:rPr>
                  <w:b/>
                </w:rPr>
                <w:delText>Marcela Janíková</w:delText>
              </w:r>
            </w:del>
            <w:ins w:id="331" w:author="Hana Navrátilová" w:date="2019-09-24T11:10:00Z">
              <w:r w:rsidR="006D6CF5" w:rsidRPr="001661B8">
                <w:t>Petr Soják</w:t>
              </w:r>
            </w:ins>
            <w:r w:rsidRPr="00470B98">
              <w:t>, Ph.D.</w:t>
            </w:r>
            <w:r w:rsidR="006D6CF5" w:rsidRPr="001661B8">
              <w:t xml:space="preserve"> </w:t>
            </w:r>
            <w:del w:id="332" w:author="Hana Navrátilová" w:date="2019-09-24T11:10:00Z">
              <w:r w:rsidRPr="001661B8">
                <w:delText xml:space="preserve">50% </w:delText>
              </w:r>
              <w:r w:rsidRPr="001661B8">
                <w:br/>
              </w:r>
              <w:r w:rsidR="00681C84" w:rsidRPr="001661B8">
                <w:delText>Mgr. et Mgr. Viktor Pacholík, Ph.D.</w:delText>
              </w:r>
              <w:r w:rsidR="00010FB7" w:rsidRPr="001661B8">
                <w:delText xml:space="preserve"> </w:delText>
              </w:r>
              <w:r w:rsidR="0086332B" w:rsidRPr="001661B8">
                <w:delText>50%</w:delText>
              </w:r>
              <w:r w:rsidR="00681C84" w:rsidRPr="001661B8">
                <w:delText xml:space="preserve"> /</w:delText>
              </w:r>
            </w:del>
          </w:p>
          <w:p w:rsidR="001E3F1B" w:rsidRPr="001661B8" w:rsidRDefault="006D6CF5" w:rsidP="006D6CF5">
            <w:ins w:id="333" w:author="Hana Navrátilová" w:date="2019-09-24T11:10:00Z">
              <w:r w:rsidRPr="001661B8">
                <w:t>10</w:t>
              </w:r>
              <w:r w:rsidR="005F532C" w:rsidRPr="001661B8">
                <w:t xml:space="preserve">0% </w:t>
              </w:r>
              <w:r w:rsidR="005F532C" w:rsidRPr="001661B8">
                <w:br/>
              </w:r>
            </w:ins>
          </w:p>
        </w:tc>
        <w:tc>
          <w:tcPr>
            <w:tcW w:w="567" w:type="dxa"/>
            <w:gridSpan w:val="3"/>
            <w:tcBorders>
              <w:bottom w:val="single" w:sz="4" w:space="0" w:color="auto"/>
            </w:tcBorders>
          </w:tcPr>
          <w:p w:rsidR="001E3F1B" w:rsidRPr="001661B8" w:rsidRDefault="001E3F1B" w:rsidP="00E7344C">
            <w:pPr>
              <w:jc w:val="center"/>
            </w:pPr>
            <w:r w:rsidRPr="001661B8">
              <w:t>4/ZS</w:t>
            </w:r>
          </w:p>
        </w:tc>
        <w:tc>
          <w:tcPr>
            <w:tcW w:w="591" w:type="dxa"/>
            <w:gridSpan w:val="5"/>
            <w:tcBorders>
              <w:bottom w:val="single" w:sz="4" w:space="0" w:color="auto"/>
            </w:tcBorders>
          </w:tcPr>
          <w:p w:rsidR="001E3F1B" w:rsidRPr="00944A9E" w:rsidRDefault="001E3F1B" w:rsidP="00E7344C">
            <w:pPr>
              <w:jc w:val="center"/>
            </w:pPr>
            <w:r w:rsidRPr="00944A9E">
              <w:t>PZ</w:t>
            </w:r>
          </w:p>
        </w:tc>
      </w:tr>
      <w:tr w:rsidR="001E3F1B" w:rsidRPr="00944A9E" w:rsidTr="00A772D0">
        <w:trPr>
          <w:trHeight w:val="594"/>
          <w:jc w:val="center"/>
        </w:trPr>
        <w:tc>
          <w:tcPr>
            <w:tcW w:w="2122" w:type="dxa"/>
            <w:tcBorders>
              <w:top w:val="single" w:sz="4" w:space="0" w:color="auto"/>
              <w:bottom w:val="single" w:sz="4" w:space="0" w:color="auto"/>
            </w:tcBorders>
          </w:tcPr>
          <w:p w:rsidR="001E3F1B" w:rsidRPr="00944A9E" w:rsidRDefault="001E3F1B" w:rsidP="00E7344C">
            <w:r w:rsidRPr="00944A9E">
              <w:t>Základy pedagogického výzkumu</w:t>
            </w:r>
          </w:p>
        </w:tc>
        <w:tc>
          <w:tcPr>
            <w:tcW w:w="1275" w:type="dxa"/>
            <w:tcBorders>
              <w:bottom w:val="single" w:sz="4" w:space="0" w:color="auto"/>
            </w:tcBorders>
          </w:tcPr>
          <w:p w:rsidR="001E3F1B" w:rsidRPr="00944A9E" w:rsidRDefault="001E3F1B" w:rsidP="00E7344C">
            <w:pPr>
              <w:jc w:val="center"/>
            </w:pPr>
            <w:r w:rsidRPr="00944A9E">
              <w:t xml:space="preserve">28p+14s </w:t>
            </w:r>
          </w:p>
          <w:p w:rsidR="001E3F1B" w:rsidRPr="00944A9E" w:rsidRDefault="001E3F1B" w:rsidP="00E7344C">
            <w:pPr>
              <w:jc w:val="center"/>
            </w:pPr>
          </w:p>
        </w:tc>
        <w:tc>
          <w:tcPr>
            <w:tcW w:w="1276" w:type="dxa"/>
            <w:tcBorders>
              <w:bottom w:val="single" w:sz="4" w:space="0" w:color="auto"/>
            </w:tcBorders>
          </w:tcPr>
          <w:p w:rsidR="001E3F1B" w:rsidRPr="00944A9E" w:rsidRDefault="001E3F1B" w:rsidP="00E7344C">
            <w:pPr>
              <w:jc w:val="center"/>
            </w:pPr>
            <w:r w:rsidRPr="00944A9E">
              <w:t>zápočet</w:t>
            </w:r>
          </w:p>
          <w:p w:rsidR="001E3F1B" w:rsidRPr="00944A9E" w:rsidRDefault="001E3F1B" w:rsidP="00E7344C">
            <w:pPr>
              <w:jc w:val="center"/>
            </w:pPr>
            <w:r w:rsidRPr="00944A9E">
              <w:t>zkouška</w:t>
            </w:r>
          </w:p>
        </w:tc>
        <w:tc>
          <w:tcPr>
            <w:tcW w:w="851" w:type="dxa"/>
            <w:tcBorders>
              <w:bottom w:val="single" w:sz="4" w:space="0" w:color="auto"/>
            </w:tcBorders>
          </w:tcPr>
          <w:p w:rsidR="001E3F1B" w:rsidRPr="00944A9E" w:rsidRDefault="001E3F1B" w:rsidP="00E7344C">
            <w:pPr>
              <w:jc w:val="center"/>
            </w:pPr>
            <w:r w:rsidRPr="00944A9E">
              <w:t>4</w:t>
            </w:r>
          </w:p>
          <w:p w:rsidR="001E3F1B" w:rsidRPr="00944A9E" w:rsidRDefault="001E3F1B" w:rsidP="00E7344C">
            <w:pPr>
              <w:jc w:val="center"/>
            </w:pPr>
          </w:p>
          <w:p w:rsidR="001E3F1B" w:rsidRPr="00863A70" w:rsidRDefault="001E3F1B" w:rsidP="00E7344C">
            <w:pPr>
              <w:jc w:val="center"/>
              <w:rPr>
                <w:sz w:val="18"/>
                <w:szCs w:val="18"/>
              </w:rPr>
            </w:pPr>
            <w:r w:rsidRPr="00863A70">
              <w:rPr>
                <w:sz w:val="18"/>
                <w:szCs w:val="18"/>
              </w:rPr>
              <w:t>(praxe 1)</w:t>
            </w:r>
          </w:p>
        </w:tc>
        <w:tc>
          <w:tcPr>
            <w:tcW w:w="2976" w:type="dxa"/>
            <w:tcBorders>
              <w:bottom w:val="single" w:sz="4" w:space="0" w:color="auto"/>
            </w:tcBorders>
          </w:tcPr>
          <w:p w:rsidR="001E3F1B" w:rsidRPr="001661B8" w:rsidRDefault="001E3F1B" w:rsidP="00E7344C">
            <w:r w:rsidRPr="001661B8">
              <w:rPr>
                <w:b/>
              </w:rPr>
              <w:t xml:space="preserve">prof. PhDr. Peter Gavora, CSc. </w:t>
            </w:r>
            <w:r w:rsidR="00794E2C" w:rsidRPr="001661B8">
              <w:t>50</w:t>
            </w:r>
            <w:r w:rsidRPr="001661B8">
              <w:t xml:space="preserve">% / </w:t>
            </w:r>
            <w:del w:id="334" w:author="Hana Navrátilová" w:date="2019-09-24T11:10:00Z">
              <w:r w:rsidRPr="001661B8">
                <w:delText xml:space="preserve">doc. </w:delText>
              </w:r>
            </w:del>
            <w:ins w:id="335" w:author="Hana Navrátilová" w:date="2019-09-24T11:10:00Z">
              <w:r w:rsidR="006D6CF5" w:rsidRPr="001661B8">
                <w:t>Mgr. Dušan Klapko, Ph.D</w:t>
              </w:r>
            </w:ins>
            <w:moveFromRangeStart w:id="336" w:author="Hana Navrátilová" w:date="2019-09-24T11:10:00Z" w:name="move20215881"/>
            <w:moveFrom w:id="337" w:author="Hana Navrátilová" w:date="2019-09-24T11:10:00Z">
              <w:r w:rsidR="006D6CF5" w:rsidRPr="001661B8">
                <w:t xml:space="preserve">PaedDr. </w:t>
              </w:r>
            </w:moveFrom>
            <w:moveFromRangeEnd w:id="336"/>
            <w:del w:id="338" w:author="Hana Navrátilová" w:date="2019-09-24T11:10:00Z">
              <w:r w:rsidRPr="001661B8">
                <w:delText>Adriana Wiegerová, PhD</w:delText>
              </w:r>
            </w:del>
            <w:r w:rsidR="006D6CF5" w:rsidRPr="001661B8">
              <w:t>.</w:t>
            </w:r>
          </w:p>
          <w:p w:rsidR="001E3F1B" w:rsidRPr="001661B8" w:rsidRDefault="00794E2C" w:rsidP="00E7344C">
            <w:pPr>
              <w:rPr>
                <w:b/>
              </w:rPr>
            </w:pPr>
            <w:r w:rsidRPr="001661B8">
              <w:t>50</w:t>
            </w:r>
            <w:r w:rsidR="001E3F1B" w:rsidRPr="001661B8">
              <w:t>%</w:t>
            </w:r>
          </w:p>
        </w:tc>
        <w:tc>
          <w:tcPr>
            <w:tcW w:w="567" w:type="dxa"/>
            <w:gridSpan w:val="3"/>
            <w:tcBorders>
              <w:bottom w:val="single" w:sz="4" w:space="0" w:color="auto"/>
            </w:tcBorders>
          </w:tcPr>
          <w:p w:rsidR="001E3F1B" w:rsidRPr="001661B8" w:rsidRDefault="001E3F1B" w:rsidP="00E7344C">
            <w:pPr>
              <w:jc w:val="center"/>
            </w:pPr>
            <w:r w:rsidRPr="001661B8">
              <w:t>4ZS</w:t>
            </w:r>
          </w:p>
        </w:tc>
        <w:tc>
          <w:tcPr>
            <w:tcW w:w="591" w:type="dxa"/>
            <w:gridSpan w:val="5"/>
            <w:tcBorders>
              <w:bottom w:val="single" w:sz="4" w:space="0" w:color="auto"/>
            </w:tcBorders>
          </w:tcPr>
          <w:p w:rsidR="001E3F1B" w:rsidRPr="00944A9E" w:rsidRDefault="001E3F1B" w:rsidP="00E7344C">
            <w:pPr>
              <w:jc w:val="center"/>
            </w:pPr>
            <w:r w:rsidRPr="00944A9E">
              <w:t>ZT</w:t>
            </w:r>
          </w:p>
        </w:tc>
      </w:tr>
      <w:tr w:rsidR="001E3F1B" w:rsidRPr="00944A9E" w:rsidTr="00A772D0">
        <w:trPr>
          <w:trHeight w:val="198"/>
          <w:jc w:val="center"/>
        </w:trPr>
        <w:tc>
          <w:tcPr>
            <w:tcW w:w="9658" w:type="dxa"/>
            <w:gridSpan w:val="13"/>
            <w:tcBorders>
              <w:top w:val="single" w:sz="4" w:space="0" w:color="auto"/>
            </w:tcBorders>
            <w:shd w:val="clear" w:color="auto" w:fill="FBD4B4"/>
          </w:tcPr>
          <w:p w:rsidR="001E3F1B" w:rsidRPr="001661B8" w:rsidRDefault="001E3F1B" w:rsidP="00E7344C">
            <w:pPr>
              <w:jc w:val="center"/>
            </w:pPr>
            <w:r w:rsidRPr="001661B8">
              <w:br w:type="page"/>
            </w:r>
            <w:r w:rsidRPr="001661B8">
              <w:rPr>
                <w:b/>
              </w:rPr>
              <w:t>Povinně volitelné předměty typu A – skupina 1</w:t>
            </w:r>
          </w:p>
        </w:tc>
      </w:tr>
      <w:tr w:rsidR="001E3F1B" w:rsidRPr="00944A9E" w:rsidTr="00A772D0">
        <w:trPr>
          <w:trHeight w:val="329"/>
          <w:jc w:val="center"/>
        </w:trPr>
        <w:tc>
          <w:tcPr>
            <w:tcW w:w="2122" w:type="dxa"/>
            <w:tcBorders>
              <w:top w:val="nil"/>
            </w:tcBorders>
          </w:tcPr>
          <w:p w:rsidR="001E3F1B" w:rsidRPr="00944A9E" w:rsidRDefault="001E3F1B" w:rsidP="00E7344C">
            <w:r w:rsidRPr="00944A9E">
              <w:t>*Příprava školy v přírodě</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76" w:type="dxa"/>
          </w:tcPr>
          <w:p w:rsidR="006D6CF5" w:rsidRPr="001661B8" w:rsidRDefault="00A0175F" w:rsidP="006D6CF5">
            <w:pPr>
              <w:rPr>
                <w:ins w:id="339" w:author="Hana Navrátilová" w:date="2019-09-24T11:10:00Z"/>
              </w:rPr>
            </w:pPr>
            <w:moveFromRangeStart w:id="340" w:author="Hana Navrátilová" w:date="2019-09-24T11:10:00Z" w:name="move20215882"/>
            <w:moveFrom w:id="341" w:author="Hana Navrátilová" w:date="2019-09-24T11:10:00Z">
              <w:r w:rsidRPr="001661B8">
                <w:t xml:space="preserve">doc. </w:t>
              </w:r>
            </w:moveFrom>
            <w:moveFromRangeEnd w:id="340"/>
            <w:r w:rsidR="006D6CF5" w:rsidRPr="001661B8">
              <w:t xml:space="preserve">PhDr. </w:t>
            </w:r>
            <w:del w:id="342" w:author="Hana Navrátilová" w:date="2019-09-24T11:10:00Z">
              <w:r w:rsidR="001E3F1B" w:rsidRPr="001661B8">
                <w:delText>Tomáš Čech</w:delText>
              </w:r>
            </w:del>
            <w:ins w:id="343" w:author="Hana Navrátilová" w:date="2019-09-24T11:10:00Z">
              <w:r w:rsidR="006D6CF5" w:rsidRPr="001661B8">
                <w:t>Roman Božik</w:t>
              </w:r>
            </w:ins>
            <w:r w:rsidR="006D6CF5" w:rsidRPr="001661B8">
              <w:t>, Ph.D.</w:t>
            </w:r>
            <w:del w:id="344" w:author="Hana Navrátilová" w:date="2019-09-24T11:10:00Z">
              <w:r w:rsidR="001E3F1B" w:rsidRPr="001661B8">
                <w:delText xml:space="preserve"> 50% / </w:delText>
              </w:r>
              <w:r w:rsidR="005F532C" w:rsidRPr="001661B8">
                <w:delText xml:space="preserve">PhDr. Barbora Petrů Puhrová </w:delText>
              </w:r>
              <w:r w:rsidR="001E3F1B" w:rsidRPr="001661B8">
                <w:delText> 50</w:delText>
              </w:r>
            </w:del>
          </w:p>
          <w:p w:rsidR="001E3F1B" w:rsidRPr="001661B8" w:rsidRDefault="006D6CF5" w:rsidP="006D6CF5">
            <w:ins w:id="345" w:author="Hana Navrátilová" w:date="2019-09-24T11:10:00Z">
              <w:r w:rsidRPr="001661B8">
                <w:t>100</w:t>
              </w:r>
            </w:ins>
            <w:r w:rsidRPr="001661B8">
              <w:t>%</w:t>
            </w:r>
          </w:p>
        </w:tc>
        <w:tc>
          <w:tcPr>
            <w:tcW w:w="567" w:type="dxa"/>
            <w:gridSpan w:val="3"/>
          </w:tcPr>
          <w:p w:rsidR="001E3F1B" w:rsidRPr="001661B8" w:rsidRDefault="001E3F1B" w:rsidP="00E7344C">
            <w:pPr>
              <w:jc w:val="center"/>
            </w:pPr>
            <w:r w:rsidRPr="001661B8">
              <w:t>4/ZS</w:t>
            </w:r>
          </w:p>
        </w:tc>
        <w:tc>
          <w:tcPr>
            <w:tcW w:w="591" w:type="dxa"/>
            <w:gridSpan w:val="5"/>
          </w:tcPr>
          <w:p w:rsidR="001E3F1B" w:rsidRPr="00944A9E" w:rsidRDefault="001E3F1B" w:rsidP="00E7344C">
            <w:pPr>
              <w:jc w:val="center"/>
            </w:pPr>
            <w:r w:rsidRPr="00944A9E">
              <w:t>PZ</w:t>
            </w:r>
          </w:p>
        </w:tc>
      </w:tr>
      <w:tr w:rsidR="001E3F1B" w:rsidRPr="00944A9E" w:rsidTr="00A772D0">
        <w:trPr>
          <w:trHeight w:val="329"/>
          <w:jc w:val="center"/>
        </w:trPr>
        <w:tc>
          <w:tcPr>
            <w:tcW w:w="2122" w:type="dxa"/>
            <w:tcBorders>
              <w:top w:val="nil"/>
            </w:tcBorders>
            <w:shd w:val="clear" w:color="auto" w:fill="auto"/>
          </w:tcPr>
          <w:p w:rsidR="001E3F1B" w:rsidRPr="00944A9E" w:rsidRDefault="001E3F1B" w:rsidP="00E7344C">
            <w:r w:rsidRPr="00944A9E">
              <w:t>*Podnikání a řízení organizací</w:t>
            </w:r>
          </w:p>
        </w:tc>
        <w:tc>
          <w:tcPr>
            <w:tcW w:w="1275" w:type="dxa"/>
            <w:shd w:val="clear" w:color="auto" w:fill="auto"/>
          </w:tcPr>
          <w:p w:rsidR="001E3F1B" w:rsidRPr="00944A9E" w:rsidRDefault="001E3F1B" w:rsidP="00E7344C">
            <w:pPr>
              <w:jc w:val="center"/>
            </w:pPr>
            <w:r w:rsidRPr="00944A9E">
              <w:t>14p+14s</w:t>
            </w:r>
          </w:p>
        </w:tc>
        <w:tc>
          <w:tcPr>
            <w:tcW w:w="1276" w:type="dxa"/>
            <w:shd w:val="clear" w:color="auto" w:fill="auto"/>
          </w:tcPr>
          <w:p w:rsidR="001E3F1B" w:rsidRPr="00944A9E" w:rsidRDefault="001E3F1B" w:rsidP="00E7344C">
            <w:pPr>
              <w:jc w:val="center"/>
            </w:pPr>
            <w:r w:rsidRPr="00944A9E">
              <w:t>klasifikovaný zápočet</w:t>
            </w:r>
          </w:p>
        </w:tc>
        <w:tc>
          <w:tcPr>
            <w:tcW w:w="851" w:type="dxa"/>
            <w:shd w:val="clear" w:color="auto" w:fill="auto"/>
          </w:tcPr>
          <w:p w:rsidR="001E3F1B" w:rsidRPr="00944A9E" w:rsidRDefault="001E3F1B" w:rsidP="00E7344C">
            <w:pPr>
              <w:jc w:val="center"/>
            </w:pPr>
            <w:r w:rsidRPr="00944A9E">
              <w:t>2</w:t>
            </w:r>
          </w:p>
        </w:tc>
        <w:tc>
          <w:tcPr>
            <w:tcW w:w="2976" w:type="dxa"/>
            <w:shd w:val="clear" w:color="auto" w:fill="auto"/>
          </w:tcPr>
          <w:p w:rsidR="001E3F1B" w:rsidRPr="001661B8" w:rsidRDefault="001E3F1B" w:rsidP="00E7344C">
            <w:r w:rsidRPr="001661B8">
              <w:t xml:space="preserve">Ing. Petr Novák, Ph.D. </w:t>
            </w:r>
            <w:r w:rsidR="00306AD6" w:rsidRPr="001661B8">
              <w:t>50</w:t>
            </w:r>
            <w:r w:rsidRPr="001661B8">
              <w:t xml:space="preserve">% / Ing. Ludmila Kozubíková, Ph.D. </w:t>
            </w:r>
            <w:r w:rsidR="00306AD6" w:rsidRPr="001661B8">
              <w:t>50</w:t>
            </w:r>
            <w:r w:rsidRPr="001661B8">
              <w:t xml:space="preserve">% </w:t>
            </w:r>
          </w:p>
        </w:tc>
        <w:tc>
          <w:tcPr>
            <w:tcW w:w="567" w:type="dxa"/>
            <w:gridSpan w:val="3"/>
          </w:tcPr>
          <w:p w:rsidR="001E3F1B" w:rsidRPr="001661B8" w:rsidRDefault="001E3F1B" w:rsidP="00E7344C">
            <w:pPr>
              <w:jc w:val="center"/>
            </w:pPr>
            <w:r w:rsidRPr="001661B8">
              <w:t>4/ZS</w:t>
            </w:r>
          </w:p>
        </w:tc>
        <w:tc>
          <w:tcPr>
            <w:tcW w:w="591" w:type="dxa"/>
            <w:gridSpan w:val="5"/>
          </w:tcPr>
          <w:p w:rsidR="001E3F1B" w:rsidRPr="00944A9E" w:rsidRDefault="001E3F1B" w:rsidP="00E7344C">
            <w:pPr>
              <w:jc w:val="center"/>
            </w:pPr>
            <w:r w:rsidRPr="00944A9E">
              <w:t>PZ</w:t>
            </w:r>
          </w:p>
        </w:tc>
      </w:tr>
      <w:tr w:rsidR="001E3F1B" w:rsidRPr="00944A9E" w:rsidTr="00A772D0">
        <w:trPr>
          <w:trHeight w:val="344"/>
          <w:jc w:val="center"/>
        </w:trPr>
        <w:tc>
          <w:tcPr>
            <w:tcW w:w="9658" w:type="dxa"/>
            <w:gridSpan w:val="13"/>
            <w:tcBorders>
              <w:top w:val="single" w:sz="4" w:space="0" w:color="auto"/>
              <w:bottom w:val="single" w:sz="4" w:space="0" w:color="auto"/>
            </w:tcBorders>
          </w:tcPr>
          <w:p w:rsidR="001E3F1B" w:rsidRPr="001661B8" w:rsidRDefault="006E551F" w:rsidP="00E7344C">
            <w:pPr>
              <w:jc w:val="both"/>
              <w:rPr>
                <w:b/>
              </w:rPr>
            </w:pPr>
            <w:r w:rsidRPr="001661B8">
              <w:br w:type="page"/>
            </w:r>
            <w:r w:rsidR="001E3F1B" w:rsidRPr="001661B8">
              <w:rPr>
                <w:b/>
              </w:rPr>
              <w:t>Podmínka pro splnění této skupiny předmětů:</w:t>
            </w:r>
          </w:p>
          <w:p w:rsidR="001E3F1B" w:rsidRPr="001661B8" w:rsidRDefault="001E3F1B" w:rsidP="00E7344C">
            <w:r w:rsidRPr="001661B8">
              <w:rPr>
                <w:b/>
              </w:rPr>
              <w:t xml:space="preserve">*student volí jeden </w:t>
            </w:r>
            <w:del w:id="346" w:author="Hana Navrátilová" w:date="2019-09-24T11:10:00Z">
              <w:r w:rsidRPr="001661B8">
                <w:rPr>
                  <w:b/>
                </w:rPr>
                <w:delText>z</w:delText>
              </w:r>
            </w:del>
            <w:ins w:id="347" w:author="Hana Navrátilová" w:date="2019-09-24T11:10:00Z">
              <w:r w:rsidRPr="001661B8">
                <w:rPr>
                  <w:b/>
                </w:rPr>
                <w:t>z</w:t>
              </w:r>
              <w:r w:rsidR="00E27BBD" w:rsidRPr="001661B8">
                <w:rPr>
                  <w:b/>
                </w:rPr>
                <w:t>e dvou</w:t>
              </w:r>
            </w:ins>
            <w:r w:rsidRPr="001661B8">
              <w:rPr>
                <w:b/>
              </w:rPr>
              <w:t xml:space="preserve"> předmětů   </w:t>
            </w:r>
          </w:p>
        </w:tc>
      </w:tr>
      <w:tr w:rsidR="00427A32" w:rsidRPr="00944A9E" w:rsidTr="00A772D0">
        <w:trPr>
          <w:trHeight w:val="373"/>
          <w:jc w:val="center"/>
        </w:trPr>
        <w:tc>
          <w:tcPr>
            <w:tcW w:w="2122" w:type="dxa"/>
            <w:tcBorders>
              <w:top w:val="single" w:sz="4" w:space="0" w:color="auto"/>
            </w:tcBorders>
          </w:tcPr>
          <w:p w:rsidR="00427A32" w:rsidRPr="00944A9E" w:rsidRDefault="00427A32" w:rsidP="00E7344C">
            <w:pPr>
              <w:rPr>
                <w:b/>
              </w:rPr>
            </w:pPr>
            <w:r w:rsidRPr="00944A9E">
              <w:rPr>
                <w:b/>
              </w:rPr>
              <w:t xml:space="preserve">Počet kreditů </w:t>
            </w:r>
            <w:r w:rsidRPr="00944A9E">
              <w:rPr>
                <w:b/>
              </w:rPr>
              <w:br/>
              <w:t>za ZS</w:t>
            </w:r>
            <w:r>
              <w:rPr>
                <w:b/>
              </w:rPr>
              <w:t xml:space="preserve"> </w:t>
            </w:r>
            <w:r w:rsidRPr="00944A9E">
              <w:rPr>
                <w:b/>
              </w:rPr>
              <w:t>4. ročníku</w:t>
            </w:r>
          </w:p>
        </w:tc>
        <w:tc>
          <w:tcPr>
            <w:tcW w:w="2551" w:type="dxa"/>
            <w:gridSpan w:val="2"/>
            <w:tcBorders>
              <w:top w:val="single" w:sz="4" w:space="0" w:color="auto"/>
            </w:tcBorders>
          </w:tcPr>
          <w:p w:rsidR="00427A32" w:rsidRPr="00944A9E" w:rsidRDefault="00427A32" w:rsidP="00E7344C">
            <w:pPr>
              <w:jc w:val="both"/>
              <w:rPr>
                <w:b/>
              </w:rPr>
            </w:pPr>
          </w:p>
        </w:tc>
        <w:tc>
          <w:tcPr>
            <w:tcW w:w="851" w:type="dxa"/>
            <w:tcBorders>
              <w:top w:val="single" w:sz="4" w:space="0" w:color="auto"/>
            </w:tcBorders>
          </w:tcPr>
          <w:p w:rsidR="00427A32" w:rsidRPr="00944A9E" w:rsidRDefault="00427A32" w:rsidP="00E7344C">
            <w:pPr>
              <w:jc w:val="center"/>
              <w:rPr>
                <w:b/>
              </w:rPr>
            </w:pPr>
            <w:r w:rsidRPr="00944A9E">
              <w:rPr>
                <w:b/>
              </w:rPr>
              <w:t>30</w:t>
            </w:r>
          </w:p>
        </w:tc>
        <w:tc>
          <w:tcPr>
            <w:tcW w:w="4134" w:type="dxa"/>
            <w:gridSpan w:val="9"/>
            <w:tcBorders>
              <w:top w:val="single" w:sz="4" w:space="0" w:color="auto"/>
            </w:tcBorders>
          </w:tcPr>
          <w:p w:rsidR="00427A32" w:rsidRPr="001661B8" w:rsidRDefault="00427A32" w:rsidP="00E7344C">
            <w:pPr>
              <w:jc w:val="both"/>
              <w:rPr>
                <w:b/>
              </w:rPr>
            </w:pPr>
          </w:p>
        </w:tc>
      </w:tr>
      <w:tr w:rsidR="001E3F1B" w:rsidRPr="00944A9E" w:rsidTr="00A772D0">
        <w:trPr>
          <w:trHeight w:val="399"/>
          <w:jc w:val="center"/>
        </w:trPr>
        <w:tc>
          <w:tcPr>
            <w:tcW w:w="9658" w:type="dxa"/>
            <w:gridSpan w:val="13"/>
            <w:tcBorders>
              <w:top w:val="nil"/>
            </w:tcBorders>
            <w:shd w:val="clear" w:color="auto" w:fill="FBD4B4"/>
          </w:tcPr>
          <w:p w:rsidR="001E3F1B" w:rsidRPr="001661B8" w:rsidRDefault="001E3F1B" w:rsidP="00E7344C">
            <w:pPr>
              <w:jc w:val="center"/>
              <w:rPr>
                <w:b/>
              </w:rPr>
            </w:pPr>
            <w:r w:rsidRPr="001661B8">
              <w:rPr>
                <w:b/>
              </w:rPr>
              <w:t>Povinné předměty</w:t>
            </w:r>
          </w:p>
        </w:tc>
      </w:tr>
      <w:tr w:rsidR="001E3F1B" w:rsidRPr="00944A9E" w:rsidTr="00A772D0">
        <w:trPr>
          <w:trHeight w:val="329"/>
          <w:jc w:val="center"/>
        </w:trPr>
        <w:tc>
          <w:tcPr>
            <w:tcW w:w="2122" w:type="dxa"/>
            <w:tcBorders>
              <w:top w:val="nil"/>
              <w:bottom w:val="single" w:sz="4" w:space="0" w:color="auto"/>
            </w:tcBorders>
          </w:tcPr>
          <w:p w:rsidR="001E3F1B" w:rsidRPr="00944A9E" w:rsidRDefault="001E3F1B" w:rsidP="00E7344C">
            <w:r w:rsidRPr="00944A9E">
              <w:t>Primární pedagogika s praxí 8</w:t>
            </w:r>
          </w:p>
        </w:tc>
        <w:tc>
          <w:tcPr>
            <w:tcW w:w="1275" w:type="dxa"/>
            <w:tcBorders>
              <w:bottom w:val="single" w:sz="4" w:space="0" w:color="auto"/>
            </w:tcBorders>
          </w:tcPr>
          <w:p w:rsidR="001E3F1B" w:rsidRPr="00944A9E" w:rsidRDefault="001E3F1B" w:rsidP="00E7344C">
            <w:pPr>
              <w:jc w:val="center"/>
            </w:pPr>
            <w:r w:rsidRPr="00944A9E">
              <w:t>28p+28s</w:t>
            </w:r>
          </w:p>
          <w:p w:rsidR="001E3F1B" w:rsidRPr="00944A9E" w:rsidRDefault="001E3F1B" w:rsidP="00E7344C">
            <w:pPr>
              <w:jc w:val="center"/>
            </w:pPr>
            <w:r w:rsidRPr="00944A9E">
              <w:t>+ blok 8 hod. praxe</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5</w:t>
            </w:r>
          </w:p>
          <w:p w:rsidR="001E3F1B" w:rsidRPr="00944A9E" w:rsidRDefault="001E3F1B" w:rsidP="00E7344C">
            <w:pPr>
              <w:jc w:val="center"/>
              <w:rPr>
                <w:b/>
              </w:rPr>
            </w:pPr>
            <w:r w:rsidRPr="00863A70">
              <w:rPr>
                <w:sz w:val="18"/>
              </w:rPr>
              <w:t>(praxe 2)</w:t>
            </w:r>
          </w:p>
        </w:tc>
        <w:tc>
          <w:tcPr>
            <w:tcW w:w="2988" w:type="dxa"/>
            <w:gridSpan w:val="2"/>
          </w:tcPr>
          <w:p w:rsidR="001E3F1B" w:rsidRPr="001661B8" w:rsidRDefault="001E3F1B" w:rsidP="00E7344C">
            <w:r w:rsidRPr="001661B8">
              <w:rPr>
                <w:b/>
              </w:rPr>
              <w:t>prof. PhDr. Hana Lukášová, CSc.</w:t>
            </w:r>
            <w:r w:rsidRPr="001661B8">
              <w:br/>
              <w:t>100%</w:t>
            </w:r>
          </w:p>
        </w:tc>
        <w:tc>
          <w:tcPr>
            <w:tcW w:w="567" w:type="dxa"/>
            <w:gridSpan w:val="3"/>
          </w:tcPr>
          <w:p w:rsidR="001E3F1B" w:rsidRPr="00944A9E" w:rsidRDefault="001E3F1B" w:rsidP="00E7344C">
            <w:pPr>
              <w:jc w:val="center"/>
            </w:pPr>
            <w:r w:rsidRPr="00944A9E">
              <w:t>4/LS</w:t>
            </w:r>
          </w:p>
        </w:tc>
        <w:tc>
          <w:tcPr>
            <w:tcW w:w="579" w:type="dxa"/>
            <w:gridSpan w:val="4"/>
          </w:tcPr>
          <w:p w:rsidR="001E3F1B" w:rsidRPr="00944A9E" w:rsidRDefault="001E3F1B" w:rsidP="00E7344C">
            <w:pPr>
              <w:jc w:val="center"/>
            </w:pPr>
            <w:r w:rsidRPr="00944A9E">
              <w:t>ZT</w:t>
            </w:r>
          </w:p>
        </w:tc>
      </w:tr>
      <w:tr w:rsidR="001E3F1B" w:rsidRPr="00944A9E" w:rsidTr="00A772D0">
        <w:trPr>
          <w:trHeight w:val="329"/>
          <w:jc w:val="center"/>
        </w:trPr>
        <w:tc>
          <w:tcPr>
            <w:tcW w:w="2122" w:type="dxa"/>
            <w:tcBorders>
              <w:top w:val="single" w:sz="4" w:space="0" w:color="auto"/>
              <w:left w:val="single" w:sz="4" w:space="0" w:color="auto"/>
              <w:bottom w:val="single" w:sz="4" w:space="0" w:color="auto"/>
              <w:right w:val="single" w:sz="4" w:space="0" w:color="auto"/>
            </w:tcBorders>
          </w:tcPr>
          <w:p w:rsidR="001E3F1B" w:rsidRPr="00944A9E" w:rsidRDefault="001E3F1B" w:rsidP="00E7344C">
            <w:r w:rsidRPr="00944A9E">
              <w:t>Integrované tematické vyučování</w:t>
            </w:r>
          </w:p>
        </w:tc>
        <w:tc>
          <w:tcPr>
            <w:tcW w:w="1275" w:type="dxa"/>
            <w:tcBorders>
              <w:top w:val="single" w:sz="4" w:space="0" w:color="auto"/>
              <w:left w:val="single" w:sz="4" w:space="0" w:color="auto"/>
              <w:bottom w:val="single" w:sz="4" w:space="0" w:color="auto"/>
              <w:right w:val="single" w:sz="4" w:space="0" w:color="auto"/>
            </w:tcBorders>
          </w:tcPr>
          <w:p w:rsidR="001E3F1B" w:rsidRPr="00944A9E" w:rsidRDefault="001E3F1B" w:rsidP="00E7344C">
            <w:pPr>
              <w:jc w:val="center"/>
            </w:pPr>
            <w:r w:rsidRPr="00944A9E">
              <w:t>28s+14c</w:t>
            </w:r>
          </w:p>
          <w:p w:rsidR="001E3F1B" w:rsidRPr="00944A9E" w:rsidRDefault="001E3F1B" w:rsidP="00E7344C">
            <w:pPr>
              <w:jc w:val="center"/>
            </w:pPr>
          </w:p>
        </w:tc>
        <w:tc>
          <w:tcPr>
            <w:tcW w:w="1276" w:type="dxa"/>
            <w:tcBorders>
              <w:left w:val="single" w:sz="4" w:space="0" w:color="auto"/>
            </w:tcBorders>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88" w:type="dxa"/>
            <w:gridSpan w:val="2"/>
          </w:tcPr>
          <w:p w:rsidR="001E3F1B" w:rsidRPr="001661B8" w:rsidRDefault="001E3F1B" w:rsidP="00E7344C">
            <w:pPr>
              <w:rPr>
                <w:b/>
              </w:rPr>
            </w:pPr>
            <w:r w:rsidRPr="001661B8">
              <w:rPr>
                <w:b/>
              </w:rPr>
              <w:t>prof. PhDr. Hana Lukášová, CSc.</w:t>
            </w:r>
            <w:r w:rsidRPr="001661B8">
              <w:br/>
              <w:t xml:space="preserve">50% / Mgr. </w:t>
            </w:r>
            <w:r w:rsidR="00606558" w:rsidRPr="001661B8">
              <w:t>Iva Žáková</w:t>
            </w:r>
            <w:r w:rsidRPr="001661B8">
              <w:t xml:space="preserve"> 50% </w:t>
            </w:r>
          </w:p>
        </w:tc>
        <w:tc>
          <w:tcPr>
            <w:tcW w:w="567" w:type="dxa"/>
            <w:gridSpan w:val="3"/>
          </w:tcPr>
          <w:p w:rsidR="001E3F1B" w:rsidRPr="00944A9E" w:rsidRDefault="001E3F1B" w:rsidP="00E7344C">
            <w:pPr>
              <w:jc w:val="center"/>
            </w:pPr>
            <w:r w:rsidRPr="00944A9E">
              <w:t>4/LS</w:t>
            </w:r>
          </w:p>
        </w:tc>
        <w:tc>
          <w:tcPr>
            <w:tcW w:w="579" w:type="dxa"/>
            <w:gridSpan w:val="4"/>
          </w:tcPr>
          <w:p w:rsidR="001E3F1B" w:rsidRPr="00944A9E" w:rsidRDefault="001E3F1B" w:rsidP="00E7344C">
            <w:pPr>
              <w:jc w:val="center"/>
            </w:pPr>
            <w:r w:rsidRPr="00944A9E">
              <w:t>PZ</w:t>
            </w:r>
          </w:p>
        </w:tc>
      </w:tr>
      <w:tr w:rsidR="001E3F1B" w:rsidRPr="00944A9E" w:rsidTr="00A772D0">
        <w:trPr>
          <w:trHeight w:val="329"/>
          <w:jc w:val="center"/>
        </w:trPr>
        <w:tc>
          <w:tcPr>
            <w:tcW w:w="2122" w:type="dxa"/>
            <w:tcBorders>
              <w:top w:val="single" w:sz="4" w:space="0" w:color="auto"/>
            </w:tcBorders>
          </w:tcPr>
          <w:p w:rsidR="001E3F1B" w:rsidRPr="00944A9E" w:rsidRDefault="001E3F1B" w:rsidP="00E7344C">
            <w:r w:rsidRPr="00944A9E">
              <w:t>Didaktika společenskovědního vzdělávání s praxí 2</w:t>
            </w:r>
          </w:p>
        </w:tc>
        <w:tc>
          <w:tcPr>
            <w:tcW w:w="1275" w:type="dxa"/>
            <w:tcBorders>
              <w:top w:val="single" w:sz="4" w:space="0" w:color="auto"/>
            </w:tcBorders>
          </w:tcPr>
          <w:p w:rsidR="001E3F1B" w:rsidRPr="00944A9E" w:rsidRDefault="001E3F1B" w:rsidP="00E7344C">
            <w:pPr>
              <w:jc w:val="center"/>
            </w:pPr>
            <w:r w:rsidRPr="00944A9E">
              <w:t xml:space="preserve">28p+14s </w:t>
            </w:r>
          </w:p>
          <w:p w:rsidR="001E3F1B" w:rsidRPr="00944A9E" w:rsidRDefault="001E3F1B" w:rsidP="00E7344C">
            <w:pPr>
              <w:jc w:val="center"/>
            </w:pPr>
            <w:r w:rsidRPr="00944A9E">
              <w:t>+ 4 hod. praxe</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4</w:t>
            </w:r>
          </w:p>
          <w:p w:rsidR="001E3F1B" w:rsidRPr="00944A9E" w:rsidRDefault="001E3F1B" w:rsidP="00E7344C">
            <w:pPr>
              <w:jc w:val="center"/>
            </w:pPr>
            <w:r w:rsidRPr="00863A70">
              <w:rPr>
                <w:sz w:val="18"/>
              </w:rPr>
              <w:t>(praxe 1)</w:t>
            </w:r>
          </w:p>
        </w:tc>
        <w:tc>
          <w:tcPr>
            <w:tcW w:w="2988" w:type="dxa"/>
            <w:gridSpan w:val="2"/>
          </w:tcPr>
          <w:p w:rsidR="001E3F1B" w:rsidRPr="001661B8" w:rsidRDefault="001E3F1B" w:rsidP="00E7344C">
            <w:pPr>
              <w:rPr>
                <w:b/>
              </w:rPr>
            </w:pPr>
            <w:r w:rsidRPr="001661B8">
              <w:rPr>
                <w:b/>
              </w:rPr>
              <w:t>doc. PaedDr. Jana Majerčíková, PhD.</w:t>
            </w:r>
            <w:r w:rsidR="00010FB7" w:rsidRPr="001661B8">
              <w:rPr>
                <w:b/>
              </w:rPr>
              <w:t xml:space="preserve"> </w:t>
            </w:r>
            <w:r w:rsidRPr="001661B8">
              <w:t xml:space="preserve">50% / Mgr. </w:t>
            </w:r>
            <w:r w:rsidR="00606558" w:rsidRPr="001661B8">
              <w:t>Iva Žáková</w:t>
            </w:r>
            <w:r w:rsidRPr="001661B8">
              <w:t xml:space="preserve"> 50%</w:t>
            </w:r>
          </w:p>
        </w:tc>
        <w:tc>
          <w:tcPr>
            <w:tcW w:w="567" w:type="dxa"/>
            <w:gridSpan w:val="3"/>
          </w:tcPr>
          <w:p w:rsidR="001E3F1B" w:rsidRPr="00944A9E" w:rsidRDefault="001E3F1B" w:rsidP="00E7344C">
            <w:pPr>
              <w:jc w:val="center"/>
            </w:pPr>
            <w:r w:rsidRPr="00944A9E">
              <w:t>4ZS</w:t>
            </w:r>
          </w:p>
        </w:tc>
        <w:tc>
          <w:tcPr>
            <w:tcW w:w="579" w:type="dxa"/>
            <w:gridSpan w:val="4"/>
          </w:tcPr>
          <w:p w:rsidR="001E3F1B" w:rsidRPr="00944A9E" w:rsidRDefault="001E3F1B" w:rsidP="00E7344C">
            <w:pPr>
              <w:jc w:val="center"/>
            </w:pPr>
            <w:r w:rsidRPr="00944A9E">
              <w:t>PZ</w:t>
            </w:r>
          </w:p>
        </w:tc>
      </w:tr>
      <w:tr w:rsidR="001E3F1B" w:rsidRPr="00944A9E" w:rsidTr="00A772D0">
        <w:trPr>
          <w:trHeight w:val="329"/>
          <w:jc w:val="center"/>
        </w:trPr>
        <w:tc>
          <w:tcPr>
            <w:tcW w:w="2122" w:type="dxa"/>
            <w:tcBorders>
              <w:top w:val="nil"/>
            </w:tcBorders>
          </w:tcPr>
          <w:p w:rsidR="001E3F1B" w:rsidRPr="00944A9E" w:rsidRDefault="001E3F1B" w:rsidP="00E7344C">
            <w:r w:rsidRPr="00944A9E">
              <w:t xml:space="preserve">Vybrané metody pedagogického výzkumu </w:t>
            </w:r>
          </w:p>
        </w:tc>
        <w:tc>
          <w:tcPr>
            <w:tcW w:w="1275" w:type="dxa"/>
          </w:tcPr>
          <w:p w:rsidR="001E3F1B" w:rsidRPr="00944A9E" w:rsidRDefault="001E3F1B" w:rsidP="00E7344C">
            <w:pPr>
              <w:jc w:val="center"/>
            </w:pPr>
            <w:r w:rsidRPr="00944A9E">
              <w:t>28p+14s</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tc>
        <w:tc>
          <w:tcPr>
            <w:tcW w:w="2988" w:type="dxa"/>
            <w:gridSpan w:val="2"/>
          </w:tcPr>
          <w:p w:rsidR="006D6CF5" w:rsidRPr="001661B8" w:rsidRDefault="006D6CF5" w:rsidP="006D6CF5">
            <w:pPr>
              <w:rPr>
                <w:ins w:id="348" w:author="Hana Navrátilová" w:date="2019-09-24T11:10:00Z"/>
              </w:rPr>
            </w:pPr>
            <w:r w:rsidRPr="001661B8">
              <w:t xml:space="preserve">Mgr. </w:t>
            </w:r>
            <w:del w:id="349" w:author="Hana Navrátilová" w:date="2019-09-24T11:10:00Z">
              <w:r w:rsidR="00AC5FD0" w:rsidRPr="001661B8">
                <w:delText>Ilona Kočvarová</w:delText>
              </w:r>
            </w:del>
            <w:ins w:id="350" w:author="Hana Navrátilová" w:date="2019-09-24T11:10:00Z">
              <w:r w:rsidRPr="001661B8">
                <w:t>Dušan Klapko</w:t>
              </w:r>
            </w:ins>
            <w:r w:rsidRPr="001661B8">
              <w:t>, Ph.D.</w:t>
            </w:r>
            <w:del w:id="351" w:author="Hana Navrátilová" w:date="2019-09-24T11:10:00Z">
              <w:r w:rsidR="00AC5FD0" w:rsidRPr="001661B8">
                <w:delText xml:space="preserve"> </w:delText>
              </w:r>
              <w:r w:rsidR="00794E2C" w:rsidRPr="001661B8">
                <w:delText>50</w:delText>
              </w:r>
              <w:r w:rsidR="001E3F1B" w:rsidRPr="001661B8">
                <w:delText>%</w:delText>
              </w:r>
              <w:r w:rsidR="00794E2C" w:rsidRPr="001661B8">
                <w:delText xml:space="preserve"> / Mgr. Michal Málek 50</w:delText>
              </w:r>
            </w:del>
          </w:p>
          <w:p w:rsidR="001E3F1B" w:rsidRPr="001661B8" w:rsidRDefault="006D6CF5" w:rsidP="00E7344C">
            <w:ins w:id="352" w:author="Hana Navrátilová" w:date="2019-09-24T11:10:00Z">
              <w:r w:rsidRPr="001661B8">
                <w:t>100</w:t>
              </w:r>
            </w:ins>
            <w:r w:rsidRPr="001661B8">
              <w:t>%</w:t>
            </w:r>
          </w:p>
        </w:tc>
        <w:tc>
          <w:tcPr>
            <w:tcW w:w="567" w:type="dxa"/>
            <w:gridSpan w:val="3"/>
          </w:tcPr>
          <w:p w:rsidR="001E3F1B" w:rsidRPr="00944A9E" w:rsidRDefault="001E3F1B" w:rsidP="00E7344C">
            <w:pPr>
              <w:jc w:val="center"/>
            </w:pPr>
            <w:r w:rsidRPr="00944A9E">
              <w:t>4/LS</w:t>
            </w:r>
          </w:p>
        </w:tc>
        <w:tc>
          <w:tcPr>
            <w:tcW w:w="579" w:type="dxa"/>
            <w:gridSpan w:val="4"/>
          </w:tcPr>
          <w:p w:rsidR="001E3F1B" w:rsidRPr="00944A9E" w:rsidRDefault="001E3F1B" w:rsidP="00E7344C">
            <w:pPr>
              <w:jc w:val="center"/>
            </w:pPr>
            <w:r w:rsidRPr="00944A9E">
              <w:t>PZ</w:t>
            </w:r>
          </w:p>
        </w:tc>
      </w:tr>
      <w:tr w:rsidR="001E3F1B" w:rsidRPr="00944A9E" w:rsidTr="00A772D0">
        <w:trPr>
          <w:trHeight w:val="329"/>
          <w:jc w:val="center"/>
        </w:trPr>
        <w:tc>
          <w:tcPr>
            <w:tcW w:w="2122" w:type="dxa"/>
            <w:tcBorders>
              <w:top w:val="nil"/>
              <w:bottom w:val="single" w:sz="4" w:space="0" w:color="auto"/>
            </w:tcBorders>
          </w:tcPr>
          <w:p w:rsidR="001E3F1B" w:rsidRPr="00944A9E" w:rsidRDefault="001E3F1B" w:rsidP="00E7344C">
            <w:r w:rsidRPr="00944A9E">
              <w:t>Prezentační dovednosti učitele a tvorba profesního portfolia</w:t>
            </w:r>
          </w:p>
        </w:tc>
        <w:tc>
          <w:tcPr>
            <w:tcW w:w="1275" w:type="dxa"/>
          </w:tcPr>
          <w:p w:rsidR="001E3F1B" w:rsidRPr="00944A9E" w:rsidRDefault="001E3F1B" w:rsidP="00E7344C">
            <w:pPr>
              <w:jc w:val="center"/>
            </w:pPr>
            <w:r w:rsidRPr="00944A9E">
              <w:t>14p+28c</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tc>
        <w:tc>
          <w:tcPr>
            <w:tcW w:w="2988" w:type="dxa"/>
            <w:gridSpan w:val="2"/>
          </w:tcPr>
          <w:p w:rsidR="001E3F1B" w:rsidRPr="001661B8" w:rsidRDefault="001E3F1B" w:rsidP="00774F59">
            <w:r w:rsidRPr="001661B8">
              <w:rPr>
                <w:b/>
              </w:rPr>
              <w:t xml:space="preserve">prof. PhDr. Hana Lukášová, CSc. </w:t>
            </w:r>
            <w:r w:rsidRPr="001661B8">
              <w:t>75% /</w:t>
            </w:r>
            <w:r w:rsidR="00E14347" w:rsidRPr="001661B8">
              <w:t xml:space="preserve"> </w:t>
            </w:r>
            <w:del w:id="353" w:author="Hana Navrátilová" w:date="2019-09-24T11:10:00Z">
              <w:r w:rsidRPr="001661B8">
                <w:delText>PhDr. Mgr. Marcela Janíková.</w:delText>
              </w:r>
            </w:del>
            <w:ins w:id="354" w:author="Hana Navrátilová" w:date="2019-09-24T11:10:00Z">
              <w:r w:rsidR="00774F59" w:rsidRPr="001661B8">
                <w:t>doc. Ing. Anežka Lengálová,</w:t>
              </w:r>
            </w:ins>
            <w:r w:rsidR="00774F59" w:rsidRPr="001661B8">
              <w:t xml:space="preserve"> Ph.D.</w:t>
            </w:r>
            <w:r w:rsidRPr="001661B8">
              <w:t xml:space="preserve"> 25%</w:t>
            </w:r>
          </w:p>
        </w:tc>
        <w:tc>
          <w:tcPr>
            <w:tcW w:w="567" w:type="dxa"/>
            <w:gridSpan w:val="3"/>
          </w:tcPr>
          <w:p w:rsidR="001E3F1B" w:rsidRPr="00944A9E" w:rsidRDefault="001E3F1B" w:rsidP="00E7344C">
            <w:pPr>
              <w:jc w:val="center"/>
            </w:pPr>
            <w:r w:rsidRPr="00944A9E">
              <w:t>4/LS</w:t>
            </w:r>
          </w:p>
        </w:tc>
        <w:tc>
          <w:tcPr>
            <w:tcW w:w="579" w:type="dxa"/>
            <w:gridSpan w:val="4"/>
          </w:tcPr>
          <w:p w:rsidR="001E3F1B" w:rsidRPr="00944A9E" w:rsidRDefault="001E3F1B" w:rsidP="00E7344C">
            <w:pPr>
              <w:jc w:val="center"/>
            </w:pPr>
            <w:r w:rsidRPr="00944A9E">
              <w:t>PZ</w:t>
            </w:r>
          </w:p>
        </w:tc>
      </w:tr>
      <w:tr w:rsidR="001E3F1B" w:rsidRPr="00944A9E" w:rsidTr="00A772D0">
        <w:trPr>
          <w:trHeight w:val="555"/>
          <w:jc w:val="center"/>
        </w:trPr>
        <w:tc>
          <w:tcPr>
            <w:tcW w:w="2122" w:type="dxa"/>
            <w:tcBorders>
              <w:top w:val="single" w:sz="4" w:space="0" w:color="auto"/>
            </w:tcBorders>
          </w:tcPr>
          <w:p w:rsidR="001E3F1B" w:rsidRPr="00944A9E" w:rsidRDefault="001E3F1B" w:rsidP="00E7344C">
            <w:r w:rsidRPr="00944A9E">
              <w:t>Předškolní pedagogika</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 xml:space="preserve"> zápočet</w:t>
            </w:r>
          </w:p>
        </w:tc>
        <w:tc>
          <w:tcPr>
            <w:tcW w:w="851" w:type="dxa"/>
          </w:tcPr>
          <w:p w:rsidR="001E3F1B" w:rsidRPr="00944A9E" w:rsidRDefault="001E3F1B" w:rsidP="00E7344C">
            <w:pPr>
              <w:jc w:val="center"/>
            </w:pPr>
            <w:r w:rsidRPr="00944A9E">
              <w:t>3</w:t>
            </w:r>
          </w:p>
        </w:tc>
        <w:tc>
          <w:tcPr>
            <w:tcW w:w="2988" w:type="dxa"/>
            <w:gridSpan w:val="2"/>
          </w:tcPr>
          <w:p w:rsidR="001E3F1B" w:rsidRPr="001661B8" w:rsidRDefault="006D6CF5" w:rsidP="00E7344C">
            <w:moveToRangeStart w:id="355" w:author="Hana Navrátilová" w:date="2019-09-24T11:10:00Z" w:name="move20215883"/>
            <w:moveTo w:id="356" w:author="Hana Navrátilová" w:date="2019-09-24T11:10:00Z">
              <w:r w:rsidRPr="00470B98">
                <w:rPr>
                  <w:b/>
                </w:rPr>
                <w:t xml:space="preserve">PhDr. </w:t>
              </w:r>
            </w:moveTo>
            <w:moveToRangeEnd w:id="355"/>
            <w:del w:id="357" w:author="Hana Navrátilová" w:date="2019-09-24T11:10:00Z">
              <w:r w:rsidR="00C20884" w:rsidRPr="001661B8">
                <w:rPr>
                  <w:b/>
                </w:rPr>
                <w:delText xml:space="preserve">Mgr. </w:delText>
              </w:r>
              <w:r w:rsidR="00606558" w:rsidRPr="001661B8">
                <w:rPr>
                  <w:b/>
                </w:rPr>
                <w:delText>Jana Vašíková</w:delText>
              </w:r>
            </w:del>
            <w:ins w:id="358" w:author="Hana Navrátilová" w:date="2019-09-24T11:10:00Z">
              <w:r w:rsidRPr="001661B8">
                <w:rPr>
                  <w:b/>
                </w:rPr>
                <w:t>Hana Navrátilová</w:t>
              </w:r>
            </w:ins>
            <w:r w:rsidR="00606558" w:rsidRPr="001661B8">
              <w:rPr>
                <w:b/>
              </w:rPr>
              <w:t>, PhD.</w:t>
            </w:r>
            <w:r w:rsidR="00B90EED" w:rsidRPr="001661B8">
              <w:rPr>
                <w:b/>
              </w:rPr>
              <w:br/>
            </w:r>
            <w:r w:rsidR="001E3F1B" w:rsidRPr="00F01BD0">
              <w:t>100%</w:t>
            </w:r>
          </w:p>
        </w:tc>
        <w:tc>
          <w:tcPr>
            <w:tcW w:w="567" w:type="dxa"/>
            <w:gridSpan w:val="3"/>
          </w:tcPr>
          <w:p w:rsidR="001E3F1B" w:rsidRPr="00944A9E" w:rsidRDefault="001E3F1B" w:rsidP="00E7344C">
            <w:pPr>
              <w:jc w:val="center"/>
            </w:pPr>
            <w:r w:rsidRPr="00944A9E">
              <w:t>4/LS</w:t>
            </w:r>
          </w:p>
        </w:tc>
        <w:tc>
          <w:tcPr>
            <w:tcW w:w="579" w:type="dxa"/>
            <w:gridSpan w:val="4"/>
          </w:tcPr>
          <w:p w:rsidR="001E3F1B" w:rsidRPr="00944A9E" w:rsidRDefault="001E3F1B" w:rsidP="00E7344C">
            <w:pPr>
              <w:jc w:val="center"/>
            </w:pPr>
            <w:r w:rsidRPr="00944A9E">
              <w:t>PZ</w:t>
            </w:r>
          </w:p>
        </w:tc>
      </w:tr>
      <w:tr w:rsidR="001E3F1B" w:rsidRPr="00944A9E" w:rsidTr="00A772D0">
        <w:trPr>
          <w:trHeight w:val="329"/>
          <w:jc w:val="center"/>
        </w:trPr>
        <w:tc>
          <w:tcPr>
            <w:tcW w:w="2122" w:type="dxa"/>
            <w:tcBorders>
              <w:top w:val="nil"/>
            </w:tcBorders>
          </w:tcPr>
          <w:p w:rsidR="001E3F1B" w:rsidRPr="00944A9E" w:rsidRDefault="001E3F1B" w:rsidP="00E7344C">
            <w:r w:rsidRPr="00944A9E">
              <w:t xml:space="preserve">Metody řešení matematických úloh </w:t>
            </w:r>
          </w:p>
        </w:tc>
        <w:tc>
          <w:tcPr>
            <w:tcW w:w="1275" w:type="dxa"/>
          </w:tcPr>
          <w:p w:rsidR="001E3F1B" w:rsidRPr="00944A9E" w:rsidRDefault="001E3F1B" w:rsidP="00E7344C">
            <w:pPr>
              <w:jc w:val="center"/>
            </w:pPr>
            <w:r w:rsidRPr="00944A9E">
              <w:t>14p+14c</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3</w:t>
            </w:r>
          </w:p>
        </w:tc>
        <w:tc>
          <w:tcPr>
            <w:tcW w:w="2988" w:type="dxa"/>
            <w:gridSpan w:val="2"/>
          </w:tcPr>
          <w:p w:rsidR="001E3F1B" w:rsidRPr="001661B8" w:rsidRDefault="00606558" w:rsidP="00E7344C">
            <w:r w:rsidRPr="001661B8">
              <w:rPr>
                <w:b/>
              </w:rPr>
              <w:t>Mgr. Lubomír Sedláček, Ph.D.</w:t>
            </w:r>
            <w:r w:rsidR="001E3F1B" w:rsidRPr="001661B8">
              <w:t xml:space="preserve"> 50% /</w:t>
            </w:r>
          </w:p>
          <w:p w:rsidR="001E3F1B" w:rsidRPr="001661B8" w:rsidRDefault="002F3CE6" w:rsidP="00E7344C">
            <w:r w:rsidRPr="001661B8">
              <w:t xml:space="preserve">Mgr. Marie Pavelková </w:t>
            </w:r>
            <w:r w:rsidR="001E3F1B" w:rsidRPr="001661B8">
              <w:t>50%</w:t>
            </w:r>
          </w:p>
        </w:tc>
        <w:tc>
          <w:tcPr>
            <w:tcW w:w="567" w:type="dxa"/>
            <w:gridSpan w:val="3"/>
          </w:tcPr>
          <w:p w:rsidR="001E3F1B" w:rsidRPr="00944A9E" w:rsidRDefault="001E3F1B" w:rsidP="00E7344C">
            <w:pPr>
              <w:jc w:val="center"/>
            </w:pPr>
            <w:r w:rsidRPr="00944A9E">
              <w:t>4/LS</w:t>
            </w:r>
          </w:p>
        </w:tc>
        <w:tc>
          <w:tcPr>
            <w:tcW w:w="579" w:type="dxa"/>
            <w:gridSpan w:val="4"/>
          </w:tcPr>
          <w:p w:rsidR="001E3F1B" w:rsidRPr="00944A9E" w:rsidRDefault="001E3F1B" w:rsidP="00E7344C">
            <w:pPr>
              <w:jc w:val="center"/>
            </w:pPr>
            <w:r w:rsidRPr="00944A9E">
              <w:t>PZ</w:t>
            </w:r>
          </w:p>
        </w:tc>
      </w:tr>
      <w:tr w:rsidR="001E3F1B" w:rsidRPr="00944A9E" w:rsidTr="00A772D0">
        <w:trPr>
          <w:trHeight w:val="272"/>
          <w:jc w:val="center"/>
        </w:trPr>
        <w:tc>
          <w:tcPr>
            <w:tcW w:w="2122" w:type="dxa"/>
            <w:tcBorders>
              <w:top w:val="nil"/>
            </w:tcBorders>
          </w:tcPr>
          <w:p w:rsidR="001E3F1B" w:rsidRPr="00944A9E" w:rsidRDefault="001E3F1B" w:rsidP="00E7344C">
            <w:r w:rsidRPr="00944A9E">
              <w:t>Přírodovědné praktikum</w:t>
            </w:r>
          </w:p>
        </w:tc>
        <w:tc>
          <w:tcPr>
            <w:tcW w:w="1275" w:type="dxa"/>
          </w:tcPr>
          <w:p w:rsidR="001E3F1B" w:rsidRPr="00944A9E" w:rsidRDefault="001E3F1B" w:rsidP="00E7344C">
            <w:pPr>
              <w:jc w:val="center"/>
            </w:pPr>
            <w:r w:rsidRPr="00944A9E">
              <w:t>14s+14c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88" w:type="dxa"/>
            <w:gridSpan w:val="2"/>
          </w:tcPr>
          <w:p w:rsidR="006D6CF5" w:rsidRPr="001661B8" w:rsidRDefault="006D6CF5" w:rsidP="00E7344C">
            <w:pPr>
              <w:rPr>
                <w:ins w:id="359" w:author="Hana Navrátilová" w:date="2019-09-24T11:10:00Z"/>
                <w:b/>
              </w:rPr>
            </w:pPr>
            <w:r w:rsidRPr="00470B98">
              <w:rPr>
                <w:b/>
              </w:rPr>
              <w:t xml:space="preserve">Mgr. </w:t>
            </w:r>
            <w:ins w:id="360" w:author="Hana Navrátilová" w:date="2019-09-24T11:10:00Z">
              <w:r w:rsidRPr="001661B8">
                <w:rPr>
                  <w:b/>
                </w:rPr>
                <w:t>Petr Soják, Ph.D. 50%</w:t>
              </w:r>
            </w:ins>
          </w:p>
          <w:p w:rsidR="001E3F1B" w:rsidRPr="001661B8" w:rsidRDefault="001E3F1B" w:rsidP="00E7344C">
            <w:moveToRangeStart w:id="361" w:author="Hana Navrátilová" w:date="2019-09-24T11:10:00Z" w:name="move20215858"/>
            <w:moveTo w:id="362" w:author="Hana Navrátilová" w:date="2019-09-24T11:10:00Z">
              <w:r w:rsidRPr="00470B98">
                <w:t xml:space="preserve">Mgr. </w:t>
              </w:r>
            </w:moveTo>
            <w:moveToRangeEnd w:id="361"/>
            <w:r w:rsidRPr="001661B8">
              <w:t>Břet</w:t>
            </w:r>
            <w:r w:rsidR="002F3CE6" w:rsidRPr="001661B8">
              <w:t xml:space="preserve">islav Lebloch </w:t>
            </w:r>
            <w:del w:id="363" w:author="Hana Navrátilová" w:date="2019-09-24T11:10:00Z">
              <w:r w:rsidRPr="001661B8">
                <w:delText>100</w:delText>
              </w:r>
            </w:del>
            <w:ins w:id="364" w:author="Hana Navrátilová" w:date="2019-09-24T11:10:00Z">
              <w:r w:rsidR="006D6CF5" w:rsidRPr="001661B8">
                <w:t>50</w:t>
              </w:r>
            </w:ins>
            <w:r w:rsidR="006D6CF5" w:rsidRPr="001661B8">
              <w:t>%</w:t>
            </w:r>
          </w:p>
        </w:tc>
        <w:tc>
          <w:tcPr>
            <w:tcW w:w="567" w:type="dxa"/>
            <w:gridSpan w:val="3"/>
          </w:tcPr>
          <w:p w:rsidR="001E3F1B" w:rsidRPr="00944A9E" w:rsidRDefault="001E3F1B" w:rsidP="00E7344C">
            <w:pPr>
              <w:jc w:val="center"/>
            </w:pPr>
            <w:r w:rsidRPr="00944A9E">
              <w:t>4/LS</w:t>
            </w:r>
          </w:p>
        </w:tc>
        <w:tc>
          <w:tcPr>
            <w:tcW w:w="579" w:type="dxa"/>
            <w:gridSpan w:val="4"/>
          </w:tcPr>
          <w:p w:rsidR="001E3F1B" w:rsidRPr="00944A9E" w:rsidRDefault="001E3F1B" w:rsidP="00E7344C">
            <w:pPr>
              <w:jc w:val="center"/>
            </w:pPr>
            <w:r w:rsidRPr="00944A9E">
              <w:t>PZ</w:t>
            </w:r>
          </w:p>
        </w:tc>
      </w:tr>
      <w:tr w:rsidR="001E3F1B" w:rsidRPr="00944A9E" w:rsidTr="00A772D0">
        <w:trPr>
          <w:trHeight w:val="157"/>
          <w:jc w:val="center"/>
        </w:trPr>
        <w:tc>
          <w:tcPr>
            <w:tcW w:w="9658" w:type="dxa"/>
            <w:gridSpan w:val="13"/>
            <w:tcBorders>
              <w:top w:val="single" w:sz="4" w:space="0" w:color="auto"/>
            </w:tcBorders>
            <w:shd w:val="clear" w:color="auto" w:fill="FBD4B4"/>
          </w:tcPr>
          <w:p w:rsidR="001E3F1B" w:rsidRPr="001661B8" w:rsidRDefault="001E3F1B" w:rsidP="00E7344C">
            <w:pPr>
              <w:jc w:val="center"/>
            </w:pPr>
            <w:r w:rsidRPr="001661B8">
              <w:br w:type="page"/>
            </w:r>
            <w:r w:rsidRPr="001661B8">
              <w:rPr>
                <w:b/>
              </w:rPr>
              <w:t>Povinně volitelné předměty typu A – skupina 1</w:t>
            </w:r>
          </w:p>
        </w:tc>
      </w:tr>
      <w:tr w:rsidR="001E3F1B" w:rsidRPr="00944A9E" w:rsidTr="00A772D0">
        <w:trPr>
          <w:trHeight w:val="329"/>
          <w:jc w:val="center"/>
        </w:trPr>
        <w:tc>
          <w:tcPr>
            <w:tcW w:w="2122" w:type="dxa"/>
            <w:tcBorders>
              <w:top w:val="nil"/>
              <w:bottom w:val="single" w:sz="4" w:space="0" w:color="auto"/>
            </w:tcBorders>
          </w:tcPr>
          <w:p w:rsidR="001E3F1B" w:rsidRPr="00944A9E" w:rsidRDefault="001E3F1B" w:rsidP="00E7344C">
            <w:r w:rsidRPr="00944A9E">
              <w:t>* Moderní formy tělovýchovných aktivit</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88" w:type="dxa"/>
            <w:gridSpan w:val="2"/>
          </w:tcPr>
          <w:p w:rsidR="001E3F1B" w:rsidRPr="001661B8" w:rsidRDefault="00E54F10" w:rsidP="00E7344C">
            <w:r w:rsidRPr="001661B8">
              <w:t>Mgr. Zdeněk Melichárek, Ph.D.</w:t>
            </w:r>
            <w:r w:rsidR="001F0B1A" w:rsidRPr="001661B8">
              <w:t xml:space="preserve"> </w:t>
            </w:r>
            <w:r w:rsidR="001E3F1B" w:rsidRPr="001661B8">
              <w:t>100%</w:t>
            </w:r>
          </w:p>
        </w:tc>
        <w:tc>
          <w:tcPr>
            <w:tcW w:w="594" w:type="dxa"/>
            <w:gridSpan w:val="4"/>
          </w:tcPr>
          <w:p w:rsidR="001E3F1B" w:rsidRPr="00944A9E" w:rsidRDefault="001E3F1B" w:rsidP="00E7344C">
            <w:pPr>
              <w:jc w:val="center"/>
            </w:pPr>
            <w:r w:rsidRPr="00944A9E">
              <w:t>4/LS</w:t>
            </w:r>
          </w:p>
        </w:tc>
        <w:tc>
          <w:tcPr>
            <w:tcW w:w="552" w:type="dxa"/>
            <w:gridSpan w:val="3"/>
          </w:tcPr>
          <w:p w:rsidR="001E3F1B" w:rsidRPr="00944A9E" w:rsidRDefault="001E3F1B" w:rsidP="00E7344C">
            <w:pPr>
              <w:jc w:val="center"/>
            </w:pPr>
            <w:r w:rsidRPr="00944A9E">
              <w:t>PZ</w:t>
            </w:r>
          </w:p>
        </w:tc>
      </w:tr>
      <w:tr w:rsidR="001E3F1B" w:rsidRPr="00944A9E" w:rsidTr="00A772D0">
        <w:trPr>
          <w:trHeight w:val="329"/>
          <w:jc w:val="center"/>
        </w:trPr>
        <w:tc>
          <w:tcPr>
            <w:tcW w:w="2122" w:type="dxa"/>
            <w:tcBorders>
              <w:top w:val="single" w:sz="4" w:space="0" w:color="auto"/>
            </w:tcBorders>
          </w:tcPr>
          <w:p w:rsidR="001E3F1B" w:rsidRPr="00944A9E" w:rsidRDefault="001E3F1B" w:rsidP="00E7344C">
            <w:r w:rsidRPr="00944A9E">
              <w:t>* Hudebně – pohybová výchova</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88" w:type="dxa"/>
            <w:gridSpan w:val="2"/>
          </w:tcPr>
          <w:p w:rsidR="001E3F1B" w:rsidRPr="001661B8" w:rsidRDefault="00297ED8" w:rsidP="00E7344C">
            <w:pPr>
              <w:rPr>
                <w:del w:id="365" w:author="Hana Navrátilová" w:date="2019-09-24T11:10:00Z"/>
              </w:rPr>
            </w:pPr>
            <w:moveFromRangeStart w:id="366" w:author="Hana Navrátilová" w:date="2019-09-24T11:10:00Z" w:name="move20215884"/>
            <w:moveFrom w:id="367" w:author="Hana Navrátilová" w:date="2019-09-24T11:10:00Z">
              <w:r w:rsidRPr="001661B8">
                <w:t xml:space="preserve">doc. </w:t>
              </w:r>
            </w:moveFrom>
            <w:moveFromRangeEnd w:id="366"/>
            <w:r w:rsidR="006D6CF5" w:rsidRPr="001661B8">
              <w:t xml:space="preserve">PhDr. </w:t>
            </w:r>
            <w:del w:id="368" w:author="Hana Navrátilová" w:date="2019-09-24T11:10:00Z">
              <w:r w:rsidR="001E3F1B" w:rsidRPr="001661B8">
                <w:delText>Tomáš Čech</w:delText>
              </w:r>
            </w:del>
            <w:ins w:id="369" w:author="Hana Navrátilová" w:date="2019-09-24T11:10:00Z">
              <w:r w:rsidR="006D6CF5" w:rsidRPr="001661B8">
                <w:t>Barbora Petrů Puhrová</w:t>
              </w:r>
            </w:ins>
            <w:r w:rsidR="006D6CF5" w:rsidRPr="001661B8">
              <w:t xml:space="preserve">, Ph.D. </w:t>
            </w:r>
          </w:p>
          <w:p w:rsidR="001E3F1B" w:rsidRPr="001661B8" w:rsidRDefault="006D6CF5" w:rsidP="00E7344C">
            <w:r w:rsidRPr="001661B8">
              <w:t>100%</w:t>
            </w:r>
          </w:p>
        </w:tc>
        <w:tc>
          <w:tcPr>
            <w:tcW w:w="594" w:type="dxa"/>
            <w:gridSpan w:val="4"/>
          </w:tcPr>
          <w:p w:rsidR="001E3F1B" w:rsidRPr="00944A9E" w:rsidRDefault="001E3F1B" w:rsidP="00E7344C">
            <w:pPr>
              <w:jc w:val="center"/>
            </w:pPr>
            <w:r w:rsidRPr="00944A9E">
              <w:t>4/LS</w:t>
            </w:r>
          </w:p>
        </w:tc>
        <w:tc>
          <w:tcPr>
            <w:tcW w:w="552" w:type="dxa"/>
            <w:gridSpan w:val="3"/>
          </w:tcPr>
          <w:p w:rsidR="001E3F1B" w:rsidRPr="00944A9E" w:rsidRDefault="001E3F1B" w:rsidP="00E7344C">
            <w:pPr>
              <w:jc w:val="center"/>
            </w:pPr>
            <w:r w:rsidRPr="00944A9E">
              <w:t>PZ</w:t>
            </w:r>
          </w:p>
        </w:tc>
      </w:tr>
      <w:tr w:rsidR="001E3F1B" w:rsidRPr="00944A9E" w:rsidTr="00A772D0">
        <w:trPr>
          <w:trHeight w:val="301"/>
          <w:jc w:val="center"/>
        </w:trPr>
        <w:tc>
          <w:tcPr>
            <w:tcW w:w="2122" w:type="dxa"/>
            <w:tcBorders>
              <w:top w:val="nil"/>
              <w:bottom w:val="single" w:sz="4" w:space="0" w:color="auto"/>
            </w:tcBorders>
          </w:tcPr>
          <w:p w:rsidR="001E3F1B" w:rsidRPr="00944A9E" w:rsidRDefault="001E3F1B" w:rsidP="00E7344C">
            <w:r w:rsidRPr="00944A9E">
              <w:t>** Mediální výchova</w:t>
            </w:r>
          </w:p>
        </w:tc>
        <w:tc>
          <w:tcPr>
            <w:tcW w:w="1275" w:type="dxa"/>
          </w:tcPr>
          <w:p w:rsidR="001E3F1B" w:rsidRPr="00944A9E" w:rsidRDefault="001E3F1B" w:rsidP="00E7344C">
            <w:pPr>
              <w:jc w:val="center"/>
            </w:pPr>
            <w:r w:rsidRPr="00944A9E">
              <w:t>28s</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2988" w:type="dxa"/>
            <w:gridSpan w:val="2"/>
          </w:tcPr>
          <w:p w:rsidR="001E3F1B" w:rsidRPr="001661B8" w:rsidRDefault="001E3F1B" w:rsidP="00E7344C">
            <w:r w:rsidRPr="001661B8">
              <w:t>PhDr. Roman Božik, Ph.D.</w:t>
            </w:r>
          </w:p>
          <w:p w:rsidR="001E3F1B" w:rsidRPr="001661B8" w:rsidRDefault="001E3F1B" w:rsidP="00E7344C">
            <w:r w:rsidRPr="001661B8">
              <w:t>100%</w:t>
            </w:r>
          </w:p>
        </w:tc>
        <w:tc>
          <w:tcPr>
            <w:tcW w:w="594" w:type="dxa"/>
            <w:gridSpan w:val="4"/>
          </w:tcPr>
          <w:p w:rsidR="001E3F1B" w:rsidRPr="00944A9E" w:rsidRDefault="001E3F1B" w:rsidP="00E7344C">
            <w:pPr>
              <w:jc w:val="center"/>
            </w:pPr>
            <w:r w:rsidRPr="00944A9E">
              <w:t>4/LS</w:t>
            </w:r>
          </w:p>
        </w:tc>
        <w:tc>
          <w:tcPr>
            <w:tcW w:w="552" w:type="dxa"/>
            <w:gridSpan w:val="3"/>
          </w:tcPr>
          <w:p w:rsidR="001E3F1B" w:rsidRPr="00944A9E" w:rsidRDefault="001E3F1B" w:rsidP="00E7344C">
            <w:pPr>
              <w:jc w:val="center"/>
            </w:pPr>
            <w:r w:rsidRPr="00944A9E">
              <w:t>PZ</w:t>
            </w:r>
          </w:p>
        </w:tc>
      </w:tr>
      <w:tr w:rsidR="001E3F1B" w:rsidRPr="00944A9E" w:rsidTr="00A772D0">
        <w:trPr>
          <w:trHeight w:val="454"/>
          <w:jc w:val="center"/>
        </w:trPr>
        <w:tc>
          <w:tcPr>
            <w:tcW w:w="2122" w:type="dxa"/>
            <w:tcBorders>
              <w:top w:val="single" w:sz="4" w:space="0" w:color="auto"/>
              <w:bottom w:val="single" w:sz="4" w:space="0" w:color="auto"/>
            </w:tcBorders>
          </w:tcPr>
          <w:p w:rsidR="001E3F1B" w:rsidRPr="00944A9E" w:rsidRDefault="001E3F1B" w:rsidP="00E7344C">
            <w:r w:rsidRPr="00944A9E">
              <w:t>** Finanční management v praxi ZŠ</w:t>
            </w:r>
          </w:p>
        </w:tc>
        <w:tc>
          <w:tcPr>
            <w:tcW w:w="1275" w:type="dxa"/>
            <w:tcBorders>
              <w:bottom w:val="single" w:sz="4" w:space="0" w:color="auto"/>
            </w:tcBorders>
          </w:tcPr>
          <w:p w:rsidR="001E3F1B" w:rsidRPr="00944A9E" w:rsidRDefault="001E3F1B" w:rsidP="00E7344C">
            <w:pPr>
              <w:jc w:val="center"/>
            </w:pPr>
            <w:r w:rsidRPr="00944A9E">
              <w:t>28s</w:t>
            </w:r>
          </w:p>
        </w:tc>
        <w:tc>
          <w:tcPr>
            <w:tcW w:w="1276" w:type="dxa"/>
            <w:tcBorders>
              <w:bottom w:val="single" w:sz="4" w:space="0" w:color="auto"/>
            </w:tcBorders>
          </w:tcPr>
          <w:p w:rsidR="001E3F1B" w:rsidRPr="00944A9E" w:rsidRDefault="001E3F1B" w:rsidP="00E7344C">
            <w:pPr>
              <w:jc w:val="center"/>
            </w:pPr>
            <w:r w:rsidRPr="00944A9E">
              <w:t>zápočet</w:t>
            </w:r>
          </w:p>
        </w:tc>
        <w:tc>
          <w:tcPr>
            <w:tcW w:w="851" w:type="dxa"/>
            <w:tcBorders>
              <w:bottom w:val="single" w:sz="4" w:space="0" w:color="auto"/>
            </w:tcBorders>
          </w:tcPr>
          <w:p w:rsidR="001E3F1B" w:rsidRPr="00944A9E" w:rsidRDefault="001E3F1B" w:rsidP="00E7344C">
            <w:pPr>
              <w:jc w:val="center"/>
            </w:pPr>
            <w:r w:rsidRPr="00944A9E">
              <w:t>2</w:t>
            </w:r>
          </w:p>
        </w:tc>
        <w:tc>
          <w:tcPr>
            <w:tcW w:w="2988" w:type="dxa"/>
            <w:gridSpan w:val="2"/>
            <w:tcBorders>
              <w:bottom w:val="single" w:sz="4" w:space="0" w:color="auto"/>
            </w:tcBorders>
          </w:tcPr>
          <w:p w:rsidR="001E3F1B" w:rsidRPr="001661B8" w:rsidRDefault="005F532C" w:rsidP="00E7344C">
            <w:r w:rsidRPr="001661B8">
              <w:t>PhDr. Barbora Petrů Puhrová</w:t>
            </w:r>
            <w:ins w:id="370" w:author="Hana Navrátilová" w:date="2019-09-24T11:10:00Z">
              <w:r w:rsidR="006D6CF5" w:rsidRPr="001661B8">
                <w:t>, Ph.D.</w:t>
              </w:r>
            </w:ins>
            <w:r w:rsidRPr="001661B8">
              <w:t xml:space="preserve"> </w:t>
            </w:r>
          </w:p>
          <w:p w:rsidR="001E3F1B" w:rsidRPr="001661B8" w:rsidRDefault="001E3F1B" w:rsidP="00E7344C">
            <w:r w:rsidRPr="001661B8">
              <w:t>100%</w:t>
            </w:r>
          </w:p>
        </w:tc>
        <w:tc>
          <w:tcPr>
            <w:tcW w:w="594" w:type="dxa"/>
            <w:gridSpan w:val="4"/>
            <w:tcBorders>
              <w:bottom w:val="single" w:sz="4" w:space="0" w:color="auto"/>
            </w:tcBorders>
          </w:tcPr>
          <w:p w:rsidR="001E3F1B" w:rsidRPr="00944A9E" w:rsidRDefault="001E3F1B" w:rsidP="00E7344C">
            <w:pPr>
              <w:jc w:val="center"/>
            </w:pPr>
            <w:r w:rsidRPr="00944A9E">
              <w:t>4/LS</w:t>
            </w:r>
          </w:p>
        </w:tc>
        <w:tc>
          <w:tcPr>
            <w:tcW w:w="552" w:type="dxa"/>
            <w:gridSpan w:val="3"/>
            <w:tcBorders>
              <w:bottom w:val="single" w:sz="4" w:space="0" w:color="auto"/>
            </w:tcBorders>
          </w:tcPr>
          <w:p w:rsidR="001E3F1B" w:rsidRPr="00944A9E" w:rsidRDefault="001E3F1B" w:rsidP="00E7344C">
            <w:pPr>
              <w:jc w:val="center"/>
            </w:pPr>
            <w:r w:rsidRPr="00944A9E">
              <w:t>PZ</w:t>
            </w:r>
          </w:p>
        </w:tc>
      </w:tr>
      <w:tr w:rsidR="001E3F1B" w:rsidRPr="00944A9E" w:rsidTr="00A772D0">
        <w:trPr>
          <w:trHeight w:val="647"/>
          <w:jc w:val="center"/>
        </w:trPr>
        <w:tc>
          <w:tcPr>
            <w:tcW w:w="9658" w:type="dxa"/>
            <w:gridSpan w:val="13"/>
            <w:tcBorders>
              <w:top w:val="single" w:sz="4" w:space="0" w:color="auto"/>
            </w:tcBorders>
          </w:tcPr>
          <w:p w:rsidR="001E3F1B" w:rsidRPr="00944A9E" w:rsidRDefault="001E3F1B" w:rsidP="00E7344C">
            <w:pPr>
              <w:jc w:val="both"/>
              <w:rPr>
                <w:b/>
              </w:rPr>
            </w:pPr>
            <w:r w:rsidRPr="00944A9E">
              <w:rPr>
                <w:b/>
              </w:rPr>
              <w:t>Podmínka pro splnění této skupiny předmětů:</w:t>
            </w:r>
          </w:p>
          <w:p w:rsidR="001E3F1B" w:rsidRPr="00944A9E" w:rsidRDefault="001E3F1B" w:rsidP="00E7344C">
            <w:pPr>
              <w:jc w:val="both"/>
              <w:rPr>
                <w:b/>
              </w:rPr>
            </w:pPr>
            <w:r w:rsidRPr="00944A9E">
              <w:rPr>
                <w:b/>
              </w:rPr>
              <w:t xml:space="preserve">*student volí jeden ze dvou předmětů, </w:t>
            </w:r>
          </w:p>
          <w:p w:rsidR="001E3F1B" w:rsidRPr="002F3CE6" w:rsidRDefault="001E3F1B" w:rsidP="00E7344C">
            <w:pPr>
              <w:jc w:val="both"/>
              <w:rPr>
                <w:b/>
              </w:rPr>
            </w:pPr>
            <w:r w:rsidRPr="00944A9E">
              <w:rPr>
                <w:b/>
              </w:rPr>
              <w:t>**student volí</w:t>
            </w:r>
            <w:r w:rsidR="002F3CE6">
              <w:rPr>
                <w:b/>
              </w:rPr>
              <w:t xml:space="preserve"> jeden ze dvou předmětů</w:t>
            </w:r>
          </w:p>
        </w:tc>
      </w:tr>
      <w:tr w:rsidR="00427A32" w:rsidRPr="00944A9E" w:rsidTr="00A772D0">
        <w:trPr>
          <w:trHeight w:val="329"/>
          <w:jc w:val="center"/>
        </w:trPr>
        <w:tc>
          <w:tcPr>
            <w:tcW w:w="2122" w:type="dxa"/>
            <w:tcBorders>
              <w:top w:val="single" w:sz="4" w:space="0" w:color="auto"/>
            </w:tcBorders>
          </w:tcPr>
          <w:p w:rsidR="00427A32" w:rsidRPr="00944A9E" w:rsidRDefault="00427A32" w:rsidP="00E7344C">
            <w:pPr>
              <w:rPr>
                <w:b/>
              </w:rPr>
            </w:pPr>
            <w:r w:rsidRPr="00944A9E">
              <w:rPr>
                <w:b/>
              </w:rPr>
              <w:t xml:space="preserve">Počet kreditů </w:t>
            </w:r>
            <w:r w:rsidRPr="00944A9E">
              <w:rPr>
                <w:b/>
              </w:rPr>
              <w:br/>
              <w:t>za LS 4. ročníku</w:t>
            </w:r>
          </w:p>
        </w:tc>
        <w:tc>
          <w:tcPr>
            <w:tcW w:w="2551" w:type="dxa"/>
            <w:gridSpan w:val="2"/>
          </w:tcPr>
          <w:p w:rsidR="00427A32" w:rsidRPr="00944A9E" w:rsidRDefault="00427A32" w:rsidP="00E7344C">
            <w:pPr>
              <w:jc w:val="both"/>
            </w:pPr>
          </w:p>
        </w:tc>
        <w:tc>
          <w:tcPr>
            <w:tcW w:w="851" w:type="dxa"/>
          </w:tcPr>
          <w:p w:rsidR="00427A32" w:rsidRPr="00944A9E" w:rsidRDefault="00427A32" w:rsidP="00E7344C">
            <w:pPr>
              <w:jc w:val="center"/>
              <w:rPr>
                <w:b/>
              </w:rPr>
            </w:pPr>
            <w:r w:rsidRPr="00944A9E">
              <w:rPr>
                <w:b/>
              </w:rPr>
              <w:t>30</w:t>
            </w:r>
          </w:p>
        </w:tc>
        <w:tc>
          <w:tcPr>
            <w:tcW w:w="4134" w:type="dxa"/>
            <w:gridSpan w:val="9"/>
          </w:tcPr>
          <w:p w:rsidR="00427A32" w:rsidRPr="00944A9E" w:rsidRDefault="00427A32" w:rsidP="00E7344C">
            <w:pPr>
              <w:jc w:val="both"/>
            </w:pPr>
          </w:p>
        </w:tc>
      </w:tr>
      <w:tr w:rsidR="00427A32" w:rsidRPr="00944A9E" w:rsidTr="00A772D0">
        <w:trPr>
          <w:trHeight w:val="269"/>
          <w:jc w:val="center"/>
        </w:trPr>
        <w:tc>
          <w:tcPr>
            <w:tcW w:w="2122" w:type="dxa"/>
            <w:tcBorders>
              <w:top w:val="nil"/>
            </w:tcBorders>
          </w:tcPr>
          <w:p w:rsidR="00427A32" w:rsidRPr="00944A9E" w:rsidRDefault="00427A32" w:rsidP="00E7344C">
            <w:pPr>
              <w:rPr>
                <w:b/>
              </w:rPr>
            </w:pPr>
            <w:r w:rsidRPr="00944A9E">
              <w:rPr>
                <w:b/>
              </w:rPr>
              <w:t xml:space="preserve">Počet kreditů </w:t>
            </w:r>
            <w:r w:rsidRPr="00944A9E">
              <w:rPr>
                <w:b/>
              </w:rPr>
              <w:br/>
              <w:t>za 4. ročník</w:t>
            </w:r>
          </w:p>
        </w:tc>
        <w:tc>
          <w:tcPr>
            <w:tcW w:w="2551" w:type="dxa"/>
            <w:gridSpan w:val="2"/>
          </w:tcPr>
          <w:p w:rsidR="00427A32" w:rsidRPr="00944A9E" w:rsidRDefault="00427A32" w:rsidP="00E7344C">
            <w:pPr>
              <w:jc w:val="both"/>
            </w:pPr>
          </w:p>
        </w:tc>
        <w:tc>
          <w:tcPr>
            <w:tcW w:w="851" w:type="dxa"/>
          </w:tcPr>
          <w:p w:rsidR="00427A32" w:rsidRPr="00944A9E" w:rsidRDefault="00427A32" w:rsidP="00E7344C">
            <w:pPr>
              <w:jc w:val="center"/>
              <w:rPr>
                <w:b/>
              </w:rPr>
            </w:pPr>
            <w:r w:rsidRPr="00944A9E">
              <w:rPr>
                <w:b/>
              </w:rPr>
              <w:t>60</w:t>
            </w:r>
          </w:p>
        </w:tc>
        <w:tc>
          <w:tcPr>
            <w:tcW w:w="4134" w:type="dxa"/>
            <w:gridSpan w:val="9"/>
          </w:tcPr>
          <w:p w:rsidR="00427A32" w:rsidRPr="00944A9E" w:rsidRDefault="00427A32" w:rsidP="00E7344C">
            <w:pPr>
              <w:jc w:val="both"/>
            </w:pPr>
          </w:p>
        </w:tc>
      </w:tr>
      <w:tr w:rsidR="001E3F1B" w:rsidRPr="00944A9E" w:rsidTr="00A772D0">
        <w:trPr>
          <w:trHeight w:val="180"/>
          <w:jc w:val="center"/>
        </w:trPr>
        <w:tc>
          <w:tcPr>
            <w:tcW w:w="9658" w:type="dxa"/>
            <w:gridSpan w:val="13"/>
            <w:tcBorders>
              <w:top w:val="single" w:sz="4" w:space="0" w:color="auto"/>
            </w:tcBorders>
            <w:shd w:val="clear" w:color="auto" w:fill="FBD4B4"/>
          </w:tcPr>
          <w:p w:rsidR="001E3F1B" w:rsidRPr="00944A9E" w:rsidRDefault="001E3F1B" w:rsidP="00E7344C">
            <w:pPr>
              <w:jc w:val="center"/>
              <w:rPr>
                <w:b/>
              </w:rPr>
            </w:pPr>
            <w:r w:rsidRPr="00944A9E">
              <w:br w:type="page"/>
            </w:r>
            <w:r w:rsidRPr="00944A9E">
              <w:br w:type="page"/>
            </w:r>
          </w:p>
          <w:p w:rsidR="001E3F1B" w:rsidRPr="00944A9E" w:rsidRDefault="001E3F1B" w:rsidP="00E7344C">
            <w:pPr>
              <w:jc w:val="center"/>
              <w:rPr>
                <w:b/>
              </w:rPr>
            </w:pPr>
            <w:r w:rsidRPr="00944A9E">
              <w:rPr>
                <w:b/>
              </w:rPr>
              <w:t>5. ročník</w:t>
            </w:r>
          </w:p>
          <w:p w:rsidR="001E3F1B" w:rsidRPr="00944A9E" w:rsidRDefault="001E3F1B" w:rsidP="00E7344C">
            <w:pPr>
              <w:jc w:val="center"/>
            </w:pPr>
          </w:p>
        </w:tc>
      </w:tr>
      <w:tr w:rsidR="001E3F1B" w:rsidRPr="00944A9E" w:rsidTr="00A772D0">
        <w:trPr>
          <w:trHeight w:val="338"/>
          <w:jc w:val="center"/>
        </w:trPr>
        <w:tc>
          <w:tcPr>
            <w:tcW w:w="9658" w:type="dxa"/>
            <w:gridSpan w:val="13"/>
            <w:tcBorders>
              <w:top w:val="nil"/>
            </w:tcBorders>
            <w:shd w:val="clear" w:color="auto" w:fill="FBD4B4"/>
          </w:tcPr>
          <w:p w:rsidR="001E3F1B" w:rsidRPr="00944A9E" w:rsidRDefault="001E3F1B" w:rsidP="00E7344C">
            <w:pPr>
              <w:jc w:val="center"/>
              <w:rPr>
                <w:b/>
              </w:rPr>
            </w:pPr>
            <w:r w:rsidRPr="00944A9E">
              <w:rPr>
                <w:b/>
              </w:rPr>
              <w:t>Povinné předměty</w:t>
            </w:r>
          </w:p>
        </w:tc>
      </w:tr>
      <w:tr w:rsidR="001E3F1B" w:rsidRPr="00944A9E" w:rsidTr="001661B8">
        <w:trPr>
          <w:trHeight w:val="329"/>
          <w:jc w:val="center"/>
        </w:trPr>
        <w:tc>
          <w:tcPr>
            <w:tcW w:w="2122" w:type="dxa"/>
            <w:tcBorders>
              <w:top w:val="nil"/>
            </w:tcBorders>
          </w:tcPr>
          <w:p w:rsidR="001E3F1B" w:rsidRPr="00944A9E" w:rsidRDefault="001E3F1B" w:rsidP="00E7344C">
            <w:r w:rsidRPr="00944A9E">
              <w:t>Souvislá pedagogická praxe (s projektovou praxí)</w:t>
            </w:r>
          </w:p>
        </w:tc>
        <w:tc>
          <w:tcPr>
            <w:tcW w:w="1275" w:type="dxa"/>
          </w:tcPr>
          <w:p w:rsidR="001E3F1B" w:rsidRPr="00944A9E" w:rsidRDefault="001E3F1B" w:rsidP="00E7344C">
            <w:pPr>
              <w:jc w:val="center"/>
            </w:pPr>
            <w:r w:rsidRPr="00944A9E">
              <w:t>6 týdnů</w:t>
            </w:r>
          </w:p>
          <w:p w:rsidR="001E3F1B" w:rsidRPr="00944A9E" w:rsidRDefault="001E3F1B" w:rsidP="00E7344C">
            <w:pPr>
              <w:jc w:val="center"/>
            </w:pPr>
            <w:r w:rsidRPr="00944A9E">
              <w:t>(150 hod. praxe)</w:t>
            </w:r>
          </w:p>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6</w:t>
            </w:r>
          </w:p>
        </w:tc>
        <w:tc>
          <w:tcPr>
            <w:tcW w:w="3153" w:type="dxa"/>
            <w:gridSpan w:val="3"/>
            <w:shd w:val="clear" w:color="auto" w:fill="auto"/>
          </w:tcPr>
          <w:p w:rsidR="001E3F1B" w:rsidRPr="001661B8" w:rsidRDefault="001E3F1B" w:rsidP="00E7344C">
            <w:r w:rsidRPr="001661B8">
              <w:rPr>
                <w:b/>
              </w:rPr>
              <w:t xml:space="preserve">doc. PaedDr. Adriana Wiegerová, PhD. </w:t>
            </w:r>
            <w:del w:id="371" w:author="Hana Navrátilová" w:date="2019-09-24T11:10:00Z">
              <w:r w:rsidRPr="001661B8">
                <w:delText xml:space="preserve">50% / </w:delText>
              </w:r>
            </w:del>
            <w:ins w:id="372" w:author="Hana Navrátilová" w:date="2019-09-24T11:10:00Z">
              <w:r w:rsidR="006D6CF5" w:rsidRPr="001661B8">
                <w:t>100%</w:t>
              </w:r>
            </w:ins>
          </w:p>
          <w:p w:rsidR="001E3F1B" w:rsidRPr="001661B8" w:rsidRDefault="001E3F1B" w:rsidP="00E7344C">
            <w:pPr>
              <w:rPr>
                <w:del w:id="373" w:author="Hana Navrátilová" w:date="2019-09-24T11:10:00Z"/>
              </w:rPr>
            </w:pPr>
            <w:del w:id="374" w:author="Hana Navrátilová" w:date="2019-09-24T11:10:00Z">
              <w:r w:rsidRPr="001661B8">
                <w:delText>Mgr. Hana Navrátilová</w:delText>
              </w:r>
            </w:del>
          </w:p>
          <w:p w:rsidR="001E3F1B" w:rsidRPr="001661B8" w:rsidRDefault="001E3F1B" w:rsidP="00E7344C">
            <w:del w:id="375" w:author="Hana Navrátilová" w:date="2019-09-24T11:10:00Z">
              <w:r w:rsidRPr="001661B8">
                <w:delText>50%</w:delText>
              </w:r>
            </w:del>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r w:rsidRPr="001661B8">
              <w:t>P</w:t>
            </w:r>
            <w:r w:rsidR="00DD62CD" w:rsidRPr="001661B8">
              <w:t>Z</w:t>
            </w:r>
          </w:p>
        </w:tc>
      </w:tr>
      <w:tr w:rsidR="001E3F1B" w:rsidRPr="00944A9E" w:rsidTr="001661B8">
        <w:trPr>
          <w:trHeight w:val="329"/>
          <w:jc w:val="center"/>
        </w:trPr>
        <w:tc>
          <w:tcPr>
            <w:tcW w:w="2122" w:type="dxa"/>
            <w:tcBorders>
              <w:top w:val="nil"/>
            </w:tcBorders>
          </w:tcPr>
          <w:p w:rsidR="001E3F1B" w:rsidRPr="00944A9E" w:rsidRDefault="001E3F1B" w:rsidP="00E7344C">
            <w:r w:rsidRPr="00944A9E">
              <w:t>Primární pedagogika 9</w:t>
            </w:r>
          </w:p>
        </w:tc>
        <w:tc>
          <w:tcPr>
            <w:tcW w:w="1275" w:type="dxa"/>
          </w:tcPr>
          <w:p w:rsidR="001E3F1B" w:rsidRPr="00944A9E" w:rsidRDefault="001E3F1B" w:rsidP="00E7344C">
            <w:pPr>
              <w:jc w:val="center"/>
            </w:pPr>
            <w:r w:rsidRPr="00944A9E">
              <w:t>28p+28s</w:t>
            </w:r>
          </w:p>
          <w:p w:rsidR="001E3F1B" w:rsidRPr="00944A9E" w:rsidRDefault="001E3F1B" w:rsidP="00E7344C"/>
        </w:tc>
        <w:tc>
          <w:tcPr>
            <w:tcW w:w="1276" w:type="dxa"/>
          </w:tcPr>
          <w:p w:rsidR="001E3F1B" w:rsidRPr="00944A9E" w:rsidRDefault="001E3F1B" w:rsidP="00E7344C">
            <w:pPr>
              <w:jc w:val="center"/>
            </w:pPr>
            <w:r w:rsidRPr="00944A9E">
              <w:t>zápočet, zkouška</w:t>
            </w:r>
          </w:p>
        </w:tc>
        <w:tc>
          <w:tcPr>
            <w:tcW w:w="851" w:type="dxa"/>
          </w:tcPr>
          <w:p w:rsidR="001E3F1B" w:rsidRPr="00944A9E" w:rsidRDefault="001E3F1B" w:rsidP="00E7344C">
            <w:pPr>
              <w:jc w:val="center"/>
            </w:pPr>
            <w:r w:rsidRPr="00944A9E">
              <w:t>4</w:t>
            </w:r>
          </w:p>
        </w:tc>
        <w:tc>
          <w:tcPr>
            <w:tcW w:w="3153" w:type="dxa"/>
            <w:gridSpan w:val="3"/>
            <w:shd w:val="clear" w:color="auto" w:fill="auto"/>
          </w:tcPr>
          <w:p w:rsidR="001E3F1B" w:rsidRPr="001661B8" w:rsidRDefault="001E3F1B" w:rsidP="00E7344C">
            <w:pPr>
              <w:rPr>
                <w:b/>
              </w:rPr>
            </w:pPr>
            <w:r w:rsidRPr="001661B8">
              <w:rPr>
                <w:b/>
              </w:rPr>
              <w:t>prof. PhDr. Hana Lukášová, CSc.</w:t>
            </w:r>
          </w:p>
          <w:p w:rsidR="001E3F1B" w:rsidRPr="001661B8" w:rsidRDefault="001E3F1B" w:rsidP="00E7344C">
            <w:r w:rsidRPr="001661B8">
              <w:t>100%</w:t>
            </w:r>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r w:rsidRPr="001661B8">
              <w:t>ZT</w:t>
            </w:r>
          </w:p>
        </w:tc>
      </w:tr>
      <w:tr w:rsidR="001E3F1B" w:rsidRPr="00944A9E" w:rsidTr="001661B8">
        <w:trPr>
          <w:trHeight w:val="329"/>
          <w:jc w:val="center"/>
        </w:trPr>
        <w:tc>
          <w:tcPr>
            <w:tcW w:w="2122" w:type="dxa"/>
            <w:tcBorders>
              <w:top w:val="nil"/>
              <w:bottom w:val="single" w:sz="4" w:space="0" w:color="auto"/>
            </w:tcBorders>
          </w:tcPr>
          <w:p w:rsidR="001E3F1B" w:rsidRPr="00944A9E" w:rsidRDefault="00DE6698" w:rsidP="00E7344C">
            <w:r>
              <w:t>A</w:t>
            </w:r>
            <w:r w:rsidR="001E3F1B" w:rsidRPr="00944A9E">
              <w:t>spekty řízení školy a třídy</w:t>
            </w:r>
          </w:p>
        </w:tc>
        <w:tc>
          <w:tcPr>
            <w:tcW w:w="1275" w:type="dxa"/>
          </w:tcPr>
          <w:p w:rsidR="001E3F1B" w:rsidRPr="00944A9E" w:rsidRDefault="001E3F1B" w:rsidP="00E7344C">
            <w:pPr>
              <w:jc w:val="center"/>
            </w:pPr>
            <w:del w:id="376" w:author="Hana Navrátilová" w:date="2019-09-24T11:10:00Z">
              <w:r w:rsidRPr="00944A9E">
                <w:delText>28p</w:delText>
              </w:r>
            </w:del>
            <w:ins w:id="377" w:author="Hana Navrátilová" w:date="2019-09-24T11:10:00Z">
              <w:r w:rsidR="006D6CF5">
                <w:t>28c</w:t>
              </w:r>
            </w:ins>
            <w:r w:rsidRPr="00944A9E">
              <w:t>+14s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6D6CF5" w:rsidRPr="001661B8" w:rsidRDefault="001E3F1B" w:rsidP="006D6CF5">
            <w:del w:id="378" w:author="Hana Navrátilová" w:date="2019-09-24T11:10:00Z">
              <w:r w:rsidRPr="001661B8">
                <w:rPr>
                  <w:b/>
                </w:rPr>
                <w:delText>Mgr. et Mgr. Viktor Pacholík</w:delText>
              </w:r>
            </w:del>
            <w:moveToRangeStart w:id="379" w:author="Hana Navrátilová" w:date="2019-09-24T11:10:00Z" w:name="move20215885"/>
            <w:moveTo w:id="380" w:author="Hana Navrátilová" w:date="2019-09-24T11:10:00Z">
              <w:r w:rsidR="006D6CF5" w:rsidRPr="001661B8">
                <w:t xml:space="preserve">PhDr. </w:t>
              </w:r>
            </w:moveTo>
            <w:moveToRangeEnd w:id="379"/>
            <w:ins w:id="381" w:author="Hana Navrátilová" w:date="2019-09-24T11:10:00Z">
              <w:r w:rsidR="006D6CF5" w:rsidRPr="001661B8">
                <w:t>Barbora Petrů Puhrová</w:t>
              </w:r>
            </w:ins>
            <w:r w:rsidR="006D6CF5" w:rsidRPr="00470B98">
              <w:t xml:space="preserve">, Ph.D. </w:t>
            </w:r>
            <w:del w:id="382" w:author="Hana Navrátilová" w:date="2019-09-24T11:10:00Z">
              <w:r w:rsidR="0086332B" w:rsidRPr="001661B8">
                <w:delText>5</w:delText>
              </w:r>
              <w:r w:rsidRPr="001661B8">
                <w:delText>0%</w:delText>
              </w:r>
              <w:r w:rsidR="00C20884" w:rsidRPr="001661B8">
                <w:delText xml:space="preserve"> /</w:delText>
              </w:r>
            </w:del>
          </w:p>
          <w:p w:rsidR="00C20884" w:rsidRPr="001661B8" w:rsidRDefault="006D6CF5" w:rsidP="006D6CF5">
            <w:ins w:id="383" w:author="Hana Navrátilová" w:date="2019-09-24T11:10:00Z">
              <w:r w:rsidRPr="001661B8">
                <w:t>100</w:t>
              </w:r>
            </w:ins>
            <w:moveFromRangeStart w:id="384" w:author="Hana Navrátilová" w:date="2019-09-24T11:10:00Z" w:name="move20215885"/>
            <w:moveFrom w:id="385" w:author="Hana Navrátilová" w:date="2019-09-24T11:10:00Z">
              <w:r w:rsidRPr="001661B8">
                <w:t xml:space="preserve">PhDr. </w:t>
              </w:r>
            </w:moveFrom>
            <w:moveFromRangeEnd w:id="384"/>
            <w:del w:id="386" w:author="Hana Navrátilová" w:date="2019-09-24T11:10:00Z">
              <w:r w:rsidR="00C20884" w:rsidRPr="001661B8">
                <w:delText>Mgr. Marcela Janíková, Ph.D. 50%</w:delText>
              </w:r>
            </w:del>
            <w:ins w:id="387" w:author="Hana Navrátilová" w:date="2019-09-24T11:10:00Z">
              <w:r w:rsidRPr="001661B8">
                <w:t>%</w:t>
              </w:r>
            </w:ins>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del w:id="388" w:author="Hana Navrátilová" w:date="2019-09-24T11:10:00Z">
              <w:r w:rsidRPr="001661B8">
                <w:delText>ZT</w:delText>
              </w:r>
            </w:del>
            <w:ins w:id="389" w:author="Hana Navrátilová" w:date="2019-09-24T11:10:00Z">
              <w:r w:rsidR="006C084F" w:rsidRPr="001661B8">
                <w:t>PZ</w:t>
              </w:r>
            </w:ins>
          </w:p>
        </w:tc>
      </w:tr>
      <w:tr w:rsidR="001E3F1B" w:rsidRPr="00944A9E" w:rsidTr="001661B8">
        <w:trPr>
          <w:trHeight w:val="329"/>
          <w:jc w:val="center"/>
        </w:trPr>
        <w:tc>
          <w:tcPr>
            <w:tcW w:w="2122" w:type="dxa"/>
            <w:tcBorders>
              <w:top w:val="single" w:sz="4" w:space="0" w:color="auto"/>
              <w:bottom w:val="single" w:sz="4" w:space="0" w:color="auto"/>
            </w:tcBorders>
          </w:tcPr>
          <w:p w:rsidR="001E3F1B" w:rsidRPr="00944A9E" w:rsidRDefault="001E3F1B" w:rsidP="00E7344C">
            <w:r w:rsidRPr="00944A9E">
              <w:t>Integrovaná výuka anglického jazyka</w:t>
            </w:r>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1E3F1B" w:rsidRPr="001661B8" w:rsidRDefault="001E3F1B" w:rsidP="00E7344C">
            <w:r w:rsidRPr="001661B8">
              <w:rPr>
                <w:b/>
              </w:rPr>
              <w:t>prof. PaedDr. Silvia Pokrivčáková, PhD.</w:t>
            </w:r>
            <w:r w:rsidRPr="001661B8">
              <w:t xml:space="preserve"> 50% /</w:t>
            </w:r>
          </w:p>
          <w:p w:rsidR="001E3F1B" w:rsidRPr="001661B8" w:rsidRDefault="002F3CE6" w:rsidP="006C084F">
            <w:r w:rsidRPr="001661B8">
              <w:t xml:space="preserve">Mgr. </w:t>
            </w:r>
            <w:del w:id="390" w:author="Hana Navrátilová" w:date="2019-09-24T11:10:00Z">
              <w:r w:rsidRPr="001661B8">
                <w:delText>Andrea Macková</w:delText>
              </w:r>
            </w:del>
            <w:ins w:id="391" w:author="Hana Navrátilová" w:date="2019-09-24T11:10:00Z">
              <w:r w:rsidR="006C084F" w:rsidRPr="001661B8">
                <w:t>Beata Horníčková</w:t>
              </w:r>
            </w:ins>
            <w:r w:rsidR="006C084F" w:rsidRPr="001661B8">
              <w:t xml:space="preserve"> </w:t>
            </w:r>
            <w:r w:rsidR="001E3F1B" w:rsidRPr="001661B8">
              <w:t>50%</w:t>
            </w:r>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r w:rsidRPr="001661B8">
              <w:t>PZ</w:t>
            </w:r>
          </w:p>
        </w:tc>
      </w:tr>
      <w:tr w:rsidR="001E3F1B" w:rsidRPr="00944A9E" w:rsidTr="001661B8">
        <w:trPr>
          <w:trHeight w:val="329"/>
          <w:jc w:val="center"/>
        </w:trPr>
        <w:tc>
          <w:tcPr>
            <w:tcW w:w="2122" w:type="dxa"/>
            <w:tcBorders>
              <w:top w:val="single" w:sz="4" w:space="0" w:color="auto"/>
              <w:bottom w:val="single" w:sz="4" w:space="0" w:color="auto"/>
            </w:tcBorders>
          </w:tcPr>
          <w:p w:rsidR="001E3F1B" w:rsidRPr="00944A9E" w:rsidRDefault="001E3F1B" w:rsidP="00E7344C">
            <w:r w:rsidRPr="00944A9E">
              <w:t>Spolupráce mateřské a základní školy</w:t>
            </w:r>
          </w:p>
          <w:p w:rsidR="001E3F1B" w:rsidRPr="00944A9E" w:rsidRDefault="001E3F1B" w:rsidP="00E7344C"/>
        </w:tc>
        <w:tc>
          <w:tcPr>
            <w:tcW w:w="1275" w:type="dxa"/>
            <w:tcBorders>
              <w:bottom w:val="single" w:sz="4" w:space="0" w:color="auto"/>
            </w:tcBorders>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1E3F1B" w:rsidRPr="001661B8" w:rsidRDefault="001E3F1B" w:rsidP="00E7344C">
            <w:pPr>
              <w:rPr>
                <w:del w:id="392" w:author="Hana Navrátilová" w:date="2019-09-24T11:10:00Z"/>
              </w:rPr>
            </w:pPr>
            <w:r w:rsidRPr="001661B8">
              <w:rPr>
                <w:b/>
              </w:rPr>
              <w:t xml:space="preserve">doc. PaedDr. Jana Majerčíková, PhD. </w:t>
            </w:r>
            <w:r w:rsidR="006B4C63" w:rsidRPr="001661B8">
              <w:t xml:space="preserve">50% / </w:t>
            </w:r>
            <w:del w:id="393" w:author="Hana Navrátilová" w:date="2019-09-24T11:10:00Z">
              <w:r w:rsidRPr="001661B8">
                <w:br/>
              </w:r>
            </w:del>
            <w:r w:rsidR="0030768F" w:rsidRPr="001661B8">
              <w:t>PhDr.</w:t>
            </w:r>
            <w:r w:rsidRPr="001661B8">
              <w:t xml:space="preserve"> Barbora </w:t>
            </w:r>
            <w:del w:id="394" w:author="Hana Navrátilová" w:date="2019-09-24T11:10:00Z">
              <w:r w:rsidR="00B90EED" w:rsidRPr="001661B8">
                <w:br/>
              </w:r>
            </w:del>
            <w:r w:rsidRPr="001661B8">
              <w:t>Petrů Puhrová</w:t>
            </w:r>
          </w:p>
          <w:p w:rsidR="001E3F1B" w:rsidRPr="001661B8" w:rsidRDefault="006B4C63" w:rsidP="00E7344C">
            <w:ins w:id="395" w:author="Hana Navrátilová" w:date="2019-09-24T11:10:00Z">
              <w:r w:rsidRPr="001661B8">
                <w:t xml:space="preserve">, Ph.D. </w:t>
              </w:r>
            </w:ins>
            <w:r w:rsidR="001E3F1B" w:rsidRPr="001661B8">
              <w:t>50%</w:t>
            </w:r>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r w:rsidRPr="001661B8">
              <w:t>PZ</w:t>
            </w:r>
          </w:p>
        </w:tc>
      </w:tr>
      <w:tr w:rsidR="001E3F1B" w:rsidRPr="00944A9E" w:rsidTr="001661B8">
        <w:trPr>
          <w:trHeight w:val="329"/>
          <w:jc w:val="center"/>
        </w:trPr>
        <w:tc>
          <w:tcPr>
            <w:tcW w:w="2122" w:type="dxa"/>
            <w:tcBorders>
              <w:top w:val="single" w:sz="4" w:space="0" w:color="auto"/>
              <w:left w:val="single" w:sz="4" w:space="0" w:color="auto"/>
              <w:bottom w:val="single" w:sz="4" w:space="0" w:color="auto"/>
              <w:right w:val="single" w:sz="4" w:space="0" w:color="auto"/>
            </w:tcBorders>
          </w:tcPr>
          <w:p w:rsidR="001E3F1B" w:rsidRPr="00944A9E" w:rsidRDefault="001E3F1B" w:rsidP="00E7344C">
            <w:r w:rsidRPr="00944A9E">
              <w:t xml:space="preserve">Psychologické aspekty reflektované pedagogické praxe </w:t>
            </w:r>
          </w:p>
          <w:p w:rsidR="001E3F1B" w:rsidRPr="00944A9E" w:rsidRDefault="001E3F1B" w:rsidP="00E7344C"/>
        </w:tc>
        <w:tc>
          <w:tcPr>
            <w:tcW w:w="1275" w:type="dxa"/>
            <w:tcBorders>
              <w:top w:val="single" w:sz="4" w:space="0" w:color="auto"/>
              <w:left w:val="single" w:sz="4" w:space="0" w:color="auto"/>
              <w:bottom w:val="single" w:sz="4" w:space="0" w:color="auto"/>
              <w:right w:val="single" w:sz="4" w:space="0" w:color="auto"/>
            </w:tcBorders>
          </w:tcPr>
          <w:p w:rsidR="001E3F1B" w:rsidRPr="00944A9E" w:rsidRDefault="001E3F1B" w:rsidP="00E7344C">
            <w:pPr>
              <w:jc w:val="center"/>
            </w:pPr>
            <w:r w:rsidRPr="00944A9E">
              <w:t>28c</w:t>
            </w:r>
          </w:p>
        </w:tc>
        <w:tc>
          <w:tcPr>
            <w:tcW w:w="1276" w:type="dxa"/>
            <w:tcBorders>
              <w:left w:val="single" w:sz="4" w:space="0" w:color="auto"/>
            </w:tcBorders>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1E3F1B" w:rsidRPr="00470B98" w:rsidRDefault="00790A17" w:rsidP="00E7344C">
            <w:r w:rsidRPr="00470B98">
              <w:t xml:space="preserve">Mgr. </w:t>
            </w:r>
            <w:del w:id="396" w:author="Hana Navrátilová" w:date="2019-09-24T11:10:00Z">
              <w:r w:rsidRPr="001661B8">
                <w:rPr>
                  <w:b/>
                </w:rPr>
                <w:delText xml:space="preserve">Petra </w:delText>
              </w:r>
              <w:r w:rsidR="007A48F4" w:rsidRPr="001661B8">
                <w:rPr>
                  <w:b/>
                </w:rPr>
                <w:delText>Tomancová</w:delText>
              </w:r>
            </w:del>
            <w:ins w:id="397" w:author="Hana Navrátilová" w:date="2019-09-24T11:10:00Z">
              <w:r w:rsidR="006C084F" w:rsidRPr="001661B8">
                <w:t>et Mgr. Viktor Pacholík, Ph.D.</w:t>
              </w:r>
            </w:ins>
          </w:p>
          <w:p w:rsidR="001E3F1B" w:rsidRPr="001661B8" w:rsidRDefault="00C20884" w:rsidP="00E7344C">
            <w:r w:rsidRPr="001661B8">
              <w:t>10</w:t>
            </w:r>
            <w:r w:rsidR="001E3F1B" w:rsidRPr="001661B8">
              <w:t>0%</w:t>
            </w:r>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r w:rsidRPr="001661B8">
              <w:t>P</w:t>
            </w:r>
            <w:r w:rsidR="0009209E" w:rsidRPr="001661B8">
              <w:t>Z</w:t>
            </w:r>
          </w:p>
        </w:tc>
      </w:tr>
      <w:tr w:rsidR="001E3F1B" w:rsidRPr="00944A9E" w:rsidTr="001661B8">
        <w:trPr>
          <w:trHeight w:val="329"/>
          <w:jc w:val="center"/>
        </w:trPr>
        <w:tc>
          <w:tcPr>
            <w:tcW w:w="2122" w:type="dxa"/>
            <w:tcBorders>
              <w:top w:val="single" w:sz="4" w:space="0" w:color="auto"/>
              <w:bottom w:val="single" w:sz="4" w:space="0" w:color="auto"/>
            </w:tcBorders>
          </w:tcPr>
          <w:p w:rsidR="001E3F1B" w:rsidRPr="00944A9E" w:rsidRDefault="001E3F1B" w:rsidP="00E7344C">
            <w:del w:id="398" w:author="Hana Navrátilová" w:date="2019-09-24T11:10:00Z">
              <w:r w:rsidRPr="00944A9E">
                <w:delText>Environmentální výchova</w:delText>
              </w:r>
            </w:del>
            <w:ins w:id="399" w:author="Hana Navrátilová" w:date="2019-09-24T11:10:00Z">
              <w:r w:rsidR="006C084F">
                <w:t>Výchova ke zdraví</w:t>
              </w:r>
            </w:ins>
          </w:p>
        </w:tc>
        <w:tc>
          <w:tcPr>
            <w:tcW w:w="1275" w:type="dxa"/>
            <w:tcBorders>
              <w:top w:val="single" w:sz="4" w:space="0" w:color="auto"/>
            </w:tcBorders>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6C084F" w:rsidRPr="001661B8" w:rsidRDefault="006C084F" w:rsidP="006C084F">
            <w:pPr>
              <w:rPr>
                <w:ins w:id="400" w:author="Hana Navrátilová" w:date="2019-09-24T11:10:00Z"/>
              </w:rPr>
            </w:pPr>
            <w:ins w:id="401" w:author="Hana Navrátilová" w:date="2019-09-24T11:10:00Z">
              <w:r w:rsidRPr="001661B8">
                <w:t>PhDr. Roman Božik, Ph.D.</w:t>
              </w:r>
            </w:ins>
          </w:p>
          <w:p w:rsidR="001E3F1B" w:rsidRPr="001661B8" w:rsidRDefault="006C084F" w:rsidP="006C084F">
            <w:ins w:id="402" w:author="Hana Navrátilová" w:date="2019-09-24T11:10:00Z">
              <w:r w:rsidRPr="001661B8">
                <w:t>100%</w:t>
              </w:r>
            </w:ins>
            <w:moveFromRangeStart w:id="403" w:author="Hana Navrátilová" w:date="2019-09-24T11:10:00Z" w:name="move20215886"/>
            <w:moveFrom w:id="404" w:author="Hana Navrátilová" w:date="2019-09-24T11:10:00Z">
              <w:r w:rsidR="00AD2FAA" w:rsidRPr="00470B98">
                <w:t xml:space="preserve">doc. PaedDr. </w:t>
              </w:r>
            </w:moveFrom>
            <w:moveFromRangeEnd w:id="403"/>
            <w:del w:id="405" w:author="Hana Navrátilová" w:date="2019-09-24T11:10:00Z">
              <w:r w:rsidR="001E3F1B" w:rsidRPr="001661B8">
                <w:rPr>
                  <w:b/>
                </w:rPr>
                <w:delText>Hana Horká, CSc.</w:delText>
              </w:r>
              <w:r w:rsidR="002F3CE6" w:rsidRPr="001661B8">
                <w:delText xml:space="preserve"> 50% / Mgr. Petra Trávníčková </w:delText>
              </w:r>
              <w:r w:rsidR="001E3F1B" w:rsidRPr="001661B8">
                <w:delText>50%</w:delText>
              </w:r>
            </w:del>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del w:id="406" w:author="Hana Navrátilová" w:date="2019-09-24T11:10:00Z">
              <w:r w:rsidRPr="001661B8">
                <w:delText>ZT</w:delText>
              </w:r>
            </w:del>
            <w:ins w:id="407" w:author="Hana Navrátilová" w:date="2019-09-24T11:10:00Z">
              <w:r w:rsidR="006C084F" w:rsidRPr="001661B8">
                <w:t>PZ</w:t>
              </w:r>
            </w:ins>
          </w:p>
        </w:tc>
      </w:tr>
      <w:tr w:rsidR="001E3F1B" w:rsidRPr="00944A9E" w:rsidTr="001661B8">
        <w:trPr>
          <w:trHeight w:val="329"/>
          <w:jc w:val="center"/>
        </w:trPr>
        <w:tc>
          <w:tcPr>
            <w:tcW w:w="2122" w:type="dxa"/>
            <w:tcBorders>
              <w:top w:val="single" w:sz="4" w:space="0" w:color="auto"/>
            </w:tcBorders>
          </w:tcPr>
          <w:p w:rsidR="001E3F1B" w:rsidRPr="00944A9E" w:rsidRDefault="001E3F1B" w:rsidP="00E7344C">
            <w:r w:rsidRPr="00944A9E">
              <w:t>Řešení výchovných problémů dětí s rodiči</w:t>
            </w:r>
          </w:p>
          <w:p w:rsidR="001E3F1B" w:rsidRPr="00944A9E" w:rsidRDefault="001E3F1B" w:rsidP="00E7344C"/>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1E3F1B" w:rsidRPr="001661B8" w:rsidRDefault="001E3F1B" w:rsidP="00E7344C">
            <w:r w:rsidRPr="001661B8">
              <w:rPr>
                <w:b/>
              </w:rPr>
              <w:t>doc. PaedDr. Jana Majerčíková, PhD.</w:t>
            </w:r>
            <w:r w:rsidRPr="001661B8">
              <w:t xml:space="preserve"> 50% /</w:t>
            </w:r>
          </w:p>
          <w:p w:rsidR="001E3F1B" w:rsidRPr="001661B8" w:rsidRDefault="002F3CE6" w:rsidP="00E7344C">
            <w:r w:rsidRPr="001661B8">
              <w:t xml:space="preserve">Mgr. Pavla </w:t>
            </w:r>
            <w:r w:rsidR="007A48F4" w:rsidRPr="001661B8">
              <w:t>Tomancová</w:t>
            </w:r>
            <w:r w:rsidRPr="001661B8">
              <w:t xml:space="preserve"> </w:t>
            </w:r>
            <w:r w:rsidR="001E3F1B" w:rsidRPr="001661B8">
              <w:t>50%</w:t>
            </w:r>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r w:rsidRPr="001661B8">
              <w:t>PZ</w:t>
            </w:r>
          </w:p>
        </w:tc>
      </w:tr>
      <w:tr w:rsidR="001E3F1B" w:rsidRPr="00944A9E" w:rsidTr="001661B8">
        <w:trPr>
          <w:trHeight w:val="408"/>
          <w:jc w:val="center"/>
        </w:trPr>
        <w:tc>
          <w:tcPr>
            <w:tcW w:w="2122" w:type="dxa"/>
            <w:tcBorders>
              <w:top w:val="nil"/>
            </w:tcBorders>
          </w:tcPr>
          <w:p w:rsidR="001E3F1B" w:rsidRPr="00944A9E" w:rsidRDefault="001E3F1B" w:rsidP="00E7344C">
            <w:r w:rsidRPr="00944A9E">
              <w:t>Akční výzkum</w:t>
            </w:r>
          </w:p>
          <w:p w:rsidR="001E3F1B" w:rsidRPr="00944A9E" w:rsidRDefault="001E3F1B" w:rsidP="00E7344C"/>
        </w:tc>
        <w:tc>
          <w:tcPr>
            <w:tcW w:w="1275" w:type="dxa"/>
          </w:tcPr>
          <w:p w:rsidR="001E3F1B" w:rsidRPr="00944A9E" w:rsidRDefault="001E3F1B" w:rsidP="00E7344C">
            <w:pPr>
              <w:jc w:val="center"/>
            </w:pPr>
            <w:r w:rsidRPr="00944A9E">
              <w:t>28p+28s</w:t>
            </w:r>
          </w:p>
        </w:tc>
        <w:tc>
          <w:tcPr>
            <w:tcW w:w="1276" w:type="dxa"/>
          </w:tcPr>
          <w:p w:rsidR="001E3F1B" w:rsidRPr="00944A9E" w:rsidRDefault="001E3F1B" w:rsidP="00E7344C">
            <w:pPr>
              <w:jc w:val="center"/>
            </w:pPr>
            <w:r w:rsidRPr="00944A9E">
              <w:t>klasifikovaný 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1E3F1B" w:rsidRPr="001661B8" w:rsidRDefault="006C084F" w:rsidP="00E7344C">
            <w:moveToRangeStart w:id="408" w:author="Hana Navrátilová" w:date="2019-09-24T11:10:00Z" w:name="move20215864"/>
            <w:moveTo w:id="409" w:author="Hana Navrátilová" w:date="2019-09-24T11:10:00Z">
              <w:r w:rsidRPr="00470B98">
                <w:t xml:space="preserve">Mgr. </w:t>
              </w:r>
            </w:moveTo>
            <w:moveToRangeEnd w:id="408"/>
            <w:ins w:id="410" w:author="Hana Navrátilová" w:date="2019-09-24T11:10:00Z">
              <w:r w:rsidRPr="001661B8">
                <w:t>Dušan Klapko, Ph.D. 100%</w:t>
              </w:r>
            </w:ins>
            <w:moveFromRangeStart w:id="411" w:author="Hana Navrátilová" w:date="2019-09-24T11:10:00Z" w:name="move20215887"/>
            <w:moveFrom w:id="412" w:author="Hana Navrátilová" w:date="2019-09-24T11:10:00Z">
              <w:r w:rsidR="00AD2FAA" w:rsidRPr="00470B98">
                <w:t xml:space="preserve">doc. PaedDr. </w:t>
              </w:r>
              <w:moveFromRangeStart w:id="413" w:author="Hana Navrátilová" w:date="2019-09-24T11:10:00Z" w:name="move20215888"/>
              <w:moveFromRangeEnd w:id="411"/>
              <w:r w:rsidR="00AD2FAA" w:rsidRPr="00470B98">
                <w:t xml:space="preserve">Adriana Wiegerová, PhD. </w:t>
              </w:r>
            </w:moveFrom>
            <w:moveFromRangeEnd w:id="413"/>
            <w:del w:id="414" w:author="Hana Navrátilová" w:date="2019-09-24T11:10:00Z">
              <w:r w:rsidR="001E3F1B" w:rsidRPr="001661B8">
                <w:delText>50</w:delText>
              </w:r>
              <w:r w:rsidR="002F3CE6" w:rsidRPr="001661B8">
                <w:delText xml:space="preserve">% / Mgr. </w:delText>
              </w:r>
              <w:r w:rsidR="00EE001C" w:rsidRPr="001661B8">
                <w:delText xml:space="preserve">Michal Málek </w:delText>
              </w:r>
              <w:r w:rsidR="001E3F1B" w:rsidRPr="001661B8">
                <w:delText>50%</w:delText>
              </w:r>
            </w:del>
          </w:p>
        </w:tc>
        <w:tc>
          <w:tcPr>
            <w:tcW w:w="577" w:type="dxa"/>
            <w:gridSpan w:val="5"/>
            <w:shd w:val="clear" w:color="auto" w:fill="auto"/>
          </w:tcPr>
          <w:p w:rsidR="001E3F1B" w:rsidRPr="001661B8" w:rsidRDefault="001E3F1B" w:rsidP="00E7344C">
            <w:pPr>
              <w:jc w:val="center"/>
            </w:pPr>
            <w:r w:rsidRPr="001661B8">
              <w:t>5/ZS</w:t>
            </w:r>
          </w:p>
        </w:tc>
        <w:tc>
          <w:tcPr>
            <w:tcW w:w="404" w:type="dxa"/>
            <w:shd w:val="clear" w:color="auto" w:fill="auto"/>
          </w:tcPr>
          <w:p w:rsidR="001E3F1B" w:rsidRPr="001661B8" w:rsidRDefault="001E3F1B" w:rsidP="00E7344C">
            <w:pPr>
              <w:jc w:val="center"/>
            </w:pPr>
            <w:r w:rsidRPr="001661B8">
              <w:t>PZ</w:t>
            </w:r>
          </w:p>
        </w:tc>
      </w:tr>
      <w:tr w:rsidR="001E3F1B" w:rsidRPr="00944A9E" w:rsidTr="001661B8">
        <w:trPr>
          <w:trHeight w:val="208"/>
          <w:jc w:val="center"/>
        </w:trPr>
        <w:tc>
          <w:tcPr>
            <w:tcW w:w="2122" w:type="dxa"/>
            <w:tcBorders>
              <w:top w:val="nil"/>
              <w:bottom w:val="single" w:sz="4" w:space="0" w:color="auto"/>
            </w:tcBorders>
          </w:tcPr>
          <w:p w:rsidR="001E3F1B" w:rsidRPr="00944A9E" w:rsidRDefault="001E3F1B" w:rsidP="00E7344C">
            <w:r w:rsidRPr="00944A9E">
              <w:br w:type="page"/>
              <w:t>Seminář českého jazyka k reflexi projektové praxe</w:t>
            </w:r>
          </w:p>
        </w:tc>
        <w:tc>
          <w:tcPr>
            <w:tcW w:w="1275" w:type="dxa"/>
            <w:tcBorders>
              <w:bottom w:val="single" w:sz="4" w:space="0" w:color="auto"/>
            </w:tcBorders>
          </w:tcPr>
          <w:p w:rsidR="001E3F1B" w:rsidRPr="00944A9E" w:rsidRDefault="001E3F1B" w:rsidP="00E7344C">
            <w:pPr>
              <w:jc w:val="center"/>
            </w:pPr>
            <w:r w:rsidRPr="00944A9E">
              <w:t>28s</w:t>
            </w:r>
          </w:p>
        </w:tc>
        <w:tc>
          <w:tcPr>
            <w:tcW w:w="1276" w:type="dxa"/>
            <w:tcBorders>
              <w:bottom w:val="single" w:sz="4" w:space="0" w:color="auto"/>
            </w:tcBorders>
          </w:tcPr>
          <w:p w:rsidR="001E3F1B" w:rsidRPr="00944A9E" w:rsidRDefault="001E3F1B" w:rsidP="00E7344C">
            <w:pPr>
              <w:jc w:val="center"/>
            </w:pPr>
            <w:r w:rsidRPr="00944A9E">
              <w:t>zápočet</w:t>
            </w:r>
          </w:p>
        </w:tc>
        <w:tc>
          <w:tcPr>
            <w:tcW w:w="851" w:type="dxa"/>
            <w:tcBorders>
              <w:bottom w:val="single" w:sz="4" w:space="0" w:color="auto"/>
            </w:tcBorders>
          </w:tcPr>
          <w:p w:rsidR="001E3F1B" w:rsidRPr="00944A9E" w:rsidRDefault="001E3F1B" w:rsidP="00E7344C">
            <w:pPr>
              <w:jc w:val="center"/>
            </w:pPr>
            <w:r w:rsidRPr="00944A9E">
              <w:t>2</w:t>
            </w:r>
          </w:p>
        </w:tc>
        <w:tc>
          <w:tcPr>
            <w:tcW w:w="3153" w:type="dxa"/>
            <w:gridSpan w:val="3"/>
            <w:tcBorders>
              <w:bottom w:val="single" w:sz="4" w:space="0" w:color="auto"/>
            </w:tcBorders>
            <w:shd w:val="clear" w:color="auto" w:fill="auto"/>
          </w:tcPr>
          <w:p w:rsidR="001E3F1B" w:rsidRPr="001661B8" w:rsidRDefault="001E3F1B" w:rsidP="00E7344C">
            <w:del w:id="415" w:author="Hana Navrátilová" w:date="2019-09-24T11:10:00Z">
              <w:r w:rsidRPr="001661B8">
                <w:delText>Mgr</w:delText>
              </w:r>
            </w:del>
            <w:ins w:id="416" w:author="Hana Navrátilová" w:date="2019-09-24T11:10:00Z">
              <w:r w:rsidR="006C084F" w:rsidRPr="001661B8">
                <w:t>PhDr</w:t>
              </w:r>
            </w:ins>
            <w:r w:rsidR="006C084F" w:rsidRPr="001661B8">
              <w:t xml:space="preserve">. </w:t>
            </w:r>
            <w:r w:rsidRPr="001661B8">
              <w:t>Hana Navrátilová</w:t>
            </w:r>
            <w:ins w:id="417" w:author="Hana Navrátilová" w:date="2019-09-24T11:10:00Z">
              <w:r w:rsidR="006C084F" w:rsidRPr="001661B8">
                <w:t>, Ph.D.</w:t>
              </w:r>
            </w:ins>
          </w:p>
          <w:p w:rsidR="001E3F1B" w:rsidRPr="001661B8" w:rsidRDefault="001E3F1B" w:rsidP="00E7344C">
            <w:r w:rsidRPr="00F01BD0">
              <w:t>100%</w:t>
            </w:r>
          </w:p>
        </w:tc>
        <w:tc>
          <w:tcPr>
            <w:tcW w:w="577" w:type="dxa"/>
            <w:gridSpan w:val="5"/>
            <w:tcBorders>
              <w:bottom w:val="single" w:sz="4" w:space="0" w:color="auto"/>
            </w:tcBorders>
            <w:shd w:val="clear" w:color="auto" w:fill="auto"/>
          </w:tcPr>
          <w:p w:rsidR="001E3F1B" w:rsidRPr="001661B8" w:rsidRDefault="001E3F1B" w:rsidP="00E7344C">
            <w:pPr>
              <w:jc w:val="center"/>
            </w:pPr>
            <w:r w:rsidRPr="001661B8">
              <w:t>5/ZS</w:t>
            </w:r>
          </w:p>
        </w:tc>
        <w:tc>
          <w:tcPr>
            <w:tcW w:w="404" w:type="dxa"/>
            <w:tcBorders>
              <w:bottom w:val="single" w:sz="4" w:space="0" w:color="auto"/>
            </w:tcBorders>
            <w:shd w:val="clear" w:color="auto" w:fill="auto"/>
          </w:tcPr>
          <w:p w:rsidR="001E3F1B" w:rsidRPr="001661B8" w:rsidRDefault="001E3F1B" w:rsidP="00E7344C">
            <w:pPr>
              <w:jc w:val="center"/>
            </w:pPr>
            <w:r w:rsidRPr="001661B8">
              <w:t>PZ</w:t>
            </w:r>
          </w:p>
        </w:tc>
      </w:tr>
      <w:tr w:rsidR="001E3F1B" w:rsidRPr="00944A9E" w:rsidTr="001661B8">
        <w:trPr>
          <w:trHeight w:val="208"/>
          <w:jc w:val="center"/>
        </w:trPr>
        <w:tc>
          <w:tcPr>
            <w:tcW w:w="2122" w:type="dxa"/>
            <w:tcBorders>
              <w:top w:val="nil"/>
              <w:bottom w:val="single" w:sz="4" w:space="0" w:color="auto"/>
            </w:tcBorders>
          </w:tcPr>
          <w:p w:rsidR="001E3F1B" w:rsidRPr="00944A9E" w:rsidRDefault="001E3F1B" w:rsidP="00E7344C">
            <w:r w:rsidRPr="00944A9E">
              <w:t>Seminář matematiky k reflexi projektové praxe</w:t>
            </w:r>
          </w:p>
        </w:tc>
        <w:tc>
          <w:tcPr>
            <w:tcW w:w="1275" w:type="dxa"/>
            <w:tcBorders>
              <w:bottom w:val="single" w:sz="4" w:space="0" w:color="auto"/>
            </w:tcBorders>
          </w:tcPr>
          <w:p w:rsidR="001E3F1B" w:rsidRPr="00944A9E" w:rsidRDefault="001E3F1B" w:rsidP="00E7344C">
            <w:pPr>
              <w:jc w:val="center"/>
            </w:pPr>
            <w:r w:rsidRPr="00944A9E">
              <w:t>28s</w:t>
            </w:r>
          </w:p>
        </w:tc>
        <w:tc>
          <w:tcPr>
            <w:tcW w:w="1276" w:type="dxa"/>
            <w:tcBorders>
              <w:bottom w:val="single" w:sz="4" w:space="0" w:color="auto"/>
            </w:tcBorders>
          </w:tcPr>
          <w:p w:rsidR="001E3F1B" w:rsidRPr="00944A9E" w:rsidRDefault="001E3F1B" w:rsidP="00E7344C">
            <w:pPr>
              <w:jc w:val="center"/>
            </w:pPr>
            <w:r w:rsidRPr="00944A9E">
              <w:t>zápočet</w:t>
            </w:r>
          </w:p>
        </w:tc>
        <w:tc>
          <w:tcPr>
            <w:tcW w:w="851" w:type="dxa"/>
            <w:tcBorders>
              <w:bottom w:val="single" w:sz="4" w:space="0" w:color="auto"/>
            </w:tcBorders>
          </w:tcPr>
          <w:p w:rsidR="001E3F1B" w:rsidRPr="00944A9E" w:rsidRDefault="001E3F1B" w:rsidP="00E7344C">
            <w:pPr>
              <w:jc w:val="center"/>
            </w:pPr>
            <w:r w:rsidRPr="00944A9E">
              <w:t>2</w:t>
            </w:r>
          </w:p>
        </w:tc>
        <w:tc>
          <w:tcPr>
            <w:tcW w:w="3153" w:type="dxa"/>
            <w:gridSpan w:val="3"/>
            <w:tcBorders>
              <w:bottom w:val="single" w:sz="4" w:space="0" w:color="auto"/>
            </w:tcBorders>
            <w:shd w:val="clear" w:color="auto" w:fill="auto"/>
          </w:tcPr>
          <w:p w:rsidR="006C084F" w:rsidRPr="001661B8" w:rsidRDefault="006C084F" w:rsidP="00E7344C">
            <w:pPr>
              <w:rPr>
                <w:ins w:id="418" w:author="Hana Navrátilová" w:date="2019-09-24T11:10:00Z"/>
                <w:b/>
              </w:rPr>
            </w:pPr>
            <w:ins w:id="419" w:author="Hana Navrátilová" w:date="2019-09-24T11:10:00Z">
              <w:r w:rsidRPr="001661B8">
                <w:rPr>
                  <w:b/>
                </w:rPr>
                <w:t>prof. RNDr. Anna Tirpáková, CSc. 50%</w:t>
              </w:r>
            </w:ins>
          </w:p>
          <w:p w:rsidR="001E3F1B" w:rsidRPr="001661B8" w:rsidRDefault="001E3F1B" w:rsidP="00E7344C">
            <w:r w:rsidRPr="001661B8">
              <w:t>Mgr. Marie Pavelková</w:t>
            </w:r>
          </w:p>
          <w:p w:rsidR="001E3F1B" w:rsidRPr="001661B8" w:rsidRDefault="001E3F1B" w:rsidP="00E7344C">
            <w:del w:id="420" w:author="Hana Navrátilová" w:date="2019-09-24T11:10:00Z">
              <w:r w:rsidRPr="001661B8">
                <w:delText>100</w:delText>
              </w:r>
            </w:del>
            <w:ins w:id="421" w:author="Hana Navrátilová" w:date="2019-09-24T11:10:00Z">
              <w:r w:rsidR="006C084F" w:rsidRPr="001661B8">
                <w:t>50</w:t>
              </w:r>
            </w:ins>
            <w:r w:rsidRPr="001661B8">
              <w:t>%</w:t>
            </w:r>
          </w:p>
        </w:tc>
        <w:tc>
          <w:tcPr>
            <w:tcW w:w="577" w:type="dxa"/>
            <w:gridSpan w:val="5"/>
            <w:tcBorders>
              <w:bottom w:val="single" w:sz="4" w:space="0" w:color="auto"/>
            </w:tcBorders>
            <w:shd w:val="clear" w:color="auto" w:fill="auto"/>
          </w:tcPr>
          <w:p w:rsidR="001E3F1B" w:rsidRPr="001661B8" w:rsidRDefault="001E3F1B" w:rsidP="00E7344C">
            <w:pPr>
              <w:jc w:val="center"/>
            </w:pPr>
            <w:r w:rsidRPr="001661B8">
              <w:t>5/ZS</w:t>
            </w:r>
          </w:p>
        </w:tc>
        <w:tc>
          <w:tcPr>
            <w:tcW w:w="404" w:type="dxa"/>
            <w:tcBorders>
              <w:bottom w:val="single" w:sz="4" w:space="0" w:color="auto"/>
            </w:tcBorders>
            <w:shd w:val="clear" w:color="auto" w:fill="auto"/>
          </w:tcPr>
          <w:p w:rsidR="001E3F1B" w:rsidRPr="001661B8" w:rsidRDefault="001E3F1B" w:rsidP="00E7344C">
            <w:pPr>
              <w:jc w:val="center"/>
            </w:pPr>
            <w:r w:rsidRPr="001661B8">
              <w:t>PZ</w:t>
            </w:r>
          </w:p>
        </w:tc>
      </w:tr>
      <w:tr w:rsidR="001E3F1B" w:rsidRPr="00944A9E" w:rsidTr="001661B8">
        <w:trPr>
          <w:trHeight w:val="168"/>
          <w:jc w:val="center"/>
        </w:trPr>
        <w:tc>
          <w:tcPr>
            <w:tcW w:w="9658" w:type="dxa"/>
            <w:gridSpan w:val="13"/>
            <w:tcBorders>
              <w:top w:val="single" w:sz="4" w:space="0" w:color="auto"/>
            </w:tcBorders>
            <w:shd w:val="clear" w:color="auto" w:fill="auto"/>
          </w:tcPr>
          <w:p w:rsidR="001E3F1B" w:rsidRPr="001661B8" w:rsidRDefault="001E3F1B" w:rsidP="00E7344C">
            <w:pPr>
              <w:jc w:val="center"/>
            </w:pPr>
            <w:r w:rsidRPr="001661B8">
              <w:rPr>
                <w:b/>
              </w:rPr>
              <w:t>Povinně volitelné předměty typu A – skupina 1</w:t>
            </w:r>
          </w:p>
        </w:tc>
      </w:tr>
      <w:tr w:rsidR="001E3F1B" w:rsidRPr="00944A9E" w:rsidTr="00381402">
        <w:trPr>
          <w:trHeight w:val="329"/>
          <w:jc w:val="center"/>
        </w:trPr>
        <w:tc>
          <w:tcPr>
            <w:tcW w:w="2122" w:type="dxa"/>
            <w:tcBorders>
              <w:top w:val="nil"/>
              <w:bottom w:val="single" w:sz="4" w:space="0" w:color="auto"/>
            </w:tcBorders>
          </w:tcPr>
          <w:p w:rsidR="001E3F1B" w:rsidRPr="00944A9E" w:rsidRDefault="001E3F1B" w:rsidP="00E7344C">
            <w:r w:rsidRPr="00944A9E">
              <w:t>* Role metodika školní prevence na ZŠ</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1E3F1B" w:rsidRPr="001661B8" w:rsidRDefault="001E3F1B" w:rsidP="00E7344C">
            <w:r w:rsidRPr="001661B8">
              <w:t>PhDr. Roman Božik, Ph.D.</w:t>
            </w:r>
          </w:p>
          <w:p w:rsidR="001E3F1B" w:rsidRPr="001661B8" w:rsidRDefault="001E3F1B" w:rsidP="00E7344C">
            <w:r w:rsidRPr="001661B8">
              <w:t>100%</w:t>
            </w:r>
          </w:p>
        </w:tc>
        <w:tc>
          <w:tcPr>
            <w:tcW w:w="570" w:type="dxa"/>
            <w:gridSpan w:val="4"/>
            <w:shd w:val="clear" w:color="auto" w:fill="auto"/>
          </w:tcPr>
          <w:p w:rsidR="001E3F1B" w:rsidRPr="001661B8" w:rsidRDefault="001E3F1B" w:rsidP="00E7344C">
            <w:pPr>
              <w:jc w:val="center"/>
            </w:pPr>
            <w:r w:rsidRPr="001661B8">
              <w:t>5/ZS</w:t>
            </w:r>
          </w:p>
        </w:tc>
        <w:tc>
          <w:tcPr>
            <w:tcW w:w="411" w:type="dxa"/>
            <w:gridSpan w:val="2"/>
            <w:shd w:val="clear" w:color="auto" w:fill="auto"/>
          </w:tcPr>
          <w:p w:rsidR="001E3F1B" w:rsidRPr="001661B8" w:rsidRDefault="001E3F1B" w:rsidP="00E7344C">
            <w:pPr>
              <w:jc w:val="center"/>
            </w:pPr>
            <w:r w:rsidRPr="001661B8">
              <w:t>PZ</w:t>
            </w:r>
          </w:p>
        </w:tc>
      </w:tr>
      <w:tr w:rsidR="001E3F1B" w:rsidRPr="00944A9E" w:rsidTr="00381402">
        <w:trPr>
          <w:trHeight w:val="329"/>
          <w:jc w:val="center"/>
        </w:trPr>
        <w:tc>
          <w:tcPr>
            <w:tcW w:w="2122" w:type="dxa"/>
            <w:tcBorders>
              <w:top w:val="single" w:sz="4" w:space="0" w:color="auto"/>
            </w:tcBorders>
          </w:tcPr>
          <w:p w:rsidR="001E3F1B" w:rsidRPr="00944A9E" w:rsidRDefault="001E3F1B" w:rsidP="00E7344C">
            <w:r w:rsidRPr="00944A9E">
              <w:t>* Specifika malotřídních škol</w:t>
            </w:r>
          </w:p>
        </w:tc>
        <w:tc>
          <w:tcPr>
            <w:tcW w:w="1275" w:type="dxa"/>
          </w:tcPr>
          <w:p w:rsidR="001E3F1B" w:rsidRPr="00944A9E" w:rsidRDefault="001E3F1B" w:rsidP="00E7344C">
            <w:pPr>
              <w:jc w:val="center"/>
            </w:pPr>
            <w:r w:rsidRPr="00944A9E">
              <w:t>28c</w:t>
            </w:r>
          </w:p>
        </w:tc>
        <w:tc>
          <w:tcPr>
            <w:tcW w:w="1276" w:type="dxa"/>
          </w:tcPr>
          <w:p w:rsidR="001E3F1B" w:rsidRPr="00944A9E" w:rsidRDefault="001E3F1B" w:rsidP="00E7344C">
            <w:pPr>
              <w:jc w:val="center"/>
            </w:pPr>
            <w:r w:rsidRPr="00944A9E">
              <w:t>zápočet</w:t>
            </w:r>
          </w:p>
        </w:tc>
        <w:tc>
          <w:tcPr>
            <w:tcW w:w="851" w:type="dxa"/>
          </w:tcPr>
          <w:p w:rsidR="001E3F1B" w:rsidRPr="00944A9E" w:rsidRDefault="001E3F1B" w:rsidP="00E7344C">
            <w:pPr>
              <w:jc w:val="center"/>
            </w:pPr>
            <w:r w:rsidRPr="00944A9E">
              <w:t>2</w:t>
            </w:r>
          </w:p>
        </w:tc>
        <w:tc>
          <w:tcPr>
            <w:tcW w:w="3153" w:type="dxa"/>
            <w:gridSpan w:val="3"/>
            <w:shd w:val="clear" w:color="auto" w:fill="auto"/>
          </w:tcPr>
          <w:p w:rsidR="001E3F1B" w:rsidRPr="001661B8" w:rsidRDefault="001E3F1B" w:rsidP="00E7344C">
            <w:r w:rsidRPr="001661B8">
              <w:t>Mgr. Břetislav Lebloch</w:t>
            </w:r>
          </w:p>
          <w:p w:rsidR="001E3F1B" w:rsidRPr="001661B8" w:rsidRDefault="001E3F1B" w:rsidP="00E7344C">
            <w:r w:rsidRPr="001661B8">
              <w:t>100%</w:t>
            </w:r>
          </w:p>
        </w:tc>
        <w:tc>
          <w:tcPr>
            <w:tcW w:w="570" w:type="dxa"/>
            <w:gridSpan w:val="4"/>
            <w:shd w:val="clear" w:color="auto" w:fill="auto"/>
          </w:tcPr>
          <w:p w:rsidR="001E3F1B" w:rsidRPr="001661B8" w:rsidRDefault="001E3F1B" w:rsidP="00E7344C">
            <w:pPr>
              <w:jc w:val="center"/>
            </w:pPr>
            <w:r w:rsidRPr="001661B8">
              <w:t>5/ZS</w:t>
            </w:r>
          </w:p>
        </w:tc>
        <w:tc>
          <w:tcPr>
            <w:tcW w:w="411" w:type="dxa"/>
            <w:gridSpan w:val="2"/>
            <w:shd w:val="clear" w:color="auto" w:fill="auto"/>
          </w:tcPr>
          <w:p w:rsidR="001E3F1B" w:rsidRPr="001661B8" w:rsidRDefault="001E3F1B" w:rsidP="00E7344C">
            <w:pPr>
              <w:jc w:val="center"/>
            </w:pPr>
            <w:r w:rsidRPr="001661B8">
              <w:t>PZ</w:t>
            </w:r>
          </w:p>
        </w:tc>
      </w:tr>
      <w:tr w:rsidR="001E3F1B" w:rsidRPr="00944A9E" w:rsidTr="00381402">
        <w:trPr>
          <w:trHeight w:val="329"/>
          <w:jc w:val="center"/>
        </w:trPr>
        <w:tc>
          <w:tcPr>
            <w:tcW w:w="2122" w:type="dxa"/>
            <w:tcBorders>
              <w:top w:val="nil"/>
              <w:bottom w:val="single" w:sz="4" w:space="0" w:color="auto"/>
            </w:tcBorders>
          </w:tcPr>
          <w:p w:rsidR="001E3F1B" w:rsidRPr="00944A9E" w:rsidRDefault="001E3F1B" w:rsidP="00E7344C">
            <w:r w:rsidRPr="00944A9E">
              <w:t>*Rozvoj nadání žáků</w:t>
            </w:r>
          </w:p>
        </w:tc>
        <w:tc>
          <w:tcPr>
            <w:tcW w:w="1275" w:type="dxa"/>
            <w:tcBorders>
              <w:bottom w:val="single" w:sz="4" w:space="0" w:color="auto"/>
            </w:tcBorders>
          </w:tcPr>
          <w:p w:rsidR="001E3F1B" w:rsidRPr="00944A9E" w:rsidRDefault="001E3F1B" w:rsidP="00E7344C">
            <w:pPr>
              <w:jc w:val="center"/>
            </w:pPr>
            <w:r w:rsidRPr="00944A9E">
              <w:t>28c</w:t>
            </w:r>
          </w:p>
        </w:tc>
        <w:tc>
          <w:tcPr>
            <w:tcW w:w="1276" w:type="dxa"/>
            <w:tcBorders>
              <w:bottom w:val="single" w:sz="4" w:space="0" w:color="auto"/>
            </w:tcBorders>
          </w:tcPr>
          <w:p w:rsidR="001E3F1B" w:rsidRPr="00944A9E" w:rsidRDefault="001E3F1B" w:rsidP="00E7344C">
            <w:pPr>
              <w:jc w:val="center"/>
            </w:pPr>
            <w:r w:rsidRPr="00944A9E">
              <w:t>zápočet</w:t>
            </w:r>
          </w:p>
        </w:tc>
        <w:tc>
          <w:tcPr>
            <w:tcW w:w="851" w:type="dxa"/>
            <w:tcBorders>
              <w:bottom w:val="single" w:sz="4" w:space="0" w:color="auto"/>
            </w:tcBorders>
          </w:tcPr>
          <w:p w:rsidR="001E3F1B" w:rsidRPr="00944A9E" w:rsidRDefault="001E3F1B" w:rsidP="00E7344C">
            <w:pPr>
              <w:jc w:val="center"/>
            </w:pPr>
            <w:r w:rsidRPr="00944A9E">
              <w:t>2</w:t>
            </w:r>
          </w:p>
        </w:tc>
        <w:tc>
          <w:tcPr>
            <w:tcW w:w="3153" w:type="dxa"/>
            <w:gridSpan w:val="3"/>
            <w:tcBorders>
              <w:bottom w:val="single" w:sz="4" w:space="0" w:color="auto"/>
            </w:tcBorders>
            <w:shd w:val="clear" w:color="auto" w:fill="auto"/>
          </w:tcPr>
          <w:p w:rsidR="001E3F1B" w:rsidRPr="001661B8" w:rsidRDefault="001E3F1B" w:rsidP="00E7344C">
            <w:r w:rsidRPr="001661B8">
              <w:t>Mgr.</w:t>
            </w:r>
            <w:r w:rsidR="003661B2" w:rsidRPr="001661B8">
              <w:t xml:space="preserve"> </w:t>
            </w:r>
            <w:del w:id="422" w:author="Hana Navrátilová" w:date="2019-09-24T11:10:00Z">
              <w:r w:rsidR="003661B2" w:rsidRPr="001661B8">
                <w:delText>Iva Žáková</w:delText>
              </w:r>
            </w:del>
            <w:ins w:id="423" w:author="Hana Navrátilová" w:date="2019-09-24T11:10:00Z">
              <w:r w:rsidR="006C084F" w:rsidRPr="001661B8">
                <w:t>Eva Machů, Ph.D.</w:t>
              </w:r>
            </w:ins>
          </w:p>
          <w:p w:rsidR="001E3F1B" w:rsidRPr="001661B8" w:rsidRDefault="001E3F1B" w:rsidP="00E7344C">
            <w:r w:rsidRPr="001661B8">
              <w:t>100%</w:t>
            </w:r>
          </w:p>
        </w:tc>
        <w:tc>
          <w:tcPr>
            <w:tcW w:w="570" w:type="dxa"/>
            <w:gridSpan w:val="4"/>
            <w:tcBorders>
              <w:bottom w:val="single" w:sz="4" w:space="0" w:color="auto"/>
            </w:tcBorders>
            <w:shd w:val="clear" w:color="auto" w:fill="auto"/>
          </w:tcPr>
          <w:p w:rsidR="001E3F1B" w:rsidRPr="001661B8" w:rsidRDefault="001E3F1B" w:rsidP="00E7344C">
            <w:pPr>
              <w:jc w:val="center"/>
            </w:pPr>
            <w:r w:rsidRPr="001661B8">
              <w:t>5/ZS</w:t>
            </w:r>
          </w:p>
        </w:tc>
        <w:tc>
          <w:tcPr>
            <w:tcW w:w="411" w:type="dxa"/>
            <w:gridSpan w:val="2"/>
            <w:tcBorders>
              <w:bottom w:val="single" w:sz="4" w:space="0" w:color="auto"/>
            </w:tcBorders>
            <w:shd w:val="clear" w:color="auto" w:fill="auto"/>
          </w:tcPr>
          <w:p w:rsidR="001E3F1B" w:rsidRPr="001661B8" w:rsidRDefault="001E3F1B" w:rsidP="00E7344C">
            <w:pPr>
              <w:jc w:val="center"/>
            </w:pPr>
            <w:r w:rsidRPr="001661B8">
              <w:t>PZ</w:t>
            </w:r>
          </w:p>
        </w:tc>
      </w:tr>
      <w:tr w:rsidR="001E3F1B" w:rsidRPr="00944A9E" w:rsidTr="001661B8">
        <w:trPr>
          <w:trHeight w:val="329"/>
          <w:jc w:val="center"/>
        </w:trPr>
        <w:tc>
          <w:tcPr>
            <w:tcW w:w="9658" w:type="dxa"/>
            <w:gridSpan w:val="13"/>
            <w:tcBorders>
              <w:top w:val="single" w:sz="4" w:space="0" w:color="auto"/>
            </w:tcBorders>
            <w:shd w:val="clear" w:color="auto" w:fill="auto"/>
          </w:tcPr>
          <w:p w:rsidR="001E3F1B" w:rsidRPr="001661B8" w:rsidRDefault="001E3F1B" w:rsidP="00E7344C">
            <w:pPr>
              <w:jc w:val="both"/>
              <w:rPr>
                <w:b/>
              </w:rPr>
            </w:pPr>
            <w:r w:rsidRPr="001661B8">
              <w:rPr>
                <w:b/>
              </w:rPr>
              <w:t>Podmínka pro splnění této skupiny předmětů:</w:t>
            </w:r>
          </w:p>
          <w:p w:rsidR="001E3F1B" w:rsidRPr="001661B8" w:rsidRDefault="001E3F1B" w:rsidP="00E7344C">
            <w:pPr>
              <w:jc w:val="both"/>
              <w:rPr>
                <w:b/>
              </w:rPr>
            </w:pPr>
            <w:r w:rsidRPr="001661B8">
              <w:rPr>
                <w:b/>
              </w:rPr>
              <w:t>*student volí jeden ze tří předmětů</w:t>
            </w:r>
          </w:p>
        </w:tc>
      </w:tr>
      <w:tr w:rsidR="00427A32" w:rsidRPr="00944A9E" w:rsidTr="00381402">
        <w:trPr>
          <w:trHeight w:val="329"/>
          <w:jc w:val="center"/>
        </w:trPr>
        <w:tc>
          <w:tcPr>
            <w:tcW w:w="2122" w:type="dxa"/>
            <w:tcBorders>
              <w:top w:val="single" w:sz="4" w:space="0" w:color="auto"/>
            </w:tcBorders>
          </w:tcPr>
          <w:p w:rsidR="00427A32" w:rsidRPr="00944A9E" w:rsidRDefault="00427A32" w:rsidP="00E7344C">
            <w:pPr>
              <w:rPr>
                <w:b/>
              </w:rPr>
            </w:pPr>
            <w:r w:rsidRPr="00944A9E">
              <w:rPr>
                <w:b/>
              </w:rPr>
              <w:t xml:space="preserve">Počet kreditů </w:t>
            </w:r>
            <w:r w:rsidRPr="00944A9E">
              <w:rPr>
                <w:b/>
              </w:rPr>
              <w:br/>
              <w:t>za ZS 5. ročníku</w:t>
            </w:r>
          </w:p>
        </w:tc>
        <w:tc>
          <w:tcPr>
            <w:tcW w:w="2551" w:type="dxa"/>
            <w:gridSpan w:val="2"/>
          </w:tcPr>
          <w:p w:rsidR="00427A32" w:rsidRPr="00944A9E" w:rsidRDefault="00427A32" w:rsidP="00E7344C">
            <w:pPr>
              <w:jc w:val="both"/>
              <w:rPr>
                <w:b/>
              </w:rPr>
            </w:pPr>
          </w:p>
        </w:tc>
        <w:tc>
          <w:tcPr>
            <w:tcW w:w="851" w:type="dxa"/>
          </w:tcPr>
          <w:p w:rsidR="00427A32" w:rsidRPr="00944A9E" w:rsidRDefault="00427A32" w:rsidP="00E7344C">
            <w:pPr>
              <w:jc w:val="center"/>
            </w:pPr>
            <w:r w:rsidRPr="00944A9E">
              <w:rPr>
                <w:b/>
              </w:rPr>
              <w:t>30</w:t>
            </w:r>
          </w:p>
        </w:tc>
        <w:tc>
          <w:tcPr>
            <w:tcW w:w="4134" w:type="dxa"/>
            <w:gridSpan w:val="9"/>
            <w:shd w:val="clear" w:color="auto" w:fill="auto"/>
          </w:tcPr>
          <w:p w:rsidR="00427A32" w:rsidRPr="001661B8" w:rsidRDefault="00427A32" w:rsidP="00E7344C">
            <w:pPr>
              <w:jc w:val="both"/>
            </w:pPr>
          </w:p>
        </w:tc>
      </w:tr>
    </w:tbl>
    <w:p w:rsidR="00A772D0" w:rsidRDefault="00A772D0">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1275"/>
        <w:gridCol w:w="1276"/>
        <w:gridCol w:w="992"/>
        <w:gridCol w:w="3012"/>
        <w:gridCol w:w="577"/>
        <w:gridCol w:w="404"/>
      </w:tblGrid>
      <w:tr w:rsidR="001E3F1B" w:rsidRPr="00944A9E" w:rsidTr="00877512">
        <w:trPr>
          <w:trHeight w:val="377"/>
          <w:jc w:val="center"/>
        </w:trPr>
        <w:tc>
          <w:tcPr>
            <w:tcW w:w="9658" w:type="dxa"/>
            <w:gridSpan w:val="7"/>
            <w:tcBorders>
              <w:top w:val="single" w:sz="4" w:space="0" w:color="auto"/>
            </w:tcBorders>
            <w:shd w:val="clear" w:color="auto" w:fill="FBD4B4"/>
          </w:tcPr>
          <w:p w:rsidR="001E3F1B" w:rsidRPr="00944A9E" w:rsidRDefault="001E3F1B" w:rsidP="00E7344C">
            <w:pPr>
              <w:jc w:val="center"/>
              <w:rPr>
                <w:b/>
              </w:rPr>
            </w:pPr>
            <w:r w:rsidRPr="00944A9E">
              <w:br w:type="page"/>
            </w:r>
            <w:r w:rsidRPr="00944A9E">
              <w:rPr>
                <w:b/>
              </w:rPr>
              <w:t>Povinné předměty</w:t>
            </w:r>
          </w:p>
        </w:tc>
      </w:tr>
      <w:tr w:rsidR="001E3F1B" w:rsidRPr="00944A9E" w:rsidTr="00A310F0">
        <w:trPr>
          <w:trHeight w:val="329"/>
          <w:jc w:val="center"/>
        </w:trPr>
        <w:tc>
          <w:tcPr>
            <w:tcW w:w="2122" w:type="dxa"/>
            <w:tcBorders>
              <w:top w:val="nil"/>
            </w:tcBorders>
          </w:tcPr>
          <w:p w:rsidR="001E3F1B" w:rsidRPr="00944A9E" w:rsidRDefault="001E3F1B" w:rsidP="00E7344C">
            <w:r w:rsidRPr="00944A9E">
              <w:t>A</w:t>
            </w:r>
            <w:r w:rsidR="002F3CE6">
              <w:t>nalýza a reflexe profesní praxe</w:t>
            </w:r>
          </w:p>
        </w:tc>
        <w:tc>
          <w:tcPr>
            <w:tcW w:w="1275" w:type="dxa"/>
          </w:tcPr>
          <w:p w:rsidR="001E3F1B" w:rsidRPr="00944A9E" w:rsidRDefault="001E3F1B" w:rsidP="00E7344C">
            <w:pPr>
              <w:jc w:val="center"/>
            </w:pPr>
            <w:r w:rsidRPr="00944A9E">
              <w:t>42c</w:t>
            </w:r>
          </w:p>
        </w:tc>
        <w:tc>
          <w:tcPr>
            <w:tcW w:w="1276" w:type="dxa"/>
          </w:tcPr>
          <w:p w:rsidR="001E3F1B" w:rsidRPr="00944A9E" w:rsidRDefault="001E3F1B" w:rsidP="00E7344C">
            <w:pPr>
              <w:jc w:val="center"/>
            </w:pPr>
            <w:r w:rsidRPr="00944A9E">
              <w:t>klasifikovaný zápočet</w:t>
            </w:r>
          </w:p>
        </w:tc>
        <w:tc>
          <w:tcPr>
            <w:tcW w:w="992" w:type="dxa"/>
          </w:tcPr>
          <w:p w:rsidR="001E3F1B" w:rsidRPr="00944A9E" w:rsidRDefault="001E3F1B" w:rsidP="00E7344C">
            <w:pPr>
              <w:jc w:val="center"/>
            </w:pPr>
            <w:r w:rsidRPr="00944A9E">
              <w:t>3</w:t>
            </w:r>
          </w:p>
        </w:tc>
        <w:tc>
          <w:tcPr>
            <w:tcW w:w="3012" w:type="dxa"/>
          </w:tcPr>
          <w:p w:rsidR="001E3F1B" w:rsidRPr="001661B8" w:rsidRDefault="001E3F1B" w:rsidP="00E7344C">
            <w:pPr>
              <w:rPr>
                <w:b/>
              </w:rPr>
            </w:pPr>
            <w:r w:rsidRPr="001661B8">
              <w:rPr>
                <w:b/>
              </w:rPr>
              <w:t>prof. P</w:t>
            </w:r>
            <w:r w:rsidR="002F3CE6" w:rsidRPr="001661B8">
              <w:rPr>
                <w:b/>
              </w:rPr>
              <w:t xml:space="preserve">hDr. Hana Lukášová, CSc. </w:t>
            </w:r>
            <w:r w:rsidRPr="001661B8">
              <w:t>100%</w:t>
            </w:r>
          </w:p>
        </w:tc>
        <w:tc>
          <w:tcPr>
            <w:tcW w:w="577" w:type="dxa"/>
          </w:tcPr>
          <w:p w:rsidR="001E3F1B" w:rsidRPr="00944A9E" w:rsidRDefault="001E3F1B" w:rsidP="00E7344C">
            <w:pPr>
              <w:jc w:val="center"/>
            </w:pPr>
            <w:r w:rsidRPr="00944A9E">
              <w:t>5/LS</w:t>
            </w:r>
          </w:p>
        </w:tc>
        <w:tc>
          <w:tcPr>
            <w:tcW w:w="404" w:type="dxa"/>
          </w:tcPr>
          <w:p w:rsidR="001E3F1B" w:rsidRPr="00944A9E" w:rsidRDefault="001E3F1B" w:rsidP="00E7344C">
            <w:pPr>
              <w:jc w:val="center"/>
            </w:pPr>
            <w:r w:rsidRPr="00944A9E">
              <w:t>PZ</w:t>
            </w:r>
          </w:p>
        </w:tc>
      </w:tr>
      <w:tr w:rsidR="001E3F1B" w:rsidRPr="00944A9E" w:rsidTr="00A310F0">
        <w:trPr>
          <w:trHeight w:val="329"/>
          <w:jc w:val="center"/>
        </w:trPr>
        <w:tc>
          <w:tcPr>
            <w:tcW w:w="2122" w:type="dxa"/>
            <w:tcBorders>
              <w:top w:val="nil"/>
              <w:bottom w:val="single" w:sz="4" w:space="0" w:color="auto"/>
            </w:tcBorders>
          </w:tcPr>
          <w:p w:rsidR="001E3F1B" w:rsidRPr="00944A9E" w:rsidRDefault="001E3F1B" w:rsidP="00E7344C">
            <w:r w:rsidRPr="00944A9E">
              <w:t>Vybrané problémy pedagogické diagnostiky žáka a třídy</w:t>
            </w:r>
          </w:p>
        </w:tc>
        <w:tc>
          <w:tcPr>
            <w:tcW w:w="1275" w:type="dxa"/>
            <w:tcBorders>
              <w:bottom w:val="single" w:sz="4" w:space="0" w:color="auto"/>
            </w:tcBorders>
          </w:tcPr>
          <w:p w:rsidR="001E3F1B" w:rsidRPr="00944A9E" w:rsidRDefault="001E3F1B" w:rsidP="00E7344C">
            <w:pPr>
              <w:jc w:val="center"/>
            </w:pPr>
            <w:r w:rsidRPr="00944A9E">
              <w:t>28s+14c</w:t>
            </w:r>
          </w:p>
        </w:tc>
        <w:tc>
          <w:tcPr>
            <w:tcW w:w="1276" w:type="dxa"/>
            <w:tcBorders>
              <w:bottom w:val="single" w:sz="4" w:space="0" w:color="auto"/>
            </w:tcBorders>
          </w:tcPr>
          <w:p w:rsidR="001E3F1B" w:rsidRPr="00944A9E" w:rsidRDefault="001E3F1B" w:rsidP="00E7344C">
            <w:pPr>
              <w:jc w:val="center"/>
            </w:pPr>
            <w:r w:rsidRPr="00944A9E">
              <w:t>klasifikovaný zápočet</w:t>
            </w:r>
          </w:p>
        </w:tc>
        <w:tc>
          <w:tcPr>
            <w:tcW w:w="992" w:type="dxa"/>
            <w:tcBorders>
              <w:bottom w:val="single" w:sz="4" w:space="0" w:color="auto"/>
            </w:tcBorders>
          </w:tcPr>
          <w:p w:rsidR="001E3F1B" w:rsidRPr="00944A9E" w:rsidRDefault="001E3F1B" w:rsidP="00E7344C">
            <w:pPr>
              <w:jc w:val="center"/>
            </w:pPr>
            <w:r w:rsidRPr="00944A9E">
              <w:t>3</w:t>
            </w:r>
          </w:p>
        </w:tc>
        <w:tc>
          <w:tcPr>
            <w:tcW w:w="3012" w:type="dxa"/>
            <w:tcBorders>
              <w:bottom w:val="single" w:sz="4" w:space="0" w:color="auto"/>
            </w:tcBorders>
          </w:tcPr>
          <w:p w:rsidR="001E3F1B" w:rsidRPr="001661B8" w:rsidRDefault="006C084F" w:rsidP="00E7344C">
            <w:pPr>
              <w:rPr>
                <w:del w:id="424" w:author="Hana Navrátilová" w:date="2019-09-24T11:10:00Z"/>
                <w:b/>
              </w:rPr>
            </w:pPr>
            <w:r w:rsidRPr="001661B8">
              <w:rPr>
                <w:b/>
              </w:rPr>
              <w:t xml:space="preserve">prof. PhDr. </w:t>
            </w:r>
            <w:del w:id="425" w:author="Hana Navrátilová" w:date="2019-09-24T11:10:00Z">
              <w:r w:rsidR="001E3F1B" w:rsidRPr="001661B8">
                <w:rPr>
                  <w:b/>
                </w:rPr>
                <w:delText>Hana Lukášová</w:delText>
              </w:r>
            </w:del>
            <w:ins w:id="426" w:author="Hana Navrátilová" w:date="2019-09-24T11:10:00Z">
              <w:r w:rsidRPr="001661B8">
                <w:rPr>
                  <w:b/>
                </w:rPr>
                <w:t>Peter Gavora</w:t>
              </w:r>
            </w:ins>
            <w:r w:rsidRPr="001661B8">
              <w:rPr>
                <w:b/>
              </w:rPr>
              <w:t>, CSc.</w:t>
            </w:r>
          </w:p>
          <w:p w:rsidR="001E3F1B" w:rsidRPr="001661B8" w:rsidRDefault="006C084F" w:rsidP="00E7344C">
            <w:pPr>
              <w:rPr>
                <w:ins w:id="427" w:author="Hana Navrátilová" w:date="2019-09-24T11:10:00Z"/>
                <w:b/>
              </w:rPr>
            </w:pPr>
            <w:ins w:id="428" w:author="Hana Navrátilová" w:date="2019-09-24T11:10:00Z">
              <w:r w:rsidRPr="001661B8">
                <w:rPr>
                  <w:b/>
                </w:rPr>
                <w:t xml:space="preserve"> </w:t>
              </w:r>
            </w:ins>
            <w:r w:rsidRPr="00470B98">
              <w:rPr>
                <w:b/>
              </w:rPr>
              <w:t>50%</w:t>
            </w:r>
            <w:del w:id="429" w:author="Hana Navrátilová" w:date="2019-09-24T11:10:00Z">
              <w:r w:rsidR="001E3F1B" w:rsidRPr="001661B8">
                <w:delText xml:space="preserve"> / </w:delText>
              </w:r>
            </w:del>
          </w:p>
          <w:p w:rsidR="006C084F" w:rsidRPr="001661B8" w:rsidRDefault="006C084F" w:rsidP="00E7344C">
            <w:r w:rsidRPr="001661B8">
              <w:t>PhDr. Barbora Petrů Puhrová</w:t>
            </w:r>
            <w:del w:id="430" w:author="Hana Navrátilová" w:date="2019-09-24T11:10:00Z">
              <w:r w:rsidR="005F532C" w:rsidRPr="001661B8">
                <w:delText xml:space="preserve"> </w:delText>
              </w:r>
            </w:del>
            <w:ins w:id="431" w:author="Hana Navrátilová" w:date="2019-09-24T11:10:00Z">
              <w:r w:rsidRPr="001661B8">
                <w:t>, Ph.D.</w:t>
              </w:r>
            </w:ins>
            <w:r w:rsidRPr="001661B8">
              <w:t xml:space="preserve"> 50%</w:t>
            </w:r>
          </w:p>
        </w:tc>
        <w:tc>
          <w:tcPr>
            <w:tcW w:w="577" w:type="dxa"/>
            <w:tcBorders>
              <w:bottom w:val="single" w:sz="4" w:space="0" w:color="auto"/>
            </w:tcBorders>
          </w:tcPr>
          <w:p w:rsidR="001E3F1B" w:rsidRPr="00944A9E" w:rsidRDefault="001E3F1B" w:rsidP="00E7344C">
            <w:pPr>
              <w:jc w:val="center"/>
            </w:pPr>
            <w:r w:rsidRPr="00944A9E">
              <w:t>5/LS</w:t>
            </w:r>
          </w:p>
        </w:tc>
        <w:tc>
          <w:tcPr>
            <w:tcW w:w="404" w:type="dxa"/>
            <w:tcBorders>
              <w:bottom w:val="single" w:sz="4" w:space="0" w:color="auto"/>
            </w:tcBorders>
          </w:tcPr>
          <w:p w:rsidR="001E3F1B" w:rsidRPr="00944A9E" w:rsidRDefault="001E3F1B" w:rsidP="00E7344C">
            <w:pPr>
              <w:jc w:val="center"/>
            </w:pPr>
            <w:r w:rsidRPr="00944A9E">
              <w:t>PZ</w:t>
            </w:r>
          </w:p>
        </w:tc>
      </w:tr>
      <w:tr w:rsidR="001E3F1B" w:rsidRPr="00944A9E" w:rsidTr="00A310F0">
        <w:trPr>
          <w:trHeight w:val="329"/>
          <w:jc w:val="center"/>
        </w:trPr>
        <w:tc>
          <w:tcPr>
            <w:tcW w:w="2122" w:type="dxa"/>
            <w:tcBorders>
              <w:top w:val="single" w:sz="4" w:space="0" w:color="auto"/>
            </w:tcBorders>
          </w:tcPr>
          <w:p w:rsidR="001E3F1B" w:rsidRPr="00944A9E" w:rsidRDefault="001E3F1B" w:rsidP="00E7344C">
            <w:r w:rsidRPr="00944A9E">
              <w:t>Řízení třídy a školy</w:t>
            </w:r>
          </w:p>
        </w:tc>
        <w:tc>
          <w:tcPr>
            <w:tcW w:w="1275" w:type="dxa"/>
            <w:tcBorders>
              <w:top w:val="single" w:sz="4" w:space="0" w:color="auto"/>
            </w:tcBorders>
          </w:tcPr>
          <w:p w:rsidR="001E3F1B" w:rsidRPr="00944A9E" w:rsidRDefault="001E3F1B" w:rsidP="00E7344C">
            <w:pPr>
              <w:jc w:val="center"/>
            </w:pPr>
            <w:r w:rsidRPr="00944A9E">
              <w:t>14p+14s</w:t>
            </w:r>
          </w:p>
        </w:tc>
        <w:tc>
          <w:tcPr>
            <w:tcW w:w="1276" w:type="dxa"/>
            <w:tcBorders>
              <w:top w:val="single" w:sz="4" w:space="0" w:color="auto"/>
            </w:tcBorders>
          </w:tcPr>
          <w:p w:rsidR="001E3F1B" w:rsidRPr="00944A9E" w:rsidRDefault="001E3F1B" w:rsidP="00E7344C">
            <w:pPr>
              <w:jc w:val="center"/>
            </w:pPr>
            <w:r w:rsidRPr="00944A9E">
              <w:t>klasifikovaný zápočet</w:t>
            </w:r>
          </w:p>
        </w:tc>
        <w:tc>
          <w:tcPr>
            <w:tcW w:w="992" w:type="dxa"/>
            <w:tcBorders>
              <w:top w:val="single" w:sz="4" w:space="0" w:color="auto"/>
            </w:tcBorders>
          </w:tcPr>
          <w:p w:rsidR="001E3F1B" w:rsidRPr="00944A9E" w:rsidRDefault="001E3F1B" w:rsidP="00E7344C">
            <w:pPr>
              <w:jc w:val="center"/>
            </w:pPr>
            <w:r w:rsidRPr="00944A9E">
              <w:t>2</w:t>
            </w:r>
          </w:p>
        </w:tc>
        <w:tc>
          <w:tcPr>
            <w:tcW w:w="3012" w:type="dxa"/>
            <w:tcBorders>
              <w:top w:val="single" w:sz="4" w:space="0" w:color="auto"/>
            </w:tcBorders>
          </w:tcPr>
          <w:p w:rsidR="001E3F1B" w:rsidRPr="001661B8" w:rsidRDefault="006C084F" w:rsidP="00E7344C">
            <w:pPr>
              <w:rPr>
                <w:b/>
              </w:rPr>
            </w:pPr>
            <w:moveToRangeStart w:id="432" w:author="Hana Navrátilová" w:date="2019-09-24T11:10:00Z" w:name="move20215876"/>
            <w:moveTo w:id="433" w:author="Hana Navrátilová" w:date="2019-09-24T11:10:00Z">
              <w:r w:rsidRPr="00470B98">
                <w:rPr>
                  <w:b/>
                </w:rPr>
                <w:t xml:space="preserve">doc. </w:t>
              </w:r>
            </w:moveTo>
            <w:moveToRangeEnd w:id="432"/>
            <w:del w:id="434" w:author="Hana Navrátilová" w:date="2019-09-24T11:10:00Z">
              <w:r w:rsidR="002F3CE6" w:rsidRPr="001661B8">
                <w:rPr>
                  <w:b/>
                </w:rPr>
                <w:delText xml:space="preserve">PhDr. </w:delText>
              </w:r>
              <w:r w:rsidR="00010FB7" w:rsidRPr="001661B8">
                <w:rPr>
                  <w:b/>
                </w:rPr>
                <w:delText xml:space="preserve">Mgr. </w:delText>
              </w:r>
              <w:r w:rsidR="002F3CE6" w:rsidRPr="001661B8">
                <w:rPr>
                  <w:b/>
                </w:rPr>
                <w:delText>Marcela Janíková</w:delText>
              </w:r>
            </w:del>
            <w:ins w:id="435" w:author="Hana Navrátilová" w:date="2019-09-24T11:10:00Z">
              <w:r w:rsidRPr="001661B8">
                <w:rPr>
                  <w:b/>
                </w:rPr>
                <w:t>Ing. Adriana Knápková</w:t>
              </w:r>
            </w:ins>
            <w:r w:rsidRPr="001661B8">
              <w:rPr>
                <w:b/>
              </w:rPr>
              <w:t xml:space="preserve">, Ph.D. </w:t>
            </w:r>
            <w:r w:rsidR="001E3F1B" w:rsidRPr="001661B8">
              <w:t xml:space="preserve">50% / </w:t>
            </w:r>
            <w:r w:rsidR="006B4C63" w:rsidRPr="001661B8">
              <w:t>PhDr. Barbora Petrů Puhrová</w:t>
            </w:r>
            <w:del w:id="436" w:author="Hana Navrátilová" w:date="2019-09-24T11:10:00Z">
              <w:r w:rsidR="005F532C" w:rsidRPr="001661B8">
                <w:delText xml:space="preserve"> </w:delText>
              </w:r>
            </w:del>
            <w:ins w:id="437" w:author="Hana Navrátilová" w:date="2019-09-24T11:10:00Z">
              <w:r w:rsidR="006B4C63" w:rsidRPr="001661B8">
                <w:t>, Ph.D.</w:t>
              </w:r>
            </w:ins>
            <w:r w:rsidR="001E3F1B" w:rsidRPr="001661B8">
              <w:t xml:space="preserve"> 50%</w:t>
            </w:r>
          </w:p>
        </w:tc>
        <w:tc>
          <w:tcPr>
            <w:tcW w:w="577" w:type="dxa"/>
            <w:tcBorders>
              <w:top w:val="single" w:sz="4" w:space="0" w:color="auto"/>
            </w:tcBorders>
          </w:tcPr>
          <w:p w:rsidR="001E3F1B" w:rsidRPr="00944A9E" w:rsidRDefault="001E3F1B" w:rsidP="00E7344C">
            <w:pPr>
              <w:jc w:val="center"/>
            </w:pPr>
            <w:r w:rsidRPr="00944A9E">
              <w:t>5/LS</w:t>
            </w:r>
          </w:p>
        </w:tc>
        <w:tc>
          <w:tcPr>
            <w:tcW w:w="404" w:type="dxa"/>
            <w:tcBorders>
              <w:top w:val="single" w:sz="4" w:space="0" w:color="auto"/>
            </w:tcBorders>
          </w:tcPr>
          <w:p w:rsidR="001E3F1B" w:rsidRPr="00944A9E" w:rsidRDefault="001E3F1B" w:rsidP="00E7344C">
            <w:pPr>
              <w:jc w:val="center"/>
            </w:pPr>
            <w:r w:rsidRPr="00944A9E">
              <w:t>PZ</w:t>
            </w:r>
          </w:p>
        </w:tc>
      </w:tr>
      <w:tr w:rsidR="001E3F1B" w:rsidRPr="00944A9E" w:rsidTr="00A310F0">
        <w:trPr>
          <w:trHeight w:val="329"/>
          <w:jc w:val="center"/>
        </w:trPr>
        <w:tc>
          <w:tcPr>
            <w:tcW w:w="2122" w:type="dxa"/>
            <w:tcBorders>
              <w:top w:val="nil"/>
            </w:tcBorders>
          </w:tcPr>
          <w:p w:rsidR="001E3F1B" w:rsidRPr="00944A9E" w:rsidRDefault="001E3F1B" w:rsidP="00E7344C">
            <w:pPr>
              <w:rPr>
                <w:del w:id="438" w:author="Hana Navrátilová" w:date="2019-09-24T11:10:00Z"/>
              </w:rPr>
            </w:pPr>
            <w:del w:id="439" w:author="Hana Navrátilová" w:date="2019-09-24T11:10:00Z">
              <w:r w:rsidRPr="00944A9E">
                <w:delText>Inkluzivní pedagogika v praxi</w:delText>
              </w:r>
            </w:del>
          </w:p>
          <w:p w:rsidR="001E3F1B" w:rsidRPr="00944A9E" w:rsidRDefault="00A10E2E" w:rsidP="006C084F">
            <w:ins w:id="440" w:author="Hana Navrátilová" w:date="2019-09-24T11:10:00Z">
              <w:r>
                <w:t>Osobnostně-s</w:t>
              </w:r>
              <w:r w:rsidR="006C084F">
                <w:t>ociální rozvoj učitele</w:t>
              </w:r>
            </w:ins>
          </w:p>
        </w:tc>
        <w:tc>
          <w:tcPr>
            <w:tcW w:w="1275" w:type="dxa"/>
          </w:tcPr>
          <w:p w:rsidR="001E3F1B" w:rsidRPr="00944A9E" w:rsidRDefault="001E3F1B" w:rsidP="00E7344C">
            <w:pPr>
              <w:jc w:val="center"/>
            </w:pPr>
            <w:r w:rsidRPr="00944A9E">
              <w:t>14p+14s</w:t>
            </w:r>
          </w:p>
        </w:tc>
        <w:tc>
          <w:tcPr>
            <w:tcW w:w="1276" w:type="dxa"/>
          </w:tcPr>
          <w:p w:rsidR="001E3F1B" w:rsidRPr="00944A9E" w:rsidRDefault="001E3F1B" w:rsidP="00E7344C">
            <w:pPr>
              <w:jc w:val="center"/>
            </w:pPr>
            <w:r w:rsidRPr="00944A9E">
              <w:t>klasifikovaný zápočet</w:t>
            </w:r>
          </w:p>
        </w:tc>
        <w:tc>
          <w:tcPr>
            <w:tcW w:w="992" w:type="dxa"/>
          </w:tcPr>
          <w:p w:rsidR="001E3F1B" w:rsidRPr="00944A9E" w:rsidRDefault="001E3F1B" w:rsidP="00E7344C">
            <w:pPr>
              <w:jc w:val="center"/>
            </w:pPr>
            <w:r w:rsidRPr="00944A9E">
              <w:t>2</w:t>
            </w:r>
          </w:p>
        </w:tc>
        <w:tc>
          <w:tcPr>
            <w:tcW w:w="3012" w:type="dxa"/>
          </w:tcPr>
          <w:p w:rsidR="001E3F1B" w:rsidRPr="001661B8" w:rsidRDefault="006C084F" w:rsidP="00E7344C">
            <w:ins w:id="441" w:author="Hana Navrátilová" w:date="2019-09-24T11:10:00Z">
              <w:r w:rsidRPr="001661B8">
                <w:t xml:space="preserve">prof. </w:t>
              </w:r>
            </w:ins>
            <w:moveToRangeStart w:id="442" w:author="Hana Navrátilová" w:date="2019-09-24T11:10:00Z" w:name="move20215889"/>
            <w:moveTo w:id="443" w:author="Hana Navrátilová" w:date="2019-09-24T11:10:00Z">
              <w:r w:rsidRPr="001661B8">
                <w:t xml:space="preserve">PhDr. </w:t>
              </w:r>
            </w:moveTo>
            <w:moveToRangeEnd w:id="442"/>
            <w:ins w:id="444" w:author="Hana Navrátilová" w:date="2019-09-24T11:10:00Z">
              <w:r w:rsidRPr="001661B8">
                <w:t>Ivo Jirásek, CSc. 100%</w:t>
              </w:r>
            </w:ins>
            <w:moveFromRangeStart w:id="445" w:author="Hana Navrátilová" w:date="2019-09-24T11:10:00Z" w:name="move20215890"/>
            <w:moveFrom w:id="446" w:author="Hana Navrátilová" w:date="2019-09-24T11:10:00Z">
              <w:r w:rsidR="00A0175F" w:rsidRPr="00470B98">
                <w:t xml:space="preserve">doc. </w:t>
              </w:r>
            </w:moveFrom>
            <w:moveFromRangeEnd w:id="445"/>
            <w:del w:id="447" w:author="Hana Navrátilová" w:date="2019-09-24T11:10:00Z">
              <w:r w:rsidR="001E3F1B" w:rsidRPr="001661B8">
                <w:rPr>
                  <w:b/>
                </w:rPr>
                <w:delText>Mgr. Jana Kratochvílová, Ph.D.</w:delText>
              </w:r>
              <w:r w:rsidR="002F3CE6" w:rsidRPr="001661B8">
                <w:delText xml:space="preserve"> 50% / </w:delText>
              </w:r>
              <w:r w:rsidR="00B26561" w:rsidRPr="001661B8">
                <w:delText xml:space="preserve">Mgr. Iva Žáková </w:delText>
              </w:r>
              <w:r w:rsidR="001E3F1B" w:rsidRPr="001661B8">
                <w:delText>50%</w:delText>
              </w:r>
            </w:del>
          </w:p>
        </w:tc>
        <w:tc>
          <w:tcPr>
            <w:tcW w:w="577" w:type="dxa"/>
          </w:tcPr>
          <w:p w:rsidR="001E3F1B" w:rsidRPr="00944A9E" w:rsidRDefault="001E3F1B" w:rsidP="00E7344C">
            <w:pPr>
              <w:jc w:val="center"/>
            </w:pPr>
            <w:r w:rsidRPr="00944A9E">
              <w:t>5/LS</w:t>
            </w:r>
          </w:p>
        </w:tc>
        <w:tc>
          <w:tcPr>
            <w:tcW w:w="404" w:type="dxa"/>
          </w:tcPr>
          <w:p w:rsidR="001E3F1B" w:rsidRPr="00944A9E" w:rsidRDefault="001E3F1B" w:rsidP="00E7344C">
            <w:pPr>
              <w:jc w:val="center"/>
            </w:pPr>
            <w:r w:rsidRPr="00944A9E">
              <w:t>PZ</w:t>
            </w:r>
          </w:p>
        </w:tc>
      </w:tr>
      <w:tr w:rsidR="001E3F1B" w:rsidRPr="00944A9E" w:rsidTr="00A310F0">
        <w:trPr>
          <w:trHeight w:val="329"/>
          <w:jc w:val="center"/>
        </w:trPr>
        <w:tc>
          <w:tcPr>
            <w:tcW w:w="2122" w:type="dxa"/>
            <w:tcBorders>
              <w:top w:val="nil"/>
            </w:tcBorders>
          </w:tcPr>
          <w:p w:rsidR="001E3F1B" w:rsidRPr="00944A9E" w:rsidRDefault="001E3F1B" w:rsidP="00E7344C">
            <w:r w:rsidRPr="00944A9E">
              <w:t>Český jazyk ke SZZ</w:t>
            </w:r>
          </w:p>
          <w:p w:rsidR="001E3F1B" w:rsidRPr="00944A9E" w:rsidRDefault="001E3F1B" w:rsidP="00E7344C"/>
        </w:tc>
        <w:tc>
          <w:tcPr>
            <w:tcW w:w="1275" w:type="dxa"/>
          </w:tcPr>
          <w:p w:rsidR="001E3F1B" w:rsidRPr="00944A9E" w:rsidRDefault="001E3F1B" w:rsidP="00E7344C">
            <w:pPr>
              <w:jc w:val="center"/>
            </w:pPr>
            <w:r w:rsidRPr="00944A9E">
              <w:t>14s</w:t>
            </w:r>
          </w:p>
        </w:tc>
        <w:tc>
          <w:tcPr>
            <w:tcW w:w="1276" w:type="dxa"/>
          </w:tcPr>
          <w:p w:rsidR="001E3F1B" w:rsidRPr="00944A9E" w:rsidRDefault="001E3F1B" w:rsidP="00E7344C">
            <w:pPr>
              <w:jc w:val="center"/>
            </w:pPr>
            <w:r w:rsidRPr="00944A9E">
              <w:t>zápočet</w:t>
            </w:r>
          </w:p>
        </w:tc>
        <w:tc>
          <w:tcPr>
            <w:tcW w:w="992" w:type="dxa"/>
          </w:tcPr>
          <w:p w:rsidR="001E3F1B" w:rsidRPr="00944A9E" w:rsidRDefault="001E3F1B" w:rsidP="00E7344C">
            <w:pPr>
              <w:jc w:val="center"/>
            </w:pPr>
            <w:r w:rsidRPr="00944A9E">
              <w:t>2</w:t>
            </w:r>
          </w:p>
        </w:tc>
        <w:tc>
          <w:tcPr>
            <w:tcW w:w="3012" w:type="dxa"/>
          </w:tcPr>
          <w:p w:rsidR="001E3F1B" w:rsidRPr="001661B8" w:rsidRDefault="001E3F1B" w:rsidP="00E7344C">
            <w:del w:id="448" w:author="Hana Navrátilová" w:date="2019-09-24T11:10:00Z">
              <w:r w:rsidRPr="001661B8">
                <w:delText>Mgr</w:delText>
              </w:r>
            </w:del>
            <w:ins w:id="449" w:author="Hana Navrátilová" w:date="2019-09-24T11:10:00Z">
              <w:r w:rsidR="006C084F" w:rsidRPr="001661B8">
                <w:t>PhDr</w:t>
              </w:r>
            </w:ins>
            <w:r w:rsidR="006C084F" w:rsidRPr="001661B8">
              <w:t xml:space="preserve">. </w:t>
            </w:r>
            <w:r w:rsidRPr="001661B8">
              <w:t>Hana Navrátilová</w:t>
            </w:r>
            <w:ins w:id="450" w:author="Hana Navrátilová" w:date="2019-09-24T11:10:00Z">
              <w:r w:rsidR="006C084F" w:rsidRPr="001661B8">
                <w:t>, Ph.D.</w:t>
              </w:r>
            </w:ins>
          </w:p>
          <w:p w:rsidR="001E3F1B" w:rsidRPr="001661B8" w:rsidRDefault="006C084F" w:rsidP="00E7344C">
            <w:r w:rsidRPr="001661B8">
              <w:t>100</w:t>
            </w:r>
            <w:r w:rsidR="001E3F1B" w:rsidRPr="001661B8">
              <w:t>%</w:t>
            </w:r>
          </w:p>
        </w:tc>
        <w:tc>
          <w:tcPr>
            <w:tcW w:w="577" w:type="dxa"/>
          </w:tcPr>
          <w:p w:rsidR="001E3F1B" w:rsidRPr="00944A9E" w:rsidRDefault="001E3F1B" w:rsidP="00E7344C">
            <w:pPr>
              <w:jc w:val="center"/>
            </w:pPr>
            <w:r w:rsidRPr="00944A9E">
              <w:t>5/LS</w:t>
            </w:r>
          </w:p>
        </w:tc>
        <w:tc>
          <w:tcPr>
            <w:tcW w:w="404" w:type="dxa"/>
          </w:tcPr>
          <w:p w:rsidR="001E3F1B" w:rsidRPr="00944A9E" w:rsidRDefault="001E3F1B" w:rsidP="00E7344C">
            <w:pPr>
              <w:jc w:val="center"/>
            </w:pPr>
            <w:r w:rsidRPr="00944A9E">
              <w:t>PZ</w:t>
            </w:r>
          </w:p>
        </w:tc>
      </w:tr>
      <w:tr w:rsidR="001E3F1B" w:rsidRPr="00944A9E" w:rsidTr="00A310F0">
        <w:trPr>
          <w:trHeight w:val="261"/>
          <w:jc w:val="center"/>
        </w:trPr>
        <w:tc>
          <w:tcPr>
            <w:tcW w:w="2122" w:type="dxa"/>
            <w:tcBorders>
              <w:top w:val="nil"/>
              <w:bottom w:val="single" w:sz="4" w:space="0" w:color="auto"/>
            </w:tcBorders>
          </w:tcPr>
          <w:p w:rsidR="001E3F1B" w:rsidRPr="00944A9E" w:rsidRDefault="002F3CE6" w:rsidP="00E7344C">
            <w:r>
              <w:t>Matematický seminář ke SZZ</w:t>
            </w:r>
          </w:p>
        </w:tc>
        <w:tc>
          <w:tcPr>
            <w:tcW w:w="1275" w:type="dxa"/>
          </w:tcPr>
          <w:p w:rsidR="001E3F1B" w:rsidRPr="00944A9E" w:rsidRDefault="001E3F1B" w:rsidP="00E7344C">
            <w:pPr>
              <w:jc w:val="center"/>
            </w:pPr>
            <w:r w:rsidRPr="00944A9E">
              <w:t>14s</w:t>
            </w:r>
          </w:p>
        </w:tc>
        <w:tc>
          <w:tcPr>
            <w:tcW w:w="1276" w:type="dxa"/>
          </w:tcPr>
          <w:p w:rsidR="001E3F1B" w:rsidRPr="00944A9E" w:rsidRDefault="001E3F1B" w:rsidP="00E7344C">
            <w:pPr>
              <w:jc w:val="center"/>
            </w:pPr>
            <w:r w:rsidRPr="00944A9E">
              <w:t>zápočet</w:t>
            </w:r>
          </w:p>
        </w:tc>
        <w:tc>
          <w:tcPr>
            <w:tcW w:w="992" w:type="dxa"/>
          </w:tcPr>
          <w:p w:rsidR="001E3F1B" w:rsidRPr="00944A9E" w:rsidRDefault="001E3F1B" w:rsidP="00E7344C">
            <w:pPr>
              <w:jc w:val="center"/>
            </w:pPr>
            <w:r w:rsidRPr="00944A9E">
              <w:t>2</w:t>
            </w:r>
          </w:p>
        </w:tc>
        <w:tc>
          <w:tcPr>
            <w:tcW w:w="3012" w:type="dxa"/>
          </w:tcPr>
          <w:p w:rsidR="006C084F" w:rsidRPr="001661B8" w:rsidRDefault="005A55A4" w:rsidP="00E7344C">
            <w:pPr>
              <w:rPr>
                <w:ins w:id="451" w:author="Hana Navrátilová" w:date="2019-09-24T11:10:00Z"/>
                <w:b/>
              </w:rPr>
            </w:pPr>
            <w:ins w:id="452" w:author="Hana Navrátilová" w:date="2019-09-24T11:10:00Z">
              <w:r w:rsidRPr="001661B8">
                <w:rPr>
                  <w:b/>
                </w:rPr>
                <w:t>prof. RNDr. Anna Tirpáková, CSc. 50%</w:t>
              </w:r>
            </w:ins>
          </w:p>
          <w:p w:rsidR="002F3CE6" w:rsidRPr="001661B8" w:rsidRDefault="002F3CE6" w:rsidP="00E7344C">
            <w:r w:rsidRPr="001661B8">
              <w:t xml:space="preserve">Mgr. Marie Pavelková </w:t>
            </w:r>
          </w:p>
          <w:p w:rsidR="001E3F1B" w:rsidRPr="001661B8" w:rsidRDefault="002F3CE6" w:rsidP="00E7344C">
            <w:del w:id="453" w:author="Hana Navrátilová" w:date="2019-09-24T11:10:00Z">
              <w:r w:rsidRPr="001661B8">
                <w:delText>10</w:delText>
              </w:r>
              <w:r w:rsidR="001E3F1B" w:rsidRPr="001661B8">
                <w:delText>0</w:delText>
              </w:r>
            </w:del>
            <w:ins w:id="454" w:author="Hana Navrátilová" w:date="2019-09-24T11:10:00Z">
              <w:r w:rsidR="006C084F" w:rsidRPr="001661B8">
                <w:t>50</w:t>
              </w:r>
            </w:ins>
            <w:r w:rsidR="001E3F1B" w:rsidRPr="001661B8">
              <w:t>%</w:t>
            </w:r>
          </w:p>
        </w:tc>
        <w:tc>
          <w:tcPr>
            <w:tcW w:w="577" w:type="dxa"/>
          </w:tcPr>
          <w:p w:rsidR="001E3F1B" w:rsidRPr="00944A9E" w:rsidRDefault="001E3F1B" w:rsidP="00E7344C">
            <w:pPr>
              <w:jc w:val="center"/>
            </w:pPr>
            <w:r w:rsidRPr="00944A9E">
              <w:t>5/LS</w:t>
            </w:r>
          </w:p>
        </w:tc>
        <w:tc>
          <w:tcPr>
            <w:tcW w:w="404" w:type="dxa"/>
          </w:tcPr>
          <w:p w:rsidR="001E3F1B" w:rsidRPr="00944A9E" w:rsidRDefault="001E3F1B" w:rsidP="00E7344C">
            <w:pPr>
              <w:jc w:val="center"/>
            </w:pPr>
            <w:r w:rsidRPr="00944A9E">
              <w:t>PZ</w:t>
            </w:r>
          </w:p>
        </w:tc>
      </w:tr>
      <w:tr w:rsidR="001E3F1B" w:rsidRPr="00944A9E" w:rsidTr="00A310F0">
        <w:trPr>
          <w:trHeight w:val="555"/>
          <w:jc w:val="center"/>
        </w:trPr>
        <w:tc>
          <w:tcPr>
            <w:tcW w:w="2122" w:type="dxa"/>
            <w:tcBorders>
              <w:top w:val="single" w:sz="4" w:space="0" w:color="auto"/>
            </w:tcBorders>
          </w:tcPr>
          <w:p w:rsidR="001E3F1B" w:rsidRPr="00944A9E" w:rsidRDefault="001E3F1B" w:rsidP="00E7344C">
            <w:r w:rsidRPr="00944A9E">
              <w:t>Základy první pomoci a bezpečnosti práce</w:t>
            </w:r>
          </w:p>
          <w:p w:rsidR="001E3F1B" w:rsidRPr="00944A9E" w:rsidRDefault="001E3F1B" w:rsidP="00E7344C"/>
        </w:tc>
        <w:tc>
          <w:tcPr>
            <w:tcW w:w="1275" w:type="dxa"/>
          </w:tcPr>
          <w:p w:rsidR="001E3F1B" w:rsidRPr="00944A9E" w:rsidRDefault="001E3F1B" w:rsidP="00E7344C">
            <w:pPr>
              <w:jc w:val="center"/>
            </w:pPr>
            <w:r w:rsidRPr="00944A9E">
              <w:t>14c</w:t>
            </w:r>
          </w:p>
        </w:tc>
        <w:tc>
          <w:tcPr>
            <w:tcW w:w="1276" w:type="dxa"/>
          </w:tcPr>
          <w:p w:rsidR="001E3F1B" w:rsidRPr="00944A9E" w:rsidRDefault="001E3F1B" w:rsidP="00E7344C">
            <w:pPr>
              <w:jc w:val="center"/>
            </w:pPr>
            <w:r w:rsidRPr="00944A9E">
              <w:t>zápočet</w:t>
            </w:r>
          </w:p>
        </w:tc>
        <w:tc>
          <w:tcPr>
            <w:tcW w:w="992" w:type="dxa"/>
          </w:tcPr>
          <w:p w:rsidR="001E3F1B" w:rsidRPr="00944A9E" w:rsidRDefault="001E3F1B" w:rsidP="00E7344C">
            <w:pPr>
              <w:jc w:val="center"/>
            </w:pPr>
            <w:r w:rsidRPr="00944A9E">
              <w:t>1</w:t>
            </w:r>
          </w:p>
        </w:tc>
        <w:tc>
          <w:tcPr>
            <w:tcW w:w="3012" w:type="dxa"/>
          </w:tcPr>
          <w:p w:rsidR="001E3F1B" w:rsidRPr="001661B8" w:rsidRDefault="005C6FCD" w:rsidP="00E7344C">
            <w:r w:rsidRPr="00470B98">
              <w:t>PhDr. Mgr. Petr Snopek, PhD.</w:t>
            </w:r>
            <w:r w:rsidRPr="001661B8">
              <w:t xml:space="preserve"> 100</w:t>
            </w:r>
            <w:r w:rsidR="001E3F1B" w:rsidRPr="001661B8">
              <w:t>%</w:t>
            </w:r>
          </w:p>
        </w:tc>
        <w:tc>
          <w:tcPr>
            <w:tcW w:w="577" w:type="dxa"/>
          </w:tcPr>
          <w:p w:rsidR="001E3F1B" w:rsidRPr="00944A9E" w:rsidRDefault="001E3F1B" w:rsidP="00E7344C">
            <w:pPr>
              <w:jc w:val="center"/>
            </w:pPr>
            <w:r w:rsidRPr="00944A9E">
              <w:t>5/LS</w:t>
            </w:r>
          </w:p>
        </w:tc>
        <w:tc>
          <w:tcPr>
            <w:tcW w:w="404" w:type="dxa"/>
          </w:tcPr>
          <w:p w:rsidR="001E3F1B" w:rsidRPr="00944A9E" w:rsidRDefault="001E3F1B" w:rsidP="00E7344C">
            <w:pPr>
              <w:jc w:val="center"/>
            </w:pPr>
            <w:r w:rsidRPr="00944A9E">
              <w:t>PZ</w:t>
            </w:r>
          </w:p>
        </w:tc>
      </w:tr>
      <w:tr w:rsidR="001E3F1B" w:rsidRPr="00944A9E" w:rsidTr="00A310F0">
        <w:trPr>
          <w:trHeight w:val="329"/>
          <w:jc w:val="center"/>
        </w:trPr>
        <w:tc>
          <w:tcPr>
            <w:tcW w:w="2122" w:type="dxa"/>
            <w:tcBorders>
              <w:top w:val="nil"/>
            </w:tcBorders>
          </w:tcPr>
          <w:p w:rsidR="001E3F1B" w:rsidRPr="00944A9E" w:rsidRDefault="001E3F1B" w:rsidP="00E7344C">
            <w:r w:rsidRPr="00944A9E">
              <w:t xml:space="preserve">Diplomová práce </w:t>
            </w:r>
          </w:p>
        </w:tc>
        <w:tc>
          <w:tcPr>
            <w:tcW w:w="1275" w:type="dxa"/>
          </w:tcPr>
          <w:p w:rsidR="001E3F1B" w:rsidRPr="00944A9E" w:rsidRDefault="001E3F1B" w:rsidP="00E7344C">
            <w:pPr>
              <w:jc w:val="center"/>
            </w:pPr>
            <w:r w:rsidRPr="00944A9E">
              <w:t>40 hod.</w:t>
            </w:r>
          </w:p>
        </w:tc>
        <w:tc>
          <w:tcPr>
            <w:tcW w:w="1276" w:type="dxa"/>
          </w:tcPr>
          <w:p w:rsidR="001E3F1B" w:rsidRPr="00944A9E" w:rsidRDefault="001E3F1B" w:rsidP="00E7344C">
            <w:pPr>
              <w:jc w:val="center"/>
            </w:pPr>
            <w:r w:rsidRPr="00944A9E">
              <w:t>zápočet</w:t>
            </w:r>
          </w:p>
        </w:tc>
        <w:tc>
          <w:tcPr>
            <w:tcW w:w="992" w:type="dxa"/>
          </w:tcPr>
          <w:p w:rsidR="001E3F1B" w:rsidRPr="00944A9E" w:rsidRDefault="001E3F1B" w:rsidP="00E7344C">
            <w:pPr>
              <w:jc w:val="center"/>
            </w:pPr>
            <w:r w:rsidRPr="00944A9E">
              <w:t>15</w:t>
            </w:r>
          </w:p>
        </w:tc>
        <w:tc>
          <w:tcPr>
            <w:tcW w:w="3012" w:type="dxa"/>
          </w:tcPr>
          <w:p w:rsidR="001E3F1B" w:rsidRPr="00944A9E" w:rsidRDefault="001E3F1B" w:rsidP="00E7344C">
            <w:r w:rsidRPr="00944A9E">
              <w:t>vedoucí diplomové práce</w:t>
            </w:r>
          </w:p>
        </w:tc>
        <w:tc>
          <w:tcPr>
            <w:tcW w:w="577" w:type="dxa"/>
          </w:tcPr>
          <w:p w:rsidR="001E3F1B" w:rsidRPr="00944A9E" w:rsidRDefault="001E3F1B" w:rsidP="00E7344C">
            <w:pPr>
              <w:jc w:val="center"/>
            </w:pPr>
            <w:r w:rsidRPr="00944A9E">
              <w:t>5/LS</w:t>
            </w:r>
          </w:p>
        </w:tc>
        <w:tc>
          <w:tcPr>
            <w:tcW w:w="404" w:type="dxa"/>
          </w:tcPr>
          <w:p w:rsidR="001E3F1B" w:rsidRPr="00944A9E" w:rsidRDefault="001E3F1B" w:rsidP="00E7344C">
            <w:pPr>
              <w:jc w:val="center"/>
            </w:pPr>
          </w:p>
        </w:tc>
      </w:tr>
      <w:tr w:rsidR="00427A32" w:rsidRPr="00944A9E" w:rsidTr="00E02891">
        <w:trPr>
          <w:trHeight w:val="232"/>
          <w:jc w:val="center"/>
        </w:trPr>
        <w:tc>
          <w:tcPr>
            <w:tcW w:w="2122" w:type="dxa"/>
            <w:tcBorders>
              <w:top w:val="nil"/>
              <w:bottom w:val="single" w:sz="4" w:space="0" w:color="auto"/>
            </w:tcBorders>
          </w:tcPr>
          <w:p w:rsidR="00427A32" w:rsidRPr="00944A9E" w:rsidRDefault="00427A32" w:rsidP="00E7344C">
            <w:pPr>
              <w:rPr>
                <w:b/>
              </w:rPr>
            </w:pPr>
            <w:r>
              <w:rPr>
                <w:b/>
              </w:rPr>
              <w:t xml:space="preserve">Počet kreditů </w:t>
            </w:r>
            <w:r>
              <w:rPr>
                <w:b/>
              </w:rPr>
              <w:br/>
              <w:t>za LS 5. ročníku</w:t>
            </w:r>
          </w:p>
        </w:tc>
        <w:tc>
          <w:tcPr>
            <w:tcW w:w="2551" w:type="dxa"/>
            <w:gridSpan w:val="2"/>
          </w:tcPr>
          <w:p w:rsidR="00427A32" w:rsidRPr="00944A9E" w:rsidRDefault="00427A32" w:rsidP="00E7344C">
            <w:pPr>
              <w:jc w:val="both"/>
            </w:pPr>
          </w:p>
        </w:tc>
        <w:tc>
          <w:tcPr>
            <w:tcW w:w="992" w:type="dxa"/>
          </w:tcPr>
          <w:p w:rsidR="00427A32" w:rsidRPr="00944A9E" w:rsidRDefault="00427A32" w:rsidP="00E7344C">
            <w:pPr>
              <w:jc w:val="center"/>
              <w:rPr>
                <w:b/>
              </w:rPr>
            </w:pPr>
            <w:r w:rsidRPr="00944A9E">
              <w:rPr>
                <w:b/>
              </w:rPr>
              <w:t>30</w:t>
            </w:r>
          </w:p>
        </w:tc>
        <w:tc>
          <w:tcPr>
            <w:tcW w:w="3993" w:type="dxa"/>
            <w:gridSpan w:val="3"/>
          </w:tcPr>
          <w:p w:rsidR="00427A32" w:rsidRPr="00944A9E" w:rsidRDefault="00427A32" w:rsidP="00E7344C">
            <w:pPr>
              <w:jc w:val="both"/>
            </w:pPr>
          </w:p>
        </w:tc>
      </w:tr>
      <w:tr w:rsidR="00427A32" w:rsidRPr="00944A9E" w:rsidTr="00E02891">
        <w:trPr>
          <w:trHeight w:val="159"/>
          <w:jc w:val="center"/>
        </w:trPr>
        <w:tc>
          <w:tcPr>
            <w:tcW w:w="2122" w:type="dxa"/>
            <w:tcBorders>
              <w:top w:val="single" w:sz="4" w:space="0" w:color="auto"/>
            </w:tcBorders>
          </w:tcPr>
          <w:p w:rsidR="00427A32" w:rsidRPr="00944A9E" w:rsidRDefault="00427A32" w:rsidP="00E7344C">
            <w:pPr>
              <w:rPr>
                <w:b/>
              </w:rPr>
            </w:pPr>
            <w:r>
              <w:rPr>
                <w:b/>
              </w:rPr>
              <w:t xml:space="preserve">Počet kreditů </w:t>
            </w:r>
            <w:r>
              <w:rPr>
                <w:b/>
              </w:rPr>
              <w:br/>
              <w:t>za 5. ročník</w:t>
            </w:r>
          </w:p>
        </w:tc>
        <w:tc>
          <w:tcPr>
            <w:tcW w:w="2551" w:type="dxa"/>
            <w:gridSpan w:val="2"/>
          </w:tcPr>
          <w:p w:rsidR="00427A32" w:rsidRPr="00944A9E" w:rsidRDefault="00427A32" w:rsidP="00E7344C">
            <w:pPr>
              <w:jc w:val="both"/>
            </w:pPr>
          </w:p>
        </w:tc>
        <w:tc>
          <w:tcPr>
            <w:tcW w:w="992" w:type="dxa"/>
          </w:tcPr>
          <w:p w:rsidR="00427A32" w:rsidRPr="00944A9E" w:rsidRDefault="00427A32" w:rsidP="00E7344C">
            <w:pPr>
              <w:jc w:val="center"/>
              <w:rPr>
                <w:b/>
              </w:rPr>
            </w:pPr>
            <w:r w:rsidRPr="00944A9E">
              <w:rPr>
                <w:b/>
              </w:rPr>
              <w:t>60</w:t>
            </w:r>
          </w:p>
        </w:tc>
        <w:tc>
          <w:tcPr>
            <w:tcW w:w="3993" w:type="dxa"/>
            <w:gridSpan w:val="3"/>
          </w:tcPr>
          <w:p w:rsidR="00427A32" w:rsidRPr="00944A9E" w:rsidRDefault="00427A32" w:rsidP="00E7344C">
            <w:pPr>
              <w:jc w:val="both"/>
            </w:pPr>
          </w:p>
        </w:tc>
      </w:tr>
      <w:tr w:rsidR="00427A32" w:rsidRPr="00944A9E" w:rsidTr="00E02891">
        <w:trPr>
          <w:trHeight w:val="906"/>
          <w:jc w:val="center"/>
        </w:trPr>
        <w:tc>
          <w:tcPr>
            <w:tcW w:w="2122" w:type="dxa"/>
            <w:tcBorders>
              <w:top w:val="nil"/>
              <w:bottom w:val="single" w:sz="4" w:space="0" w:color="auto"/>
            </w:tcBorders>
          </w:tcPr>
          <w:p w:rsidR="00427A32" w:rsidRPr="00944A9E" w:rsidRDefault="00427A32" w:rsidP="00E7344C">
            <w:pPr>
              <w:rPr>
                <w:b/>
                <w:bCs/>
              </w:rPr>
            </w:pPr>
            <w:r>
              <w:rPr>
                <w:b/>
                <w:bCs/>
              </w:rPr>
              <w:t xml:space="preserve">Počet kreditů </w:t>
            </w:r>
            <w:r>
              <w:rPr>
                <w:b/>
                <w:bCs/>
              </w:rPr>
              <w:br/>
              <w:t>za celé studium</w:t>
            </w:r>
          </w:p>
        </w:tc>
        <w:tc>
          <w:tcPr>
            <w:tcW w:w="2551" w:type="dxa"/>
            <w:gridSpan w:val="2"/>
            <w:tcBorders>
              <w:bottom w:val="single" w:sz="4" w:space="0" w:color="auto"/>
            </w:tcBorders>
          </w:tcPr>
          <w:p w:rsidR="00427A32" w:rsidRPr="00944A9E" w:rsidRDefault="00427A32" w:rsidP="00E7344C">
            <w:pPr>
              <w:jc w:val="both"/>
              <w:rPr>
                <w:b/>
                <w:bCs/>
              </w:rPr>
            </w:pPr>
          </w:p>
        </w:tc>
        <w:tc>
          <w:tcPr>
            <w:tcW w:w="992" w:type="dxa"/>
            <w:tcBorders>
              <w:bottom w:val="single" w:sz="4" w:space="0" w:color="auto"/>
            </w:tcBorders>
          </w:tcPr>
          <w:p w:rsidR="00427A32" w:rsidRPr="00944A9E" w:rsidRDefault="00427A32" w:rsidP="00E7344C">
            <w:pPr>
              <w:jc w:val="center"/>
              <w:rPr>
                <w:b/>
              </w:rPr>
            </w:pPr>
            <w:r w:rsidRPr="00944A9E">
              <w:rPr>
                <w:b/>
              </w:rPr>
              <w:t>300</w:t>
            </w:r>
          </w:p>
        </w:tc>
        <w:tc>
          <w:tcPr>
            <w:tcW w:w="3993" w:type="dxa"/>
            <w:gridSpan w:val="3"/>
            <w:tcBorders>
              <w:bottom w:val="single" w:sz="4" w:space="0" w:color="auto"/>
            </w:tcBorders>
          </w:tcPr>
          <w:p w:rsidR="00427A32" w:rsidRPr="00944A9E" w:rsidRDefault="00427A32" w:rsidP="00E7344C">
            <w:pPr>
              <w:jc w:val="both"/>
              <w:rPr>
                <w:b/>
                <w:bCs/>
              </w:rPr>
            </w:pPr>
          </w:p>
        </w:tc>
      </w:tr>
    </w:tbl>
    <w:p w:rsidR="002F67F4" w:rsidRDefault="002F67F4" w:rsidP="00E7344C"/>
    <w:p w:rsidR="00A310F0" w:rsidRDefault="00A310F0">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75"/>
        <w:gridCol w:w="5783"/>
      </w:tblGrid>
      <w:tr w:rsidR="008F5557" w:rsidRPr="00944A9E" w:rsidTr="00CF5C74">
        <w:trPr>
          <w:trHeight w:val="80"/>
          <w:jc w:val="center"/>
        </w:trPr>
        <w:tc>
          <w:tcPr>
            <w:tcW w:w="3875" w:type="dxa"/>
            <w:shd w:val="clear" w:color="auto" w:fill="F7CAAC"/>
          </w:tcPr>
          <w:p w:rsidR="008F5557" w:rsidRPr="00944A9E" w:rsidRDefault="008F5557" w:rsidP="00E7344C">
            <w:pPr>
              <w:jc w:val="both"/>
              <w:rPr>
                <w:b/>
              </w:rPr>
            </w:pPr>
            <w:r w:rsidRPr="00944A9E">
              <w:rPr>
                <w:b/>
              </w:rPr>
              <w:t>Součásti SZZ a jejich obsah</w:t>
            </w:r>
          </w:p>
        </w:tc>
        <w:tc>
          <w:tcPr>
            <w:tcW w:w="5783" w:type="dxa"/>
            <w:tcBorders>
              <w:bottom w:val="nil"/>
            </w:tcBorders>
          </w:tcPr>
          <w:p w:rsidR="008F5557" w:rsidRPr="00944A9E" w:rsidRDefault="008F5557" w:rsidP="00E7344C">
            <w:pPr>
              <w:jc w:val="both"/>
            </w:pPr>
          </w:p>
        </w:tc>
      </w:tr>
      <w:tr w:rsidR="008F5557" w:rsidRPr="00944A9E" w:rsidTr="00CF5C74">
        <w:trPr>
          <w:trHeight w:val="759"/>
          <w:jc w:val="center"/>
        </w:trPr>
        <w:tc>
          <w:tcPr>
            <w:tcW w:w="9658" w:type="dxa"/>
            <w:gridSpan w:val="2"/>
            <w:tcBorders>
              <w:top w:val="nil"/>
            </w:tcBorders>
          </w:tcPr>
          <w:p w:rsidR="008F5557" w:rsidRPr="00944A9E" w:rsidRDefault="008F5557" w:rsidP="00E7344C">
            <w:pPr>
              <w:jc w:val="both"/>
            </w:pPr>
          </w:p>
          <w:p w:rsidR="008F5557" w:rsidRPr="00944A9E" w:rsidRDefault="008F5557" w:rsidP="00E7344C">
            <w:pPr>
              <w:numPr>
                <w:ilvl w:val="0"/>
                <w:numId w:val="1"/>
              </w:numPr>
              <w:ind w:left="0"/>
              <w:jc w:val="both"/>
              <w:rPr>
                <w:lang w:bidi="en-US"/>
              </w:rPr>
            </w:pPr>
            <w:r w:rsidRPr="00944A9E">
              <w:rPr>
                <w:lang w:bidi="en-US"/>
              </w:rPr>
              <w:t>Obhajoba diplomové práce</w:t>
            </w:r>
            <w:r w:rsidR="002850E9" w:rsidRPr="00944A9E">
              <w:rPr>
                <w:lang w:bidi="en-US"/>
              </w:rPr>
              <w:t>.</w:t>
            </w:r>
          </w:p>
          <w:p w:rsidR="008F5557" w:rsidRPr="00944A9E" w:rsidRDefault="008F5557" w:rsidP="00E7344C">
            <w:pPr>
              <w:numPr>
                <w:ilvl w:val="0"/>
                <w:numId w:val="1"/>
              </w:numPr>
              <w:ind w:left="0"/>
              <w:jc w:val="both"/>
              <w:rPr>
                <w:lang w:bidi="en-US"/>
              </w:rPr>
            </w:pPr>
            <w:r w:rsidRPr="00944A9E">
              <w:rPr>
                <w:lang w:bidi="en-US"/>
              </w:rPr>
              <w:t>Pedagogika a psychologie</w:t>
            </w:r>
            <w:del w:id="455" w:author="Viktor Pacholík" w:date="2019-09-24T21:18:00Z">
              <w:r w:rsidRPr="00944A9E" w:rsidDel="00C40257">
                <w:rPr>
                  <w:lang w:bidi="en-US"/>
                </w:rPr>
                <w:delText xml:space="preserve"> s řešením profesních problémů</w:delText>
              </w:r>
            </w:del>
            <w:r w:rsidR="002850E9" w:rsidRPr="00944A9E">
              <w:rPr>
                <w:lang w:bidi="en-US"/>
              </w:rPr>
              <w:t>.</w:t>
            </w:r>
          </w:p>
          <w:p w:rsidR="008F5557" w:rsidRPr="00944A9E" w:rsidRDefault="008F5557" w:rsidP="00E7344C">
            <w:pPr>
              <w:numPr>
                <w:ilvl w:val="0"/>
                <w:numId w:val="1"/>
              </w:numPr>
              <w:ind w:left="0"/>
              <w:jc w:val="both"/>
              <w:rPr>
                <w:lang w:bidi="en-US"/>
              </w:rPr>
            </w:pPr>
            <w:r w:rsidRPr="00944A9E">
              <w:rPr>
                <w:lang w:bidi="en-US"/>
              </w:rPr>
              <w:t>Český jazyk a literatura s didaktikou</w:t>
            </w:r>
            <w:del w:id="456" w:author="Viktor Pacholík" w:date="2019-09-24T21:19:00Z">
              <w:r w:rsidRPr="00944A9E" w:rsidDel="00C40257">
                <w:rPr>
                  <w:lang w:bidi="en-US"/>
                </w:rPr>
                <w:delText xml:space="preserve"> a reflexí profesní praxe</w:delText>
              </w:r>
            </w:del>
            <w:r w:rsidR="002850E9" w:rsidRPr="00944A9E">
              <w:rPr>
                <w:lang w:bidi="en-US"/>
              </w:rPr>
              <w:t>.</w:t>
            </w:r>
          </w:p>
          <w:p w:rsidR="008F5557" w:rsidRPr="00944A9E" w:rsidRDefault="008F5557" w:rsidP="00E7344C">
            <w:pPr>
              <w:numPr>
                <w:ilvl w:val="0"/>
                <w:numId w:val="1"/>
              </w:numPr>
              <w:ind w:left="0"/>
              <w:jc w:val="both"/>
              <w:rPr>
                <w:lang w:bidi="en-US"/>
              </w:rPr>
            </w:pPr>
            <w:r w:rsidRPr="00944A9E">
              <w:rPr>
                <w:lang w:bidi="en-US"/>
              </w:rPr>
              <w:t>Matematika s didaktikou</w:t>
            </w:r>
            <w:del w:id="457" w:author="Viktor Pacholík" w:date="2019-09-24T21:19:00Z">
              <w:r w:rsidRPr="00944A9E" w:rsidDel="00C40257">
                <w:rPr>
                  <w:lang w:bidi="en-US"/>
                </w:rPr>
                <w:delText xml:space="preserve"> a reflexí profesní praxe</w:delText>
              </w:r>
            </w:del>
            <w:r w:rsidR="002850E9" w:rsidRPr="00944A9E">
              <w:rPr>
                <w:lang w:bidi="en-US"/>
              </w:rPr>
              <w:t>.</w:t>
            </w:r>
          </w:p>
          <w:p w:rsidR="008F5557" w:rsidRPr="00944A9E" w:rsidRDefault="008F5557" w:rsidP="00E7344C">
            <w:pPr>
              <w:numPr>
                <w:ilvl w:val="0"/>
                <w:numId w:val="1"/>
              </w:numPr>
              <w:ind w:left="0"/>
              <w:jc w:val="both"/>
            </w:pPr>
            <w:r w:rsidRPr="00944A9E">
              <w:rPr>
                <w:lang w:bidi="en-US"/>
              </w:rPr>
              <w:t>Výběrový předmět oborové didaktiky</w:t>
            </w:r>
            <w:del w:id="458" w:author="Viktor Pacholík" w:date="2019-09-24T21:19:00Z">
              <w:r w:rsidRPr="00944A9E" w:rsidDel="00C40257">
                <w:rPr>
                  <w:lang w:bidi="en-US"/>
                </w:rPr>
                <w:delText xml:space="preserve"> s reflexí profesní praxe</w:delText>
              </w:r>
            </w:del>
            <w:r w:rsidR="002850E9" w:rsidRPr="00944A9E">
              <w:rPr>
                <w:lang w:bidi="en-US"/>
              </w:rPr>
              <w:t>.</w:t>
            </w:r>
          </w:p>
          <w:p w:rsidR="008F5557" w:rsidRPr="00944A9E" w:rsidRDefault="008F5557" w:rsidP="00E7344C">
            <w:pPr>
              <w:jc w:val="both"/>
            </w:pPr>
            <w:r w:rsidRPr="00944A9E">
              <w:t>Státní závěrečná magisterská zkouška je pouze ústní</w:t>
            </w:r>
            <w:r w:rsidR="006D61FF" w:rsidRPr="00944A9E">
              <w:t>.</w:t>
            </w:r>
            <w:r w:rsidRPr="00944A9E">
              <w:t xml:space="preserve"> Sestává z obhajoby diplomové práce a </w:t>
            </w:r>
            <w:r w:rsidRPr="00944A9E">
              <w:rPr>
                <w:b/>
              </w:rPr>
              <w:t>ústní zkoušky z pedagogiky a psychologie</w:t>
            </w:r>
            <w:r w:rsidRPr="00944A9E">
              <w:t>, která se opírá o </w:t>
            </w:r>
            <w:r w:rsidR="00D171AD">
              <w:rPr>
                <w:b/>
              </w:rPr>
              <w:t>písemnou analýzu</w:t>
            </w:r>
            <w:r w:rsidRPr="00944A9E">
              <w:rPr>
                <w:b/>
              </w:rPr>
              <w:t xml:space="preserve"> pedagogického problému a jeho psychologických aspektů</w:t>
            </w:r>
            <w:r w:rsidRPr="00944A9E">
              <w:t xml:space="preserve"> v návaznosti na absolvovanou profesní praxi. Písemný podklad má charakter portfolia, které dokládá dovednost </w:t>
            </w:r>
            <w:r w:rsidRPr="00944A9E">
              <w:rPr>
                <w:b/>
              </w:rPr>
              <w:t>diagnostikovat pedagogický problém praxe v akčním výzkumu</w:t>
            </w:r>
            <w:r w:rsidRPr="00944A9E">
              <w:t xml:space="preserve">.  </w:t>
            </w:r>
          </w:p>
          <w:p w:rsidR="008F5557" w:rsidRPr="00944A9E" w:rsidRDefault="008F5557" w:rsidP="00E7344C">
            <w:pPr>
              <w:jc w:val="both"/>
            </w:pPr>
            <w:r w:rsidRPr="00944A9E">
              <w:t xml:space="preserve">Další část z českého jazyka a literatury s didaktikou a praxí a z matematiky s didaktikou a reflexí pedagogické profesní praxe vychází z těchto studijních předmětů. Dovednost reflektovat pedagogickou praxi může student doložit ukázkami z prezentačního profesního portfolia, které </w:t>
            </w:r>
            <w:r w:rsidR="000A3981" w:rsidRPr="00944A9E">
              <w:t xml:space="preserve">student </w:t>
            </w:r>
            <w:r w:rsidRPr="00944A9E">
              <w:t>zpracoval v rámci projektové nebo závěrečné pedagogické praxe.</w:t>
            </w:r>
          </w:p>
          <w:p w:rsidR="008F5557" w:rsidRPr="00944A9E" w:rsidRDefault="008F5557" w:rsidP="00E7344C">
            <w:pPr>
              <w:jc w:val="both"/>
            </w:pPr>
            <w:r w:rsidRPr="00944A9E">
              <w:t xml:space="preserve">Zkouška z pedagogiky a psychologie se skládá ze dvou částí: pedagogické a psychologické. Úroveň aplikačních dovedností je zjišťována při </w:t>
            </w:r>
            <w:r w:rsidRPr="00944A9E">
              <w:rPr>
                <w:b/>
              </w:rPr>
              <w:t>prezentaci studentského profesního portfolia u zkoušky z pedagogiky</w:t>
            </w:r>
            <w:r w:rsidRPr="00944A9E">
              <w:t xml:space="preserve">, kdy je reflektována a současně teoretizována zkušenost s řešením problému z pedagogické praxe. Tím je zajišťována návaznost SZZ na vzdělávací cíle a cílový profil absolventa oboru Učitelství pro </w:t>
            </w:r>
            <w:r w:rsidR="00722585">
              <w:t>1.</w:t>
            </w:r>
            <w:r w:rsidRPr="00944A9E">
              <w:t xml:space="preserve"> stupeň základní školy.</w:t>
            </w:r>
          </w:p>
          <w:p w:rsidR="008F5557" w:rsidRPr="00944A9E" w:rsidRDefault="008F5557" w:rsidP="00E7344C">
            <w:pPr>
              <w:jc w:val="both"/>
            </w:pPr>
            <w:r w:rsidRPr="00944A9E">
              <w:t>Obsah zkoušky z českého jazyka a literatury koresponduje se strukturou povinných předmětů. Jazyková část zkoušky zahrnuje jak základní poznatky teoretické z disciplín současného českého jazyka, tak jejich didaktickou aplikaci. Nedílnou součástí státní závěrečné zkoušky je komplexní jazykový rozbor krátkého textu. Literární oblast je složena ze tří částí: literárněvědné a literárněvýchovné analýzy textu, literárněhistorické části a didaktické části. Schopnost dílčí praktické aplikace didaktických postupů je pak u SZZ zjišťována při analýze literárního textu a ukázek z pedagogického profesního prezenčního portfolia.</w:t>
            </w:r>
          </w:p>
          <w:p w:rsidR="008F5557" w:rsidRPr="00944A9E" w:rsidRDefault="008F5557" w:rsidP="00E7344C">
            <w:pPr>
              <w:jc w:val="both"/>
            </w:pPr>
            <w:r w:rsidRPr="00944A9E">
              <w:t xml:space="preserve">V rámci SZZ z předmětu Matematika s didaktikou student odpovídá na otázku z odborné matematické teorie, která je nezbytným teoretickým základem učiva matematiky na 1. stupni ZŠ. Dále provádí metodický a didaktický rozbor konkrétní úlohy z učiva matematiky </w:t>
            </w:r>
            <w:r w:rsidR="005A315D" w:rsidRPr="00944A9E">
              <w:t>prvního stupně</w:t>
            </w:r>
            <w:r w:rsidRPr="00944A9E">
              <w:t xml:space="preserve"> ZŠ, přičemž poukazuje na souvislosti s teoretickým matematickým základem a ukazuje možnosti využití úlohy k rozvoji klíčových kompetencí žáků.</w:t>
            </w:r>
          </w:p>
          <w:p w:rsidR="00867869" w:rsidRPr="00944A9E" w:rsidRDefault="008F5557" w:rsidP="00E7344C">
            <w:pPr>
              <w:jc w:val="both"/>
            </w:pPr>
            <w:r w:rsidRPr="00944A9E">
              <w:rPr>
                <w:lang w:bidi="en-US"/>
              </w:rPr>
              <w:t>Viz další podrobné informace v příloze č. 1</w:t>
            </w:r>
            <w:r w:rsidR="001621D9" w:rsidRPr="00944A9E">
              <w:rPr>
                <w:lang w:bidi="en-US"/>
              </w:rPr>
              <w:t>.</w:t>
            </w:r>
          </w:p>
        </w:tc>
      </w:tr>
      <w:tr w:rsidR="008F5557" w:rsidRPr="00944A9E" w:rsidTr="00CF5C74">
        <w:trPr>
          <w:trHeight w:val="80"/>
          <w:jc w:val="center"/>
        </w:trPr>
        <w:tc>
          <w:tcPr>
            <w:tcW w:w="3875" w:type="dxa"/>
            <w:shd w:val="clear" w:color="auto" w:fill="F7CAAC"/>
          </w:tcPr>
          <w:p w:rsidR="008F5557" w:rsidRPr="00944A9E" w:rsidRDefault="008F5557" w:rsidP="00E7344C">
            <w:pPr>
              <w:jc w:val="both"/>
              <w:rPr>
                <w:b/>
              </w:rPr>
            </w:pPr>
            <w:r w:rsidRPr="00944A9E">
              <w:rPr>
                <w:b/>
              </w:rPr>
              <w:t>Další studijní povinnosti</w:t>
            </w:r>
          </w:p>
        </w:tc>
        <w:tc>
          <w:tcPr>
            <w:tcW w:w="5783" w:type="dxa"/>
            <w:tcBorders>
              <w:bottom w:val="nil"/>
            </w:tcBorders>
          </w:tcPr>
          <w:p w:rsidR="008F5557" w:rsidRPr="00944A9E" w:rsidRDefault="008F5557" w:rsidP="00E7344C">
            <w:pPr>
              <w:jc w:val="both"/>
            </w:pPr>
          </w:p>
        </w:tc>
      </w:tr>
      <w:tr w:rsidR="008F5557" w:rsidRPr="00944A9E" w:rsidTr="00CF5C74">
        <w:trPr>
          <w:trHeight w:val="303"/>
          <w:jc w:val="center"/>
        </w:trPr>
        <w:tc>
          <w:tcPr>
            <w:tcW w:w="9658" w:type="dxa"/>
            <w:gridSpan w:val="2"/>
            <w:tcBorders>
              <w:top w:val="nil"/>
            </w:tcBorders>
          </w:tcPr>
          <w:p w:rsidR="00944194" w:rsidRPr="00944A9E" w:rsidRDefault="00944194" w:rsidP="00E7344C">
            <w:pPr>
              <w:tabs>
                <w:tab w:val="left" w:pos="4908"/>
              </w:tabs>
              <w:jc w:val="both"/>
            </w:pPr>
          </w:p>
          <w:p w:rsidR="00552326" w:rsidRPr="00944A9E" w:rsidRDefault="000E528D" w:rsidP="00E7344C">
            <w:pPr>
              <w:tabs>
                <w:tab w:val="left" w:pos="4908"/>
              </w:tabs>
              <w:jc w:val="both"/>
            </w:pPr>
            <w:r w:rsidRPr="00944A9E">
              <w:t>Viz oddíl</w:t>
            </w:r>
            <w:r w:rsidR="003E309C" w:rsidRPr="00944A9E">
              <w:t>:</w:t>
            </w:r>
            <w:r w:rsidRPr="00944A9E">
              <w:t xml:space="preserve"> </w:t>
            </w:r>
            <w:r w:rsidR="00427B70" w:rsidRPr="00427B70">
              <w:t>B – IV – Údaje o odborné praxi</w:t>
            </w:r>
            <w:r w:rsidR="00427B70">
              <w:t xml:space="preserve">: </w:t>
            </w:r>
            <w:r w:rsidR="009D1074" w:rsidRPr="009D1074">
              <w:t>Charakteristika povinné odborné praxe</w:t>
            </w:r>
          </w:p>
        </w:tc>
      </w:tr>
      <w:tr w:rsidR="008F5557" w:rsidRPr="00944A9E" w:rsidTr="00050E7C">
        <w:trPr>
          <w:trHeight w:val="80"/>
          <w:jc w:val="center"/>
        </w:trPr>
        <w:tc>
          <w:tcPr>
            <w:tcW w:w="3875" w:type="dxa"/>
            <w:tcBorders>
              <w:bottom w:val="single" w:sz="4" w:space="0" w:color="auto"/>
            </w:tcBorders>
            <w:shd w:val="clear" w:color="auto" w:fill="F7CAAC"/>
          </w:tcPr>
          <w:p w:rsidR="008F5557" w:rsidRPr="00944A9E" w:rsidRDefault="00B90EED" w:rsidP="00E7344C">
            <w:pPr>
              <w:rPr>
                <w:b/>
              </w:rPr>
            </w:pPr>
            <w:r>
              <w:br w:type="page"/>
            </w:r>
            <w:r w:rsidR="008F5557" w:rsidRPr="00944A9E">
              <w:rPr>
                <w:b/>
              </w:rPr>
              <w:t>Návrh témat kvalifikačních prací a témata obhájených prací</w:t>
            </w:r>
          </w:p>
        </w:tc>
        <w:tc>
          <w:tcPr>
            <w:tcW w:w="5783" w:type="dxa"/>
            <w:tcBorders>
              <w:bottom w:val="single" w:sz="4" w:space="0" w:color="auto"/>
            </w:tcBorders>
          </w:tcPr>
          <w:p w:rsidR="008F5557" w:rsidRPr="00944A9E" w:rsidRDefault="008F5557" w:rsidP="00E7344C">
            <w:pPr>
              <w:jc w:val="both"/>
            </w:pPr>
          </w:p>
          <w:p w:rsidR="008F5557" w:rsidRPr="00944A9E" w:rsidRDefault="008F5557" w:rsidP="00E7344C">
            <w:pPr>
              <w:jc w:val="both"/>
            </w:pPr>
          </w:p>
        </w:tc>
      </w:tr>
      <w:tr w:rsidR="008F5557" w:rsidRPr="00944A9E" w:rsidTr="00050E7C">
        <w:trPr>
          <w:trHeight w:val="467"/>
          <w:jc w:val="center"/>
        </w:trPr>
        <w:tc>
          <w:tcPr>
            <w:tcW w:w="9658" w:type="dxa"/>
            <w:gridSpan w:val="2"/>
            <w:tcBorders>
              <w:top w:val="single" w:sz="4" w:space="0" w:color="auto"/>
            </w:tcBorders>
          </w:tcPr>
          <w:p w:rsidR="008F5557" w:rsidRPr="00944A9E" w:rsidRDefault="008F5557" w:rsidP="002A6905">
            <w:pPr>
              <w:ind w:left="360"/>
              <w:jc w:val="both"/>
              <w:rPr>
                <w:lang w:bidi="en-US"/>
              </w:rPr>
            </w:pPr>
          </w:p>
          <w:p w:rsidR="008F5557" w:rsidRPr="00944A9E" w:rsidRDefault="008F5557" w:rsidP="002A6905">
            <w:pPr>
              <w:numPr>
                <w:ilvl w:val="0"/>
                <w:numId w:val="3"/>
              </w:numPr>
              <w:ind w:left="0" w:firstLine="0"/>
              <w:jc w:val="both"/>
              <w:rPr>
                <w:lang w:bidi="en-US"/>
              </w:rPr>
            </w:pPr>
            <w:r w:rsidRPr="00944A9E">
              <w:rPr>
                <w:lang w:bidi="en-US"/>
              </w:rPr>
              <w:t>Úloha čtenářského deníku v čtenářské gramotnosti.</w:t>
            </w:r>
          </w:p>
          <w:p w:rsidR="008F5557" w:rsidRPr="00944A9E" w:rsidRDefault="008F5557" w:rsidP="002A6905">
            <w:pPr>
              <w:numPr>
                <w:ilvl w:val="0"/>
                <w:numId w:val="3"/>
              </w:numPr>
              <w:ind w:left="0" w:firstLine="0"/>
              <w:jc w:val="both"/>
              <w:rPr>
                <w:lang w:bidi="en-US"/>
              </w:rPr>
            </w:pPr>
            <w:r w:rsidRPr="00944A9E">
              <w:rPr>
                <w:lang w:bidi="en-US"/>
              </w:rPr>
              <w:t>Tvorba a aplikace didaktických testů v učitelské praxi.</w:t>
            </w:r>
          </w:p>
          <w:p w:rsidR="008F5557" w:rsidRPr="00944A9E" w:rsidRDefault="008F5557" w:rsidP="002A6905">
            <w:pPr>
              <w:numPr>
                <w:ilvl w:val="0"/>
                <w:numId w:val="3"/>
              </w:numPr>
              <w:ind w:left="0" w:firstLine="0"/>
              <w:jc w:val="both"/>
              <w:rPr>
                <w:lang w:bidi="en-US"/>
              </w:rPr>
            </w:pPr>
            <w:r w:rsidRPr="00944A9E">
              <w:rPr>
                <w:lang w:bidi="en-US"/>
              </w:rPr>
              <w:t>Přístupy učitelů k hodnocení na procesuální úrovni vzdělávání.</w:t>
            </w:r>
          </w:p>
          <w:p w:rsidR="008F5557" w:rsidRPr="00944A9E" w:rsidRDefault="008F5557" w:rsidP="002A6905">
            <w:pPr>
              <w:numPr>
                <w:ilvl w:val="0"/>
                <w:numId w:val="3"/>
              </w:numPr>
              <w:ind w:left="0" w:firstLine="0"/>
              <w:jc w:val="both"/>
              <w:rPr>
                <w:lang w:bidi="en-US"/>
              </w:rPr>
            </w:pPr>
            <w:r w:rsidRPr="00944A9E">
              <w:rPr>
                <w:lang w:bidi="en-US"/>
              </w:rPr>
              <w:t>Strategie učitelů při hodnocení vlastní pedagogické činnosti.</w:t>
            </w:r>
          </w:p>
          <w:p w:rsidR="008F5557" w:rsidRPr="00944A9E" w:rsidRDefault="008F5557" w:rsidP="002A6905">
            <w:pPr>
              <w:numPr>
                <w:ilvl w:val="0"/>
                <w:numId w:val="3"/>
              </w:numPr>
              <w:ind w:left="0" w:firstLine="0"/>
              <w:jc w:val="both"/>
              <w:rPr>
                <w:lang w:bidi="en-US"/>
              </w:rPr>
            </w:pPr>
            <w:r w:rsidRPr="00944A9E">
              <w:rPr>
                <w:lang w:bidi="en-US"/>
              </w:rPr>
              <w:t>Dětské prekoncepty o společnosti ve výuce vlastivědy.</w:t>
            </w:r>
          </w:p>
          <w:p w:rsidR="008F5557" w:rsidRPr="00944A9E" w:rsidRDefault="008F5557" w:rsidP="002A6905">
            <w:pPr>
              <w:numPr>
                <w:ilvl w:val="0"/>
                <w:numId w:val="3"/>
              </w:numPr>
              <w:ind w:left="0" w:firstLine="0"/>
              <w:jc w:val="both"/>
              <w:rPr>
                <w:lang w:bidi="en-US"/>
              </w:rPr>
            </w:pPr>
            <w:r w:rsidRPr="00944A9E">
              <w:rPr>
                <w:lang w:bidi="en-US"/>
              </w:rPr>
              <w:t>Domácí příprava na vyučování</w:t>
            </w:r>
            <w:r w:rsidR="00B369B9" w:rsidRPr="00944A9E">
              <w:rPr>
                <w:lang w:bidi="en-US"/>
              </w:rPr>
              <w:t xml:space="preserve"> – </w:t>
            </w:r>
            <w:r w:rsidRPr="00944A9E">
              <w:rPr>
                <w:lang w:bidi="en-US"/>
              </w:rPr>
              <w:t>názory učitelů a rodičů.</w:t>
            </w:r>
          </w:p>
          <w:p w:rsidR="008F5557" w:rsidRPr="00944A9E" w:rsidRDefault="008F5557" w:rsidP="002A6905">
            <w:pPr>
              <w:numPr>
                <w:ilvl w:val="0"/>
                <w:numId w:val="3"/>
              </w:numPr>
              <w:ind w:left="0" w:firstLine="0"/>
              <w:jc w:val="both"/>
              <w:rPr>
                <w:lang w:bidi="en-US"/>
              </w:rPr>
            </w:pPr>
            <w:r w:rsidRPr="00944A9E">
              <w:rPr>
                <w:lang w:bidi="en-US"/>
              </w:rPr>
              <w:t>Otázky žáků a jejich význam ve výuce vlastivědy.</w:t>
            </w:r>
          </w:p>
          <w:p w:rsidR="008F5557" w:rsidRPr="00944A9E" w:rsidRDefault="008F5557" w:rsidP="002A6905">
            <w:pPr>
              <w:numPr>
                <w:ilvl w:val="0"/>
                <w:numId w:val="3"/>
              </w:numPr>
              <w:ind w:left="0" w:firstLine="0"/>
              <w:jc w:val="both"/>
              <w:rPr>
                <w:lang w:bidi="en-US"/>
              </w:rPr>
            </w:pPr>
            <w:r w:rsidRPr="00944A9E">
              <w:rPr>
                <w:lang w:bidi="en-US"/>
              </w:rPr>
              <w:t xml:space="preserve">Didaktické využití dětských otázek </w:t>
            </w:r>
            <w:r w:rsidR="00A120FF" w:rsidRPr="00944A9E">
              <w:rPr>
                <w:lang w:bidi="en-US"/>
              </w:rPr>
              <w:t xml:space="preserve">v </w:t>
            </w:r>
            <w:r w:rsidRPr="00944A9E">
              <w:rPr>
                <w:lang w:bidi="en-US"/>
              </w:rPr>
              <w:t>hodinách přírodovědy.</w:t>
            </w:r>
          </w:p>
          <w:p w:rsidR="008F5557" w:rsidRPr="00944A9E" w:rsidRDefault="008F5557" w:rsidP="002A6905">
            <w:pPr>
              <w:numPr>
                <w:ilvl w:val="0"/>
                <w:numId w:val="3"/>
              </w:numPr>
              <w:ind w:left="0" w:firstLine="0"/>
              <w:jc w:val="both"/>
              <w:rPr>
                <w:lang w:bidi="en-US"/>
              </w:rPr>
            </w:pPr>
            <w:r w:rsidRPr="00944A9E">
              <w:rPr>
                <w:lang w:bidi="en-US"/>
              </w:rPr>
              <w:t>Deník učitele jako nástroj seberefle</w:t>
            </w:r>
            <w:r w:rsidR="00B369B9" w:rsidRPr="00944A9E">
              <w:rPr>
                <w:lang w:bidi="en-US"/>
              </w:rPr>
              <w:t>kti</w:t>
            </w:r>
            <w:r w:rsidRPr="00944A9E">
              <w:rPr>
                <w:lang w:bidi="en-US"/>
              </w:rPr>
              <w:t>vních technik učitele.</w:t>
            </w:r>
          </w:p>
          <w:p w:rsidR="008F5557" w:rsidRPr="00944A9E" w:rsidRDefault="008F5557" w:rsidP="002A6905">
            <w:pPr>
              <w:numPr>
                <w:ilvl w:val="0"/>
                <w:numId w:val="3"/>
              </w:numPr>
              <w:ind w:left="0" w:firstLine="0"/>
              <w:jc w:val="both"/>
              <w:rPr>
                <w:lang w:bidi="en-US"/>
              </w:rPr>
            </w:pPr>
            <w:r w:rsidRPr="00944A9E">
              <w:rPr>
                <w:lang w:bidi="en-US"/>
              </w:rPr>
              <w:t>Specifika kýče v dětské literatuře.</w:t>
            </w:r>
          </w:p>
          <w:p w:rsidR="008F5557" w:rsidRPr="00944A9E" w:rsidRDefault="008F5557" w:rsidP="002A6905">
            <w:pPr>
              <w:numPr>
                <w:ilvl w:val="0"/>
                <w:numId w:val="3"/>
              </w:numPr>
              <w:ind w:left="0" w:firstLine="0"/>
              <w:jc w:val="both"/>
              <w:rPr>
                <w:lang w:bidi="en-US"/>
              </w:rPr>
            </w:pPr>
            <w:r w:rsidRPr="00944A9E">
              <w:rPr>
                <w:lang w:bidi="en-US"/>
              </w:rPr>
              <w:t>Rituály v edukační praxi primárního vzdělávání.</w:t>
            </w:r>
          </w:p>
          <w:p w:rsidR="008F5557" w:rsidRPr="00944A9E" w:rsidRDefault="008F5557" w:rsidP="002A6905">
            <w:pPr>
              <w:numPr>
                <w:ilvl w:val="0"/>
                <w:numId w:val="3"/>
              </w:numPr>
              <w:ind w:left="0" w:firstLine="0"/>
              <w:jc w:val="both"/>
              <w:rPr>
                <w:lang w:bidi="en-US"/>
              </w:rPr>
            </w:pPr>
            <w:r w:rsidRPr="00944A9E">
              <w:rPr>
                <w:lang w:bidi="en-US"/>
              </w:rPr>
              <w:t xml:space="preserve">Příprava učitelů k práci s nadanými žáky. </w:t>
            </w:r>
          </w:p>
          <w:p w:rsidR="008F5557" w:rsidRPr="00944A9E" w:rsidRDefault="008F5557" w:rsidP="002A6905">
            <w:pPr>
              <w:numPr>
                <w:ilvl w:val="0"/>
                <w:numId w:val="3"/>
              </w:numPr>
              <w:ind w:left="0" w:firstLine="0"/>
              <w:jc w:val="both"/>
              <w:rPr>
                <w:lang w:bidi="en-US"/>
              </w:rPr>
            </w:pPr>
            <w:r w:rsidRPr="00944A9E">
              <w:rPr>
                <w:lang w:bidi="en-US"/>
              </w:rPr>
              <w:t>Analýza postupů učitele při diagnostikování nadaných žáků.</w:t>
            </w:r>
          </w:p>
          <w:p w:rsidR="008F5557" w:rsidRPr="00944A9E" w:rsidRDefault="008F5557" w:rsidP="002A6905">
            <w:pPr>
              <w:numPr>
                <w:ilvl w:val="0"/>
                <w:numId w:val="3"/>
              </w:numPr>
              <w:ind w:left="0" w:firstLine="0"/>
              <w:jc w:val="both"/>
              <w:rPr>
                <w:lang w:bidi="en-US"/>
              </w:rPr>
            </w:pPr>
            <w:r w:rsidRPr="00944A9E">
              <w:rPr>
                <w:lang w:bidi="en-US"/>
              </w:rPr>
              <w:t>Individuální přístup k žákům s dismúzií v hodinách hudební výchovy.</w:t>
            </w:r>
          </w:p>
          <w:p w:rsidR="008F5557" w:rsidRPr="00944A9E" w:rsidRDefault="008F5557" w:rsidP="002A6905">
            <w:pPr>
              <w:numPr>
                <w:ilvl w:val="0"/>
                <w:numId w:val="3"/>
              </w:numPr>
              <w:ind w:left="0" w:firstLine="0"/>
              <w:jc w:val="both"/>
              <w:rPr>
                <w:lang w:bidi="en-US"/>
              </w:rPr>
            </w:pPr>
            <w:r w:rsidRPr="00944A9E">
              <w:rPr>
                <w:lang w:bidi="en-US"/>
              </w:rPr>
              <w:t>Plošné testování výsledků vzdělávání žáků v primárním vzdělávání.</w:t>
            </w:r>
          </w:p>
          <w:p w:rsidR="008F5557" w:rsidRPr="00944A9E" w:rsidRDefault="008F5557" w:rsidP="002A6905">
            <w:pPr>
              <w:numPr>
                <w:ilvl w:val="0"/>
                <w:numId w:val="3"/>
              </w:numPr>
              <w:ind w:left="0" w:firstLine="0"/>
              <w:jc w:val="both"/>
              <w:rPr>
                <w:lang w:bidi="en-US"/>
              </w:rPr>
            </w:pPr>
            <w:r w:rsidRPr="00944A9E">
              <w:rPr>
                <w:lang w:bidi="en-US"/>
              </w:rPr>
              <w:t>Zjišťování důsledků předčasného zaškolení nadaných dětí.</w:t>
            </w:r>
          </w:p>
          <w:p w:rsidR="008F5557" w:rsidRPr="00944A9E" w:rsidRDefault="008F5557" w:rsidP="002A6905">
            <w:pPr>
              <w:numPr>
                <w:ilvl w:val="0"/>
                <w:numId w:val="3"/>
              </w:numPr>
              <w:ind w:left="0" w:firstLine="0"/>
              <w:jc w:val="both"/>
              <w:rPr>
                <w:lang w:bidi="en-US"/>
              </w:rPr>
            </w:pPr>
            <w:r w:rsidRPr="00944A9E">
              <w:rPr>
                <w:lang w:bidi="en-US"/>
              </w:rPr>
              <w:t>Možností rozvíjení myšlení prostřednictvím výtvarného komiksu.</w:t>
            </w:r>
          </w:p>
          <w:p w:rsidR="008F5557" w:rsidRPr="00944A9E" w:rsidRDefault="008F5557" w:rsidP="002A6905">
            <w:pPr>
              <w:numPr>
                <w:ilvl w:val="0"/>
                <w:numId w:val="3"/>
              </w:numPr>
              <w:ind w:left="0" w:firstLine="0"/>
              <w:jc w:val="both"/>
              <w:rPr>
                <w:lang w:bidi="en-US"/>
              </w:rPr>
            </w:pPr>
            <w:r w:rsidRPr="00944A9E">
              <w:rPr>
                <w:lang w:bidi="en-US"/>
              </w:rPr>
              <w:t>Analýza školních (kurikulárních) dokumentů pro primární vzdělávání.</w:t>
            </w:r>
          </w:p>
          <w:p w:rsidR="008F5557" w:rsidRPr="00944A9E" w:rsidRDefault="008F5557" w:rsidP="002A6905">
            <w:pPr>
              <w:numPr>
                <w:ilvl w:val="0"/>
                <w:numId w:val="3"/>
              </w:numPr>
              <w:ind w:left="0" w:firstLine="0"/>
              <w:jc w:val="both"/>
              <w:rPr>
                <w:lang w:bidi="en-US"/>
              </w:rPr>
            </w:pPr>
            <w:r w:rsidRPr="00944A9E">
              <w:rPr>
                <w:lang w:bidi="en-US"/>
              </w:rPr>
              <w:t>Mapování integrace průřezových témat do edukačního procesu na prvním stupni základní školy.</w:t>
            </w:r>
          </w:p>
          <w:p w:rsidR="008F5557" w:rsidRPr="00944A9E" w:rsidRDefault="008F5557" w:rsidP="002A6905">
            <w:pPr>
              <w:numPr>
                <w:ilvl w:val="0"/>
                <w:numId w:val="3"/>
              </w:numPr>
              <w:ind w:left="0" w:firstLine="0"/>
              <w:jc w:val="both"/>
              <w:rPr>
                <w:lang w:bidi="en-US"/>
              </w:rPr>
            </w:pPr>
            <w:r w:rsidRPr="00944A9E">
              <w:rPr>
                <w:lang w:bidi="en-US"/>
              </w:rPr>
              <w:t>Zjišťování využívání reflektivních technik pro učitele.</w:t>
            </w:r>
          </w:p>
          <w:p w:rsidR="008F5557" w:rsidRPr="00944A9E" w:rsidRDefault="008F5557" w:rsidP="002A6905">
            <w:pPr>
              <w:numPr>
                <w:ilvl w:val="0"/>
                <w:numId w:val="3"/>
              </w:numPr>
              <w:ind w:left="0" w:firstLine="0"/>
              <w:jc w:val="both"/>
              <w:rPr>
                <w:lang w:bidi="en-US"/>
              </w:rPr>
            </w:pPr>
            <w:r w:rsidRPr="00944A9E">
              <w:rPr>
                <w:lang w:bidi="en-US"/>
              </w:rPr>
              <w:t>Zjišťování důsledků využívání žákovských projektů v primárním vzdělávání.</w:t>
            </w:r>
          </w:p>
          <w:p w:rsidR="008F5557" w:rsidRPr="00944A9E" w:rsidRDefault="008F5557" w:rsidP="002A6905">
            <w:pPr>
              <w:numPr>
                <w:ilvl w:val="0"/>
                <w:numId w:val="3"/>
              </w:numPr>
              <w:ind w:left="0" w:firstLine="0"/>
              <w:jc w:val="both"/>
              <w:rPr>
                <w:lang w:bidi="en-US"/>
              </w:rPr>
            </w:pPr>
            <w:r w:rsidRPr="00944A9E">
              <w:rPr>
                <w:lang w:bidi="en-US"/>
              </w:rPr>
              <w:t>Postavení hudby v edukačním procesu primárního vzdělávání.</w:t>
            </w:r>
          </w:p>
          <w:p w:rsidR="008F5557" w:rsidRPr="00944A9E" w:rsidRDefault="008F5557" w:rsidP="002A6905">
            <w:pPr>
              <w:numPr>
                <w:ilvl w:val="0"/>
                <w:numId w:val="3"/>
              </w:numPr>
              <w:ind w:left="0" w:firstLine="0"/>
              <w:jc w:val="both"/>
              <w:rPr>
                <w:lang w:bidi="en-US"/>
              </w:rPr>
            </w:pPr>
            <w:r w:rsidRPr="00944A9E">
              <w:rPr>
                <w:lang w:bidi="en-US"/>
              </w:rPr>
              <w:t>Diagnostika a rozvoj hudebního nadání žáků.</w:t>
            </w:r>
          </w:p>
          <w:p w:rsidR="008F5557" w:rsidRPr="00944A9E" w:rsidRDefault="008F5557" w:rsidP="002A6905">
            <w:pPr>
              <w:numPr>
                <w:ilvl w:val="0"/>
                <w:numId w:val="3"/>
              </w:numPr>
              <w:ind w:left="0" w:firstLine="0"/>
              <w:jc w:val="both"/>
              <w:rPr>
                <w:lang w:bidi="en-US"/>
              </w:rPr>
            </w:pPr>
            <w:r w:rsidRPr="00944A9E">
              <w:rPr>
                <w:lang w:bidi="en-US"/>
              </w:rPr>
              <w:t>Význam dramatické výchovy ve výchovně</w:t>
            </w:r>
            <w:r w:rsidR="003F5843" w:rsidRPr="00944A9E">
              <w:rPr>
                <w:lang w:bidi="en-US"/>
              </w:rPr>
              <w:t xml:space="preserve"> – </w:t>
            </w:r>
            <w:r w:rsidRPr="00944A9E">
              <w:rPr>
                <w:lang w:bidi="en-US"/>
              </w:rPr>
              <w:t xml:space="preserve">vzdělávacím procesu na </w:t>
            </w:r>
            <w:r w:rsidR="00A120FF" w:rsidRPr="00944A9E">
              <w:rPr>
                <w:lang w:bidi="en-US"/>
              </w:rPr>
              <w:t>prvním stupni základní školy</w:t>
            </w:r>
            <w:r w:rsidRPr="00944A9E">
              <w:rPr>
                <w:lang w:bidi="en-US"/>
              </w:rPr>
              <w:t>.</w:t>
            </w:r>
          </w:p>
          <w:p w:rsidR="008F5557" w:rsidRPr="00944A9E" w:rsidRDefault="008F5557" w:rsidP="002A6905">
            <w:pPr>
              <w:numPr>
                <w:ilvl w:val="0"/>
                <w:numId w:val="3"/>
              </w:numPr>
              <w:ind w:left="0" w:firstLine="0"/>
              <w:jc w:val="both"/>
              <w:rPr>
                <w:lang w:bidi="en-US"/>
              </w:rPr>
            </w:pPr>
            <w:r w:rsidRPr="00944A9E">
              <w:rPr>
                <w:lang w:bidi="en-US"/>
              </w:rPr>
              <w:t xml:space="preserve">Postavení třídního učitele na prvním stupni </w:t>
            </w:r>
            <w:r w:rsidR="002E7061" w:rsidRPr="00944A9E">
              <w:rPr>
                <w:lang w:bidi="en-US"/>
              </w:rPr>
              <w:t>základní školy</w:t>
            </w:r>
            <w:r w:rsidRPr="00944A9E">
              <w:rPr>
                <w:lang w:bidi="en-US"/>
              </w:rPr>
              <w:t>.</w:t>
            </w:r>
          </w:p>
          <w:p w:rsidR="008F5557" w:rsidRPr="00944A9E" w:rsidRDefault="008F5557" w:rsidP="002A6905">
            <w:pPr>
              <w:numPr>
                <w:ilvl w:val="0"/>
                <w:numId w:val="3"/>
              </w:numPr>
              <w:ind w:left="0" w:firstLine="0"/>
              <w:jc w:val="both"/>
              <w:rPr>
                <w:lang w:bidi="en-US"/>
              </w:rPr>
            </w:pPr>
            <w:r w:rsidRPr="00944A9E">
              <w:rPr>
                <w:lang w:bidi="en-US"/>
              </w:rPr>
              <w:t>Galerie a muzea jako prostředek (forma) rozvoje kulturní gramotnosti žáků v primárním vzdělávání.</w:t>
            </w:r>
          </w:p>
          <w:p w:rsidR="008F5557" w:rsidRPr="00944A9E" w:rsidRDefault="008F5557" w:rsidP="002A6905">
            <w:pPr>
              <w:numPr>
                <w:ilvl w:val="0"/>
                <w:numId w:val="3"/>
              </w:numPr>
              <w:ind w:left="0" w:firstLine="0"/>
              <w:jc w:val="both"/>
              <w:rPr>
                <w:lang w:bidi="en-US"/>
              </w:rPr>
            </w:pPr>
            <w:r w:rsidRPr="00944A9E">
              <w:rPr>
                <w:lang w:bidi="en-US"/>
              </w:rPr>
              <w:t>Význam výtvarných experimentů v primárním vzdělávání.</w:t>
            </w:r>
          </w:p>
          <w:p w:rsidR="008F5557" w:rsidRPr="00944A9E" w:rsidRDefault="008F5557" w:rsidP="002A6905">
            <w:pPr>
              <w:numPr>
                <w:ilvl w:val="0"/>
                <w:numId w:val="3"/>
              </w:numPr>
              <w:ind w:left="0" w:firstLine="0"/>
              <w:jc w:val="both"/>
              <w:rPr>
                <w:lang w:bidi="en-US"/>
              </w:rPr>
            </w:pPr>
            <w:r w:rsidRPr="00944A9E">
              <w:rPr>
                <w:lang w:bidi="en-US"/>
              </w:rPr>
              <w:t>Mapování využívání výtvarných technik v edukačním procesu i ve výchově mimo vyučování.</w:t>
            </w:r>
          </w:p>
          <w:p w:rsidR="008F5557" w:rsidRPr="00944A9E" w:rsidRDefault="008F5557" w:rsidP="002A6905">
            <w:pPr>
              <w:numPr>
                <w:ilvl w:val="0"/>
                <w:numId w:val="3"/>
              </w:numPr>
              <w:ind w:left="0" w:firstLine="0"/>
              <w:jc w:val="both"/>
              <w:rPr>
                <w:lang w:bidi="en-US"/>
              </w:rPr>
            </w:pPr>
            <w:r w:rsidRPr="00944A9E">
              <w:rPr>
                <w:lang w:bidi="en-US"/>
              </w:rPr>
              <w:t>Reflexe profesní zdatnosti učitelů v primárním vzdělávání.</w:t>
            </w:r>
          </w:p>
          <w:p w:rsidR="008F5557" w:rsidRPr="00944A9E" w:rsidRDefault="008F5557" w:rsidP="002A6905">
            <w:pPr>
              <w:numPr>
                <w:ilvl w:val="0"/>
                <w:numId w:val="3"/>
              </w:numPr>
              <w:ind w:left="0" w:firstLine="0"/>
              <w:jc w:val="both"/>
              <w:rPr>
                <w:lang w:bidi="en-US"/>
              </w:rPr>
            </w:pPr>
            <w:r w:rsidRPr="00944A9E">
              <w:rPr>
                <w:lang w:bidi="en-US"/>
              </w:rPr>
              <w:t>Studentské hodnocení kvality studia v přípravě pro primární vzdělávání.</w:t>
            </w:r>
          </w:p>
          <w:p w:rsidR="008F5557" w:rsidRPr="00944A9E" w:rsidRDefault="008F5557" w:rsidP="002A6905">
            <w:pPr>
              <w:numPr>
                <w:ilvl w:val="0"/>
                <w:numId w:val="3"/>
              </w:numPr>
              <w:ind w:left="0" w:firstLine="0"/>
              <w:jc w:val="both"/>
              <w:rPr>
                <w:lang w:bidi="en-US"/>
              </w:rPr>
            </w:pPr>
            <w:r w:rsidRPr="00944A9E">
              <w:rPr>
                <w:lang w:bidi="en-US"/>
              </w:rPr>
              <w:t>Subjektivní odpovědnost za žáka u studentů učitelství pro primární vzdělávání.</w:t>
            </w:r>
          </w:p>
          <w:p w:rsidR="008F5557" w:rsidRPr="00944A9E" w:rsidRDefault="008F5557" w:rsidP="002A6905">
            <w:pPr>
              <w:numPr>
                <w:ilvl w:val="0"/>
                <w:numId w:val="3"/>
              </w:numPr>
              <w:ind w:left="0" w:firstLine="0"/>
              <w:jc w:val="both"/>
              <w:rPr>
                <w:lang w:bidi="en-US"/>
              </w:rPr>
            </w:pPr>
            <w:r w:rsidRPr="00944A9E">
              <w:rPr>
                <w:lang w:bidi="en-US"/>
              </w:rPr>
              <w:t>Vybrané otázky učitelské sebereflexe v primárním vzdělávání.</w:t>
            </w:r>
          </w:p>
          <w:p w:rsidR="008F5557" w:rsidRPr="00944A9E" w:rsidRDefault="008F5557" w:rsidP="002A6905">
            <w:pPr>
              <w:numPr>
                <w:ilvl w:val="0"/>
                <w:numId w:val="3"/>
              </w:numPr>
              <w:ind w:left="0" w:firstLine="0"/>
              <w:jc w:val="both"/>
              <w:rPr>
                <w:lang w:bidi="en-US"/>
              </w:rPr>
            </w:pPr>
            <w:r w:rsidRPr="00944A9E">
              <w:rPr>
                <w:lang w:bidi="en-US"/>
              </w:rPr>
              <w:t>Dětské prekoncepty a jejich využití v přírodovědném primárním vzdělávání.</w:t>
            </w:r>
          </w:p>
          <w:p w:rsidR="008F5557" w:rsidRPr="00944A9E" w:rsidRDefault="008F5557" w:rsidP="002A6905">
            <w:pPr>
              <w:numPr>
                <w:ilvl w:val="0"/>
                <w:numId w:val="3"/>
              </w:numPr>
              <w:ind w:left="0" w:firstLine="0"/>
              <w:jc w:val="both"/>
              <w:rPr>
                <w:lang w:bidi="en-US"/>
              </w:rPr>
            </w:pPr>
            <w:r w:rsidRPr="00944A9E">
              <w:rPr>
                <w:lang w:bidi="en-US"/>
              </w:rPr>
              <w:t>Proč být učitelem</w:t>
            </w:r>
            <w:r w:rsidR="00B369B9" w:rsidRPr="00944A9E">
              <w:rPr>
                <w:lang w:bidi="en-US"/>
              </w:rPr>
              <w:t xml:space="preserve"> – </w:t>
            </w:r>
            <w:r w:rsidRPr="00944A9E">
              <w:rPr>
                <w:lang w:bidi="en-US"/>
              </w:rPr>
              <w:t>reflexe života učitele.</w:t>
            </w:r>
          </w:p>
          <w:p w:rsidR="002A6905" w:rsidRDefault="008F5557" w:rsidP="0095550C">
            <w:pPr>
              <w:numPr>
                <w:ilvl w:val="0"/>
                <w:numId w:val="3"/>
              </w:numPr>
              <w:ind w:left="0" w:firstLine="0"/>
              <w:jc w:val="both"/>
              <w:rPr>
                <w:lang w:bidi="en-US"/>
              </w:rPr>
            </w:pPr>
            <w:r w:rsidRPr="00944A9E">
              <w:rPr>
                <w:lang w:bidi="en-US"/>
              </w:rPr>
              <w:t>Analýza postavení výchovy ke zdraví v primárním vzdělávání.</w:t>
            </w:r>
          </w:p>
          <w:p w:rsidR="008F5557" w:rsidRPr="00944A9E" w:rsidRDefault="008F5557" w:rsidP="0095550C">
            <w:pPr>
              <w:numPr>
                <w:ilvl w:val="0"/>
                <w:numId w:val="3"/>
              </w:numPr>
              <w:ind w:left="0" w:firstLine="0"/>
              <w:jc w:val="both"/>
              <w:rPr>
                <w:lang w:bidi="en-US"/>
              </w:rPr>
            </w:pPr>
            <w:r w:rsidRPr="00944A9E">
              <w:rPr>
                <w:lang w:bidi="en-US"/>
              </w:rPr>
              <w:t>Adaptace začínajícího učitele ve školním prostředí.</w:t>
            </w:r>
          </w:p>
          <w:p w:rsidR="008F5557" w:rsidRPr="00944A9E" w:rsidRDefault="008F5557" w:rsidP="002A6905">
            <w:pPr>
              <w:numPr>
                <w:ilvl w:val="0"/>
                <w:numId w:val="3"/>
              </w:numPr>
              <w:ind w:left="0" w:firstLine="0"/>
              <w:jc w:val="both"/>
              <w:rPr>
                <w:lang w:bidi="en-US"/>
              </w:rPr>
            </w:pPr>
            <w:r w:rsidRPr="00944A9E">
              <w:rPr>
                <w:lang w:bidi="en-US"/>
              </w:rPr>
              <w:t>Působení a analýza práce mentora ve školním prostředí.</w:t>
            </w:r>
          </w:p>
          <w:p w:rsidR="008F5557" w:rsidRPr="00944A9E" w:rsidRDefault="008F5557" w:rsidP="002A6905">
            <w:pPr>
              <w:numPr>
                <w:ilvl w:val="0"/>
                <w:numId w:val="3"/>
              </w:numPr>
              <w:ind w:left="0" w:firstLine="0"/>
              <w:jc w:val="both"/>
              <w:rPr>
                <w:lang w:bidi="en-US"/>
              </w:rPr>
            </w:pPr>
            <w:r w:rsidRPr="00944A9E">
              <w:rPr>
                <w:lang w:bidi="en-US"/>
              </w:rPr>
              <w:t>Spolupráce školy a rodiny při řešení krizových výchovných situací.</w:t>
            </w:r>
          </w:p>
          <w:p w:rsidR="002A6905" w:rsidRDefault="008F5557" w:rsidP="0095550C">
            <w:pPr>
              <w:numPr>
                <w:ilvl w:val="0"/>
                <w:numId w:val="3"/>
              </w:numPr>
              <w:ind w:left="0" w:firstLine="0"/>
              <w:jc w:val="both"/>
              <w:rPr>
                <w:lang w:bidi="en-US"/>
              </w:rPr>
            </w:pPr>
            <w:r w:rsidRPr="00944A9E">
              <w:rPr>
                <w:lang w:bidi="en-US"/>
              </w:rPr>
              <w:t>Analýza alternativních modelů vzdělávání.</w:t>
            </w:r>
          </w:p>
          <w:p w:rsidR="00867869" w:rsidRDefault="008F5557" w:rsidP="0095550C">
            <w:pPr>
              <w:numPr>
                <w:ilvl w:val="0"/>
                <w:numId w:val="3"/>
              </w:numPr>
              <w:ind w:left="0" w:firstLine="0"/>
              <w:jc w:val="both"/>
              <w:rPr>
                <w:lang w:bidi="en-US"/>
              </w:rPr>
            </w:pPr>
            <w:r w:rsidRPr="00944A9E">
              <w:rPr>
                <w:lang w:bidi="en-US"/>
              </w:rPr>
              <w:t>Analýza potřeb žáků se specifickými potřebami v primárním vzdělávání.</w:t>
            </w:r>
          </w:p>
          <w:p w:rsidR="00660A88" w:rsidRPr="00944A9E" w:rsidRDefault="00660A88" w:rsidP="00E7344C">
            <w:pPr>
              <w:jc w:val="both"/>
            </w:pPr>
          </w:p>
        </w:tc>
      </w:tr>
      <w:tr w:rsidR="008F5557" w:rsidRPr="00944A9E" w:rsidTr="00CF5C74">
        <w:trPr>
          <w:trHeight w:val="80"/>
          <w:jc w:val="center"/>
        </w:trPr>
        <w:tc>
          <w:tcPr>
            <w:tcW w:w="3875" w:type="dxa"/>
            <w:shd w:val="clear" w:color="auto" w:fill="F7CAAC"/>
          </w:tcPr>
          <w:p w:rsidR="008F5557" w:rsidRPr="00944A9E" w:rsidRDefault="008F5557" w:rsidP="00E7344C">
            <w:r w:rsidRPr="00944A9E">
              <w:rPr>
                <w:b/>
              </w:rPr>
              <w:t>Návrh témat rigorózních prací a témata obhájených prací</w:t>
            </w:r>
          </w:p>
        </w:tc>
        <w:tc>
          <w:tcPr>
            <w:tcW w:w="5783" w:type="dxa"/>
            <w:tcBorders>
              <w:bottom w:val="nil"/>
            </w:tcBorders>
            <w:shd w:val="clear" w:color="auto" w:fill="FFFFFF"/>
          </w:tcPr>
          <w:p w:rsidR="008F5557" w:rsidRPr="00944A9E" w:rsidRDefault="008F5557" w:rsidP="00E7344C">
            <w:pPr>
              <w:jc w:val="center"/>
            </w:pPr>
          </w:p>
        </w:tc>
      </w:tr>
      <w:tr w:rsidR="008F5557" w:rsidRPr="00944A9E" w:rsidTr="00CF5C74">
        <w:trPr>
          <w:trHeight w:val="377"/>
          <w:jc w:val="center"/>
        </w:trPr>
        <w:tc>
          <w:tcPr>
            <w:tcW w:w="9658" w:type="dxa"/>
            <w:gridSpan w:val="2"/>
            <w:tcBorders>
              <w:top w:val="nil"/>
            </w:tcBorders>
          </w:tcPr>
          <w:p w:rsidR="00C7203C" w:rsidRPr="00944A9E" w:rsidRDefault="00C7203C" w:rsidP="00E7344C">
            <w:pPr>
              <w:jc w:val="both"/>
            </w:pPr>
          </w:p>
          <w:p w:rsidR="00707B5F" w:rsidRPr="00944A9E" w:rsidRDefault="00707B5F" w:rsidP="00E7344C">
            <w:pPr>
              <w:jc w:val="both"/>
            </w:pPr>
            <w:r w:rsidRPr="00944A9E">
              <w:t>Vybrané pedagogické otázky primární edukace</w:t>
            </w:r>
            <w:r w:rsidR="00A120FF" w:rsidRPr="00944A9E">
              <w:t>.</w:t>
            </w:r>
          </w:p>
          <w:p w:rsidR="00707B5F" w:rsidRPr="00944A9E" w:rsidRDefault="00707B5F" w:rsidP="00E7344C">
            <w:pPr>
              <w:jc w:val="both"/>
            </w:pPr>
            <w:r w:rsidRPr="00944A9E">
              <w:t>Vybrané psychologické otázky primární edukace</w:t>
            </w:r>
            <w:r w:rsidR="00A120FF" w:rsidRPr="00944A9E">
              <w:t>.</w:t>
            </w:r>
          </w:p>
          <w:p w:rsidR="008F5557" w:rsidRPr="00944A9E" w:rsidRDefault="00707B5F" w:rsidP="00E7344C">
            <w:pPr>
              <w:jc w:val="both"/>
            </w:pPr>
            <w:r w:rsidRPr="00944A9E">
              <w:t>Vybrané otázky didaktiky matematiky v</w:t>
            </w:r>
            <w:r w:rsidR="008F495E">
              <w:t> </w:t>
            </w:r>
            <w:r w:rsidRPr="00944A9E">
              <w:t>primární</w:t>
            </w:r>
            <w:r w:rsidR="008F495E">
              <w:t xml:space="preserve">m vzdělávání. </w:t>
            </w:r>
          </w:p>
          <w:p w:rsidR="008F495E" w:rsidRPr="00944A9E" w:rsidRDefault="00707B5F" w:rsidP="00E7344C">
            <w:pPr>
              <w:jc w:val="both"/>
            </w:pPr>
            <w:r w:rsidRPr="00944A9E">
              <w:t xml:space="preserve">Vybrané otázky didaktiky českého jazyka </w:t>
            </w:r>
            <w:r w:rsidR="008F495E" w:rsidRPr="00944A9E">
              <w:t>v</w:t>
            </w:r>
            <w:r w:rsidR="008F495E">
              <w:t> </w:t>
            </w:r>
            <w:r w:rsidR="008F495E" w:rsidRPr="00944A9E">
              <w:t>primární</w:t>
            </w:r>
            <w:r w:rsidR="008F495E">
              <w:t xml:space="preserve">m vzdělávání. </w:t>
            </w:r>
          </w:p>
          <w:p w:rsidR="008F495E" w:rsidRPr="00944A9E" w:rsidRDefault="00707B5F" w:rsidP="00E7344C">
            <w:pPr>
              <w:jc w:val="both"/>
            </w:pPr>
            <w:r w:rsidRPr="00944A9E">
              <w:t xml:space="preserve">Vybrané otázky didaktiky cizího jazyka </w:t>
            </w:r>
            <w:r w:rsidR="008F495E" w:rsidRPr="00944A9E">
              <w:t>v</w:t>
            </w:r>
            <w:r w:rsidR="008F495E">
              <w:t> </w:t>
            </w:r>
            <w:r w:rsidR="008F495E" w:rsidRPr="00944A9E">
              <w:t>primární</w:t>
            </w:r>
            <w:r w:rsidR="008F495E">
              <w:t xml:space="preserve">m vzdělávání. </w:t>
            </w:r>
          </w:p>
          <w:p w:rsidR="008F495E" w:rsidRPr="00944A9E" w:rsidRDefault="00707B5F" w:rsidP="00E7344C">
            <w:pPr>
              <w:jc w:val="both"/>
            </w:pPr>
            <w:r w:rsidRPr="00944A9E">
              <w:t xml:space="preserve">Vybrané otázky didaktiky výchov </w:t>
            </w:r>
            <w:r w:rsidR="008F495E" w:rsidRPr="00944A9E">
              <w:t>v</w:t>
            </w:r>
            <w:r w:rsidR="008F495E">
              <w:t> </w:t>
            </w:r>
            <w:r w:rsidR="008F495E" w:rsidRPr="00944A9E">
              <w:t>primární</w:t>
            </w:r>
            <w:r w:rsidR="008F495E">
              <w:t xml:space="preserve">m vzdělávání. </w:t>
            </w:r>
          </w:p>
          <w:p w:rsidR="00C7203C" w:rsidRPr="00944A9E" w:rsidRDefault="00707B5F" w:rsidP="00E7344C">
            <w:pPr>
              <w:jc w:val="both"/>
            </w:pPr>
            <w:r w:rsidRPr="00944A9E">
              <w:t>Vybrané otázky didaktiky příro</w:t>
            </w:r>
            <w:r w:rsidR="00075E51" w:rsidRPr="00944A9E">
              <w:t>dovědné složky primární</w:t>
            </w:r>
            <w:r w:rsidR="008F495E">
              <w:t xml:space="preserve">ho vzdělávání. </w:t>
            </w:r>
          </w:p>
          <w:p w:rsidR="00C7203C" w:rsidRPr="00944A9E" w:rsidRDefault="00C7203C" w:rsidP="00E7344C">
            <w:pPr>
              <w:jc w:val="both"/>
            </w:pPr>
          </w:p>
        </w:tc>
      </w:tr>
      <w:tr w:rsidR="008F5557" w:rsidRPr="00944A9E" w:rsidTr="00CF5C74">
        <w:trPr>
          <w:trHeight w:val="80"/>
          <w:jc w:val="center"/>
        </w:trPr>
        <w:tc>
          <w:tcPr>
            <w:tcW w:w="3875" w:type="dxa"/>
            <w:shd w:val="clear" w:color="auto" w:fill="F7CAAC"/>
          </w:tcPr>
          <w:p w:rsidR="008F5557" w:rsidRPr="00944A9E" w:rsidRDefault="00B90EED" w:rsidP="00E7344C">
            <w:r>
              <w:br w:type="page"/>
            </w:r>
            <w:r w:rsidR="00944194" w:rsidRPr="00944A9E">
              <w:br w:type="page"/>
            </w:r>
            <w:r w:rsidR="008F5557" w:rsidRPr="00944A9E">
              <w:rPr>
                <w:b/>
              </w:rPr>
              <w:t xml:space="preserve"> Součásti SRZ a jejich obsah</w:t>
            </w:r>
          </w:p>
        </w:tc>
        <w:tc>
          <w:tcPr>
            <w:tcW w:w="5783" w:type="dxa"/>
            <w:tcBorders>
              <w:bottom w:val="nil"/>
            </w:tcBorders>
            <w:shd w:val="clear" w:color="auto" w:fill="FFFFFF"/>
          </w:tcPr>
          <w:p w:rsidR="008F5557" w:rsidRPr="00944A9E" w:rsidRDefault="008F5557" w:rsidP="00E7344C">
            <w:pPr>
              <w:jc w:val="center"/>
            </w:pPr>
          </w:p>
        </w:tc>
      </w:tr>
      <w:tr w:rsidR="008F5557" w:rsidRPr="00944A9E" w:rsidTr="00C5567C">
        <w:trPr>
          <w:trHeight w:val="6295"/>
          <w:jc w:val="center"/>
        </w:trPr>
        <w:tc>
          <w:tcPr>
            <w:tcW w:w="9658" w:type="dxa"/>
            <w:gridSpan w:val="2"/>
            <w:tcBorders>
              <w:top w:val="nil"/>
              <w:bottom w:val="nil"/>
            </w:tcBorders>
          </w:tcPr>
          <w:p w:rsidR="00B71241" w:rsidRPr="00944A9E" w:rsidRDefault="00B71241" w:rsidP="00E7344C"/>
          <w:p w:rsidR="00B71241" w:rsidRPr="00944A9E" w:rsidRDefault="00B71241" w:rsidP="00E7344C">
            <w:pPr>
              <w:pStyle w:val="Odstavecseseznamem"/>
              <w:numPr>
                <w:ilvl w:val="0"/>
                <w:numId w:val="8"/>
              </w:numPr>
              <w:ind w:left="0"/>
            </w:pPr>
            <w:r w:rsidRPr="00944A9E">
              <w:t>Pedagogika a psychologie v</w:t>
            </w:r>
            <w:r w:rsidR="00D171AD">
              <w:t> </w:t>
            </w:r>
            <w:r w:rsidRPr="00944A9E">
              <w:t>primární</w:t>
            </w:r>
            <w:r w:rsidR="00D171AD">
              <w:t xml:space="preserve">m vzdělávání. </w:t>
            </w:r>
          </w:p>
          <w:p w:rsidR="00200CEB" w:rsidRPr="00944A9E" w:rsidRDefault="00B71241" w:rsidP="00E7344C">
            <w:pPr>
              <w:pStyle w:val="Odstavecseseznamem"/>
              <w:numPr>
                <w:ilvl w:val="0"/>
                <w:numId w:val="8"/>
              </w:numPr>
              <w:ind w:left="0"/>
            </w:pPr>
            <w:r w:rsidRPr="00944A9E">
              <w:t>Didaktika vybrané složky primární</w:t>
            </w:r>
            <w:r w:rsidR="00D171AD">
              <w:t>ho vzdělávání</w:t>
            </w:r>
            <w:r w:rsidRPr="00944A9E">
              <w:t>, kt</w:t>
            </w:r>
            <w:r w:rsidR="00200CEB" w:rsidRPr="00944A9E">
              <w:t>erá je součástí rigorózní práce</w:t>
            </w:r>
            <w:r w:rsidR="00DE0945" w:rsidRPr="00944A9E">
              <w:t>:</w:t>
            </w:r>
          </w:p>
          <w:p w:rsidR="00200CEB" w:rsidRPr="00944A9E" w:rsidRDefault="00200CEB" w:rsidP="00E7344C">
            <w:pPr>
              <w:pStyle w:val="Odstavecseseznamem"/>
              <w:ind w:left="0"/>
            </w:pPr>
            <w:r w:rsidRPr="00944A9E">
              <w:t>Výzkum žáka v procesu primární</w:t>
            </w:r>
            <w:r w:rsidR="00D171AD">
              <w:t xml:space="preserve">ho vzdělávání. </w:t>
            </w:r>
          </w:p>
          <w:p w:rsidR="00200CEB" w:rsidRPr="00944A9E" w:rsidRDefault="008F495E" w:rsidP="00E7344C">
            <w:pPr>
              <w:pStyle w:val="Odstavecseseznamem"/>
              <w:ind w:left="0"/>
            </w:pPr>
            <w:r>
              <w:t>Učitelství a učitelská profese.</w:t>
            </w:r>
          </w:p>
          <w:p w:rsidR="00200CEB" w:rsidRPr="00944A9E" w:rsidRDefault="00200CEB" w:rsidP="00E7344C">
            <w:pPr>
              <w:pStyle w:val="Odstavecseseznamem"/>
              <w:ind w:left="0"/>
            </w:pPr>
            <w:r w:rsidRPr="00944A9E">
              <w:t>Učitel a žák v pedagogickém procesu</w:t>
            </w:r>
            <w:r w:rsidR="008F495E">
              <w:t xml:space="preserve">. </w:t>
            </w:r>
          </w:p>
          <w:p w:rsidR="00200CEB" w:rsidRPr="00944A9E" w:rsidRDefault="00200CEB" w:rsidP="00E7344C">
            <w:pPr>
              <w:pStyle w:val="Odstavecseseznamem"/>
              <w:ind w:left="0"/>
            </w:pPr>
            <w:r w:rsidRPr="00944A9E">
              <w:t xml:space="preserve">Výzkum institucí škol pro primární edukaci </w:t>
            </w:r>
            <w:r w:rsidR="00B03B8A">
              <w:t xml:space="preserve">v </w:t>
            </w:r>
            <w:r w:rsidRPr="00944A9E">
              <w:t>České republice a v</w:t>
            </w:r>
            <w:r w:rsidR="00A120FF" w:rsidRPr="00944A9E">
              <w:t> </w:t>
            </w:r>
            <w:r w:rsidRPr="00944A9E">
              <w:t>zahraničí</w:t>
            </w:r>
            <w:r w:rsidR="00A120FF" w:rsidRPr="00944A9E">
              <w:t>.</w:t>
            </w:r>
          </w:p>
          <w:p w:rsidR="00200CEB" w:rsidRPr="00944A9E" w:rsidRDefault="00200CEB" w:rsidP="00E7344C">
            <w:pPr>
              <w:pStyle w:val="Odstavecseseznamem"/>
              <w:ind w:left="0"/>
            </w:pPr>
            <w:r w:rsidRPr="00944A9E">
              <w:t>Výzkum obsahu vzdělání a výuky v</w:t>
            </w:r>
            <w:r w:rsidR="00A120FF" w:rsidRPr="00944A9E">
              <w:t> </w:t>
            </w:r>
            <w:r w:rsidRPr="00944A9E">
              <w:t>kurikulu</w:t>
            </w:r>
            <w:r w:rsidR="00A120FF" w:rsidRPr="00944A9E">
              <w:t>.</w:t>
            </w:r>
          </w:p>
          <w:p w:rsidR="00200CEB" w:rsidRPr="00944A9E" w:rsidRDefault="00200CEB" w:rsidP="00E7344C">
            <w:pPr>
              <w:pStyle w:val="Odstavecseseznamem"/>
              <w:ind w:left="0"/>
            </w:pPr>
            <w:r w:rsidRPr="00944A9E">
              <w:t>Výzkum koncepcí vzdělávání a výuky v primární edukaci</w:t>
            </w:r>
            <w:r w:rsidR="00A120FF" w:rsidRPr="00944A9E">
              <w:t>.</w:t>
            </w:r>
          </w:p>
          <w:p w:rsidR="00200CEB" w:rsidRPr="00944A9E" w:rsidRDefault="00200CEB" w:rsidP="00E7344C">
            <w:pPr>
              <w:pStyle w:val="Odstavecseseznamem"/>
              <w:ind w:left="0"/>
            </w:pPr>
            <w:r w:rsidRPr="00944A9E">
              <w:t>Výzkum alternativních pojetí výchovy, vzdělávání a školy</w:t>
            </w:r>
            <w:r w:rsidR="008F495E">
              <w:t xml:space="preserve">. </w:t>
            </w:r>
          </w:p>
          <w:p w:rsidR="00200CEB" w:rsidRPr="00944A9E" w:rsidRDefault="00200CEB" w:rsidP="00E7344C">
            <w:pPr>
              <w:pStyle w:val="Odstavecseseznamem"/>
              <w:ind w:left="0"/>
            </w:pPr>
            <w:r w:rsidRPr="00944A9E">
              <w:t>Výzkum školy jako místa pro osobnostní, sociální, morální a kognitivní rozvoj žáků</w:t>
            </w:r>
            <w:r w:rsidR="00A120FF" w:rsidRPr="00944A9E">
              <w:t>.</w:t>
            </w:r>
          </w:p>
          <w:p w:rsidR="00200CEB" w:rsidRPr="00944A9E" w:rsidRDefault="00200CEB" w:rsidP="00E7344C">
            <w:pPr>
              <w:pStyle w:val="Odstavecseseznamem"/>
              <w:ind w:left="0"/>
            </w:pPr>
            <w:r w:rsidRPr="00944A9E">
              <w:t>Výzkum autority a kázně v</w:t>
            </w:r>
            <w:r w:rsidR="008F495E">
              <w:t> </w:t>
            </w:r>
            <w:r w:rsidRPr="00944A9E">
              <w:t>primární</w:t>
            </w:r>
            <w:r w:rsidR="008F495E">
              <w:t>m vzdělávání</w:t>
            </w:r>
            <w:r w:rsidR="00A120FF" w:rsidRPr="00944A9E">
              <w:t>.</w:t>
            </w:r>
          </w:p>
          <w:p w:rsidR="00A03509" w:rsidRPr="00944A9E" w:rsidRDefault="00200CEB" w:rsidP="00E7344C">
            <w:pPr>
              <w:pStyle w:val="Odstavecseseznamem"/>
              <w:ind w:left="0"/>
            </w:pPr>
            <w:r w:rsidRPr="00944A9E">
              <w:t>Výzkum mravní a sociální výchovy v primární</w:t>
            </w:r>
            <w:r w:rsidR="008F495E">
              <w:t>m</w:t>
            </w:r>
            <w:r w:rsidRPr="00944A9E">
              <w:t xml:space="preserve"> </w:t>
            </w:r>
            <w:r w:rsidR="008F495E">
              <w:t xml:space="preserve">vzdělávání. </w:t>
            </w:r>
          </w:p>
        </w:tc>
      </w:tr>
      <w:tr w:rsidR="00B71241" w:rsidRPr="00944A9E" w:rsidTr="00CF5C74">
        <w:trPr>
          <w:trHeight w:val="74"/>
          <w:jc w:val="center"/>
        </w:trPr>
        <w:tc>
          <w:tcPr>
            <w:tcW w:w="9658" w:type="dxa"/>
            <w:gridSpan w:val="2"/>
            <w:tcBorders>
              <w:top w:val="nil"/>
            </w:tcBorders>
          </w:tcPr>
          <w:p w:rsidR="00090711" w:rsidRPr="00944A9E" w:rsidRDefault="00090711" w:rsidP="00E7344C">
            <w:pPr>
              <w:jc w:val="center"/>
            </w:pPr>
          </w:p>
        </w:tc>
      </w:tr>
    </w:tbl>
    <w:p w:rsidR="00A310F0" w:rsidRDefault="00A310F0">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133"/>
        <w:gridCol w:w="889"/>
        <w:gridCol w:w="822"/>
        <w:gridCol w:w="2155"/>
        <w:gridCol w:w="539"/>
        <w:gridCol w:w="628"/>
      </w:tblGrid>
      <w:tr w:rsidR="005B0CC9" w:rsidRPr="00944A9E" w:rsidTr="00B21A9D">
        <w:trPr>
          <w:jc w:val="center"/>
        </w:trPr>
        <w:tc>
          <w:tcPr>
            <w:tcW w:w="10207" w:type="dxa"/>
            <w:gridSpan w:val="8"/>
            <w:tcBorders>
              <w:bottom w:val="double" w:sz="4" w:space="0" w:color="auto"/>
            </w:tcBorders>
            <w:shd w:val="clear" w:color="auto" w:fill="BDD6EE"/>
          </w:tcPr>
          <w:p w:rsidR="005B0CC9" w:rsidRPr="00944A9E" w:rsidRDefault="00B90EED" w:rsidP="00E7344C">
            <w:pPr>
              <w:jc w:val="both"/>
              <w:rPr>
                <w:b/>
                <w:sz w:val="28"/>
                <w:szCs w:val="28"/>
              </w:rPr>
            </w:pPr>
            <w:r>
              <w:br w:type="page"/>
            </w:r>
            <w:r w:rsidR="005B0CC9" w:rsidRPr="00944A9E">
              <w:br w:type="page"/>
            </w:r>
            <w:r w:rsidR="005B0CC9" w:rsidRPr="00944A9E">
              <w:rPr>
                <w:b/>
                <w:sz w:val="28"/>
                <w:szCs w:val="28"/>
              </w:rPr>
              <w:t>B-III – Charakteristika studijního předmětu</w:t>
            </w:r>
          </w:p>
        </w:tc>
      </w:tr>
      <w:tr w:rsidR="005B0CC9" w:rsidRPr="00944A9E" w:rsidTr="00E7344C">
        <w:trPr>
          <w:jc w:val="center"/>
        </w:trPr>
        <w:tc>
          <w:tcPr>
            <w:tcW w:w="3474" w:type="dxa"/>
            <w:tcBorders>
              <w:top w:val="double" w:sz="4" w:space="0" w:color="auto"/>
            </w:tcBorders>
            <w:shd w:val="clear" w:color="auto" w:fill="F7CAAC"/>
          </w:tcPr>
          <w:p w:rsidR="005B0CC9" w:rsidRPr="00944A9E" w:rsidRDefault="005B0CC9" w:rsidP="00E7344C">
            <w:pPr>
              <w:jc w:val="both"/>
              <w:rPr>
                <w:b/>
              </w:rPr>
            </w:pPr>
            <w:r w:rsidRPr="00944A9E">
              <w:rPr>
                <w:b/>
              </w:rPr>
              <w:t>Název studijního předmětu</w:t>
            </w:r>
          </w:p>
        </w:tc>
        <w:tc>
          <w:tcPr>
            <w:tcW w:w="6733" w:type="dxa"/>
            <w:gridSpan w:val="7"/>
            <w:tcBorders>
              <w:top w:val="double" w:sz="4" w:space="0" w:color="auto"/>
            </w:tcBorders>
          </w:tcPr>
          <w:p w:rsidR="005B0CC9" w:rsidRPr="00944A9E" w:rsidRDefault="005B0CC9" w:rsidP="00E7344C">
            <w:pPr>
              <w:jc w:val="both"/>
            </w:pPr>
            <w:r w:rsidRPr="00944A9E">
              <w:t>Primární pedagogika s praxí 1</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Typ předmětu</w:t>
            </w:r>
          </w:p>
        </w:tc>
        <w:tc>
          <w:tcPr>
            <w:tcW w:w="3411" w:type="dxa"/>
            <w:gridSpan w:val="4"/>
          </w:tcPr>
          <w:p w:rsidR="005B0CC9" w:rsidRPr="00944A9E" w:rsidRDefault="005B0CC9" w:rsidP="00E7344C">
            <w:pPr>
              <w:jc w:val="both"/>
            </w:pPr>
            <w:r w:rsidRPr="00944A9E">
              <w:t>povinný, ZT</w:t>
            </w:r>
          </w:p>
        </w:tc>
        <w:tc>
          <w:tcPr>
            <w:tcW w:w="2694" w:type="dxa"/>
            <w:gridSpan w:val="2"/>
            <w:shd w:val="clear" w:color="auto" w:fill="F7CAAC"/>
          </w:tcPr>
          <w:p w:rsidR="005B0CC9" w:rsidRPr="00944A9E" w:rsidRDefault="005B0CC9" w:rsidP="00E7344C">
            <w:pPr>
              <w:jc w:val="both"/>
            </w:pPr>
            <w:r w:rsidRPr="00944A9E">
              <w:rPr>
                <w:b/>
              </w:rPr>
              <w:t>doporučený ročník / semestr</w:t>
            </w:r>
          </w:p>
        </w:tc>
        <w:tc>
          <w:tcPr>
            <w:tcW w:w="628" w:type="dxa"/>
          </w:tcPr>
          <w:p w:rsidR="005B0CC9" w:rsidRPr="00944A9E" w:rsidRDefault="005B0CC9" w:rsidP="00E7344C">
            <w:pPr>
              <w:jc w:val="both"/>
            </w:pPr>
            <w:r w:rsidRPr="00944A9E">
              <w:t>1/ZS</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Rozsah studijního předmětu</w:t>
            </w:r>
          </w:p>
        </w:tc>
        <w:tc>
          <w:tcPr>
            <w:tcW w:w="1700" w:type="dxa"/>
            <w:gridSpan w:val="2"/>
          </w:tcPr>
          <w:p w:rsidR="005B0CC9" w:rsidRPr="00944A9E" w:rsidRDefault="005B0CC9" w:rsidP="00E7344C">
            <w:pPr>
              <w:jc w:val="both"/>
            </w:pPr>
            <w:r w:rsidRPr="00944A9E">
              <w:t>28p+28s+28c+25</w:t>
            </w:r>
          </w:p>
          <w:p w:rsidR="005B0CC9" w:rsidRPr="00944A9E" w:rsidRDefault="005B0CC9" w:rsidP="00E7344C">
            <w:pPr>
              <w:jc w:val="both"/>
            </w:pPr>
            <w:r w:rsidRPr="00944A9E">
              <w:t>hodin praxe</w:t>
            </w:r>
          </w:p>
        </w:tc>
        <w:tc>
          <w:tcPr>
            <w:tcW w:w="889" w:type="dxa"/>
            <w:shd w:val="clear" w:color="auto" w:fill="F7CAAC"/>
          </w:tcPr>
          <w:p w:rsidR="005B0CC9" w:rsidRPr="00944A9E" w:rsidRDefault="005B0CC9" w:rsidP="00E7344C">
            <w:pPr>
              <w:jc w:val="both"/>
              <w:rPr>
                <w:b/>
              </w:rPr>
            </w:pPr>
            <w:r w:rsidRPr="00944A9E">
              <w:rPr>
                <w:b/>
              </w:rPr>
              <w:t xml:space="preserve">hod. </w:t>
            </w:r>
          </w:p>
        </w:tc>
        <w:tc>
          <w:tcPr>
            <w:tcW w:w="822" w:type="dxa"/>
          </w:tcPr>
          <w:p w:rsidR="005B0CC9" w:rsidRPr="00944A9E" w:rsidRDefault="005B0CC9" w:rsidP="00E7344C">
            <w:pPr>
              <w:jc w:val="both"/>
            </w:pPr>
            <w:r w:rsidRPr="00944A9E">
              <w:t>84+25</w:t>
            </w:r>
          </w:p>
        </w:tc>
        <w:tc>
          <w:tcPr>
            <w:tcW w:w="2155" w:type="dxa"/>
            <w:shd w:val="clear" w:color="auto" w:fill="F7CAAC"/>
          </w:tcPr>
          <w:p w:rsidR="005B0CC9" w:rsidRPr="00944A9E" w:rsidRDefault="00BF6258" w:rsidP="00E7344C">
            <w:pPr>
              <w:jc w:val="both"/>
              <w:rPr>
                <w:b/>
              </w:rPr>
            </w:pPr>
            <w:del w:id="459" w:author="Hana Navrátilová" w:date="2019-09-24T11:10:00Z">
              <w:r w:rsidRPr="00944A9E">
                <w:rPr>
                  <w:b/>
                </w:rPr>
                <w:delText>K</w:delText>
              </w:r>
              <w:r w:rsidR="005B0CC9" w:rsidRPr="00944A9E">
                <w:rPr>
                  <w:b/>
                </w:rPr>
                <w:delText>reditů</w:delText>
              </w:r>
            </w:del>
            <w:ins w:id="460" w:author="Hana Navrátilová" w:date="2019-09-24T11:10:00Z">
              <w:r w:rsidR="008D5EBB">
                <w:rPr>
                  <w:b/>
                </w:rPr>
                <w:t>k</w:t>
              </w:r>
              <w:r w:rsidR="005B0CC9" w:rsidRPr="00944A9E">
                <w:rPr>
                  <w:b/>
                </w:rPr>
                <w:t>reditů</w:t>
              </w:r>
            </w:ins>
          </w:p>
        </w:tc>
        <w:tc>
          <w:tcPr>
            <w:tcW w:w="1167" w:type="dxa"/>
            <w:gridSpan w:val="2"/>
          </w:tcPr>
          <w:p w:rsidR="005B0CC9" w:rsidRPr="00944A9E" w:rsidRDefault="005B0CC9" w:rsidP="00E7344C">
            <w:pPr>
              <w:jc w:val="both"/>
            </w:pPr>
            <w:r w:rsidRPr="00944A9E">
              <w:t>6</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Prerekvizity, korekvizity, ekvivalence</w:t>
            </w:r>
          </w:p>
        </w:tc>
        <w:tc>
          <w:tcPr>
            <w:tcW w:w="6733" w:type="dxa"/>
            <w:gridSpan w:val="7"/>
          </w:tcPr>
          <w:p w:rsidR="005B0CC9" w:rsidRPr="00944A9E" w:rsidRDefault="005B0CC9" w:rsidP="00E7344C">
            <w:pPr>
              <w:jc w:val="both"/>
            </w:pP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Způsob ověření studijních výsledků</w:t>
            </w:r>
          </w:p>
        </w:tc>
        <w:tc>
          <w:tcPr>
            <w:tcW w:w="3411" w:type="dxa"/>
            <w:gridSpan w:val="4"/>
          </w:tcPr>
          <w:p w:rsidR="005B0CC9" w:rsidRPr="00944A9E" w:rsidRDefault="005B0CC9" w:rsidP="00E7344C">
            <w:pPr>
              <w:jc w:val="both"/>
            </w:pPr>
            <w:r w:rsidRPr="00944A9E">
              <w:t>zápočet, zkouška</w:t>
            </w:r>
          </w:p>
        </w:tc>
        <w:tc>
          <w:tcPr>
            <w:tcW w:w="2155" w:type="dxa"/>
            <w:shd w:val="clear" w:color="auto" w:fill="F7CAAC"/>
          </w:tcPr>
          <w:p w:rsidR="005B0CC9" w:rsidRPr="00944A9E" w:rsidRDefault="005B0CC9" w:rsidP="00E7344C">
            <w:pPr>
              <w:jc w:val="both"/>
              <w:rPr>
                <w:b/>
              </w:rPr>
            </w:pPr>
            <w:r w:rsidRPr="00944A9E">
              <w:rPr>
                <w:b/>
              </w:rPr>
              <w:t>Forma výuky</w:t>
            </w:r>
          </w:p>
        </w:tc>
        <w:tc>
          <w:tcPr>
            <w:tcW w:w="1167" w:type="dxa"/>
            <w:gridSpan w:val="2"/>
          </w:tcPr>
          <w:p w:rsidR="005B0CC9" w:rsidRPr="00944A9E" w:rsidRDefault="005B0CC9" w:rsidP="00E7344C">
            <w:pPr>
              <w:jc w:val="both"/>
            </w:pPr>
            <w:r w:rsidRPr="00944A9E">
              <w:t>přednáška</w:t>
            </w:r>
          </w:p>
          <w:p w:rsidR="005B0CC9" w:rsidRPr="00944A9E" w:rsidRDefault="005B0CC9" w:rsidP="00E7344C">
            <w:pPr>
              <w:jc w:val="both"/>
            </w:pPr>
            <w:r w:rsidRPr="00944A9E">
              <w:t>seminář</w:t>
            </w:r>
          </w:p>
          <w:p w:rsidR="005B0CC9" w:rsidRPr="00944A9E" w:rsidRDefault="005B0CC9" w:rsidP="00E7344C">
            <w:pPr>
              <w:jc w:val="both"/>
            </w:pPr>
            <w:r w:rsidRPr="00944A9E">
              <w:t>cvičení</w:t>
            </w:r>
          </w:p>
          <w:p w:rsidR="005B0CC9" w:rsidRPr="00944A9E" w:rsidRDefault="005B0CC9" w:rsidP="00E7344C">
            <w:pPr>
              <w:jc w:val="both"/>
            </w:pPr>
            <w:r w:rsidRPr="00944A9E">
              <w:t>odborná praxe</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5B0CC9" w:rsidRPr="00944A9E" w:rsidRDefault="005B0CC9" w:rsidP="00E7344C">
            <w:pPr>
              <w:autoSpaceDE w:val="0"/>
              <w:autoSpaceDN w:val="0"/>
              <w:adjustRightInd w:val="0"/>
              <w:jc w:val="both"/>
            </w:pPr>
            <w:r w:rsidRPr="00944A9E">
              <w:t>Zápočet – seminární práce a její prezentace.</w:t>
            </w:r>
          </w:p>
          <w:p w:rsidR="005B0CC9" w:rsidRPr="00944A9E" w:rsidRDefault="005B0CC9" w:rsidP="00E7344C">
            <w:pPr>
              <w:autoSpaceDE w:val="0"/>
              <w:autoSpaceDN w:val="0"/>
              <w:adjustRightInd w:val="0"/>
              <w:jc w:val="both"/>
            </w:pPr>
            <w:r w:rsidRPr="00944A9E">
              <w:t>Zkouška – písemná i ústní.</w:t>
            </w:r>
          </w:p>
          <w:p w:rsidR="005B0CC9" w:rsidRPr="00944A9E" w:rsidRDefault="005B0CC9" w:rsidP="00E7344C">
            <w:pPr>
              <w:jc w:val="both"/>
            </w:pPr>
            <w:r w:rsidRPr="00944A9E">
              <w:t xml:space="preserve">Předložení začátku práce na portfoliu </w:t>
            </w:r>
            <w:r w:rsidR="003A7BBF" w:rsidRPr="00944A9E">
              <w:t>–</w:t>
            </w:r>
            <w:r w:rsidRPr="00944A9E">
              <w:t xml:space="preserve"> z</w:t>
            </w:r>
            <w:r w:rsidR="003A7BBF" w:rsidRPr="00944A9E">
              <w:t> </w:t>
            </w:r>
            <w:r w:rsidRPr="00944A9E">
              <w:t>exkurze</w:t>
            </w:r>
            <w:r w:rsidR="003A7BBF" w:rsidRPr="00944A9E">
              <w:t xml:space="preserve">, </w:t>
            </w:r>
            <w:r w:rsidRPr="00944A9E">
              <w:t>první návštěvy základní školy.</w:t>
            </w:r>
          </w:p>
        </w:tc>
      </w:tr>
      <w:tr w:rsidR="005B0CC9" w:rsidRPr="00944A9E" w:rsidTr="00B21A9D">
        <w:trPr>
          <w:trHeight w:val="416"/>
          <w:jc w:val="center"/>
        </w:trPr>
        <w:tc>
          <w:tcPr>
            <w:tcW w:w="10207" w:type="dxa"/>
            <w:gridSpan w:val="8"/>
            <w:tcBorders>
              <w:top w:val="nil"/>
            </w:tcBorders>
          </w:tcPr>
          <w:p w:rsidR="005B0CC9" w:rsidRPr="00944A9E" w:rsidRDefault="005B0CC9" w:rsidP="00E7344C">
            <w:pPr>
              <w:jc w:val="both"/>
            </w:pPr>
          </w:p>
        </w:tc>
      </w:tr>
      <w:tr w:rsidR="005B0CC9" w:rsidRPr="00944A9E" w:rsidTr="00E7344C">
        <w:trPr>
          <w:trHeight w:val="197"/>
          <w:jc w:val="center"/>
        </w:trPr>
        <w:tc>
          <w:tcPr>
            <w:tcW w:w="3474" w:type="dxa"/>
            <w:tcBorders>
              <w:top w:val="nil"/>
            </w:tcBorders>
            <w:shd w:val="clear" w:color="auto" w:fill="F7CAAC"/>
          </w:tcPr>
          <w:p w:rsidR="005B0CC9" w:rsidRPr="00944A9E" w:rsidRDefault="005B0CC9" w:rsidP="00E7344C">
            <w:pPr>
              <w:jc w:val="both"/>
              <w:rPr>
                <w:b/>
              </w:rPr>
            </w:pPr>
            <w:r w:rsidRPr="00944A9E">
              <w:rPr>
                <w:b/>
              </w:rPr>
              <w:t>Garant předmětu</w:t>
            </w:r>
          </w:p>
        </w:tc>
        <w:tc>
          <w:tcPr>
            <w:tcW w:w="6733" w:type="dxa"/>
            <w:gridSpan w:val="7"/>
            <w:tcBorders>
              <w:top w:val="nil"/>
            </w:tcBorders>
          </w:tcPr>
          <w:p w:rsidR="005B0CC9" w:rsidRPr="00944A9E" w:rsidRDefault="005B0CC9" w:rsidP="00E7344C">
            <w:r w:rsidRPr="00944A9E">
              <w:t>doc. PaedDr. Adriana Wiegerová, PhD.</w:t>
            </w:r>
          </w:p>
        </w:tc>
      </w:tr>
      <w:tr w:rsidR="005B0CC9" w:rsidRPr="00944A9E" w:rsidTr="00E7344C">
        <w:trPr>
          <w:trHeight w:val="543"/>
          <w:jc w:val="center"/>
        </w:trPr>
        <w:tc>
          <w:tcPr>
            <w:tcW w:w="3474" w:type="dxa"/>
            <w:tcBorders>
              <w:top w:val="nil"/>
            </w:tcBorders>
            <w:shd w:val="clear" w:color="auto" w:fill="F7CAAC"/>
          </w:tcPr>
          <w:p w:rsidR="005B0CC9" w:rsidRPr="00944A9E" w:rsidRDefault="005B0CC9" w:rsidP="00E7344C">
            <w:pPr>
              <w:jc w:val="both"/>
              <w:rPr>
                <w:b/>
              </w:rPr>
            </w:pPr>
            <w:r w:rsidRPr="00944A9E">
              <w:rPr>
                <w:b/>
              </w:rPr>
              <w:t>Zapojení garanta do výuky předmětu</w:t>
            </w:r>
          </w:p>
        </w:tc>
        <w:tc>
          <w:tcPr>
            <w:tcW w:w="6733" w:type="dxa"/>
            <w:gridSpan w:val="7"/>
            <w:tcBorders>
              <w:top w:val="nil"/>
            </w:tcBorders>
          </w:tcPr>
          <w:p w:rsidR="005B0CC9" w:rsidRPr="001661B8" w:rsidRDefault="00010FB7" w:rsidP="00E7344C">
            <w:pPr>
              <w:jc w:val="both"/>
            </w:pPr>
            <w:r w:rsidRPr="001661B8">
              <w:t>p</w:t>
            </w:r>
            <w:r w:rsidR="005B0CC9" w:rsidRPr="001661B8">
              <w:t>řednášející</w:t>
            </w:r>
            <w:ins w:id="461" w:author="Hana Navrátilová" w:date="2019-09-24T11:10:00Z">
              <w:r w:rsidR="008D5EBB" w:rsidRPr="001661B8">
                <w:t>, vede seminář</w:t>
              </w:r>
            </w:ins>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Vyučující</w:t>
            </w:r>
          </w:p>
        </w:tc>
        <w:tc>
          <w:tcPr>
            <w:tcW w:w="6733" w:type="dxa"/>
            <w:gridSpan w:val="7"/>
            <w:tcBorders>
              <w:bottom w:val="nil"/>
            </w:tcBorders>
            <w:shd w:val="clear" w:color="auto" w:fill="auto"/>
          </w:tcPr>
          <w:p w:rsidR="005B0CC9" w:rsidRPr="001661B8" w:rsidRDefault="005B0CC9" w:rsidP="008D5EBB">
            <w:pPr>
              <w:rPr>
                <w:b/>
              </w:rPr>
            </w:pPr>
            <w:r w:rsidRPr="001661B8">
              <w:t>doc. PaedDr. Adriana Wiegerová, PhD.</w:t>
            </w:r>
            <w:r w:rsidRPr="001661B8">
              <w:rPr>
                <w:b/>
              </w:rPr>
              <w:t xml:space="preserve"> </w:t>
            </w:r>
            <w:del w:id="462" w:author="Hana Navrátilová" w:date="2019-09-24T11:10:00Z">
              <w:r w:rsidRPr="001661B8">
                <w:rPr>
                  <w:b/>
                </w:rPr>
                <w:delText>(</w:delText>
              </w:r>
              <w:r w:rsidRPr="001661B8">
                <w:delText xml:space="preserve">50%), </w:delText>
              </w:r>
            </w:del>
            <w:ins w:id="463" w:author="Hana Navrátilová" w:date="2019-09-24T11:10:00Z">
              <w:r w:rsidRPr="001661B8">
                <w:rPr>
                  <w:b/>
                </w:rPr>
                <w:t>(</w:t>
              </w:r>
              <w:r w:rsidR="008D5EBB" w:rsidRPr="001661B8">
                <w:t>100</w:t>
              </w:r>
            </w:ins>
            <w:moveFromRangeStart w:id="464" w:author="Hana Navrátilová" w:date="2019-09-24T11:10:00Z" w:name="move20215863"/>
            <w:moveFrom w:id="465" w:author="Hana Navrátilová" w:date="2019-09-24T11:10:00Z">
              <w:r w:rsidR="00C358C2" w:rsidRPr="00470B98">
                <w:rPr>
                  <w:b/>
                </w:rPr>
                <w:t xml:space="preserve">prof. </w:t>
              </w:r>
              <w:moveFromRangeStart w:id="466" w:author="Hana Navrátilová" w:date="2019-09-24T11:10:00Z" w:name="move20215873"/>
              <w:moveFromRangeEnd w:id="464"/>
              <w:r w:rsidR="00B602A7" w:rsidRPr="00470B98">
                <w:rPr>
                  <w:b/>
                </w:rPr>
                <w:t xml:space="preserve">PhDr. </w:t>
              </w:r>
            </w:moveFrom>
            <w:moveFromRangeEnd w:id="466"/>
            <w:del w:id="467" w:author="Hana Navrátilová" w:date="2019-09-24T11:10:00Z">
              <w:r w:rsidR="004551C5" w:rsidRPr="001661B8">
                <w:delText>Mgr. Tomáš Janík, Ph.D.</w:delText>
              </w:r>
              <w:r w:rsidRPr="001661B8">
                <w:delText>, M.Ed. (50</w:delText>
              </w:r>
            </w:del>
            <w:r w:rsidR="008D5EBB" w:rsidRPr="001661B8">
              <w:t>%)</w:t>
            </w:r>
          </w:p>
        </w:tc>
      </w:tr>
      <w:tr w:rsidR="005B0CC9" w:rsidRPr="00944A9E" w:rsidTr="00B21A9D">
        <w:trPr>
          <w:trHeight w:val="316"/>
          <w:jc w:val="center"/>
        </w:trPr>
        <w:tc>
          <w:tcPr>
            <w:tcW w:w="10207" w:type="dxa"/>
            <w:gridSpan w:val="8"/>
            <w:tcBorders>
              <w:top w:val="nil"/>
            </w:tcBorders>
          </w:tcPr>
          <w:p w:rsidR="005B0CC9" w:rsidRPr="001661B8" w:rsidRDefault="005B0CC9" w:rsidP="00E7344C">
            <w:pPr>
              <w:jc w:val="both"/>
            </w:pP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Stručná anotace předmětu</w:t>
            </w:r>
          </w:p>
        </w:tc>
        <w:tc>
          <w:tcPr>
            <w:tcW w:w="6733" w:type="dxa"/>
            <w:gridSpan w:val="7"/>
            <w:tcBorders>
              <w:bottom w:val="nil"/>
            </w:tcBorders>
          </w:tcPr>
          <w:p w:rsidR="005B0CC9" w:rsidRPr="00944A9E" w:rsidRDefault="005B0CC9" w:rsidP="00E7344C">
            <w:pPr>
              <w:jc w:val="both"/>
            </w:pPr>
          </w:p>
        </w:tc>
      </w:tr>
      <w:tr w:rsidR="005B0CC9" w:rsidRPr="00944A9E" w:rsidTr="00B21A9D">
        <w:trPr>
          <w:trHeight w:val="3383"/>
          <w:jc w:val="center"/>
        </w:trPr>
        <w:tc>
          <w:tcPr>
            <w:tcW w:w="10207" w:type="dxa"/>
            <w:gridSpan w:val="8"/>
            <w:tcBorders>
              <w:top w:val="nil"/>
              <w:bottom w:val="single" w:sz="12" w:space="0" w:color="auto"/>
            </w:tcBorders>
          </w:tcPr>
          <w:p w:rsidR="005B0CC9" w:rsidRPr="00944A9E" w:rsidRDefault="005B0CC9" w:rsidP="00E7344C">
            <w:pPr>
              <w:jc w:val="both"/>
            </w:pPr>
          </w:p>
          <w:p w:rsidR="005B0CC9" w:rsidRPr="00944A9E" w:rsidRDefault="005B0CC9" w:rsidP="00E7344C">
            <w:pPr>
              <w:jc w:val="both"/>
              <w:rPr>
                <w:bCs/>
              </w:rPr>
            </w:pPr>
            <w:r w:rsidRPr="00944A9E">
              <w:rPr>
                <w:bCs/>
              </w:rPr>
              <w:t>Pedagogika a její členění.</w:t>
            </w:r>
          </w:p>
          <w:p w:rsidR="005B0CC9" w:rsidRPr="00944A9E" w:rsidRDefault="005B0CC9" w:rsidP="00E7344C">
            <w:pPr>
              <w:rPr>
                <w:b/>
                <w:bCs/>
                <w:i/>
              </w:rPr>
            </w:pPr>
            <w:r w:rsidRPr="00944A9E">
              <w:t>Systém pedagogických věd, hraniční disciplíny, horizontální a vertikální členění.</w:t>
            </w:r>
          </w:p>
          <w:p w:rsidR="005B0CC9" w:rsidRPr="00944A9E" w:rsidRDefault="005B0CC9" w:rsidP="00E7344C">
            <w:pPr>
              <w:jc w:val="both"/>
            </w:pPr>
            <w:r w:rsidRPr="00944A9E">
              <w:t xml:space="preserve">Cíle výchovy. </w:t>
            </w:r>
          </w:p>
          <w:p w:rsidR="005B0CC9" w:rsidRPr="00944A9E" w:rsidRDefault="005B0CC9" w:rsidP="00E7344C">
            <w:pPr>
              <w:jc w:val="both"/>
            </w:pPr>
            <w:r w:rsidRPr="00944A9E">
              <w:rPr>
                <w:bCs/>
              </w:rPr>
              <w:t>Funkce cílů výchovy.</w:t>
            </w:r>
          </w:p>
          <w:p w:rsidR="005B0CC9" w:rsidRPr="00944A9E" w:rsidRDefault="005B0CC9" w:rsidP="00E7344C">
            <w:pPr>
              <w:jc w:val="both"/>
              <w:rPr>
                <w:bCs/>
              </w:rPr>
            </w:pPr>
            <w:r w:rsidRPr="00944A9E">
              <w:rPr>
                <w:bCs/>
              </w:rPr>
              <w:t>Proměny v cílech výchovy, rozpory a legitimita výchovných cílů.</w:t>
            </w:r>
          </w:p>
          <w:p w:rsidR="005B0CC9" w:rsidRPr="00944A9E" w:rsidRDefault="005B0CC9" w:rsidP="00E7344C">
            <w:pPr>
              <w:jc w:val="both"/>
              <w:rPr>
                <w:bCs/>
              </w:rPr>
            </w:pPr>
            <w:r w:rsidRPr="00944A9E">
              <w:rPr>
                <w:bCs/>
              </w:rPr>
              <w:t>Dimenze výchovy, psychologická dimenze učení ve výchově, sociologická dimenze výchovy, didaktická dimenze výchovy, antropologické předpoklady výchovy.</w:t>
            </w:r>
          </w:p>
          <w:p w:rsidR="005B0CC9" w:rsidRPr="00944A9E" w:rsidRDefault="005B0CC9" w:rsidP="00E7344C">
            <w:pPr>
              <w:jc w:val="both"/>
              <w:rPr>
                <w:bCs/>
              </w:rPr>
            </w:pPr>
            <w:r w:rsidRPr="00944A9E">
              <w:rPr>
                <w:bCs/>
              </w:rPr>
              <w:t>Základní pedagogické pojmy a kategorie.</w:t>
            </w:r>
          </w:p>
          <w:p w:rsidR="005B0CC9" w:rsidRPr="00944A9E" w:rsidRDefault="005B0CC9" w:rsidP="00E7344C">
            <w:pPr>
              <w:jc w:val="both"/>
              <w:rPr>
                <w:bCs/>
              </w:rPr>
            </w:pPr>
            <w:r w:rsidRPr="00944A9E">
              <w:rPr>
                <w:bCs/>
              </w:rPr>
              <w:t>Organizační formy výuky, pedagogické strategie, metody, vyučovací prostředky, pedagogická kompetence.</w:t>
            </w:r>
          </w:p>
          <w:p w:rsidR="005B0CC9" w:rsidRPr="00944A9E" w:rsidRDefault="005B0CC9" w:rsidP="00E7344C">
            <w:pPr>
              <w:jc w:val="both"/>
              <w:rPr>
                <w:bCs/>
              </w:rPr>
            </w:pPr>
            <w:r w:rsidRPr="00944A9E">
              <w:rPr>
                <w:bCs/>
              </w:rPr>
              <w:t>Vzdělání a vzdělávání v ČR.</w:t>
            </w:r>
          </w:p>
          <w:p w:rsidR="005B0CC9" w:rsidRPr="00944A9E" w:rsidRDefault="005B0CC9" w:rsidP="00E7344C">
            <w:pPr>
              <w:jc w:val="both"/>
              <w:rPr>
                <w:bCs/>
              </w:rPr>
            </w:pPr>
            <w:r w:rsidRPr="00944A9E">
              <w:rPr>
                <w:bCs/>
              </w:rPr>
              <w:t>Mezinárodní kontext vzdělávání.</w:t>
            </w:r>
          </w:p>
          <w:p w:rsidR="005B0CC9" w:rsidRPr="00944A9E" w:rsidRDefault="005B0CC9" w:rsidP="00E7344C">
            <w:pPr>
              <w:jc w:val="both"/>
              <w:rPr>
                <w:bCs/>
              </w:rPr>
            </w:pPr>
            <w:r w:rsidRPr="00944A9E">
              <w:rPr>
                <w:bCs/>
              </w:rPr>
              <w:t>Historické souvislosti výchovy a vzdělávání.</w:t>
            </w:r>
          </w:p>
          <w:p w:rsidR="005B0CC9" w:rsidRPr="00944A9E" w:rsidRDefault="005B0CC9" w:rsidP="00E7344C">
            <w:pPr>
              <w:jc w:val="both"/>
              <w:rPr>
                <w:bCs/>
              </w:rPr>
            </w:pPr>
            <w:r w:rsidRPr="00944A9E">
              <w:rPr>
                <w:bCs/>
              </w:rPr>
              <w:t xml:space="preserve">Alternativní modely vzdělávání v podmínkách </w:t>
            </w:r>
            <w:r w:rsidR="00042C68" w:rsidRPr="00944A9E">
              <w:rPr>
                <w:bCs/>
              </w:rPr>
              <w:t>primární edukace</w:t>
            </w:r>
            <w:r w:rsidRPr="00944A9E">
              <w:rPr>
                <w:bCs/>
              </w:rPr>
              <w:t>.</w:t>
            </w:r>
          </w:p>
          <w:p w:rsidR="005B0CC9" w:rsidRPr="00944A9E" w:rsidRDefault="005B0CC9" w:rsidP="00E7344C">
            <w:pPr>
              <w:jc w:val="both"/>
              <w:rPr>
                <w:bCs/>
              </w:rPr>
            </w:pPr>
            <w:r w:rsidRPr="00944A9E">
              <w:rPr>
                <w:bCs/>
              </w:rPr>
              <w:t>Metodologie a její postavení v systému pedagogických věd.</w:t>
            </w:r>
          </w:p>
          <w:p w:rsidR="005B0CC9" w:rsidRDefault="005B0CC9" w:rsidP="00E7344C">
            <w:pPr>
              <w:jc w:val="both"/>
              <w:rPr>
                <w:bCs/>
              </w:rPr>
            </w:pPr>
            <w:r w:rsidRPr="00944A9E">
              <w:rPr>
                <w:bCs/>
              </w:rPr>
              <w:t>Transdisciplinární pojetí vzdělávání v současné české škole.</w:t>
            </w:r>
          </w:p>
          <w:p w:rsidR="005B0CC9" w:rsidRPr="00944A9E" w:rsidRDefault="005B0CC9" w:rsidP="00E7344C">
            <w:pPr>
              <w:jc w:val="both"/>
            </w:pPr>
          </w:p>
        </w:tc>
      </w:tr>
      <w:tr w:rsidR="005B0CC9" w:rsidRPr="00944A9E" w:rsidTr="00E7344C">
        <w:trPr>
          <w:trHeight w:val="265"/>
          <w:jc w:val="center"/>
        </w:trPr>
        <w:tc>
          <w:tcPr>
            <w:tcW w:w="4041" w:type="dxa"/>
            <w:gridSpan w:val="2"/>
            <w:tcBorders>
              <w:top w:val="nil"/>
            </w:tcBorders>
            <w:shd w:val="clear" w:color="auto" w:fill="F7CAAC"/>
          </w:tcPr>
          <w:p w:rsidR="005B0CC9" w:rsidRPr="00944A9E" w:rsidRDefault="005B0CC9" w:rsidP="00E7344C">
            <w:pPr>
              <w:jc w:val="both"/>
            </w:pPr>
            <w:r w:rsidRPr="00944A9E">
              <w:rPr>
                <w:b/>
              </w:rPr>
              <w:t>Studijní literatura a studijní pomůcky</w:t>
            </w:r>
          </w:p>
        </w:tc>
        <w:tc>
          <w:tcPr>
            <w:tcW w:w="6166" w:type="dxa"/>
            <w:gridSpan w:val="6"/>
            <w:tcBorders>
              <w:top w:val="nil"/>
              <w:bottom w:val="nil"/>
            </w:tcBorders>
          </w:tcPr>
          <w:p w:rsidR="005B0CC9" w:rsidRPr="00944A9E" w:rsidRDefault="005B0CC9" w:rsidP="00E7344C">
            <w:pPr>
              <w:jc w:val="both"/>
            </w:pPr>
          </w:p>
        </w:tc>
      </w:tr>
      <w:tr w:rsidR="005B0CC9" w:rsidRPr="00944A9E" w:rsidTr="00B21A9D">
        <w:trPr>
          <w:trHeight w:val="2780"/>
          <w:jc w:val="center"/>
        </w:trPr>
        <w:tc>
          <w:tcPr>
            <w:tcW w:w="10207" w:type="dxa"/>
            <w:gridSpan w:val="8"/>
            <w:tcBorders>
              <w:top w:val="nil"/>
            </w:tcBorders>
          </w:tcPr>
          <w:p w:rsidR="005B0CC9" w:rsidRPr="00944A9E" w:rsidRDefault="005B0CC9" w:rsidP="00E7344C">
            <w:pPr>
              <w:jc w:val="both"/>
            </w:pPr>
          </w:p>
          <w:p w:rsidR="005B0CC9" w:rsidRPr="00944A9E" w:rsidRDefault="006A0E43" w:rsidP="00E7344C">
            <w:pPr>
              <w:jc w:val="both"/>
              <w:rPr>
                <w:b/>
              </w:rPr>
            </w:pPr>
            <w:r w:rsidRPr="006A0E43">
              <w:rPr>
                <w:b/>
              </w:rPr>
              <w:t>Povinná literatura:</w:t>
            </w:r>
          </w:p>
          <w:p w:rsidR="005B0CC9" w:rsidRPr="00944A9E" w:rsidRDefault="008D5EBB" w:rsidP="00E7344C">
            <w:r>
              <w:t xml:space="preserve">Janík, T. </w:t>
            </w:r>
            <w:del w:id="468" w:author="Hana Navrátilová" w:date="2019-09-24T11:10:00Z">
              <w:r w:rsidR="005B0CC9" w:rsidRPr="00944A9E">
                <w:delText>a kol</w:delText>
              </w:r>
            </w:del>
            <w:ins w:id="469" w:author="Hana Navrátilová" w:date="2019-09-24T11:10:00Z">
              <w:r>
                <w:t>et al</w:t>
              </w:r>
            </w:ins>
            <w:r>
              <w:t>.</w:t>
            </w:r>
            <w:r w:rsidR="005B0CC9" w:rsidRPr="00944A9E">
              <w:t xml:space="preserve"> (2007). </w:t>
            </w:r>
            <w:r w:rsidR="005B0CC9" w:rsidRPr="00944A9E">
              <w:rPr>
                <w:i/>
                <w:iCs/>
              </w:rPr>
              <w:t xml:space="preserve">Pedagogical content knowledge nebo didaktická znalost obsahu? </w:t>
            </w:r>
            <w:r w:rsidR="005B0CC9" w:rsidRPr="00944A9E">
              <w:t xml:space="preserve">Brno: Paido. </w:t>
            </w:r>
          </w:p>
          <w:p w:rsidR="005B0CC9" w:rsidRPr="001661B8" w:rsidRDefault="005B0CC9" w:rsidP="00E7344C">
            <w:r w:rsidRPr="00944A9E">
              <w:t xml:space="preserve">Lukášová, H. (2015). </w:t>
            </w:r>
            <w:r w:rsidRPr="00944A9E">
              <w:rPr>
                <w:i/>
              </w:rPr>
              <w:t>Učitelské sebepojetí a jeho zkoumání.</w:t>
            </w:r>
            <w:r w:rsidRPr="00944A9E">
              <w:t xml:space="preserve"> Zlí</w:t>
            </w:r>
            <w:r w:rsidRPr="001661B8">
              <w:t>n: FHS UTB.</w:t>
            </w:r>
          </w:p>
          <w:p w:rsidR="005B0CC9" w:rsidRPr="001661B8" w:rsidRDefault="005B0CC9" w:rsidP="00E7344C">
            <w:r w:rsidRPr="001661B8">
              <w:t xml:space="preserve">Průcha, J. (2000). </w:t>
            </w:r>
            <w:r w:rsidRPr="001661B8">
              <w:rPr>
                <w:i/>
                <w:iCs/>
              </w:rPr>
              <w:t>Přehled pedagogiky.</w:t>
            </w:r>
            <w:r w:rsidRPr="001661B8">
              <w:t xml:space="preserve"> Praha: Portál.</w:t>
            </w:r>
          </w:p>
          <w:p w:rsidR="005B0CC9" w:rsidRPr="001661B8" w:rsidRDefault="005B0CC9" w:rsidP="00E7344C">
            <w:r w:rsidRPr="001661B8">
              <w:t xml:space="preserve">Slavík, J. a kol. (2017). </w:t>
            </w:r>
            <w:r w:rsidRPr="001661B8">
              <w:rPr>
                <w:i/>
              </w:rPr>
              <w:t>Transdisciplinární didaktika.</w:t>
            </w:r>
            <w:r w:rsidRPr="001661B8">
              <w:t xml:space="preserve"> Brno: MU.</w:t>
            </w:r>
          </w:p>
          <w:p w:rsidR="005B0CC9" w:rsidRPr="001661B8" w:rsidRDefault="003F29BC" w:rsidP="00E7344C">
            <w:r w:rsidRPr="001661B8">
              <w:t xml:space="preserve">Wiegerová, A. </w:t>
            </w:r>
            <w:del w:id="470" w:author="Hana Navrátilová" w:date="2019-09-24T11:10:00Z">
              <w:r w:rsidR="005B0CC9" w:rsidRPr="001661B8">
                <w:delText>a kol</w:delText>
              </w:r>
            </w:del>
            <w:ins w:id="471" w:author="Hana Navrátilová" w:date="2019-09-24T11:10:00Z">
              <w:r w:rsidRPr="001661B8">
                <w:t>et al</w:t>
              </w:r>
            </w:ins>
            <w:r w:rsidRPr="001661B8">
              <w:t>. (2012). </w:t>
            </w:r>
            <w:r w:rsidRPr="001661B8">
              <w:rPr>
                <w:i/>
              </w:rPr>
              <w:t>Self-efficacy v edukačných súvislostiach.</w:t>
            </w:r>
            <w:r w:rsidRPr="001661B8">
              <w:t xml:space="preserve"> Bratislava: SPN</w:t>
            </w:r>
            <w:del w:id="472" w:author="Hana Navrátilová" w:date="2019-09-24T11:10:00Z">
              <w:r w:rsidR="005B0CC9" w:rsidRPr="001661B8">
                <w:delText>.</w:delText>
              </w:r>
            </w:del>
          </w:p>
          <w:p w:rsidR="003F29BC" w:rsidRPr="003F29BC" w:rsidRDefault="003F29BC" w:rsidP="00E7344C">
            <w:pPr>
              <w:rPr>
                <w:ins w:id="473" w:author="Hana Navrátilová" w:date="2019-09-24T11:10:00Z"/>
              </w:rPr>
            </w:pPr>
            <w:ins w:id="474" w:author="Hana Navrátilová" w:date="2019-09-24T11:10:00Z">
              <w:r w:rsidRPr="001661B8">
                <w:t>Wiegerová, A. &amp; Lukášová, H. (2019) Prožívání praxe studenty učitelství.</w:t>
              </w:r>
              <w:r w:rsidRPr="001661B8">
                <w:rPr>
                  <w:i/>
                </w:rPr>
                <w:t xml:space="preserve"> Pedagogika </w:t>
              </w:r>
              <w:r w:rsidRPr="001661B8">
                <w:t>(v recenzním řízení).</w:t>
              </w:r>
            </w:ins>
          </w:p>
          <w:p w:rsidR="003F29BC" w:rsidRPr="00944A9E" w:rsidRDefault="003F29BC" w:rsidP="00E7344C"/>
          <w:p w:rsidR="005B0CC9" w:rsidRPr="00944A9E" w:rsidRDefault="006A0E43" w:rsidP="00E7344C">
            <w:pPr>
              <w:rPr>
                <w:b/>
              </w:rPr>
            </w:pPr>
            <w:r w:rsidRPr="006A0E43">
              <w:rPr>
                <w:b/>
              </w:rPr>
              <w:t>Doporučená literatura:</w:t>
            </w:r>
          </w:p>
          <w:p w:rsidR="005B0CC9" w:rsidRDefault="005B0CC9" w:rsidP="00E7344C">
            <w:r w:rsidRPr="00944A9E">
              <w:t xml:space="preserve">Švec, Š. (eds.). (2002). </w:t>
            </w:r>
            <w:r w:rsidRPr="00944A9E">
              <w:rPr>
                <w:i/>
                <w:iCs/>
              </w:rPr>
              <w:t xml:space="preserve">Jazyk vied o výchove. </w:t>
            </w:r>
            <w:r w:rsidRPr="00944A9E">
              <w:t>Bratislava: Gerlach Print.</w:t>
            </w:r>
          </w:p>
          <w:p w:rsidR="003A1533" w:rsidRPr="00944A9E" w:rsidRDefault="003A1533" w:rsidP="003A1533">
            <w:r w:rsidRPr="00944A9E">
              <w:t>Tolnaiová,</w:t>
            </w:r>
            <w:r w:rsidR="005142AC">
              <w:t xml:space="preserve"> </w:t>
            </w:r>
            <w:r w:rsidRPr="00944A9E">
              <w:t xml:space="preserve">S. (2007). </w:t>
            </w:r>
            <w:r w:rsidRPr="00944A9E">
              <w:rPr>
                <w:i/>
                <w:iCs/>
              </w:rPr>
              <w:t xml:space="preserve">Problém výchovy na prahu 21. storočia. </w:t>
            </w:r>
            <w:r w:rsidRPr="00944A9E">
              <w:t xml:space="preserve">Bratislava: Iris.          </w:t>
            </w:r>
          </w:p>
          <w:p w:rsidR="005B0CC9" w:rsidRPr="00944A9E" w:rsidRDefault="005B0CC9" w:rsidP="00E7344C">
            <w:r w:rsidRPr="00944A9E">
              <w:t>Časopisy: Pedagogická orientace, Orbis scholae, Studia paedagogica, Pedagogika, Komenský, e-Pedagogium</w:t>
            </w:r>
            <w:r w:rsidR="00B35768" w:rsidRPr="00944A9E">
              <w:t>.</w:t>
            </w:r>
          </w:p>
        </w:tc>
      </w:tr>
      <w:tr w:rsidR="005B0CC9" w:rsidRPr="00944A9E"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5B0CC9" w:rsidRPr="00944A9E" w:rsidRDefault="005B0CC9" w:rsidP="00E7344C">
            <w:pPr>
              <w:jc w:val="center"/>
              <w:rPr>
                <w:b/>
              </w:rPr>
            </w:pPr>
            <w:r w:rsidRPr="00944A9E">
              <w:rPr>
                <w:b/>
              </w:rPr>
              <w:t>Informace ke kombinované nebo distanční formě</w:t>
            </w:r>
          </w:p>
        </w:tc>
      </w:tr>
      <w:tr w:rsidR="005B0CC9" w:rsidRPr="00944A9E" w:rsidTr="00E7344C">
        <w:trPr>
          <w:jc w:val="center"/>
        </w:trPr>
        <w:tc>
          <w:tcPr>
            <w:tcW w:w="5174" w:type="dxa"/>
            <w:gridSpan w:val="3"/>
            <w:tcBorders>
              <w:top w:val="single" w:sz="2" w:space="0" w:color="auto"/>
            </w:tcBorders>
            <w:shd w:val="clear" w:color="auto" w:fill="F7CAAC"/>
          </w:tcPr>
          <w:p w:rsidR="005B0CC9" w:rsidRPr="00944A9E" w:rsidRDefault="005B0CC9" w:rsidP="00E7344C">
            <w:pPr>
              <w:jc w:val="both"/>
            </w:pPr>
            <w:r w:rsidRPr="00944A9E">
              <w:rPr>
                <w:b/>
              </w:rPr>
              <w:t>Rozsah konzultací (soustředění)</w:t>
            </w:r>
          </w:p>
        </w:tc>
        <w:tc>
          <w:tcPr>
            <w:tcW w:w="889" w:type="dxa"/>
            <w:tcBorders>
              <w:top w:val="single" w:sz="2" w:space="0" w:color="auto"/>
            </w:tcBorders>
          </w:tcPr>
          <w:p w:rsidR="005B0CC9" w:rsidRPr="00944A9E" w:rsidRDefault="005B0CC9" w:rsidP="00E7344C">
            <w:pPr>
              <w:jc w:val="both"/>
            </w:pPr>
          </w:p>
        </w:tc>
        <w:tc>
          <w:tcPr>
            <w:tcW w:w="4144" w:type="dxa"/>
            <w:gridSpan w:val="4"/>
            <w:tcBorders>
              <w:top w:val="single" w:sz="2" w:space="0" w:color="auto"/>
            </w:tcBorders>
            <w:shd w:val="clear" w:color="auto" w:fill="F7CAAC"/>
          </w:tcPr>
          <w:p w:rsidR="005B0CC9" w:rsidRPr="00944A9E" w:rsidRDefault="005B0CC9" w:rsidP="00E7344C">
            <w:pPr>
              <w:jc w:val="both"/>
              <w:rPr>
                <w:b/>
              </w:rPr>
            </w:pPr>
            <w:r w:rsidRPr="00944A9E">
              <w:rPr>
                <w:b/>
              </w:rPr>
              <w:t xml:space="preserve">hodin </w:t>
            </w:r>
          </w:p>
        </w:tc>
      </w:tr>
      <w:tr w:rsidR="005B0CC9" w:rsidRPr="00944A9E" w:rsidTr="00B21A9D">
        <w:trPr>
          <w:jc w:val="center"/>
        </w:trPr>
        <w:tc>
          <w:tcPr>
            <w:tcW w:w="10207" w:type="dxa"/>
            <w:gridSpan w:val="8"/>
            <w:shd w:val="clear" w:color="auto" w:fill="F7CAAC"/>
          </w:tcPr>
          <w:p w:rsidR="005B0CC9" w:rsidRPr="00944A9E" w:rsidRDefault="005B0CC9" w:rsidP="00E7344C">
            <w:pPr>
              <w:jc w:val="both"/>
              <w:rPr>
                <w:b/>
              </w:rPr>
            </w:pPr>
            <w:r w:rsidRPr="00944A9E">
              <w:rPr>
                <w:b/>
              </w:rPr>
              <w:t>Informace o způsobu kontaktu s</w:t>
            </w:r>
            <w:r w:rsidR="00944A9E" w:rsidRPr="00944A9E">
              <w:rPr>
                <w:b/>
              </w:rPr>
              <w:t> </w:t>
            </w:r>
            <w:r w:rsidRPr="00944A9E">
              <w:rPr>
                <w:b/>
              </w:rPr>
              <w:t>vyučujícím</w:t>
            </w:r>
          </w:p>
        </w:tc>
      </w:tr>
      <w:tr w:rsidR="005B0CC9" w:rsidRPr="00944A9E" w:rsidTr="00B21A9D">
        <w:trPr>
          <w:trHeight w:val="70"/>
          <w:jc w:val="center"/>
        </w:trPr>
        <w:tc>
          <w:tcPr>
            <w:tcW w:w="10207" w:type="dxa"/>
            <w:gridSpan w:val="8"/>
          </w:tcPr>
          <w:p w:rsidR="005B0CC9" w:rsidRDefault="005B0CC9" w:rsidP="00E7344C">
            <w:pPr>
              <w:jc w:val="both"/>
            </w:pPr>
          </w:p>
          <w:p w:rsidR="004869E7" w:rsidRPr="00944A9E" w:rsidRDefault="004869E7" w:rsidP="00E7344C">
            <w:pPr>
              <w:jc w:val="both"/>
            </w:pPr>
          </w:p>
        </w:tc>
      </w:tr>
    </w:tbl>
    <w:p w:rsidR="004869E7"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5B0CC9" w:rsidRPr="00944A9E" w:rsidTr="002C6A29">
        <w:trPr>
          <w:jc w:val="center"/>
        </w:trPr>
        <w:tc>
          <w:tcPr>
            <w:tcW w:w="10207" w:type="dxa"/>
            <w:gridSpan w:val="8"/>
            <w:tcBorders>
              <w:bottom w:val="double" w:sz="4" w:space="0" w:color="auto"/>
            </w:tcBorders>
            <w:shd w:val="clear" w:color="auto" w:fill="BDD6EE"/>
          </w:tcPr>
          <w:p w:rsidR="005B0CC9" w:rsidRPr="00944A9E" w:rsidRDefault="002F67F4" w:rsidP="00E7344C">
            <w:pPr>
              <w:jc w:val="both"/>
              <w:rPr>
                <w:b/>
                <w:sz w:val="28"/>
                <w:szCs w:val="28"/>
              </w:rPr>
            </w:pPr>
            <w:r>
              <w:br w:type="page"/>
            </w:r>
            <w:r w:rsidR="005B0CC9" w:rsidRPr="00944A9E">
              <w:br w:type="page"/>
            </w:r>
            <w:r w:rsidR="005B0CC9" w:rsidRPr="00944A9E">
              <w:rPr>
                <w:b/>
                <w:sz w:val="28"/>
                <w:szCs w:val="28"/>
              </w:rPr>
              <w:t>B-III – Charakteristika studijního předmětu</w:t>
            </w:r>
          </w:p>
        </w:tc>
      </w:tr>
      <w:tr w:rsidR="005B0CC9" w:rsidRPr="00944A9E" w:rsidTr="00E7344C">
        <w:trPr>
          <w:jc w:val="center"/>
        </w:trPr>
        <w:tc>
          <w:tcPr>
            <w:tcW w:w="3474" w:type="dxa"/>
            <w:tcBorders>
              <w:top w:val="double" w:sz="4" w:space="0" w:color="auto"/>
            </w:tcBorders>
            <w:shd w:val="clear" w:color="auto" w:fill="F7CAAC"/>
          </w:tcPr>
          <w:p w:rsidR="005B0CC9" w:rsidRPr="00944A9E" w:rsidRDefault="005B0CC9" w:rsidP="00E7344C">
            <w:pPr>
              <w:jc w:val="both"/>
              <w:rPr>
                <w:b/>
              </w:rPr>
            </w:pPr>
            <w:r w:rsidRPr="00944A9E">
              <w:rPr>
                <w:b/>
              </w:rPr>
              <w:t>Název studijního předmětu</w:t>
            </w:r>
          </w:p>
        </w:tc>
        <w:tc>
          <w:tcPr>
            <w:tcW w:w="6733" w:type="dxa"/>
            <w:gridSpan w:val="7"/>
            <w:tcBorders>
              <w:top w:val="double" w:sz="4" w:space="0" w:color="auto"/>
            </w:tcBorders>
          </w:tcPr>
          <w:p w:rsidR="005B0CC9" w:rsidRPr="00944A9E" w:rsidRDefault="005B0CC9" w:rsidP="00E7344C">
            <w:pPr>
              <w:jc w:val="both"/>
            </w:pPr>
            <w:r w:rsidRPr="00944A9E">
              <w:t xml:space="preserve">Základy psychologie </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Typ předmětu</w:t>
            </w:r>
          </w:p>
        </w:tc>
        <w:tc>
          <w:tcPr>
            <w:tcW w:w="3411" w:type="dxa"/>
            <w:gridSpan w:val="4"/>
          </w:tcPr>
          <w:p w:rsidR="005B0CC9" w:rsidRPr="00944A9E" w:rsidRDefault="004B6344" w:rsidP="00E7344C">
            <w:pPr>
              <w:jc w:val="both"/>
            </w:pPr>
            <w:r>
              <w:t>p</w:t>
            </w:r>
            <w:r w:rsidR="005B0CC9" w:rsidRPr="00944A9E">
              <w:t>ovinný, ZT</w:t>
            </w:r>
          </w:p>
        </w:tc>
        <w:tc>
          <w:tcPr>
            <w:tcW w:w="2694" w:type="dxa"/>
            <w:gridSpan w:val="2"/>
            <w:shd w:val="clear" w:color="auto" w:fill="F7CAAC"/>
          </w:tcPr>
          <w:p w:rsidR="005B0CC9" w:rsidRPr="00944A9E" w:rsidRDefault="005B0CC9" w:rsidP="00E7344C">
            <w:pPr>
              <w:jc w:val="both"/>
            </w:pPr>
            <w:r w:rsidRPr="00944A9E">
              <w:rPr>
                <w:b/>
              </w:rPr>
              <w:t>doporučený ročník / semestr</w:t>
            </w:r>
          </w:p>
        </w:tc>
        <w:tc>
          <w:tcPr>
            <w:tcW w:w="628" w:type="dxa"/>
          </w:tcPr>
          <w:p w:rsidR="005B0CC9" w:rsidRPr="00944A9E" w:rsidRDefault="005B0CC9" w:rsidP="00E7344C">
            <w:pPr>
              <w:jc w:val="both"/>
            </w:pPr>
            <w:r w:rsidRPr="00944A9E">
              <w:t>1/ZS</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Rozsah studijního předmětu</w:t>
            </w:r>
          </w:p>
        </w:tc>
        <w:tc>
          <w:tcPr>
            <w:tcW w:w="2196" w:type="dxa"/>
            <w:gridSpan w:val="2"/>
          </w:tcPr>
          <w:p w:rsidR="005B0CC9" w:rsidRPr="00944A9E" w:rsidRDefault="005B0CC9" w:rsidP="00E7344C">
            <w:pPr>
              <w:jc w:val="both"/>
            </w:pPr>
            <w:r w:rsidRPr="00944A9E">
              <w:t>28p+14s</w:t>
            </w:r>
          </w:p>
        </w:tc>
        <w:tc>
          <w:tcPr>
            <w:tcW w:w="709" w:type="dxa"/>
            <w:shd w:val="clear" w:color="auto" w:fill="F7CAAC"/>
          </w:tcPr>
          <w:p w:rsidR="005B0CC9" w:rsidRPr="00944A9E" w:rsidRDefault="005B0CC9" w:rsidP="00E7344C">
            <w:pPr>
              <w:jc w:val="both"/>
              <w:rPr>
                <w:b/>
              </w:rPr>
            </w:pPr>
            <w:r w:rsidRPr="00944A9E">
              <w:rPr>
                <w:b/>
              </w:rPr>
              <w:t xml:space="preserve">hod. </w:t>
            </w:r>
          </w:p>
        </w:tc>
        <w:tc>
          <w:tcPr>
            <w:tcW w:w="506" w:type="dxa"/>
          </w:tcPr>
          <w:p w:rsidR="005B0CC9" w:rsidRPr="00944A9E" w:rsidRDefault="005B0CC9" w:rsidP="00E7344C">
            <w:pPr>
              <w:jc w:val="both"/>
            </w:pPr>
            <w:r w:rsidRPr="00944A9E">
              <w:t>42</w:t>
            </w:r>
          </w:p>
        </w:tc>
        <w:tc>
          <w:tcPr>
            <w:tcW w:w="2155" w:type="dxa"/>
            <w:shd w:val="clear" w:color="auto" w:fill="F7CAAC"/>
          </w:tcPr>
          <w:p w:rsidR="005B0CC9" w:rsidRPr="00944A9E" w:rsidRDefault="005B0CC9" w:rsidP="00E7344C">
            <w:pPr>
              <w:jc w:val="both"/>
              <w:rPr>
                <w:b/>
              </w:rPr>
            </w:pPr>
            <w:r w:rsidRPr="00944A9E">
              <w:rPr>
                <w:b/>
              </w:rPr>
              <w:t>kreditů</w:t>
            </w:r>
          </w:p>
        </w:tc>
        <w:tc>
          <w:tcPr>
            <w:tcW w:w="1167" w:type="dxa"/>
            <w:gridSpan w:val="2"/>
          </w:tcPr>
          <w:p w:rsidR="005B0CC9" w:rsidRPr="00944A9E" w:rsidRDefault="005B0CC9" w:rsidP="00E7344C">
            <w:pPr>
              <w:jc w:val="both"/>
            </w:pPr>
            <w:r w:rsidRPr="00944A9E">
              <w:t>4</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Prerekvizity, korekvizity, ekvivalence</w:t>
            </w:r>
          </w:p>
        </w:tc>
        <w:tc>
          <w:tcPr>
            <w:tcW w:w="6733" w:type="dxa"/>
            <w:gridSpan w:val="7"/>
          </w:tcPr>
          <w:p w:rsidR="005B0CC9" w:rsidRPr="00944A9E" w:rsidRDefault="005B0CC9" w:rsidP="00E7344C">
            <w:pPr>
              <w:jc w:val="both"/>
            </w:pP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Způsob ověření studijních výsledků</w:t>
            </w:r>
          </w:p>
        </w:tc>
        <w:tc>
          <w:tcPr>
            <w:tcW w:w="3411" w:type="dxa"/>
            <w:gridSpan w:val="4"/>
          </w:tcPr>
          <w:p w:rsidR="005B0CC9" w:rsidRPr="00944A9E" w:rsidRDefault="005B0CC9" w:rsidP="00E7344C">
            <w:pPr>
              <w:jc w:val="both"/>
            </w:pPr>
            <w:r w:rsidRPr="00944A9E">
              <w:t>zápočet, zkouška</w:t>
            </w:r>
          </w:p>
        </w:tc>
        <w:tc>
          <w:tcPr>
            <w:tcW w:w="2155" w:type="dxa"/>
            <w:shd w:val="clear" w:color="auto" w:fill="F7CAAC"/>
          </w:tcPr>
          <w:p w:rsidR="005B0CC9" w:rsidRPr="00944A9E" w:rsidRDefault="005B0CC9" w:rsidP="00E7344C">
            <w:pPr>
              <w:jc w:val="both"/>
              <w:rPr>
                <w:b/>
              </w:rPr>
            </w:pPr>
            <w:r w:rsidRPr="00944A9E">
              <w:rPr>
                <w:b/>
              </w:rPr>
              <w:t>Forma výuky</w:t>
            </w:r>
          </w:p>
        </w:tc>
        <w:tc>
          <w:tcPr>
            <w:tcW w:w="1167" w:type="dxa"/>
            <w:gridSpan w:val="2"/>
          </w:tcPr>
          <w:p w:rsidR="00A46DD3" w:rsidRPr="00944A9E" w:rsidRDefault="00A46DD3" w:rsidP="00E7344C">
            <w:pPr>
              <w:jc w:val="both"/>
            </w:pPr>
            <w:r w:rsidRPr="00944A9E">
              <w:t>přednáška</w:t>
            </w:r>
          </w:p>
          <w:p w:rsidR="005B0CC9" w:rsidRPr="00944A9E" w:rsidRDefault="005B0CC9" w:rsidP="00E7344C">
            <w:pPr>
              <w:jc w:val="both"/>
            </w:pPr>
            <w:r w:rsidRPr="00944A9E">
              <w:t>seminář</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5B0CC9" w:rsidRPr="00944A9E" w:rsidRDefault="00646333" w:rsidP="00E7344C">
            <w:pPr>
              <w:jc w:val="both"/>
            </w:pPr>
            <w:r w:rsidRPr="00944A9E">
              <w:t>A</w:t>
            </w:r>
            <w:r w:rsidR="005B0CC9" w:rsidRPr="00944A9E">
              <w:t>ktivní účast ve výuce (min. 80 %); prezentace na zadané téma; písemné zpracování poznámek k vybranému odborné</w:t>
            </w:r>
            <w:r w:rsidRPr="00944A9E">
              <w:t xml:space="preserve">mu textu časopisecké literatury. </w:t>
            </w:r>
            <w:r w:rsidRPr="00944A9E">
              <w:br/>
              <w:t>Ústní zkouška.</w:t>
            </w:r>
          </w:p>
        </w:tc>
      </w:tr>
      <w:tr w:rsidR="005B0CC9" w:rsidRPr="00944A9E" w:rsidTr="002C6A29">
        <w:trPr>
          <w:trHeight w:val="286"/>
          <w:jc w:val="center"/>
        </w:trPr>
        <w:tc>
          <w:tcPr>
            <w:tcW w:w="10207" w:type="dxa"/>
            <w:gridSpan w:val="8"/>
            <w:tcBorders>
              <w:top w:val="nil"/>
            </w:tcBorders>
          </w:tcPr>
          <w:p w:rsidR="005B0CC9" w:rsidRPr="00944A9E" w:rsidRDefault="005B0CC9" w:rsidP="00E7344C">
            <w:pPr>
              <w:jc w:val="both"/>
            </w:pPr>
          </w:p>
        </w:tc>
      </w:tr>
      <w:tr w:rsidR="005B0CC9" w:rsidRPr="00944A9E" w:rsidTr="00E7344C">
        <w:trPr>
          <w:trHeight w:val="197"/>
          <w:jc w:val="center"/>
        </w:trPr>
        <w:tc>
          <w:tcPr>
            <w:tcW w:w="3474" w:type="dxa"/>
            <w:tcBorders>
              <w:top w:val="nil"/>
            </w:tcBorders>
            <w:shd w:val="clear" w:color="auto" w:fill="F7CAAC"/>
          </w:tcPr>
          <w:p w:rsidR="005B0CC9" w:rsidRPr="00944A9E" w:rsidRDefault="005B0CC9" w:rsidP="00E7344C">
            <w:pPr>
              <w:jc w:val="both"/>
              <w:rPr>
                <w:b/>
              </w:rPr>
            </w:pPr>
            <w:r w:rsidRPr="00944A9E">
              <w:rPr>
                <w:b/>
              </w:rPr>
              <w:t>Garant předmětu</w:t>
            </w:r>
          </w:p>
        </w:tc>
        <w:tc>
          <w:tcPr>
            <w:tcW w:w="6733" w:type="dxa"/>
            <w:gridSpan w:val="7"/>
            <w:tcBorders>
              <w:top w:val="nil"/>
            </w:tcBorders>
          </w:tcPr>
          <w:p w:rsidR="005B0CC9" w:rsidRPr="00944A9E" w:rsidRDefault="008D5EBB" w:rsidP="00E7344C">
            <w:pPr>
              <w:jc w:val="both"/>
            </w:pPr>
            <w:ins w:id="475" w:author="Hana Navrátilová" w:date="2019-09-24T11:10:00Z">
              <w:r>
                <w:t>prof.</w:t>
              </w:r>
            </w:ins>
            <w:moveToRangeStart w:id="476" w:author="Hana Navrátilová" w:date="2019-09-24T11:10:00Z" w:name="move20215891"/>
            <w:moveTo w:id="477" w:author="Hana Navrátilová" w:date="2019-09-24T11:10:00Z">
              <w:r>
                <w:t xml:space="preserve"> PhDr. </w:t>
              </w:r>
            </w:moveTo>
            <w:moveToRangeEnd w:id="476"/>
            <w:del w:id="478" w:author="Hana Navrátilová" w:date="2019-09-24T11:10:00Z">
              <w:r w:rsidR="005B0CC9" w:rsidRPr="00944A9E">
                <w:delText>Mgr. et Mgr. Viktor Pacholík, Ph.D.</w:delText>
              </w:r>
            </w:del>
            <w:ins w:id="479" w:author="Hana Navrátilová" w:date="2019-09-24T11:10:00Z">
              <w:r>
                <w:t>Iva Lukšík, CSc.</w:t>
              </w:r>
            </w:ins>
          </w:p>
        </w:tc>
      </w:tr>
      <w:tr w:rsidR="005B0CC9" w:rsidRPr="00944A9E" w:rsidTr="00E7344C">
        <w:trPr>
          <w:trHeight w:val="543"/>
          <w:jc w:val="center"/>
        </w:trPr>
        <w:tc>
          <w:tcPr>
            <w:tcW w:w="3474" w:type="dxa"/>
            <w:tcBorders>
              <w:top w:val="nil"/>
            </w:tcBorders>
            <w:shd w:val="clear" w:color="auto" w:fill="F7CAAC"/>
          </w:tcPr>
          <w:p w:rsidR="005B0CC9" w:rsidRPr="00944A9E" w:rsidRDefault="005B0CC9" w:rsidP="00E7344C">
            <w:pPr>
              <w:jc w:val="both"/>
              <w:rPr>
                <w:b/>
              </w:rPr>
            </w:pPr>
            <w:r w:rsidRPr="00944A9E">
              <w:rPr>
                <w:b/>
              </w:rPr>
              <w:t>Zapojení garanta do výuky předmětu</w:t>
            </w:r>
          </w:p>
        </w:tc>
        <w:tc>
          <w:tcPr>
            <w:tcW w:w="6733" w:type="dxa"/>
            <w:gridSpan w:val="7"/>
            <w:tcBorders>
              <w:top w:val="nil"/>
            </w:tcBorders>
          </w:tcPr>
          <w:p w:rsidR="005B0CC9" w:rsidRPr="00944A9E" w:rsidRDefault="00646333" w:rsidP="00E7344C">
            <w:pPr>
              <w:jc w:val="both"/>
            </w:pPr>
            <w:r w:rsidRPr="00944A9E">
              <w:t>přednášející, vede seminář</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Vyučující</w:t>
            </w:r>
          </w:p>
        </w:tc>
        <w:tc>
          <w:tcPr>
            <w:tcW w:w="6733" w:type="dxa"/>
            <w:gridSpan w:val="7"/>
            <w:tcBorders>
              <w:bottom w:val="nil"/>
            </w:tcBorders>
            <w:shd w:val="clear" w:color="auto" w:fill="auto"/>
          </w:tcPr>
          <w:p w:rsidR="005B0CC9" w:rsidRPr="00944A9E" w:rsidRDefault="00A63554" w:rsidP="00E7344C">
            <w:pPr>
              <w:jc w:val="both"/>
            </w:pPr>
            <w:del w:id="480" w:author="Hana Navrátilová" w:date="2019-09-24T11:10:00Z">
              <w:r w:rsidRPr="00944A9E">
                <w:delText xml:space="preserve">Mgr. et Mgr. Viktor Pacholík, Ph.D. (50%), </w:delText>
              </w:r>
            </w:del>
            <w:r w:rsidR="008D5EBB" w:rsidRPr="008D5EBB">
              <w:t xml:space="preserve">prof. PhDr. </w:t>
            </w:r>
            <w:del w:id="481" w:author="Hana Navrátilová" w:date="2019-09-24T11:10:00Z">
              <w:r w:rsidRPr="00944A9E">
                <w:delText xml:space="preserve">Miron Zelina, DrSc., </w:delText>
              </w:r>
              <w:r w:rsidR="00243AF1">
                <w:delText>Dr.h.c.</w:delText>
              </w:r>
              <w:r w:rsidRPr="00944A9E">
                <w:delText xml:space="preserve"> (50</w:delText>
              </w:r>
            </w:del>
            <w:ins w:id="482" w:author="Hana Navrátilová" w:date="2019-09-24T11:10:00Z">
              <w:r w:rsidR="008D5EBB" w:rsidRPr="008D5EBB">
                <w:t>Iva Lukšík, CSc.</w:t>
              </w:r>
              <w:r w:rsidR="008D5EBB">
                <w:t xml:space="preserve"> (100</w:t>
              </w:r>
            </w:ins>
            <w:r w:rsidR="008D5EBB">
              <w:t>%)</w:t>
            </w:r>
          </w:p>
        </w:tc>
      </w:tr>
      <w:tr w:rsidR="005B0CC9" w:rsidRPr="00944A9E" w:rsidTr="002C6A29">
        <w:trPr>
          <w:trHeight w:val="248"/>
          <w:jc w:val="center"/>
        </w:trPr>
        <w:tc>
          <w:tcPr>
            <w:tcW w:w="10207" w:type="dxa"/>
            <w:gridSpan w:val="8"/>
            <w:tcBorders>
              <w:top w:val="nil"/>
            </w:tcBorders>
          </w:tcPr>
          <w:p w:rsidR="005B0CC9" w:rsidRPr="00944A9E" w:rsidRDefault="005B0CC9" w:rsidP="00E7344C">
            <w:pPr>
              <w:jc w:val="both"/>
            </w:pP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Stručná anotace předmětu</w:t>
            </w:r>
          </w:p>
        </w:tc>
        <w:tc>
          <w:tcPr>
            <w:tcW w:w="6733" w:type="dxa"/>
            <w:gridSpan w:val="7"/>
            <w:tcBorders>
              <w:bottom w:val="nil"/>
            </w:tcBorders>
          </w:tcPr>
          <w:p w:rsidR="005B0CC9" w:rsidRPr="00944A9E" w:rsidRDefault="005B0CC9" w:rsidP="00E7344C">
            <w:pPr>
              <w:jc w:val="both"/>
            </w:pPr>
          </w:p>
        </w:tc>
      </w:tr>
      <w:tr w:rsidR="005B0CC9" w:rsidRPr="00944A9E" w:rsidTr="00470B98">
        <w:trPr>
          <w:trHeight w:val="3620"/>
          <w:jc w:val="center"/>
        </w:trPr>
        <w:tc>
          <w:tcPr>
            <w:tcW w:w="10207" w:type="dxa"/>
            <w:gridSpan w:val="8"/>
            <w:tcBorders>
              <w:top w:val="nil"/>
              <w:bottom w:val="single" w:sz="12" w:space="0" w:color="auto"/>
            </w:tcBorders>
          </w:tcPr>
          <w:p w:rsidR="005B0CC9" w:rsidRPr="00944A9E" w:rsidRDefault="005B0CC9" w:rsidP="00E7344C">
            <w:pPr>
              <w:jc w:val="both"/>
            </w:pPr>
          </w:p>
          <w:p w:rsidR="005B0CC9" w:rsidRPr="00944A9E" w:rsidRDefault="005B0CC9" w:rsidP="00E7344C">
            <w:pPr>
              <w:jc w:val="both"/>
            </w:pPr>
            <w:r w:rsidRPr="00944A9E">
              <w:t xml:space="preserve">Rozbor studentských prekonceptů ve vztahu k problematice předmětu. </w:t>
            </w:r>
          </w:p>
          <w:p w:rsidR="005B0CC9" w:rsidRPr="00944A9E" w:rsidRDefault="005B0CC9" w:rsidP="00E7344C">
            <w:pPr>
              <w:jc w:val="both"/>
            </w:pPr>
            <w:r w:rsidRPr="00944A9E">
              <w:t xml:space="preserve">Psychologie jako vědecká disciplína. </w:t>
            </w:r>
          </w:p>
          <w:p w:rsidR="005B0CC9" w:rsidRPr="00944A9E" w:rsidRDefault="005B0CC9" w:rsidP="00E7344C">
            <w:pPr>
              <w:jc w:val="both"/>
            </w:pPr>
            <w:r w:rsidRPr="00944A9E">
              <w:t xml:space="preserve">Předmět psychologie. Hlavní psychologické směry. </w:t>
            </w:r>
          </w:p>
          <w:p w:rsidR="005B0CC9" w:rsidRPr="00944A9E" w:rsidRDefault="005B0CC9" w:rsidP="00E7344C">
            <w:pPr>
              <w:jc w:val="both"/>
            </w:pPr>
            <w:r w:rsidRPr="00944A9E">
              <w:t xml:space="preserve">Metody poznávání osobnosti dítěte. </w:t>
            </w:r>
          </w:p>
          <w:p w:rsidR="005B0CC9" w:rsidRPr="00944A9E" w:rsidRDefault="005B0CC9" w:rsidP="00E7344C">
            <w:pPr>
              <w:jc w:val="both"/>
            </w:pPr>
            <w:r w:rsidRPr="00944A9E">
              <w:t xml:space="preserve">Vnímání. </w:t>
            </w:r>
          </w:p>
          <w:p w:rsidR="005B0CC9" w:rsidRPr="00944A9E" w:rsidRDefault="005B0CC9" w:rsidP="00E7344C">
            <w:pPr>
              <w:jc w:val="both"/>
            </w:pPr>
            <w:r w:rsidRPr="00944A9E">
              <w:t xml:space="preserve">Učení. </w:t>
            </w:r>
          </w:p>
          <w:p w:rsidR="005B0CC9" w:rsidRPr="00944A9E" w:rsidRDefault="005B0CC9" w:rsidP="00E7344C">
            <w:pPr>
              <w:jc w:val="both"/>
            </w:pPr>
            <w:r w:rsidRPr="00944A9E">
              <w:t xml:space="preserve">Paměť. </w:t>
            </w:r>
          </w:p>
          <w:p w:rsidR="005B0CC9" w:rsidRPr="00944A9E" w:rsidRDefault="005B0CC9" w:rsidP="00E7344C">
            <w:pPr>
              <w:jc w:val="both"/>
            </w:pPr>
            <w:r w:rsidRPr="00944A9E">
              <w:t>Imaginativní procesy.</w:t>
            </w:r>
          </w:p>
          <w:p w:rsidR="005B0CC9" w:rsidRPr="00944A9E" w:rsidRDefault="005B0CC9" w:rsidP="00E7344C">
            <w:pPr>
              <w:jc w:val="both"/>
            </w:pPr>
            <w:r w:rsidRPr="00944A9E">
              <w:t xml:space="preserve">Myšlení a řeč. </w:t>
            </w:r>
          </w:p>
          <w:p w:rsidR="005B0CC9" w:rsidRPr="00944A9E" w:rsidRDefault="005B0CC9" w:rsidP="00E7344C">
            <w:pPr>
              <w:jc w:val="both"/>
            </w:pPr>
            <w:r w:rsidRPr="00944A9E">
              <w:t xml:space="preserve">Pozornost. </w:t>
            </w:r>
          </w:p>
          <w:p w:rsidR="005B0CC9" w:rsidRPr="00944A9E" w:rsidRDefault="005B0CC9" w:rsidP="00E7344C">
            <w:pPr>
              <w:jc w:val="both"/>
            </w:pPr>
            <w:r w:rsidRPr="00944A9E">
              <w:t xml:space="preserve">Motivace. </w:t>
            </w:r>
          </w:p>
          <w:p w:rsidR="005B0CC9" w:rsidRPr="00944A9E" w:rsidRDefault="005B0CC9" w:rsidP="00E7344C">
            <w:pPr>
              <w:jc w:val="both"/>
            </w:pPr>
            <w:r w:rsidRPr="00944A9E">
              <w:t xml:space="preserve">Emoce. </w:t>
            </w:r>
          </w:p>
          <w:p w:rsidR="005B0CC9" w:rsidRPr="00944A9E" w:rsidRDefault="005B0CC9" w:rsidP="00E7344C">
            <w:pPr>
              <w:jc w:val="both"/>
            </w:pPr>
            <w:r w:rsidRPr="00944A9E">
              <w:t xml:space="preserve">Úvod do psychologie osobnosti. </w:t>
            </w:r>
          </w:p>
          <w:p w:rsidR="008D5EBB" w:rsidRDefault="005B0CC9" w:rsidP="00E7344C">
            <w:pPr>
              <w:jc w:val="both"/>
              <w:rPr>
                <w:ins w:id="483" w:author="Hana Navrátilová" w:date="2019-09-24T11:10:00Z"/>
              </w:rPr>
            </w:pPr>
            <w:r w:rsidRPr="00944A9E">
              <w:t>Člověk jako sociální bytost.</w:t>
            </w:r>
          </w:p>
          <w:p w:rsidR="000A6B15" w:rsidRPr="00944A9E" w:rsidRDefault="000A6B15" w:rsidP="00E7344C">
            <w:pPr>
              <w:jc w:val="both"/>
            </w:pPr>
          </w:p>
        </w:tc>
      </w:tr>
      <w:tr w:rsidR="005B0CC9" w:rsidRPr="00944A9E" w:rsidTr="00E7344C">
        <w:trPr>
          <w:trHeight w:val="265"/>
          <w:jc w:val="center"/>
        </w:trPr>
        <w:tc>
          <w:tcPr>
            <w:tcW w:w="4041" w:type="dxa"/>
            <w:gridSpan w:val="2"/>
            <w:tcBorders>
              <w:top w:val="nil"/>
            </w:tcBorders>
            <w:shd w:val="clear" w:color="auto" w:fill="F7CAAC"/>
          </w:tcPr>
          <w:p w:rsidR="005B0CC9" w:rsidRPr="00944A9E" w:rsidRDefault="005B0CC9" w:rsidP="00E7344C">
            <w:pPr>
              <w:jc w:val="both"/>
            </w:pPr>
            <w:r w:rsidRPr="00944A9E">
              <w:rPr>
                <w:b/>
              </w:rPr>
              <w:t>Studijní literatura a studijní pomůcky</w:t>
            </w:r>
          </w:p>
        </w:tc>
        <w:tc>
          <w:tcPr>
            <w:tcW w:w="6166" w:type="dxa"/>
            <w:gridSpan w:val="6"/>
            <w:tcBorders>
              <w:top w:val="nil"/>
              <w:bottom w:val="nil"/>
            </w:tcBorders>
          </w:tcPr>
          <w:p w:rsidR="005B0CC9" w:rsidRPr="00944A9E" w:rsidRDefault="005B0CC9" w:rsidP="00E7344C">
            <w:pPr>
              <w:jc w:val="both"/>
            </w:pPr>
          </w:p>
        </w:tc>
      </w:tr>
      <w:tr w:rsidR="005B0CC9" w:rsidRPr="00944A9E" w:rsidTr="002C6A29">
        <w:trPr>
          <w:trHeight w:val="1497"/>
          <w:jc w:val="center"/>
        </w:trPr>
        <w:tc>
          <w:tcPr>
            <w:tcW w:w="10207" w:type="dxa"/>
            <w:gridSpan w:val="8"/>
            <w:tcBorders>
              <w:top w:val="nil"/>
            </w:tcBorders>
          </w:tcPr>
          <w:p w:rsidR="005B0CC9" w:rsidRPr="00944A9E" w:rsidRDefault="005B0CC9" w:rsidP="00E7344C">
            <w:pPr>
              <w:jc w:val="both"/>
            </w:pPr>
          </w:p>
          <w:p w:rsidR="005B0CC9" w:rsidRPr="00944A9E" w:rsidRDefault="005B0CC9" w:rsidP="00E7344C">
            <w:pPr>
              <w:jc w:val="both"/>
              <w:rPr>
                <w:b/>
              </w:rPr>
            </w:pPr>
            <w:r w:rsidRPr="00944A9E">
              <w:rPr>
                <w:b/>
              </w:rPr>
              <w:t xml:space="preserve">Povinná literatura: </w:t>
            </w:r>
          </w:p>
          <w:p w:rsidR="005B0CC9" w:rsidRPr="001661B8" w:rsidRDefault="005B0CC9" w:rsidP="00E7344C">
            <w:pPr>
              <w:jc w:val="both"/>
            </w:pPr>
            <w:r w:rsidRPr="001661B8">
              <w:t xml:space="preserve">Čáp, J., &amp; Mareš, J. (2007). </w:t>
            </w:r>
            <w:r w:rsidRPr="001661B8">
              <w:rPr>
                <w:i/>
              </w:rPr>
              <w:t>Psychologie pro učitele</w:t>
            </w:r>
            <w:r w:rsidRPr="001661B8">
              <w:t>. Praha: Portál.</w:t>
            </w:r>
          </w:p>
          <w:p w:rsidR="005B0CC9" w:rsidRPr="001661B8" w:rsidRDefault="003F29BC" w:rsidP="00E7344C">
            <w:pPr>
              <w:jc w:val="both"/>
            </w:pPr>
            <w:ins w:id="484" w:author="Hana Navrátilová" w:date="2019-09-24T11:10:00Z">
              <w:r w:rsidRPr="001661B8">
                <w:rPr>
                  <w:lang w:val="sk-SK"/>
                </w:rPr>
                <w:t xml:space="preserve">Lukšík, I. &amp; Marková, </w:t>
              </w:r>
              <w:r w:rsidR="00810F6F" w:rsidRPr="001661B8">
                <w:rPr>
                  <w:lang w:val="sk-SK"/>
                </w:rPr>
                <w:t xml:space="preserve">(2010) </w:t>
              </w:r>
              <w:r w:rsidRPr="001661B8">
                <w:rPr>
                  <w:lang w:val="sk-SK"/>
                </w:rPr>
                <w:t>Dagm</w:t>
              </w:r>
              <w:r w:rsidR="00810F6F" w:rsidRPr="001661B8">
                <w:rPr>
                  <w:lang w:val="sk-SK"/>
                </w:rPr>
                <w:t xml:space="preserve">ar. Životné štýly a reprodukcia. </w:t>
              </w:r>
              <w:r w:rsidRPr="001661B8">
                <w:rPr>
                  <w:lang w:val="sk-SK"/>
                </w:rPr>
                <w:t xml:space="preserve">In </w:t>
              </w:r>
              <w:r w:rsidRPr="001661B8">
                <w:rPr>
                  <w:i/>
                  <w:iCs/>
                  <w:lang w:val="sk-SK"/>
                </w:rPr>
                <w:t>Kontexty ľudskej reprodukcie na Slovensku</w:t>
              </w:r>
              <w:r w:rsidRPr="001661B8">
                <w:rPr>
                  <w:lang w:val="sk-SK"/>
                </w:rPr>
                <w:t xml:space="preserve">. </w:t>
              </w:r>
            </w:ins>
            <w:r w:rsidR="005B0CC9" w:rsidRPr="001661B8">
              <w:t xml:space="preserve">Mertin, V., &amp; Gillernová, I. </w:t>
            </w:r>
            <w:del w:id="485" w:author="Hana Navrátilová" w:date="2019-09-24T11:10:00Z">
              <w:r w:rsidR="005B0CC9" w:rsidRPr="001661B8">
                <w:delText xml:space="preserve">(2010). </w:delText>
              </w:r>
            </w:del>
            <w:r w:rsidR="005B0CC9" w:rsidRPr="001661B8">
              <w:rPr>
                <w:i/>
              </w:rPr>
              <w:t>Psychologie pro učitelky</w:t>
            </w:r>
            <w:r w:rsidR="005B0CC9" w:rsidRPr="001661B8">
              <w:t>. Praha: Portál.</w:t>
            </w:r>
          </w:p>
          <w:p w:rsidR="00A36BDA" w:rsidRPr="001661B8" w:rsidRDefault="00A36BDA" w:rsidP="00E7344C">
            <w:pPr>
              <w:jc w:val="both"/>
              <w:rPr>
                <w:ins w:id="486" w:author="Hana Navrátilová" w:date="2019-09-24T11:10:00Z"/>
                <w:i/>
              </w:rPr>
            </w:pPr>
            <w:ins w:id="487" w:author="Hana Navrátilová" w:date="2019-09-24T11:10:00Z">
              <w:r w:rsidRPr="001661B8">
                <w:rPr>
                  <w:lang w:val="sk-SK"/>
                </w:rPr>
                <w:t>Lukšík, I. (2014) Rezidenciálna reziliencia – kontextuálna povaha psychologických konštruktov. In</w:t>
              </w:r>
              <w:r w:rsidRPr="001661B8">
                <w:rPr>
                  <w:sz w:val="24"/>
                  <w:szCs w:val="24"/>
                  <w:lang w:val="sk-SK"/>
                </w:rPr>
                <w:t xml:space="preserve"> </w:t>
              </w:r>
              <w:r w:rsidRPr="001661B8">
                <w:rPr>
                  <w:i/>
                  <w:lang w:val="sk-SK"/>
                </w:rPr>
                <w:t xml:space="preserve">Sadovská Halamová J.(ed.)  Komunitná psychológia na Slovensku. Zborník z vedeckej konferencie Komunitná psychológia na Slovensku </w:t>
              </w:r>
              <w:r w:rsidRPr="001661B8">
                <w:rPr>
                  <w:lang w:val="sk-SK"/>
                </w:rPr>
                <w:t>Bratislava: UK,</w:t>
              </w:r>
              <w:r w:rsidRPr="001661B8">
                <w:rPr>
                  <w:i/>
                  <w:lang w:val="sk-SK"/>
                </w:rPr>
                <w:t xml:space="preserve"> </w:t>
              </w:r>
              <w:r w:rsidRPr="001661B8">
                <w:rPr>
                  <w:lang w:val="sk-SK"/>
                </w:rPr>
                <w:t>53-65.</w:t>
              </w:r>
            </w:ins>
          </w:p>
          <w:p w:rsidR="00857E03" w:rsidRPr="00944A9E" w:rsidRDefault="00857E03" w:rsidP="00E7344C">
            <w:pPr>
              <w:jc w:val="both"/>
            </w:pPr>
            <w:r w:rsidRPr="001661B8">
              <w:t>Pacholík, V., Nedělová, M., &amp; Šmatelková, N. (2016</w:t>
            </w:r>
            <w:r w:rsidRPr="00944A9E">
              <w:t xml:space="preserve">). </w:t>
            </w:r>
            <w:r w:rsidRPr="00944A9E">
              <w:rPr>
                <w:i/>
              </w:rPr>
              <w:t>Rozvíjení sociálních dovedností dětí prostřednictvím pohybových her.</w:t>
            </w:r>
            <w:r w:rsidRPr="00944A9E">
              <w:t xml:space="preserve"> Zlín: Univerzita Tomáše Bati ve Zlíně, Fakulta humanitních studií.</w:t>
            </w:r>
          </w:p>
          <w:p w:rsidR="005B0CC9" w:rsidRPr="00944A9E" w:rsidRDefault="005B0CC9" w:rsidP="00E7344C">
            <w:pPr>
              <w:jc w:val="both"/>
            </w:pPr>
            <w:r w:rsidRPr="00944A9E">
              <w:t xml:space="preserve">Plháková, A. (2007). </w:t>
            </w:r>
            <w:r w:rsidRPr="00944A9E">
              <w:rPr>
                <w:i/>
              </w:rPr>
              <w:t>Učebnice obecné psychologie</w:t>
            </w:r>
            <w:r w:rsidRPr="00944A9E">
              <w:t>. Praha: Academia.</w:t>
            </w:r>
          </w:p>
          <w:p w:rsidR="005B0CC9" w:rsidRPr="00944A9E" w:rsidRDefault="005B0CC9" w:rsidP="00E7344C">
            <w:pPr>
              <w:jc w:val="both"/>
            </w:pPr>
            <w:r w:rsidRPr="00944A9E">
              <w:t xml:space="preserve">Plháková, A. (2006). </w:t>
            </w:r>
            <w:r w:rsidRPr="00944A9E">
              <w:rPr>
                <w:i/>
              </w:rPr>
              <w:t>Dějiny psychologie.</w:t>
            </w:r>
            <w:r w:rsidRPr="00944A9E">
              <w:t xml:space="preserve"> Praha: Grada.</w:t>
            </w:r>
          </w:p>
          <w:p w:rsidR="005B0CC9" w:rsidRPr="00944A9E" w:rsidRDefault="005B0CC9" w:rsidP="00E7344C">
            <w:pPr>
              <w:jc w:val="both"/>
              <w:rPr>
                <w:del w:id="488" w:author="Hana Navrátilová" w:date="2019-09-24T11:10:00Z"/>
              </w:rPr>
            </w:pPr>
            <w:del w:id="489" w:author="Hana Navrátilová" w:date="2019-09-24T11:10:00Z">
              <w:r w:rsidRPr="00944A9E">
                <w:delText>Řezáč, J. (1998). </w:delText>
              </w:r>
              <w:r w:rsidRPr="00944A9E">
                <w:rPr>
                  <w:i/>
                </w:rPr>
                <w:delText>Sociální psychologie</w:delText>
              </w:r>
              <w:r w:rsidRPr="00944A9E">
                <w:delText>. 1. vyd. Brno: PAIDO.</w:delText>
              </w:r>
            </w:del>
          </w:p>
          <w:p w:rsidR="005B0CC9" w:rsidRPr="00944A9E" w:rsidRDefault="005B0CC9" w:rsidP="00E7344C">
            <w:pPr>
              <w:jc w:val="both"/>
              <w:rPr>
                <w:i/>
              </w:rPr>
            </w:pPr>
          </w:p>
          <w:p w:rsidR="005B0CC9" w:rsidRPr="00944A9E" w:rsidRDefault="005B0CC9" w:rsidP="00E7344C">
            <w:pPr>
              <w:jc w:val="both"/>
              <w:rPr>
                <w:b/>
              </w:rPr>
            </w:pPr>
            <w:r w:rsidRPr="00944A9E">
              <w:rPr>
                <w:b/>
              </w:rPr>
              <w:t xml:space="preserve">Doporučená literatura: </w:t>
            </w:r>
          </w:p>
          <w:p w:rsidR="005B0CC9" w:rsidRPr="00944A9E" w:rsidRDefault="005B0CC9" w:rsidP="00E7344C">
            <w:pPr>
              <w:jc w:val="both"/>
            </w:pPr>
            <w:r w:rsidRPr="00944A9E">
              <w:t xml:space="preserve">Atkinson, R. L. (2003). </w:t>
            </w:r>
            <w:r w:rsidRPr="00944A9E">
              <w:rPr>
                <w:i/>
              </w:rPr>
              <w:t>Psychologie</w:t>
            </w:r>
            <w:r w:rsidRPr="00944A9E">
              <w:t>. Praha: Portál.</w:t>
            </w:r>
          </w:p>
          <w:p w:rsidR="005B0CC9" w:rsidRPr="00944A9E" w:rsidRDefault="005B0CC9" w:rsidP="00E7344C">
            <w:pPr>
              <w:jc w:val="both"/>
            </w:pPr>
            <w:r w:rsidRPr="00944A9E">
              <w:t xml:space="preserve">Cakirpaloglu, P. (2012). </w:t>
            </w:r>
            <w:r w:rsidRPr="00944A9E">
              <w:rPr>
                <w:i/>
              </w:rPr>
              <w:t>Úvod do psychologie osobnosti</w:t>
            </w:r>
            <w:r w:rsidRPr="00944A9E">
              <w:t>. Praha: Grada.</w:t>
            </w:r>
          </w:p>
          <w:p w:rsidR="005B0CC9" w:rsidRPr="00944A9E" w:rsidRDefault="005B0CC9" w:rsidP="00E7344C">
            <w:pPr>
              <w:jc w:val="both"/>
            </w:pPr>
            <w:r w:rsidRPr="00944A9E">
              <w:t xml:space="preserve">Hartl, P., &amp; Hartlová, H. (2010). </w:t>
            </w:r>
            <w:r w:rsidRPr="00944A9E">
              <w:rPr>
                <w:i/>
              </w:rPr>
              <w:t>Velký psychologický slovník</w:t>
            </w:r>
            <w:r w:rsidRPr="00944A9E">
              <w:t>. Praha: Portál.</w:t>
            </w:r>
          </w:p>
          <w:p w:rsidR="005B0CC9" w:rsidRPr="00944A9E" w:rsidRDefault="005B0CC9" w:rsidP="00E7344C">
            <w:pPr>
              <w:jc w:val="both"/>
            </w:pPr>
            <w:r w:rsidRPr="00944A9E">
              <w:t xml:space="preserve">Kohoutek, R. (2002). </w:t>
            </w:r>
            <w:r w:rsidRPr="00944A9E">
              <w:rPr>
                <w:i/>
              </w:rPr>
              <w:t>Základy užité psychologie</w:t>
            </w:r>
            <w:r w:rsidRPr="00944A9E">
              <w:t xml:space="preserve">. Brno: Akademické nakladatelství CERM, s.r.o. a Vysoké učení technické </w:t>
            </w:r>
            <w:r w:rsidR="00C173B1" w:rsidRPr="00944A9E">
              <w:br/>
            </w:r>
            <w:r w:rsidRPr="00944A9E">
              <w:t>v Brně, Fakulta stavební</w:t>
            </w:r>
            <w:r w:rsidR="00873878" w:rsidRPr="00944A9E">
              <w:t>.</w:t>
            </w:r>
          </w:p>
          <w:p w:rsidR="005B0CC9" w:rsidRPr="00944A9E" w:rsidRDefault="005B0CC9" w:rsidP="00E7344C">
            <w:pPr>
              <w:jc w:val="both"/>
              <w:rPr>
                <w:del w:id="490" w:author="Hana Navrátilová" w:date="2019-09-24T11:10:00Z"/>
              </w:rPr>
            </w:pPr>
          </w:p>
          <w:p w:rsidR="003B651A" w:rsidRDefault="005B0CC9" w:rsidP="00E7344C">
            <w:pPr>
              <w:jc w:val="both"/>
            </w:pPr>
            <w:r w:rsidRPr="00475786">
              <w:t>Studijní pomůcky:</w:t>
            </w:r>
            <w:r w:rsidRPr="00944A9E">
              <w:t xml:space="preserve"> pozorovací archy pro pedagogickou praxi</w:t>
            </w:r>
          </w:p>
          <w:p w:rsidR="003B651A" w:rsidRPr="00944A9E" w:rsidRDefault="003B651A" w:rsidP="00E7344C">
            <w:pPr>
              <w:jc w:val="both"/>
            </w:pPr>
          </w:p>
        </w:tc>
      </w:tr>
      <w:tr w:rsidR="005B0CC9" w:rsidRPr="00944A9E" w:rsidTr="002C6A29">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5B0CC9" w:rsidRPr="00944A9E" w:rsidRDefault="005B0CC9" w:rsidP="00E7344C">
            <w:pPr>
              <w:jc w:val="center"/>
              <w:rPr>
                <w:b/>
              </w:rPr>
            </w:pPr>
            <w:r w:rsidRPr="00944A9E">
              <w:rPr>
                <w:b/>
              </w:rPr>
              <w:t>Informace ke kombinované nebo distanční formě</w:t>
            </w:r>
          </w:p>
        </w:tc>
      </w:tr>
      <w:tr w:rsidR="005B0CC9" w:rsidRPr="00944A9E" w:rsidTr="00E7344C">
        <w:trPr>
          <w:jc w:val="center"/>
        </w:trPr>
        <w:tc>
          <w:tcPr>
            <w:tcW w:w="5670" w:type="dxa"/>
            <w:gridSpan w:val="3"/>
            <w:tcBorders>
              <w:top w:val="single" w:sz="2" w:space="0" w:color="auto"/>
            </w:tcBorders>
            <w:shd w:val="clear" w:color="auto" w:fill="F7CAAC"/>
          </w:tcPr>
          <w:p w:rsidR="005B0CC9" w:rsidRPr="00944A9E" w:rsidRDefault="005B0CC9" w:rsidP="00E7344C">
            <w:pPr>
              <w:jc w:val="both"/>
            </w:pPr>
            <w:r w:rsidRPr="00944A9E">
              <w:rPr>
                <w:b/>
              </w:rPr>
              <w:t>Rozsah konzultací (soustředění)</w:t>
            </w:r>
          </w:p>
        </w:tc>
        <w:tc>
          <w:tcPr>
            <w:tcW w:w="709" w:type="dxa"/>
            <w:tcBorders>
              <w:top w:val="single" w:sz="2" w:space="0" w:color="auto"/>
            </w:tcBorders>
          </w:tcPr>
          <w:p w:rsidR="005B0CC9" w:rsidRPr="00944A9E" w:rsidRDefault="005B0CC9" w:rsidP="00E7344C">
            <w:pPr>
              <w:jc w:val="both"/>
            </w:pPr>
          </w:p>
        </w:tc>
        <w:tc>
          <w:tcPr>
            <w:tcW w:w="3828" w:type="dxa"/>
            <w:gridSpan w:val="4"/>
            <w:tcBorders>
              <w:top w:val="single" w:sz="2" w:space="0" w:color="auto"/>
            </w:tcBorders>
            <w:shd w:val="clear" w:color="auto" w:fill="F7CAAC"/>
          </w:tcPr>
          <w:p w:rsidR="005B0CC9" w:rsidRPr="00944A9E" w:rsidRDefault="005B0CC9" w:rsidP="00E7344C">
            <w:pPr>
              <w:jc w:val="both"/>
              <w:rPr>
                <w:b/>
              </w:rPr>
            </w:pPr>
            <w:r w:rsidRPr="00944A9E">
              <w:rPr>
                <w:b/>
              </w:rPr>
              <w:t xml:space="preserve">hodin </w:t>
            </w:r>
          </w:p>
        </w:tc>
      </w:tr>
      <w:tr w:rsidR="005B0CC9" w:rsidRPr="00944A9E" w:rsidTr="002C6A29">
        <w:trPr>
          <w:jc w:val="center"/>
        </w:trPr>
        <w:tc>
          <w:tcPr>
            <w:tcW w:w="10207" w:type="dxa"/>
            <w:gridSpan w:val="8"/>
            <w:shd w:val="clear" w:color="auto" w:fill="F7CAAC"/>
          </w:tcPr>
          <w:p w:rsidR="005B0CC9" w:rsidRPr="00944A9E" w:rsidRDefault="005B0CC9" w:rsidP="00E7344C">
            <w:pPr>
              <w:jc w:val="both"/>
              <w:rPr>
                <w:b/>
              </w:rPr>
            </w:pPr>
            <w:r w:rsidRPr="00944A9E">
              <w:rPr>
                <w:b/>
              </w:rPr>
              <w:t>Informace o způsobu kontaktu s</w:t>
            </w:r>
            <w:r w:rsidR="00CA08A0" w:rsidRPr="00944A9E">
              <w:rPr>
                <w:b/>
              </w:rPr>
              <w:t> </w:t>
            </w:r>
            <w:r w:rsidRPr="00944A9E">
              <w:rPr>
                <w:b/>
              </w:rPr>
              <w:t>vyučujícím</w:t>
            </w:r>
          </w:p>
        </w:tc>
      </w:tr>
      <w:tr w:rsidR="005B0CC9" w:rsidRPr="00944A9E" w:rsidTr="002C6A29">
        <w:trPr>
          <w:trHeight w:val="141"/>
          <w:jc w:val="center"/>
        </w:trPr>
        <w:tc>
          <w:tcPr>
            <w:tcW w:w="10207" w:type="dxa"/>
            <w:gridSpan w:val="8"/>
          </w:tcPr>
          <w:p w:rsidR="005B0CC9" w:rsidRPr="00944A9E" w:rsidRDefault="005B0CC9" w:rsidP="00E7344C">
            <w:pPr>
              <w:jc w:val="both"/>
            </w:pPr>
          </w:p>
        </w:tc>
      </w:tr>
      <w:tr w:rsidR="005B0CC9" w:rsidRPr="00944A9E" w:rsidTr="0004764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5B0CC9" w:rsidRPr="00944A9E" w:rsidRDefault="00F32C9A" w:rsidP="00E7344C">
            <w:pPr>
              <w:jc w:val="both"/>
              <w:rPr>
                <w:b/>
                <w:sz w:val="28"/>
                <w:szCs w:val="28"/>
              </w:rPr>
            </w:pPr>
            <w:r>
              <w:br w:type="page"/>
            </w:r>
            <w:r w:rsidR="005B0CC9" w:rsidRPr="00944A9E">
              <w:br w:type="page"/>
            </w:r>
            <w:r w:rsidR="005B0CC9" w:rsidRPr="00944A9E">
              <w:rPr>
                <w:b/>
                <w:sz w:val="28"/>
                <w:szCs w:val="28"/>
              </w:rPr>
              <w:t>B-III – Charakteristika studijního předmětu</w:t>
            </w:r>
          </w:p>
        </w:tc>
      </w:tr>
      <w:tr w:rsidR="005B0CC9" w:rsidRPr="00944A9E" w:rsidTr="00E7344C">
        <w:trPr>
          <w:jc w:val="center"/>
        </w:trPr>
        <w:tc>
          <w:tcPr>
            <w:tcW w:w="3474" w:type="dxa"/>
            <w:tcBorders>
              <w:top w:val="double" w:sz="4" w:space="0" w:color="auto"/>
            </w:tcBorders>
            <w:shd w:val="clear" w:color="auto" w:fill="F7CAAC"/>
          </w:tcPr>
          <w:p w:rsidR="005B0CC9" w:rsidRPr="00944A9E" w:rsidRDefault="005B0CC9" w:rsidP="00E7344C">
            <w:pPr>
              <w:jc w:val="both"/>
              <w:rPr>
                <w:b/>
              </w:rPr>
            </w:pPr>
            <w:r w:rsidRPr="00944A9E">
              <w:rPr>
                <w:b/>
              </w:rPr>
              <w:t>Název studijního předmětu</w:t>
            </w:r>
          </w:p>
        </w:tc>
        <w:tc>
          <w:tcPr>
            <w:tcW w:w="6733" w:type="dxa"/>
            <w:gridSpan w:val="7"/>
            <w:tcBorders>
              <w:top w:val="double" w:sz="4" w:space="0" w:color="auto"/>
            </w:tcBorders>
          </w:tcPr>
          <w:p w:rsidR="005B0CC9" w:rsidRPr="00944A9E" w:rsidRDefault="005B0CC9" w:rsidP="00E7344C">
            <w:pPr>
              <w:jc w:val="both"/>
            </w:pPr>
            <w:r w:rsidRPr="00944A9E">
              <w:t>Anglický jazyk 1</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Typ předmětu</w:t>
            </w:r>
          </w:p>
        </w:tc>
        <w:tc>
          <w:tcPr>
            <w:tcW w:w="3411" w:type="dxa"/>
            <w:gridSpan w:val="4"/>
          </w:tcPr>
          <w:p w:rsidR="005B0CC9" w:rsidRPr="00944A9E" w:rsidRDefault="005B0CC9" w:rsidP="00E7344C">
            <w:pPr>
              <w:jc w:val="both"/>
            </w:pPr>
            <w:r w:rsidRPr="00944A9E">
              <w:t>povinný, PZ</w:t>
            </w:r>
          </w:p>
        </w:tc>
        <w:tc>
          <w:tcPr>
            <w:tcW w:w="2694" w:type="dxa"/>
            <w:gridSpan w:val="2"/>
            <w:shd w:val="clear" w:color="auto" w:fill="F7CAAC"/>
          </w:tcPr>
          <w:p w:rsidR="005B0CC9" w:rsidRPr="00944A9E" w:rsidRDefault="005B0CC9" w:rsidP="00E7344C">
            <w:pPr>
              <w:jc w:val="both"/>
            </w:pPr>
            <w:r w:rsidRPr="00944A9E">
              <w:rPr>
                <w:b/>
              </w:rPr>
              <w:t>doporučený ročník / semestr</w:t>
            </w:r>
          </w:p>
        </w:tc>
        <w:tc>
          <w:tcPr>
            <w:tcW w:w="628" w:type="dxa"/>
          </w:tcPr>
          <w:p w:rsidR="005B0CC9" w:rsidRPr="00944A9E" w:rsidRDefault="005B0CC9" w:rsidP="00E7344C">
            <w:pPr>
              <w:jc w:val="both"/>
            </w:pPr>
            <w:r w:rsidRPr="00944A9E">
              <w:t>1/ZS</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Rozsah studijního předmětu</w:t>
            </w:r>
          </w:p>
        </w:tc>
        <w:tc>
          <w:tcPr>
            <w:tcW w:w="2196" w:type="dxa"/>
            <w:gridSpan w:val="2"/>
          </w:tcPr>
          <w:p w:rsidR="005B0CC9" w:rsidRPr="00944A9E" w:rsidRDefault="005B0CC9" w:rsidP="00E7344C">
            <w:pPr>
              <w:jc w:val="both"/>
            </w:pPr>
            <w:r w:rsidRPr="00944A9E">
              <w:t>14p+28s</w:t>
            </w:r>
          </w:p>
        </w:tc>
        <w:tc>
          <w:tcPr>
            <w:tcW w:w="709" w:type="dxa"/>
            <w:shd w:val="clear" w:color="auto" w:fill="F7CAAC"/>
          </w:tcPr>
          <w:p w:rsidR="005B0CC9" w:rsidRPr="00944A9E" w:rsidRDefault="005B0CC9" w:rsidP="00E7344C">
            <w:pPr>
              <w:jc w:val="both"/>
              <w:rPr>
                <w:b/>
              </w:rPr>
            </w:pPr>
            <w:r w:rsidRPr="00944A9E">
              <w:rPr>
                <w:b/>
              </w:rPr>
              <w:t xml:space="preserve">hod. </w:t>
            </w:r>
          </w:p>
        </w:tc>
        <w:tc>
          <w:tcPr>
            <w:tcW w:w="506" w:type="dxa"/>
          </w:tcPr>
          <w:p w:rsidR="005B0CC9" w:rsidRPr="00944A9E" w:rsidRDefault="005B0CC9" w:rsidP="00E7344C">
            <w:pPr>
              <w:jc w:val="both"/>
            </w:pPr>
            <w:r w:rsidRPr="00944A9E">
              <w:t>28</w:t>
            </w:r>
          </w:p>
        </w:tc>
        <w:tc>
          <w:tcPr>
            <w:tcW w:w="2155" w:type="dxa"/>
            <w:shd w:val="clear" w:color="auto" w:fill="F7CAAC"/>
          </w:tcPr>
          <w:p w:rsidR="005B0CC9" w:rsidRPr="00944A9E" w:rsidRDefault="005B0CC9" w:rsidP="00E7344C">
            <w:pPr>
              <w:jc w:val="both"/>
              <w:rPr>
                <w:b/>
              </w:rPr>
            </w:pPr>
            <w:r w:rsidRPr="00944A9E">
              <w:rPr>
                <w:b/>
              </w:rPr>
              <w:t>kreditů</w:t>
            </w:r>
          </w:p>
        </w:tc>
        <w:tc>
          <w:tcPr>
            <w:tcW w:w="1167" w:type="dxa"/>
            <w:gridSpan w:val="2"/>
          </w:tcPr>
          <w:p w:rsidR="005B0CC9" w:rsidRPr="00944A9E" w:rsidRDefault="005B0CC9" w:rsidP="00E7344C">
            <w:pPr>
              <w:jc w:val="both"/>
            </w:pPr>
            <w:r w:rsidRPr="00944A9E">
              <w:t>3</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Prerekvizity, korekvizity, ekvivalence</w:t>
            </w:r>
          </w:p>
        </w:tc>
        <w:tc>
          <w:tcPr>
            <w:tcW w:w="6733" w:type="dxa"/>
            <w:gridSpan w:val="7"/>
          </w:tcPr>
          <w:p w:rsidR="005B0CC9" w:rsidRPr="00944A9E" w:rsidRDefault="005B0CC9" w:rsidP="00E7344C">
            <w:pPr>
              <w:jc w:val="both"/>
            </w:pP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Způsob ověření studijních výsledků</w:t>
            </w:r>
          </w:p>
        </w:tc>
        <w:tc>
          <w:tcPr>
            <w:tcW w:w="3411" w:type="dxa"/>
            <w:gridSpan w:val="4"/>
          </w:tcPr>
          <w:p w:rsidR="005B0CC9" w:rsidRPr="00944A9E" w:rsidRDefault="005B0CC9" w:rsidP="00E7344C">
            <w:pPr>
              <w:jc w:val="both"/>
            </w:pPr>
            <w:r w:rsidRPr="00944A9E">
              <w:t>zápočet, zkouška</w:t>
            </w:r>
          </w:p>
        </w:tc>
        <w:tc>
          <w:tcPr>
            <w:tcW w:w="2155" w:type="dxa"/>
            <w:shd w:val="clear" w:color="auto" w:fill="F7CAAC"/>
          </w:tcPr>
          <w:p w:rsidR="005B0CC9" w:rsidRPr="00944A9E" w:rsidRDefault="005B0CC9" w:rsidP="00E7344C">
            <w:pPr>
              <w:jc w:val="both"/>
              <w:rPr>
                <w:b/>
              </w:rPr>
            </w:pPr>
            <w:r w:rsidRPr="00944A9E">
              <w:rPr>
                <w:b/>
              </w:rPr>
              <w:t>Forma výuky</w:t>
            </w:r>
          </w:p>
        </w:tc>
        <w:tc>
          <w:tcPr>
            <w:tcW w:w="1167" w:type="dxa"/>
            <w:gridSpan w:val="2"/>
          </w:tcPr>
          <w:p w:rsidR="005B0CC9" w:rsidRPr="00944A9E" w:rsidRDefault="005B0CC9" w:rsidP="00E7344C">
            <w:pPr>
              <w:jc w:val="both"/>
            </w:pPr>
            <w:r w:rsidRPr="00944A9E">
              <w:t>přednáška</w:t>
            </w:r>
          </w:p>
          <w:p w:rsidR="005B0CC9" w:rsidRPr="00944A9E" w:rsidRDefault="005B0CC9" w:rsidP="00E7344C">
            <w:pPr>
              <w:jc w:val="both"/>
            </w:pPr>
            <w:r w:rsidRPr="00944A9E">
              <w:t>seminář</w:t>
            </w: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5B0CC9" w:rsidRPr="00944A9E" w:rsidRDefault="008C2799" w:rsidP="00E7344C">
            <w:pPr>
              <w:jc w:val="both"/>
            </w:pPr>
            <w:r w:rsidRPr="00944A9E">
              <w:t>A</w:t>
            </w:r>
            <w:r w:rsidR="005B0CC9" w:rsidRPr="00944A9E">
              <w:t xml:space="preserve">bsolvování 1 průběžného testu (min. 60%), </w:t>
            </w:r>
          </w:p>
          <w:p w:rsidR="005B0CC9" w:rsidRPr="00944A9E" w:rsidRDefault="005B0CC9" w:rsidP="00E7344C">
            <w:pPr>
              <w:jc w:val="both"/>
            </w:pPr>
            <w:r w:rsidRPr="00944A9E">
              <w:t>prezentace semestráln</w:t>
            </w:r>
            <w:r w:rsidR="00047644" w:rsidRPr="00944A9E">
              <w:t>ího projektu (nahrávka), písemná</w:t>
            </w:r>
            <w:r w:rsidRPr="00944A9E">
              <w:t xml:space="preserve"> zkouška</w:t>
            </w:r>
            <w:r w:rsidR="008C2799" w:rsidRPr="00944A9E">
              <w:t>.</w:t>
            </w:r>
          </w:p>
        </w:tc>
      </w:tr>
      <w:tr w:rsidR="005B0CC9" w:rsidRPr="00944A9E" w:rsidTr="00047644">
        <w:trPr>
          <w:trHeight w:val="554"/>
          <w:jc w:val="center"/>
        </w:trPr>
        <w:tc>
          <w:tcPr>
            <w:tcW w:w="10207" w:type="dxa"/>
            <w:gridSpan w:val="8"/>
            <w:tcBorders>
              <w:top w:val="nil"/>
            </w:tcBorders>
          </w:tcPr>
          <w:p w:rsidR="005B0CC9" w:rsidRPr="00944A9E" w:rsidRDefault="005B0CC9" w:rsidP="00E7344C">
            <w:pPr>
              <w:jc w:val="both"/>
            </w:pPr>
          </w:p>
        </w:tc>
      </w:tr>
      <w:tr w:rsidR="005B0CC9" w:rsidRPr="00944A9E" w:rsidTr="00E7344C">
        <w:trPr>
          <w:trHeight w:val="197"/>
          <w:jc w:val="center"/>
        </w:trPr>
        <w:tc>
          <w:tcPr>
            <w:tcW w:w="3474" w:type="dxa"/>
            <w:tcBorders>
              <w:top w:val="nil"/>
            </w:tcBorders>
            <w:shd w:val="clear" w:color="auto" w:fill="F7CAAC"/>
          </w:tcPr>
          <w:p w:rsidR="005B0CC9" w:rsidRPr="00944A9E" w:rsidRDefault="005B0CC9" w:rsidP="00E7344C">
            <w:pPr>
              <w:jc w:val="both"/>
              <w:rPr>
                <w:b/>
              </w:rPr>
            </w:pPr>
            <w:r w:rsidRPr="00944A9E">
              <w:rPr>
                <w:b/>
              </w:rPr>
              <w:t>Garant předmětu</w:t>
            </w:r>
          </w:p>
        </w:tc>
        <w:tc>
          <w:tcPr>
            <w:tcW w:w="6733" w:type="dxa"/>
            <w:gridSpan w:val="7"/>
            <w:tcBorders>
              <w:top w:val="nil"/>
            </w:tcBorders>
          </w:tcPr>
          <w:p w:rsidR="005B0CC9" w:rsidRPr="00944A9E" w:rsidRDefault="005B0CC9" w:rsidP="00E7344C">
            <w:r w:rsidRPr="00944A9E">
              <w:t>prof. PaedDr. Silvia Pokrivčáková, PhD.</w:t>
            </w:r>
          </w:p>
        </w:tc>
      </w:tr>
      <w:tr w:rsidR="005B0CC9" w:rsidRPr="00944A9E" w:rsidTr="00E7344C">
        <w:trPr>
          <w:trHeight w:val="543"/>
          <w:jc w:val="center"/>
        </w:trPr>
        <w:tc>
          <w:tcPr>
            <w:tcW w:w="3474" w:type="dxa"/>
            <w:tcBorders>
              <w:top w:val="nil"/>
            </w:tcBorders>
            <w:shd w:val="clear" w:color="auto" w:fill="F7CAAC"/>
          </w:tcPr>
          <w:p w:rsidR="005B0CC9" w:rsidRPr="00944A9E" w:rsidRDefault="005B0CC9" w:rsidP="00E7344C">
            <w:pPr>
              <w:jc w:val="both"/>
              <w:rPr>
                <w:b/>
              </w:rPr>
            </w:pPr>
            <w:r w:rsidRPr="00944A9E">
              <w:rPr>
                <w:b/>
              </w:rPr>
              <w:t>Zapojení garanta do výuky předmětu</w:t>
            </w:r>
          </w:p>
        </w:tc>
        <w:tc>
          <w:tcPr>
            <w:tcW w:w="6733" w:type="dxa"/>
            <w:gridSpan w:val="7"/>
            <w:tcBorders>
              <w:top w:val="nil"/>
            </w:tcBorders>
          </w:tcPr>
          <w:p w:rsidR="005B0CC9" w:rsidRPr="00944A9E" w:rsidRDefault="005B0CC9" w:rsidP="00E003A9">
            <w:pPr>
              <w:jc w:val="both"/>
            </w:pPr>
            <w:r w:rsidRPr="00944A9E">
              <w:t>přednášející</w:t>
            </w:r>
            <w:del w:id="491" w:author="Hana Navrátilová" w:date="2019-09-24T11:10:00Z">
              <w:r w:rsidRPr="00944A9E">
                <w:delText>, vede seminář</w:delText>
              </w:r>
            </w:del>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Vyučující</w:t>
            </w:r>
          </w:p>
        </w:tc>
        <w:tc>
          <w:tcPr>
            <w:tcW w:w="6733" w:type="dxa"/>
            <w:gridSpan w:val="7"/>
            <w:tcBorders>
              <w:bottom w:val="nil"/>
            </w:tcBorders>
            <w:shd w:val="clear" w:color="auto" w:fill="auto"/>
          </w:tcPr>
          <w:p w:rsidR="005B0CC9" w:rsidRPr="00944A9E" w:rsidRDefault="005B0CC9" w:rsidP="00E7344C">
            <w:r w:rsidRPr="00944A9E">
              <w:t>prof. PaedDr. Silvia Pokrivčáková, PhD. (25%), Mgr. Veronika Pečivová (75%)</w:t>
            </w:r>
          </w:p>
        </w:tc>
      </w:tr>
      <w:tr w:rsidR="005B0CC9" w:rsidRPr="00944A9E" w:rsidTr="00047644">
        <w:trPr>
          <w:trHeight w:val="554"/>
          <w:jc w:val="center"/>
        </w:trPr>
        <w:tc>
          <w:tcPr>
            <w:tcW w:w="10207" w:type="dxa"/>
            <w:gridSpan w:val="8"/>
            <w:tcBorders>
              <w:top w:val="nil"/>
            </w:tcBorders>
          </w:tcPr>
          <w:p w:rsidR="005B0CC9" w:rsidRPr="00944A9E" w:rsidRDefault="005B0CC9" w:rsidP="00E7344C">
            <w:pPr>
              <w:jc w:val="both"/>
            </w:pPr>
          </w:p>
        </w:tc>
      </w:tr>
      <w:tr w:rsidR="005B0CC9" w:rsidRPr="00944A9E" w:rsidTr="00E7344C">
        <w:trPr>
          <w:jc w:val="center"/>
        </w:trPr>
        <w:tc>
          <w:tcPr>
            <w:tcW w:w="3474" w:type="dxa"/>
            <w:shd w:val="clear" w:color="auto" w:fill="F7CAAC"/>
          </w:tcPr>
          <w:p w:rsidR="005B0CC9" w:rsidRPr="00944A9E" w:rsidRDefault="005B0CC9" w:rsidP="00E7344C">
            <w:pPr>
              <w:jc w:val="both"/>
              <w:rPr>
                <w:b/>
              </w:rPr>
            </w:pPr>
            <w:r w:rsidRPr="00944A9E">
              <w:rPr>
                <w:b/>
              </w:rPr>
              <w:t>Stručná anotace předmětu</w:t>
            </w:r>
          </w:p>
        </w:tc>
        <w:tc>
          <w:tcPr>
            <w:tcW w:w="6733" w:type="dxa"/>
            <w:gridSpan w:val="7"/>
            <w:tcBorders>
              <w:bottom w:val="nil"/>
            </w:tcBorders>
          </w:tcPr>
          <w:p w:rsidR="005B0CC9" w:rsidRPr="00944A9E" w:rsidRDefault="005B0CC9" w:rsidP="00E7344C">
            <w:pPr>
              <w:jc w:val="both"/>
            </w:pPr>
          </w:p>
        </w:tc>
      </w:tr>
      <w:tr w:rsidR="005B0CC9" w:rsidRPr="00944A9E" w:rsidTr="00047644">
        <w:trPr>
          <w:trHeight w:val="2857"/>
          <w:jc w:val="center"/>
        </w:trPr>
        <w:tc>
          <w:tcPr>
            <w:tcW w:w="10207" w:type="dxa"/>
            <w:gridSpan w:val="8"/>
            <w:tcBorders>
              <w:top w:val="nil"/>
              <w:bottom w:val="single" w:sz="12" w:space="0" w:color="auto"/>
            </w:tcBorders>
          </w:tcPr>
          <w:p w:rsidR="005B0CC9" w:rsidRPr="00944A9E" w:rsidRDefault="005B0CC9" w:rsidP="00E7344C">
            <w:pPr>
              <w:jc w:val="both"/>
            </w:pPr>
          </w:p>
          <w:p w:rsidR="005B0CC9" w:rsidRPr="00944A9E" w:rsidRDefault="005B0CC9" w:rsidP="00E7344C">
            <w:r w:rsidRPr="00944A9E">
              <w:t>Úvod do kurzu: cíle vyučování angličtiny pro akademické účely</w:t>
            </w:r>
            <w:r w:rsidR="008C2799" w:rsidRPr="00944A9E">
              <w:t>.</w:t>
            </w:r>
          </w:p>
          <w:p w:rsidR="005B0CC9" w:rsidRPr="00944A9E" w:rsidRDefault="005B0CC9" w:rsidP="00E7344C">
            <w:r w:rsidRPr="00944A9E">
              <w:t xml:space="preserve">Osobní jazyková historie. </w:t>
            </w:r>
          </w:p>
          <w:p w:rsidR="005B0CC9" w:rsidRPr="00944A9E" w:rsidRDefault="005B0CC9" w:rsidP="00E7344C">
            <w:r w:rsidRPr="00944A9E">
              <w:t>Autonomní učení cizích jazyků.</w:t>
            </w:r>
          </w:p>
          <w:p w:rsidR="005B0CC9" w:rsidRPr="00944A9E" w:rsidRDefault="005B0CC9" w:rsidP="00E7344C">
            <w:r w:rsidRPr="00944A9E">
              <w:t>Práce s anglickými informačními zdroji a slovníky.</w:t>
            </w:r>
          </w:p>
          <w:p w:rsidR="005B0CC9" w:rsidRPr="00944A9E" w:rsidRDefault="005B0CC9" w:rsidP="00E7344C">
            <w:r w:rsidRPr="00944A9E">
              <w:t xml:space="preserve">Práce s cizojazyčným textem. </w:t>
            </w:r>
          </w:p>
          <w:p w:rsidR="005B0CC9" w:rsidRPr="00944A9E" w:rsidRDefault="005B0CC9" w:rsidP="00E7344C">
            <w:r w:rsidRPr="00944A9E">
              <w:t>Extrahování smyslu. Úprava textu.</w:t>
            </w:r>
          </w:p>
          <w:p w:rsidR="005B0CC9" w:rsidRPr="00944A9E" w:rsidRDefault="005B0CC9" w:rsidP="00E7344C">
            <w:r w:rsidRPr="00944A9E">
              <w:t>Rozvoj osobního akademického lexikonu.</w:t>
            </w:r>
          </w:p>
          <w:p w:rsidR="005B0CC9" w:rsidRPr="00944A9E" w:rsidRDefault="005B0CC9" w:rsidP="00E7344C">
            <w:r w:rsidRPr="00944A9E">
              <w:t>Psaní akademické eseje (vysvětlující a porovnávací esej). Styl, registr, idiolekt.</w:t>
            </w:r>
          </w:p>
          <w:p w:rsidR="005B0CC9" w:rsidRPr="00944A9E" w:rsidRDefault="005B0CC9" w:rsidP="00E7344C">
            <w:r w:rsidRPr="00944A9E">
              <w:t>Zpracování poslouchaného textu: posluch s porozuměním, posl</w:t>
            </w:r>
            <w:r w:rsidR="00C173B1" w:rsidRPr="00944A9E">
              <w:t>e</w:t>
            </w:r>
            <w:r w:rsidRPr="00944A9E">
              <w:t>ch pro specifické účely apod.</w:t>
            </w:r>
          </w:p>
          <w:p w:rsidR="005B0CC9" w:rsidRPr="00944A9E" w:rsidRDefault="005B0CC9" w:rsidP="00E7344C">
            <w:r w:rsidRPr="00944A9E">
              <w:t xml:space="preserve">Práce s popisným akademickým textem. </w:t>
            </w:r>
          </w:p>
          <w:p w:rsidR="005B0CC9" w:rsidRPr="00944A9E" w:rsidRDefault="005B0CC9" w:rsidP="00E7344C">
            <w:r w:rsidRPr="00944A9E">
              <w:t xml:space="preserve">Definice. </w:t>
            </w:r>
          </w:p>
          <w:p w:rsidR="005B0CC9" w:rsidRPr="00944A9E" w:rsidRDefault="005B0CC9" w:rsidP="00E7344C">
            <w:r w:rsidRPr="00944A9E">
              <w:t>Sumarizace.</w:t>
            </w:r>
          </w:p>
          <w:p w:rsidR="005B0CC9" w:rsidRPr="00944A9E" w:rsidRDefault="005B0CC9" w:rsidP="00E7344C">
            <w:r w:rsidRPr="00944A9E">
              <w:t xml:space="preserve">Práce s vizuálním informačním materiálem. </w:t>
            </w:r>
          </w:p>
          <w:p w:rsidR="005B0CC9" w:rsidRPr="00944A9E" w:rsidRDefault="005B0CC9" w:rsidP="00E7344C">
            <w:r w:rsidRPr="00944A9E">
              <w:t>Rozvoj prezentačních způsobilostí.</w:t>
            </w:r>
          </w:p>
          <w:p w:rsidR="00DC193A" w:rsidRDefault="00DC193A" w:rsidP="00E7344C"/>
          <w:p w:rsidR="000A6B15" w:rsidRDefault="000A6B15" w:rsidP="00E7344C"/>
          <w:p w:rsidR="00DC193A" w:rsidRDefault="00DC193A" w:rsidP="00E7344C">
            <w:pPr>
              <w:rPr>
                <w:del w:id="492" w:author="Hana Navrátilová" w:date="2019-09-24T11:10:00Z"/>
              </w:rPr>
            </w:pPr>
          </w:p>
          <w:p w:rsidR="000A6B15" w:rsidRPr="00944A9E" w:rsidRDefault="000A6B15" w:rsidP="00E7344C"/>
        </w:tc>
      </w:tr>
      <w:tr w:rsidR="005B0CC9" w:rsidRPr="00944A9E" w:rsidTr="00E7344C">
        <w:trPr>
          <w:trHeight w:val="265"/>
          <w:jc w:val="center"/>
        </w:trPr>
        <w:tc>
          <w:tcPr>
            <w:tcW w:w="4041" w:type="dxa"/>
            <w:gridSpan w:val="2"/>
            <w:tcBorders>
              <w:top w:val="nil"/>
            </w:tcBorders>
            <w:shd w:val="clear" w:color="auto" w:fill="F7CAAC"/>
          </w:tcPr>
          <w:p w:rsidR="005B0CC9" w:rsidRPr="00944A9E" w:rsidRDefault="005B0CC9" w:rsidP="00E7344C">
            <w:pPr>
              <w:jc w:val="both"/>
            </w:pPr>
            <w:r w:rsidRPr="00944A9E">
              <w:rPr>
                <w:b/>
              </w:rPr>
              <w:t>Studijní literatura a studijní pomůcky</w:t>
            </w:r>
          </w:p>
        </w:tc>
        <w:tc>
          <w:tcPr>
            <w:tcW w:w="6166" w:type="dxa"/>
            <w:gridSpan w:val="6"/>
            <w:tcBorders>
              <w:top w:val="nil"/>
              <w:bottom w:val="nil"/>
            </w:tcBorders>
          </w:tcPr>
          <w:p w:rsidR="005B0CC9" w:rsidRPr="00944A9E" w:rsidRDefault="005B0CC9" w:rsidP="00E7344C">
            <w:pPr>
              <w:jc w:val="both"/>
            </w:pPr>
          </w:p>
        </w:tc>
      </w:tr>
      <w:tr w:rsidR="005B0CC9" w:rsidRPr="00944A9E" w:rsidTr="00047644">
        <w:trPr>
          <w:trHeight w:val="1497"/>
          <w:jc w:val="center"/>
        </w:trPr>
        <w:tc>
          <w:tcPr>
            <w:tcW w:w="10207" w:type="dxa"/>
            <w:gridSpan w:val="8"/>
            <w:tcBorders>
              <w:top w:val="nil"/>
            </w:tcBorders>
          </w:tcPr>
          <w:p w:rsidR="008C2799" w:rsidRPr="00944A9E" w:rsidRDefault="008C2799" w:rsidP="00E7344C">
            <w:pPr>
              <w:jc w:val="both"/>
              <w:rPr>
                <w:b/>
              </w:rPr>
            </w:pPr>
          </w:p>
          <w:p w:rsidR="005B0CC9" w:rsidRPr="00944A9E" w:rsidRDefault="005B0CC9" w:rsidP="00E7344C">
            <w:pPr>
              <w:jc w:val="both"/>
              <w:rPr>
                <w:b/>
              </w:rPr>
            </w:pPr>
            <w:r w:rsidRPr="00944A9E">
              <w:rPr>
                <w:b/>
              </w:rPr>
              <w:t>Povinná literatura</w:t>
            </w:r>
            <w:r w:rsidR="008C2799" w:rsidRPr="00944A9E">
              <w:rPr>
                <w:b/>
              </w:rPr>
              <w:t>:</w:t>
            </w:r>
          </w:p>
          <w:p w:rsidR="005B0CC9" w:rsidRPr="00944A9E" w:rsidRDefault="005B0CC9" w:rsidP="00E7344C">
            <w:pPr>
              <w:jc w:val="both"/>
            </w:pPr>
            <w:r w:rsidRPr="00944A9E">
              <w:t>De Chazal</w:t>
            </w:r>
            <w:r w:rsidR="00DA6ED3">
              <w:t xml:space="preserve">, </w:t>
            </w:r>
            <w:r w:rsidRPr="00944A9E">
              <w:t>&amp; MsCarter: Oxford EAP: A Course in English for Academic Purposes. Upper-Intermediate/B2. Oxford: OUP</w:t>
            </w:r>
          </w:p>
          <w:p w:rsidR="005B0CC9" w:rsidRPr="00944A9E" w:rsidRDefault="008A0538" w:rsidP="00E7344C">
            <w:pPr>
              <w:numPr>
                <w:ilvl w:val="0"/>
                <w:numId w:val="11"/>
              </w:numPr>
              <w:ind w:left="0"/>
              <w:contextualSpacing/>
              <w:jc w:val="both"/>
            </w:pPr>
            <w:r>
              <w:t xml:space="preserve">- </w:t>
            </w:r>
            <w:r w:rsidR="005B0CC9" w:rsidRPr="00944A9E">
              <w:t>e-coursebook</w:t>
            </w:r>
          </w:p>
          <w:p w:rsidR="005B0CC9" w:rsidRPr="001661B8" w:rsidRDefault="008A0538" w:rsidP="00E7344C">
            <w:pPr>
              <w:numPr>
                <w:ilvl w:val="0"/>
                <w:numId w:val="11"/>
              </w:numPr>
              <w:ind w:left="0"/>
              <w:contextualSpacing/>
              <w:jc w:val="both"/>
            </w:pPr>
            <w:r w:rsidRPr="001661B8">
              <w:t xml:space="preserve">- </w:t>
            </w:r>
            <w:r w:rsidR="005B0CC9" w:rsidRPr="001661B8">
              <w:t>video lectures</w:t>
            </w:r>
          </w:p>
          <w:p w:rsidR="005B0CC9" w:rsidRPr="001661B8" w:rsidRDefault="008A0538" w:rsidP="00E7344C">
            <w:pPr>
              <w:numPr>
                <w:ilvl w:val="0"/>
                <w:numId w:val="11"/>
              </w:numPr>
              <w:ind w:left="0"/>
              <w:contextualSpacing/>
              <w:jc w:val="both"/>
            </w:pPr>
            <w:r w:rsidRPr="001661B8">
              <w:t xml:space="preserve">- </w:t>
            </w:r>
            <w:r w:rsidR="005B0CC9" w:rsidRPr="001661B8">
              <w:t>DVD</w:t>
            </w:r>
          </w:p>
          <w:p w:rsidR="00A36BDA" w:rsidRPr="001661B8" w:rsidRDefault="005B0CC9" w:rsidP="00A36BDA">
            <w:pPr>
              <w:jc w:val="both"/>
            </w:pPr>
            <w:r w:rsidRPr="001661B8">
              <w:t xml:space="preserve">Oxford Dictionary of Education. Oxford: OUP. </w:t>
            </w:r>
          </w:p>
          <w:p w:rsidR="00A36BDA" w:rsidRPr="001661B8" w:rsidRDefault="00810F6F" w:rsidP="00A36BDA">
            <w:pPr>
              <w:jc w:val="both"/>
              <w:rPr>
                <w:ins w:id="493" w:author="Hana Navrátilová" w:date="2019-09-24T11:10:00Z"/>
              </w:rPr>
            </w:pPr>
            <w:ins w:id="494" w:author="Hana Navrátilová" w:date="2019-09-24T11:10:00Z">
              <w:r w:rsidRPr="001661B8">
                <w:t xml:space="preserve">Pokrivčáková, S. </w:t>
              </w:r>
              <w:r w:rsidR="00A36BDA" w:rsidRPr="001661B8">
                <w:t xml:space="preserve">(2018) </w:t>
              </w:r>
              <w:r w:rsidR="00781297" w:rsidRPr="001661B8">
                <w:fldChar w:fldCharType="begin"/>
              </w:r>
              <w:r w:rsidR="00781297" w:rsidRPr="001661B8">
                <w:instrText xml:space="preserve"> HYPERLINK "https://nakladatelstvi.utb.cz/dd-product/dyslectic-and-dysgraphic-learners-in-the-efl-classroom/" \o "Dyslectic and dysgraphic learners in the EFL classroom" </w:instrText>
              </w:r>
              <w:r w:rsidR="00781297" w:rsidRPr="001661B8">
                <w:fldChar w:fldCharType="separate"/>
              </w:r>
              <w:r w:rsidR="00A36BDA" w:rsidRPr="001661B8">
                <w:rPr>
                  <w:rStyle w:val="Hypertextovodkaz"/>
                  <w:i/>
                  <w:color w:val="auto"/>
                  <w:u w:val="none"/>
                </w:rPr>
                <w:t>Dyslectic and dysgraphic learners in the EFL classroom</w:t>
              </w:r>
              <w:r w:rsidR="00781297" w:rsidRPr="001661B8">
                <w:rPr>
                  <w:rStyle w:val="Hypertextovodkaz"/>
                  <w:i/>
                  <w:color w:val="auto"/>
                  <w:u w:val="none"/>
                </w:rPr>
                <w:fldChar w:fldCharType="end"/>
              </w:r>
              <w:r w:rsidR="00A36BDA" w:rsidRPr="001661B8">
                <w:rPr>
                  <w:i/>
                </w:rPr>
                <w:t xml:space="preserve">. Zlín: </w:t>
              </w:r>
              <w:r w:rsidR="00A36BDA" w:rsidRPr="001661B8">
                <w:t>Nakladatelství UTB.</w:t>
              </w:r>
            </w:ins>
          </w:p>
          <w:p w:rsidR="000A6B15" w:rsidRPr="001661B8" w:rsidRDefault="000A6B15" w:rsidP="00E7344C">
            <w:pPr>
              <w:keepNext/>
              <w:keepLines/>
              <w:outlineLvl w:val="0"/>
              <w:rPr>
                <w:ins w:id="495" w:author="Hana Navrátilová" w:date="2019-09-24T11:10:00Z"/>
              </w:rPr>
            </w:pPr>
          </w:p>
          <w:p w:rsidR="005B0CC9" w:rsidRPr="001661B8" w:rsidRDefault="005B0CC9" w:rsidP="00E7344C">
            <w:pPr>
              <w:keepNext/>
              <w:keepLines/>
              <w:outlineLvl w:val="0"/>
              <w:rPr>
                <w:b/>
              </w:rPr>
            </w:pPr>
            <w:r w:rsidRPr="001661B8">
              <w:br/>
            </w:r>
            <w:r w:rsidRPr="001661B8">
              <w:rPr>
                <w:b/>
              </w:rPr>
              <w:t>Doporučená literatura</w:t>
            </w:r>
            <w:r w:rsidR="008C2799" w:rsidRPr="001661B8">
              <w:rPr>
                <w:b/>
              </w:rPr>
              <w:t>:</w:t>
            </w:r>
          </w:p>
          <w:p w:rsidR="005B0CC9" w:rsidRPr="001661B8" w:rsidRDefault="005B0CC9" w:rsidP="00E7344C">
            <w:pPr>
              <w:keepNext/>
              <w:keepLines/>
              <w:outlineLvl w:val="0"/>
            </w:pPr>
            <w:r w:rsidRPr="001661B8">
              <w:t>Hewings: Cambridge Academic English (B2 Upper Intermediate): An Integrated Skills Course for EAP.</w:t>
            </w:r>
            <w:r w:rsidRPr="001661B8">
              <w:br/>
              <w:t>- coursebook</w:t>
            </w:r>
          </w:p>
          <w:p w:rsidR="003B651A" w:rsidRPr="00944A9E" w:rsidRDefault="005B0CC9" w:rsidP="00E7344C">
            <w:pPr>
              <w:jc w:val="both"/>
            </w:pPr>
            <w:r w:rsidRPr="001661B8">
              <w:t>- class audio CD</w:t>
            </w:r>
            <w:r w:rsidR="008A0538" w:rsidRPr="001661B8">
              <w:t>.</w:t>
            </w:r>
            <w:r w:rsidRPr="00944A9E">
              <w:t xml:space="preserve"> </w:t>
            </w:r>
          </w:p>
          <w:p w:rsidR="003B651A" w:rsidRPr="00944A9E" w:rsidRDefault="003B651A" w:rsidP="00E7344C">
            <w:pPr>
              <w:jc w:val="both"/>
              <w:rPr>
                <w:del w:id="496" w:author="Hana Navrátilová" w:date="2019-09-24T11:10:00Z"/>
              </w:rPr>
            </w:pPr>
          </w:p>
          <w:p w:rsidR="005B0CC9" w:rsidRPr="00944A9E" w:rsidRDefault="005B0CC9" w:rsidP="00E7344C">
            <w:pPr>
              <w:jc w:val="both"/>
            </w:pPr>
          </w:p>
        </w:tc>
      </w:tr>
      <w:tr w:rsidR="005B0CC9" w:rsidRPr="00944A9E" w:rsidTr="0004764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5B0CC9" w:rsidRPr="00944A9E" w:rsidRDefault="005B0CC9" w:rsidP="00E7344C">
            <w:pPr>
              <w:jc w:val="center"/>
              <w:rPr>
                <w:b/>
              </w:rPr>
            </w:pPr>
            <w:r w:rsidRPr="00944A9E">
              <w:rPr>
                <w:b/>
              </w:rPr>
              <w:t>Informace ke kombinované nebo distanční formě</w:t>
            </w:r>
          </w:p>
        </w:tc>
      </w:tr>
      <w:tr w:rsidR="005B0CC9" w:rsidRPr="00944A9E" w:rsidTr="00E7344C">
        <w:trPr>
          <w:jc w:val="center"/>
        </w:trPr>
        <w:tc>
          <w:tcPr>
            <w:tcW w:w="5670" w:type="dxa"/>
            <w:gridSpan w:val="3"/>
            <w:tcBorders>
              <w:top w:val="single" w:sz="2" w:space="0" w:color="auto"/>
            </w:tcBorders>
            <w:shd w:val="clear" w:color="auto" w:fill="F7CAAC"/>
          </w:tcPr>
          <w:p w:rsidR="005B0CC9" w:rsidRPr="00944A9E" w:rsidRDefault="005B0CC9" w:rsidP="00E7344C">
            <w:pPr>
              <w:jc w:val="both"/>
            </w:pPr>
            <w:r w:rsidRPr="00944A9E">
              <w:rPr>
                <w:b/>
              </w:rPr>
              <w:t>Rozsah konzultací (soustředění)</w:t>
            </w:r>
          </w:p>
        </w:tc>
        <w:tc>
          <w:tcPr>
            <w:tcW w:w="709" w:type="dxa"/>
            <w:tcBorders>
              <w:top w:val="single" w:sz="2" w:space="0" w:color="auto"/>
            </w:tcBorders>
          </w:tcPr>
          <w:p w:rsidR="005B0CC9" w:rsidRPr="00944A9E" w:rsidRDefault="005B0CC9" w:rsidP="00E7344C">
            <w:pPr>
              <w:jc w:val="both"/>
            </w:pPr>
          </w:p>
        </w:tc>
        <w:tc>
          <w:tcPr>
            <w:tcW w:w="3828" w:type="dxa"/>
            <w:gridSpan w:val="4"/>
            <w:tcBorders>
              <w:top w:val="single" w:sz="2" w:space="0" w:color="auto"/>
            </w:tcBorders>
            <w:shd w:val="clear" w:color="auto" w:fill="F7CAAC"/>
          </w:tcPr>
          <w:p w:rsidR="005B0CC9" w:rsidRPr="00944A9E" w:rsidRDefault="005B0CC9" w:rsidP="00E7344C">
            <w:pPr>
              <w:jc w:val="both"/>
              <w:rPr>
                <w:b/>
              </w:rPr>
            </w:pPr>
            <w:r w:rsidRPr="00944A9E">
              <w:rPr>
                <w:b/>
              </w:rPr>
              <w:t xml:space="preserve">hodin </w:t>
            </w:r>
          </w:p>
        </w:tc>
      </w:tr>
      <w:tr w:rsidR="005B0CC9" w:rsidRPr="00944A9E" w:rsidTr="00047644">
        <w:trPr>
          <w:jc w:val="center"/>
        </w:trPr>
        <w:tc>
          <w:tcPr>
            <w:tcW w:w="10207" w:type="dxa"/>
            <w:gridSpan w:val="8"/>
            <w:shd w:val="clear" w:color="auto" w:fill="F7CAAC"/>
          </w:tcPr>
          <w:p w:rsidR="005B0CC9" w:rsidRPr="00944A9E" w:rsidRDefault="005B0CC9" w:rsidP="00E7344C">
            <w:pPr>
              <w:jc w:val="both"/>
              <w:rPr>
                <w:b/>
              </w:rPr>
            </w:pPr>
            <w:r w:rsidRPr="00944A9E">
              <w:rPr>
                <w:b/>
              </w:rPr>
              <w:t>Informace o způsobu kontaktu s</w:t>
            </w:r>
            <w:r w:rsidR="00065FA3" w:rsidRPr="00944A9E">
              <w:rPr>
                <w:b/>
              </w:rPr>
              <w:t> </w:t>
            </w:r>
            <w:r w:rsidRPr="00944A9E">
              <w:rPr>
                <w:b/>
              </w:rPr>
              <w:t>vyučujícím</w:t>
            </w:r>
          </w:p>
        </w:tc>
      </w:tr>
      <w:tr w:rsidR="005B0CC9" w:rsidRPr="00944A9E" w:rsidTr="00470B98">
        <w:trPr>
          <w:trHeight w:val="289"/>
          <w:jc w:val="center"/>
        </w:trPr>
        <w:tc>
          <w:tcPr>
            <w:tcW w:w="10207" w:type="dxa"/>
            <w:gridSpan w:val="8"/>
          </w:tcPr>
          <w:p w:rsidR="000A6B15" w:rsidRDefault="000A6B15" w:rsidP="00E7344C">
            <w:pPr>
              <w:jc w:val="both"/>
            </w:pPr>
          </w:p>
          <w:p w:rsidR="000A6B15" w:rsidRDefault="000A6B15" w:rsidP="00E7344C">
            <w:pPr>
              <w:jc w:val="both"/>
            </w:pPr>
          </w:p>
          <w:p w:rsidR="000A6B15" w:rsidRPr="00944A9E" w:rsidRDefault="000A6B15" w:rsidP="00E7344C">
            <w:pPr>
              <w:jc w:val="both"/>
            </w:pPr>
          </w:p>
        </w:tc>
      </w:tr>
    </w:tbl>
    <w:p w:rsidR="00495B34" w:rsidRDefault="00CD2F6C">
      <w:pPr>
        <w:rPr>
          <w:ins w:id="497"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047644" w:rsidRPr="00944A9E" w:rsidTr="00CA08A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047644" w:rsidRPr="00944A9E" w:rsidRDefault="00F32C9A" w:rsidP="00E7344C">
            <w:pPr>
              <w:jc w:val="both"/>
              <w:rPr>
                <w:b/>
                <w:sz w:val="28"/>
                <w:szCs w:val="28"/>
              </w:rPr>
            </w:pPr>
            <w:r>
              <w:br w:type="page"/>
            </w:r>
            <w:r w:rsidR="00047644" w:rsidRPr="00944A9E">
              <w:br w:type="page"/>
            </w:r>
            <w:r w:rsidR="00047644" w:rsidRPr="00944A9E">
              <w:rPr>
                <w:b/>
                <w:sz w:val="28"/>
                <w:szCs w:val="28"/>
              </w:rPr>
              <w:t>B-III – Charakteristika studijního předmětu</w:t>
            </w:r>
          </w:p>
        </w:tc>
      </w:tr>
      <w:tr w:rsidR="00047644" w:rsidRPr="00944A9E" w:rsidTr="00E7344C">
        <w:trPr>
          <w:trHeight w:val="355"/>
          <w:jc w:val="center"/>
        </w:trPr>
        <w:tc>
          <w:tcPr>
            <w:tcW w:w="3474" w:type="dxa"/>
            <w:tcBorders>
              <w:top w:val="double" w:sz="4" w:space="0" w:color="auto"/>
            </w:tcBorders>
            <w:shd w:val="clear" w:color="auto" w:fill="F7CAAC"/>
          </w:tcPr>
          <w:p w:rsidR="00047644" w:rsidRPr="00944A9E" w:rsidRDefault="00047644" w:rsidP="00E7344C">
            <w:pPr>
              <w:jc w:val="both"/>
              <w:rPr>
                <w:b/>
              </w:rPr>
            </w:pPr>
            <w:r w:rsidRPr="00944A9E">
              <w:rPr>
                <w:b/>
              </w:rPr>
              <w:t>Název studijního předmětu</w:t>
            </w:r>
          </w:p>
        </w:tc>
        <w:tc>
          <w:tcPr>
            <w:tcW w:w="6733" w:type="dxa"/>
            <w:gridSpan w:val="7"/>
            <w:tcBorders>
              <w:top w:val="double" w:sz="4" w:space="0" w:color="auto"/>
            </w:tcBorders>
          </w:tcPr>
          <w:p w:rsidR="00047644" w:rsidRPr="00944A9E" w:rsidRDefault="00047644" w:rsidP="00E7344C">
            <w:pPr>
              <w:jc w:val="both"/>
            </w:pPr>
            <w:r w:rsidRPr="00944A9E">
              <w:t>Logika, množiny, operace</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Typ předmětu</w:t>
            </w:r>
          </w:p>
        </w:tc>
        <w:tc>
          <w:tcPr>
            <w:tcW w:w="3411" w:type="dxa"/>
            <w:gridSpan w:val="4"/>
          </w:tcPr>
          <w:p w:rsidR="00047644" w:rsidRPr="00944A9E" w:rsidRDefault="00AE0C4F" w:rsidP="00E7344C">
            <w:pPr>
              <w:jc w:val="both"/>
            </w:pPr>
            <w:r>
              <w:t>p</w:t>
            </w:r>
            <w:r w:rsidR="00047644" w:rsidRPr="00944A9E">
              <w:t>ovinný, PZ</w:t>
            </w:r>
          </w:p>
        </w:tc>
        <w:tc>
          <w:tcPr>
            <w:tcW w:w="2694" w:type="dxa"/>
            <w:gridSpan w:val="2"/>
            <w:shd w:val="clear" w:color="auto" w:fill="F7CAAC"/>
          </w:tcPr>
          <w:p w:rsidR="00047644" w:rsidRPr="00944A9E" w:rsidRDefault="00047644" w:rsidP="00E7344C">
            <w:pPr>
              <w:jc w:val="both"/>
            </w:pPr>
            <w:r w:rsidRPr="00944A9E">
              <w:rPr>
                <w:b/>
              </w:rPr>
              <w:t>doporučený ročník / semestr</w:t>
            </w:r>
          </w:p>
        </w:tc>
        <w:tc>
          <w:tcPr>
            <w:tcW w:w="628" w:type="dxa"/>
          </w:tcPr>
          <w:p w:rsidR="00047644" w:rsidRPr="00944A9E" w:rsidRDefault="00047644" w:rsidP="00E7344C">
            <w:pPr>
              <w:jc w:val="both"/>
            </w:pPr>
            <w:r w:rsidRPr="00944A9E">
              <w:t>1/ZS</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Rozsah studijního předmětu</w:t>
            </w:r>
          </w:p>
        </w:tc>
        <w:tc>
          <w:tcPr>
            <w:tcW w:w="2196" w:type="dxa"/>
            <w:gridSpan w:val="2"/>
          </w:tcPr>
          <w:p w:rsidR="00047644" w:rsidRPr="00944A9E" w:rsidRDefault="009D1841" w:rsidP="00E7344C">
            <w:pPr>
              <w:jc w:val="both"/>
            </w:pPr>
            <w:r w:rsidRPr="00944A9E">
              <w:t>14</w:t>
            </w:r>
            <w:r w:rsidR="00047644" w:rsidRPr="00944A9E">
              <w:t>p+28s</w:t>
            </w:r>
          </w:p>
        </w:tc>
        <w:tc>
          <w:tcPr>
            <w:tcW w:w="709" w:type="dxa"/>
            <w:shd w:val="clear" w:color="auto" w:fill="F7CAAC"/>
          </w:tcPr>
          <w:p w:rsidR="00047644" w:rsidRPr="00944A9E" w:rsidRDefault="00047644" w:rsidP="00E7344C">
            <w:pPr>
              <w:jc w:val="both"/>
              <w:rPr>
                <w:b/>
              </w:rPr>
            </w:pPr>
            <w:r w:rsidRPr="00944A9E">
              <w:rPr>
                <w:b/>
              </w:rPr>
              <w:t xml:space="preserve">hod. </w:t>
            </w:r>
          </w:p>
        </w:tc>
        <w:tc>
          <w:tcPr>
            <w:tcW w:w="506" w:type="dxa"/>
          </w:tcPr>
          <w:p w:rsidR="00047644" w:rsidRPr="00944A9E" w:rsidRDefault="00047644" w:rsidP="00E7344C">
            <w:pPr>
              <w:jc w:val="both"/>
            </w:pPr>
            <w:r w:rsidRPr="00944A9E">
              <w:t>56</w:t>
            </w:r>
          </w:p>
        </w:tc>
        <w:tc>
          <w:tcPr>
            <w:tcW w:w="2155" w:type="dxa"/>
            <w:shd w:val="clear" w:color="auto" w:fill="F7CAAC"/>
          </w:tcPr>
          <w:p w:rsidR="00047644" w:rsidRPr="00944A9E" w:rsidRDefault="00047644" w:rsidP="00E7344C">
            <w:pPr>
              <w:jc w:val="both"/>
              <w:rPr>
                <w:b/>
              </w:rPr>
            </w:pPr>
            <w:r w:rsidRPr="00944A9E">
              <w:rPr>
                <w:b/>
              </w:rPr>
              <w:t>kreditů</w:t>
            </w:r>
          </w:p>
        </w:tc>
        <w:tc>
          <w:tcPr>
            <w:tcW w:w="1167" w:type="dxa"/>
            <w:gridSpan w:val="2"/>
          </w:tcPr>
          <w:p w:rsidR="00047644" w:rsidRPr="00944A9E" w:rsidRDefault="00047644" w:rsidP="00E7344C">
            <w:pPr>
              <w:jc w:val="both"/>
            </w:pPr>
            <w:r w:rsidRPr="00944A9E">
              <w:t>4</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Prerekvizity, korekvizity, ekvivalence</w:t>
            </w:r>
          </w:p>
        </w:tc>
        <w:tc>
          <w:tcPr>
            <w:tcW w:w="6733" w:type="dxa"/>
            <w:gridSpan w:val="7"/>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Způsob ověření studijních výsledků</w:t>
            </w:r>
          </w:p>
        </w:tc>
        <w:tc>
          <w:tcPr>
            <w:tcW w:w="3411" w:type="dxa"/>
            <w:gridSpan w:val="4"/>
          </w:tcPr>
          <w:p w:rsidR="00047644" w:rsidRPr="00944A9E" w:rsidRDefault="00047644" w:rsidP="00E7344C">
            <w:pPr>
              <w:jc w:val="both"/>
            </w:pPr>
            <w:r w:rsidRPr="00944A9E">
              <w:t>zápočet, zkouška</w:t>
            </w:r>
          </w:p>
        </w:tc>
        <w:tc>
          <w:tcPr>
            <w:tcW w:w="2155" w:type="dxa"/>
            <w:shd w:val="clear" w:color="auto" w:fill="F7CAAC"/>
          </w:tcPr>
          <w:p w:rsidR="00047644" w:rsidRPr="00944A9E" w:rsidRDefault="00047644" w:rsidP="00E7344C">
            <w:pPr>
              <w:jc w:val="both"/>
              <w:rPr>
                <w:b/>
              </w:rPr>
            </w:pPr>
            <w:r w:rsidRPr="00944A9E">
              <w:rPr>
                <w:b/>
              </w:rPr>
              <w:t>Forma výuky</w:t>
            </w:r>
          </w:p>
        </w:tc>
        <w:tc>
          <w:tcPr>
            <w:tcW w:w="1167" w:type="dxa"/>
            <w:gridSpan w:val="2"/>
          </w:tcPr>
          <w:p w:rsidR="00A46DD3" w:rsidRPr="00944A9E" w:rsidRDefault="00A46DD3" w:rsidP="00E7344C">
            <w:pPr>
              <w:jc w:val="both"/>
            </w:pPr>
            <w:r w:rsidRPr="00944A9E">
              <w:t>přednáška</w:t>
            </w:r>
          </w:p>
          <w:p w:rsidR="00047644" w:rsidRPr="00944A9E" w:rsidRDefault="00047644" w:rsidP="00E7344C">
            <w:pPr>
              <w:jc w:val="both"/>
            </w:pPr>
            <w:r w:rsidRPr="00944A9E">
              <w:t>seminář</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047644" w:rsidRPr="00944A9E" w:rsidRDefault="00047644" w:rsidP="00E7344C">
            <w:pPr>
              <w:jc w:val="both"/>
            </w:pPr>
            <w:r w:rsidRPr="00944A9E">
              <w:t xml:space="preserve">Zápočtový test a závěrečný písemný text. </w:t>
            </w:r>
          </w:p>
        </w:tc>
      </w:tr>
      <w:tr w:rsidR="00047644" w:rsidRPr="00944A9E" w:rsidTr="00CA08A0">
        <w:trPr>
          <w:trHeight w:val="554"/>
          <w:jc w:val="center"/>
        </w:trPr>
        <w:tc>
          <w:tcPr>
            <w:tcW w:w="10207" w:type="dxa"/>
            <w:gridSpan w:val="8"/>
            <w:tcBorders>
              <w:top w:val="nil"/>
            </w:tcBorders>
          </w:tcPr>
          <w:p w:rsidR="00047644" w:rsidRPr="00944A9E" w:rsidRDefault="00047644" w:rsidP="00E7344C">
            <w:pPr>
              <w:jc w:val="both"/>
            </w:pPr>
          </w:p>
        </w:tc>
      </w:tr>
      <w:tr w:rsidR="00047644" w:rsidRPr="00944A9E" w:rsidTr="00E7344C">
        <w:trPr>
          <w:trHeight w:val="197"/>
          <w:jc w:val="center"/>
        </w:trPr>
        <w:tc>
          <w:tcPr>
            <w:tcW w:w="3474" w:type="dxa"/>
            <w:tcBorders>
              <w:top w:val="nil"/>
            </w:tcBorders>
            <w:shd w:val="clear" w:color="auto" w:fill="F7CAAC"/>
          </w:tcPr>
          <w:p w:rsidR="00047644" w:rsidRPr="00944A9E" w:rsidRDefault="00047644" w:rsidP="00E7344C">
            <w:pPr>
              <w:jc w:val="both"/>
              <w:rPr>
                <w:b/>
              </w:rPr>
            </w:pPr>
            <w:r w:rsidRPr="00944A9E">
              <w:rPr>
                <w:b/>
              </w:rPr>
              <w:t>Garant předmětu</w:t>
            </w:r>
          </w:p>
        </w:tc>
        <w:tc>
          <w:tcPr>
            <w:tcW w:w="6733" w:type="dxa"/>
            <w:gridSpan w:val="7"/>
            <w:tcBorders>
              <w:top w:val="nil"/>
            </w:tcBorders>
          </w:tcPr>
          <w:p w:rsidR="00047644" w:rsidRPr="00944A9E" w:rsidRDefault="00FE36C0" w:rsidP="00E7344C">
            <w:r w:rsidRPr="00FE36C0">
              <w:t>Mgr. Lubomír Sedláček, Ph.D.</w:t>
            </w:r>
          </w:p>
        </w:tc>
      </w:tr>
      <w:tr w:rsidR="00047644" w:rsidRPr="00944A9E" w:rsidTr="00E7344C">
        <w:trPr>
          <w:trHeight w:val="543"/>
          <w:jc w:val="center"/>
        </w:trPr>
        <w:tc>
          <w:tcPr>
            <w:tcW w:w="3474" w:type="dxa"/>
            <w:tcBorders>
              <w:top w:val="nil"/>
            </w:tcBorders>
            <w:shd w:val="clear" w:color="auto" w:fill="F7CAAC"/>
          </w:tcPr>
          <w:p w:rsidR="00047644" w:rsidRPr="00944A9E" w:rsidRDefault="00047644" w:rsidP="00E7344C">
            <w:pPr>
              <w:jc w:val="both"/>
              <w:rPr>
                <w:b/>
              </w:rPr>
            </w:pPr>
            <w:r w:rsidRPr="00944A9E">
              <w:rPr>
                <w:b/>
              </w:rPr>
              <w:t>Zapojení garanta do výuky předmětu</w:t>
            </w:r>
          </w:p>
        </w:tc>
        <w:tc>
          <w:tcPr>
            <w:tcW w:w="6733" w:type="dxa"/>
            <w:gridSpan w:val="7"/>
            <w:tcBorders>
              <w:top w:val="nil"/>
            </w:tcBorders>
          </w:tcPr>
          <w:p w:rsidR="00047644" w:rsidRPr="00944A9E" w:rsidRDefault="00E003A9" w:rsidP="00E7344C">
            <w:pPr>
              <w:jc w:val="both"/>
            </w:pPr>
            <w:r>
              <w:t>p</w:t>
            </w:r>
            <w:r w:rsidR="00047644" w:rsidRPr="00944A9E">
              <w:t>řednášející</w:t>
            </w:r>
            <w:ins w:id="498" w:author="Hana Navrátilová" w:date="2019-09-24T11:10:00Z">
              <w:r w:rsidR="008D5EBB" w:rsidRPr="00944A9E">
                <w:t>, vede seminář</w:t>
              </w:r>
            </w:ins>
          </w:p>
        </w:tc>
      </w:tr>
      <w:tr w:rsidR="00047644" w:rsidRPr="00944A9E" w:rsidTr="00E7344C">
        <w:trPr>
          <w:trHeight w:val="172"/>
          <w:jc w:val="center"/>
        </w:trPr>
        <w:tc>
          <w:tcPr>
            <w:tcW w:w="3474" w:type="dxa"/>
            <w:shd w:val="clear" w:color="auto" w:fill="F7CAAC"/>
          </w:tcPr>
          <w:p w:rsidR="00047644" w:rsidRPr="00944A9E" w:rsidRDefault="00047644" w:rsidP="00E7344C">
            <w:pPr>
              <w:jc w:val="both"/>
              <w:rPr>
                <w:b/>
              </w:rPr>
            </w:pPr>
            <w:r w:rsidRPr="00944A9E">
              <w:rPr>
                <w:b/>
              </w:rPr>
              <w:t>Vyučující</w:t>
            </w:r>
          </w:p>
        </w:tc>
        <w:tc>
          <w:tcPr>
            <w:tcW w:w="6733" w:type="dxa"/>
            <w:gridSpan w:val="7"/>
            <w:tcBorders>
              <w:bottom w:val="nil"/>
            </w:tcBorders>
            <w:shd w:val="clear" w:color="auto" w:fill="auto"/>
          </w:tcPr>
          <w:p w:rsidR="00047644" w:rsidRPr="00944A9E" w:rsidRDefault="00FE36C0" w:rsidP="008D5EBB">
            <w:r w:rsidRPr="00FE36C0">
              <w:t>Mgr. Lubomír Sedláček, Ph.D.</w:t>
            </w:r>
            <w:r w:rsidR="00047644" w:rsidRPr="00944A9E">
              <w:t xml:space="preserve"> </w:t>
            </w:r>
            <w:del w:id="499" w:author="Hana Navrátilová" w:date="2019-09-24T11:10:00Z">
              <w:r w:rsidR="00047644" w:rsidRPr="00944A9E">
                <w:delText>(50%), Mgr. Marie Pavelková (50</w:delText>
              </w:r>
            </w:del>
            <w:ins w:id="500" w:author="Hana Navrátilová" w:date="2019-09-24T11:10:00Z">
              <w:r w:rsidR="00047644" w:rsidRPr="00944A9E">
                <w:t>(</w:t>
              </w:r>
              <w:r w:rsidR="008D5EBB">
                <w:t>100</w:t>
              </w:r>
            </w:ins>
            <w:r w:rsidR="008D5EBB">
              <w:t>%)</w:t>
            </w:r>
          </w:p>
        </w:tc>
      </w:tr>
      <w:tr w:rsidR="00047644" w:rsidRPr="00944A9E" w:rsidTr="00CA08A0">
        <w:trPr>
          <w:trHeight w:val="554"/>
          <w:jc w:val="center"/>
        </w:trPr>
        <w:tc>
          <w:tcPr>
            <w:tcW w:w="10207" w:type="dxa"/>
            <w:gridSpan w:val="8"/>
            <w:tcBorders>
              <w:top w:val="nil"/>
            </w:tcBorders>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Stručná anotace předmětu</w:t>
            </w:r>
          </w:p>
        </w:tc>
        <w:tc>
          <w:tcPr>
            <w:tcW w:w="6733" w:type="dxa"/>
            <w:gridSpan w:val="7"/>
            <w:tcBorders>
              <w:bottom w:val="nil"/>
            </w:tcBorders>
          </w:tcPr>
          <w:p w:rsidR="00047644" w:rsidRPr="00944A9E" w:rsidRDefault="00047644" w:rsidP="00E7344C">
            <w:pPr>
              <w:jc w:val="both"/>
            </w:pPr>
          </w:p>
        </w:tc>
      </w:tr>
      <w:tr w:rsidR="00047644" w:rsidRPr="00944A9E" w:rsidTr="00CA08A0">
        <w:trPr>
          <w:trHeight w:val="3938"/>
          <w:jc w:val="center"/>
        </w:trPr>
        <w:tc>
          <w:tcPr>
            <w:tcW w:w="10207" w:type="dxa"/>
            <w:gridSpan w:val="8"/>
            <w:tcBorders>
              <w:top w:val="nil"/>
              <w:bottom w:val="single" w:sz="12" w:space="0" w:color="auto"/>
            </w:tcBorders>
          </w:tcPr>
          <w:p w:rsidR="00047644" w:rsidRPr="00944A9E" w:rsidRDefault="00047644" w:rsidP="00E7344C">
            <w:pPr>
              <w:jc w:val="both"/>
            </w:pPr>
          </w:p>
          <w:p w:rsidR="00047644" w:rsidRPr="00944A9E" w:rsidRDefault="00047644" w:rsidP="00E7344C">
            <w:pPr>
              <w:jc w:val="both"/>
            </w:pPr>
            <w:r w:rsidRPr="00944A9E">
              <w:t>Matematický jazyk a symbolika, základy výrokové logiky.</w:t>
            </w:r>
          </w:p>
          <w:p w:rsidR="00047644" w:rsidRPr="00944A9E" w:rsidRDefault="00047644" w:rsidP="00E7344C">
            <w:pPr>
              <w:jc w:val="both"/>
            </w:pPr>
            <w:r w:rsidRPr="00944A9E">
              <w:t>Výrok, operace s výroky, výrokové formule.</w:t>
            </w:r>
          </w:p>
          <w:p w:rsidR="00047644" w:rsidRPr="00944A9E" w:rsidRDefault="00047644" w:rsidP="00E7344C">
            <w:pPr>
              <w:jc w:val="both"/>
            </w:pPr>
            <w:r w:rsidRPr="00944A9E">
              <w:t>Kvantifikace výroků.</w:t>
            </w:r>
          </w:p>
          <w:p w:rsidR="00047644" w:rsidRPr="00944A9E" w:rsidRDefault="00047644" w:rsidP="00E7344C">
            <w:pPr>
              <w:jc w:val="both"/>
            </w:pPr>
            <w:r w:rsidRPr="00944A9E">
              <w:t xml:space="preserve">Jednoduché matematické důkazy a jejich význam. </w:t>
            </w:r>
          </w:p>
          <w:p w:rsidR="00047644" w:rsidRPr="00944A9E" w:rsidRDefault="00047644" w:rsidP="00E7344C">
            <w:pPr>
              <w:jc w:val="both"/>
            </w:pPr>
            <w:r w:rsidRPr="00944A9E">
              <w:t>Základy teorie množin, operace s množinami.</w:t>
            </w:r>
          </w:p>
          <w:p w:rsidR="00047644" w:rsidRPr="00944A9E" w:rsidRDefault="00047644" w:rsidP="00E7344C">
            <w:pPr>
              <w:jc w:val="both"/>
            </w:pPr>
            <w:r w:rsidRPr="00944A9E">
              <w:t xml:space="preserve">Vztahy mezi množinami, znázorňovaní množin. </w:t>
            </w:r>
          </w:p>
          <w:p w:rsidR="00047644" w:rsidRPr="00944A9E" w:rsidRDefault="00047644" w:rsidP="00E7344C">
            <w:pPr>
              <w:jc w:val="both"/>
            </w:pPr>
            <w:r w:rsidRPr="00944A9E">
              <w:t xml:space="preserve">Význam množin a množinových operací pro primární matematické </w:t>
            </w:r>
            <w:r w:rsidR="00CF3FA4" w:rsidRPr="00944A9E">
              <w:t>vzdělávání</w:t>
            </w:r>
            <w:r w:rsidRPr="00944A9E">
              <w:t xml:space="preserve">. </w:t>
            </w:r>
          </w:p>
          <w:p w:rsidR="00047644" w:rsidRPr="00944A9E" w:rsidRDefault="00047644" w:rsidP="00E7344C">
            <w:pPr>
              <w:jc w:val="both"/>
            </w:pPr>
            <w:r w:rsidRPr="00944A9E">
              <w:t>Binární relace v množině.</w:t>
            </w:r>
          </w:p>
          <w:p w:rsidR="00047644" w:rsidRPr="00944A9E" w:rsidRDefault="00047644" w:rsidP="00E7344C">
            <w:pPr>
              <w:jc w:val="both"/>
            </w:pPr>
            <w:r w:rsidRPr="00944A9E">
              <w:t>Vlastnosti binárních relací (reflexivnost, symetrie, tranzitivnost, aj.)</w:t>
            </w:r>
          </w:p>
          <w:p w:rsidR="00047644" w:rsidRPr="00944A9E" w:rsidRDefault="00047644" w:rsidP="00E7344C">
            <w:pPr>
              <w:jc w:val="both"/>
            </w:pPr>
            <w:r w:rsidRPr="00944A9E">
              <w:t>Relace ekvivalence a relace uspořádání a jejich praktický význam, dobré uspořádání.</w:t>
            </w:r>
          </w:p>
          <w:p w:rsidR="00047644" w:rsidRPr="00944A9E" w:rsidRDefault="00047644" w:rsidP="00E7344C">
            <w:pPr>
              <w:jc w:val="both"/>
            </w:pPr>
            <w:r w:rsidRPr="00944A9E">
              <w:t>Řešení slovních úloh se zaměřením na výroky.</w:t>
            </w:r>
          </w:p>
          <w:p w:rsidR="00047644" w:rsidRPr="00944A9E" w:rsidRDefault="00047644" w:rsidP="00E7344C">
            <w:pPr>
              <w:jc w:val="both"/>
            </w:pPr>
            <w:r w:rsidRPr="00944A9E">
              <w:t>Dokazování a množiny (množiny s neprázdným průnikem).</w:t>
            </w:r>
          </w:p>
          <w:p w:rsidR="00047644" w:rsidRPr="00944A9E" w:rsidRDefault="00047644" w:rsidP="00E7344C">
            <w:pPr>
              <w:jc w:val="both"/>
            </w:pPr>
            <w:r w:rsidRPr="00944A9E">
              <w:t>Ověřování vlastností relací a zobrazení s akcentem na využití v primárním matematickém vzdělávání.</w:t>
            </w:r>
          </w:p>
          <w:p w:rsidR="00047644" w:rsidRDefault="00047644" w:rsidP="00E7344C">
            <w:pPr>
              <w:jc w:val="both"/>
            </w:pPr>
            <w:r w:rsidRPr="00944A9E">
              <w:t>Základní pojmy matematické logiky a teorie množin na 1. stupni ZŠ jako prostředek na budování poznatků o přirozených číslech.</w:t>
            </w:r>
          </w:p>
          <w:p w:rsidR="00DC193A" w:rsidRDefault="00DC193A" w:rsidP="00E7344C">
            <w:pPr>
              <w:jc w:val="both"/>
            </w:pPr>
          </w:p>
          <w:p w:rsidR="00DC193A" w:rsidRDefault="00DC193A" w:rsidP="00E7344C">
            <w:pPr>
              <w:jc w:val="both"/>
              <w:rPr>
                <w:del w:id="501" w:author="Hana Navrátilová" w:date="2019-09-24T11:10:00Z"/>
              </w:rPr>
            </w:pPr>
          </w:p>
          <w:p w:rsidR="00DC193A" w:rsidRPr="00944A9E" w:rsidRDefault="00DC193A" w:rsidP="00E7344C">
            <w:pPr>
              <w:jc w:val="both"/>
            </w:pPr>
          </w:p>
        </w:tc>
      </w:tr>
      <w:tr w:rsidR="00047644" w:rsidRPr="00944A9E" w:rsidTr="00E7344C">
        <w:trPr>
          <w:trHeight w:val="265"/>
          <w:jc w:val="center"/>
        </w:trPr>
        <w:tc>
          <w:tcPr>
            <w:tcW w:w="4041" w:type="dxa"/>
            <w:gridSpan w:val="2"/>
            <w:tcBorders>
              <w:top w:val="nil"/>
            </w:tcBorders>
            <w:shd w:val="clear" w:color="auto" w:fill="F7CAAC"/>
          </w:tcPr>
          <w:p w:rsidR="00047644" w:rsidRPr="00944A9E" w:rsidRDefault="00047644" w:rsidP="00E7344C">
            <w:pPr>
              <w:jc w:val="both"/>
            </w:pPr>
            <w:r w:rsidRPr="00944A9E">
              <w:rPr>
                <w:b/>
              </w:rPr>
              <w:t>Studijní literatura a studijní pomůcky</w:t>
            </w:r>
          </w:p>
        </w:tc>
        <w:tc>
          <w:tcPr>
            <w:tcW w:w="6166" w:type="dxa"/>
            <w:gridSpan w:val="6"/>
            <w:tcBorders>
              <w:top w:val="nil"/>
              <w:bottom w:val="nil"/>
            </w:tcBorders>
          </w:tcPr>
          <w:p w:rsidR="00047644" w:rsidRPr="00944A9E" w:rsidRDefault="00047644" w:rsidP="00E7344C">
            <w:pPr>
              <w:jc w:val="both"/>
            </w:pPr>
          </w:p>
        </w:tc>
      </w:tr>
      <w:tr w:rsidR="00047644" w:rsidRPr="00944A9E" w:rsidTr="00CA08A0">
        <w:trPr>
          <w:trHeight w:val="1125"/>
          <w:jc w:val="center"/>
        </w:trPr>
        <w:tc>
          <w:tcPr>
            <w:tcW w:w="10207" w:type="dxa"/>
            <w:gridSpan w:val="8"/>
            <w:tcBorders>
              <w:top w:val="nil"/>
            </w:tcBorders>
          </w:tcPr>
          <w:p w:rsidR="00047644" w:rsidRPr="00944A9E" w:rsidRDefault="00047644" w:rsidP="00E7344C">
            <w:pPr>
              <w:jc w:val="both"/>
            </w:pPr>
          </w:p>
          <w:p w:rsidR="00047644" w:rsidRPr="00944A9E" w:rsidRDefault="00047644" w:rsidP="00E7344C">
            <w:pPr>
              <w:jc w:val="both"/>
              <w:rPr>
                <w:b/>
              </w:rPr>
            </w:pPr>
            <w:r w:rsidRPr="00944A9E">
              <w:rPr>
                <w:b/>
              </w:rPr>
              <w:t xml:space="preserve">Povinná literatura: </w:t>
            </w:r>
          </w:p>
          <w:p w:rsidR="00047644" w:rsidRPr="00944A9E" w:rsidRDefault="00047644" w:rsidP="00E7344C">
            <w:pPr>
              <w:jc w:val="both"/>
              <w:rPr>
                <w:shd w:val="clear" w:color="auto" w:fill="FFFFFF"/>
              </w:rPr>
            </w:pPr>
            <w:r w:rsidRPr="00944A9E">
              <w:rPr>
                <w:shd w:val="clear" w:color="auto" w:fill="FFFFFF"/>
              </w:rPr>
              <w:t xml:space="preserve">Bělík, M. (2005). </w:t>
            </w:r>
            <w:r w:rsidRPr="00944A9E">
              <w:rPr>
                <w:i/>
                <w:iCs/>
                <w:shd w:val="clear" w:color="auto" w:fill="FFFFFF"/>
              </w:rPr>
              <w:t>Binární relace [online]</w:t>
            </w:r>
            <w:r w:rsidRPr="00944A9E">
              <w:rPr>
                <w:shd w:val="clear" w:color="auto" w:fill="FFFFFF"/>
              </w:rPr>
              <w:t>. Ústí nad Labem: Univerzita Jana Evangelisty Purkyně.</w:t>
            </w:r>
          </w:p>
          <w:p w:rsidR="00235A60" w:rsidRDefault="00235A60" w:rsidP="00235A60">
            <w:pPr>
              <w:jc w:val="both"/>
            </w:pPr>
            <w:r w:rsidRPr="00944A9E">
              <w:rPr>
                <w:shd w:val="clear" w:color="auto" w:fill="FFFFFF"/>
              </w:rPr>
              <w:t xml:space="preserve">Eberová, J., &amp; Stopenová, A. (1997). </w:t>
            </w:r>
            <w:r w:rsidRPr="00944A9E">
              <w:rPr>
                <w:i/>
                <w:iCs/>
                <w:shd w:val="clear" w:color="auto" w:fill="FFFFFF"/>
              </w:rPr>
              <w:t>Matematika 1</w:t>
            </w:r>
            <w:r w:rsidRPr="00944A9E">
              <w:rPr>
                <w:shd w:val="clear" w:color="auto" w:fill="FFFFFF"/>
              </w:rPr>
              <w:t>. Olomouc: Vydavatelství UP.</w:t>
            </w:r>
            <w:r w:rsidRPr="00944A9E">
              <w:t xml:space="preserve"> </w:t>
            </w:r>
          </w:p>
          <w:p w:rsidR="00047644" w:rsidRDefault="00047644" w:rsidP="00E7344C">
            <w:pPr>
              <w:jc w:val="both"/>
            </w:pPr>
            <w:r w:rsidRPr="00944A9E">
              <w:t xml:space="preserve">Hejný, M. </w:t>
            </w:r>
            <w:r w:rsidRPr="00DC4E63">
              <w:t>(2014).</w:t>
            </w:r>
            <w:r w:rsidR="00065FA3" w:rsidRPr="00DC4E63">
              <w:t> </w:t>
            </w:r>
            <w:r w:rsidRPr="00944A9E">
              <w:rPr>
                <w:i/>
              </w:rPr>
              <w:t>Vyučování matematice orientované na budování schémat: aritmetika 1. stupně.</w:t>
            </w:r>
            <w:r w:rsidRPr="00944A9E">
              <w:t xml:space="preserve"> Praha: UK.</w:t>
            </w:r>
          </w:p>
          <w:p w:rsidR="00235A60" w:rsidRPr="001661B8" w:rsidRDefault="00235A60" w:rsidP="00235A60">
            <w:pPr>
              <w:jc w:val="both"/>
              <w:rPr>
                <w:lang w:val="en-US"/>
              </w:rPr>
            </w:pPr>
            <w:r w:rsidRPr="00944A9E">
              <w:t>Partov</w:t>
            </w:r>
            <w:r w:rsidRPr="00944A9E">
              <w:rPr>
                <w:lang w:val="sk-SK"/>
              </w:rPr>
              <w:t xml:space="preserve">á, K. </w:t>
            </w:r>
            <w:r w:rsidRPr="00944A9E">
              <w:rPr>
                <w:lang w:val="en-US"/>
              </w:rPr>
              <w:t xml:space="preserve">(2002). </w:t>
            </w:r>
            <w:r w:rsidRPr="00944A9E">
              <w:rPr>
                <w:i/>
                <w:lang w:val="en-US"/>
              </w:rPr>
              <w:t>Prirodzen</w:t>
            </w:r>
            <w:r w:rsidRPr="00944A9E">
              <w:rPr>
                <w:i/>
                <w:lang w:val="sk-SK"/>
              </w:rPr>
              <w:t>é čísla.</w:t>
            </w:r>
            <w:r w:rsidRPr="00944A9E">
              <w:rPr>
                <w:lang w:val="sk-SK"/>
              </w:rPr>
              <w:t xml:space="preserve"> Bratislava</w:t>
            </w:r>
            <w:r w:rsidRPr="001661B8">
              <w:rPr>
                <w:lang w:val="sk-SK"/>
              </w:rPr>
              <w:t>: ASCO Art</w:t>
            </w:r>
            <w:r w:rsidRPr="001661B8">
              <w:rPr>
                <w:lang w:val="en-US"/>
              </w:rPr>
              <w:t>&amp;Science.</w:t>
            </w:r>
          </w:p>
          <w:p w:rsidR="005475DB" w:rsidRPr="001661B8" w:rsidRDefault="005475DB" w:rsidP="00E7344C">
            <w:r w:rsidRPr="001661B8">
              <w:t xml:space="preserve">Polášek, V., &amp; Sedláček, L. (2015). Dynamic Geometry Environments As Cognitive Tool In Mathematic Education. </w:t>
            </w:r>
            <w:r w:rsidRPr="001661B8">
              <w:rPr>
                <w:i/>
                <w:iCs/>
              </w:rPr>
              <w:t>Journal of Technology and Information Education</w:t>
            </w:r>
            <w:r w:rsidRPr="001661B8">
              <w:t xml:space="preserve">, </w:t>
            </w:r>
            <w:r w:rsidRPr="001661B8">
              <w:rPr>
                <w:i/>
              </w:rPr>
              <w:t>7</w:t>
            </w:r>
            <w:r w:rsidRPr="001661B8">
              <w:t xml:space="preserve">(2), 45-54. </w:t>
            </w:r>
          </w:p>
          <w:p w:rsidR="000A6B15" w:rsidRPr="001661B8" w:rsidRDefault="000A6B15" w:rsidP="00E7344C">
            <w:pPr>
              <w:rPr>
                <w:ins w:id="502" w:author="Hana Navrátilová" w:date="2019-09-24T11:10:00Z"/>
              </w:rPr>
            </w:pPr>
            <w:ins w:id="503" w:author="Hana Navrátilová" w:date="2019-09-24T11:10:00Z">
              <w:r w:rsidRPr="001661B8">
                <w:t xml:space="preserve">Polášek, V., Sedláček, l. </w:t>
              </w:r>
              <w:r w:rsidRPr="001661B8">
                <w:rPr>
                  <w:rFonts w:ascii="Calibri" w:hAnsi="Calibri" w:cs="Calibri"/>
                </w:rPr>
                <w:t>&amp;</w:t>
              </w:r>
              <w:r w:rsidRPr="001661B8">
                <w:t xml:space="preserve"> Kozáková, L. (2018) </w:t>
              </w:r>
              <w:r w:rsidRPr="001661B8">
                <w:rPr>
                  <w:i/>
                </w:rPr>
                <w:t>Matematický seminář.</w:t>
              </w:r>
              <w:r w:rsidRPr="001661B8">
                <w:t xml:space="preserve"> Zlín: Nakladatelství UTB.</w:t>
              </w:r>
            </w:ins>
          </w:p>
          <w:p w:rsidR="008D14CD" w:rsidRPr="001661B8" w:rsidRDefault="008D14CD" w:rsidP="00E7344C"/>
          <w:p w:rsidR="00047644" w:rsidRPr="00944A9E" w:rsidRDefault="00047644" w:rsidP="00E7344C">
            <w:pPr>
              <w:jc w:val="both"/>
              <w:rPr>
                <w:b/>
              </w:rPr>
            </w:pPr>
            <w:r w:rsidRPr="001661B8">
              <w:rPr>
                <w:b/>
              </w:rPr>
              <w:t>Doporučená literatura:</w:t>
            </w:r>
            <w:r w:rsidRPr="00944A9E">
              <w:rPr>
                <w:b/>
              </w:rPr>
              <w:t xml:space="preserve"> </w:t>
            </w:r>
          </w:p>
          <w:p w:rsidR="00047644" w:rsidRPr="00944A9E" w:rsidRDefault="00047644" w:rsidP="00E7344C">
            <w:pPr>
              <w:jc w:val="both"/>
            </w:pPr>
            <w:r w:rsidRPr="00944A9E">
              <w:t xml:space="preserve">Jirotková, D. </w:t>
            </w:r>
            <w:r w:rsidRPr="00DC4E63">
              <w:t>(2010).</w:t>
            </w:r>
            <w:r w:rsidR="00065FA3" w:rsidRPr="00DC4E63">
              <w:t> </w:t>
            </w:r>
            <w:r w:rsidRPr="00944A9E">
              <w:rPr>
                <w:i/>
              </w:rPr>
              <w:t>Cesty ke zkvalitňování výuky geometrie.</w:t>
            </w:r>
            <w:r w:rsidRPr="00944A9E">
              <w:t xml:space="preserve"> Praha: UK.</w:t>
            </w:r>
          </w:p>
          <w:p w:rsidR="00047644" w:rsidRPr="00944A9E" w:rsidRDefault="00047644" w:rsidP="00E7344C">
            <w:pPr>
              <w:jc w:val="both"/>
            </w:pPr>
            <w:r w:rsidRPr="00944A9E">
              <w:t xml:space="preserve">Kuřina, F. </w:t>
            </w:r>
            <w:r w:rsidRPr="00DC4E63">
              <w:rPr>
                <w:lang w:val="de-DE"/>
              </w:rPr>
              <w:t>(2009).</w:t>
            </w:r>
            <w:r w:rsidR="00065FA3" w:rsidRPr="00DC4E63">
              <w:rPr>
                <w:lang w:val="de-DE"/>
              </w:rPr>
              <w:t> </w:t>
            </w:r>
            <w:r w:rsidRPr="00944A9E">
              <w:rPr>
                <w:i/>
              </w:rPr>
              <w:t>Matematika a porozumění světu.</w:t>
            </w:r>
            <w:r w:rsidRPr="00944A9E">
              <w:t xml:space="preserve"> Praha: Akademie.</w:t>
            </w:r>
          </w:p>
          <w:p w:rsidR="00047644" w:rsidRPr="00944A9E" w:rsidRDefault="00047644" w:rsidP="00E7344C">
            <w:pPr>
              <w:jc w:val="both"/>
            </w:pPr>
            <w:r w:rsidRPr="00944A9E">
              <w:t xml:space="preserve">Kuřina, F. </w:t>
            </w:r>
            <w:r w:rsidRPr="00DC4E63">
              <w:t>(1996).</w:t>
            </w:r>
            <w:r w:rsidR="00065FA3" w:rsidRPr="00DC4E63">
              <w:t> </w:t>
            </w:r>
            <w:r w:rsidRPr="00944A9E">
              <w:rPr>
                <w:i/>
              </w:rPr>
              <w:t>Deset pohledů na geometrii.</w:t>
            </w:r>
            <w:r w:rsidRPr="00944A9E">
              <w:t xml:space="preserve"> Praha: Albra.</w:t>
            </w:r>
          </w:p>
          <w:p w:rsidR="00047644" w:rsidRPr="00944A9E" w:rsidRDefault="00047644" w:rsidP="00E7344C">
            <w:pPr>
              <w:jc w:val="both"/>
            </w:pPr>
            <w:r w:rsidRPr="00944A9E">
              <w:t xml:space="preserve">Kuřina, F., &amp; Půlpán, Z. </w:t>
            </w:r>
            <w:r w:rsidRPr="00DC4E63">
              <w:t>(2006).</w:t>
            </w:r>
            <w:r w:rsidR="00065FA3" w:rsidRPr="00DC4E63">
              <w:t> </w:t>
            </w:r>
            <w:r w:rsidRPr="00944A9E">
              <w:rPr>
                <w:i/>
              </w:rPr>
              <w:t>Podivuhodný svět elementární matematiky.</w:t>
            </w:r>
            <w:r w:rsidRPr="00944A9E">
              <w:t xml:space="preserve"> Praha: Akademia.</w:t>
            </w:r>
          </w:p>
          <w:p w:rsidR="00047644" w:rsidRPr="00944A9E" w:rsidRDefault="00047644" w:rsidP="00E7344C">
            <w:pPr>
              <w:jc w:val="both"/>
              <w:rPr>
                <w:del w:id="504" w:author="Hana Navrátilová" w:date="2019-09-24T11:10:00Z"/>
              </w:rPr>
            </w:pPr>
          </w:p>
          <w:p w:rsidR="00047644" w:rsidRPr="00944A9E" w:rsidRDefault="00047644" w:rsidP="00E7344C">
            <w:pPr>
              <w:jc w:val="both"/>
            </w:pPr>
          </w:p>
        </w:tc>
      </w:tr>
      <w:tr w:rsidR="00047644" w:rsidRPr="00944A9E" w:rsidTr="00CA08A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47644" w:rsidRPr="00944A9E" w:rsidRDefault="00047644" w:rsidP="00E7344C">
            <w:pPr>
              <w:jc w:val="center"/>
              <w:rPr>
                <w:b/>
              </w:rPr>
            </w:pPr>
            <w:r w:rsidRPr="00944A9E">
              <w:rPr>
                <w:b/>
              </w:rPr>
              <w:t>Informace ke kombinované nebo distanční formě</w:t>
            </w:r>
          </w:p>
        </w:tc>
      </w:tr>
      <w:tr w:rsidR="00047644" w:rsidRPr="00944A9E" w:rsidTr="00E7344C">
        <w:trPr>
          <w:jc w:val="center"/>
        </w:trPr>
        <w:tc>
          <w:tcPr>
            <w:tcW w:w="5670" w:type="dxa"/>
            <w:gridSpan w:val="3"/>
            <w:tcBorders>
              <w:top w:val="single" w:sz="2" w:space="0" w:color="auto"/>
            </w:tcBorders>
            <w:shd w:val="clear" w:color="auto" w:fill="F7CAAC"/>
          </w:tcPr>
          <w:p w:rsidR="00047644" w:rsidRPr="00944A9E" w:rsidRDefault="00047644" w:rsidP="00E7344C">
            <w:pPr>
              <w:jc w:val="both"/>
            </w:pPr>
            <w:r w:rsidRPr="00944A9E">
              <w:rPr>
                <w:b/>
              </w:rPr>
              <w:t>Rozsah konzultací (soustředění)</w:t>
            </w:r>
          </w:p>
        </w:tc>
        <w:tc>
          <w:tcPr>
            <w:tcW w:w="709" w:type="dxa"/>
            <w:tcBorders>
              <w:top w:val="single" w:sz="2" w:space="0" w:color="auto"/>
            </w:tcBorders>
          </w:tcPr>
          <w:p w:rsidR="00047644" w:rsidRPr="00944A9E" w:rsidRDefault="00047644" w:rsidP="00E7344C">
            <w:pPr>
              <w:jc w:val="both"/>
            </w:pPr>
          </w:p>
        </w:tc>
        <w:tc>
          <w:tcPr>
            <w:tcW w:w="3828" w:type="dxa"/>
            <w:gridSpan w:val="4"/>
            <w:tcBorders>
              <w:top w:val="single" w:sz="2" w:space="0" w:color="auto"/>
            </w:tcBorders>
            <w:shd w:val="clear" w:color="auto" w:fill="F7CAAC"/>
          </w:tcPr>
          <w:p w:rsidR="00047644" w:rsidRPr="00944A9E" w:rsidRDefault="00047644" w:rsidP="00E7344C">
            <w:pPr>
              <w:jc w:val="both"/>
              <w:rPr>
                <w:b/>
              </w:rPr>
            </w:pPr>
            <w:r w:rsidRPr="00944A9E">
              <w:rPr>
                <w:b/>
              </w:rPr>
              <w:t xml:space="preserve">hodin </w:t>
            </w:r>
          </w:p>
        </w:tc>
      </w:tr>
      <w:tr w:rsidR="00047644" w:rsidRPr="00944A9E" w:rsidTr="00CA08A0">
        <w:trPr>
          <w:jc w:val="center"/>
        </w:trPr>
        <w:tc>
          <w:tcPr>
            <w:tcW w:w="10207" w:type="dxa"/>
            <w:gridSpan w:val="8"/>
            <w:shd w:val="clear" w:color="auto" w:fill="F7CAAC"/>
          </w:tcPr>
          <w:p w:rsidR="00047644" w:rsidRPr="00944A9E" w:rsidRDefault="00047644" w:rsidP="00E7344C">
            <w:pPr>
              <w:jc w:val="both"/>
              <w:rPr>
                <w:b/>
              </w:rPr>
            </w:pPr>
            <w:r w:rsidRPr="00944A9E">
              <w:rPr>
                <w:b/>
              </w:rPr>
              <w:t>Informace o způsobu kontaktu s</w:t>
            </w:r>
            <w:r w:rsidR="002F3CE6">
              <w:rPr>
                <w:b/>
              </w:rPr>
              <w:t> </w:t>
            </w:r>
            <w:r w:rsidRPr="00944A9E">
              <w:rPr>
                <w:b/>
              </w:rPr>
              <w:t>vyučujícím</w:t>
            </w:r>
          </w:p>
        </w:tc>
      </w:tr>
      <w:tr w:rsidR="00047644" w:rsidRPr="00944A9E" w:rsidTr="00CA08A0">
        <w:trPr>
          <w:trHeight w:val="70"/>
          <w:jc w:val="center"/>
        </w:trPr>
        <w:tc>
          <w:tcPr>
            <w:tcW w:w="10207" w:type="dxa"/>
            <w:gridSpan w:val="8"/>
          </w:tcPr>
          <w:p w:rsidR="003B651A" w:rsidRPr="00944A9E" w:rsidRDefault="003B651A" w:rsidP="00E7344C">
            <w:pPr>
              <w:jc w:val="both"/>
            </w:pPr>
          </w:p>
        </w:tc>
      </w:tr>
    </w:tbl>
    <w:p w:rsidR="004869E7"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047644" w:rsidRPr="00944A9E" w:rsidTr="002F3CE6">
        <w:trPr>
          <w:jc w:val="center"/>
        </w:trPr>
        <w:tc>
          <w:tcPr>
            <w:tcW w:w="10207" w:type="dxa"/>
            <w:gridSpan w:val="8"/>
            <w:tcBorders>
              <w:bottom w:val="double" w:sz="4" w:space="0" w:color="auto"/>
            </w:tcBorders>
            <w:shd w:val="clear" w:color="auto" w:fill="BDD6EE"/>
          </w:tcPr>
          <w:p w:rsidR="00047644" w:rsidRPr="00944A9E" w:rsidRDefault="00047644" w:rsidP="00E7344C">
            <w:pPr>
              <w:jc w:val="both"/>
              <w:rPr>
                <w:b/>
                <w:sz w:val="28"/>
                <w:szCs w:val="28"/>
              </w:rPr>
            </w:pPr>
            <w:r w:rsidRPr="00944A9E">
              <w:br w:type="page"/>
            </w:r>
            <w:r w:rsidRPr="00944A9E">
              <w:rPr>
                <w:b/>
                <w:sz w:val="28"/>
                <w:szCs w:val="28"/>
              </w:rPr>
              <w:t>B-III – Charakteristika studijního předmětu</w:t>
            </w:r>
          </w:p>
        </w:tc>
      </w:tr>
      <w:tr w:rsidR="00047644" w:rsidRPr="00944A9E" w:rsidTr="00E7344C">
        <w:trPr>
          <w:jc w:val="center"/>
        </w:trPr>
        <w:tc>
          <w:tcPr>
            <w:tcW w:w="3474" w:type="dxa"/>
            <w:tcBorders>
              <w:top w:val="double" w:sz="4" w:space="0" w:color="auto"/>
            </w:tcBorders>
            <w:shd w:val="clear" w:color="auto" w:fill="F7CAAC"/>
          </w:tcPr>
          <w:p w:rsidR="00047644" w:rsidRPr="00944A9E" w:rsidRDefault="00047644" w:rsidP="00E7344C">
            <w:pPr>
              <w:jc w:val="both"/>
              <w:rPr>
                <w:b/>
              </w:rPr>
            </w:pPr>
            <w:r w:rsidRPr="00944A9E">
              <w:rPr>
                <w:b/>
              </w:rPr>
              <w:t>Název studijního předmětu</w:t>
            </w:r>
          </w:p>
        </w:tc>
        <w:tc>
          <w:tcPr>
            <w:tcW w:w="6733" w:type="dxa"/>
            <w:gridSpan w:val="7"/>
            <w:tcBorders>
              <w:top w:val="double" w:sz="4" w:space="0" w:color="auto"/>
            </w:tcBorders>
          </w:tcPr>
          <w:p w:rsidR="00047644" w:rsidRPr="00944A9E" w:rsidRDefault="00047644" w:rsidP="00E7344C">
            <w:pPr>
              <w:jc w:val="both"/>
            </w:pPr>
            <w:r w:rsidRPr="00944A9E">
              <w:t>Mateřský jazyk v primárním vzdělávání</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Typ předmětu</w:t>
            </w:r>
          </w:p>
        </w:tc>
        <w:tc>
          <w:tcPr>
            <w:tcW w:w="3411" w:type="dxa"/>
            <w:gridSpan w:val="4"/>
          </w:tcPr>
          <w:p w:rsidR="00047644" w:rsidRPr="00944A9E" w:rsidRDefault="00047644" w:rsidP="00E7344C">
            <w:pPr>
              <w:jc w:val="both"/>
            </w:pPr>
            <w:r w:rsidRPr="00944A9E">
              <w:t>povinný, PZ</w:t>
            </w:r>
          </w:p>
        </w:tc>
        <w:tc>
          <w:tcPr>
            <w:tcW w:w="2694" w:type="dxa"/>
            <w:gridSpan w:val="2"/>
            <w:shd w:val="clear" w:color="auto" w:fill="F7CAAC"/>
          </w:tcPr>
          <w:p w:rsidR="00047644" w:rsidRPr="00944A9E" w:rsidRDefault="00047644" w:rsidP="00E7344C">
            <w:pPr>
              <w:jc w:val="both"/>
            </w:pPr>
            <w:r w:rsidRPr="00944A9E">
              <w:rPr>
                <w:b/>
              </w:rPr>
              <w:t>doporučený ročník / semestr</w:t>
            </w:r>
          </w:p>
        </w:tc>
        <w:tc>
          <w:tcPr>
            <w:tcW w:w="628" w:type="dxa"/>
          </w:tcPr>
          <w:p w:rsidR="00047644" w:rsidRPr="00944A9E" w:rsidRDefault="00047644" w:rsidP="00E7344C">
            <w:pPr>
              <w:jc w:val="both"/>
            </w:pPr>
            <w:r w:rsidRPr="00944A9E">
              <w:t>1/ZS</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Rozsah studijního předmětu</w:t>
            </w:r>
          </w:p>
        </w:tc>
        <w:tc>
          <w:tcPr>
            <w:tcW w:w="2196" w:type="dxa"/>
            <w:gridSpan w:val="2"/>
          </w:tcPr>
          <w:p w:rsidR="00047644" w:rsidRPr="00944A9E" w:rsidRDefault="00047644" w:rsidP="00E7344C">
            <w:pPr>
              <w:jc w:val="both"/>
            </w:pPr>
            <w:r w:rsidRPr="00944A9E">
              <w:t>28s+14c</w:t>
            </w:r>
          </w:p>
        </w:tc>
        <w:tc>
          <w:tcPr>
            <w:tcW w:w="709" w:type="dxa"/>
            <w:shd w:val="clear" w:color="auto" w:fill="F7CAAC"/>
          </w:tcPr>
          <w:p w:rsidR="00047644" w:rsidRPr="00944A9E" w:rsidRDefault="00047644" w:rsidP="00E7344C">
            <w:pPr>
              <w:jc w:val="both"/>
              <w:rPr>
                <w:b/>
              </w:rPr>
            </w:pPr>
            <w:r w:rsidRPr="00944A9E">
              <w:rPr>
                <w:b/>
              </w:rPr>
              <w:t xml:space="preserve">hod. </w:t>
            </w:r>
          </w:p>
        </w:tc>
        <w:tc>
          <w:tcPr>
            <w:tcW w:w="506" w:type="dxa"/>
          </w:tcPr>
          <w:p w:rsidR="00047644" w:rsidRPr="00944A9E" w:rsidRDefault="00047644" w:rsidP="00E7344C">
            <w:pPr>
              <w:jc w:val="both"/>
            </w:pPr>
            <w:r w:rsidRPr="00944A9E">
              <w:t>42</w:t>
            </w:r>
          </w:p>
        </w:tc>
        <w:tc>
          <w:tcPr>
            <w:tcW w:w="2155" w:type="dxa"/>
            <w:shd w:val="clear" w:color="auto" w:fill="F7CAAC"/>
          </w:tcPr>
          <w:p w:rsidR="00047644" w:rsidRPr="00944A9E" w:rsidRDefault="00047644" w:rsidP="00E7344C">
            <w:pPr>
              <w:jc w:val="both"/>
              <w:rPr>
                <w:b/>
              </w:rPr>
            </w:pPr>
            <w:r w:rsidRPr="00944A9E">
              <w:rPr>
                <w:b/>
              </w:rPr>
              <w:t>kreditů</w:t>
            </w:r>
          </w:p>
        </w:tc>
        <w:tc>
          <w:tcPr>
            <w:tcW w:w="1167" w:type="dxa"/>
            <w:gridSpan w:val="2"/>
          </w:tcPr>
          <w:p w:rsidR="00047644" w:rsidRPr="00944A9E" w:rsidRDefault="00047644" w:rsidP="00E7344C">
            <w:pPr>
              <w:jc w:val="both"/>
            </w:pPr>
            <w:r w:rsidRPr="00944A9E">
              <w:t>3</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Prerekvizity, korekvizity, ekvivalence</w:t>
            </w:r>
          </w:p>
        </w:tc>
        <w:tc>
          <w:tcPr>
            <w:tcW w:w="6733" w:type="dxa"/>
            <w:gridSpan w:val="7"/>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Způsob ověření studijních výsledků</w:t>
            </w:r>
          </w:p>
        </w:tc>
        <w:tc>
          <w:tcPr>
            <w:tcW w:w="3411" w:type="dxa"/>
            <w:gridSpan w:val="4"/>
          </w:tcPr>
          <w:p w:rsidR="00047644" w:rsidRPr="00944A9E" w:rsidRDefault="00047644" w:rsidP="00E7344C">
            <w:pPr>
              <w:jc w:val="both"/>
            </w:pPr>
            <w:r w:rsidRPr="00944A9E">
              <w:t>klasifikovaný zápočet</w:t>
            </w:r>
          </w:p>
        </w:tc>
        <w:tc>
          <w:tcPr>
            <w:tcW w:w="2155" w:type="dxa"/>
            <w:shd w:val="clear" w:color="auto" w:fill="F7CAAC"/>
          </w:tcPr>
          <w:p w:rsidR="00047644" w:rsidRPr="00944A9E" w:rsidRDefault="00047644" w:rsidP="00E7344C">
            <w:pPr>
              <w:jc w:val="both"/>
              <w:rPr>
                <w:b/>
              </w:rPr>
            </w:pPr>
            <w:r w:rsidRPr="00944A9E">
              <w:rPr>
                <w:b/>
              </w:rPr>
              <w:t>Forma výuky</w:t>
            </w:r>
          </w:p>
        </w:tc>
        <w:tc>
          <w:tcPr>
            <w:tcW w:w="1167" w:type="dxa"/>
            <w:gridSpan w:val="2"/>
          </w:tcPr>
          <w:p w:rsidR="00047644" w:rsidRPr="00944A9E" w:rsidRDefault="004B6344" w:rsidP="00E7344C">
            <w:pPr>
              <w:jc w:val="both"/>
            </w:pPr>
            <w:r>
              <w:t>s</w:t>
            </w:r>
            <w:r w:rsidR="00A46DD3" w:rsidRPr="00944A9E">
              <w:t>eminář</w:t>
            </w:r>
          </w:p>
          <w:p w:rsidR="00047644" w:rsidRPr="00944A9E" w:rsidRDefault="00047644" w:rsidP="00E7344C">
            <w:pPr>
              <w:jc w:val="both"/>
            </w:pPr>
            <w:r w:rsidRPr="00944A9E">
              <w:t>cvičení</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047644" w:rsidRPr="00944A9E" w:rsidRDefault="00047644" w:rsidP="00E7344C">
            <w:pPr>
              <w:jc w:val="both"/>
            </w:pPr>
            <w:r w:rsidRPr="00944A9E">
              <w:t>Návrh aktivit pro diagnostiku žákovy úrovně vnímání některé z jazykových rovin, písemná zkouška.</w:t>
            </w:r>
          </w:p>
        </w:tc>
      </w:tr>
      <w:tr w:rsidR="00047644" w:rsidRPr="00944A9E" w:rsidTr="002F3CE6">
        <w:trPr>
          <w:trHeight w:val="263"/>
          <w:jc w:val="center"/>
        </w:trPr>
        <w:tc>
          <w:tcPr>
            <w:tcW w:w="10207" w:type="dxa"/>
            <w:gridSpan w:val="8"/>
            <w:tcBorders>
              <w:top w:val="nil"/>
            </w:tcBorders>
          </w:tcPr>
          <w:p w:rsidR="00047644" w:rsidRPr="00944A9E" w:rsidRDefault="00047644" w:rsidP="00E7344C">
            <w:pPr>
              <w:jc w:val="both"/>
            </w:pPr>
          </w:p>
        </w:tc>
      </w:tr>
      <w:tr w:rsidR="00047644" w:rsidRPr="00944A9E" w:rsidTr="00E7344C">
        <w:trPr>
          <w:trHeight w:val="197"/>
          <w:jc w:val="center"/>
        </w:trPr>
        <w:tc>
          <w:tcPr>
            <w:tcW w:w="3474" w:type="dxa"/>
            <w:tcBorders>
              <w:top w:val="nil"/>
            </w:tcBorders>
            <w:shd w:val="clear" w:color="auto" w:fill="F7CAAC"/>
          </w:tcPr>
          <w:p w:rsidR="00047644" w:rsidRPr="00944A9E" w:rsidRDefault="00047644" w:rsidP="00E7344C">
            <w:pPr>
              <w:jc w:val="both"/>
              <w:rPr>
                <w:b/>
              </w:rPr>
            </w:pPr>
            <w:r w:rsidRPr="00944A9E">
              <w:rPr>
                <w:b/>
              </w:rPr>
              <w:t>Garant předmětu</w:t>
            </w:r>
          </w:p>
        </w:tc>
        <w:tc>
          <w:tcPr>
            <w:tcW w:w="6733" w:type="dxa"/>
            <w:gridSpan w:val="7"/>
            <w:tcBorders>
              <w:top w:val="nil"/>
            </w:tcBorders>
          </w:tcPr>
          <w:p w:rsidR="00047644" w:rsidRPr="00944A9E" w:rsidRDefault="00047644" w:rsidP="008D5EBB">
            <w:pPr>
              <w:jc w:val="both"/>
            </w:pPr>
            <w:r w:rsidRPr="00944A9E">
              <w:t xml:space="preserve">PhDr. </w:t>
            </w:r>
            <w:del w:id="505" w:author="Hana Navrátilová" w:date="2019-09-24T11:10:00Z">
              <w:r w:rsidRPr="00944A9E">
                <w:delText>Jana Doležalová</w:delText>
              </w:r>
            </w:del>
            <w:ins w:id="506" w:author="Hana Navrátilová" w:date="2019-09-24T11:10:00Z">
              <w:r w:rsidR="008D5EBB">
                <w:t>Hana Navrátilová</w:t>
              </w:r>
            </w:ins>
            <w:r w:rsidRPr="00944A9E">
              <w:t>, Ph.D.</w:t>
            </w:r>
          </w:p>
        </w:tc>
      </w:tr>
      <w:tr w:rsidR="00047644" w:rsidRPr="00944A9E" w:rsidTr="00E7344C">
        <w:trPr>
          <w:trHeight w:val="543"/>
          <w:jc w:val="center"/>
        </w:trPr>
        <w:tc>
          <w:tcPr>
            <w:tcW w:w="3474" w:type="dxa"/>
            <w:tcBorders>
              <w:top w:val="nil"/>
            </w:tcBorders>
            <w:shd w:val="clear" w:color="auto" w:fill="F7CAAC"/>
          </w:tcPr>
          <w:p w:rsidR="00047644" w:rsidRPr="00944A9E" w:rsidRDefault="00047644" w:rsidP="00E7344C">
            <w:pPr>
              <w:jc w:val="both"/>
              <w:rPr>
                <w:b/>
              </w:rPr>
            </w:pPr>
            <w:r w:rsidRPr="00944A9E">
              <w:rPr>
                <w:b/>
              </w:rPr>
              <w:t>Zapojení garanta do výuky předmětu</w:t>
            </w:r>
          </w:p>
        </w:tc>
        <w:tc>
          <w:tcPr>
            <w:tcW w:w="6733" w:type="dxa"/>
            <w:gridSpan w:val="7"/>
            <w:tcBorders>
              <w:top w:val="nil"/>
            </w:tcBorders>
          </w:tcPr>
          <w:p w:rsidR="00047644" w:rsidRPr="00944A9E" w:rsidRDefault="00047644" w:rsidP="00E7344C">
            <w:pPr>
              <w:jc w:val="both"/>
            </w:pPr>
            <w:r w:rsidRPr="00944A9E">
              <w:t>vede seminář, cvičící</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Vyučující</w:t>
            </w:r>
          </w:p>
        </w:tc>
        <w:tc>
          <w:tcPr>
            <w:tcW w:w="6733" w:type="dxa"/>
            <w:gridSpan w:val="7"/>
            <w:tcBorders>
              <w:bottom w:val="nil"/>
            </w:tcBorders>
            <w:shd w:val="clear" w:color="auto" w:fill="auto"/>
          </w:tcPr>
          <w:p w:rsidR="00047644" w:rsidRPr="00944A9E" w:rsidRDefault="008D5EBB" w:rsidP="00E7344C">
            <w:pPr>
              <w:jc w:val="both"/>
            </w:pPr>
            <w:r w:rsidRPr="00944A9E">
              <w:t xml:space="preserve">PhDr. </w:t>
            </w:r>
            <w:del w:id="507" w:author="Hana Navrátilová" w:date="2019-09-24T11:10:00Z">
              <w:r w:rsidR="00047644" w:rsidRPr="00944A9E">
                <w:delText>Jana Doležalová</w:delText>
              </w:r>
            </w:del>
            <w:ins w:id="508" w:author="Hana Navrátilová" w:date="2019-09-24T11:10:00Z">
              <w:r>
                <w:t>Hana Navrátilová</w:t>
              </w:r>
            </w:ins>
            <w:r w:rsidRPr="00944A9E">
              <w:t xml:space="preserve">, Ph.D. </w:t>
            </w:r>
            <w:r w:rsidR="00047644" w:rsidRPr="00944A9E">
              <w:t>(100%)</w:t>
            </w:r>
          </w:p>
        </w:tc>
      </w:tr>
      <w:tr w:rsidR="00047644" w:rsidRPr="00944A9E" w:rsidTr="002F3CE6">
        <w:trPr>
          <w:trHeight w:val="215"/>
          <w:jc w:val="center"/>
        </w:trPr>
        <w:tc>
          <w:tcPr>
            <w:tcW w:w="10207" w:type="dxa"/>
            <w:gridSpan w:val="8"/>
            <w:tcBorders>
              <w:top w:val="nil"/>
            </w:tcBorders>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Stručná anotace předmětu</w:t>
            </w:r>
          </w:p>
        </w:tc>
        <w:tc>
          <w:tcPr>
            <w:tcW w:w="6733" w:type="dxa"/>
            <w:gridSpan w:val="7"/>
            <w:tcBorders>
              <w:bottom w:val="nil"/>
            </w:tcBorders>
          </w:tcPr>
          <w:p w:rsidR="00047644" w:rsidRPr="00944A9E" w:rsidRDefault="00047644" w:rsidP="00E7344C">
            <w:pPr>
              <w:jc w:val="both"/>
            </w:pPr>
          </w:p>
        </w:tc>
      </w:tr>
      <w:tr w:rsidR="00047644" w:rsidRPr="00944A9E" w:rsidTr="002F3CE6">
        <w:trPr>
          <w:trHeight w:val="3671"/>
          <w:jc w:val="center"/>
        </w:trPr>
        <w:tc>
          <w:tcPr>
            <w:tcW w:w="10207" w:type="dxa"/>
            <w:gridSpan w:val="8"/>
            <w:tcBorders>
              <w:top w:val="nil"/>
              <w:bottom w:val="single" w:sz="12" w:space="0" w:color="auto"/>
            </w:tcBorders>
          </w:tcPr>
          <w:p w:rsidR="00047644" w:rsidRPr="00944A9E" w:rsidRDefault="00047644" w:rsidP="00E7344C"/>
          <w:p w:rsidR="00047644" w:rsidRPr="00944A9E" w:rsidRDefault="00047644" w:rsidP="00E7344C">
            <w:r w:rsidRPr="00944A9E">
              <w:t>Jazyková propedeutika. </w:t>
            </w:r>
          </w:p>
          <w:p w:rsidR="00047644" w:rsidRPr="00944A9E" w:rsidRDefault="00047644" w:rsidP="00E7344C">
            <w:r w:rsidRPr="00944A9E">
              <w:t>Vstupní jazyková diagnostika úrovně znalostí českého jazyka jako jazyka mateřského. </w:t>
            </w:r>
            <w:r w:rsidRPr="00944A9E">
              <w:br/>
              <w:t>Vývoj řeči a komunikace dítěte mladšího školního věku. </w:t>
            </w:r>
          </w:p>
          <w:p w:rsidR="00047644" w:rsidRPr="00944A9E" w:rsidRDefault="00047644" w:rsidP="00E7344C">
            <w:r w:rsidRPr="00944A9E">
              <w:t>Vliv a podmíněnost vývoje. Posloupnost vývoje v jazykových rovinách a možnosti individuálního přístupu. </w:t>
            </w:r>
            <w:r w:rsidRPr="00944A9E">
              <w:br/>
              <w:t>Diagnostika řeči – vývojové hledisko a hledisko jazykových rovin. </w:t>
            </w:r>
            <w:r w:rsidRPr="00944A9E">
              <w:br/>
              <w:t>Foneticko-fonologická rovina jazyka – vnímání, porozumění žákem. Zvuková stránka jazyka.</w:t>
            </w:r>
            <w:r w:rsidRPr="00944A9E">
              <w:br/>
              <w:t>Morfologicko-syntaktická rovina jazyka – užívání a vývoj vnímání gramatické složky mateřského jazyka. </w:t>
            </w:r>
            <w:r w:rsidRPr="00944A9E">
              <w:br/>
              <w:t>Lexikálně-sémantická rovina jazyka – porozumění tvorbě slovní zásoby, rozvoj aktivní slovní zásoby žáka. </w:t>
            </w:r>
            <w:r w:rsidRPr="00944A9E">
              <w:br/>
              <w:t>Pragmatická rovina jazyka – užití řeči v praxi dítětem mladšího školního věku. </w:t>
            </w:r>
          </w:p>
          <w:p w:rsidR="00047644" w:rsidRPr="00944A9E" w:rsidRDefault="00047644" w:rsidP="00E7344C">
            <w:r w:rsidRPr="00944A9E">
              <w:t>Odraz rovin jazyka v pedagogických dokumentech a v učebnicích.</w:t>
            </w:r>
          </w:p>
          <w:p w:rsidR="00047644" w:rsidRPr="00944A9E" w:rsidRDefault="00047644" w:rsidP="00E7344C">
            <w:r w:rsidRPr="00944A9E">
              <w:t>Činnosti a motivace žáků k rozvoji jazykových dovedností.</w:t>
            </w:r>
            <w:r w:rsidRPr="00944A9E">
              <w:br/>
              <w:t>Rétorika v pedagogické komunikaci učitele v primárním vzdělávání. </w:t>
            </w:r>
          </w:p>
          <w:p w:rsidR="00047644" w:rsidRPr="00944A9E" w:rsidRDefault="00047644" w:rsidP="00E7344C">
            <w:r w:rsidRPr="00944A9E">
              <w:t xml:space="preserve">Výzkumy v oblasti jazykových dovedností žáka. </w:t>
            </w:r>
          </w:p>
          <w:p w:rsidR="00047644" w:rsidRDefault="00047644" w:rsidP="00E7344C">
            <w:r w:rsidRPr="00944A9E">
              <w:t>Jazyková kultura.</w:t>
            </w:r>
          </w:p>
          <w:p w:rsidR="00DC193A" w:rsidRDefault="00DC193A" w:rsidP="00E7344C"/>
          <w:p w:rsidR="00DC193A" w:rsidRDefault="00DC193A" w:rsidP="00E7344C">
            <w:pPr>
              <w:rPr>
                <w:del w:id="509" w:author="Hana Navrátilová" w:date="2019-09-24T11:10:00Z"/>
              </w:rPr>
            </w:pPr>
          </w:p>
          <w:p w:rsidR="00D56500" w:rsidRDefault="00D56500" w:rsidP="00E7344C">
            <w:pPr>
              <w:rPr>
                <w:del w:id="510" w:author="Hana Navrátilová" w:date="2019-09-24T11:10:00Z"/>
              </w:rPr>
            </w:pPr>
          </w:p>
          <w:p w:rsidR="00D56500" w:rsidRPr="00944A9E" w:rsidRDefault="00D56500" w:rsidP="00E7344C"/>
        </w:tc>
      </w:tr>
      <w:tr w:rsidR="00047644" w:rsidRPr="00944A9E" w:rsidTr="00E7344C">
        <w:trPr>
          <w:trHeight w:val="265"/>
          <w:jc w:val="center"/>
        </w:trPr>
        <w:tc>
          <w:tcPr>
            <w:tcW w:w="4041" w:type="dxa"/>
            <w:gridSpan w:val="2"/>
            <w:tcBorders>
              <w:top w:val="nil"/>
            </w:tcBorders>
            <w:shd w:val="clear" w:color="auto" w:fill="F7CAAC"/>
          </w:tcPr>
          <w:p w:rsidR="00047644" w:rsidRPr="00944A9E" w:rsidRDefault="00047644" w:rsidP="00E7344C">
            <w:pPr>
              <w:jc w:val="both"/>
            </w:pPr>
            <w:r w:rsidRPr="00944A9E">
              <w:rPr>
                <w:b/>
              </w:rPr>
              <w:t>Studijní literatura a studijní pomůcky</w:t>
            </w:r>
          </w:p>
        </w:tc>
        <w:tc>
          <w:tcPr>
            <w:tcW w:w="6166" w:type="dxa"/>
            <w:gridSpan w:val="6"/>
            <w:tcBorders>
              <w:top w:val="nil"/>
              <w:bottom w:val="nil"/>
            </w:tcBorders>
          </w:tcPr>
          <w:p w:rsidR="00047644" w:rsidRPr="00944A9E" w:rsidRDefault="00047644" w:rsidP="00E7344C">
            <w:pPr>
              <w:jc w:val="both"/>
            </w:pPr>
          </w:p>
        </w:tc>
      </w:tr>
      <w:tr w:rsidR="00047644" w:rsidRPr="00944A9E" w:rsidTr="002F3CE6">
        <w:trPr>
          <w:trHeight w:val="1497"/>
          <w:jc w:val="center"/>
        </w:trPr>
        <w:tc>
          <w:tcPr>
            <w:tcW w:w="10207" w:type="dxa"/>
            <w:gridSpan w:val="8"/>
            <w:tcBorders>
              <w:top w:val="nil"/>
            </w:tcBorders>
          </w:tcPr>
          <w:p w:rsidR="00047644" w:rsidRPr="00944A9E" w:rsidRDefault="00047644" w:rsidP="00E7344C">
            <w:pPr>
              <w:jc w:val="both"/>
              <w:rPr>
                <w:b/>
              </w:rPr>
            </w:pPr>
          </w:p>
          <w:p w:rsidR="00047644" w:rsidRPr="00944A9E" w:rsidRDefault="00047644" w:rsidP="00E7344C">
            <w:pPr>
              <w:jc w:val="both"/>
              <w:rPr>
                <w:b/>
              </w:rPr>
            </w:pPr>
            <w:r w:rsidRPr="00944A9E">
              <w:rPr>
                <w:b/>
              </w:rPr>
              <w:t xml:space="preserve">Povinná literatura: </w:t>
            </w:r>
          </w:p>
          <w:p w:rsidR="00047644" w:rsidRPr="00944A9E" w:rsidRDefault="00775D79" w:rsidP="00E7344C">
            <w:pPr>
              <w:jc w:val="both"/>
              <w:rPr>
                <w:b/>
              </w:rPr>
            </w:pPr>
            <w:hyperlink r:id="rId17" w:tgtFrame="_blank" w:history="1">
              <w:r w:rsidR="00047644" w:rsidRPr="00944A9E">
                <w:rPr>
                  <w:bCs/>
                </w:rPr>
                <w:t>Brabcová, R. (2010). </w:t>
              </w:r>
              <w:r w:rsidR="00047644" w:rsidRPr="00944A9E">
                <w:rPr>
                  <w:bCs/>
                  <w:i/>
                  <w:iCs/>
                </w:rPr>
                <w:t>Pravopis a tvarosloví: v čem často chybujeme</w:t>
              </w:r>
              <w:r w:rsidR="00047644" w:rsidRPr="00944A9E">
                <w:rPr>
                  <w:bCs/>
                </w:rPr>
                <w:t>. Dobřichovice: KAVA-PECH. </w:t>
              </w:r>
            </w:hyperlink>
          </w:p>
          <w:p w:rsidR="00047644" w:rsidRPr="00944A9E" w:rsidRDefault="00047644" w:rsidP="00E7344C">
            <w:pPr>
              <w:jc w:val="both"/>
            </w:pPr>
            <w:r w:rsidRPr="00944A9E">
              <w:t xml:space="preserve">Černý, J. (1998). </w:t>
            </w:r>
            <w:r w:rsidRPr="00944A9E">
              <w:rPr>
                <w:i/>
                <w:iCs/>
              </w:rPr>
              <w:t>Úvod do studia jazyka</w:t>
            </w:r>
            <w:r w:rsidRPr="00944A9E">
              <w:t xml:space="preserve">. Olomouc: Univerzita Palackého. </w:t>
            </w:r>
          </w:p>
          <w:p w:rsidR="0076263F" w:rsidRDefault="0076263F" w:rsidP="00E7344C">
            <w:pPr>
              <w:jc w:val="both"/>
            </w:pPr>
            <w:r w:rsidRPr="0076263F">
              <w:t xml:space="preserve">Doležalová, J. (2016). Strategie porozumění textu a studenti učitelství. </w:t>
            </w:r>
            <w:r w:rsidRPr="0076263F">
              <w:rPr>
                <w:i/>
              </w:rPr>
              <w:t>Orbis scholae, 9</w:t>
            </w:r>
            <w:r w:rsidRPr="0076263F">
              <w:t>(3), 11-124. Praha: UK.</w:t>
            </w:r>
          </w:p>
          <w:p w:rsidR="00047644" w:rsidRPr="00944A9E" w:rsidRDefault="00047644" w:rsidP="00E7344C">
            <w:pPr>
              <w:jc w:val="both"/>
            </w:pPr>
            <w:r w:rsidRPr="00944A9E">
              <w:t xml:space="preserve">Filipec, J. et al. (2010). </w:t>
            </w:r>
            <w:r w:rsidRPr="00944A9E">
              <w:rPr>
                <w:i/>
                <w:iCs/>
              </w:rPr>
              <w:t xml:space="preserve">Slovník spisovné češtiny pro školu a veřejnost. S dodatkem Ministerstva školství, mládeže </w:t>
            </w:r>
            <w:r w:rsidRPr="00944A9E">
              <w:rPr>
                <w:i/>
                <w:iCs/>
              </w:rPr>
              <w:br/>
              <w:t>a tělovýchovy České republiky</w:t>
            </w:r>
            <w:r w:rsidRPr="00944A9E">
              <w:t xml:space="preserve">. Praha: Academia. </w:t>
            </w:r>
          </w:p>
          <w:p w:rsidR="00047644" w:rsidRPr="00944A9E" w:rsidRDefault="00047644" w:rsidP="00E7344C">
            <w:pPr>
              <w:jc w:val="both"/>
            </w:pPr>
            <w:r w:rsidRPr="00944A9E">
              <w:t>Hájková, E. (2010). </w:t>
            </w:r>
            <w:r w:rsidRPr="00944A9E">
              <w:rPr>
                <w:i/>
                <w:iCs/>
              </w:rPr>
              <w:t>Komunikační činnosti a jejich cíle (z hlediska vyučování mateřskému jazyku na 1. stupni základní školy)</w:t>
            </w:r>
            <w:r w:rsidRPr="00944A9E">
              <w:t>. Praha: Univerzita Karlova.</w:t>
            </w:r>
          </w:p>
          <w:p w:rsidR="00047644" w:rsidRPr="001661B8" w:rsidRDefault="00047644" w:rsidP="00E7344C">
            <w:pPr>
              <w:jc w:val="both"/>
            </w:pPr>
            <w:r w:rsidRPr="00944A9E">
              <w:t xml:space="preserve">Hauser, P. et al. (2001). </w:t>
            </w:r>
            <w:r w:rsidRPr="00944A9E">
              <w:rPr>
                <w:i/>
                <w:iCs/>
              </w:rPr>
              <w:t>Slovník jazykově</w:t>
            </w:r>
            <w:r w:rsidRPr="001661B8">
              <w:rPr>
                <w:i/>
                <w:iCs/>
              </w:rPr>
              <w:t>dné terminologie k učebnicím českého jazyka pro základní školy</w:t>
            </w:r>
            <w:r w:rsidRPr="001661B8">
              <w:t>. Brno: Nová škola. </w:t>
            </w:r>
          </w:p>
          <w:p w:rsidR="00047644" w:rsidRPr="001661B8" w:rsidRDefault="00047644" w:rsidP="00E7344C">
            <w:pPr>
              <w:jc w:val="both"/>
            </w:pPr>
            <w:r w:rsidRPr="001661B8">
              <w:t xml:space="preserve">Kolářová, I. et al.  (2012). </w:t>
            </w:r>
            <w:r w:rsidRPr="001661B8">
              <w:rPr>
                <w:i/>
                <w:iCs/>
              </w:rPr>
              <w:t>Český jazyk pro studující učitelství 1. stupně základní školy</w:t>
            </w:r>
            <w:r w:rsidRPr="001661B8">
              <w:t>. Praha: Grada.</w:t>
            </w:r>
          </w:p>
          <w:p w:rsidR="000F1CC7" w:rsidRPr="001661B8" w:rsidRDefault="000F1CC7" w:rsidP="000F1CC7">
            <w:pPr>
              <w:rPr>
                <w:ins w:id="511" w:author="Hana Navrátilová" w:date="2019-09-24T11:10:00Z"/>
              </w:rPr>
            </w:pPr>
            <w:ins w:id="512" w:author="Hana Navrátilová" w:date="2019-09-24T11:10:00Z">
              <w:r w:rsidRPr="001661B8">
                <w:t xml:space="preserve">Navrátilová, H. </w:t>
              </w:r>
            </w:ins>
            <w:moveToRangeStart w:id="513" w:author="Hana Navrátilová" w:date="2019-09-24T11:10:00Z" w:name="move20215892"/>
            <w:moveTo w:id="514" w:author="Hana Navrátilová" w:date="2019-09-24T11:10:00Z">
              <w:r w:rsidRPr="001661B8">
                <w:t xml:space="preserve">(2016). </w:t>
              </w:r>
            </w:moveTo>
            <w:moveToRangeEnd w:id="513"/>
            <w:ins w:id="515" w:author="Hana Navrátilová" w:date="2019-09-24T11:10:00Z">
              <w:r w:rsidRPr="001661B8">
                <w:t xml:space="preserve">Monologizace učitelových promluv ve vyučování. </w:t>
              </w:r>
              <w:r w:rsidRPr="001661B8">
                <w:rPr>
                  <w:i/>
                </w:rPr>
                <w:t>e-Pedagogium, 3</w:t>
              </w:r>
              <w:r w:rsidRPr="001661B8">
                <w:t>, 89-100.</w:t>
              </w:r>
            </w:ins>
          </w:p>
          <w:p w:rsidR="000A6B15" w:rsidRPr="001661B8" w:rsidRDefault="000A6B15" w:rsidP="00E7344C">
            <w:pPr>
              <w:jc w:val="both"/>
            </w:pPr>
          </w:p>
          <w:p w:rsidR="00047644" w:rsidRPr="00944A9E" w:rsidRDefault="00047644" w:rsidP="00E7344C">
            <w:pPr>
              <w:jc w:val="both"/>
              <w:rPr>
                <w:b/>
              </w:rPr>
            </w:pPr>
            <w:r w:rsidRPr="001661B8">
              <w:rPr>
                <w:b/>
              </w:rPr>
              <w:t>Doporučená literatura:</w:t>
            </w:r>
            <w:r w:rsidRPr="00944A9E">
              <w:rPr>
                <w:b/>
              </w:rPr>
              <w:t xml:space="preserve"> </w:t>
            </w:r>
          </w:p>
          <w:p w:rsidR="00047644" w:rsidRPr="00944A9E" w:rsidRDefault="00047644" w:rsidP="00E7344C">
            <w:r w:rsidRPr="00944A9E">
              <w:t xml:space="preserve">Čermák, F. (2011). </w:t>
            </w:r>
            <w:r w:rsidRPr="00944A9E">
              <w:rPr>
                <w:i/>
                <w:iCs/>
              </w:rPr>
              <w:t>Jazyk a jazykověda: přehled a slovníky</w:t>
            </w:r>
            <w:r w:rsidRPr="00944A9E">
              <w:t>. Praha: Karolinum. </w:t>
            </w:r>
          </w:p>
          <w:p w:rsidR="00047644" w:rsidRPr="00944A9E" w:rsidRDefault="00047644" w:rsidP="00E7344C">
            <w:pPr>
              <w:jc w:val="both"/>
            </w:pPr>
            <w:r w:rsidRPr="00944A9E">
              <w:t xml:space="preserve">Hájková, E. (2011). </w:t>
            </w:r>
            <w:r w:rsidRPr="00944A9E">
              <w:rPr>
                <w:i/>
              </w:rPr>
              <w:t>Rétorika pro pedagogy.</w:t>
            </w:r>
            <w:r w:rsidRPr="00944A9E">
              <w:t xml:space="preserve"> Praha: Grada.</w:t>
            </w:r>
          </w:p>
          <w:p w:rsidR="00047644" w:rsidRPr="00944A9E" w:rsidRDefault="00047644" w:rsidP="00E7344C">
            <w:r w:rsidRPr="00944A9E">
              <w:t xml:space="preserve">Kraus, J. et al. (2011). </w:t>
            </w:r>
            <w:r w:rsidRPr="00944A9E">
              <w:rPr>
                <w:i/>
                <w:iCs/>
              </w:rPr>
              <w:t>Člověk mluvící</w:t>
            </w:r>
            <w:r w:rsidRPr="00944A9E">
              <w:t>. Voznice: Leda. </w:t>
            </w:r>
          </w:p>
          <w:p w:rsidR="00047644" w:rsidRPr="00944A9E" w:rsidRDefault="00047644" w:rsidP="00E7344C">
            <w:r w:rsidRPr="00944A9E">
              <w:rPr>
                <w:bCs/>
                <w:i/>
                <w:iCs/>
              </w:rPr>
              <w:t xml:space="preserve">Internetová jazyková příručka Ústavu pro jazyk český. </w:t>
            </w:r>
            <w:r w:rsidRPr="00944A9E">
              <w:rPr>
                <w:bCs/>
                <w:iCs/>
              </w:rPr>
              <w:t>(</w:t>
            </w:r>
            <w:r w:rsidR="006C18C6">
              <w:rPr>
                <w:bCs/>
                <w:iCs/>
              </w:rPr>
              <w:t>http:/</w:t>
            </w:r>
            <w:r w:rsidRPr="00944A9E">
              <w:rPr>
                <w:bCs/>
                <w:iCs/>
              </w:rPr>
              <w:t>prirucka.ujc.cz)</w:t>
            </w:r>
          </w:p>
          <w:p w:rsidR="00047644" w:rsidRPr="00944A9E" w:rsidRDefault="00047644" w:rsidP="00E7344C">
            <w:pPr>
              <w:jc w:val="both"/>
            </w:pPr>
          </w:p>
        </w:tc>
      </w:tr>
      <w:tr w:rsidR="00047644" w:rsidRPr="00944A9E" w:rsidTr="002F3CE6">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47644" w:rsidRPr="00944A9E" w:rsidRDefault="00047644" w:rsidP="00E7344C">
            <w:pPr>
              <w:jc w:val="center"/>
              <w:rPr>
                <w:b/>
              </w:rPr>
            </w:pPr>
            <w:r w:rsidRPr="00944A9E">
              <w:rPr>
                <w:b/>
              </w:rPr>
              <w:t>Informace ke kombinované nebo distanční formě</w:t>
            </w:r>
          </w:p>
        </w:tc>
      </w:tr>
      <w:tr w:rsidR="00047644" w:rsidRPr="00944A9E" w:rsidTr="00E7344C">
        <w:trPr>
          <w:jc w:val="center"/>
        </w:trPr>
        <w:tc>
          <w:tcPr>
            <w:tcW w:w="5670" w:type="dxa"/>
            <w:gridSpan w:val="3"/>
            <w:tcBorders>
              <w:top w:val="single" w:sz="2" w:space="0" w:color="auto"/>
            </w:tcBorders>
            <w:shd w:val="clear" w:color="auto" w:fill="F7CAAC"/>
          </w:tcPr>
          <w:p w:rsidR="00047644" w:rsidRPr="00944A9E" w:rsidRDefault="00047644" w:rsidP="00E7344C">
            <w:pPr>
              <w:jc w:val="both"/>
            </w:pPr>
            <w:r w:rsidRPr="00944A9E">
              <w:rPr>
                <w:b/>
              </w:rPr>
              <w:t>Rozsah konzultací (soustředění)</w:t>
            </w:r>
          </w:p>
        </w:tc>
        <w:tc>
          <w:tcPr>
            <w:tcW w:w="709" w:type="dxa"/>
            <w:tcBorders>
              <w:top w:val="single" w:sz="2" w:space="0" w:color="auto"/>
            </w:tcBorders>
          </w:tcPr>
          <w:p w:rsidR="00047644" w:rsidRPr="00944A9E" w:rsidRDefault="00047644" w:rsidP="00E7344C">
            <w:pPr>
              <w:jc w:val="both"/>
            </w:pPr>
          </w:p>
        </w:tc>
        <w:tc>
          <w:tcPr>
            <w:tcW w:w="3828" w:type="dxa"/>
            <w:gridSpan w:val="4"/>
            <w:tcBorders>
              <w:top w:val="single" w:sz="2" w:space="0" w:color="auto"/>
            </w:tcBorders>
            <w:shd w:val="clear" w:color="auto" w:fill="F7CAAC"/>
          </w:tcPr>
          <w:p w:rsidR="00047644" w:rsidRPr="00944A9E" w:rsidRDefault="00047644" w:rsidP="00E7344C">
            <w:pPr>
              <w:jc w:val="both"/>
              <w:rPr>
                <w:b/>
              </w:rPr>
            </w:pPr>
            <w:r w:rsidRPr="00944A9E">
              <w:rPr>
                <w:b/>
              </w:rPr>
              <w:t xml:space="preserve">hodin </w:t>
            </w:r>
          </w:p>
        </w:tc>
      </w:tr>
      <w:tr w:rsidR="00047644" w:rsidRPr="00944A9E" w:rsidTr="002F3CE6">
        <w:trPr>
          <w:jc w:val="center"/>
        </w:trPr>
        <w:tc>
          <w:tcPr>
            <w:tcW w:w="10207" w:type="dxa"/>
            <w:gridSpan w:val="8"/>
            <w:shd w:val="clear" w:color="auto" w:fill="F7CAAC"/>
          </w:tcPr>
          <w:p w:rsidR="00047644" w:rsidRPr="00944A9E" w:rsidRDefault="00047644" w:rsidP="00E7344C">
            <w:pPr>
              <w:jc w:val="both"/>
              <w:rPr>
                <w:b/>
              </w:rPr>
            </w:pPr>
            <w:r w:rsidRPr="00944A9E">
              <w:rPr>
                <w:b/>
              </w:rPr>
              <w:t>Informace o způsobu kontaktu s</w:t>
            </w:r>
            <w:r w:rsidR="002F3CE6">
              <w:rPr>
                <w:b/>
              </w:rPr>
              <w:t> </w:t>
            </w:r>
            <w:r w:rsidRPr="00944A9E">
              <w:rPr>
                <w:b/>
              </w:rPr>
              <w:t>vyučujícím</w:t>
            </w:r>
          </w:p>
        </w:tc>
      </w:tr>
      <w:tr w:rsidR="00047644" w:rsidRPr="00944A9E" w:rsidTr="002F3CE6">
        <w:trPr>
          <w:trHeight w:val="610"/>
          <w:jc w:val="center"/>
        </w:trPr>
        <w:tc>
          <w:tcPr>
            <w:tcW w:w="10207" w:type="dxa"/>
            <w:gridSpan w:val="8"/>
          </w:tcPr>
          <w:p w:rsidR="00047644" w:rsidRDefault="00047644" w:rsidP="00E7344C">
            <w:pPr>
              <w:jc w:val="both"/>
            </w:pPr>
          </w:p>
          <w:p w:rsidR="003B651A" w:rsidRPr="00944A9E" w:rsidRDefault="003B651A" w:rsidP="00E7344C">
            <w:pPr>
              <w:jc w:val="both"/>
            </w:pPr>
          </w:p>
        </w:tc>
      </w:tr>
    </w:tbl>
    <w:p w:rsidR="00950F8B"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047644" w:rsidRPr="00944A9E" w:rsidTr="001451E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047644" w:rsidRPr="00944A9E" w:rsidRDefault="001F47BB" w:rsidP="00E7344C">
            <w:pPr>
              <w:jc w:val="both"/>
              <w:rPr>
                <w:b/>
                <w:sz w:val="28"/>
                <w:szCs w:val="28"/>
              </w:rPr>
            </w:pPr>
            <w:r>
              <w:br w:type="page"/>
            </w:r>
            <w:r w:rsidR="00F32C9A">
              <w:br w:type="page"/>
            </w:r>
            <w:r w:rsidR="00047644" w:rsidRPr="00944A9E">
              <w:rPr>
                <w:b/>
                <w:sz w:val="28"/>
                <w:szCs w:val="28"/>
              </w:rPr>
              <w:br w:type="page"/>
              <w:t>B-III – Charakteristika studijního předmětu</w:t>
            </w:r>
          </w:p>
        </w:tc>
      </w:tr>
      <w:tr w:rsidR="00047644" w:rsidRPr="00944A9E" w:rsidTr="00E7344C">
        <w:trPr>
          <w:jc w:val="center"/>
        </w:trPr>
        <w:tc>
          <w:tcPr>
            <w:tcW w:w="3474" w:type="dxa"/>
            <w:tcBorders>
              <w:top w:val="double" w:sz="4" w:space="0" w:color="auto"/>
            </w:tcBorders>
            <w:shd w:val="clear" w:color="auto" w:fill="F7CAAC"/>
          </w:tcPr>
          <w:p w:rsidR="00047644" w:rsidRPr="00944A9E" w:rsidRDefault="00047644" w:rsidP="00E7344C">
            <w:pPr>
              <w:jc w:val="both"/>
              <w:rPr>
                <w:b/>
              </w:rPr>
            </w:pPr>
            <w:r w:rsidRPr="00944A9E">
              <w:rPr>
                <w:b/>
              </w:rPr>
              <w:t>Název studijního předmětu</w:t>
            </w:r>
          </w:p>
        </w:tc>
        <w:tc>
          <w:tcPr>
            <w:tcW w:w="6733" w:type="dxa"/>
            <w:gridSpan w:val="7"/>
            <w:tcBorders>
              <w:top w:val="double" w:sz="4" w:space="0" w:color="auto"/>
            </w:tcBorders>
          </w:tcPr>
          <w:p w:rsidR="00047644" w:rsidRPr="00944A9E" w:rsidRDefault="00047644" w:rsidP="00E7344C">
            <w:pPr>
              <w:jc w:val="both"/>
            </w:pPr>
            <w:r w:rsidRPr="00944A9E">
              <w:t>Základy hudební teorie</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Typ předmětu</w:t>
            </w:r>
          </w:p>
        </w:tc>
        <w:tc>
          <w:tcPr>
            <w:tcW w:w="3411" w:type="dxa"/>
            <w:gridSpan w:val="4"/>
          </w:tcPr>
          <w:p w:rsidR="00047644" w:rsidRPr="00944A9E" w:rsidRDefault="00047644" w:rsidP="00E7344C">
            <w:pPr>
              <w:jc w:val="both"/>
            </w:pPr>
            <w:r w:rsidRPr="00944A9E">
              <w:t>povinný, PZ</w:t>
            </w:r>
          </w:p>
        </w:tc>
        <w:tc>
          <w:tcPr>
            <w:tcW w:w="2694" w:type="dxa"/>
            <w:gridSpan w:val="2"/>
            <w:shd w:val="clear" w:color="auto" w:fill="F7CAAC"/>
          </w:tcPr>
          <w:p w:rsidR="00047644" w:rsidRPr="00944A9E" w:rsidRDefault="00047644" w:rsidP="00E7344C">
            <w:pPr>
              <w:jc w:val="both"/>
            </w:pPr>
            <w:r w:rsidRPr="00944A9E">
              <w:rPr>
                <w:b/>
              </w:rPr>
              <w:t>doporučený ročník / semestr</w:t>
            </w:r>
          </w:p>
        </w:tc>
        <w:tc>
          <w:tcPr>
            <w:tcW w:w="628" w:type="dxa"/>
          </w:tcPr>
          <w:p w:rsidR="00047644" w:rsidRPr="00944A9E" w:rsidRDefault="008D5EBB" w:rsidP="00E7344C">
            <w:pPr>
              <w:jc w:val="both"/>
            </w:pPr>
            <w:r>
              <w:t>1/</w:t>
            </w:r>
            <w:del w:id="516" w:author="Hana Navrátilová" w:date="2019-09-24T11:10:00Z">
              <w:r w:rsidR="00047644" w:rsidRPr="00944A9E">
                <w:delText>LS</w:delText>
              </w:r>
            </w:del>
            <w:ins w:id="517" w:author="Hana Navrátilová" w:date="2019-09-24T11:10:00Z">
              <w:r>
                <w:t>Z</w:t>
              </w:r>
              <w:r w:rsidR="00047644" w:rsidRPr="00944A9E">
                <w:t>S</w:t>
              </w:r>
            </w:ins>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Rozsah studijního předmětu</w:t>
            </w:r>
          </w:p>
        </w:tc>
        <w:tc>
          <w:tcPr>
            <w:tcW w:w="2196" w:type="dxa"/>
            <w:gridSpan w:val="2"/>
          </w:tcPr>
          <w:p w:rsidR="00047644" w:rsidRPr="00944A9E" w:rsidRDefault="00047644" w:rsidP="00E7344C">
            <w:pPr>
              <w:jc w:val="both"/>
            </w:pPr>
            <w:r w:rsidRPr="00944A9E">
              <w:t>28s</w:t>
            </w:r>
          </w:p>
        </w:tc>
        <w:tc>
          <w:tcPr>
            <w:tcW w:w="709" w:type="dxa"/>
            <w:shd w:val="clear" w:color="auto" w:fill="F7CAAC"/>
          </w:tcPr>
          <w:p w:rsidR="00047644" w:rsidRPr="00944A9E" w:rsidRDefault="00047644" w:rsidP="00E7344C">
            <w:pPr>
              <w:jc w:val="both"/>
              <w:rPr>
                <w:b/>
              </w:rPr>
            </w:pPr>
            <w:r w:rsidRPr="00944A9E">
              <w:rPr>
                <w:b/>
              </w:rPr>
              <w:t xml:space="preserve">hod. </w:t>
            </w:r>
          </w:p>
        </w:tc>
        <w:tc>
          <w:tcPr>
            <w:tcW w:w="506" w:type="dxa"/>
          </w:tcPr>
          <w:p w:rsidR="00047644" w:rsidRPr="00944A9E" w:rsidRDefault="00047644" w:rsidP="00E7344C">
            <w:pPr>
              <w:jc w:val="both"/>
            </w:pPr>
            <w:r w:rsidRPr="00944A9E">
              <w:t>28</w:t>
            </w:r>
          </w:p>
        </w:tc>
        <w:tc>
          <w:tcPr>
            <w:tcW w:w="2155" w:type="dxa"/>
            <w:shd w:val="clear" w:color="auto" w:fill="F7CAAC"/>
          </w:tcPr>
          <w:p w:rsidR="00047644" w:rsidRPr="00944A9E" w:rsidRDefault="00047644" w:rsidP="00E7344C">
            <w:pPr>
              <w:jc w:val="both"/>
              <w:rPr>
                <w:b/>
              </w:rPr>
            </w:pPr>
            <w:r w:rsidRPr="00944A9E">
              <w:rPr>
                <w:b/>
              </w:rPr>
              <w:t>kreditů</w:t>
            </w:r>
          </w:p>
        </w:tc>
        <w:tc>
          <w:tcPr>
            <w:tcW w:w="1167" w:type="dxa"/>
            <w:gridSpan w:val="2"/>
          </w:tcPr>
          <w:p w:rsidR="00047644" w:rsidRPr="00944A9E" w:rsidRDefault="00047644" w:rsidP="00E7344C">
            <w:pPr>
              <w:jc w:val="both"/>
            </w:pPr>
            <w:r w:rsidRPr="00944A9E">
              <w:t>2</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Prerekvizity, korekvizity, ekvivalence</w:t>
            </w:r>
          </w:p>
        </w:tc>
        <w:tc>
          <w:tcPr>
            <w:tcW w:w="6733" w:type="dxa"/>
            <w:gridSpan w:val="7"/>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Způsob ověření studijních výsledků</w:t>
            </w:r>
          </w:p>
        </w:tc>
        <w:tc>
          <w:tcPr>
            <w:tcW w:w="3411" w:type="dxa"/>
            <w:gridSpan w:val="4"/>
          </w:tcPr>
          <w:p w:rsidR="00047644" w:rsidRPr="00944A9E" w:rsidRDefault="00047644" w:rsidP="00E7344C">
            <w:pPr>
              <w:jc w:val="both"/>
            </w:pPr>
            <w:r w:rsidRPr="00944A9E">
              <w:t>zápočet</w:t>
            </w:r>
          </w:p>
        </w:tc>
        <w:tc>
          <w:tcPr>
            <w:tcW w:w="2155" w:type="dxa"/>
            <w:shd w:val="clear" w:color="auto" w:fill="F7CAAC"/>
          </w:tcPr>
          <w:p w:rsidR="00047644" w:rsidRPr="00944A9E" w:rsidRDefault="00047644" w:rsidP="00E7344C">
            <w:pPr>
              <w:jc w:val="both"/>
              <w:rPr>
                <w:b/>
              </w:rPr>
            </w:pPr>
            <w:r w:rsidRPr="00944A9E">
              <w:rPr>
                <w:b/>
              </w:rPr>
              <w:t>Forma výuky</w:t>
            </w:r>
          </w:p>
        </w:tc>
        <w:tc>
          <w:tcPr>
            <w:tcW w:w="1167" w:type="dxa"/>
            <w:gridSpan w:val="2"/>
          </w:tcPr>
          <w:p w:rsidR="00047644" w:rsidRPr="00944A9E" w:rsidRDefault="00047644" w:rsidP="00E7344C">
            <w:pPr>
              <w:jc w:val="both"/>
            </w:pPr>
            <w:r w:rsidRPr="00944A9E">
              <w:t>seminář</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047644" w:rsidRPr="00944A9E" w:rsidRDefault="00047644" w:rsidP="00E7344C">
            <w:pPr>
              <w:jc w:val="both"/>
            </w:pPr>
            <w:r w:rsidRPr="00944A9E">
              <w:t>Aktivní účast na cvičeních, úspěšné absolvování písemného testu a zpracování dílčích úkolů, které student předkládá při obhajobě zápočtu.</w:t>
            </w:r>
          </w:p>
        </w:tc>
      </w:tr>
      <w:tr w:rsidR="00047644" w:rsidRPr="00944A9E" w:rsidTr="001451EB">
        <w:trPr>
          <w:trHeight w:val="345"/>
          <w:jc w:val="center"/>
        </w:trPr>
        <w:tc>
          <w:tcPr>
            <w:tcW w:w="10207" w:type="dxa"/>
            <w:gridSpan w:val="8"/>
            <w:tcBorders>
              <w:top w:val="nil"/>
            </w:tcBorders>
          </w:tcPr>
          <w:p w:rsidR="00047644" w:rsidRPr="00944A9E" w:rsidRDefault="00047644" w:rsidP="00E7344C">
            <w:pPr>
              <w:jc w:val="both"/>
            </w:pPr>
          </w:p>
        </w:tc>
      </w:tr>
      <w:tr w:rsidR="00047644" w:rsidRPr="00944A9E" w:rsidTr="00E7344C">
        <w:trPr>
          <w:trHeight w:val="197"/>
          <w:jc w:val="center"/>
        </w:trPr>
        <w:tc>
          <w:tcPr>
            <w:tcW w:w="3474" w:type="dxa"/>
            <w:tcBorders>
              <w:top w:val="nil"/>
            </w:tcBorders>
            <w:shd w:val="clear" w:color="auto" w:fill="F7CAAC"/>
          </w:tcPr>
          <w:p w:rsidR="00047644" w:rsidRPr="00944A9E" w:rsidRDefault="00047644" w:rsidP="00E7344C">
            <w:pPr>
              <w:jc w:val="both"/>
              <w:rPr>
                <w:b/>
              </w:rPr>
            </w:pPr>
            <w:r w:rsidRPr="00944A9E">
              <w:rPr>
                <w:b/>
              </w:rPr>
              <w:t>Garant předmětu</w:t>
            </w:r>
          </w:p>
        </w:tc>
        <w:tc>
          <w:tcPr>
            <w:tcW w:w="6733" w:type="dxa"/>
            <w:gridSpan w:val="7"/>
            <w:tcBorders>
              <w:top w:val="nil"/>
            </w:tcBorders>
          </w:tcPr>
          <w:p w:rsidR="00AA59E0" w:rsidRPr="00944A9E" w:rsidRDefault="00AA59E0" w:rsidP="00E7344C">
            <w:r w:rsidRPr="00944A9E">
              <w:t xml:space="preserve">Mgr. Libuše </w:t>
            </w:r>
            <w:r w:rsidR="00C80CD3">
              <w:t>Jelénková</w:t>
            </w:r>
            <w:r w:rsidRPr="00944A9E">
              <w:t>, Ph.D.</w:t>
            </w:r>
          </w:p>
          <w:p w:rsidR="00047644" w:rsidRPr="00944A9E" w:rsidRDefault="00047644" w:rsidP="00E7344C"/>
        </w:tc>
      </w:tr>
      <w:tr w:rsidR="00047644" w:rsidRPr="00944A9E" w:rsidTr="00E7344C">
        <w:trPr>
          <w:trHeight w:val="543"/>
          <w:jc w:val="center"/>
        </w:trPr>
        <w:tc>
          <w:tcPr>
            <w:tcW w:w="3474" w:type="dxa"/>
            <w:tcBorders>
              <w:top w:val="nil"/>
            </w:tcBorders>
            <w:shd w:val="clear" w:color="auto" w:fill="F7CAAC"/>
          </w:tcPr>
          <w:p w:rsidR="00047644" w:rsidRPr="00944A9E" w:rsidRDefault="00047644" w:rsidP="00E7344C">
            <w:pPr>
              <w:jc w:val="both"/>
              <w:rPr>
                <w:b/>
              </w:rPr>
            </w:pPr>
            <w:r w:rsidRPr="00944A9E">
              <w:rPr>
                <w:b/>
              </w:rPr>
              <w:t>Zapojení garanta do výuky předmětu</w:t>
            </w:r>
          </w:p>
        </w:tc>
        <w:tc>
          <w:tcPr>
            <w:tcW w:w="6733" w:type="dxa"/>
            <w:gridSpan w:val="7"/>
            <w:tcBorders>
              <w:top w:val="nil"/>
            </w:tcBorders>
          </w:tcPr>
          <w:p w:rsidR="00047644" w:rsidRPr="00944A9E" w:rsidRDefault="00047644" w:rsidP="00E7344C">
            <w:pPr>
              <w:jc w:val="both"/>
            </w:pPr>
            <w:r w:rsidRPr="00944A9E">
              <w:t>vede seminář</w:t>
            </w:r>
          </w:p>
        </w:tc>
      </w:tr>
      <w:tr w:rsidR="00047644" w:rsidRPr="00944A9E" w:rsidTr="00E7344C">
        <w:trPr>
          <w:trHeight w:val="172"/>
          <w:jc w:val="center"/>
        </w:trPr>
        <w:tc>
          <w:tcPr>
            <w:tcW w:w="3474" w:type="dxa"/>
            <w:shd w:val="clear" w:color="auto" w:fill="F7CAAC"/>
          </w:tcPr>
          <w:p w:rsidR="00047644" w:rsidRPr="00944A9E" w:rsidRDefault="00047644" w:rsidP="00E7344C">
            <w:pPr>
              <w:jc w:val="both"/>
              <w:rPr>
                <w:b/>
              </w:rPr>
            </w:pPr>
            <w:r w:rsidRPr="00944A9E">
              <w:rPr>
                <w:b/>
              </w:rPr>
              <w:t>Vyučující</w:t>
            </w:r>
          </w:p>
        </w:tc>
        <w:tc>
          <w:tcPr>
            <w:tcW w:w="6733" w:type="dxa"/>
            <w:gridSpan w:val="7"/>
            <w:tcBorders>
              <w:bottom w:val="nil"/>
            </w:tcBorders>
            <w:shd w:val="clear" w:color="auto" w:fill="auto"/>
          </w:tcPr>
          <w:p w:rsidR="00047644" w:rsidRPr="00944A9E" w:rsidRDefault="00AA59E0" w:rsidP="008D5EBB">
            <w:r w:rsidRPr="00944A9E">
              <w:t xml:space="preserve">Mgr. Libuše </w:t>
            </w:r>
            <w:r w:rsidR="00C80CD3">
              <w:t>Jelénková</w:t>
            </w:r>
            <w:r w:rsidRPr="00944A9E">
              <w:t xml:space="preserve">, Ph.D. </w:t>
            </w:r>
            <w:del w:id="518" w:author="Hana Navrátilová" w:date="2019-09-24T11:10:00Z">
              <w:r w:rsidR="000C0A54" w:rsidRPr="00944A9E">
                <w:delText>(50</w:delText>
              </w:r>
              <w:r w:rsidR="00047644" w:rsidRPr="00944A9E">
                <w:delText>%</w:delText>
              </w:r>
              <w:r w:rsidR="000C0A54" w:rsidRPr="00944A9E">
                <w:delText>), Mgr. Marie Pavelková (50</w:delText>
              </w:r>
            </w:del>
            <w:ins w:id="519" w:author="Hana Navrátilová" w:date="2019-09-24T11:10:00Z">
              <w:r w:rsidR="000C0A54" w:rsidRPr="00944A9E">
                <w:t>(</w:t>
              </w:r>
              <w:r w:rsidR="008D5EBB">
                <w:t>100</w:t>
              </w:r>
            </w:ins>
            <w:r w:rsidR="008D5EBB">
              <w:t>%)</w:t>
            </w:r>
          </w:p>
        </w:tc>
      </w:tr>
      <w:tr w:rsidR="00047644" w:rsidRPr="00944A9E" w:rsidTr="001451EB">
        <w:trPr>
          <w:trHeight w:val="554"/>
          <w:jc w:val="center"/>
        </w:trPr>
        <w:tc>
          <w:tcPr>
            <w:tcW w:w="10207" w:type="dxa"/>
            <w:gridSpan w:val="8"/>
            <w:tcBorders>
              <w:top w:val="nil"/>
            </w:tcBorders>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Stručná anotace předmětu</w:t>
            </w:r>
          </w:p>
        </w:tc>
        <w:tc>
          <w:tcPr>
            <w:tcW w:w="6733" w:type="dxa"/>
            <w:gridSpan w:val="7"/>
            <w:tcBorders>
              <w:bottom w:val="nil"/>
            </w:tcBorders>
          </w:tcPr>
          <w:p w:rsidR="00047644" w:rsidRPr="00944A9E" w:rsidRDefault="00047644" w:rsidP="00E7344C">
            <w:pPr>
              <w:jc w:val="both"/>
            </w:pPr>
          </w:p>
        </w:tc>
      </w:tr>
      <w:tr w:rsidR="00047644" w:rsidRPr="00944A9E" w:rsidTr="001451EB">
        <w:trPr>
          <w:trHeight w:val="3938"/>
          <w:jc w:val="center"/>
        </w:trPr>
        <w:tc>
          <w:tcPr>
            <w:tcW w:w="10207" w:type="dxa"/>
            <w:gridSpan w:val="8"/>
            <w:tcBorders>
              <w:top w:val="nil"/>
              <w:bottom w:val="single" w:sz="12" w:space="0" w:color="auto"/>
            </w:tcBorders>
          </w:tcPr>
          <w:p w:rsidR="00047644" w:rsidRPr="00944A9E" w:rsidRDefault="00047644" w:rsidP="00E7344C">
            <w:pPr>
              <w:jc w:val="both"/>
            </w:pPr>
          </w:p>
          <w:p w:rsidR="00047644" w:rsidRPr="00944A9E" w:rsidRDefault="00047644" w:rsidP="00E7344C">
            <w:pPr>
              <w:jc w:val="both"/>
            </w:pPr>
            <w:r w:rsidRPr="00944A9E">
              <w:t>Hudební pedagogika a hudební výchova v systému muzikologických disciplín.</w:t>
            </w:r>
          </w:p>
          <w:p w:rsidR="00047644" w:rsidRPr="00944A9E" w:rsidRDefault="00047644" w:rsidP="00E7344C">
            <w:pPr>
              <w:jc w:val="both"/>
            </w:pPr>
            <w:r w:rsidRPr="00944A9E">
              <w:t xml:space="preserve">Přehled v dějinách hudby. </w:t>
            </w:r>
          </w:p>
          <w:p w:rsidR="00047644" w:rsidRPr="00944A9E" w:rsidRDefault="00047644" w:rsidP="00E7344C">
            <w:pPr>
              <w:jc w:val="both"/>
            </w:pPr>
            <w:r w:rsidRPr="00944A9E">
              <w:t xml:space="preserve">Osvojení základních znalostí z hudebního notopisu. </w:t>
            </w:r>
          </w:p>
          <w:p w:rsidR="00047644" w:rsidRPr="00944A9E" w:rsidRDefault="00047644" w:rsidP="00E7344C">
            <w:pPr>
              <w:jc w:val="both"/>
            </w:pPr>
            <w:r w:rsidRPr="00944A9E">
              <w:t>Přehled v tóninové soustavě – dur.</w:t>
            </w:r>
          </w:p>
          <w:p w:rsidR="00047644" w:rsidRPr="00944A9E" w:rsidRDefault="00047644" w:rsidP="00E7344C">
            <w:pPr>
              <w:jc w:val="both"/>
            </w:pPr>
            <w:r w:rsidRPr="00944A9E">
              <w:t>Přehled v tóninové soustavě – moll.</w:t>
            </w:r>
          </w:p>
          <w:p w:rsidR="00047644" w:rsidRPr="00944A9E" w:rsidRDefault="00047644" w:rsidP="00E7344C">
            <w:pPr>
              <w:jc w:val="both"/>
            </w:pPr>
            <w:r w:rsidRPr="00944A9E">
              <w:t xml:space="preserve">Pochopení základní akordické struktury tonální harmonie. </w:t>
            </w:r>
          </w:p>
          <w:p w:rsidR="00047644" w:rsidRPr="00944A9E" w:rsidRDefault="00047644" w:rsidP="00E7344C">
            <w:pPr>
              <w:jc w:val="both"/>
            </w:pPr>
            <w:r w:rsidRPr="00944A9E">
              <w:t>Základy hudebních forem.</w:t>
            </w:r>
          </w:p>
          <w:p w:rsidR="00047644" w:rsidRPr="00944A9E" w:rsidRDefault="00047644" w:rsidP="00E7344C">
            <w:pPr>
              <w:jc w:val="both"/>
            </w:pPr>
            <w:r w:rsidRPr="00944A9E">
              <w:t xml:space="preserve">Osvojení základních principů hudby. </w:t>
            </w:r>
          </w:p>
          <w:p w:rsidR="00047644" w:rsidRPr="00944A9E" w:rsidRDefault="00047644" w:rsidP="00E7344C">
            <w:pPr>
              <w:jc w:val="both"/>
            </w:pPr>
            <w:r w:rsidRPr="00944A9E">
              <w:t>Hudba v životě dítěte.</w:t>
            </w:r>
          </w:p>
          <w:p w:rsidR="00047644" w:rsidRPr="00944A9E" w:rsidRDefault="00047644" w:rsidP="00E7344C">
            <w:pPr>
              <w:jc w:val="both"/>
            </w:pPr>
            <w:r w:rsidRPr="00944A9E">
              <w:t>Hlasová výchova, složky hlasové výchovy a hlasová hygiena.</w:t>
            </w:r>
          </w:p>
          <w:p w:rsidR="00047644" w:rsidRPr="00944A9E" w:rsidRDefault="00047644" w:rsidP="00E7344C">
            <w:pPr>
              <w:jc w:val="both"/>
            </w:pPr>
            <w:r w:rsidRPr="00944A9E">
              <w:t>Intonace a tonální písňová metoda.</w:t>
            </w:r>
          </w:p>
          <w:p w:rsidR="00047644" w:rsidRPr="00944A9E" w:rsidRDefault="00047644" w:rsidP="00E7344C">
            <w:pPr>
              <w:jc w:val="both"/>
            </w:pPr>
            <w:r w:rsidRPr="00944A9E">
              <w:t>Nácvik jednohlasé a vícehlasé písně.</w:t>
            </w:r>
          </w:p>
          <w:p w:rsidR="00047644" w:rsidRPr="00944A9E" w:rsidRDefault="00047644" w:rsidP="00E7344C">
            <w:pPr>
              <w:jc w:val="both"/>
            </w:pPr>
            <w:r w:rsidRPr="00944A9E">
              <w:t>Rytmus a rozvoj rytmického cítění.</w:t>
            </w:r>
          </w:p>
          <w:p w:rsidR="00047644" w:rsidRDefault="00047644" w:rsidP="00E7344C">
            <w:pPr>
              <w:jc w:val="both"/>
            </w:pPr>
            <w:r w:rsidRPr="00944A9E">
              <w:t>Rytmické a melodické instrumentální doprovody.</w:t>
            </w:r>
          </w:p>
          <w:p w:rsidR="00DC193A" w:rsidRDefault="00DC193A" w:rsidP="00E7344C">
            <w:pPr>
              <w:jc w:val="both"/>
            </w:pPr>
          </w:p>
          <w:p w:rsidR="00DC193A" w:rsidRPr="00944A9E" w:rsidRDefault="00DC193A" w:rsidP="00E7344C">
            <w:pPr>
              <w:jc w:val="both"/>
            </w:pPr>
          </w:p>
          <w:p w:rsidR="00047644" w:rsidRPr="00944A9E" w:rsidRDefault="00047644" w:rsidP="00E7344C">
            <w:pPr>
              <w:jc w:val="both"/>
            </w:pPr>
          </w:p>
        </w:tc>
      </w:tr>
      <w:tr w:rsidR="00047644" w:rsidRPr="00944A9E" w:rsidTr="00E7344C">
        <w:trPr>
          <w:trHeight w:val="265"/>
          <w:jc w:val="center"/>
        </w:trPr>
        <w:tc>
          <w:tcPr>
            <w:tcW w:w="4041" w:type="dxa"/>
            <w:gridSpan w:val="2"/>
            <w:tcBorders>
              <w:top w:val="nil"/>
            </w:tcBorders>
            <w:shd w:val="clear" w:color="auto" w:fill="F7CAAC"/>
          </w:tcPr>
          <w:p w:rsidR="00047644" w:rsidRPr="00944A9E" w:rsidRDefault="00047644" w:rsidP="00E7344C">
            <w:pPr>
              <w:jc w:val="both"/>
            </w:pPr>
            <w:r w:rsidRPr="00944A9E">
              <w:rPr>
                <w:b/>
              </w:rPr>
              <w:t>Studijní literatura a studijní pomůcky</w:t>
            </w:r>
          </w:p>
        </w:tc>
        <w:tc>
          <w:tcPr>
            <w:tcW w:w="6166" w:type="dxa"/>
            <w:gridSpan w:val="6"/>
            <w:tcBorders>
              <w:top w:val="nil"/>
              <w:bottom w:val="nil"/>
            </w:tcBorders>
          </w:tcPr>
          <w:p w:rsidR="00047644" w:rsidRPr="00944A9E" w:rsidRDefault="00047644" w:rsidP="00E7344C">
            <w:pPr>
              <w:jc w:val="both"/>
            </w:pPr>
          </w:p>
        </w:tc>
      </w:tr>
      <w:tr w:rsidR="00047644" w:rsidRPr="00944A9E" w:rsidTr="001451EB">
        <w:trPr>
          <w:trHeight w:val="1497"/>
          <w:jc w:val="center"/>
        </w:trPr>
        <w:tc>
          <w:tcPr>
            <w:tcW w:w="10207" w:type="dxa"/>
            <w:gridSpan w:val="8"/>
            <w:tcBorders>
              <w:top w:val="nil"/>
            </w:tcBorders>
          </w:tcPr>
          <w:p w:rsidR="00047644" w:rsidRPr="00944A9E" w:rsidRDefault="00047644" w:rsidP="00E7344C">
            <w:pPr>
              <w:jc w:val="both"/>
            </w:pPr>
          </w:p>
          <w:p w:rsidR="00047644" w:rsidRPr="00944A9E" w:rsidRDefault="00047644" w:rsidP="00235A60">
            <w:pPr>
              <w:jc w:val="both"/>
              <w:rPr>
                <w:b/>
                <w:bCs/>
              </w:rPr>
            </w:pPr>
            <w:r w:rsidRPr="00944A9E">
              <w:rPr>
                <w:b/>
                <w:bCs/>
              </w:rPr>
              <w:t>Povinná literatura:</w:t>
            </w:r>
          </w:p>
          <w:p w:rsidR="008D5EBB" w:rsidRDefault="008D5EBB" w:rsidP="008D5EBB">
            <w:pPr>
              <w:jc w:val="both"/>
              <w:rPr>
                <w:moveTo w:id="520" w:author="Hana Navrátilová" w:date="2019-09-24T11:10:00Z"/>
              </w:rPr>
            </w:pPr>
            <w:moveToRangeStart w:id="521" w:author="Hana Navrátilová" w:date="2019-09-24T11:10:00Z" w:name="move20215893"/>
            <w:moveTo w:id="522" w:author="Hana Navrátilová" w:date="2019-09-24T11:10:00Z">
              <w:r w:rsidRPr="00690AF2">
                <w:t xml:space="preserve">Jelénková, L. (2012). Problematika nedostatků v Rámcovém vzdělávacím programu se zaměřením na hudební výchovu. In: </w:t>
              </w:r>
              <w:r w:rsidRPr="00690AF2">
                <w:rPr>
                  <w:i/>
                </w:rPr>
                <w:t>Musica et Educatio IV</w:t>
              </w:r>
              <w:r w:rsidRPr="00690AF2">
                <w:t>. Ružomberok: KU, PdF, 36</w:t>
              </w:r>
              <w:r>
                <w:t>-</w:t>
              </w:r>
              <w:r w:rsidRPr="00690AF2">
                <w:t>40.</w:t>
              </w:r>
            </w:moveTo>
          </w:p>
          <w:moveToRangeEnd w:id="521"/>
          <w:p w:rsidR="00047644" w:rsidRPr="00944A9E" w:rsidRDefault="00781297" w:rsidP="00235A60">
            <w:pPr>
              <w:jc w:val="both"/>
            </w:pPr>
            <w:r>
              <w:fldChar w:fldCharType="begin"/>
            </w:r>
            <w:r>
              <w:instrText xml:space="preserve"> HYPERLINK "http://is.muni.cz/osoba/336" </w:instrText>
            </w:r>
            <w:r>
              <w:fldChar w:fldCharType="separate"/>
            </w:r>
            <w:r w:rsidR="00047644" w:rsidRPr="00944A9E">
              <w:t xml:space="preserve">Crha, B., </w:t>
            </w:r>
            <w:r>
              <w:fldChar w:fldCharType="end"/>
            </w:r>
            <w:r w:rsidR="00451D7F" w:rsidRPr="00944A9E">
              <w:t>&amp;</w:t>
            </w:r>
            <w:r w:rsidR="00065FA3" w:rsidRPr="00944A9E">
              <w:t> </w:t>
            </w:r>
            <w:hyperlink r:id="rId18" w:history="1">
              <w:r w:rsidR="00047644" w:rsidRPr="00944A9E">
                <w:t>Hala</w:t>
              </w:r>
            </w:hyperlink>
            <w:r w:rsidR="00047644" w:rsidRPr="00944A9E">
              <w:t xml:space="preserve">, P. (2003). </w:t>
            </w:r>
            <w:r w:rsidR="00047644" w:rsidRPr="00944A9E">
              <w:rPr>
                <w:i/>
                <w:iCs/>
              </w:rPr>
              <w:t>Technika klavírního doprovodu lidových písní</w:t>
            </w:r>
            <w:r w:rsidR="00047644" w:rsidRPr="00944A9E">
              <w:t>. Brno: Masarykova univerzita v Brně.</w:t>
            </w:r>
          </w:p>
          <w:p w:rsidR="008D5EBB" w:rsidRDefault="008D5EBB" w:rsidP="008D5EBB">
            <w:pPr>
              <w:jc w:val="both"/>
              <w:rPr>
                <w:moveFrom w:id="523" w:author="Hana Navrátilová" w:date="2019-09-24T11:10:00Z"/>
              </w:rPr>
            </w:pPr>
            <w:moveFromRangeStart w:id="524" w:author="Hana Navrátilová" w:date="2019-09-24T11:10:00Z" w:name="move20215893"/>
            <w:moveFrom w:id="525" w:author="Hana Navrátilová" w:date="2019-09-24T11:10:00Z">
              <w:r w:rsidRPr="00690AF2">
                <w:t xml:space="preserve">Jelénková, L. (2012). Problematika nedostatků v Rámcovém vzdělávacím programu se zaměřením na hudební výchovu. In: </w:t>
              </w:r>
              <w:r w:rsidRPr="00690AF2">
                <w:rPr>
                  <w:i/>
                </w:rPr>
                <w:t>Musica et Educatio IV</w:t>
              </w:r>
              <w:r w:rsidRPr="00690AF2">
                <w:t>. Ružomberok: KU, PdF, 36</w:t>
              </w:r>
              <w:r>
                <w:t>-</w:t>
              </w:r>
              <w:r w:rsidRPr="00690AF2">
                <w:t>40.</w:t>
              </w:r>
            </w:moveFrom>
          </w:p>
          <w:moveFromRangeEnd w:id="524"/>
          <w:p w:rsidR="00047644" w:rsidRPr="00944A9E" w:rsidRDefault="00047644" w:rsidP="00235A60">
            <w:pPr>
              <w:jc w:val="both"/>
            </w:pPr>
            <w:r w:rsidRPr="00944A9E">
              <w:t xml:space="preserve">Navrátil, M. (2013). </w:t>
            </w:r>
            <w:r w:rsidRPr="00944A9E">
              <w:rPr>
                <w:i/>
              </w:rPr>
              <w:t>Dějiny hudby – přehled evropských dějin hudby</w:t>
            </w:r>
            <w:r w:rsidRPr="00944A9E">
              <w:t>. Praha: Montanex.</w:t>
            </w:r>
          </w:p>
          <w:p w:rsidR="00047644" w:rsidRPr="00944A9E" w:rsidRDefault="00047644" w:rsidP="00235A60">
            <w:pPr>
              <w:jc w:val="both"/>
            </w:pPr>
            <w:r w:rsidRPr="00944A9E">
              <w:t xml:space="preserve">Režný, P. (2008). </w:t>
            </w:r>
            <w:r w:rsidRPr="00944A9E">
              <w:rPr>
                <w:i/>
              </w:rPr>
              <w:t>Elementární hudební teorie.</w:t>
            </w:r>
            <w:r w:rsidRPr="00944A9E">
              <w:t xml:space="preserve"> Olomouc: UPOL.</w:t>
            </w:r>
          </w:p>
          <w:p w:rsidR="00047644" w:rsidRPr="00944A9E" w:rsidRDefault="00047644" w:rsidP="00235A60">
            <w:pPr>
              <w:jc w:val="both"/>
            </w:pPr>
            <w:r w:rsidRPr="00944A9E">
              <w:t xml:space="preserve">Soušková, D. (2012). </w:t>
            </w:r>
            <w:r w:rsidRPr="00944A9E">
              <w:rPr>
                <w:i/>
              </w:rPr>
              <w:t>Základy hudební teorie a akustiky</w:t>
            </w:r>
            <w:r w:rsidRPr="00944A9E">
              <w:t>. Hradec Králové: Gaudeamus.</w:t>
            </w:r>
          </w:p>
          <w:p w:rsidR="00047644" w:rsidRPr="00944A9E" w:rsidRDefault="00047644" w:rsidP="00235A60">
            <w:pPr>
              <w:jc w:val="both"/>
            </w:pPr>
            <w:r w:rsidRPr="00944A9E">
              <w:t xml:space="preserve">Zenkl, L. (2008). </w:t>
            </w:r>
            <w:r w:rsidRPr="00944A9E">
              <w:rPr>
                <w:i/>
              </w:rPr>
              <w:t>ABC hudební nauky</w:t>
            </w:r>
            <w:r w:rsidRPr="00944A9E">
              <w:t>. Praha: Editio Barenreiter Praha.</w:t>
            </w:r>
          </w:p>
          <w:p w:rsidR="00047644" w:rsidRPr="00944A9E" w:rsidRDefault="00047644" w:rsidP="00235A60">
            <w:pPr>
              <w:jc w:val="both"/>
            </w:pPr>
          </w:p>
          <w:p w:rsidR="00047644" w:rsidRPr="00944A9E" w:rsidRDefault="00047644" w:rsidP="00235A60">
            <w:pPr>
              <w:jc w:val="both"/>
              <w:rPr>
                <w:b/>
              </w:rPr>
            </w:pPr>
            <w:r w:rsidRPr="00944A9E">
              <w:rPr>
                <w:b/>
              </w:rPr>
              <w:t>Doporučená literatura:</w:t>
            </w:r>
          </w:p>
          <w:p w:rsidR="00047644" w:rsidRPr="00944A9E" w:rsidRDefault="00047644" w:rsidP="00235A60">
            <w:pPr>
              <w:jc w:val="both"/>
            </w:pPr>
            <w:r w:rsidRPr="00944A9E">
              <w:t xml:space="preserve">Čížek, B. (2012). </w:t>
            </w:r>
            <w:r w:rsidRPr="00944A9E">
              <w:rPr>
                <w:i/>
                <w:iCs/>
              </w:rPr>
              <w:t>Hudební nástroje evropské hudební kultury</w:t>
            </w:r>
            <w:r w:rsidRPr="00944A9E">
              <w:t>. Praha: Aventinum.</w:t>
            </w:r>
          </w:p>
          <w:p w:rsidR="00047644" w:rsidRPr="00944A9E" w:rsidRDefault="00047644" w:rsidP="00235A60">
            <w:pPr>
              <w:jc w:val="both"/>
            </w:pPr>
            <w:r w:rsidRPr="00944A9E">
              <w:t xml:space="preserve">Fiala, V. (2009). </w:t>
            </w:r>
            <w:r w:rsidRPr="00944A9E">
              <w:rPr>
                <w:i/>
              </w:rPr>
              <w:t>Skladatelem a aranžérem snadno a rychle.</w:t>
            </w:r>
            <w:r w:rsidRPr="00944A9E">
              <w:t xml:space="preserve"> Praha: Muzikus.</w:t>
            </w:r>
          </w:p>
          <w:p w:rsidR="00047644" w:rsidRPr="00944A9E" w:rsidRDefault="00047644" w:rsidP="00235A60">
            <w:pPr>
              <w:jc w:val="both"/>
            </w:pPr>
            <w:r w:rsidRPr="00944A9E">
              <w:t xml:space="preserve">Tichý, V. (2011). </w:t>
            </w:r>
            <w:r w:rsidRPr="00944A9E">
              <w:rPr>
                <w:i/>
              </w:rPr>
              <w:t>Harmonicky myslet a slyšet</w:t>
            </w:r>
            <w:r w:rsidRPr="00944A9E">
              <w:t>. Praha: AMU.</w:t>
            </w:r>
          </w:p>
          <w:p w:rsidR="00047644" w:rsidRPr="00944A9E" w:rsidRDefault="00047644" w:rsidP="00E7344C">
            <w:pPr>
              <w:jc w:val="both"/>
            </w:pPr>
          </w:p>
          <w:p w:rsidR="00047644" w:rsidRPr="00944A9E" w:rsidRDefault="00047644" w:rsidP="00E7344C">
            <w:pPr>
              <w:jc w:val="both"/>
            </w:pPr>
          </w:p>
          <w:p w:rsidR="006406E8" w:rsidRPr="00944A9E" w:rsidRDefault="006406E8" w:rsidP="00E7344C">
            <w:pPr>
              <w:jc w:val="both"/>
              <w:rPr>
                <w:del w:id="526" w:author="Hana Navrátilová" w:date="2019-09-24T11:10:00Z"/>
              </w:rPr>
            </w:pPr>
          </w:p>
          <w:p w:rsidR="00047644" w:rsidRPr="00944A9E" w:rsidRDefault="00047644" w:rsidP="00E7344C">
            <w:pPr>
              <w:jc w:val="both"/>
            </w:pPr>
          </w:p>
        </w:tc>
      </w:tr>
      <w:tr w:rsidR="00047644" w:rsidRPr="00944A9E" w:rsidTr="001451E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47644" w:rsidRPr="00944A9E" w:rsidRDefault="00047644" w:rsidP="00E7344C">
            <w:pPr>
              <w:jc w:val="center"/>
              <w:rPr>
                <w:b/>
              </w:rPr>
            </w:pPr>
            <w:r w:rsidRPr="00944A9E">
              <w:rPr>
                <w:b/>
              </w:rPr>
              <w:t>Informace ke kombinované nebo distanční formě</w:t>
            </w:r>
          </w:p>
        </w:tc>
      </w:tr>
      <w:tr w:rsidR="00047644" w:rsidRPr="00944A9E" w:rsidTr="00E7344C">
        <w:trPr>
          <w:jc w:val="center"/>
        </w:trPr>
        <w:tc>
          <w:tcPr>
            <w:tcW w:w="5670" w:type="dxa"/>
            <w:gridSpan w:val="3"/>
            <w:tcBorders>
              <w:top w:val="single" w:sz="2" w:space="0" w:color="auto"/>
            </w:tcBorders>
            <w:shd w:val="clear" w:color="auto" w:fill="F7CAAC"/>
          </w:tcPr>
          <w:p w:rsidR="00047644" w:rsidRPr="00944A9E" w:rsidRDefault="00047644" w:rsidP="00E7344C">
            <w:pPr>
              <w:jc w:val="both"/>
            </w:pPr>
            <w:r w:rsidRPr="00944A9E">
              <w:rPr>
                <w:b/>
              </w:rPr>
              <w:t>Rozsah konzultací (soustředění)</w:t>
            </w:r>
          </w:p>
        </w:tc>
        <w:tc>
          <w:tcPr>
            <w:tcW w:w="709" w:type="dxa"/>
            <w:tcBorders>
              <w:top w:val="single" w:sz="2" w:space="0" w:color="auto"/>
            </w:tcBorders>
          </w:tcPr>
          <w:p w:rsidR="00047644" w:rsidRPr="00944A9E" w:rsidRDefault="00047644" w:rsidP="00E7344C">
            <w:pPr>
              <w:jc w:val="both"/>
            </w:pPr>
          </w:p>
        </w:tc>
        <w:tc>
          <w:tcPr>
            <w:tcW w:w="3828" w:type="dxa"/>
            <w:gridSpan w:val="4"/>
            <w:tcBorders>
              <w:top w:val="single" w:sz="2" w:space="0" w:color="auto"/>
            </w:tcBorders>
            <w:shd w:val="clear" w:color="auto" w:fill="F7CAAC"/>
          </w:tcPr>
          <w:p w:rsidR="00047644" w:rsidRPr="00944A9E" w:rsidRDefault="00047644" w:rsidP="00E7344C">
            <w:pPr>
              <w:jc w:val="both"/>
              <w:rPr>
                <w:b/>
              </w:rPr>
            </w:pPr>
            <w:r w:rsidRPr="00944A9E">
              <w:rPr>
                <w:b/>
              </w:rPr>
              <w:t xml:space="preserve">hodin </w:t>
            </w:r>
          </w:p>
        </w:tc>
      </w:tr>
      <w:tr w:rsidR="00047644" w:rsidRPr="00944A9E" w:rsidTr="001451EB">
        <w:trPr>
          <w:jc w:val="center"/>
        </w:trPr>
        <w:tc>
          <w:tcPr>
            <w:tcW w:w="10207" w:type="dxa"/>
            <w:gridSpan w:val="8"/>
            <w:shd w:val="clear" w:color="auto" w:fill="F7CAAC"/>
          </w:tcPr>
          <w:p w:rsidR="00047644" w:rsidRPr="00944A9E" w:rsidRDefault="00047644" w:rsidP="00E7344C">
            <w:pPr>
              <w:jc w:val="both"/>
              <w:rPr>
                <w:b/>
              </w:rPr>
            </w:pPr>
            <w:r w:rsidRPr="00944A9E">
              <w:rPr>
                <w:b/>
              </w:rPr>
              <w:t>Informace o způsobu kontaktu s vyučujícím</w:t>
            </w:r>
          </w:p>
        </w:tc>
      </w:tr>
      <w:tr w:rsidR="00047644" w:rsidRPr="00944A9E" w:rsidTr="001451EB">
        <w:trPr>
          <w:trHeight w:val="141"/>
          <w:jc w:val="center"/>
        </w:trPr>
        <w:tc>
          <w:tcPr>
            <w:tcW w:w="10207" w:type="dxa"/>
            <w:gridSpan w:val="8"/>
          </w:tcPr>
          <w:p w:rsidR="00047644" w:rsidRDefault="00047644" w:rsidP="00E7344C">
            <w:pPr>
              <w:jc w:val="both"/>
            </w:pPr>
          </w:p>
          <w:p w:rsidR="003B651A" w:rsidRPr="00944A9E" w:rsidRDefault="003B651A" w:rsidP="00E7344C">
            <w:pPr>
              <w:jc w:val="both"/>
            </w:pPr>
          </w:p>
        </w:tc>
      </w:tr>
    </w:tbl>
    <w:p w:rsidR="003769AC" w:rsidRDefault="00CD2F6C">
      <w:pPr>
        <w:rPr>
          <w:ins w:id="527"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047644" w:rsidRPr="00944A9E" w:rsidTr="00CA08A0">
        <w:trPr>
          <w:jc w:val="center"/>
        </w:trPr>
        <w:tc>
          <w:tcPr>
            <w:tcW w:w="10207" w:type="dxa"/>
            <w:gridSpan w:val="8"/>
            <w:tcBorders>
              <w:bottom w:val="double" w:sz="4" w:space="0" w:color="auto"/>
            </w:tcBorders>
            <w:shd w:val="clear" w:color="auto" w:fill="BDD6EE"/>
          </w:tcPr>
          <w:p w:rsidR="00047644" w:rsidRPr="00944A9E" w:rsidRDefault="00047644" w:rsidP="00E7344C">
            <w:pPr>
              <w:jc w:val="both"/>
              <w:rPr>
                <w:b/>
                <w:sz w:val="28"/>
                <w:szCs w:val="28"/>
              </w:rPr>
            </w:pPr>
            <w:r w:rsidRPr="00944A9E">
              <w:br w:type="page"/>
            </w:r>
            <w:r w:rsidRPr="00944A9E">
              <w:rPr>
                <w:b/>
                <w:sz w:val="28"/>
                <w:szCs w:val="28"/>
              </w:rPr>
              <w:t>B-III – Charakteristika studijního předmětu</w:t>
            </w:r>
          </w:p>
        </w:tc>
      </w:tr>
      <w:tr w:rsidR="00047644" w:rsidRPr="00944A9E" w:rsidTr="00E7344C">
        <w:trPr>
          <w:jc w:val="center"/>
        </w:trPr>
        <w:tc>
          <w:tcPr>
            <w:tcW w:w="3474" w:type="dxa"/>
            <w:tcBorders>
              <w:top w:val="double" w:sz="4" w:space="0" w:color="auto"/>
            </w:tcBorders>
            <w:shd w:val="clear" w:color="auto" w:fill="F7CAAC"/>
          </w:tcPr>
          <w:p w:rsidR="00047644" w:rsidRPr="00944A9E" w:rsidRDefault="00047644" w:rsidP="00E7344C">
            <w:pPr>
              <w:jc w:val="both"/>
              <w:rPr>
                <w:b/>
              </w:rPr>
            </w:pPr>
            <w:r w:rsidRPr="00944A9E">
              <w:rPr>
                <w:b/>
              </w:rPr>
              <w:t>Název studijního předmětu</w:t>
            </w:r>
          </w:p>
        </w:tc>
        <w:tc>
          <w:tcPr>
            <w:tcW w:w="6733" w:type="dxa"/>
            <w:gridSpan w:val="7"/>
            <w:tcBorders>
              <w:top w:val="double" w:sz="4" w:space="0" w:color="auto"/>
            </w:tcBorders>
          </w:tcPr>
          <w:p w:rsidR="00047644" w:rsidRPr="00944A9E" w:rsidRDefault="00047644" w:rsidP="00E7344C">
            <w:pPr>
              <w:jc w:val="both"/>
            </w:pPr>
            <w:r w:rsidRPr="00944A9E">
              <w:t>Anglický jazyk v primárním vzdělávání</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Typ předmětu</w:t>
            </w:r>
          </w:p>
        </w:tc>
        <w:tc>
          <w:tcPr>
            <w:tcW w:w="3411" w:type="dxa"/>
            <w:gridSpan w:val="4"/>
          </w:tcPr>
          <w:p w:rsidR="00047644" w:rsidRPr="00944A9E" w:rsidRDefault="00047644" w:rsidP="00E7344C">
            <w:pPr>
              <w:jc w:val="both"/>
            </w:pPr>
            <w:r w:rsidRPr="00944A9E">
              <w:t>povinný, PZ</w:t>
            </w:r>
          </w:p>
        </w:tc>
        <w:tc>
          <w:tcPr>
            <w:tcW w:w="2694" w:type="dxa"/>
            <w:gridSpan w:val="2"/>
            <w:shd w:val="clear" w:color="auto" w:fill="F7CAAC"/>
          </w:tcPr>
          <w:p w:rsidR="00047644" w:rsidRPr="00944A9E" w:rsidRDefault="00047644" w:rsidP="00E7344C">
            <w:pPr>
              <w:jc w:val="both"/>
            </w:pPr>
            <w:r w:rsidRPr="00944A9E">
              <w:rPr>
                <w:b/>
              </w:rPr>
              <w:t>doporučený ročník / semestr</w:t>
            </w:r>
          </w:p>
        </w:tc>
        <w:tc>
          <w:tcPr>
            <w:tcW w:w="628" w:type="dxa"/>
          </w:tcPr>
          <w:p w:rsidR="00047644" w:rsidRPr="00944A9E" w:rsidRDefault="00047644" w:rsidP="00E7344C">
            <w:pPr>
              <w:jc w:val="both"/>
            </w:pPr>
            <w:r w:rsidRPr="00944A9E">
              <w:t>1/ZS</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Rozsah studijního předmětu</w:t>
            </w:r>
          </w:p>
        </w:tc>
        <w:tc>
          <w:tcPr>
            <w:tcW w:w="2196" w:type="dxa"/>
            <w:gridSpan w:val="2"/>
          </w:tcPr>
          <w:p w:rsidR="00047644" w:rsidRPr="00944A9E" w:rsidRDefault="00047644" w:rsidP="00E7344C">
            <w:pPr>
              <w:jc w:val="both"/>
            </w:pPr>
            <w:r w:rsidRPr="00944A9E">
              <w:t>14p+14s</w:t>
            </w:r>
          </w:p>
        </w:tc>
        <w:tc>
          <w:tcPr>
            <w:tcW w:w="709" w:type="dxa"/>
            <w:shd w:val="clear" w:color="auto" w:fill="F7CAAC"/>
          </w:tcPr>
          <w:p w:rsidR="00047644" w:rsidRPr="00944A9E" w:rsidRDefault="00047644" w:rsidP="00E7344C">
            <w:pPr>
              <w:jc w:val="both"/>
              <w:rPr>
                <w:b/>
              </w:rPr>
            </w:pPr>
            <w:r w:rsidRPr="00944A9E">
              <w:rPr>
                <w:b/>
              </w:rPr>
              <w:t xml:space="preserve">hod. </w:t>
            </w:r>
          </w:p>
        </w:tc>
        <w:tc>
          <w:tcPr>
            <w:tcW w:w="506" w:type="dxa"/>
          </w:tcPr>
          <w:p w:rsidR="00047644" w:rsidRPr="00944A9E" w:rsidRDefault="00047644" w:rsidP="00E7344C">
            <w:pPr>
              <w:jc w:val="both"/>
            </w:pPr>
            <w:r w:rsidRPr="00944A9E">
              <w:t>28</w:t>
            </w:r>
          </w:p>
        </w:tc>
        <w:tc>
          <w:tcPr>
            <w:tcW w:w="2155" w:type="dxa"/>
            <w:shd w:val="clear" w:color="auto" w:fill="F7CAAC"/>
          </w:tcPr>
          <w:p w:rsidR="00047644" w:rsidRPr="00944A9E" w:rsidRDefault="00047644" w:rsidP="00E7344C">
            <w:pPr>
              <w:jc w:val="both"/>
              <w:rPr>
                <w:b/>
              </w:rPr>
            </w:pPr>
            <w:r w:rsidRPr="00944A9E">
              <w:rPr>
                <w:b/>
              </w:rPr>
              <w:t>kreditů</w:t>
            </w:r>
          </w:p>
        </w:tc>
        <w:tc>
          <w:tcPr>
            <w:tcW w:w="1167" w:type="dxa"/>
            <w:gridSpan w:val="2"/>
          </w:tcPr>
          <w:p w:rsidR="00047644" w:rsidRPr="00944A9E" w:rsidRDefault="00047644" w:rsidP="00E7344C">
            <w:pPr>
              <w:jc w:val="both"/>
            </w:pPr>
            <w:r w:rsidRPr="00944A9E">
              <w:t>2</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Prerekvizity, korekvizity, ekvivalence</w:t>
            </w:r>
          </w:p>
        </w:tc>
        <w:tc>
          <w:tcPr>
            <w:tcW w:w="6733" w:type="dxa"/>
            <w:gridSpan w:val="7"/>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Způsob ověření studijních výsledků</w:t>
            </w:r>
          </w:p>
        </w:tc>
        <w:tc>
          <w:tcPr>
            <w:tcW w:w="3411" w:type="dxa"/>
            <w:gridSpan w:val="4"/>
          </w:tcPr>
          <w:p w:rsidR="00047644" w:rsidRPr="00944A9E" w:rsidRDefault="00047644" w:rsidP="00E7344C">
            <w:pPr>
              <w:jc w:val="both"/>
            </w:pPr>
            <w:r w:rsidRPr="00944A9E">
              <w:t>zápočet</w:t>
            </w:r>
          </w:p>
        </w:tc>
        <w:tc>
          <w:tcPr>
            <w:tcW w:w="2155" w:type="dxa"/>
            <w:shd w:val="clear" w:color="auto" w:fill="F7CAAC"/>
          </w:tcPr>
          <w:p w:rsidR="00047644" w:rsidRPr="00944A9E" w:rsidRDefault="00047644" w:rsidP="00E7344C">
            <w:pPr>
              <w:jc w:val="both"/>
              <w:rPr>
                <w:b/>
              </w:rPr>
            </w:pPr>
            <w:r w:rsidRPr="00944A9E">
              <w:rPr>
                <w:b/>
              </w:rPr>
              <w:t>Forma výuky</w:t>
            </w:r>
          </w:p>
        </w:tc>
        <w:tc>
          <w:tcPr>
            <w:tcW w:w="1167" w:type="dxa"/>
            <w:gridSpan w:val="2"/>
          </w:tcPr>
          <w:p w:rsidR="00047644" w:rsidRPr="00944A9E" w:rsidRDefault="00047644" w:rsidP="00E7344C">
            <w:pPr>
              <w:jc w:val="both"/>
            </w:pPr>
            <w:r w:rsidRPr="00944A9E">
              <w:t>přednáška</w:t>
            </w:r>
          </w:p>
          <w:p w:rsidR="00047644" w:rsidRPr="00944A9E" w:rsidRDefault="00047644" w:rsidP="00E7344C">
            <w:pPr>
              <w:jc w:val="both"/>
            </w:pPr>
            <w:r w:rsidRPr="00944A9E">
              <w:t>seminář</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047644" w:rsidRPr="00944A9E" w:rsidRDefault="00047644" w:rsidP="00E7344C">
            <w:pPr>
              <w:rPr>
                <w:shd w:val="clear" w:color="auto" w:fill="FFFFFF"/>
              </w:rPr>
            </w:pPr>
            <w:r w:rsidRPr="00944A9E">
              <w:rPr>
                <w:shd w:val="clear" w:color="auto" w:fill="FFFFFF"/>
              </w:rPr>
              <w:t>Zápočet: Aktivní účast na cvičeních a praxi - (80% účast ve výuce), vypracování portfolia dle požadavku vyučující. Součástí předmětu je povinná pedagogická praxe. </w:t>
            </w:r>
          </w:p>
        </w:tc>
      </w:tr>
      <w:tr w:rsidR="00047644" w:rsidRPr="00944A9E" w:rsidTr="00CA08A0">
        <w:trPr>
          <w:trHeight w:val="214"/>
          <w:jc w:val="center"/>
        </w:trPr>
        <w:tc>
          <w:tcPr>
            <w:tcW w:w="10207" w:type="dxa"/>
            <w:gridSpan w:val="8"/>
            <w:tcBorders>
              <w:top w:val="nil"/>
            </w:tcBorders>
          </w:tcPr>
          <w:p w:rsidR="00047644" w:rsidRPr="00944A9E" w:rsidRDefault="00047644" w:rsidP="00E7344C">
            <w:pPr>
              <w:jc w:val="both"/>
            </w:pPr>
          </w:p>
        </w:tc>
      </w:tr>
      <w:tr w:rsidR="00047644" w:rsidRPr="00944A9E" w:rsidTr="00E7344C">
        <w:trPr>
          <w:trHeight w:val="197"/>
          <w:jc w:val="center"/>
        </w:trPr>
        <w:tc>
          <w:tcPr>
            <w:tcW w:w="3474" w:type="dxa"/>
            <w:tcBorders>
              <w:top w:val="nil"/>
            </w:tcBorders>
            <w:shd w:val="clear" w:color="auto" w:fill="F7CAAC"/>
          </w:tcPr>
          <w:p w:rsidR="00047644" w:rsidRPr="00944A9E" w:rsidRDefault="00047644" w:rsidP="00E7344C">
            <w:pPr>
              <w:jc w:val="both"/>
              <w:rPr>
                <w:b/>
              </w:rPr>
            </w:pPr>
            <w:r w:rsidRPr="00944A9E">
              <w:rPr>
                <w:b/>
              </w:rPr>
              <w:t>Garant předmětu</w:t>
            </w:r>
          </w:p>
        </w:tc>
        <w:tc>
          <w:tcPr>
            <w:tcW w:w="6733" w:type="dxa"/>
            <w:gridSpan w:val="7"/>
            <w:tcBorders>
              <w:top w:val="nil"/>
            </w:tcBorders>
          </w:tcPr>
          <w:p w:rsidR="00047644" w:rsidRPr="00944A9E" w:rsidRDefault="00047644" w:rsidP="00E7344C">
            <w:r w:rsidRPr="00944A9E">
              <w:t>prof. PaedDr. Silvia Pokrivčáková, PhD.</w:t>
            </w:r>
          </w:p>
        </w:tc>
      </w:tr>
      <w:tr w:rsidR="00047644" w:rsidRPr="00944A9E" w:rsidTr="00E7344C">
        <w:trPr>
          <w:trHeight w:val="543"/>
          <w:jc w:val="center"/>
        </w:trPr>
        <w:tc>
          <w:tcPr>
            <w:tcW w:w="3474" w:type="dxa"/>
            <w:tcBorders>
              <w:top w:val="nil"/>
            </w:tcBorders>
            <w:shd w:val="clear" w:color="auto" w:fill="F7CAAC"/>
          </w:tcPr>
          <w:p w:rsidR="00047644" w:rsidRPr="00944A9E" w:rsidRDefault="00047644" w:rsidP="00E7344C">
            <w:pPr>
              <w:jc w:val="both"/>
              <w:rPr>
                <w:b/>
              </w:rPr>
            </w:pPr>
            <w:r w:rsidRPr="00944A9E">
              <w:rPr>
                <w:b/>
              </w:rPr>
              <w:t>Zapojení garanta do výuky předmětu</w:t>
            </w:r>
          </w:p>
        </w:tc>
        <w:tc>
          <w:tcPr>
            <w:tcW w:w="6733" w:type="dxa"/>
            <w:gridSpan w:val="7"/>
            <w:tcBorders>
              <w:top w:val="nil"/>
            </w:tcBorders>
          </w:tcPr>
          <w:p w:rsidR="00047644" w:rsidRPr="00944A9E" w:rsidRDefault="00047644" w:rsidP="00E7344C">
            <w:pPr>
              <w:jc w:val="both"/>
            </w:pPr>
            <w:r w:rsidRPr="00944A9E">
              <w:t>přednášející</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Vyučující</w:t>
            </w:r>
          </w:p>
        </w:tc>
        <w:tc>
          <w:tcPr>
            <w:tcW w:w="6733" w:type="dxa"/>
            <w:gridSpan w:val="7"/>
            <w:tcBorders>
              <w:bottom w:val="nil"/>
            </w:tcBorders>
            <w:shd w:val="clear" w:color="auto" w:fill="auto"/>
          </w:tcPr>
          <w:p w:rsidR="00047644" w:rsidRPr="00944A9E" w:rsidRDefault="00047644" w:rsidP="00E7344C">
            <w:r w:rsidRPr="00944A9E">
              <w:t>prof. PaedDr. Silvia Pokrivčáková, PhD. (50%), Mgr. Veronika Pečivová (50%)</w:t>
            </w:r>
          </w:p>
        </w:tc>
      </w:tr>
      <w:tr w:rsidR="00047644" w:rsidRPr="00944A9E" w:rsidTr="00CA08A0">
        <w:trPr>
          <w:trHeight w:val="312"/>
          <w:jc w:val="center"/>
        </w:trPr>
        <w:tc>
          <w:tcPr>
            <w:tcW w:w="10207" w:type="dxa"/>
            <w:gridSpan w:val="8"/>
            <w:tcBorders>
              <w:top w:val="nil"/>
            </w:tcBorders>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Stručná anotace předmětu</w:t>
            </w:r>
          </w:p>
        </w:tc>
        <w:tc>
          <w:tcPr>
            <w:tcW w:w="6733" w:type="dxa"/>
            <w:gridSpan w:val="7"/>
            <w:tcBorders>
              <w:bottom w:val="nil"/>
            </w:tcBorders>
          </w:tcPr>
          <w:p w:rsidR="00047644" w:rsidRPr="00944A9E" w:rsidRDefault="00047644" w:rsidP="00E7344C">
            <w:pPr>
              <w:jc w:val="both"/>
            </w:pPr>
          </w:p>
        </w:tc>
      </w:tr>
      <w:tr w:rsidR="00047644" w:rsidRPr="00944A9E" w:rsidTr="00CA08A0">
        <w:trPr>
          <w:trHeight w:val="3731"/>
          <w:jc w:val="center"/>
        </w:trPr>
        <w:tc>
          <w:tcPr>
            <w:tcW w:w="10207" w:type="dxa"/>
            <w:gridSpan w:val="8"/>
            <w:tcBorders>
              <w:top w:val="nil"/>
              <w:bottom w:val="single" w:sz="12" w:space="0" w:color="auto"/>
            </w:tcBorders>
          </w:tcPr>
          <w:p w:rsidR="00047644" w:rsidRPr="00944A9E" w:rsidRDefault="00047644" w:rsidP="00E7344C">
            <w:pPr>
              <w:rPr>
                <w:b/>
              </w:rPr>
            </w:pPr>
          </w:p>
          <w:p w:rsidR="00047644" w:rsidRPr="00944A9E" w:rsidRDefault="00047644" w:rsidP="00E7344C">
            <w:pPr>
              <w:rPr>
                <w:shd w:val="clear" w:color="auto" w:fill="FFFFFF"/>
              </w:rPr>
            </w:pPr>
            <w:r w:rsidRPr="00944A9E">
              <w:rPr>
                <w:shd w:val="clear" w:color="auto" w:fill="FFFFFF"/>
              </w:rPr>
              <w:t xml:space="preserve">Cizojazyčné vzdělávání a počáteční osvojování si cizích jazyků. </w:t>
            </w:r>
          </w:p>
          <w:p w:rsidR="00047644" w:rsidRDefault="00047644" w:rsidP="00E7344C">
            <w:pPr>
              <w:rPr>
                <w:shd w:val="clear" w:color="auto" w:fill="FFFFFF"/>
              </w:rPr>
            </w:pPr>
            <w:r w:rsidRPr="00944A9E">
              <w:rPr>
                <w:shd w:val="clear" w:color="auto" w:fill="FFFFFF"/>
              </w:rPr>
              <w:t>Základní pojmy cizojazyčného vzdělávání a vztahy mezi nimi. </w:t>
            </w:r>
            <w:r w:rsidRPr="00944A9E">
              <w:br/>
            </w:r>
            <w:r w:rsidRPr="00944A9E">
              <w:rPr>
                <w:shd w:val="clear" w:color="auto" w:fill="FFFFFF"/>
              </w:rPr>
              <w:t>Cíle, obsah a systém cizojazyčného vzdělávání v primárním vzdělávání v ČR. </w:t>
            </w:r>
            <w:r w:rsidRPr="00944A9E">
              <w:br/>
            </w:r>
            <w:r w:rsidRPr="00944A9E">
              <w:rPr>
                <w:shd w:val="clear" w:color="auto" w:fill="FFFFFF"/>
              </w:rPr>
              <w:t>Cíle, obsah a systém cizojazyčného vzdělávání v primárním vzdělávání v zahraničí. </w:t>
            </w:r>
            <w:r w:rsidRPr="00944A9E">
              <w:br/>
            </w:r>
            <w:r w:rsidRPr="00944A9E">
              <w:rPr>
                <w:shd w:val="clear" w:color="auto" w:fill="FFFFFF"/>
              </w:rPr>
              <w:t>Požadavky kladené na osobnost učitele anglického jazyka v primárním vzdělávání. </w:t>
            </w:r>
            <w:r w:rsidRPr="00944A9E">
              <w:br/>
            </w:r>
            <w:r w:rsidRPr="00944A9E">
              <w:rPr>
                <w:shd w:val="clear" w:color="auto" w:fill="FFFFFF"/>
              </w:rPr>
              <w:t>Charakteristiky a potřeby mladších žáků ovlivňující průběh a výsledky vyučování anglického jazyka na </w:t>
            </w:r>
            <w:r w:rsidRPr="00944A9E">
              <w:br/>
            </w:r>
            <w:r w:rsidRPr="00944A9E">
              <w:rPr>
                <w:shd w:val="clear" w:color="auto" w:fill="FFFFFF"/>
              </w:rPr>
              <w:t>prvním stupni ZŠ. </w:t>
            </w:r>
            <w:r w:rsidRPr="00944A9E">
              <w:br/>
            </w:r>
            <w:r w:rsidRPr="00944A9E">
              <w:rPr>
                <w:shd w:val="clear" w:color="auto" w:fill="FFFFFF"/>
              </w:rPr>
              <w:t>Plánování a organizace vyučování anglického jazyka v primárním vzdělávání. </w:t>
            </w:r>
            <w:r w:rsidRPr="00944A9E">
              <w:br/>
            </w:r>
            <w:r w:rsidRPr="00944A9E">
              <w:rPr>
                <w:shd w:val="clear" w:color="auto" w:fill="FFFFFF"/>
              </w:rPr>
              <w:t>Vyučovací metody a postupy vhodné pro vyučování anglického jazyka v primárním vzdělávání. </w:t>
            </w:r>
            <w:r w:rsidRPr="00944A9E">
              <w:br/>
            </w:r>
            <w:r w:rsidRPr="00944A9E">
              <w:rPr>
                <w:shd w:val="clear" w:color="auto" w:fill="FFFFFF"/>
              </w:rPr>
              <w:t>Materiální zabezpečení vyučování anglického jazyka v primárním vzdělávání. </w:t>
            </w:r>
            <w:r w:rsidRPr="00944A9E">
              <w:br/>
            </w:r>
            <w:r w:rsidRPr="00944A9E">
              <w:rPr>
                <w:shd w:val="clear" w:color="auto" w:fill="FFFFFF"/>
              </w:rPr>
              <w:t>Výběr a hodnocení učebnic. </w:t>
            </w:r>
            <w:r w:rsidRPr="00944A9E">
              <w:br/>
            </w:r>
            <w:r w:rsidRPr="00944A9E">
              <w:rPr>
                <w:shd w:val="clear" w:color="auto" w:fill="FFFFFF"/>
              </w:rPr>
              <w:t>Informační a moderní komunikační technologie ve vyučování anglického jazyka v primárním vzdělávání. </w:t>
            </w:r>
            <w:r w:rsidRPr="00944A9E">
              <w:br/>
            </w:r>
            <w:r w:rsidRPr="00944A9E">
              <w:rPr>
                <w:shd w:val="clear" w:color="auto" w:fill="FFFFFF"/>
              </w:rPr>
              <w:t>Pedagogická komunikace v hodinách anglického jazyka v primárním vzdělávání. </w:t>
            </w:r>
            <w:r w:rsidRPr="00944A9E">
              <w:br/>
            </w:r>
            <w:r w:rsidRPr="00944A9E">
              <w:rPr>
                <w:shd w:val="clear" w:color="auto" w:fill="FFFFFF"/>
              </w:rPr>
              <w:t>Hodnocení výstupů vyučování anglického jazyka v primárním vzdělávání. </w:t>
            </w:r>
            <w:r w:rsidRPr="00944A9E">
              <w:br/>
            </w:r>
            <w:r w:rsidRPr="00944A9E">
              <w:rPr>
                <w:shd w:val="clear" w:color="auto" w:fill="FFFFFF"/>
              </w:rPr>
              <w:t>Pedagogick</w:t>
            </w:r>
            <w:r w:rsidR="006406E8" w:rsidRPr="00944A9E">
              <w:rPr>
                <w:shd w:val="clear" w:color="auto" w:fill="FFFFFF"/>
              </w:rPr>
              <w:t>é portfolio a jeho vyhodnocení.</w:t>
            </w:r>
          </w:p>
          <w:p w:rsidR="00DC193A" w:rsidRDefault="00DC193A" w:rsidP="00E7344C">
            <w:pPr>
              <w:rPr>
                <w:shd w:val="clear" w:color="auto" w:fill="FFFFFF"/>
              </w:rPr>
            </w:pPr>
          </w:p>
          <w:p w:rsidR="00DC193A" w:rsidRPr="00944A9E" w:rsidRDefault="00DC193A" w:rsidP="00E7344C">
            <w:pPr>
              <w:rPr>
                <w:shd w:val="clear" w:color="auto" w:fill="FFFFFF"/>
              </w:rPr>
            </w:pPr>
          </w:p>
        </w:tc>
      </w:tr>
      <w:tr w:rsidR="00047644" w:rsidRPr="00944A9E" w:rsidTr="00E7344C">
        <w:trPr>
          <w:trHeight w:val="265"/>
          <w:jc w:val="center"/>
        </w:trPr>
        <w:tc>
          <w:tcPr>
            <w:tcW w:w="4041" w:type="dxa"/>
            <w:gridSpan w:val="2"/>
            <w:tcBorders>
              <w:top w:val="nil"/>
            </w:tcBorders>
            <w:shd w:val="clear" w:color="auto" w:fill="F7CAAC"/>
          </w:tcPr>
          <w:p w:rsidR="00047644" w:rsidRPr="00944A9E" w:rsidRDefault="00047644" w:rsidP="00E7344C">
            <w:pPr>
              <w:jc w:val="both"/>
            </w:pPr>
            <w:r w:rsidRPr="00944A9E">
              <w:rPr>
                <w:b/>
              </w:rPr>
              <w:t>Studijní literatura a studijní pomůcky</w:t>
            </w:r>
          </w:p>
        </w:tc>
        <w:tc>
          <w:tcPr>
            <w:tcW w:w="6166" w:type="dxa"/>
            <w:gridSpan w:val="6"/>
            <w:tcBorders>
              <w:top w:val="nil"/>
              <w:bottom w:val="nil"/>
            </w:tcBorders>
          </w:tcPr>
          <w:p w:rsidR="00047644" w:rsidRPr="00944A9E" w:rsidRDefault="00047644" w:rsidP="00E7344C">
            <w:pPr>
              <w:jc w:val="both"/>
            </w:pPr>
          </w:p>
        </w:tc>
      </w:tr>
      <w:tr w:rsidR="00047644" w:rsidRPr="00944A9E" w:rsidTr="00CA08A0">
        <w:trPr>
          <w:trHeight w:val="1497"/>
          <w:jc w:val="center"/>
        </w:trPr>
        <w:tc>
          <w:tcPr>
            <w:tcW w:w="10207" w:type="dxa"/>
            <w:gridSpan w:val="8"/>
            <w:tcBorders>
              <w:top w:val="nil"/>
            </w:tcBorders>
          </w:tcPr>
          <w:p w:rsidR="006406E8" w:rsidRPr="00944A9E" w:rsidRDefault="006406E8" w:rsidP="00E7344C">
            <w:pPr>
              <w:jc w:val="both"/>
              <w:rPr>
                <w:b/>
              </w:rPr>
            </w:pPr>
          </w:p>
          <w:p w:rsidR="00047644" w:rsidRPr="00944A9E" w:rsidRDefault="00047644" w:rsidP="00E7344C">
            <w:pPr>
              <w:jc w:val="both"/>
              <w:rPr>
                <w:b/>
              </w:rPr>
            </w:pPr>
            <w:r w:rsidRPr="00944A9E">
              <w:rPr>
                <w:b/>
              </w:rPr>
              <w:t>Povinná literatura</w:t>
            </w:r>
            <w:r w:rsidR="00690AF2">
              <w:rPr>
                <w:b/>
              </w:rPr>
              <w:t>:</w:t>
            </w:r>
          </w:p>
          <w:p w:rsidR="00235A60" w:rsidRPr="00944A9E" w:rsidRDefault="00235A60" w:rsidP="00235A60">
            <w:pPr>
              <w:jc w:val="both"/>
            </w:pPr>
            <w:r w:rsidRPr="00944A9E">
              <w:t xml:space="preserve">Pokrivčáková, S. (2013). </w:t>
            </w:r>
            <w:r w:rsidRPr="00944A9E">
              <w:rPr>
                <w:i/>
                <w:iCs/>
              </w:rPr>
              <w:t>Teaching Techniques for Modern Teachers of English</w:t>
            </w:r>
            <w:r w:rsidRPr="00944A9E">
              <w:t>. Nitra: ASPA.</w:t>
            </w:r>
          </w:p>
          <w:p w:rsidR="00047644" w:rsidRPr="00944A9E" w:rsidRDefault="00047644" w:rsidP="00E7344C">
            <w:pPr>
              <w:jc w:val="both"/>
            </w:pPr>
            <w:r w:rsidRPr="00944A9E">
              <w:t>Slattery</w:t>
            </w:r>
            <w:r w:rsidR="00A46DD3" w:rsidRPr="00944A9E">
              <w:t>, M.</w:t>
            </w:r>
            <w:r w:rsidR="00E95B4E">
              <w:t>, &amp;</w:t>
            </w:r>
            <w:r w:rsidR="00065FA3" w:rsidRPr="00944A9E">
              <w:t> </w:t>
            </w:r>
            <w:r w:rsidRPr="00944A9E">
              <w:t>Willis</w:t>
            </w:r>
            <w:r w:rsidR="00A46DD3" w:rsidRPr="00944A9E">
              <w:t xml:space="preserve">. J. (2010). </w:t>
            </w:r>
            <w:r w:rsidRPr="00944A9E">
              <w:rPr>
                <w:i/>
                <w:iCs/>
              </w:rPr>
              <w:t>English Primary Teachers</w:t>
            </w:r>
            <w:r w:rsidR="00A46DD3" w:rsidRPr="00944A9E">
              <w:t>. OUP</w:t>
            </w:r>
            <w:r w:rsidRPr="00944A9E">
              <w:t>.</w:t>
            </w:r>
          </w:p>
          <w:p w:rsidR="00047644" w:rsidRDefault="00047644" w:rsidP="00E7344C">
            <w:pPr>
              <w:jc w:val="both"/>
            </w:pPr>
            <w:r w:rsidRPr="00944A9E">
              <w:t>Scott</w:t>
            </w:r>
            <w:r w:rsidR="00A46DD3" w:rsidRPr="00944A9E">
              <w:t>, W. A., &amp;</w:t>
            </w:r>
            <w:r w:rsidR="00065FA3" w:rsidRPr="00944A9E">
              <w:t> </w:t>
            </w:r>
            <w:r w:rsidRPr="00944A9E">
              <w:t>Ytenberg</w:t>
            </w:r>
            <w:r w:rsidR="00A46DD3" w:rsidRPr="00944A9E">
              <w:t xml:space="preserve">, H. L. (1994). </w:t>
            </w:r>
            <w:r w:rsidRPr="00944A9E">
              <w:rPr>
                <w:i/>
                <w:iCs/>
              </w:rPr>
              <w:t>Teaching English to Children</w:t>
            </w:r>
            <w:r w:rsidR="00A46DD3" w:rsidRPr="00944A9E">
              <w:t>. Longman</w:t>
            </w:r>
            <w:r w:rsidRPr="00944A9E">
              <w:t>.</w:t>
            </w:r>
          </w:p>
          <w:p w:rsidR="00235A60" w:rsidRPr="00944A9E" w:rsidRDefault="00235A60" w:rsidP="00E7344C">
            <w:pPr>
              <w:jc w:val="both"/>
            </w:pPr>
          </w:p>
          <w:p w:rsidR="00047644" w:rsidRPr="00944A9E" w:rsidRDefault="00047644" w:rsidP="00E7344C">
            <w:pPr>
              <w:jc w:val="both"/>
              <w:rPr>
                <w:b/>
              </w:rPr>
            </w:pPr>
            <w:r w:rsidRPr="00944A9E">
              <w:rPr>
                <w:b/>
              </w:rPr>
              <w:t>Doporučená literatura</w:t>
            </w:r>
            <w:r w:rsidR="00690AF2">
              <w:rPr>
                <w:b/>
              </w:rPr>
              <w:t>:</w:t>
            </w:r>
          </w:p>
          <w:p w:rsidR="00235A60" w:rsidRPr="00944A9E" w:rsidRDefault="00235A60" w:rsidP="00E7344C">
            <w:pPr>
              <w:keepNext/>
              <w:keepLines/>
              <w:outlineLvl w:val="2"/>
            </w:pPr>
            <w:r w:rsidRPr="00944A9E">
              <w:rPr>
                <w:bCs/>
              </w:rPr>
              <w:t xml:space="preserve">Claire, E. (2016). </w:t>
            </w:r>
            <w:r w:rsidRPr="00944A9E">
              <w:rPr>
                <w:bCs/>
                <w:i/>
              </w:rPr>
              <w:t>ESL Teacher’s Activities Kit</w:t>
            </w:r>
            <w:r w:rsidRPr="00944A9E">
              <w:rPr>
                <w:bCs/>
              </w:rPr>
              <w:t>. OUP.</w:t>
            </w:r>
          </w:p>
          <w:p w:rsidR="00235A60" w:rsidRPr="00944A9E" w:rsidRDefault="00235A60" w:rsidP="00E7344C">
            <w:pPr>
              <w:rPr>
                <w:lang w:eastAsia="sk-SK"/>
              </w:rPr>
            </w:pPr>
            <w:r w:rsidRPr="00944A9E">
              <w:rPr>
                <w:lang w:eastAsia="sk-SK"/>
              </w:rPr>
              <w:t>Ferlazzo, L.</w:t>
            </w:r>
            <w:r>
              <w:rPr>
                <w:lang w:eastAsia="sk-SK"/>
              </w:rPr>
              <w:t xml:space="preserve">, &amp; </w:t>
            </w:r>
            <w:r w:rsidRPr="00944A9E">
              <w:t>Sypnieski</w:t>
            </w:r>
            <w:r w:rsidRPr="00944A9E">
              <w:rPr>
                <w:lang w:eastAsia="sk-SK"/>
              </w:rPr>
              <w:t xml:space="preserve">, H. K. (2012). </w:t>
            </w:r>
            <w:r w:rsidRPr="00944A9E">
              <w:rPr>
                <w:i/>
                <w:lang w:eastAsia="sk-SK"/>
              </w:rPr>
              <w:t>The ESL / ELL Teacher's Survival Guide: Ready-to-Use Strategies, Tools, and Activities for Teaching English Language</w:t>
            </w:r>
            <w:r w:rsidRPr="00944A9E">
              <w:rPr>
                <w:lang w:eastAsia="sk-SK"/>
              </w:rPr>
              <w:t>. OUP.</w:t>
            </w:r>
          </w:p>
          <w:p w:rsidR="00235A60" w:rsidRPr="00944A9E" w:rsidRDefault="00235A60" w:rsidP="00E7344C">
            <w:pPr>
              <w:jc w:val="both"/>
            </w:pPr>
            <w:r w:rsidRPr="00944A9E">
              <w:t xml:space="preserve">Ingram, E. (1969). </w:t>
            </w:r>
            <w:r w:rsidRPr="00A44DD2">
              <w:rPr>
                <w:iCs/>
              </w:rPr>
              <w:t>Language Development in Children</w:t>
            </w:r>
            <w:r w:rsidRPr="00944A9E">
              <w:rPr>
                <w:i/>
                <w:iCs/>
              </w:rPr>
              <w:t>. In: Fraser, H., O´Donnel, W. R. (Eds.). Applied Linguistics and the Teaching of English</w:t>
            </w:r>
            <w:r w:rsidRPr="00A44DD2">
              <w:rPr>
                <w:iCs/>
              </w:rPr>
              <w:t>, 21-37</w:t>
            </w:r>
            <w:r w:rsidRPr="00944A9E">
              <w:t>. London: Longman.</w:t>
            </w:r>
          </w:p>
          <w:p w:rsidR="00235A60" w:rsidRPr="00944A9E" w:rsidRDefault="00235A60" w:rsidP="00E7344C">
            <w:pPr>
              <w:jc w:val="both"/>
            </w:pPr>
            <w:r w:rsidRPr="00944A9E">
              <w:t xml:space="preserve">Průcha, J. (2011). </w:t>
            </w:r>
            <w:r w:rsidRPr="00944A9E">
              <w:rPr>
                <w:i/>
                <w:iCs/>
              </w:rPr>
              <w:t>Dětská řeč a komunikace. Poznatky vývojové psycholingvistiky</w:t>
            </w:r>
            <w:r w:rsidRPr="00944A9E">
              <w:t>. Praha: Grada. </w:t>
            </w:r>
          </w:p>
          <w:p w:rsidR="00235A60" w:rsidRPr="00944A9E" w:rsidRDefault="00235A60" w:rsidP="00235A60">
            <w:pPr>
              <w:rPr>
                <w:lang w:eastAsia="sk-SK"/>
              </w:rPr>
            </w:pPr>
            <w:r w:rsidRPr="00944A9E">
              <w:rPr>
                <w:lang w:eastAsia="sk-SK"/>
              </w:rPr>
              <w:t xml:space="preserve">Stocker, D. A. &amp; Stocker, G. A. (2012). </w:t>
            </w:r>
            <w:r w:rsidRPr="00944A9E">
              <w:rPr>
                <w:i/>
                <w:lang w:eastAsia="sk-SK"/>
              </w:rPr>
              <w:t>Children’s ESL Curriculum: Learning English with Laughter</w:t>
            </w:r>
            <w:r w:rsidRPr="00944A9E">
              <w:rPr>
                <w:lang w:eastAsia="sk-SK"/>
              </w:rPr>
              <w:t>. CUP.</w:t>
            </w:r>
          </w:p>
          <w:p w:rsidR="006406E8" w:rsidRPr="00CD2F6C" w:rsidRDefault="00235A60" w:rsidP="00E7344C">
            <w:pPr>
              <w:jc w:val="both"/>
              <w:rPr>
                <w:lang w:val="sk-SK"/>
              </w:rPr>
            </w:pPr>
            <w:r w:rsidRPr="00944A9E">
              <w:rPr>
                <w:lang w:val="sk-SK"/>
              </w:rPr>
              <w:t xml:space="preserve">Straková, Z., &amp; Cimermanová, I. (2010). </w:t>
            </w:r>
            <w:r w:rsidRPr="00944A9E">
              <w:rPr>
                <w:i/>
                <w:iCs/>
                <w:lang w:val="sk-SK"/>
              </w:rPr>
              <w:t>Učiteľ cudzieho jazyka v kontexte primárneho vzdelávania</w:t>
            </w:r>
            <w:r w:rsidRPr="00944A9E">
              <w:rPr>
                <w:lang w:val="sk-SK"/>
              </w:rPr>
              <w:t>. Prešov: P</w:t>
            </w:r>
            <w:r w:rsidR="00CD2F6C">
              <w:rPr>
                <w:lang w:val="sk-SK"/>
              </w:rPr>
              <w:t>rešovská univerzita v Prešove. </w:t>
            </w:r>
          </w:p>
          <w:p w:rsidR="006406E8" w:rsidRPr="00944A9E" w:rsidRDefault="006406E8" w:rsidP="00E7344C">
            <w:pPr>
              <w:jc w:val="both"/>
            </w:pPr>
          </w:p>
        </w:tc>
      </w:tr>
      <w:tr w:rsidR="00047644" w:rsidRPr="00944A9E" w:rsidTr="00CA08A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47644" w:rsidRPr="00944A9E" w:rsidRDefault="00047644" w:rsidP="00E7344C">
            <w:pPr>
              <w:jc w:val="center"/>
              <w:rPr>
                <w:b/>
              </w:rPr>
            </w:pPr>
            <w:r w:rsidRPr="00944A9E">
              <w:rPr>
                <w:b/>
              </w:rPr>
              <w:t>Informace ke kombinované nebo distanční formě</w:t>
            </w:r>
          </w:p>
        </w:tc>
      </w:tr>
      <w:tr w:rsidR="00047644" w:rsidRPr="00944A9E" w:rsidTr="00E7344C">
        <w:trPr>
          <w:jc w:val="center"/>
        </w:trPr>
        <w:tc>
          <w:tcPr>
            <w:tcW w:w="5670" w:type="dxa"/>
            <w:gridSpan w:val="3"/>
            <w:tcBorders>
              <w:top w:val="single" w:sz="2" w:space="0" w:color="auto"/>
            </w:tcBorders>
            <w:shd w:val="clear" w:color="auto" w:fill="F7CAAC"/>
          </w:tcPr>
          <w:p w:rsidR="00047644" w:rsidRPr="00944A9E" w:rsidRDefault="00047644" w:rsidP="00E7344C">
            <w:pPr>
              <w:jc w:val="both"/>
            </w:pPr>
            <w:r w:rsidRPr="00944A9E">
              <w:rPr>
                <w:b/>
              </w:rPr>
              <w:t>Rozsah konzultací (soustředění)</w:t>
            </w:r>
          </w:p>
        </w:tc>
        <w:tc>
          <w:tcPr>
            <w:tcW w:w="709" w:type="dxa"/>
            <w:tcBorders>
              <w:top w:val="single" w:sz="2" w:space="0" w:color="auto"/>
            </w:tcBorders>
          </w:tcPr>
          <w:p w:rsidR="00047644" w:rsidRPr="00944A9E" w:rsidRDefault="00047644" w:rsidP="00E7344C">
            <w:pPr>
              <w:jc w:val="both"/>
            </w:pPr>
          </w:p>
        </w:tc>
        <w:tc>
          <w:tcPr>
            <w:tcW w:w="3828" w:type="dxa"/>
            <w:gridSpan w:val="4"/>
            <w:tcBorders>
              <w:top w:val="single" w:sz="2" w:space="0" w:color="auto"/>
            </w:tcBorders>
            <w:shd w:val="clear" w:color="auto" w:fill="F7CAAC"/>
          </w:tcPr>
          <w:p w:rsidR="00047644" w:rsidRPr="00944A9E" w:rsidRDefault="00047644" w:rsidP="00E7344C">
            <w:pPr>
              <w:jc w:val="both"/>
              <w:rPr>
                <w:b/>
              </w:rPr>
            </w:pPr>
            <w:r w:rsidRPr="00944A9E">
              <w:rPr>
                <w:b/>
              </w:rPr>
              <w:t xml:space="preserve">hodin </w:t>
            </w:r>
          </w:p>
        </w:tc>
      </w:tr>
      <w:tr w:rsidR="00047644" w:rsidRPr="00944A9E" w:rsidTr="00CA08A0">
        <w:trPr>
          <w:jc w:val="center"/>
        </w:trPr>
        <w:tc>
          <w:tcPr>
            <w:tcW w:w="10207" w:type="dxa"/>
            <w:gridSpan w:val="8"/>
            <w:shd w:val="clear" w:color="auto" w:fill="F7CAAC"/>
          </w:tcPr>
          <w:p w:rsidR="00047644" w:rsidRPr="00944A9E" w:rsidRDefault="00047644" w:rsidP="00E7344C">
            <w:pPr>
              <w:jc w:val="both"/>
              <w:rPr>
                <w:b/>
              </w:rPr>
            </w:pPr>
            <w:r w:rsidRPr="00944A9E">
              <w:rPr>
                <w:b/>
              </w:rPr>
              <w:t>Informace o způsobu kontaktu s</w:t>
            </w:r>
            <w:r w:rsidR="00065FA3" w:rsidRPr="00944A9E">
              <w:rPr>
                <w:b/>
              </w:rPr>
              <w:t> </w:t>
            </w:r>
            <w:r w:rsidRPr="00944A9E">
              <w:rPr>
                <w:b/>
              </w:rPr>
              <w:t>vyučujícím</w:t>
            </w:r>
          </w:p>
        </w:tc>
      </w:tr>
      <w:tr w:rsidR="00047644" w:rsidRPr="00944A9E" w:rsidTr="00CA08A0">
        <w:trPr>
          <w:trHeight w:val="141"/>
          <w:jc w:val="center"/>
        </w:trPr>
        <w:tc>
          <w:tcPr>
            <w:tcW w:w="10207" w:type="dxa"/>
            <w:gridSpan w:val="8"/>
          </w:tcPr>
          <w:p w:rsidR="00047644" w:rsidRDefault="00047644" w:rsidP="00E7344C">
            <w:pPr>
              <w:jc w:val="both"/>
            </w:pPr>
          </w:p>
          <w:p w:rsidR="003B651A" w:rsidRPr="00944A9E" w:rsidRDefault="003B651A" w:rsidP="00E7344C">
            <w:pPr>
              <w:jc w:val="both"/>
            </w:pPr>
          </w:p>
        </w:tc>
      </w:tr>
    </w:tbl>
    <w:p w:rsidR="00CD2F6C"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047644" w:rsidRPr="00944A9E" w:rsidTr="00CA08A0">
        <w:trPr>
          <w:jc w:val="center"/>
        </w:trPr>
        <w:tc>
          <w:tcPr>
            <w:tcW w:w="10207" w:type="dxa"/>
            <w:gridSpan w:val="8"/>
            <w:tcBorders>
              <w:bottom w:val="double" w:sz="4" w:space="0" w:color="auto"/>
            </w:tcBorders>
            <w:shd w:val="clear" w:color="auto" w:fill="BDD6EE"/>
          </w:tcPr>
          <w:p w:rsidR="00047644" w:rsidRPr="00944A9E" w:rsidRDefault="00F32C9A" w:rsidP="00E7344C">
            <w:pPr>
              <w:jc w:val="both"/>
              <w:rPr>
                <w:b/>
                <w:sz w:val="28"/>
                <w:szCs w:val="28"/>
              </w:rPr>
            </w:pPr>
            <w:r>
              <w:br w:type="page"/>
            </w:r>
            <w:r w:rsidR="00047644" w:rsidRPr="00944A9E">
              <w:br w:type="page"/>
            </w:r>
            <w:r w:rsidR="00047644" w:rsidRPr="00944A9E">
              <w:rPr>
                <w:b/>
                <w:sz w:val="28"/>
                <w:szCs w:val="28"/>
              </w:rPr>
              <w:t>B-III – Charakteristika studijního předmětu</w:t>
            </w:r>
          </w:p>
        </w:tc>
      </w:tr>
      <w:tr w:rsidR="00047644" w:rsidRPr="00944A9E" w:rsidTr="00E7344C">
        <w:trPr>
          <w:jc w:val="center"/>
        </w:trPr>
        <w:tc>
          <w:tcPr>
            <w:tcW w:w="3474" w:type="dxa"/>
            <w:tcBorders>
              <w:top w:val="double" w:sz="4" w:space="0" w:color="auto"/>
            </w:tcBorders>
            <w:shd w:val="clear" w:color="auto" w:fill="F7CAAC"/>
          </w:tcPr>
          <w:p w:rsidR="00047644" w:rsidRPr="00944A9E" w:rsidRDefault="00047644" w:rsidP="00E7344C">
            <w:pPr>
              <w:jc w:val="both"/>
              <w:rPr>
                <w:b/>
              </w:rPr>
            </w:pPr>
            <w:r w:rsidRPr="00944A9E">
              <w:rPr>
                <w:b/>
              </w:rPr>
              <w:t>Název studijního předmětu</w:t>
            </w:r>
          </w:p>
        </w:tc>
        <w:tc>
          <w:tcPr>
            <w:tcW w:w="6733" w:type="dxa"/>
            <w:gridSpan w:val="7"/>
            <w:tcBorders>
              <w:top w:val="double" w:sz="4" w:space="0" w:color="auto"/>
            </w:tcBorders>
          </w:tcPr>
          <w:p w:rsidR="00047644" w:rsidRPr="00944A9E" w:rsidRDefault="00047644" w:rsidP="00E7344C">
            <w:pPr>
              <w:jc w:val="both"/>
            </w:pPr>
            <w:r w:rsidRPr="00944A9E">
              <w:t xml:space="preserve">Úvod do teorie výtvarného umění </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Typ předmětu</w:t>
            </w:r>
          </w:p>
        </w:tc>
        <w:tc>
          <w:tcPr>
            <w:tcW w:w="3411" w:type="dxa"/>
            <w:gridSpan w:val="4"/>
          </w:tcPr>
          <w:p w:rsidR="00047644" w:rsidRPr="00944A9E" w:rsidRDefault="00047644" w:rsidP="00E7344C">
            <w:pPr>
              <w:jc w:val="both"/>
            </w:pPr>
            <w:r w:rsidRPr="00944A9E">
              <w:t>povinný, PZ</w:t>
            </w:r>
          </w:p>
        </w:tc>
        <w:tc>
          <w:tcPr>
            <w:tcW w:w="2694" w:type="dxa"/>
            <w:gridSpan w:val="2"/>
            <w:shd w:val="clear" w:color="auto" w:fill="F7CAAC"/>
          </w:tcPr>
          <w:p w:rsidR="00047644" w:rsidRPr="00944A9E" w:rsidRDefault="00047644" w:rsidP="00E7344C">
            <w:pPr>
              <w:jc w:val="both"/>
            </w:pPr>
            <w:r w:rsidRPr="00944A9E">
              <w:rPr>
                <w:b/>
              </w:rPr>
              <w:t>doporučený ročník / semestr</w:t>
            </w:r>
          </w:p>
        </w:tc>
        <w:tc>
          <w:tcPr>
            <w:tcW w:w="628" w:type="dxa"/>
          </w:tcPr>
          <w:p w:rsidR="00047644" w:rsidRPr="00944A9E" w:rsidRDefault="00047644" w:rsidP="00E7344C">
            <w:pPr>
              <w:jc w:val="both"/>
            </w:pPr>
            <w:r w:rsidRPr="00944A9E">
              <w:t>1/ZS</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Rozsah studijního předmětu</w:t>
            </w:r>
          </w:p>
        </w:tc>
        <w:tc>
          <w:tcPr>
            <w:tcW w:w="2196" w:type="dxa"/>
            <w:gridSpan w:val="2"/>
          </w:tcPr>
          <w:p w:rsidR="00047644" w:rsidRPr="00944A9E" w:rsidRDefault="00047644" w:rsidP="00E7344C">
            <w:pPr>
              <w:jc w:val="both"/>
            </w:pPr>
            <w:r w:rsidRPr="00944A9E">
              <w:t>28s</w:t>
            </w:r>
          </w:p>
        </w:tc>
        <w:tc>
          <w:tcPr>
            <w:tcW w:w="709" w:type="dxa"/>
            <w:shd w:val="clear" w:color="auto" w:fill="F7CAAC"/>
          </w:tcPr>
          <w:p w:rsidR="00047644" w:rsidRPr="00944A9E" w:rsidRDefault="00047644" w:rsidP="00E7344C">
            <w:pPr>
              <w:jc w:val="both"/>
              <w:rPr>
                <w:b/>
              </w:rPr>
            </w:pPr>
            <w:r w:rsidRPr="00944A9E">
              <w:rPr>
                <w:b/>
              </w:rPr>
              <w:t xml:space="preserve">hod. </w:t>
            </w:r>
          </w:p>
        </w:tc>
        <w:tc>
          <w:tcPr>
            <w:tcW w:w="506" w:type="dxa"/>
          </w:tcPr>
          <w:p w:rsidR="00047644" w:rsidRPr="00944A9E" w:rsidRDefault="00047644" w:rsidP="00E7344C">
            <w:pPr>
              <w:jc w:val="both"/>
            </w:pPr>
            <w:r w:rsidRPr="00944A9E">
              <w:t>28</w:t>
            </w:r>
          </w:p>
        </w:tc>
        <w:tc>
          <w:tcPr>
            <w:tcW w:w="2155" w:type="dxa"/>
            <w:shd w:val="clear" w:color="auto" w:fill="F7CAAC"/>
          </w:tcPr>
          <w:p w:rsidR="00047644" w:rsidRPr="00944A9E" w:rsidRDefault="00047644" w:rsidP="00E7344C">
            <w:pPr>
              <w:jc w:val="both"/>
              <w:rPr>
                <w:b/>
              </w:rPr>
            </w:pPr>
            <w:r w:rsidRPr="00944A9E">
              <w:rPr>
                <w:b/>
              </w:rPr>
              <w:t>kreditů</w:t>
            </w:r>
          </w:p>
        </w:tc>
        <w:tc>
          <w:tcPr>
            <w:tcW w:w="1167" w:type="dxa"/>
            <w:gridSpan w:val="2"/>
          </w:tcPr>
          <w:p w:rsidR="00047644" w:rsidRPr="00944A9E" w:rsidRDefault="00047644" w:rsidP="00E7344C">
            <w:pPr>
              <w:jc w:val="both"/>
            </w:pPr>
            <w:r w:rsidRPr="00944A9E">
              <w:t>2</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Prerekvizity, korekvizity, ekvivalence</w:t>
            </w:r>
          </w:p>
        </w:tc>
        <w:tc>
          <w:tcPr>
            <w:tcW w:w="6733" w:type="dxa"/>
            <w:gridSpan w:val="7"/>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Způsob ověření studijních výsledků</w:t>
            </w:r>
          </w:p>
        </w:tc>
        <w:tc>
          <w:tcPr>
            <w:tcW w:w="3411" w:type="dxa"/>
            <w:gridSpan w:val="4"/>
          </w:tcPr>
          <w:p w:rsidR="00047644" w:rsidRPr="00944A9E" w:rsidRDefault="00047644" w:rsidP="00E7344C">
            <w:pPr>
              <w:jc w:val="both"/>
            </w:pPr>
            <w:r w:rsidRPr="00944A9E">
              <w:t>zápočet</w:t>
            </w:r>
          </w:p>
        </w:tc>
        <w:tc>
          <w:tcPr>
            <w:tcW w:w="2155" w:type="dxa"/>
            <w:shd w:val="clear" w:color="auto" w:fill="F7CAAC"/>
          </w:tcPr>
          <w:p w:rsidR="00047644" w:rsidRPr="00944A9E" w:rsidRDefault="00047644" w:rsidP="00E7344C">
            <w:pPr>
              <w:jc w:val="both"/>
              <w:rPr>
                <w:b/>
              </w:rPr>
            </w:pPr>
            <w:r w:rsidRPr="00944A9E">
              <w:rPr>
                <w:b/>
              </w:rPr>
              <w:t>Forma výuky</w:t>
            </w:r>
          </w:p>
        </w:tc>
        <w:tc>
          <w:tcPr>
            <w:tcW w:w="1167" w:type="dxa"/>
            <w:gridSpan w:val="2"/>
          </w:tcPr>
          <w:p w:rsidR="00047644" w:rsidRPr="00944A9E" w:rsidRDefault="00047644" w:rsidP="00E7344C">
            <w:pPr>
              <w:jc w:val="both"/>
            </w:pPr>
            <w:r w:rsidRPr="00944A9E">
              <w:t>seminář</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047644" w:rsidRPr="00944A9E" w:rsidRDefault="00047644" w:rsidP="00E7344C">
            <w:pPr>
              <w:jc w:val="both"/>
            </w:pPr>
            <w:r w:rsidRPr="00944A9E">
              <w:t>Prezentace na zadané téma.</w:t>
            </w:r>
          </w:p>
        </w:tc>
      </w:tr>
      <w:tr w:rsidR="00047644" w:rsidRPr="00944A9E" w:rsidTr="00CA08A0">
        <w:trPr>
          <w:trHeight w:val="554"/>
          <w:jc w:val="center"/>
        </w:trPr>
        <w:tc>
          <w:tcPr>
            <w:tcW w:w="10207" w:type="dxa"/>
            <w:gridSpan w:val="8"/>
            <w:tcBorders>
              <w:top w:val="nil"/>
            </w:tcBorders>
          </w:tcPr>
          <w:p w:rsidR="00047644" w:rsidRPr="00944A9E" w:rsidRDefault="00047644" w:rsidP="00E7344C">
            <w:pPr>
              <w:jc w:val="both"/>
            </w:pPr>
          </w:p>
        </w:tc>
      </w:tr>
      <w:tr w:rsidR="00047644" w:rsidRPr="00944A9E" w:rsidTr="00E7344C">
        <w:trPr>
          <w:trHeight w:val="197"/>
          <w:jc w:val="center"/>
        </w:trPr>
        <w:tc>
          <w:tcPr>
            <w:tcW w:w="3474" w:type="dxa"/>
            <w:tcBorders>
              <w:top w:val="nil"/>
            </w:tcBorders>
            <w:shd w:val="clear" w:color="auto" w:fill="F7CAAC"/>
          </w:tcPr>
          <w:p w:rsidR="00047644" w:rsidRPr="00944A9E" w:rsidRDefault="00047644" w:rsidP="00E7344C">
            <w:pPr>
              <w:jc w:val="both"/>
              <w:rPr>
                <w:b/>
              </w:rPr>
            </w:pPr>
            <w:r w:rsidRPr="00944A9E">
              <w:rPr>
                <w:b/>
              </w:rPr>
              <w:t>Garant předmětu</w:t>
            </w:r>
          </w:p>
        </w:tc>
        <w:tc>
          <w:tcPr>
            <w:tcW w:w="6733" w:type="dxa"/>
            <w:gridSpan w:val="7"/>
            <w:tcBorders>
              <w:top w:val="nil"/>
            </w:tcBorders>
          </w:tcPr>
          <w:p w:rsidR="00047644" w:rsidRPr="00944A9E" w:rsidRDefault="00AD2FAA" w:rsidP="00E7344C">
            <w:pPr>
              <w:rPr>
                <w:del w:id="528" w:author="Hana Navrátilová" w:date="2019-09-24T11:10:00Z"/>
              </w:rPr>
            </w:pPr>
            <w:moveToRangeStart w:id="529" w:author="Hana Navrátilová" w:date="2019-09-24T11:10:00Z" w:name="move20215886"/>
            <w:moveTo w:id="530" w:author="Hana Navrátilová" w:date="2019-09-24T11:10:00Z">
              <w:r w:rsidRPr="00470B98">
                <w:t xml:space="preserve">doc. PaedDr. </w:t>
              </w:r>
            </w:moveTo>
            <w:moveToRangeEnd w:id="529"/>
            <w:del w:id="531" w:author="Hana Navrátilová" w:date="2019-09-24T11:10:00Z">
              <w:r w:rsidR="00047644" w:rsidRPr="00944A9E">
                <w:delText>Mgr. Jana Vašíková, PhD.</w:delText>
              </w:r>
            </w:del>
          </w:p>
          <w:p w:rsidR="00047644" w:rsidRPr="00944A9E" w:rsidRDefault="00AD2FAA" w:rsidP="00E7344C">
            <w:pPr>
              <w:rPr>
                <w:ins w:id="532" w:author="Hana Navrátilová" w:date="2019-09-24T11:10:00Z"/>
              </w:rPr>
            </w:pPr>
            <w:ins w:id="533" w:author="Hana Navrátilová" w:date="2019-09-24T11:10:00Z">
              <w:r>
                <w:t>Hana Stadlerová, Ph.D.</w:t>
              </w:r>
            </w:ins>
          </w:p>
          <w:p w:rsidR="00047644" w:rsidRPr="00944A9E" w:rsidRDefault="00047644" w:rsidP="00E7344C">
            <w:pPr>
              <w:jc w:val="both"/>
            </w:pPr>
          </w:p>
        </w:tc>
      </w:tr>
      <w:tr w:rsidR="00047644" w:rsidRPr="00944A9E" w:rsidTr="00E7344C">
        <w:trPr>
          <w:trHeight w:val="543"/>
          <w:jc w:val="center"/>
        </w:trPr>
        <w:tc>
          <w:tcPr>
            <w:tcW w:w="3474" w:type="dxa"/>
            <w:tcBorders>
              <w:top w:val="nil"/>
            </w:tcBorders>
            <w:shd w:val="clear" w:color="auto" w:fill="F7CAAC"/>
          </w:tcPr>
          <w:p w:rsidR="00047644" w:rsidRPr="00944A9E" w:rsidRDefault="00047644" w:rsidP="00E7344C">
            <w:pPr>
              <w:jc w:val="both"/>
              <w:rPr>
                <w:b/>
              </w:rPr>
            </w:pPr>
            <w:r w:rsidRPr="00944A9E">
              <w:rPr>
                <w:b/>
              </w:rPr>
              <w:t>Zapojení garanta do výuky předmětu</w:t>
            </w:r>
          </w:p>
        </w:tc>
        <w:tc>
          <w:tcPr>
            <w:tcW w:w="6733" w:type="dxa"/>
            <w:gridSpan w:val="7"/>
            <w:tcBorders>
              <w:top w:val="nil"/>
            </w:tcBorders>
          </w:tcPr>
          <w:p w:rsidR="00047644" w:rsidRPr="00944A9E" w:rsidRDefault="00047644" w:rsidP="00E7344C">
            <w:pPr>
              <w:jc w:val="both"/>
            </w:pPr>
            <w:r w:rsidRPr="00944A9E">
              <w:t>vede seminář</w:t>
            </w: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Vyučující</w:t>
            </w:r>
          </w:p>
        </w:tc>
        <w:tc>
          <w:tcPr>
            <w:tcW w:w="6733" w:type="dxa"/>
            <w:gridSpan w:val="7"/>
            <w:tcBorders>
              <w:bottom w:val="nil"/>
            </w:tcBorders>
            <w:shd w:val="clear" w:color="auto" w:fill="auto"/>
          </w:tcPr>
          <w:p w:rsidR="00047644" w:rsidRPr="00944A9E" w:rsidRDefault="00AD2FAA" w:rsidP="00AD2FAA">
            <w:moveToRangeStart w:id="534" w:author="Hana Navrátilová" w:date="2019-09-24T11:10:00Z" w:name="move20215887"/>
            <w:moveTo w:id="535" w:author="Hana Navrátilová" w:date="2019-09-24T11:10:00Z">
              <w:r w:rsidRPr="00470B98">
                <w:t xml:space="preserve">doc. PaedDr. </w:t>
              </w:r>
            </w:moveTo>
            <w:moveToRangeEnd w:id="534"/>
            <w:del w:id="536" w:author="Hana Navrátilová" w:date="2019-09-24T11:10:00Z">
              <w:r w:rsidR="00047644" w:rsidRPr="00944A9E">
                <w:delText>Mgr. Jana Vašíková, PhD.</w:delText>
              </w:r>
            </w:del>
            <w:ins w:id="537" w:author="Hana Navrátilová" w:date="2019-09-24T11:10:00Z">
              <w:r>
                <w:t>Hana Stadlerová, Ph.D.</w:t>
              </w:r>
            </w:ins>
            <w:r>
              <w:t xml:space="preserve"> </w:t>
            </w:r>
            <w:r w:rsidR="005D4E35">
              <w:t>(100%)</w:t>
            </w:r>
          </w:p>
        </w:tc>
      </w:tr>
      <w:tr w:rsidR="00047644" w:rsidRPr="00944A9E" w:rsidTr="00470B98">
        <w:trPr>
          <w:trHeight w:val="239"/>
          <w:jc w:val="center"/>
        </w:trPr>
        <w:tc>
          <w:tcPr>
            <w:tcW w:w="10207" w:type="dxa"/>
            <w:gridSpan w:val="8"/>
            <w:tcBorders>
              <w:top w:val="nil"/>
            </w:tcBorders>
          </w:tcPr>
          <w:p w:rsidR="00047644" w:rsidRPr="00944A9E" w:rsidRDefault="00047644" w:rsidP="00E7344C">
            <w:pPr>
              <w:jc w:val="both"/>
            </w:pPr>
          </w:p>
        </w:tc>
      </w:tr>
      <w:tr w:rsidR="00047644" w:rsidRPr="00944A9E" w:rsidTr="00E7344C">
        <w:trPr>
          <w:jc w:val="center"/>
        </w:trPr>
        <w:tc>
          <w:tcPr>
            <w:tcW w:w="3474" w:type="dxa"/>
            <w:shd w:val="clear" w:color="auto" w:fill="F7CAAC"/>
          </w:tcPr>
          <w:p w:rsidR="00047644" w:rsidRPr="00944A9E" w:rsidRDefault="00047644" w:rsidP="00E7344C">
            <w:pPr>
              <w:jc w:val="both"/>
              <w:rPr>
                <w:b/>
              </w:rPr>
            </w:pPr>
            <w:r w:rsidRPr="00944A9E">
              <w:rPr>
                <w:b/>
              </w:rPr>
              <w:t>Stručná anotace předmětu</w:t>
            </w:r>
          </w:p>
        </w:tc>
        <w:tc>
          <w:tcPr>
            <w:tcW w:w="6733" w:type="dxa"/>
            <w:gridSpan w:val="7"/>
            <w:tcBorders>
              <w:bottom w:val="nil"/>
            </w:tcBorders>
          </w:tcPr>
          <w:p w:rsidR="00047644" w:rsidRPr="00944A9E" w:rsidRDefault="00047644" w:rsidP="00E7344C">
            <w:pPr>
              <w:jc w:val="both"/>
            </w:pPr>
          </w:p>
        </w:tc>
      </w:tr>
      <w:tr w:rsidR="00047644" w:rsidRPr="00944A9E" w:rsidTr="00CA08A0">
        <w:trPr>
          <w:trHeight w:val="3938"/>
          <w:jc w:val="center"/>
        </w:trPr>
        <w:tc>
          <w:tcPr>
            <w:tcW w:w="10207" w:type="dxa"/>
            <w:gridSpan w:val="8"/>
            <w:tcBorders>
              <w:top w:val="nil"/>
              <w:bottom w:val="single" w:sz="12" w:space="0" w:color="auto"/>
            </w:tcBorders>
          </w:tcPr>
          <w:p w:rsidR="00047644" w:rsidRPr="00944A9E" w:rsidRDefault="00047644" w:rsidP="00E7344C">
            <w:pPr>
              <w:jc w:val="both"/>
              <w:rPr>
                <w:b/>
              </w:rPr>
            </w:pPr>
          </w:p>
          <w:p w:rsidR="00047644" w:rsidRPr="00944A9E" w:rsidRDefault="00047644" w:rsidP="00E7344C">
            <w:r w:rsidRPr="00944A9E">
              <w:rPr>
                <w:shd w:val="clear" w:color="auto" w:fill="FFFFFF"/>
              </w:rPr>
              <w:t>Problematika i přehled dějin umění, výtvarné kultury pro výtvarnou výchovu. </w:t>
            </w:r>
          </w:p>
          <w:p w:rsidR="00047644" w:rsidRPr="00944A9E" w:rsidRDefault="00047644" w:rsidP="00E7344C">
            <w:r w:rsidRPr="00944A9E">
              <w:t>Pravěk – pravěká malba, první sochařská díla, paleolitické památky.</w:t>
            </w:r>
          </w:p>
          <w:p w:rsidR="00047644" w:rsidRPr="00944A9E" w:rsidRDefault="00047644" w:rsidP="00E7344C">
            <w:r w:rsidRPr="00944A9E">
              <w:t>Egypt – architektura, sochařství, malířství.</w:t>
            </w:r>
          </w:p>
          <w:p w:rsidR="00047644" w:rsidRPr="00944A9E" w:rsidRDefault="00047644" w:rsidP="00E7344C">
            <w:r w:rsidRPr="00944A9E">
              <w:t xml:space="preserve">Řecko, Řím </w:t>
            </w:r>
            <w:r w:rsidR="00451D7F" w:rsidRPr="00944A9E">
              <w:t>–</w:t>
            </w:r>
            <w:r w:rsidRPr="00944A9E">
              <w:t xml:space="preserve"> architektura, sochařství, malířství.</w:t>
            </w:r>
          </w:p>
          <w:p w:rsidR="00047644" w:rsidRPr="00944A9E" w:rsidRDefault="00047644" w:rsidP="00E7344C">
            <w:r w:rsidRPr="00944A9E">
              <w:t>Gotika.</w:t>
            </w:r>
          </w:p>
          <w:p w:rsidR="00047644" w:rsidRPr="00944A9E" w:rsidRDefault="00047644" w:rsidP="00E7344C">
            <w:r w:rsidRPr="00944A9E">
              <w:t xml:space="preserve">Renesance, Manýrismus </w:t>
            </w:r>
            <w:r w:rsidR="00451D7F" w:rsidRPr="00944A9E">
              <w:t>–</w:t>
            </w:r>
            <w:r w:rsidRPr="00944A9E">
              <w:t xml:space="preserve"> architektura, sochařství, malířství.</w:t>
            </w:r>
          </w:p>
          <w:p w:rsidR="00047644" w:rsidRPr="00944A9E" w:rsidRDefault="00047644" w:rsidP="00E7344C">
            <w:r w:rsidRPr="00944A9E">
              <w:t xml:space="preserve">Baroko </w:t>
            </w:r>
            <w:r w:rsidR="006F0A32" w:rsidRPr="00944A9E">
              <w:t>–</w:t>
            </w:r>
            <w:r w:rsidR="00C33C42">
              <w:t xml:space="preserve"> </w:t>
            </w:r>
            <w:r w:rsidRPr="00944A9E">
              <w:t>architektura, sochařství, malířství.</w:t>
            </w:r>
          </w:p>
          <w:p w:rsidR="00047644" w:rsidRPr="00944A9E" w:rsidRDefault="00047644" w:rsidP="00E7344C">
            <w:r w:rsidRPr="00944A9E">
              <w:t>Umění 19. století – klasicismus, romantismus, realismus, impresionismus.</w:t>
            </w:r>
          </w:p>
          <w:p w:rsidR="00047644" w:rsidRPr="00944A9E" w:rsidRDefault="00047644" w:rsidP="00E7344C">
            <w:r w:rsidRPr="00944A9E">
              <w:t xml:space="preserve">Moderna – kubismus, </w:t>
            </w:r>
            <w:r w:rsidR="006F0A32" w:rsidRPr="00944A9E">
              <w:t>f</w:t>
            </w:r>
            <w:r w:rsidRPr="00944A9E">
              <w:t xml:space="preserve">uturismus, </w:t>
            </w:r>
            <w:r w:rsidR="006F0A32" w:rsidRPr="00944A9E">
              <w:t>d</w:t>
            </w:r>
            <w:r w:rsidRPr="00944A9E">
              <w:t xml:space="preserve">adaismus, </w:t>
            </w:r>
            <w:r w:rsidR="006F0A32" w:rsidRPr="00944A9E">
              <w:t>s</w:t>
            </w:r>
            <w:r w:rsidRPr="00944A9E">
              <w:t xml:space="preserve">urrealismus, </w:t>
            </w:r>
            <w:r w:rsidR="006F0A32" w:rsidRPr="00944A9E">
              <w:t>e</w:t>
            </w:r>
            <w:r w:rsidRPr="00944A9E">
              <w:t>xpresioni</w:t>
            </w:r>
            <w:r w:rsidR="006F0A32" w:rsidRPr="00944A9E">
              <w:t>smus, s</w:t>
            </w:r>
            <w:r w:rsidRPr="00944A9E">
              <w:t xml:space="preserve">urrealismus, </w:t>
            </w:r>
            <w:r w:rsidR="006F0A32" w:rsidRPr="00944A9E">
              <w:t>e</w:t>
            </w:r>
            <w:r w:rsidRPr="00944A9E">
              <w:t>xpresionismus.</w:t>
            </w:r>
          </w:p>
          <w:p w:rsidR="00047644" w:rsidRPr="00944A9E" w:rsidRDefault="00047644" w:rsidP="00E7344C">
            <w:r w:rsidRPr="00944A9E">
              <w:rPr>
                <w:shd w:val="clear" w:color="auto" w:fill="FFFFFF"/>
              </w:rPr>
              <w:t>Orientace ve výtvarném umění a památkách v České republice. </w:t>
            </w:r>
          </w:p>
          <w:p w:rsidR="00047644" w:rsidRPr="00944A9E" w:rsidRDefault="00047644" w:rsidP="00E7344C">
            <w:r w:rsidRPr="00944A9E">
              <w:rPr>
                <w:shd w:val="clear" w:color="auto" w:fill="FFFFFF"/>
              </w:rPr>
              <w:t>Výtvarná kultura, výtvarné umění.</w:t>
            </w:r>
          </w:p>
          <w:p w:rsidR="00047644" w:rsidRPr="00944A9E" w:rsidRDefault="00047644" w:rsidP="00E7344C">
            <w:r w:rsidRPr="00944A9E">
              <w:rPr>
                <w:shd w:val="clear" w:color="auto" w:fill="FFFFFF"/>
              </w:rPr>
              <w:t>Cíl a obsah výtvarného umění. </w:t>
            </w:r>
          </w:p>
          <w:p w:rsidR="00047644" w:rsidRPr="00944A9E" w:rsidRDefault="00047644" w:rsidP="00E7344C">
            <w:r w:rsidRPr="00944A9E">
              <w:rPr>
                <w:shd w:val="clear" w:color="auto" w:fill="FFFFFF"/>
              </w:rPr>
              <w:t>Komunikace v</w:t>
            </w:r>
            <w:r w:rsidR="006F0A32" w:rsidRPr="00944A9E">
              <w:rPr>
                <w:shd w:val="clear" w:color="auto" w:fill="FFFFFF"/>
              </w:rPr>
              <w:t> </w:t>
            </w:r>
            <w:r w:rsidRPr="00944A9E">
              <w:rPr>
                <w:shd w:val="clear" w:color="auto" w:fill="FFFFFF"/>
              </w:rPr>
              <w:t>umění</w:t>
            </w:r>
            <w:r w:rsidR="006F0A32" w:rsidRPr="00944A9E">
              <w:rPr>
                <w:shd w:val="clear" w:color="auto" w:fill="FFFFFF"/>
              </w:rPr>
              <w:t xml:space="preserve">, </w:t>
            </w:r>
            <w:r w:rsidRPr="00944A9E">
              <w:rPr>
                <w:shd w:val="clear" w:color="auto" w:fill="FFFFFF"/>
              </w:rPr>
              <w:t>vizuální znakové prostředky v umění. </w:t>
            </w:r>
          </w:p>
          <w:p w:rsidR="00047644" w:rsidRDefault="00047644" w:rsidP="00E7344C">
            <w:pPr>
              <w:jc w:val="both"/>
              <w:rPr>
                <w:rFonts w:ascii="Tahoma" w:hAnsi="Tahoma" w:cs="Tahoma"/>
                <w:sz w:val="17"/>
                <w:szCs w:val="17"/>
                <w:shd w:val="clear" w:color="auto" w:fill="FFFFFF"/>
              </w:rPr>
            </w:pPr>
            <w:r w:rsidRPr="00944A9E">
              <w:rPr>
                <w:shd w:val="clear" w:color="auto" w:fill="FFFFFF"/>
              </w:rPr>
              <w:t>Umění, výtvarné umění v životě dítěte.</w:t>
            </w:r>
            <w:r w:rsidRPr="00944A9E">
              <w:rPr>
                <w:rFonts w:ascii="Tahoma" w:hAnsi="Tahoma" w:cs="Tahoma"/>
                <w:sz w:val="17"/>
                <w:szCs w:val="17"/>
                <w:shd w:val="clear" w:color="auto" w:fill="FFFFFF"/>
              </w:rPr>
              <w:t> </w:t>
            </w:r>
          </w:p>
          <w:p w:rsidR="00DC193A" w:rsidRPr="00944A9E" w:rsidRDefault="00DC193A" w:rsidP="00CD2F6C">
            <w:pPr>
              <w:jc w:val="both"/>
            </w:pPr>
          </w:p>
        </w:tc>
      </w:tr>
      <w:tr w:rsidR="00047644" w:rsidRPr="00944A9E" w:rsidTr="00E7344C">
        <w:trPr>
          <w:trHeight w:val="265"/>
          <w:jc w:val="center"/>
        </w:trPr>
        <w:tc>
          <w:tcPr>
            <w:tcW w:w="4041" w:type="dxa"/>
            <w:gridSpan w:val="2"/>
            <w:tcBorders>
              <w:top w:val="nil"/>
            </w:tcBorders>
            <w:shd w:val="clear" w:color="auto" w:fill="F7CAAC"/>
          </w:tcPr>
          <w:p w:rsidR="00047644" w:rsidRPr="00944A9E" w:rsidRDefault="00047644" w:rsidP="00E7344C">
            <w:pPr>
              <w:jc w:val="both"/>
            </w:pPr>
            <w:r w:rsidRPr="00944A9E">
              <w:rPr>
                <w:b/>
              </w:rPr>
              <w:t>Studijní literatura a studijní pomůcky</w:t>
            </w:r>
          </w:p>
        </w:tc>
        <w:tc>
          <w:tcPr>
            <w:tcW w:w="6166" w:type="dxa"/>
            <w:gridSpan w:val="6"/>
            <w:tcBorders>
              <w:top w:val="nil"/>
              <w:bottom w:val="nil"/>
            </w:tcBorders>
          </w:tcPr>
          <w:p w:rsidR="00047644" w:rsidRPr="00944A9E" w:rsidRDefault="00047644" w:rsidP="00E7344C">
            <w:pPr>
              <w:jc w:val="both"/>
            </w:pPr>
          </w:p>
        </w:tc>
      </w:tr>
      <w:tr w:rsidR="00047644" w:rsidRPr="00944A9E" w:rsidTr="00CA08A0">
        <w:trPr>
          <w:trHeight w:val="1497"/>
          <w:jc w:val="center"/>
        </w:trPr>
        <w:tc>
          <w:tcPr>
            <w:tcW w:w="10207" w:type="dxa"/>
            <w:gridSpan w:val="8"/>
            <w:tcBorders>
              <w:top w:val="nil"/>
            </w:tcBorders>
          </w:tcPr>
          <w:p w:rsidR="00047644" w:rsidRPr="00944A9E" w:rsidRDefault="00047644" w:rsidP="00E7344C">
            <w:pPr>
              <w:jc w:val="both"/>
              <w:rPr>
                <w:b/>
              </w:rPr>
            </w:pPr>
          </w:p>
          <w:p w:rsidR="00047644" w:rsidRDefault="00047644" w:rsidP="00E7344C">
            <w:pPr>
              <w:jc w:val="both"/>
              <w:rPr>
                <w:b/>
              </w:rPr>
            </w:pPr>
            <w:r w:rsidRPr="00944A9E">
              <w:rPr>
                <w:b/>
              </w:rPr>
              <w:t>Povinná literatura</w:t>
            </w:r>
            <w:r w:rsidR="00FD2CB4">
              <w:rPr>
                <w:b/>
              </w:rPr>
              <w:t>:</w:t>
            </w:r>
          </w:p>
          <w:p w:rsidR="00FD2CB4" w:rsidRPr="00944A9E" w:rsidRDefault="00FD2CB4" w:rsidP="00572F50">
            <w:pPr>
              <w:jc w:val="both"/>
            </w:pPr>
            <w:r w:rsidRPr="00944A9E">
              <w:t xml:space="preserve">Baleka, J. (1997). </w:t>
            </w:r>
            <w:r w:rsidRPr="00944A9E">
              <w:rPr>
                <w:i/>
                <w:iCs/>
              </w:rPr>
              <w:t>Výtvarné umění. Výkladový slovník malířství, sochařství, grafika</w:t>
            </w:r>
            <w:r w:rsidRPr="00944A9E">
              <w:t>. Praha</w:t>
            </w:r>
            <w:r>
              <w:t>: Academia</w:t>
            </w:r>
            <w:r w:rsidRPr="00944A9E">
              <w:t>.</w:t>
            </w:r>
          </w:p>
          <w:p w:rsidR="00FD2CB4" w:rsidRPr="00944A9E" w:rsidRDefault="00FD2CB4" w:rsidP="00572F50">
            <w:pPr>
              <w:jc w:val="both"/>
              <w:rPr>
                <w:b/>
              </w:rPr>
            </w:pPr>
            <w:r w:rsidRPr="00944A9E">
              <w:t>Bernardová, E. (2001). </w:t>
            </w:r>
            <w:r w:rsidRPr="00944A9E">
              <w:rPr>
                <w:i/>
                <w:iCs/>
              </w:rPr>
              <w:t>Moderní umění</w:t>
            </w:r>
            <w:r w:rsidRPr="00944A9E">
              <w:t>. Praha</w:t>
            </w:r>
            <w:r>
              <w:t>: Paseka</w:t>
            </w:r>
            <w:r w:rsidRPr="00944A9E">
              <w:t>.</w:t>
            </w:r>
          </w:p>
          <w:p w:rsidR="00FD2CB4" w:rsidRDefault="00FD2CB4" w:rsidP="00572F50">
            <w:pPr>
              <w:jc w:val="both"/>
            </w:pPr>
            <w:r w:rsidRPr="00944A9E">
              <w:t>Gombrich, E. H. (1970). </w:t>
            </w:r>
            <w:r w:rsidRPr="00944A9E">
              <w:rPr>
                <w:i/>
                <w:iCs/>
              </w:rPr>
              <w:t>The Story of Art</w:t>
            </w:r>
            <w:r w:rsidRPr="00944A9E">
              <w:t>. London</w:t>
            </w:r>
            <w:r>
              <w:t>: Phaidon</w:t>
            </w:r>
            <w:r w:rsidRPr="00944A9E">
              <w:t>.</w:t>
            </w:r>
          </w:p>
          <w:p w:rsidR="00FD2CB4" w:rsidRPr="001661B8" w:rsidRDefault="00FD2CB4" w:rsidP="00572F50">
            <w:pPr>
              <w:jc w:val="both"/>
              <w:rPr>
                <w:b/>
              </w:rPr>
            </w:pPr>
            <w:r w:rsidRPr="00944A9E">
              <w:t>Hrivňáková, S.  (2006). </w:t>
            </w:r>
            <w:r w:rsidRPr="00944A9E">
              <w:rPr>
                <w:i/>
                <w:iCs/>
              </w:rPr>
              <w:t>Načo nám j</w:t>
            </w:r>
            <w:r w:rsidRPr="001661B8">
              <w:rPr>
                <w:i/>
                <w:iCs/>
              </w:rPr>
              <w:t>e výtvarná výchova</w:t>
            </w:r>
            <w:r w:rsidRPr="001661B8">
              <w:t>. Nitra: UKF.   </w:t>
            </w:r>
          </w:p>
          <w:p w:rsidR="00FD2CB4" w:rsidRPr="00470B98" w:rsidRDefault="00FD2CB4" w:rsidP="00572F50">
            <w:pPr>
              <w:jc w:val="both"/>
            </w:pPr>
            <w:r w:rsidRPr="001661B8">
              <w:t>Little, S. (2012). … izmy</w:t>
            </w:r>
            <w:r w:rsidRPr="001661B8">
              <w:rPr>
                <w:i/>
                <w:iCs/>
              </w:rPr>
              <w:t>. Ako rozumieť umeniu</w:t>
            </w:r>
            <w:r w:rsidRPr="001661B8">
              <w:t>. Bratislava: Slovart.</w:t>
            </w:r>
          </w:p>
          <w:p w:rsidR="00C101BF" w:rsidRPr="001661B8" w:rsidRDefault="00C101BF" w:rsidP="00C101BF">
            <w:pPr>
              <w:outlineLvl w:val="2"/>
              <w:rPr>
                <w:ins w:id="538" w:author="Hana Navrátilová" w:date="2019-09-24T11:10:00Z"/>
                <w:bCs/>
              </w:rPr>
            </w:pPr>
            <w:ins w:id="539" w:author="Hana Navrátilová" w:date="2019-09-24T11:10:00Z">
              <w:r w:rsidRPr="001661B8">
                <w:rPr>
                  <w:bCs/>
                </w:rPr>
                <w:t xml:space="preserve">Stadlerová, H. a kol.(2010). </w:t>
              </w:r>
              <w:r w:rsidR="00781297" w:rsidRPr="001661B8">
                <w:fldChar w:fldCharType="begin"/>
              </w:r>
              <w:r w:rsidR="00781297" w:rsidRPr="001661B8">
                <w:instrText xml:space="preserve"> HYPERLINK "https://www.muni.cz/vyzkum/publikace/917767" \o "ZOP Zkušenost, odbornost, praxe v psychodidaktické přípravě učitele výtvarné výchovy v primárním vzdělávání" </w:instrText>
              </w:r>
              <w:r w:rsidR="00781297" w:rsidRPr="001661B8">
                <w:fldChar w:fldCharType="separate"/>
              </w:r>
              <w:r w:rsidRPr="001661B8">
                <w:rPr>
                  <w:bCs/>
                  <w:i/>
                </w:rPr>
                <w:t xml:space="preserve">ZOP Zkušenost, odbornost, praxe v psychodidaktické přípravě učitele výtvarné výchovy </w:t>
              </w:r>
              <w:r w:rsidRPr="001661B8">
                <w:rPr>
                  <w:bCs/>
                  <w:i/>
                </w:rPr>
                <w:br/>
                <w:t>v primárním vzdělávání</w:t>
              </w:r>
              <w:r w:rsidR="00781297" w:rsidRPr="001661B8">
                <w:rPr>
                  <w:bCs/>
                  <w:i/>
                </w:rPr>
                <w:fldChar w:fldCharType="end"/>
              </w:r>
              <w:r w:rsidRPr="001661B8">
                <w:rPr>
                  <w:bCs/>
                </w:rPr>
                <w:t>. Brno: MU.</w:t>
              </w:r>
            </w:ins>
          </w:p>
          <w:p w:rsidR="00FD2CB4" w:rsidRPr="00C1191E" w:rsidRDefault="00FD2CB4" w:rsidP="00FD2CB4">
            <w:pPr>
              <w:jc w:val="both"/>
            </w:pPr>
            <w:r w:rsidRPr="001661B8">
              <w:t xml:space="preserve">Vašíková, J. (2017). The curriculum of art education in primary school and educational reality. </w:t>
            </w:r>
            <w:r w:rsidRPr="001661B8">
              <w:rPr>
                <w:i/>
              </w:rPr>
              <w:t>4 th International Multidisciplinary Scientific Conferenc</w:t>
            </w:r>
            <w:r w:rsidRPr="00F1000D">
              <w:rPr>
                <w:i/>
              </w:rPr>
              <w:t xml:space="preserve">e </w:t>
            </w:r>
            <w:r>
              <w:rPr>
                <w:i/>
              </w:rPr>
              <w:t xml:space="preserve">on Social Sciences &amp; Arts. SGEM, </w:t>
            </w:r>
            <w:r w:rsidRPr="00F1000D">
              <w:t>6</w:t>
            </w:r>
            <w:r>
              <w:t xml:space="preserve">(1), </w:t>
            </w:r>
            <w:r w:rsidRPr="00C1191E">
              <w:t>Science and Arts.</w:t>
            </w:r>
          </w:p>
          <w:p w:rsidR="00572F50" w:rsidRPr="00944A9E" w:rsidRDefault="00572F50" w:rsidP="00572F50">
            <w:pPr>
              <w:jc w:val="both"/>
              <w:rPr>
                <w:b/>
              </w:rPr>
            </w:pPr>
          </w:p>
          <w:p w:rsidR="00572F50" w:rsidRPr="00944A9E" w:rsidRDefault="00572F50" w:rsidP="00572F50">
            <w:pPr>
              <w:jc w:val="both"/>
              <w:rPr>
                <w:b/>
              </w:rPr>
            </w:pPr>
            <w:r w:rsidRPr="00944A9E">
              <w:rPr>
                <w:b/>
              </w:rPr>
              <w:t>Doporučená literatura</w:t>
            </w:r>
            <w:r w:rsidR="00FD2CB4">
              <w:rPr>
                <w:b/>
              </w:rPr>
              <w:t>:</w:t>
            </w:r>
          </w:p>
          <w:p w:rsidR="00572F50" w:rsidRPr="00944A9E" w:rsidRDefault="00572F50" w:rsidP="00572F50">
            <w:pPr>
              <w:jc w:val="both"/>
              <w:rPr>
                <w:b/>
              </w:rPr>
            </w:pPr>
            <w:r w:rsidRPr="00944A9E">
              <w:t>Dempseyová, A. (2002). </w:t>
            </w:r>
            <w:r w:rsidRPr="00944A9E">
              <w:rPr>
                <w:i/>
                <w:iCs/>
              </w:rPr>
              <w:t>Umělecké styly, školy a hnutí</w:t>
            </w:r>
            <w:r w:rsidRPr="00944A9E">
              <w:t>. Bratislava</w:t>
            </w:r>
            <w:r>
              <w:t>: Slovart</w:t>
            </w:r>
            <w:r w:rsidRPr="00944A9E">
              <w:t>.</w:t>
            </w:r>
          </w:p>
          <w:p w:rsidR="00572F50" w:rsidRPr="00944A9E" w:rsidRDefault="00572F50" w:rsidP="00572F50">
            <w:pPr>
              <w:jc w:val="both"/>
              <w:rPr>
                <w:b/>
              </w:rPr>
            </w:pPr>
            <w:r w:rsidRPr="00944A9E">
              <w:t xml:space="preserve">Gero, Š., Husár, J., &amp; Sokolová, K. (1997). </w:t>
            </w:r>
            <w:r w:rsidRPr="00944A9E">
              <w:rPr>
                <w:i/>
                <w:iCs/>
              </w:rPr>
              <w:t>Úvod do teorie výtvarnej</w:t>
            </w:r>
            <w:r>
              <w:rPr>
                <w:i/>
                <w:iCs/>
              </w:rPr>
              <w:t xml:space="preserve"> </w:t>
            </w:r>
            <w:r w:rsidRPr="00944A9E">
              <w:rPr>
                <w:i/>
                <w:iCs/>
              </w:rPr>
              <w:t>kultúry</w:t>
            </w:r>
            <w:r w:rsidRPr="00944A9E">
              <w:t>. Banská Bystrica</w:t>
            </w:r>
            <w:r w:rsidR="009B6FBD">
              <w:t xml:space="preserve">: </w:t>
            </w:r>
            <w:r w:rsidR="009B6FBD">
              <w:rPr>
                <w:rFonts w:ascii="Helvetica Neue" w:hAnsi="Helvetica Neue"/>
                <w:color w:val="333333"/>
                <w:shd w:val="clear" w:color="auto" w:fill="FFFFFF"/>
              </w:rPr>
              <w:t>Univerzita Mateja Bela</w:t>
            </w:r>
            <w:r w:rsidRPr="00944A9E">
              <w:t>.</w:t>
            </w:r>
          </w:p>
          <w:p w:rsidR="00572F50" w:rsidRPr="00944A9E" w:rsidRDefault="00572F50" w:rsidP="00572F50">
            <w:pPr>
              <w:jc w:val="both"/>
              <w:rPr>
                <w:b/>
              </w:rPr>
            </w:pPr>
            <w:r w:rsidRPr="00944A9E">
              <w:t xml:space="preserve">Krátky, J. (1987). </w:t>
            </w:r>
            <w:r w:rsidRPr="00944A9E">
              <w:rPr>
                <w:i/>
                <w:iCs/>
              </w:rPr>
              <w:t>Základy výtvarné kultury</w:t>
            </w:r>
            <w:r w:rsidRPr="00944A9E">
              <w:t xml:space="preserve">. </w:t>
            </w:r>
            <w:r w:rsidR="009B6FBD">
              <w:t xml:space="preserve">UK: </w:t>
            </w:r>
            <w:r w:rsidRPr="00944A9E">
              <w:t xml:space="preserve">Ped. </w:t>
            </w:r>
            <w:r>
              <w:t>fak</w:t>
            </w:r>
            <w:r w:rsidRPr="00944A9E">
              <w:t>.</w:t>
            </w:r>
          </w:p>
          <w:p w:rsidR="00572F50" w:rsidRPr="00944A9E" w:rsidRDefault="00572F50" w:rsidP="00E7344C">
            <w:pPr>
              <w:jc w:val="both"/>
              <w:rPr>
                <w:del w:id="540" w:author="Hana Navrátilová" w:date="2019-09-24T11:10:00Z"/>
                <w:b/>
              </w:rPr>
            </w:pPr>
          </w:p>
          <w:p w:rsidR="00047644" w:rsidRPr="00944A9E" w:rsidRDefault="00047644" w:rsidP="00FD2CB4">
            <w:pPr>
              <w:jc w:val="both"/>
            </w:pPr>
          </w:p>
        </w:tc>
      </w:tr>
      <w:tr w:rsidR="00047644" w:rsidRPr="00944A9E" w:rsidTr="00CA08A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47644" w:rsidRPr="00944A9E" w:rsidRDefault="00047644" w:rsidP="00E7344C">
            <w:pPr>
              <w:jc w:val="center"/>
              <w:rPr>
                <w:b/>
              </w:rPr>
            </w:pPr>
            <w:r w:rsidRPr="00944A9E">
              <w:rPr>
                <w:b/>
              </w:rPr>
              <w:t>Informace ke kombinované nebo distanční formě</w:t>
            </w:r>
          </w:p>
        </w:tc>
      </w:tr>
      <w:tr w:rsidR="00047644" w:rsidRPr="00944A9E" w:rsidTr="00E7344C">
        <w:trPr>
          <w:jc w:val="center"/>
        </w:trPr>
        <w:tc>
          <w:tcPr>
            <w:tcW w:w="5670" w:type="dxa"/>
            <w:gridSpan w:val="3"/>
            <w:tcBorders>
              <w:top w:val="single" w:sz="2" w:space="0" w:color="auto"/>
            </w:tcBorders>
            <w:shd w:val="clear" w:color="auto" w:fill="F7CAAC"/>
          </w:tcPr>
          <w:p w:rsidR="00047644" w:rsidRPr="00944A9E" w:rsidRDefault="00047644" w:rsidP="00E7344C">
            <w:pPr>
              <w:jc w:val="both"/>
            </w:pPr>
            <w:r w:rsidRPr="00944A9E">
              <w:rPr>
                <w:b/>
              </w:rPr>
              <w:t>Rozsah konzultací (soustředění)</w:t>
            </w:r>
          </w:p>
        </w:tc>
        <w:tc>
          <w:tcPr>
            <w:tcW w:w="709" w:type="dxa"/>
            <w:tcBorders>
              <w:top w:val="single" w:sz="2" w:space="0" w:color="auto"/>
            </w:tcBorders>
          </w:tcPr>
          <w:p w:rsidR="00047644" w:rsidRPr="00944A9E" w:rsidRDefault="00047644" w:rsidP="00E7344C">
            <w:pPr>
              <w:jc w:val="both"/>
            </w:pPr>
          </w:p>
        </w:tc>
        <w:tc>
          <w:tcPr>
            <w:tcW w:w="3828" w:type="dxa"/>
            <w:gridSpan w:val="4"/>
            <w:tcBorders>
              <w:top w:val="single" w:sz="2" w:space="0" w:color="auto"/>
            </w:tcBorders>
            <w:shd w:val="clear" w:color="auto" w:fill="F7CAAC"/>
          </w:tcPr>
          <w:p w:rsidR="00047644" w:rsidRPr="00944A9E" w:rsidRDefault="00047644" w:rsidP="00E7344C">
            <w:pPr>
              <w:jc w:val="both"/>
              <w:rPr>
                <w:b/>
              </w:rPr>
            </w:pPr>
            <w:r w:rsidRPr="00944A9E">
              <w:rPr>
                <w:b/>
              </w:rPr>
              <w:t xml:space="preserve">hodin </w:t>
            </w:r>
          </w:p>
        </w:tc>
      </w:tr>
      <w:tr w:rsidR="00047644" w:rsidRPr="00944A9E" w:rsidTr="00C5567C">
        <w:trPr>
          <w:trHeight w:val="546"/>
          <w:jc w:val="center"/>
        </w:trPr>
        <w:tc>
          <w:tcPr>
            <w:tcW w:w="10207" w:type="dxa"/>
            <w:gridSpan w:val="8"/>
            <w:shd w:val="clear" w:color="auto" w:fill="F7CAAC"/>
          </w:tcPr>
          <w:p w:rsidR="00047644" w:rsidRPr="00944A9E" w:rsidRDefault="00047644" w:rsidP="00E7344C">
            <w:pPr>
              <w:jc w:val="both"/>
              <w:rPr>
                <w:b/>
              </w:rPr>
            </w:pPr>
            <w:r w:rsidRPr="00944A9E">
              <w:rPr>
                <w:b/>
              </w:rPr>
              <w:t>Informace o způsobu kontaktu s vyučujícím</w:t>
            </w:r>
          </w:p>
        </w:tc>
      </w:tr>
      <w:tr w:rsidR="00047644" w:rsidRPr="00944A9E" w:rsidTr="00CA08A0">
        <w:trPr>
          <w:trHeight w:val="141"/>
          <w:jc w:val="center"/>
        </w:trPr>
        <w:tc>
          <w:tcPr>
            <w:tcW w:w="10207" w:type="dxa"/>
            <w:gridSpan w:val="8"/>
          </w:tcPr>
          <w:p w:rsidR="003B651A" w:rsidRDefault="003B651A" w:rsidP="00E7344C">
            <w:pPr>
              <w:jc w:val="both"/>
              <w:rPr>
                <w:ins w:id="541" w:author="Hana Navrátilová" w:date="2019-09-24T11:10:00Z"/>
              </w:rPr>
            </w:pPr>
          </w:p>
          <w:p w:rsidR="00AD2FAA" w:rsidRPr="00944A9E" w:rsidRDefault="00AD2FAA" w:rsidP="00E7344C">
            <w:pPr>
              <w:jc w:val="both"/>
            </w:pPr>
          </w:p>
        </w:tc>
      </w:tr>
    </w:tbl>
    <w:p w:rsidR="00CD2F6C"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6406E8" w:rsidRPr="00944A9E" w:rsidTr="006406E8">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6406E8" w:rsidRPr="00944A9E" w:rsidRDefault="006406E8" w:rsidP="00E7344C">
            <w:pPr>
              <w:jc w:val="both"/>
              <w:rPr>
                <w:b/>
                <w:sz w:val="28"/>
                <w:szCs w:val="28"/>
              </w:rPr>
            </w:pPr>
            <w:r w:rsidRPr="00944A9E">
              <w:br w:type="page"/>
            </w:r>
            <w:r w:rsidRPr="00944A9E">
              <w:rPr>
                <w:b/>
                <w:sz w:val="28"/>
                <w:szCs w:val="28"/>
              </w:rPr>
              <w:t>B-III – Charakteristika studijního předmětu</w:t>
            </w:r>
          </w:p>
        </w:tc>
      </w:tr>
      <w:tr w:rsidR="006406E8" w:rsidRPr="00944A9E" w:rsidTr="00E7344C">
        <w:trPr>
          <w:jc w:val="center"/>
        </w:trPr>
        <w:tc>
          <w:tcPr>
            <w:tcW w:w="3474" w:type="dxa"/>
            <w:tcBorders>
              <w:top w:val="double" w:sz="4" w:space="0" w:color="auto"/>
            </w:tcBorders>
            <w:shd w:val="clear" w:color="auto" w:fill="F7CAAC"/>
          </w:tcPr>
          <w:p w:rsidR="006406E8" w:rsidRPr="00944A9E" w:rsidRDefault="006406E8" w:rsidP="00E7344C">
            <w:pPr>
              <w:jc w:val="both"/>
              <w:rPr>
                <w:b/>
              </w:rPr>
            </w:pPr>
            <w:r w:rsidRPr="00944A9E">
              <w:rPr>
                <w:b/>
              </w:rPr>
              <w:t>Název studijního předmětu</w:t>
            </w:r>
          </w:p>
        </w:tc>
        <w:tc>
          <w:tcPr>
            <w:tcW w:w="6733" w:type="dxa"/>
            <w:gridSpan w:val="7"/>
            <w:tcBorders>
              <w:top w:val="double" w:sz="4" w:space="0" w:color="auto"/>
            </w:tcBorders>
          </w:tcPr>
          <w:p w:rsidR="006406E8" w:rsidRPr="00944A9E" w:rsidRDefault="006406E8" w:rsidP="00E7344C">
            <w:pPr>
              <w:jc w:val="both"/>
            </w:pPr>
            <w:r w:rsidRPr="00944A9E">
              <w:t>Základy přírodovědných věd</w:t>
            </w:r>
          </w:p>
        </w:tc>
      </w:tr>
      <w:tr w:rsidR="006406E8" w:rsidRPr="00944A9E" w:rsidTr="00E7344C">
        <w:trPr>
          <w:jc w:val="center"/>
        </w:trPr>
        <w:tc>
          <w:tcPr>
            <w:tcW w:w="3474" w:type="dxa"/>
            <w:shd w:val="clear" w:color="auto" w:fill="F7CAAC"/>
          </w:tcPr>
          <w:p w:rsidR="006406E8" w:rsidRPr="00944A9E" w:rsidRDefault="006406E8" w:rsidP="00E7344C">
            <w:pPr>
              <w:jc w:val="both"/>
              <w:rPr>
                <w:b/>
              </w:rPr>
            </w:pPr>
            <w:r w:rsidRPr="00944A9E">
              <w:rPr>
                <w:b/>
              </w:rPr>
              <w:t>Typ předmětu</w:t>
            </w:r>
          </w:p>
        </w:tc>
        <w:tc>
          <w:tcPr>
            <w:tcW w:w="3411" w:type="dxa"/>
            <w:gridSpan w:val="4"/>
          </w:tcPr>
          <w:p w:rsidR="006406E8" w:rsidRPr="00944A9E" w:rsidRDefault="006406E8" w:rsidP="00E7344C">
            <w:pPr>
              <w:jc w:val="both"/>
            </w:pPr>
            <w:r w:rsidRPr="00944A9E">
              <w:t>povinný, PZ</w:t>
            </w:r>
          </w:p>
        </w:tc>
        <w:tc>
          <w:tcPr>
            <w:tcW w:w="2694" w:type="dxa"/>
            <w:gridSpan w:val="2"/>
            <w:shd w:val="clear" w:color="auto" w:fill="F7CAAC"/>
          </w:tcPr>
          <w:p w:rsidR="006406E8" w:rsidRPr="00944A9E" w:rsidRDefault="006406E8" w:rsidP="00E7344C">
            <w:pPr>
              <w:jc w:val="both"/>
            </w:pPr>
            <w:r w:rsidRPr="00944A9E">
              <w:rPr>
                <w:b/>
              </w:rPr>
              <w:t>doporučený ročník / semestr</w:t>
            </w:r>
          </w:p>
        </w:tc>
        <w:tc>
          <w:tcPr>
            <w:tcW w:w="628" w:type="dxa"/>
          </w:tcPr>
          <w:p w:rsidR="006406E8" w:rsidRPr="00944A9E" w:rsidRDefault="00AD2FAA" w:rsidP="00E7344C">
            <w:pPr>
              <w:jc w:val="both"/>
            </w:pPr>
            <w:r>
              <w:t>1/</w:t>
            </w:r>
            <w:del w:id="542" w:author="Hana Navrátilová" w:date="2019-09-24T11:10:00Z">
              <w:r w:rsidR="006406E8" w:rsidRPr="00944A9E">
                <w:delText>LS</w:delText>
              </w:r>
            </w:del>
            <w:ins w:id="543" w:author="Hana Navrátilová" w:date="2019-09-24T11:10:00Z">
              <w:r>
                <w:t>Z</w:t>
              </w:r>
              <w:r w:rsidR="006406E8" w:rsidRPr="00944A9E">
                <w:t>S</w:t>
              </w:r>
            </w:ins>
          </w:p>
        </w:tc>
      </w:tr>
      <w:tr w:rsidR="006406E8" w:rsidRPr="00944A9E" w:rsidTr="00E7344C">
        <w:trPr>
          <w:jc w:val="center"/>
        </w:trPr>
        <w:tc>
          <w:tcPr>
            <w:tcW w:w="3474" w:type="dxa"/>
            <w:shd w:val="clear" w:color="auto" w:fill="F7CAAC"/>
          </w:tcPr>
          <w:p w:rsidR="006406E8" w:rsidRPr="00944A9E" w:rsidRDefault="006406E8" w:rsidP="00E7344C">
            <w:pPr>
              <w:jc w:val="both"/>
              <w:rPr>
                <w:b/>
              </w:rPr>
            </w:pPr>
            <w:r w:rsidRPr="00944A9E">
              <w:rPr>
                <w:b/>
              </w:rPr>
              <w:t>Rozsah studijního předmětu</w:t>
            </w:r>
          </w:p>
        </w:tc>
        <w:tc>
          <w:tcPr>
            <w:tcW w:w="2196" w:type="dxa"/>
            <w:gridSpan w:val="2"/>
          </w:tcPr>
          <w:p w:rsidR="006406E8" w:rsidRPr="00944A9E" w:rsidRDefault="006406E8" w:rsidP="00E7344C">
            <w:pPr>
              <w:jc w:val="both"/>
            </w:pPr>
            <w:r w:rsidRPr="00944A9E">
              <w:t>28s</w:t>
            </w:r>
          </w:p>
        </w:tc>
        <w:tc>
          <w:tcPr>
            <w:tcW w:w="709" w:type="dxa"/>
            <w:shd w:val="clear" w:color="auto" w:fill="F7CAAC"/>
          </w:tcPr>
          <w:p w:rsidR="006406E8" w:rsidRPr="00944A9E" w:rsidRDefault="006406E8" w:rsidP="00E7344C">
            <w:pPr>
              <w:jc w:val="both"/>
              <w:rPr>
                <w:b/>
              </w:rPr>
            </w:pPr>
            <w:r w:rsidRPr="00944A9E">
              <w:rPr>
                <w:b/>
              </w:rPr>
              <w:t xml:space="preserve">hod. </w:t>
            </w:r>
          </w:p>
        </w:tc>
        <w:tc>
          <w:tcPr>
            <w:tcW w:w="506" w:type="dxa"/>
          </w:tcPr>
          <w:p w:rsidR="006406E8" w:rsidRPr="00944A9E" w:rsidRDefault="006406E8" w:rsidP="00E7344C">
            <w:pPr>
              <w:jc w:val="both"/>
            </w:pPr>
            <w:r w:rsidRPr="00944A9E">
              <w:t>28</w:t>
            </w:r>
          </w:p>
        </w:tc>
        <w:tc>
          <w:tcPr>
            <w:tcW w:w="2155" w:type="dxa"/>
            <w:shd w:val="clear" w:color="auto" w:fill="F7CAAC"/>
          </w:tcPr>
          <w:p w:rsidR="006406E8" w:rsidRPr="00944A9E" w:rsidRDefault="006406E8" w:rsidP="00E7344C">
            <w:pPr>
              <w:jc w:val="both"/>
              <w:rPr>
                <w:b/>
              </w:rPr>
            </w:pPr>
            <w:r w:rsidRPr="00944A9E">
              <w:rPr>
                <w:b/>
              </w:rPr>
              <w:t>kreditů</w:t>
            </w:r>
          </w:p>
        </w:tc>
        <w:tc>
          <w:tcPr>
            <w:tcW w:w="1167" w:type="dxa"/>
            <w:gridSpan w:val="2"/>
          </w:tcPr>
          <w:p w:rsidR="006406E8" w:rsidRPr="00944A9E" w:rsidRDefault="006406E8" w:rsidP="00E7344C">
            <w:pPr>
              <w:jc w:val="both"/>
            </w:pPr>
            <w:r w:rsidRPr="00944A9E">
              <w:t>2</w:t>
            </w:r>
          </w:p>
        </w:tc>
      </w:tr>
      <w:tr w:rsidR="006406E8" w:rsidRPr="00944A9E" w:rsidTr="00E7344C">
        <w:trPr>
          <w:jc w:val="center"/>
        </w:trPr>
        <w:tc>
          <w:tcPr>
            <w:tcW w:w="3474" w:type="dxa"/>
            <w:shd w:val="clear" w:color="auto" w:fill="F7CAAC"/>
          </w:tcPr>
          <w:p w:rsidR="006406E8" w:rsidRPr="00944A9E" w:rsidRDefault="006406E8" w:rsidP="00E7344C">
            <w:pPr>
              <w:jc w:val="both"/>
              <w:rPr>
                <w:b/>
              </w:rPr>
            </w:pPr>
            <w:r w:rsidRPr="00944A9E">
              <w:rPr>
                <w:b/>
              </w:rPr>
              <w:t>Prerekvizity, korekvizity, ekvivalence</w:t>
            </w:r>
          </w:p>
        </w:tc>
        <w:tc>
          <w:tcPr>
            <w:tcW w:w="6733" w:type="dxa"/>
            <w:gridSpan w:val="7"/>
          </w:tcPr>
          <w:p w:rsidR="006406E8" w:rsidRPr="00944A9E" w:rsidRDefault="006406E8" w:rsidP="00E7344C">
            <w:pPr>
              <w:jc w:val="both"/>
            </w:pPr>
          </w:p>
        </w:tc>
      </w:tr>
      <w:tr w:rsidR="006406E8" w:rsidRPr="00944A9E" w:rsidTr="00E7344C">
        <w:trPr>
          <w:jc w:val="center"/>
        </w:trPr>
        <w:tc>
          <w:tcPr>
            <w:tcW w:w="3474" w:type="dxa"/>
            <w:shd w:val="clear" w:color="auto" w:fill="F7CAAC"/>
          </w:tcPr>
          <w:p w:rsidR="006406E8" w:rsidRPr="00944A9E" w:rsidRDefault="006406E8" w:rsidP="00E7344C">
            <w:pPr>
              <w:jc w:val="both"/>
              <w:rPr>
                <w:b/>
              </w:rPr>
            </w:pPr>
            <w:r w:rsidRPr="00944A9E">
              <w:rPr>
                <w:b/>
              </w:rPr>
              <w:t>Způsob ověření studijních výsledků</w:t>
            </w:r>
          </w:p>
        </w:tc>
        <w:tc>
          <w:tcPr>
            <w:tcW w:w="3411" w:type="dxa"/>
            <w:gridSpan w:val="4"/>
          </w:tcPr>
          <w:p w:rsidR="006406E8" w:rsidRPr="00944A9E" w:rsidRDefault="006406E8" w:rsidP="00E7344C">
            <w:pPr>
              <w:jc w:val="both"/>
            </w:pPr>
            <w:r w:rsidRPr="00944A9E">
              <w:t>zápočet</w:t>
            </w:r>
          </w:p>
        </w:tc>
        <w:tc>
          <w:tcPr>
            <w:tcW w:w="2155" w:type="dxa"/>
            <w:shd w:val="clear" w:color="auto" w:fill="F7CAAC"/>
          </w:tcPr>
          <w:p w:rsidR="006406E8" w:rsidRPr="00944A9E" w:rsidRDefault="006406E8" w:rsidP="00E7344C">
            <w:pPr>
              <w:jc w:val="both"/>
              <w:rPr>
                <w:b/>
              </w:rPr>
            </w:pPr>
            <w:r w:rsidRPr="00944A9E">
              <w:rPr>
                <w:b/>
              </w:rPr>
              <w:t>Forma výuky</w:t>
            </w:r>
          </w:p>
        </w:tc>
        <w:tc>
          <w:tcPr>
            <w:tcW w:w="1167" w:type="dxa"/>
            <w:gridSpan w:val="2"/>
          </w:tcPr>
          <w:p w:rsidR="006406E8" w:rsidRPr="00944A9E" w:rsidRDefault="006406E8" w:rsidP="00E7344C">
            <w:pPr>
              <w:jc w:val="both"/>
            </w:pPr>
            <w:r w:rsidRPr="00944A9E">
              <w:t>seminář</w:t>
            </w:r>
          </w:p>
        </w:tc>
      </w:tr>
      <w:tr w:rsidR="006406E8" w:rsidRPr="00944A9E" w:rsidTr="00E7344C">
        <w:trPr>
          <w:jc w:val="center"/>
        </w:trPr>
        <w:tc>
          <w:tcPr>
            <w:tcW w:w="3474" w:type="dxa"/>
            <w:shd w:val="clear" w:color="auto" w:fill="F7CAAC"/>
          </w:tcPr>
          <w:p w:rsidR="006406E8" w:rsidRPr="00944A9E" w:rsidRDefault="006406E8"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6406E8" w:rsidRPr="00944A9E" w:rsidRDefault="006406E8" w:rsidP="00E7344C">
            <w:pPr>
              <w:jc w:val="both"/>
            </w:pPr>
            <w:r w:rsidRPr="00944A9E">
              <w:t>Zápočtový test z okruhů uvedených v obsahu předmětu.</w:t>
            </w:r>
          </w:p>
        </w:tc>
      </w:tr>
      <w:tr w:rsidR="006406E8" w:rsidRPr="00944A9E" w:rsidTr="006406E8">
        <w:trPr>
          <w:trHeight w:val="70"/>
          <w:jc w:val="center"/>
        </w:trPr>
        <w:tc>
          <w:tcPr>
            <w:tcW w:w="10207" w:type="dxa"/>
            <w:gridSpan w:val="8"/>
            <w:tcBorders>
              <w:top w:val="nil"/>
            </w:tcBorders>
          </w:tcPr>
          <w:p w:rsidR="006406E8" w:rsidRPr="00944A9E" w:rsidRDefault="006406E8" w:rsidP="00E7344C">
            <w:pPr>
              <w:jc w:val="both"/>
            </w:pPr>
          </w:p>
        </w:tc>
      </w:tr>
      <w:tr w:rsidR="006406E8" w:rsidRPr="00944A9E" w:rsidTr="00E7344C">
        <w:trPr>
          <w:trHeight w:val="197"/>
          <w:jc w:val="center"/>
        </w:trPr>
        <w:tc>
          <w:tcPr>
            <w:tcW w:w="3474" w:type="dxa"/>
            <w:tcBorders>
              <w:top w:val="nil"/>
            </w:tcBorders>
            <w:shd w:val="clear" w:color="auto" w:fill="F7CAAC"/>
          </w:tcPr>
          <w:p w:rsidR="006406E8" w:rsidRPr="00944A9E" w:rsidRDefault="006406E8" w:rsidP="00E7344C">
            <w:pPr>
              <w:jc w:val="both"/>
              <w:rPr>
                <w:b/>
              </w:rPr>
            </w:pPr>
            <w:r w:rsidRPr="00944A9E">
              <w:rPr>
                <w:b/>
              </w:rPr>
              <w:t>Garant předmětu</w:t>
            </w:r>
          </w:p>
        </w:tc>
        <w:tc>
          <w:tcPr>
            <w:tcW w:w="6733" w:type="dxa"/>
            <w:gridSpan w:val="7"/>
            <w:tcBorders>
              <w:top w:val="nil"/>
            </w:tcBorders>
          </w:tcPr>
          <w:p w:rsidR="006406E8" w:rsidRPr="00944A9E" w:rsidRDefault="00AD2FAA" w:rsidP="00E7344C">
            <w:moveToRangeStart w:id="544" w:author="Hana Navrátilová" w:date="2019-09-24T11:10:00Z" w:name="move20215894"/>
            <w:moveTo w:id="545" w:author="Hana Navrátilová" w:date="2019-09-24T11:10:00Z">
              <w:r>
                <w:t xml:space="preserve">doc. PaedDr. </w:t>
              </w:r>
              <w:moveToRangeStart w:id="546" w:author="Hana Navrátilová" w:date="2019-09-24T11:10:00Z" w:name="move20215888"/>
              <w:moveToRangeEnd w:id="544"/>
              <w:r w:rsidRPr="00470B98">
                <w:t xml:space="preserve">Adriana Wiegerová, PhD. </w:t>
              </w:r>
            </w:moveTo>
            <w:moveToRangeEnd w:id="546"/>
            <w:del w:id="547" w:author="Hana Navrátilová" w:date="2019-09-24T11:10:00Z">
              <w:r w:rsidR="006406E8" w:rsidRPr="00944A9E">
                <w:delText>Mgr. Břetislav Lebloch</w:delText>
              </w:r>
            </w:del>
          </w:p>
        </w:tc>
      </w:tr>
      <w:tr w:rsidR="006406E8" w:rsidRPr="00944A9E" w:rsidTr="00E7344C">
        <w:trPr>
          <w:trHeight w:val="543"/>
          <w:jc w:val="center"/>
        </w:trPr>
        <w:tc>
          <w:tcPr>
            <w:tcW w:w="3474" w:type="dxa"/>
            <w:tcBorders>
              <w:top w:val="nil"/>
            </w:tcBorders>
            <w:shd w:val="clear" w:color="auto" w:fill="F7CAAC"/>
          </w:tcPr>
          <w:p w:rsidR="006406E8" w:rsidRPr="00944A9E" w:rsidRDefault="006406E8" w:rsidP="00E7344C">
            <w:pPr>
              <w:jc w:val="both"/>
              <w:rPr>
                <w:b/>
              </w:rPr>
            </w:pPr>
            <w:r w:rsidRPr="00944A9E">
              <w:rPr>
                <w:b/>
              </w:rPr>
              <w:t>Zapojení garanta do výuky předmětu</w:t>
            </w:r>
          </w:p>
        </w:tc>
        <w:tc>
          <w:tcPr>
            <w:tcW w:w="6733" w:type="dxa"/>
            <w:gridSpan w:val="7"/>
            <w:tcBorders>
              <w:top w:val="nil"/>
            </w:tcBorders>
          </w:tcPr>
          <w:p w:rsidR="006406E8" w:rsidRPr="001661B8" w:rsidRDefault="000C0A54" w:rsidP="00E7344C">
            <w:pPr>
              <w:jc w:val="both"/>
            </w:pPr>
            <w:r w:rsidRPr="001661B8">
              <w:t>vede seminář</w:t>
            </w:r>
          </w:p>
        </w:tc>
      </w:tr>
      <w:tr w:rsidR="006406E8" w:rsidRPr="00944A9E" w:rsidTr="00E7344C">
        <w:trPr>
          <w:trHeight w:val="172"/>
          <w:jc w:val="center"/>
        </w:trPr>
        <w:tc>
          <w:tcPr>
            <w:tcW w:w="3474" w:type="dxa"/>
            <w:shd w:val="clear" w:color="auto" w:fill="F7CAAC"/>
          </w:tcPr>
          <w:p w:rsidR="006406E8" w:rsidRPr="00944A9E" w:rsidRDefault="006406E8" w:rsidP="00E7344C">
            <w:pPr>
              <w:jc w:val="both"/>
              <w:rPr>
                <w:b/>
              </w:rPr>
            </w:pPr>
            <w:r w:rsidRPr="00944A9E">
              <w:rPr>
                <w:b/>
              </w:rPr>
              <w:t>Vyučující</w:t>
            </w:r>
          </w:p>
        </w:tc>
        <w:tc>
          <w:tcPr>
            <w:tcW w:w="6733" w:type="dxa"/>
            <w:gridSpan w:val="7"/>
            <w:tcBorders>
              <w:bottom w:val="nil"/>
            </w:tcBorders>
            <w:shd w:val="clear" w:color="auto" w:fill="auto"/>
          </w:tcPr>
          <w:p w:rsidR="006406E8" w:rsidRPr="001661B8" w:rsidRDefault="00AD2FAA" w:rsidP="00E7344C">
            <w:ins w:id="548" w:author="Hana Navrátilová" w:date="2019-09-24T11:10:00Z">
              <w:r w:rsidRPr="001661B8">
                <w:t>doc. Pae</w:t>
              </w:r>
              <w:r w:rsidR="000A6B15" w:rsidRPr="001661B8">
                <w:t xml:space="preserve">dDr. </w:t>
              </w:r>
            </w:ins>
            <w:moveToRangeStart w:id="549" w:author="Hana Navrátilová" w:date="2019-09-24T11:10:00Z" w:name="move20215895"/>
            <w:moveTo w:id="550" w:author="Hana Navrátilová" w:date="2019-09-24T11:10:00Z">
              <w:r w:rsidR="000A6B15" w:rsidRPr="001661B8">
                <w:t>Adriana Wiegerová, PhD.</w:t>
              </w:r>
            </w:moveTo>
            <w:moveToRangeEnd w:id="549"/>
            <w:del w:id="551" w:author="Hana Navrátilová" w:date="2019-09-24T11:10:00Z">
              <w:r w:rsidR="006406E8" w:rsidRPr="001661B8">
                <w:delText>Mgr. Břetislav Lebloch (100%)</w:delText>
              </w:r>
            </w:del>
            <w:ins w:id="552" w:author="Hana Navrátilová" w:date="2019-09-24T11:10:00Z">
              <w:r w:rsidR="000A6B15" w:rsidRPr="001661B8">
                <w:t xml:space="preserve"> (25</w:t>
              </w:r>
              <w:r w:rsidRPr="001661B8">
                <w:t>%),</w:t>
              </w:r>
              <w:r w:rsidR="00AA51E7" w:rsidRPr="001661B8">
                <w:t xml:space="preserve"> PhDr. Petra Trávníčková (75</w:t>
              </w:r>
              <w:r w:rsidRPr="001661B8">
                <w:t>%)</w:t>
              </w:r>
            </w:ins>
          </w:p>
        </w:tc>
      </w:tr>
      <w:tr w:rsidR="006406E8" w:rsidRPr="00944A9E" w:rsidTr="006406E8">
        <w:trPr>
          <w:trHeight w:val="70"/>
          <w:jc w:val="center"/>
        </w:trPr>
        <w:tc>
          <w:tcPr>
            <w:tcW w:w="10207" w:type="dxa"/>
            <w:gridSpan w:val="8"/>
            <w:tcBorders>
              <w:top w:val="nil"/>
            </w:tcBorders>
          </w:tcPr>
          <w:p w:rsidR="006406E8" w:rsidRPr="001661B8" w:rsidRDefault="006406E8" w:rsidP="00E7344C">
            <w:pPr>
              <w:jc w:val="both"/>
            </w:pPr>
          </w:p>
        </w:tc>
      </w:tr>
      <w:tr w:rsidR="006406E8" w:rsidRPr="00944A9E" w:rsidTr="00E7344C">
        <w:trPr>
          <w:jc w:val="center"/>
        </w:trPr>
        <w:tc>
          <w:tcPr>
            <w:tcW w:w="3474" w:type="dxa"/>
            <w:shd w:val="clear" w:color="auto" w:fill="F7CAAC"/>
          </w:tcPr>
          <w:p w:rsidR="006406E8" w:rsidRPr="00944A9E" w:rsidRDefault="006406E8" w:rsidP="00E7344C">
            <w:pPr>
              <w:jc w:val="both"/>
              <w:rPr>
                <w:b/>
              </w:rPr>
            </w:pPr>
            <w:r w:rsidRPr="00944A9E">
              <w:rPr>
                <w:b/>
              </w:rPr>
              <w:t>Stručná anotace předmětu</w:t>
            </w:r>
          </w:p>
        </w:tc>
        <w:tc>
          <w:tcPr>
            <w:tcW w:w="6733" w:type="dxa"/>
            <w:gridSpan w:val="7"/>
            <w:tcBorders>
              <w:bottom w:val="nil"/>
            </w:tcBorders>
          </w:tcPr>
          <w:p w:rsidR="006406E8" w:rsidRPr="001661B8" w:rsidRDefault="006406E8" w:rsidP="00E7344C">
            <w:pPr>
              <w:jc w:val="both"/>
            </w:pPr>
          </w:p>
        </w:tc>
      </w:tr>
      <w:tr w:rsidR="006406E8" w:rsidRPr="00944A9E" w:rsidTr="006406E8">
        <w:trPr>
          <w:trHeight w:val="3216"/>
          <w:jc w:val="center"/>
        </w:trPr>
        <w:tc>
          <w:tcPr>
            <w:tcW w:w="10207" w:type="dxa"/>
            <w:gridSpan w:val="8"/>
            <w:tcBorders>
              <w:top w:val="nil"/>
              <w:bottom w:val="single" w:sz="12" w:space="0" w:color="auto"/>
            </w:tcBorders>
          </w:tcPr>
          <w:p w:rsidR="006406E8" w:rsidRPr="00944A9E" w:rsidRDefault="006406E8" w:rsidP="00E7344C">
            <w:pPr>
              <w:jc w:val="both"/>
            </w:pPr>
          </w:p>
          <w:p w:rsidR="006406E8" w:rsidRPr="00944A9E" w:rsidRDefault="006406E8" w:rsidP="00E7344C">
            <w:pPr>
              <w:jc w:val="both"/>
            </w:pPr>
            <w:r w:rsidRPr="00944A9E">
              <w:t>Vesmír, Sluneční soustava.</w:t>
            </w:r>
          </w:p>
          <w:p w:rsidR="006406E8" w:rsidRPr="00944A9E" w:rsidRDefault="006406E8" w:rsidP="00E7344C">
            <w:pPr>
              <w:jc w:val="both"/>
            </w:pPr>
            <w:r w:rsidRPr="00944A9E">
              <w:t>Geologická stavba Země, základy geomorfologie.</w:t>
            </w:r>
          </w:p>
          <w:p w:rsidR="006406E8" w:rsidRPr="00944A9E" w:rsidRDefault="006F0A32" w:rsidP="00E7344C">
            <w:pPr>
              <w:jc w:val="both"/>
            </w:pPr>
            <w:r w:rsidRPr="00944A9E">
              <w:t>Počasí a podnebí –</w:t>
            </w:r>
            <w:r w:rsidR="006406E8" w:rsidRPr="00944A9E">
              <w:t xml:space="preserve"> voda, vzduch.</w:t>
            </w:r>
          </w:p>
          <w:p w:rsidR="006406E8" w:rsidRPr="00944A9E" w:rsidRDefault="006406E8" w:rsidP="00E7344C">
            <w:pPr>
              <w:jc w:val="both"/>
            </w:pPr>
            <w:r w:rsidRPr="00944A9E">
              <w:t>Vliv Slunce na život na Zemi.</w:t>
            </w:r>
          </w:p>
          <w:p w:rsidR="006406E8" w:rsidRPr="00944A9E" w:rsidRDefault="006406E8" w:rsidP="00E7344C">
            <w:pPr>
              <w:jc w:val="both"/>
            </w:pPr>
            <w:r w:rsidRPr="00944A9E">
              <w:t>Základní fyzikální zákony z pohledu učitele prvního stupně.</w:t>
            </w:r>
          </w:p>
          <w:p w:rsidR="006406E8" w:rsidRPr="00944A9E" w:rsidRDefault="006406E8" w:rsidP="00E7344C">
            <w:pPr>
              <w:jc w:val="both"/>
            </w:pPr>
            <w:r w:rsidRPr="00944A9E">
              <w:t xml:space="preserve">Vlastnosti těles </w:t>
            </w:r>
            <w:r w:rsidR="006F0A32" w:rsidRPr="00944A9E">
              <w:t>–</w:t>
            </w:r>
            <w:r w:rsidRPr="00944A9E">
              <w:t xml:space="preserve"> veličiny, měření, převody.</w:t>
            </w:r>
          </w:p>
          <w:p w:rsidR="006406E8" w:rsidRPr="00944A9E" w:rsidRDefault="006406E8" w:rsidP="00E7344C">
            <w:pPr>
              <w:jc w:val="both"/>
            </w:pPr>
            <w:r w:rsidRPr="00944A9E">
              <w:t>Vlastnosti živých organismů.</w:t>
            </w:r>
          </w:p>
          <w:p w:rsidR="006406E8" w:rsidRPr="00944A9E" w:rsidRDefault="006406E8" w:rsidP="00E7344C">
            <w:pPr>
              <w:jc w:val="both"/>
            </w:pPr>
            <w:r w:rsidRPr="00944A9E">
              <w:t>Evoluce.</w:t>
            </w:r>
          </w:p>
          <w:p w:rsidR="006406E8" w:rsidRPr="00944A9E" w:rsidRDefault="006406E8" w:rsidP="00E7344C">
            <w:pPr>
              <w:jc w:val="both"/>
            </w:pPr>
            <w:r w:rsidRPr="00944A9E">
              <w:t xml:space="preserve">Základy ekologie </w:t>
            </w:r>
            <w:r w:rsidR="006F0A32" w:rsidRPr="00944A9E">
              <w:t xml:space="preserve">– </w:t>
            </w:r>
            <w:r w:rsidRPr="00944A9E">
              <w:t>společenstva, ekosystémy.</w:t>
            </w:r>
          </w:p>
          <w:p w:rsidR="006406E8" w:rsidRPr="00944A9E" w:rsidRDefault="006406E8" w:rsidP="00E7344C">
            <w:pPr>
              <w:jc w:val="both"/>
            </w:pPr>
            <w:r w:rsidRPr="00944A9E">
              <w:t>Koloběh látek a tok energie v přírodě.</w:t>
            </w:r>
          </w:p>
          <w:p w:rsidR="006406E8" w:rsidRPr="00944A9E" w:rsidRDefault="006406E8" w:rsidP="00E7344C">
            <w:pPr>
              <w:jc w:val="both"/>
            </w:pPr>
            <w:r w:rsidRPr="00944A9E">
              <w:t xml:space="preserve">Biodiverzita </w:t>
            </w:r>
            <w:r w:rsidR="002D1620" w:rsidRPr="00944A9E">
              <w:t xml:space="preserve">– </w:t>
            </w:r>
            <w:r w:rsidRPr="00944A9E">
              <w:t>základní skupiny organismů, jejich třídění a poznávání.</w:t>
            </w:r>
          </w:p>
          <w:p w:rsidR="006406E8" w:rsidRPr="00944A9E" w:rsidRDefault="006406E8" w:rsidP="00E7344C">
            <w:pPr>
              <w:jc w:val="both"/>
            </w:pPr>
            <w:r w:rsidRPr="00944A9E">
              <w:t>Genetika a rozmnožování organismů.</w:t>
            </w:r>
          </w:p>
          <w:p w:rsidR="006406E8" w:rsidRPr="00944A9E" w:rsidRDefault="006406E8" w:rsidP="00E7344C">
            <w:pPr>
              <w:jc w:val="both"/>
            </w:pPr>
            <w:r w:rsidRPr="00944A9E">
              <w:t>Fylogeneze člověka.</w:t>
            </w:r>
          </w:p>
          <w:p w:rsidR="006406E8" w:rsidRDefault="006406E8" w:rsidP="00E7344C">
            <w:pPr>
              <w:jc w:val="both"/>
              <w:rPr>
                <w:del w:id="553" w:author="Hana Navrátilová" w:date="2019-09-24T11:10:00Z"/>
              </w:rPr>
            </w:pPr>
            <w:r w:rsidRPr="00944A9E">
              <w:t>Ochrana přírody v ČR.</w:t>
            </w:r>
          </w:p>
          <w:p w:rsidR="003B651A" w:rsidRDefault="003B651A" w:rsidP="00E7344C">
            <w:pPr>
              <w:jc w:val="both"/>
              <w:rPr>
                <w:del w:id="554" w:author="Hana Navrátilová" w:date="2019-09-24T11:10:00Z"/>
              </w:rPr>
            </w:pPr>
          </w:p>
          <w:p w:rsidR="003B651A" w:rsidRDefault="003B651A" w:rsidP="00E7344C">
            <w:pPr>
              <w:jc w:val="both"/>
              <w:rPr>
                <w:del w:id="555" w:author="Hana Navrátilová" w:date="2019-09-24T11:10:00Z"/>
              </w:rPr>
            </w:pPr>
          </w:p>
          <w:p w:rsidR="003B651A" w:rsidRPr="00944A9E" w:rsidRDefault="003B651A" w:rsidP="00E7344C">
            <w:pPr>
              <w:jc w:val="both"/>
            </w:pPr>
          </w:p>
        </w:tc>
      </w:tr>
      <w:tr w:rsidR="006406E8" w:rsidRPr="00944A9E" w:rsidTr="00E7344C">
        <w:trPr>
          <w:trHeight w:val="265"/>
          <w:jc w:val="center"/>
        </w:trPr>
        <w:tc>
          <w:tcPr>
            <w:tcW w:w="4041" w:type="dxa"/>
            <w:gridSpan w:val="2"/>
            <w:tcBorders>
              <w:top w:val="nil"/>
            </w:tcBorders>
            <w:shd w:val="clear" w:color="auto" w:fill="F7CAAC"/>
          </w:tcPr>
          <w:p w:rsidR="006406E8" w:rsidRPr="00944A9E" w:rsidRDefault="006406E8" w:rsidP="00E7344C">
            <w:pPr>
              <w:jc w:val="both"/>
            </w:pPr>
            <w:r w:rsidRPr="00944A9E">
              <w:rPr>
                <w:b/>
              </w:rPr>
              <w:t>Studijní literatura a studijní pomůcky</w:t>
            </w:r>
          </w:p>
        </w:tc>
        <w:tc>
          <w:tcPr>
            <w:tcW w:w="6166" w:type="dxa"/>
            <w:gridSpan w:val="6"/>
            <w:tcBorders>
              <w:top w:val="nil"/>
              <w:bottom w:val="nil"/>
            </w:tcBorders>
          </w:tcPr>
          <w:p w:rsidR="006406E8" w:rsidRPr="00944A9E" w:rsidRDefault="006406E8" w:rsidP="00E7344C">
            <w:pPr>
              <w:jc w:val="both"/>
            </w:pPr>
          </w:p>
        </w:tc>
      </w:tr>
      <w:tr w:rsidR="006406E8" w:rsidRPr="00944A9E" w:rsidTr="006406E8">
        <w:trPr>
          <w:trHeight w:val="4716"/>
          <w:jc w:val="center"/>
        </w:trPr>
        <w:tc>
          <w:tcPr>
            <w:tcW w:w="10207" w:type="dxa"/>
            <w:gridSpan w:val="8"/>
            <w:tcBorders>
              <w:top w:val="nil"/>
            </w:tcBorders>
          </w:tcPr>
          <w:p w:rsidR="006406E8" w:rsidRPr="00944A9E" w:rsidRDefault="006406E8" w:rsidP="00E7344C">
            <w:pPr>
              <w:jc w:val="both"/>
              <w:rPr>
                <w:b/>
              </w:rPr>
            </w:pPr>
          </w:p>
          <w:p w:rsidR="006406E8" w:rsidRPr="00944A9E" w:rsidRDefault="006A0E43" w:rsidP="00E7344C">
            <w:pPr>
              <w:jc w:val="both"/>
              <w:rPr>
                <w:b/>
              </w:rPr>
            </w:pPr>
            <w:r w:rsidRPr="006A0E43">
              <w:rPr>
                <w:b/>
              </w:rPr>
              <w:t>Povinná literatura:</w:t>
            </w:r>
            <w:r w:rsidR="006406E8" w:rsidRPr="00944A9E">
              <w:rPr>
                <w:b/>
              </w:rPr>
              <w:t xml:space="preserve"> </w:t>
            </w:r>
          </w:p>
          <w:p w:rsidR="006406E8" w:rsidRPr="00944A9E" w:rsidRDefault="006406E8" w:rsidP="00E7344C">
            <w:pPr>
              <w:jc w:val="both"/>
            </w:pPr>
            <w:r w:rsidRPr="00944A9E">
              <w:t xml:space="preserve">Flegr, J. (2007). </w:t>
            </w:r>
            <w:r w:rsidRPr="00944A9E">
              <w:rPr>
                <w:i/>
              </w:rPr>
              <w:t xml:space="preserve">Úvod do evoluční biologie. </w:t>
            </w:r>
            <w:r w:rsidRPr="00944A9E">
              <w:t xml:space="preserve">Praha: Academia. </w:t>
            </w:r>
          </w:p>
          <w:p w:rsidR="006406E8" w:rsidRPr="00944A9E" w:rsidRDefault="006406E8" w:rsidP="00E7344C">
            <w:pPr>
              <w:jc w:val="both"/>
            </w:pPr>
            <w:r w:rsidRPr="00944A9E">
              <w:t xml:space="preserve">Gribbin, J. (2009). </w:t>
            </w:r>
            <w:r w:rsidRPr="00944A9E">
              <w:rPr>
                <w:i/>
              </w:rPr>
              <w:t>Životopis vesmíru</w:t>
            </w:r>
            <w:r w:rsidRPr="00944A9E">
              <w:t xml:space="preserve">. Praha: Mladá fronta. </w:t>
            </w:r>
          </w:p>
          <w:p w:rsidR="006406E8" w:rsidRPr="00944A9E" w:rsidRDefault="006406E8" w:rsidP="00E7344C">
            <w:pPr>
              <w:jc w:val="both"/>
            </w:pPr>
            <w:r w:rsidRPr="00944A9E">
              <w:t xml:space="preserve">Kraus, I. (2007). </w:t>
            </w:r>
            <w:r w:rsidRPr="00944A9E">
              <w:rPr>
                <w:i/>
              </w:rPr>
              <w:t>Fyzika od Thaléta k Newtonovi</w:t>
            </w:r>
            <w:r w:rsidRPr="00944A9E">
              <w:t xml:space="preserve">. Praha: Academia. </w:t>
            </w:r>
          </w:p>
          <w:p w:rsidR="006406E8" w:rsidRPr="001661B8" w:rsidRDefault="006406E8" w:rsidP="00E7344C">
            <w:pPr>
              <w:jc w:val="both"/>
            </w:pPr>
            <w:r w:rsidRPr="00944A9E">
              <w:t xml:space="preserve">Krejča, J. (2007). </w:t>
            </w:r>
            <w:r w:rsidRPr="00944A9E">
              <w:rPr>
                <w:i/>
              </w:rPr>
              <w:t xml:space="preserve">Velká kniha rostlin, hornin, minerálů a zkamenělin. </w:t>
            </w:r>
            <w:r w:rsidRPr="00944A9E">
              <w:t>B</w:t>
            </w:r>
            <w:r w:rsidRPr="001661B8">
              <w:t xml:space="preserve">ratislava: Príroda. </w:t>
            </w:r>
          </w:p>
          <w:p w:rsidR="006406E8" w:rsidRPr="001661B8" w:rsidRDefault="006406E8" w:rsidP="00E7344C">
            <w:pPr>
              <w:jc w:val="both"/>
            </w:pPr>
            <w:r w:rsidRPr="001661B8">
              <w:t xml:space="preserve">Matis, D. et al. (2009). </w:t>
            </w:r>
            <w:r w:rsidRPr="001661B8">
              <w:rPr>
                <w:i/>
              </w:rPr>
              <w:t>Velká kniha živočichů.</w:t>
            </w:r>
            <w:r w:rsidR="00CA08A0" w:rsidRPr="001661B8">
              <w:rPr>
                <w:i/>
              </w:rPr>
              <w:t> </w:t>
            </w:r>
            <w:r w:rsidRPr="001661B8">
              <w:t xml:space="preserve">Bratislava: Príroda. </w:t>
            </w:r>
          </w:p>
          <w:p w:rsidR="006406E8" w:rsidRPr="001661B8" w:rsidRDefault="006406E8" w:rsidP="00E7344C">
            <w:pPr>
              <w:jc w:val="both"/>
              <w:rPr>
                <w:del w:id="556" w:author="Hana Navrátilová" w:date="2019-09-24T11:10:00Z"/>
              </w:rPr>
            </w:pPr>
            <w:del w:id="557" w:author="Hana Navrátilová" w:date="2019-09-24T11:10:00Z">
              <w:r w:rsidRPr="001661B8">
                <w:delText xml:space="preserve">Rozsypal, S. et al. (2003). </w:delText>
              </w:r>
              <w:r w:rsidRPr="001661B8">
                <w:rPr>
                  <w:i/>
                </w:rPr>
                <w:delText xml:space="preserve">Nový přehled biologie. </w:delText>
              </w:r>
              <w:r w:rsidRPr="001661B8">
                <w:delText xml:space="preserve">Praha: Scientia. </w:delText>
              </w:r>
            </w:del>
          </w:p>
          <w:p w:rsidR="006406E8" w:rsidRPr="001661B8" w:rsidRDefault="00007497" w:rsidP="00E7344C">
            <w:pPr>
              <w:jc w:val="both"/>
            </w:pPr>
            <w:r w:rsidRPr="001661B8">
              <w:t>Storch, D.</w:t>
            </w:r>
            <w:r w:rsidR="00E95B4E" w:rsidRPr="001661B8">
              <w:t>, &amp;</w:t>
            </w:r>
            <w:r w:rsidR="00CA08A0" w:rsidRPr="001661B8">
              <w:t> </w:t>
            </w:r>
            <w:r w:rsidR="006406E8" w:rsidRPr="001661B8">
              <w:t xml:space="preserve">Mihulka, S. (2000). </w:t>
            </w:r>
            <w:r w:rsidR="006406E8" w:rsidRPr="001661B8">
              <w:rPr>
                <w:i/>
              </w:rPr>
              <w:t xml:space="preserve">Úvod do současné ekologie. </w:t>
            </w:r>
            <w:r w:rsidR="006406E8" w:rsidRPr="001661B8">
              <w:t>Praha: Portál.</w:t>
            </w:r>
          </w:p>
          <w:p w:rsidR="006406E8" w:rsidRPr="001661B8" w:rsidRDefault="006406E8" w:rsidP="00E7344C">
            <w:pPr>
              <w:jc w:val="both"/>
              <w:rPr>
                <w:del w:id="558" w:author="Hana Navrátilová" w:date="2019-09-24T11:10:00Z"/>
              </w:rPr>
            </w:pPr>
            <w:del w:id="559" w:author="Hana Navrátilová" w:date="2019-09-24T11:10:00Z">
              <w:r w:rsidRPr="001661B8">
                <w:delText>Voženílek, V. et al. (2002)</w:delText>
              </w:r>
              <w:r w:rsidR="0075039D" w:rsidRPr="001661B8">
                <w:delText>.</w:delText>
              </w:r>
              <w:r w:rsidRPr="001661B8">
                <w:delText xml:space="preserve"> </w:delText>
              </w:r>
              <w:r w:rsidRPr="001661B8">
                <w:rPr>
                  <w:i/>
                </w:rPr>
                <w:delText xml:space="preserve">Národní parky a chráněné krajinné oblasti České republiky. </w:delText>
              </w:r>
              <w:r w:rsidR="00BF6258" w:rsidRPr="001661B8">
                <w:delText>Olomouc: UP Olomouc.</w:delText>
              </w:r>
            </w:del>
          </w:p>
          <w:p w:rsidR="000A6B15" w:rsidRPr="001661B8" w:rsidRDefault="000A6B15" w:rsidP="00E7344C">
            <w:pPr>
              <w:jc w:val="both"/>
              <w:rPr>
                <w:ins w:id="560" w:author="Hana Navrátilová" w:date="2019-09-24T11:10:00Z"/>
              </w:rPr>
            </w:pPr>
            <w:ins w:id="561" w:author="Hana Navrátilová" w:date="2019-09-24T11:10:00Z">
              <w:r w:rsidRPr="001661B8">
                <w:t>Trávníčková, P.</w:t>
              </w:r>
              <w:r w:rsidR="0098456D" w:rsidRPr="001661B8">
                <w:t xml:space="preserve">, &amp; Petrů Puhrová, B. (2019) </w:t>
              </w:r>
              <w:r w:rsidR="0098456D" w:rsidRPr="001661B8">
                <w:rPr>
                  <w:lang w:val="sk-SK"/>
                </w:rPr>
                <w:t xml:space="preserve">Professional portfolio of the school teacher: What is the real content? </w:t>
              </w:r>
              <w:r w:rsidR="0098456D" w:rsidRPr="001661B8">
                <w:rPr>
                  <w:i/>
                  <w:lang w:val="sk-SK"/>
                </w:rPr>
                <w:t>Advances in Intelligent Systems and Computing.</w:t>
              </w:r>
              <w:r w:rsidR="0098456D" w:rsidRPr="001661B8">
                <w:rPr>
                  <w:lang w:val="sk-SK"/>
                </w:rPr>
                <w:t xml:space="preserve"> 963, 56-162.</w:t>
              </w:r>
            </w:ins>
          </w:p>
          <w:p w:rsidR="006406E8" w:rsidRPr="001661B8" w:rsidRDefault="000A6B15" w:rsidP="00E7344C">
            <w:pPr>
              <w:jc w:val="both"/>
              <w:rPr>
                <w:ins w:id="562" w:author="Hana Navrátilová" w:date="2019-09-24T11:10:00Z"/>
                <w:b/>
              </w:rPr>
            </w:pPr>
            <w:ins w:id="563" w:author="Hana Navrátilová" w:date="2019-09-24T11:10:00Z">
              <w:r w:rsidRPr="001661B8">
                <w:t>Wiegerová, A., Majerčíková, J. &amp; Česlová, G. (2017) Prírodoveda pre 3. a 4. ročník ZŠ (metodické pokyny k témam o prírode a človeku). Bratislava: SPN</w:t>
              </w:r>
              <w:r w:rsidRPr="001661B8">
                <w:rPr>
                  <w:b/>
                </w:rPr>
                <w:t xml:space="preserve">. </w:t>
              </w:r>
            </w:ins>
          </w:p>
          <w:p w:rsidR="000A6B15" w:rsidRPr="001661B8" w:rsidRDefault="000A6B15" w:rsidP="00E7344C">
            <w:pPr>
              <w:jc w:val="both"/>
              <w:rPr>
                <w:b/>
              </w:rPr>
            </w:pPr>
          </w:p>
          <w:p w:rsidR="006406E8" w:rsidRPr="00944A9E" w:rsidRDefault="006A0E43" w:rsidP="00E7344C">
            <w:pPr>
              <w:jc w:val="both"/>
              <w:rPr>
                <w:b/>
              </w:rPr>
            </w:pPr>
            <w:r w:rsidRPr="001661B8">
              <w:rPr>
                <w:b/>
              </w:rPr>
              <w:t>Doporučená literatura:</w:t>
            </w:r>
            <w:r w:rsidR="006406E8" w:rsidRPr="00944A9E">
              <w:rPr>
                <w:b/>
              </w:rPr>
              <w:t xml:space="preserve"> </w:t>
            </w:r>
          </w:p>
          <w:p w:rsidR="006406E8" w:rsidRPr="00944A9E" w:rsidRDefault="006406E8" w:rsidP="00E7344C">
            <w:pPr>
              <w:jc w:val="both"/>
            </w:pPr>
            <w:r w:rsidRPr="00944A9E">
              <w:t xml:space="preserve">Begon, M., Harper, J. L., </w:t>
            </w:r>
            <w:r w:rsidR="00BF6258" w:rsidRPr="00944A9E">
              <w:t>&amp;</w:t>
            </w:r>
            <w:r w:rsidR="00E6258B">
              <w:t xml:space="preserve"> </w:t>
            </w:r>
            <w:r w:rsidRPr="00944A9E">
              <w:t xml:space="preserve">Towsend, C. R. (1997). </w:t>
            </w:r>
            <w:r w:rsidRPr="00944A9E">
              <w:rPr>
                <w:i/>
              </w:rPr>
              <w:t>Ekologie: jedinci, populace, společenstva.</w:t>
            </w:r>
            <w:r w:rsidRPr="00944A9E">
              <w:t xml:space="preserve"> Olomouc: Vydavatelství Univerzity Palackého.</w:t>
            </w:r>
          </w:p>
          <w:p w:rsidR="006406E8" w:rsidRPr="00944A9E" w:rsidRDefault="006406E8" w:rsidP="00E7344C">
            <w:pPr>
              <w:jc w:val="both"/>
            </w:pPr>
            <w:r w:rsidRPr="00944A9E">
              <w:t xml:space="preserve">Dawkins, R. (1995). </w:t>
            </w:r>
            <w:r w:rsidRPr="00944A9E">
              <w:rPr>
                <w:i/>
              </w:rPr>
              <w:t xml:space="preserve">River out of eden. </w:t>
            </w:r>
            <w:r w:rsidRPr="00944A9E">
              <w:t>New York: Basic Books.</w:t>
            </w:r>
          </w:p>
          <w:p w:rsidR="006406E8" w:rsidRPr="00944A9E" w:rsidRDefault="006406E8" w:rsidP="00E7344C">
            <w:pPr>
              <w:jc w:val="both"/>
            </w:pPr>
            <w:r w:rsidRPr="00944A9E">
              <w:t xml:space="preserve">Flegr, J. (2005). </w:t>
            </w:r>
            <w:r w:rsidRPr="00944A9E">
              <w:rPr>
                <w:i/>
              </w:rPr>
              <w:t>Evoluční biologie</w:t>
            </w:r>
            <w:r w:rsidRPr="00944A9E">
              <w:t>. Praha: Academia.</w:t>
            </w:r>
          </w:p>
          <w:p w:rsidR="006406E8" w:rsidRPr="00944A9E" w:rsidRDefault="006406E8" w:rsidP="00E7344C">
            <w:pPr>
              <w:jc w:val="both"/>
            </w:pPr>
            <w:r w:rsidRPr="00944A9E">
              <w:t xml:space="preserve">Hawking, S. (2002). </w:t>
            </w:r>
            <w:r w:rsidRPr="00944A9E">
              <w:rPr>
                <w:i/>
              </w:rPr>
              <w:t>Vesmír v kostce</w:t>
            </w:r>
            <w:r w:rsidRPr="00944A9E">
              <w:t>. Praha: Argo.</w:t>
            </w:r>
          </w:p>
          <w:p w:rsidR="006406E8" w:rsidRPr="00944A9E" w:rsidRDefault="006406E8" w:rsidP="00E7344C">
            <w:pPr>
              <w:jc w:val="both"/>
            </w:pPr>
            <w:r w:rsidRPr="00944A9E">
              <w:t xml:space="preserve">Shubin, N. (2009). </w:t>
            </w:r>
            <w:r w:rsidRPr="00944A9E">
              <w:rPr>
                <w:i/>
              </w:rPr>
              <w:t xml:space="preserve">Ryba v nás. Cesta tři a půl miliardy let dlouhou historií lidského těla. </w:t>
            </w:r>
            <w:r w:rsidRPr="00944A9E">
              <w:t xml:space="preserve"> Praha: Paseka.</w:t>
            </w:r>
          </w:p>
          <w:p w:rsidR="006406E8" w:rsidRPr="00944A9E" w:rsidRDefault="006406E8" w:rsidP="00E7344C">
            <w:pPr>
              <w:jc w:val="both"/>
            </w:pPr>
            <w:r w:rsidRPr="00944A9E">
              <w:t xml:space="preserve">Tkadlec, E. (2013). </w:t>
            </w:r>
            <w:r w:rsidRPr="00944A9E">
              <w:rPr>
                <w:i/>
              </w:rPr>
              <w:t>Po</w:t>
            </w:r>
            <w:r w:rsidR="007D1894" w:rsidRPr="00944A9E">
              <w:rPr>
                <w:i/>
              </w:rPr>
              <w:t>p</w:t>
            </w:r>
            <w:r w:rsidRPr="00944A9E">
              <w:rPr>
                <w:i/>
              </w:rPr>
              <w:t xml:space="preserve">ulační ekologie. Struktura, růst a dynamika populací. </w:t>
            </w:r>
            <w:r w:rsidRPr="00944A9E">
              <w:t>Olomouc: UP Olomouc.</w:t>
            </w:r>
          </w:p>
          <w:p w:rsidR="006406E8" w:rsidRPr="00944A9E" w:rsidRDefault="006406E8" w:rsidP="00E7344C">
            <w:pPr>
              <w:jc w:val="both"/>
            </w:pPr>
            <w:r w:rsidRPr="00944A9E">
              <w:t xml:space="preserve">Zimmer, C. (2005). </w:t>
            </w:r>
            <w:r w:rsidRPr="00944A9E">
              <w:rPr>
                <w:i/>
              </w:rPr>
              <w:t xml:space="preserve">Vládce parazit. </w:t>
            </w:r>
            <w:r w:rsidRPr="00944A9E">
              <w:t>Praha: Paseka.</w:t>
            </w:r>
          </w:p>
        </w:tc>
      </w:tr>
      <w:tr w:rsidR="006406E8" w:rsidRPr="00944A9E" w:rsidTr="006406E8">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6406E8" w:rsidRPr="00944A9E" w:rsidRDefault="006406E8" w:rsidP="00E7344C">
            <w:pPr>
              <w:jc w:val="center"/>
              <w:rPr>
                <w:b/>
              </w:rPr>
            </w:pPr>
            <w:r w:rsidRPr="00944A9E">
              <w:rPr>
                <w:b/>
              </w:rPr>
              <w:t>Informace ke kombinované nebo distanční formě</w:t>
            </w:r>
          </w:p>
        </w:tc>
      </w:tr>
      <w:tr w:rsidR="006406E8" w:rsidRPr="00944A9E" w:rsidTr="00E7344C">
        <w:trPr>
          <w:jc w:val="center"/>
        </w:trPr>
        <w:tc>
          <w:tcPr>
            <w:tcW w:w="5670" w:type="dxa"/>
            <w:gridSpan w:val="3"/>
            <w:tcBorders>
              <w:top w:val="single" w:sz="2" w:space="0" w:color="auto"/>
            </w:tcBorders>
            <w:shd w:val="clear" w:color="auto" w:fill="F7CAAC"/>
          </w:tcPr>
          <w:p w:rsidR="006406E8" w:rsidRPr="00944A9E" w:rsidRDefault="006406E8" w:rsidP="00E7344C">
            <w:pPr>
              <w:jc w:val="both"/>
            </w:pPr>
            <w:r w:rsidRPr="00944A9E">
              <w:rPr>
                <w:b/>
              </w:rPr>
              <w:t>Rozsah konzultací (soustředění)</w:t>
            </w:r>
          </w:p>
        </w:tc>
        <w:tc>
          <w:tcPr>
            <w:tcW w:w="709" w:type="dxa"/>
            <w:tcBorders>
              <w:top w:val="single" w:sz="2" w:space="0" w:color="auto"/>
            </w:tcBorders>
          </w:tcPr>
          <w:p w:rsidR="006406E8" w:rsidRPr="00944A9E" w:rsidRDefault="006406E8" w:rsidP="00E7344C">
            <w:pPr>
              <w:jc w:val="both"/>
            </w:pPr>
          </w:p>
        </w:tc>
        <w:tc>
          <w:tcPr>
            <w:tcW w:w="3828" w:type="dxa"/>
            <w:gridSpan w:val="4"/>
            <w:tcBorders>
              <w:top w:val="single" w:sz="2" w:space="0" w:color="auto"/>
            </w:tcBorders>
            <w:shd w:val="clear" w:color="auto" w:fill="F7CAAC"/>
          </w:tcPr>
          <w:p w:rsidR="006406E8" w:rsidRPr="00944A9E" w:rsidRDefault="006406E8" w:rsidP="00E7344C">
            <w:pPr>
              <w:jc w:val="both"/>
              <w:rPr>
                <w:b/>
              </w:rPr>
            </w:pPr>
            <w:r w:rsidRPr="00944A9E">
              <w:rPr>
                <w:b/>
              </w:rPr>
              <w:t xml:space="preserve">hodin </w:t>
            </w:r>
          </w:p>
        </w:tc>
      </w:tr>
      <w:tr w:rsidR="006406E8" w:rsidRPr="00944A9E" w:rsidTr="006406E8">
        <w:trPr>
          <w:jc w:val="center"/>
        </w:trPr>
        <w:tc>
          <w:tcPr>
            <w:tcW w:w="10207" w:type="dxa"/>
            <w:gridSpan w:val="8"/>
            <w:shd w:val="clear" w:color="auto" w:fill="F7CAAC"/>
          </w:tcPr>
          <w:p w:rsidR="006406E8" w:rsidRPr="00944A9E" w:rsidRDefault="006406E8" w:rsidP="00E7344C">
            <w:pPr>
              <w:jc w:val="both"/>
              <w:rPr>
                <w:b/>
              </w:rPr>
            </w:pPr>
            <w:r w:rsidRPr="00944A9E">
              <w:rPr>
                <w:b/>
              </w:rPr>
              <w:t>Informace o způsobu kontaktu s</w:t>
            </w:r>
            <w:r w:rsidR="00BF6258" w:rsidRPr="00944A9E">
              <w:rPr>
                <w:b/>
              </w:rPr>
              <w:t> </w:t>
            </w:r>
            <w:r w:rsidRPr="00944A9E">
              <w:rPr>
                <w:b/>
              </w:rPr>
              <w:t>vyučujícím</w:t>
            </w:r>
          </w:p>
        </w:tc>
      </w:tr>
      <w:tr w:rsidR="006406E8" w:rsidRPr="00944A9E" w:rsidTr="006406E8">
        <w:trPr>
          <w:trHeight w:val="141"/>
          <w:jc w:val="center"/>
        </w:trPr>
        <w:tc>
          <w:tcPr>
            <w:tcW w:w="10207" w:type="dxa"/>
            <w:gridSpan w:val="8"/>
          </w:tcPr>
          <w:p w:rsidR="006406E8" w:rsidRDefault="00050E7C" w:rsidP="00E7344C">
            <w:pPr>
              <w:jc w:val="both"/>
            </w:pPr>
            <w:r>
              <w:br w:type="page"/>
            </w:r>
          </w:p>
          <w:p w:rsidR="004869E7" w:rsidRDefault="004869E7" w:rsidP="00E7344C">
            <w:pPr>
              <w:jc w:val="both"/>
            </w:pPr>
          </w:p>
          <w:p w:rsidR="003B651A" w:rsidRDefault="003B651A" w:rsidP="00E7344C">
            <w:pPr>
              <w:jc w:val="both"/>
              <w:rPr>
                <w:del w:id="564" w:author="Hana Navrátilová" w:date="2019-09-24T11:10:00Z"/>
              </w:rPr>
            </w:pPr>
          </w:p>
          <w:p w:rsidR="003B651A" w:rsidRPr="00944A9E" w:rsidRDefault="003B651A" w:rsidP="00E7344C">
            <w:pPr>
              <w:jc w:val="both"/>
            </w:pPr>
          </w:p>
        </w:tc>
      </w:tr>
    </w:tbl>
    <w:p w:rsidR="003769AC" w:rsidRDefault="00CD2F6C">
      <w:pPr>
        <w:rPr>
          <w:ins w:id="565"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B21A9D" w:rsidRPr="00944A9E"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B21A9D" w:rsidRPr="00944A9E" w:rsidRDefault="00050E7C" w:rsidP="00E7344C">
            <w:pPr>
              <w:jc w:val="both"/>
              <w:rPr>
                <w:b/>
                <w:sz w:val="28"/>
                <w:szCs w:val="28"/>
              </w:rPr>
            </w:pPr>
            <w:r>
              <w:br w:type="page"/>
            </w:r>
            <w:r w:rsidR="00CA08A0" w:rsidRPr="00944A9E">
              <w:br w:type="page"/>
            </w:r>
            <w:r w:rsidR="00B21A9D" w:rsidRPr="00944A9E">
              <w:rPr>
                <w:b/>
                <w:sz w:val="28"/>
                <w:szCs w:val="28"/>
              </w:rPr>
              <w:t>B-III – Charakteristika studijního předmětu</w:t>
            </w:r>
          </w:p>
        </w:tc>
      </w:tr>
      <w:tr w:rsidR="00B21A9D" w:rsidRPr="00944A9E" w:rsidTr="00E7344C">
        <w:trPr>
          <w:jc w:val="center"/>
        </w:trPr>
        <w:tc>
          <w:tcPr>
            <w:tcW w:w="3474" w:type="dxa"/>
            <w:tcBorders>
              <w:top w:val="double" w:sz="4" w:space="0" w:color="auto"/>
            </w:tcBorders>
            <w:shd w:val="clear" w:color="auto" w:fill="F7CAAC"/>
          </w:tcPr>
          <w:p w:rsidR="00B21A9D" w:rsidRPr="00944A9E" w:rsidRDefault="00B21A9D" w:rsidP="00E7344C">
            <w:pPr>
              <w:jc w:val="both"/>
              <w:rPr>
                <w:b/>
              </w:rPr>
            </w:pPr>
            <w:r w:rsidRPr="00944A9E">
              <w:rPr>
                <w:b/>
              </w:rPr>
              <w:t>Název studijního předmětu</w:t>
            </w:r>
          </w:p>
        </w:tc>
        <w:tc>
          <w:tcPr>
            <w:tcW w:w="6733" w:type="dxa"/>
            <w:gridSpan w:val="7"/>
            <w:tcBorders>
              <w:top w:val="double" w:sz="4" w:space="0" w:color="auto"/>
            </w:tcBorders>
          </w:tcPr>
          <w:p w:rsidR="00B21A9D" w:rsidRPr="00944A9E" w:rsidRDefault="00B21A9D" w:rsidP="00E7344C">
            <w:pPr>
              <w:jc w:val="both"/>
            </w:pPr>
            <w:r w:rsidRPr="00944A9E">
              <w:t>Hra na hudební nástroj 1 – zobcová flétna</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Typ předmětu</w:t>
            </w:r>
          </w:p>
        </w:tc>
        <w:tc>
          <w:tcPr>
            <w:tcW w:w="3411" w:type="dxa"/>
            <w:gridSpan w:val="4"/>
          </w:tcPr>
          <w:p w:rsidR="00B21A9D" w:rsidRPr="00944A9E" w:rsidRDefault="00B21A9D" w:rsidP="00E7344C">
            <w:pPr>
              <w:jc w:val="both"/>
            </w:pPr>
            <w:r w:rsidRPr="00944A9E">
              <w:t>povinně volitelný, PZ</w:t>
            </w:r>
          </w:p>
        </w:tc>
        <w:tc>
          <w:tcPr>
            <w:tcW w:w="2694" w:type="dxa"/>
            <w:gridSpan w:val="2"/>
            <w:shd w:val="clear" w:color="auto" w:fill="F7CAAC"/>
          </w:tcPr>
          <w:p w:rsidR="00B21A9D" w:rsidRPr="00944A9E" w:rsidRDefault="00B21A9D" w:rsidP="00E7344C">
            <w:pPr>
              <w:jc w:val="both"/>
            </w:pPr>
            <w:r w:rsidRPr="00944A9E">
              <w:rPr>
                <w:b/>
              </w:rPr>
              <w:t>doporučený ročník / semestr</w:t>
            </w:r>
          </w:p>
        </w:tc>
        <w:tc>
          <w:tcPr>
            <w:tcW w:w="628" w:type="dxa"/>
          </w:tcPr>
          <w:p w:rsidR="00B21A9D" w:rsidRPr="00944A9E" w:rsidRDefault="00B21A9D" w:rsidP="00E7344C">
            <w:pPr>
              <w:jc w:val="both"/>
            </w:pPr>
            <w:r w:rsidRPr="00944A9E">
              <w:t>1/ZS</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Rozsah studijního předmětu</w:t>
            </w:r>
          </w:p>
        </w:tc>
        <w:tc>
          <w:tcPr>
            <w:tcW w:w="2196" w:type="dxa"/>
            <w:gridSpan w:val="2"/>
          </w:tcPr>
          <w:p w:rsidR="00B21A9D" w:rsidRPr="00944A9E" w:rsidRDefault="00B21A9D" w:rsidP="00E7344C">
            <w:pPr>
              <w:jc w:val="both"/>
            </w:pPr>
            <w:r w:rsidRPr="00944A9E">
              <w:t>28c</w:t>
            </w:r>
          </w:p>
        </w:tc>
        <w:tc>
          <w:tcPr>
            <w:tcW w:w="709" w:type="dxa"/>
            <w:shd w:val="clear" w:color="auto" w:fill="F7CAAC"/>
          </w:tcPr>
          <w:p w:rsidR="00B21A9D" w:rsidRPr="00944A9E" w:rsidRDefault="00B21A9D" w:rsidP="00E7344C">
            <w:pPr>
              <w:jc w:val="both"/>
              <w:rPr>
                <w:b/>
              </w:rPr>
            </w:pPr>
            <w:r w:rsidRPr="00944A9E">
              <w:rPr>
                <w:b/>
              </w:rPr>
              <w:t xml:space="preserve">hod. </w:t>
            </w:r>
          </w:p>
        </w:tc>
        <w:tc>
          <w:tcPr>
            <w:tcW w:w="506" w:type="dxa"/>
          </w:tcPr>
          <w:p w:rsidR="00B21A9D" w:rsidRPr="00944A9E" w:rsidRDefault="00B21A9D" w:rsidP="00E7344C">
            <w:pPr>
              <w:jc w:val="both"/>
            </w:pPr>
            <w:r w:rsidRPr="00944A9E">
              <w:t>28</w:t>
            </w:r>
          </w:p>
        </w:tc>
        <w:tc>
          <w:tcPr>
            <w:tcW w:w="2155" w:type="dxa"/>
            <w:shd w:val="clear" w:color="auto" w:fill="F7CAAC"/>
          </w:tcPr>
          <w:p w:rsidR="00B21A9D" w:rsidRPr="00944A9E" w:rsidRDefault="00B21A9D" w:rsidP="00E7344C">
            <w:pPr>
              <w:jc w:val="both"/>
              <w:rPr>
                <w:b/>
              </w:rPr>
            </w:pPr>
            <w:r w:rsidRPr="00944A9E">
              <w:rPr>
                <w:b/>
              </w:rPr>
              <w:t>kreditů</w:t>
            </w:r>
          </w:p>
        </w:tc>
        <w:tc>
          <w:tcPr>
            <w:tcW w:w="1167" w:type="dxa"/>
            <w:gridSpan w:val="2"/>
          </w:tcPr>
          <w:p w:rsidR="00B21A9D" w:rsidRPr="00944A9E" w:rsidRDefault="00B21A9D" w:rsidP="00E7344C">
            <w:pPr>
              <w:jc w:val="both"/>
            </w:pPr>
            <w:r w:rsidRPr="00944A9E">
              <w:t>2</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Prerekvizity, korekvizity, ekvivalence</w:t>
            </w:r>
          </w:p>
        </w:tc>
        <w:tc>
          <w:tcPr>
            <w:tcW w:w="6733" w:type="dxa"/>
            <w:gridSpan w:val="7"/>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Způsob ověření studijních výsledků</w:t>
            </w:r>
          </w:p>
        </w:tc>
        <w:tc>
          <w:tcPr>
            <w:tcW w:w="3411" w:type="dxa"/>
            <w:gridSpan w:val="4"/>
          </w:tcPr>
          <w:p w:rsidR="00B21A9D" w:rsidRPr="00944A9E" w:rsidRDefault="00B21A9D" w:rsidP="00E7344C">
            <w:pPr>
              <w:jc w:val="both"/>
            </w:pPr>
            <w:r w:rsidRPr="00944A9E">
              <w:t>zápočet</w:t>
            </w:r>
          </w:p>
        </w:tc>
        <w:tc>
          <w:tcPr>
            <w:tcW w:w="2155" w:type="dxa"/>
            <w:shd w:val="clear" w:color="auto" w:fill="F7CAAC"/>
          </w:tcPr>
          <w:p w:rsidR="00B21A9D" w:rsidRPr="00944A9E" w:rsidRDefault="00B21A9D" w:rsidP="00E7344C">
            <w:pPr>
              <w:jc w:val="both"/>
              <w:rPr>
                <w:b/>
              </w:rPr>
            </w:pPr>
            <w:r w:rsidRPr="00944A9E">
              <w:rPr>
                <w:b/>
              </w:rPr>
              <w:t>Forma výuky</w:t>
            </w:r>
          </w:p>
        </w:tc>
        <w:tc>
          <w:tcPr>
            <w:tcW w:w="1167" w:type="dxa"/>
            <w:gridSpan w:val="2"/>
          </w:tcPr>
          <w:p w:rsidR="00B21A9D" w:rsidRPr="00944A9E" w:rsidRDefault="00B21A9D" w:rsidP="00E7344C">
            <w:pPr>
              <w:jc w:val="both"/>
            </w:pPr>
            <w:r w:rsidRPr="00944A9E">
              <w:t>cvičení</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AD2FAA" w:rsidRDefault="00B21A9D" w:rsidP="00E7344C">
            <w:pPr>
              <w:jc w:val="both"/>
              <w:rPr>
                <w:ins w:id="566" w:author="Hana Navrátilová" w:date="2019-09-24T11:10:00Z"/>
              </w:rPr>
            </w:pPr>
            <w:r w:rsidRPr="00944A9E">
              <w:t xml:space="preserve">Docházka 80%. </w:t>
            </w:r>
          </w:p>
          <w:p w:rsidR="00B21A9D" w:rsidRPr="00944A9E" w:rsidRDefault="00B21A9D" w:rsidP="00E7344C">
            <w:pPr>
              <w:jc w:val="both"/>
            </w:pPr>
            <w:r w:rsidRPr="00944A9E">
              <w:t>Přednes deseti písní či skladeb.</w:t>
            </w:r>
          </w:p>
          <w:p w:rsidR="00B21A9D" w:rsidRPr="00944A9E" w:rsidRDefault="00B21A9D" w:rsidP="00E7344C">
            <w:pPr>
              <w:jc w:val="both"/>
            </w:pPr>
            <w:r w:rsidRPr="00944A9E">
              <w:t>Vytvoření návrhu pro využití písně, skladby v praxi.</w:t>
            </w:r>
          </w:p>
        </w:tc>
      </w:tr>
      <w:tr w:rsidR="00B21A9D" w:rsidRPr="00944A9E" w:rsidTr="00E91484">
        <w:trPr>
          <w:trHeight w:val="345"/>
          <w:jc w:val="center"/>
        </w:trPr>
        <w:tc>
          <w:tcPr>
            <w:tcW w:w="10207" w:type="dxa"/>
            <w:gridSpan w:val="8"/>
            <w:tcBorders>
              <w:top w:val="nil"/>
            </w:tcBorders>
          </w:tcPr>
          <w:p w:rsidR="00B21A9D" w:rsidRPr="00944A9E" w:rsidRDefault="00B21A9D" w:rsidP="00E7344C">
            <w:pPr>
              <w:jc w:val="both"/>
            </w:pPr>
          </w:p>
        </w:tc>
      </w:tr>
      <w:tr w:rsidR="00B21A9D" w:rsidRPr="00944A9E" w:rsidTr="00E7344C">
        <w:trPr>
          <w:trHeight w:val="197"/>
          <w:jc w:val="center"/>
        </w:trPr>
        <w:tc>
          <w:tcPr>
            <w:tcW w:w="3474" w:type="dxa"/>
            <w:tcBorders>
              <w:top w:val="nil"/>
            </w:tcBorders>
            <w:shd w:val="clear" w:color="auto" w:fill="F7CAAC"/>
          </w:tcPr>
          <w:p w:rsidR="00B21A9D" w:rsidRPr="00944A9E" w:rsidRDefault="00B21A9D" w:rsidP="00E7344C">
            <w:pPr>
              <w:jc w:val="both"/>
              <w:rPr>
                <w:b/>
              </w:rPr>
            </w:pPr>
            <w:r w:rsidRPr="00944A9E">
              <w:rPr>
                <w:b/>
              </w:rPr>
              <w:t>Garant předmětu</w:t>
            </w:r>
          </w:p>
        </w:tc>
        <w:tc>
          <w:tcPr>
            <w:tcW w:w="6733" w:type="dxa"/>
            <w:gridSpan w:val="7"/>
            <w:tcBorders>
              <w:top w:val="nil"/>
            </w:tcBorders>
          </w:tcPr>
          <w:p w:rsidR="00B21A9D" w:rsidRPr="00944A9E" w:rsidRDefault="00FE36C0" w:rsidP="00E7344C">
            <w:r w:rsidRPr="00FE36C0">
              <w:t xml:space="preserve">Mgr. Libuše </w:t>
            </w:r>
            <w:r w:rsidR="00C80CD3">
              <w:t>Jelénková</w:t>
            </w:r>
            <w:r w:rsidRPr="00FE36C0">
              <w:t>, Ph.D.</w:t>
            </w:r>
            <w:ins w:id="567" w:author="Hana Navrátilová" w:date="2019-09-24T11:10:00Z">
              <w:r w:rsidR="0098456D">
                <w:t xml:space="preserve"> </w:t>
              </w:r>
            </w:ins>
          </w:p>
          <w:p w:rsidR="00B21A9D" w:rsidRPr="00944A9E" w:rsidRDefault="00B21A9D" w:rsidP="00E7344C"/>
        </w:tc>
      </w:tr>
      <w:tr w:rsidR="00B21A9D" w:rsidRPr="00944A9E" w:rsidTr="00E7344C">
        <w:trPr>
          <w:trHeight w:val="543"/>
          <w:jc w:val="center"/>
        </w:trPr>
        <w:tc>
          <w:tcPr>
            <w:tcW w:w="3474" w:type="dxa"/>
            <w:tcBorders>
              <w:top w:val="nil"/>
            </w:tcBorders>
            <w:shd w:val="clear" w:color="auto" w:fill="F7CAAC"/>
          </w:tcPr>
          <w:p w:rsidR="00B21A9D" w:rsidRPr="00944A9E" w:rsidRDefault="00B21A9D" w:rsidP="00E7344C">
            <w:pPr>
              <w:jc w:val="both"/>
              <w:rPr>
                <w:b/>
              </w:rPr>
            </w:pPr>
            <w:r w:rsidRPr="00944A9E">
              <w:rPr>
                <w:b/>
              </w:rPr>
              <w:t>Zapojení garanta do výuky předmětu</w:t>
            </w:r>
          </w:p>
        </w:tc>
        <w:tc>
          <w:tcPr>
            <w:tcW w:w="6733" w:type="dxa"/>
            <w:gridSpan w:val="7"/>
            <w:tcBorders>
              <w:top w:val="nil"/>
            </w:tcBorders>
          </w:tcPr>
          <w:p w:rsidR="00B21A9D" w:rsidRPr="00944A9E" w:rsidRDefault="00B21A9D" w:rsidP="00E7344C">
            <w:pPr>
              <w:jc w:val="both"/>
            </w:pPr>
            <w:r w:rsidRPr="00944A9E">
              <w:t>cvičící</w:t>
            </w:r>
          </w:p>
        </w:tc>
      </w:tr>
      <w:tr w:rsidR="00B21A9D" w:rsidRPr="00944A9E" w:rsidTr="00E7344C">
        <w:trPr>
          <w:trHeight w:val="172"/>
          <w:jc w:val="center"/>
        </w:trPr>
        <w:tc>
          <w:tcPr>
            <w:tcW w:w="3474" w:type="dxa"/>
            <w:shd w:val="clear" w:color="auto" w:fill="F7CAAC"/>
          </w:tcPr>
          <w:p w:rsidR="00B21A9D" w:rsidRPr="00944A9E" w:rsidRDefault="00B21A9D" w:rsidP="00E7344C">
            <w:pPr>
              <w:jc w:val="both"/>
              <w:rPr>
                <w:b/>
              </w:rPr>
            </w:pPr>
            <w:r w:rsidRPr="00944A9E">
              <w:rPr>
                <w:b/>
              </w:rPr>
              <w:t>Vyučující</w:t>
            </w:r>
          </w:p>
        </w:tc>
        <w:tc>
          <w:tcPr>
            <w:tcW w:w="6733" w:type="dxa"/>
            <w:gridSpan w:val="7"/>
            <w:tcBorders>
              <w:bottom w:val="nil"/>
            </w:tcBorders>
            <w:shd w:val="clear" w:color="auto" w:fill="auto"/>
          </w:tcPr>
          <w:p w:rsidR="00B21A9D" w:rsidRPr="00944A9E" w:rsidRDefault="00FE36C0" w:rsidP="00E7344C">
            <w:r w:rsidRPr="00FE36C0">
              <w:t xml:space="preserve">Mgr. Libuše </w:t>
            </w:r>
            <w:r w:rsidR="00C80CD3">
              <w:t>Jelénková</w:t>
            </w:r>
            <w:r w:rsidRPr="00FE36C0">
              <w:t>, Ph.D.</w:t>
            </w:r>
            <w:r w:rsidR="00B21A9D" w:rsidRPr="00944A9E">
              <w:t xml:space="preserve"> (100%)</w:t>
            </w:r>
          </w:p>
        </w:tc>
      </w:tr>
      <w:tr w:rsidR="00B21A9D" w:rsidRPr="00944A9E" w:rsidTr="00E91484">
        <w:trPr>
          <w:trHeight w:val="216"/>
          <w:jc w:val="center"/>
        </w:trPr>
        <w:tc>
          <w:tcPr>
            <w:tcW w:w="10207" w:type="dxa"/>
            <w:gridSpan w:val="8"/>
            <w:tcBorders>
              <w:top w:val="nil"/>
            </w:tcBorders>
          </w:tcPr>
          <w:p w:rsidR="00B21A9D" w:rsidRPr="00944A9E" w:rsidRDefault="00B21A9D" w:rsidP="00E7344C">
            <w:pPr>
              <w:jc w:val="both"/>
            </w:pPr>
          </w:p>
          <w:p w:rsidR="00E91484" w:rsidRPr="00944A9E" w:rsidRDefault="0098456D" w:rsidP="00E7344C">
            <w:pPr>
              <w:jc w:val="both"/>
            </w:pPr>
            <w:ins w:id="568" w:author="Hana Navrátilová" w:date="2019-09-24T11:10:00Z">
              <w:r>
                <w:t>Pozn.: Autorka Černá  = Jelénková (vdala se)</w:t>
              </w:r>
            </w:ins>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Stručná anotace předmětu</w:t>
            </w:r>
          </w:p>
        </w:tc>
        <w:tc>
          <w:tcPr>
            <w:tcW w:w="6733" w:type="dxa"/>
            <w:gridSpan w:val="7"/>
            <w:tcBorders>
              <w:bottom w:val="nil"/>
            </w:tcBorders>
          </w:tcPr>
          <w:p w:rsidR="00B21A9D" w:rsidRPr="00944A9E" w:rsidRDefault="00B21A9D" w:rsidP="00E7344C">
            <w:pPr>
              <w:jc w:val="both"/>
            </w:pPr>
          </w:p>
        </w:tc>
      </w:tr>
      <w:tr w:rsidR="00B21A9D" w:rsidRPr="00944A9E" w:rsidTr="00B21A9D">
        <w:trPr>
          <w:trHeight w:val="2899"/>
          <w:jc w:val="center"/>
        </w:trPr>
        <w:tc>
          <w:tcPr>
            <w:tcW w:w="10207" w:type="dxa"/>
            <w:gridSpan w:val="8"/>
            <w:tcBorders>
              <w:top w:val="nil"/>
              <w:bottom w:val="single" w:sz="12" w:space="0" w:color="auto"/>
            </w:tcBorders>
          </w:tcPr>
          <w:p w:rsidR="00B21A9D" w:rsidRPr="00944A9E" w:rsidRDefault="00B21A9D" w:rsidP="00E7344C">
            <w:pPr>
              <w:jc w:val="both"/>
            </w:pPr>
          </w:p>
          <w:p w:rsidR="00B21A9D" w:rsidRPr="00944A9E" w:rsidRDefault="00B21A9D" w:rsidP="00E7344C">
            <w:pPr>
              <w:jc w:val="both"/>
            </w:pPr>
            <w:r w:rsidRPr="00944A9E">
              <w:t xml:space="preserve">Seznámení s flétnou (části, manipulace, čistění). </w:t>
            </w:r>
          </w:p>
          <w:p w:rsidR="00B21A9D" w:rsidRPr="00944A9E" w:rsidRDefault="00B21A9D" w:rsidP="00E7344C">
            <w:pPr>
              <w:jc w:val="both"/>
            </w:pPr>
            <w:r w:rsidRPr="00944A9E">
              <w:t xml:space="preserve">Správné držení flétny, prstoklad. </w:t>
            </w:r>
          </w:p>
          <w:p w:rsidR="00B21A9D" w:rsidRPr="00944A9E" w:rsidRDefault="00B21A9D" w:rsidP="00E7344C">
            <w:pPr>
              <w:jc w:val="both"/>
            </w:pPr>
            <w:r w:rsidRPr="00944A9E">
              <w:t xml:space="preserve">Dýchání a artikulace (polohy jazyka, nasazení tónu, deklamace). </w:t>
            </w:r>
          </w:p>
          <w:p w:rsidR="00B21A9D" w:rsidRPr="00944A9E" w:rsidRDefault="00B21A9D" w:rsidP="00E7344C">
            <w:pPr>
              <w:jc w:val="both"/>
            </w:pPr>
            <w:r w:rsidRPr="00944A9E">
              <w:t xml:space="preserve">Zvukové a dechové hry s flétnou. </w:t>
            </w:r>
          </w:p>
          <w:p w:rsidR="00B21A9D" w:rsidRPr="00944A9E" w:rsidRDefault="00B21A9D" w:rsidP="00E7344C">
            <w:pPr>
              <w:jc w:val="both"/>
            </w:pPr>
            <w:r w:rsidRPr="00944A9E">
              <w:t xml:space="preserve">Aplikace základních technických a rytmických zručností na bezchybnou hru na flétnu. </w:t>
            </w:r>
          </w:p>
          <w:p w:rsidR="00B21A9D" w:rsidRPr="00944A9E" w:rsidRDefault="00B21A9D" w:rsidP="00E7344C">
            <w:pPr>
              <w:jc w:val="both"/>
            </w:pPr>
            <w:r w:rsidRPr="00944A9E">
              <w:t xml:space="preserve">Zdokonalování technických zručností pomocí etud a stupnice (C dur). </w:t>
            </w:r>
          </w:p>
          <w:p w:rsidR="00B21A9D" w:rsidRPr="00944A9E" w:rsidRDefault="00B21A9D" w:rsidP="00E7344C">
            <w:pPr>
              <w:jc w:val="both"/>
            </w:pPr>
            <w:r w:rsidRPr="00944A9E">
              <w:t xml:space="preserve">Zdokonalování technických zručností pomocí etud a stupnice (F dur). </w:t>
            </w:r>
          </w:p>
          <w:p w:rsidR="00B21A9D" w:rsidRPr="00944A9E" w:rsidRDefault="00B21A9D" w:rsidP="00E7344C">
            <w:pPr>
              <w:jc w:val="both"/>
            </w:pPr>
            <w:r w:rsidRPr="00944A9E">
              <w:t xml:space="preserve">Zdokonalování technických zručností pomocí etud a stupnic (G dur). </w:t>
            </w:r>
          </w:p>
          <w:p w:rsidR="00B21A9D" w:rsidRPr="00944A9E" w:rsidRDefault="00B21A9D" w:rsidP="00E7344C">
            <w:pPr>
              <w:jc w:val="both"/>
            </w:pPr>
            <w:r w:rsidRPr="00944A9E">
              <w:t xml:space="preserve">Zdokonalování technických zručností pomocí etud a stupnic (D, A dur). </w:t>
            </w:r>
          </w:p>
          <w:p w:rsidR="00B21A9D" w:rsidRPr="00944A9E" w:rsidRDefault="00B21A9D" w:rsidP="00E7344C">
            <w:pPr>
              <w:jc w:val="both"/>
            </w:pPr>
            <w:r w:rsidRPr="00944A9E">
              <w:t>Zdokonalování technických zručností pomocí etud a stupnic (Am, Dm).</w:t>
            </w:r>
          </w:p>
          <w:p w:rsidR="00B21A9D" w:rsidRPr="00944A9E" w:rsidRDefault="00B21A9D" w:rsidP="00E7344C">
            <w:pPr>
              <w:jc w:val="both"/>
            </w:pPr>
            <w:r w:rsidRPr="00944A9E">
              <w:t xml:space="preserve">Základy přednesu a interpretace skladeb různých žánrů. </w:t>
            </w:r>
          </w:p>
          <w:p w:rsidR="00B21A9D" w:rsidRPr="00944A9E" w:rsidRDefault="00B21A9D" w:rsidP="00E7344C">
            <w:pPr>
              <w:jc w:val="both"/>
            </w:pPr>
            <w:r w:rsidRPr="00944A9E">
              <w:t xml:space="preserve">Formování návyků souhry v instrumentálním kolektivu. </w:t>
            </w:r>
          </w:p>
          <w:p w:rsidR="00B21A9D" w:rsidRPr="00944A9E" w:rsidRDefault="00B21A9D" w:rsidP="00E7344C">
            <w:pPr>
              <w:jc w:val="both"/>
            </w:pPr>
            <w:r w:rsidRPr="00944A9E">
              <w:t>Technické zvládnutí elementárních melodií a písní (lidové i umělé).</w:t>
            </w:r>
          </w:p>
          <w:p w:rsidR="00B21A9D" w:rsidRDefault="00B21A9D" w:rsidP="00E7344C">
            <w:pPr>
              <w:jc w:val="both"/>
            </w:pPr>
            <w:r w:rsidRPr="00944A9E">
              <w:t xml:space="preserve">Využití nástroje v konkrétních situacích v primární škole. </w:t>
            </w:r>
          </w:p>
          <w:p w:rsidR="003B651A" w:rsidRPr="00944A9E" w:rsidRDefault="003B651A" w:rsidP="00E7344C">
            <w:pPr>
              <w:jc w:val="both"/>
            </w:pPr>
          </w:p>
          <w:p w:rsidR="00B21A9D" w:rsidRPr="00944A9E" w:rsidRDefault="00B21A9D" w:rsidP="00E7344C">
            <w:pPr>
              <w:jc w:val="both"/>
            </w:pPr>
          </w:p>
        </w:tc>
      </w:tr>
      <w:tr w:rsidR="00B21A9D" w:rsidRPr="00944A9E" w:rsidTr="00E7344C">
        <w:trPr>
          <w:trHeight w:val="265"/>
          <w:jc w:val="center"/>
        </w:trPr>
        <w:tc>
          <w:tcPr>
            <w:tcW w:w="4041" w:type="dxa"/>
            <w:gridSpan w:val="2"/>
            <w:tcBorders>
              <w:top w:val="nil"/>
            </w:tcBorders>
            <w:shd w:val="clear" w:color="auto" w:fill="F7CAAC"/>
          </w:tcPr>
          <w:p w:rsidR="00B21A9D" w:rsidRPr="00944A9E" w:rsidRDefault="00B21A9D" w:rsidP="00E7344C">
            <w:pPr>
              <w:jc w:val="both"/>
            </w:pPr>
            <w:r w:rsidRPr="00944A9E">
              <w:rPr>
                <w:b/>
              </w:rPr>
              <w:t>Studijní literatura a studijní pomůcky</w:t>
            </w:r>
          </w:p>
        </w:tc>
        <w:tc>
          <w:tcPr>
            <w:tcW w:w="6166" w:type="dxa"/>
            <w:gridSpan w:val="6"/>
            <w:tcBorders>
              <w:top w:val="nil"/>
              <w:bottom w:val="nil"/>
            </w:tcBorders>
          </w:tcPr>
          <w:p w:rsidR="00B21A9D" w:rsidRPr="00944A9E" w:rsidRDefault="00B21A9D" w:rsidP="00E7344C">
            <w:pPr>
              <w:jc w:val="both"/>
            </w:pPr>
          </w:p>
        </w:tc>
      </w:tr>
      <w:tr w:rsidR="00B21A9D" w:rsidRPr="00944A9E" w:rsidTr="00B21A9D">
        <w:trPr>
          <w:trHeight w:val="1497"/>
          <w:jc w:val="center"/>
        </w:trPr>
        <w:tc>
          <w:tcPr>
            <w:tcW w:w="10207" w:type="dxa"/>
            <w:gridSpan w:val="8"/>
            <w:tcBorders>
              <w:top w:val="nil"/>
            </w:tcBorders>
          </w:tcPr>
          <w:p w:rsidR="00F67C84" w:rsidRPr="00944A9E" w:rsidRDefault="00F67C84" w:rsidP="00E7344C">
            <w:pPr>
              <w:jc w:val="both"/>
              <w:rPr>
                <w:b/>
              </w:rPr>
            </w:pPr>
          </w:p>
          <w:p w:rsidR="00F67C84" w:rsidRPr="00944A9E" w:rsidRDefault="00F67C84" w:rsidP="00E7344C">
            <w:pPr>
              <w:jc w:val="both"/>
              <w:rPr>
                <w:b/>
              </w:rPr>
            </w:pPr>
            <w:r w:rsidRPr="00944A9E">
              <w:rPr>
                <w:b/>
              </w:rPr>
              <w:t xml:space="preserve">Povinná literatura: </w:t>
            </w:r>
          </w:p>
          <w:p w:rsidR="00F67C84" w:rsidRPr="00944A9E" w:rsidRDefault="00F67C84" w:rsidP="00E7344C">
            <w:pPr>
              <w:jc w:val="both"/>
            </w:pPr>
            <w:r w:rsidRPr="00944A9E">
              <w:t xml:space="preserve">Daniel, L. (1991). </w:t>
            </w:r>
            <w:r w:rsidRPr="00944A9E">
              <w:rPr>
                <w:i/>
              </w:rPr>
              <w:t>Škola hry na sopránovou zobcovou flétnu = Schule für die Sopranblockflöte</w:t>
            </w:r>
            <w:r w:rsidRPr="00944A9E">
              <w:t xml:space="preserve"> (Přeprac. vyd.). Praha: Schott Music Panton. </w:t>
            </w:r>
          </w:p>
          <w:p w:rsidR="00F67C84" w:rsidRPr="00944A9E" w:rsidRDefault="00F67C84" w:rsidP="00E7344C">
            <w:pPr>
              <w:jc w:val="both"/>
            </w:pPr>
            <w:r w:rsidRPr="00944A9E">
              <w:t xml:space="preserve">Daniel, L. (1994). </w:t>
            </w:r>
            <w:r w:rsidRPr="00944A9E">
              <w:rPr>
                <w:i/>
              </w:rPr>
              <w:t>Škola hry na sopránovou zobcovou flétnu = Schule für die Sopranblockflöte erster teil.</w:t>
            </w:r>
            <w:r w:rsidRPr="00944A9E">
              <w:t xml:space="preserve"> Praha: Schott Music Panton.</w:t>
            </w:r>
          </w:p>
          <w:p w:rsidR="00F67C84" w:rsidRPr="00944A9E" w:rsidRDefault="00F67C84" w:rsidP="00E7344C">
            <w:pPr>
              <w:jc w:val="both"/>
            </w:pPr>
          </w:p>
          <w:p w:rsidR="00F67C84" w:rsidRDefault="00F67C84" w:rsidP="00E7344C">
            <w:pPr>
              <w:jc w:val="both"/>
              <w:rPr>
                <w:b/>
              </w:rPr>
            </w:pPr>
            <w:r w:rsidRPr="00944A9E">
              <w:rPr>
                <w:b/>
              </w:rPr>
              <w:t xml:space="preserve">Doporučená literatura: </w:t>
            </w:r>
          </w:p>
          <w:p w:rsidR="00692028" w:rsidRPr="00944A9E" w:rsidRDefault="00692028" w:rsidP="00E7344C">
            <w:pPr>
              <w:autoSpaceDE w:val="0"/>
              <w:autoSpaceDN w:val="0"/>
              <w:adjustRightInd w:val="0"/>
              <w:jc w:val="both"/>
              <w:rPr>
                <w:rFonts w:eastAsia="Calibri"/>
                <w:lang w:eastAsia="en-US"/>
              </w:rPr>
            </w:pPr>
            <w:r>
              <w:t>Černá</w:t>
            </w:r>
            <w:r w:rsidRPr="00944A9E">
              <w:rPr>
                <w:rFonts w:eastAsia="Calibri"/>
                <w:lang w:eastAsia="en-US"/>
              </w:rPr>
              <w:t>, L.</w:t>
            </w:r>
            <w:r w:rsidR="0098456D">
              <w:rPr>
                <w:rFonts w:eastAsia="Calibri"/>
                <w:lang w:eastAsia="en-US"/>
              </w:rPr>
              <w:t xml:space="preserve"> </w:t>
            </w:r>
            <w:r w:rsidRPr="00944A9E">
              <w:rPr>
                <w:rFonts w:eastAsia="Calibri"/>
                <w:lang w:eastAsia="en-US"/>
              </w:rPr>
              <w:t xml:space="preserve">(2012). Problematika nedostatků v Rámcovém vzdělávacím programu se zaměřením na hudební výchovu. In: </w:t>
            </w:r>
            <w:r w:rsidRPr="00944A9E">
              <w:rPr>
                <w:rFonts w:eastAsia="Calibri"/>
                <w:i/>
                <w:lang w:eastAsia="en-US"/>
              </w:rPr>
              <w:t>Musica et Educatio IV</w:t>
            </w:r>
            <w:r w:rsidRPr="00944A9E">
              <w:rPr>
                <w:rFonts w:eastAsia="Calibri"/>
                <w:lang w:eastAsia="en-US"/>
              </w:rPr>
              <w:t>. Ružomberok: KU, PdF, 36</w:t>
            </w:r>
            <w:r w:rsidR="00772CAD">
              <w:rPr>
                <w:rFonts w:eastAsia="Calibri"/>
                <w:lang w:eastAsia="en-US"/>
              </w:rPr>
              <w:t>-</w:t>
            </w:r>
            <w:r w:rsidRPr="00944A9E">
              <w:rPr>
                <w:rFonts w:eastAsia="Calibri"/>
                <w:lang w:eastAsia="en-US"/>
              </w:rPr>
              <w:t>40.</w:t>
            </w:r>
          </w:p>
          <w:p w:rsidR="00F67C84" w:rsidRPr="00944A9E" w:rsidRDefault="00F67C84" w:rsidP="00E7344C">
            <w:pPr>
              <w:jc w:val="both"/>
            </w:pPr>
            <w:r w:rsidRPr="00944A9E">
              <w:t xml:space="preserve">Gruber, R. (2000). </w:t>
            </w:r>
            <w:r w:rsidRPr="00944A9E">
              <w:rPr>
                <w:i/>
              </w:rPr>
              <w:t>50 národních písní pro 2-3 zobcové flétny: 50 Volkslieder für 2-3 Blockflöten : nebo příčné flétny, hoboje, klarinety, trubky, lesní rohy.</w:t>
            </w:r>
            <w:r w:rsidRPr="00944A9E">
              <w:t xml:space="preserve"> Praha: Editio Bärenreiter Praha. </w:t>
            </w:r>
          </w:p>
          <w:p w:rsidR="00F67C84" w:rsidRPr="00944A9E" w:rsidRDefault="00F67C84" w:rsidP="00E7344C">
            <w:pPr>
              <w:jc w:val="both"/>
            </w:pPr>
            <w:r w:rsidRPr="00944A9E">
              <w:t xml:space="preserve">Gruber, R. (2000). </w:t>
            </w:r>
            <w:r w:rsidRPr="00944A9E">
              <w:rPr>
                <w:i/>
              </w:rPr>
              <w:t xml:space="preserve">50 národních písní pro 2-3 zobcové flétny nebo příčné flétny, hoboje, klarinety, trubky, lesní rohy: </w:t>
            </w:r>
            <w:r w:rsidR="00660A88">
              <w:rPr>
                <w:i/>
              </w:rPr>
              <w:br/>
            </w:r>
            <w:r w:rsidRPr="00944A9E">
              <w:rPr>
                <w:i/>
              </w:rPr>
              <w:t>50 Volkslieder für 2-3 Blockflöten.</w:t>
            </w:r>
            <w:r w:rsidRPr="00944A9E">
              <w:t xml:space="preserve"> Praha: Editio Bärenreiter Praha. </w:t>
            </w:r>
          </w:p>
          <w:p w:rsidR="00F67C84" w:rsidRPr="00944A9E" w:rsidRDefault="00F67C84" w:rsidP="00E7344C">
            <w:pPr>
              <w:jc w:val="both"/>
            </w:pPr>
            <w:r w:rsidRPr="00944A9E">
              <w:t xml:space="preserve">Hodinová, R. (2011). </w:t>
            </w:r>
            <w:r w:rsidRPr="00944A9E">
              <w:rPr>
                <w:i/>
              </w:rPr>
              <w:t>S flétničkou do školy</w:t>
            </w:r>
            <w:r w:rsidRPr="00944A9E">
              <w:t xml:space="preserve">. České Budějovice: Kopp. </w:t>
            </w:r>
          </w:p>
          <w:p w:rsidR="00B21A9D" w:rsidRPr="00944A9E" w:rsidRDefault="00F67C84" w:rsidP="00E7344C">
            <w:pPr>
              <w:jc w:val="both"/>
            </w:pPr>
            <w:r w:rsidRPr="00944A9E">
              <w:t xml:space="preserve">Škořepová, K. (2003). </w:t>
            </w:r>
            <w:r w:rsidRPr="00944A9E">
              <w:rPr>
                <w:i/>
              </w:rPr>
              <w:t>Hrajeme na zobcovou flétnu: metodika výuky dětí hry na zobcovou flétnu bez not.</w:t>
            </w:r>
            <w:r w:rsidRPr="00944A9E">
              <w:t xml:space="preserve"> Praha: Portál.</w:t>
            </w:r>
          </w:p>
          <w:p w:rsidR="00E91484" w:rsidRPr="00944A9E" w:rsidRDefault="00E91484" w:rsidP="00E7344C">
            <w:pPr>
              <w:jc w:val="both"/>
            </w:pPr>
          </w:p>
        </w:tc>
      </w:tr>
      <w:tr w:rsidR="00B21A9D" w:rsidRPr="00944A9E"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B21A9D" w:rsidRPr="00944A9E" w:rsidRDefault="00B21A9D" w:rsidP="00E7344C">
            <w:pPr>
              <w:jc w:val="center"/>
              <w:rPr>
                <w:b/>
              </w:rPr>
            </w:pPr>
            <w:r w:rsidRPr="00944A9E">
              <w:rPr>
                <w:b/>
              </w:rPr>
              <w:t>Informace ke kombinované nebo distanční formě</w:t>
            </w:r>
          </w:p>
        </w:tc>
      </w:tr>
      <w:tr w:rsidR="00B21A9D" w:rsidRPr="00944A9E" w:rsidTr="00E7344C">
        <w:trPr>
          <w:jc w:val="center"/>
        </w:trPr>
        <w:tc>
          <w:tcPr>
            <w:tcW w:w="5670" w:type="dxa"/>
            <w:gridSpan w:val="3"/>
            <w:tcBorders>
              <w:top w:val="single" w:sz="2" w:space="0" w:color="auto"/>
            </w:tcBorders>
            <w:shd w:val="clear" w:color="auto" w:fill="F7CAAC"/>
          </w:tcPr>
          <w:p w:rsidR="00B21A9D" w:rsidRPr="00944A9E" w:rsidRDefault="00B21A9D" w:rsidP="00E7344C">
            <w:pPr>
              <w:jc w:val="both"/>
            </w:pPr>
            <w:r w:rsidRPr="00944A9E">
              <w:rPr>
                <w:b/>
              </w:rPr>
              <w:t>Rozsah konzultací (soustředění)</w:t>
            </w:r>
          </w:p>
        </w:tc>
        <w:tc>
          <w:tcPr>
            <w:tcW w:w="709" w:type="dxa"/>
            <w:tcBorders>
              <w:top w:val="single" w:sz="2" w:space="0" w:color="auto"/>
            </w:tcBorders>
          </w:tcPr>
          <w:p w:rsidR="00B21A9D" w:rsidRPr="00944A9E" w:rsidRDefault="00B21A9D" w:rsidP="00E7344C">
            <w:pPr>
              <w:jc w:val="both"/>
            </w:pPr>
          </w:p>
        </w:tc>
        <w:tc>
          <w:tcPr>
            <w:tcW w:w="3828" w:type="dxa"/>
            <w:gridSpan w:val="4"/>
            <w:tcBorders>
              <w:top w:val="single" w:sz="2" w:space="0" w:color="auto"/>
            </w:tcBorders>
            <w:shd w:val="clear" w:color="auto" w:fill="F7CAAC"/>
          </w:tcPr>
          <w:p w:rsidR="00B21A9D" w:rsidRPr="00944A9E" w:rsidRDefault="00B21A9D" w:rsidP="00E7344C">
            <w:pPr>
              <w:jc w:val="both"/>
              <w:rPr>
                <w:b/>
              </w:rPr>
            </w:pPr>
            <w:r w:rsidRPr="00944A9E">
              <w:rPr>
                <w:b/>
              </w:rPr>
              <w:t xml:space="preserve">hodin </w:t>
            </w:r>
          </w:p>
        </w:tc>
      </w:tr>
      <w:tr w:rsidR="00B21A9D" w:rsidRPr="00944A9E" w:rsidTr="00B21A9D">
        <w:trPr>
          <w:jc w:val="center"/>
        </w:trPr>
        <w:tc>
          <w:tcPr>
            <w:tcW w:w="10207" w:type="dxa"/>
            <w:gridSpan w:val="8"/>
            <w:shd w:val="clear" w:color="auto" w:fill="F7CAAC"/>
          </w:tcPr>
          <w:p w:rsidR="00B21A9D" w:rsidRPr="00944A9E" w:rsidRDefault="00B21A9D" w:rsidP="00E7344C">
            <w:pPr>
              <w:jc w:val="both"/>
              <w:rPr>
                <w:b/>
              </w:rPr>
            </w:pPr>
            <w:r w:rsidRPr="00944A9E">
              <w:rPr>
                <w:b/>
              </w:rPr>
              <w:t>Informace o způsobu kontaktu s vyučujícím</w:t>
            </w:r>
          </w:p>
        </w:tc>
      </w:tr>
      <w:tr w:rsidR="00B21A9D" w:rsidRPr="00944A9E" w:rsidTr="00727175">
        <w:trPr>
          <w:trHeight w:val="128"/>
          <w:jc w:val="center"/>
        </w:trPr>
        <w:tc>
          <w:tcPr>
            <w:tcW w:w="10207" w:type="dxa"/>
            <w:gridSpan w:val="8"/>
          </w:tcPr>
          <w:p w:rsidR="00B21A9D" w:rsidRDefault="00B21A9D" w:rsidP="00E7344C">
            <w:pPr>
              <w:jc w:val="both"/>
            </w:pPr>
          </w:p>
          <w:p w:rsidR="004869E7" w:rsidRDefault="004869E7" w:rsidP="00E7344C">
            <w:pPr>
              <w:jc w:val="both"/>
              <w:rPr>
                <w:del w:id="569" w:author="Hana Navrátilová" w:date="2019-09-24T11:10:00Z"/>
              </w:rPr>
            </w:pPr>
          </w:p>
          <w:p w:rsidR="003B651A" w:rsidRDefault="003B651A" w:rsidP="00E7344C">
            <w:pPr>
              <w:jc w:val="both"/>
              <w:rPr>
                <w:del w:id="570" w:author="Hana Navrátilová" w:date="2019-09-24T11:10:00Z"/>
              </w:rPr>
            </w:pPr>
          </w:p>
          <w:p w:rsidR="003B651A" w:rsidRPr="00944A9E" w:rsidRDefault="003B651A" w:rsidP="00E7344C">
            <w:pPr>
              <w:jc w:val="both"/>
            </w:pPr>
          </w:p>
        </w:tc>
      </w:tr>
    </w:tbl>
    <w:p w:rsidR="004869E7"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B21A9D" w:rsidRPr="00944A9E"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B21A9D" w:rsidRPr="00944A9E" w:rsidRDefault="00B21A9D" w:rsidP="00E7344C">
            <w:pPr>
              <w:jc w:val="both"/>
              <w:rPr>
                <w:b/>
                <w:sz w:val="28"/>
                <w:szCs w:val="28"/>
              </w:rPr>
            </w:pPr>
            <w:r w:rsidRPr="00944A9E">
              <w:rPr>
                <w:b/>
              </w:rPr>
              <w:br w:type="page"/>
            </w:r>
            <w:r w:rsidRPr="00944A9E">
              <w:rPr>
                <w:b/>
                <w:sz w:val="28"/>
                <w:szCs w:val="28"/>
              </w:rPr>
              <w:t>B-III – Charakteristika studijního předmětu</w:t>
            </w:r>
          </w:p>
        </w:tc>
      </w:tr>
      <w:tr w:rsidR="00B21A9D" w:rsidRPr="00944A9E" w:rsidTr="00E7344C">
        <w:trPr>
          <w:jc w:val="center"/>
        </w:trPr>
        <w:tc>
          <w:tcPr>
            <w:tcW w:w="3474" w:type="dxa"/>
            <w:tcBorders>
              <w:top w:val="double" w:sz="4" w:space="0" w:color="auto"/>
            </w:tcBorders>
            <w:shd w:val="clear" w:color="auto" w:fill="F7CAAC"/>
          </w:tcPr>
          <w:p w:rsidR="00B21A9D" w:rsidRPr="00944A9E" w:rsidRDefault="00B21A9D" w:rsidP="00E7344C">
            <w:pPr>
              <w:jc w:val="both"/>
              <w:rPr>
                <w:b/>
              </w:rPr>
            </w:pPr>
            <w:r w:rsidRPr="00944A9E">
              <w:rPr>
                <w:b/>
              </w:rPr>
              <w:t>Název studijního předmětu</w:t>
            </w:r>
          </w:p>
        </w:tc>
        <w:tc>
          <w:tcPr>
            <w:tcW w:w="6733" w:type="dxa"/>
            <w:gridSpan w:val="7"/>
            <w:tcBorders>
              <w:top w:val="double" w:sz="4" w:space="0" w:color="auto"/>
            </w:tcBorders>
          </w:tcPr>
          <w:p w:rsidR="00B21A9D" w:rsidRPr="00944A9E" w:rsidRDefault="00B21A9D" w:rsidP="00E7344C">
            <w:pPr>
              <w:jc w:val="both"/>
            </w:pPr>
            <w:r w:rsidRPr="00944A9E">
              <w:t>Hra na hudební nástroj 1 – klavír</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Typ předmětu</w:t>
            </w:r>
          </w:p>
        </w:tc>
        <w:tc>
          <w:tcPr>
            <w:tcW w:w="3411" w:type="dxa"/>
            <w:gridSpan w:val="4"/>
          </w:tcPr>
          <w:p w:rsidR="00B21A9D" w:rsidRPr="00944A9E" w:rsidRDefault="00B21A9D" w:rsidP="00E7344C">
            <w:pPr>
              <w:jc w:val="both"/>
            </w:pPr>
            <w:r w:rsidRPr="00944A9E">
              <w:t>povinně volitelný, PZ</w:t>
            </w:r>
          </w:p>
        </w:tc>
        <w:tc>
          <w:tcPr>
            <w:tcW w:w="2694" w:type="dxa"/>
            <w:gridSpan w:val="2"/>
            <w:shd w:val="clear" w:color="auto" w:fill="F7CAAC"/>
          </w:tcPr>
          <w:p w:rsidR="00B21A9D" w:rsidRPr="00944A9E" w:rsidRDefault="00B21A9D" w:rsidP="00E7344C">
            <w:pPr>
              <w:jc w:val="both"/>
            </w:pPr>
            <w:r w:rsidRPr="00944A9E">
              <w:rPr>
                <w:b/>
              </w:rPr>
              <w:t>doporučený ročník / semestr</w:t>
            </w:r>
          </w:p>
        </w:tc>
        <w:tc>
          <w:tcPr>
            <w:tcW w:w="628" w:type="dxa"/>
          </w:tcPr>
          <w:p w:rsidR="00B21A9D" w:rsidRPr="00944A9E" w:rsidRDefault="00B21A9D" w:rsidP="00E7344C">
            <w:pPr>
              <w:jc w:val="both"/>
            </w:pPr>
            <w:r w:rsidRPr="00944A9E">
              <w:t>1/ZS</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Rozsah studijního předmětu</w:t>
            </w:r>
          </w:p>
        </w:tc>
        <w:tc>
          <w:tcPr>
            <w:tcW w:w="2196" w:type="dxa"/>
            <w:gridSpan w:val="2"/>
          </w:tcPr>
          <w:p w:rsidR="00B21A9D" w:rsidRPr="00944A9E" w:rsidRDefault="00B21A9D" w:rsidP="00E7344C">
            <w:pPr>
              <w:jc w:val="both"/>
            </w:pPr>
            <w:r w:rsidRPr="00944A9E">
              <w:t>28c</w:t>
            </w:r>
          </w:p>
        </w:tc>
        <w:tc>
          <w:tcPr>
            <w:tcW w:w="709" w:type="dxa"/>
            <w:shd w:val="clear" w:color="auto" w:fill="F7CAAC"/>
          </w:tcPr>
          <w:p w:rsidR="00B21A9D" w:rsidRPr="00944A9E" w:rsidRDefault="00B21A9D" w:rsidP="00E7344C">
            <w:pPr>
              <w:jc w:val="both"/>
              <w:rPr>
                <w:b/>
              </w:rPr>
            </w:pPr>
            <w:r w:rsidRPr="00944A9E">
              <w:rPr>
                <w:b/>
              </w:rPr>
              <w:t xml:space="preserve">hod. </w:t>
            </w:r>
          </w:p>
        </w:tc>
        <w:tc>
          <w:tcPr>
            <w:tcW w:w="506" w:type="dxa"/>
          </w:tcPr>
          <w:p w:rsidR="00B21A9D" w:rsidRPr="00944A9E" w:rsidRDefault="00B21A9D" w:rsidP="00E7344C">
            <w:pPr>
              <w:jc w:val="both"/>
            </w:pPr>
            <w:r w:rsidRPr="00944A9E">
              <w:t>28</w:t>
            </w:r>
          </w:p>
        </w:tc>
        <w:tc>
          <w:tcPr>
            <w:tcW w:w="2155" w:type="dxa"/>
            <w:shd w:val="clear" w:color="auto" w:fill="F7CAAC"/>
          </w:tcPr>
          <w:p w:rsidR="00B21A9D" w:rsidRPr="00944A9E" w:rsidRDefault="00B21A9D" w:rsidP="00E7344C">
            <w:pPr>
              <w:jc w:val="both"/>
              <w:rPr>
                <w:b/>
              </w:rPr>
            </w:pPr>
            <w:r w:rsidRPr="00944A9E">
              <w:rPr>
                <w:b/>
              </w:rPr>
              <w:t>kreditů</w:t>
            </w:r>
          </w:p>
        </w:tc>
        <w:tc>
          <w:tcPr>
            <w:tcW w:w="1167" w:type="dxa"/>
            <w:gridSpan w:val="2"/>
          </w:tcPr>
          <w:p w:rsidR="00B21A9D" w:rsidRPr="00944A9E" w:rsidRDefault="00B21A9D" w:rsidP="00E7344C">
            <w:pPr>
              <w:jc w:val="both"/>
            </w:pPr>
            <w:r w:rsidRPr="00944A9E">
              <w:t>2</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Prerekvizity, korekvizity, ekvivalence</w:t>
            </w:r>
          </w:p>
        </w:tc>
        <w:tc>
          <w:tcPr>
            <w:tcW w:w="6733" w:type="dxa"/>
            <w:gridSpan w:val="7"/>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Způsob ověření studijních výsledků</w:t>
            </w:r>
          </w:p>
        </w:tc>
        <w:tc>
          <w:tcPr>
            <w:tcW w:w="3411" w:type="dxa"/>
            <w:gridSpan w:val="4"/>
          </w:tcPr>
          <w:p w:rsidR="00B21A9D" w:rsidRPr="00944A9E" w:rsidRDefault="00B21A9D" w:rsidP="00E7344C">
            <w:pPr>
              <w:jc w:val="both"/>
            </w:pPr>
            <w:r w:rsidRPr="00944A9E">
              <w:t>zápočet</w:t>
            </w:r>
          </w:p>
        </w:tc>
        <w:tc>
          <w:tcPr>
            <w:tcW w:w="2155" w:type="dxa"/>
            <w:shd w:val="clear" w:color="auto" w:fill="F7CAAC"/>
          </w:tcPr>
          <w:p w:rsidR="00B21A9D" w:rsidRPr="00944A9E" w:rsidRDefault="00B21A9D" w:rsidP="00E7344C">
            <w:pPr>
              <w:jc w:val="both"/>
              <w:rPr>
                <w:b/>
              </w:rPr>
            </w:pPr>
            <w:r w:rsidRPr="00944A9E">
              <w:rPr>
                <w:b/>
              </w:rPr>
              <w:t>Forma výuky</w:t>
            </w:r>
          </w:p>
        </w:tc>
        <w:tc>
          <w:tcPr>
            <w:tcW w:w="1167" w:type="dxa"/>
            <w:gridSpan w:val="2"/>
          </w:tcPr>
          <w:p w:rsidR="00B21A9D" w:rsidRPr="00944A9E" w:rsidRDefault="00B21A9D" w:rsidP="00E7344C">
            <w:pPr>
              <w:jc w:val="both"/>
            </w:pPr>
            <w:r w:rsidRPr="00944A9E">
              <w:t>cvičení</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B21A9D" w:rsidRPr="00944A9E" w:rsidRDefault="00B21A9D" w:rsidP="00E7344C">
            <w:pPr>
              <w:jc w:val="both"/>
            </w:pPr>
            <w:r w:rsidRPr="00944A9E">
              <w:t>Docházka 80%.</w:t>
            </w:r>
          </w:p>
          <w:p w:rsidR="00B21A9D" w:rsidRPr="00944A9E" w:rsidRDefault="00B21A9D" w:rsidP="00E7344C">
            <w:pPr>
              <w:jc w:val="both"/>
            </w:pPr>
            <w:r w:rsidRPr="00944A9E">
              <w:t>Přednes deseti písní, či skladeb s elementárním doprovodem (akordy) a zpěvem.</w:t>
            </w:r>
          </w:p>
          <w:p w:rsidR="00B21A9D" w:rsidRPr="00944A9E" w:rsidRDefault="00B21A9D" w:rsidP="00E7344C">
            <w:pPr>
              <w:jc w:val="both"/>
            </w:pPr>
            <w:r w:rsidRPr="00944A9E">
              <w:t>Vytvoření návrhu pro využití písně, či skladby v praxi.</w:t>
            </w:r>
          </w:p>
        </w:tc>
      </w:tr>
      <w:tr w:rsidR="00B21A9D" w:rsidRPr="00944A9E" w:rsidTr="00727175">
        <w:trPr>
          <w:trHeight w:val="287"/>
          <w:jc w:val="center"/>
        </w:trPr>
        <w:tc>
          <w:tcPr>
            <w:tcW w:w="10207" w:type="dxa"/>
            <w:gridSpan w:val="8"/>
            <w:tcBorders>
              <w:top w:val="nil"/>
            </w:tcBorders>
          </w:tcPr>
          <w:p w:rsidR="00B21A9D" w:rsidRPr="00944A9E" w:rsidRDefault="00B21A9D" w:rsidP="00E7344C">
            <w:pPr>
              <w:jc w:val="both"/>
            </w:pPr>
          </w:p>
        </w:tc>
      </w:tr>
      <w:tr w:rsidR="00B21A9D" w:rsidRPr="00944A9E" w:rsidTr="00E7344C">
        <w:trPr>
          <w:trHeight w:val="197"/>
          <w:jc w:val="center"/>
        </w:trPr>
        <w:tc>
          <w:tcPr>
            <w:tcW w:w="3474" w:type="dxa"/>
            <w:tcBorders>
              <w:top w:val="nil"/>
            </w:tcBorders>
            <w:shd w:val="clear" w:color="auto" w:fill="F7CAAC"/>
          </w:tcPr>
          <w:p w:rsidR="00B21A9D" w:rsidRPr="00944A9E" w:rsidRDefault="00B21A9D" w:rsidP="00E7344C">
            <w:pPr>
              <w:jc w:val="both"/>
              <w:rPr>
                <w:b/>
              </w:rPr>
            </w:pPr>
            <w:r w:rsidRPr="00944A9E">
              <w:rPr>
                <w:b/>
              </w:rPr>
              <w:t>Garant předmětu</w:t>
            </w:r>
          </w:p>
        </w:tc>
        <w:tc>
          <w:tcPr>
            <w:tcW w:w="6733" w:type="dxa"/>
            <w:gridSpan w:val="7"/>
            <w:tcBorders>
              <w:top w:val="nil"/>
            </w:tcBorders>
          </w:tcPr>
          <w:p w:rsidR="00B21A9D" w:rsidRPr="00944A9E" w:rsidRDefault="000F6FBD" w:rsidP="00E7344C">
            <w:r>
              <w:t xml:space="preserve">Mgr. Libuše </w:t>
            </w:r>
            <w:r w:rsidR="00C80CD3">
              <w:t>Jelénková</w:t>
            </w:r>
            <w:r>
              <w:t>, Ph.D.</w:t>
            </w:r>
          </w:p>
          <w:p w:rsidR="00B21A9D" w:rsidRPr="00944A9E" w:rsidRDefault="00B21A9D" w:rsidP="00E7344C"/>
        </w:tc>
      </w:tr>
      <w:tr w:rsidR="00B21A9D" w:rsidRPr="00944A9E" w:rsidTr="00E7344C">
        <w:trPr>
          <w:trHeight w:val="543"/>
          <w:jc w:val="center"/>
        </w:trPr>
        <w:tc>
          <w:tcPr>
            <w:tcW w:w="3474" w:type="dxa"/>
            <w:tcBorders>
              <w:top w:val="nil"/>
            </w:tcBorders>
            <w:shd w:val="clear" w:color="auto" w:fill="F7CAAC"/>
          </w:tcPr>
          <w:p w:rsidR="00B21A9D" w:rsidRPr="00944A9E" w:rsidRDefault="00B21A9D" w:rsidP="00E7344C">
            <w:pPr>
              <w:jc w:val="both"/>
              <w:rPr>
                <w:b/>
              </w:rPr>
            </w:pPr>
            <w:r w:rsidRPr="00944A9E">
              <w:rPr>
                <w:b/>
              </w:rPr>
              <w:t>Zapojení garanta do výuky předmětu</w:t>
            </w:r>
          </w:p>
        </w:tc>
        <w:tc>
          <w:tcPr>
            <w:tcW w:w="6733" w:type="dxa"/>
            <w:gridSpan w:val="7"/>
            <w:tcBorders>
              <w:top w:val="nil"/>
            </w:tcBorders>
          </w:tcPr>
          <w:p w:rsidR="00B21A9D" w:rsidRPr="00944A9E" w:rsidRDefault="00B21A9D" w:rsidP="00E7344C">
            <w:pPr>
              <w:jc w:val="both"/>
            </w:pPr>
            <w:r w:rsidRPr="00944A9E">
              <w:t>cvičící</w:t>
            </w:r>
          </w:p>
        </w:tc>
      </w:tr>
      <w:tr w:rsidR="00B21A9D" w:rsidRPr="00944A9E" w:rsidTr="00E7344C">
        <w:trPr>
          <w:trHeight w:val="172"/>
          <w:jc w:val="center"/>
        </w:trPr>
        <w:tc>
          <w:tcPr>
            <w:tcW w:w="3474" w:type="dxa"/>
            <w:shd w:val="clear" w:color="auto" w:fill="F7CAAC"/>
          </w:tcPr>
          <w:p w:rsidR="00B21A9D" w:rsidRPr="00944A9E" w:rsidRDefault="00B21A9D" w:rsidP="00E7344C">
            <w:pPr>
              <w:jc w:val="both"/>
              <w:rPr>
                <w:b/>
              </w:rPr>
            </w:pPr>
            <w:r w:rsidRPr="00944A9E">
              <w:rPr>
                <w:b/>
              </w:rPr>
              <w:t>Vyučující</w:t>
            </w:r>
          </w:p>
        </w:tc>
        <w:tc>
          <w:tcPr>
            <w:tcW w:w="6733" w:type="dxa"/>
            <w:gridSpan w:val="7"/>
            <w:tcBorders>
              <w:bottom w:val="nil"/>
            </w:tcBorders>
            <w:shd w:val="clear" w:color="auto" w:fill="auto"/>
          </w:tcPr>
          <w:p w:rsidR="00B21A9D" w:rsidRPr="00944A9E" w:rsidRDefault="00681C84" w:rsidP="00E7344C">
            <w:r>
              <w:t xml:space="preserve">Mgr. Libuše </w:t>
            </w:r>
            <w:r w:rsidR="00C80CD3">
              <w:t>Jelénková</w:t>
            </w:r>
            <w:r>
              <w:t>, Ph.D.</w:t>
            </w:r>
            <w:r w:rsidR="000C0A54" w:rsidRPr="00944A9E">
              <w:t xml:space="preserve"> (</w:t>
            </w:r>
            <w:r w:rsidR="00B21A9D" w:rsidRPr="00944A9E">
              <w:t>100%</w:t>
            </w:r>
            <w:r w:rsidR="000C0A54" w:rsidRPr="00944A9E">
              <w:t>)</w:t>
            </w:r>
          </w:p>
        </w:tc>
      </w:tr>
      <w:tr w:rsidR="00B21A9D" w:rsidRPr="00944A9E" w:rsidTr="00A46DD3">
        <w:trPr>
          <w:trHeight w:val="216"/>
          <w:jc w:val="center"/>
        </w:trPr>
        <w:tc>
          <w:tcPr>
            <w:tcW w:w="10207" w:type="dxa"/>
            <w:gridSpan w:val="8"/>
            <w:tcBorders>
              <w:top w:val="nil"/>
            </w:tcBorders>
          </w:tcPr>
          <w:p w:rsidR="00B21A9D" w:rsidRPr="00944A9E" w:rsidRDefault="00B21A9D" w:rsidP="00E7344C">
            <w:pPr>
              <w:jc w:val="both"/>
            </w:pPr>
          </w:p>
          <w:p w:rsidR="00F67C84" w:rsidRPr="00944A9E" w:rsidRDefault="0098456D" w:rsidP="00E7344C">
            <w:pPr>
              <w:jc w:val="both"/>
            </w:pPr>
            <w:ins w:id="571" w:author="Hana Navrátilová" w:date="2019-09-24T11:10:00Z">
              <w:r>
                <w:t>Pozn.: Autorka Černá  = Jelénková (vdala se)</w:t>
              </w:r>
            </w:ins>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Stručná anotace předmětu</w:t>
            </w:r>
          </w:p>
        </w:tc>
        <w:tc>
          <w:tcPr>
            <w:tcW w:w="6733" w:type="dxa"/>
            <w:gridSpan w:val="7"/>
            <w:tcBorders>
              <w:bottom w:val="nil"/>
            </w:tcBorders>
          </w:tcPr>
          <w:p w:rsidR="00B21A9D" w:rsidRPr="00944A9E" w:rsidRDefault="00B21A9D" w:rsidP="00E7344C">
            <w:pPr>
              <w:jc w:val="both"/>
            </w:pPr>
          </w:p>
        </w:tc>
      </w:tr>
      <w:tr w:rsidR="00B21A9D" w:rsidRPr="00944A9E" w:rsidTr="00B21A9D">
        <w:trPr>
          <w:trHeight w:val="2899"/>
          <w:jc w:val="center"/>
        </w:trPr>
        <w:tc>
          <w:tcPr>
            <w:tcW w:w="10207" w:type="dxa"/>
            <w:gridSpan w:val="8"/>
            <w:tcBorders>
              <w:top w:val="nil"/>
              <w:bottom w:val="single" w:sz="12" w:space="0" w:color="auto"/>
            </w:tcBorders>
          </w:tcPr>
          <w:p w:rsidR="00B21A9D" w:rsidRPr="00944A9E" w:rsidRDefault="00B21A9D" w:rsidP="00E7344C">
            <w:pPr>
              <w:jc w:val="both"/>
              <w:rPr>
                <w:b/>
              </w:rPr>
            </w:pPr>
          </w:p>
          <w:p w:rsidR="00B21A9D" w:rsidRPr="00944A9E" w:rsidRDefault="00B21A9D" w:rsidP="00E7344C">
            <w:pPr>
              <w:jc w:val="both"/>
            </w:pPr>
            <w:r w:rsidRPr="00944A9E">
              <w:t>Seznámení s klavírem (části, hra na nástroj, správné držení těla při hře).</w:t>
            </w:r>
          </w:p>
          <w:p w:rsidR="00B21A9D" w:rsidRPr="00944A9E" w:rsidRDefault="00B21A9D" w:rsidP="00E7344C">
            <w:pPr>
              <w:jc w:val="both"/>
            </w:pPr>
            <w:r w:rsidRPr="00944A9E">
              <w:t xml:space="preserve">Správné postavení ruky, uvolňování ruky, správný úhoz. </w:t>
            </w:r>
          </w:p>
          <w:p w:rsidR="00B21A9D" w:rsidRPr="00944A9E" w:rsidRDefault="00B21A9D" w:rsidP="00E7344C">
            <w:pPr>
              <w:jc w:val="both"/>
            </w:pPr>
            <w:r w:rsidRPr="00944A9E">
              <w:t>Základní styly hudební intepretace (staccato, legato).</w:t>
            </w:r>
          </w:p>
          <w:p w:rsidR="00B21A9D" w:rsidRPr="00944A9E" w:rsidRDefault="00B21A9D" w:rsidP="00E7344C">
            <w:pPr>
              <w:jc w:val="both"/>
            </w:pPr>
            <w:r w:rsidRPr="00944A9E">
              <w:t>Nácvik stupnice C dur (podklady, překlady).</w:t>
            </w:r>
          </w:p>
          <w:p w:rsidR="00B21A9D" w:rsidRPr="00944A9E" w:rsidRDefault="00B21A9D" w:rsidP="00E7344C">
            <w:pPr>
              <w:jc w:val="both"/>
            </w:pPr>
            <w:r w:rsidRPr="00944A9E">
              <w:t>Intervaly a jejich využití.</w:t>
            </w:r>
          </w:p>
          <w:p w:rsidR="00B21A9D" w:rsidRPr="00944A9E" w:rsidRDefault="00B21A9D" w:rsidP="00E7344C">
            <w:pPr>
              <w:jc w:val="both"/>
            </w:pPr>
            <w:r w:rsidRPr="00944A9E">
              <w:t>Analýza písně a hodnota intervalů.</w:t>
            </w:r>
          </w:p>
          <w:p w:rsidR="00B21A9D" w:rsidRPr="00944A9E" w:rsidRDefault="00B21A9D" w:rsidP="00E7344C">
            <w:pPr>
              <w:jc w:val="both"/>
            </w:pPr>
            <w:r w:rsidRPr="00944A9E">
              <w:t xml:space="preserve">Durové stupnice: C, G, D s rovným pohybem v rozsahu jedné oktávy. </w:t>
            </w:r>
          </w:p>
          <w:p w:rsidR="00B21A9D" w:rsidRPr="00944A9E" w:rsidRDefault="00B21A9D" w:rsidP="00E7344C">
            <w:pPr>
              <w:jc w:val="both"/>
            </w:pPr>
            <w:r w:rsidRPr="00944A9E">
              <w:t xml:space="preserve">Durové stupnice: A, E, F, B s rovným pohybem v rozsahu jedné oktávy. </w:t>
            </w:r>
          </w:p>
          <w:p w:rsidR="00B21A9D" w:rsidRPr="00944A9E" w:rsidRDefault="00B21A9D" w:rsidP="00E7344C">
            <w:pPr>
              <w:jc w:val="both"/>
            </w:pPr>
            <w:r w:rsidRPr="00944A9E">
              <w:t xml:space="preserve">Akordy: durové trojzvuky k daným stupnicím. </w:t>
            </w:r>
          </w:p>
          <w:p w:rsidR="00B21A9D" w:rsidRPr="00944A9E" w:rsidRDefault="00B21A9D" w:rsidP="00E7344C">
            <w:pPr>
              <w:jc w:val="both"/>
            </w:pPr>
            <w:r w:rsidRPr="00944A9E">
              <w:t xml:space="preserve">Kadence dur v chromatických transpozicích. </w:t>
            </w:r>
          </w:p>
          <w:p w:rsidR="00B21A9D" w:rsidRPr="00944A9E" w:rsidRDefault="00B21A9D" w:rsidP="00E7344C">
            <w:pPr>
              <w:jc w:val="both"/>
            </w:pPr>
            <w:r w:rsidRPr="00944A9E">
              <w:t xml:space="preserve">Základní druhy stylizace klavírního doprovodu. </w:t>
            </w:r>
          </w:p>
          <w:p w:rsidR="00B21A9D" w:rsidRPr="00944A9E" w:rsidRDefault="00B21A9D" w:rsidP="00E7344C">
            <w:pPr>
              <w:jc w:val="both"/>
            </w:pPr>
            <w:r w:rsidRPr="00944A9E">
              <w:t xml:space="preserve">Stylizace klavírního doprovodu lidových písní. </w:t>
            </w:r>
          </w:p>
          <w:p w:rsidR="00B21A9D" w:rsidRPr="00944A9E" w:rsidRDefault="00B21A9D" w:rsidP="00E7344C">
            <w:pPr>
              <w:jc w:val="both"/>
            </w:pPr>
            <w:r w:rsidRPr="00944A9E">
              <w:t xml:space="preserve">Nácvik písní s doprovodem. </w:t>
            </w:r>
          </w:p>
          <w:p w:rsidR="003B651A" w:rsidRPr="00944A9E" w:rsidRDefault="00B21A9D" w:rsidP="00E7344C">
            <w:pPr>
              <w:jc w:val="both"/>
            </w:pPr>
            <w:r w:rsidRPr="00944A9E">
              <w:t>Nácvik a interpretace přednesové skladby vhodné pro žáky 1. stupně základní školy.</w:t>
            </w:r>
          </w:p>
          <w:p w:rsidR="00F67C84" w:rsidRDefault="00F67C84" w:rsidP="00E7344C">
            <w:pPr>
              <w:jc w:val="both"/>
            </w:pPr>
          </w:p>
          <w:p w:rsidR="00DC193A" w:rsidRDefault="00DC193A" w:rsidP="00E7344C">
            <w:pPr>
              <w:jc w:val="both"/>
            </w:pPr>
          </w:p>
          <w:p w:rsidR="00DC193A" w:rsidRPr="00944A9E" w:rsidRDefault="00DC193A" w:rsidP="00E7344C">
            <w:pPr>
              <w:jc w:val="both"/>
            </w:pPr>
          </w:p>
        </w:tc>
      </w:tr>
      <w:tr w:rsidR="00B21A9D" w:rsidRPr="00944A9E" w:rsidTr="00E7344C">
        <w:trPr>
          <w:trHeight w:val="265"/>
          <w:jc w:val="center"/>
        </w:trPr>
        <w:tc>
          <w:tcPr>
            <w:tcW w:w="4041" w:type="dxa"/>
            <w:gridSpan w:val="2"/>
            <w:tcBorders>
              <w:top w:val="nil"/>
            </w:tcBorders>
            <w:shd w:val="clear" w:color="auto" w:fill="F7CAAC"/>
          </w:tcPr>
          <w:p w:rsidR="00B21A9D" w:rsidRPr="00944A9E" w:rsidRDefault="00B21A9D" w:rsidP="00E7344C">
            <w:pPr>
              <w:jc w:val="both"/>
            </w:pPr>
            <w:r w:rsidRPr="00944A9E">
              <w:rPr>
                <w:b/>
              </w:rPr>
              <w:t>Studijní literatura a studijní pomůcky</w:t>
            </w:r>
          </w:p>
        </w:tc>
        <w:tc>
          <w:tcPr>
            <w:tcW w:w="6166" w:type="dxa"/>
            <w:gridSpan w:val="6"/>
            <w:tcBorders>
              <w:top w:val="nil"/>
              <w:bottom w:val="nil"/>
            </w:tcBorders>
          </w:tcPr>
          <w:p w:rsidR="00B21A9D" w:rsidRPr="00944A9E" w:rsidRDefault="00B21A9D" w:rsidP="00E7344C">
            <w:pPr>
              <w:jc w:val="both"/>
            </w:pPr>
          </w:p>
        </w:tc>
      </w:tr>
      <w:tr w:rsidR="00B21A9D" w:rsidRPr="00944A9E" w:rsidTr="00B21A9D">
        <w:trPr>
          <w:trHeight w:val="1497"/>
          <w:jc w:val="center"/>
        </w:trPr>
        <w:tc>
          <w:tcPr>
            <w:tcW w:w="10207" w:type="dxa"/>
            <w:gridSpan w:val="8"/>
            <w:tcBorders>
              <w:top w:val="nil"/>
            </w:tcBorders>
          </w:tcPr>
          <w:p w:rsidR="00B21A9D" w:rsidRPr="00944A9E" w:rsidRDefault="00B21A9D" w:rsidP="00E7344C">
            <w:pPr>
              <w:jc w:val="both"/>
            </w:pPr>
          </w:p>
          <w:p w:rsidR="00F67C84" w:rsidRDefault="00F67C84" w:rsidP="00E7344C">
            <w:pPr>
              <w:jc w:val="both"/>
              <w:rPr>
                <w:b/>
              </w:rPr>
            </w:pPr>
            <w:r w:rsidRPr="00944A9E">
              <w:rPr>
                <w:b/>
              </w:rPr>
              <w:t xml:space="preserve">Povinná literatura: </w:t>
            </w:r>
          </w:p>
          <w:p w:rsidR="00235A60" w:rsidRPr="0098456D" w:rsidRDefault="00235A60" w:rsidP="0098456D">
            <w:pPr>
              <w:rPr>
                <w:rFonts w:ascii="Arial" w:hAnsi="Arial" w:cs="Arial"/>
                <w:vanish/>
                <w:sz w:val="16"/>
                <w:szCs w:val="16"/>
              </w:rPr>
            </w:pPr>
            <w:r w:rsidRPr="00944A9E">
              <w:t>Böhmová-Zahradníčková, Z. (2002). </w:t>
            </w:r>
            <w:r w:rsidRPr="00944A9E">
              <w:rPr>
                <w:i/>
                <w:iCs/>
              </w:rPr>
              <w:t>Klavírní škola pro začátečníky</w:t>
            </w:r>
            <w:r w:rsidRPr="00944A9E">
              <w:t> (34. vyd., 2. vyd. v Editio Bärenreiter Praha). Praha: Editio Bärenreiter Praha.</w:t>
            </w:r>
          </w:p>
          <w:p w:rsidR="00235A60" w:rsidRDefault="00235A60" w:rsidP="00E7344C">
            <w:pPr>
              <w:autoSpaceDE w:val="0"/>
              <w:autoSpaceDN w:val="0"/>
              <w:adjustRightInd w:val="0"/>
              <w:jc w:val="both"/>
              <w:rPr>
                <w:del w:id="572" w:author="Hana Navrátilová" w:date="2019-09-24T11:10:00Z"/>
              </w:rPr>
            </w:pPr>
          </w:p>
          <w:p w:rsidR="00692028" w:rsidRPr="00944A9E" w:rsidRDefault="00692028" w:rsidP="00E7344C">
            <w:pPr>
              <w:autoSpaceDE w:val="0"/>
              <w:autoSpaceDN w:val="0"/>
              <w:adjustRightInd w:val="0"/>
              <w:jc w:val="both"/>
              <w:rPr>
                <w:rFonts w:eastAsia="Calibri"/>
                <w:lang w:eastAsia="en-US"/>
              </w:rPr>
            </w:pPr>
            <w:r>
              <w:t>Černá</w:t>
            </w:r>
            <w:r w:rsidRPr="00944A9E">
              <w:rPr>
                <w:rFonts w:eastAsia="Calibri"/>
                <w:lang w:eastAsia="en-US"/>
              </w:rPr>
              <w:t xml:space="preserve">, L. (2011). Diagnostika nadaného žáka jako součást diagnostických kompetencí v souboru profesních kompetencí učitele. In </w:t>
            </w:r>
            <w:r w:rsidRPr="00944A9E">
              <w:rPr>
                <w:rFonts w:eastAsia="Calibri"/>
                <w:i/>
                <w:lang w:eastAsia="en-US"/>
              </w:rPr>
              <w:t>Mezinárodní webový sborník hudební výchovy</w:t>
            </w:r>
            <w:r w:rsidRPr="00944A9E">
              <w:rPr>
                <w:rFonts w:eastAsia="Calibri"/>
                <w:lang w:eastAsia="en-US"/>
              </w:rPr>
              <w:t xml:space="preserve">. Ostrava: OU, PdF, KHV, 164-182. </w:t>
            </w:r>
          </w:p>
          <w:p w:rsidR="00F67C84" w:rsidRPr="00944A9E" w:rsidRDefault="00F67C84" w:rsidP="00E7344C">
            <w:r w:rsidRPr="00944A9E">
              <w:t>Lišková, M. (2007). </w:t>
            </w:r>
            <w:r w:rsidRPr="00944A9E">
              <w:rPr>
                <w:i/>
                <w:iCs/>
              </w:rPr>
              <w:t>Hudební výchova pro 1. stupeň základní školy: klavírní doprovody k písním v učebnicích pro 1. - 5. ročník ZŠ</w:t>
            </w:r>
            <w:r w:rsidRPr="00944A9E">
              <w:t>. Praha: SPN</w:t>
            </w:r>
            <w:r w:rsidR="00693CF8" w:rsidRPr="00944A9E">
              <w:t xml:space="preserve">. </w:t>
            </w:r>
          </w:p>
          <w:p w:rsidR="00F67C84" w:rsidRPr="00944A9E" w:rsidRDefault="00F67C84" w:rsidP="00E7344C">
            <w:pPr>
              <w:jc w:val="both"/>
              <w:rPr>
                <w:i/>
              </w:rPr>
            </w:pPr>
          </w:p>
          <w:p w:rsidR="00F67C84" w:rsidRPr="00944A9E" w:rsidRDefault="00F67C84" w:rsidP="00E7344C">
            <w:pPr>
              <w:jc w:val="both"/>
              <w:rPr>
                <w:b/>
              </w:rPr>
            </w:pPr>
            <w:r w:rsidRPr="00944A9E">
              <w:rPr>
                <w:b/>
              </w:rPr>
              <w:t xml:space="preserve">Doporučená literatura: </w:t>
            </w:r>
          </w:p>
          <w:p w:rsidR="00212742" w:rsidRPr="0098456D" w:rsidRDefault="00F67C84" w:rsidP="00E7344C">
            <w:r w:rsidRPr="00944A9E">
              <w:t>Czerny, C. (2001). </w:t>
            </w:r>
            <w:r w:rsidRPr="00944A9E">
              <w:rPr>
                <w:i/>
                <w:iCs/>
              </w:rPr>
              <w:t>125 pasážových cvičení: op. 261 : piano</w:t>
            </w:r>
            <w:r w:rsidRPr="00944A9E">
              <w:t> (15. vyd., 1. vyd. v Editio Bärenreiter Praha). Praha: Editio Bärenreiter Praha.</w:t>
            </w:r>
            <w:r w:rsidR="0075039D">
              <w:t xml:space="preserve"> </w:t>
            </w:r>
          </w:p>
          <w:p w:rsidR="00212742" w:rsidRPr="00944A9E" w:rsidRDefault="00212742" w:rsidP="00E7344C">
            <w:pPr>
              <w:rPr>
                <w:del w:id="573" w:author="Hana Navrátilová" w:date="2019-09-24T11:10:00Z"/>
                <w:vanish/>
              </w:rPr>
            </w:pPr>
          </w:p>
          <w:p w:rsidR="00B21A9D" w:rsidRDefault="00F67C84" w:rsidP="00E7344C">
            <w:r w:rsidRPr="00212742">
              <w:t>Vaňhal, J. K. (1964). </w:t>
            </w:r>
            <w:r w:rsidRPr="00212742">
              <w:rPr>
                <w:i/>
                <w:iCs/>
              </w:rPr>
              <w:t>Snadné sonatiny</w:t>
            </w:r>
            <w:r w:rsidRPr="00212742">
              <w:t>. Praha: Bärenreiter Editio Supraphon.</w:t>
            </w:r>
          </w:p>
          <w:p w:rsidR="00235A60" w:rsidRPr="00944A9E" w:rsidRDefault="00235A60" w:rsidP="00235A60">
            <w:r w:rsidRPr="00944A9E">
              <w:t>Ryšánková, D. (2009). </w:t>
            </w:r>
            <w:r w:rsidRPr="00944A9E">
              <w:rPr>
                <w:i/>
                <w:iCs/>
              </w:rPr>
              <w:t>Výběr písní pro Klavírní improvizaci oboru Učitelství mateřských škol</w:t>
            </w:r>
            <w:r w:rsidRPr="00944A9E">
              <w:t>. Brno: Masarykova univerzita. Dostupné na</w:t>
            </w:r>
            <w:r>
              <w:t xml:space="preserve"> </w:t>
            </w:r>
            <w:r w:rsidRPr="00944A9E">
              <w:t>http://toc.nkp.cz/NKC/201001/contents/nkc20092025584_1.pdf</w:t>
            </w:r>
            <w:r w:rsidRPr="00944A9E">
              <w:rPr>
                <w:vanish/>
              </w:rPr>
              <w:t>Začátek formuláře</w:t>
            </w:r>
          </w:p>
          <w:p w:rsidR="003B651A" w:rsidRDefault="003B651A" w:rsidP="00E7344C"/>
          <w:p w:rsidR="003B651A" w:rsidRPr="00944A9E" w:rsidRDefault="003B651A" w:rsidP="00E7344C"/>
        </w:tc>
      </w:tr>
      <w:tr w:rsidR="00B21A9D" w:rsidRPr="00944A9E"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B21A9D" w:rsidRPr="00944A9E" w:rsidRDefault="00B21A9D" w:rsidP="00E7344C">
            <w:pPr>
              <w:jc w:val="center"/>
              <w:rPr>
                <w:b/>
              </w:rPr>
            </w:pPr>
            <w:r w:rsidRPr="00944A9E">
              <w:rPr>
                <w:b/>
              </w:rPr>
              <w:t>Informace ke kombinované nebo distanční formě</w:t>
            </w:r>
          </w:p>
        </w:tc>
      </w:tr>
      <w:tr w:rsidR="00B21A9D" w:rsidRPr="00944A9E" w:rsidTr="00E7344C">
        <w:trPr>
          <w:jc w:val="center"/>
        </w:trPr>
        <w:tc>
          <w:tcPr>
            <w:tcW w:w="5670" w:type="dxa"/>
            <w:gridSpan w:val="3"/>
            <w:tcBorders>
              <w:top w:val="single" w:sz="2" w:space="0" w:color="auto"/>
            </w:tcBorders>
            <w:shd w:val="clear" w:color="auto" w:fill="F7CAAC"/>
          </w:tcPr>
          <w:p w:rsidR="00B21A9D" w:rsidRPr="00944A9E" w:rsidRDefault="00B21A9D" w:rsidP="00E7344C">
            <w:pPr>
              <w:jc w:val="both"/>
            </w:pPr>
            <w:r w:rsidRPr="00944A9E">
              <w:rPr>
                <w:b/>
              </w:rPr>
              <w:t>Rozsah konzultací (soustředění)</w:t>
            </w:r>
          </w:p>
        </w:tc>
        <w:tc>
          <w:tcPr>
            <w:tcW w:w="709" w:type="dxa"/>
            <w:tcBorders>
              <w:top w:val="single" w:sz="2" w:space="0" w:color="auto"/>
            </w:tcBorders>
          </w:tcPr>
          <w:p w:rsidR="00B21A9D" w:rsidRPr="00944A9E" w:rsidRDefault="00B21A9D" w:rsidP="00E7344C">
            <w:pPr>
              <w:jc w:val="both"/>
            </w:pPr>
          </w:p>
        </w:tc>
        <w:tc>
          <w:tcPr>
            <w:tcW w:w="3828" w:type="dxa"/>
            <w:gridSpan w:val="4"/>
            <w:tcBorders>
              <w:top w:val="single" w:sz="2" w:space="0" w:color="auto"/>
            </w:tcBorders>
            <w:shd w:val="clear" w:color="auto" w:fill="F7CAAC"/>
          </w:tcPr>
          <w:p w:rsidR="00B21A9D" w:rsidRPr="00944A9E" w:rsidRDefault="00B21A9D" w:rsidP="00E7344C">
            <w:pPr>
              <w:jc w:val="both"/>
              <w:rPr>
                <w:b/>
              </w:rPr>
            </w:pPr>
            <w:r w:rsidRPr="00944A9E">
              <w:rPr>
                <w:b/>
              </w:rPr>
              <w:t xml:space="preserve">hodin </w:t>
            </w:r>
          </w:p>
        </w:tc>
      </w:tr>
      <w:tr w:rsidR="00B21A9D" w:rsidRPr="00944A9E" w:rsidTr="00B21A9D">
        <w:trPr>
          <w:jc w:val="center"/>
        </w:trPr>
        <w:tc>
          <w:tcPr>
            <w:tcW w:w="10207" w:type="dxa"/>
            <w:gridSpan w:val="8"/>
            <w:shd w:val="clear" w:color="auto" w:fill="F7CAAC"/>
          </w:tcPr>
          <w:p w:rsidR="00B21A9D" w:rsidRPr="00944A9E" w:rsidRDefault="00B21A9D" w:rsidP="00E7344C">
            <w:pPr>
              <w:jc w:val="both"/>
              <w:rPr>
                <w:b/>
              </w:rPr>
            </w:pPr>
            <w:r w:rsidRPr="00944A9E">
              <w:rPr>
                <w:b/>
              </w:rPr>
              <w:t>Informace o způsobu kontaktu s vyučujícím</w:t>
            </w:r>
          </w:p>
        </w:tc>
      </w:tr>
      <w:tr w:rsidR="00B21A9D" w:rsidRPr="00944A9E" w:rsidTr="00C5567C">
        <w:trPr>
          <w:trHeight w:val="441"/>
          <w:jc w:val="center"/>
        </w:trPr>
        <w:tc>
          <w:tcPr>
            <w:tcW w:w="10207" w:type="dxa"/>
            <w:gridSpan w:val="8"/>
          </w:tcPr>
          <w:p w:rsidR="003B651A" w:rsidRDefault="003B651A" w:rsidP="00E7344C">
            <w:pPr>
              <w:jc w:val="both"/>
            </w:pPr>
          </w:p>
          <w:p w:rsidR="003B651A" w:rsidRPr="00944A9E" w:rsidRDefault="003B651A" w:rsidP="00E7344C">
            <w:pPr>
              <w:jc w:val="both"/>
            </w:pPr>
          </w:p>
        </w:tc>
      </w:tr>
      <w:tr w:rsidR="00B21A9D" w:rsidRPr="00944A9E" w:rsidTr="00B21A9D">
        <w:trPr>
          <w:trHeight w:val="141"/>
          <w:jc w:val="center"/>
          <w:del w:id="574" w:author="Hana Navrátilová" w:date="2019-09-24T11:10:00Z"/>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B21A9D" w:rsidRPr="00944A9E" w:rsidRDefault="00F32C9A" w:rsidP="00E7344C">
            <w:pPr>
              <w:jc w:val="both"/>
              <w:rPr>
                <w:del w:id="575" w:author="Hana Navrátilová" w:date="2019-09-24T11:10:00Z"/>
                <w:b/>
                <w:sz w:val="28"/>
                <w:szCs w:val="28"/>
              </w:rPr>
            </w:pPr>
            <w:del w:id="576" w:author="Hana Navrátilová" w:date="2019-09-24T11:10:00Z">
              <w:r>
                <w:br w:type="page"/>
              </w:r>
              <w:r w:rsidR="00B21A9D" w:rsidRPr="00944A9E">
                <w:rPr>
                  <w:b/>
                  <w:sz w:val="28"/>
                  <w:szCs w:val="28"/>
                </w:rPr>
                <w:br w:type="page"/>
                <w:delText>B-III – Charakteristika studijního předmětu</w:delText>
              </w:r>
            </w:del>
          </w:p>
        </w:tc>
      </w:tr>
      <w:tr w:rsidR="00B21A9D" w:rsidRPr="00944A9E" w:rsidTr="00E7344C">
        <w:trPr>
          <w:jc w:val="center"/>
          <w:del w:id="577" w:author="Hana Navrátilová" w:date="2019-09-24T11:10:00Z"/>
        </w:trPr>
        <w:tc>
          <w:tcPr>
            <w:tcW w:w="3474" w:type="dxa"/>
            <w:tcBorders>
              <w:top w:val="double" w:sz="4" w:space="0" w:color="auto"/>
            </w:tcBorders>
            <w:shd w:val="clear" w:color="auto" w:fill="F7CAAC"/>
          </w:tcPr>
          <w:p w:rsidR="00B21A9D" w:rsidRPr="00944A9E" w:rsidRDefault="00B21A9D" w:rsidP="00E7344C">
            <w:pPr>
              <w:jc w:val="both"/>
              <w:rPr>
                <w:del w:id="578" w:author="Hana Navrátilová" w:date="2019-09-24T11:10:00Z"/>
                <w:b/>
              </w:rPr>
            </w:pPr>
            <w:del w:id="579" w:author="Hana Navrátilová" w:date="2019-09-24T11:10:00Z">
              <w:r w:rsidRPr="00944A9E">
                <w:rPr>
                  <w:b/>
                </w:rPr>
                <w:delText>Název studijního předmětu</w:delText>
              </w:r>
            </w:del>
          </w:p>
        </w:tc>
        <w:tc>
          <w:tcPr>
            <w:tcW w:w="6733" w:type="dxa"/>
            <w:gridSpan w:val="7"/>
            <w:tcBorders>
              <w:top w:val="double" w:sz="4" w:space="0" w:color="auto"/>
            </w:tcBorders>
          </w:tcPr>
          <w:p w:rsidR="00B21A9D" w:rsidRPr="00944A9E" w:rsidRDefault="00B21A9D" w:rsidP="00E7344C">
            <w:pPr>
              <w:jc w:val="both"/>
              <w:rPr>
                <w:del w:id="580" w:author="Hana Navrátilová" w:date="2019-09-24T11:10:00Z"/>
              </w:rPr>
            </w:pPr>
            <w:del w:id="581" w:author="Hana Navrátilová" w:date="2019-09-24T11:10:00Z">
              <w:r w:rsidRPr="00944A9E">
                <w:delText>Pediatrie</w:delText>
              </w:r>
            </w:del>
          </w:p>
        </w:tc>
      </w:tr>
      <w:tr w:rsidR="00B21A9D" w:rsidRPr="00944A9E" w:rsidTr="00E7344C">
        <w:trPr>
          <w:jc w:val="center"/>
          <w:del w:id="582" w:author="Hana Navrátilová" w:date="2019-09-24T11:10:00Z"/>
        </w:trPr>
        <w:tc>
          <w:tcPr>
            <w:tcW w:w="3474" w:type="dxa"/>
            <w:shd w:val="clear" w:color="auto" w:fill="F7CAAC"/>
          </w:tcPr>
          <w:p w:rsidR="00B21A9D" w:rsidRPr="00944A9E" w:rsidRDefault="00B21A9D" w:rsidP="00E7344C">
            <w:pPr>
              <w:jc w:val="both"/>
              <w:rPr>
                <w:del w:id="583" w:author="Hana Navrátilová" w:date="2019-09-24T11:10:00Z"/>
                <w:b/>
              </w:rPr>
            </w:pPr>
            <w:del w:id="584" w:author="Hana Navrátilová" w:date="2019-09-24T11:10:00Z">
              <w:r w:rsidRPr="00944A9E">
                <w:rPr>
                  <w:b/>
                </w:rPr>
                <w:delText>Typ předmětu</w:delText>
              </w:r>
            </w:del>
          </w:p>
        </w:tc>
        <w:tc>
          <w:tcPr>
            <w:tcW w:w="3411" w:type="dxa"/>
            <w:gridSpan w:val="4"/>
          </w:tcPr>
          <w:p w:rsidR="00B21A9D" w:rsidRPr="00944A9E" w:rsidRDefault="00B21A9D" w:rsidP="00E7344C">
            <w:pPr>
              <w:jc w:val="both"/>
              <w:rPr>
                <w:del w:id="585" w:author="Hana Navrátilová" w:date="2019-09-24T11:10:00Z"/>
              </w:rPr>
            </w:pPr>
            <w:del w:id="586" w:author="Hana Navrátilová" w:date="2019-09-24T11:10:00Z">
              <w:r w:rsidRPr="00944A9E">
                <w:delText>povinně volitelný, PZ</w:delText>
              </w:r>
            </w:del>
          </w:p>
        </w:tc>
        <w:tc>
          <w:tcPr>
            <w:tcW w:w="2694" w:type="dxa"/>
            <w:gridSpan w:val="2"/>
            <w:shd w:val="clear" w:color="auto" w:fill="F7CAAC"/>
          </w:tcPr>
          <w:p w:rsidR="00B21A9D" w:rsidRPr="00944A9E" w:rsidRDefault="00B21A9D" w:rsidP="00E7344C">
            <w:pPr>
              <w:jc w:val="both"/>
              <w:rPr>
                <w:del w:id="587" w:author="Hana Navrátilová" w:date="2019-09-24T11:10:00Z"/>
              </w:rPr>
            </w:pPr>
            <w:del w:id="588" w:author="Hana Navrátilová" w:date="2019-09-24T11:10:00Z">
              <w:r w:rsidRPr="00944A9E">
                <w:rPr>
                  <w:b/>
                </w:rPr>
                <w:delText>doporučený ročník / semestr</w:delText>
              </w:r>
            </w:del>
          </w:p>
        </w:tc>
        <w:tc>
          <w:tcPr>
            <w:tcW w:w="628" w:type="dxa"/>
          </w:tcPr>
          <w:p w:rsidR="00B21A9D" w:rsidRPr="00944A9E" w:rsidRDefault="00B21A9D" w:rsidP="00E7344C">
            <w:pPr>
              <w:jc w:val="both"/>
              <w:rPr>
                <w:del w:id="589" w:author="Hana Navrátilová" w:date="2019-09-24T11:10:00Z"/>
              </w:rPr>
            </w:pPr>
            <w:del w:id="590" w:author="Hana Navrátilová" w:date="2019-09-24T11:10:00Z">
              <w:r w:rsidRPr="00944A9E">
                <w:delText>1/ZS</w:delText>
              </w:r>
            </w:del>
          </w:p>
        </w:tc>
      </w:tr>
      <w:tr w:rsidR="00B21A9D" w:rsidRPr="00944A9E" w:rsidTr="00E7344C">
        <w:trPr>
          <w:jc w:val="center"/>
          <w:del w:id="591" w:author="Hana Navrátilová" w:date="2019-09-24T11:10:00Z"/>
        </w:trPr>
        <w:tc>
          <w:tcPr>
            <w:tcW w:w="3474" w:type="dxa"/>
            <w:shd w:val="clear" w:color="auto" w:fill="F7CAAC"/>
          </w:tcPr>
          <w:p w:rsidR="00B21A9D" w:rsidRPr="00944A9E" w:rsidRDefault="00B21A9D" w:rsidP="00E7344C">
            <w:pPr>
              <w:jc w:val="both"/>
              <w:rPr>
                <w:del w:id="592" w:author="Hana Navrátilová" w:date="2019-09-24T11:10:00Z"/>
                <w:b/>
              </w:rPr>
            </w:pPr>
            <w:del w:id="593" w:author="Hana Navrátilová" w:date="2019-09-24T11:10:00Z">
              <w:r w:rsidRPr="00944A9E">
                <w:rPr>
                  <w:b/>
                </w:rPr>
                <w:delText>Rozsah studijního předmětu</w:delText>
              </w:r>
            </w:del>
          </w:p>
        </w:tc>
        <w:tc>
          <w:tcPr>
            <w:tcW w:w="2196" w:type="dxa"/>
            <w:gridSpan w:val="2"/>
          </w:tcPr>
          <w:p w:rsidR="00B21A9D" w:rsidRPr="00944A9E" w:rsidRDefault="00B21A9D" w:rsidP="00E7344C">
            <w:pPr>
              <w:jc w:val="both"/>
              <w:rPr>
                <w:del w:id="594" w:author="Hana Navrátilová" w:date="2019-09-24T11:10:00Z"/>
              </w:rPr>
            </w:pPr>
            <w:del w:id="595" w:author="Hana Navrátilová" w:date="2019-09-24T11:10:00Z">
              <w:r w:rsidRPr="00944A9E">
                <w:delText>28c</w:delText>
              </w:r>
            </w:del>
          </w:p>
        </w:tc>
        <w:tc>
          <w:tcPr>
            <w:tcW w:w="709" w:type="dxa"/>
            <w:shd w:val="clear" w:color="auto" w:fill="F7CAAC"/>
          </w:tcPr>
          <w:p w:rsidR="00B21A9D" w:rsidRPr="00944A9E" w:rsidRDefault="00B21A9D" w:rsidP="00E7344C">
            <w:pPr>
              <w:jc w:val="both"/>
              <w:rPr>
                <w:del w:id="596" w:author="Hana Navrátilová" w:date="2019-09-24T11:10:00Z"/>
                <w:b/>
              </w:rPr>
            </w:pPr>
            <w:del w:id="597" w:author="Hana Navrátilová" w:date="2019-09-24T11:10:00Z">
              <w:r w:rsidRPr="00944A9E">
                <w:rPr>
                  <w:b/>
                </w:rPr>
                <w:delText xml:space="preserve">hod. </w:delText>
              </w:r>
            </w:del>
          </w:p>
        </w:tc>
        <w:tc>
          <w:tcPr>
            <w:tcW w:w="506" w:type="dxa"/>
          </w:tcPr>
          <w:p w:rsidR="00B21A9D" w:rsidRPr="00944A9E" w:rsidRDefault="00B21A9D" w:rsidP="00E7344C">
            <w:pPr>
              <w:jc w:val="both"/>
              <w:rPr>
                <w:del w:id="598" w:author="Hana Navrátilová" w:date="2019-09-24T11:10:00Z"/>
              </w:rPr>
            </w:pPr>
            <w:del w:id="599" w:author="Hana Navrátilová" w:date="2019-09-24T11:10:00Z">
              <w:r w:rsidRPr="00944A9E">
                <w:delText>28</w:delText>
              </w:r>
            </w:del>
          </w:p>
        </w:tc>
        <w:tc>
          <w:tcPr>
            <w:tcW w:w="2155" w:type="dxa"/>
            <w:shd w:val="clear" w:color="auto" w:fill="F7CAAC"/>
          </w:tcPr>
          <w:p w:rsidR="00B21A9D" w:rsidRPr="00944A9E" w:rsidRDefault="00B21A9D" w:rsidP="00E7344C">
            <w:pPr>
              <w:jc w:val="both"/>
              <w:rPr>
                <w:del w:id="600" w:author="Hana Navrátilová" w:date="2019-09-24T11:10:00Z"/>
                <w:b/>
              </w:rPr>
            </w:pPr>
            <w:del w:id="601" w:author="Hana Navrátilová" w:date="2019-09-24T11:10:00Z">
              <w:r w:rsidRPr="00944A9E">
                <w:rPr>
                  <w:b/>
                </w:rPr>
                <w:delText>kreditů</w:delText>
              </w:r>
            </w:del>
          </w:p>
        </w:tc>
        <w:tc>
          <w:tcPr>
            <w:tcW w:w="1167" w:type="dxa"/>
            <w:gridSpan w:val="2"/>
          </w:tcPr>
          <w:p w:rsidR="00B21A9D" w:rsidRPr="00944A9E" w:rsidRDefault="00B21A9D" w:rsidP="00E7344C">
            <w:pPr>
              <w:jc w:val="both"/>
              <w:rPr>
                <w:del w:id="602" w:author="Hana Navrátilová" w:date="2019-09-24T11:10:00Z"/>
              </w:rPr>
            </w:pPr>
            <w:del w:id="603" w:author="Hana Navrátilová" w:date="2019-09-24T11:10:00Z">
              <w:r w:rsidRPr="00944A9E">
                <w:delText>2</w:delText>
              </w:r>
            </w:del>
          </w:p>
        </w:tc>
      </w:tr>
      <w:tr w:rsidR="00B21A9D" w:rsidRPr="00944A9E" w:rsidTr="00E7344C">
        <w:trPr>
          <w:jc w:val="center"/>
          <w:del w:id="604" w:author="Hana Navrátilová" w:date="2019-09-24T11:10:00Z"/>
        </w:trPr>
        <w:tc>
          <w:tcPr>
            <w:tcW w:w="3474" w:type="dxa"/>
            <w:shd w:val="clear" w:color="auto" w:fill="F7CAAC"/>
          </w:tcPr>
          <w:p w:rsidR="00B21A9D" w:rsidRPr="00944A9E" w:rsidRDefault="00B21A9D" w:rsidP="00E7344C">
            <w:pPr>
              <w:jc w:val="both"/>
              <w:rPr>
                <w:del w:id="605" w:author="Hana Navrátilová" w:date="2019-09-24T11:10:00Z"/>
                <w:b/>
              </w:rPr>
            </w:pPr>
            <w:del w:id="606" w:author="Hana Navrátilová" w:date="2019-09-24T11:10:00Z">
              <w:r w:rsidRPr="00944A9E">
                <w:rPr>
                  <w:b/>
                </w:rPr>
                <w:delText>Prerekvizity, korekvizity, ekvivalence</w:delText>
              </w:r>
            </w:del>
          </w:p>
        </w:tc>
        <w:tc>
          <w:tcPr>
            <w:tcW w:w="6733" w:type="dxa"/>
            <w:gridSpan w:val="7"/>
          </w:tcPr>
          <w:p w:rsidR="00B21A9D" w:rsidRPr="00944A9E" w:rsidRDefault="00B21A9D" w:rsidP="00E7344C">
            <w:pPr>
              <w:jc w:val="both"/>
              <w:rPr>
                <w:del w:id="607" w:author="Hana Navrátilová" w:date="2019-09-24T11:10:00Z"/>
              </w:rPr>
            </w:pPr>
          </w:p>
        </w:tc>
      </w:tr>
      <w:tr w:rsidR="00B21A9D" w:rsidRPr="00944A9E" w:rsidTr="00E7344C">
        <w:trPr>
          <w:jc w:val="center"/>
          <w:del w:id="608" w:author="Hana Navrátilová" w:date="2019-09-24T11:10:00Z"/>
        </w:trPr>
        <w:tc>
          <w:tcPr>
            <w:tcW w:w="3474" w:type="dxa"/>
            <w:shd w:val="clear" w:color="auto" w:fill="F7CAAC"/>
          </w:tcPr>
          <w:p w:rsidR="00B21A9D" w:rsidRPr="00944A9E" w:rsidRDefault="00B21A9D" w:rsidP="00E7344C">
            <w:pPr>
              <w:jc w:val="both"/>
              <w:rPr>
                <w:del w:id="609" w:author="Hana Navrátilová" w:date="2019-09-24T11:10:00Z"/>
                <w:b/>
              </w:rPr>
            </w:pPr>
            <w:del w:id="610" w:author="Hana Navrátilová" w:date="2019-09-24T11:10:00Z">
              <w:r w:rsidRPr="00944A9E">
                <w:rPr>
                  <w:b/>
                </w:rPr>
                <w:delText>Způsob ověření studijních výsledků</w:delText>
              </w:r>
            </w:del>
          </w:p>
        </w:tc>
        <w:tc>
          <w:tcPr>
            <w:tcW w:w="3411" w:type="dxa"/>
            <w:gridSpan w:val="4"/>
          </w:tcPr>
          <w:p w:rsidR="00B21A9D" w:rsidRPr="00944A9E" w:rsidRDefault="00B21A9D" w:rsidP="00E7344C">
            <w:pPr>
              <w:jc w:val="both"/>
              <w:rPr>
                <w:del w:id="611" w:author="Hana Navrátilová" w:date="2019-09-24T11:10:00Z"/>
              </w:rPr>
            </w:pPr>
            <w:del w:id="612" w:author="Hana Navrátilová" w:date="2019-09-24T11:10:00Z">
              <w:r w:rsidRPr="00944A9E">
                <w:delText>zápočet</w:delText>
              </w:r>
            </w:del>
          </w:p>
        </w:tc>
        <w:tc>
          <w:tcPr>
            <w:tcW w:w="2155" w:type="dxa"/>
            <w:shd w:val="clear" w:color="auto" w:fill="F7CAAC"/>
          </w:tcPr>
          <w:p w:rsidR="00B21A9D" w:rsidRPr="00944A9E" w:rsidRDefault="00B21A9D" w:rsidP="00E7344C">
            <w:pPr>
              <w:jc w:val="both"/>
              <w:rPr>
                <w:del w:id="613" w:author="Hana Navrátilová" w:date="2019-09-24T11:10:00Z"/>
                <w:b/>
              </w:rPr>
            </w:pPr>
            <w:del w:id="614" w:author="Hana Navrátilová" w:date="2019-09-24T11:10:00Z">
              <w:r w:rsidRPr="00944A9E">
                <w:rPr>
                  <w:b/>
                </w:rPr>
                <w:delText>Forma výuky</w:delText>
              </w:r>
            </w:del>
          </w:p>
        </w:tc>
        <w:tc>
          <w:tcPr>
            <w:tcW w:w="1167" w:type="dxa"/>
            <w:gridSpan w:val="2"/>
          </w:tcPr>
          <w:p w:rsidR="00B21A9D" w:rsidRPr="00944A9E" w:rsidRDefault="00B21A9D" w:rsidP="00E7344C">
            <w:pPr>
              <w:jc w:val="both"/>
              <w:rPr>
                <w:del w:id="615" w:author="Hana Navrátilová" w:date="2019-09-24T11:10:00Z"/>
              </w:rPr>
            </w:pPr>
            <w:del w:id="616" w:author="Hana Navrátilová" w:date="2019-09-24T11:10:00Z">
              <w:r w:rsidRPr="00944A9E">
                <w:delText>cvičení</w:delText>
              </w:r>
            </w:del>
          </w:p>
        </w:tc>
      </w:tr>
      <w:tr w:rsidR="00B21A9D" w:rsidRPr="00944A9E" w:rsidTr="00E7344C">
        <w:trPr>
          <w:jc w:val="center"/>
          <w:del w:id="617" w:author="Hana Navrátilová" w:date="2019-09-24T11:10:00Z"/>
        </w:trPr>
        <w:tc>
          <w:tcPr>
            <w:tcW w:w="3474" w:type="dxa"/>
            <w:shd w:val="clear" w:color="auto" w:fill="F7CAAC"/>
          </w:tcPr>
          <w:p w:rsidR="00B21A9D" w:rsidRPr="00944A9E" w:rsidRDefault="00B21A9D" w:rsidP="00E7344C">
            <w:pPr>
              <w:jc w:val="both"/>
              <w:rPr>
                <w:del w:id="618" w:author="Hana Navrátilová" w:date="2019-09-24T11:10:00Z"/>
                <w:b/>
              </w:rPr>
            </w:pPr>
            <w:del w:id="619" w:author="Hana Navrátilová" w:date="2019-09-24T11:10:00Z">
              <w:r w:rsidRPr="00944A9E">
                <w:rPr>
                  <w:b/>
                </w:rPr>
                <w:delText>Forma způsobu ověření studijních výsledků a další požadavky na studenta</w:delText>
              </w:r>
            </w:del>
          </w:p>
        </w:tc>
        <w:tc>
          <w:tcPr>
            <w:tcW w:w="6733" w:type="dxa"/>
            <w:gridSpan w:val="7"/>
            <w:tcBorders>
              <w:bottom w:val="nil"/>
            </w:tcBorders>
          </w:tcPr>
          <w:p w:rsidR="00B21A9D" w:rsidRPr="00944A9E" w:rsidRDefault="00693CF8" w:rsidP="00E7344C">
            <w:pPr>
              <w:jc w:val="both"/>
              <w:rPr>
                <w:del w:id="620" w:author="Hana Navrátilová" w:date="2019-09-24T11:10:00Z"/>
              </w:rPr>
            </w:pPr>
            <w:del w:id="621" w:author="Hana Navrátilová" w:date="2019-09-24T11:10:00Z">
              <w:r w:rsidRPr="00944A9E">
                <w:delText>Aktivní přístup na cvičeních, v</w:delText>
              </w:r>
              <w:r w:rsidR="00B21A9D" w:rsidRPr="00944A9E">
                <w:delText>ypracování prezentace na zadané téma a úspěšné splnění písemného testu.</w:delText>
              </w:r>
            </w:del>
          </w:p>
          <w:p w:rsidR="00B21A9D" w:rsidRPr="00944A9E" w:rsidRDefault="00B21A9D" w:rsidP="00E7344C">
            <w:pPr>
              <w:jc w:val="both"/>
              <w:rPr>
                <w:del w:id="622" w:author="Hana Navrátilová" w:date="2019-09-24T11:10:00Z"/>
              </w:rPr>
            </w:pPr>
          </w:p>
        </w:tc>
      </w:tr>
      <w:tr w:rsidR="00B21A9D" w:rsidRPr="00944A9E" w:rsidTr="00B21A9D">
        <w:trPr>
          <w:trHeight w:val="308"/>
          <w:jc w:val="center"/>
          <w:del w:id="623" w:author="Hana Navrátilová" w:date="2019-09-24T11:10:00Z"/>
        </w:trPr>
        <w:tc>
          <w:tcPr>
            <w:tcW w:w="10207" w:type="dxa"/>
            <w:gridSpan w:val="8"/>
            <w:tcBorders>
              <w:top w:val="nil"/>
            </w:tcBorders>
          </w:tcPr>
          <w:p w:rsidR="00B21A9D" w:rsidRPr="00944A9E" w:rsidRDefault="00B21A9D" w:rsidP="00E7344C">
            <w:pPr>
              <w:jc w:val="both"/>
              <w:rPr>
                <w:del w:id="624" w:author="Hana Navrátilová" w:date="2019-09-24T11:10:00Z"/>
              </w:rPr>
            </w:pPr>
          </w:p>
        </w:tc>
      </w:tr>
      <w:tr w:rsidR="00B21A9D" w:rsidRPr="00944A9E" w:rsidTr="00E7344C">
        <w:trPr>
          <w:trHeight w:val="197"/>
          <w:jc w:val="center"/>
          <w:del w:id="625" w:author="Hana Navrátilová" w:date="2019-09-24T11:10:00Z"/>
        </w:trPr>
        <w:tc>
          <w:tcPr>
            <w:tcW w:w="3474" w:type="dxa"/>
            <w:tcBorders>
              <w:top w:val="nil"/>
            </w:tcBorders>
            <w:shd w:val="clear" w:color="auto" w:fill="F7CAAC"/>
          </w:tcPr>
          <w:p w:rsidR="00B21A9D" w:rsidRPr="00944A9E" w:rsidRDefault="00B21A9D" w:rsidP="00E7344C">
            <w:pPr>
              <w:jc w:val="both"/>
              <w:rPr>
                <w:del w:id="626" w:author="Hana Navrátilová" w:date="2019-09-24T11:10:00Z"/>
                <w:b/>
              </w:rPr>
            </w:pPr>
            <w:del w:id="627" w:author="Hana Navrátilová" w:date="2019-09-24T11:10:00Z">
              <w:r w:rsidRPr="00944A9E">
                <w:rPr>
                  <w:b/>
                </w:rPr>
                <w:delText>Garant předmětu</w:delText>
              </w:r>
            </w:del>
          </w:p>
        </w:tc>
        <w:tc>
          <w:tcPr>
            <w:tcW w:w="6733" w:type="dxa"/>
            <w:gridSpan w:val="7"/>
            <w:tcBorders>
              <w:top w:val="nil"/>
            </w:tcBorders>
          </w:tcPr>
          <w:p w:rsidR="00B21A9D" w:rsidRPr="00944A9E" w:rsidRDefault="00B21A9D" w:rsidP="00E7344C">
            <w:pPr>
              <w:rPr>
                <w:del w:id="628" w:author="Hana Navrátilová" w:date="2019-09-24T11:10:00Z"/>
              </w:rPr>
            </w:pPr>
            <w:del w:id="629" w:author="Hana Navrátilová" w:date="2019-09-24T11:10:00Z">
              <w:r w:rsidRPr="00944A9E">
                <w:delText>Mgr. Andrea Filová</w:delText>
              </w:r>
            </w:del>
          </w:p>
        </w:tc>
      </w:tr>
      <w:tr w:rsidR="00B21A9D" w:rsidRPr="00944A9E" w:rsidTr="00E7344C">
        <w:trPr>
          <w:trHeight w:val="543"/>
          <w:jc w:val="center"/>
          <w:del w:id="630" w:author="Hana Navrátilová" w:date="2019-09-24T11:10:00Z"/>
        </w:trPr>
        <w:tc>
          <w:tcPr>
            <w:tcW w:w="3474" w:type="dxa"/>
            <w:tcBorders>
              <w:top w:val="nil"/>
            </w:tcBorders>
            <w:shd w:val="clear" w:color="auto" w:fill="F7CAAC"/>
          </w:tcPr>
          <w:p w:rsidR="00B21A9D" w:rsidRPr="00944A9E" w:rsidRDefault="00B21A9D" w:rsidP="00E7344C">
            <w:pPr>
              <w:jc w:val="both"/>
              <w:rPr>
                <w:del w:id="631" w:author="Hana Navrátilová" w:date="2019-09-24T11:10:00Z"/>
                <w:b/>
              </w:rPr>
            </w:pPr>
            <w:del w:id="632" w:author="Hana Navrátilová" w:date="2019-09-24T11:10:00Z">
              <w:r w:rsidRPr="00944A9E">
                <w:rPr>
                  <w:b/>
                </w:rPr>
                <w:delText>Zapojení garanta do výuky předmětu</w:delText>
              </w:r>
            </w:del>
          </w:p>
        </w:tc>
        <w:tc>
          <w:tcPr>
            <w:tcW w:w="6733" w:type="dxa"/>
            <w:gridSpan w:val="7"/>
            <w:tcBorders>
              <w:top w:val="nil"/>
            </w:tcBorders>
          </w:tcPr>
          <w:p w:rsidR="00B21A9D" w:rsidRPr="00944A9E" w:rsidRDefault="00B21A9D" w:rsidP="00E7344C">
            <w:pPr>
              <w:jc w:val="both"/>
              <w:rPr>
                <w:del w:id="633" w:author="Hana Navrátilová" w:date="2019-09-24T11:10:00Z"/>
              </w:rPr>
            </w:pPr>
            <w:del w:id="634" w:author="Hana Navrátilová" w:date="2019-09-24T11:10:00Z">
              <w:r w:rsidRPr="00944A9E">
                <w:delText>cvičící</w:delText>
              </w:r>
            </w:del>
          </w:p>
        </w:tc>
      </w:tr>
      <w:tr w:rsidR="00B21A9D" w:rsidRPr="00944A9E" w:rsidTr="00E7344C">
        <w:trPr>
          <w:jc w:val="center"/>
          <w:del w:id="635" w:author="Hana Navrátilová" w:date="2019-09-24T11:10:00Z"/>
        </w:trPr>
        <w:tc>
          <w:tcPr>
            <w:tcW w:w="3474" w:type="dxa"/>
            <w:shd w:val="clear" w:color="auto" w:fill="F7CAAC"/>
          </w:tcPr>
          <w:p w:rsidR="00B21A9D" w:rsidRPr="00944A9E" w:rsidRDefault="00B21A9D" w:rsidP="00E7344C">
            <w:pPr>
              <w:jc w:val="both"/>
              <w:rPr>
                <w:del w:id="636" w:author="Hana Navrátilová" w:date="2019-09-24T11:10:00Z"/>
                <w:b/>
              </w:rPr>
            </w:pPr>
            <w:del w:id="637" w:author="Hana Navrátilová" w:date="2019-09-24T11:10:00Z">
              <w:r w:rsidRPr="00944A9E">
                <w:rPr>
                  <w:b/>
                </w:rPr>
                <w:delText>Vyučující</w:delText>
              </w:r>
            </w:del>
          </w:p>
        </w:tc>
        <w:tc>
          <w:tcPr>
            <w:tcW w:w="6733" w:type="dxa"/>
            <w:gridSpan w:val="7"/>
            <w:tcBorders>
              <w:bottom w:val="nil"/>
            </w:tcBorders>
            <w:shd w:val="clear" w:color="auto" w:fill="auto"/>
          </w:tcPr>
          <w:p w:rsidR="00B21A9D" w:rsidRPr="00944A9E" w:rsidRDefault="000C0A54" w:rsidP="00E7344C">
            <w:pPr>
              <w:rPr>
                <w:del w:id="638" w:author="Hana Navrátilová" w:date="2019-09-24T11:10:00Z"/>
              </w:rPr>
            </w:pPr>
            <w:del w:id="639" w:author="Hana Navrátilová" w:date="2019-09-24T11:10:00Z">
              <w:r w:rsidRPr="00944A9E">
                <w:delText>Mgr. Andrea Filová</w:delText>
              </w:r>
              <w:r w:rsidR="00B21A9D" w:rsidRPr="00944A9E">
                <w:delText xml:space="preserve"> (100%)</w:delText>
              </w:r>
            </w:del>
          </w:p>
        </w:tc>
      </w:tr>
      <w:tr w:rsidR="00B21A9D" w:rsidRPr="00944A9E" w:rsidTr="00B21A9D">
        <w:trPr>
          <w:trHeight w:val="554"/>
          <w:jc w:val="center"/>
          <w:del w:id="640" w:author="Hana Navrátilová" w:date="2019-09-24T11:10:00Z"/>
        </w:trPr>
        <w:tc>
          <w:tcPr>
            <w:tcW w:w="10207" w:type="dxa"/>
            <w:gridSpan w:val="8"/>
            <w:tcBorders>
              <w:top w:val="nil"/>
            </w:tcBorders>
          </w:tcPr>
          <w:p w:rsidR="00B21A9D" w:rsidRPr="00944A9E" w:rsidRDefault="00B21A9D" w:rsidP="00E7344C">
            <w:pPr>
              <w:jc w:val="both"/>
              <w:rPr>
                <w:del w:id="641" w:author="Hana Navrátilová" w:date="2019-09-24T11:10:00Z"/>
              </w:rPr>
            </w:pPr>
          </w:p>
        </w:tc>
      </w:tr>
      <w:tr w:rsidR="00B21A9D" w:rsidRPr="00944A9E" w:rsidTr="00E7344C">
        <w:trPr>
          <w:jc w:val="center"/>
          <w:del w:id="642" w:author="Hana Navrátilová" w:date="2019-09-24T11:10:00Z"/>
        </w:trPr>
        <w:tc>
          <w:tcPr>
            <w:tcW w:w="3474" w:type="dxa"/>
            <w:shd w:val="clear" w:color="auto" w:fill="F7CAAC"/>
          </w:tcPr>
          <w:p w:rsidR="00B21A9D" w:rsidRPr="00944A9E" w:rsidRDefault="00B21A9D" w:rsidP="00E7344C">
            <w:pPr>
              <w:jc w:val="both"/>
              <w:rPr>
                <w:del w:id="643" w:author="Hana Navrátilová" w:date="2019-09-24T11:10:00Z"/>
                <w:b/>
              </w:rPr>
            </w:pPr>
            <w:del w:id="644" w:author="Hana Navrátilová" w:date="2019-09-24T11:10:00Z">
              <w:r w:rsidRPr="00944A9E">
                <w:rPr>
                  <w:b/>
                </w:rPr>
                <w:delText>Stručná anotace předmětu</w:delText>
              </w:r>
            </w:del>
          </w:p>
        </w:tc>
        <w:tc>
          <w:tcPr>
            <w:tcW w:w="6733" w:type="dxa"/>
            <w:gridSpan w:val="7"/>
            <w:tcBorders>
              <w:bottom w:val="nil"/>
            </w:tcBorders>
          </w:tcPr>
          <w:p w:rsidR="00B21A9D" w:rsidRPr="00944A9E" w:rsidRDefault="00B21A9D" w:rsidP="00E7344C">
            <w:pPr>
              <w:jc w:val="both"/>
              <w:rPr>
                <w:del w:id="645" w:author="Hana Navrátilová" w:date="2019-09-24T11:10:00Z"/>
              </w:rPr>
            </w:pPr>
          </w:p>
        </w:tc>
      </w:tr>
      <w:tr w:rsidR="00B21A9D" w:rsidRPr="00944A9E" w:rsidTr="00B21A9D">
        <w:trPr>
          <w:trHeight w:val="3938"/>
          <w:jc w:val="center"/>
          <w:del w:id="646" w:author="Hana Navrátilová" w:date="2019-09-24T11:10:00Z"/>
        </w:trPr>
        <w:tc>
          <w:tcPr>
            <w:tcW w:w="10207" w:type="dxa"/>
            <w:gridSpan w:val="8"/>
            <w:tcBorders>
              <w:top w:val="nil"/>
              <w:bottom w:val="single" w:sz="12" w:space="0" w:color="auto"/>
            </w:tcBorders>
          </w:tcPr>
          <w:p w:rsidR="00B21A9D" w:rsidRPr="00944A9E" w:rsidRDefault="00B21A9D" w:rsidP="00E7344C">
            <w:pPr>
              <w:rPr>
                <w:del w:id="647" w:author="Hana Navrátilová" w:date="2019-09-24T11:10:00Z"/>
                <w:shd w:val="clear" w:color="auto" w:fill="FFFFFF"/>
              </w:rPr>
            </w:pPr>
          </w:p>
          <w:p w:rsidR="00B21A9D" w:rsidRPr="00944A9E" w:rsidRDefault="00B21A9D" w:rsidP="00E7344C">
            <w:pPr>
              <w:rPr>
                <w:del w:id="648" w:author="Hana Navrátilová" w:date="2019-09-24T11:10:00Z"/>
              </w:rPr>
            </w:pPr>
            <w:del w:id="649" w:author="Hana Navrátilová" w:date="2019-09-24T11:10:00Z">
              <w:r w:rsidRPr="00944A9E">
                <w:rPr>
                  <w:shd w:val="clear" w:color="auto" w:fill="FFFFFF"/>
                </w:rPr>
                <w:delText>Vymezení pojetí pediatrie a její vztah k ostatním vědním disciplínám. </w:delText>
              </w:r>
            </w:del>
          </w:p>
          <w:p w:rsidR="00B21A9D" w:rsidRPr="00944A9E" w:rsidRDefault="00B21A9D" w:rsidP="00E7344C">
            <w:pPr>
              <w:rPr>
                <w:del w:id="650" w:author="Hana Navrátilová" w:date="2019-09-24T11:10:00Z"/>
                <w:shd w:val="clear" w:color="auto" w:fill="FFFFFF"/>
              </w:rPr>
            </w:pPr>
            <w:del w:id="651" w:author="Hana Navrátilová" w:date="2019-09-24T11:10:00Z">
              <w:r w:rsidRPr="00944A9E">
                <w:rPr>
                  <w:shd w:val="clear" w:color="auto" w:fill="FFFFFF"/>
                </w:rPr>
                <w:delText>Organizace pediatrické péče v souvislosti s preventivními, léčebnými a diagnostickými postupy. </w:delText>
              </w:r>
            </w:del>
          </w:p>
          <w:p w:rsidR="00B21A9D" w:rsidRPr="00944A9E" w:rsidRDefault="00B21A9D" w:rsidP="00E7344C">
            <w:pPr>
              <w:rPr>
                <w:del w:id="652" w:author="Hana Navrátilová" w:date="2019-09-24T11:10:00Z"/>
              </w:rPr>
            </w:pPr>
            <w:del w:id="653" w:author="Hana Navrátilová" w:date="2019-09-24T11:10:00Z">
              <w:r w:rsidRPr="00944A9E">
                <w:rPr>
                  <w:shd w:val="clear" w:color="auto" w:fill="FFFFFF"/>
                </w:rPr>
                <w:delText>Organizace pediatrické péče a diagnostických postupů.</w:delText>
              </w:r>
              <w:r w:rsidRPr="00944A9E">
                <w:br/>
              </w:r>
              <w:r w:rsidRPr="00944A9E">
                <w:rPr>
                  <w:shd w:val="clear" w:color="auto" w:fill="FFFFFF"/>
                </w:rPr>
                <w:delText>Psychosociální potřeby zdravých a nemocných dětí. </w:delText>
              </w:r>
              <w:r w:rsidRPr="00944A9E">
                <w:br/>
              </w:r>
              <w:r w:rsidRPr="00944A9E">
                <w:rPr>
                  <w:shd w:val="clear" w:color="auto" w:fill="FFFFFF"/>
                </w:rPr>
                <w:delText>Přehled nejčastějších onemocnění dýchacích cest. </w:delText>
              </w:r>
              <w:r w:rsidRPr="00944A9E">
                <w:br/>
              </w:r>
              <w:r w:rsidRPr="00944A9E">
                <w:rPr>
                  <w:shd w:val="clear" w:color="auto" w:fill="FFFFFF"/>
                </w:rPr>
                <w:delText>Přehled nejčastějších onemocnění pohybového aparátu. </w:delText>
              </w:r>
              <w:r w:rsidRPr="00944A9E">
                <w:br/>
              </w:r>
              <w:r w:rsidRPr="00944A9E">
                <w:rPr>
                  <w:shd w:val="clear" w:color="auto" w:fill="FFFFFF"/>
                </w:rPr>
                <w:delText>Přehled nejčastějších onemocnění gastrointestinálního traktu. </w:delText>
              </w:r>
              <w:r w:rsidRPr="00944A9E">
                <w:br/>
              </w:r>
              <w:r w:rsidRPr="00944A9E">
                <w:rPr>
                  <w:shd w:val="clear" w:color="auto" w:fill="FFFFFF"/>
                </w:rPr>
                <w:delText>Přehled nejčastějších onemocnění kardiovaskulárního systému. </w:delText>
              </w:r>
              <w:r w:rsidRPr="00944A9E">
                <w:br/>
              </w:r>
              <w:r w:rsidRPr="00944A9E">
                <w:rPr>
                  <w:shd w:val="clear" w:color="auto" w:fill="FFFFFF"/>
                </w:rPr>
                <w:delText>Krevní onemocnění u dětí. </w:delText>
              </w:r>
              <w:r w:rsidRPr="00944A9E">
                <w:br/>
              </w:r>
              <w:r w:rsidRPr="00944A9E">
                <w:rPr>
                  <w:shd w:val="clear" w:color="auto" w:fill="FFFFFF"/>
                </w:rPr>
                <w:delText>Přehled nejčastějších onemocnění uropoetického systému u dětí. </w:delText>
              </w:r>
              <w:r w:rsidRPr="00944A9E">
                <w:br/>
              </w:r>
              <w:r w:rsidRPr="00944A9E">
                <w:rPr>
                  <w:shd w:val="clear" w:color="auto" w:fill="FFFFFF"/>
                </w:rPr>
                <w:delText>Náhlé příhody v dětském věku. </w:delText>
              </w:r>
              <w:r w:rsidRPr="00944A9E">
                <w:br/>
              </w:r>
              <w:r w:rsidRPr="00944A9E">
                <w:rPr>
                  <w:shd w:val="clear" w:color="auto" w:fill="FFFFFF"/>
                </w:rPr>
                <w:delText>Záchvatovitá onemocnění v dětském věku. </w:delText>
              </w:r>
              <w:r w:rsidRPr="00944A9E">
                <w:br/>
              </w:r>
              <w:r w:rsidRPr="00944A9E">
                <w:rPr>
                  <w:shd w:val="clear" w:color="auto" w:fill="FFFFFF"/>
                </w:rPr>
                <w:delText>Kožní a parazitární onemocnění v dětském věku. </w:delText>
              </w:r>
            </w:del>
          </w:p>
          <w:p w:rsidR="00B21A9D" w:rsidRDefault="00B21A9D" w:rsidP="00E7344C">
            <w:pPr>
              <w:rPr>
                <w:del w:id="654" w:author="Hana Navrátilová" w:date="2019-09-24T11:10:00Z"/>
                <w:shd w:val="clear" w:color="auto" w:fill="FFFFFF"/>
              </w:rPr>
            </w:pPr>
            <w:del w:id="655" w:author="Hana Navrátilová" w:date="2019-09-24T11:10:00Z">
              <w:r w:rsidRPr="00944A9E">
                <w:rPr>
                  <w:shd w:val="clear" w:color="auto" w:fill="FFFFFF"/>
                </w:rPr>
                <w:delText>Syndrom CAN. </w:delText>
              </w:r>
            </w:del>
          </w:p>
          <w:p w:rsidR="00DC193A" w:rsidRDefault="00DC193A" w:rsidP="00E7344C">
            <w:pPr>
              <w:rPr>
                <w:del w:id="656" w:author="Hana Navrátilová" w:date="2019-09-24T11:10:00Z"/>
                <w:shd w:val="clear" w:color="auto" w:fill="FFFFFF"/>
              </w:rPr>
            </w:pPr>
          </w:p>
          <w:p w:rsidR="00DC193A" w:rsidRPr="00944A9E" w:rsidRDefault="00DC193A" w:rsidP="00E7344C">
            <w:pPr>
              <w:rPr>
                <w:del w:id="657" w:author="Hana Navrátilová" w:date="2019-09-24T11:10:00Z"/>
                <w:shd w:val="clear" w:color="auto" w:fill="FFFFFF"/>
              </w:rPr>
            </w:pPr>
          </w:p>
          <w:p w:rsidR="00B21A9D" w:rsidRPr="00944A9E" w:rsidRDefault="00B21A9D" w:rsidP="00E7344C">
            <w:pPr>
              <w:rPr>
                <w:del w:id="658" w:author="Hana Navrátilová" w:date="2019-09-24T11:10:00Z"/>
              </w:rPr>
            </w:pPr>
          </w:p>
        </w:tc>
      </w:tr>
      <w:tr w:rsidR="00B21A9D" w:rsidRPr="00944A9E" w:rsidTr="00E7344C">
        <w:trPr>
          <w:trHeight w:val="265"/>
          <w:jc w:val="center"/>
          <w:del w:id="659" w:author="Hana Navrátilová" w:date="2019-09-24T11:10:00Z"/>
        </w:trPr>
        <w:tc>
          <w:tcPr>
            <w:tcW w:w="4041" w:type="dxa"/>
            <w:gridSpan w:val="2"/>
            <w:tcBorders>
              <w:top w:val="nil"/>
            </w:tcBorders>
            <w:shd w:val="clear" w:color="auto" w:fill="F7CAAC"/>
          </w:tcPr>
          <w:p w:rsidR="00B21A9D" w:rsidRPr="00944A9E" w:rsidRDefault="00B21A9D" w:rsidP="00E7344C">
            <w:pPr>
              <w:jc w:val="both"/>
              <w:rPr>
                <w:del w:id="660" w:author="Hana Navrátilová" w:date="2019-09-24T11:10:00Z"/>
              </w:rPr>
            </w:pPr>
            <w:del w:id="661" w:author="Hana Navrátilová" w:date="2019-09-24T11:10:00Z">
              <w:r w:rsidRPr="00944A9E">
                <w:rPr>
                  <w:b/>
                </w:rPr>
                <w:delText>Studijní literatura a studijní pomůcky</w:delText>
              </w:r>
            </w:del>
          </w:p>
        </w:tc>
        <w:tc>
          <w:tcPr>
            <w:tcW w:w="6166" w:type="dxa"/>
            <w:gridSpan w:val="6"/>
            <w:tcBorders>
              <w:top w:val="nil"/>
              <w:bottom w:val="nil"/>
            </w:tcBorders>
          </w:tcPr>
          <w:p w:rsidR="00B21A9D" w:rsidRPr="00944A9E" w:rsidRDefault="00B21A9D" w:rsidP="00E7344C">
            <w:pPr>
              <w:jc w:val="both"/>
              <w:rPr>
                <w:del w:id="662" w:author="Hana Navrátilová" w:date="2019-09-24T11:10:00Z"/>
              </w:rPr>
            </w:pPr>
          </w:p>
        </w:tc>
      </w:tr>
      <w:tr w:rsidR="00B21A9D" w:rsidRPr="00944A9E" w:rsidTr="00B21A9D">
        <w:trPr>
          <w:trHeight w:val="1497"/>
          <w:jc w:val="center"/>
          <w:del w:id="663" w:author="Hana Navrátilová" w:date="2019-09-24T11:10:00Z"/>
        </w:trPr>
        <w:tc>
          <w:tcPr>
            <w:tcW w:w="10207" w:type="dxa"/>
            <w:gridSpan w:val="8"/>
            <w:tcBorders>
              <w:top w:val="nil"/>
            </w:tcBorders>
          </w:tcPr>
          <w:p w:rsidR="00B21A9D" w:rsidRPr="00944A9E" w:rsidRDefault="00B21A9D" w:rsidP="00E7344C">
            <w:pPr>
              <w:jc w:val="both"/>
              <w:rPr>
                <w:del w:id="664" w:author="Hana Navrátilová" w:date="2019-09-24T11:10:00Z"/>
              </w:rPr>
            </w:pPr>
          </w:p>
          <w:p w:rsidR="00B21A9D" w:rsidRPr="00944A9E" w:rsidRDefault="006A0E43" w:rsidP="00E7344C">
            <w:pPr>
              <w:jc w:val="both"/>
              <w:rPr>
                <w:del w:id="665" w:author="Hana Navrátilová" w:date="2019-09-24T11:10:00Z"/>
                <w:b/>
              </w:rPr>
            </w:pPr>
            <w:del w:id="666" w:author="Hana Navrátilová" w:date="2019-09-24T11:10:00Z">
              <w:r w:rsidRPr="006A0E43">
                <w:rPr>
                  <w:b/>
                </w:rPr>
                <w:delText>Povinná literatura:</w:delText>
              </w:r>
              <w:r w:rsidR="00B21A9D" w:rsidRPr="00944A9E">
                <w:rPr>
                  <w:b/>
                </w:rPr>
                <w:delText xml:space="preserve"> </w:delText>
              </w:r>
            </w:del>
          </w:p>
          <w:p w:rsidR="00B21A9D" w:rsidRPr="00944A9E" w:rsidRDefault="00B21A9D" w:rsidP="00E7344C">
            <w:pPr>
              <w:shd w:val="clear" w:color="auto" w:fill="FFFFFF"/>
              <w:spacing w:line="100" w:lineRule="atLeast"/>
              <w:rPr>
                <w:del w:id="667" w:author="Hana Navrátilová" w:date="2019-09-24T11:10:00Z"/>
                <w:shd w:val="clear" w:color="auto" w:fill="FFFFFF"/>
              </w:rPr>
            </w:pPr>
            <w:del w:id="668" w:author="Hana Navrátilová" w:date="2019-09-24T11:10:00Z">
              <w:r w:rsidRPr="00944A9E">
                <w:rPr>
                  <w:shd w:val="clear" w:color="auto" w:fill="FFFFFF"/>
                </w:rPr>
                <w:delText xml:space="preserve">Boledovičová, M. (2006). </w:delText>
              </w:r>
              <w:r w:rsidRPr="00944A9E">
                <w:rPr>
                  <w:i/>
                  <w:iCs/>
                  <w:shd w:val="clear" w:color="auto" w:fill="FFFFFF"/>
                </w:rPr>
                <w:delText>Pediatrické ošetrovateľstvo</w:delText>
              </w:r>
              <w:r w:rsidRPr="00944A9E">
                <w:rPr>
                  <w:shd w:val="clear" w:color="auto" w:fill="FFFFFF"/>
                </w:rPr>
                <w:delText>. Martin: Osveta.</w:delText>
              </w:r>
            </w:del>
          </w:p>
          <w:p w:rsidR="005E15D2" w:rsidRPr="00944A9E" w:rsidRDefault="005E15D2" w:rsidP="00E7344C">
            <w:pPr>
              <w:rPr>
                <w:del w:id="669" w:author="Hana Navrátilová" w:date="2019-09-24T11:10:00Z"/>
              </w:rPr>
            </w:pPr>
            <w:del w:id="670" w:author="Hana Navrátilová" w:date="2019-09-24T11:10:00Z">
              <w:r w:rsidRPr="00944A9E">
                <w:delText xml:space="preserve">Filová, A., &amp; Sikorová, L. (2017). Potřeby onkologicky nemocných dětí z perspektivy dětí a rodičů. </w:delText>
              </w:r>
              <w:r w:rsidRPr="00944A9E">
                <w:rPr>
                  <w:i/>
                </w:rPr>
                <w:delText>Pediatrie pro praxi</w:delText>
              </w:r>
              <w:r w:rsidRPr="00944A9E">
                <w:delText xml:space="preserve">. </w:delText>
              </w:r>
              <w:r w:rsidRPr="005E15D2">
                <w:rPr>
                  <w:i/>
                </w:rPr>
                <w:delText>18</w:delText>
              </w:r>
              <w:r w:rsidRPr="00944A9E">
                <w:delText>(1), 67-70.</w:delText>
              </w:r>
            </w:del>
          </w:p>
          <w:p w:rsidR="00B21A9D" w:rsidRPr="00944A9E" w:rsidRDefault="00B21A9D" w:rsidP="00E7344C">
            <w:pPr>
              <w:shd w:val="clear" w:color="auto" w:fill="FFFFFF"/>
              <w:spacing w:line="100" w:lineRule="atLeast"/>
              <w:rPr>
                <w:del w:id="671" w:author="Hana Navrátilová" w:date="2019-09-24T11:10:00Z"/>
              </w:rPr>
            </w:pPr>
            <w:del w:id="672" w:author="Hana Navrátilová" w:date="2019-09-24T11:10:00Z">
              <w:r w:rsidRPr="00944A9E">
                <w:rPr>
                  <w:shd w:val="clear" w:color="auto" w:fill="FFFFFF"/>
                </w:rPr>
                <w:delText>Muntau, A. C. (2014). </w:delText>
              </w:r>
              <w:r w:rsidRPr="00944A9E">
                <w:rPr>
                  <w:i/>
                  <w:iCs/>
                  <w:shd w:val="clear" w:color="auto" w:fill="FFFFFF"/>
                </w:rPr>
                <w:delText>Pediatrie</w:delText>
              </w:r>
              <w:r w:rsidRPr="00944A9E">
                <w:rPr>
                  <w:shd w:val="clear" w:color="auto" w:fill="FFFFFF"/>
                </w:rPr>
                <w:delText>. 2014. Praha: Grada.</w:delText>
              </w:r>
            </w:del>
          </w:p>
          <w:p w:rsidR="00B21A9D" w:rsidRPr="00944A9E" w:rsidRDefault="00B21A9D" w:rsidP="00E7344C">
            <w:pPr>
              <w:shd w:val="clear" w:color="auto" w:fill="FFFFFF"/>
              <w:spacing w:line="100" w:lineRule="atLeast"/>
              <w:rPr>
                <w:del w:id="673" w:author="Hana Navrátilová" w:date="2019-09-24T11:10:00Z"/>
              </w:rPr>
            </w:pPr>
            <w:del w:id="674" w:author="Hana Navrátilová" w:date="2019-09-24T11:10:00Z">
              <w:r w:rsidRPr="00944A9E">
                <w:delText>Sikorová, L. (2012). </w:delText>
              </w:r>
              <w:r w:rsidRPr="00944A9E">
                <w:rPr>
                  <w:i/>
                  <w:iCs/>
                </w:rPr>
                <w:delText>Dětská sestra v primární a komunitní péči</w:delText>
              </w:r>
              <w:r w:rsidRPr="00944A9E">
                <w:delText>. Praha: Grada.</w:delText>
              </w:r>
            </w:del>
          </w:p>
          <w:p w:rsidR="00B21A9D" w:rsidRPr="00944A9E" w:rsidRDefault="00B21A9D" w:rsidP="00E7344C">
            <w:pPr>
              <w:spacing w:line="100" w:lineRule="atLeast"/>
              <w:jc w:val="both"/>
              <w:rPr>
                <w:del w:id="675" w:author="Hana Navrátilová" w:date="2019-09-24T11:10:00Z"/>
              </w:rPr>
            </w:pPr>
            <w:del w:id="676" w:author="Hana Navrátilová" w:date="2019-09-24T11:10:00Z">
              <w:r w:rsidRPr="00944A9E">
                <w:rPr>
                  <w:shd w:val="clear" w:color="auto" w:fill="FFFFFF"/>
                </w:rPr>
                <w:delText>Volf. V.,</w:delText>
              </w:r>
              <w:r w:rsidR="00E6258B">
                <w:rPr>
                  <w:shd w:val="clear" w:color="auto" w:fill="FFFFFF"/>
                </w:rPr>
                <w:delText xml:space="preserve"> &amp; </w:delText>
              </w:r>
              <w:r w:rsidRPr="00944A9E">
                <w:rPr>
                  <w:shd w:val="clear" w:color="auto" w:fill="FFFFFF"/>
                </w:rPr>
                <w:delText>Volfová, H. (1996). </w:delText>
              </w:r>
              <w:r w:rsidRPr="00944A9E">
                <w:rPr>
                  <w:i/>
                  <w:iCs/>
                  <w:shd w:val="clear" w:color="auto" w:fill="FFFFFF"/>
                </w:rPr>
                <w:delText>Pediatrie</w:delText>
              </w:r>
              <w:r w:rsidRPr="00944A9E">
                <w:rPr>
                  <w:shd w:val="clear" w:color="auto" w:fill="FFFFFF"/>
                </w:rPr>
                <w:delText>. Praha: Informatorium.</w:delText>
              </w:r>
            </w:del>
          </w:p>
          <w:p w:rsidR="00B21A9D" w:rsidRPr="00944A9E" w:rsidRDefault="00B21A9D" w:rsidP="00E7344C">
            <w:pPr>
              <w:jc w:val="both"/>
              <w:rPr>
                <w:del w:id="677" w:author="Hana Navrátilová" w:date="2019-09-24T11:10:00Z"/>
                <w:b/>
              </w:rPr>
            </w:pPr>
          </w:p>
          <w:p w:rsidR="00B21A9D" w:rsidRPr="00944A9E" w:rsidRDefault="006A0E43" w:rsidP="00E7344C">
            <w:pPr>
              <w:jc w:val="both"/>
              <w:rPr>
                <w:del w:id="678" w:author="Hana Navrátilová" w:date="2019-09-24T11:10:00Z"/>
                <w:b/>
              </w:rPr>
            </w:pPr>
            <w:del w:id="679" w:author="Hana Navrátilová" w:date="2019-09-24T11:10:00Z">
              <w:r w:rsidRPr="006A0E43">
                <w:rPr>
                  <w:b/>
                </w:rPr>
                <w:delText>Doporučená literatura:</w:delText>
              </w:r>
              <w:r w:rsidR="00B21A9D" w:rsidRPr="00944A9E">
                <w:rPr>
                  <w:b/>
                </w:rPr>
                <w:delText xml:space="preserve"> </w:delText>
              </w:r>
            </w:del>
          </w:p>
          <w:p w:rsidR="00B21A9D" w:rsidRPr="00944A9E" w:rsidRDefault="00B21A9D" w:rsidP="00E7344C">
            <w:pPr>
              <w:jc w:val="both"/>
              <w:rPr>
                <w:del w:id="680" w:author="Hana Navrátilová" w:date="2019-09-24T11:10:00Z"/>
                <w:shd w:val="clear" w:color="auto" w:fill="FFFFFF"/>
              </w:rPr>
            </w:pPr>
            <w:del w:id="681" w:author="Hana Navrátilová" w:date="2019-09-24T11:10:00Z">
              <w:r w:rsidRPr="00944A9E">
                <w:rPr>
                  <w:shd w:val="clear" w:color="auto" w:fill="FFFFFF"/>
                </w:rPr>
                <w:delText>Lébl, J. (2014). </w:delText>
              </w:r>
              <w:r w:rsidRPr="00944A9E">
                <w:rPr>
                  <w:i/>
                  <w:iCs/>
                  <w:shd w:val="clear" w:color="auto" w:fill="FFFFFF"/>
                </w:rPr>
                <w:delText>Klinická pediatrie</w:delText>
              </w:r>
              <w:r w:rsidRPr="00944A9E">
                <w:rPr>
                  <w:shd w:val="clear" w:color="auto" w:fill="FFFFFF"/>
                </w:rPr>
                <w:delText>. Praha: Galén.</w:delText>
              </w:r>
            </w:del>
          </w:p>
          <w:p w:rsidR="00B21A9D" w:rsidRPr="00944A9E" w:rsidRDefault="00B21A9D" w:rsidP="00E7344C">
            <w:pPr>
              <w:jc w:val="both"/>
              <w:rPr>
                <w:del w:id="682" w:author="Hana Navrátilová" w:date="2019-09-24T11:10:00Z"/>
                <w:shd w:val="clear" w:color="auto" w:fill="FFFFFF"/>
              </w:rPr>
            </w:pPr>
            <w:del w:id="683" w:author="Hana Navrátilová" w:date="2019-09-24T11:10:00Z">
              <w:r w:rsidRPr="00944A9E">
                <w:rPr>
                  <w:shd w:val="clear" w:color="auto" w:fill="FFFFFF"/>
                </w:rPr>
                <w:delText xml:space="preserve">Lébl, J. (2015). </w:delText>
              </w:r>
              <w:r w:rsidRPr="00944A9E">
                <w:rPr>
                  <w:i/>
                  <w:iCs/>
                  <w:shd w:val="clear" w:color="auto" w:fill="FFFFFF"/>
                </w:rPr>
                <w:delText>Diferenciální diagnostika v pediatrii</w:delText>
              </w:r>
              <w:r w:rsidRPr="00944A9E">
                <w:rPr>
                  <w:shd w:val="clear" w:color="auto" w:fill="FFFFFF"/>
                </w:rPr>
                <w:delText xml:space="preserve">. Praha: Galén. </w:delText>
              </w:r>
            </w:del>
          </w:p>
          <w:p w:rsidR="00B21A9D" w:rsidRPr="00944A9E" w:rsidRDefault="00B21A9D" w:rsidP="00E7344C">
            <w:pPr>
              <w:jc w:val="both"/>
              <w:rPr>
                <w:del w:id="684" w:author="Hana Navrátilová" w:date="2019-09-24T11:10:00Z"/>
                <w:shd w:val="clear" w:color="auto" w:fill="FFFFFF"/>
              </w:rPr>
            </w:pPr>
            <w:del w:id="685" w:author="Hana Navrátilová" w:date="2019-09-24T11:10:00Z">
              <w:r w:rsidRPr="00944A9E">
                <w:rPr>
                  <w:shd w:val="clear" w:color="auto" w:fill="FFFFFF"/>
                </w:rPr>
                <w:delText xml:space="preserve">Niessen, K. H. (1996). </w:delText>
              </w:r>
              <w:r w:rsidRPr="00944A9E">
                <w:rPr>
                  <w:i/>
                  <w:iCs/>
                  <w:shd w:val="clear" w:color="auto" w:fill="FFFFFF"/>
                </w:rPr>
                <w:delText>Pediatrie</w:delText>
              </w:r>
              <w:r w:rsidRPr="00944A9E">
                <w:rPr>
                  <w:shd w:val="clear" w:color="auto" w:fill="FFFFFF"/>
                </w:rPr>
                <w:delText>. Praha: Scientia medica.</w:delText>
              </w:r>
            </w:del>
          </w:p>
          <w:p w:rsidR="00B21A9D" w:rsidRPr="00944A9E" w:rsidRDefault="00B21A9D" w:rsidP="00E7344C">
            <w:pPr>
              <w:jc w:val="both"/>
              <w:rPr>
                <w:del w:id="686" w:author="Hana Navrátilová" w:date="2019-09-24T11:10:00Z"/>
              </w:rPr>
            </w:pPr>
          </w:p>
        </w:tc>
      </w:tr>
      <w:tr w:rsidR="00B21A9D" w:rsidRPr="00944A9E" w:rsidTr="00B21A9D">
        <w:trPr>
          <w:jc w:val="center"/>
          <w:del w:id="687" w:author="Hana Navrátilová" w:date="2019-09-24T11:10:00Z"/>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B21A9D" w:rsidRPr="00944A9E" w:rsidRDefault="00B21A9D" w:rsidP="00E7344C">
            <w:pPr>
              <w:jc w:val="center"/>
              <w:rPr>
                <w:del w:id="688" w:author="Hana Navrátilová" w:date="2019-09-24T11:10:00Z"/>
                <w:b/>
              </w:rPr>
            </w:pPr>
            <w:del w:id="689" w:author="Hana Navrátilová" w:date="2019-09-24T11:10:00Z">
              <w:r w:rsidRPr="00944A9E">
                <w:rPr>
                  <w:b/>
                </w:rPr>
                <w:delText>Informace ke kombinované nebo distanční formě</w:delText>
              </w:r>
            </w:del>
          </w:p>
        </w:tc>
      </w:tr>
      <w:tr w:rsidR="00B21A9D" w:rsidRPr="00944A9E" w:rsidTr="00E7344C">
        <w:trPr>
          <w:jc w:val="center"/>
          <w:del w:id="690" w:author="Hana Navrátilová" w:date="2019-09-24T11:10:00Z"/>
        </w:trPr>
        <w:tc>
          <w:tcPr>
            <w:tcW w:w="5670" w:type="dxa"/>
            <w:gridSpan w:val="3"/>
            <w:tcBorders>
              <w:top w:val="single" w:sz="2" w:space="0" w:color="auto"/>
            </w:tcBorders>
            <w:shd w:val="clear" w:color="auto" w:fill="F7CAAC"/>
          </w:tcPr>
          <w:p w:rsidR="00B21A9D" w:rsidRPr="00944A9E" w:rsidRDefault="00B21A9D" w:rsidP="00E7344C">
            <w:pPr>
              <w:jc w:val="both"/>
              <w:rPr>
                <w:del w:id="691" w:author="Hana Navrátilová" w:date="2019-09-24T11:10:00Z"/>
              </w:rPr>
            </w:pPr>
            <w:del w:id="692" w:author="Hana Navrátilová" w:date="2019-09-24T11:10:00Z">
              <w:r w:rsidRPr="00944A9E">
                <w:rPr>
                  <w:b/>
                </w:rPr>
                <w:delText>Rozsah konzultací (soustředění)</w:delText>
              </w:r>
            </w:del>
          </w:p>
        </w:tc>
        <w:tc>
          <w:tcPr>
            <w:tcW w:w="709" w:type="dxa"/>
            <w:tcBorders>
              <w:top w:val="single" w:sz="2" w:space="0" w:color="auto"/>
            </w:tcBorders>
          </w:tcPr>
          <w:p w:rsidR="00B21A9D" w:rsidRPr="00944A9E" w:rsidRDefault="00B21A9D" w:rsidP="00E7344C">
            <w:pPr>
              <w:jc w:val="both"/>
              <w:rPr>
                <w:del w:id="693" w:author="Hana Navrátilová" w:date="2019-09-24T11:10:00Z"/>
              </w:rPr>
            </w:pPr>
          </w:p>
        </w:tc>
        <w:tc>
          <w:tcPr>
            <w:tcW w:w="3828" w:type="dxa"/>
            <w:gridSpan w:val="4"/>
            <w:tcBorders>
              <w:top w:val="single" w:sz="2" w:space="0" w:color="auto"/>
            </w:tcBorders>
            <w:shd w:val="clear" w:color="auto" w:fill="F7CAAC"/>
          </w:tcPr>
          <w:p w:rsidR="00B21A9D" w:rsidRPr="00944A9E" w:rsidRDefault="00B21A9D" w:rsidP="00E7344C">
            <w:pPr>
              <w:jc w:val="both"/>
              <w:rPr>
                <w:del w:id="694" w:author="Hana Navrátilová" w:date="2019-09-24T11:10:00Z"/>
                <w:b/>
              </w:rPr>
            </w:pPr>
            <w:del w:id="695" w:author="Hana Navrátilová" w:date="2019-09-24T11:10:00Z">
              <w:r w:rsidRPr="00944A9E">
                <w:rPr>
                  <w:b/>
                </w:rPr>
                <w:delText xml:space="preserve">hodin </w:delText>
              </w:r>
            </w:del>
          </w:p>
        </w:tc>
      </w:tr>
      <w:tr w:rsidR="00B21A9D" w:rsidRPr="00944A9E" w:rsidTr="00B21A9D">
        <w:trPr>
          <w:jc w:val="center"/>
          <w:del w:id="696" w:author="Hana Navrátilová" w:date="2019-09-24T11:10:00Z"/>
        </w:trPr>
        <w:tc>
          <w:tcPr>
            <w:tcW w:w="10207" w:type="dxa"/>
            <w:gridSpan w:val="8"/>
            <w:shd w:val="clear" w:color="auto" w:fill="F7CAAC"/>
          </w:tcPr>
          <w:p w:rsidR="00B21A9D" w:rsidRPr="00944A9E" w:rsidRDefault="00B21A9D" w:rsidP="00E7344C">
            <w:pPr>
              <w:jc w:val="both"/>
              <w:rPr>
                <w:del w:id="697" w:author="Hana Navrátilová" w:date="2019-09-24T11:10:00Z"/>
                <w:b/>
              </w:rPr>
            </w:pPr>
            <w:del w:id="698" w:author="Hana Navrátilová" w:date="2019-09-24T11:10:00Z">
              <w:r w:rsidRPr="00944A9E">
                <w:rPr>
                  <w:b/>
                </w:rPr>
                <w:delText>Informace o způsobu kontaktu s vyučujícím</w:delText>
              </w:r>
            </w:del>
          </w:p>
        </w:tc>
      </w:tr>
      <w:tr w:rsidR="00B21A9D" w:rsidRPr="00944A9E" w:rsidTr="00603E56">
        <w:trPr>
          <w:trHeight w:val="643"/>
          <w:jc w:val="center"/>
          <w:del w:id="699" w:author="Hana Navrátilová" w:date="2019-09-24T11:10:00Z"/>
        </w:trPr>
        <w:tc>
          <w:tcPr>
            <w:tcW w:w="10207" w:type="dxa"/>
            <w:gridSpan w:val="8"/>
          </w:tcPr>
          <w:p w:rsidR="00B21A9D" w:rsidRDefault="00B21A9D" w:rsidP="00E7344C">
            <w:pPr>
              <w:jc w:val="both"/>
              <w:rPr>
                <w:del w:id="700" w:author="Hana Navrátilová" w:date="2019-09-24T11:10:00Z"/>
              </w:rPr>
            </w:pPr>
          </w:p>
          <w:p w:rsidR="003B651A" w:rsidRDefault="003B651A" w:rsidP="00E7344C">
            <w:pPr>
              <w:jc w:val="both"/>
              <w:rPr>
                <w:del w:id="701" w:author="Hana Navrátilová" w:date="2019-09-24T11:10:00Z"/>
              </w:rPr>
            </w:pPr>
          </w:p>
          <w:p w:rsidR="003B651A" w:rsidRPr="00944A9E" w:rsidRDefault="003B651A" w:rsidP="00E7344C">
            <w:pPr>
              <w:jc w:val="both"/>
              <w:rPr>
                <w:del w:id="702" w:author="Hana Navrátilová" w:date="2019-09-24T11:10:00Z"/>
              </w:rPr>
            </w:pPr>
          </w:p>
        </w:tc>
      </w:tr>
    </w:tbl>
    <w:p w:rsidR="005018B1" w:rsidRDefault="005018B1">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B21A9D" w:rsidRPr="00944A9E"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B21A9D" w:rsidRPr="00944A9E" w:rsidRDefault="00B21A9D" w:rsidP="00E7344C">
            <w:pPr>
              <w:jc w:val="both"/>
              <w:rPr>
                <w:b/>
                <w:sz w:val="28"/>
                <w:szCs w:val="28"/>
              </w:rPr>
            </w:pPr>
            <w:r w:rsidRPr="00944A9E">
              <w:rPr>
                <w:b/>
                <w:sz w:val="28"/>
                <w:szCs w:val="28"/>
              </w:rPr>
              <w:br w:type="page"/>
              <w:t>B-III – Charakteristika studijního předmětu</w:t>
            </w:r>
          </w:p>
        </w:tc>
      </w:tr>
      <w:tr w:rsidR="00B21A9D" w:rsidRPr="00944A9E" w:rsidTr="00E7344C">
        <w:trPr>
          <w:jc w:val="center"/>
        </w:trPr>
        <w:tc>
          <w:tcPr>
            <w:tcW w:w="3474" w:type="dxa"/>
            <w:tcBorders>
              <w:top w:val="double" w:sz="4" w:space="0" w:color="auto"/>
            </w:tcBorders>
            <w:shd w:val="clear" w:color="auto" w:fill="F7CAAC"/>
          </w:tcPr>
          <w:p w:rsidR="00B21A9D" w:rsidRPr="00944A9E" w:rsidRDefault="00B21A9D" w:rsidP="00E7344C">
            <w:pPr>
              <w:jc w:val="both"/>
              <w:rPr>
                <w:b/>
              </w:rPr>
            </w:pPr>
            <w:r w:rsidRPr="00944A9E">
              <w:rPr>
                <w:b/>
              </w:rPr>
              <w:t>Název studijního předmětu</w:t>
            </w:r>
          </w:p>
        </w:tc>
        <w:tc>
          <w:tcPr>
            <w:tcW w:w="6733" w:type="dxa"/>
            <w:gridSpan w:val="7"/>
            <w:tcBorders>
              <w:top w:val="double" w:sz="4" w:space="0" w:color="auto"/>
            </w:tcBorders>
          </w:tcPr>
          <w:p w:rsidR="00B21A9D" w:rsidRPr="00944A9E" w:rsidRDefault="00B21A9D" w:rsidP="00E7344C">
            <w:pPr>
              <w:jc w:val="both"/>
            </w:pPr>
            <w:r w:rsidRPr="00944A9E">
              <w:t>Kurz první pomoci</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Typ předmětu</w:t>
            </w:r>
          </w:p>
        </w:tc>
        <w:tc>
          <w:tcPr>
            <w:tcW w:w="3411" w:type="dxa"/>
            <w:gridSpan w:val="4"/>
          </w:tcPr>
          <w:p w:rsidR="00B21A9D" w:rsidRPr="00944A9E" w:rsidRDefault="00B21A9D" w:rsidP="00E7344C">
            <w:pPr>
              <w:jc w:val="both"/>
            </w:pPr>
            <w:r w:rsidRPr="00944A9E">
              <w:t>povinně volitelný, PZ</w:t>
            </w:r>
          </w:p>
        </w:tc>
        <w:tc>
          <w:tcPr>
            <w:tcW w:w="2694" w:type="dxa"/>
            <w:gridSpan w:val="2"/>
            <w:shd w:val="clear" w:color="auto" w:fill="F7CAAC"/>
          </w:tcPr>
          <w:p w:rsidR="00B21A9D" w:rsidRPr="00944A9E" w:rsidRDefault="00B21A9D" w:rsidP="00E7344C">
            <w:pPr>
              <w:jc w:val="both"/>
            </w:pPr>
            <w:r w:rsidRPr="00944A9E">
              <w:rPr>
                <w:b/>
              </w:rPr>
              <w:t>doporučený ročník / semestr</w:t>
            </w:r>
          </w:p>
        </w:tc>
        <w:tc>
          <w:tcPr>
            <w:tcW w:w="628" w:type="dxa"/>
          </w:tcPr>
          <w:p w:rsidR="00B21A9D" w:rsidRPr="00944A9E" w:rsidRDefault="00B21A9D" w:rsidP="00E7344C">
            <w:pPr>
              <w:jc w:val="both"/>
            </w:pPr>
            <w:r w:rsidRPr="00944A9E">
              <w:t>1/ZS</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Rozsah studijního předmětu</w:t>
            </w:r>
          </w:p>
        </w:tc>
        <w:tc>
          <w:tcPr>
            <w:tcW w:w="2196" w:type="dxa"/>
            <w:gridSpan w:val="2"/>
          </w:tcPr>
          <w:p w:rsidR="00B21A9D" w:rsidRPr="00944A9E" w:rsidRDefault="00B21A9D" w:rsidP="00E7344C">
            <w:pPr>
              <w:jc w:val="both"/>
            </w:pPr>
            <w:r w:rsidRPr="00944A9E">
              <w:t>28c</w:t>
            </w:r>
          </w:p>
        </w:tc>
        <w:tc>
          <w:tcPr>
            <w:tcW w:w="709" w:type="dxa"/>
            <w:shd w:val="clear" w:color="auto" w:fill="F7CAAC"/>
          </w:tcPr>
          <w:p w:rsidR="00B21A9D" w:rsidRPr="00944A9E" w:rsidRDefault="00B21A9D" w:rsidP="00E7344C">
            <w:pPr>
              <w:jc w:val="both"/>
              <w:rPr>
                <w:b/>
              </w:rPr>
            </w:pPr>
            <w:r w:rsidRPr="00944A9E">
              <w:rPr>
                <w:b/>
              </w:rPr>
              <w:t xml:space="preserve">hod. </w:t>
            </w:r>
          </w:p>
        </w:tc>
        <w:tc>
          <w:tcPr>
            <w:tcW w:w="506" w:type="dxa"/>
          </w:tcPr>
          <w:p w:rsidR="00B21A9D" w:rsidRPr="00944A9E" w:rsidRDefault="00B21A9D" w:rsidP="00E7344C">
            <w:pPr>
              <w:jc w:val="both"/>
            </w:pPr>
            <w:r w:rsidRPr="00944A9E">
              <w:t>28</w:t>
            </w:r>
          </w:p>
        </w:tc>
        <w:tc>
          <w:tcPr>
            <w:tcW w:w="2155" w:type="dxa"/>
            <w:shd w:val="clear" w:color="auto" w:fill="F7CAAC"/>
          </w:tcPr>
          <w:p w:rsidR="00B21A9D" w:rsidRPr="00944A9E" w:rsidRDefault="00B21A9D" w:rsidP="00E7344C">
            <w:pPr>
              <w:jc w:val="both"/>
              <w:rPr>
                <w:b/>
              </w:rPr>
            </w:pPr>
            <w:r w:rsidRPr="00944A9E">
              <w:rPr>
                <w:b/>
              </w:rPr>
              <w:t>kreditů</w:t>
            </w:r>
          </w:p>
        </w:tc>
        <w:tc>
          <w:tcPr>
            <w:tcW w:w="1167" w:type="dxa"/>
            <w:gridSpan w:val="2"/>
          </w:tcPr>
          <w:p w:rsidR="00B21A9D" w:rsidRPr="00944A9E" w:rsidRDefault="00B21A9D" w:rsidP="00E7344C">
            <w:pPr>
              <w:jc w:val="both"/>
            </w:pPr>
            <w:r w:rsidRPr="00944A9E">
              <w:t>2</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Prerekvizity, korekvizity, ekvivalence</w:t>
            </w:r>
          </w:p>
        </w:tc>
        <w:tc>
          <w:tcPr>
            <w:tcW w:w="6733" w:type="dxa"/>
            <w:gridSpan w:val="7"/>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Způsob ověření studijních výsledků</w:t>
            </w:r>
          </w:p>
        </w:tc>
        <w:tc>
          <w:tcPr>
            <w:tcW w:w="3411" w:type="dxa"/>
            <w:gridSpan w:val="4"/>
          </w:tcPr>
          <w:p w:rsidR="00B21A9D" w:rsidRPr="00944A9E" w:rsidRDefault="00B21A9D" w:rsidP="00E7344C">
            <w:pPr>
              <w:jc w:val="both"/>
            </w:pPr>
            <w:r w:rsidRPr="00944A9E">
              <w:t>zápočet</w:t>
            </w:r>
          </w:p>
        </w:tc>
        <w:tc>
          <w:tcPr>
            <w:tcW w:w="2155" w:type="dxa"/>
            <w:shd w:val="clear" w:color="auto" w:fill="F7CAAC"/>
          </w:tcPr>
          <w:p w:rsidR="00B21A9D" w:rsidRPr="00944A9E" w:rsidRDefault="00B21A9D" w:rsidP="00E7344C">
            <w:pPr>
              <w:jc w:val="both"/>
              <w:rPr>
                <w:b/>
              </w:rPr>
            </w:pPr>
            <w:r w:rsidRPr="00944A9E">
              <w:rPr>
                <w:b/>
              </w:rPr>
              <w:t>Forma výuky</w:t>
            </w:r>
          </w:p>
        </w:tc>
        <w:tc>
          <w:tcPr>
            <w:tcW w:w="1167" w:type="dxa"/>
            <w:gridSpan w:val="2"/>
          </w:tcPr>
          <w:p w:rsidR="00B21A9D" w:rsidRPr="00944A9E" w:rsidRDefault="00B21A9D" w:rsidP="00E7344C">
            <w:pPr>
              <w:jc w:val="both"/>
            </w:pPr>
            <w:r w:rsidRPr="00944A9E">
              <w:t>cvičení</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B21A9D" w:rsidRPr="00944A9E" w:rsidRDefault="00B21A9D" w:rsidP="00E7344C">
            <w:pPr>
              <w:jc w:val="both"/>
            </w:pPr>
            <w:r w:rsidRPr="00944A9E">
              <w:t>Účast na cvičeních (min. 80%).</w:t>
            </w:r>
          </w:p>
          <w:p w:rsidR="00B21A9D" w:rsidRPr="00944A9E" w:rsidRDefault="00B21A9D" w:rsidP="00E7344C">
            <w:pPr>
              <w:jc w:val="both"/>
            </w:pPr>
            <w:r w:rsidRPr="00944A9E">
              <w:t xml:space="preserve">Bodový výsledek zápočtového testu </w:t>
            </w:r>
            <w:r w:rsidR="00A829CD" w:rsidRPr="00944A9E">
              <w:t>–</w:t>
            </w:r>
            <w:r w:rsidRPr="00944A9E">
              <w:t xml:space="preserve"> min. 75% úspěšnost. </w:t>
            </w:r>
          </w:p>
          <w:p w:rsidR="00B21A9D" w:rsidRPr="00944A9E" w:rsidRDefault="00B21A9D" w:rsidP="00E7344C">
            <w:pPr>
              <w:jc w:val="both"/>
            </w:pPr>
            <w:r w:rsidRPr="00944A9E">
              <w:t>Ověření praktických dovedností při náhle vzniklých stavech ohrožujících život.</w:t>
            </w:r>
          </w:p>
        </w:tc>
      </w:tr>
      <w:tr w:rsidR="00B21A9D" w:rsidRPr="00944A9E" w:rsidTr="00B21A9D">
        <w:trPr>
          <w:trHeight w:val="554"/>
          <w:jc w:val="center"/>
        </w:trPr>
        <w:tc>
          <w:tcPr>
            <w:tcW w:w="10207" w:type="dxa"/>
            <w:gridSpan w:val="8"/>
            <w:tcBorders>
              <w:top w:val="nil"/>
            </w:tcBorders>
          </w:tcPr>
          <w:p w:rsidR="00B21A9D" w:rsidRPr="00944A9E" w:rsidRDefault="00B21A9D" w:rsidP="00E7344C">
            <w:pPr>
              <w:jc w:val="both"/>
            </w:pPr>
          </w:p>
        </w:tc>
      </w:tr>
      <w:tr w:rsidR="00B21A9D" w:rsidRPr="00944A9E" w:rsidTr="00E7344C">
        <w:trPr>
          <w:trHeight w:val="197"/>
          <w:jc w:val="center"/>
        </w:trPr>
        <w:tc>
          <w:tcPr>
            <w:tcW w:w="3474" w:type="dxa"/>
            <w:tcBorders>
              <w:top w:val="nil"/>
            </w:tcBorders>
            <w:shd w:val="clear" w:color="auto" w:fill="F7CAAC"/>
          </w:tcPr>
          <w:p w:rsidR="00B21A9D" w:rsidRPr="00944A9E" w:rsidRDefault="00B21A9D" w:rsidP="00E7344C">
            <w:pPr>
              <w:jc w:val="both"/>
              <w:rPr>
                <w:b/>
              </w:rPr>
            </w:pPr>
            <w:r w:rsidRPr="00944A9E">
              <w:rPr>
                <w:b/>
              </w:rPr>
              <w:t>Garant předmětu</w:t>
            </w:r>
          </w:p>
        </w:tc>
        <w:tc>
          <w:tcPr>
            <w:tcW w:w="6733" w:type="dxa"/>
            <w:gridSpan w:val="7"/>
            <w:tcBorders>
              <w:top w:val="nil"/>
            </w:tcBorders>
          </w:tcPr>
          <w:p w:rsidR="00B21A9D" w:rsidRPr="00944A9E" w:rsidRDefault="00B21A9D" w:rsidP="00E7344C">
            <w:r w:rsidRPr="00944A9E">
              <w:t xml:space="preserve">PhDr. Petr Snopek, </w:t>
            </w:r>
            <w:r w:rsidR="00497750">
              <w:t>PhD.</w:t>
            </w:r>
          </w:p>
        </w:tc>
      </w:tr>
      <w:tr w:rsidR="00B21A9D" w:rsidRPr="00944A9E" w:rsidTr="00E7344C">
        <w:trPr>
          <w:trHeight w:val="543"/>
          <w:jc w:val="center"/>
        </w:trPr>
        <w:tc>
          <w:tcPr>
            <w:tcW w:w="3474" w:type="dxa"/>
            <w:tcBorders>
              <w:top w:val="nil"/>
            </w:tcBorders>
            <w:shd w:val="clear" w:color="auto" w:fill="F7CAAC"/>
          </w:tcPr>
          <w:p w:rsidR="00B21A9D" w:rsidRPr="00944A9E" w:rsidRDefault="00B21A9D" w:rsidP="00E7344C">
            <w:pPr>
              <w:jc w:val="both"/>
              <w:rPr>
                <w:b/>
              </w:rPr>
            </w:pPr>
            <w:r w:rsidRPr="00944A9E">
              <w:rPr>
                <w:b/>
              </w:rPr>
              <w:t>Zapojení garanta do výuky předmětu</w:t>
            </w:r>
          </w:p>
        </w:tc>
        <w:tc>
          <w:tcPr>
            <w:tcW w:w="6733" w:type="dxa"/>
            <w:gridSpan w:val="7"/>
            <w:tcBorders>
              <w:top w:val="nil"/>
            </w:tcBorders>
          </w:tcPr>
          <w:p w:rsidR="00B21A9D" w:rsidRPr="00944A9E" w:rsidRDefault="00B21A9D" w:rsidP="00E7344C">
            <w:pPr>
              <w:jc w:val="both"/>
            </w:pPr>
            <w:r w:rsidRPr="00944A9E">
              <w:t>cvičící</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Vyučující</w:t>
            </w:r>
          </w:p>
        </w:tc>
        <w:tc>
          <w:tcPr>
            <w:tcW w:w="6733" w:type="dxa"/>
            <w:gridSpan w:val="7"/>
            <w:tcBorders>
              <w:bottom w:val="nil"/>
            </w:tcBorders>
            <w:shd w:val="clear" w:color="auto" w:fill="auto"/>
          </w:tcPr>
          <w:p w:rsidR="00B21A9D" w:rsidRPr="00944A9E" w:rsidRDefault="00B21A9D" w:rsidP="00E7344C">
            <w:r w:rsidRPr="00944A9E">
              <w:t xml:space="preserve">PhDr. Petr Snopek, </w:t>
            </w:r>
            <w:r w:rsidR="00497750">
              <w:t>PhD.</w:t>
            </w:r>
            <w:r w:rsidRPr="00944A9E">
              <w:t xml:space="preserve"> (100%)</w:t>
            </w:r>
          </w:p>
        </w:tc>
      </w:tr>
      <w:tr w:rsidR="00B21A9D" w:rsidRPr="00944A9E" w:rsidTr="00B21A9D">
        <w:trPr>
          <w:trHeight w:val="554"/>
          <w:jc w:val="center"/>
        </w:trPr>
        <w:tc>
          <w:tcPr>
            <w:tcW w:w="10207" w:type="dxa"/>
            <w:gridSpan w:val="8"/>
            <w:tcBorders>
              <w:top w:val="nil"/>
            </w:tcBorders>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Stručná anotace předmětu</w:t>
            </w:r>
          </w:p>
        </w:tc>
        <w:tc>
          <w:tcPr>
            <w:tcW w:w="6733" w:type="dxa"/>
            <w:gridSpan w:val="7"/>
            <w:tcBorders>
              <w:bottom w:val="nil"/>
            </w:tcBorders>
          </w:tcPr>
          <w:p w:rsidR="00B21A9D" w:rsidRPr="00944A9E" w:rsidRDefault="00B21A9D" w:rsidP="00E7344C">
            <w:pPr>
              <w:jc w:val="both"/>
            </w:pPr>
          </w:p>
        </w:tc>
      </w:tr>
      <w:tr w:rsidR="00B21A9D" w:rsidRPr="00944A9E" w:rsidTr="00F32C9A">
        <w:trPr>
          <w:trHeight w:val="3693"/>
          <w:jc w:val="center"/>
        </w:trPr>
        <w:tc>
          <w:tcPr>
            <w:tcW w:w="10207" w:type="dxa"/>
            <w:gridSpan w:val="8"/>
            <w:tcBorders>
              <w:top w:val="nil"/>
              <w:bottom w:val="single" w:sz="12" w:space="0" w:color="auto"/>
            </w:tcBorders>
          </w:tcPr>
          <w:p w:rsidR="00B21A9D" w:rsidRPr="00944A9E" w:rsidRDefault="00B21A9D" w:rsidP="00E7344C">
            <w:pPr>
              <w:jc w:val="both"/>
            </w:pPr>
          </w:p>
          <w:p w:rsidR="00B21A9D" w:rsidRPr="00944A9E" w:rsidRDefault="00B21A9D" w:rsidP="00E7344C">
            <w:pPr>
              <w:jc w:val="both"/>
            </w:pPr>
            <w:r w:rsidRPr="00944A9E">
              <w:t xml:space="preserve">Historie, význam a zajištění první pomoci. </w:t>
            </w:r>
          </w:p>
          <w:p w:rsidR="00B21A9D" w:rsidRPr="00944A9E" w:rsidRDefault="00B21A9D" w:rsidP="00E7344C">
            <w:pPr>
              <w:jc w:val="both"/>
            </w:pPr>
            <w:r w:rsidRPr="00944A9E">
              <w:t xml:space="preserve">Integrovaný záchranný systém a jeho složky. </w:t>
            </w:r>
          </w:p>
          <w:p w:rsidR="00A829CD" w:rsidRPr="00944A9E" w:rsidRDefault="00B21A9D" w:rsidP="00E7344C">
            <w:pPr>
              <w:jc w:val="both"/>
            </w:pPr>
            <w:r w:rsidRPr="00944A9E">
              <w:t xml:space="preserve">Polohy a transport raněných. </w:t>
            </w:r>
          </w:p>
          <w:p w:rsidR="00B21A9D" w:rsidRPr="00944A9E" w:rsidRDefault="00B21A9D" w:rsidP="00E7344C">
            <w:pPr>
              <w:jc w:val="both"/>
            </w:pPr>
            <w:r w:rsidRPr="00944A9E">
              <w:t>Vybavení pro poskytování první pomoci.</w:t>
            </w:r>
          </w:p>
          <w:p w:rsidR="00A829CD" w:rsidRPr="00944A9E" w:rsidRDefault="00B21A9D" w:rsidP="00E7344C">
            <w:pPr>
              <w:jc w:val="both"/>
            </w:pPr>
            <w:r w:rsidRPr="00944A9E">
              <w:t xml:space="preserve">Kardiopulmonální resuscitace (ERC 2015). </w:t>
            </w:r>
          </w:p>
          <w:p w:rsidR="00B21A9D" w:rsidRPr="00944A9E" w:rsidRDefault="00B21A9D" w:rsidP="00E7344C">
            <w:pPr>
              <w:jc w:val="both"/>
            </w:pPr>
            <w:r w:rsidRPr="00944A9E">
              <w:t xml:space="preserve">Šok. </w:t>
            </w:r>
          </w:p>
          <w:p w:rsidR="00B21A9D" w:rsidRPr="00944A9E" w:rsidRDefault="00B21A9D" w:rsidP="00E7344C">
            <w:pPr>
              <w:jc w:val="both"/>
            </w:pPr>
            <w:r w:rsidRPr="00944A9E">
              <w:t xml:space="preserve">Zástava krvácení a druhy ran. </w:t>
            </w:r>
          </w:p>
          <w:p w:rsidR="00B21A9D" w:rsidRPr="00944A9E" w:rsidRDefault="00B21A9D" w:rsidP="00E7344C">
            <w:pPr>
              <w:jc w:val="both"/>
            </w:pPr>
            <w:r w:rsidRPr="00944A9E">
              <w:t xml:space="preserve">Termická poranění. </w:t>
            </w:r>
          </w:p>
          <w:p w:rsidR="00B21A9D" w:rsidRPr="00944A9E" w:rsidRDefault="00B21A9D" w:rsidP="00E7344C">
            <w:pPr>
              <w:jc w:val="both"/>
            </w:pPr>
            <w:r w:rsidRPr="00944A9E">
              <w:t xml:space="preserve">Zlomeniny. Obvazová technika. </w:t>
            </w:r>
          </w:p>
          <w:p w:rsidR="00B21A9D" w:rsidRPr="00944A9E" w:rsidRDefault="00B21A9D" w:rsidP="00E7344C">
            <w:pPr>
              <w:jc w:val="both"/>
            </w:pPr>
            <w:r w:rsidRPr="00944A9E">
              <w:t xml:space="preserve">Poranění hlavy, krku, páteře, hrudníku a břicha. Polytrauma. </w:t>
            </w:r>
          </w:p>
          <w:p w:rsidR="00B21A9D" w:rsidRPr="00944A9E" w:rsidRDefault="00B21A9D" w:rsidP="00E7344C">
            <w:pPr>
              <w:jc w:val="both"/>
            </w:pPr>
            <w:r w:rsidRPr="00944A9E">
              <w:t xml:space="preserve">Intoxikace, chemická poškození. </w:t>
            </w:r>
          </w:p>
          <w:p w:rsidR="00B21A9D" w:rsidRPr="00944A9E" w:rsidRDefault="00B21A9D" w:rsidP="00E7344C">
            <w:pPr>
              <w:jc w:val="both"/>
            </w:pPr>
            <w:r w:rsidRPr="00944A9E">
              <w:t xml:space="preserve">Neúrazové akutní stavy. </w:t>
            </w:r>
          </w:p>
          <w:p w:rsidR="00B21A9D" w:rsidRPr="00944A9E" w:rsidRDefault="00B21A9D" w:rsidP="00E7344C">
            <w:pPr>
              <w:jc w:val="both"/>
            </w:pPr>
            <w:r w:rsidRPr="00944A9E">
              <w:t>Akutní stavy chronických onemocnění.</w:t>
            </w:r>
          </w:p>
          <w:p w:rsidR="00DC193A" w:rsidRDefault="00B21A9D" w:rsidP="00E7344C">
            <w:pPr>
              <w:jc w:val="both"/>
            </w:pPr>
            <w:r w:rsidRPr="00944A9E">
              <w:t xml:space="preserve">První pomoc při mimořádných událostech. </w:t>
            </w:r>
          </w:p>
          <w:p w:rsidR="00DC193A" w:rsidRPr="00944A9E" w:rsidRDefault="00DC193A" w:rsidP="00E7344C">
            <w:pPr>
              <w:jc w:val="both"/>
            </w:pPr>
          </w:p>
        </w:tc>
      </w:tr>
      <w:tr w:rsidR="00B21A9D" w:rsidRPr="00944A9E" w:rsidTr="00E7344C">
        <w:trPr>
          <w:trHeight w:val="265"/>
          <w:jc w:val="center"/>
        </w:trPr>
        <w:tc>
          <w:tcPr>
            <w:tcW w:w="4041" w:type="dxa"/>
            <w:gridSpan w:val="2"/>
            <w:tcBorders>
              <w:top w:val="nil"/>
            </w:tcBorders>
            <w:shd w:val="clear" w:color="auto" w:fill="F7CAAC"/>
          </w:tcPr>
          <w:p w:rsidR="00B21A9D" w:rsidRPr="00944A9E" w:rsidRDefault="00B21A9D" w:rsidP="00E7344C">
            <w:pPr>
              <w:jc w:val="both"/>
            </w:pPr>
            <w:r w:rsidRPr="00944A9E">
              <w:rPr>
                <w:b/>
              </w:rPr>
              <w:t>Studijní literatura a studijní pomůcky</w:t>
            </w:r>
          </w:p>
        </w:tc>
        <w:tc>
          <w:tcPr>
            <w:tcW w:w="6166" w:type="dxa"/>
            <w:gridSpan w:val="6"/>
            <w:tcBorders>
              <w:top w:val="nil"/>
              <w:bottom w:val="nil"/>
            </w:tcBorders>
          </w:tcPr>
          <w:p w:rsidR="00B21A9D" w:rsidRPr="00944A9E" w:rsidRDefault="00B21A9D" w:rsidP="00E7344C">
            <w:pPr>
              <w:jc w:val="both"/>
            </w:pPr>
          </w:p>
        </w:tc>
      </w:tr>
      <w:tr w:rsidR="00B21A9D" w:rsidRPr="00944A9E" w:rsidTr="00B21A9D">
        <w:trPr>
          <w:trHeight w:val="3107"/>
          <w:jc w:val="center"/>
        </w:trPr>
        <w:tc>
          <w:tcPr>
            <w:tcW w:w="10207" w:type="dxa"/>
            <w:gridSpan w:val="8"/>
            <w:tcBorders>
              <w:top w:val="nil"/>
            </w:tcBorders>
          </w:tcPr>
          <w:p w:rsidR="00B21A9D" w:rsidRPr="00944A9E" w:rsidRDefault="00B21A9D" w:rsidP="00E7344C">
            <w:pPr>
              <w:jc w:val="both"/>
              <w:rPr>
                <w:b/>
              </w:rPr>
            </w:pPr>
          </w:p>
          <w:p w:rsidR="00B21A9D" w:rsidRPr="00944A9E" w:rsidRDefault="00B21A9D" w:rsidP="00E7344C">
            <w:pPr>
              <w:jc w:val="both"/>
              <w:rPr>
                <w:b/>
              </w:rPr>
            </w:pPr>
            <w:r w:rsidRPr="00944A9E">
              <w:rPr>
                <w:b/>
              </w:rPr>
              <w:t xml:space="preserve">Základní literatura: </w:t>
            </w:r>
          </w:p>
          <w:p w:rsidR="00B21A9D" w:rsidRPr="00944A9E" w:rsidRDefault="00B21A9D" w:rsidP="00E7344C">
            <w:pPr>
              <w:jc w:val="both"/>
            </w:pPr>
            <w:r w:rsidRPr="00944A9E">
              <w:t xml:space="preserve">Belejová, H. (2016). </w:t>
            </w:r>
            <w:r w:rsidRPr="00944A9E">
              <w:rPr>
                <w:i/>
              </w:rPr>
              <w:t>První pomoc "Kdy jindy než teď, kdo jiný než Ty?".</w:t>
            </w:r>
            <w:r w:rsidRPr="00944A9E">
              <w:t xml:space="preserve"> Brno: Hana Belejová. </w:t>
            </w:r>
          </w:p>
          <w:p w:rsidR="00B21A9D" w:rsidRPr="00944A9E" w:rsidRDefault="00B21A9D" w:rsidP="00E7344C">
            <w:pPr>
              <w:jc w:val="both"/>
            </w:pPr>
            <w:r w:rsidRPr="00944A9E">
              <w:t xml:space="preserve">Lejsek, J. (2013). </w:t>
            </w:r>
            <w:r w:rsidRPr="00944A9E">
              <w:rPr>
                <w:i/>
              </w:rPr>
              <w:t>První pomoc</w:t>
            </w:r>
            <w:r w:rsidRPr="00944A9E">
              <w:t xml:space="preserve"> (2., přeprac. vyd.). Praha: Karolinum.</w:t>
            </w:r>
          </w:p>
          <w:p w:rsidR="005E15D2" w:rsidRPr="001661B8" w:rsidRDefault="005E15D2" w:rsidP="00E7344C">
            <w:pPr>
              <w:jc w:val="both"/>
              <w:rPr>
                <w:i/>
              </w:rPr>
            </w:pPr>
            <w:r>
              <w:t>Moravčíková, D., &amp; Snopek, P. (2015). Analysis of the Teacher's Work with I</w:t>
            </w:r>
            <w:r w:rsidRPr="001661B8">
              <w:t xml:space="preserve">ll Children. </w:t>
            </w:r>
            <w:r w:rsidRPr="001661B8">
              <w:rPr>
                <w:i/>
              </w:rPr>
              <w:t xml:space="preserve">European Proceedings </w:t>
            </w:r>
          </w:p>
          <w:p w:rsidR="0098456D" w:rsidRPr="001661B8" w:rsidRDefault="005E15D2" w:rsidP="0098456D">
            <w:pPr>
              <w:jc w:val="both"/>
            </w:pPr>
            <w:r w:rsidRPr="001661B8">
              <w:rPr>
                <w:i/>
              </w:rPr>
              <w:t xml:space="preserve">of Social and Behavioural Sciences, </w:t>
            </w:r>
            <w:r w:rsidRPr="001661B8">
              <w:t>84-88.</w:t>
            </w:r>
          </w:p>
          <w:p w:rsidR="0098456D" w:rsidRPr="001661B8" w:rsidRDefault="0098456D" w:rsidP="00E7344C">
            <w:pPr>
              <w:jc w:val="both"/>
              <w:rPr>
                <w:ins w:id="703" w:author="Hana Navrátilová" w:date="2019-09-24T11:10:00Z"/>
              </w:rPr>
            </w:pPr>
            <w:moveToRangeStart w:id="704" w:author="Hana Navrátilová" w:date="2019-09-24T11:10:00Z" w:name="move20215896"/>
            <w:moveTo w:id="705" w:author="Hana Navrátilová" w:date="2019-09-24T11:10:00Z">
              <w:r w:rsidRPr="001661B8">
                <w:t xml:space="preserve">Plisková, B., </w:t>
              </w:r>
            </w:moveTo>
            <w:moveToRangeEnd w:id="704"/>
            <w:ins w:id="706" w:author="Hana Navrátilová" w:date="2019-09-24T11:10:00Z">
              <w:r w:rsidRPr="001661B8">
                <w:t xml:space="preserve">&amp; Snopek, P. (2018) </w:t>
              </w:r>
              <w:r w:rsidR="00781297" w:rsidRPr="001661B8">
                <w:fldChar w:fldCharType="begin"/>
              </w:r>
              <w:r w:rsidR="00781297" w:rsidRPr="001661B8">
                <w:instrText xml:space="preserve"> HYPERLINK "https://nakladatelstvi.utb.cz/dd-product/rozvoj-klicovych-kompetenci-studentu-ve-zdravotnicke-problematice/" \o "Rozvoj klíčových kompetencí studentů ve zdravotnické problematice" </w:instrText>
              </w:r>
              <w:r w:rsidR="00781297" w:rsidRPr="001661B8">
                <w:fldChar w:fldCharType="separate"/>
              </w:r>
              <w:r w:rsidRPr="001661B8">
                <w:rPr>
                  <w:rStyle w:val="Hypertextovodkaz"/>
                  <w:color w:val="auto"/>
                  <w:u w:val="none"/>
                </w:rPr>
                <w:t>Rozvoj klíčových kompetencí studentů ve zdravotnické problematice</w:t>
              </w:r>
              <w:r w:rsidR="00781297" w:rsidRPr="001661B8">
                <w:rPr>
                  <w:rStyle w:val="Hypertextovodkaz"/>
                  <w:color w:val="auto"/>
                  <w:u w:val="none"/>
                </w:rPr>
                <w:fldChar w:fldCharType="end"/>
              </w:r>
              <w:r w:rsidRPr="001661B8">
                <w:t>. Zlín: Nakladatelství UTB.</w:t>
              </w:r>
            </w:ins>
          </w:p>
          <w:p w:rsidR="00B21A9D" w:rsidRPr="00944A9E" w:rsidRDefault="00B21A9D" w:rsidP="00E7344C">
            <w:pPr>
              <w:jc w:val="both"/>
            </w:pPr>
            <w:r w:rsidRPr="001661B8">
              <w:t>Truhlář, A. (Editor), Evropská rada pro resuscitaci, Česká resuscitační rada Ur</w:t>
            </w:r>
            <w:r w:rsidRPr="00944A9E">
              <w:t xml:space="preserve">gentní medicína. (2015). </w:t>
            </w:r>
            <w:r w:rsidRPr="00944A9E">
              <w:rPr>
                <w:i/>
                <w:iCs/>
              </w:rPr>
              <w:t>Doporučené postupy pro resuscitaci ERC 2015: Souhrn doporučení</w:t>
            </w:r>
            <w:r w:rsidRPr="00944A9E">
              <w:t>. České Budějovice: MEDIPRAX CB s.r.o.</w:t>
            </w:r>
          </w:p>
          <w:p w:rsidR="00B21A9D" w:rsidRPr="00944A9E" w:rsidRDefault="00B21A9D" w:rsidP="00E7344C">
            <w:pPr>
              <w:jc w:val="both"/>
              <w:rPr>
                <w:i/>
              </w:rPr>
            </w:pPr>
          </w:p>
          <w:p w:rsidR="00B21A9D" w:rsidRPr="00944A9E" w:rsidRDefault="00B21A9D" w:rsidP="00E7344C">
            <w:pPr>
              <w:jc w:val="both"/>
              <w:rPr>
                <w:b/>
              </w:rPr>
            </w:pPr>
            <w:r w:rsidRPr="00944A9E">
              <w:rPr>
                <w:b/>
              </w:rPr>
              <w:t xml:space="preserve">Doporučená literatura: </w:t>
            </w:r>
          </w:p>
          <w:p w:rsidR="00B21A9D" w:rsidRPr="00944A9E" w:rsidRDefault="00B21A9D" w:rsidP="00E7344C">
            <w:pPr>
              <w:jc w:val="both"/>
            </w:pPr>
            <w:r w:rsidRPr="00944A9E">
              <w:t xml:space="preserve">Beed, M., Sherman, R., &amp; Mahajan, R. P. (2013). </w:t>
            </w:r>
            <w:r w:rsidRPr="00944A9E">
              <w:rPr>
                <w:i/>
              </w:rPr>
              <w:t>Emergencies in critical care</w:t>
            </w:r>
            <w:r w:rsidRPr="00944A9E">
              <w:t xml:space="preserve">. (2nd edition). Oxford, United Kingdom: Oxford University Press. </w:t>
            </w:r>
          </w:p>
          <w:p w:rsidR="00B21A9D" w:rsidRPr="00944A9E" w:rsidRDefault="00B21A9D" w:rsidP="00E7344C">
            <w:pPr>
              <w:jc w:val="both"/>
            </w:pPr>
            <w:r w:rsidRPr="00944A9E">
              <w:t xml:space="preserve">Dobiáš, V. (2017). </w:t>
            </w:r>
            <w:r w:rsidRPr="00944A9E">
              <w:rPr>
                <w:i/>
              </w:rPr>
              <w:t xml:space="preserve">5P </w:t>
            </w:r>
            <w:r w:rsidRPr="00944A9E">
              <w:t xml:space="preserve">– </w:t>
            </w:r>
            <w:r w:rsidRPr="00944A9E">
              <w:rPr>
                <w:i/>
              </w:rPr>
              <w:t>Prvá pomoc pre pokročilých poskytovateľov</w:t>
            </w:r>
            <w:r w:rsidRPr="00944A9E">
              <w:t xml:space="preserve">. Dixit. </w:t>
            </w:r>
          </w:p>
          <w:p w:rsidR="00B21A9D" w:rsidRPr="00944A9E" w:rsidRDefault="00B21A9D" w:rsidP="00E7344C">
            <w:pPr>
              <w:jc w:val="both"/>
            </w:pPr>
            <w:r w:rsidRPr="00944A9E">
              <w:t xml:space="preserve">Časopis pro neodkladnou lékařskou péči – </w:t>
            </w:r>
            <w:r w:rsidR="005018B1">
              <w:t>U</w:t>
            </w:r>
            <w:r w:rsidR="005018B1" w:rsidRPr="00944A9E">
              <w:t>rgentní medicína</w:t>
            </w:r>
            <w:r w:rsidRPr="00944A9E">
              <w:t>.</w:t>
            </w:r>
          </w:p>
          <w:p w:rsidR="00B21A9D" w:rsidRPr="00944A9E" w:rsidRDefault="00775D79" w:rsidP="00E7344C">
            <w:pPr>
              <w:jc w:val="both"/>
            </w:pPr>
            <w:hyperlink r:id="rId19" w:history="1">
              <w:r w:rsidR="00B21A9D" w:rsidRPr="00944A9E">
                <w:t>https://www.erc.edu/</w:t>
              </w:r>
            </w:hyperlink>
          </w:p>
          <w:p w:rsidR="00B21A9D" w:rsidRPr="00944A9E" w:rsidRDefault="00775D79" w:rsidP="00E7344C">
            <w:pPr>
              <w:jc w:val="both"/>
            </w:pPr>
            <w:hyperlink r:id="rId20" w:history="1">
              <w:r w:rsidR="00B21A9D" w:rsidRPr="00944A9E">
                <w:t>https://www.resuscitace.cz/</w:t>
              </w:r>
            </w:hyperlink>
          </w:p>
          <w:p w:rsidR="00B21A9D" w:rsidRPr="00944A9E" w:rsidRDefault="00B21A9D" w:rsidP="00E7344C">
            <w:pPr>
              <w:jc w:val="both"/>
            </w:pPr>
          </w:p>
        </w:tc>
      </w:tr>
      <w:tr w:rsidR="00B21A9D" w:rsidRPr="00944A9E"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B21A9D" w:rsidRPr="00944A9E" w:rsidRDefault="00B21A9D" w:rsidP="00E7344C">
            <w:pPr>
              <w:jc w:val="center"/>
              <w:rPr>
                <w:b/>
              </w:rPr>
            </w:pPr>
            <w:r w:rsidRPr="00944A9E">
              <w:rPr>
                <w:b/>
              </w:rPr>
              <w:t>Informace ke kombinované nebo distanční formě</w:t>
            </w:r>
          </w:p>
        </w:tc>
      </w:tr>
      <w:tr w:rsidR="00B21A9D" w:rsidRPr="00944A9E" w:rsidTr="00E7344C">
        <w:trPr>
          <w:jc w:val="center"/>
        </w:trPr>
        <w:tc>
          <w:tcPr>
            <w:tcW w:w="5670" w:type="dxa"/>
            <w:gridSpan w:val="3"/>
            <w:tcBorders>
              <w:top w:val="single" w:sz="2" w:space="0" w:color="auto"/>
            </w:tcBorders>
            <w:shd w:val="clear" w:color="auto" w:fill="F7CAAC"/>
          </w:tcPr>
          <w:p w:rsidR="00B21A9D" w:rsidRPr="00944A9E" w:rsidRDefault="00B21A9D" w:rsidP="00E7344C">
            <w:pPr>
              <w:jc w:val="both"/>
            </w:pPr>
            <w:r w:rsidRPr="00944A9E">
              <w:rPr>
                <w:b/>
              </w:rPr>
              <w:t>Rozsah konzultací (soustředění)</w:t>
            </w:r>
          </w:p>
        </w:tc>
        <w:tc>
          <w:tcPr>
            <w:tcW w:w="709" w:type="dxa"/>
            <w:tcBorders>
              <w:top w:val="single" w:sz="2" w:space="0" w:color="auto"/>
            </w:tcBorders>
          </w:tcPr>
          <w:p w:rsidR="00B21A9D" w:rsidRPr="00944A9E" w:rsidRDefault="00B21A9D" w:rsidP="00E7344C">
            <w:pPr>
              <w:jc w:val="both"/>
            </w:pPr>
          </w:p>
        </w:tc>
        <w:tc>
          <w:tcPr>
            <w:tcW w:w="3828" w:type="dxa"/>
            <w:gridSpan w:val="4"/>
            <w:tcBorders>
              <w:top w:val="single" w:sz="2" w:space="0" w:color="auto"/>
            </w:tcBorders>
            <w:shd w:val="clear" w:color="auto" w:fill="F7CAAC"/>
          </w:tcPr>
          <w:p w:rsidR="00B21A9D" w:rsidRPr="00944A9E" w:rsidRDefault="00B21A9D" w:rsidP="00E7344C">
            <w:pPr>
              <w:jc w:val="both"/>
              <w:rPr>
                <w:b/>
              </w:rPr>
            </w:pPr>
            <w:r w:rsidRPr="00944A9E">
              <w:rPr>
                <w:b/>
              </w:rPr>
              <w:t xml:space="preserve">hodin </w:t>
            </w:r>
          </w:p>
        </w:tc>
      </w:tr>
      <w:tr w:rsidR="00B21A9D" w:rsidRPr="00944A9E" w:rsidTr="00F32C9A">
        <w:trPr>
          <w:trHeight w:val="309"/>
          <w:jc w:val="center"/>
        </w:trPr>
        <w:tc>
          <w:tcPr>
            <w:tcW w:w="10207" w:type="dxa"/>
            <w:gridSpan w:val="8"/>
            <w:shd w:val="clear" w:color="auto" w:fill="F7CAAC"/>
          </w:tcPr>
          <w:p w:rsidR="00B21A9D" w:rsidRPr="00944A9E" w:rsidRDefault="00B21A9D" w:rsidP="00E7344C">
            <w:pPr>
              <w:jc w:val="both"/>
              <w:rPr>
                <w:b/>
              </w:rPr>
            </w:pPr>
            <w:r w:rsidRPr="00944A9E">
              <w:rPr>
                <w:b/>
              </w:rPr>
              <w:t>Informace o způsobu kontaktu s vyučujícím</w:t>
            </w:r>
          </w:p>
        </w:tc>
      </w:tr>
      <w:tr w:rsidR="00B21A9D" w:rsidRPr="00944A9E" w:rsidTr="00B21A9D">
        <w:trPr>
          <w:trHeight w:val="70"/>
          <w:jc w:val="center"/>
        </w:trPr>
        <w:tc>
          <w:tcPr>
            <w:tcW w:w="10207" w:type="dxa"/>
            <w:gridSpan w:val="8"/>
          </w:tcPr>
          <w:p w:rsidR="003B651A" w:rsidRPr="00944A9E" w:rsidRDefault="003B651A" w:rsidP="00E7344C">
            <w:pPr>
              <w:jc w:val="both"/>
            </w:pPr>
          </w:p>
        </w:tc>
      </w:tr>
    </w:tbl>
    <w:p w:rsidR="005018B1" w:rsidRDefault="005018B1">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567"/>
        <w:gridCol w:w="648"/>
        <w:gridCol w:w="2155"/>
        <w:gridCol w:w="539"/>
        <w:gridCol w:w="628"/>
      </w:tblGrid>
      <w:tr w:rsidR="00B21A9D" w:rsidRPr="00944A9E"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B21A9D" w:rsidRPr="00944A9E" w:rsidRDefault="00F32C9A" w:rsidP="00E7344C">
            <w:pPr>
              <w:jc w:val="both"/>
              <w:rPr>
                <w:b/>
                <w:sz w:val="28"/>
                <w:szCs w:val="28"/>
              </w:rPr>
            </w:pPr>
            <w:r>
              <w:br w:type="page"/>
            </w:r>
            <w:r w:rsidR="00B21A9D" w:rsidRPr="00944A9E">
              <w:br w:type="page"/>
            </w:r>
            <w:r w:rsidR="00B21A9D" w:rsidRPr="00944A9E">
              <w:rPr>
                <w:b/>
                <w:sz w:val="28"/>
                <w:szCs w:val="28"/>
              </w:rPr>
              <w:t>B-III – Charakteristika studijního předmětu</w:t>
            </w:r>
          </w:p>
        </w:tc>
      </w:tr>
      <w:tr w:rsidR="00B21A9D" w:rsidRPr="00944A9E" w:rsidTr="00E7344C">
        <w:trPr>
          <w:jc w:val="center"/>
        </w:trPr>
        <w:tc>
          <w:tcPr>
            <w:tcW w:w="3474" w:type="dxa"/>
            <w:tcBorders>
              <w:top w:val="double" w:sz="4" w:space="0" w:color="auto"/>
            </w:tcBorders>
            <w:shd w:val="clear" w:color="auto" w:fill="F7CAAC"/>
          </w:tcPr>
          <w:p w:rsidR="00B21A9D" w:rsidRPr="00944A9E" w:rsidRDefault="00B21A9D" w:rsidP="00E7344C">
            <w:pPr>
              <w:jc w:val="both"/>
              <w:rPr>
                <w:b/>
              </w:rPr>
            </w:pPr>
            <w:r w:rsidRPr="00944A9E">
              <w:rPr>
                <w:b/>
              </w:rPr>
              <w:t>Název studijního předmětu</w:t>
            </w:r>
          </w:p>
        </w:tc>
        <w:tc>
          <w:tcPr>
            <w:tcW w:w="6733" w:type="dxa"/>
            <w:gridSpan w:val="7"/>
            <w:tcBorders>
              <w:top w:val="double" w:sz="4" w:space="0" w:color="auto"/>
            </w:tcBorders>
          </w:tcPr>
          <w:p w:rsidR="00B21A9D" w:rsidRPr="00944A9E" w:rsidRDefault="00B21A9D" w:rsidP="00E7344C">
            <w:pPr>
              <w:jc w:val="both"/>
            </w:pPr>
            <w:r w:rsidRPr="00944A9E">
              <w:t>Primární pedagogika s praxí 2</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Typ předmětu</w:t>
            </w:r>
          </w:p>
        </w:tc>
        <w:tc>
          <w:tcPr>
            <w:tcW w:w="3411" w:type="dxa"/>
            <w:gridSpan w:val="4"/>
          </w:tcPr>
          <w:p w:rsidR="00B21A9D" w:rsidRPr="00944A9E" w:rsidRDefault="00B21A9D" w:rsidP="00E7344C">
            <w:pPr>
              <w:jc w:val="both"/>
            </w:pPr>
            <w:r w:rsidRPr="00944A9E">
              <w:t>povinný, ZT</w:t>
            </w:r>
          </w:p>
        </w:tc>
        <w:tc>
          <w:tcPr>
            <w:tcW w:w="2694" w:type="dxa"/>
            <w:gridSpan w:val="2"/>
            <w:shd w:val="clear" w:color="auto" w:fill="F7CAAC"/>
          </w:tcPr>
          <w:p w:rsidR="00B21A9D" w:rsidRPr="00944A9E" w:rsidRDefault="00B21A9D" w:rsidP="00E7344C">
            <w:pPr>
              <w:jc w:val="both"/>
            </w:pPr>
            <w:r w:rsidRPr="00944A9E">
              <w:rPr>
                <w:b/>
              </w:rPr>
              <w:t>doporučený ročník / semestr</w:t>
            </w:r>
          </w:p>
        </w:tc>
        <w:tc>
          <w:tcPr>
            <w:tcW w:w="628" w:type="dxa"/>
          </w:tcPr>
          <w:p w:rsidR="00B21A9D" w:rsidRPr="00944A9E" w:rsidRDefault="00B21A9D" w:rsidP="00E7344C">
            <w:pPr>
              <w:jc w:val="both"/>
            </w:pPr>
            <w:r w:rsidRPr="00944A9E">
              <w:t>1/LS</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Rozsah studijního předmětu</w:t>
            </w:r>
          </w:p>
        </w:tc>
        <w:tc>
          <w:tcPr>
            <w:tcW w:w="2196" w:type="dxa"/>
            <w:gridSpan w:val="2"/>
          </w:tcPr>
          <w:p w:rsidR="00B21A9D" w:rsidRPr="00944A9E" w:rsidRDefault="00B21A9D" w:rsidP="00E7344C">
            <w:pPr>
              <w:jc w:val="both"/>
            </w:pPr>
            <w:r w:rsidRPr="00944A9E">
              <w:t>28p+</w:t>
            </w:r>
            <w:r w:rsidR="00C703D5">
              <w:t>28</w:t>
            </w:r>
            <w:r w:rsidRPr="00944A9E">
              <w:t xml:space="preserve">s+8 </w:t>
            </w:r>
            <w:del w:id="707" w:author="Hana Navrátilová" w:date="2019-09-24T11:10:00Z">
              <w:r w:rsidRPr="00944A9E">
                <w:delText>hod</w:delText>
              </w:r>
            </w:del>
            <w:ins w:id="708" w:author="Hana Navrátilová" w:date="2019-09-24T11:10:00Z">
              <w:r w:rsidRPr="00944A9E">
                <w:t>hod</w:t>
              </w:r>
              <w:r w:rsidR="00E003A9">
                <w:t>in</w:t>
              </w:r>
            </w:ins>
            <w:r w:rsidRPr="00944A9E">
              <w:t xml:space="preserve"> praxe</w:t>
            </w:r>
          </w:p>
        </w:tc>
        <w:tc>
          <w:tcPr>
            <w:tcW w:w="567" w:type="dxa"/>
            <w:shd w:val="clear" w:color="auto" w:fill="F7CAAC"/>
          </w:tcPr>
          <w:p w:rsidR="00B21A9D" w:rsidRPr="00944A9E" w:rsidRDefault="00B21A9D" w:rsidP="00E7344C">
            <w:pPr>
              <w:jc w:val="both"/>
              <w:rPr>
                <w:b/>
              </w:rPr>
            </w:pPr>
            <w:r w:rsidRPr="00944A9E">
              <w:rPr>
                <w:b/>
              </w:rPr>
              <w:t xml:space="preserve">hod. </w:t>
            </w:r>
          </w:p>
        </w:tc>
        <w:tc>
          <w:tcPr>
            <w:tcW w:w="648" w:type="dxa"/>
          </w:tcPr>
          <w:p w:rsidR="00B21A9D" w:rsidRPr="00944A9E" w:rsidRDefault="00B21A9D" w:rsidP="00E7344C">
            <w:pPr>
              <w:jc w:val="both"/>
            </w:pPr>
            <w:r w:rsidRPr="00944A9E">
              <w:t>56+8</w:t>
            </w:r>
          </w:p>
        </w:tc>
        <w:tc>
          <w:tcPr>
            <w:tcW w:w="2155" w:type="dxa"/>
            <w:shd w:val="clear" w:color="auto" w:fill="F7CAAC"/>
          </w:tcPr>
          <w:p w:rsidR="00B21A9D" w:rsidRPr="00944A9E" w:rsidRDefault="00B21A9D" w:rsidP="00E7344C">
            <w:pPr>
              <w:jc w:val="both"/>
              <w:rPr>
                <w:b/>
              </w:rPr>
            </w:pPr>
            <w:r w:rsidRPr="00944A9E">
              <w:rPr>
                <w:b/>
              </w:rPr>
              <w:t>kreditů</w:t>
            </w:r>
          </w:p>
        </w:tc>
        <w:tc>
          <w:tcPr>
            <w:tcW w:w="1167" w:type="dxa"/>
            <w:gridSpan w:val="2"/>
          </w:tcPr>
          <w:p w:rsidR="00B21A9D" w:rsidRPr="00944A9E" w:rsidRDefault="000C0A54" w:rsidP="00E7344C">
            <w:pPr>
              <w:jc w:val="both"/>
            </w:pPr>
            <w:r w:rsidRPr="00944A9E">
              <w:t>6</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Prerekvizity, korekvizity, ekvivalence</w:t>
            </w:r>
          </w:p>
        </w:tc>
        <w:tc>
          <w:tcPr>
            <w:tcW w:w="6733" w:type="dxa"/>
            <w:gridSpan w:val="7"/>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Způsob ověření studijních výsledků</w:t>
            </w:r>
          </w:p>
        </w:tc>
        <w:tc>
          <w:tcPr>
            <w:tcW w:w="3411" w:type="dxa"/>
            <w:gridSpan w:val="4"/>
          </w:tcPr>
          <w:p w:rsidR="00B21A9D" w:rsidRPr="00944A9E" w:rsidRDefault="00B21A9D" w:rsidP="00E7344C">
            <w:pPr>
              <w:jc w:val="both"/>
            </w:pPr>
            <w:r w:rsidRPr="00944A9E">
              <w:t>zápočet, zkouška</w:t>
            </w:r>
          </w:p>
        </w:tc>
        <w:tc>
          <w:tcPr>
            <w:tcW w:w="2155" w:type="dxa"/>
            <w:shd w:val="clear" w:color="auto" w:fill="F7CAAC"/>
          </w:tcPr>
          <w:p w:rsidR="00B21A9D" w:rsidRPr="00944A9E" w:rsidRDefault="00B21A9D" w:rsidP="00E7344C">
            <w:pPr>
              <w:jc w:val="both"/>
              <w:rPr>
                <w:b/>
              </w:rPr>
            </w:pPr>
            <w:r w:rsidRPr="00944A9E">
              <w:rPr>
                <w:b/>
              </w:rPr>
              <w:t>Forma výuky</w:t>
            </w:r>
          </w:p>
        </w:tc>
        <w:tc>
          <w:tcPr>
            <w:tcW w:w="1167" w:type="dxa"/>
            <w:gridSpan w:val="2"/>
          </w:tcPr>
          <w:p w:rsidR="00B21A9D" w:rsidRPr="00944A9E" w:rsidRDefault="00B21A9D" w:rsidP="00E7344C">
            <w:pPr>
              <w:jc w:val="both"/>
            </w:pPr>
            <w:r w:rsidRPr="00944A9E">
              <w:t>přednáška seminář</w:t>
            </w:r>
          </w:p>
          <w:p w:rsidR="00B21A9D" w:rsidRPr="00944A9E" w:rsidRDefault="00B21A9D" w:rsidP="00E7344C">
            <w:pPr>
              <w:jc w:val="both"/>
            </w:pPr>
            <w:r w:rsidRPr="00944A9E">
              <w:t>odborná praxe</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B21A9D" w:rsidRPr="00944A9E" w:rsidRDefault="00B21A9D" w:rsidP="00E7344C">
            <w:pPr>
              <w:spacing w:line="276" w:lineRule="auto"/>
              <w:jc w:val="both"/>
            </w:pPr>
            <w:r w:rsidRPr="00944A9E">
              <w:t xml:space="preserve">Docházka (80% účast ve výuce). </w:t>
            </w:r>
          </w:p>
          <w:p w:rsidR="00B21A9D" w:rsidRPr="00944A9E" w:rsidRDefault="00B21A9D" w:rsidP="00E7344C">
            <w:pPr>
              <w:jc w:val="both"/>
            </w:pPr>
            <w:r w:rsidRPr="00944A9E">
              <w:t>Seminární práce spojená s prezentací, písemná a ústní zkouška. Výstup z praxe.</w:t>
            </w:r>
          </w:p>
        </w:tc>
      </w:tr>
      <w:tr w:rsidR="00B21A9D" w:rsidRPr="00944A9E" w:rsidTr="00727175">
        <w:trPr>
          <w:trHeight w:val="311"/>
          <w:jc w:val="center"/>
        </w:trPr>
        <w:tc>
          <w:tcPr>
            <w:tcW w:w="10207" w:type="dxa"/>
            <w:gridSpan w:val="8"/>
            <w:tcBorders>
              <w:top w:val="nil"/>
            </w:tcBorders>
          </w:tcPr>
          <w:p w:rsidR="00B21A9D" w:rsidRPr="00944A9E" w:rsidRDefault="00B21A9D" w:rsidP="00E7344C">
            <w:pPr>
              <w:jc w:val="both"/>
            </w:pPr>
          </w:p>
        </w:tc>
      </w:tr>
      <w:tr w:rsidR="00B21A9D" w:rsidRPr="00944A9E" w:rsidTr="00E7344C">
        <w:trPr>
          <w:trHeight w:val="197"/>
          <w:jc w:val="center"/>
        </w:trPr>
        <w:tc>
          <w:tcPr>
            <w:tcW w:w="3474" w:type="dxa"/>
            <w:tcBorders>
              <w:top w:val="nil"/>
            </w:tcBorders>
            <w:shd w:val="clear" w:color="auto" w:fill="F7CAAC"/>
          </w:tcPr>
          <w:p w:rsidR="00B21A9D" w:rsidRPr="00944A9E" w:rsidRDefault="00B21A9D" w:rsidP="00E7344C">
            <w:pPr>
              <w:jc w:val="both"/>
              <w:rPr>
                <w:b/>
              </w:rPr>
            </w:pPr>
            <w:r w:rsidRPr="00944A9E">
              <w:rPr>
                <w:b/>
              </w:rPr>
              <w:t>Garant předmětu</w:t>
            </w:r>
          </w:p>
        </w:tc>
        <w:tc>
          <w:tcPr>
            <w:tcW w:w="6733" w:type="dxa"/>
            <w:gridSpan w:val="7"/>
            <w:tcBorders>
              <w:top w:val="nil"/>
            </w:tcBorders>
          </w:tcPr>
          <w:p w:rsidR="00B21A9D" w:rsidRPr="00CD2F6C" w:rsidRDefault="00B21A9D" w:rsidP="00AA51E7">
            <w:r w:rsidRPr="00CD2F6C">
              <w:t xml:space="preserve">doc. PaedDr. </w:t>
            </w:r>
            <w:r w:rsidR="00AA51E7" w:rsidRPr="00CD2F6C">
              <w:t>Jana Majerčíková</w:t>
            </w:r>
            <w:r w:rsidRPr="00CD2F6C">
              <w:t>, PhD.</w:t>
            </w:r>
          </w:p>
        </w:tc>
      </w:tr>
      <w:tr w:rsidR="00B21A9D" w:rsidRPr="00944A9E" w:rsidTr="00E7344C">
        <w:trPr>
          <w:trHeight w:val="543"/>
          <w:jc w:val="center"/>
        </w:trPr>
        <w:tc>
          <w:tcPr>
            <w:tcW w:w="3474" w:type="dxa"/>
            <w:tcBorders>
              <w:top w:val="nil"/>
            </w:tcBorders>
            <w:shd w:val="clear" w:color="auto" w:fill="F7CAAC"/>
          </w:tcPr>
          <w:p w:rsidR="00B21A9D" w:rsidRPr="00944A9E" w:rsidRDefault="00B21A9D" w:rsidP="00E7344C">
            <w:pPr>
              <w:jc w:val="both"/>
              <w:rPr>
                <w:b/>
              </w:rPr>
            </w:pPr>
            <w:r w:rsidRPr="00944A9E">
              <w:rPr>
                <w:b/>
              </w:rPr>
              <w:t>Zapojení garanta do výuky předmětu</w:t>
            </w:r>
          </w:p>
        </w:tc>
        <w:tc>
          <w:tcPr>
            <w:tcW w:w="6733" w:type="dxa"/>
            <w:gridSpan w:val="7"/>
            <w:tcBorders>
              <w:top w:val="nil"/>
            </w:tcBorders>
          </w:tcPr>
          <w:p w:rsidR="00B21A9D" w:rsidRPr="00CD2F6C" w:rsidRDefault="00B21A9D" w:rsidP="00E7344C">
            <w:pPr>
              <w:jc w:val="both"/>
            </w:pPr>
            <w:r w:rsidRPr="00CD2F6C">
              <w:t>přednášející, vede seminář, vede praxe</w:t>
            </w:r>
          </w:p>
        </w:tc>
      </w:tr>
      <w:tr w:rsidR="00B21A9D" w:rsidRPr="00944A9E" w:rsidTr="00E7344C">
        <w:trPr>
          <w:jc w:val="center"/>
        </w:trPr>
        <w:tc>
          <w:tcPr>
            <w:tcW w:w="3474" w:type="dxa"/>
            <w:shd w:val="clear" w:color="auto" w:fill="F7CAAC"/>
          </w:tcPr>
          <w:p w:rsidR="00B21A9D" w:rsidRPr="001661B8" w:rsidRDefault="00B21A9D" w:rsidP="00E7344C">
            <w:pPr>
              <w:jc w:val="both"/>
              <w:rPr>
                <w:b/>
              </w:rPr>
            </w:pPr>
            <w:r w:rsidRPr="001661B8">
              <w:rPr>
                <w:b/>
              </w:rPr>
              <w:t>Vyučující</w:t>
            </w:r>
          </w:p>
        </w:tc>
        <w:tc>
          <w:tcPr>
            <w:tcW w:w="6733" w:type="dxa"/>
            <w:gridSpan w:val="7"/>
            <w:tcBorders>
              <w:bottom w:val="nil"/>
            </w:tcBorders>
            <w:shd w:val="clear" w:color="auto" w:fill="auto"/>
          </w:tcPr>
          <w:p w:rsidR="00B21A9D" w:rsidRPr="001661B8" w:rsidRDefault="00E003A9" w:rsidP="00AA51E7">
            <w:r w:rsidRPr="001661B8">
              <w:t xml:space="preserve">doc. PaedDr. </w:t>
            </w:r>
            <w:r w:rsidR="00AA51E7" w:rsidRPr="001661B8">
              <w:t>Jana Majerčíková</w:t>
            </w:r>
            <w:r w:rsidRPr="001661B8">
              <w:t xml:space="preserve">, PhD. </w:t>
            </w:r>
            <w:del w:id="709" w:author="Hana Navrátilová" w:date="2019-09-24T11:10:00Z">
              <w:r w:rsidR="00B21A9D" w:rsidRPr="001661B8">
                <w:delText>(</w:delText>
              </w:r>
              <w:r w:rsidR="00B65502" w:rsidRPr="001661B8">
                <w:delText>50</w:delText>
              </w:r>
              <w:r w:rsidR="00B21A9D" w:rsidRPr="001661B8">
                <w:delText>%)</w:delText>
              </w:r>
              <w:r w:rsidR="00A82B11" w:rsidRPr="001661B8">
                <w:delText>, PhDr. Mgr. Marcela Janíková, Ph.D.</w:delText>
              </w:r>
              <w:r w:rsidR="00B65502" w:rsidRPr="001661B8">
                <w:delText xml:space="preserve"> (50</w:delText>
              </w:r>
            </w:del>
            <w:ins w:id="710" w:author="Hana Navrátilová" w:date="2019-09-24T11:10:00Z">
              <w:r w:rsidRPr="001661B8">
                <w:t>(100</w:t>
              </w:r>
            </w:ins>
            <w:r w:rsidRPr="001661B8">
              <w:t>%)</w:t>
            </w:r>
          </w:p>
        </w:tc>
      </w:tr>
      <w:tr w:rsidR="00B21A9D" w:rsidRPr="00944A9E" w:rsidTr="00B21A9D">
        <w:trPr>
          <w:trHeight w:val="53"/>
          <w:jc w:val="center"/>
        </w:trPr>
        <w:tc>
          <w:tcPr>
            <w:tcW w:w="10207" w:type="dxa"/>
            <w:gridSpan w:val="8"/>
            <w:tcBorders>
              <w:top w:val="nil"/>
            </w:tcBorders>
          </w:tcPr>
          <w:p w:rsidR="00B21A9D" w:rsidRPr="001661B8"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Stručná anotace předmětu</w:t>
            </w:r>
          </w:p>
        </w:tc>
        <w:tc>
          <w:tcPr>
            <w:tcW w:w="6733" w:type="dxa"/>
            <w:gridSpan w:val="7"/>
            <w:tcBorders>
              <w:bottom w:val="nil"/>
            </w:tcBorders>
          </w:tcPr>
          <w:p w:rsidR="00B21A9D" w:rsidRPr="00944A9E" w:rsidRDefault="00B21A9D" w:rsidP="00E7344C">
            <w:pPr>
              <w:jc w:val="both"/>
            </w:pPr>
          </w:p>
        </w:tc>
      </w:tr>
      <w:tr w:rsidR="00B21A9D" w:rsidRPr="00944A9E" w:rsidTr="00B21A9D">
        <w:trPr>
          <w:trHeight w:val="3211"/>
          <w:jc w:val="center"/>
        </w:trPr>
        <w:tc>
          <w:tcPr>
            <w:tcW w:w="10207" w:type="dxa"/>
            <w:gridSpan w:val="8"/>
            <w:tcBorders>
              <w:top w:val="nil"/>
              <w:bottom w:val="single" w:sz="12" w:space="0" w:color="auto"/>
            </w:tcBorders>
          </w:tcPr>
          <w:p w:rsidR="00B21A9D" w:rsidRPr="00944A9E" w:rsidRDefault="00B21A9D" w:rsidP="00E7344C"/>
          <w:p w:rsidR="00B21A9D" w:rsidRPr="00944A9E" w:rsidRDefault="00B21A9D" w:rsidP="00E7344C">
            <w:r w:rsidRPr="00944A9E">
              <w:t>Klíčové pojmy: věda, teorie, paradigma, diskurs.</w:t>
            </w:r>
          </w:p>
          <w:p w:rsidR="00B21A9D" w:rsidRPr="00944A9E" w:rsidRDefault="00B21A9D" w:rsidP="00E7344C">
            <w:r w:rsidRPr="00944A9E">
              <w:t>Systém pedagogických věd a místo filozofie výchovy a teorií výchovy v něm.</w:t>
            </w:r>
          </w:p>
          <w:p w:rsidR="00B21A9D" w:rsidRPr="00944A9E" w:rsidRDefault="00B21A9D" w:rsidP="00E7344C">
            <w:r w:rsidRPr="00944A9E">
              <w:t xml:space="preserve">Teorie učení, epistemologické východiska vyučování ve vazbě na teorie výchovy. </w:t>
            </w:r>
          </w:p>
          <w:p w:rsidR="00B21A9D" w:rsidRPr="00944A9E" w:rsidRDefault="00B21A9D" w:rsidP="00E7344C">
            <w:r w:rsidRPr="00944A9E">
              <w:t xml:space="preserve">Klasifikace teorií výchovy podle několika autorů. </w:t>
            </w:r>
          </w:p>
          <w:p w:rsidR="00B21A9D" w:rsidRPr="00944A9E" w:rsidRDefault="00B21A9D" w:rsidP="00E7344C">
            <w:r w:rsidRPr="00944A9E">
              <w:t>Personalistické, humanistické teorie.</w:t>
            </w:r>
          </w:p>
          <w:p w:rsidR="00B21A9D" w:rsidRPr="00944A9E" w:rsidRDefault="00B21A9D" w:rsidP="00E7344C">
            <w:r w:rsidRPr="00944A9E">
              <w:t>Role učitele a žáka v personalistických a humanistických teoriích.</w:t>
            </w:r>
          </w:p>
          <w:p w:rsidR="00B21A9D" w:rsidRPr="00944A9E" w:rsidRDefault="00B21A9D" w:rsidP="00E7344C">
            <w:r w:rsidRPr="00944A9E">
              <w:t>Akademické teorie, program akademických teorií, role učitele v akademických teoriích.</w:t>
            </w:r>
          </w:p>
          <w:p w:rsidR="00B21A9D" w:rsidRPr="00944A9E" w:rsidRDefault="00B21A9D" w:rsidP="00E7344C">
            <w:r w:rsidRPr="00944A9E">
              <w:t>Spiritualistické a sociální teorie – základní orientace.</w:t>
            </w:r>
          </w:p>
          <w:p w:rsidR="00B21A9D" w:rsidRPr="00944A9E" w:rsidRDefault="00B21A9D" w:rsidP="00E7344C">
            <w:r w:rsidRPr="00944A9E">
              <w:t>Kognitivně-psychologické teorie.</w:t>
            </w:r>
          </w:p>
          <w:p w:rsidR="00B21A9D" w:rsidRPr="00944A9E" w:rsidRDefault="00B21A9D" w:rsidP="00E7344C">
            <w:r w:rsidRPr="00944A9E">
              <w:t>Prekoncepty žáka a konstruktivistické didaktické postupy v aplikaci na primární vzdělávání.</w:t>
            </w:r>
          </w:p>
          <w:p w:rsidR="00B21A9D" w:rsidRPr="00944A9E" w:rsidRDefault="00B21A9D" w:rsidP="00E7344C">
            <w:r w:rsidRPr="00944A9E">
              <w:t>Sociokognitivní teorie a jejich přístupy v primárním vzdělávání.</w:t>
            </w:r>
          </w:p>
          <w:p w:rsidR="00B21A9D" w:rsidRPr="00944A9E" w:rsidRDefault="00B21A9D" w:rsidP="00E7344C">
            <w:r w:rsidRPr="00944A9E">
              <w:t>Sociálně-historická teorie a teorie kooperativního vyučování v aplikaci na primární vzdělávání.</w:t>
            </w:r>
          </w:p>
          <w:p w:rsidR="00B21A9D" w:rsidRPr="00944A9E" w:rsidRDefault="00B21A9D" w:rsidP="00E7344C">
            <w:r w:rsidRPr="00944A9E">
              <w:t xml:space="preserve">Technologické teorie (informačně – multimediální teorie). </w:t>
            </w:r>
          </w:p>
          <w:p w:rsidR="00DC193A" w:rsidRPr="00944A9E" w:rsidRDefault="00B21A9D" w:rsidP="00E7344C">
            <w:pPr>
              <w:jc w:val="both"/>
            </w:pPr>
            <w:r w:rsidRPr="00944A9E">
              <w:t>Významné osobnosti jednotlivých teoretických přístupů v pedagogice.</w:t>
            </w:r>
          </w:p>
          <w:p w:rsidR="00DC193A" w:rsidRPr="00944A9E" w:rsidRDefault="00DC193A" w:rsidP="00E7344C">
            <w:pPr>
              <w:jc w:val="both"/>
              <w:rPr>
                <w:del w:id="711" w:author="Hana Navrátilová" w:date="2019-09-24T11:10:00Z"/>
              </w:rPr>
            </w:pPr>
          </w:p>
          <w:p w:rsidR="00B21A9D" w:rsidRPr="00944A9E" w:rsidRDefault="00B21A9D" w:rsidP="00E7344C">
            <w:pPr>
              <w:jc w:val="both"/>
            </w:pPr>
          </w:p>
        </w:tc>
      </w:tr>
      <w:tr w:rsidR="00B21A9D" w:rsidRPr="00944A9E" w:rsidTr="00E7344C">
        <w:trPr>
          <w:trHeight w:val="265"/>
          <w:jc w:val="center"/>
        </w:trPr>
        <w:tc>
          <w:tcPr>
            <w:tcW w:w="4041" w:type="dxa"/>
            <w:gridSpan w:val="2"/>
            <w:tcBorders>
              <w:top w:val="nil"/>
            </w:tcBorders>
            <w:shd w:val="clear" w:color="auto" w:fill="F7CAAC"/>
          </w:tcPr>
          <w:p w:rsidR="00B21A9D" w:rsidRPr="00944A9E" w:rsidRDefault="00B21A9D" w:rsidP="00E7344C">
            <w:pPr>
              <w:jc w:val="both"/>
            </w:pPr>
            <w:r w:rsidRPr="00944A9E">
              <w:rPr>
                <w:b/>
              </w:rPr>
              <w:t>Studijní literatura a studijní pomůcky</w:t>
            </w:r>
          </w:p>
        </w:tc>
        <w:tc>
          <w:tcPr>
            <w:tcW w:w="6166" w:type="dxa"/>
            <w:gridSpan w:val="6"/>
            <w:tcBorders>
              <w:top w:val="nil"/>
              <w:bottom w:val="nil"/>
            </w:tcBorders>
          </w:tcPr>
          <w:p w:rsidR="00B21A9D" w:rsidRPr="00944A9E" w:rsidRDefault="00B21A9D" w:rsidP="00E7344C">
            <w:pPr>
              <w:jc w:val="both"/>
            </w:pPr>
          </w:p>
        </w:tc>
      </w:tr>
      <w:tr w:rsidR="00B21A9D" w:rsidRPr="00944A9E" w:rsidTr="00B21A9D">
        <w:trPr>
          <w:trHeight w:val="1497"/>
          <w:jc w:val="center"/>
        </w:trPr>
        <w:tc>
          <w:tcPr>
            <w:tcW w:w="10207" w:type="dxa"/>
            <w:gridSpan w:val="8"/>
            <w:tcBorders>
              <w:top w:val="nil"/>
            </w:tcBorders>
          </w:tcPr>
          <w:p w:rsidR="00B21A9D" w:rsidRPr="00944A9E" w:rsidRDefault="00B21A9D" w:rsidP="00E7344C">
            <w:pPr>
              <w:jc w:val="both"/>
            </w:pPr>
          </w:p>
          <w:p w:rsidR="00B21A9D" w:rsidRPr="00944A9E" w:rsidRDefault="00B21A9D" w:rsidP="00E7344C">
            <w:pPr>
              <w:jc w:val="both"/>
              <w:rPr>
                <w:b/>
              </w:rPr>
            </w:pPr>
            <w:r w:rsidRPr="00944A9E">
              <w:rPr>
                <w:b/>
              </w:rPr>
              <w:t xml:space="preserve">Povinná literatura: </w:t>
            </w:r>
          </w:p>
          <w:p w:rsidR="005211AC" w:rsidRPr="001661B8" w:rsidRDefault="005211AC" w:rsidP="00E7344C">
            <w:r w:rsidRPr="00944A9E">
              <w:t xml:space="preserve">Bertrand, Y. (1998). </w:t>
            </w:r>
            <w:r w:rsidRPr="00944A9E">
              <w:rPr>
                <w:i/>
              </w:rPr>
              <w:t>Soudobé teorie vz</w:t>
            </w:r>
            <w:r w:rsidRPr="001661B8">
              <w:rPr>
                <w:i/>
              </w:rPr>
              <w:t>dělávání</w:t>
            </w:r>
            <w:r w:rsidRPr="001661B8">
              <w:t xml:space="preserve">. Praha: Portál. </w:t>
            </w:r>
          </w:p>
          <w:p w:rsidR="005211AC" w:rsidRPr="001661B8" w:rsidRDefault="005211AC" w:rsidP="00E7344C">
            <w:r w:rsidRPr="001661B8">
              <w:t xml:space="preserve">Průcha, J. (2007). </w:t>
            </w:r>
            <w:r w:rsidRPr="001661B8">
              <w:rPr>
                <w:i/>
              </w:rPr>
              <w:t>Moderní pedagogika</w:t>
            </w:r>
            <w:r w:rsidRPr="001661B8">
              <w:t>. Praha: Portál.</w:t>
            </w:r>
          </w:p>
          <w:p w:rsidR="005211AC" w:rsidRPr="001661B8" w:rsidRDefault="005211AC" w:rsidP="00E7344C">
            <w:r w:rsidRPr="001661B8">
              <w:t xml:space="preserve">Strouhal, M. (2013). </w:t>
            </w:r>
            <w:r w:rsidRPr="001661B8">
              <w:rPr>
                <w:i/>
              </w:rPr>
              <w:t>Teorie výchovy</w:t>
            </w:r>
            <w:r w:rsidRPr="001661B8">
              <w:t xml:space="preserve">. Praha: Grada. </w:t>
            </w:r>
          </w:p>
          <w:p w:rsidR="002029EE" w:rsidRPr="001661B8" w:rsidRDefault="002029EE" w:rsidP="002029EE">
            <w:pPr>
              <w:rPr>
                <w:ins w:id="712" w:author="Hana Navrátilová" w:date="2019-09-24T11:10:00Z"/>
              </w:rPr>
            </w:pPr>
            <w:ins w:id="713" w:author="Hana Navrátilová" w:date="2019-09-24T11:10:00Z">
              <w:r w:rsidRPr="001661B8">
                <w:t>Wiegerová, A. et al. (2012). </w:t>
              </w:r>
              <w:r w:rsidRPr="001661B8">
                <w:rPr>
                  <w:i/>
                </w:rPr>
                <w:t>Self-efficacy v edukačných súvislostiach.</w:t>
              </w:r>
              <w:r w:rsidRPr="001661B8">
                <w:t xml:space="preserve"> Bratislava: SPN</w:t>
              </w:r>
            </w:ins>
          </w:p>
          <w:p w:rsidR="002029EE" w:rsidRPr="001661B8" w:rsidRDefault="002029EE" w:rsidP="002029EE">
            <w:pPr>
              <w:rPr>
                <w:ins w:id="714" w:author="Hana Navrátilová" w:date="2019-09-24T11:10:00Z"/>
              </w:rPr>
            </w:pPr>
            <w:ins w:id="715" w:author="Hana Navrátilová" w:date="2019-09-24T11:10:00Z">
              <w:r w:rsidRPr="001661B8">
                <w:t>Wiegerová, A. &amp; Lukášová, H. (2019) Prožívání praxe studenty učitelství.</w:t>
              </w:r>
              <w:r w:rsidRPr="001661B8">
                <w:rPr>
                  <w:i/>
                </w:rPr>
                <w:t xml:space="preserve"> Pedagogika </w:t>
              </w:r>
              <w:r w:rsidRPr="001661B8">
                <w:t>(v recenzním řízení).</w:t>
              </w:r>
            </w:ins>
          </w:p>
          <w:p w:rsidR="005211AC" w:rsidRPr="001661B8" w:rsidRDefault="005211AC" w:rsidP="00E7344C"/>
          <w:p w:rsidR="005211AC" w:rsidRPr="005E15D2" w:rsidRDefault="005211AC" w:rsidP="00E7344C">
            <w:pPr>
              <w:rPr>
                <w:b/>
              </w:rPr>
            </w:pPr>
            <w:r w:rsidRPr="001661B8">
              <w:rPr>
                <w:b/>
              </w:rPr>
              <w:t>Doporučená literatura:</w:t>
            </w:r>
            <w:r w:rsidRPr="005E15D2">
              <w:rPr>
                <w:b/>
              </w:rPr>
              <w:t xml:space="preserve"> </w:t>
            </w:r>
          </w:p>
          <w:p w:rsidR="005211AC" w:rsidRPr="00944A9E" w:rsidRDefault="005211AC" w:rsidP="00E7344C">
            <w:r w:rsidRPr="00944A9E">
              <w:t xml:space="preserve">Kaščák, O., &amp; Pupala, B. (2009). </w:t>
            </w:r>
            <w:r w:rsidRPr="00944A9E">
              <w:rPr>
                <w:i/>
              </w:rPr>
              <w:t>Výchova a vzdelávanie v základných diskurzoch</w:t>
            </w:r>
            <w:r w:rsidRPr="00944A9E">
              <w:t>. Prešov: Rokus.</w:t>
            </w:r>
          </w:p>
          <w:p w:rsidR="005211AC" w:rsidRPr="00944A9E" w:rsidRDefault="005211AC" w:rsidP="00E7344C">
            <w:r w:rsidRPr="00944A9E">
              <w:t xml:space="preserve">Lasahn, R. (1992). </w:t>
            </w:r>
            <w:r w:rsidRPr="00944A9E">
              <w:rPr>
                <w:i/>
              </w:rPr>
              <w:t>Úvod do pedagogiky</w:t>
            </w:r>
            <w:r w:rsidRPr="00944A9E">
              <w:t xml:space="preserve">. Bratislava: SPN. </w:t>
            </w:r>
          </w:p>
          <w:p w:rsidR="005211AC" w:rsidRPr="00944A9E" w:rsidRDefault="005211AC" w:rsidP="00E7344C">
            <w:r w:rsidRPr="00944A9E">
              <w:t xml:space="preserve">Liessmann, K. P. (2010). </w:t>
            </w:r>
            <w:r w:rsidRPr="00944A9E">
              <w:rPr>
                <w:i/>
              </w:rPr>
              <w:t>Teorie nevzdělanosti</w:t>
            </w:r>
            <w:r w:rsidRPr="00944A9E">
              <w:t>. Praha: Academia.</w:t>
            </w:r>
          </w:p>
          <w:p w:rsidR="005211AC" w:rsidRPr="00944A9E" w:rsidRDefault="005211AC" w:rsidP="00E7344C">
            <w:r w:rsidRPr="00944A9E">
              <w:t xml:space="preserve">Ondrejkovič, P., &amp; Majerčíková, J. (2012). </w:t>
            </w:r>
            <w:r w:rsidRPr="00944A9E">
              <w:rPr>
                <w:i/>
              </w:rPr>
              <w:t>Vysvetlenie, porozumenie a interpretácia v spoločenskovednom výskume.</w:t>
            </w:r>
            <w:r w:rsidRPr="00944A9E">
              <w:t xml:space="preserve"> Bratislava: VEDA. </w:t>
            </w:r>
          </w:p>
          <w:p w:rsidR="005211AC" w:rsidRPr="00944A9E" w:rsidRDefault="005211AC" w:rsidP="00E7344C">
            <w:r w:rsidRPr="00944A9E">
              <w:t xml:space="preserve">Pelikán, J. (2011). </w:t>
            </w:r>
            <w:r w:rsidRPr="00944A9E">
              <w:rPr>
                <w:i/>
              </w:rPr>
              <w:t>Hledání těžiště výchovy</w:t>
            </w:r>
            <w:r w:rsidRPr="00944A9E">
              <w:t>. Praha: Karolinum.</w:t>
            </w:r>
          </w:p>
          <w:p w:rsidR="005211AC" w:rsidRPr="00944A9E" w:rsidRDefault="005211AC" w:rsidP="00E7344C">
            <w:r w:rsidRPr="00944A9E">
              <w:t xml:space="preserve">Prokop, J. (2005). </w:t>
            </w:r>
            <w:r w:rsidRPr="00944A9E">
              <w:rPr>
                <w:i/>
              </w:rPr>
              <w:t>Škola a společnost v kritických teoriích druhé poloviny 20. století</w:t>
            </w:r>
            <w:r w:rsidRPr="00944A9E">
              <w:t>. Praha: Karolinum.</w:t>
            </w:r>
          </w:p>
          <w:p w:rsidR="00A829CD" w:rsidRDefault="005211AC" w:rsidP="00E7344C">
            <w:r w:rsidRPr="00944A9E">
              <w:t xml:space="preserve">Zelina, M. (2010). </w:t>
            </w:r>
            <w:r w:rsidRPr="00944A9E">
              <w:rPr>
                <w:i/>
              </w:rPr>
              <w:t>Teórie výchovy alebo hľadanie dobra</w:t>
            </w:r>
            <w:r w:rsidRPr="00944A9E">
              <w:t>.  Bratislava: Mladé letá.</w:t>
            </w:r>
          </w:p>
          <w:p w:rsidR="003B651A" w:rsidRPr="00944A9E" w:rsidRDefault="003B651A" w:rsidP="00E7344C"/>
        </w:tc>
      </w:tr>
      <w:tr w:rsidR="00B21A9D" w:rsidRPr="00944A9E"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B21A9D" w:rsidRPr="00944A9E" w:rsidRDefault="00B21A9D" w:rsidP="00E7344C">
            <w:pPr>
              <w:jc w:val="center"/>
              <w:rPr>
                <w:b/>
              </w:rPr>
            </w:pPr>
            <w:r w:rsidRPr="00944A9E">
              <w:rPr>
                <w:b/>
              </w:rPr>
              <w:t>Informace ke kombinované nebo distanční formě</w:t>
            </w:r>
          </w:p>
        </w:tc>
      </w:tr>
      <w:tr w:rsidR="00B21A9D" w:rsidRPr="00944A9E" w:rsidTr="00E7344C">
        <w:trPr>
          <w:jc w:val="center"/>
        </w:trPr>
        <w:tc>
          <w:tcPr>
            <w:tcW w:w="5670" w:type="dxa"/>
            <w:gridSpan w:val="3"/>
            <w:tcBorders>
              <w:top w:val="single" w:sz="2" w:space="0" w:color="auto"/>
            </w:tcBorders>
            <w:shd w:val="clear" w:color="auto" w:fill="F7CAAC"/>
          </w:tcPr>
          <w:p w:rsidR="00B21A9D" w:rsidRPr="00944A9E" w:rsidRDefault="00B21A9D" w:rsidP="00E7344C">
            <w:pPr>
              <w:jc w:val="both"/>
            </w:pPr>
            <w:r w:rsidRPr="00944A9E">
              <w:rPr>
                <w:b/>
              </w:rPr>
              <w:t>Rozsah konzultací (soustředění)</w:t>
            </w:r>
          </w:p>
        </w:tc>
        <w:tc>
          <w:tcPr>
            <w:tcW w:w="567" w:type="dxa"/>
            <w:tcBorders>
              <w:top w:val="single" w:sz="2" w:space="0" w:color="auto"/>
            </w:tcBorders>
          </w:tcPr>
          <w:p w:rsidR="00B21A9D" w:rsidRPr="00944A9E" w:rsidRDefault="00B21A9D" w:rsidP="00E7344C">
            <w:pPr>
              <w:jc w:val="both"/>
            </w:pPr>
          </w:p>
        </w:tc>
        <w:tc>
          <w:tcPr>
            <w:tcW w:w="3970" w:type="dxa"/>
            <w:gridSpan w:val="4"/>
            <w:tcBorders>
              <w:top w:val="single" w:sz="2" w:space="0" w:color="auto"/>
            </w:tcBorders>
            <w:shd w:val="clear" w:color="auto" w:fill="F7CAAC"/>
          </w:tcPr>
          <w:p w:rsidR="00B21A9D" w:rsidRPr="00944A9E" w:rsidRDefault="00B21A9D" w:rsidP="00E7344C">
            <w:pPr>
              <w:jc w:val="both"/>
              <w:rPr>
                <w:b/>
              </w:rPr>
            </w:pPr>
            <w:r w:rsidRPr="00944A9E">
              <w:rPr>
                <w:b/>
              </w:rPr>
              <w:t xml:space="preserve">hodin </w:t>
            </w:r>
          </w:p>
        </w:tc>
      </w:tr>
      <w:tr w:rsidR="00B21A9D" w:rsidRPr="00944A9E" w:rsidTr="00C5567C">
        <w:trPr>
          <w:trHeight w:val="481"/>
          <w:jc w:val="center"/>
        </w:trPr>
        <w:tc>
          <w:tcPr>
            <w:tcW w:w="10207" w:type="dxa"/>
            <w:gridSpan w:val="8"/>
            <w:shd w:val="clear" w:color="auto" w:fill="F7CAAC"/>
          </w:tcPr>
          <w:p w:rsidR="00B21A9D" w:rsidRPr="00944A9E" w:rsidRDefault="00B21A9D" w:rsidP="00E7344C">
            <w:pPr>
              <w:jc w:val="both"/>
              <w:rPr>
                <w:b/>
              </w:rPr>
            </w:pPr>
            <w:r w:rsidRPr="00944A9E">
              <w:rPr>
                <w:b/>
              </w:rPr>
              <w:t>Informace o způsobu kontaktu s vyučujícím</w:t>
            </w:r>
          </w:p>
        </w:tc>
      </w:tr>
      <w:tr w:rsidR="00B21A9D" w:rsidRPr="00944A9E" w:rsidTr="00C5567C">
        <w:trPr>
          <w:trHeight w:val="250"/>
          <w:jc w:val="center"/>
        </w:trPr>
        <w:tc>
          <w:tcPr>
            <w:tcW w:w="10207" w:type="dxa"/>
            <w:gridSpan w:val="8"/>
          </w:tcPr>
          <w:p w:rsidR="003B651A" w:rsidRPr="00944A9E" w:rsidRDefault="003B651A" w:rsidP="00E7344C">
            <w:pPr>
              <w:jc w:val="both"/>
            </w:pPr>
          </w:p>
        </w:tc>
      </w:tr>
    </w:tbl>
    <w:p w:rsidR="003769AC" w:rsidRDefault="00CD2F6C">
      <w:pPr>
        <w:rPr>
          <w:ins w:id="716"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B21A9D" w:rsidRPr="00944A9E"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B21A9D" w:rsidRPr="00944A9E" w:rsidRDefault="00B21A9D" w:rsidP="00E7344C">
            <w:pPr>
              <w:jc w:val="both"/>
              <w:rPr>
                <w:b/>
                <w:sz w:val="28"/>
                <w:szCs w:val="28"/>
              </w:rPr>
            </w:pPr>
            <w:r w:rsidRPr="00944A9E">
              <w:br w:type="page"/>
            </w:r>
            <w:r w:rsidRPr="00944A9E">
              <w:rPr>
                <w:b/>
                <w:sz w:val="28"/>
                <w:szCs w:val="28"/>
              </w:rPr>
              <w:t>B-III – Charakteristika studijního předmětu</w:t>
            </w:r>
          </w:p>
        </w:tc>
      </w:tr>
      <w:tr w:rsidR="00B21A9D" w:rsidRPr="00944A9E" w:rsidTr="00E7344C">
        <w:trPr>
          <w:jc w:val="center"/>
        </w:trPr>
        <w:tc>
          <w:tcPr>
            <w:tcW w:w="3474" w:type="dxa"/>
            <w:tcBorders>
              <w:top w:val="double" w:sz="4" w:space="0" w:color="auto"/>
            </w:tcBorders>
            <w:shd w:val="clear" w:color="auto" w:fill="F7CAAC"/>
          </w:tcPr>
          <w:p w:rsidR="00B21A9D" w:rsidRPr="00944A9E" w:rsidRDefault="00B21A9D" w:rsidP="00E7344C">
            <w:pPr>
              <w:jc w:val="both"/>
              <w:rPr>
                <w:b/>
              </w:rPr>
            </w:pPr>
            <w:r w:rsidRPr="00944A9E">
              <w:rPr>
                <w:b/>
              </w:rPr>
              <w:t>Název studijního předmětu</w:t>
            </w:r>
          </w:p>
        </w:tc>
        <w:tc>
          <w:tcPr>
            <w:tcW w:w="6733" w:type="dxa"/>
            <w:gridSpan w:val="7"/>
            <w:tcBorders>
              <w:top w:val="double" w:sz="4" w:space="0" w:color="auto"/>
            </w:tcBorders>
          </w:tcPr>
          <w:p w:rsidR="00B21A9D" w:rsidRPr="00944A9E" w:rsidRDefault="00B21A9D" w:rsidP="00E7344C">
            <w:pPr>
              <w:jc w:val="both"/>
            </w:pPr>
            <w:r w:rsidRPr="00944A9E">
              <w:t>Psychologie osobnosti</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Typ předmětu</w:t>
            </w:r>
          </w:p>
        </w:tc>
        <w:tc>
          <w:tcPr>
            <w:tcW w:w="3411" w:type="dxa"/>
            <w:gridSpan w:val="4"/>
          </w:tcPr>
          <w:p w:rsidR="00B21A9D" w:rsidRPr="00944A9E" w:rsidRDefault="00B21A9D" w:rsidP="00E7344C">
            <w:pPr>
              <w:jc w:val="both"/>
            </w:pPr>
            <w:r w:rsidRPr="00944A9E">
              <w:t>povinný, ZT</w:t>
            </w:r>
          </w:p>
        </w:tc>
        <w:tc>
          <w:tcPr>
            <w:tcW w:w="2694" w:type="dxa"/>
            <w:gridSpan w:val="2"/>
            <w:shd w:val="clear" w:color="auto" w:fill="F7CAAC"/>
          </w:tcPr>
          <w:p w:rsidR="00B21A9D" w:rsidRPr="00944A9E" w:rsidRDefault="00B21A9D" w:rsidP="00E7344C">
            <w:pPr>
              <w:jc w:val="both"/>
            </w:pPr>
            <w:r w:rsidRPr="00944A9E">
              <w:rPr>
                <w:b/>
              </w:rPr>
              <w:t>doporučený ročník / semestr</w:t>
            </w:r>
          </w:p>
        </w:tc>
        <w:tc>
          <w:tcPr>
            <w:tcW w:w="628" w:type="dxa"/>
          </w:tcPr>
          <w:p w:rsidR="00B21A9D" w:rsidRPr="00944A9E" w:rsidRDefault="00B21A9D" w:rsidP="00E7344C">
            <w:pPr>
              <w:jc w:val="both"/>
            </w:pPr>
            <w:r w:rsidRPr="00944A9E">
              <w:t>1/LS</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Rozsah studijního předmětu</w:t>
            </w:r>
          </w:p>
        </w:tc>
        <w:tc>
          <w:tcPr>
            <w:tcW w:w="2196" w:type="dxa"/>
            <w:gridSpan w:val="2"/>
          </w:tcPr>
          <w:p w:rsidR="00B21A9D" w:rsidRPr="00944A9E" w:rsidRDefault="00B21A9D" w:rsidP="00E7344C">
            <w:pPr>
              <w:jc w:val="both"/>
            </w:pPr>
            <w:r w:rsidRPr="00944A9E">
              <w:t>28p+14s</w:t>
            </w:r>
          </w:p>
        </w:tc>
        <w:tc>
          <w:tcPr>
            <w:tcW w:w="709" w:type="dxa"/>
            <w:shd w:val="clear" w:color="auto" w:fill="F7CAAC"/>
          </w:tcPr>
          <w:p w:rsidR="00B21A9D" w:rsidRPr="00944A9E" w:rsidRDefault="00B21A9D" w:rsidP="00E7344C">
            <w:pPr>
              <w:jc w:val="both"/>
              <w:rPr>
                <w:b/>
              </w:rPr>
            </w:pPr>
            <w:r w:rsidRPr="00944A9E">
              <w:rPr>
                <w:b/>
              </w:rPr>
              <w:t xml:space="preserve">hod. </w:t>
            </w:r>
          </w:p>
        </w:tc>
        <w:tc>
          <w:tcPr>
            <w:tcW w:w="506" w:type="dxa"/>
          </w:tcPr>
          <w:p w:rsidR="00B21A9D" w:rsidRPr="00944A9E" w:rsidRDefault="00B21A9D" w:rsidP="00E7344C">
            <w:pPr>
              <w:jc w:val="both"/>
            </w:pPr>
            <w:r w:rsidRPr="00944A9E">
              <w:t>42</w:t>
            </w:r>
          </w:p>
        </w:tc>
        <w:tc>
          <w:tcPr>
            <w:tcW w:w="2155" w:type="dxa"/>
            <w:shd w:val="clear" w:color="auto" w:fill="F7CAAC"/>
          </w:tcPr>
          <w:p w:rsidR="00B21A9D" w:rsidRPr="00944A9E" w:rsidRDefault="00B21A9D" w:rsidP="00E7344C">
            <w:pPr>
              <w:jc w:val="both"/>
              <w:rPr>
                <w:b/>
              </w:rPr>
            </w:pPr>
            <w:r w:rsidRPr="00944A9E">
              <w:rPr>
                <w:b/>
              </w:rPr>
              <w:t>kreditů</w:t>
            </w:r>
          </w:p>
        </w:tc>
        <w:tc>
          <w:tcPr>
            <w:tcW w:w="1167" w:type="dxa"/>
            <w:gridSpan w:val="2"/>
          </w:tcPr>
          <w:p w:rsidR="00B21A9D" w:rsidRPr="00944A9E" w:rsidRDefault="00B21A9D" w:rsidP="00E7344C">
            <w:pPr>
              <w:jc w:val="both"/>
            </w:pPr>
            <w:r w:rsidRPr="00944A9E">
              <w:t>4</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Prerekvizity, korekvizity, ekvivalence</w:t>
            </w:r>
          </w:p>
        </w:tc>
        <w:tc>
          <w:tcPr>
            <w:tcW w:w="6733" w:type="dxa"/>
            <w:gridSpan w:val="7"/>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Způsob ověření studijních výsledků</w:t>
            </w:r>
          </w:p>
        </w:tc>
        <w:tc>
          <w:tcPr>
            <w:tcW w:w="3411" w:type="dxa"/>
            <w:gridSpan w:val="4"/>
          </w:tcPr>
          <w:p w:rsidR="00B21A9D" w:rsidRPr="00944A9E" w:rsidRDefault="00B21A9D" w:rsidP="00E7344C">
            <w:pPr>
              <w:jc w:val="both"/>
            </w:pPr>
            <w:r w:rsidRPr="00944A9E">
              <w:t>zápočet, zkouška</w:t>
            </w:r>
          </w:p>
        </w:tc>
        <w:tc>
          <w:tcPr>
            <w:tcW w:w="2155" w:type="dxa"/>
            <w:shd w:val="clear" w:color="auto" w:fill="F7CAAC"/>
          </w:tcPr>
          <w:p w:rsidR="00B21A9D" w:rsidRPr="00944A9E" w:rsidRDefault="00B21A9D" w:rsidP="00E7344C">
            <w:pPr>
              <w:jc w:val="both"/>
              <w:rPr>
                <w:b/>
              </w:rPr>
            </w:pPr>
            <w:r w:rsidRPr="00944A9E">
              <w:rPr>
                <w:b/>
              </w:rPr>
              <w:t>Forma výuky</w:t>
            </w:r>
          </w:p>
        </w:tc>
        <w:tc>
          <w:tcPr>
            <w:tcW w:w="1167" w:type="dxa"/>
            <w:gridSpan w:val="2"/>
          </w:tcPr>
          <w:p w:rsidR="00B21A9D" w:rsidRPr="00944A9E" w:rsidRDefault="00B21A9D" w:rsidP="00E7344C">
            <w:pPr>
              <w:jc w:val="both"/>
            </w:pPr>
            <w:r w:rsidRPr="00944A9E">
              <w:t>přednáška</w:t>
            </w:r>
          </w:p>
          <w:p w:rsidR="00B21A9D" w:rsidRPr="00944A9E" w:rsidRDefault="00B21A9D" w:rsidP="00E7344C">
            <w:pPr>
              <w:jc w:val="both"/>
            </w:pPr>
            <w:r w:rsidRPr="00944A9E">
              <w:t>seminář</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B21A9D" w:rsidRPr="00944A9E" w:rsidRDefault="00B21A9D" w:rsidP="00E7344C">
            <w:pPr>
              <w:jc w:val="both"/>
            </w:pPr>
            <w:r w:rsidRPr="00944A9E">
              <w:t>Účast ve výuce (min. 80 %); písemný záznam pozorování dítěte mladšího školního věku a diskuze nad závěry pozorování; písemné zpracování poznámek k vybranému odbornému textu tuzemské časopisecké nebo monografické literatury; ústní zkouška.</w:t>
            </w:r>
          </w:p>
        </w:tc>
      </w:tr>
      <w:tr w:rsidR="00B21A9D" w:rsidRPr="00944A9E" w:rsidTr="00B21A9D">
        <w:trPr>
          <w:trHeight w:val="250"/>
          <w:jc w:val="center"/>
        </w:trPr>
        <w:tc>
          <w:tcPr>
            <w:tcW w:w="10207" w:type="dxa"/>
            <w:gridSpan w:val="8"/>
            <w:tcBorders>
              <w:top w:val="nil"/>
            </w:tcBorders>
          </w:tcPr>
          <w:p w:rsidR="00B21A9D" w:rsidRPr="00944A9E" w:rsidRDefault="00B21A9D" w:rsidP="00E7344C">
            <w:pPr>
              <w:jc w:val="both"/>
            </w:pPr>
          </w:p>
        </w:tc>
      </w:tr>
      <w:tr w:rsidR="00B21A9D" w:rsidRPr="00944A9E" w:rsidTr="00E7344C">
        <w:trPr>
          <w:trHeight w:val="197"/>
          <w:jc w:val="center"/>
        </w:trPr>
        <w:tc>
          <w:tcPr>
            <w:tcW w:w="3474" w:type="dxa"/>
            <w:tcBorders>
              <w:top w:val="nil"/>
            </w:tcBorders>
            <w:shd w:val="clear" w:color="auto" w:fill="F7CAAC"/>
          </w:tcPr>
          <w:p w:rsidR="00B21A9D" w:rsidRPr="00944A9E" w:rsidRDefault="00B21A9D" w:rsidP="00E7344C">
            <w:pPr>
              <w:jc w:val="both"/>
              <w:rPr>
                <w:b/>
              </w:rPr>
            </w:pPr>
            <w:r w:rsidRPr="00944A9E">
              <w:rPr>
                <w:b/>
              </w:rPr>
              <w:t>Garant předmětu</w:t>
            </w:r>
          </w:p>
        </w:tc>
        <w:tc>
          <w:tcPr>
            <w:tcW w:w="6733" w:type="dxa"/>
            <w:gridSpan w:val="7"/>
            <w:tcBorders>
              <w:top w:val="nil"/>
            </w:tcBorders>
          </w:tcPr>
          <w:p w:rsidR="00B21A9D" w:rsidRPr="00944A9E" w:rsidRDefault="00B21A9D" w:rsidP="00E003A9">
            <w:r w:rsidRPr="00944A9E">
              <w:t>prof. PhDr.</w:t>
            </w:r>
            <w:r w:rsidR="00E003A9">
              <w:t xml:space="preserve"> </w:t>
            </w:r>
            <w:del w:id="717" w:author="Hana Navrátilová" w:date="2019-09-24T11:10:00Z">
              <w:r w:rsidRPr="00944A9E">
                <w:delText xml:space="preserve">Miron Zelina, DrSc., </w:delText>
              </w:r>
              <w:r w:rsidR="00243AF1">
                <w:delText>Dr.h.c</w:delText>
              </w:r>
            </w:del>
            <w:ins w:id="718" w:author="Hana Navrátilová" w:date="2019-09-24T11:10:00Z">
              <w:r w:rsidR="00E003A9">
                <w:t>Iva Lukšík, CSc</w:t>
              </w:r>
            </w:ins>
            <w:r w:rsidR="00E003A9">
              <w:t>.</w:t>
            </w:r>
            <w:r w:rsidRPr="00944A9E">
              <w:t xml:space="preserve"> </w:t>
            </w:r>
          </w:p>
        </w:tc>
      </w:tr>
      <w:tr w:rsidR="00B21A9D" w:rsidRPr="00944A9E" w:rsidTr="00E7344C">
        <w:trPr>
          <w:trHeight w:val="543"/>
          <w:jc w:val="center"/>
        </w:trPr>
        <w:tc>
          <w:tcPr>
            <w:tcW w:w="3474" w:type="dxa"/>
            <w:tcBorders>
              <w:top w:val="nil"/>
            </w:tcBorders>
            <w:shd w:val="clear" w:color="auto" w:fill="F7CAAC"/>
          </w:tcPr>
          <w:p w:rsidR="00B21A9D" w:rsidRPr="00944A9E" w:rsidRDefault="00B21A9D" w:rsidP="00E7344C">
            <w:pPr>
              <w:jc w:val="both"/>
              <w:rPr>
                <w:b/>
              </w:rPr>
            </w:pPr>
            <w:r w:rsidRPr="00944A9E">
              <w:rPr>
                <w:b/>
              </w:rPr>
              <w:t>Zapojení garanta do výuky předmětu</w:t>
            </w:r>
          </w:p>
        </w:tc>
        <w:tc>
          <w:tcPr>
            <w:tcW w:w="6733" w:type="dxa"/>
            <w:gridSpan w:val="7"/>
            <w:tcBorders>
              <w:top w:val="nil"/>
            </w:tcBorders>
          </w:tcPr>
          <w:p w:rsidR="00B21A9D" w:rsidRPr="00944A9E" w:rsidRDefault="00B21A9D" w:rsidP="00E7344C">
            <w:pPr>
              <w:jc w:val="both"/>
            </w:pPr>
            <w:del w:id="719" w:author="Hana Navrátilová" w:date="2019-09-24T11:10:00Z">
              <w:r w:rsidRPr="00944A9E">
                <w:delText>přednášející</w:delText>
              </w:r>
            </w:del>
            <w:ins w:id="720" w:author="Hana Navrátilová" w:date="2019-09-24T11:10:00Z">
              <w:r w:rsidR="00E003A9" w:rsidRPr="00944A9E">
                <w:t>P</w:t>
              </w:r>
              <w:r w:rsidRPr="00944A9E">
                <w:t>řednášející</w:t>
              </w:r>
              <w:r w:rsidR="00E003A9">
                <w:t>, vede seminář</w:t>
              </w:r>
            </w:ins>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Vyučující</w:t>
            </w:r>
          </w:p>
        </w:tc>
        <w:tc>
          <w:tcPr>
            <w:tcW w:w="6733" w:type="dxa"/>
            <w:gridSpan w:val="7"/>
            <w:tcBorders>
              <w:bottom w:val="nil"/>
            </w:tcBorders>
            <w:shd w:val="clear" w:color="auto" w:fill="auto"/>
          </w:tcPr>
          <w:p w:rsidR="00B21A9D" w:rsidRPr="00944A9E" w:rsidRDefault="00056437" w:rsidP="00E7344C">
            <w:del w:id="721" w:author="Hana Navrátilová" w:date="2019-09-24T11:10:00Z">
              <w:r w:rsidRPr="00944A9E">
                <w:delText>Mgr. et. Mgr. Viktor Pacholík, Ph.D. (</w:delText>
              </w:r>
              <w:r w:rsidR="00B21A9D" w:rsidRPr="00944A9E">
                <w:delText>5</w:delText>
              </w:r>
              <w:r w:rsidRPr="00944A9E">
                <w:delText>0</w:delText>
              </w:r>
              <w:r w:rsidR="00B21A9D" w:rsidRPr="00944A9E">
                <w:delText xml:space="preserve">%), </w:delText>
              </w:r>
            </w:del>
            <w:r w:rsidR="00E003A9" w:rsidRPr="00944A9E">
              <w:t>prof. PhDr.</w:t>
            </w:r>
            <w:r w:rsidR="00E003A9">
              <w:t xml:space="preserve"> </w:t>
            </w:r>
            <w:del w:id="722" w:author="Hana Navrátilová" w:date="2019-09-24T11:10:00Z">
              <w:r w:rsidRPr="00944A9E">
                <w:delText xml:space="preserve">Miron Zelina, DrSc., </w:delText>
              </w:r>
              <w:r w:rsidR="00243AF1">
                <w:delText>Dr.h.c.</w:delText>
              </w:r>
              <w:r w:rsidRPr="00944A9E">
                <w:delText xml:space="preserve"> (</w:delText>
              </w:r>
              <w:r w:rsidR="00B21A9D" w:rsidRPr="00944A9E">
                <w:delText>5</w:delText>
              </w:r>
              <w:r w:rsidRPr="00944A9E">
                <w:delText>0</w:delText>
              </w:r>
            </w:del>
            <w:ins w:id="723" w:author="Hana Navrátilová" w:date="2019-09-24T11:10:00Z">
              <w:r w:rsidR="00E003A9">
                <w:t>Iva Lukšík, CSc. (100</w:t>
              </w:r>
            </w:ins>
            <w:r w:rsidR="00E003A9">
              <w:t>%)</w:t>
            </w:r>
          </w:p>
        </w:tc>
      </w:tr>
      <w:tr w:rsidR="00B21A9D" w:rsidRPr="00944A9E" w:rsidTr="00A46DD3">
        <w:trPr>
          <w:trHeight w:val="203"/>
          <w:jc w:val="center"/>
        </w:trPr>
        <w:tc>
          <w:tcPr>
            <w:tcW w:w="10207" w:type="dxa"/>
            <w:gridSpan w:val="8"/>
            <w:tcBorders>
              <w:top w:val="nil"/>
            </w:tcBorders>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Stručná anotace předmětu</w:t>
            </w:r>
          </w:p>
        </w:tc>
        <w:tc>
          <w:tcPr>
            <w:tcW w:w="6733" w:type="dxa"/>
            <w:gridSpan w:val="7"/>
            <w:tcBorders>
              <w:bottom w:val="nil"/>
            </w:tcBorders>
          </w:tcPr>
          <w:p w:rsidR="00B21A9D" w:rsidRPr="00944A9E" w:rsidRDefault="00B21A9D" w:rsidP="00E7344C">
            <w:pPr>
              <w:jc w:val="both"/>
            </w:pPr>
          </w:p>
        </w:tc>
      </w:tr>
      <w:tr w:rsidR="00B21A9D" w:rsidRPr="00944A9E" w:rsidTr="00B21A9D">
        <w:trPr>
          <w:trHeight w:val="3718"/>
          <w:jc w:val="center"/>
        </w:trPr>
        <w:tc>
          <w:tcPr>
            <w:tcW w:w="10207" w:type="dxa"/>
            <w:gridSpan w:val="8"/>
            <w:tcBorders>
              <w:top w:val="nil"/>
              <w:bottom w:val="single" w:sz="12" w:space="0" w:color="auto"/>
            </w:tcBorders>
          </w:tcPr>
          <w:p w:rsidR="00B21A9D" w:rsidRPr="00944A9E" w:rsidRDefault="00B21A9D" w:rsidP="00E7344C">
            <w:pPr>
              <w:jc w:val="both"/>
            </w:pPr>
          </w:p>
          <w:p w:rsidR="00B21A9D" w:rsidRPr="00944A9E" w:rsidRDefault="00B21A9D" w:rsidP="00E7344C">
            <w:r w:rsidRPr="00944A9E">
              <w:t>Rozbor studentských prekonceptů ve vztahu k problematice předmětu.</w:t>
            </w:r>
          </w:p>
          <w:p w:rsidR="00B21A9D" w:rsidRPr="00944A9E" w:rsidRDefault="00B21A9D" w:rsidP="00E7344C">
            <w:pPr>
              <w:jc w:val="both"/>
            </w:pPr>
            <w:r w:rsidRPr="00944A9E">
              <w:t>Předmět psychologie osobnosti.</w:t>
            </w:r>
          </w:p>
          <w:p w:rsidR="00B21A9D" w:rsidRPr="00944A9E" w:rsidRDefault="00B21A9D" w:rsidP="00E7344C">
            <w:pPr>
              <w:jc w:val="both"/>
            </w:pPr>
            <w:r w:rsidRPr="00944A9E">
              <w:t>Pojem osobnosti.</w:t>
            </w:r>
          </w:p>
          <w:p w:rsidR="00B21A9D" w:rsidRPr="00944A9E" w:rsidRDefault="00B21A9D" w:rsidP="00E7344C">
            <w:pPr>
              <w:jc w:val="both"/>
            </w:pPr>
            <w:r w:rsidRPr="00944A9E">
              <w:t>Vývoj osobnosti, determinace lidské psychiky.</w:t>
            </w:r>
          </w:p>
          <w:p w:rsidR="00B21A9D" w:rsidRPr="00944A9E" w:rsidRDefault="00B21A9D" w:rsidP="00E7344C">
            <w:pPr>
              <w:jc w:val="both"/>
            </w:pPr>
            <w:r w:rsidRPr="00944A9E">
              <w:t>Normalita osobnosti.</w:t>
            </w:r>
          </w:p>
          <w:p w:rsidR="00B21A9D" w:rsidRPr="00944A9E" w:rsidRDefault="00B21A9D" w:rsidP="00E7344C">
            <w:pPr>
              <w:jc w:val="both"/>
            </w:pPr>
            <w:r w:rsidRPr="00944A9E">
              <w:t>Teorie osobnosti.</w:t>
            </w:r>
          </w:p>
          <w:p w:rsidR="00B21A9D" w:rsidRPr="00944A9E" w:rsidRDefault="00B21A9D" w:rsidP="00E7344C">
            <w:pPr>
              <w:jc w:val="both"/>
            </w:pPr>
            <w:r w:rsidRPr="00944A9E">
              <w:t>Struktura osobnosti.</w:t>
            </w:r>
          </w:p>
          <w:p w:rsidR="00B21A9D" w:rsidRPr="00944A9E" w:rsidRDefault="00B21A9D" w:rsidP="00E7344C">
            <w:pPr>
              <w:jc w:val="both"/>
            </w:pPr>
            <w:r w:rsidRPr="00944A9E">
              <w:t>Temperament.</w:t>
            </w:r>
          </w:p>
          <w:p w:rsidR="00B21A9D" w:rsidRPr="00944A9E" w:rsidRDefault="00B21A9D" w:rsidP="00E7344C">
            <w:pPr>
              <w:jc w:val="both"/>
            </w:pPr>
            <w:r w:rsidRPr="00944A9E">
              <w:t>Charakter.</w:t>
            </w:r>
          </w:p>
          <w:p w:rsidR="00B21A9D" w:rsidRPr="00944A9E" w:rsidRDefault="00B21A9D" w:rsidP="00E7344C">
            <w:pPr>
              <w:jc w:val="both"/>
            </w:pPr>
            <w:r w:rsidRPr="00944A9E">
              <w:t>Schopnosti.</w:t>
            </w:r>
          </w:p>
          <w:p w:rsidR="00B21A9D" w:rsidRPr="00944A9E" w:rsidRDefault="00B21A9D" w:rsidP="00E7344C">
            <w:pPr>
              <w:jc w:val="both"/>
            </w:pPr>
            <w:r w:rsidRPr="00944A9E">
              <w:t>Motivační procesy.</w:t>
            </w:r>
          </w:p>
          <w:p w:rsidR="00B21A9D" w:rsidRPr="00944A9E" w:rsidRDefault="00B21A9D" w:rsidP="00E7344C">
            <w:pPr>
              <w:jc w:val="both"/>
            </w:pPr>
            <w:r w:rsidRPr="00944A9E">
              <w:t>Dynamika osobnosti.</w:t>
            </w:r>
          </w:p>
          <w:p w:rsidR="00B21A9D" w:rsidRPr="00944A9E" w:rsidRDefault="00B21A9D" w:rsidP="00E7344C">
            <w:pPr>
              <w:jc w:val="both"/>
            </w:pPr>
            <w:r w:rsidRPr="00944A9E">
              <w:t>Poznávání osobnosti.</w:t>
            </w:r>
          </w:p>
          <w:p w:rsidR="00B21A9D" w:rsidRDefault="00B21A9D" w:rsidP="00E7344C">
            <w:pPr>
              <w:jc w:val="both"/>
            </w:pPr>
            <w:r w:rsidRPr="00944A9E">
              <w:t>Osobnost pro budoucnost – pozitivní psychologie.</w:t>
            </w:r>
          </w:p>
          <w:p w:rsidR="00DC193A" w:rsidRDefault="00DC193A" w:rsidP="00E7344C">
            <w:pPr>
              <w:jc w:val="both"/>
            </w:pPr>
          </w:p>
          <w:p w:rsidR="00DC193A" w:rsidRDefault="00DC193A" w:rsidP="00E7344C">
            <w:pPr>
              <w:jc w:val="both"/>
              <w:rPr>
                <w:del w:id="724" w:author="Hana Navrátilová" w:date="2019-09-24T11:10:00Z"/>
              </w:rPr>
            </w:pPr>
          </w:p>
          <w:p w:rsidR="00DC193A" w:rsidRPr="00944A9E" w:rsidRDefault="00DC193A" w:rsidP="00E7344C">
            <w:pPr>
              <w:jc w:val="both"/>
            </w:pPr>
          </w:p>
        </w:tc>
      </w:tr>
      <w:tr w:rsidR="00B21A9D" w:rsidRPr="00944A9E" w:rsidTr="00E7344C">
        <w:trPr>
          <w:trHeight w:val="265"/>
          <w:jc w:val="center"/>
        </w:trPr>
        <w:tc>
          <w:tcPr>
            <w:tcW w:w="4041" w:type="dxa"/>
            <w:gridSpan w:val="2"/>
            <w:tcBorders>
              <w:top w:val="nil"/>
            </w:tcBorders>
            <w:shd w:val="clear" w:color="auto" w:fill="F7CAAC"/>
          </w:tcPr>
          <w:p w:rsidR="00B21A9D" w:rsidRPr="00944A9E" w:rsidRDefault="00B21A9D" w:rsidP="00E7344C">
            <w:pPr>
              <w:jc w:val="both"/>
            </w:pPr>
            <w:r w:rsidRPr="00944A9E">
              <w:rPr>
                <w:b/>
              </w:rPr>
              <w:t>Studijní literatura a studijní pomůcky</w:t>
            </w:r>
          </w:p>
        </w:tc>
        <w:tc>
          <w:tcPr>
            <w:tcW w:w="6166" w:type="dxa"/>
            <w:gridSpan w:val="6"/>
            <w:tcBorders>
              <w:top w:val="nil"/>
              <w:bottom w:val="nil"/>
            </w:tcBorders>
          </w:tcPr>
          <w:p w:rsidR="00B21A9D" w:rsidRPr="00944A9E" w:rsidRDefault="00B21A9D" w:rsidP="00E7344C">
            <w:pPr>
              <w:jc w:val="both"/>
            </w:pPr>
          </w:p>
        </w:tc>
      </w:tr>
      <w:tr w:rsidR="00B21A9D" w:rsidRPr="00944A9E" w:rsidTr="00B21A9D">
        <w:trPr>
          <w:trHeight w:val="1497"/>
          <w:jc w:val="center"/>
        </w:trPr>
        <w:tc>
          <w:tcPr>
            <w:tcW w:w="10207" w:type="dxa"/>
            <w:gridSpan w:val="8"/>
            <w:tcBorders>
              <w:top w:val="nil"/>
            </w:tcBorders>
          </w:tcPr>
          <w:p w:rsidR="00B21A9D" w:rsidRPr="00944A9E" w:rsidRDefault="00B21A9D" w:rsidP="00E7344C">
            <w:pPr>
              <w:jc w:val="both"/>
            </w:pPr>
          </w:p>
          <w:p w:rsidR="00B21A9D" w:rsidRPr="00944A9E" w:rsidRDefault="00B21A9D" w:rsidP="00E7344C">
            <w:pPr>
              <w:jc w:val="both"/>
              <w:rPr>
                <w:b/>
              </w:rPr>
            </w:pPr>
            <w:r w:rsidRPr="00944A9E">
              <w:rPr>
                <w:b/>
              </w:rPr>
              <w:t xml:space="preserve">Povinná literatura: </w:t>
            </w:r>
          </w:p>
          <w:p w:rsidR="00B21A9D" w:rsidRPr="001661B8" w:rsidRDefault="00B21A9D" w:rsidP="00E7344C">
            <w:pPr>
              <w:jc w:val="both"/>
            </w:pPr>
            <w:r w:rsidRPr="00944A9E">
              <w:t>Blatný, M. (2010). </w:t>
            </w:r>
            <w:r w:rsidRPr="00944A9E">
              <w:rPr>
                <w:i/>
                <w:iCs/>
              </w:rPr>
              <w:t>Psychologie osobnosti: h</w:t>
            </w:r>
            <w:r w:rsidRPr="001661B8">
              <w:rPr>
                <w:i/>
                <w:iCs/>
              </w:rPr>
              <w:t>lavní témata, současné přístupy</w:t>
            </w:r>
            <w:r w:rsidRPr="001661B8">
              <w:t>. Praha: Grada.</w:t>
            </w:r>
          </w:p>
          <w:p w:rsidR="00B21A9D" w:rsidRPr="001661B8" w:rsidRDefault="00B21A9D" w:rsidP="00E7344C">
            <w:pPr>
              <w:jc w:val="both"/>
            </w:pPr>
            <w:r w:rsidRPr="001661B8">
              <w:t xml:space="preserve">Hall, C. S., &amp; Lindzey, G. (1997). </w:t>
            </w:r>
            <w:r w:rsidRPr="001661B8">
              <w:rPr>
                <w:i/>
              </w:rPr>
              <w:t>Psychológia osobnosti</w:t>
            </w:r>
            <w:r w:rsidRPr="001661B8">
              <w:t>. Slovenské pedagogické nakladateľstvo.</w:t>
            </w:r>
          </w:p>
          <w:p w:rsidR="002029EE" w:rsidRPr="001661B8" w:rsidRDefault="002029EE" w:rsidP="00E7344C">
            <w:pPr>
              <w:jc w:val="both"/>
              <w:rPr>
                <w:ins w:id="725" w:author="Hana Navrátilová" w:date="2019-09-24T11:10:00Z"/>
              </w:rPr>
            </w:pPr>
            <w:ins w:id="726" w:author="Hana Navrátilová" w:date="2019-09-24T11:10:00Z">
              <w:r w:rsidRPr="001661B8">
                <w:t xml:space="preserve">Lukšík, I. </w:t>
              </w:r>
            </w:ins>
            <w:moveToRangeStart w:id="727" w:author="Hana Navrátilová" w:date="2019-09-24T11:10:00Z" w:name="move20215897"/>
            <w:moveTo w:id="728" w:author="Hana Navrátilová" w:date="2019-09-24T11:10:00Z">
              <w:r w:rsidRPr="001661B8">
                <w:t xml:space="preserve">(2013). </w:t>
              </w:r>
            </w:moveTo>
            <w:moveToRangeEnd w:id="727"/>
            <w:ins w:id="729" w:author="Hana Navrátilová" w:date="2019-09-24T11:10:00Z">
              <w:r w:rsidRPr="001661B8">
                <w:t xml:space="preserve"> Osoba v kontextech a textech. Bratislava: Humanitas.</w:t>
              </w:r>
            </w:ins>
          </w:p>
          <w:p w:rsidR="00B21A9D" w:rsidRPr="00944A9E" w:rsidDel="005B3B6B" w:rsidRDefault="00B21A9D" w:rsidP="00E7344C">
            <w:r w:rsidRPr="001661B8">
              <w:t>Smékal, V. (2009). </w:t>
            </w:r>
            <w:r w:rsidRPr="001661B8">
              <w:rPr>
                <w:i/>
                <w:iCs/>
              </w:rPr>
              <w:t>Pozvání do psychologie</w:t>
            </w:r>
            <w:r w:rsidRPr="00944A9E">
              <w:rPr>
                <w:i/>
                <w:iCs/>
              </w:rPr>
              <w:t xml:space="preserve"> oso</w:t>
            </w:r>
            <w:r w:rsidR="00F43075" w:rsidRPr="00944A9E">
              <w:rPr>
                <w:i/>
                <w:iCs/>
              </w:rPr>
              <w:t xml:space="preserve">bnosti: člověk v zrcadlení, </w:t>
            </w:r>
            <w:r w:rsidRPr="00944A9E">
              <w:rPr>
                <w:i/>
                <w:iCs/>
              </w:rPr>
              <w:t>vědomí a jednání</w:t>
            </w:r>
            <w:r w:rsidRPr="00944A9E">
              <w:t>. Brno: Barrister &amp; Principal.</w:t>
            </w:r>
          </w:p>
          <w:p w:rsidR="00B21A9D" w:rsidRPr="00944A9E" w:rsidRDefault="00B21A9D" w:rsidP="00E7344C">
            <w:pPr>
              <w:jc w:val="both"/>
            </w:pPr>
            <w:r w:rsidRPr="00944A9E">
              <w:t>Vágnerová, M. (2010). </w:t>
            </w:r>
            <w:r w:rsidRPr="00944A9E">
              <w:rPr>
                <w:i/>
                <w:iCs/>
              </w:rPr>
              <w:t>Psychologie osobnosti</w:t>
            </w:r>
            <w:r w:rsidRPr="00944A9E">
              <w:t>. Praha: Karolinum.</w:t>
            </w:r>
          </w:p>
          <w:p w:rsidR="00B21A9D" w:rsidRPr="00944A9E" w:rsidRDefault="00B21A9D" w:rsidP="00E7344C">
            <w:pPr>
              <w:jc w:val="both"/>
            </w:pPr>
            <w:r w:rsidRPr="00944A9E">
              <w:t xml:space="preserve">Zelina, M. (2011). </w:t>
            </w:r>
            <w:r w:rsidRPr="00944A9E">
              <w:rPr>
                <w:i/>
              </w:rPr>
              <w:t>Stratégie a metódy rozvoja osobnosti dieťaťa</w:t>
            </w:r>
            <w:r w:rsidRPr="00944A9E">
              <w:t>.</w:t>
            </w:r>
            <w:r w:rsidR="00F45161">
              <w:t xml:space="preserve"> </w:t>
            </w:r>
            <w:r w:rsidRPr="00944A9E">
              <w:t>IRIS, Bratislava.</w:t>
            </w:r>
          </w:p>
          <w:p w:rsidR="00B21A9D" w:rsidRPr="00944A9E" w:rsidRDefault="00B21A9D" w:rsidP="00E7344C">
            <w:pPr>
              <w:jc w:val="both"/>
              <w:rPr>
                <w:i/>
              </w:rPr>
            </w:pPr>
          </w:p>
          <w:p w:rsidR="00B21A9D" w:rsidRPr="00944A9E" w:rsidRDefault="00B21A9D" w:rsidP="00E7344C">
            <w:pPr>
              <w:jc w:val="both"/>
              <w:rPr>
                <w:b/>
              </w:rPr>
            </w:pPr>
            <w:r w:rsidRPr="00944A9E">
              <w:rPr>
                <w:b/>
              </w:rPr>
              <w:t xml:space="preserve">Doporučená literatura: </w:t>
            </w:r>
          </w:p>
          <w:p w:rsidR="00B21A9D" w:rsidRPr="00944A9E" w:rsidRDefault="00B21A9D" w:rsidP="00E7344C">
            <w:pPr>
              <w:jc w:val="both"/>
            </w:pPr>
            <w:r w:rsidRPr="00944A9E">
              <w:t xml:space="preserve">Drapela, V. J. (2011). </w:t>
            </w:r>
            <w:r w:rsidRPr="00944A9E">
              <w:rPr>
                <w:i/>
              </w:rPr>
              <w:t>Přehled teorií osobnosti</w:t>
            </w:r>
            <w:r w:rsidRPr="00944A9E">
              <w:t>. Praha: Portál.</w:t>
            </w:r>
          </w:p>
          <w:p w:rsidR="00B21A9D" w:rsidRPr="00944A9E" w:rsidRDefault="00B21A9D" w:rsidP="00E7344C">
            <w:pPr>
              <w:jc w:val="both"/>
            </w:pPr>
            <w:r w:rsidRPr="00944A9E">
              <w:t>Hřebíčková, M. (2011). </w:t>
            </w:r>
            <w:r w:rsidRPr="00944A9E">
              <w:rPr>
                <w:i/>
                <w:iCs/>
              </w:rPr>
              <w:t>Pětifaktorový model v psychologii osobnosti: přístupy, diagnostika, uplatnění</w:t>
            </w:r>
            <w:r w:rsidRPr="00944A9E">
              <w:t>. Praha: Grada.</w:t>
            </w:r>
          </w:p>
          <w:p w:rsidR="00B21A9D" w:rsidRPr="00944A9E" w:rsidRDefault="00B21A9D" w:rsidP="00E7344C">
            <w:pPr>
              <w:jc w:val="both"/>
            </w:pPr>
            <w:r w:rsidRPr="00944A9E">
              <w:t xml:space="preserve">Mareš, J. (2015). </w:t>
            </w:r>
            <w:r w:rsidRPr="00944A9E">
              <w:rPr>
                <w:i/>
              </w:rPr>
              <w:t>Pedagogická psychologie</w:t>
            </w:r>
            <w:r w:rsidRPr="00944A9E">
              <w:t>. Praha: Portál.</w:t>
            </w:r>
          </w:p>
          <w:p w:rsidR="00B21A9D" w:rsidRPr="00944A9E" w:rsidRDefault="00B21A9D" w:rsidP="00E7344C">
            <w:pPr>
              <w:jc w:val="both"/>
            </w:pPr>
            <w:r w:rsidRPr="00944A9E">
              <w:t>Říčan, P. (2010). </w:t>
            </w:r>
            <w:r w:rsidRPr="00944A9E">
              <w:rPr>
                <w:i/>
                <w:iCs/>
              </w:rPr>
              <w:t>Psychologie osobnosti: obor v pohybu</w:t>
            </w:r>
            <w:r w:rsidRPr="00944A9E">
              <w:t> (6., rev. a dopl. vyd.). Praha: Grada.</w:t>
            </w:r>
          </w:p>
          <w:p w:rsidR="00B21A9D" w:rsidRPr="00944A9E" w:rsidRDefault="00B21A9D" w:rsidP="00E7344C">
            <w:pPr>
              <w:jc w:val="both"/>
            </w:pPr>
            <w:r w:rsidRPr="00944A9E">
              <w:t xml:space="preserve">Slezáčková, A. (2012). </w:t>
            </w:r>
            <w:r w:rsidRPr="00944A9E">
              <w:rPr>
                <w:i/>
              </w:rPr>
              <w:t>Průvodce pozitivní psychologií</w:t>
            </w:r>
            <w:r w:rsidRPr="00944A9E">
              <w:t>. Praha: Grada.</w:t>
            </w:r>
          </w:p>
          <w:p w:rsidR="00B21A9D" w:rsidRPr="00944A9E" w:rsidRDefault="00B21A9D" w:rsidP="00E7344C">
            <w:pPr>
              <w:jc w:val="both"/>
            </w:pPr>
          </w:p>
          <w:p w:rsidR="003B651A" w:rsidRDefault="00475786" w:rsidP="00E7344C">
            <w:pPr>
              <w:jc w:val="both"/>
              <w:rPr>
                <w:ins w:id="730" w:author="Hana Navrátilová" w:date="2019-09-24T11:10:00Z"/>
              </w:rPr>
            </w:pPr>
            <w:r w:rsidRPr="00944A9E">
              <w:rPr>
                <w:b/>
              </w:rPr>
              <w:t>Studijní pomůcky:</w:t>
            </w:r>
            <w:r w:rsidR="00B21A9D" w:rsidRPr="00944A9E">
              <w:t>: pozorovací archy pro pedagogickou praxi</w:t>
            </w:r>
          </w:p>
          <w:p w:rsidR="00E003A9" w:rsidRPr="00944A9E" w:rsidRDefault="00E003A9" w:rsidP="00E7344C">
            <w:pPr>
              <w:jc w:val="both"/>
            </w:pPr>
          </w:p>
        </w:tc>
      </w:tr>
      <w:tr w:rsidR="00B21A9D" w:rsidRPr="00944A9E"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B21A9D" w:rsidRPr="00944A9E" w:rsidRDefault="00B21A9D" w:rsidP="00E7344C">
            <w:pPr>
              <w:jc w:val="center"/>
              <w:rPr>
                <w:b/>
              </w:rPr>
            </w:pPr>
            <w:r w:rsidRPr="00944A9E">
              <w:rPr>
                <w:b/>
              </w:rPr>
              <w:t>Informace ke kombinované nebo distanční formě</w:t>
            </w:r>
          </w:p>
        </w:tc>
      </w:tr>
      <w:tr w:rsidR="00B21A9D" w:rsidRPr="00944A9E" w:rsidTr="00E7344C">
        <w:trPr>
          <w:jc w:val="center"/>
        </w:trPr>
        <w:tc>
          <w:tcPr>
            <w:tcW w:w="5670" w:type="dxa"/>
            <w:gridSpan w:val="3"/>
            <w:tcBorders>
              <w:top w:val="single" w:sz="2" w:space="0" w:color="auto"/>
            </w:tcBorders>
            <w:shd w:val="clear" w:color="auto" w:fill="F7CAAC"/>
          </w:tcPr>
          <w:p w:rsidR="00B21A9D" w:rsidRPr="00944A9E" w:rsidRDefault="00B21A9D" w:rsidP="00E7344C">
            <w:pPr>
              <w:jc w:val="both"/>
            </w:pPr>
            <w:r w:rsidRPr="00944A9E">
              <w:rPr>
                <w:b/>
              </w:rPr>
              <w:t>Rozsah konzultací (soustředění)</w:t>
            </w:r>
          </w:p>
        </w:tc>
        <w:tc>
          <w:tcPr>
            <w:tcW w:w="709" w:type="dxa"/>
            <w:tcBorders>
              <w:top w:val="single" w:sz="2" w:space="0" w:color="auto"/>
            </w:tcBorders>
          </w:tcPr>
          <w:p w:rsidR="00B21A9D" w:rsidRPr="00944A9E" w:rsidRDefault="00B21A9D" w:rsidP="00E7344C">
            <w:pPr>
              <w:jc w:val="both"/>
            </w:pPr>
          </w:p>
        </w:tc>
        <w:tc>
          <w:tcPr>
            <w:tcW w:w="3828" w:type="dxa"/>
            <w:gridSpan w:val="4"/>
            <w:tcBorders>
              <w:top w:val="single" w:sz="2" w:space="0" w:color="auto"/>
            </w:tcBorders>
            <w:shd w:val="clear" w:color="auto" w:fill="F7CAAC"/>
          </w:tcPr>
          <w:p w:rsidR="00B21A9D" w:rsidRPr="00944A9E" w:rsidRDefault="00B21A9D" w:rsidP="00E7344C">
            <w:pPr>
              <w:jc w:val="both"/>
              <w:rPr>
                <w:b/>
              </w:rPr>
            </w:pPr>
            <w:r w:rsidRPr="00944A9E">
              <w:rPr>
                <w:b/>
              </w:rPr>
              <w:t xml:space="preserve">hodin </w:t>
            </w:r>
          </w:p>
        </w:tc>
      </w:tr>
      <w:tr w:rsidR="00B21A9D" w:rsidRPr="00944A9E" w:rsidTr="00B21A9D">
        <w:trPr>
          <w:jc w:val="center"/>
        </w:trPr>
        <w:tc>
          <w:tcPr>
            <w:tcW w:w="10207" w:type="dxa"/>
            <w:gridSpan w:val="8"/>
            <w:shd w:val="clear" w:color="auto" w:fill="F7CAAC"/>
          </w:tcPr>
          <w:p w:rsidR="00B21A9D" w:rsidRPr="00944A9E" w:rsidRDefault="00B21A9D" w:rsidP="00E7344C">
            <w:pPr>
              <w:jc w:val="both"/>
              <w:rPr>
                <w:b/>
              </w:rPr>
            </w:pPr>
            <w:r w:rsidRPr="00944A9E">
              <w:rPr>
                <w:b/>
              </w:rPr>
              <w:t>Informace o způsobu kontaktu s vyučujícím</w:t>
            </w:r>
          </w:p>
        </w:tc>
      </w:tr>
      <w:tr w:rsidR="00B21A9D" w:rsidRPr="00944A9E" w:rsidTr="00B21A9D">
        <w:trPr>
          <w:trHeight w:val="70"/>
          <w:jc w:val="center"/>
        </w:trPr>
        <w:tc>
          <w:tcPr>
            <w:tcW w:w="10207" w:type="dxa"/>
            <w:gridSpan w:val="8"/>
          </w:tcPr>
          <w:p w:rsidR="003B651A" w:rsidRDefault="003B651A" w:rsidP="00E7344C">
            <w:pPr>
              <w:jc w:val="both"/>
            </w:pPr>
          </w:p>
          <w:p w:rsidR="004869E7" w:rsidRPr="00944A9E" w:rsidRDefault="004869E7" w:rsidP="00E7344C">
            <w:pPr>
              <w:jc w:val="both"/>
            </w:pPr>
          </w:p>
        </w:tc>
      </w:tr>
    </w:tbl>
    <w:p w:rsidR="004869E7"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B21A9D" w:rsidRPr="00944A9E"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B21A9D" w:rsidRPr="00944A9E" w:rsidRDefault="00B21ED9" w:rsidP="00E7344C">
            <w:pPr>
              <w:jc w:val="both"/>
              <w:rPr>
                <w:b/>
                <w:sz w:val="28"/>
                <w:szCs w:val="28"/>
              </w:rPr>
            </w:pPr>
            <w:r>
              <w:br w:type="page"/>
            </w:r>
            <w:r w:rsidR="00B21A9D" w:rsidRPr="00944A9E">
              <w:br w:type="page"/>
            </w:r>
            <w:r w:rsidR="00B21A9D" w:rsidRPr="00944A9E">
              <w:rPr>
                <w:b/>
                <w:sz w:val="28"/>
                <w:szCs w:val="28"/>
              </w:rPr>
              <w:t>B-III – Charakteristika studijního předmětu</w:t>
            </w:r>
          </w:p>
        </w:tc>
      </w:tr>
      <w:tr w:rsidR="00B21A9D" w:rsidRPr="00944A9E" w:rsidTr="00E7344C">
        <w:trPr>
          <w:jc w:val="center"/>
        </w:trPr>
        <w:tc>
          <w:tcPr>
            <w:tcW w:w="3474" w:type="dxa"/>
            <w:tcBorders>
              <w:top w:val="double" w:sz="4" w:space="0" w:color="auto"/>
            </w:tcBorders>
            <w:shd w:val="clear" w:color="auto" w:fill="F7CAAC"/>
          </w:tcPr>
          <w:p w:rsidR="00B21A9D" w:rsidRPr="00944A9E" w:rsidRDefault="00B21A9D" w:rsidP="00E7344C">
            <w:pPr>
              <w:jc w:val="both"/>
              <w:rPr>
                <w:b/>
              </w:rPr>
            </w:pPr>
            <w:r w:rsidRPr="00944A9E">
              <w:rPr>
                <w:b/>
              </w:rPr>
              <w:t>Název studijního předmětu</w:t>
            </w:r>
          </w:p>
        </w:tc>
        <w:tc>
          <w:tcPr>
            <w:tcW w:w="6733" w:type="dxa"/>
            <w:gridSpan w:val="7"/>
            <w:tcBorders>
              <w:top w:val="double" w:sz="4" w:space="0" w:color="auto"/>
            </w:tcBorders>
          </w:tcPr>
          <w:p w:rsidR="00B21A9D" w:rsidRPr="00944A9E" w:rsidRDefault="00B21A9D" w:rsidP="00E7344C">
            <w:pPr>
              <w:jc w:val="both"/>
            </w:pPr>
            <w:r w:rsidRPr="00944A9E">
              <w:t>Filo</w:t>
            </w:r>
            <w:r w:rsidR="00F43075" w:rsidRPr="00944A9E">
              <w:t>sofické a antropologické pozadí</w:t>
            </w:r>
            <w:r w:rsidRPr="00944A9E">
              <w:t xml:space="preserve"> výchovy</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Typ předmětu</w:t>
            </w:r>
          </w:p>
        </w:tc>
        <w:tc>
          <w:tcPr>
            <w:tcW w:w="3411" w:type="dxa"/>
            <w:gridSpan w:val="4"/>
          </w:tcPr>
          <w:p w:rsidR="00B21A9D" w:rsidRPr="00944A9E" w:rsidRDefault="00B21A9D" w:rsidP="00E7344C">
            <w:pPr>
              <w:jc w:val="both"/>
            </w:pPr>
            <w:r w:rsidRPr="00944A9E">
              <w:t>povinný, ZT</w:t>
            </w:r>
          </w:p>
        </w:tc>
        <w:tc>
          <w:tcPr>
            <w:tcW w:w="2694" w:type="dxa"/>
            <w:gridSpan w:val="2"/>
            <w:shd w:val="clear" w:color="auto" w:fill="F7CAAC"/>
          </w:tcPr>
          <w:p w:rsidR="00B21A9D" w:rsidRPr="00944A9E" w:rsidRDefault="00B21A9D" w:rsidP="00E7344C">
            <w:pPr>
              <w:jc w:val="both"/>
            </w:pPr>
            <w:r w:rsidRPr="00944A9E">
              <w:rPr>
                <w:b/>
              </w:rPr>
              <w:t>doporučený ročník / semestr</w:t>
            </w:r>
          </w:p>
        </w:tc>
        <w:tc>
          <w:tcPr>
            <w:tcW w:w="628" w:type="dxa"/>
          </w:tcPr>
          <w:p w:rsidR="00B21A9D" w:rsidRPr="00944A9E" w:rsidRDefault="00B21A9D" w:rsidP="00E7344C">
            <w:pPr>
              <w:jc w:val="both"/>
            </w:pPr>
            <w:r w:rsidRPr="00944A9E">
              <w:t>1/LS</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Rozsah studijního předmětu</w:t>
            </w:r>
          </w:p>
        </w:tc>
        <w:tc>
          <w:tcPr>
            <w:tcW w:w="2196" w:type="dxa"/>
            <w:gridSpan w:val="2"/>
          </w:tcPr>
          <w:p w:rsidR="00B21A9D" w:rsidRPr="00944A9E" w:rsidRDefault="00B21A9D" w:rsidP="00E7344C">
            <w:pPr>
              <w:jc w:val="both"/>
            </w:pPr>
            <w:r w:rsidRPr="00944A9E">
              <w:t>14p+14s</w:t>
            </w:r>
          </w:p>
        </w:tc>
        <w:tc>
          <w:tcPr>
            <w:tcW w:w="709" w:type="dxa"/>
            <w:shd w:val="clear" w:color="auto" w:fill="F7CAAC"/>
          </w:tcPr>
          <w:p w:rsidR="00B21A9D" w:rsidRPr="00944A9E" w:rsidRDefault="00B21A9D" w:rsidP="00E7344C">
            <w:pPr>
              <w:jc w:val="both"/>
              <w:rPr>
                <w:b/>
              </w:rPr>
            </w:pPr>
            <w:r w:rsidRPr="00944A9E">
              <w:rPr>
                <w:b/>
              </w:rPr>
              <w:t xml:space="preserve">hod. </w:t>
            </w:r>
          </w:p>
        </w:tc>
        <w:tc>
          <w:tcPr>
            <w:tcW w:w="506" w:type="dxa"/>
          </w:tcPr>
          <w:p w:rsidR="00B21A9D" w:rsidRPr="00944A9E" w:rsidRDefault="00731397" w:rsidP="00E7344C">
            <w:pPr>
              <w:jc w:val="both"/>
            </w:pPr>
            <w:r w:rsidRPr="00944A9E">
              <w:t>28</w:t>
            </w:r>
          </w:p>
        </w:tc>
        <w:tc>
          <w:tcPr>
            <w:tcW w:w="2155" w:type="dxa"/>
            <w:shd w:val="clear" w:color="auto" w:fill="F7CAAC"/>
          </w:tcPr>
          <w:p w:rsidR="00B21A9D" w:rsidRPr="00944A9E" w:rsidRDefault="00B21A9D" w:rsidP="00E7344C">
            <w:pPr>
              <w:jc w:val="both"/>
              <w:rPr>
                <w:b/>
              </w:rPr>
            </w:pPr>
            <w:r w:rsidRPr="00944A9E">
              <w:rPr>
                <w:b/>
              </w:rPr>
              <w:t>kreditů</w:t>
            </w:r>
          </w:p>
        </w:tc>
        <w:tc>
          <w:tcPr>
            <w:tcW w:w="1167" w:type="dxa"/>
            <w:gridSpan w:val="2"/>
          </w:tcPr>
          <w:p w:rsidR="00B21A9D" w:rsidRPr="00944A9E" w:rsidRDefault="00B21A9D" w:rsidP="00E7344C">
            <w:pPr>
              <w:jc w:val="both"/>
            </w:pPr>
            <w:r w:rsidRPr="00944A9E">
              <w:t>3</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Prerekvizity, korekvizity, ekvivalence</w:t>
            </w:r>
          </w:p>
        </w:tc>
        <w:tc>
          <w:tcPr>
            <w:tcW w:w="6733" w:type="dxa"/>
            <w:gridSpan w:val="7"/>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Způsob ověření studijních výsledků</w:t>
            </w:r>
          </w:p>
        </w:tc>
        <w:tc>
          <w:tcPr>
            <w:tcW w:w="3411" w:type="dxa"/>
            <w:gridSpan w:val="4"/>
          </w:tcPr>
          <w:p w:rsidR="00B21A9D" w:rsidRPr="00944A9E" w:rsidRDefault="00B21A9D" w:rsidP="00E7344C">
            <w:pPr>
              <w:jc w:val="both"/>
            </w:pPr>
            <w:r w:rsidRPr="00944A9E">
              <w:t>klasifikovaný zápočet</w:t>
            </w:r>
          </w:p>
        </w:tc>
        <w:tc>
          <w:tcPr>
            <w:tcW w:w="2155" w:type="dxa"/>
            <w:shd w:val="clear" w:color="auto" w:fill="F7CAAC"/>
          </w:tcPr>
          <w:p w:rsidR="00B21A9D" w:rsidRPr="00944A9E" w:rsidRDefault="00B21A9D" w:rsidP="00E7344C">
            <w:pPr>
              <w:jc w:val="both"/>
              <w:rPr>
                <w:b/>
              </w:rPr>
            </w:pPr>
            <w:r w:rsidRPr="00944A9E">
              <w:rPr>
                <w:b/>
              </w:rPr>
              <w:t>Forma výuky</w:t>
            </w:r>
          </w:p>
        </w:tc>
        <w:tc>
          <w:tcPr>
            <w:tcW w:w="1167" w:type="dxa"/>
            <w:gridSpan w:val="2"/>
          </w:tcPr>
          <w:p w:rsidR="00B21A9D" w:rsidRPr="00944A9E" w:rsidRDefault="00B21A9D" w:rsidP="00E7344C">
            <w:pPr>
              <w:jc w:val="both"/>
            </w:pPr>
            <w:r w:rsidRPr="00944A9E">
              <w:t>přednáška seminář</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B21A9D" w:rsidRPr="00944A9E" w:rsidRDefault="00B21A9D" w:rsidP="00E7344C">
            <w:pPr>
              <w:jc w:val="both"/>
            </w:pPr>
            <w:r w:rsidRPr="00944A9E">
              <w:t xml:space="preserve">Docházka (80% účast ve výuce). </w:t>
            </w:r>
          </w:p>
          <w:p w:rsidR="00B21A9D" w:rsidRPr="00944A9E" w:rsidRDefault="00B21A9D" w:rsidP="00E7344C">
            <w:pPr>
              <w:jc w:val="both"/>
            </w:pPr>
            <w:r w:rsidRPr="00944A9E">
              <w:t>Seminární práce spojená s prezentací, písemná a kolokviální zkouška.</w:t>
            </w:r>
          </w:p>
        </w:tc>
      </w:tr>
      <w:tr w:rsidR="00B21A9D" w:rsidRPr="00944A9E" w:rsidTr="00727175">
        <w:trPr>
          <w:trHeight w:val="347"/>
          <w:jc w:val="center"/>
        </w:trPr>
        <w:tc>
          <w:tcPr>
            <w:tcW w:w="10207" w:type="dxa"/>
            <w:gridSpan w:val="8"/>
            <w:tcBorders>
              <w:top w:val="nil"/>
            </w:tcBorders>
          </w:tcPr>
          <w:p w:rsidR="00B21A9D" w:rsidRPr="00944A9E" w:rsidRDefault="00B21A9D" w:rsidP="00E7344C">
            <w:pPr>
              <w:jc w:val="both"/>
            </w:pPr>
          </w:p>
        </w:tc>
      </w:tr>
      <w:tr w:rsidR="00B21A9D" w:rsidRPr="00944A9E" w:rsidTr="00E7344C">
        <w:trPr>
          <w:trHeight w:val="197"/>
          <w:jc w:val="center"/>
        </w:trPr>
        <w:tc>
          <w:tcPr>
            <w:tcW w:w="3474" w:type="dxa"/>
            <w:tcBorders>
              <w:top w:val="nil"/>
            </w:tcBorders>
            <w:shd w:val="clear" w:color="auto" w:fill="F7CAAC"/>
          </w:tcPr>
          <w:p w:rsidR="00B21A9D" w:rsidRPr="00944A9E" w:rsidRDefault="00B21A9D" w:rsidP="00E7344C">
            <w:pPr>
              <w:jc w:val="both"/>
              <w:rPr>
                <w:b/>
              </w:rPr>
            </w:pPr>
            <w:r w:rsidRPr="00944A9E">
              <w:rPr>
                <w:b/>
              </w:rPr>
              <w:t>Garant předmětu</w:t>
            </w:r>
          </w:p>
        </w:tc>
        <w:tc>
          <w:tcPr>
            <w:tcW w:w="6733" w:type="dxa"/>
            <w:gridSpan w:val="7"/>
            <w:tcBorders>
              <w:top w:val="nil"/>
            </w:tcBorders>
          </w:tcPr>
          <w:p w:rsidR="00B21A9D" w:rsidRPr="00944A9E" w:rsidRDefault="00E003A9" w:rsidP="00E7344C">
            <w:ins w:id="731" w:author="Hana Navrátilová" w:date="2019-09-24T11:10:00Z">
              <w:r>
                <w:t xml:space="preserve">prof. </w:t>
              </w:r>
            </w:ins>
            <w:moveToRangeStart w:id="732" w:author="Hana Navrátilová" w:date="2019-09-24T11:10:00Z" w:name="move20215898"/>
            <w:moveTo w:id="733" w:author="Hana Navrátilová" w:date="2019-09-24T11:10:00Z">
              <w:r>
                <w:t xml:space="preserve">PhDr. </w:t>
              </w:r>
            </w:moveTo>
            <w:moveToRangeEnd w:id="732"/>
            <w:ins w:id="734" w:author="Hana Navrátilová" w:date="2019-09-24T11:10:00Z">
              <w:r>
                <w:t xml:space="preserve">Ivo Jirásek, CSc. </w:t>
              </w:r>
            </w:ins>
            <w:moveFromRangeStart w:id="735" w:author="Hana Navrátilová" w:date="2019-09-24T11:10:00Z" w:name="move20215894"/>
            <w:moveFrom w:id="736" w:author="Hana Navrátilová" w:date="2019-09-24T11:10:00Z">
              <w:r w:rsidR="00AD2FAA">
                <w:t xml:space="preserve">doc. PaedDr. </w:t>
              </w:r>
            </w:moveFrom>
            <w:moveFromRangeEnd w:id="735"/>
            <w:del w:id="737" w:author="Hana Navrátilová" w:date="2019-09-24T11:10:00Z">
              <w:r w:rsidR="00B21A9D" w:rsidRPr="00944A9E">
                <w:delText>Jana Majerčíková, PhD.</w:delText>
              </w:r>
            </w:del>
          </w:p>
        </w:tc>
      </w:tr>
      <w:tr w:rsidR="00B21A9D" w:rsidRPr="00944A9E" w:rsidTr="00E7344C">
        <w:trPr>
          <w:trHeight w:val="543"/>
          <w:jc w:val="center"/>
        </w:trPr>
        <w:tc>
          <w:tcPr>
            <w:tcW w:w="3474" w:type="dxa"/>
            <w:tcBorders>
              <w:top w:val="nil"/>
            </w:tcBorders>
            <w:shd w:val="clear" w:color="auto" w:fill="F7CAAC"/>
          </w:tcPr>
          <w:p w:rsidR="00B21A9D" w:rsidRPr="00944A9E" w:rsidRDefault="00B21A9D" w:rsidP="00E7344C">
            <w:pPr>
              <w:jc w:val="both"/>
              <w:rPr>
                <w:b/>
              </w:rPr>
            </w:pPr>
            <w:r w:rsidRPr="00944A9E">
              <w:rPr>
                <w:b/>
              </w:rPr>
              <w:t>Zapojení garanta do výuky předmětu</w:t>
            </w:r>
          </w:p>
        </w:tc>
        <w:tc>
          <w:tcPr>
            <w:tcW w:w="6733" w:type="dxa"/>
            <w:gridSpan w:val="7"/>
            <w:tcBorders>
              <w:top w:val="nil"/>
            </w:tcBorders>
          </w:tcPr>
          <w:p w:rsidR="00B21A9D" w:rsidRPr="00944A9E" w:rsidRDefault="00B21A9D" w:rsidP="00E7344C">
            <w:pPr>
              <w:jc w:val="both"/>
            </w:pPr>
            <w:r w:rsidRPr="00944A9E">
              <w:t>přednášející, vede seminář</w:t>
            </w: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Vyučující</w:t>
            </w:r>
          </w:p>
        </w:tc>
        <w:tc>
          <w:tcPr>
            <w:tcW w:w="6733" w:type="dxa"/>
            <w:gridSpan w:val="7"/>
            <w:tcBorders>
              <w:bottom w:val="nil"/>
            </w:tcBorders>
            <w:shd w:val="clear" w:color="auto" w:fill="auto"/>
          </w:tcPr>
          <w:p w:rsidR="00B21A9D" w:rsidRPr="00944A9E" w:rsidRDefault="00E003A9" w:rsidP="00E7344C">
            <w:pPr>
              <w:rPr>
                <w:b/>
              </w:rPr>
            </w:pPr>
            <w:ins w:id="738" w:author="Hana Navrátilová" w:date="2019-09-24T11:10:00Z">
              <w:r>
                <w:t xml:space="preserve">prof. </w:t>
              </w:r>
            </w:ins>
            <w:moveToRangeStart w:id="739" w:author="Hana Navrátilová" w:date="2019-09-24T11:10:00Z" w:name="move20215899"/>
            <w:moveTo w:id="740" w:author="Hana Navrátilová" w:date="2019-09-24T11:10:00Z">
              <w:r>
                <w:t xml:space="preserve">PhDr. </w:t>
              </w:r>
            </w:moveTo>
            <w:moveToRangeEnd w:id="739"/>
            <w:ins w:id="741" w:author="Hana Navrátilová" w:date="2019-09-24T11:10:00Z">
              <w:r>
                <w:t>Ivo Jirásek, CSc. (100%)</w:t>
              </w:r>
            </w:ins>
            <w:moveFromRangeStart w:id="742" w:author="Hana Navrátilová" w:date="2019-09-24T11:10:00Z" w:name="move20215900"/>
            <w:moveFrom w:id="743" w:author="Hana Navrátilová" w:date="2019-09-24T11:10:00Z">
              <w:r w:rsidR="00210F94">
                <w:t>doc.</w:t>
              </w:r>
              <w:r w:rsidR="00DC5532">
                <w:t xml:space="preserve"> </w:t>
              </w:r>
            </w:moveFrom>
            <w:moveFromRangeEnd w:id="742"/>
            <w:del w:id="744" w:author="Hana Navrátilová" w:date="2019-09-24T11:10:00Z">
              <w:r w:rsidR="00B21A9D" w:rsidRPr="00944A9E">
                <w:delText>Pa</w:delText>
              </w:r>
              <w:r w:rsidR="00056437" w:rsidRPr="00944A9E">
                <w:delText>edDr. Jana Majerčíková, PhD. (5</w:delText>
              </w:r>
              <w:r w:rsidR="00B21A9D" w:rsidRPr="00944A9E">
                <w:delText>0%)</w:delText>
              </w:r>
              <w:r w:rsidR="00056437" w:rsidRPr="00944A9E">
                <w:rPr>
                  <w:b/>
                </w:rPr>
                <w:delText xml:space="preserve">, </w:delText>
              </w:r>
            </w:del>
            <w:moveFromRangeStart w:id="745" w:author="Hana Navrátilová" w:date="2019-09-24T11:10:00Z" w:name="move20215901"/>
            <w:moveFrom w:id="746" w:author="Hana Navrátilová" w:date="2019-09-24T11:10:00Z">
              <w:r w:rsidR="00210F94">
                <w:t>doc</w:t>
              </w:r>
              <w:r w:rsidR="00DC5532">
                <w:t xml:space="preserve">. </w:t>
              </w:r>
            </w:moveFrom>
            <w:moveFromRangeEnd w:id="745"/>
            <w:del w:id="747" w:author="Hana Navrátilová" w:date="2019-09-24T11:10:00Z">
              <w:r w:rsidR="00056437" w:rsidRPr="00944A9E">
                <w:delText xml:space="preserve">PhDr. </w:delText>
              </w:r>
              <w:r w:rsidR="008C40A4">
                <w:delText>Zuzana Petrová, PhD.</w:delText>
              </w:r>
              <w:r w:rsidR="00056437" w:rsidRPr="00944A9E">
                <w:delText xml:space="preserve"> (50 %)</w:delText>
              </w:r>
            </w:del>
          </w:p>
        </w:tc>
      </w:tr>
      <w:tr w:rsidR="00B21A9D" w:rsidRPr="00944A9E" w:rsidTr="00B21A9D">
        <w:trPr>
          <w:trHeight w:val="322"/>
          <w:jc w:val="center"/>
        </w:trPr>
        <w:tc>
          <w:tcPr>
            <w:tcW w:w="10207" w:type="dxa"/>
            <w:gridSpan w:val="8"/>
            <w:tcBorders>
              <w:top w:val="nil"/>
            </w:tcBorders>
          </w:tcPr>
          <w:p w:rsidR="00B21A9D" w:rsidRPr="00944A9E" w:rsidRDefault="00B21A9D" w:rsidP="00E7344C">
            <w:pPr>
              <w:jc w:val="both"/>
            </w:pPr>
          </w:p>
        </w:tc>
      </w:tr>
      <w:tr w:rsidR="00B21A9D" w:rsidRPr="00944A9E" w:rsidTr="00E7344C">
        <w:trPr>
          <w:jc w:val="center"/>
        </w:trPr>
        <w:tc>
          <w:tcPr>
            <w:tcW w:w="3474" w:type="dxa"/>
            <w:shd w:val="clear" w:color="auto" w:fill="F7CAAC"/>
          </w:tcPr>
          <w:p w:rsidR="00B21A9D" w:rsidRPr="00944A9E" w:rsidRDefault="00B21A9D" w:rsidP="00E7344C">
            <w:pPr>
              <w:jc w:val="both"/>
              <w:rPr>
                <w:b/>
              </w:rPr>
            </w:pPr>
            <w:r w:rsidRPr="00944A9E">
              <w:rPr>
                <w:b/>
              </w:rPr>
              <w:t>Stručná anotace předmětu</w:t>
            </w:r>
          </w:p>
        </w:tc>
        <w:tc>
          <w:tcPr>
            <w:tcW w:w="6733" w:type="dxa"/>
            <w:gridSpan w:val="7"/>
            <w:tcBorders>
              <w:bottom w:val="nil"/>
            </w:tcBorders>
          </w:tcPr>
          <w:p w:rsidR="00B21A9D" w:rsidRPr="00944A9E" w:rsidRDefault="00B21A9D" w:rsidP="00E7344C">
            <w:pPr>
              <w:jc w:val="both"/>
            </w:pPr>
          </w:p>
        </w:tc>
      </w:tr>
      <w:tr w:rsidR="00B21A9D" w:rsidRPr="00944A9E" w:rsidTr="00B21A9D">
        <w:trPr>
          <w:trHeight w:val="3636"/>
          <w:jc w:val="center"/>
        </w:trPr>
        <w:tc>
          <w:tcPr>
            <w:tcW w:w="10207" w:type="dxa"/>
            <w:gridSpan w:val="8"/>
            <w:tcBorders>
              <w:top w:val="nil"/>
              <w:bottom w:val="single" w:sz="12" w:space="0" w:color="auto"/>
            </w:tcBorders>
          </w:tcPr>
          <w:p w:rsidR="00B21A9D" w:rsidRPr="00944A9E" w:rsidRDefault="00B21A9D" w:rsidP="00E7344C">
            <w:pPr>
              <w:jc w:val="both"/>
            </w:pPr>
          </w:p>
          <w:p w:rsidR="00B21A9D" w:rsidRPr="00944A9E" w:rsidRDefault="00B21A9D" w:rsidP="00E7344C">
            <w:pPr>
              <w:widowControl w:val="0"/>
              <w:tabs>
                <w:tab w:val="left" w:pos="720"/>
              </w:tabs>
              <w:autoSpaceDE w:val="0"/>
              <w:autoSpaceDN w:val="0"/>
              <w:adjustRightInd w:val="0"/>
            </w:pPr>
            <w:r w:rsidRPr="00944A9E">
              <w:t xml:space="preserve">Všeobecné otázky filozofie výchovy – výchova, její smysl a cíl pro člověka, společnost a svět. </w:t>
            </w:r>
          </w:p>
          <w:p w:rsidR="00B21A9D" w:rsidRPr="00944A9E" w:rsidRDefault="00B21A9D" w:rsidP="00E7344C">
            <w:pPr>
              <w:widowControl w:val="0"/>
              <w:tabs>
                <w:tab w:val="left" w:pos="720"/>
              </w:tabs>
              <w:autoSpaceDE w:val="0"/>
              <w:autoSpaceDN w:val="0"/>
              <w:adjustRightInd w:val="0"/>
            </w:pPr>
            <w:r w:rsidRPr="00944A9E">
              <w:t>Vymezení předmětu pedagogické antropologie.</w:t>
            </w:r>
          </w:p>
          <w:p w:rsidR="00B21A9D" w:rsidRPr="00944A9E" w:rsidRDefault="00B21A9D" w:rsidP="00E7344C">
            <w:pPr>
              <w:jc w:val="both"/>
            </w:pPr>
            <w:r w:rsidRPr="00944A9E">
              <w:t>Antropologické základy výchovy.</w:t>
            </w:r>
          </w:p>
          <w:p w:rsidR="00B21A9D" w:rsidRPr="00944A9E" w:rsidRDefault="00B21A9D" w:rsidP="00E7344C">
            <w:pPr>
              <w:widowControl w:val="0"/>
              <w:tabs>
                <w:tab w:val="left" w:pos="720"/>
              </w:tabs>
              <w:autoSpaceDE w:val="0"/>
              <w:autoSpaceDN w:val="0"/>
              <w:adjustRightInd w:val="0"/>
            </w:pPr>
            <w:r w:rsidRPr="00944A9E">
              <w:t>Historický vývoj názorů na výchovu.</w:t>
            </w:r>
          </w:p>
          <w:p w:rsidR="00B21A9D" w:rsidRPr="00944A9E" w:rsidRDefault="00B21A9D" w:rsidP="00E7344C">
            <w:pPr>
              <w:widowControl w:val="0"/>
              <w:tabs>
                <w:tab w:val="left" w:pos="720"/>
              </w:tabs>
              <w:autoSpaceDE w:val="0"/>
              <w:autoSpaceDN w:val="0"/>
              <w:adjustRightInd w:val="0"/>
            </w:pPr>
            <w:r w:rsidRPr="00944A9E">
              <w:t>Teorie výchovy, filozofie výchovy, teorie učení, epistemologick</w:t>
            </w:r>
            <w:r w:rsidR="008B44C2" w:rsidRPr="00944A9E">
              <w:t>á</w:t>
            </w:r>
            <w:r w:rsidRPr="00944A9E">
              <w:t xml:space="preserve"> východiska vyučování.</w:t>
            </w:r>
          </w:p>
          <w:p w:rsidR="00B21A9D" w:rsidRPr="00944A9E" w:rsidRDefault="00B21A9D" w:rsidP="00E7344C">
            <w:pPr>
              <w:widowControl w:val="0"/>
              <w:tabs>
                <w:tab w:val="left" w:pos="720"/>
              </w:tabs>
              <w:autoSpaceDE w:val="0"/>
              <w:autoSpaceDN w:val="0"/>
              <w:adjustRightInd w:val="0"/>
            </w:pPr>
            <w:r w:rsidRPr="00944A9E">
              <w:t>Filosofický přístup ve výchově.</w:t>
            </w:r>
          </w:p>
          <w:p w:rsidR="00B21A9D" w:rsidRPr="00944A9E" w:rsidRDefault="00B21A9D" w:rsidP="00E7344C">
            <w:pPr>
              <w:jc w:val="both"/>
            </w:pPr>
            <w:r w:rsidRPr="00944A9E">
              <w:t>Kritické myšlení ve výchově.</w:t>
            </w:r>
          </w:p>
          <w:p w:rsidR="00B21A9D" w:rsidRPr="00944A9E" w:rsidRDefault="00B21A9D" w:rsidP="00E7344C">
            <w:r w:rsidRPr="00944A9E">
              <w:t xml:space="preserve">Komplexní nazírání na svět výchovy </w:t>
            </w:r>
            <w:r w:rsidR="008B44C2" w:rsidRPr="00944A9E">
              <w:t>–</w:t>
            </w:r>
            <w:r w:rsidR="004B6344">
              <w:t xml:space="preserve"> </w:t>
            </w:r>
            <w:r w:rsidRPr="00944A9E">
              <w:t>koncepce</w:t>
            </w:r>
            <w:r w:rsidR="004B6344">
              <w:t xml:space="preserve"> </w:t>
            </w:r>
            <w:r w:rsidRPr="00944A9E">
              <w:t xml:space="preserve">člověka a jeho vychovatelnosti. </w:t>
            </w:r>
          </w:p>
          <w:p w:rsidR="00B21A9D" w:rsidRPr="00944A9E" w:rsidRDefault="00B21A9D" w:rsidP="00E7344C">
            <w:r w:rsidRPr="00944A9E">
              <w:t xml:space="preserve">Koncepce smyslu života a její dopad ve výchově. </w:t>
            </w:r>
          </w:p>
          <w:p w:rsidR="00B21A9D" w:rsidRPr="00944A9E" w:rsidRDefault="00B21A9D" w:rsidP="00E7344C">
            <w:r w:rsidRPr="00944A9E">
              <w:t>Možnosti a meze lidského poznání, etické otázky výchovy.</w:t>
            </w:r>
          </w:p>
          <w:p w:rsidR="00B21A9D" w:rsidRPr="00944A9E" w:rsidRDefault="00B21A9D" w:rsidP="00E7344C">
            <w:r w:rsidRPr="00944A9E">
              <w:t>Stanoviska k lidskému životu a světu hodnot, jejich transfer do výchovy.</w:t>
            </w:r>
          </w:p>
          <w:p w:rsidR="00B21A9D" w:rsidRPr="00944A9E" w:rsidRDefault="00B21A9D" w:rsidP="00E7344C">
            <w:pPr>
              <w:widowControl w:val="0"/>
              <w:tabs>
                <w:tab w:val="left" w:pos="720"/>
              </w:tabs>
              <w:autoSpaceDE w:val="0"/>
              <w:autoSpaceDN w:val="0"/>
              <w:adjustRightInd w:val="0"/>
            </w:pPr>
            <w:r w:rsidRPr="00944A9E">
              <w:t>Základní paradigmata v pedagogice.</w:t>
            </w:r>
          </w:p>
          <w:p w:rsidR="00B21A9D" w:rsidRPr="00944A9E" w:rsidRDefault="00C80CD3" w:rsidP="00E7344C">
            <w:r>
              <w:t>Jelénková</w:t>
            </w:r>
            <w:r w:rsidR="00B21A9D" w:rsidRPr="00944A9E">
              <w:t xml:space="preserve"> pedagogika a antipedagogika.</w:t>
            </w:r>
          </w:p>
          <w:p w:rsidR="00FB4C24" w:rsidRPr="00944A9E" w:rsidRDefault="00FB4C24" w:rsidP="00E7344C">
            <w:r w:rsidRPr="00944A9E">
              <w:t>Filozofie existencionalismu, fenomenologie a hermeneutiky.</w:t>
            </w:r>
          </w:p>
          <w:p w:rsidR="00B21A9D" w:rsidRDefault="00B21A9D" w:rsidP="00E7344C">
            <w:pPr>
              <w:jc w:val="both"/>
            </w:pPr>
            <w:r w:rsidRPr="00944A9E">
              <w:t>Výchova v postmoderní společnosti.</w:t>
            </w:r>
          </w:p>
          <w:p w:rsidR="00DC193A" w:rsidRDefault="00DC193A" w:rsidP="00E7344C">
            <w:pPr>
              <w:jc w:val="both"/>
              <w:rPr>
                <w:del w:id="748" w:author="Hana Navrátilová" w:date="2019-09-24T11:10:00Z"/>
              </w:rPr>
            </w:pPr>
          </w:p>
          <w:p w:rsidR="00DC193A" w:rsidRDefault="00DC193A" w:rsidP="00E7344C">
            <w:pPr>
              <w:jc w:val="both"/>
              <w:rPr>
                <w:del w:id="749" w:author="Hana Navrátilová" w:date="2019-09-24T11:10:00Z"/>
              </w:rPr>
            </w:pPr>
          </w:p>
          <w:p w:rsidR="00DC193A" w:rsidRDefault="00DC193A" w:rsidP="00E7344C">
            <w:pPr>
              <w:jc w:val="both"/>
              <w:rPr>
                <w:del w:id="750" w:author="Hana Navrátilová" w:date="2019-09-24T11:10:00Z"/>
              </w:rPr>
            </w:pPr>
          </w:p>
          <w:p w:rsidR="00DC193A" w:rsidRPr="00944A9E" w:rsidRDefault="00DC193A" w:rsidP="00E7344C">
            <w:pPr>
              <w:jc w:val="both"/>
            </w:pPr>
          </w:p>
        </w:tc>
      </w:tr>
      <w:tr w:rsidR="00B21A9D" w:rsidRPr="00944A9E" w:rsidTr="00E7344C">
        <w:trPr>
          <w:trHeight w:val="265"/>
          <w:jc w:val="center"/>
        </w:trPr>
        <w:tc>
          <w:tcPr>
            <w:tcW w:w="4041" w:type="dxa"/>
            <w:gridSpan w:val="2"/>
            <w:tcBorders>
              <w:top w:val="nil"/>
            </w:tcBorders>
            <w:shd w:val="clear" w:color="auto" w:fill="F7CAAC"/>
          </w:tcPr>
          <w:p w:rsidR="00B21A9D" w:rsidRPr="00944A9E" w:rsidRDefault="00B21A9D" w:rsidP="00E7344C">
            <w:pPr>
              <w:jc w:val="both"/>
            </w:pPr>
            <w:r w:rsidRPr="00944A9E">
              <w:rPr>
                <w:b/>
              </w:rPr>
              <w:t>Studijní literatura a studijní pomůcky</w:t>
            </w:r>
          </w:p>
        </w:tc>
        <w:tc>
          <w:tcPr>
            <w:tcW w:w="6166" w:type="dxa"/>
            <w:gridSpan w:val="6"/>
            <w:tcBorders>
              <w:top w:val="nil"/>
              <w:bottom w:val="nil"/>
            </w:tcBorders>
          </w:tcPr>
          <w:p w:rsidR="00B21A9D" w:rsidRPr="00944A9E" w:rsidRDefault="00B21A9D" w:rsidP="00E7344C">
            <w:pPr>
              <w:jc w:val="both"/>
            </w:pPr>
          </w:p>
        </w:tc>
      </w:tr>
      <w:tr w:rsidR="00B21A9D" w:rsidRPr="00944A9E" w:rsidTr="00B21A9D">
        <w:trPr>
          <w:trHeight w:val="1497"/>
          <w:jc w:val="center"/>
        </w:trPr>
        <w:tc>
          <w:tcPr>
            <w:tcW w:w="10207" w:type="dxa"/>
            <w:gridSpan w:val="8"/>
            <w:tcBorders>
              <w:top w:val="nil"/>
            </w:tcBorders>
          </w:tcPr>
          <w:p w:rsidR="00B21A9D" w:rsidRPr="00944A9E" w:rsidRDefault="00B21A9D" w:rsidP="00E7344C">
            <w:pPr>
              <w:jc w:val="both"/>
            </w:pPr>
          </w:p>
          <w:p w:rsidR="002029EE" w:rsidRPr="002029EE" w:rsidRDefault="00B21A9D" w:rsidP="002029EE">
            <w:pPr>
              <w:jc w:val="both"/>
              <w:rPr>
                <w:ins w:id="751" w:author="Hana Navrátilová" w:date="2019-09-24T11:10:00Z"/>
                <w:b/>
              </w:rPr>
            </w:pPr>
            <w:r w:rsidRPr="002029EE">
              <w:rPr>
                <w:b/>
              </w:rPr>
              <w:t>Povinná literatura:</w:t>
            </w:r>
            <w:ins w:id="752" w:author="Hana Navrátilová" w:date="2019-09-24T11:10:00Z">
              <w:r w:rsidRPr="002029EE">
                <w:rPr>
                  <w:b/>
                </w:rPr>
                <w:t xml:space="preserve"> </w:t>
              </w:r>
            </w:ins>
          </w:p>
          <w:p w:rsidR="002029EE" w:rsidRPr="001661B8" w:rsidRDefault="002029EE" w:rsidP="002029EE">
            <w:pPr>
              <w:jc w:val="both"/>
              <w:rPr>
                <w:b/>
              </w:rPr>
            </w:pPr>
            <w:ins w:id="753" w:author="Hana Navrátilová" w:date="2019-09-24T11:10:00Z">
              <w:r w:rsidRPr="001661B8">
                <w:rPr>
                  <w:lang w:val="sk-SK" w:eastAsia="sk-SK"/>
                </w:rPr>
                <w:t>Jirásek, I., Jirásková, M., Majewská, P., &amp; Bolcková, M.</w:t>
              </w:r>
            </w:ins>
            <w:moveToRangeStart w:id="754" w:author="Hana Navrátilová" w:date="2019-09-24T11:10:00Z" w:name="move20215902"/>
            <w:moveTo w:id="755" w:author="Hana Navrátilová" w:date="2019-09-24T11:10:00Z">
              <w:r w:rsidRPr="00727175">
                <w:rPr>
                  <w:lang w:val="sk-SK"/>
                </w:rPr>
                <w:t xml:space="preserve"> (2017). </w:t>
              </w:r>
            </w:moveTo>
            <w:moveToRangeEnd w:id="754"/>
            <w:ins w:id="756" w:author="Hana Navrátilová" w:date="2019-09-24T11:10:00Z">
              <w:r w:rsidRPr="001661B8">
                <w:rPr>
                  <w:lang w:val="sk-SK" w:eastAsia="sk-SK"/>
                </w:rPr>
                <w:t xml:space="preserve">Experiencing spiritual aspects outdoors in the winter: a case study from the Czech Republic using the method of systemic constellations. British </w:t>
              </w:r>
              <w:r w:rsidRPr="001661B8">
                <w:rPr>
                  <w:i/>
                  <w:lang w:val="sk-SK" w:eastAsia="sk-SK"/>
                </w:rPr>
                <w:t>Journal of Religious Education</w:t>
              </w:r>
              <w:r w:rsidRPr="001661B8">
                <w:rPr>
                  <w:lang w:val="sk-SK" w:eastAsia="sk-SK"/>
                </w:rPr>
                <w:t xml:space="preserve">, </w:t>
              </w:r>
              <w:r w:rsidRPr="001661B8">
                <w:rPr>
                  <w:i/>
                  <w:lang w:val="sk-SK" w:eastAsia="sk-SK"/>
                </w:rPr>
                <w:t>39</w:t>
              </w:r>
              <w:r w:rsidRPr="001661B8">
                <w:rPr>
                  <w:lang w:val="sk-SK" w:eastAsia="sk-SK"/>
                </w:rPr>
                <w:t>(2), 122-148.</w:t>
              </w:r>
            </w:ins>
            <w:r w:rsidRPr="00727175">
              <w:rPr>
                <w:lang w:val="sk-SK"/>
              </w:rPr>
              <w:t xml:space="preserve"> </w:t>
            </w:r>
          </w:p>
          <w:p w:rsidR="00B21A9D" w:rsidRPr="002029EE" w:rsidRDefault="006C4F8D" w:rsidP="00E7344C">
            <w:pPr>
              <w:jc w:val="both"/>
              <w:rPr>
                <w:lang w:val="sk-SK"/>
              </w:rPr>
            </w:pPr>
            <w:r w:rsidRPr="001661B8">
              <w:rPr>
                <w:lang w:val="sk-SK"/>
              </w:rPr>
              <w:t xml:space="preserve">Malík, B. (2011). </w:t>
            </w:r>
            <w:r w:rsidR="00B21A9D" w:rsidRPr="001661B8">
              <w:rPr>
                <w:i/>
                <w:lang w:val="sk-SK"/>
              </w:rPr>
              <w:t>Úvod do filozof</w:t>
            </w:r>
            <w:r w:rsidR="00B21A9D" w:rsidRPr="002029EE">
              <w:rPr>
                <w:i/>
                <w:lang w:val="sk-SK"/>
              </w:rPr>
              <w:t>ickej a pedagogickej antropológie.</w:t>
            </w:r>
            <w:r w:rsidR="00B21A9D" w:rsidRPr="002029EE">
              <w:rPr>
                <w:lang w:val="sk-SK"/>
              </w:rPr>
              <w:t xml:space="preserve"> Bratislava: Veda. </w:t>
            </w:r>
          </w:p>
          <w:p w:rsidR="00B21A9D" w:rsidRPr="002029EE" w:rsidRDefault="00B21A9D" w:rsidP="00E7344C">
            <w:pPr>
              <w:jc w:val="both"/>
            </w:pPr>
            <w:r w:rsidRPr="002029EE">
              <w:t xml:space="preserve">Ondrejkovič, P., &amp; Majerčíková, J. (2012). </w:t>
            </w:r>
            <w:r w:rsidRPr="002029EE">
              <w:rPr>
                <w:i/>
                <w:iCs/>
              </w:rPr>
              <w:t xml:space="preserve">Vysvetlenie, porozumenie a interpretácia v spoločenskovednom výskume. </w:t>
            </w:r>
            <w:r w:rsidRPr="002029EE">
              <w:t xml:space="preserve">Bratislava: VEDA. </w:t>
            </w:r>
          </w:p>
          <w:p w:rsidR="00B21A9D" w:rsidRPr="002029EE" w:rsidRDefault="00B21A9D" w:rsidP="00E7344C">
            <w:pPr>
              <w:jc w:val="both"/>
              <w:rPr>
                <w:i/>
              </w:rPr>
            </w:pPr>
            <w:r w:rsidRPr="002029EE">
              <w:rPr>
                <w:bCs/>
              </w:rPr>
              <w:t>Prokop, J.</w:t>
            </w:r>
            <w:r w:rsidRPr="002029EE">
              <w:t xml:space="preserve"> (1998). </w:t>
            </w:r>
            <w:r w:rsidR="00C80CD3" w:rsidRPr="002029EE">
              <w:t>Jelénková</w:t>
            </w:r>
            <w:r w:rsidRPr="002029EE">
              <w:t xml:space="preserve"> anti-pedagogika. </w:t>
            </w:r>
            <w:r w:rsidRPr="002029EE">
              <w:rPr>
                <w:i/>
                <w:iCs/>
              </w:rPr>
              <w:t>Pedagogická orientace.</w:t>
            </w:r>
            <w:r w:rsidRPr="002029EE">
              <w:t xml:space="preserve"> </w:t>
            </w:r>
            <w:r w:rsidRPr="002029EE">
              <w:rPr>
                <w:i/>
              </w:rPr>
              <w:t>3</w:t>
            </w:r>
            <w:r w:rsidRPr="002029EE">
              <w:t>, 2-13.</w:t>
            </w:r>
          </w:p>
          <w:p w:rsidR="00B21A9D" w:rsidRPr="002029EE" w:rsidRDefault="00B21A9D" w:rsidP="00E7344C">
            <w:pPr>
              <w:jc w:val="both"/>
            </w:pPr>
            <w:r w:rsidRPr="002029EE">
              <w:t xml:space="preserve">Sokol, J. (2000). </w:t>
            </w:r>
            <w:r w:rsidRPr="002029EE">
              <w:rPr>
                <w:i/>
              </w:rPr>
              <w:t>Antropologie výchovy a vzdělávání</w:t>
            </w:r>
            <w:r w:rsidRPr="002029EE">
              <w:t xml:space="preserve">. </w:t>
            </w:r>
            <w:r w:rsidRPr="002029EE">
              <w:rPr>
                <w:i/>
              </w:rPr>
              <w:t>Pedagogik</w:t>
            </w:r>
            <w:r w:rsidR="00127DB2" w:rsidRPr="002029EE">
              <w:rPr>
                <w:i/>
              </w:rPr>
              <w:t>a</w:t>
            </w:r>
            <w:r w:rsidRPr="002029EE">
              <w:rPr>
                <w:i/>
              </w:rPr>
              <w:t xml:space="preserve">. </w:t>
            </w:r>
            <w:r w:rsidRPr="002029EE">
              <w:t>2, 121-125.</w:t>
            </w:r>
          </w:p>
          <w:p w:rsidR="00B21A9D" w:rsidRPr="002029EE" w:rsidRDefault="00B21A9D" w:rsidP="00E7344C">
            <w:pPr>
              <w:jc w:val="both"/>
            </w:pPr>
            <w:r w:rsidRPr="002029EE">
              <w:t xml:space="preserve">Wolf, J. (2004). </w:t>
            </w:r>
            <w:r w:rsidRPr="002029EE">
              <w:rPr>
                <w:i/>
                <w:iCs/>
              </w:rPr>
              <w:t>Antropologie pro každý den</w:t>
            </w:r>
            <w:r w:rsidRPr="002029EE">
              <w:t>. Praha: ARSCI.</w:t>
            </w:r>
          </w:p>
          <w:p w:rsidR="00B21A9D" w:rsidRPr="00944A9E" w:rsidRDefault="00B21A9D" w:rsidP="00E7344C">
            <w:pPr>
              <w:jc w:val="both"/>
            </w:pPr>
          </w:p>
          <w:p w:rsidR="00B21A9D" w:rsidRPr="00944A9E" w:rsidRDefault="00B21A9D" w:rsidP="00E7344C">
            <w:pPr>
              <w:jc w:val="both"/>
              <w:rPr>
                <w:b/>
              </w:rPr>
            </w:pPr>
            <w:r w:rsidRPr="00944A9E">
              <w:rPr>
                <w:b/>
              </w:rPr>
              <w:t xml:space="preserve">Doporučená literatura: </w:t>
            </w:r>
          </w:p>
          <w:p w:rsidR="008B44C2" w:rsidRPr="00944A9E" w:rsidRDefault="008B44C2" w:rsidP="00E7344C">
            <w:pPr>
              <w:jc w:val="both"/>
            </w:pPr>
            <w:r w:rsidRPr="00944A9E">
              <w:t xml:space="preserve">Smetáček, V. (2000). </w:t>
            </w:r>
            <w:r w:rsidRPr="00944A9E">
              <w:rPr>
                <w:i/>
              </w:rPr>
              <w:t>Změny v postavení člověka, společnosti, výchovy a pedagogiky</w:t>
            </w:r>
            <w:r w:rsidRPr="00944A9E">
              <w:t>. Pedagogická orientace, 1, 6-21.</w:t>
            </w:r>
          </w:p>
          <w:p w:rsidR="008B44C2" w:rsidRPr="00944A9E" w:rsidRDefault="008B44C2" w:rsidP="00E7344C">
            <w:pPr>
              <w:jc w:val="both"/>
            </w:pPr>
            <w:r w:rsidRPr="00944A9E">
              <w:t xml:space="preserve">Sokol, J. (2002). </w:t>
            </w:r>
            <w:r w:rsidRPr="00944A9E">
              <w:rPr>
                <w:i/>
              </w:rPr>
              <w:t>Filosofická antropologie. Člověk jako osoba</w:t>
            </w:r>
            <w:r w:rsidRPr="00944A9E">
              <w:t>. Praha: Portál.</w:t>
            </w:r>
          </w:p>
          <w:p w:rsidR="008B44C2" w:rsidRPr="00944A9E" w:rsidRDefault="008B44C2" w:rsidP="00E7344C">
            <w:pPr>
              <w:jc w:val="both"/>
            </w:pPr>
            <w:r w:rsidRPr="00944A9E">
              <w:t xml:space="preserve">Prokop, J. (2005). </w:t>
            </w:r>
            <w:r w:rsidRPr="00944A9E">
              <w:rPr>
                <w:i/>
              </w:rPr>
              <w:t>Škola a společnost v kritických teoriích druhé poloviny 20. století</w:t>
            </w:r>
            <w:r w:rsidRPr="00944A9E">
              <w:t>. Praha: Karolinum.</w:t>
            </w:r>
          </w:p>
          <w:p w:rsidR="008B44C2" w:rsidRPr="00944A9E" w:rsidRDefault="008B44C2" w:rsidP="00E7344C">
            <w:pPr>
              <w:jc w:val="both"/>
            </w:pPr>
            <w:r w:rsidRPr="00944A9E">
              <w:t xml:space="preserve">Pupala, B. (2004). </w:t>
            </w:r>
            <w:r w:rsidRPr="00944A9E">
              <w:rPr>
                <w:i/>
              </w:rPr>
              <w:t>Narcis vo výchove. Pedagogické súvislosti individualizmu.</w:t>
            </w:r>
            <w:r w:rsidRPr="00944A9E">
              <w:t xml:space="preserve"> Veda: Bratislava.</w:t>
            </w:r>
          </w:p>
          <w:p w:rsidR="00B21A9D" w:rsidRDefault="008B44C2" w:rsidP="00E7344C">
            <w:pPr>
              <w:jc w:val="both"/>
            </w:pPr>
            <w:r w:rsidRPr="00944A9E">
              <w:t xml:space="preserve">Zelina, M. (2010). </w:t>
            </w:r>
            <w:r w:rsidRPr="00944A9E">
              <w:rPr>
                <w:i/>
              </w:rPr>
              <w:t>Teórie výchovy alebo hľadanie dobra</w:t>
            </w:r>
            <w:r w:rsidRPr="00944A9E">
              <w:t>.  Bratislava: Mladé letá.</w:t>
            </w:r>
          </w:p>
          <w:p w:rsidR="00B21A9D" w:rsidRPr="00944A9E" w:rsidRDefault="00B21A9D" w:rsidP="00E7344C">
            <w:pPr>
              <w:jc w:val="both"/>
            </w:pPr>
          </w:p>
        </w:tc>
      </w:tr>
      <w:tr w:rsidR="00B21A9D" w:rsidRPr="00944A9E"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B21A9D" w:rsidRPr="00944A9E" w:rsidRDefault="00B21A9D" w:rsidP="00E7344C">
            <w:pPr>
              <w:jc w:val="center"/>
              <w:rPr>
                <w:b/>
              </w:rPr>
            </w:pPr>
            <w:r w:rsidRPr="00944A9E">
              <w:rPr>
                <w:b/>
              </w:rPr>
              <w:t>Informace ke kombinované nebo distanční formě</w:t>
            </w:r>
          </w:p>
        </w:tc>
      </w:tr>
      <w:tr w:rsidR="00B21A9D" w:rsidRPr="00944A9E" w:rsidTr="00E7344C">
        <w:trPr>
          <w:jc w:val="center"/>
        </w:trPr>
        <w:tc>
          <w:tcPr>
            <w:tcW w:w="5670" w:type="dxa"/>
            <w:gridSpan w:val="3"/>
            <w:tcBorders>
              <w:top w:val="single" w:sz="2" w:space="0" w:color="auto"/>
            </w:tcBorders>
            <w:shd w:val="clear" w:color="auto" w:fill="F7CAAC"/>
          </w:tcPr>
          <w:p w:rsidR="00B21A9D" w:rsidRPr="00944A9E" w:rsidRDefault="00B21A9D" w:rsidP="00E7344C">
            <w:pPr>
              <w:jc w:val="both"/>
            </w:pPr>
            <w:r w:rsidRPr="00944A9E">
              <w:rPr>
                <w:b/>
              </w:rPr>
              <w:t>Rozsah konzultací (soustředění)</w:t>
            </w:r>
          </w:p>
        </w:tc>
        <w:tc>
          <w:tcPr>
            <w:tcW w:w="709" w:type="dxa"/>
            <w:tcBorders>
              <w:top w:val="single" w:sz="2" w:space="0" w:color="auto"/>
            </w:tcBorders>
          </w:tcPr>
          <w:p w:rsidR="00B21A9D" w:rsidRPr="00944A9E" w:rsidRDefault="00B21A9D" w:rsidP="00E7344C">
            <w:pPr>
              <w:jc w:val="both"/>
            </w:pPr>
          </w:p>
        </w:tc>
        <w:tc>
          <w:tcPr>
            <w:tcW w:w="3828" w:type="dxa"/>
            <w:gridSpan w:val="4"/>
            <w:tcBorders>
              <w:top w:val="single" w:sz="2" w:space="0" w:color="auto"/>
            </w:tcBorders>
            <w:shd w:val="clear" w:color="auto" w:fill="F7CAAC"/>
          </w:tcPr>
          <w:p w:rsidR="00B21A9D" w:rsidRPr="00944A9E" w:rsidRDefault="00B21A9D" w:rsidP="00E7344C">
            <w:pPr>
              <w:jc w:val="both"/>
              <w:rPr>
                <w:b/>
              </w:rPr>
            </w:pPr>
            <w:r w:rsidRPr="00944A9E">
              <w:rPr>
                <w:b/>
              </w:rPr>
              <w:t xml:space="preserve">hodin </w:t>
            </w:r>
          </w:p>
        </w:tc>
      </w:tr>
      <w:tr w:rsidR="00B21A9D" w:rsidRPr="00944A9E" w:rsidTr="00B21A9D">
        <w:trPr>
          <w:jc w:val="center"/>
        </w:trPr>
        <w:tc>
          <w:tcPr>
            <w:tcW w:w="10207" w:type="dxa"/>
            <w:gridSpan w:val="8"/>
            <w:shd w:val="clear" w:color="auto" w:fill="F7CAAC"/>
          </w:tcPr>
          <w:p w:rsidR="00B21A9D" w:rsidRPr="00944A9E" w:rsidRDefault="00B21A9D" w:rsidP="00E7344C">
            <w:pPr>
              <w:jc w:val="both"/>
              <w:rPr>
                <w:b/>
              </w:rPr>
            </w:pPr>
            <w:r w:rsidRPr="00944A9E">
              <w:rPr>
                <w:b/>
              </w:rPr>
              <w:t>Informace o způsobu kontaktu s</w:t>
            </w:r>
            <w:r w:rsidR="00394B59" w:rsidRPr="00944A9E">
              <w:rPr>
                <w:b/>
              </w:rPr>
              <w:t> </w:t>
            </w:r>
            <w:r w:rsidRPr="00944A9E">
              <w:rPr>
                <w:b/>
              </w:rPr>
              <w:t>vyučujícím</w:t>
            </w:r>
          </w:p>
        </w:tc>
      </w:tr>
      <w:tr w:rsidR="00B21A9D" w:rsidRPr="00944A9E" w:rsidTr="00B21A9D">
        <w:trPr>
          <w:trHeight w:val="141"/>
          <w:jc w:val="center"/>
        </w:trPr>
        <w:tc>
          <w:tcPr>
            <w:tcW w:w="10207" w:type="dxa"/>
            <w:gridSpan w:val="8"/>
          </w:tcPr>
          <w:p w:rsidR="003B651A" w:rsidRDefault="003B651A" w:rsidP="00E7344C">
            <w:pPr>
              <w:jc w:val="both"/>
              <w:rPr>
                <w:ins w:id="757" w:author="Hana Navrátilová" w:date="2019-09-24T11:10:00Z"/>
              </w:rPr>
            </w:pPr>
          </w:p>
          <w:p w:rsidR="002029EE" w:rsidRPr="00944A9E" w:rsidRDefault="002029EE" w:rsidP="00E7344C">
            <w:pPr>
              <w:jc w:val="both"/>
            </w:pPr>
          </w:p>
        </w:tc>
      </w:tr>
    </w:tbl>
    <w:p w:rsidR="00B01804"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7D1130" w:rsidRPr="00944A9E" w:rsidTr="007D113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D1130" w:rsidRPr="00944A9E" w:rsidRDefault="007D1130" w:rsidP="00E7344C">
            <w:pPr>
              <w:jc w:val="both"/>
              <w:rPr>
                <w:b/>
                <w:sz w:val="28"/>
                <w:szCs w:val="28"/>
              </w:rPr>
            </w:pPr>
            <w:r w:rsidRPr="00944A9E">
              <w:br w:type="page"/>
            </w:r>
            <w:r w:rsidRPr="00944A9E">
              <w:rPr>
                <w:b/>
                <w:sz w:val="28"/>
                <w:szCs w:val="28"/>
              </w:rPr>
              <w:t>B-III – Charakteristika studijního předmětu</w:t>
            </w:r>
          </w:p>
        </w:tc>
      </w:tr>
      <w:tr w:rsidR="007D1130" w:rsidRPr="00944A9E" w:rsidTr="00E7344C">
        <w:trPr>
          <w:jc w:val="center"/>
        </w:trPr>
        <w:tc>
          <w:tcPr>
            <w:tcW w:w="3474" w:type="dxa"/>
            <w:tcBorders>
              <w:top w:val="double" w:sz="4" w:space="0" w:color="auto"/>
            </w:tcBorders>
            <w:shd w:val="clear" w:color="auto" w:fill="F7CAAC"/>
          </w:tcPr>
          <w:p w:rsidR="007D1130" w:rsidRPr="00944A9E" w:rsidRDefault="007D1130" w:rsidP="00E7344C">
            <w:pPr>
              <w:jc w:val="both"/>
              <w:rPr>
                <w:b/>
              </w:rPr>
            </w:pPr>
            <w:r w:rsidRPr="00944A9E">
              <w:rPr>
                <w:b/>
              </w:rPr>
              <w:t>Název studijního předmětu</w:t>
            </w:r>
          </w:p>
        </w:tc>
        <w:tc>
          <w:tcPr>
            <w:tcW w:w="6733" w:type="dxa"/>
            <w:gridSpan w:val="7"/>
            <w:tcBorders>
              <w:top w:val="double" w:sz="4" w:space="0" w:color="auto"/>
            </w:tcBorders>
          </w:tcPr>
          <w:p w:rsidR="007D1130" w:rsidRPr="00944A9E" w:rsidRDefault="007D1130" w:rsidP="00E7344C">
            <w:pPr>
              <w:jc w:val="both"/>
            </w:pPr>
            <w:r w:rsidRPr="00944A9E">
              <w:t>Rozvoj matematických představ</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Typ předmětu</w:t>
            </w:r>
          </w:p>
        </w:tc>
        <w:tc>
          <w:tcPr>
            <w:tcW w:w="3411" w:type="dxa"/>
            <w:gridSpan w:val="4"/>
          </w:tcPr>
          <w:p w:rsidR="007D1130" w:rsidRPr="00944A9E" w:rsidRDefault="007D1130" w:rsidP="00E7344C">
            <w:pPr>
              <w:jc w:val="both"/>
            </w:pPr>
            <w:r w:rsidRPr="00944A9E">
              <w:t>povinný, PZ</w:t>
            </w:r>
          </w:p>
        </w:tc>
        <w:tc>
          <w:tcPr>
            <w:tcW w:w="2694" w:type="dxa"/>
            <w:gridSpan w:val="2"/>
            <w:shd w:val="clear" w:color="auto" w:fill="F7CAAC"/>
          </w:tcPr>
          <w:p w:rsidR="007D1130" w:rsidRPr="00944A9E" w:rsidRDefault="007D1130" w:rsidP="00E7344C">
            <w:pPr>
              <w:jc w:val="both"/>
            </w:pPr>
            <w:r w:rsidRPr="00944A9E">
              <w:rPr>
                <w:b/>
              </w:rPr>
              <w:t>doporučený ročník / semestr</w:t>
            </w:r>
          </w:p>
        </w:tc>
        <w:tc>
          <w:tcPr>
            <w:tcW w:w="628" w:type="dxa"/>
          </w:tcPr>
          <w:p w:rsidR="007D1130" w:rsidRPr="00944A9E" w:rsidRDefault="007D1130" w:rsidP="00E7344C">
            <w:pPr>
              <w:jc w:val="both"/>
            </w:pPr>
            <w:r w:rsidRPr="00944A9E">
              <w:t>1/LS</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Rozsah studijního předmětu</w:t>
            </w:r>
          </w:p>
        </w:tc>
        <w:tc>
          <w:tcPr>
            <w:tcW w:w="2196" w:type="dxa"/>
            <w:gridSpan w:val="2"/>
          </w:tcPr>
          <w:p w:rsidR="007D1130" w:rsidRPr="00944A9E" w:rsidRDefault="007D1130" w:rsidP="00E7344C">
            <w:pPr>
              <w:jc w:val="both"/>
            </w:pPr>
            <w:r w:rsidRPr="00944A9E">
              <w:t>14p+14s</w:t>
            </w:r>
          </w:p>
        </w:tc>
        <w:tc>
          <w:tcPr>
            <w:tcW w:w="709" w:type="dxa"/>
            <w:shd w:val="clear" w:color="auto" w:fill="F7CAAC"/>
          </w:tcPr>
          <w:p w:rsidR="007D1130" w:rsidRPr="00944A9E" w:rsidRDefault="007D1130" w:rsidP="00E7344C">
            <w:pPr>
              <w:jc w:val="both"/>
              <w:rPr>
                <w:b/>
              </w:rPr>
            </w:pPr>
            <w:r w:rsidRPr="00944A9E">
              <w:rPr>
                <w:b/>
              </w:rPr>
              <w:t xml:space="preserve">hod. </w:t>
            </w:r>
          </w:p>
        </w:tc>
        <w:tc>
          <w:tcPr>
            <w:tcW w:w="506" w:type="dxa"/>
          </w:tcPr>
          <w:p w:rsidR="007D1130" w:rsidRPr="00944A9E" w:rsidRDefault="007D1130" w:rsidP="00E7344C">
            <w:pPr>
              <w:jc w:val="both"/>
            </w:pPr>
            <w:r w:rsidRPr="00944A9E">
              <w:t>28</w:t>
            </w:r>
          </w:p>
        </w:tc>
        <w:tc>
          <w:tcPr>
            <w:tcW w:w="2155" w:type="dxa"/>
            <w:shd w:val="clear" w:color="auto" w:fill="F7CAAC"/>
          </w:tcPr>
          <w:p w:rsidR="007D1130" w:rsidRPr="00944A9E" w:rsidRDefault="007D1130" w:rsidP="00E7344C">
            <w:pPr>
              <w:jc w:val="both"/>
              <w:rPr>
                <w:b/>
              </w:rPr>
            </w:pPr>
            <w:r w:rsidRPr="00944A9E">
              <w:rPr>
                <w:b/>
              </w:rPr>
              <w:t>kreditů</w:t>
            </w:r>
          </w:p>
        </w:tc>
        <w:tc>
          <w:tcPr>
            <w:tcW w:w="1167" w:type="dxa"/>
            <w:gridSpan w:val="2"/>
          </w:tcPr>
          <w:p w:rsidR="007D1130" w:rsidRPr="00944A9E" w:rsidRDefault="007D1130" w:rsidP="00E7344C">
            <w:pPr>
              <w:jc w:val="both"/>
            </w:pPr>
            <w:r w:rsidRPr="00944A9E">
              <w:t>3</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Prerekvizity, korekvizity, ekvivalence</w:t>
            </w:r>
          </w:p>
        </w:tc>
        <w:tc>
          <w:tcPr>
            <w:tcW w:w="6733" w:type="dxa"/>
            <w:gridSpan w:val="7"/>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Způsob ověření studijních výsledků</w:t>
            </w:r>
          </w:p>
        </w:tc>
        <w:tc>
          <w:tcPr>
            <w:tcW w:w="3411" w:type="dxa"/>
            <w:gridSpan w:val="4"/>
          </w:tcPr>
          <w:p w:rsidR="007D1130" w:rsidRPr="00944A9E" w:rsidRDefault="007D1130" w:rsidP="00E7344C">
            <w:pPr>
              <w:jc w:val="both"/>
            </w:pPr>
            <w:r w:rsidRPr="00944A9E">
              <w:t>klasifikovaný zápočet</w:t>
            </w:r>
          </w:p>
        </w:tc>
        <w:tc>
          <w:tcPr>
            <w:tcW w:w="2155" w:type="dxa"/>
            <w:shd w:val="clear" w:color="auto" w:fill="F7CAAC"/>
          </w:tcPr>
          <w:p w:rsidR="007D1130" w:rsidRPr="00944A9E" w:rsidRDefault="007D1130" w:rsidP="00E7344C">
            <w:pPr>
              <w:jc w:val="both"/>
              <w:rPr>
                <w:b/>
              </w:rPr>
            </w:pPr>
            <w:r w:rsidRPr="00944A9E">
              <w:rPr>
                <w:b/>
              </w:rPr>
              <w:t>Forma výuky</w:t>
            </w:r>
          </w:p>
        </w:tc>
        <w:tc>
          <w:tcPr>
            <w:tcW w:w="1167" w:type="dxa"/>
            <w:gridSpan w:val="2"/>
          </w:tcPr>
          <w:p w:rsidR="007D1130" w:rsidRPr="00944A9E" w:rsidRDefault="007D1130" w:rsidP="00E7344C">
            <w:pPr>
              <w:jc w:val="both"/>
            </w:pPr>
            <w:r w:rsidRPr="00944A9E">
              <w:t>přednáška seminář</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7D1130" w:rsidRPr="00944A9E" w:rsidRDefault="007D1130" w:rsidP="00E7344C">
            <w:pPr>
              <w:jc w:val="both"/>
            </w:pPr>
            <w:r w:rsidRPr="00944A9E">
              <w:t>seminárn</w:t>
            </w:r>
            <w:r w:rsidR="00127DB2" w:rsidRPr="00944A9E">
              <w:t>í práce</w:t>
            </w:r>
            <w:r w:rsidRPr="00944A9E">
              <w:t>, pís</w:t>
            </w:r>
            <w:r w:rsidR="00127DB2" w:rsidRPr="00944A9E">
              <w:t>e</w:t>
            </w:r>
            <w:r w:rsidRPr="00944A9E">
              <w:t>mný klasifikovaný zápočet</w:t>
            </w:r>
          </w:p>
        </w:tc>
      </w:tr>
      <w:tr w:rsidR="007D1130" w:rsidRPr="00944A9E" w:rsidTr="00727175">
        <w:trPr>
          <w:trHeight w:val="348"/>
          <w:jc w:val="center"/>
        </w:trPr>
        <w:tc>
          <w:tcPr>
            <w:tcW w:w="10207" w:type="dxa"/>
            <w:gridSpan w:val="8"/>
            <w:tcBorders>
              <w:top w:val="nil"/>
            </w:tcBorders>
          </w:tcPr>
          <w:p w:rsidR="007D1130" w:rsidRPr="00944A9E" w:rsidRDefault="007D1130" w:rsidP="00E7344C">
            <w:pPr>
              <w:jc w:val="both"/>
            </w:pPr>
          </w:p>
        </w:tc>
      </w:tr>
      <w:tr w:rsidR="007D1130" w:rsidRPr="00944A9E" w:rsidTr="00E7344C">
        <w:trPr>
          <w:trHeight w:val="197"/>
          <w:jc w:val="center"/>
        </w:trPr>
        <w:tc>
          <w:tcPr>
            <w:tcW w:w="3474" w:type="dxa"/>
            <w:tcBorders>
              <w:top w:val="nil"/>
            </w:tcBorders>
            <w:shd w:val="clear" w:color="auto" w:fill="F7CAAC"/>
          </w:tcPr>
          <w:p w:rsidR="007D1130" w:rsidRPr="00944A9E" w:rsidRDefault="007D1130" w:rsidP="00E7344C">
            <w:pPr>
              <w:jc w:val="both"/>
              <w:rPr>
                <w:b/>
              </w:rPr>
            </w:pPr>
            <w:r w:rsidRPr="00944A9E">
              <w:rPr>
                <w:b/>
              </w:rPr>
              <w:t>Garant předmětu</w:t>
            </w:r>
          </w:p>
        </w:tc>
        <w:tc>
          <w:tcPr>
            <w:tcW w:w="6733" w:type="dxa"/>
            <w:gridSpan w:val="7"/>
            <w:tcBorders>
              <w:top w:val="nil"/>
            </w:tcBorders>
          </w:tcPr>
          <w:p w:rsidR="007D1130" w:rsidRPr="00944A9E" w:rsidRDefault="00A82B11" w:rsidP="00E7344C">
            <w:del w:id="758" w:author="Hana Navrátilová" w:date="2019-09-24T11:10:00Z">
              <w:r w:rsidRPr="00A82B11">
                <w:delText>Mgr. Lubomír Sedláček, Ph.D.</w:delText>
              </w:r>
            </w:del>
            <w:ins w:id="759" w:author="Hana Navrátilová" w:date="2019-09-24T11:10:00Z">
              <w:r w:rsidR="00E003A9">
                <w:t xml:space="preserve">prof. RNDr. Anna Tirpáková, CSc. </w:t>
              </w:r>
            </w:ins>
          </w:p>
        </w:tc>
      </w:tr>
      <w:tr w:rsidR="007D1130" w:rsidRPr="00944A9E" w:rsidTr="00E7344C">
        <w:trPr>
          <w:trHeight w:val="543"/>
          <w:jc w:val="center"/>
        </w:trPr>
        <w:tc>
          <w:tcPr>
            <w:tcW w:w="3474" w:type="dxa"/>
            <w:tcBorders>
              <w:top w:val="nil"/>
            </w:tcBorders>
            <w:shd w:val="clear" w:color="auto" w:fill="F7CAAC"/>
          </w:tcPr>
          <w:p w:rsidR="007D1130" w:rsidRPr="00944A9E" w:rsidRDefault="007D1130" w:rsidP="00E7344C">
            <w:pPr>
              <w:jc w:val="both"/>
              <w:rPr>
                <w:b/>
              </w:rPr>
            </w:pPr>
            <w:r w:rsidRPr="00944A9E">
              <w:rPr>
                <w:b/>
              </w:rPr>
              <w:t>Zapojení garanta do výuky předmětu</w:t>
            </w:r>
          </w:p>
        </w:tc>
        <w:tc>
          <w:tcPr>
            <w:tcW w:w="6733" w:type="dxa"/>
            <w:gridSpan w:val="7"/>
            <w:tcBorders>
              <w:top w:val="nil"/>
            </w:tcBorders>
          </w:tcPr>
          <w:p w:rsidR="007D1130" w:rsidRPr="00944A9E" w:rsidRDefault="007D1130" w:rsidP="00E7344C">
            <w:pPr>
              <w:jc w:val="both"/>
            </w:pPr>
            <w:del w:id="760" w:author="Hana Navrátilová" w:date="2019-09-24T11:10:00Z">
              <w:r w:rsidRPr="00944A9E">
                <w:delText>přednášející</w:delText>
              </w:r>
            </w:del>
            <w:ins w:id="761" w:author="Hana Navrátilová" w:date="2019-09-24T11:10:00Z">
              <w:r w:rsidR="00E003A9" w:rsidRPr="00944A9E">
                <w:t>P</w:t>
              </w:r>
              <w:r w:rsidRPr="00944A9E">
                <w:t>řednášející</w:t>
              </w:r>
              <w:r w:rsidR="00E003A9">
                <w:t>, vede seminář</w:t>
              </w:r>
            </w:ins>
          </w:p>
        </w:tc>
      </w:tr>
      <w:tr w:rsidR="007D1130" w:rsidRPr="00944A9E" w:rsidTr="00E7344C">
        <w:trPr>
          <w:trHeight w:val="335"/>
          <w:jc w:val="center"/>
        </w:trPr>
        <w:tc>
          <w:tcPr>
            <w:tcW w:w="3474" w:type="dxa"/>
            <w:shd w:val="clear" w:color="auto" w:fill="F7CAAC"/>
          </w:tcPr>
          <w:p w:rsidR="007D1130" w:rsidRPr="00944A9E" w:rsidRDefault="007D1130" w:rsidP="00E7344C">
            <w:pPr>
              <w:jc w:val="both"/>
              <w:rPr>
                <w:b/>
              </w:rPr>
            </w:pPr>
            <w:r w:rsidRPr="00944A9E">
              <w:rPr>
                <w:b/>
              </w:rPr>
              <w:t>Vyučující</w:t>
            </w:r>
          </w:p>
        </w:tc>
        <w:tc>
          <w:tcPr>
            <w:tcW w:w="6733" w:type="dxa"/>
            <w:gridSpan w:val="7"/>
            <w:tcBorders>
              <w:bottom w:val="nil"/>
            </w:tcBorders>
            <w:shd w:val="clear" w:color="auto" w:fill="auto"/>
          </w:tcPr>
          <w:p w:rsidR="00E003A9" w:rsidRPr="00944A9E" w:rsidRDefault="00A82B11" w:rsidP="00E7344C">
            <w:del w:id="762" w:author="Hana Navrátilová" w:date="2019-09-24T11:10:00Z">
              <w:r w:rsidRPr="00A82B11">
                <w:delText>Mgr. Lubomír Sedláček, Ph.D.</w:delText>
              </w:r>
              <w:r w:rsidR="007D1130" w:rsidRPr="00944A9E">
                <w:delText xml:space="preserve"> (50%), Mgr. Marie Pavelková (50%)</w:delText>
              </w:r>
            </w:del>
            <w:ins w:id="763" w:author="Hana Navrátilová" w:date="2019-09-24T11:10:00Z">
              <w:r w:rsidR="00E003A9">
                <w:t>prof. RNDr. Anna Tirpáková, CSc. (100%)</w:t>
              </w:r>
            </w:ins>
          </w:p>
        </w:tc>
      </w:tr>
      <w:tr w:rsidR="007D1130" w:rsidRPr="00944A9E" w:rsidTr="00B47B9B">
        <w:trPr>
          <w:trHeight w:val="395"/>
          <w:jc w:val="center"/>
        </w:trPr>
        <w:tc>
          <w:tcPr>
            <w:tcW w:w="10207" w:type="dxa"/>
            <w:gridSpan w:val="8"/>
            <w:tcBorders>
              <w:top w:val="nil"/>
            </w:tcBorders>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Stručná anotace předmětu</w:t>
            </w:r>
          </w:p>
        </w:tc>
        <w:tc>
          <w:tcPr>
            <w:tcW w:w="6733" w:type="dxa"/>
            <w:gridSpan w:val="7"/>
            <w:tcBorders>
              <w:bottom w:val="nil"/>
            </w:tcBorders>
          </w:tcPr>
          <w:p w:rsidR="007D1130" w:rsidRPr="00944A9E" w:rsidRDefault="007D1130" w:rsidP="00E7344C">
            <w:pPr>
              <w:jc w:val="both"/>
            </w:pPr>
          </w:p>
        </w:tc>
      </w:tr>
      <w:tr w:rsidR="007D1130" w:rsidRPr="00944A9E" w:rsidTr="007D1130">
        <w:trPr>
          <w:trHeight w:val="3938"/>
          <w:jc w:val="center"/>
        </w:trPr>
        <w:tc>
          <w:tcPr>
            <w:tcW w:w="10207" w:type="dxa"/>
            <w:gridSpan w:val="8"/>
            <w:tcBorders>
              <w:top w:val="nil"/>
              <w:bottom w:val="single" w:sz="12" w:space="0" w:color="auto"/>
            </w:tcBorders>
          </w:tcPr>
          <w:p w:rsidR="007D1130" w:rsidRPr="00944A9E" w:rsidRDefault="007D1130" w:rsidP="00E7344C">
            <w:pPr>
              <w:jc w:val="both"/>
              <w:rPr>
                <w:highlight w:val="yellow"/>
              </w:rPr>
            </w:pPr>
          </w:p>
          <w:p w:rsidR="007D1130" w:rsidRPr="00944A9E" w:rsidRDefault="008A7D61" w:rsidP="00E7344C">
            <w:r w:rsidRPr="00944A9E">
              <w:t>Analýza Rámcového vzdě</w:t>
            </w:r>
            <w:r w:rsidR="00143616" w:rsidRPr="00944A9E">
              <w:t>lávacího programu z pohledu matematických předsta</w:t>
            </w:r>
            <w:r w:rsidR="007D1130" w:rsidRPr="00944A9E">
              <w:t xml:space="preserve">v. </w:t>
            </w:r>
          </w:p>
          <w:p w:rsidR="007D1130" w:rsidRPr="00944A9E" w:rsidRDefault="00143616" w:rsidP="00E7344C">
            <w:r w:rsidRPr="00944A9E">
              <w:t>Rozvoj matematických představ o výrocích</w:t>
            </w:r>
            <w:r w:rsidR="007D1130" w:rsidRPr="00944A9E">
              <w:t>.</w:t>
            </w:r>
          </w:p>
          <w:p w:rsidR="007D1130" w:rsidRPr="00944A9E" w:rsidRDefault="004A09EB" w:rsidP="00E7344C">
            <w:r w:rsidRPr="00944A9E">
              <w:t>Rozvoj matematických př</w:t>
            </w:r>
            <w:r w:rsidR="00143616" w:rsidRPr="00944A9E">
              <w:t>edstav</w:t>
            </w:r>
            <w:r w:rsidR="007D1130" w:rsidRPr="00944A9E">
              <w:t xml:space="preserve"> o množinách.</w:t>
            </w:r>
          </w:p>
          <w:p w:rsidR="007D1130" w:rsidRPr="00944A9E" w:rsidRDefault="00143616" w:rsidP="00E7344C">
            <w:pPr>
              <w:snapToGrid w:val="0"/>
              <w:jc w:val="both"/>
            </w:pPr>
            <w:r w:rsidRPr="00944A9E">
              <w:t>Relace</w:t>
            </w:r>
            <w:r w:rsidR="007D1130" w:rsidRPr="00944A9E">
              <w:t xml:space="preserve">, </w:t>
            </w:r>
            <w:r w:rsidRPr="00944A9E">
              <w:t>jejich používání na uspořádání a třídění.</w:t>
            </w:r>
          </w:p>
          <w:p w:rsidR="007D1130" w:rsidRPr="00944A9E" w:rsidRDefault="00143616" w:rsidP="00E7344C">
            <w:pPr>
              <w:snapToGrid w:val="0"/>
              <w:jc w:val="both"/>
            </w:pPr>
            <w:r w:rsidRPr="00944A9E">
              <w:t>Zobrazení, příklady zobrazení v činnostížáka zaměřené na rozvoj matematických pojmů</w:t>
            </w:r>
            <w:r w:rsidR="007D1130" w:rsidRPr="00944A9E">
              <w:t xml:space="preserve">. </w:t>
            </w:r>
          </w:p>
          <w:p w:rsidR="007D1130" w:rsidRPr="00944A9E" w:rsidRDefault="00143616" w:rsidP="00E7344C">
            <w:pPr>
              <w:snapToGrid w:val="0"/>
              <w:jc w:val="both"/>
            </w:pPr>
            <w:r w:rsidRPr="00944A9E">
              <w:t>Pojmy související s přirozeným číslem a metody jejich rozvoje</w:t>
            </w:r>
            <w:r w:rsidR="007D1130" w:rsidRPr="00944A9E">
              <w:t xml:space="preserve">. </w:t>
            </w:r>
          </w:p>
          <w:p w:rsidR="007D1130" w:rsidRPr="00944A9E" w:rsidRDefault="00143616" w:rsidP="00E7344C">
            <w:pPr>
              <w:snapToGrid w:val="0"/>
              <w:jc w:val="both"/>
            </w:pPr>
            <w:r w:rsidRPr="00944A9E">
              <w:t>Prostorové útvary, jejich pozorování</w:t>
            </w:r>
            <w:r w:rsidR="007D1130" w:rsidRPr="00944A9E">
              <w:t>, po</w:t>
            </w:r>
            <w:r w:rsidRPr="00944A9E">
              <w:t>jmenovaní, spole</w:t>
            </w:r>
            <w:r w:rsidR="007D1130" w:rsidRPr="00944A9E">
              <w:t>č</w:t>
            </w:r>
            <w:r w:rsidRPr="00944A9E">
              <w:t>né a odlišné vlastnosti, určení polohy objektů v</w:t>
            </w:r>
            <w:r w:rsidR="004A09EB" w:rsidRPr="00944A9E">
              <w:t> </w:t>
            </w:r>
            <w:r w:rsidRPr="00944A9E">
              <w:t>prostoru používáním jednoduchých výrazů</w:t>
            </w:r>
            <w:r w:rsidR="007D1130" w:rsidRPr="00944A9E">
              <w:t xml:space="preserve">. </w:t>
            </w:r>
          </w:p>
          <w:p w:rsidR="007D1130" w:rsidRPr="00944A9E" w:rsidRDefault="00143616" w:rsidP="00E7344C">
            <w:pPr>
              <w:snapToGrid w:val="0"/>
              <w:jc w:val="both"/>
            </w:pPr>
            <w:r w:rsidRPr="00944A9E">
              <w:t>Rozvoj prostorové představivosti, orientace v</w:t>
            </w:r>
            <w:r w:rsidR="004A09EB" w:rsidRPr="00944A9E">
              <w:t> </w:t>
            </w:r>
            <w:r w:rsidRPr="00944A9E">
              <w:t>prostoru</w:t>
            </w:r>
            <w:r w:rsidR="004A09EB" w:rsidRPr="00944A9E">
              <w:t xml:space="preserve"> a hledání cesty. Sklá</w:t>
            </w:r>
            <w:r w:rsidR="008A7D61" w:rsidRPr="00944A9E">
              <w:t>dá</w:t>
            </w:r>
            <w:r w:rsidR="004A09EB" w:rsidRPr="00944A9E">
              <w:t>ní a rozklad geometrických útvarů v prostoru</w:t>
            </w:r>
            <w:r w:rsidR="007D1130" w:rsidRPr="00944A9E">
              <w:t xml:space="preserve">, stavebnice. </w:t>
            </w:r>
          </w:p>
          <w:p w:rsidR="007D1130" w:rsidRPr="00944A9E" w:rsidRDefault="004A09EB" w:rsidP="00E7344C">
            <w:pPr>
              <w:snapToGrid w:val="0"/>
              <w:jc w:val="both"/>
            </w:pPr>
            <w:r w:rsidRPr="00944A9E">
              <w:t xml:space="preserve">Rovinné útvary v primárním vzdělávání. Shodnosti v rovině, skládaní a rozklad rovinných útvarů, </w:t>
            </w:r>
            <w:r w:rsidR="008A7D61" w:rsidRPr="00944A9E">
              <w:t>skládání</w:t>
            </w:r>
            <w:r w:rsidRPr="00944A9E">
              <w:t xml:space="preserve"> papíru</w:t>
            </w:r>
            <w:r w:rsidR="007D1130" w:rsidRPr="00944A9E">
              <w:t xml:space="preserve">, hlavolamy. </w:t>
            </w:r>
          </w:p>
          <w:p w:rsidR="007D1130" w:rsidRPr="00944A9E" w:rsidRDefault="004A09EB" w:rsidP="00E7344C">
            <w:pPr>
              <w:snapToGrid w:val="0"/>
              <w:jc w:val="both"/>
            </w:pPr>
            <w:r w:rsidRPr="00944A9E">
              <w:t>Rozlišení rovinných útvarů od prostorových, sítě těles, stříhání a skládání</w:t>
            </w:r>
            <w:r w:rsidR="007D1130" w:rsidRPr="00944A9E">
              <w:t xml:space="preserve">, </w:t>
            </w:r>
            <w:r w:rsidRPr="00944A9E">
              <w:t>znázornění trojrozměrných útvarů v rovině</w:t>
            </w:r>
            <w:r w:rsidR="007D1130" w:rsidRPr="00944A9E">
              <w:t xml:space="preserve">. </w:t>
            </w:r>
          </w:p>
          <w:p w:rsidR="007D1130" w:rsidRPr="00944A9E" w:rsidRDefault="004A09EB" w:rsidP="00E7344C">
            <w:pPr>
              <w:snapToGrid w:val="0"/>
              <w:jc w:val="both"/>
            </w:pPr>
            <w:r w:rsidRPr="00944A9E">
              <w:t>Orientace v rovině, čáry v rovině, uzavřená a otevřená čá</w:t>
            </w:r>
            <w:r w:rsidR="007D1130" w:rsidRPr="00944A9E">
              <w:t xml:space="preserve">ra, rovinné labyrinty. </w:t>
            </w:r>
          </w:p>
          <w:p w:rsidR="007D1130" w:rsidRPr="00944A9E" w:rsidRDefault="004A09EB" w:rsidP="00E7344C">
            <w:pPr>
              <w:snapToGrid w:val="0"/>
              <w:jc w:val="both"/>
              <w:rPr>
                <w:b/>
              </w:rPr>
            </w:pPr>
            <w:r w:rsidRPr="00944A9E">
              <w:t>Činnosti související s měřením, práce v terénu</w:t>
            </w:r>
            <w:r w:rsidR="007D1130" w:rsidRPr="00944A9E">
              <w:t xml:space="preserve">. </w:t>
            </w:r>
          </w:p>
          <w:p w:rsidR="007D1130" w:rsidRPr="00944A9E" w:rsidRDefault="004A09EB" w:rsidP="00E7344C">
            <w:pPr>
              <w:jc w:val="both"/>
            </w:pPr>
            <w:r w:rsidRPr="00944A9E">
              <w:rPr>
                <w:bCs/>
              </w:rPr>
              <w:t>Počítačové programy pro rozvoj matematických předsta</w:t>
            </w:r>
            <w:r w:rsidR="007D1130" w:rsidRPr="00944A9E">
              <w:rPr>
                <w:bCs/>
              </w:rPr>
              <w:t>v</w:t>
            </w:r>
            <w:r w:rsidR="007D1130" w:rsidRPr="00944A9E">
              <w:t>.</w:t>
            </w:r>
          </w:p>
          <w:p w:rsidR="007D1130" w:rsidRPr="00944A9E" w:rsidRDefault="004A09EB" w:rsidP="00E7344C">
            <w:pPr>
              <w:jc w:val="both"/>
              <w:rPr>
                <w:bCs/>
              </w:rPr>
            </w:pPr>
            <w:r w:rsidRPr="00944A9E">
              <w:t>Nestandardní meto</w:t>
            </w:r>
            <w:r w:rsidR="008A7D61" w:rsidRPr="00944A9E">
              <w:t>dy rozvoje</w:t>
            </w:r>
            <w:r w:rsidRPr="00944A9E">
              <w:t xml:space="preserve"> matematických </w:t>
            </w:r>
            <w:r w:rsidR="008A7D61" w:rsidRPr="00944A9E">
              <w:t>představ</w:t>
            </w:r>
            <w:r w:rsidR="007D1130" w:rsidRPr="00944A9E">
              <w:t>.</w:t>
            </w:r>
          </w:p>
          <w:p w:rsidR="007D1130" w:rsidRDefault="007D1130" w:rsidP="00E7344C">
            <w:pPr>
              <w:jc w:val="both"/>
              <w:rPr>
                <w:del w:id="764" w:author="Hana Navrátilová" w:date="2019-09-24T11:10:00Z"/>
                <w:highlight w:val="yellow"/>
              </w:rPr>
            </w:pPr>
          </w:p>
          <w:p w:rsidR="00DC193A" w:rsidRDefault="00DC193A" w:rsidP="00E7344C">
            <w:pPr>
              <w:jc w:val="both"/>
              <w:rPr>
                <w:del w:id="765" w:author="Hana Navrátilová" w:date="2019-09-24T11:10:00Z"/>
                <w:highlight w:val="yellow"/>
              </w:rPr>
            </w:pPr>
          </w:p>
          <w:p w:rsidR="00DC193A" w:rsidRPr="00944A9E" w:rsidRDefault="00DC193A" w:rsidP="00E7344C">
            <w:pPr>
              <w:jc w:val="both"/>
              <w:rPr>
                <w:highlight w:val="yellow"/>
              </w:rPr>
            </w:pPr>
          </w:p>
        </w:tc>
      </w:tr>
      <w:tr w:rsidR="007D1130" w:rsidRPr="00944A9E" w:rsidTr="00E7344C">
        <w:trPr>
          <w:trHeight w:val="265"/>
          <w:jc w:val="center"/>
        </w:trPr>
        <w:tc>
          <w:tcPr>
            <w:tcW w:w="4041" w:type="dxa"/>
            <w:gridSpan w:val="2"/>
            <w:tcBorders>
              <w:top w:val="nil"/>
            </w:tcBorders>
            <w:shd w:val="clear" w:color="auto" w:fill="F7CAAC"/>
          </w:tcPr>
          <w:p w:rsidR="007D1130" w:rsidRPr="00944A9E" w:rsidRDefault="007D1130" w:rsidP="00E7344C">
            <w:pPr>
              <w:jc w:val="both"/>
            </w:pPr>
            <w:r w:rsidRPr="00944A9E">
              <w:rPr>
                <w:b/>
              </w:rPr>
              <w:t>Studijní literatura a studijní pomůcky</w:t>
            </w:r>
          </w:p>
        </w:tc>
        <w:tc>
          <w:tcPr>
            <w:tcW w:w="6166" w:type="dxa"/>
            <w:gridSpan w:val="6"/>
            <w:tcBorders>
              <w:top w:val="nil"/>
              <w:bottom w:val="nil"/>
            </w:tcBorders>
          </w:tcPr>
          <w:p w:rsidR="007D1130" w:rsidRPr="00944A9E" w:rsidRDefault="007D1130" w:rsidP="00E7344C">
            <w:pPr>
              <w:jc w:val="both"/>
            </w:pPr>
          </w:p>
        </w:tc>
      </w:tr>
      <w:tr w:rsidR="007D1130" w:rsidRPr="00944A9E" w:rsidTr="007D1130">
        <w:trPr>
          <w:trHeight w:val="1497"/>
          <w:jc w:val="center"/>
        </w:trPr>
        <w:tc>
          <w:tcPr>
            <w:tcW w:w="10207" w:type="dxa"/>
            <w:gridSpan w:val="8"/>
            <w:tcBorders>
              <w:top w:val="nil"/>
            </w:tcBorders>
          </w:tcPr>
          <w:p w:rsidR="007D1130" w:rsidRPr="00944A9E" w:rsidRDefault="007D1130" w:rsidP="00E7344C">
            <w:pPr>
              <w:jc w:val="both"/>
            </w:pPr>
          </w:p>
          <w:p w:rsidR="007D1130" w:rsidRPr="00944A9E" w:rsidRDefault="007D1130" w:rsidP="00E7344C">
            <w:pPr>
              <w:jc w:val="both"/>
              <w:rPr>
                <w:b/>
              </w:rPr>
            </w:pPr>
            <w:r w:rsidRPr="00944A9E">
              <w:rPr>
                <w:b/>
              </w:rPr>
              <w:t xml:space="preserve">Povinná literatura: </w:t>
            </w:r>
          </w:p>
          <w:p w:rsidR="007D1130" w:rsidRPr="00944A9E" w:rsidRDefault="007D1130" w:rsidP="00E7344C">
            <w:pPr>
              <w:autoSpaceDE w:val="0"/>
              <w:autoSpaceDN w:val="0"/>
              <w:adjustRightInd w:val="0"/>
              <w:rPr>
                <w:lang w:val="sk-SK" w:eastAsia="sk-SK"/>
              </w:rPr>
            </w:pPr>
            <w:r w:rsidRPr="00944A9E">
              <w:rPr>
                <w:lang w:val="sk-SK" w:eastAsia="sk-SK"/>
              </w:rPr>
              <w:t xml:space="preserve">Hejný, M. (2014). </w:t>
            </w:r>
            <w:r w:rsidRPr="00260362">
              <w:rPr>
                <w:i/>
                <w:lang w:val="sk-SK" w:eastAsia="sk-SK"/>
              </w:rPr>
              <w:t>Vyučování matematice oreintované na budování schémat: aritmetika 1. stupně.</w:t>
            </w:r>
            <w:r w:rsidRPr="00944A9E">
              <w:rPr>
                <w:lang w:val="sk-SK" w:eastAsia="sk-SK"/>
              </w:rPr>
              <w:t xml:space="preserve"> Praha: Univerzita Karlova v Praze.</w:t>
            </w:r>
          </w:p>
          <w:p w:rsidR="007D1130" w:rsidRPr="00944A9E" w:rsidRDefault="007D1130" w:rsidP="00E7344C">
            <w:pPr>
              <w:autoSpaceDE w:val="0"/>
              <w:autoSpaceDN w:val="0"/>
              <w:adjustRightInd w:val="0"/>
              <w:rPr>
                <w:lang w:val="sk-SK" w:eastAsia="sk-SK"/>
              </w:rPr>
            </w:pPr>
            <w:r w:rsidRPr="00944A9E">
              <w:rPr>
                <w:lang w:val="sk-SK" w:eastAsia="sk-SK"/>
              </w:rPr>
              <w:t xml:space="preserve">Gerová, Ľ. (2007). </w:t>
            </w:r>
            <w:r w:rsidRPr="00944A9E">
              <w:rPr>
                <w:i/>
                <w:lang w:val="sk-SK" w:eastAsia="sk-SK"/>
              </w:rPr>
              <w:t>Propedeutika matematiky a počiatočné matematické predstavy.</w:t>
            </w:r>
            <w:r w:rsidRPr="00944A9E">
              <w:rPr>
                <w:lang w:val="sk-SK" w:eastAsia="sk-SK"/>
              </w:rPr>
              <w:t xml:space="preserve"> Banská Bystrica: Pedagogická fakulta Univerzity Mateja Bela v Banskej Bystrici.</w:t>
            </w:r>
          </w:p>
          <w:p w:rsidR="007D1130" w:rsidRPr="001661B8" w:rsidRDefault="004A09EB" w:rsidP="00E7344C">
            <w:pPr>
              <w:jc w:val="both"/>
            </w:pPr>
            <w:r w:rsidRPr="00944A9E">
              <w:t xml:space="preserve">Partová, </w:t>
            </w:r>
            <w:r w:rsidR="007D1130" w:rsidRPr="00944A9E">
              <w:t>E.</w:t>
            </w:r>
            <w:r w:rsidR="00E95B4E">
              <w:t>,</w:t>
            </w:r>
            <w:r w:rsidR="00E6258B">
              <w:t xml:space="preserve"> &amp; </w:t>
            </w:r>
            <w:r w:rsidR="007D1130" w:rsidRPr="00944A9E">
              <w:t>Žid</w:t>
            </w:r>
            <w:r w:rsidR="007D1130" w:rsidRPr="001661B8">
              <w:t xml:space="preserve">ek, O. (1993). </w:t>
            </w:r>
            <w:r w:rsidR="007D1130" w:rsidRPr="001661B8">
              <w:rPr>
                <w:i/>
              </w:rPr>
              <w:t>Príručka k príprave na súbornú skúšku z matematiky.</w:t>
            </w:r>
            <w:r w:rsidR="007D1130" w:rsidRPr="001661B8">
              <w:t xml:space="preserve"> Bratisl</w:t>
            </w:r>
            <w:r w:rsidR="0062781C" w:rsidRPr="001661B8">
              <w:t>a</w:t>
            </w:r>
            <w:r w:rsidR="007D1130" w:rsidRPr="001661B8">
              <w:t>va: Pedagogická fakulta Univerzity Komenského v Bratislave.</w:t>
            </w:r>
          </w:p>
          <w:p w:rsidR="000F1CC7" w:rsidRPr="00727175" w:rsidRDefault="00692028" w:rsidP="000F1CC7">
            <w:pPr>
              <w:shd w:val="clear" w:color="auto" w:fill="FFFFFF"/>
              <w:rPr>
                <w:i/>
              </w:rPr>
            </w:pPr>
            <w:r w:rsidRPr="001661B8">
              <w:t>Pavelková, M. (2017). Pohled učitelů prvního stupně základních</w:t>
            </w:r>
            <w:r w:rsidR="00FE6752" w:rsidRPr="001661B8">
              <w:t xml:space="preserve"> škol na žákovskou otázku. </w:t>
            </w:r>
            <w:r w:rsidRPr="001661B8">
              <w:rPr>
                <w:i/>
              </w:rPr>
              <w:t>e- Pedagogium, 3</w:t>
            </w:r>
            <w:r w:rsidRPr="001661B8">
              <w:t>, 53-64</w:t>
            </w:r>
            <w:r w:rsidRPr="001661B8">
              <w:rPr>
                <w:i/>
              </w:rPr>
              <w:t xml:space="preserve">. </w:t>
            </w:r>
            <w:ins w:id="766" w:author="Hana Navrátilová" w:date="2019-09-24T11:10:00Z">
              <w:r w:rsidR="000F1CC7" w:rsidRPr="001661B8">
                <w:t>Markechová, D., &amp;</w:t>
              </w:r>
              <w:r w:rsidR="002029EE" w:rsidRPr="001661B8">
                <w:t>Tirpáková, A.</w:t>
              </w:r>
              <w:r w:rsidR="002029EE" w:rsidRPr="001661B8">
                <w:rPr>
                  <w:i/>
                </w:rPr>
                <w:t xml:space="preserve"> </w:t>
              </w:r>
              <w:r w:rsidR="000F1CC7" w:rsidRPr="001661B8">
                <w:rPr>
                  <w:i/>
                  <w:lang w:val="sk-SK" w:eastAsia="sk-SK"/>
                </w:rPr>
                <w:t>Rozvoj matematických predstáv o číslach.</w:t>
              </w:r>
              <w:r w:rsidR="000F1CC7" w:rsidRPr="001661B8">
                <w:rPr>
                  <w:lang w:val="sk-SK" w:eastAsia="sk-SK"/>
                </w:rPr>
                <w:t>Nitra: UKF.</w:t>
              </w:r>
            </w:ins>
          </w:p>
          <w:p w:rsidR="002029EE" w:rsidRPr="001661B8" w:rsidRDefault="002029EE" w:rsidP="00E7344C">
            <w:pPr>
              <w:jc w:val="both"/>
              <w:rPr>
                <w:i/>
              </w:rPr>
            </w:pPr>
          </w:p>
          <w:p w:rsidR="007D1130" w:rsidRPr="00944A9E" w:rsidRDefault="007D1130" w:rsidP="00E7344C">
            <w:pPr>
              <w:jc w:val="both"/>
              <w:rPr>
                <w:b/>
              </w:rPr>
            </w:pPr>
            <w:r w:rsidRPr="001661B8">
              <w:rPr>
                <w:b/>
              </w:rPr>
              <w:t>Doporučená literatur</w:t>
            </w:r>
            <w:r w:rsidRPr="00944A9E">
              <w:rPr>
                <w:b/>
              </w:rPr>
              <w:t xml:space="preserve">a: </w:t>
            </w:r>
          </w:p>
          <w:p w:rsidR="007D1130" w:rsidRPr="00944A9E" w:rsidRDefault="007D1130" w:rsidP="00E7344C">
            <w:pPr>
              <w:jc w:val="both"/>
              <w:rPr>
                <w:lang w:eastAsia="sk-SK"/>
              </w:rPr>
            </w:pPr>
            <w:r w:rsidRPr="00944A9E">
              <w:t>Hejný, M.,</w:t>
            </w:r>
            <w:r w:rsidR="00E6258B">
              <w:t xml:space="preserve"> &amp; </w:t>
            </w:r>
            <w:r w:rsidRPr="00944A9E">
              <w:t>Kuřina, F.</w:t>
            </w:r>
            <w:r w:rsidRPr="00944A9E">
              <w:rPr>
                <w:lang w:eastAsia="sk-SK"/>
              </w:rPr>
              <w:t xml:space="preserve"> (2001). </w:t>
            </w:r>
            <w:r w:rsidRPr="00944A9E">
              <w:rPr>
                <w:i/>
                <w:iCs/>
                <w:lang w:eastAsia="sk-SK"/>
              </w:rPr>
              <w:t>Dítě, škola a matematika</w:t>
            </w:r>
            <w:r w:rsidRPr="00944A9E">
              <w:rPr>
                <w:lang w:eastAsia="sk-SK"/>
              </w:rPr>
              <w:t>. 1. vyd. Praha: Portál.</w:t>
            </w:r>
          </w:p>
          <w:p w:rsidR="007D1130" w:rsidRDefault="007D1130" w:rsidP="00E7344C">
            <w:pPr>
              <w:autoSpaceDE w:val="0"/>
              <w:autoSpaceDN w:val="0"/>
              <w:adjustRightInd w:val="0"/>
              <w:jc w:val="both"/>
              <w:rPr>
                <w:lang w:eastAsia="sk-SK"/>
              </w:rPr>
            </w:pPr>
            <w:r w:rsidRPr="00944A9E">
              <w:rPr>
                <w:lang w:eastAsia="sk-SK"/>
              </w:rPr>
              <w:t>Kaslová, M. (2010)</w:t>
            </w:r>
            <w:r w:rsidR="0062781C" w:rsidRPr="00944A9E">
              <w:rPr>
                <w:lang w:eastAsia="sk-SK"/>
              </w:rPr>
              <w:t>.</w:t>
            </w:r>
            <w:r w:rsidR="00F45161">
              <w:rPr>
                <w:lang w:eastAsia="sk-SK"/>
              </w:rPr>
              <w:t xml:space="preserve"> </w:t>
            </w:r>
            <w:r w:rsidRPr="00944A9E">
              <w:rPr>
                <w:i/>
                <w:lang w:eastAsia="sk-SK"/>
              </w:rPr>
              <w:t>Předmatematické činnosti v předškolním vzdělávání.</w:t>
            </w:r>
            <w:r w:rsidRPr="00944A9E">
              <w:rPr>
                <w:lang w:eastAsia="sk-SK"/>
              </w:rPr>
              <w:t xml:space="preserve"> Praha: Raabe.</w:t>
            </w:r>
          </w:p>
          <w:p w:rsidR="00F137AD" w:rsidRPr="00944A9E" w:rsidRDefault="00F137AD" w:rsidP="00E7344C">
            <w:pPr>
              <w:autoSpaceDE w:val="0"/>
              <w:autoSpaceDN w:val="0"/>
              <w:adjustRightInd w:val="0"/>
              <w:jc w:val="both"/>
            </w:pPr>
          </w:p>
        </w:tc>
      </w:tr>
      <w:tr w:rsidR="007D1130" w:rsidRPr="00944A9E"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944A9E" w:rsidRDefault="007D1130" w:rsidP="00E7344C">
            <w:pPr>
              <w:jc w:val="center"/>
              <w:rPr>
                <w:b/>
              </w:rPr>
            </w:pPr>
            <w:r w:rsidRPr="00944A9E">
              <w:rPr>
                <w:b/>
              </w:rPr>
              <w:t>Informace ke kombinované nebo distanční formě</w:t>
            </w:r>
          </w:p>
        </w:tc>
      </w:tr>
      <w:tr w:rsidR="007D1130" w:rsidRPr="00944A9E" w:rsidTr="00E7344C">
        <w:trPr>
          <w:jc w:val="center"/>
        </w:trPr>
        <w:tc>
          <w:tcPr>
            <w:tcW w:w="5670" w:type="dxa"/>
            <w:gridSpan w:val="3"/>
            <w:tcBorders>
              <w:top w:val="single" w:sz="2" w:space="0" w:color="auto"/>
            </w:tcBorders>
            <w:shd w:val="clear" w:color="auto" w:fill="F7CAAC"/>
          </w:tcPr>
          <w:p w:rsidR="007D1130" w:rsidRPr="00944A9E" w:rsidRDefault="007D1130" w:rsidP="00E7344C">
            <w:pPr>
              <w:jc w:val="both"/>
            </w:pPr>
            <w:r w:rsidRPr="00944A9E">
              <w:rPr>
                <w:b/>
              </w:rPr>
              <w:t>Rozsah konzultací (soustředění)</w:t>
            </w:r>
          </w:p>
        </w:tc>
        <w:tc>
          <w:tcPr>
            <w:tcW w:w="709" w:type="dxa"/>
            <w:tcBorders>
              <w:top w:val="single" w:sz="2" w:space="0" w:color="auto"/>
            </w:tcBorders>
          </w:tcPr>
          <w:p w:rsidR="007D1130" w:rsidRPr="00944A9E" w:rsidRDefault="007D1130" w:rsidP="00E7344C">
            <w:pPr>
              <w:jc w:val="both"/>
            </w:pPr>
          </w:p>
        </w:tc>
        <w:tc>
          <w:tcPr>
            <w:tcW w:w="3828" w:type="dxa"/>
            <w:gridSpan w:val="4"/>
            <w:tcBorders>
              <w:top w:val="single" w:sz="2" w:space="0" w:color="auto"/>
            </w:tcBorders>
            <w:shd w:val="clear" w:color="auto" w:fill="F7CAAC"/>
          </w:tcPr>
          <w:p w:rsidR="007D1130" w:rsidRPr="00944A9E" w:rsidRDefault="007D1130" w:rsidP="00E7344C">
            <w:pPr>
              <w:jc w:val="both"/>
              <w:rPr>
                <w:b/>
              </w:rPr>
            </w:pPr>
            <w:r w:rsidRPr="00944A9E">
              <w:rPr>
                <w:b/>
              </w:rPr>
              <w:t xml:space="preserve">hodin </w:t>
            </w:r>
          </w:p>
        </w:tc>
      </w:tr>
      <w:tr w:rsidR="007D1130" w:rsidRPr="00944A9E" w:rsidTr="00C5567C">
        <w:trPr>
          <w:trHeight w:val="649"/>
          <w:jc w:val="center"/>
        </w:trPr>
        <w:tc>
          <w:tcPr>
            <w:tcW w:w="10207" w:type="dxa"/>
            <w:gridSpan w:val="8"/>
            <w:shd w:val="clear" w:color="auto" w:fill="F7CAAC"/>
          </w:tcPr>
          <w:p w:rsidR="007D1130" w:rsidRPr="00944A9E" w:rsidRDefault="007D1130" w:rsidP="00E7344C">
            <w:pPr>
              <w:jc w:val="both"/>
              <w:rPr>
                <w:b/>
              </w:rPr>
            </w:pPr>
            <w:r w:rsidRPr="00944A9E">
              <w:rPr>
                <w:b/>
              </w:rPr>
              <w:t>Informace o způsobu kontaktu s vyučujícím</w:t>
            </w:r>
          </w:p>
        </w:tc>
      </w:tr>
      <w:tr w:rsidR="007D1130" w:rsidRPr="00944A9E" w:rsidTr="007D1130">
        <w:trPr>
          <w:trHeight w:val="141"/>
          <w:jc w:val="center"/>
        </w:trPr>
        <w:tc>
          <w:tcPr>
            <w:tcW w:w="10207" w:type="dxa"/>
            <w:gridSpan w:val="8"/>
          </w:tcPr>
          <w:p w:rsidR="003B651A" w:rsidRDefault="003B651A" w:rsidP="00E7344C">
            <w:pPr>
              <w:jc w:val="both"/>
            </w:pPr>
          </w:p>
          <w:p w:rsidR="00F137AD" w:rsidRPr="00944A9E" w:rsidRDefault="00F137AD" w:rsidP="00E7344C">
            <w:pPr>
              <w:jc w:val="both"/>
            </w:pPr>
          </w:p>
        </w:tc>
      </w:tr>
    </w:tbl>
    <w:p w:rsidR="00AA51E7" w:rsidRDefault="00CD2F6C">
      <w:pPr>
        <w:rPr>
          <w:ins w:id="767"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7D1130" w:rsidRPr="00944A9E" w:rsidTr="007D113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D1130" w:rsidRPr="00944A9E" w:rsidRDefault="00F32C9A" w:rsidP="00E7344C">
            <w:pPr>
              <w:jc w:val="both"/>
              <w:rPr>
                <w:b/>
                <w:sz w:val="28"/>
                <w:szCs w:val="28"/>
              </w:rPr>
            </w:pPr>
            <w:r>
              <w:br w:type="page"/>
            </w:r>
            <w:r w:rsidR="007D1130" w:rsidRPr="00944A9E">
              <w:br w:type="page"/>
            </w:r>
            <w:r w:rsidR="007D1130" w:rsidRPr="00944A9E">
              <w:rPr>
                <w:b/>
                <w:sz w:val="28"/>
                <w:szCs w:val="28"/>
              </w:rPr>
              <w:t>B-III – Charakteristika studijního předmětu</w:t>
            </w:r>
          </w:p>
        </w:tc>
      </w:tr>
      <w:tr w:rsidR="007D1130" w:rsidRPr="00944A9E" w:rsidTr="00E7344C">
        <w:trPr>
          <w:jc w:val="center"/>
        </w:trPr>
        <w:tc>
          <w:tcPr>
            <w:tcW w:w="3474" w:type="dxa"/>
            <w:tcBorders>
              <w:top w:val="double" w:sz="4" w:space="0" w:color="auto"/>
            </w:tcBorders>
            <w:shd w:val="clear" w:color="auto" w:fill="F7CAAC"/>
          </w:tcPr>
          <w:p w:rsidR="007D1130" w:rsidRPr="00944A9E" w:rsidRDefault="007D1130" w:rsidP="00E7344C">
            <w:pPr>
              <w:jc w:val="both"/>
              <w:rPr>
                <w:b/>
              </w:rPr>
            </w:pPr>
            <w:r w:rsidRPr="00944A9E">
              <w:rPr>
                <w:b/>
              </w:rPr>
              <w:t>Název studijního předmětu</w:t>
            </w:r>
          </w:p>
        </w:tc>
        <w:tc>
          <w:tcPr>
            <w:tcW w:w="6733" w:type="dxa"/>
            <w:gridSpan w:val="7"/>
            <w:tcBorders>
              <w:top w:val="double" w:sz="4" w:space="0" w:color="auto"/>
            </w:tcBorders>
          </w:tcPr>
          <w:p w:rsidR="007D1130" w:rsidRPr="00944A9E" w:rsidRDefault="007D1130" w:rsidP="00E7344C">
            <w:pPr>
              <w:jc w:val="both"/>
            </w:pPr>
            <w:r w:rsidRPr="00944A9E">
              <w:t>Rozvoj jazykové a literární gramotnosti 1</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Typ předmětu</w:t>
            </w:r>
          </w:p>
        </w:tc>
        <w:tc>
          <w:tcPr>
            <w:tcW w:w="3411" w:type="dxa"/>
            <w:gridSpan w:val="4"/>
          </w:tcPr>
          <w:p w:rsidR="007D1130" w:rsidRPr="00944A9E" w:rsidRDefault="007D1130" w:rsidP="00E7344C">
            <w:pPr>
              <w:jc w:val="both"/>
            </w:pPr>
            <w:r w:rsidRPr="00944A9E">
              <w:t>povinný, PZ</w:t>
            </w:r>
          </w:p>
        </w:tc>
        <w:tc>
          <w:tcPr>
            <w:tcW w:w="2694" w:type="dxa"/>
            <w:gridSpan w:val="2"/>
            <w:shd w:val="clear" w:color="auto" w:fill="F7CAAC"/>
          </w:tcPr>
          <w:p w:rsidR="007D1130" w:rsidRPr="00944A9E" w:rsidRDefault="007D1130" w:rsidP="00E7344C">
            <w:pPr>
              <w:jc w:val="both"/>
            </w:pPr>
            <w:r w:rsidRPr="00944A9E">
              <w:rPr>
                <w:b/>
              </w:rPr>
              <w:t>doporučený ročník / semestr</w:t>
            </w:r>
          </w:p>
        </w:tc>
        <w:tc>
          <w:tcPr>
            <w:tcW w:w="628" w:type="dxa"/>
          </w:tcPr>
          <w:p w:rsidR="007D1130" w:rsidRPr="00944A9E" w:rsidRDefault="007D1130" w:rsidP="00E7344C">
            <w:pPr>
              <w:jc w:val="both"/>
            </w:pPr>
            <w:r w:rsidRPr="00944A9E">
              <w:t>1/LS</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Rozsah studijního předmětu</w:t>
            </w:r>
          </w:p>
        </w:tc>
        <w:tc>
          <w:tcPr>
            <w:tcW w:w="2196" w:type="dxa"/>
            <w:gridSpan w:val="2"/>
          </w:tcPr>
          <w:p w:rsidR="007D1130" w:rsidRPr="00944A9E" w:rsidRDefault="007D1130" w:rsidP="00E7344C">
            <w:pPr>
              <w:jc w:val="both"/>
            </w:pPr>
            <w:r w:rsidRPr="00944A9E">
              <w:t>14p+14s</w:t>
            </w:r>
          </w:p>
        </w:tc>
        <w:tc>
          <w:tcPr>
            <w:tcW w:w="709" w:type="dxa"/>
            <w:shd w:val="clear" w:color="auto" w:fill="F7CAAC"/>
          </w:tcPr>
          <w:p w:rsidR="007D1130" w:rsidRPr="00944A9E" w:rsidRDefault="007D1130" w:rsidP="00E7344C">
            <w:pPr>
              <w:jc w:val="both"/>
              <w:rPr>
                <w:b/>
              </w:rPr>
            </w:pPr>
            <w:r w:rsidRPr="00944A9E">
              <w:rPr>
                <w:b/>
              </w:rPr>
              <w:t xml:space="preserve">hod. </w:t>
            </w:r>
          </w:p>
        </w:tc>
        <w:tc>
          <w:tcPr>
            <w:tcW w:w="506" w:type="dxa"/>
          </w:tcPr>
          <w:p w:rsidR="007D1130" w:rsidRPr="00944A9E" w:rsidRDefault="007D1130" w:rsidP="00E7344C">
            <w:pPr>
              <w:jc w:val="both"/>
            </w:pPr>
            <w:r w:rsidRPr="00944A9E">
              <w:t>28</w:t>
            </w:r>
          </w:p>
        </w:tc>
        <w:tc>
          <w:tcPr>
            <w:tcW w:w="2155" w:type="dxa"/>
            <w:shd w:val="clear" w:color="auto" w:fill="F7CAAC"/>
          </w:tcPr>
          <w:p w:rsidR="007D1130" w:rsidRPr="00944A9E" w:rsidRDefault="007D1130" w:rsidP="00E7344C">
            <w:pPr>
              <w:jc w:val="both"/>
              <w:rPr>
                <w:b/>
              </w:rPr>
            </w:pPr>
            <w:r w:rsidRPr="00944A9E">
              <w:rPr>
                <w:b/>
              </w:rPr>
              <w:t>kreditů</w:t>
            </w:r>
          </w:p>
        </w:tc>
        <w:tc>
          <w:tcPr>
            <w:tcW w:w="1167" w:type="dxa"/>
            <w:gridSpan w:val="2"/>
          </w:tcPr>
          <w:p w:rsidR="007D1130" w:rsidRPr="00944A9E" w:rsidRDefault="007D1130" w:rsidP="00E7344C">
            <w:pPr>
              <w:jc w:val="both"/>
            </w:pPr>
            <w:r w:rsidRPr="00944A9E">
              <w:t>4</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Prerekvizity, korekvizity, ekvivalence</w:t>
            </w:r>
          </w:p>
        </w:tc>
        <w:tc>
          <w:tcPr>
            <w:tcW w:w="6733" w:type="dxa"/>
            <w:gridSpan w:val="7"/>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Způsob ověření studijních výsledků</w:t>
            </w:r>
          </w:p>
        </w:tc>
        <w:tc>
          <w:tcPr>
            <w:tcW w:w="3411" w:type="dxa"/>
            <w:gridSpan w:val="4"/>
          </w:tcPr>
          <w:p w:rsidR="007D1130" w:rsidRPr="00944A9E" w:rsidRDefault="007D1130" w:rsidP="00E7344C">
            <w:pPr>
              <w:jc w:val="both"/>
            </w:pPr>
            <w:r w:rsidRPr="00944A9E">
              <w:t>klasifikovaný zápočet</w:t>
            </w:r>
          </w:p>
        </w:tc>
        <w:tc>
          <w:tcPr>
            <w:tcW w:w="2155" w:type="dxa"/>
            <w:shd w:val="clear" w:color="auto" w:fill="F7CAAC"/>
          </w:tcPr>
          <w:p w:rsidR="007D1130" w:rsidRPr="00944A9E" w:rsidRDefault="007D1130" w:rsidP="00E7344C">
            <w:pPr>
              <w:jc w:val="both"/>
              <w:rPr>
                <w:b/>
              </w:rPr>
            </w:pPr>
            <w:r w:rsidRPr="00944A9E">
              <w:rPr>
                <w:b/>
              </w:rPr>
              <w:t>Forma výuky</w:t>
            </w:r>
          </w:p>
        </w:tc>
        <w:tc>
          <w:tcPr>
            <w:tcW w:w="1167" w:type="dxa"/>
            <w:gridSpan w:val="2"/>
          </w:tcPr>
          <w:p w:rsidR="007D1130" w:rsidRPr="00944A9E" w:rsidRDefault="007D1130" w:rsidP="00E7344C">
            <w:pPr>
              <w:jc w:val="both"/>
            </w:pPr>
            <w:r w:rsidRPr="00944A9E">
              <w:t>pře</w:t>
            </w:r>
            <w:r w:rsidR="00861A06" w:rsidRPr="00944A9E">
              <w:t>dnáška</w:t>
            </w:r>
            <w:r w:rsidRPr="00944A9E">
              <w:t xml:space="preserve"> seminář</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7D1130" w:rsidRPr="00944A9E" w:rsidRDefault="007D1130" w:rsidP="00E7344C">
            <w:pPr>
              <w:jc w:val="both"/>
            </w:pPr>
            <w:r w:rsidRPr="00944A9E">
              <w:t>Zpracování didaktického materiálu pro rozvoj čtenářské gramotnosti, písemná zkouška.</w:t>
            </w:r>
          </w:p>
        </w:tc>
      </w:tr>
      <w:tr w:rsidR="007D1130" w:rsidRPr="00944A9E" w:rsidTr="00266DB4">
        <w:trPr>
          <w:trHeight w:val="287"/>
          <w:jc w:val="center"/>
        </w:trPr>
        <w:tc>
          <w:tcPr>
            <w:tcW w:w="10207" w:type="dxa"/>
            <w:gridSpan w:val="8"/>
            <w:tcBorders>
              <w:top w:val="nil"/>
            </w:tcBorders>
          </w:tcPr>
          <w:p w:rsidR="007D1130" w:rsidRPr="00944A9E" w:rsidRDefault="007D1130" w:rsidP="00E7344C">
            <w:pPr>
              <w:jc w:val="both"/>
            </w:pPr>
          </w:p>
        </w:tc>
      </w:tr>
      <w:tr w:rsidR="007D1130" w:rsidRPr="00944A9E" w:rsidTr="00E7344C">
        <w:trPr>
          <w:trHeight w:val="197"/>
          <w:jc w:val="center"/>
        </w:trPr>
        <w:tc>
          <w:tcPr>
            <w:tcW w:w="3474" w:type="dxa"/>
            <w:tcBorders>
              <w:top w:val="nil"/>
            </w:tcBorders>
            <w:shd w:val="clear" w:color="auto" w:fill="F7CAAC"/>
          </w:tcPr>
          <w:p w:rsidR="007D1130" w:rsidRPr="00944A9E" w:rsidRDefault="007D1130" w:rsidP="00E7344C">
            <w:pPr>
              <w:jc w:val="both"/>
              <w:rPr>
                <w:b/>
              </w:rPr>
            </w:pPr>
            <w:r w:rsidRPr="00944A9E">
              <w:rPr>
                <w:b/>
              </w:rPr>
              <w:t>Garant předmětu</w:t>
            </w:r>
          </w:p>
        </w:tc>
        <w:tc>
          <w:tcPr>
            <w:tcW w:w="6733" w:type="dxa"/>
            <w:gridSpan w:val="7"/>
            <w:tcBorders>
              <w:top w:val="nil"/>
            </w:tcBorders>
          </w:tcPr>
          <w:p w:rsidR="007D1130" w:rsidRPr="00266DB4" w:rsidRDefault="00266DB4" w:rsidP="00E7344C">
            <w:r w:rsidRPr="00266DB4">
              <w:t>doc. PhDr. Zuzana Petrová, PhD.</w:t>
            </w:r>
          </w:p>
        </w:tc>
      </w:tr>
      <w:tr w:rsidR="007D1130" w:rsidRPr="00944A9E" w:rsidTr="00E7344C">
        <w:trPr>
          <w:trHeight w:val="543"/>
          <w:jc w:val="center"/>
        </w:trPr>
        <w:tc>
          <w:tcPr>
            <w:tcW w:w="3474" w:type="dxa"/>
            <w:tcBorders>
              <w:top w:val="nil"/>
            </w:tcBorders>
            <w:shd w:val="clear" w:color="auto" w:fill="F7CAAC"/>
          </w:tcPr>
          <w:p w:rsidR="007D1130" w:rsidRPr="00944A9E" w:rsidRDefault="007D1130" w:rsidP="00E7344C">
            <w:pPr>
              <w:jc w:val="both"/>
              <w:rPr>
                <w:b/>
              </w:rPr>
            </w:pPr>
            <w:r w:rsidRPr="00944A9E">
              <w:rPr>
                <w:b/>
              </w:rPr>
              <w:t>Zapojení garanta do výuky předmětu</w:t>
            </w:r>
          </w:p>
        </w:tc>
        <w:tc>
          <w:tcPr>
            <w:tcW w:w="6733" w:type="dxa"/>
            <w:gridSpan w:val="7"/>
            <w:tcBorders>
              <w:top w:val="nil"/>
            </w:tcBorders>
          </w:tcPr>
          <w:p w:rsidR="007D1130" w:rsidRPr="00944A9E" w:rsidRDefault="007D1130" w:rsidP="00E7344C">
            <w:pPr>
              <w:jc w:val="both"/>
            </w:pPr>
            <w:r w:rsidRPr="00944A9E">
              <w:t>přednášející</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Vyučující</w:t>
            </w:r>
          </w:p>
        </w:tc>
        <w:tc>
          <w:tcPr>
            <w:tcW w:w="6733" w:type="dxa"/>
            <w:gridSpan w:val="7"/>
            <w:tcBorders>
              <w:bottom w:val="nil"/>
            </w:tcBorders>
            <w:shd w:val="clear" w:color="auto" w:fill="auto"/>
          </w:tcPr>
          <w:p w:rsidR="007D1130" w:rsidRPr="00944A9E" w:rsidRDefault="009671C6" w:rsidP="00E7344C">
            <w:r>
              <w:t>doc.</w:t>
            </w:r>
            <w:r w:rsidR="00266DB4" w:rsidRPr="009671C6">
              <w:rPr>
                <w:b/>
              </w:rPr>
              <w:t xml:space="preserve"> </w:t>
            </w:r>
            <w:r w:rsidR="00266DB4" w:rsidRPr="00266DB4">
              <w:t>PhDr. Zuzana Petrová, PhD.</w:t>
            </w:r>
            <w:r w:rsidR="007D1130" w:rsidRPr="00944A9E">
              <w:t xml:space="preserve"> (50%), </w:t>
            </w:r>
            <w:del w:id="768" w:author="Hana Navrátilová" w:date="2019-09-24T11:10:00Z">
              <w:r w:rsidR="007D1130" w:rsidRPr="00944A9E">
                <w:delText>Mgr</w:delText>
              </w:r>
            </w:del>
            <w:ins w:id="769" w:author="Hana Navrátilová" w:date="2019-09-24T11:10:00Z">
              <w:r w:rsidR="00E003A9">
                <w:t>PhDr</w:t>
              </w:r>
            </w:ins>
            <w:r w:rsidR="007D1130" w:rsidRPr="00944A9E">
              <w:t>. Hana Navrátilová</w:t>
            </w:r>
            <w:ins w:id="770" w:author="Hana Navrátilová" w:date="2019-09-24T11:10:00Z">
              <w:r w:rsidR="00E003A9">
                <w:t>, Ph.D.</w:t>
              </w:r>
            </w:ins>
            <w:r w:rsidR="007D1130" w:rsidRPr="00944A9E">
              <w:t xml:space="preserve"> (50%)</w:t>
            </w:r>
          </w:p>
          <w:p w:rsidR="007D1130" w:rsidRPr="00944A9E" w:rsidRDefault="007D1130" w:rsidP="00E7344C"/>
        </w:tc>
      </w:tr>
      <w:tr w:rsidR="007D1130" w:rsidRPr="00944A9E" w:rsidTr="007D1130">
        <w:trPr>
          <w:trHeight w:val="111"/>
          <w:jc w:val="center"/>
        </w:trPr>
        <w:tc>
          <w:tcPr>
            <w:tcW w:w="10207" w:type="dxa"/>
            <w:gridSpan w:val="8"/>
            <w:tcBorders>
              <w:top w:val="nil"/>
            </w:tcBorders>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Stručná anotace předmětu</w:t>
            </w:r>
          </w:p>
        </w:tc>
        <w:tc>
          <w:tcPr>
            <w:tcW w:w="6733" w:type="dxa"/>
            <w:gridSpan w:val="7"/>
            <w:tcBorders>
              <w:bottom w:val="nil"/>
            </w:tcBorders>
          </w:tcPr>
          <w:p w:rsidR="007D1130" w:rsidRPr="00944A9E" w:rsidRDefault="007D1130" w:rsidP="00E7344C">
            <w:pPr>
              <w:jc w:val="both"/>
            </w:pPr>
          </w:p>
        </w:tc>
      </w:tr>
      <w:tr w:rsidR="007D1130" w:rsidRPr="00944A9E" w:rsidTr="00861A06">
        <w:trPr>
          <w:trHeight w:val="3520"/>
          <w:jc w:val="center"/>
        </w:trPr>
        <w:tc>
          <w:tcPr>
            <w:tcW w:w="10207" w:type="dxa"/>
            <w:gridSpan w:val="8"/>
            <w:tcBorders>
              <w:top w:val="nil"/>
              <w:bottom w:val="single" w:sz="12" w:space="0" w:color="auto"/>
            </w:tcBorders>
          </w:tcPr>
          <w:p w:rsidR="007D1130" w:rsidRPr="00944A9E" w:rsidRDefault="007D1130" w:rsidP="00E7344C">
            <w:pPr>
              <w:jc w:val="both"/>
            </w:pPr>
          </w:p>
          <w:p w:rsidR="007D1130" w:rsidRPr="00944A9E" w:rsidRDefault="007D1130" w:rsidP="00E7344C">
            <w:pPr>
              <w:jc w:val="both"/>
            </w:pPr>
            <w:r w:rsidRPr="00944A9E">
              <w:t>Pojem gramotnost v kontextu pedagogickém, psychologickém, lingvistickém a socio-kulturním.</w:t>
            </w:r>
          </w:p>
          <w:p w:rsidR="007D1130" w:rsidRPr="00944A9E" w:rsidRDefault="007D1130" w:rsidP="00E7344C">
            <w:pPr>
              <w:jc w:val="both"/>
            </w:pPr>
            <w:r w:rsidRPr="00944A9E">
              <w:t xml:space="preserve">Faktory ovlivňující gramotnost.  </w:t>
            </w:r>
          </w:p>
          <w:p w:rsidR="007D1130" w:rsidRPr="00944A9E" w:rsidRDefault="007D1130" w:rsidP="00E7344C">
            <w:pPr>
              <w:jc w:val="both"/>
            </w:pPr>
            <w:r w:rsidRPr="00944A9E">
              <w:t>Vztah pregramotnosti a gramotnosti. Vývoj gramotnostních dovedností. Úrovně čtenářské gramotnosti.</w:t>
            </w:r>
          </w:p>
          <w:p w:rsidR="007D1130" w:rsidRPr="00944A9E" w:rsidRDefault="007D1130" w:rsidP="00E7344C">
            <w:pPr>
              <w:jc w:val="both"/>
            </w:pPr>
            <w:r w:rsidRPr="00944A9E">
              <w:t>Podmínky a metody rozvoje jazykové gramotnosti ve škole. Didaktické materiály.</w:t>
            </w:r>
          </w:p>
          <w:p w:rsidR="007D1130" w:rsidRPr="00944A9E" w:rsidRDefault="007D1130" w:rsidP="00E7344C">
            <w:pPr>
              <w:jc w:val="both"/>
            </w:pPr>
            <w:r w:rsidRPr="00944A9E">
              <w:t>Čtení – znaky, druhy, etapy. Čtení s porozuměním.</w:t>
            </w:r>
          </w:p>
          <w:p w:rsidR="007D1130" w:rsidRPr="00944A9E" w:rsidRDefault="007D1130" w:rsidP="00E7344C">
            <w:pPr>
              <w:jc w:val="both"/>
            </w:pPr>
            <w:r w:rsidRPr="00944A9E">
              <w:t xml:space="preserve">Diagnostikování a hodnocení čtenářských dovedností. </w:t>
            </w:r>
          </w:p>
          <w:p w:rsidR="007D1130" w:rsidRPr="00944A9E" w:rsidRDefault="007D1130" w:rsidP="00E7344C">
            <w:pPr>
              <w:jc w:val="both"/>
            </w:pPr>
            <w:r w:rsidRPr="00944A9E">
              <w:t xml:space="preserve">Přístupy k rozvoji gramotnosti </w:t>
            </w:r>
            <w:r w:rsidR="00127DB2" w:rsidRPr="00944A9E">
              <w:t>–</w:t>
            </w:r>
            <w:r w:rsidRPr="00944A9E">
              <w:t xml:space="preserve"> tradiční fonémový přístup k výuce čtení a psaní a jeho metody.</w:t>
            </w:r>
          </w:p>
          <w:p w:rsidR="007D1130" w:rsidRPr="00944A9E" w:rsidRDefault="007D1130" w:rsidP="00E7344C">
            <w:pPr>
              <w:jc w:val="both"/>
            </w:pPr>
            <w:r w:rsidRPr="00944A9E">
              <w:t xml:space="preserve">Přístupy k rozvoji gramotnosti </w:t>
            </w:r>
            <w:r w:rsidR="00127DB2" w:rsidRPr="00944A9E">
              <w:t xml:space="preserve">– </w:t>
            </w:r>
            <w:r w:rsidRPr="00944A9E">
              <w:t xml:space="preserve">přirozené přístupy k rozvíjení gramotnosti a jejich specifické metody. </w:t>
            </w:r>
          </w:p>
          <w:p w:rsidR="007D1130" w:rsidRPr="00944A9E" w:rsidRDefault="007D1130" w:rsidP="00E7344C">
            <w:pPr>
              <w:jc w:val="both"/>
            </w:pPr>
            <w:r w:rsidRPr="00944A9E">
              <w:t xml:space="preserve">Čtenářské strategie dětí mladšího školního věku. </w:t>
            </w:r>
          </w:p>
          <w:p w:rsidR="007D1130" w:rsidRPr="00944A9E" w:rsidRDefault="007D1130" w:rsidP="00E7344C">
            <w:pPr>
              <w:jc w:val="both"/>
            </w:pPr>
            <w:r w:rsidRPr="00944A9E">
              <w:t xml:space="preserve">Práce dítěte s různými druhy textů, jeho role při výběru textu pro rozvoj čtenářství. </w:t>
            </w:r>
          </w:p>
          <w:p w:rsidR="007D1130" w:rsidRPr="00944A9E" w:rsidRDefault="007D1130" w:rsidP="00E7344C">
            <w:pPr>
              <w:jc w:val="both"/>
            </w:pPr>
            <w:r w:rsidRPr="00944A9E">
              <w:t xml:space="preserve">Grafomotorika a rozvoj počátečního psaní. </w:t>
            </w:r>
          </w:p>
          <w:p w:rsidR="007D1130" w:rsidRPr="00944A9E" w:rsidRDefault="007D1130" w:rsidP="00E7344C">
            <w:pPr>
              <w:jc w:val="both"/>
            </w:pPr>
            <w:r w:rsidRPr="00944A9E">
              <w:t>Příprava na výuku jazykové gramotnosti.</w:t>
            </w:r>
          </w:p>
          <w:p w:rsidR="007D1130" w:rsidRPr="00944A9E" w:rsidRDefault="007D1130" w:rsidP="00E7344C">
            <w:pPr>
              <w:jc w:val="both"/>
            </w:pPr>
            <w:r w:rsidRPr="00944A9E">
              <w:t>Výzkumy v oblasti čtenářské gramotnosti.</w:t>
            </w:r>
          </w:p>
          <w:p w:rsidR="003B651A" w:rsidRDefault="007D1130" w:rsidP="00E7344C">
            <w:pPr>
              <w:jc w:val="both"/>
            </w:pPr>
            <w:r w:rsidRPr="00944A9E">
              <w:t>Rozvoj a upevnění vlastních jazykových a komunikačních dovedností učitele.</w:t>
            </w:r>
          </w:p>
          <w:p w:rsidR="00DC193A" w:rsidRDefault="00DC193A" w:rsidP="00E7344C">
            <w:pPr>
              <w:jc w:val="both"/>
            </w:pPr>
          </w:p>
          <w:p w:rsidR="003B651A" w:rsidRPr="00944A9E" w:rsidRDefault="003B651A" w:rsidP="00E7344C">
            <w:pPr>
              <w:jc w:val="both"/>
            </w:pPr>
          </w:p>
        </w:tc>
      </w:tr>
      <w:tr w:rsidR="007D1130" w:rsidRPr="00944A9E" w:rsidTr="00E7344C">
        <w:trPr>
          <w:trHeight w:val="265"/>
          <w:jc w:val="center"/>
        </w:trPr>
        <w:tc>
          <w:tcPr>
            <w:tcW w:w="4041" w:type="dxa"/>
            <w:gridSpan w:val="2"/>
            <w:tcBorders>
              <w:top w:val="nil"/>
            </w:tcBorders>
            <w:shd w:val="clear" w:color="auto" w:fill="F7CAAC"/>
          </w:tcPr>
          <w:p w:rsidR="007D1130" w:rsidRPr="00944A9E" w:rsidRDefault="007D1130" w:rsidP="00E7344C">
            <w:pPr>
              <w:jc w:val="both"/>
            </w:pPr>
            <w:r w:rsidRPr="00944A9E">
              <w:rPr>
                <w:b/>
              </w:rPr>
              <w:t>Studijní literatura a studijní pomůcky</w:t>
            </w:r>
          </w:p>
        </w:tc>
        <w:tc>
          <w:tcPr>
            <w:tcW w:w="6166" w:type="dxa"/>
            <w:gridSpan w:val="6"/>
            <w:tcBorders>
              <w:top w:val="nil"/>
              <w:bottom w:val="nil"/>
            </w:tcBorders>
          </w:tcPr>
          <w:p w:rsidR="007D1130" w:rsidRPr="00944A9E" w:rsidRDefault="007D1130" w:rsidP="00E7344C">
            <w:pPr>
              <w:jc w:val="both"/>
            </w:pPr>
          </w:p>
        </w:tc>
      </w:tr>
      <w:tr w:rsidR="007D1130" w:rsidRPr="00944A9E" w:rsidTr="007D1130">
        <w:trPr>
          <w:trHeight w:val="3683"/>
          <w:jc w:val="center"/>
        </w:trPr>
        <w:tc>
          <w:tcPr>
            <w:tcW w:w="10207" w:type="dxa"/>
            <w:gridSpan w:val="8"/>
            <w:tcBorders>
              <w:top w:val="nil"/>
            </w:tcBorders>
          </w:tcPr>
          <w:p w:rsidR="007D1130" w:rsidRPr="00944A9E" w:rsidRDefault="007D1130" w:rsidP="00E7344C">
            <w:pPr>
              <w:jc w:val="both"/>
              <w:rPr>
                <w:b/>
              </w:rPr>
            </w:pPr>
          </w:p>
          <w:p w:rsidR="007D1130" w:rsidRPr="00944A9E" w:rsidRDefault="007D1130" w:rsidP="00E7344C">
            <w:pPr>
              <w:jc w:val="both"/>
              <w:rPr>
                <w:b/>
              </w:rPr>
            </w:pPr>
            <w:r w:rsidRPr="00944A9E">
              <w:rPr>
                <w:b/>
              </w:rPr>
              <w:t xml:space="preserve">Povinná literatura: </w:t>
            </w:r>
          </w:p>
          <w:p w:rsidR="007D1130" w:rsidRPr="00944A9E" w:rsidRDefault="007D1130" w:rsidP="00E7344C">
            <w:pPr>
              <w:jc w:val="both"/>
            </w:pPr>
            <w:r w:rsidRPr="00944A9E">
              <w:t xml:space="preserve">Altmanová, J. et al. (2011). </w:t>
            </w:r>
            <w:r w:rsidRPr="00944A9E">
              <w:rPr>
                <w:i/>
              </w:rPr>
              <w:t>Čtenářská gramotnost ve výuce: metodická příručka</w:t>
            </w:r>
            <w:r w:rsidRPr="00944A9E">
              <w:t>. Praha: NUV.</w:t>
            </w:r>
          </w:p>
          <w:p w:rsidR="007D1130" w:rsidRPr="00944A9E" w:rsidRDefault="00C80CD3" w:rsidP="00E7344C">
            <w:pPr>
              <w:jc w:val="both"/>
            </w:pPr>
            <w:r>
              <w:t>Jelénková</w:t>
            </w:r>
            <w:r w:rsidR="007D1130" w:rsidRPr="00944A9E">
              <w:t xml:space="preserve">, O. (2014). </w:t>
            </w:r>
            <w:r w:rsidR="007D1130" w:rsidRPr="00944A9E">
              <w:rPr>
                <w:i/>
              </w:rPr>
              <w:t>Čtení není žádná nuda</w:t>
            </w:r>
            <w:r w:rsidR="007D1130" w:rsidRPr="00944A9E">
              <w:t>. Praha: Portál.</w:t>
            </w:r>
          </w:p>
          <w:p w:rsidR="007D1130" w:rsidRPr="00944A9E" w:rsidRDefault="007D1130" w:rsidP="00E7344C">
            <w:pPr>
              <w:jc w:val="both"/>
            </w:pPr>
            <w:r w:rsidRPr="00944A9E">
              <w:t xml:space="preserve">Doležalová, J. (2014). </w:t>
            </w:r>
            <w:r w:rsidRPr="00944A9E">
              <w:rPr>
                <w:i/>
              </w:rPr>
              <w:t>Čtenářská gramotnost: práce s textovými informacemi napříč kurikulem</w:t>
            </w:r>
            <w:r w:rsidRPr="00944A9E">
              <w:t>. Hradec Králové: Gaudeamus.</w:t>
            </w:r>
          </w:p>
          <w:p w:rsidR="007D1130" w:rsidRPr="00944A9E" w:rsidRDefault="00F43075" w:rsidP="00E7344C">
            <w:pPr>
              <w:jc w:val="both"/>
            </w:pPr>
            <w:r w:rsidRPr="00944A9E">
              <w:t xml:space="preserve">Doležalová, J. (ed.). </w:t>
            </w:r>
            <w:r w:rsidR="007D1130" w:rsidRPr="00944A9E">
              <w:t xml:space="preserve">(2001). </w:t>
            </w:r>
            <w:r w:rsidR="007D1130" w:rsidRPr="00944A9E">
              <w:rPr>
                <w:i/>
              </w:rPr>
              <w:t>Současné pohledy na výuku elementárního čtení a psaní.</w:t>
            </w:r>
            <w:r w:rsidR="007D1130" w:rsidRPr="00944A9E">
              <w:t xml:space="preserve"> Hradec Králové: Gaudeamus. </w:t>
            </w:r>
          </w:p>
          <w:p w:rsidR="007D1130" w:rsidRPr="001661B8" w:rsidRDefault="007D1130" w:rsidP="00E7344C">
            <w:pPr>
              <w:jc w:val="both"/>
            </w:pPr>
            <w:r w:rsidRPr="00944A9E">
              <w:t xml:space="preserve">Gavora, P., &amp; Zápotočná, O. </w:t>
            </w:r>
            <w:r w:rsidRPr="001661B8">
              <w:t xml:space="preserve">(2003). </w:t>
            </w:r>
            <w:r w:rsidRPr="001661B8">
              <w:rPr>
                <w:i/>
              </w:rPr>
              <w:t>Gramotnos</w:t>
            </w:r>
            <w:r w:rsidR="0062781C" w:rsidRPr="001661B8">
              <w:rPr>
                <w:i/>
              </w:rPr>
              <w:t>ť</w:t>
            </w:r>
            <w:r w:rsidRPr="001661B8">
              <w:rPr>
                <w:i/>
              </w:rPr>
              <w:t>: Vývin a možnosti jej didaktického usmerňovania.</w:t>
            </w:r>
            <w:r w:rsidRPr="001661B8">
              <w:t xml:space="preserve"> Bra</w:t>
            </w:r>
            <w:r w:rsidR="00861A06" w:rsidRPr="001661B8">
              <w:t>tislava: Univerzita Komenského.</w:t>
            </w:r>
          </w:p>
          <w:p w:rsidR="007A338B" w:rsidRPr="001661B8" w:rsidRDefault="007A338B" w:rsidP="007A338B">
            <w:pPr>
              <w:jc w:val="both"/>
              <w:rPr>
                <w:ins w:id="771" w:author="Hana Navrátilová" w:date="2019-09-24T11:10:00Z"/>
              </w:rPr>
            </w:pPr>
            <w:ins w:id="772" w:author="Hana Navrátilová" w:date="2019-09-24T11:10:00Z">
              <w:r w:rsidRPr="001661B8">
                <w:t xml:space="preserve">Petrová, Z. (2017). Naratívne schopnosti. In </w:t>
              </w:r>
              <w:r w:rsidRPr="001661B8">
                <w:rPr>
                  <w:i/>
                </w:rPr>
                <w:t>O. Zápotočná a Z. Petrová (Eds.), Raná jazyková gramotnosť detí zo socio-ekonomicky znevýhodňujúceho prostredia</w:t>
              </w:r>
              <w:r w:rsidRPr="001661B8">
                <w:t>. Trnava: Typi Universitatis Tyrnaviensis, VEDA.</w:t>
              </w:r>
            </w:ins>
          </w:p>
          <w:p w:rsidR="000F1CC7" w:rsidRPr="001661B8" w:rsidRDefault="000F1CC7" w:rsidP="00E7344C">
            <w:pPr>
              <w:jc w:val="both"/>
            </w:pPr>
          </w:p>
          <w:p w:rsidR="007D1130" w:rsidRPr="001661B8" w:rsidRDefault="007D1130" w:rsidP="00E7344C">
            <w:pPr>
              <w:jc w:val="both"/>
              <w:rPr>
                <w:b/>
              </w:rPr>
            </w:pPr>
            <w:r w:rsidRPr="001661B8">
              <w:rPr>
                <w:b/>
              </w:rPr>
              <w:t xml:space="preserve">Doporučená literatura: </w:t>
            </w:r>
          </w:p>
          <w:p w:rsidR="007D1130" w:rsidRPr="001661B8" w:rsidRDefault="007D1130" w:rsidP="00E7344C">
            <w:pPr>
              <w:jc w:val="both"/>
            </w:pPr>
            <w:r w:rsidRPr="001661B8">
              <w:t xml:space="preserve">Kucharská, A. et al. (2014). </w:t>
            </w:r>
            <w:r w:rsidRPr="001661B8">
              <w:rPr>
                <w:i/>
              </w:rPr>
              <w:t>Porozumění čtenému I.</w:t>
            </w:r>
            <w:r w:rsidRPr="001661B8">
              <w:t xml:space="preserve"> Praha: UK, Pedagogická fakulta. </w:t>
            </w:r>
          </w:p>
          <w:p w:rsidR="007D1130" w:rsidRPr="001661B8" w:rsidRDefault="007D1130" w:rsidP="00E7344C">
            <w:pPr>
              <w:jc w:val="both"/>
            </w:pPr>
            <w:r w:rsidRPr="001661B8">
              <w:t xml:space="preserve">Lepilová, K. (2014). </w:t>
            </w:r>
            <w:r w:rsidRPr="001661B8">
              <w:rPr>
                <w:i/>
              </w:rPr>
              <w:t>Cesty ke čtenářství</w:t>
            </w:r>
            <w:r w:rsidRPr="001661B8">
              <w:t>. Praha: Edika.</w:t>
            </w:r>
          </w:p>
          <w:p w:rsidR="007D1130" w:rsidRPr="001661B8" w:rsidRDefault="007D1130" w:rsidP="00E7344C">
            <w:pPr>
              <w:jc w:val="both"/>
            </w:pPr>
            <w:r w:rsidRPr="001661B8">
              <w:t xml:space="preserve">Metelková Svobodová, R. (2013). </w:t>
            </w:r>
            <w:r w:rsidRPr="001661B8">
              <w:rPr>
                <w:i/>
              </w:rPr>
              <w:t>Formování čtenářské gramotnosti v prostředí školy se zaměřením na žáky mladšího školního věku</w:t>
            </w:r>
            <w:r w:rsidRPr="001661B8">
              <w:t>. Ostrava: Ostravská univerzita.</w:t>
            </w:r>
          </w:p>
          <w:p w:rsidR="007D1130" w:rsidRPr="001661B8" w:rsidRDefault="007D1130" w:rsidP="00E7344C">
            <w:pPr>
              <w:jc w:val="both"/>
            </w:pPr>
            <w:r w:rsidRPr="001661B8">
              <w:t xml:space="preserve">Mlčáková, R. (2009). </w:t>
            </w:r>
            <w:r w:rsidRPr="001661B8">
              <w:rPr>
                <w:i/>
              </w:rPr>
              <w:t>Grafomotorika a počáteční psaní</w:t>
            </w:r>
            <w:r w:rsidRPr="001661B8">
              <w:t xml:space="preserve">. Praha: Grada. </w:t>
            </w:r>
          </w:p>
          <w:p w:rsidR="007D1130" w:rsidRDefault="007D1130" w:rsidP="00E7344C">
            <w:pPr>
              <w:jc w:val="both"/>
              <w:rPr>
                <w:del w:id="773" w:author="Hana Navrátilová" w:date="2019-09-24T11:10:00Z"/>
              </w:rPr>
            </w:pPr>
            <w:del w:id="774" w:author="Hana Navrátilová" w:date="2019-09-24T11:10:00Z">
              <w:r w:rsidRPr="001661B8">
                <w:delText>Vykoukalová, V., &amp; W</w:delText>
              </w:r>
              <w:r w:rsidR="003F60B5" w:rsidRPr="001661B8">
                <w:delText>ildová</w:delText>
              </w:r>
              <w:r w:rsidRPr="001661B8">
                <w:delText xml:space="preserve">, R. </w:delText>
              </w:r>
            </w:del>
            <w:moveFromRangeStart w:id="775" w:author="Hana Navrátilová" w:date="2019-09-24T11:10:00Z" w:name="move20215897"/>
            <w:moveFrom w:id="776" w:author="Hana Navrátilová" w:date="2019-09-24T11:10:00Z">
              <w:r w:rsidR="002029EE" w:rsidRPr="001661B8">
                <w:t xml:space="preserve">(2013). </w:t>
              </w:r>
            </w:moveFrom>
            <w:moveFromRangeEnd w:id="775"/>
            <w:del w:id="777" w:author="Hana Navrátilová" w:date="2019-09-24T11:10:00Z">
              <w:r w:rsidRPr="001661B8">
                <w:rPr>
                  <w:i/>
                </w:rPr>
                <w:delText>Č</w:delText>
              </w:r>
              <w:r w:rsidRPr="00944A9E">
                <w:rPr>
                  <w:i/>
                </w:rPr>
                <w:delText>tenářská gramotnost žáků 1. stupně a možnosti jejího rozvoje.</w:delText>
              </w:r>
              <w:r w:rsidR="00861A06" w:rsidRPr="00944A9E">
                <w:delText xml:space="preserve"> Praha: UK. </w:delText>
              </w:r>
            </w:del>
          </w:p>
          <w:p w:rsidR="003B651A" w:rsidRPr="00944A9E" w:rsidRDefault="003B651A" w:rsidP="00E7344C">
            <w:pPr>
              <w:jc w:val="both"/>
            </w:pPr>
          </w:p>
        </w:tc>
      </w:tr>
      <w:tr w:rsidR="007D1130" w:rsidRPr="00944A9E"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944A9E" w:rsidRDefault="007D1130" w:rsidP="00E7344C">
            <w:pPr>
              <w:jc w:val="center"/>
              <w:rPr>
                <w:b/>
              </w:rPr>
            </w:pPr>
            <w:r w:rsidRPr="00944A9E">
              <w:rPr>
                <w:b/>
              </w:rPr>
              <w:t>Informace ke kombinované nebo distanční formě</w:t>
            </w:r>
          </w:p>
        </w:tc>
      </w:tr>
      <w:tr w:rsidR="007D1130" w:rsidRPr="00944A9E" w:rsidTr="00E7344C">
        <w:trPr>
          <w:jc w:val="center"/>
        </w:trPr>
        <w:tc>
          <w:tcPr>
            <w:tcW w:w="5670" w:type="dxa"/>
            <w:gridSpan w:val="3"/>
            <w:tcBorders>
              <w:top w:val="single" w:sz="2" w:space="0" w:color="auto"/>
            </w:tcBorders>
            <w:shd w:val="clear" w:color="auto" w:fill="F7CAAC"/>
          </w:tcPr>
          <w:p w:rsidR="007D1130" w:rsidRPr="00944A9E" w:rsidRDefault="007D1130" w:rsidP="00E7344C">
            <w:pPr>
              <w:jc w:val="both"/>
            </w:pPr>
            <w:r w:rsidRPr="00944A9E">
              <w:rPr>
                <w:b/>
              </w:rPr>
              <w:t>Rozsah konzultací (soustředění)</w:t>
            </w:r>
          </w:p>
        </w:tc>
        <w:tc>
          <w:tcPr>
            <w:tcW w:w="709" w:type="dxa"/>
            <w:tcBorders>
              <w:top w:val="single" w:sz="2" w:space="0" w:color="auto"/>
            </w:tcBorders>
          </w:tcPr>
          <w:p w:rsidR="007D1130" w:rsidRPr="00944A9E" w:rsidRDefault="007D1130" w:rsidP="00E7344C">
            <w:pPr>
              <w:jc w:val="both"/>
            </w:pPr>
          </w:p>
        </w:tc>
        <w:tc>
          <w:tcPr>
            <w:tcW w:w="3828" w:type="dxa"/>
            <w:gridSpan w:val="4"/>
            <w:tcBorders>
              <w:top w:val="single" w:sz="2" w:space="0" w:color="auto"/>
            </w:tcBorders>
            <w:shd w:val="clear" w:color="auto" w:fill="F7CAAC"/>
          </w:tcPr>
          <w:p w:rsidR="007D1130" w:rsidRPr="00944A9E" w:rsidRDefault="007D1130" w:rsidP="00E7344C">
            <w:pPr>
              <w:jc w:val="both"/>
              <w:rPr>
                <w:b/>
              </w:rPr>
            </w:pPr>
            <w:r w:rsidRPr="00944A9E">
              <w:rPr>
                <w:b/>
              </w:rPr>
              <w:t xml:space="preserve">hodin </w:t>
            </w:r>
          </w:p>
        </w:tc>
      </w:tr>
      <w:tr w:rsidR="007D1130" w:rsidRPr="00944A9E" w:rsidTr="007D1130">
        <w:trPr>
          <w:jc w:val="center"/>
        </w:trPr>
        <w:tc>
          <w:tcPr>
            <w:tcW w:w="10207" w:type="dxa"/>
            <w:gridSpan w:val="8"/>
            <w:shd w:val="clear" w:color="auto" w:fill="F7CAAC"/>
          </w:tcPr>
          <w:p w:rsidR="007D1130" w:rsidRPr="00944A9E" w:rsidRDefault="007D1130" w:rsidP="00E7344C">
            <w:pPr>
              <w:jc w:val="both"/>
              <w:rPr>
                <w:b/>
              </w:rPr>
            </w:pPr>
            <w:r w:rsidRPr="00944A9E">
              <w:rPr>
                <w:b/>
              </w:rPr>
              <w:t>Informace o způsobu kontaktu s vyučujícím</w:t>
            </w:r>
          </w:p>
        </w:tc>
      </w:tr>
      <w:tr w:rsidR="007D1130" w:rsidRPr="00944A9E" w:rsidTr="00C5567C">
        <w:trPr>
          <w:trHeight w:val="481"/>
          <w:jc w:val="center"/>
        </w:trPr>
        <w:tc>
          <w:tcPr>
            <w:tcW w:w="10207" w:type="dxa"/>
            <w:gridSpan w:val="8"/>
          </w:tcPr>
          <w:p w:rsidR="007D1130" w:rsidRDefault="007D1130" w:rsidP="00E7344C">
            <w:pPr>
              <w:jc w:val="both"/>
              <w:rPr>
                <w:del w:id="778" w:author="Hana Navrátilová" w:date="2019-09-24T11:10:00Z"/>
              </w:rPr>
            </w:pPr>
          </w:p>
          <w:p w:rsidR="007D1130" w:rsidRPr="00944A9E" w:rsidRDefault="007D1130" w:rsidP="00E7344C">
            <w:pPr>
              <w:jc w:val="both"/>
            </w:pPr>
          </w:p>
        </w:tc>
      </w:tr>
    </w:tbl>
    <w:p w:rsidR="001F47BB"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F67C84" w:rsidRPr="00944A9E" w:rsidTr="00F67C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F67C84" w:rsidRPr="00944A9E" w:rsidRDefault="00B21ED9" w:rsidP="00E7344C">
            <w:pPr>
              <w:jc w:val="both"/>
              <w:rPr>
                <w:b/>
                <w:sz w:val="28"/>
                <w:szCs w:val="28"/>
              </w:rPr>
            </w:pPr>
            <w:r>
              <w:br w:type="page"/>
            </w:r>
            <w:r w:rsidR="00F67C84" w:rsidRPr="00944A9E">
              <w:br w:type="page"/>
            </w:r>
            <w:r w:rsidR="00F67C84" w:rsidRPr="00944A9E">
              <w:rPr>
                <w:b/>
                <w:sz w:val="28"/>
                <w:szCs w:val="28"/>
              </w:rPr>
              <w:t>B-III – Charakteristika studijního předmětu</w:t>
            </w:r>
          </w:p>
        </w:tc>
      </w:tr>
      <w:tr w:rsidR="00F67C84" w:rsidRPr="00944A9E" w:rsidTr="00E7344C">
        <w:trPr>
          <w:jc w:val="center"/>
        </w:trPr>
        <w:tc>
          <w:tcPr>
            <w:tcW w:w="3474" w:type="dxa"/>
            <w:tcBorders>
              <w:top w:val="double" w:sz="4" w:space="0" w:color="auto"/>
            </w:tcBorders>
            <w:shd w:val="clear" w:color="auto" w:fill="F7CAAC"/>
          </w:tcPr>
          <w:p w:rsidR="00F67C84" w:rsidRPr="00944A9E" w:rsidRDefault="00F67C84" w:rsidP="00E7344C">
            <w:pPr>
              <w:jc w:val="both"/>
              <w:rPr>
                <w:b/>
              </w:rPr>
            </w:pPr>
            <w:r w:rsidRPr="00944A9E">
              <w:rPr>
                <w:b/>
              </w:rPr>
              <w:t>Název studijního předmětu</w:t>
            </w:r>
          </w:p>
        </w:tc>
        <w:tc>
          <w:tcPr>
            <w:tcW w:w="6733" w:type="dxa"/>
            <w:gridSpan w:val="7"/>
            <w:tcBorders>
              <w:top w:val="double" w:sz="4" w:space="0" w:color="auto"/>
            </w:tcBorders>
          </w:tcPr>
          <w:p w:rsidR="00F67C84" w:rsidRPr="00944A9E" w:rsidRDefault="00F67C84" w:rsidP="00E7344C">
            <w:pPr>
              <w:jc w:val="both"/>
            </w:pPr>
            <w:r w:rsidRPr="00944A9E">
              <w:t>Analýza odborného textu</w:t>
            </w:r>
          </w:p>
        </w:tc>
      </w:tr>
      <w:tr w:rsidR="00F67C84" w:rsidRPr="00944A9E" w:rsidTr="00E7344C">
        <w:trPr>
          <w:jc w:val="center"/>
        </w:trPr>
        <w:tc>
          <w:tcPr>
            <w:tcW w:w="3474" w:type="dxa"/>
            <w:shd w:val="clear" w:color="auto" w:fill="F7CAAC"/>
          </w:tcPr>
          <w:p w:rsidR="00F67C84" w:rsidRPr="00944A9E" w:rsidRDefault="00F67C84" w:rsidP="00E7344C">
            <w:pPr>
              <w:jc w:val="both"/>
              <w:rPr>
                <w:b/>
              </w:rPr>
            </w:pPr>
            <w:r w:rsidRPr="00944A9E">
              <w:rPr>
                <w:b/>
              </w:rPr>
              <w:t>Typ předmětu</w:t>
            </w:r>
          </w:p>
        </w:tc>
        <w:tc>
          <w:tcPr>
            <w:tcW w:w="3411" w:type="dxa"/>
            <w:gridSpan w:val="4"/>
          </w:tcPr>
          <w:p w:rsidR="00F67C84" w:rsidRPr="00944A9E" w:rsidRDefault="00F67C84" w:rsidP="00E7344C">
            <w:pPr>
              <w:jc w:val="both"/>
            </w:pPr>
            <w:r w:rsidRPr="00944A9E">
              <w:t>povinně volitelný, PZ</w:t>
            </w:r>
          </w:p>
        </w:tc>
        <w:tc>
          <w:tcPr>
            <w:tcW w:w="2694" w:type="dxa"/>
            <w:gridSpan w:val="2"/>
            <w:shd w:val="clear" w:color="auto" w:fill="F7CAAC"/>
          </w:tcPr>
          <w:p w:rsidR="00F67C84" w:rsidRPr="00944A9E" w:rsidRDefault="00F67C84" w:rsidP="00E7344C">
            <w:pPr>
              <w:jc w:val="both"/>
            </w:pPr>
            <w:r w:rsidRPr="00944A9E">
              <w:rPr>
                <w:b/>
              </w:rPr>
              <w:t>doporučený ročník / semestr</w:t>
            </w:r>
          </w:p>
        </w:tc>
        <w:tc>
          <w:tcPr>
            <w:tcW w:w="628" w:type="dxa"/>
          </w:tcPr>
          <w:p w:rsidR="00F67C84" w:rsidRPr="00944A9E" w:rsidRDefault="00F67C84" w:rsidP="00E7344C">
            <w:pPr>
              <w:jc w:val="both"/>
            </w:pPr>
            <w:r w:rsidRPr="00944A9E">
              <w:t>1/LS</w:t>
            </w:r>
          </w:p>
        </w:tc>
      </w:tr>
      <w:tr w:rsidR="00F67C84" w:rsidRPr="00944A9E" w:rsidTr="00E7344C">
        <w:trPr>
          <w:jc w:val="center"/>
        </w:trPr>
        <w:tc>
          <w:tcPr>
            <w:tcW w:w="3474" w:type="dxa"/>
            <w:shd w:val="clear" w:color="auto" w:fill="F7CAAC"/>
          </w:tcPr>
          <w:p w:rsidR="00F67C84" w:rsidRPr="00944A9E" w:rsidRDefault="00F67C84" w:rsidP="00E7344C">
            <w:pPr>
              <w:jc w:val="both"/>
              <w:rPr>
                <w:b/>
              </w:rPr>
            </w:pPr>
            <w:r w:rsidRPr="00944A9E">
              <w:rPr>
                <w:b/>
              </w:rPr>
              <w:t>Rozsah studijního předmětu</w:t>
            </w:r>
          </w:p>
        </w:tc>
        <w:tc>
          <w:tcPr>
            <w:tcW w:w="2196" w:type="dxa"/>
            <w:gridSpan w:val="2"/>
          </w:tcPr>
          <w:p w:rsidR="00F67C84" w:rsidRPr="00944A9E" w:rsidRDefault="00F67C84" w:rsidP="00E7344C">
            <w:pPr>
              <w:jc w:val="both"/>
            </w:pPr>
            <w:r w:rsidRPr="00944A9E">
              <w:t>14p+28s</w:t>
            </w:r>
          </w:p>
        </w:tc>
        <w:tc>
          <w:tcPr>
            <w:tcW w:w="709" w:type="dxa"/>
            <w:shd w:val="clear" w:color="auto" w:fill="F7CAAC"/>
          </w:tcPr>
          <w:p w:rsidR="00F67C84" w:rsidRPr="00944A9E" w:rsidRDefault="00F67C84" w:rsidP="00E7344C">
            <w:pPr>
              <w:jc w:val="both"/>
              <w:rPr>
                <w:b/>
              </w:rPr>
            </w:pPr>
            <w:r w:rsidRPr="00944A9E">
              <w:rPr>
                <w:b/>
              </w:rPr>
              <w:t xml:space="preserve">hod. </w:t>
            </w:r>
          </w:p>
        </w:tc>
        <w:tc>
          <w:tcPr>
            <w:tcW w:w="506" w:type="dxa"/>
          </w:tcPr>
          <w:p w:rsidR="00F67C84" w:rsidRPr="00944A9E" w:rsidRDefault="00F67C84" w:rsidP="00E7344C">
            <w:pPr>
              <w:jc w:val="both"/>
            </w:pPr>
            <w:r w:rsidRPr="00944A9E">
              <w:t>42</w:t>
            </w:r>
          </w:p>
        </w:tc>
        <w:tc>
          <w:tcPr>
            <w:tcW w:w="2155" w:type="dxa"/>
            <w:shd w:val="clear" w:color="auto" w:fill="F7CAAC"/>
          </w:tcPr>
          <w:p w:rsidR="00F67C84" w:rsidRPr="00944A9E" w:rsidRDefault="00F67C84" w:rsidP="00E7344C">
            <w:pPr>
              <w:jc w:val="both"/>
              <w:rPr>
                <w:b/>
              </w:rPr>
            </w:pPr>
            <w:r w:rsidRPr="00944A9E">
              <w:rPr>
                <w:b/>
              </w:rPr>
              <w:t>kreditů</w:t>
            </w:r>
          </w:p>
        </w:tc>
        <w:tc>
          <w:tcPr>
            <w:tcW w:w="1167" w:type="dxa"/>
            <w:gridSpan w:val="2"/>
          </w:tcPr>
          <w:p w:rsidR="00F67C84" w:rsidRPr="00944A9E" w:rsidRDefault="00F67C84" w:rsidP="00E7344C">
            <w:pPr>
              <w:jc w:val="both"/>
            </w:pPr>
            <w:r w:rsidRPr="00944A9E">
              <w:t>3</w:t>
            </w:r>
          </w:p>
        </w:tc>
      </w:tr>
      <w:tr w:rsidR="00F67C84" w:rsidRPr="00944A9E" w:rsidTr="00E7344C">
        <w:trPr>
          <w:jc w:val="center"/>
        </w:trPr>
        <w:tc>
          <w:tcPr>
            <w:tcW w:w="3474" w:type="dxa"/>
            <w:shd w:val="clear" w:color="auto" w:fill="F7CAAC"/>
          </w:tcPr>
          <w:p w:rsidR="00F67C84" w:rsidRPr="00944A9E" w:rsidRDefault="00F67C84" w:rsidP="00E7344C">
            <w:pPr>
              <w:jc w:val="both"/>
              <w:rPr>
                <w:b/>
              </w:rPr>
            </w:pPr>
            <w:r w:rsidRPr="00944A9E">
              <w:rPr>
                <w:b/>
              </w:rPr>
              <w:t>Prerekvizity, korekvizity, ekvivalence</w:t>
            </w:r>
          </w:p>
        </w:tc>
        <w:tc>
          <w:tcPr>
            <w:tcW w:w="6733" w:type="dxa"/>
            <w:gridSpan w:val="7"/>
          </w:tcPr>
          <w:p w:rsidR="00F67C84" w:rsidRPr="00944A9E" w:rsidRDefault="00F67C84" w:rsidP="00E7344C">
            <w:pPr>
              <w:jc w:val="both"/>
            </w:pPr>
          </w:p>
        </w:tc>
      </w:tr>
      <w:tr w:rsidR="00F67C84" w:rsidRPr="00944A9E" w:rsidTr="00E7344C">
        <w:trPr>
          <w:jc w:val="center"/>
        </w:trPr>
        <w:tc>
          <w:tcPr>
            <w:tcW w:w="3474" w:type="dxa"/>
            <w:shd w:val="clear" w:color="auto" w:fill="F7CAAC"/>
          </w:tcPr>
          <w:p w:rsidR="00F67C84" w:rsidRPr="00944A9E" w:rsidRDefault="00F67C84" w:rsidP="00E7344C">
            <w:pPr>
              <w:jc w:val="both"/>
              <w:rPr>
                <w:b/>
              </w:rPr>
            </w:pPr>
            <w:r w:rsidRPr="00944A9E">
              <w:rPr>
                <w:b/>
              </w:rPr>
              <w:t>Způsob ověření studijních výsledků</w:t>
            </w:r>
          </w:p>
        </w:tc>
        <w:tc>
          <w:tcPr>
            <w:tcW w:w="3411" w:type="dxa"/>
            <w:gridSpan w:val="4"/>
          </w:tcPr>
          <w:p w:rsidR="00F67C84" w:rsidRPr="00944A9E" w:rsidRDefault="00F67C84" w:rsidP="00E7344C">
            <w:pPr>
              <w:jc w:val="both"/>
            </w:pPr>
            <w:r w:rsidRPr="00944A9E">
              <w:t>klasifikovaný zápočet</w:t>
            </w:r>
          </w:p>
        </w:tc>
        <w:tc>
          <w:tcPr>
            <w:tcW w:w="2155" w:type="dxa"/>
            <w:shd w:val="clear" w:color="auto" w:fill="F7CAAC"/>
          </w:tcPr>
          <w:p w:rsidR="00F67C84" w:rsidRPr="00944A9E" w:rsidRDefault="00F67C84" w:rsidP="00E7344C">
            <w:pPr>
              <w:jc w:val="both"/>
              <w:rPr>
                <w:b/>
              </w:rPr>
            </w:pPr>
            <w:r w:rsidRPr="00944A9E">
              <w:rPr>
                <w:b/>
              </w:rPr>
              <w:t>Forma výuky</w:t>
            </w:r>
          </w:p>
        </w:tc>
        <w:tc>
          <w:tcPr>
            <w:tcW w:w="1167" w:type="dxa"/>
            <w:gridSpan w:val="2"/>
          </w:tcPr>
          <w:p w:rsidR="00F67C84" w:rsidRPr="00944A9E" w:rsidRDefault="00F67C84" w:rsidP="00E7344C">
            <w:pPr>
              <w:jc w:val="both"/>
            </w:pPr>
            <w:r w:rsidRPr="00944A9E">
              <w:t>přednáška</w:t>
            </w:r>
          </w:p>
          <w:p w:rsidR="00F67C84" w:rsidRPr="00944A9E" w:rsidRDefault="00F67C84" w:rsidP="00E7344C">
            <w:pPr>
              <w:jc w:val="both"/>
            </w:pPr>
            <w:r w:rsidRPr="00944A9E">
              <w:t>seminář</w:t>
            </w:r>
          </w:p>
        </w:tc>
      </w:tr>
      <w:tr w:rsidR="00F67C84" w:rsidRPr="00944A9E" w:rsidTr="00E7344C">
        <w:trPr>
          <w:jc w:val="center"/>
        </w:trPr>
        <w:tc>
          <w:tcPr>
            <w:tcW w:w="3474" w:type="dxa"/>
            <w:shd w:val="clear" w:color="auto" w:fill="F7CAAC"/>
          </w:tcPr>
          <w:p w:rsidR="00F67C84" w:rsidRPr="00944A9E" w:rsidRDefault="00F67C84"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F67C84" w:rsidRPr="00944A9E" w:rsidRDefault="00F67C84" w:rsidP="00E7344C">
            <w:pPr>
              <w:jc w:val="both"/>
            </w:pPr>
            <w:r w:rsidRPr="00944A9E">
              <w:t xml:space="preserve">Zpracování hloubkové víceaspektové analýzy rozsáhlejšího odborného textu.  </w:t>
            </w:r>
          </w:p>
        </w:tc>
      </w:tr>
      <w:tr w:rsidR="00F67C84" w:rsidRPr="00944A9E" w:rsidTr="008F0D32">
        <w:trPr>
          <w:trHeight w:val="273"/>
          <w:jc w:val="center"/>
        </w:trPr>
        <w:tc>
          <w:tcPr>
            <w:tcW w:w="10207" w:type="dxa"/>
            <w:gridSpan w:val="8"/>
            <w:tcBorders>
              <w:top w:val="nil"/>
            </w:tcBorders>
          </w:tcPr>
          <w:p w:rsidR="00F67C84" w:rsidRPr="00944A9E" w:rsidRDefault="00F67C84" w:rsidP="00E7344C">
            <w:pPr>
              <w:jc w:val="both"/>
            </w:pPr>
          </w:p>
        </w:tc>
      </w:tr>
      <w:tr w:rsidR="00F67C84" w:rsidRPr="00944A9E" w:rsidTr="00E7344C">
        <w:trPr>
          <w:trHeight w:val="197"/>
          <w:jc w:val="center"/>
        </w:trPr>
        <w:tc>
          <w:tcPr>
            <w:tcW w:w="3474" w:type="dxa"/>
            <w:tcBorders>
              <w:top w:val="nil"/>
            </w:tcBorders>
            <w:shd w:val="clear" w:color="auto" w:fill="F7CAAC"/>
          </w:tcPr>
          <w:p w:rsidR="00F67C84" w:rsidRPr="00944A9E" w:rsidRDefault="00F67C84" w:rsidP="00E7344C">
            <w:pPr>
              <w:jc w:val="both"/>
              <w:rPr>
                <w:b/>
              </w:rPr>
            </w:pPr>
            <w:r w:rsidRPr="00944A9E">
              <w:rPr>
                <w:b/>
              </w:rPr>
              <w:t>Garant předmětu</w:t>
            </w:r>
          </w:p>
        </w:tc>
        <w:tc>
          <w:tcPr>
            <w:tcW w:w="6733" w:type="dxa"/>
            <w:gridSpan w:val="7"/>
            <w:tcBorders>
              <w:top w:val="nil"/>
            </w:tcBorders>
          </w:tcPr>
          <w:p w:rsidR="00F67C84" w:rsidRPr="00944A9E" w:rsidRDefault="00F67C84" w:rsidP="00E7344C">
            <w:r w:rsidRPr="00944A9E">
              <w:t xml:space="preserve">prof. PhDr. Peter Gavora, CSc. </w:t>
            </w:r>
          </w:p>
        </w:tc>
      </w:tr>
      <w:tr w:rsidR="00F67C84" w:rsidRPr="00944A9E" w:rsidTr="00E7344C">
        <w:trPr>
          <w:trHeight w:val="543"/>
          <w:jc w:val="center"/>
        </w:trPr>
        <w:tc>
          <w:tcPr>
            <w:tcW w:w="3474" w:type="dxa"/>
            <w:tcBorders>
              <w:top w:val="nil"/>
            </w:tcBorders>
            <w:shd w:val="clear" w:color="auto" w:fill="F7CAAC"/>
          </w:tcPr>
          <w:p w:rsidR="00F67C84" w:rsidRPr="00944A9E" w:rsidRDefault="00F67C84" w:rsidP="00E7344C">
            <w:pPr>
              <w:jc w:val="both"/>
              <w:rPr>
                <w:b/>
              </w:rPr>
            </w:pPr>
            <w:r w:rsidRPr="00944A9E">
              <w:rPr>
                <w:b/>
              </w:rPr>
              <w:t>Zapojení garanta do výuky předmětu</w:t>
            </w:r>
          </w:p>
        </w:tc>
        <w:tc>
          <w:tcPr>
            <w:tcW w:w="6733" w:type="dxa"/>
            <w:gridSpan w:val="7"/>
            <w:tcBorders>
              <w:top w:val="nil"/>
            </w:tcBorders>
          </w:tcPr>
          <w:p w:rsidR="00F67C84" w:rsidRPr="001661B8" w:rsidRDefault="004B6344" w:rsidP="00E7344C">
            <w:pPr>
              <w:jc w:val="both"/>
            </w:pPr>
            <w:r w:rsidRPr="001661B8">
              <w:t>p</w:t>
            </w:r>
            <w:r w:rsidR="00F67C84" w:rsidRPr="001661B8">
              <w:t>řednášející</w:t>
            </w:r>
          </w:p>
        </w:tc>
      </w:tr>
      <w:tr w:rsidR="00F67C84" w:rsidRPr="00944A9E" w:rsidTr="00E7344C">
        <w:trPr>
          <w:trHeight w:val="172"/>
          <w:jc w:val="center"/>
        </w:trPr>
        <w:tc>
          <w:tcPr>
            <w:tcW w:w="3474" w:type="dxa"/>
            <w:shd w:val="clear" w:color="auto" w:fill="F7CAAC"/>
          </w:tcPr>
          <w:p w:rsidR="00F67C84" w:rsidRPr="00944A9E" w:rsidRDefault="00F67C84" w:rsidP="00E7344C">
            <w:pPr>
              <w:jc w:val="both"/>
              <w:rPr>
                <w:b/>
              </w:rPr>
            </w:pPr>
            <w:r w:rsidRPr="00944A9E">
              <w:rPr>
                <w:b/>
              </w:rPr>
              <w:t>Vyučující</w:t>
            </w:r>
          </w:p>
        </w:tc>
        <w:tc>
          <w:tcPr>
            <w:tcW w:w="6733" w:type="dxa"/>
            <w:gridSpan w:val="7"/>
            <w:tcBorders>
              <w:bottom w:val="nil"/>
            </w:tcBorders>
            <w:shd w:val="clear" w:color="auto" w:fill="auto"/>
          </w:tcPr>
          <w:p w:rsidR="00F67C84" w:rsidRPr="001661B8" w:rsidRDefault="00F67C84" w:rsidP="00AA51E7">
            <w:r w:rsidRPr="001661B8">
              <w:t xml:space="preserve">prof. PhDr. Peter Gavora, CSc. (25%), </w:t>
            </w:r>
            <w:r w:rsidR="00AA51E7" w:rsidRPr="001661B8">
              <w:t xml:space="preserve">Mgr. </w:t>
            </w:r>
            <w:del w:id="779" w:author="Hana Navrátilová" w:date="2019-09-24T11:10:00Z">
              <w:r w:rsidRPr="001661B8">
                <w:delText>Hana Navrátilová</w:delText>
              </w:r>
            </w:del>
            <w:ins w:id="780" w:author="Hana Navrátilová" w:date="2019-09-24T11:10:00Z">
              <w:r w:rsidR="00AA51E7" w:rsidRPr="001661B8">
                <w:t>Dušan Klapko, Ph.D.</w:t>
              </w:r>
            </w:ins>
            <w:r w:rsidRPr="001661B8">
              <w:t xml:space="preserve"> (75 %)</w:t>
            </w:r>
          </w:p>
        </w:tc>
      </w:tr>
      <w:tr w:rsidR="00F67C84" w:rsidRPr="00944A9E" w:rsidTr="008F0D32">
        <w:trPr>
          <w:trHeight w:val="97"/>
          <w:jc w:val="center"/>
        </w:trPr>
        <w:tc>
          <w:tcPr>
            <w:tcW w:w="10207" w:type="dxa"/>
            <w:gridSpan w:val="8"/>
            <w:tcBorders>
              <w:top w:val="nil"/>
            </w:tcBorders>
          </w:tcPr>
          <w:p w:rsidR="00F67C84" w:rsidRPr="001661B8" w:rsidRDefault="00F67C84" w:rsidP="00E7344C">
            <w:pPr>
              <w:jc w:val="both"/>
            </w:pPr>
          </w:p>
        </w:tc>
      </w:tr>
      <w:tr w:rsidR="00F67C84" w:rsidRPr="00944A9E" w:rsidTr="00E7344C">
        <w:trPr>
          <w:jc w:val="center"/>
        </w:trPr>
        <w:tc>
          <w:tcPr>
            <w:tcW w:w="3474" w:type="dxa"/>
            <w:shd w:val="clear" w:color="auto" w:fill="F7CAAC"/>
          </w:tcPr>
          <w:p w:rsidR="00F67C84" w:rsidRPr="00944A9E" w:rsidRDefault="00F67C84" w:rsidP="00E7344C">
            <w:pPr>
              <w:jc w:val="both"/>
              <w:rPr>
                <w:b/>
              </w:rPr>
            </w:pPr>
            <w:r w:rsidRPr="00944A9E">
              <w:rPr>
                <w:b/>
              </w:rPr>
              <w:t>Stručná anotace předmětu</w:t>
            </w:r>
          </w:p>
        </w:tc>
        <w:tc>
          <w:tcPr>
            <w:tcW w:w="6733" w:type="dxa"/>
            <w:gridSpan w:val="7"/>
            <w:tcBorders>
              <w:bottom w:val="nil"/>
            </w:tcBorders>
          </w:tcPr>
          <w:p w:rsidR="00F67C84" w:rsidRPr="00944A9E" w:rsidRDefault="00F67C84" w:rsidP="00E7344C">
            <w:pPr>
              <w:jc w:val="both"/>
            </w:pPr>
          </w:p>
        </w:tc>
      </w:tr>
      <w:tr w:rsidR="00F67C84" w:rsidRPr="00944A9E" w:rsidTr="00F67C84">
        <w:trPr>
          <w:trHeight w:val="3813"/>
          <w:jc w:val="center"/>
        </w:trPr>
        <w:tc>
          <w:tcPr>
            <w:tcW w:w="10207" w:type="dxa"/>
            <w:gridSpan w:val="8"/>
            <w:tcBorders>
              <w:top w:val="nil"/>
              <w:bottom w:val="single" w:sz="12" w:space="0" w:color="auto"/>
            </w:tcBorders>
          </w:tcPr>
          <w:p w:rsidR="00F67C84" w:rsidRPr="00944A9E" w:rsidRDefault="00F67C84" w:rsidP="00E7344C">
            <w:pPr>
              <w:jc w:val="both"/>
            </w:pPr>
          </w:p>
          <w:p w:rsidR="00F67C84" w:rsidRPr="00944A9E" w:rsidRDefault="00F67C84" w:rsidP="00E7344C">
            <w:pPr>
              <w:jc w:val="both"/>
            </w:pPr>
            <w:r w:rsidRPr="00944A9E">
              <w:t xml:space="preserve">Definice textu. </w:t>
            </w:r>
          </w:p>
          <w:p w:rsidR="00F67C84" w:rsidRPr="00944A9E" w:rsidRDefault="00F67C84" w:rsidP="00E7344C">
            <w:pPr>
              <w:jc w:val="both"/>
            </w:pPr>
            <w:r w:rsidRPr="00944A9E">
              <w:t xml:space="preserve">Účel textu. </w:t>
            </w:r>
          </w:p>
          <w:p w:rsidR="00F67C84" w:rsidRPr="00944A9E" w:rsidRDefault="00F67C84" w:rsidP="00E7344C">
            <w:pPr>
              <w:jc w:val="both"/>
            </w:pPr>
            <w:r w:rsidRPr="00944A9E">
              <w:t xml:space="preserve">Obsah textu. Forma textu. </w:t>
            </w:r>
          </w:p>
          <w:p w:rsidR="00F67C84" w:rsidRPr="00944A9E" w:rsidRDefault="00F67C84" w:rsidP="00E7344C">
            <w:pPr>
              <w:jc w:val="both"/>
            </w:pPr>
            <w:r w:rsidRPr="00944A9E">
              <w:t>Autor a adresáti textu. Intertextualita.</w:t>
            </w:r>
          </w:p>
          <w:p w:rsidR="00F67C84" w:rsidRPr="00944A9E" w:rsidRDefault="00F67C84" w:rsidP="00E7344C">
            <w:pPr>
              <w:jc w:val="both"/>
            </w:pPr>
            <w:r w:rsidRPr="00944A9E">
              <w:t xml:space="preserve">Charakteristika odborného textu – věcné, obsahové, formální a lingvistické aspekty. </w:t>
            </w:r>
          </w:p>
          <w:p w:rsidR="00F67C84" w:rsidRPr="00944A9E" w:rsidRDefault="00F67C84" w:rsidP="00E7344C">
            <w:pPr>
              <w:jc w:val="both"/>
            </w:pPr>
            <w:r w:rsidRPr="00944A9E">
              <w:t>Struktura textu. R</w:t>
            </w:r>
            <w:r w:rsidRPr="00944A9E">
              <w:rPr>
                <w:rFonts w:ascii="Calibri" w:hAnsi="Calibri" w:cs="Calibri"/>
              </w:rPr>
              <w:t>ů</w:t>
            </w:r>
            <w:r w:rsidRPr="00944A9E">
              <w:t>zné formy organizace informací: deskriptivní, kontrastní, klasifikační, sekvenční, chronologická atd.</w:t>
            </w:r>
          </w:p>
          <w:p w:rsidR="00F67C84" w:rsidRPr="00944A9E" w:rsidRDefault="00F67C84" w:rsidP="00E7344C">
            <w:pPr>
              <w:jc w:val="both"/>
            </w:pPr>
            <w:r w:rsidRPr="00944A9E">
              <w:t>Tradiční text a hypertext.</w:t>
            </w:r>
          </w:p>
          <w:p w:rsidR="00F67C84" w:rsidRPr="00944A9E" w:rsidRDefault="00F67C84" w:rsidP="00E7344C">
            <w:pPr>
              <w:jc w:val="both"/>
            </w:pPr>
            <w:r w:rsidRPr="00944A9E">
              <w:t xml:space="preserve">Cíl a zaměřenost analýzy textu. </w:t>
            </w:r>
          </w:p>
          <w:p w:rsidR="00F67C84" w:rsidRPr="00944A9E" w:rsidRDefault="00F67C84" w:rsidP="00E7344C">
            <w:pPr>
              <w:jc w:val="both"/>
            </w:pPr>
            <w:r w:rsidRPr="00944A9E">
              <w:t xml:space="preserve">Neformální a exaktní analýza. </w:t>
            </w:r>
          </w:p>
          <w:p w:rsidR="00F67C84" w:rsidRPr="00944A9E" w:rsidRDefault="00F67C84" w:rsidP="00E7344C">
            <w:pPr>
              <w:jc w:val="both"/>
            </w:pPr>
            <w:r w:rsidRPr="00944A9E">
              <w:t>Analýza versus kritické čtení.</w:t>
            </w:r>
          </w:p>
          <w:p w:rsidR="00F67C84" w:rsidRPr="00944A9E" w:rsidRDefault="00F67C84" w:rsidP="00E7344C">
            <w:pPr>
              <w:jc w:val="both"/>
            </w:pPr>
            <w:r w:rsidRPr="00944A9E">
              <w:t>Zaměřenost analýzy: obsah, terminologie, struktura, jazyk.</w:t>
            </w:r>
          </w:p>
          <w:p w:rsidR="00F67C84" w:rsidRPr="00944A9E" w:rsidRDefault="00F67C84" w:rsidP="00E7344C">
            <w:pPr>
              <w:jc w:val="both"/>
            </w:pPr>
            <w:r w:rsidRPr="00944A9E">
              <w:t>Postupy při analýze: Výběr text</w:t>
            </w:r>
            <w:r w:rsidRPr="00944A9E">
              <w:rPr>
                <w:rFonts w:ascii="Calibri" w:hAnsi="Calibri" w:cs="Calibri"/>
              </w:rPr>
              <w:t>ů</w:t>
            </w:r>
            <w:r w:rsidRPr="00944A9E">
              <w:t xml:space="preserve">. Stanovení analytické jednotky. Kódování. </w:t>
            </w:r>
          </w:p>
          <w:p w:rsidR="00F67C84" w:rsidRPr="00944A9E" w:rsidRDefault="00F67C84" w:rsidP="00E7344C">
            <w:pPr>
              <w:jc w:val="both"/>
            </w:pPr>
            <w:r w:rsidRPr="00944A9E">
              <w:t xml:space="preserve">Zpracování dat a jejich interpretace. </w:t>
            </w:r>
          </w:p>
          <w:p w:rsidR="00F67C84" w:rsidRPr="00944A9E" w:rsidRDefault="00F67C84" w:rsidP="00E7344C">
            <w:pPr>
              <w:jc w:val="both"/>
            </w:pPr>
            <w:r w:rsidRPr="00944A9E">
              <w:t>Využití výsledk</w:t>
            </w:r>
            <w:r w:rsidRPr="00944A9E">
              <w:rPr>
                <w:rFonts w:ascii="Calibri" w:hAnsi="Calibri" w:cs="Calibri"/>
              </w:rPr>
              <w:t>ů</w:t>
            </w:r>
            <w:r w:rsidRPr="00944A9E">
              <w:t xml:space="preserve"> analýzy.</w:t>
            </w:r>
          </w:p>
        </w:tc>
      </w:tr>
      <w:tr w:rsidR="00F67C84" w:rsidRPr="00944A9E" w:rsidTr="00E7344C">
        <w:trPr>
          <w:trHeight w:val="265"/>
          <w:jc w:val="center"/>
        </w:trPr>
        <w:tc>
          <w:tcPr>
            <w:tcW w:w="4041" w:type="dxa"/>
            <w:gridSpan w:val="2"/>
            <w:tcBorders>
              <w:top w:val="nil"/>
            </w:tcBorders>
            <w:shd w:val="clear" w:color="auto" w:fill="F7CAAC"/>
          </w:tcPr>
          <w:p w:rsidR="00F67C84" w:rsidRPr="00944A9E" w:rsidRDefault="00F67C84" w:rsidP="00E7344C">
            <w:pPr>
              <w:jc w:val="both"/>
            </w:pPr>
            <w:r w:rsidRPr="00944A9E">
              <w:rPr>
                <w:b/>
              </w:rPr>
              <w:t>Studijní literatura a studijní pomůcky</w:t>
            </w:r>
          </w:p>
        </w:tc>
        <w:tc>
          <w:tcPr>
            <w:tcW w:w="6166" w:type="dxa"/>
            <w:gridSpan w:val="6"/>
            <w:tcBorders>
              <w:top w:val="nil"/>
              <w:bottom w:val="nil"/>
            </w:tcBorders>
          </w:tcPr>
          <w:p w:rsidR="00F67C84" w:rsidRPr="00944A9E" w:rsidRDefault="00F67C84" w:rsidP="00E7344C">
            <w:pPr>
              <w:jc w:val="both"/>
            </w:pPr>
          </w:p>
        </w:tc>
      </w:tr>
      <w:tr w:rsidR="00F67C84" w:rsidRPr="00944A9E" w:rsidTr="008F0D32">
        <w:trPr>
          <w:trHeight w:val="132"/>
          <w:jc w:val="center"/>
        </w:trPr>
        <w:tc>
          <w:tcPr>
            <w:tcW w:w="10207" w:type="dxa"/>
            <w:gridSpan w:val="8"/>
            <w:tcBorders>
              <w:top w:val="nil"/>
            </w:tcBorders>
          </w:tcPr>
          <w:p w:rsidR="00F67C84" w:rsidRPr="00944A9E" w:rsidRDefault="00F67C84" w:rsidP="00E7344C">
            <w:pPr>
              <w:jc w:val="both"/>
              <w:rPr>
                <w:b/>
              </w:rPr>
            </w:pPr>
          </w:p>
          <w:p w:rsidR="008F0D32" w:rsidRPr="00944A9E" w:rsidRDefault="00F67C84" w:rsidP="00E7344C">
            <w:pPr>
              <w:jc w:val="both"/>
            </w:pPr>
            <w:r w:rsidRPr="00944A9E">
              <w:rPr>
                <w:b/>
              </w:rPr>
              <w:t>Povinná literatura</w:t>
            </w:r>
            <w:r w:rsidR="008F0D32" w:rsidRPr="00944A9E">
              <w:t xml:space="preserve">: </w:t>
            </w:r>
          </w:p>
          <w:p w:rsidR="008F0D32" w:rsidRPr="00944A9E" w:rsidRDefault="00F67C84" w:rsidP="00E7344C">
            <w:pPr>
              <w:jc w:val="both"/>
            </w:pPr>
            <w:r w:rsidRPr="00944A9E">
              <w:t xml:space="preserve">Gavora, P. (2015). Obsahová analýza v pedagogickom výskume: Pohľad na jej súčasné podoby. </w:t>
            </w:r>
            <w:r w:rsidRPr="00944A9E">
              <w:rPr>
                <w:i/>
              </w:rPr>
              <w:t xml:space="preserve">Pedagogická orientace, </w:t>
            </w:r>
            <w:r w:rsidR="008F0D32" w:rsidRPr="00F45161">
              <w:rPr>
                <w:i/>
              </w:rPr>
              <w:t>25</w:t>
            </w:r>
            <w:r w:rsidR="008F0D32" w:rsidRPr="00944A9E">
              <w:t>(3), 345-371.</w:t>
            </w:r>
          </w:p>
          <w:p w:rsidR="008F0D32" w:rsidRPr="00944A9E" w:rsidRDefault="00F67C84" w:rsidP="00E7344C">
            <w:pPr>
              <w:jc w:val="both"/>
            </w:pPr>
            <w:r w:rsidRPr="00944A9E">
              <w:rPr>
                <w:lang w:val="en-GB"/>
              </w:rPr>
              <w:t xml:space="preserve">Krippendorff, K. (2004). </w:t>
            </w:r>
            <w:r w:rsidRPr="00944A9E">
              <w:rPr>
                <w:i/>
                <w:lang w:val="en-GB"/>
              </w:rPr>
              <w:t>Content analysis. An introduction to its methodology</w:t>
            </w:r>
            <w:r w:rsidRPr="00944A9E">
              <w:rPr>
                <w:lang w:val="en-GB"/>
              </w:rPr>
              <w:t>. 2nd edition. Thousand Oaks: SAGE publications.</w:t>
            </w:r>
          </w:p>
          <w:p w:rsidR="008F0D32" w:rsidRPr="00944A9E" w:rsidRDefault="00F67C84" w:rsidP="00E7344C">
            <w:pPr>
              <w:jc w:val="both"/>
              <w:rPr>
                <w:rStyle w:val="Hypertextovodkaz"/>
                <w:color w:val="auto"/>
                <w:u w:val="none"/>
              </w:rPr>
            </w:pPr>
            <w:r w:rsidRPr="00944A9E">
              <w:rPr>
                <w:lang w:val="en-GB" w:eastAsia="sk-SK"/>
              </w:rPr>
              <w:t>Mayring, P. (2000). Qualitative Content Analysis. </w:t>
            </w:r>
            <w:r w:rsidRPr="00944A9E">
              <w:rPr>
                <w:i/>
                <w:iCs/>
                <w:lang w:val="en-GB" w:eastAsia="sk-SK"/>
              </w:rPr>
              <w:t>Forum Qualitative Sozialforschung / Forum: Qualitative Social Research,</w:t>
            </w:r>
            <w:r w:rsidR="003376B8">
              <w:rPr>
                <w:i/>
                <w:iCs/>
                <w:lang w:val="en-GB" w:eastAsia="sk-SK"/>
              </w:rPr>
              <w:t xml:space="preserve"> </w:t>
            </w:r>
            <w:r w:rsidRPr="003376B8">
              <w:rPr>
                <w:i/>
                <w:iCs/>
                <w:lang w:val="en-GB" w:eastAsia="sk-SK"/>
              </w:rPr>
              <w:t>1</w:t>
            </w:r>
            <w:r w:rsidRPr="00944A9E">
              <w:rPr>
                <w:lang w:val="en-GB" w:eastAsia="sk-SK"/>
              </w:rPr>
              <w:t xml:space="preserve">(2), Art. 20. Dostupné na </w:t>
            </w:r>
            <w:hyperlink r:id="rId21" w:history="1">
              <w:r w:rsidRPr="00944A9E">
                <w:rPr>
                  <w:rStyle w:val="Hypertextovodkaz"/>
                  <w:color w:val="auto"/>
                  <w:u w:val="none"/>
                  <w:lang w:val="en-GB" w:eastAsia="sk-SK"/>
                </w:rPr>
                <w:t>http://nbn-resolving.de/urn:nbn:de:0114-fqs0002204</w:t>
              </w:r>
            </w:hyperlink>
          </w:p>
          <w:p w:rsidR="00F67C84" w:rsidRPr="00944A9E" w:rsidRDefault="00F67C84" w:rsidP="00E7344C">
            <w:pPr>
              <w:jc w:val="both"/>
            </w:pPr>
            <w:r w:rsidRPr="00944A9E">
              <w:rPr>
                <w:lang w:val="en-GB"/>
              </w:rPr>
              <w:t xml:space="preserve">Steel, J. L. et al. (2007). </w:t>
            </w:r>
            <w:r w:rsidRPr="00944A9E">
              <w:rPr>
                <w:i/>
                <w:lang w:val="en-GB"/>
              </w:rPr>
              <w:t xml:space="preserve">Co je kritické myšlení: vymezení pojmů a rámce E-U-R. </w:t>
            </w:r>
            <w:r w:rsidRPr="00944A9E">
              <w:rPr>
                <w:lang w:val="en-GB"/>
              </w:rPr>
              <w:t xml:space="preserve">Praha: Kritické myšlení, o. s. </w:t>
            </w:r>
          </w:p>
          <w:p w:rsidR="00F67C84" w:rsidRPr="00944A9E" w:rsidRDefault="00F67C84" w:rsidP="00E7344C">
            <w:pPr>
              <w:contextualSpacing/>
              <w:jc w:val="both"/>
              <w:rPr>
                <w:b/>
                <w:i/>
              </w:rPr>
            </w:pPr>
          </w:p>
          <w:p w:rsidR="00F67C84" w:rsidRPr="00944A9E" w:rsidRDefault="00F67C84" w:rsidP="00E7344C">
            <w:pPr>
              <w:contextualSpacing/>
              <w:jc w:val="both"/>
              <w:rPr>
                <w:b/>
              </w:rPr>
            </w:pPr>
            <w:r w:rsidRPr="00944A9E">
              <w:rPr>
                <w:b/>
              </w:rPr>
              <w:t xml:space="preserve">Doporučená literatura: </w:t>
            </w:r>
          </w:p>
          <w:p w:rsidR="008F0D32" w:rsidRPr="00944A9E" w:rsidRDefault="00F67C84" w:rsidP="00E7344C">
            <w:pPr>
              <w:contextualSpacing/>
              <w:jc w:val="both"/>
            </w:pPr>
            <w:r w:rsidRPr="00944A9E">
              <w:rPr>
                <w:lang w:val="en-GB"/>
              </w:rPr>
              <w:t xml:space="preserve">Dvořáková, H. (2010). Obsahová analýza / formální obsahová analýza / kvantitativní obsahová analýza. </w:t>
            </w:r>
            <w:r w:rsidRPr="00944A9E">
              <w:rPr>
                <w:i/>
                <w:lang w:val="en-GB"/>
              </w:rPr>
              <w:t xml:space="preserve">Antropowebzin. </w:t>
            </w:r>
            <w:r w:rsidRPr="00944A9E">
              <w:rPr>
                <w:lang w:val="en-GB"/>
              </w:rPr>
              <w:t xml:space="preserve">2, 95-99. Dostupné </w:t>
            </w:r>
            <w:r w:rsidR="003F60B5" w:rsidRPr="00944A9E">
              <w:rPr>
                <w:lang w:val="en-GB"/>
              </w:rPr>
              <w:t xml:space="preserve">na </w:t>
            </w:r>
            <w:hyperlink r:id="rId22" w:history="1">
              <w:r w:rsidRPr="00944A9E">
                <w:rPr>
                  <w:rStyle w:val="Hypertextovodkaz"/>
                  <w:color w:val="auto"/>
                  <w:u w:val="none"/>
                  <w:lang w:val="en-GB"/>
                </w:rPr>
                <w:t>http://antropologie.zcu.cz/webzin/index.php/webzin/article/view/97/97</w:t>
              </w:r>
            </w:hyperlink>
          </w:p>
          <w:p w:rsidR="00F67C84" w:rsidRPr="00944A9E" w:rsidRDefault="00F67C84" w:rsidP="00E7344C">
            <w:pPr>
              <w:contextualSpacing/>
              <w:jc w:val="both"/>
            </w:pPr>
            <w:r w:rsidRPr="00944A9E">
              <w:rPr>
                <w:lang w:val="en-GB"/>
              </w:rPr>
              <w:t xml:space="preserve">Neuendorf, K. A. (2002). </w:t>
            </w:r>
            <w:r w:rsidRPr="00944A9E">
              <w:rPr>
                <w:i/>
                <w:iCs/>
                <w:lang w:val="en-GB"/>
              </w:rPr>
              <w:t>The content analysis guidebook</w:t>
            </w:r>
            <w:r w:rsidRPr="00944A9E">
              <w:rPr>
                <w:lang w:val="en-GB"/>
              </w:rPr>
              <w:t>. Thousand Oaks, CA: Sage Publications.</w:t>
            </w:r>
          </w:p>
          <w:p w:rsidR="00F67C84" w:rsidRDefault="00F67C84" w:rsidP="00E7344C">
            <w:pPr>
              <w:contextualSpacing/>
              <w:jc w:val="both"/>
              <w:rPr>
                <w:shd w:val="clear" w:color="auto" w:fill="FFFFFF"/>
              </w:rPr>
            </w:pPr>
            <w:r w:rsidRPr="00944A9E">
              <w:rPr>
                <w:shd w:val="clear" w:color="auto" w:fill="FFFFFF"/>
              </w:rPr>
              <w:t>Šanderová, J. (2005).</w:t>
            </w:r>
            <w:r w:rsidR="004B6344">
              <w:rPr>
                <w:shd w:val="clear" w:color="auto" w:fill="FFFFFF"/>
              </w:rPr>
              <w:t xml:space="preserve"> </w:t>
            </w:r>
            <w:r w:rsidRPr="00944A9E">
              <w:rPr>
                <w:i/>
                <w:shd w:val="clear" w:color="auto" w:fill="FFFFFF"/>
              </w:rPr>
              <w:t>Jak číst a psát odborný text ve společenských vědách: několik zásad pro začátečníky</w:t>
            </w:r>
            <w:r w:rsidRPr="00944A9E">
              <w:rPr>
                <w:shd w:val="clear" w:color="auto" w:fill="FFFFFF"/>
              </w:rPr>
              <w:t xml:space="preserve">. Praha: </w:t>
            </w:r>
            <w:r w:rsidR="008F0D32" w:rsidRPr="00944A9E">
              <w:rPr>
                <w:shd w:val="clear" w:color="auto" w:fill="FFFFFF"/>
              </w:rPr>
              <w:t>Sociologické nakladatelství.</w:t>
            </w:r>
          </w:p>
          <w:p w:rsidR="003B651A" w:rsidRDefault="003B651A" w:rsidP="00E7344C">
            <w:pPr>
              <w:contextualSpacing/>
              <w:jc w:val="both"/>
              <w:rPr>
                <w:del w:id="781" w:author="Hana Navrátilová" w:date="2019-09-24T11:10:00Z"/>
                <w:shd w:val="clear" w:color="auto" w:fill="FFFFFF"/>
              </w:rPr>
            </w:pPr>
          </w:p>
          <w:p w:rsidR="003B651A" w:rsidRPr="00944A9E" w:rsidRDefault="003B651A" w:rsidP="00E7344C">
            <w:pPr>
              <w:contextualSpacing/>
              <w:jc w:val="both"/>
              <w:rPr>
                <w:shd w:val="clear" w:color="auto" w:fill="FFFFFF"/>
              </w:rPr>
            </w:pPr>
          </w:p>
        </w:tc>
      </w:tr>
      <w:tr w:rsidR="00F67C84" w:rsidRPr="00944A9E" w:rsidTr="00F67C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F67C84" w:rsidRPr="00944A9E" w:rsidRDefault="00F67C84" w:rsidP="00E7344C">
            <w:pPr>
              <w:jc w:val="center"/>
              <w:rPr>
                <w:b/>
              </w:rPr>
            </w:pPr>
            <w:r w:rsidRPr="00944A9E">
              <w:rPr>
                <w:b/>
              </w:rPr>
              <w:t>Informace ke kombinované nebo distanční formě</w:t>
            </w:r>
          </w:p>
        </w:tc>
      </w:tr>
      <w:tr w:rsidR="00F67C84" w:rsidRPr="00944A9E" w:rsidTr="00E7344C">
        <w:trPr>
          <w:jc w:val="center"/>
        </w:trPr>
        <w:tc>
          <w:tcPr>
            <w:tcW w:w="5670" w:type="dxa"/>
            <w:gridSpan w:val="3"/>
            <w:tcBorders>
              <w:top w:val="single" w:sz="2" w:space="0" w:color="auto"/>
            </w:tcBorders>
            <w:shd w:val="clear" w:color="auto" w:fill="F7CAAC"/>
          </w:tcPr>
          <w:p w:rsidR="00F67C84" w:rsidRPr="00944A9E" w:rsidRDefault="00F67C84" w:rsidP="00E7344C">
            <w:pPr>
              <w:jc w:val="both"/>
            </w:pPr>
            <w:r w:rsidRPr="00944A9E">
              <w:rPr>
                <w:b/>
              </w:rPr>
              <w:t>Rozsah konzultací (soustředění)</w:t>
            </w:r>
          </w:p>
        </w:tc>
        <w:tc>
          <w:tcPr>
            <w:tcW w:w="709" w:type="dxa"/>
            <w:tcBorders>
              <w:top w:val="single" w:sz="2" w:space="0" w:color="auto"/>
            </w:tcBorders>
          </w:tcPr>
          <w:p w:rsidR="00F67C84" w:rsidRPr="00944A9E" w:rsidRDefault="00F67C84" w:rsidP="00E7344C">
            <w:pPr>
              <w:jc w:val="both"/>
            </w:pPr>
          </w:p>
        </w:tc>
        <w:tc>
          <w:tcPr>
            <w:tcW w:w="3828" w:type="dxa"/>
            <w:gridSpan w:val="4"/>
            <w:tcBorders>
              <w:top w:val="single" w:sz="2" w:space="0" w:color="auto"/>
            </w:tcBorders>
            <w:shd w:val="clear" w:color="auto" w:fill="F7CAAC"/>
          </w:tcPr>
          <w:p w:rsidR="00F67C84" w:rsidRPr="00944A9E" w:rsidRDefault="00F67C84" w:rsidP="00E7344C">
            <w:pPr>
              <w:jc w:val="both"/>
              <w:rPr>
                <w:b/>
              </w:rPr>
            </w:pPr>
            <w:r w:rsidRPr="00944A9E">
              <w:rPr>
                <w:b/>
              </w:rPr>
              <w:t xml:space="preserve">hodin </w:t>
            </w:r>
          </w:p>
        </w:tc>
      </w:tr>
      <w:tr w:rsidR="00F67C84" w:rsidRPr="00944A9E" w:rsidTr="00727175">
        <w:trPr>
          <w:trHeight w:val="601"/>
          <w:jc w:val="center"/>
        </w:trPr>
        <w:tc>
          <w:tcPr>
            <w:tcW w:w="10207" w:type="dxa"/>
            <w:gridSpan w:val="8"/>
            <w:shd w:val="clear" w:color="auto" w:fill="F7CAAC"/>
          </w:tcPr>
          <w:p w:rsidR="00F67C84" w:rsidRPr="00944A9E" w:rsidRDefault="00F67C84" w:rsidP="00E7344C">
            <w:pPr>
              <w:jc w:val="both"/>
              <w:rPr>
                <w:b/>
              </w:rPr>
            </w:pPr>
            <w:r w:rsidRPr="00944A9E">
              <w:rPr>
                <w:b/>
              </w:rPr>
              <w:t>Informace o způsobu kontaktu s</w:t>
            </w:r>
            <w:r w:rsidR="008F0D32" w:rsidRPr="00944A9E">
              <w:rPr>
                <w:b/>
              </w:rPr>
              <w:t> </w:t>
            </w:r>
            <w:r w:rsidRPr="00944A9E">
              <w:rPr>
                <w:b/>
              </w:rPr>
              <w:t>vyučujícím</w:t>
            </w:r>
          </w:p>
        </w:tc>
      </w:tr>
      <w:tr w:rsidR="00F67C84" w:rsidRPr="00944A9E" w:rsidTr="00F67C84">
        <w:trPr>
          <w:trHeight w:val="141"/>
          <w:jc w:val="center"/>
        </w:trPr>
        <w:tc>
          <w:tcPr>
            <w:tcW w:w="10207" w:type="dxa"/>
            <w:gridSpan w:val="8"/>
          </w:tcPr>
          <w:p w:rsidR="00F67C84" w:rsidRDefault="00F67C84" w:rsidP="00E7344C">
            <w:pPr>
              <w:jc w:val="both"/>
            </w:pPr>
          </w:p>
          <w:p w:rsidR="003B651A" w:rsidRPr="00944A9E" w:rsidRDefault="003B651A" w:rsidP="00E7344C">
            <w:pPr>
              <w:jc w:val="both"/>
            </w:pPr>
          </w:p>
        </w:tc>
      </w:tr>
    </w:tbl>
    <w:p w:rsidR="00AA51E7" w:rsidRDefault="00CD2F6C">
      <w:pPr>
        <w:rPr>
          <w:ins w:id="782"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7D1130" w:rsidRPr="00944A9E" w:rsidTr="007D113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D1130" w:rsidRPr="00944A9E" w:rsidRDefault="00F32C9A" w:rsidP="00E7344C">
            <w:pPr>
              <w:jc w:val="both"/>
              <w:rPr>
                <w:b/>
                <w:sz w:val="28"/>
                <w:szCs w:val="28"/>
              </w:rPr>
            </w:pPr>
            <w:r>
              <w:br w:type="page"/>
            </w:r>
            <w:r w:rsidR="007D1130" w:rsidRPr="00944A9E">
              <w:rPr>
                <w:b/>
                <w:sz w:val="28"/>
                <w:szCs w:val="28"/>
              </w:rPr>
              <w:br w:type="page"/>
              <w:t>B-III – Charakteristika studijního předmětu</w:t>
            </w:r>
          </w:p>
        </w:tc>
      </w:tr>
      <w:tr w:rsidR="007D1130" w:rsidRPr="00944A9E" w:rsidTr="00E7344C">
        <w:trPr>
          <w:jc w:val="center"/>
        </w:trPr>
        <w:tc>
          <w:tcPr>
            <w:tcW w:w="3474" w:type="dxa"/>
            <w:tcBorders>
              <w:top w:val="double" w:sz="4" w:space="0" w:color="auto"/>
            </w:tcBorders>
            <w:shd w:val="clear" w:color="auto" w:fill="F7CAAC"/>
          </w:tcPr>
          <w:p w:rsidR="007D1130" w:rsidRPr="00944A9E" w:rsidRDefault="007D1130" w:rsidP="00E7344C">
            <w:pPr>
              <w:jc w:val="both"/>
              <w:rPr>
                <w:b/>
              </w:rPr>
            </w:pPr>
            <w:r w:rsidRPr="00944A9E">
              <w:rPr>
                <w:b/>
              </w:rPr>
              <w:t>Název studijního předmětu</w:t>
            </w:r>
          </w:p>
        </w:tc>
        <w:tc>
          <w:tcPr>
            <w:tcW w:w="6733" w:type="dxa"/>
            <w:gridSpan w:val="7"/>
            <w:tcBorders>
              <w:top w:val="double" w:sz="4" w:space="0" w:color="auto"/>
            </w:tcBorders>
          </w:tcPr>
          <w:p w:rsidR="007D1130" w:rsidRPr="00944A9E" w:rsidRDefault="007D1130" w:rsidP="00E7344C">
            <w:pPr>
              <w:jc w:val="both"/>
            </w:pPr>
            <w:r w:rsidRPr="00944A9E">
              <w:t>Literatura pro děti 1</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Typ předmětu</w:t>
            </w:r>
          </w:p>
        </w:tc>
        <w:tc>
          <w:tcPr>
            <w:tcW w:w="3411" w:type="dxa"/>
            <w:gridSpan w:val="4"/>
          </w:tcPr>
          <w:p w:rsidR="007D1130" w:rsidRPr="00944A9E" w:rsidRDefault="007D1130" w:rsidP="00E7344C">
            <w:pPr>
              <w:jc w:val="both"/>
            </w:pPr>
            <w:r w:rsidRPr="00944A9E">
              <w:t>povinný, PZ</w:t>
            </w:r>
          </w:p>
        </w:tc>
        <w:tc>
          <w:tcPr>
            <w:tcW w:w="2694" w:type="dxa"/>
            <w:gridSpan w:val="2"/>
            <w:shd w:val="clear" w:color="auto" w:fill="F7CAAC"/>
          </w:tcPr>
          <w:p w:rsidR="007D1130" w:rsidRPr="00944A9E" w:rsidRDefault="007D1130" w:rsidP="00E7344C">
            <w:pPr>
              <w:jc w:val="both"/>
            </w:pPr>
            <w:r w:rsidRPr="00944A9E">
              <w:rPr>
                <w:b/>
              </w:rPr>
              <w:t>doporučený ročník / semestr</w:t>
            </w:r>
          </w:p>
        </w:tc>
        <w:tc>
          <w:tcPr>
            <w:tcW w:w="628" w:type="dxa"/>
          </w:tcPr>
          <w:p w:rsidR="007D1130" w:rsidRPr="00944A9E" w:rsidRDefault="007D1130" w:rsidP="00E7344C">
            <w:pPr>
              <w:jc w:val="both"/>
            </w:pPr>
            <w:r w:rsidRPr="00944A9E">
              <w:t>1/LS</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Rozsah studijního předmětu</w:t>
            </w:r>
          </w:p>
        </w:tc>
        <w:tc>
          <w:tcPr>
            <w:tcW w:w="2196" w:type="dxa"/>
            <w:gridSpan w:val="2"/>
          </w:tcPr>
          <w:p w:rsidR="007D1130" w:rsidRPr="00944A9E" w:rsidRDefault="007D1130" w:rsidP="00E7344C">
            <w:pPr>
              <w:jc w:val="both"/>
            </w:pPr>
            <w:r w:rsidRPr="00944A9E">
              <w:t>28s</w:t>
            </w:r>
          </w:p>
        </w:tc>
        <w:tc>
          <w:tcPr>
            <w:tcW w:w="709" w:type="dxa"/>
            <w:shd w:val="clear" w:color="auto" w:fill="F7CAAC"/>
          </w:tcPr>
          <w:p w:rsidR="007D1130" w:rsidRPr="00944A9E" w:rsidRDefault="007D1130" w:rsidP="00E7344C">
            <w:pPr>
              <w:jc w:val="both"/>
              <w:rPr>
                <w:b/>
              </w:rPr>
            </w:pPr>
            <w:r w:rsidRPr="00944A9E">
              <w:rPr>
                <w:b/>
              </w:rPr>
              <w:t xml:space="preserve">hod. </w:t>
            </w:r>
          </w:p>
        </w:tc>
        <w:tc>
          <w:tcPr>
            <w:tcW w:w="506" w:type="dxa"/>
          </w:tcPr>
          <w:p w:rsidR="007D1130" w:rsidRPr="00944A9E" w:rsidRDefault="007D1130" w:rsidP="00E7344C">
            <w:pPr>
              <w:jc w:val="both"/>
            </w:pPr>
            <w:r w:rsidRPr="00944A9E">
              <w:t>28</w:t>
            </w:r>
          </w:p>
        </w:tc>
        <w:tc>
          <w:tcPr>
            <w:tcW w:w="2155" w:type="dxa"/>
            <w:shd w:val="clear" w:color="auto" w:fill="F7CAAC"/>
          </w:tcPr>
          <w:p w:rsidR="007D1130" w:rsidRPr="00944A9E" w:rsidRDefault="007D1130" w:rsidP="00E7344C">
            <w:pPr>
              <w:jc w:val="both"/>
              <w:rPr>
                <w:b/>
              </w:rPr>
            </w:pPr>
            <w:r w:rsidRPr="00944A9E">
              <w:rPr>
                <w:b/>
              </w:rPr>
              <w:t>kreditů</w:t>
            </w:r>
          </w:p>
        </w:tc>
        <w:tc>
          <w:tcPr>
            <w:tcW w:w="1167" w:type="dxa"/>
            <w:gridSpan w:val="2"/>
          </w:tcPr>
          <w:p w:rsidR="007D1130" w:rsidRPr="00944A9E" w:rsidRDefault="007D1130" w:rsidP="00E7344C">
            <w:pPr>
              <w:jc w:val="both"/>
            </w:pPr>
            <w:r w:rsidRPr="00944A9E">
              <w:t>2</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Prerekvizity, korekvizity, ekvivalence</w:t>
            </w:r>
          </w:p>
        </w:tc>
        <w:tc>
          <w:tcPr>
            <w:tcW w:w="6733" w:type="dxa"/>
            <w:gridSpan w:val="7"/>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Způsob ověření studijních výsledků</w:t>
            </w:r>
          </w:p>
        </w:tc>
        <w:tc>
          <w:tcPr>
            <w:tcW w:w="3411" w:type="dxa"/>
            <w:gridSpan w:val="4"/>
          </w:tcPr>
          <w:p w:rsidR="007D1130" w:rsidRPr="00944A9E" w:rsidRDefault="007D1130" w:rsidP="00E7344C">
            <w:pPr>
              <w:jc w:val="both"/>
            </w:pPr>
            <w:r w:rsidRPr="00944A9E">
              <w:t>zápočet</w:t>
            </w:r>
          </w:p>
        </w:tc>
        <w:tc>
          <w:tcPr>
            <w:tcW w:w="2155" w:type="dxa"/>
            <w:shd w:val="clear" w:color="auto" w:fill="F7CAAC"/>
          </w:tcPr>
          <w:p w:rsidR="007D1130" w:rsidRPr="00944A9E" w:rsidRDefault="007D1130" w:rsidP="00E7344C">
            <w:pPr>
              <w:jc w:val="both"/>
              <w:rPr>
                <w:b/>
              </w:rPr>
            </w:pPr>
            <w:r w:rsidRPr="00944A9E">
              <w:rPr>
                <w:b/>
              </w:rPr>
              <w:t>Forma výuky</w:t>
            </w:r>
          </w:p>
        </w:tc>
        <w:tc>
          <w:tcPr>
            <w:tcW w:w="1167" w:type="dxa"/>
            <w:gridSpan w:val="2"/>
          </w:tcPr>
          <w:p w:rsidR="007D1130" w:rsidRPr="00944A9E" w:rsidRDefault="007D1130" w:rsidP="00E7344C">
            <w:pPr>
              <w:jc w:val="both"/>
            </w:pPr>
            <w:r w:rsidRPr="00944A9E">
              <w:t>seminář</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7D1130" w:rsidRPr="00944A9E" w:rsidRDefault="007D1130" w:rsidP="00E7344C">
            <w:pPr>
              <w:jc w:val="both"/>
            </w:pPr>
            <w:r w:rsidRPr="00944A9E">
              <w:t xml:space="preserve">Aktivní účast na seminářích, předložení seznamu přečtených knih literatury </w:t>
            </w:r>
            <w:r w:rsidRPr="00944A9E">
              <w:br/>
              <w:t>pro děti, prezentace analýzy díla a návrh jeho využití v primárním vzdělávání.</w:t>
            </w:r>
          </w:p>
        </w:tc>
      </w:tr>
      <w:tr w:rsidR="007D1130" w:rsidRPr="00944A9E" w:rsidTr="007D1130">
        <w:trPr>
          <w:trHeight w:val="143"/>
          <w:jc w:val="center"/>
        </w:trPr>
        <w:tc>
          <w:tcPr>
            <w:tcW w:w="10207" w:type="dxa"/>
            <w:gridSpan w:val="8"/>
            <w:tcBorders>
              <w:top w:val="nil"/>
            </w:tcBorders>
          </w:tcPr>
          <w:p w:rsidR="007D1130" w:rsidRPr="00944A9E" w:rsidRDefault="007D1130" w:rsidP="00E7344C">
            <w:pPr>
              <w:jc w:val="both"/>
            </w:pPr>
          </w:p>
        </w:tc>
      </w:tr>
      <w:tr w:rsidR="007D1130" w:rsidRPr="00944A9E" w:rsidTr="00E7344C">
        <w:trPr>
          <w:trHeight w:val="197"/>
          <w:jc w:val="center"/>
        </w:trPr>
        <w:tc>
          <w:tcPr>
            <w:tcW w:w="3474" w:type="dxa"/>
            <w:tcBorders>
              <w:top w:val="nil"/>
            </w:tcBorders>
            <w:shd w:val="clear" w:color="auto" w:fill="F7CAAC"/>
          </w:tcPr>
          <w:p w:rsidR="007D1130" w:rsidRPr="00944A9E" w:rsidRDefault="007D1130" w:rsidP="00E7344C">
            <w:pPr>
              <w:jc w:val="both"/>
              <w:rPr>
                <w:b/>
              </w:rPr>
            </w:pPr>
            <w:r w:rsidRPr="00944A9E">
              <w:rPr>
                <w:b/>
              </w:rPr>
              <w:t>Garant předmětu</w:t>
            </w:r>
          </w:p>
        </w:tc>
        <w:tc>
          <w:tcPr>
            <w:tcW w:w="6733" w:type="dxa"/>
            <w:gridSpan w:val="7"/>
            <w:tcBorders>
              <w:top w:val="nil"/>
            </w:tcBorders>
          </w:tcPr>
          <w:p w:rsidR="007D1130" w:rsidRPr="00944A9E" w:rsidRDefault="007D1130" w:rsidP="00E7344C">
            <w:r w:rsidRPr="00944A9E">
              <w:t>Mgr. Eva Machů, Ph.D.</w:t>
            </w:r>
          </w:p>
        </w:tc>
      </w:tr>
      <w:tr w:rsidR="007D1130" w:rsidRPr="00944A9E" w:rsidTr="00E7344C">
        <w:trPr>
          <w:trHeight w:val="543"/>
          <w:jc w:val="center"/>
        </w:trPr>
        <w:tc>
          <w:tcPr>
            <w:tcW w:w="3474" w:type="dxa"/>
            <w:tcBorders>
              <w:top w:val="nil"/>
            </w:tcBorders>
            <w:shd w:val="clear" w:color="auto" w:fill="F7CAAC"/>
          </w:tcPr>
          <w:p w:rsidR="007D1130" w:rsidRPr="00944A9E" w:rsidRDefault="007D1130" w:rsidP="00E7344C">
            <w:pPr>
              <w:jc w:val="both"/>
              <w:rPr>
                <w:b/>
              </w:rPr>
            </w:pPr>
            <w:r w:rsidRPr="00944A9E">
              <w:rPr>
                <w:b/>
              </w:rPr>
              <w:t>Zapojení garanta do výuky předmětu</w:t>
            </w:r>
          </w:p>
        </w:tc>
        <w:tc>
          <w:tcPr>
            <w:tcW w:w="6733" w:type="dxa"/>
            <w:gridSpan w:val="7"/>
            <w:tcBorders>
              <w:top w:val="nil"/>
            </w:tcBorders>
          </w:tcPr>
          <w:p w:rsidR="007D1130" w:rsidRPr="00944A9E" w:rsidRDefault="007D1130" w:rsidP="00E7344C">
            <w:pPr>
              <w:jc w:val="both"/>
            </w:pPr>
            <w:r w:rsidRPr="00944A9E">
              <w:t>vede seminář</w:t>
            </w:r>
          </w:p>
        </w:tc>
      </w:tr>
      <w:tr w:rsidR="007D1130" w:rsidRPr="00944A9E" w:rsidTr="00E7344C">
        <w:trPr>
          <w:trHeight w:val="172"/>
          <w:jc w:val="center"/>
        </w:trPr>
        <w:tc>
          <w:tcPr>
            <w:tcW w:w="3474" w:type="dxa"/>
            <w:shd w:val="clear" w:color="auto" w:fill="F7CAAC"/>
          </w:tcPr>
          <w:p w:rsidR="007D1130" w:rsidRPr="00944A9E" w:rsidRDefault="007D1130" w:rsidP="00E7344C">
            <w:pPr>
              <w:jc w:val="both"/>
              <w:rPr>
                <w:b/>
              </w:rPr>
            </w:pPr>
            <w:r w:rsidRPr="00944A9E">
              <w:rPr>
                <w:b/>
              </w:rPr>
              <w:t>Vyučující</w:t>
            </w:r>
          </w:p>
        </w:tc>
        <w:tc>
          <w:tcPr>
            <w:tcW w:w="6733" w:type="dxa"/>
            <w:gridSpan w:val="7"/>
            <w:tcBorders>
              <w:bottom w:val="nil"/>
            </w:tcBorders>
            <w:shd w:val="clear" w:color="auto" w:fill="auto"/>
          </w:tcPr>
          <w:p w:rsidR="007D1130" w:rsidRPr="00944A9E" w:rsidRDefault="007D1130" w:rsidP="00E7344C">
            <w:r w:rsidRPr="00944A9E">
              <w:t>Mgr. Eva Machů, Ph.D. 100%</w:t>
            </w:r>
          </w:p>
        </w:tc>
      </w:tr>
      <w:tr w:rsidR="007D1130" w:rsidRPr="00944A9E" w:rsidTr="007D1130">
        <w:trPr>
          <w:trHeight w:val="251"/>
          <w:jc w:val="center"/>
        </w:trPr>
        <w:tc>
          <w:tcPr>
            <w:tcW w:w="10207" w:type="dxa"/>
            <w:gridSpan w:val="8"/>
            <w:tcBorders>
              <w:top w:val="nil"/>
            </w:tcBorders>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Stručná anotace předmětu</w:t>
            </w:r>
          </w:p>
        </w:tc>
        <w:tc>
          <w:tcPr>
            <w:tcW w:w="6733" w:type="dxa"/>
            <w:gridSpan w:val="7"/>
            <w:tcBorders>
              <w:bottom w:val="nil"/>
            </w:tcBorders>
          </w:tcPr>
          <w:p w:rsidR="007D1130" w:rsidRPr="00944A9E" w:rsidRDefault="007D1130" w:rsidP="00E7344C">
            <w:pPr>
              <w:jc w:val="both"/>
            </w:pPr>
          </w:p>
        </w:tc>
      </w:tr>
      <w:tr w:rsidR="007D1130" w:rsidRPr="00944A9E" w:rsidTr="007D1130">
        <w:trPr>
          <w:trHeight w:val="3938"/>
          <w:jc w:val="center"/>
        </w:trPr>
        <w:tc>
          <w:tcPr>
            <w:tcW w:w="10207" w:type="dxa"/>
            <w:gridSpan w:val="8"/>
            <w:tcBorders>
              <w:top w:val="nil"/>
              <w:bottom w:val="single" w:sz="12" w:space="0" w:color="auto"/>
            </w:tcBorders>
          </w:tcPr>
          <w:p w:rsidR="007D1130" w:rsidRPr="00944A9E" w:rsidRDefault="007D1130" w:rsidP="00E7344C">
            <w:pPr>
              <w:jc w:val="both"/>
            </w:pPr>
          </w:p>
          <w:p w:rsidR="007D1130" w:rsidRPr="00944A9E" w:rsidRDefault="007D1130" w:rsidP="00E7344C">
            <w:pPr>
              <w:jc w:val="both"/>
            </w:pPr>
            <w:r w:rsidRPr="00944A9E">
              <w:t>Specifické znaky literatury pro děti a vztah k vývojovým etapám dětského čtenářství.</w:t>
            </w:r>
          </w:p>
          <w:p w:rsidR="007D1130" w:rsidRPr="00944A9E" w:rsidRDefault="007D1130" w:rsidP="00E7344C">
            <w:pPr>
              <w:jc w:val="both"/>
            </w:pPr>
            <w:r w:rsidRPr="00944A9E">
              <w:t>Základní pojmy a funkce literatury pro děti.</w:t>
            </w:r>
          </w:p>
          <w:p w:rsidR="007D1130" w:rsidRPr="00944A9E" w:rsidRDefault="007D1130" w:rsidP="00E7344C">
            <w:pPr>
              <w:jc w:val="both"/>
            </w:pPr>
            <w:r w:rsidRPr="00944A9E">
              <w:t>Obsahová struktura literárního díla.</w:t>
            </w:r>
          </w:p>
          <w:p w:rsidR="007D1130" w:rsidRPr="00944A9E" w:rsidRDefault="007D1130" w:rsidP="00E7344C">
            <w:pPr>
              <w:jc w:val="both"/>
            </w:pPr>
            <w:r w:rsidRPr="00944A9E">
              <w:t xml:space="preserve">Žánrová skladba literárního díla </w:t>
            </w:r>
          </w:p>
          <w:p w:rsidR="007D1130" w:rsidRPr="00944A9E" w:rsidRDefault="007D1130" w:rsidP="00E7344C">
            <w:pPr>
              <w:jc w:val="both"/>
            </w:pPr>
            <w:r w:rsidRPr="00944A9E">
              <w:t>Dětský čtenář a dětské čtenářství, dětský aspekt v literatuře pro děti.</w:t>
            </w:r>
          </w:p>
          <w:p w:rsidR="007D1130" w:rsidRPr="00944A9E" w:rsidRDefault="007D1130" w:rsidP="00E7344C">
            <w:pPr>
              <w:jc w:val="both"/>
            </w:pPr>
            <w:r w:rsidRPr="00944A9E">
              <w:t>Problematika literatury pro děti od druhé poloviny 19. století po současnost.</w:t>
            </w:r>
          </w:p>
          <w:p w:rsidR="007D1130" w:rsidRPr="00944A9E" w:rsidRDefault="007D1130" w:rsidP="00E7344C">
            <w:pPr>
              <w:jc w:val="both"/>
            </w:pPr>
            <w:r w:rsidRPr="00944A9E">
              <w:t>Komiks, kreslený seriál a obrázková knížka ve vývoji literatury pro děti od počátků do současnosti.</w:t>
            </w:r>
          </w:p>
          <w:p w:rsidR="007D1130" w:rsidRPr="00944A9E" w:rsidRDefault="007D1130" w:rsidP="00E7344C">
            <w:pPr>
              <w:jc w:val="both"/>
            </w:pPr>
            <w:r w:rsidRPr="00944A9E">
              <w:t>Lidová slovesnost ve vztahu k literatuře pro děti.</w:t>
            </w:r>
          </w:p>
          <w:p w:rsidR="007D1130" w:rsidRPr="00944A9E" w:rsidRDefault="007D1130" w:rsidP="00E7344C">
            <w:pPr>
              <w:jc w:val="both"/>
            </w:pPr>
            <w:r w:rsidRPr="00944A9E">
              <w:t>Charakteristika poezie pro děti (žánry, dominující veršová výstavba) a její vývoj.</w:t>
            </w:r>
          </w:p>
          <w:p w:rsidR="007D1130" w:rsidRPr="00944A9E" w:rsidRDefault="007D1130" w:rsidP="00E7344C">
            <w:pPr>
              <w:jc w:val="both"/>
            </w:pPr>
            <w:r w:rsidRPr="00944A9E">
              <w:t xml:space="preserve">Autorská pohádka. </w:t>
            </w:r>
          </w:p>
          <w:p w:rsidR="007D1130" w:rsidRPr="00944A9E" w:rsidRDefault="007D1130" w:rsidP="00E7344C">
            <w:pPr>
              <w:jc w:val="both"/>
            </w:pPr>
            <w:r w:rsidRPr="00944A9E">
              <w:t>Příběhová próza s dětským hrdinou.</w:t>
            </w:r>
          </w:p>
          <w:p w:rsidR="007D1130" w:rsidRPr="00944A9E" w:rsidRDefault="007D1130" w:rsidP="00E7344C">
            <w:pPr>
              <w:jc w:val="both"/>
            </w:pPr>
            <w:r w:rsidRPr="00944A9E">
              <w:t xml:space="preserve">Dobrodružná literatura pro mládež. </w:t>
            </w:r>
          </w:p>
          <w:p w:rsidR="007D1130" w:rsidRPr="00944A9E" w:rsidRDefault="007D1130" w:rsidP="00E7344C">
            <w:pPr>
              <w:jc w:val="both"/>
            </w:pPr>
            <w:r w:rsidRPr="00944A9E">
              <w:t>Vývoj prózy s dívčí hrdinkou, s chlapeckým hrdinou.</w:t>
            </w:r>
          </w:p>
          <w:p w:rsidR="007D1130" w:rsidRPr="00944A9E" w:rsidRDefault="007D1130" w:rsidP="00E7344C">
            <w:pPr>
              <w:jc w:val="both"/>
            </w:pPr>
            <w:r w:rsidRPr="00944A9E">
              <w:t>Problém triviality v literatuře pro děti a mládež.</w:t>
            </w:r>
          </w:p>
          <w:p w:rsidR="007D1130" w:rsidRDefault="007D1130" w:rsidP="00E7344C">
            <w:pPr>
              <w:jc w:val="both"/>
              <w:rPr>
                <w:b/>
              </w:rPr>
            </w:pPr>
          </w:p>
          <w:p w:rsidR="00DC193A" w:rsidRDefault="00DC193A" w:rsidP="00E7344C">
            <w:pPr>
              <w:jc w:val="both"/>
              <w:rPr>
                <w:del w:id="783" w:author="Hana Navrátilová" w:date="2019-09-24T11:10:00Z"/>
                <w:b/>
              </w:rPr>
            </w:pPr>
          </w:p>
          <w:p w:rsidR="00DC193A" w:rsidRDefault="00DC193A" w:rsidP="00E7344C">
            <w:pPr>
              <w:jc w:val="both"/>
              <w:rPr>
                <w:del w:id="784" w:author="Hana Navrátilová" w:date="2019-09-24T11:10:00Z"/>
                <w:b/>
              </w:rPr>
            </w:pPr>
          </w:p>
          <w:p w:rsidR="00DC193A" w:rsidRPr="00944A9E" w:rsidRDefault="00DC193A" w:rsidP="00E7344C">
            <w:pPr>
              <w:jc w:val="both"/>
              <w:rPr>
                <w:del w:id="785" w:author="Hana Navrátilová" w:date="2019-09-24T11:10:00Z"/>
                <w:b/>
              </w:rPr>
            </w:pPr>
          </w:p>
          <w:p w:rsidR="007D1130" w:rsidRPr="00944A9E" w:rsidRDefault="007D1130" w:rsidP="00E7344C">
            <w:pPr>
              <w:jc w:val="both"/>
            </w:pPr>
          </w:p>
        </w:tc>
      </w:tr>
      <w:tr w:rsidR="007D1130" w:rsidRPr="00944A9E" w:rsidTr="00E7344C">
        <w:trPr>
          <w:trHeight w:val="265"/>
          <w:jc w:val="center"/>
        </w:trPr>
        <w:tc>
          <w:tcPr>
            <w:tcW w:w="4041" w:type="dxa"/>
            <w:gridSpan w:val="2"/>
            <w:tcBorders>
              <w:top w:val="nil"/>
            </w:tcBorders>
            <w:shd w:val="clear" w:color="auto" w:fill="F7CAAC"/>
          </w:tcPr>
          <w:p w:rsidR="007D1130" w:rsidRPr="00944A9E" w:rsidRDefault="007D1130" w:rsidP="00E7344C">
            <w:pPr>
              <w:jc w:val="both"/>
            </w:pPr>
            <w:r w:rsidRPr="00944A9E">
              <w:rPr>
                <w:b/>
              </w:rPr>
              <w:t>Studijní literatura a studijní pomůcky</w:t>
            </w:r>
          </w:p>
        </w:tc>
        <w:tc>
          <w:tcPr>
            <w:tcW w:w="6166" w:type="dxa"/>
            <w:gridSpan w:val="6"/>
            <w:tcBorders>
              <w:top w:val="nil"/>
              <w:bottom w:val="nil"/>
            </w:tcBorders>
          </w:tcPr>
          <w:p w:rsidR="007D1130" w:rsidRPr="00944A9E" w:rsidRDefault="007D1130" w:rsidP="00E7344C">
            <w:pPr>
              <w:jc w:val="both"/>
            </w:pPr>
          </w:p>
        </w:tc>
      </w:tr>
      <w:tr w:rsidR="007D1130" w:rsidRPr="00944A9E" w:rsidTr="007D1130">
        <w:trPr>
          <w:trHeight w:val="1497"/>
          <w:jc w:val="center"/>
        </w:trPr>
        <w:tc>
          <w:tcPr>
            <w:tcW w:w="10207" w:type="dxa"/>
            <w:gridSpan w:val="8"/>
            <w:tcBorders>
              <w:top w:val="nil"/>
            </w:tcBorders>
          </w:tcPr>
          <w:p w:rsidR="007D1130" w:rsidRPr="00944A9E" w:rsidRDefault="007D1130" w:rsidP="00E7344C">
            <w:pPr>
              <w:jc w:val="both"/>
            </w:pPr>
          </w:p>
          <w:p w:rsidR="007D1130" w:rsidRPr="00944A9E" w:rsidRDefault="007D1130" w:rsidP="00E7344C">
            <w:pPr>
              <w:jc w:val="both"/>
            </w:pPr>
            <w:r w:rsidRPr="00944A9E">
              <w:rPr>
                <w:b/>
              </w:rPr>
              <w:t>Povinná literatura</w:t>
            </w:r>
            <w:r w:rsidRPr="00FD2CB4">
              <w:rPr>
                <w:b/>
              </w:rPr>
              <w:t>:</w:t>
            </w:r>
          </w:p>
          <w:p w:rsidR="007D1130" w:rsidRPr="001661B8" w:rsidRDefault="007D1130" w:rsidP="00E7344C">
            <w:pPr>
              <w:shd w:val="clear" w:color="auto" w:fill="FFFFFF"/>
              <w:outlineLvl w:val="1"/>
              <w:rPr>
                <w:kern w:val="36"/>
              </w:rPr>
            </w:pPr>
            <w:r w:rsidRPr="001661B8">
              <w:rPr>
                <w:kern w:val="36"/>
              </w:rPr>
              <w:t xml:space="preserve">Čeňková, J. a kol. (2006). </w:t>
            </w:r>
            <w:r w:rsidRPr="001661B8">
              <w:rPr>
                <w:i/>
                <w:kern w:val="36"/>
              </w:rPr>
              <w:t>Vývoj literatury pro děti a mládež a jejich žánrové struktury</w:t>
            </w:r>
            <w:r w:rsidRPr="001661B8">
              <w:rPr>
                <w:kern w:val="36"/>
              </w:rPr>
              <w:t xml:space="preserve">. Praha: Portál. </w:t>
            </w:r>
          </w:p>
          <w:p w:rsidR="005A4AE1" w:rsidRPr="001661B8" w:rsidRDefault="005A4AE1" w:rsidP="005A4AE1">
            <w:pPr>
              <w:pStyle w:val="Nzev"/>
              <w:jc w:val="both"/>
              <w:rPr>
                <w:ins w:id="786" w:author="Hana Navrátilová" w:date="2019-09-24T11:10:00Z"/>
                <w:b w:val="0"/>
                <w:sz w:val="20"/>
                <w:szCs w:val="20"/>
              </w:rPr>
            </w:pPr>
            <w:ins w:id="787" w:author="Hana Navrátilová" w:date="2019-09-24T11:10:00Z">
              <w:r w:rsidRPr="001661B8">
                <w:rPr>
                  <w:b w:val="0"/>
                  <w:sz w:val="20"/>
                  <w:szCs w:val="20"/>
                </w:rPr>
                <w:t xml:space="preserve">Kočvarová, I., &amp; Machů, E. (2017).  Sklony ke konformitě jako potenciální sociální limit rozvoje nadání žáků. </w:t>
              </w:r>
              <w:r w:rsidRPr="001661B8">
                <w:rPr>
                  <w:b w:val="0"/>
                  <w:i/>
                  <w:iCs/>
                  <w:sz w:val="20"/>
                  <w:szCs w:val="20"/>
                </w:rPr>
                <w:t>Sociální pedagogika/Social Education, 5</w:t>
              </w:r>
              <w:r w:rsidRPr="001661B8">
                <w:rPr>
                  <w:b w:val="0"/>
                  <w:sz w:val="20"/>
                  <w:szCs w:val="20"/>
                </w:rPr>
                <w:t>(1), 63-75.</w:t>
              </w:r>
            </w:ins>
          </w:p>
          <w:p w:rsidR="005A4AE1" w:rsidRPr="001661B8" w:rsidRDefault="005A4AE1" w:rsidP="00727175">
            <w:pPr>
              <w:pStyle w:val="Nzev"/>
              <w:jc w:val="both"/>
              <w:rPr>
                <w:ins w:id="788" w:author="Hana Navrátilová" w:date="2019-09-24T11:10:00Z"/>
              </w:rPr>
            </w:pPr>
            <w:ins w:id="789" w:author="Hana Navrátilová" w:date="2019-09-24T11:10:00Z">
              <w:r w:rsidRPr="001661B8">
                <w:rPr>
                  <w:b w:val="0"/>
                  <w:sz w:val="20"/>
                  <w:szCs w:val="20"/>
                </w:rPr>
                <w:t xml:space="preserve">Machů, E. (2015). Podpora projektové a kooperativní výuky v mateřských, základních a středních školách Zlínského regionu. In </w:t>
              </w:r>
              <w:r w:rsidRPr="001661B8">
                <w:rPr>
                  <w:b w:val="0"/>
                  <w:i/>
                  <w:sz w:val="20"/>
                  <w:szCs w:val="20"/>
                </w:rPr>
                <w:t>A. Wiegerová, 2015. Od začátečníka k mentorovi</w:t>
              </w:r>
              <w:r w:rsidRPr="00727175">
                <w:rPr>
                  <w:b w:val="0"/>
                  <w:i/>
                  <w:sz w:val="20"/>
                </w:rPr>
                <w:t>.</w:t>
              </w:r>
              <w:r w:rsidRPr="00727175">
                <w:rPr>
                  <w:b w:val="0"/>
                  <w:sz w:val="20"/>
                </w:rPr>
                <w:t xml:space="preserve"> Zlín: Univerzita Tomáše Bati ve Zlíně.</w:t>
              </w:r>
            </w:ins>
          </w:p>
          <w:p w:rsidR="007D1130" w:rsidRPr="001661B8" w:rsidRDefault="007D1130" w:rsidP="00E7344C">
            <w:pPr>
              <w:jc w:val="both"/>
            </w:pPr>
            <w:r w:rsidRPr="001661B8">
              <w:t xml:space="preserve">Peterka, J. (2007). </w:t>
            </w:r>
            <w:r w:rsidRPr="001661B8">
              <w:rPr>
                <w:i/>
                <w:iCs/>
              </w:rPr>
              <w:t>Teorie literatury pro učitele</w:t>
            </w:r>
            <w:r w:rsidRPr="001661B8">
              <w:t xml:space="preserve">. Praha: Univerzita Karlova. </w:t>
            </w:r>
          </w:p>
          <w:p w:rsidR="007D1130" w:rsidRPr="001661B8" w:rsidRDefault="007D1130" w:rsidP="00E7344C">
            <w:pPr>
              <w:jc w:val="both"/>
            </w:pPr>
            <w:r w:rsidRPr="001661B8">
              <w:rPr>
                <w:iCs/>
              </w:rPr>
              <w:t xml:space="preserve">Šubrtová, M., </w:t>
            </w:r>
            <w:r w:rsidR="003F60B5" w:rsidRPr="001661B8">
              <w:rPr>
                <w:iCs/>
              </w:rPr>
              <w:t>&amp;</w:t>
            </w:r>
            <w:r w:rsidR="00E6258B" w:rsidRPr="001661B8">
              <w:rPr>
                <w:iCs/>
              </w:rPr>
              <w:t xml:space="preserve"> </w:t>
            </w:r>
            <w:r w:rsidRPr="001661B8">
              <w:rPr>
                <w:iCs/>
              </w:rPr>
              <w:t>Chocholatý, M.</w:t>
            </w:r>
            <w:r w:rsidR="004B6344" w:rsidRPr="001661B8">
              <w:rPr>
                <w:iCs/>
              </w:rPr>
              <w:t xml:space="preserve"> </w:t>
            </w:r>
            <w:r w:rsidR="00C765BC" w:rsidRPr="001661B8">
              <w:rPr>
                <w:iCs/>
              </w:rPr>
              <w:t xml:space="preserve">(2012). </w:t>
            </w:r>
            <w:r w:rsidRPr="001661B8">
              <w:rPr>
                <w:i/>
                <w:iCs/>
              </w:rPr>
              <w:t>Slovník autorů literatury pro děti a m</w:t>
            </w:r>
            <w:r w:rsidR="00C765BC" w:rsidRPr="001661B8">
              <w:rPr>
                <w:i/>
                <w:iCs/>
              </w:rPr>
              <w:t>ládež.</w:t>
            </w:r>
            <w:r w:rsidR="00C765BC" w:rsidRPr="001661B8">
              <w:rPr>
                <w:iCs/>
              </w:rPr>
              <w:t xml:space="preserve"> Praha: Libri</w:t>
            </w:r>
            <w:r w:rsidRPr="001661B8">
              <w:rPr>
                <w:iCs/>
              </w:rPr>
              <w:t>.</w:t>
            </w:r>
          </w:p>
          <w:p w:rsidR="007D1130" w:rsidRPr="00944A9E" w:rsidRDefault="007D1130" w:rsidP="00E7344C">
            <w:pPr>
              <w:jc w:val="both"/>
            </w:pPr>
            <w:r w:rsidRPr="001661B8">
              <w:t xml:space="preserve">Toman, J. (2008). </w:t>
            </w:r>
            <w:r w:rsidRPr="001661B8">
              <w:rPr>
                <w:i/>
              </w:rPr>
              <w:t>Konstanty a proměny moderní české poezie pro děti (tvorba, recepce, reflexe)</w:t>
            </w:r>
            <w:r w:rsidRPr="001661B8">
              <w:t>. České Budějovice: Vlastimil Johanus.</w:t>
            </w:r>
            <w:r w:rsidRPr="00944A9E">
              <w:t xml:space="preserve"> </w:t>
            </w:r>
          </w:p>
          <w:p w:rsidR="007D1130" w:rsidRPr="00944A9E" w:rsidRDefault="007D1130" w:rsidP="00E7344C">
            <w:pPr>
              <w:jc w:val="both"/>
            </w:pPr>
          </w:p>
          <w:p w:rsidR="007D1130" w:rsidRPr="00944A9E" w:rsidRDefault="007D1130" w:rsidP="00E7344C">
            <w:pPr>
              <w:jc w:val="both"/>
              <w:rPr>
                <w:b/>
              </w:rPr>
            </w:pPr>
            <w:r w:rsidRPr="00944A9E">
              <w:rPr>
                <w:b/>
              </w:rPr>
              <w:t>Doporučená literatura:</w:t>
            </w:r>
          </w:p>
          <w:p w:rsidR="007D1130" w:rsidRPr="00944A9E" w:rsidRDefault="007D1130" w:rsidP="00E7344C">
            <w:pPr>
              <w:jc w:val="both"/>
            </w:pPr>
            <w:r w:rsidRPr="00944A9E">
              <w:t>Dorovský, I.,</w:t>
            </w:r>
            <w:r w:rsidR="00E6258B">
              <w:t xml:space="preserve"> &amp; </w:t>
            </w:r>
            <w:r w:rsidRPr="00944A9E">
              <w:t xml:space="preserve">Řeřichová, V. (2007). </w:t>
            </w:r>
            <w:r w:rsidRPr="00E6258B">
              <w:rPr>
                <w:i/>
              </w:rPr>
              <w:t>Slovník autorů literatury pro děti a mládež</w:t>
            </w:r>
            <w:r w:rsidRPr="00944A9E">
              <w:t xml:space="preserve">. Praha: Libri. </w:t>
            </w:r>
          </w:p>
          <w:p w:rsidR="007D1130" w:rsidRPr="00944A9E" w:rsidRDefault="007D1130" w:rsidP="00E7344C">
            <w:pPr>
              <w:jc w:val="both"/>
              <w:rPr>
                <w:b/>
              </w:rPr>
            </w:pPr>
            <w:r w:rsidRPr="00944A9E">
              <w:rPr>
                <w:iCs/>
              </w:rPr>
              <w:t xml:space="preserve">Šubrtová, M. (2007). </w:t>
            </w:r>
            <w:r w:rsidRPr="00944A9E">
              <w:rPr>
                <w:i/>
                <w:iCs/>
              </w:rPr>
              <w:t>Tematika smrti v české a světové próze pro děti a mládež.</w:t>
            </w:r>
            <w:r w:rsidRPr="00944A9E">
              <w:t xml:space="preserve"> Brno: Pedagogická fakulta MU.</w:t>
            </w:r>
          </w:p>
          <w:p w:rsidR="007D1130" w:rsidRPr="00944A9E" w:rsidRDefault="007D1130" w:rsidP="00E7344C">
            <w:pPr>
              <w:jc w:val="both"/>
            </w:pPr>
            <w:r w:rsidRPr="00944A9E">
              <w:t xml:space="preserve">Urbanová, S. (2004). </w:t>
            </w:r>
            <w:r w:rsidRPr="00944A9E">
              <w:rPr>
                <w:i/>
                <w:iCs/>
              </w:rPr>
              <w:t>Sedm klíčů k otevření literatury pro děti a mládež 90. let XX. století: reflexe české tvorby a recepce</w:t>
            </w:r>
            <w:r w:rsidRPr="00944A9E">
              <w:t>. Olomouc: Votobia.</w:t>
            </w:r>
          </w:p>
          <w:p w:rsidR="007D1130" w:rsidRPr="00944A9E" w:rsidRDefault="007D1130" w:rsidP="00E7344C">
            <w:pPr>
              <w:jc w:val="both"/>
            </w:pPr>
          </w:p>
          <w:p w:rsidR="007D1130" w:rsidRPr="00944A9E" w:rsidRDefault="007D1130" w:rsidP="00E7344C">
            <w:pPr>
              <w:jc w:val="both"/>
            </w:pPr>
          </w:p>
        </w:tc>
      </w:tr>
      <w:tr w:rsidR="007D1130" w:rsidRPr="00944A9E"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944A9E" w:rsidRDefault="007D1130" w:rsidP="00E7344C">
            <w:pPr>
              <w:jc w:val="center"/>
              <w:rPr>
                <w:b/>
              </w:rPr>
            </w:pPr>
            <w:r w:rsidRPr="00944A9E">
              <w:rPr>
                <w:b/>
              </w:rPr>
              <w:t>Informace ke kombinované nebo distanční formě</w:t>
            </w:r>
          </w:p>
        </w:tc>
      </w:tr>
      <w:tr w:rsidR="007D1130" w:rsidRPr="00944A9E" w:rsidTr="00E7344C">
        <w:trPr>
          <w:jc w:val="center"/>
        </w:trPr>
        <w:tc>
          <w:tcPr>
            <w:tcW w:w="5670" w:type="dxa"/>
            <w:gridSpan w:val="3"/>
            <w:tcBorders>
              <w:top w:val="single" w:sz="2" w:space="0" w:color="auto"/>
            </w:tcBorders>
            <w:shd w:val="clear" w:color="auto" w:fill="F7CAAC"/>
          </w:tcPr>
          <w:p w:rsidR="007D1130" w:rsidRPr="00944A9E" w:rsidRDefault="007D1130" w:rsidP="00E7344C">
            <w:pPr>
              <w:jc w:val="both"/>
            </w:pPr>
            <w:r w:rsidRPr="00944A9E">
              <w:rPr>
                <w:b/>
              </w:rPr>
              <w:t>Rozsah konzultací (soustředění)</w:t>
            </w:r>
          </w:p>
        </w:tc>
        <w:tc>
          <w:tcPr>
            <w:tcW w:w="709" w:type="dxa"/>
            <w:tcBorders>
              <w:top w:val="single" w:sz="2" w:space="0" w:color="auto"/>
            </w:tcBorders>
          </w:tcPr>
          <w:p w:rsidR="007D1130" w:rsidRPr="00944A9E" w:rsidRDefault="007D1130" w:rsidP="00E7344C">
            <w:pPr>
              <w:jc w:val="both"/>
            </w:pPr>
          </w:p>
        </w:tc>
        <w:tc>
          <w:tcPr>
            <w:tcW w:w="3828" w:type="dxa"/>
            <w:gridSpan w:val="4"/>
            <w:tcBorders>
              <w:top w:val="single" w:sz="2" w:space="0" w:color="auto"/>
            </w:tcBorders>
            <w:shd w:val="clear" w:color="auto" w:fill="F7CAAC"/>
          </w:tcPr>
          <w:p w:rsidR="007D1130" w:rsidRPr="00944A9E" w:rsidRDefault="007D1130" w:rsidP="00E7344C">
            <w:pPr>
              <w:jc w:val="both"/>
              <w:rPr>
                <w:b/>
              </w:rPr>
            </w:pPr>
            <w:r w:rsidRPr="00944A9E">
              <w:rPr>
                <w:b/>
              </w:rPr>
              <w:t xml:space="preserve">hodin </w:t>
            </w:r>
          </w:p>
        </w:tc>
      </w:tr>
      <w:tr w:rsidR="007D1130" w:rsidRPr="00944A9E" w:rsidTr="00C90C32">
        <w:trPr>
          <w:trHeight w:val="541"/>
          <w:jc w:val="center"/>
        </w:trPr>
        <w:tc>
          <w:tcPr>
            <w:tcW w:w="10207" w:type="dxa"/>
            <w:gridSpan w:val="8"/>
            <w:shd w:val="clear" w:color="auto" w:fill="F7CAAC"/>
          </w:tcPr>
          <w:p w:rsidR="007D1130" w:rsidRPr="00944A9E" w:rsidRDefault="007D1130" w:rsidP="00E7344C">
            <w:pPr>
              <w:jc w:val="both"/>
              <w:rPr>
                <w:b/>
              </w:rPr>
            </w:pPr>
            <w:r w:rsidRPr="00944A9E">
              <w:rPr>
                <w:b/>
              </w:rPr>
              <w:t>Informace o způsobu kontaktu s vyučujícím</w:t>
            </w:r>
          </w:p>
        </w:tc>
      </w:tr>
      <w:tr w:rsidR="007D1130" w:rsidRPr="00944A9E" w:rsidTr="007D1130">
        <w:trPr>
          <w:trHeight w:val="141"/>
          <w:jc w:val="center"/>
        </w:trPr>
        <w:tc>
          <w:tcPr>
            <w:tcW w:w="10207" w:type="dxa"/>
            <w:gridSpan w:val="8"/>
          </w:tcPr>
          <w:p w:rsidR="003B651A" w:rsidRDefault="003B651A" w:rsidP="00E7344C">
            <w:pPr>
              <w:jc w:val="both"/>
            </w:pPr>
          </w:p>
          <w:p w:rsidR="003B651A" w:rsidRDefault="003B651A" w:rsidP="00E7344C">
            <w:pPr>
              <w:jc w:val="both"/>
              <w:rPr>
                <w:del w:id="790" w:author="Hana Navrátilová" w:date="2019-09-24T11:10:00Z"/>
              </w:rPr>
            </w:pPr>
          </w:p>
          <w:p w:rsidR="003B651A" w:rsidRDefault="003B651A" w:rsidP="00E7344C">
            <w:pPr>
              <w:jc w:val="both"/>
              <w:rPr>
                <w:del w:id="791" w:author="Hana Navrátilová" w:date="2019-09-24T11:10:00Z"/>
              </w:rPr>
            </w:pPr>
          </w:p>
          <w:p w:rsidR="003B651A" w:rsidRDefault="003B651A" w:rsidP="00E7344C">
            <w:pPr>
              <w:jc w:val="both"/>
              <w:rPr>
                <w:del w:id="792" w:author="Hana Navrátilová" w:date="2019-09-24T11:10:00Z"/>
              </w:rPr>
            </w:pPr>
          </w:p>
          <w:p w:rsidR="003B651A" w:rsidRPr="00944A9E" w:rsidRDefault="003B651A" w:rsidP="00E7344C">
            <w:pPr>
              <w:jc w:val="both"/>
            </w:pPr>
          </w:p>
        </w:tc>
      </w:tr>
    </w:tbl>
    <w:p w:rsidR="00AA51E7" w:rsidRDefault="00CD2F6C">
      <w:pPr>
        <w:rPr>
          <w:ins w:id="793"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7D1130" w:rsidRPr="00944A9E" w:rsidTr="00C90C32">
        <w:trPr>
          <w:jc w:val="center"/>
        </w:trPr>
        <w:tc>
          <w:tcPr>
            <w:tcW w:w="10207" w:type="dxa"/>
            <w:gridSpan w:val="8"/>
            <w:tcBorders>
              <w:bottom w:val="double" w:sz="4" w:space="0" w:color="auto"/>
            </w:tcBorders>
            <w:shd w:val="clear" w:color="auto" w:fill="BDD6EE"/>
          </w:tcPr>
          <w:p w:rsidR="007D1130" w:rsidRPr="00944A9E" w:rsidRDefault="007347BE" w:rsidP="00E7344C">
            <w:pPr>
              <w:jc w:val="both"/>
              <w:rPr>
                <w:b/>
                <w:sz w:val="28"/>
                <w:szCs w:val="28"/>
              </w:rPr>
            </w:pPr>
            <w:r>
              <w:br w:type="page"/>
            </w:r>
            <w:r w:rsidR="007D1130" w:rsidRPr="00944A9E">
              <w:br w:type="page"/>
            </w:r>
            <w:r w:rsidR="007D1130" w:rsidRPr="00944A9E">
              <w:rPr>
                <w:b/>
                <w:sz w:val="28"/>
                <w:szCs w:val="28"/>
              </w:rPr>
              <w:t>B-III – Charakteristika studijního předmětu</w:t>
            </w:r>
          </w:p>
        </w:tc>
      </w:tr>
      <w:tr w:rsidR="007D1130" w:rsidRPr="00944A9E" w:rsidTr="00E7344C">
        <w:trPr>
          <w:jc w:val="center"/>
        </w:trPr>
        <w:tc>
          <w:tcPr>
            <w:tcW w:w="3474" w:type="dxa"/>
            <w:tcBorders>
              <w:top w:val="double" w:sz="4" w:space="0" w:color="auto"/>
            </w:tcBorders>
            <w:shd w:val="clear" w:color="auto" w:fill="F7CAAC"/>
          </w:tcPr>
          <w:p w:rsidR="007D1130" w:rsidRPr="00944A9E" w:rsidRDefault="007D1130" w:rsidP="00E7344C">
            <w:pPr>
              <w:jc w:val="both"/>
              <w:rPr>
                <w:b/>
              </w:rPr>
            </w:pPr>
            <w:r w:rsidRPr="00944A9E">
              <w:rPr>
                <w:b/>
              </w:rPr>
              <w:t>Název studijního předmětu</w:t>
            </w:r>
          </w:p>
        </w:tc>
        <w:tc>
          <w:tcPr>
            <w:tcW w:w="6733" w:type="dxa"/>
            <w:gridSpan w:val="7"/>
            <w:tcBorders>
              <w:top w:val="double" w:sz="4" w:space="0" w:color="auto"/>
            </w:tcBorders>
          </w:tcPr>
          <w:p w:rsidR="007D1130" w:rsidRPr="00944A9E" w:rsidRDefault="007D1130" w:rsidP="00E7344C">
            <w:pPr>
              <w:jc w:val="both"/>
            </w:pPr>
            <w:r w:rsidRPr="00944A9E">
              <w:t>Medicínská propedeutika</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Typ předmětu</w:t>
            </w:r>
          </w:p>
        </w:tc>
        <w:tc>
          <w:tcPr>
            <w:tcW w:w="3411" w:type="dxa"/>
            <w:gridSpan w:val="4"/>
          </w:tcPr>
          <w:p w:rsidR="007D1130" w:rsidRPr="00944A9E" w:rsidRDefault="007D1130" w:rsidP="00E7344C">
            <w:pPr>
              <w:jc w:val="both"/>
            </w:pPr>
            <w:r w:rsidRPr="00944A9E">
              <w:t>povinný, ZT</w:t>
            </w:r>
          </w:p>
        </w:tc>
        <w:tc>
          <w:tcPr>
            <w:tcW w:w="2694" w:type="dxa"/>
            <w:gridSpan w:val="2"/>
            <w:shd w:val="clear" w:color="auto" w:fill="F7CAAC"/>
          </w:tcPr>
          <w:p w:rsidR="007D1130" w:rsidRPr="00944A9E" w:rsidRDefault="007D1130" w:rsidP="00E7344C">
            <w:pPr>
              <w:jc w:val="both"/>
            </w:pPr>
            <w:r w:rsidRPr="00944A9E">
              <w:rPr>
                <w:b/>
              </w:rPr>
              <w:t>doporučený ročník / semestr</w:t>
            </w:r>
          </w:p>
        </w:tc>
        <w:tc>
          <w:tcPr>
            <w:tcW w:w="628" w:type="dxa"/>
          </w:tcPr>
          <w:p w:rsidR="007D1130" w:rsidRPr="00944A9E" w:rsidRDefault="007D1130" w:rsidP="00E7344C">
            <w:pPr>
              <w:jc w:val="both"/>
            </w:pPr>
            <w:r w:rsidRPr="00944A9E">
              <w:t>1/LS</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Rozsah studijního předmětu</w:t>
            </w:r>
          </w:p>
        </w:tc>
        <w:tc>
          <w:tcPr>
            <w:tcW w:w="2196" w:type="dxa"/>
            <w:gridSpan w:val="2"/>
          </w:tcPr>
          <w:p w:rsidR="007D1130" w:rsidRPr="00944A9E" w:rsidRDefault="007D1130" w:rsidP="00E7344C">
            <w:pPr>
              <w:jc w:val="both"/>
            </w:pPr>
            <w:r w:rsidRPr="00944A9E">
              <w:t>14p+14s</w:t>
            </w:r>
          </w:p>
        </w:tc>
        <w:tc>
          <w:tcPr>
            <w:tcW w:w="709" w:type="dxa"/>
            <w:shd w:val="clear" w:color="auto" w:fill="F7CAAC"/>
          </w:tcPr>
          <w:p w:rsidR="007D1130" w:rsidRPr="00944A9E" w:rsidRDefault="007D1130" w:rsidP="00E7344C">
            <w:pPr>
              <w:jc w:val="both"/>
              <w:rPr>
                <w:b/>
              </w:rPr>
            </w:pPr>
            <w:r w:rsidRPr="00944A9E">
              <w:rPr>
                <w:b/>
              </w:rPr>
              <w:t xml:space="preserve">hod. </w:t>
            </w:r>
          </w:p>
        </w:tc>
        <w:tc>
          <w:tcPr>
            <w:tcW w:w="506" w:type="dxa"/>
          </w:tcPr>
          <w:p w:rsidR="007D1130" w:rsidRPr="00944A9E" w:rsidRDefault="007D1130" w:rsidP="00E7344C">
            <w:pPr>
              <w:jc w:val="both"/>
            </w:pPr>
            <w:r w:rsidRPr="00944A9E">
              <w:t>28</w:t>
            </w:r>
          </w:p>
        </w:tc>
        <w:tc>
          <w:tcPr>
            <w:tcW w:w="2155" w:type="dxa"/>
            <w:shd w:val="clear" w:color="auto" w:fill="F7CAAC"/>
          </w:tcPr>
          <w:p w:rsidR="007D1130" w:rsidRPr="00944A9E" w:rsidRDefault="007D1130" w:rsidP="00E7344C">
            <w:pPr>
              <w:jc w:val="both"/>
              <w:rPr>
                <w:b/>
              </w:rPr>
            </w:pPr>
            <w:r w:rsidRPr="00944A9E">
              <w:rPr>
                <w:b/>
              </w:rPr>
              <w:t>kreditů</w:t>
            </w:r>
          </w:p>
        </w:tc>
        <w:tc>
          <w:tcPr>
            <w:tcW w:w="1167" w:type="dxa"/>
            <w:gridSpan w:val="2"/>
          </w:tcPr>
          <w:p w:rsidR="007D1130" w:rsidRPr="00944A9E" w:rsidRDefault="007D1130" w:rsidP="00E7344C">
            <w:pPr>
              <w:jc w:val="both"/>
            </w:pPr>
            <w:r w:rsidRPr="00944A9E">
              <w:t>3</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Prerekvizity, korekvizity, ekvivalence</w:t>
            </w:r>
          </w:p>
        </w:tc>
        <w:tc>
          <w:tcPr>
            <w:tcW w:w="6733" w:type="dxa"/>
            <w:gridSpan w:val="7"/>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Způsob ověření studijních výsledků</w:t>
            </w:r>
          </w:p>
        </w:tc>
        <w:tc>
          <w:tcPr>
            <w:tcW w:w="3411" w:type="dxa"/>
            <w:gridSpan w:val="4"/>
          </w:tcPr>
          <w:p w:rsidR="007D1130" w:rsidRPr="00944A9E" w:rsidRDefault="007D1130" w:rsidP="00E7344C">
            <w:pPr>
              <w:jc w:val="both"/>
            </w:pPr>
            <w:r w:rsidRPr="00944A9E">
              <w:t>klasifikovaný zápočet</w:t>
            </w:r>
          </w:p>
        </w:tc>
        <w:tc>
          <w:tcPr>
            <w:tcW w:w="2155" w:type="dxa"/>
            <w:shd w:val="clear" w:color="auto" w:fill="F7CAAC"/>
          </w:tcPr>
          <w:p w:rsidR="007D1130" w:rsidRPr="00944A9E" w:rsidRDefault="007D1130" w:rsidP="00E7344C">
            <w:pPr>
              <w:jc w:val="both"/>
              <w:rPr>
                <w:b/>
              </w:rPr>
            </w:pPr>
            <w:r w:rsidRPr="00944A9E">
              <w:rPr>
                <w:b/>
              </w:rPr>
              <w:t>Forma výuky</w:t>
            </w:r>
          </w:p>
        </w:tc>
        <w:tc>
          <w:tcPr>
            <w:tcW w:w="1167" w:type="dxa"/>
            <w:gridSpan w:val="2"/>
          </w:tcPr>
          <w:p w:rsidR="007D1130" w:rsidRPr="00944A9E" w:rsidRDefault="007D1130" w:rsidP="00E7344C">
            <w:pPr>
              <w:jc w:val="both"/>
            </w:pPr>
            <w:r w:rsidRPr="00944A9E">
              <w:t>přednáška seminář</w:t>
            </w:r>
          </w:p>
        </w:tc>
      </w:tr>
      <w:tr w:rsidR="007D1130" w:rsidRPr="00944A9E" w:rsidTr="00E7344C">
        <w:trPr>
          <w:jc w:val="center"/>
        </w:trPr>
        <w:tc>
          <w:tcPr>
            <w:tcW w:w="3474" w:type="dxa"/>
            <w:shd w:val="clear" w:color="auto" w:fill="F7CAAC"/>
          </w:tcPr>
          <w:p w:rsidR="007D1130" w:rsidRPr="00944A9E" w:rsidRDefault="007D1130" w:rsidP="00E7344C">
            <w:pPr>
              <w:rPr>
                <w:b/>
              </w:rPr>
            </w:pPr>
            <w:r w:rsidRPr="00944A9E">
              <w:rPr>
                <w:b/>
              </w:rPr>
              <w:t>Forma způsobu ověření studijních výsledků a další požadavky na studenta</w:t>
            </w:r>
          </w:p>
        </w:tc>
        <w:tc>
          <w:tcPr>
            <w:tcW w:w="6733" w:type="dxa"/>
            <w:gridSpan w:val="7"/>
            <w:tcBorders>
              <w:bottom w:val="nil"/>
            </w:tcBorders>
          </w:tcPr>
          <w:p w:rsidR="007D1130" w:rsidRPr="00944A9E" w:rsidRDefault="007D1130" w:rsidP="00E7344C">
            <w:r w:rsidRPr="00944A9E">
              <w:t xml:space="preserve">Předpokládá se průběžné samostudium, zaměřené především na zapamatování základních anatomických a fyziologických poznatků a jejich pochopení </w:t>
            </w:r>
            <w:r w:rsidRPr="00944A9E">
              <w:br/>
              <w:t>v souvislostech. Seminární práce spojená s prezentací.</w:t>
            </w:r>
          </w:p>
        </w:tc>
      </w:tr>
      <w:tr w:rsidR="007D1130" w:rsidRPr="00944A9E" w:rsidTr="00C90C32">
        <w:trPr>
          <w:trHeight w:val="282"/>
          <w:jc w:val="center"/>
        </w:trPr>
        <w:tc>
          <w:tcPr>
            <w:tcW w:w="10207" w:type="dxa"/>
            <w:gridSpan w:val="8"/>
            <w:tcBorders>
              <w:top w:val="nil"/>
            </w:tcBorders>
          </w:tcPr>
          <w:p w:rsidR="007D1130" w:rsidRPr="00944A9E" w:rsidRDefault="007D1130" w:rsidP="00E7344C"/>
        </w:tc>
      </w:tr>
      <w:tr w:rsidR="007D1130" w:rsidRPr="00944A9E" w:rsidTr="00E7344C">
        <w:trPr>
          <w:trHeight w:val="197"/>
          <w:jc w:val="center"/>
        </w:trPr>
        <w:tc>
          <w:tcPr>
            <w:tcW w:w="3474" w:type="dxa"/>
            <w:tcBorders>
              <w:top w:val="nil"/>
            </w:tcBorders>
            <w:shd w:val="clear" w:color="auto" w:fill="F7CAAC"/>
          </w:tcPr>
          <w:p w:rsidR="007D1130" w:rsidRPr="00944A9E" w:rsidRDefault="007D1130" w:rsidP="00E7344C">
            <w:pPr>
              <w:jc w:val="both"/>
              <w:rPr>
                <w:b/>
              </w:rPr>
            </w:pPr>
            <w:r w:rsidRPr="00944A9E">
              <w:rPr>
                <w:b/>
              </w:rPr>
              <w:t>Garant předmětu</w:t>
            </w:r>
          </w:p>
        </w:tc>
        <w:tc>
          <w:tcPr>
            <w:tcW w:w="6733" w:type="dxa"/>
            <w:gridSpan w:val="7"/>
            <w:tcBorders>
              <w:top w:val="nil"/>
            </w:tcBorders>
          </w:tcPr>
          <w:p w:rsidR="007D1130" w:rsidRPr="007347BE" w:rsidRDefault="00AA6D5F" w:rsidP="00E7344C">
            <w:r w:rsidRPr="007347BE">
              <w:t xml:space="preserve">doc. PaedDr. Adriana Wiegerová, PhD. </w:t>
            </w:r>
          </w:p>
        </w:tc>
      </w:tr>
      <w:tr w:rsidR="007D1130" w:rsidRPr="00944A9E" w:rsidTr="00E7344C">
        <w:trPr>
          <w:trHeight w:val="543"/>
          <w:jc w:val="center"/>
        </w:trPr>
        <w:tc>
          <w:tcPr>
            <w:tcW w:w="3474" w:type="dxa"/>
            <w:tcBorders>
              <w:top w:val="nil"/>
            </w:tcBorders>
            <w:shd w:val="clear" w:color="auto" w:fill="F7CAAC"/>
          </w:tcPr>
          <w:p w:rsidR="007D1130" w:rsidRPr="00944A9E" w:rsidRDefault="007D1130" w:rsidP="00E7344C">
            <w:pPr>
              <w:jc w:val="both"/>
              <w:rPr>
                <w:b/>
              </w:rPr>
            </w:pPr>
            <w:r w:rsidRPr="00944A9E">
              <w:rPr>
                <w:b/>
              </w:rPr>
              <w:t>Zapojení garanta do výuky předmětu</w:t>
            </w:r>
          </w:p>
        </w:tc>
        <w:tc>
          <w:tcPr>
            <w:tcW w:w="6733" w:type="dxa"/>
            <w:gridSpan w:val="7"/>
            <w:tcBorders>
              <w:top w:val="nil"/>
            </w:tcBorders>
          </w:tcPr>
          <w:p w:rsidR="007D1130" w:rsidRPr="00944A9E" w:rsidRDefault="007D1130" w:rsidP="00E7344C">
            <w:pPr>
              <w:jc w:val="both"/>
            </w:pPr>
            <w:r w:rsidRPr="00944A9E">
              <w:t>přednášející</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Vyučující</w:t>
            </w:r>
          </w:p>
        </w:tc>
        <w:tc>
          <w:tcPr>
            <w:tcW w:w="6733" w:type="dxa"/>
            <w:gridSpan w:val="7"/>
            <w:tcBorders>
              <w:bottom w:val="nil"/>
            </w:tcBorders>
            <w:shd w:val="clear" w:color="auto" w:fill="auto"/>
          </w:tcPr>
          <w:p w:rsidR="007D1130" w:rsidRPr="00944A9E" w:rsidRDefault="00E003A9" w:rsidP="00E7344C">
            <w:moveToRangeStart w:id="794" w:author="Hana Navrátilová" w:date="2019-09-24T11:10:00Z" w:name="move20215904"/>
            <w:moveTo w:id="795" w:author="Hana Navrátilová" w:date="2019-09-24T11:10:00Z">
              <w:r w:rsidRPr="007347BE">
                <w:t xml:space="preserve">doc. PaedDr. Adriana Wiegerová, PhD. </w:t>
              </w:r>
              <w:r>
                <w:t>(</w:t>
              </w:r>
            </w:moveTo>
            <w:moveToRangeEnd w:id="794"/>
            <w:ins w:id="796" w:author="Hana Navrátilová" w:date="2019-09-24T11:10:00Z">
              <w:r>
                <w:t xml:space="preserve">25%), </w:t>
              </w:r>
            </w:ins>
            <w:r w:rsidR="00D15CB2">
              <w:t xml:space="preserve">PhDr. Mgr. Petr Snopek, PhD. </w:t>
            </w:r>
            <w:r w:rsidR="007D1130" w:rsidRPr="00944A9E">
              <w:t>(</w:t>
            </w:r>
            <w:del w:id="797" w:author="Hana Navrátilová" w:date="2019-09-24T11:10:00Z">
              <w:r w:rsidR="00AA6D5F">
                <w:delText>25</w:delText>
              </w:r>
              <w:r w:rsidR="007D1130" w:rsidRPr="00944A9E">
                <w:delText>%),</w:delText>
              </w:r>
            </w:del>
            <w:ins w:id="798" w:author="Hana Navrátilová" w:date="2019-09-24T11:10:00Z">
              <w:r>
                <w:t>50</w:t>
              </w:r>
              <w:r w:rsidR="007D1130" w:rsidRPr="00944A9E">
                <w:t xml:space="preserve">%), </w:t>
              </w:r>
              <w:r>
                <w:t>PhDr</w:t>
              </w:r>
              <w:r w:rsidR="00AA6D5F">
                <w:t>.</w:t>
              </w:r>
            </w:ins>
            <w:r w:rsidR="00AA6D5F">
              <w:t xml:space="preserve"> </w:t>
            </w:r>
            <w:r w:rsidR="00FB61C7">
              <w:t>Mgr</w:t>
            </w:r>
            <w:r w:rsidR="00AA6D5F">
              <w:t xml:space="preserve">. </w:t>
            </w:r>
            <w:del w:id="799" w:author="Hana Navrátilová" w:date="2019-09-24T11:10:00Z">
              <w:r w:rsidR="00AA6D5F">
                <w:delText xml:space="preserve">Bc. </w:delText>
              </w:r>
            </w:del>
            <w:r w:rsidR="00AA6D5F">
              <w:t>Barbora Plisková (25%)</w:t>
            </w:r>
          </w:p>
          <w:p w:rsidR="007D1130" w:rsidRPr="00944A9E" w:rsidRDefault="007D1130" w:rsidP="00E7344C">
            <w:pPr>
              <w:rPr>
                <w:b/>
              </w:rPr>
            </w:pPr>
          </w:p>
        </w:tc>
      </w:tr>
      <w:tr w:rsidR="007D1130" w:rsidRPr="00944A9E" w:rsidTr="00C90C32">
        <w:trPr>
          <w:trHeight w:val="194"/>
          <w:jc w:val="center"/>
        </w:trPr>
        <w:tc>
          <w:tcPr>
            <w:tcW w:w="10207" w:type="dxa"/>
            <w:gridSpan w:val="8"/>
            <w:tcBorders>
              <w:top w:val="nil"/>
            </w:tcBorders>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Stručná anotace předmětu</w:t>
            </w:r>
          </w:p>
        </w:tc>
        <w:tc>
          <w:tcPr>
            <w:tcW w:w="6733" w:type="dxa"/>
            <w:gridSpan w:val="7"/>
            <w:tcBorders>
              <w:bottom w:val="nil"/>
            </w:tcBorders>
          </w:tcPr>
          <w:p w:rsidR="007D1130" w:rsidRPr="00944A9E" w:rsidRDefault="007D1130" w:rsidP="00E7344C">
            <w:pPr>
              <w:jc w:val="both"/>
            </w:pPr>
          </w:p>
        </w:tc>
      </w:tr>
      <w:tr w:rsidR="007D1130" w:rsidRPr="00944A9E" w:rsidTr="00C90C32">
        <w:trPr>
          <w:trHeight w:val="3938"/>
          <w:jc w:val="center"/>
        </w:trPr>
        <w:tc>
          <w:tcPr>
            <w:tcW w:w="10207" w:type="dxa"/>
            <w:gridSpan w:val="8"/>
            <w:tcBorders>
              <w:top w:val="nil"/>
              <w:bottom w:val="single" w:sz="12" w:space="0" w:color="auto"/>
            </w:tcBorders>
          </w:tcPr>
          <w:p w:rsidR="007D1130" w:rsidRPr="00944A9E" w:rsidRDefault="007D1130" w:rsidP="00E7344C">
            <w:pPr>
              <w:jc w:val="both"/>
            </w:pPr>
          </w:p>
          <w:p w:rsidR="007D1130" w:rsidRPr="00944A9E" w:rsidRDefault="007D1130" w:rsidP="00E7344C">
            <w:pPr>
              <w:jc w:val="both"/>
            </w:pPr>
            <w:r w:rsidRPr="00944A9E">
              <w:t>Ontogeneze s důrazem na biologická specifika mladšího školního věku.</w:t>
            </w:r>
          </w:p>
          <w:p w:rsidR="007D1130" w:rsidRPr="00944A9E" w:rsidRDefault="007D1130" w:rsidP="00E7344C">
            <w:pPr>
              <w:jc w:val="both"/>
            </w:pPr>
            <w:r w:rsidRPr="00944A9E">
              <w:t>Stavba a funkce buňky a tkání. Stavba, funkce a vývojové zvláštnosti kosterní soustavy.</w:t>
            </w:r>
          </w:p>
          <w:p w:rsidR="007D1130" w:rsidRPr="00944A9E" w:rsidRDefault="007D1130" w:rsidP="00E7344C">
            <w:pPr>
              <w:jc w:val="both"/>
            </w:pPr>
            <w:r w:rsidRPr="00944A9E">
              <w:t>Stavba, funkce a vývojové zvláštnosti svalové soustavy.</w:t>
            </w:r>
          </w:p>
          <w:p w:rsidR="007D1130" w:rsidRPr="00944A9E" w:rsidRDefault="007D1130" w:rsidP="00E7344C">
            <w:pPr>
              <w:jc w:val="both"/>
            </w:pPr>
            <w:r w:rsidRPr="00944A9E">
              <w:t>Složení a funkce krve a dalších tělních tekutin. Stavba, funkce a vývojové zvláštnosti srdce a cév.</w:t>
            </w:r>
          </w:p>
          <w:p w:rsidR="007D1130" w:rsidRPr="00944A9E" w:rsidRDefault="007D1130" w:rsidP="00E7344C">
            <w:pPr>
              <w:jc w:val="both"/>
            </w:pPr>
            <w:r w:rsidRPr="00944A9E">
              <w:t>Stavba, funkce a vývojové zvláštnosti trávicí soustavy.</w:t>
            </w:r>
          </w:p>
          <w:p w:rsidR="007D1130" w:rsidRPr="00944A9E" w:rsidRDefault="007D1130" w:rsidP="00E7344C">
            <w:pPr>
              <w:jc w:val="both"/>
            </w:pPr>
            <w:r w:rsidRPr="00944A9E">
              <w:t>Stavba, funkce a vývojové zvláštnosti ledvin a odvodných cest močových.</w:t>
            </w:r>
          </w:p>
          <w:p w:rsidR="007D1130" w:rsidRPr="00944A9E" w:rsidRDefault="007D1130" w:rsidP="00E7344C">
            <w:pPr>
              <w:jc w:val="both"/>
            </w:pPr>
            <w:r w:rsidRPr="00944A9E">
              <w:t>Stavba, funkce a vývojové zvláštnosti mužského a ženského pohlavního ústrojí.</w:t>
            </w:r>
          </w:p>
          <w:p w:rsidR="007D1130" w:rsidRPr="00944A9E" w:rsidRDefault="007D1130" w:rsidP="00E7344C">
            <w:pPr>
              <w:jc w:val="both"/>
            </w:pPr>
            <w:r w:rsidRPr="00944A9E">
              <w:t>Stavba, funkce a vývojové zvláštnosti soustavy žláz s vnitřní sekrecí.</w:t>
            </w:r>
          </w:p>
          <w:p w:rsidR="007D1130" w:rsidRPr="00944A9E" w:rsidRDefault="007D1130" w:rsidP="00E7344C">
            <w:pPr>
              <w:jc w:val="both"/>
            </w:pPr>
            <w:r w:rsidRPr="00944A9E">
              <w:t>Stavba, funkce a vývojové zvláštnosti nervové soustavy.</w:t>
            </w:r>
          </w:p>
          <w:p w:rsidR="007D1130" w:rsidRPr="00944A9E" w:rsidRDefault="007D1130" w:rsidP="00E7344C">
            <w:pPr>
              <w:jc w:val="both"/>
            </w:pPr>
            <w:r w:rsidRPr="00944A9E">
              <w:t>Stavba, funkce a vývojové zvláštnosti zrakového ústrojí. Stavba, funkce a vývojové zvláštnosti</w:t>
            </w:r>
          </w:p>
          <w:p w:rsidR="007D1130" w:rsidRPr="00944A9E" w:rsidRDefault="007D1130" w:rsidP="00E7344C">
            <w:pPr>
              <w:jc w:val="both"/>
            </w:pPr>
            <w:r w:rsidRPr="00944A9E">
              <w:t>sluchového a rovnovážného ústrojí.</w:t>
            </w:r>
          </w:p>
          <w:p w:rsidR="007D1130" w:rsidRPr="00944A9E" w:rsidRDefault="007D1130" w:rsidP="00E7344C">
            <w:pPr>
              <w:jc w:val="both"/>
            </w:pPr>
            <w:r w:rsidRPr="00944A9E">
              <w:t>Stavba a funkce kůže a přídatných kožních orgánů.</w:t>
            </w:r>
          </w:p>
          <w:p w:rsidR="007D1130" w:rsidRPr="00944A9E" w:rsidRDefault="007D1130" w:rsidP="00E7344C">
            <w:pPr>
              <w:jc w:val="both"/>
            </w:pPr>
            <w:r w:rsidRPr="00944A9E">
              <w:t>Geneticky podmíněné choroby. Vrozené vývojové vady.</w:t>
            </w:r>
          </w:p>
          <w:p w:rsidR="003F60B5" w:rsidRPr="00944A9E" w:rsidRDefault="007D1130" w:rsidP="00E7344C">
            <w:pPr>
              <w:jc w:val="both"/>
            </w:pPr>
            <w:r w:rsidRPr="00944A9E">
              <w:t xml:space="preserve">Dětská onemocnění, prevence. </w:t>
            </w:r>
          </w:p>
          <w:p w:rsidR="007D1130" w:rsidRPr="00944A9E" w:rsidRDefault="007D1130" w:rsidP="00E7344C">
            <w:pPr>
              <w:jc w:val="both"/>
            </w:pPr>
            <w:r w:rsidRPr="00944A9E">
              <w:t>Práce učitele s nemocným dítětem.</w:t>
            </w:r>
          </w:p>
          <w:p w:rsidR="00DC193A" w:rsidRPr="00944A9E" w:rsidRDefault="00DC193A" w:rsidP="00E7344C">
            <w:pPr>
              <w:jc w:val="both"/>
            </w:pPr>
          </w:p>
        </w:tc>
      </w:tr>
      <w:tr w:rsidR="007D1130" w:rsidRPr="00944A9E" w:rsidTr="00E7344C">
        <w:trPr>
          <w:trHeight w:val="265"/>
          <w:jc w:val="center"/>
        </w:trPr>
        <w:tc>
          <w:tcPr>
            <w:tcW w:w="4041" w:type="dxa"/>
            <w:gridSpan w:val="2"/>
            <w:tcBorders>
              <w:top w:val="nil"/>
            </w:tcBorders>
            <w:shd w:val="clear" w:color="auto" w:fill="F7CAAC"/>
          </w:tcPr>
          <w:p w:rsidR="007D1130" w:rsidRPr="00944A9E" w:rsidRDefault="007D1130" w:rsidP="00E7344C">
            <w:pPr>
              <w:jc w:val="both"/>
            </w:pPr>
            <w:r w:rsidRPr="00944A9E">
              <w:rPr>
                <w:b/>
              </w:rPr>
              <w:t>Studijní literatura a studijní pomůcky</w:t>
            </w:r>
          </w:p>
        </w:tc>
        <w:tc>
          <w:tcPr>
            <w:tcW w:w="6166" w:type="dxa"/>
            <w:gridSpan w:val="6"/>
            <w:tcBorders>
              <w:top w:val="nil"/>
              <w:bottom w:val="nil"/>
            </w:tcBorders>
          </w:tcPr>
          <w:p w:rsidR="007D1130" w:rsidRPr="00944A9E" w:rsidRDefault="007D1130" w:rsidP="00E7344C">
            <w:pPr>
              <w:jc w:val="both"/>
            </w:pPr>
          </w:p>
        </w:tc>
      </w:tr>
      <w:tr w:rsidR="007D1130" w:rsidRPr="00944A9E" w:rsidTr="00C90C32">
        <w:trPr>
          <w:trHeight w:val="1497"/>
          <w:jc w:val="center"/>
        </w:trPr>
        <w:tc>
          <w:tcPr>
            <w:tcW w:w="10207" w:type="dxa"/>
            <w:gridSpan w:val="8"/>
            <w:tcBorders>
              <w:top w:val="nil"/>
            </w:tcBorders>
          </w:tcPr>
          <w:p w:rsidR="007D1130" w:rsidRPr="00944A9E" w:rsidRDefault="007D1130" w:rsidP="00E7344C">
            <w:pPr>
              <w:jc w:val="both"/>
            </w:pPr>
          </w:p>
          <w:p w:rsidR="007D1130" w:rsidRPr="00944A9E" w:rsidRDefault="007D1130" w:rsidP="00E7344C">
            <w:pPr>
              <w:jc w:val="both"/>
              <w:rPr>
                <w:b/>
              </w:rPr>
            </w:pPr>
            <w:r w:rsidRPr="00944A9E">
              <w:rPr>
                <w:b/>
              </w:rPr>
              <w:t xml:space="preserve">Povinná literatura: </w:t>
            </w:r>
          </w:p>
          <w:p w:rsidR="007D1130" w:rsidRPr="00944A9E" w:rsidRDefault="007D1130" w:rsidP="00E7344C">
            <w:r w:rsidRPr="00944A9E">
              <w:t xml:space="preserve">Kotulán, J. (2005). </w:t>
            </w:r>
            <w:r w:rsidRPr="00944A9E">
              <w:rPr>
                <w:i/>
                <w:iCs/>
              </w:rPr>
              <w:t>Zdravotní nauky pro pedagogy</w:t>
            </w:r>
            <w:r w:rsidRPr="00944A9E">
              <w:t xml:space="preserve">. Brno: Masarykova univerzita. </w:t>
            </w:r>
          </w:p>
          <w:p w:rsidR="007D1130" w:rsidRPr="00944A9E" w:rsidRDefault="007D1130" w:rsidP="00E7344C">
            <w:pPr>
              <w:jc w:val="both"/>
            </w:pPr>
            <w:r w:rsidRPr="00944A9E">
              <w:t>Merkunová, A., &amp; Orel, M</w:t>
            </w:r>
            <w:r w:rsidR="003F60B5" w:rsidRPr="00944A9E">
              <w:t>.</w:t>
            </w:r>
            <w:r w:rsidRPr="00944A9E">
              <w:t xml:space="preserve"> (2008)</w:t>
            </w:r>
            <w:r w:rsidRPr="00944A9E">
              <w:rPr>
                <w:i/>
                <w:iCs/>
              </w:rPr>
              <w:t>. Anatomie a fyziologie člověka pro humanitní obory</w:t>
            </w:r>
            <w:r w:rsidRPr="00944A9E">
              <w:t>. Praha: Grada.</w:t>
            </w:r>
          </w:p>
          <w:p w:rsidR="00DC1631" w:rsidRPr="001661B8" w:rsidRDefault="00DC1631" w:rsidP="003B1073">
            <w:r w:rsidRPr="004C4CAC">
              <w:t>Snopek, P., Plisková, B., Filová, A., &amp; Koutecký V. (2</w:t>
            </w:r>
            <w:r w:rsidRPr="001661B8">
              <w:t xml:space="preserve">018). </w:t>
            </w:r>
            <w:r w:rsidRPr="001661B8">
              <w:rPr>
                <w:i/>
              </w:rPr>
              <w:t>Jak učitelé pracují s chronicky nemocnými žáky mladšího školního věku</w:t>
            </w:r>
            <w:r w:rsidRPr="001661B8">
              <w:t>. Zlín: Univerzita Tomáše Bati ve Zlíně, Fakulta humanitních studií.</w:t>
            </w:r>
          </w:p>
          <w:p w:rsidR="007D1130" w:rsidRPr="001661B8" w:rsidRDefault="007D1130" w:rsidP="00E7344C">
            <w:pPr>
              <w:jc w:val="both"/>
            </w:pPr>
            <w:r w:rsidRPr="001661B8">
              <w:t xml:space="preserve">Wiegerová, A. a kol. (2015). </w:t>
            </w:r>
            <w:r w:rsidRPr="001661B8">
              <w:rPr>
                <w:i/>
              </w:rPr>
              <w:t>Od začátečníka k mentorovi.</w:t>
            </w:r>
            <w:r w:rsidRPr="001661B8">
              <w:t xml:space="preserve"> Zlín: FHS UTB.</w:t>
            </w:r>
          </w:p>
          <w:p w:rsidR="000F1CC7" w:rsidRPr="001661B8" w:rsidRDefault="000F1CC7" w:rsidP="00E7344C">
            <w:pPr>
              <w:jc w:val="both"/>
              <w:rPr>
                <w:ins w:id="800" w:author="Hana Navrátilová" w:date="2019-09-24T11:10:00Z"/>
              </w:rPr>
            </w:pPr>
            <w:ins w:id="801" w:author="Hana Navrátilová" w:date="2019-09-24T11:10:00Z">
              <w:r w:rsidRPr="001661B8">
                <w:t xml:space="preserve">Wiegerová, A., Plisková, B., &amp; Snopek, P. (2018) </w:t>
              </w:r>
              <w:r w:rsidRPr="001661B8">
                <w:rPr>
                  <w:i/>
                </w:rPr>
                <w:t>Práce s chronicky nemocnými dětmi na základní škole.</w:t>
              </w:r>
              <w:r w:rsidRPr="001661B8">
                <w:t xml:space="preserve"> (metodické listy pro učitele Zlínskeho kraje). Zlín: FHS UTB. </w:t>
              </w:r>
            </w:ins>
          </w:p>
          <w:p w:rsidR="007D1130" w:rsidRPr="001661B8" w:rsidRDefault="007D1130" w:rsidP="00E7344C">
            <w:pPr>
              <w:jc w:val="both"/>
            </w:pPr>
          </w:p>
          <w:p w:rsidR="007D1130" w:rsidRPr="00944A9E" w:rsidRDefault="007D1130" w:rsidP="00235A60">
            <w:pPr>
              <w:jc w:val="both"/>
              <w:rPr>
                <w:b/>
              </w:rPr>
            </w:pPr>
            <w:r w:rsidRPr="001661B8">
              <w:rPr>
                <w:b/>
              </w:rPr>
              <w:t>Doporučená literatura:</w:t>
            </w:r>
            <w:r w:rsidRPr="00944A9E">
              <w:rPr>
                <w:b/>
              </w:rPr>
              <w:t xml:space="preserve"> </w:t>
            </w:r>
          </w:p>
          <w:p w:rsidR="00235A60" w:rsidRPr="00944A9E" w:rsidRDefault="00235A60" w:rsidP="00235A60">
            <w:pPr>
              <w:jc w:val="both"/>
            </w:pPr>
            <w:r w:rsidRPr="00944A9E">
              <w:t xml:space="preserve">Wiegerová, A. (2005). </w:t>
            </w:r>
            <w:r w:rsidRPr="00944A9E">
              <w:rPr>
                <w:i/>
              </w:rPr>
              <w:t>Učiteľ-škola-zdravie.</w:t>
            </w:r>
            <w:r w:rsidRPr="00944A9E">
              <w:t xml:space="preserve"> Bratislava: Regent.</w:t>
            </w:r>
          </w:p>
          <w:p w:rsidR="007D1130" w:rsidRPr="00944A9E" w:rsidRDefault="007D1130" w:rsidP="00235A60">
            <w:pPr>
              <w:jc w:val="both"/>
              <w:rPr>
                <w:i/>
              </w:rPr>
            </w:pPr>
            <w:r w:rsidRPr="00944A9E">
              <w:t xml:space="preserve">Woynarowska, B., Kowalewska, A., Izdebski, Z., </w:t>
            </w:r>
            <w:r w:rsidR="00A81152" w:rsidRPr="00944A9E">
              <w:t>&amp;</w:t>
            </w:r>
            <w:r w:rsidR="008F0D32" w:rsidRPr="00944A9E">
              <w:t> </w:t>
            </w:r>
            <w:r w:rsidRPr="00944A9E">
              <w:t xml:space="preserve">Komosińska, K. (2010). </w:t>
            </w:r>
            <w:r w:rsidRPr="00944A9E">
              <w:rPr>
                <w:i/>
              </w:rPr>
              <w:t>Biomedyczne podstawy kształcenia i</w:t>
            </w:r>
          </w:p>
          <w:p w:rsidR="007D1130" w:rsidRPr="00944A9E" w:rsidRDefault="007D1130" w:rsidP="00E7344C">
            <w:pPr>
              <w:jc w:val="both"/>
            </w:pPr>
            <w:r w:rsidRPr="00944A9E">
              <w:rPr>
                <w:i/>
              </w:rPr>
              <w:t>wychowania</w:t>
            </w:r>
            <w:r w:rsidRPr="00944A9E">
              <w:t>. Warszawa: PWN.</w:t>
            </w:r>
          </w:p>
          <w:p w:rsidR="007D1130" w:rsidRPr="00944A9E" w:rsidRDefault="007D1130" w:rsidP="00E7344C">
            <w:pPr>
              <w:jc w:val="both"/>
            </w:pPr>
          </w:p>
        </w:tc>
      </w:tr>
      <w:tr w:rsidR="007D1130" w:rsidRPr="00944A9E" w:rsidTr="00C90C32">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944A9E" w:rsidRDefault="007D1130" w:rsidP="00E7344C">
            <w:pPr>
              <w:jc w:val="center"/>
              <w:rPr>
                <w:b/>
              </w:rPr>
            </w:pPr>
            <w:r w:rsidRPr="00944A9E">
              <w:rPr>
                <w:b/>
              </w:rPr>
              <w:t>Informace ke kombinované nebo distanční formě</w:t>
            </w:r>
          </w:p>
        </w:tc>
      </w:tr>
      <w:tr w:rsidR="007D1130" w:rsidRPr="00944A9E" w:rsidTr="00E7344C">
        <w:trPr>
          <w:jc w:val="center"/>
        </w:trPr>
        <w:tc>
          <w:tcPr>
            <w:tcW w:w="5670" w:type="dxa"/>
            <w:gridSpan w:val="3"/>
            <w:tcBorders>
              <w:top w:val="single" w:sz="2" w:space="0" w:color="auto"/>
            </w:tcBorders>
            <w:shd w:val="clear" w:color="auto" w:fill="F7CAAC"/>
          </w:tcPr>
          <w:p w:rsidR="007D1130" w:rsidRPr="00944A9E" w:rsidRDefault="007D1130" w:rsidP="00E7344C">
            <w:pPr>
              <w:jc w:val="both"/>
            </w:pPr>
            <w:r w:rsidRPr="00944A9E">
              <w:rPr>
                <w:b/>
              </w:rPr>
              <w:t>Rozsah konzultací (soustředění)</w:t>
            </w:r>
          </w:p>
        </w:tc>
        <w:tc>
          <w:tcPr>
            <w:tcW w:w="709" w:type="dxa"/>
            <w:tcBorders>
              <w:top w:val="single" w:sz="2" w:space="0" w:color="auto"/>
            </w:tcBorders>
          </w:tcPr>
          <w:p w:rsidR="007D1130" w:rsidRPr="00944A9E" w:rsidRDefault="007D1130" w:rsidP="00E7344C">
            <w:pPr>
              <w:jc w:val="both"/>
            </w:pPr>
          </w:p>
        </w:tc>
        <w:tc>
          <w:tcPr>
            <w:tcW w:w="3828" w:type="dxa"/>
            <w:gridSpan w:val="4"/>
            <w:tcBorders>
              <w:top w:val="single" w:sz="2" w:space="0" w:color="auto"/>
            </w:tcBorders>
            <w:shd w:val="clear" w:color="auto" w:fill="F7CAAC"/>
          </w:tcPr>
          <w:p w:rsidR="007D1130" w:rsidRPr="00944A9E" w:rsidRDefault="007D1130" w:rsidP="00E7344C">
            <w:pPr>
              <w:jc w:val="both"/>
              <w:rPr>
                <w:b/>
              </w:rPr>
            </w:pPr>
            <w:r w:rsidRPr="00944A9E">
              <w:rPr>
                <w:b/>
              </w:rPr>
              <w:t xml:space="preserve">hodin </w:t>
            </w:r>
          </w:p>
        </w:tc>
      </w:tr>
      <w:tr w:rsidR="007D1130" w:rsidRPr="00944A9E" w:rsidTr="00C90C32">
        <w:trPr>
          <w:jc w:val="center"/>
        </w:trPr>
        <w:tc>
          <w:tcPr>
            <w:tcW w:w="10207" w:type="dxa"/>
            <w:gridSpan w:val="8"/>
            <w:shd w:val="clear" w:color="auto" w:fill="F7CAAC"/>
          </w:tcPr>
          <w:p w:rsidR="007D1130" w:rsidRPr="00944A9E" w:rsidRDefault="007D1130" w:rsidP="00E7344C">
            <w:pPr>
              <w:jc w:val="both"/>
              <w:rPr>
                <w:b/>
              </w:rPr>
            </w:pPr>
            <w:r w:rsidRPr="00944A9E">
              <w:rPr>
                <w:b/>
              </w:rPr>
              <w:t>Informace o způsobu kontaktu s vyučujícím</w:t>
            </w:r>
          </w:p>
        </w:tc>
      </w:tr>
      <w:tr w:rsidR="007D1130" w:rsidRPr="00944A9E" w:rsidTr="00727175">
        <w:trPr>
          <w:trHeight w:val="780"/>
          <w:jc w:val="center"/>
        </w:trPr>
        <w:tc>
          <w:tcPr>
            <w:tcW w:w="10207" w:type="dxa"/>
            <w:gridSpan w:val="8"/>
          </w:tcPr>
          <w:p w:rsidR="007D1130" w:rsidRPr="00944A9E" w:rsidRDefault="007D1130" w:rsidP="00E7344C">
            <w:pPr>
              <w:jc w:val="both"/>
            </w:pPr>
          </w:p>
          <w:p w:rsidR="007D1130" w:rsidRPr="00944A9E" w:rsidRDefault="007D1130" w:rsidP="00E7344C">
            <w:pPr>
              <w:jc w:val="both"/>
            </w:pPr>
          </w:p>
        </w:tc>
      </w:tr>
    </w:tbl>
    <w:p w:rsidR="00660A88" w:rsidRDefault="00660A88">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7D1130" w:rsidRPr="00944A9E" w:rsidTr="00C90C32">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D1130" w:rsidRPr="00944A9E" w:rsidRDefault="007D1130" w:rsidP="00E7344C">
            <w:pPr>
              <w:jc w:val="both"/>
              <w:rPr>
                <w:b/>
                <w:sz w:val="28"/>
                <w:szCs w:val="28"/>
              </w:rPr>
            </w:pPr>
            <w:r w:rsidRPr="00944A9E">
              <w:rPr>
                <w:b/>
                <w:sz w:val="28"/>
                <w:szCs w:val="28"/>
              </w:rPr>
              <w:br w:type="page"/>
              <w:t>B-III – Charakteristika studijního předmětu</w:t>
            </w:r>
          </w:p>
        </w:tc>
      </w:tr>
      <w:tr w:rsidR="007D1130" w:rsidRPr="00944A9E" w:rsidTr="00E7344C">
        <w:trPr>
          <w:jc w:val="center"/>
        </w:trPr>
        <w:tc>
          <w:tcPr>
            <w:tcW w:w="3474" w:type="dxa"/>
            <w:tcBorders>
              <w:top w:val="double" w:sz="4" w:space="0" w:color="auto"/>
            </w:tcBorders>
            <w:shd w:val="clear" w:color="auto" w:fill="F7CAAC"/>
          </w:tcPr>
          <w:p w:rsidR="007D1130" w:rsidRPr="00944A9E" w:rsidRDefault="007D1130" w:rsidP="00E7344C">
            <w:pPr>
              <w:jc w:val="both"/>
              <w:rPr>
                <w:b/>
              </w:rPr>
            </w:pPr>
            <w:r w:rsidRPr="00944A9E">
              <w:rPr>
                <w:b/>
              </w:rPr>
              <w:t>Název studijního předmětu</w:t>
            </w:r>
          </w:p>
        </w:tc>
        <w:tc>
          <w:tcPr>
            <w:tcW w:w="6733" w:type="dxa"/>
            <w:gridSpan w:val="7"/>
            <w:tcBorders>
              <w:top w:val="double" w:sz="4" w:space="0" w:color="auto"/>
            </w:tcBorders>
          </w:tcPr>
          <w:p w:rsidR="007D1130" w:rsidRPr="00944A9E" w:rsidRDefault="007D1130" w:rsidP="00E7344C">
            <w:pPr>
              <w:jc w:val="both"/>
            </w:pPr>
            <w:r w:rsidRPr="00944A9E">
              <w:t>Proje</w:t>
            </w:r>
            <w:r w:rsidR="00373AFC">
              <w:t>kty k podpoře čtenářství dítěte</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Typ předmětu</w:t>
            </w:r>
          </w:p>
        </w:tc>
        <w:tc>
          <w:tcPr>
            <w:tcW w:w="3411" w:type="dxa"/>
            <w:gridSpan w:val="4"/>
          </w:tcPr>
          <w:p w:rsidR="007D1130" w:rsidRPr="00944A9E" w:rsidRDefault="007D1130" w:rsidP="00E7344C">
            <w:pPr>
              <w:jc w:val="both"/>
            </w:pPr>
            <w:r w:rsidRPr="00944A9E">
              <w:t>povinně volitelný, PZ</w:t>
            </w:r>
          </w:p>
        </w:tc>
        <w:tc>
          <w:tcPr>
            <w:tcW w:w="2694" w:type="dxa"/>
            <w:gridSpan w:val="2"/>
            <w:shd w:val="clear" w:color="auto" w:fill="F7CAAC"/>
          </w:tcPr>
          <w:p w:rsidR="007D1130" w:rsidRPr="00944A9E" w:rsidRDefault="007D1130" w:rsidP="00E7344C">
            <w:pPr>
              <w:jc w:val="both"/>
            </w:pPr>
            <w:r w:rsidRPr="00944A9E">
              <w:rPr>
                <w:b/>
              </w:rPr>
              <w:t>doporučený ročník / semestr</w:t>
            </w:r>
          </w:p>
        </w:tc>
        <w:tc>
          <w:tcPr>
            <w:tcW w:w="628" w:type="dxa"/>
          </w:tcPr>
          <w:p w:rsidR="007D1130" w:rsidRPr="00944A9E" w:rsidRDefault="007D1130" w:rsidP="00E7344C">
            <w:pPr>
              <w:jc w:val="both"/>
            </w:pPr>
            <w:r w:rsidRPr="00944A9E">
              <w:t>1/LS</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Rozsah studijního předmětu</w:t>
            </w:r>
          </w:p>
        </w:tc>
        <w:tc>
          <w:tcPr>
            <w:tcW w:w="2196" w:type="dxa"/>
            <w:gridSpan w:val="2"/>
          </w:tcPr>
          <w:p w:rsidR="007D1130" w:rsidRPr="00944A9E" w:rsidRDefault="007D1130" w:rsidP="00E7344C">
            <w:pPr>
              <w:jc w:val="both"/>
            </w:pPr>
            <w:r w:rsidRPr="00944A9E">
              <w:t>28c</w:t>
            </w:r>
          </w:p>
        </w:tc>
        <w:tc>
          <w:tcPr>
            <w:tcW w:w="709" w:type="dxa"/>
            <w:shd w:val="clear" w:color="auto" w:fill="F7CAAC"/>
          </w:tcPr>
          <w:p w:rsidR="007D1130" w:rsidRPr="00944A9E" w:rsidRDefault="007D1130" w:rsidP="00E7344C">
            <w:pPr>
              <w:jc w:val="both"/>
              <w:rPr>
                <w:b/>
              </w:rPr>
            </w:pPr>
            <w:r w:rsidRPr="00944A9E">
              <w:rPr>
                <w:b/>
              </w:rPr>
              <w:t xml:space="preserve">hod. </w:t>
            </w:r>
          </w:p>
        </w:tc>
        <w:tc>
          <w:tcPr>
            <w:tcW w:w="506" w:type="dxa"/>
          </w:tcPr>
          <w:p w:rsidR="007D1130" w:rsidRPr="00944A9E" w:rsidRDefault="007D1130" w:rsidP="00E7344C">
            <w:pPr>
              <w:jc w:val="both"/>
            </w:pPr>
            <w:r w:rsidRPr="00944A9E">
              <w:t>28</w:t>
            </w:r>
          </w:p>
        </w:tc>
        <w:tc>
          <w:tcPr>
            <w:tcW w:w="2155" w:type="dxa"/>
            <w:shd w:val="clear" w:color="auto" w:fill="F7CAAC"/>
          </w:tcPr>
          <w:p w:rsidR="007D1130" w:rsidRPr="00944A9E" w:rsidRDefault="007D1130" w:rsidP="00E7344C">
            <w:pPr>
              <w:jc w:val="both"/>
              <w:rPr>
                <w:b/>
              </w:rPr>
            </w:pPr>
            <w:r w:rsidRPr="00944A9E">
              <w:rPr>
                <w:b/>
              </w:rPr>
              <w:t>kreditů</w:t>
            </w:r>
          </w:p>
        </w:tc>
        <w:tc>
          <w:tcPr>
            <w:tcW w:w="1167" w:type="dxa"/>
            <w:gridSpan w:val="2"/>
          </w:tcPr>
          <w:p w:rsidR="007D1130" w:rsidRPr="00944A9E" w:rsidRDefault="007D1130" w:rsidP="00E7344C">
            <w:pPr>
              <w:jc w:val="both"/>
            </w:pPr>
            <w:r w:rsidRPr="00944A9E">
              <w:t>2</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Prerekvizity, korekvizity, ekvivalence</w:t>
            </w:r>
          </w:p>
        </w:tc>
        <w:tc>
          <w:tcPr>
            <w:tcW w:w="6733" w:type="dxa"/>
            <w:gridSpan w:val="7"/>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Způsob ověření studijních výsledků</w:t>
            </w:r>
          </w:p>
        </w:tc>
        <w:tc>
          <w:tcPr>
            <w:tcW w:w="3411" w:type="dxa"/>
            <w:gridSpan w:val="4"/>
          </w:tcPr>
          <w:p w:rsidR="007D1130" w:rsidRPr="00944A9E" w:rsidRDefault="007D1130" w:rsidP="00E7344C">
            <w:pPr>
              <w:jc w:val="both"/>
            </w:pPr>
            <w:r w:rsidRPr="00944A9E">
              <w:t>zápočet</w:t>
            </w:r>
          </w:p>
        </w:tc>
        <w:tc>
          <w:tcPr>
            <w:tcW w:w="2155" w:type="dxa"/>
            <w:shd w:val="clear" w:color="auto" w:fill="F7CAAC"/>
          </w:tcPr>
          <w:p w:rsidR="007D1130" w:rsidRPr="00944A9E" w:rsidRDefault="007D1130" w:rsidP="00E7344C">
            <w:pPr>
              <w:jc w:val="both"/>
              <w:rPr>
                <w:b/>
              </w:rPr>
            </w:pPr>
            <w:r w:rsidRPr="00944A9E">
              <w:rPr>
                <w:b/>
              </w:rPr>
              <w:t>Forma výuky</w:t>
            </w:r>
          </w:p>
        </w:tc>
        <w:tc>
          <w:tcPr>
            <w:tcW w:w="1167" w:type="dxa"/>
            <w:gridSpan w:val="2"/>
          </w:tcPr>
          <w:p w:rsidR="007D1130" w:rsidRPr="00944A9E" w:rsidRDefault="007D1130" w:rsidP="00E7344C">
            <w:pPr>
              <w:jc w:val="both"/>
            </w:pPr>
            <w:r w:rsidRPr="00944A9E">
              <w:t>cvičení</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7D1130" w:rsidRPr="00944A9E" w:rsidRDefault="007D1130" w:rsidP="00E7344C">
            <w:pPr>
              <w:jc w:val="both"/>
            </w:pPr>
            <w:r w:rsidRPr="00944A9E">
              <w:t>Docházka (80% účast na výuce).</w:t>
            </w:r>
          </w:p>
          <w:p w:rsidR="007D1130" w:rsidRPr="00944A9E" w:rsidRDefault="007D1130" w:rsidP="00E7344C">
            <w:pPr>
              <w:jc w:val="both"/>
            </w:pPr>
            <w:r w:rsidRPr="00944A9E">
              <w:rPr>
                <w:shd w:val="clear" w:color="auto" w:fill="FFFFFF"/>
              </w:rPr>
              <w:t>Vytvoření návrhu na projekt k podpoře čtenářství v podmínkách primárního vzdělávání.</w:t>
            </w:r>
          </w:p>
        </w:tc>
      </w:tr>
      <w:tr w:rsidR="007D1130" w:rsidRPr="00944A9E" w:rsidTr="00C90C32">
        <w:trPr>
          <w:trHeight w:val="554"/>
          <w:jc w:val="center"/>
        </w:trPr>
        <w:tc>
          <w:tcPr>
            <w:tcW w:w="10207" w:type="dxa"/>
            <w:gridSpan w:val="8"/>
            <w:tcBorders>
              <w:top w:val="nil"/>
            </w:tcBorders>
          </w:tcPr>
          <w:p w:rsidR="007D1130" w:rsidRPr="00944A9E" w:rsidRDefault="007D1130" w:rsidP="00E7344C">
            <w:pPr>
              <w:jc w:val="both"/>
            </w:pPr>
          </w:p>
        </w:tc>
      </w:tr>
      <w:tr w:rsidR="007D1130" w:rsidRPr="00944A9E" w:rsidTr="00E7344C">
        <w:trPr>
          <w:trHeight w:val="197"/>
          <w:jc w:val="center"/>
        </w:trPr>
        <w:tc>
          <w:tcPr>
            <w:tcW w:w="3474" w:type="dxa"/>
            <w:tcBorders>
              <w:top w:val="nil"/>
            </w:tcBorders>
            <w:shd w:val="clear" w:color="auto" w:fill="F7CAAC"/>
          </w:tcPr>
          <w:p w:rsidR="007D1130" w:rsidRPr="00944A9E" w:rsidRDefault="007D1130" w:rsidP="00E7344C">
            <w:pPr>
              <w:jc w:val="both"/>
              <w:rPr>
                <w:b/>
              </w:rPr>
            </w:pPr>
            <w:r w:rsidRPr="00944A9E">
              <w:rPr>
                <w:b/>
              </w:rPr>
              <w:t>Garant předmětu</w:t>
            </w:r>
          </w:p>
        </w:tc>
        <w:tc>
          <w:tcPr>
            <w:tcW w:w="6733" w:type="dxa"/>
            <w:gridSpan w:val="7"/>
            <w:tcBorders>
              <w:top w:val="nil"/>
            </w:tcBorders>
          </w:tcPr>
          <w:p w:rsidR="007D1130" w:rsidRPr="00944A9E" w:rsidRDefault="007D1130" w:rsidP="00E7344C">
            <w:del w:id="802" w:author="Hana Navrátilová" w:date="2019-09-24T11:10:00Z">
              <w:r w:rsidRPr="00944A9E">
                <w:delText>Mgr. Hana Navrátilová</w:delText>
              </w:r>
            </w:del>
            <w:ins w:id="803" w:author="Hana Navrátilová" w:date="2019-09-24T11:10:00Z">
              <w:r w:rsidR="00FB61C7">
                <w:t xml:space="preserve">prof. PhDr. Peter Gavora, CSc. </w:t>
              </w:r>
            </w:ins>
          </w:p>
        </w:tc>
      </w:tr>
      <w:tr w:rsidR="007D1130" w:rsidRPr="00944A9E" w:rsidTr="00E7344C">
        <w:trPr>
          <w:trHeight w:val="543"/>
          <w:jc w:val="center"/>
        </w:trPr>
        <w:tc>
          <w:tcPr>
            <w:tcW w:w="3474" w:type="dxa"/>
            <w:tcBorders>
              <w:top w:val="nil"/>
            </w:tcBorders>
            <w:shd w:val="clear" w:color="auto" w:fill="F7CAAC"/>
          </w:tcPr>
          <w:p w:rsidR="007D1130" w:rsidRPr="00944A9E" w:rsidRDefault="007D1130" w:rsidP="00E7344C">
            <w:pPr>
              <w:jc w:val="both"/>
              <w:rPr>
                <w:b/>
              </w:rPr>
            </w:pPr>
            <w:r w:rsidRPr="00944A9E">
              <w:rPr>
                <w:b/>
              </w:rPr>
              <w:t>Zapojení garanta do výuky předmětu</w:t>
            </w:r>
          </w:p>
        </w:tc>
        <w:tc>
          <w:tcPr>
            <w:tcW w:w="6733" w:type="dxa"/>
            <w:gridSpan w:val="7"/>
            <w:tcBorders>
              <w:top w:val="nil"/>
            </w:tcBorders>
          </w:tcPr>
          <w:p w:rsidR="007D1130" w:rsidRPr="00944A9E" w:rsidRDefault="007D1130" w:rsidP="00E7344C">
            <w:pPr>
              <w:jc w:val="both"/>
            </w:pPr>
            <w:r w:rsidRPr="00944A9E">
              <w:t>cvičící</w:t>
            </w:r>
          </w:p>
        </w:tc>
      </w:tr>
      <w:tr w:rsidR="007D1130" w:rsidRPr="00944A9E" w:rsidTr="00E7344C">
        <w:trPr>
          <w:trHeight w:val="336"/>
          <w:jc w:val="center"/>
        </w:trPr>
        <w:tc>
          <w:tcPr>
            <w:tcW w:w="3474" w:type="dxa"/>
            <w:shd w:val="clear" w:color="auto" w:fill="F7CAAC"/>
          </w:tcPr>
          <w:p w:rsidR="007D1130" w:rsidRPr="00944A9E" w:rsidRDefault="007D1130" w:rsidP="00E7344C">
            <w:pPr>
              <w:jc w:val="both"/>
              <w:rPr>
                <w:b/>
              </w:rPr>
            </w:pPr>
            <w:r w:rsidRPr="00944A9E">
              <w:rPr>
                <w:b/>
              </w:rPr>
              <w:t>Vyučující</w:t>
            </w:r>
          </w:p>
        </w:tc>
        <w:tc>
          <w:tcPr>
            <w:tcW w:w="6733" w:type="dxa"/>
            <w:gridSpan w:val="7"/>
            <w:tcBorders>
              <w:bottom w:val="nil"/>
            </w:tcBorders>
            <w:shd w:val="clear" w:color="auto" w:fill="auto"/>
          </w:tcPr>
          <w:p w:rsidR="007D1130" w:rsidRPr="00944A9E" w:rsidRDefault="007D1130" w:rsidP="00E7344C">
            <w:del w:id="804" w:author="Hana Navrátilová" w:date="2019-09-24T11:10:00Z">
              <w:r w:rsidRPr="00944A9E">
                <w:delText>Mgr. Hana Navrátilová</w:delText>
              </w:r>
            </w:del>
            <w:ins w:id="805" w:author="Hana Navrátilová" w:date="2019-09-24T11:10:00Z">
              <w:r w:rsidR="00FB61C7">
                <w:t>prof. PhDr. Peter Gavora, CSc.</w:t>
              </w:r>
            </w:ins>
            <w:r w:rsidR="00FB61C7">
              <w:t xml:space="preserve"> </w:t>
            </w:r>
            <w:r w:rsidRPr="00944A9E">
              <w:t>(100%)</w:t>
            </w:r>
          </w:p>
        </w:tc>
      </w:tr>
      <w:tr w:rsidR="007D1130" w:rsidRPr="00944A9E" w:rsidTr="00B47B9B">
        <w:trPr>
          <w:trHeight w:val="537"/>
          <w:jc w:val="center"/>
        </w:trPr>
        <w:tc>
          <w:tcPr>
            <w:tcW w:w="10207" w:type="dxa"/>
            <w:gridSpan w:val="8"/>
            <w:tcBorders>
              <w:top w:val="nil"/>
            </w:tcBorders>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Stručná anotace předmětu</w:t>
            </w:r>
          </w:p>
        </w:tc>
        <w:tc>
          <w:tcPr>
            <w:tcW w:w="6733" w:type="dxa"/>
            <w:gridSpan w:val="7"/>
            <w:tcBorders>
              <w:bottom w:val="nil"/>
            </w:tcBorders>
          </w:tcPr>
          <w:p w:rsidR="007D1130" w:rsidRPr="00944A9E" w:rsidRDefault="007D1130" w:rsidP="00E7344C">
            <w:pPr>
              <w:jc w:val="both"/>
            </w:pPr>
          </w:p>
        </w:tc>
      </w:tr>
      <w:tr w:rsidR="007D1130" w:rsidRPr="00944A9E" w:rsidTr="00C90C32">
        <w:trPr>
          <w:trHeight w:val="3707"/>
          <w:jc w:val="center"/>
        </w:trPr>
        <w:tc>
          <w:tcPr>
            <w:tcW w:w="10207" w:type="dxa"/>
            <w:gridSpan w:val="8"/>
            <w:tcBorders>
              <w:top w:val="nil"/>
              <w:bottom w:val="single" w:sz="12" w:space="0" w:color="auto"/>
            </w:tcBorders>
          </w:tcPr>
          <w:p w:rsidR="007D1130" w:rsidRPr="00944A9E" w:rsidRDefault="007D1130" w:rsidP="00E7344C">
            <w:pPr>
              <w:jc w:val="both"/>
            </w:pPr>
          </w:p>
          <w:p w:rsidR="007D1130" w:rsidRPr="00944A9E" w:rsidRDefault="007D1130" w:rsidP="00E7344C">
            <w:pPr>
              <w:jc w:val="both"/>
            </w:pPr>
            <w:r w:rsidRPr="00944A9E">
              <w:t xml:space="preserve">Pojem gramotnost v kontextu pedagogickém, psychologickém, lingvistickém a sociokulturním. </w:t>
            </w:r>
          </w:p>
          <w:p w:rsidR="007D1130" w:rsidRPr="00944A9E" w:rsidRDefault="007D1130" w:rsidP="00E7344C">
            <w:pPr>
              <w:jc w:val="both"/>
            </w:pPr>
            <w:r w:rsidRPr="00944A9E">
              <w:t xml:space="preserve">Vztah pregramotnosti a gramotnosti. Vývoj gramotnostních dovedností. </w:t>
            </w:r>
          </w:p>
          <w:p w:rsidR="007D1130" w:rsidRPr="00944A9E" w:rsidRDefault="007D1130" w:rsidP="00E7344C">
            <w:pPr>
              <w:jc w:val="both"/>
            </w:pPr>
            <w:r w:rsidRPr="00944A9E">
              <w:t>Faktory ovlivňující gramotnost.</w:t>
            </w:r>
          </w:p>
          <w:p w:rsidR="007D1130" w:rsidRPr="00944A9E" w:rsidRDefault="007D1130" w:rsidP="00E7344C">
            <w:pPr>
              <w:jc w:val="both"/>
            </w:pPr>
            <w:r w:rsidRPr="00944A9E">
              <w:t xml:space="preserve">Podmínky a metody rozvoje gramotnosti ve škole. </w:t>
            </w:r>
          </w:p>
          <w:p w:rsidR="007D1130" w:rsidRPr="00944A9E" w:rsidRDefault="007D1130" w:rsidP="00E7344C">
            <w:pPr>
              <w:jc w:val="both"/>
            </w:pPr>
            <w:r w:rsidRPr="00944A9E">
              <w:t xml:space="preserve">Diagnostikování čtenářských dovedností, porozumění čtenému textu. </w:t>
            </w:r>
          </w:p>
          <w:p w:rsidR="007D1130" w:rsidRPr="00944A9E" w:rsidRDefault="007D1130" w:rsidP="00E7344C">
            <w:pPr>
              <w:jc w:val="both"/>
            </w:pPr>
            <w:r w:rsidRPr="00944A9E">
              <w:t>Metody hodnocení.</w:t>
            </w:r>
          </w:p>
          <w:p w:rsidR="007D1130" w:rsidRPr="00944A9E" w:rsidRDefault="007D1130" w:rsidP="00E7344C">
            <w:pPr>
              <w:jc w:val="both"/>
            </w:pPr>
            <w:r w:rsidRPr="00944A9E">
              <w:t xml:space="preserve">Cesta dítěte ke čtenářství. </w:t>
            </w:r>
          </w:p>
          <w:p w:rsidR="007D1130" w:rsidRPr="00944A9E" w:rsidRDefault="007D1130" w:rsidP="00E7344C">
            <w:pPr>
              <w:jc w:val="both"/>
            </w:pPr>
            <w:r w:rsidRPr="00944A9E">
              <w:t>Čtenářské strategie.</w:t>
            </w:r>
          </w:p>
          <w:p w:rsidR="007D1130" w:rsidRPr="00944A9E" w:rsidRDefault="007D1130" w:rsidP="00E7344C">
            <w:pPr>
              <w:jc w:val="both"/>
            </w:pPr>
            <w:r w:rsidRPr="00944A9E">
              <w:t>Práce dítěte s různými druhy textů, jeho role při výběru textu pro rozvoj čtenářství.</w:t>
            </w:r>
          </w:p>
          <w:p w:rsidR="007D1130" w:rsidRPr="00944A9E" w:rsidRDefault="007D1130" w:rsidP="00E7344C">
            <w:pPr>
              <w:jc w:val="both"/>
            </w:pPr>
            <w:r w:rsidRPr="00944A9E">
              <w:t>Projekty k rozvoji čtenářské gramotnosti.</w:t>
            </w:r>
          </w:p>
          <w:p w:rsidR="007D1130" w:rsidRPr="00944A9E" w:rsidRDefault="007D1130" w:rsidP="00E7344C">
            <w:pPr>
              <w:jc w:val="both"/>
            </w:pPr>
            <w:r w:rsidRPr="00944A9E">
              <w:t>Metoda dobrého startu.</w:t>
            </w:r>
          </w:p>
          <w:p w:rsidR="007D1130" w:rsidRPr="00944A9E" w:rsidRDefault="007D1130" w:rsidP="00E7344C">
            <w:pPr>
              <w:jc w:val="both"/>
            </w:pPr>
            <w:r w:rsidRPr="00944A9E">
              <w:t>Úloha čtenářského deníku v čtenářské gramotnosti.</w:t>
            </w:r>
          </w:p>
          <w:p w:rsidR="007D1130" w:rsidRPr="00944A9E" w:rsidRDefault="007D1130" w:rsidP="00E7344C">
            <w:pPr>
              <w:jc w:val="both"/>
            </w:pPr>
            <w:r w:rsidRPr="00944A9E">
              <w:t>Podnětné prostředí pro rozvoj čtenářské gramotnosti.</w:t>
            </w:r>
          </w:p>
          <w:p w:rsidR="007D1130" w:rsidRDefault="007D1130" w:rsidP="00E7344C">
            <w:pPr>
              <w:jc w:val="both"/>
            </w:pPr>
            <w:r w:rsidRPr="00944A9E">
              <w:t>Role rodiny ve vztahu k rozvoji čtenářské gramotnosti.</w:t>
            </w:r>
          </w:p>
          <w:p w:rsidR="008D14CD" w:rsidRDefault="008D14CD" w:rsidP="00E7344C">
            <w:pPr>
              <w:jc w:val="both"/>
            </w:pPr>
          </w:p>
          <w:p w:rsidR="008D14CD" w:rsidRPr="00944A9E" w:rsidRDefault="008D14CD" w:rsidP="00E7344C">
            <w:pPr>
              <w:jc w:val="both"/>
            </w:pPr>
          </w:p>
        </w:tc>
      </w:tr>
      <w:tr w:rsidR="007D1130" w:rsidRPr="00944A9E" w:rsidTr="00E7344C">
        <w:trPr>
          <w:trHeight w:val="265"/>
          <w:jc w:val="center"/>
        </w:trPr>
        <w:tc>
          <w:tcPr>
            <w:tcW w:w="4041" w:type="dxa"/>
            <w:gridSpan w:val="2"/>
            <w:tcBorders>
              <w:top w:val="nil"/>
            </w:tcBorders>
            <w:shd w:val="clear" w:color="auto" w:fill="F7CAAC"/>
          </w:tcPr>
          <w:p w:rsidR="007D1130" w:rsidRPr="00944A9E" w:rsidRDefault="007D1130" w:rsidP="00E7344C">
            <w:pPr>
              <w:jc w:val="both"/>
            </w:pPr>
            <w:r w:rsidRPr="00944A9E">
              <w:rPr>
                <w:b/>
              </w:rPr>
              <w:t>Studijní literatura a studijní pomůcky</w:t>
            </w:r>
          </w:p>
        </w:tc>
        <w:tc>
          <w:tcPr>
            <w:tcW w:w="6166" w:type="dxa"/>
            <w:gridSpan w:val="6"/>
            <w:tcBorders>
              <w:top w:val="nil"/>
              <w:bottom w:val="nil"/>
            </w:tcBorders>
          </w:tcPr>
          <w:p w:rsidR="007D1130" w:rsidRPr="00944A9E" w:rsidRDefault="007D1130" w:rsidP="00E7344C">
            <w:pPr>
              <w:jc w:val="both"/>
            </w:pPr>
          </w:p>
        </w:tc>
      </w:tr>
      <w:tr w:rsidR="007D1130" w:rsidRPr="00944A9E" w:rsidTr="00C90C32">
        <w:trPr>
          <w:trHeight w:val="1497"/>
          <w:jc w:val="center"/>
        </w:trPr>
        <w:tc>
          <w:tcPr>
            <w:tcW w:w="10207" w:type="dxa"/>
            <w:gridSpan w:val="8"/>
            <w:tcBorders>
              <w:top w:val="nil"/>
            </w:tcBorders>
          </w:tcPr>
          <w:p w:rsidR="007D1130" w:rsidRPr="00944A9E" w:rsidRDefault="007D1130" w:rsidP="00E7344C">
            <w:pPr>
              <w:jc w:val="both"/>
            </w:pPr>
          </w:p>
          <w:p w:rsidR="007D1130" w:rsidRPr="00944A9E" w:rsidRDefault="007D1130" w:rsidP="00E7344C">
            <w:pPr>
              <w:jc w:val="both"/>
              <w:rPr>
                <w:b/>
              </w:rPr>
            </w:pPr>
            <w:r w:rsidRPr="00944A9E">
              <w:rPr>
                <w:b/>
              </w:rPr>
              <w:t xml:space="preserve">Povinná literatura: </w:t>
            </w:r>
          </w:p>
          <w:p w:rsidR="007D1130" w:rsidRPr="001661B8" w:rsidRDefault="007D1130" w:rsidP="00235A60">
            <w:pPr>
              <w:jc w:val="both"/>
            </w:pPr>
            <w:r w:rsidRPr="00944A9E">
              <w:t xml:space="preserve">Altmanová, J. a kol. (2011). </w:t>
            </w:r>
            <w:r w:rsidRPr="00944A9E">
              <w:rPr>
                <w:i/>
              </w:rPr>
              <w:t>Čtenářská gramotnos</w:t>
            </w:r>
            <w:r w:rsidRPr="001661B8">
              <w:rPr>
                <w:i/>
              </w:rPr>
              <w:t>t ve výuce: metodická příručka.</w:t>
            </w:r>
            <w:r w:rsidRPr="001661B8">
              <w:t xml:space="preserve"> Praha: NUV.</w:t>
            </w:r>
          </w:p>
          <w:p w:rsidR="007D1130" w:rsidRPr="001661B8" w:rsidRDefault="00C80CD3" w:rsidP="00235A60">
            <w:r w:rsidRPr="001661B8">
              <w:t>Jelénková</w:t>
            </w:r>
            <w:r w:rsidR="007D1130" w:rsidRPr="001661B8">
              <w:t xml:space="preserve">, O. (2014). </w:t>
            </w:r>
            <w:r w:rsidR="007D1130" w:rsidRPr="001661B8">
              <w:rPr>
                <w:i/>
                <w:iCs/>
              </w:rPr>
              <w:t>Čtení není žádná nuda: náměty k rozvíjení čtenářské gramotnosti a radosti ze čtení</w:t>
            </w:r>
            <w:r w:rsidR="007D1130" w:rsidRPr="001661B8">
              <w:t>. Praha: Portál.</w:t>
            </w:r>
          </w:p>
          <w:p w:rsidR="007D1130" w:rsidRPr="001661B8" w:rsidRDefault="007D1130" w:rsidP="00235A60">
            <w:pPr>
              <w:jc w:val="both"/>
            </w:pPr>
            <w:r w:rsidRPr="001661B8">
              <w:t xml:space="preserve">Doležalová, J. (2014). </w:t>
            </w:r>
            <w:r w:rsidRPr="001661B8">
              <w:rPr>
                <w:i/>
              </w:rPr>
              <w:t>Čtenářská gramotnost: práce s textovými informacemi napříč kurikulem</w:t>
            </w:r>
            <w:r w:rsidRPr="001661B8">
              <w:t>. Hradec Králové: Gaudeamus.</w:t>
            </w:r>
          </w:p>
          <w:p w:rsidR="00A6016F" w:rsidRPr="001661B8" w:rsidRDefault="007D1130" w:rsidP="00235A60">
            <w:pPr>
              <w:jc w:val="both"/>
              <w:rPr>
                <w:ins w:id="806" w:author="Hana Navrátilová" w:date="2019-09-24T11:10:00Z"/>
              </w:rPr>
            </w:pPr>
            <w:del w:id="807" w:author="Hana Navrátilová" w:date="2019-09-24T11:10:00Z">
              <w:r w:rsidRPr="001661B8">
                <w:delText xml:space="preserve">Homolová, K. </w:delText>
              </w:r>
            </w:del>
            <w:ins w:id="808" w:author="Hana Navrátilová" w:date="2019-09-24T11:10:00Z">
              <w:r w:rsidR="00A6016F" w:rsidRPr="001661B8">
                <w:t xml:space="preserve">Gavora, P. </w:t>
              </w:r>
              <w:r w:rsidR="00A6016F" w:rsidRPr="001661B8">
                <w:rPr>
                  <w:i/>
                </w:rPr>
                <w:t>Sťažená cesta ku gramotnosti: výskum rodičov, ktorí čítajú deťom len sporadicky.</w:t>
              </w:r>
              <w:r w:rsidR="00A6016F" w:rsidRPr="001661B8">
                <w:t xml:space="preserve"> V recenzním řízení časopisu Gramotnost, pregramotnost, vzdělávání.</w:t>
              </w:r>
            </w:ins>
          </w:p>
          <w:p w:rsidR="007D1130" w:rsidRDefault="00AE5F8F" w:rsidP="00235A60">
            <w:pPr>
              <w:rPr>
                <w:del w:id="809" w:author="Hana Navrátilová" w:date="2019-09-24T11:10:00Z"/>
              </w:rPr>
            </w:pPr>
            <w:moveFromRangeStart w:id="810" w:author="Hana Navrátilová" w:date="2019-09-24T11:10:00Z" w:name="move20215905"/>
            <w:moveFrom w:id="811" w:author="Hana Navrátilová" w:date="2019-09-24T11:10:00Z">
              <w:r w:rsidRPr="001661B8">
                <w:t xml:space="preserve">(2009). </w:t>
              </w:r>
            </w:moveFrom>
            <w:moveFromRangeEnd w:id="810"/>
            <w:del w:id="812" w:author="Hana Navrátilová" w:date="2019-09-24T11:10:00Z">
              <w:r w:rsidR="007D1130" w:rsidRPr="001661B8">
                <w:rPr>
                  <w:i/>
                </w:rPr>
                <w:delText>Čtenářská propedeutika.</w:delText>
              </w:r>
              <w:r w:rsidR="007D1130" w:rsidRPr="001661B8">
                <w:delText xml:space="preserve"> Ostrava: Ostravsk</w:delText>
              </w:r>
              <w:r w:rsidR="007D1130" w:rsidRPr="00944A9E">
                <w:delText>á univerzita.</w:delText>
              </w:r>
            </w:del>
          </w:p>
          <w:p w:rsidR="00AF1F09" w:rsidRPr="00944A9E" w:rsidRDefault="00AF1F09" w:rsidP="00235A60">
            <w:r w:rsidRPr="00A6016F">
              <w:t>Navrátilová, H. (2016). Monologizace učitelových</w:t>
            </w:r>
            <w:r w:rsidRPr="00944A9E">
              <w:t xml:space="preserve"> promluv ve vyučování. </w:t>
            </w:r>
            <w:r w:rsidRPr="00D77530">
              <w:rPr>
                <w:i/>
              </w:rPr>
              <w:t>e-Pedagogium, 3</w:t>
            </w:r>
            <w:r w:rsidRPr="00944A9E">
              <w:t>, 89-100.</w:t>
            </w:r>
          </w:p>
          <w:p w:rsidR="007D1130" w:rsidRPr="00944A9E" w:rsidRDefault="007D1130" w:rsidP="00235A60">
            <w:pPr>
              <w:jc w:val="both"/>
            </w:pPr>
            <w:r w:rsidRPr="00944A9E">
              <w:t xml:space="preserve">Vykoukalová, V., &amp; Wildová, R. (2013). </w:t>
            </w:r>
            <w:r w:rsidRPr="00944A9E">
              <w:rPr>
                <w:i/>
              </w:rPr>
              <w:t>Čtenářská gramotnost žáků 1. stupně a možnosti jejího rozvoje</w:t>
            </w:r>
            <w:r w:rsidRPr="00944A9E">
              <w:t>. Praha: UK, Pedagogická fakulta.</w:t>
            </w:r>
          </w:p>
          <w:p w:rsidR="007D1130" w:rsidRPr="00944A9E" w:rsidRDefault="007D1130" w:rsidP="00E7344C">
            <w:pPr>
              <w:jc w:val="both"/>
              <w:rPr>
                <w:i/>
              </w:rPr>
            </w:pPr>
          </w:p>
          <w:p w:rsidR="007D1130" w:rsidRPr="00944A9E" w:rsidRDefault="007D1130" w:rsidP="00E7344C">
            <w:pPr>
              <w:jc w:val="both"/>
              <w:rPr>
                <w:b/>
              </w:rPr>
            </w:pPr>
            <w:r w:rsidRPr="00944A9E">
              <w:rPr>
                <w:b/>
              </w:rPr>
              <w:t xml:space="preserve">Doporučená literatura: </w:t>
            </w:r>
          </w:p>
          <w:p w:rsidR="007D1130" w:rsidRPr="00944A9E" w:rsidRDefault="007D1130" w:rsidP="00E7344C">
            <w:r w:rsidRPr="00944A9E">
              <w:t xml:space="preserve">Gavora, P., &amp; Zápotočná, O. (eds). (2003). </w:t>
            </w:r>
            <w:r w:rsidRPr="00944A9E">
              <w:rPr>
                <w:i/>
                <w:iCs/>
              </w:rPr>
              <w:t>Gramotnos</w:t>
            </w:r>
            <w:r w:rsidRPr="004311FA">
              <w:rPr>
                <w:i/>
              </w:rPr>
              <w:t>ť</w:t>
            </w:r>
            <w:r w:rsidRPr="00944A9E">
              <w:rPr>
                <w:i/>
                <w:iCs/>
              </w:rPr>
              <w:t>: vývin a možnosti jej didaktického usmer</w:t>
            </w:r>
            <w:r w:rsidRPr="00944A9E">
              <w:rPr>
                <w:i/>
              </w:rPr>
              <w:t>ň</w:t>
            </w:r>
            <w:r w:rsidRPr="00944A9E">
              <w:rPr>
                <w:i/>
                <w:iCs/>
              </w:rPr>
              <w:t>ovania</w:t>
            </w:r>
            <w:r w:rsidRPr="00944A9E">
              <w:t>. Bratislava: UK.</w:t>
            </w:r>
          </w:p>
          <w:p w:rsidR="007D1130" w:rsidRPr="00944A9E" w:rsidRDefault="007D1130" w:rsidP="00E7344C">
            <w:r w:rsidRPr="00944A9E">
              <w:t xml:space="preserve">Lepilová, K. (2014). </w:t>
            </w:r>
            <w:r w:rsidRPr="00944A9E">
              <w:rPr>
                <w:i/>
                <w:iCs/>
              </w:rPr>
              <w:t>Cesty ke čtenářství: vyprávějte si s námi!</w:t>
            </w:r>
            <w:r w:rsidR="00394B59" w:rsidRPr="00944A9E">
              <w:rPr>
                <w:i/>
                <w:iCs/>
              </w:rPr>
              <w:t> </w:t>
            </w:r>
            <w:r w:rsidRPr="00944A9E">
              <w:t>Brno: Edika.</w:t>
            </w:r>
          </w:p>
          <w:p w:rsidR="007D1130" w:rsidRPr="00944A9E" w:rsidRDefault="007D1130" w:rsidP="00E7344C">
            <w:pPr>
              <w:jc w:val="both"/>
            </w:pPr>
          </w:p>
        </w:tc>
      </w:tr>
      <w:tr w:rsidR="007D1130" w:rsidRPr="00944A9E" w:rsidTr="00C90C32">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944A9E" w:rsidRDefault="007D1130" w:rsidP="00E7344C">
            <w:pPr>
              <w:jc w:val="center"/>
              <w:rPr>
                <w:b/>
              </w:rPr>
            </w:pPr>
            <w:r w:rsidRPr="00944A9E">
              <w:rPr>
                <w:b/>
              </w:rPr>
              <w:t>Informace ke kombinované nebo distanční formě</w:t>
            </w:r>
          </w:p>
        </w:tc>
      </w:tr>
      <w:tr w:rsidR="007D1130" w:rsidRPr="00944A9E" w:rsidTr="00E7344C">
        <w:trPr>
          <w:jc w:val="center"/>
        </w:trPr>
        <w:tc>
          <w:tcPr>
            <w:tcW w:w="5670" w:type="dxa"/>
            <w:gridSpan w:val="3"/>
            <w:tcBorders>
              <w:top w:val="single" w:sz="2" w:space="0" w:color="auto"/>
            </w:tcBorders>
            <w:shd w:val="clear" w:color="auto" w:fill="F7CAAC"/>
          </w:tcPr>
          <w:p w:rsidR="007D1130" w:rsidRPr="00944A9E" w:rsidRDefault="007D1130" w:rsidP="00E7344C">
            <w:pPr>
              <w:jc w:val="both"/>
            </w:pPr>
            <w:r w:rsidRPr="00944A9E">
              <w:rPr>
                <w:b/>
              </w:rPr>
              <w:t>Rozsah konzultací (soustředění)</w:t>
            </w:r>
          </w:p>
        </w:tc>
        <w:tc>
          <w:tcPr>
            <w:tcW w:w="709" w:type="dxa"/>
            <w:tcBorders>
              <w:top w:val="single" w:sz="2" w:space="0" w:color="auto"/>
            </w:tcBorders>
          </w:tcPr>
          <w:p w:rsidR="007D1130" w:rsidRPr="00944A9E" w:rsidRDefault="007D1130" w:rsidP="00E7344C">
            <w:pPr>
              <w:jc w:val="both"/>
            </w:pPr>
          </w:p>
        </w:tc>
        <w:tc>
          <w:tcPr>
            <w:tcW w:w="3828" w:type="dxa"/>
            <w:gridSpan w:val="4"/>
            <w:tcBorders>
              <w:top w:val="single" w:sz="2" w:space="0" w:color="auto"/>
            </w:tcBorders>
            <w:shd w:val="clear" w:color="auto" w:fill="F7CAAC"/>
          </w:tcPr>
          <w:p w:rsidR="007D1130" w:rsidRPr="00944A9E" w:rsidRDefault="007D1130" w:rsidP="00E7344C">
            <w:pPr>
              <w:jc w:val="both"/>
              <w:rPr>
                <w:b/>
              </w:rPr>
            </w:pPr>
            <w:r w:rsidRPr="00944A9E">
              <w:rPr>
                <w:b/>
              </w:rPr>
              <w:t xml:space="preserve">hodin </w:t>
            </w:r>
          </w:p>
        </w:tc>
      </w:tr>
      <w:tr w:rsidR="007D1130" w:rsidRPr="00944A9E" w:rsidTr="00727175">
        <w:trPr>
          <w:trHeight w:val="598"/>
          <w:jc w:val="center"/>
        </w:trPr>
        <w:tc>
          <w:tcPr>
            <w:tcW w:w="10207" w:type="dxa"/>
            <w:gridSpan w:val="8"/>
            <w:shd w:val="clear" w:color="auto" w:fill="F7CAAC"/>
          </w:tcPr>
          <w:p w:rsidR="007D1130" w:rsidRPr="00944A9E" w:rsidRDefault="007D1130" w:rsidP="00E7344C">
            <w:pPr>
              <w:jc w:val="both"/>
              <w:rPr>
                <w:b/>
              </w:rPr>
            </w:pPr>
            <w:r w:rsidRPr="00944A9E">
              <w:rPr>
                <w:b/>
              </w:rPr>
              <w:t>Informace o způsobu kontaktu s</w:t>
            </w:r>
            <w:r w:rsidR="00394B59" w:rsidRPr="00944A9E">
              <w:rPr>
                <w:b/>
              </w:rPr>
              <w:t> </w:t>
            </w:r>
            <w:r w:rsidRPr="00944A9E">
              <w:rPr>
                <w:b/>
              </w:rPr>
              <w:t>vyučujícím</w:t>
            </w:r>
          </w:p>
        </w:tc>
      </w:tr>
      <w:tr w:rsidR="007D1130" w:rsidRPr="00944A9E" w:rsidTr="00C90C32">
        <w:trPr>
          <w:trHeight w:val="141"/>
          <w:jc w:val="center"/>
        </w:trPr>
        <w:tc>
          <w:tcPr>
            <w:tcW w:w="10207" w:type="dxa"/>
            <w:gridSpan w:val="8"/>
          </w:tcPr>
          <w:p w:rsidR="003B651A" w:rsidRDefault="003B651A" w:rsidP="00E7344C">
            <w:pPr>
              <w:jc w:val="both"/>
            </w:pPr>
          </w:p>
          <w:p w:rsidR="003B651A" w:rsidRPr="00944A9E" w:rsidRDefault="003B651A" w:rsidP="00E7344C">
            <w:pPr>
              <w:jc w:val="both"/>
            </w:pPr>
          </w:p>
        </w:tc>
      </w:tr>
    </w:tbl>
    <w:p w:rsidR="00AA51E7" w:rsidRDefault="00CD2F6C">
      <w:pPr>
        <w:rPr>
          <w:ins w:id="813"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6133D7" w:rsidRPr="00944A9E" w:rsidTr="00C90C32">
        <w:trPr>
          <w:jc w:val="center"/>
        </w:trPr>
        <w:tc>
          <w:tcPr>
            <w:tcW w:w="10207" w:type="dxa"/>
            <w:gridSpan w:val="8"/>
            <w:tcBorders>
              <w:bottom w:val="double" w:sz="4" w:space="0" w:color="auto"/>
            </w:tcBorders>
            <w:shd w:val="clear" w:color="auto" w:fill="BDD6EE"/>
          </w:tcPr>
          <w:p w:rsidR="006133D7" w:rsidRPr="00944A9E" w:rsidRDefault="006133D7" w:rsidP="00B01804">
            <w:pPr>
              <w:tabs>
                <w:tab w:val="left" w:pos="8018"/>
                <w:tab w:val="left" w:pos="8456"/>
              </w:tabs>
              <w:jc w:val="both"/>
              <w:rPr>
                <w:b/>
                <w:bCs/>
                <w:sz w:val="28"/>
                <w:szCs w:val="28"/>
              </w:rPr>
            </w:pPr>
            <w:r w:rsidRPr="00944A9E">
              <w:br w:type="page"/>
            </w:r>
            <w:r w:rsidRPr="00944A9E">
              <w:rPr>
                <w:b/>
                <w:bCs/>
                <w:sz w:val="28"/>
                <w:szCs w:val="28"/>
              </w:rPr>
              <w:t>B-III – Charakteristika studijního předmětu</w:t>
            </w:r>
          </w:p>
        </w:tc>
      </w:tr>
      <w:tr w:rsidR="006133D7" w:rsidRPr="00944A9E" w:rsidTr="00E7344C">
        <w:trPr>
          <w:jc w:val="center"/>
        </w:trPr>
        <w:tc>
          <w:tcPr>
            <w:tcW w:w="3474" w:type="dxa"/>
            <w:tcBorders>
              <w:top w:val="double" w:sz="4" w:space="0" w:color="auto"/>
            </w:tcBorders>
            <w:shd w:val="clear" w:color="auto" w:fill="F7CAAC"/>
          </w:tcPr>
          <w:p w:rsidR="006133D7" w:rsidRPr="00944A9E" w:rsidRDefault="006133D7" w:rsidP="00E7344C">
            <w:pPr>
              <w:jc w:val="both"/>
              <w:rPr>
                <w:b/>
                <w:bCs/>
              </w:rPr>
            </w:pPr>
            <w:r w:rsidRPr="00944A9E">
              <w:rPr>
                <w:b/>
                <w:bCs/>
              </w:rPr>
              <w:t>Název studijního předmětu</w:t>
            </w:r>
          </w:p>
        </w:tc>
        <w:tc>
          <w:tcPr>
            <w:tcW w:w="6733" w:type="dxa"/>
            <w:gridSpan w:val="7"/>
            <w:tcBorders>
              <w:top w:val="double" w:sz="4" w:space="0" w:color="auto"/>
            </w:tcBorders>
          </w:tcPr>
          <w:p w:rsidR="006133D7" w:rsidRPr="00944A9E" w:rsidRDefault="006133D7" w:rsidP="00E7344C">
            <w:pPr>
              <w:jc w:val="both"/>
            </w:pPr>
            <w:r w:rsidRPr="00944A9E">
              <w:t>Základy ICT v primárním vzdělávání</w:t>
            </w:r>
          </w:p>
        </w:tc>
      </w:tr>
      <w:tr w:rsidR="006133D7" w:rsidRPr="00944A9E" w:rsidTr="00E7344C">
        <w:trPr>
          <w:jc w:val="center"/>
        </w:trPr>
        <w:tc>
          <w:tcPr>
            <w:tcW w:w="3474" w:type="dxa"/>
            <w:shd w:val="clear" w:color="auto" w:fill="F7CAAC"/>
          </w:tcPr>
          <w:p w:rsidR="006133D7" w:rsidRPr="00944A9E" w:rsidRDefault="006133D7" w:rsidP="00E7344C">
            <w:pPr>
              <w:jc w:val="both"/>
              <w:rPr>
                <w:b/>
                <w:bCs/>
              </w:rPr>
            </w:pPr>
            <w:r w:rsidRPr="00944A9E">
              <w:rPr>
                <w:b/>
                <w:bCs/>
              </w:rPr>
              <w:t>Typ předmětu</w:t>
            </w:r>
          </w:p>
        </w:tc>
        <w:tc>
          <w:tcPr>
            <w:tcW w:w="3411" w:type="dxa"/>
            <w:gridSpan w:val="4"/>
          </w:tcPr>
          <w:p w:rsidR="006133D7" w:rsidRPr="00944A9E" w:rsidRDefault="006133D7" w:rsidP="00E7344C">
            <w:pPr>
              <w:jc w:val="both"/>
            </w:pPr>
            <w:r w:rsidRPr="00944A9E">
              <w:t>povinně volitelný, PZ</w:t>
            </w:r>
          </w:p>
        </w:tc>
        <w:tc>
          <w:tcPr>
            <w:tcW w:w="2694" w:type="dxa"/>
            <w:gridSpan w:val="2"/>
            <w:shd w:val="clear" w:color="auto" w:fill="F7CAAC"/>
          </w:tcPr>
          <w:p w:rsidR="006133D7" w:rsidRPr="00944A9E" w:rsidRDefault="006133D7" w:rsidP="00E7344C">
            <w:pPr>
              <w:jc w:val="both"/>
            </w:pPr>
            <w:r w:rsidRPr="00944A9E">
              <w:rPr>
                <w:b/>
                <w:bCs/>
              </w:rPr>
              <w:t>doporučený ročník / semestr</w:t>
            </w:r>
          </w:p>
        </w:tc>
        <w:tc>
          <w:tcPr>
            <w:tcW w:w="628" w:type="dxa"/>
          </w:tcPr>
          <w:p w:rsidR="006133D7" w:rsidRPr="00944A9E" w:rsidRDefault="006133D7" w:rsidP="00E7344C">
            <w:pPr>
              <w:jc w:val="both"/>
            </w:pPr>
            <w:r w:rsidRPr="00944A9E">
              <w:t>1/LS</w:t>
            </w:r>
          </w:p>
        </w:tc>
      </w:tr>
      <w:tr w:rsidR="006133D7" w:rsidRPr="00944A9E" w:rsidTr="00E7344C">
        <w:trPr>
          <w:jc w:val="center"/>
        </w:trPr>
        <w:tc>
          <w:tcPr>
            <w:tcW w:w="3474" w:type="dxa"/>
            <w:shd w:val="clear" w:color="auto" w:fill="F7CAAC"/>
          </w:tcPr>
          <w:p w:rsidR="006133D7" w:rsidRPr="00944A9E" w:rsidRDefault="006133D7" w:rsidP="00E7344C">
            <w:pPr>
              <w:jc w:val="both"/>
              <w:rPr>
                <w:b/>
                <w:bCs/>
              </w:rPr>
            </w:pPr>
            <w:r w:rsidRPr="00944A9E">
              <w:rPr>
                <w:b/>
                <w:bCs/>
              </w:rPr>
              <w:t>Rozsah studijního předmětu</w:t>
            </w:r>
          </w:p>
        </w:tc>
        <w:tc>
          <w:tcPr>
            <w:tcW w:w="2196" w:type="dxa"/>
            <w:gridSpan w:val="2"/>
          </w:tcPr>
          <w:p w:rsidR="006133D7" w:rsidRPr="00944A9E" w:rsidRDefault="006133D7" w:rsidP="00E7344C">
            <w:pPr>
              <w:jc w:val="both"/>
            </w:pPr>
            <w:r w:rsidRPr="00944A9E">
              <w:t>28c</w:t>
            </w:r>
          </w:p>
        </w:tc>
        <w:tc>
          <w:tcPr>
            <w:tcW w:w="709" w:type="dxa"/>
            <w:shd w:val="clear" w:color="auto" w:fill="F7CAAC"/>
          </w:tcPr>
          <w:p w:rsidR="006133D7" w:rsidRPr="00944A9E" w:rsidRDefault="006133D7" w:rsidP="00E7344C">
            <w:pPr>
              <w:jc w:val="both"/>
              <w:rPr>
                <w:b/>
                <w:bCs/>
              </w:rPr>
            </w:pPr>
            <w:r w:rsidRPr="00944A9E">
              <w:rPr>
                <w:b/>
                <w:bCs/>
              </w:rPr>
              <w:t xml:space="preserve">hod. </w:t>
            </w:r>
          </w:p>
        </w:tc>
        <w:tc>
          <w:tcPr>
            <w:tcW w:w="506" w:type="dxa"/>
          </w:tcPr>
          <w:p w:rsidR="006133D7" w:rsidRPr="00944A9E" w:rsidRDefault="006133D7" w:rsidP="00E7344C">
            <w:pPr>
              <w:jc w:val="both"/>
            </w:pPr>
            <w:r w:rsidRPr="00944A9E">
              <w:t>28</w:t>
            </w:r>
          </w:p>
        </w:tc>
        <w:tc>
          <w:tcPr>
            <w:tcW w:w="2155" w:type="dxa"/>
            <w:shd w:val="clear" w:color="auto" w:fill="F7CAAC"/>
          </w:tcPr>
          <w:p w:rsidR="006133D7" w:rsidRPr="00944A9E" w:rsidRDefault="006133D7" w:rsidP="00E7344C">
            <w:pPr>
              <w:jc w:val="both"/>
              <w:rPr>
                <w:b/>
                <w:bCs/>
              </w:rPr>
            </w:pPr>
            <w:r w:rsidRPr="00944A9E">
              <w:rPr>
                <w:b/>
                <w:bCs/>
              </w:rPr>
              <w:t>kreditů</w:t>
            </w:r>
          </w:p>
        </w:tc>
        <w:tc>
          <w:tcPr>
            <w:tcW w:w="1167" w:type="dxa"/>
            <w:gridSpan w:val="2"/>
          </w:tcPr>
          <w:p w:rsidR="006133D7" w:rsidRPr="00944A9E" w:rsidRDefault="006133D7" w:rsidP="00E7344C">
            <w:pPr>
              <w:jc w:val="both"/>
            </w:pPr>
            <w:r w:rsidRPr="00944A9E">
              <w:t>2</w:t>
            </w:r>
          </w:p>
        </w:tc>
      </w:tr>
      <w:tr w:rsidR="006133D7" w:rsidRPr="00944A9E" w:rsidTr="00E7344C">
        <w:trPr>
          <w:jc w:val="center"/>
        </w:trPr>
        <w:tc>
          <w:tcPr>
            <w:tcW w:w="3474" w:type="dxa"/>
            <w:shd w:val="clear" w:color="auto" w:fill="F7CAAC"/>
          </w:tcPr>
          <w:p w:rsidR="006133D7" w:rsidRPr="00944A9E" w:rsidRDefault="006133D7" w:rsidP="00E7344C">
            <w:pPr>
              <w:jc w:val="both"/>
              <w:rPr>
                <w:b/>
                <w:bCs/>
              </w:rPr>
            </w:pPr>
            <w:r w:rsidRPr="00944A9E">
              <w:rPr>
                <w:b/>
                <w:bCs/>
              </w:rPr>
              <w:t>Prerekvizity, korekvizity, ekvivalence</w:t>
            </w:r>
          </w:p>
        </w:tc>
        <w:tc>
          <w:tcPr>
            <w:tcW w:w="6733" w:type="dxa"/>
            <w:gridSpan w:val="7"/>
          </w:tcPr>
          <w:p w:rsidR="006133D7" w:rsidRPr="00944A9E" w:rsidRDefault="006133D7" w:rsidP="00E7344C">
            <w:pPr>
              <w:jc w:val="both"/>
            </w:pPr>
          </w:p>
        </w:tc>
      </w:tr>
      <w:tr w:rsidR="006133D7" w:rsidRPr="00944A9E" w:rsidTr="00E7344C">
        <w:trPr>
          <w:jc w:val="center"/>
        </w:trPr>
        <w:tc>
          <w:tcPr>
            <w:tcW w:w="3474" w:type="dxa"/>
            <w:shd w:val="clear" w:color="auto" w:fill="F7CAAC"/>
          </w:tcPr>
          <w:p w:rsidR="006133D7" w:rsidRPr="00944A9E" w:rsidRDefault="006133D7" w:rsidP="00E7344C">
            <w:pPr>
              <w:jc w:val="both"/>
              <w:rPr>
                <w:b/>
                <w:bCs/>
              </w:rPr>
            </w:pPr>
            <w:r w:rsidRPr="00944A9E">
              <w:rPr>
                <w:b/>
                <w:bCs/>
              </w:rPr>
              <w:t>Způsob ověření studijních výsledků</w:t>
            </w:r>
          </w:p>
        </w:tc>
        <w:tc>
          <w:tcPr>
            <w:tcW w:w="3411" w:type="dxa"/>
            <w:gridSpan w:val="4"/>
          </w:tcPr>
          <w:p w:rsidR="006133D7" w:rsidRPr="00944A9E" w:rsidRDefault="006133D7" w:rsidP="00E7344C">
            <w:pPr>
              <w:jc w:val="both"/>
            </w:pPr>
            <w:r w:rsidRPr="00944A9E">
              <w:t>zápočet</w:t>
            </w:r>
          </w:p>
        </w:tc>
        <w:tc>
          <w:tcPr>
            <w:tcW w:w="2155" w:type="dxa"/>
            <w:shd w:val="clear" w:color="auto" w:fill="F7CAAC"/>
          </w:tcPr>
          <w:p w:rsidR="006133D7" w:rsidRPr="00944A9E" w:rsidRDefault="006133D7" w:rsidP="00E7344C">
            <w:pPr>
              <w:jc w:val="both"/>
              <w:rPr>
                <w:b/>
                <w:bCs/>
              </w:rPr>
            </w:pPr>
            <w:r w:rsidRPr="00944A9E">
              <w:rPr>
                <w:b/>
                <w:bCs/>
              </w:rPr>
              <w:t>Forma výuky</w:t>
            </w:r>
          </w:p>
        </w:tc>
        <w:tc>
          <w:tcPr>
            <w:tcW w:w="1167" w:type="dxa"/>
            <w:gridSpan w:val="2"/>
          </w:tcPr>
          <w:p w:rsidR="006133D7" w:rsidRPr="00944A9E" w:rsidRDefault="006133D7" w:rsidP="00E7344C">
            <w:pPr>
              <w:jc w:val="both"/>
            </w:pPr>
            <w:r w:rsidRPr="00944A9E">
              <w:t>cvičení</w:t>
            </w:r>
          </w:p>
        </w:tc>
      </w:tr>
      <w:tr w:rsidR="006133D7" w:rsidRPr="00944A9E" w:rsidTr="00E7344C">
        <w:trPr>
          <w:jc w:val="center"/>
        </w:trPr>
        <w:tc>
          <w:tcPr>
            <w:tcW w:w="3474" w:type="dxa"/>
            <w:shd w:val="clear" w:color="auto" w:fill="F7CAAC"/>
          </w:tcPr>
          <w:p w:rsidR="006133D7" w:rsidRPr="00944A9E" w:rsidRDefault="006133D7" w:rsidP="00E7344C">
            <w:pPr>
              <w:jc w:val="both"/>
              <w:rPr>
                <w:b/>
                <w:bCs/>
              </w:rPr>
            </w:pPr>
            <w:r w:rsidRPr="00944A9E">
              <w:rPr>
                <w:b/>
                <w:bCs/>
              </w:rPr>
              <w:t>Forma způsobu ověření studijních výsledků a další požadavky na studenta</w:t>
            </w:r>
          </w:p>
        </w:tc>
        <w:tc>
          <w:tcPr>
            <w:tcW w:w="6733" w:type="dxa"/>
            <w:gridSpan w:val="7"/>
            <w:tcBorders>
              <w:bottom w:val="nil"/>
            </w:tcBorders>
          </w:tcPr>
          <w:p w:rsidR="006133D7" w:rsidRPr="00944A9E" w:rsidRDefault="006133D7" w:rsidP="00E7344C">
            <w:pPr>
              <w:jc w:val="both"/>
            </w:pPr>
            <w:r w:rsidRPr="00944A9E">
              <w:t>Absolvování 1 průběžného testu (min. 60%), zpracování a prezentace seminární práce na téma zadané vyučujícím.</w:t>
            </w:r>
          </w:p>
        </w:tc>
      </w:tr>
      <w:tr w:rsidR="006133D7" w:rsidRPr="00944A9E" w:rsidTr="00C90C32">
        <w:trPr>
          <w:trHeight w:val="88"/>
          <w:jc w:val="center"/>
        </w:trPr>
        <w:tc>
          <w:tcPr>
            <w:tcW w:w="10207" w:type="dxa"/>
            <w:gridSpan w:val="8"/>
            <w:tcBorders>
              <w:top w:val="nil"/>
            </w:tcBorders>
          </w:tcPr>
          <w:p w:rsidR="006133D7" w:rsidRPr="00944A9E" w:rsidRDefault="006133D7" w:rsidP="00E7344C">
            <w:pPr>
              <w:jc w:val="both"/>
            </w:pPr>
          </w:p>
        </w:tc>
      </w:tr>
      <w:tr w:rsidR="006133D7" w:rsidRPr="00944A9E" w:rsidTr="00E7344C">
        <w:trPr>
          <w:trHeight w:val="197"/>
          <w:jc w:val="center"/>
        </w:trPr>
        <w:tc>
          <w:tcPr>
            <w:tcW w:w="3474" w:type="dxa"/>
            <w:tcBorders>
              <w:top w:val="nil"/>
            </w:tcBorders>
            <w:shd w:val="clear" w:color="auto" w:fill="F7CAAC"/>
          </w:tcPr>
          <w:p w:rsidR="006133D7" w:rsidRPr="00944A9E" w:rsidRDefault="006133D7" w:rsidP="00E7344C">
            <w:pPr>
              <w:jc w:val="both"/>
              <w:rPr>
                <w:b/>
                <w:bCs/>
              </w:rPr>
            </w:pPr>
            <w:r w:rsidRPr="00944A9E">
              <w:rPr>
                <w:b/>
                <w:bCs/>
              </w:rPr>
              <w:t>Garant předmětu</w:t>
            </w:r>
          </w:p>
        </w:tc>
        <w:tc>
          <w:tcPr>
            <w:tcW w:w="6733" w:type="dxa"/>
            <w:gridSpan w:val="7"/>
            <w:tcBorders>
              <w:top w:val="nil"/>
            </w:tcBorders>
          </w:tcPr>
          <w:p w:rsidR="006133D7" w:rsidRPr="00944A9E" w:rsidRDefault="006133D7" w:rsidP="00E7344C">
            <w:r w:rsidRPr="00944A9E">
              <w:t>PhDr. Roman Bož</w:t>
            </w:r>
            <w:r w:rsidR="00FA30BC" w:rsidRPr="00944A9E">
              <w:t>i</w:t>
            </w:r>
            <w:r w:rsidRPr="00944A9E">
              <w:t>k, Ph</w:t>
            </w:r>
            <w:r w:rsidR="00B872BD">
              <w:t>.</w:t>
            </w:r>
            <w:r w:rsidRPr="00944A9E">
              <w:t>D.</w:t>
            </w:r>
          </w:p>
        </w:tc>
      </w:tr>
      <w:tr w:rsidR="006133D7" w:rsidRPr="00944A9E" w:rsidTr="00E7344C">
        <w:trPr>
          <w:trHeight w:val="543"/>
          <w:jc w:val="center"/>
        </w:trPr>
        <w:tc>
          <w:tcPr>
            <w:tcW w:w="3474" w:type="dxa"/>
            <w:tcBorders>
              <w:top w:val="nil"/>
            </w:tcBorders>
            <w:shd w:val="clear" w:color="auto" w:fill="F7CAAC"/>
          </w:tcPr>
          <w:p w:rsidR="006133D7" w:rsidRPr="00944A9E" w:rsidRDefault="006133D7" w:rsidP="00E7344C">
            <w:pPr>
              <w:jc w:val="both"/>
              <w:rPr>
                <w:b/>
                <w:bCs/>
              </w:rPr>
            </w:pPr>
            <w:r w:rsidRPr="00944A9E">
              <w:rPr>
                <w:b/>
                <w:bCs/>
              </w:rPr>
              <w:t>Zapojení garanta do výuky předmětu</w:t>
            </w:r>
          </w:p>
        </w:tc>
        <w:tc>
          <w:tcPr>
            <w:tcW w:w="6733" w:type="dxa"/>
            <w:gridSpan w:val="7"/>
            <w:tcBorders>
              <w:top w:val="nil"/>
            </w:tcBorders>
          </w:tcPr>
          <w:p w:rsidR="006133D7" w:rsidRPr="001661B8" w:rsidRDefault="006133D7" w:rsidP="00E7344C">
            <w:pPr>
              <w:jc w:val="both"/>
            </w:pPr>
            <w:r w:rsidRPr="001661B8">
              <w:t>cvičící</w:t>
            </w:r>
          </w:p>
        </w:tc>
      </w:tr>
      <w:tr w:rsidR="006133D7" w:rsidRPr="00944A9E" w:rsidTr="00E7344C">
        <w:trPr>
          <w:trHeight w:val="172"/>
          <w:jc w:val="center"/>
        </w:trPr>
        <w:tc>
          <w:tcPr>
            <w:tcW w:w="3474" w:type="dxa"/>
            <w:shd w:val="clear" w:color="auto" w:fill="F7CAAC"/>
          </w:tcPr>
          <w:p w:rsidR="006133D7" w:rsidRPr="00944A9E" w:rsidRDefault="006133D7" w:rsidP="00E7344C">
            <w:pPr>
              <w:jc w:val="both"/>
              <w:rPr>
                <w:b/>
                <w:bCs/>
              </w:rPr>
            </w:pPr>
            <w:r w:rsidRPr="00944A9E">
              <w:rPr>
                <w:b/>
                <w:bCs/>
              </w:rPr>
              <w:t>Vyučující</w:t>
            </w:r>
          </w:p>
        </w:tc>
        <w:tc>
          <w:tcPr>
            <w:tcW w:w="6733" w:type="dxa"/>
            <w:gridSpan w:val="7"/>
            <w:tcBorders>
              <w:bottom w:val="nil"/>
            </w:tcBorders>
            <w:shd w:val="clear" w:color="auto" w:fill="auto"/>
          </w:tcPr>
          <w:p w:rsidR="006133D7" w:rsidRPr="001661B8" w:rsidRDefault="006133D7" w:rsidP="00E7344C">
            <w:r w:rsidRPr="001661B8">
              <w:t>PhDr. Roman Bož</w:t>
            </w:r>
            <w:r w:rsidR="00FA30BC" w:rsidRPr="001661B8">
              <w:t>i</w:t>
            </w:r>
            <w:r w:rsidRPr="001661B8">
              <w:t>k, Ph</w:t>
            </w:r>
            <w:r w:rsidR="00B872BD" w:rsidRPr="001661B8">
              <w:t>.</w:t>
            </w:r>
            <w:r w:rsidR="00FB61C7" w:rsidRPr="001661B8">
              <w:t xml:space="preserve">D. </w:t>
            </w:r>
            <w:del w:id="814" w:author="Hana Navrátilová" w:date="2019-09-24T11:10:00Z">
              <w:r w:rsidRPr="001661B8">
                <w:delText>(100</w:delText>
              </w:r>
            </w:del>
            <w:ins w:id="815" w:author="Hana Navrátilová" w:date="2019-09-24T11:10:00Z">
              <w:r w:rsidR="00FB61C7" w:rsidRPr="001661B8">
                <w:t>(50</w:t>
              </w:r>
              <w:r w:rsidRPr="001661B8">
                <w:t>%)</w:t>
              </w:r>
              <w:r w:rsidR="00FB61C7" w:rsidRPr="001661B8">
                <w:t xml:space="preserve">, </w:t>
              </w:r>
              <w:r w:rsidR="00741511" w:rsidRPr="001661B8">
                <w:t>Ing. Jan Kolek</w:t>
              </w:r>
              <w:r w:rsidR="00FB61C7" w:rsidRPr="001661B8">
                <w:t xml:space="preserve"> (50</w:t>
              </w:r>
            </w:ins>
            <w:r w:rsidR="00FB61C7" w:rsidRPr="001661B8">
              <w:t>%)</w:t>
            </w:r>
          </w:p>
          <w:p w:rsidR="006133D7" w:rsidRPr="001661B8" w:rsidRDefault="006133D7" w:rsidP="00E7344C"/>
        </w:tc>
      </w:tr>
      <w:tr w:rsidR="006133D7" w:rsidRPr="00944A9E" w:rsidTr="00C90C32">
        <w:trPr>
          <w:trHeight w:val="554"/>
          <w:jc w:val="center"/>
        </w:trPr>
        <w:tc>
          <w:tcPr>
            <w:tcW w:w="10207" w:type="dxa"/>
            <w:gridSpan w:val="8"/>
            <w:tcBorders>
              <w:top w:val="nil"/>
            </w:tcBorders>
          </w:tcPr>
          <w:p w:rsidR="006133D7" w:rsidRPr="001661B8" w:rsidRDefault="006133D7" w:rsidP="00E7344C">
            <w:pPr>
              <w:jc w:val="both"/>
            </w:pPr>
          </w:p>
        </w:tc>
      </w:tr>
      <w:tr w:rsidR="006133D7" w:rsidRPr="00944A9E" w:rsidTr="00E7344C">
        <w:trPr>
          <w:jc w:val="center"/>
        </w:trPr>
        <w:tc>
          <w:tcPr>
            <w:tcW w:w="3474" w:type="dxa"/>
            <w:shd w:val="clear" w:color="auto" w:fill="F7CAAC"/>
          </w:tcPr>
          <w:p w:rsidR="006133D7" w:rsidRPr="00944A9E" w:rsidRDefault="006133D7" w:rsidP="00E7344C">
            <w:pPr>
              <w:jc w:val="both"/>
              <w:rPr>
                <w:b/>
                <w:bCs/>
              </w:rPr>
            </w:pPr>
            <w:r w:rsidRPr="00944A9E">
              <w:rPr>
                <w:b/>
                <w:bCs/>
              </w:rPr>
              <w:t>Stručná anotace předmětu</w:t>
            </w:r>
          </w:p>
        </w:tc>
        <w:tc>
          <w:tcPr>
            <w:tcW w:w="6733" w:type="dxa"/>
            <w:gridSpan w:val="7"/>
            <w:tcBorders>
              <w:bottom w:val="nil"/>
            </w:tcBorders>
          </w:tcPr>
          <w:p w:rsidR="006133D7" w:rsidRPr="00944A9E" w:rsidRDefault="006133D7" w:rsidP="00E7344C">
            <w:pPr>
              <w:jc w:val="both"/>
            </w:pPr>
          </w:p>
        </w:tc>
      </w:tr>
      <w:tr w:rsidR="006133D7" w:rsidRPr="00944A9E" w:rsidTr="00C90C32">
        <w:trPr>
          <w:trHeight w:val="3938"/>
          <w:jc w:val="center"/>
        </w:trPr>
        <w:tc>
          <w:tcPr>
            <w:tcW w:w="10207" w:type="dxa"/>
            <w:gridSpan w:val="8"/>
            <w:tcBorders>
              <w:top w:val="nil"/>
              <w:bottom w:val="single" w:sz="12" w:space="0" w:color="auto"/>
            </w:tcBorders>
          </w:tcPr>
          <w:p w:rsidR="006133D7" w:rsidRPr="00944A9E" w:rsidRDefault="006133D7" w:rsidP="00E7344C">
            <w:pPr>
              <w:jc w:val="both"/>
              <w:rPr>
                <w:lang w:val="sk-SK"/>
              </w:rPr>
            </w:pPr>
          </w:p>
          <w:p w:rsidR="006133D7" w:rsidRPr="00944A9E" w:rsidRDefault="006133D7" w:rsidP="00E7344C">
            <w:pPr>
              <w:jc w:val="both"/>
              <w:rPr>
                <w:lang w:val="sk-SK"/>
              </w:rPr>
            </w:pPr>
            <w:r w:rsidRPr="00944A9E">
              <w:rPr>
                <w:lang w:val="sk-SK"/>
              </w:rPr>
              <w:t xml:space="preserve">Význam ICT v primárním vzdělávání. </w:t>
            </w:r>
          </w:p>
          <w:p w:rsidR="006133D7" w:rsidRPr="00944A9E" w:rsidRDefault="006133D7" w:rsidP="00E7344C">
            <w:pPr>
              <w:jc w:val="both"/>
              <w:rPr>
                <w:lang w:val="sk-SK"/>
              </w:rPr>
            </w:pPr>
            <w:r w:rsidRPr="00944A9E">
              <w:rPr>
                <w:lang w:val="sk-SK"/>
              </w:rPr>
              <w:t>Historie počítačů.</w:t>
            </w:r>
          </w:p>
          <w:p w:rsidR="006133D7" w:rsidRPr="00944A9E" w:rsidRDefault="006133D7" w:rsidP="00E7344C">
            <w:pPr>
              <w:jc w:val="both"/>
              <w:rPr>
                <w:lang w:val="sk-SK"/>
              </w:rPr>
            </w:pPr>
            <w:r w:rsidRPr="00944A9E">
              <w:rPr>
                <w:lang w:val="sk-SK"/>
              </w:rPr>
              <w:t>Základní komponenty PC.</w:t>
            </w:r>
          </w:p>
          <w:p w:rsidR="006133D7" w:rsidRPr="00944A9E" w:rsidRDefault="006133D7" w:rsidP="00E7344C">
            <w:pPr>
              <w:jc w:val="both"/>
              <w:rPr>
                <w:lang w:val="sk-SK"/>
              </w:rPr>
            </w:pPr>
            <w:r w:rsidRPr="00944A9E">
              <w:rPr>
                <w:lang w:val="sk-SK"/>
              </w:rPr>
              <w:t>Periferní zařízení.</w:t>
            </w:r>
          </w:p>
          <w:p w:rsidR="006133D7" w:rsidRPr="00944A9E" w:rsidRDefault="006133D7" w:rsidP="00E7344C">
            <w:pPr>
              <w:jc w:val="both"/>
              <w:rPr>
                <w:lang w:val="sk-SK"/>
              </w:rPr>
            </w:pPr>
            <w:r w:rsidRPr="00944A9E">
              <w:rPr>
                <w:lang w:val="sk-SK"/>
              </w:rPr>
              <w:t>Operační systém.</w:t>
            </w:r>
          </w:p>
          <w:p w:rsidR="006133D7" w:rsidRPr="00944A9E" w:rsidRDefault="006133D7" w:rsidP="00E7344C">
            <w:pPr>
              <w:jc w:val="both"/>
              <w:rPr>
                <w:lang w:val="sk-SK"/>
              </w:rPr>
            </w:pPr>
            <w:r w:rsidRPr="00944A9E">
              <w:rPr>
                <w:lang w:val="sk-SK"/>
              </w:rPr>
              <w:t>Informace, data, bezpečnost.</w:t>
            </w:r>
          </w:p>
          <w:p w:rsidR="006133D7" w:rsidRPr="00944A9E" w:rsidRDefault="006133D7" w:rsidP="00E7344C">
            <w:pPr>
              <w:jc w:val="both"/>
            </w:pPr>
            <w:r w:rsidRPr="00944A9E">
              <w:rPr>
                <w:lang w:val="sk-SK"/>
              </w:rPr>
              <w:t>Základní aplikační programové vybavení.</w:t>
            </w:r>
          </w:p>
          <w:p w:rsidR="006133D7" w:rsidRPr="00944A9E" w:rsidRDefault="006133D7" w:rsidP="00E7344C">
            <w:pPr>
              <w:jc w:val="both"/>
              <w:rPr>
                <w:lang w:val="sk-SK"/>
              </w:rPr>
            </w:pPr>
            <w:r w:rsidRPr="00944A9E">
              <w:t>Viry</w:t>
            </w:r>
            <w:r w:rsidRPr="00944A9E">
              <w:rPr>
                <w:lang w:val="sk-SK"/>
              </w:rPr>
              <w:t>,</w:t>
            </w:r>
            <w:r w:rsidRPr="00944A9E">
              <w:t xml:space="preserve"> antivirová</w:t>
            </w:r>
            <w:r w:rsidRPr="00944A9E">
              <w:rPr>
                <w:lang w:val="sk-SK"/>
              </w:rPr>
              <w:t xml:space="preserve"> ochrana.</w:t>
            </w:r>
          </w:p>
          <w:p w:rsidR="006133D7" w:rsidRPr="00944A9E" w:rsidRDefault="006133D7" w:rsidP="00E7344C">
            <w:pPr>
              <w:jc w:val="both"/>
              <w:rPr>
                <w:lang w:val="sk-SK"/>
              </w:rPr>
            </w:pPr>
            <w:r w:rsidRPr="00944A9E">
              <w:rPr>
                <w:lang w:val="sk-SK"/>
              </w:rPr>
              <w:t xml:space="preserve">Hardware (HW) </w:t>
            </w:r>
            <w:r w:rsidR="009E6F79" w:rsidRPr="00944A9E">
              <w:t>–</w:t>
            </w:r>
            <w:r w:rsidRPr="00944A9E">
              <w:rPr>
                <w:lang w:val="sk-SK"/>
              </w:rPr>
              <w:t xml:space="preserve"> vybavení počítače, od procesoru, přes monitor po tiskárnu.</w:t>
            </w:r>
          </w:p>
          <w:p w:rsidR="006133D7" w:rsidRPr="00944A9E" w:rsidRDefault="006133D7" w:rsidP="00E7344C">
            <w:pPr>
              <w:jc w:val="both"/>
              <w:rPr>
                <w:lang w:val="sk-SK"/>
              </w:rPr>
            </w:pPr>
            <w:r w:rsidRPr="00944A9E">
              <w:rPr>
                <w:lang w:val="sk-SK"/>
              </w:rPr>
              <w:t xml:space="preserve">Software (SW) </w:t>
            </w:r>
            <w:r w:rsidR="009E6F79" w:rsidRPr="00944A9E">
              <w:t>–</w:t>
            </w:r>
            <w:r w:rsidRPr="00944A9E">
              <w:rPr>
                <w:lang w:val="sk-SK"/>
              </w:rPr>
              <w:t xml:space="preserve"> programové vybavení počítače:</w:t>
            </w:r>
            <w:r w:rsidRPr="00944A9E">
              <w:t xml:space="preserve"> firmware</w:t>
            </w:r>
            <w:r w:rsidRPr="00944A9E">
              <w:rPr>
                <w:lang w:val="sk-SK"/>
              </w:rPr>
              <w:t>, operační systém (OS),</w:t>
            </w:r>
            <w:r w:rsidRPr="00944A9E">
              <w:t xml:space="preserve"> aplikace</w:t>
            </w:r>
            <w:r w:rsidRPr="00944A9E">
              <w:rPr>
                <w:lang w:val="sk-SK"/>
              </w:rPr>
              <w:t>.</w:t>
            </w:r>
          </w:p>
          <w:p w:rsidR="006133D7" w:rsidRPr="00944A9E" w:rsidRDefault="006133D7" w:rsidP="00E7344C">
            <w:pPr>
              <w:jc w:val="both"/>
              <w:rPr>
                <w:lang w:val="sk-SK"/>
              </w:rPr>
            </w:pPr>
            <w:r w:rsidRPr="00944A9E">
              <w:rPr>
                <w:lang w:val="sk-SK"/>
              </w:rPr>
              <w:t xml:space="preserve">Grafická, zvuková, síťová komunikace. </w:t>
            </w:r>
          </w:p>
          <w:p w:rsidR="006133D7" w:rsidRPr="00944A9E" w:rsidRDefault="006133D7" w:rsidP="00E7344C">
            <w:pPr>
              <w:jc w:val="both"/>
              <w:rPr>
                <w:lang w:val="sk-SK"/>
              </w:rPr>
            </w:pPr>
            <w:r w:rsidRPr="00944A9E">
              <w:rPr>
                <w:lang w:val="sk-SK"/>
              </w:rPr>
              <w:t xml:space="preserve">Stolní počítač, Laptop, Netbook, Tablet PC, PDA a typy moderních technologií. </w:t>
            </w:r>
          </w:p>
          <w:p w:rsidR="006133D7" w:rsidRPr="00944A9E" w:rsidRDefault="006133D7" w:rsidP="00E7344C">
            <w:pPr>
              <w:jc w:val="both"/>
            </w:pPr>
            <w:r w:rsidRPr="00944A9E">
              <w:rPr>
                <w:lang w:val="sk-SK"/>
              </w:rPr>
              <w:t>Internet, webová rozhraní a</w:t>
            </w:r>
            <w:r w:rsidRPr="00944A9E">
              <w:t> jejich</w:t>
            </w:r>
            <w:r w:rsidRPr="00944A9E">
              <w:rPr>
                <w:lang w:val="sk-SK"/>
              </w:rPr>
              <w:t xml:space="preserve"> využití. </w:t>
            </w:r>
          </w:p>
          <w:p w:rsidR="006133D7" w:rsidRPr="00944A9E" w:rsidRDefault="006133D7" w:rsidP="00E7344C">
            <w:pPr>
              <w:jc w:val="both"/>
              <w:rPr>
                <w:lang w:val="sk-SK"/>
              </w:rPr>
            </w:pPr>
            <w:r w:rsidRPr="00944A9E">
              <w:t>Prevence</w:t>
            </w:r>
            <w:r w:rsidRPr="00944A9E">
              <w:rPr>
                <w:lang w:val="sk-SK"/>
              </w:rPr>
              <w:t xml:space="preserve"> nemocí spojených s využíváním ICT.</w:t>
            </w:r>
          </w:p>
          <w:p w:rsidR="006133D7" w:rsidRDefault="006133D7" w:rsidP="00E7344C">
            <w:pPr>
              <w:jc w:val="both"/>
            </w:pPr>
            <w:r w:rsidRPr="00944A9E">
              <w:t xml:space="preserve">Vzdělávací oblast Informační a komunikační technologie v primárním vzdělávání. </w:t>
            </w:r>
          </w:p>
          <w:p w:rsidR="008D14CD" w:rsidRDefault="008D14CD" w:rsidP="00E7344C">
            <w:pPr>
              <w:jc w:val="both"/>
            </w:pPr>
          </w:p>
          <w:p w:rsidR="003B651A" w:rsidRDefault="003B651A" w:rsidP="00E7344C">
            <w:pPr>
              <w:jc w:val="both"/>
              <w:rPr>
                <w:del w:id="816" w:author="Hana Navrátilová" w:date="2019-09-24T11:10:00Z"/>
              </w:rPr>
            </w:pPr>
          </w:p>
          <w:p w:rsidR="008D14CD" w:rsidRDefault="008D14CD" w:rsidP="00E7344C">
            <w:pPr>
              <w:jc w:val="both"/>
              <w:rPr>
                <w:del w:id="817" w:author="Hana Navrátilová" w:date="2019-09-24T11:10:00Z"/>
              </w:rPr>
            </w:pPr>
          </w:p>
          <w:p w:rsidR="003B651A" w:rsidRPr="00944A9E" w:rsidRDefault="003B651A" w:rsidP="00E7344C">
            <w:pPr>
              <w:jc w:val="both"/>
            </w:pPr>
          </w:p>
        </w:tc>
      </w:tr>
      <w:tr w:rsidR="006133D7" w:rsidRPr="00944A9E" w:rsidTr="00E7344C">
        <w:trPr>
          <w:trHeight w:val="265"/>
          <w:jc w:val="center"/>
        </w:trPr>
        <w:tc>
          <w:tcPr>
            <w:tcW w:w="4041" w:type="dxa"/>
            <w:gridSpan w:val="2"/>
            <w:tcBorders>
              <w:top w:val="nil"/>
            </w:tcBorders>
            <w:shd w:val="clear" w:color="auto" w:fill="F7CAAC"/>
          </w:tcPr>
          <w:p w:rsidR="006133D7" w:rsidRPr="00944A9E" w:rsidRDefault="006133D7" w:rsidP="00E7344C">
            <w:pPr>
              <w:jc w:val="both"/>
            </w:pPr>
            <w:r w:rsidRPr="00944A9E">
              <w:rPr>
                <w:b/>
                <w:bCs/>
              </w:rPr>
              <w:t>Studijní literatura a studijní pomůcky</w:t>
            </w:r>
          </w:p>
        </w:tc>
        <w:tc>
          <w:tcPr>
            <w:tcW w:w="6166" w:type="dxa"/>
            <w:gridSpan w:val="6"/>
            <w:tcBorders>
              <w:top w:val="nil"/>
              <w:bottom w:val="nil"/>
            </w:tcBorders>
          </w:tcPr>
          <w:p w:rsidR="006133D7" w:rsidRPr="00944A9E" w:rsidRDefault="006133D7" w:rsidP="00E7344C">
            <w:pPr>
              <w:jc w:val="both"/>
            </w:pPr>
          </w:p>
        </w:tc>
      </w:tr>
      <w:tr w:rsidR="006133D7" w:rsidRPr="00944A9E" w:rsidTr="00C90C32">
        <w:trPr>
          <w:trHeight w:val="1497"/>
          <w:jc w:val="center"/>
        </w:trPr>
        <w:tc>
          <w:tcPr>
            <w:tcW w:w="10207" w:type="dxa"/>
            <w:gridSpan w:val="8"/>
            <w:tcBorders>
              <w:top w:val="nil"/>
            </w:tcBorders>
          </w:tcPr>
          <w:p w:rsidR="003B651A" w:rsidRDefault="003B651A" w:rsidP="00E7344C">
            <w:pPr>
              <w:jc w:val="both"/>
              <w:rPr>
                <w:b/>
                <w:bCs/>
              </w:rPr>
            </w:pPr>
          </w:p>
          <w:p w:rsidR="006133D7" w:rsidRDefault="006133D7" w:rsidP="00E7344C">
            <w:pPr>
              <w:jc w:val="both"/>
              <w:rPr>
                <w:b/>
                <w:bCs/>
              </w:rPr>
            </w:pPr>
            <w:r w:rsidRPr="00944A9E">
              <w:rPr>
                <w:b/>
                <w:bCs/>
              </w:rPr>
              <w:t xml:space="preserve">Povinná literatura: </w:t>
            </w:r>
          </w:p>
          <w:p w:rsidR="00A6016F" w:rsidRPr="001661B8" w:rsidRDefault="00A6016F" w:rsidP="00E7344C">
            <w:pPr>
              <w:jc w:val="both"/>
              <w:rPr>
                <w:ins w:id="818" w:author="Hana Navrátilová" w:date="2019-09-24T11:10:00Z"/>
                <w:bCs/>
              </w:rPr>
            </w:pPr>
            <w:ins w:id="819" w:author="Hana Navrátilová" w:date="2019-09-24T11:10:00Z">
              <w:r w:rsidRPr="001661B8">
                <w:rPr>
                  <w:bCs/>
                </w:rPr>
                <w:t>Božik, R. (2018). ICT pro učitele. (studijní opora). Zlín: FHS UTB.</w:t>
              </w:r>
            </w:ins>
          </w:p>
          <w:p w:rsidR="00235A60" w:rsidRPr="001661B8" w:rsidRDefault="00235A60" w:rsidP="00E7344C">
            <w:pPr>
              <w:jc w:val="both"/>
              <w:rPr>
                <w:lang w:val="sk-SK"/>
              </w:rPr>
            </w:pPr>
            <w:r w:rsidRPr="001661B8">
              <w:rPr>
                <w:lang w:val="sk-SK"/>
              </w:rPr>
              <w:t xml:space="preserve">Dostál, J. (2007). </w:t>
            </w:r>
            <w:r w:rsidRPr="001661B8">
              <w:rPr>
                <w:i/>
                <w:iCs/>
                <w:lang w:val="sk-SK"/>
              </w:rPr>
              <w:t>Informační a počítačová gramotnost – klíčové pojmy informační výchovy.</w:t>
            </w:r>
            <w:r w:rsidRPr="001661B8">
              <w:rPr>
                <w:lang w:val="sk-SK"/>
              </w:rPr>
              <w:t xml:space="preserve"> In Infotech 2007 </w:t>
            </w:r>
            <w:r w:rsidRPr="001661B8">
              <w:t>–</w:t>
            </w:r>
            <w:r w:rsidRPr="001661B8">
              <w:rPr>
                <w:lang w:val="sk-SK"/>
              </w:rPr>
              <w:t xml:space="preserve"> moderní</w:t>
            </w:r>
          </w:p>
          <w:p w:rsidR="00235A60" w:rsidRPr="001661B8" w:rsidRDefault="00235A60" w:rsidP="00E7344C">
            <w:pPr>
              <w:jc w:val="both"/>
              <w:rPr>
                <w:lang w:val="sk-SK"/>
              </w:rPr>
            </w:pPr>
            <w:r w:rsidRPr="001661B8">
              <w:rPr>
                <w:lang w:val="sk-SK"/>
              </w:rPr>
              <w:t xml:space="preserve">informační a komunikační technologie ve vzdělávání. Olomouc: Votobia. </w:t>
            </w:r>
          </w:p>
          <w:p w:rsidR="00235A60" w:rsidRPr="00944A9E" w:rsidRDefault="00235A60" w:rsidP="00E7344C">
            <w:pPr>
              <w:jc w:val="both"/>
              <w:rPr>
                <w:lang w:val="sk-SK"/>
              </w:rPr>
            </w:pPr>
            <w:r w:rsidRPr="001661B8">
              <w:rPr>
                <w:lang w:val="sk-SK"/>
              </w:rPr>
              <w:t>Jones, D. (2001</w:t>
            </w:r>
            <w:r w:rsidRPr="001661B8">
              <w:rPr>
                <w:i/>
                <w:iCs/>
                <w:lang w:val="sk-SK"/>
              </w:rPr>
              <w:t>). Jak využívat Inter</w:t>
            </w:r>
            <w:r w:rsidRPr="00944A9E">
              <w:rPr>
                <w:i/>
                <w:iCs/>
                <w:lang w:val="sk-SK"/>
              </w:rPr>
              <w:t>net</w:t>
            </w:r>
            <w:r w:rsidRPr="00944A9E">
              <w:rPr>
                <w:lang w:val="sk-SK"/>
              </w:rPr>
              <w:t>. Praha: SoftPress.</w:t>
            </w:r>
          </w:p>
          <w:p w:rsidR="00235A60" w:rsidRDefault="00235A60" w:rsidP="00E7344C">
            <w:pPr>
              <w:jc w:val="both"/>
              <w:rPr>
                <w:lang w:val="sk-SK"/>
              </w:rPr>
            </w:pPr>
            <w:r w:rsidRPr="00944A9E">
              <w:rPr>
                <w:lang w:val="sk-SK"/>
              </w:rPr>
              <w:t xml:space="preserve">Zounek, J. (2006). </w:t>
            </w:r>
            <w:r w:rsidRPr="00944A9E">
              <w:rPr>
                <w:i/>
                <w:iCs/>
                <w:lang w:val="sk-SK"/>
              </w:rPr>
              <w:t>ICT v životě základních škol. 1</w:t>
            </w:r>
            <w:r w:rsidRPr="00944A9E">
              <w:rPr>
                <w:lang w:val="sk-SK"/>
              </w:rPr>
              <w:t xml:space="preserve">. </w:t>
            </w:r>
            <w:r w:rsidRPr="00944A9E">
              <w:rPr>
                <w:i/>
                <w:iCs/>
                <w:lang w:val="sk-SK"/>
              </w:rPr>
              <w:t>vyd.</w:t>
            </w:r>
            <w:r w:rsidRPr="00944A9E">
              <w:rPr>
                <w:lang w:val="sk-SK"/>
              </w:rPr>
              <w:t xml:space="preserve"> Praha: Triton</w:t>
            </w:r>
            <w:r>
              <w:rPr>
                <w:lang w:val="sk-SK"/>
              </w:rPr>
              <w:t>.</w:t>
            </w:r>
            <w:r w:rsidRPr="00944A9E">
              <w:rPr>
                <w:lang w:val="sk-SK"/>
              </w:rPr>
              <w:t xml:space="preserve"> </w:t>
            </w:r>
          </w:p>
          <w:p w:rsidR="00235A60" w:rsidRPr="00944A9E" w:rsidRDefault="00235A60" w:rsidP="00E7344C">
            <w:pPr>
              <w:jc w:val="both"/>
              <w:rPr>
                <w:lang w:val="sk-SK"/>
              </w:rPr>
            </w:pPr>
          </w:p>
          <w:p w:rsidR="006133D7" w:rsidRPr="00944A9E" w:rsidRDefault="006133D7" w:rsidP="00E7344C">
            <w:pPr>
              <w:jc w:val="both"/>
              <w:rPr>
                <w:b/>
                <w:bCs/>
              </w:rPr>
            </w:pPr>
            <w:r w:rsidRPr="00944A9E">
              <w:rPr>
                <w:b/>
                <w:bCs/>
              </w:rPr>
              <w:t xml:space="preserve">Doporučená literatura: </w:t>
            </w:r>
          </w:p>
          <w:p w:rsidR="006133D7" w:rsidRPr="00944A9E" w:rsidRDefault="006133D7" w:rsidP="00E7344C">
            <w:pPr>
              <w:jc w:val="both"/>
              <w:rPr>
                <w:lang w:val="sk-SK"/>
              </w:rPr>
            </w:pPr>
            <w:r w:rsidRPr="00944A9E">
              <w:rPr>
                <w:lang w:val="sk-SK"/>
              </w:rPr>
              <w:t xml:space="preserve">Kalhous, Z. (2002). </w:t>
            </w:r>
            <w:r w:rsidRPr="00944A9E">
              <w:rPr>
                <w:i/>
                <w:iCs/>
                <w:lang w:val="sk-SK"/>
              </w:rPr>
              <w:t xml:space="preserve">Školní didaktika. </w:t>
            </w:r>
            <w:r w:rsidRPr="003376B8">
              <w:rPr>
                <w:iCs/>
                <w:lang w:val="sk-SK"/>
              </w:rPr>
              <w:t>Vyd. 1</w:t>
            </w:r>
            <w:r w:rsidRPr="003376B8">
              <w:rPr>
                <w:lang w:val="sk-SK"/>
              </w:rPr>
              <w:t xml:space="preserve">. </w:t>
            </w:r>
            <w:r w:rsidRPr="00944A9E">
              <w:rPr>
                <w:lang w:val="sk-SK"/>
              </w:rPr>
              <w:t xml:space="preserve">Praha: Portál. </w:t>
            </w:r>
          </w:p>
          <w:p w:rsidR="006133D7" w:rsidRPr="00944A9E" w:rsidRDefault="006133D7" w:rsidP="00E7344C">
            <w:pPr>
              <w:jc w:val="both"/>
              <w:rPr>
                <w:lang w:val="sk-SK"/>
              </w:rPr>
            </w:pPr>
            <w:r w:rsidRPr="00944A9E">
              <w:rPr>
                <w:lang w:val="sk-SK"/>
              </w:rPr>
              <w:t xml:space="preserve">Růžičková, D. (2011). </w:t>
            </w:r>
            <w:r w:rsidRPr="00944A9E">
              <w:rPr>
                <w:i/>
                <w:iCs/>
                <w:lang w:val="sk-SK"/>
              </w:rPr>
              <w:t>Rozvíjíme ICT gramotnost žáků</w:t>
            </w:r>
            <w:r w:rsidRPr="00944A9E">
              <w:rPr>
                <w:lang w:val="sk-SK"/>
              </w:rPr>
              <w:t>: Metodická příručka. První. Praha: Národní ústav pro vzdělávání,</w:t>
            </w:r>
          </w:p>
          <w:p w:rsidR="006133D7" w:rsidRPr="00944A9E" w:rsidRDefault="006133D7" w:rsidP="00E7344C">
            <w:pPr>
              <w:jc w:val="both"/>
            </w:pPr>
            <w:r w:rsidRPr="00944A9E">
              <w:rPr>
                <w:lang w:val="sk-SK"/>
              </w:rPr>
              <w:t>školské poradenské zařízení a zařízení pro další vzdělávání pedagogických pracovníků (NÚV).</w:t>
            </w:r>
          </w:p>
          <w:p w:rsidR="006133D7" w:rsidRPr="00944A9E" w:rsidRDefault="006133D7" w:rsidP="00E7344C">
            <w:pPr>
              <w:jc w:val="both"/>
            </w:pPr>
          </w:p>
        </w:tc>
      </w:tr>
      <w:tr w:rsidR="006133D7" w:rsidRPr="00944A9E" w:rsidTr="00C90C32">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6133D7" w:rsidRPr="00944A9E" w:rsidRDefault="006133D7" w:rsidP="00E7344C">
            <w:pPr>
              <w:jc w:val="center"/>
              <w:rPr>
                <w:b/>
                <w:bCs/>
              </w:rPr>
            </w:pPr>
            <w:r w:rsidRPr="00944A9E">
              <w:rPr>
                <w:b/>
                <w:bCs/>
              </w:rPr>
              <w:t>Informace ke kombinované nebo distanční formě</w:t>
            </w:r>
          </w:p>
        </w:tc>
      </w:tr>
      <w:tr w:rsidR="006133D7" w:rsidRPr="00944A9E" w:rsidTr="00E7344C">
        <w:trPr>
          <w:jc w:val="center"/>
        </w:trPr>
        <w:tc>
          <w:tcPr>
            <w:tcW w:w="5670" w:type="dxa"/>
            <w:gridSpan w:val="3"/>
            <w:tcBorders>
              <w:top w:val="single" w:sz="2" w:space="0" w:color="auto"/>
            </w:tcBorders>
            <w:shd w:val="clear" w:color="auto" w:fill="F7CAAC"/>
          </w:tcPr>
          <w:p w:rsidR="006133D7" w:rsidRPr="00944A9E" w:rsidRDefault="006133D7" w:rsidP="00E7344C">
            <w:pPr>
              <w:jc w:val="both"/>
            </w:pPr>
            <w:r w:rsidRPr="00944A9E">
              <w:rPr>
                <w:b/>
                <w:bCs/>
              </w:rPr>
              <w:t>Rozsah konzultací (soustředění)</w:t>
            </w:r>
          </w:p>
        </w:tc>
        <w:tc>
          <w:tcPr>
            <w:tcW w:w="709" w:type="dxa"/>
            <w:tcBorders>
              <w:top w:val="single" w:sz="2" w:space="0" w:color="auto"/>
            </w:tcBorders>
          </w:tcPr>
          <w:p w:rsidR="006133D7" w:rsidRPr="00944A9E" w:rsidRDefault="006133D7" w:rsidP="00E7344C">
            <w:pPr>
              <w:jc w:val="both"/>
            </w:pPr>
          </w:p>
        </w:tc>
        <w:tc>
          <w:tcPr>
            <w:tcW w:w="3828" w:type="dxa"/>
            <w:gridSpan w:val="4"/>
            <w:tcBorders>
              <w:top w:val="single" w:sz="2" w:space="0" w:color="auto"/>
            </w:tcBorders>
            <w:shd w:val="clear" w:color="auto" w:fill="F7CAAC"/>
          </w:tcPr>
          <w:p w:rsidR="006133D7" w:rsidRPr="00944A9E" w:rsidRDefault="006133D7" w:rsidP="00E7344C">
            <w:pPr>
              <w:jc w:val="both"/>
              <w:rPr>
                <w:b/>
                <w:bCs/>
              </w:rPr>
            </w:pPr>
            <w:r w:rsidRPr="00944A9E">
              <w:rPr>
                <w:b/>
                <w:bCs/>
              </w:rPr>
              <w:t xml:space="preserve">hodin </w:t>
            </w:r>
          </w:p>
        </w:tc>
      </w:tr>
      <w:tr w:rsidR="006133D7" w:rsidRPr="00944A9E" w:rsidTr="00C90C32">
        <w:trPr>
          <w:jc w:val="center"/>
        </w:trPr>
        <w:tc>
          <w:tcPr>
            <w:tcW w:w="10207" w:type="dxa"/>
            <w:gridSpan w:val="8"/>
            <w:shd w:val="clear" w:color="auto" w:fill="F7CAAC"/>
          </w:tcPr>
          <w:p w:rsidR="006133D7" w:rsidRPr="00944A9E" w:rsidRDefault="006133D7" w:rsidP="00E7344C">
            <w:pPr>
              <w:jc w:val="both"/>
              <w:rPr>
                <w:b/>
                <w:bCs/>
              </w:rPr>
            </w:pPr>
            <w:r w:rsidRPr="00944A9E">
              <w:rPr>
                <w:b/>
                <w:bCs/>
              </w:rPr>
              <w:t>Informace o způsobu kontaktu s vyučujícím</w:t>
            </w:r>
          </w:p>
        </w:tc>
      </w:tr>
      <w:tr w:rsidR="006133D7" w:rsidRPr="00944A9E" w:rsidTr="00727175">
        <w:trPr>
          <w:trHeight w:val="721"/>
          <w:jc w:val="center"/>
        </w:trPr>
        <w:tc>
          <w:tcPr>
            <w:tcW w:w="10207" w:type="dxa"/>
            <w:gridSpan w:val="8"/>
          </w:tcPr>
          <w:p w:rsidR="006133D7" w:rsidRPr="00944A9E" w:rsidRDefault="006133D7" w:rsidP="00E7344C">
            <w:pPr>
              <w:jc w:val="both"/>
              <w:rPr>
                <w:ins w:id="820" w:author="Hana Navrátilová" w:date="2019-09-24T11:10:00Z"/>
              </w:rPr>
            </w:pPr>
          </w:p>
          <w:p w:rsidR="006133D7" w:rsidRDefault="006133D7" w:rsidP="00E7344C">
            <w:pPr>
              <w:jc w:val="both"/>
              <w:rPr>
                <w:ins w:id="821" w:author="Hana Navrátilová" w:date="2019-09-24T11:10:00Z"/>
              </w:rPr>
            </w:pPr>
          </w:p>
          <w:p w:rsidR="00A6016F" w:rsidRDefault="00A6016F" w:rsidP="00E7344C">
            <w:pPr>
              <w:jc w:val="both"/>
              <w:rPr>
                <w:ins w:id="822" w:author="Hana Navrátilová" w:date="2019-09-24T11:10:00Z"/>
              </w:rPr>
            </w:pPr>
          </w:p>
          <w:p w:rsidR="00A6016F" w:rsidRDefault="00A6016F" w:rsidP="00E7344C">
            <w:pPr>
              <w:jc w:val="both"/>
              <w:rPr>
                <w:ins w:id="823" w:author="Hana Navrátilová" w:date="2019-09-24T11:10:00Z"/>
              </w:rPr>
            </w:pPr>
          </w:p>
          <w:p w:rsidR="00A6016F" w:rsidRDefault="00A6016F" w:rsidP="00E7344C">
            <w:pPr>
              <w:jc w:val="both"/>
            </w:pPr>
          </w:p>
          <w:p w:rsidR="00A6016F" w:rsidRPr="00944A9E" w:rsidRDefault="00A6016F" w:rsidP="00E7344C">
            <w:pPr>
              <w:jc w:val="both"/>
            </w:pPr>
          </w:p>
        </w:tc>
      </w:tr>
    </w:tbl>
    <w:p w:rsidR="00AA51E7" w:rsidRDefault="00CD2F6C">
      <w:pPr>
        <w:rPr>
          <w:ins w:id="824" w:author="Hana Navrátilová" w:date="2019-09-24T11:10:00Z"/>
        </w:rPr>
      </w:pPr>
      <w:r>
        <w:br w:type="page"/>
      </w:r>
    </w:p>
    <w:tbl>
      <w:tblPr>
        <w:tblW w:w="9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1"/>
        <w:gridCol w:w="560"/>
        <w:gridCol w:w="1134"/>
        <w:gridCol w:w="915"/>
        <w:gridCol w:w="816"/>
        <w:gridCol w:w="2153"/>
        <w:gridCol w:w="539"/>
        <w:gridCol w:w="668"/>
      </w:tblGrid>
      <w:tr w:rsidR="00373AFC" w:rsidRPr="00373AFC" w:rsidTr="00B01804">
        <w:trPr>
          <w:jc w:val="center"/>
        </w:trPr>
        <w:tc>
          <w:tcPr>
            <w:tcW w:w="9846" w:type="dxa"/>
            <w:gridSpan w:val="8"/>
            <w:tcBorders>
              <w:bottom w:val="double" w:sz="4" w:space="0" w:color="auto"/>
            </w:tcBorders>
            <w:shd w:val="clear" w:color="auto" w:fill="BDD6EE"/>
          </w:tcPr>
          <w:p w:rsidR="00373AFC" w:rsidRPr="00373AFC" w:rsidRDefault="00F32C9A" w:rsidP="00E7344C">
            <w:pPr>
              <w:jc w:val="both"/>
              <w:rPr>
                <w:b/>
                <w:sz w:val="28"/>
              </w:rPr>
            </w:pPr>
            <w:r>
              <w:br w:type="page"/>
            </w:r>
            <w:r w:rsidR="00373AFC" w:rsidRPr="00373AFC">
              <w:br w:type="page"/>
            </w:r>
            <w:r w:rsidR="00373AFC" w:rsidRPr="00373AFC">
              <w:br w:type="page"/>
            </w:r>
            <w:r w:rsidR="00373AFC" w:rsidRPr="00373AFC">
              <w:rPr>
                <w:b/>
                <w:sz w:val="28"/>
              </w:rPr>
              <w:t>B-III – Charakteristika studijního předmětu</w:t>
            </w:r>
          </w:p>
        </w:tc>
      </w:tr>
      <w:tr w:rsidR="00373AFC" w:rsidRPr="00373AFC" w:rsidTr="00B01804">
        <w:trPr>
          <w:jc w:val="center"/>
        </w:trPr>
        <w:tc>
          <w:tcPr>
            <w:tcW w:w="3061" w:type="dxa"/>
            <w:tcBorders>
              <w:top w:val="double" w:sz="4" w:space="0" w:color="auto"/>
            </w:tcBorders>
            <w:shd w:val="clear" w:color="auto" w:fill="F7CAAC"/>
          </w:tcPr>
          <w:p w:rsidR="00373AFC" w:rsidRPr="00373AFC" w:rsidRDefault="00373AFC" w:rsidP="00E7344C">
            <w:pPr>
              <w:jc w:val="both"/>
              <w:rPr>
                <w:b/>
              </w:rPr>
            </w:pPr>
            <w:r w:rsidRPr="00373AFC">
              <w:rPr>
                <w:b/>
              </w:rPr>
              <w:t>Název studijního předmětu</w:t>
            </w:r>
          </w:p>
        </w:tc>
        <w:tc>
          <w:tcPr>
            <w:tcW w:w="6785" w:type="dxa"/>
            <w:gridSpan w:val="7"/>
            <w:tcBorders>
              <w:top w:val="double" w:sz="4" w:space="0" w:color="auto"/>
            </w:tcBorders>
          </w:tcPr>
          <w:p w:rsidR="00373AFC" w:rsidRPr="00373AFC" w:rsidRDefault="00373AFC" w:rsidP="00E7344C">
            <w:pPr>
              <w:jc w:val="both"/>
            </w:pPr>
            <w:r w:rsidRPr="00373AFC">
              <w:t>Výběrový cizí jazyk I (německý, španělský, francouzský jazyk) pro učitele ZŠ</w:t>
            </w:r>
          </w:p>
        </w:tc>
      </w:tr>
      <w:tr w:rsidR="00373AFC" w:rsidRPr="00373AFC" w:rsidTr="00B01804">
        <w:trPr>
          <w:jc w:val="center"/>
        </w:trPr>
        <w:tc>
          <w:tcPr>
            <w:tcW w:w="3061" w:type="dxa"/>
            <w:shd w:val="clear" w:color="auto" w:fill="F7CAAC"/>
          </w:tcPr>
          <w:p w:rsidR="00373AFC" w:rsidRPr="00373AFC" w:rsidRDefault="00373AFC" w:rsidP="00E7344C">
            <w:pPr>
              <w:jc w:val="both"/>
              <w:rPr>
                <w:b/>
              </w:rPr>
            </w:pPr>
            <w:r w:rsidRPr="00373AFC">
              <w:rPr>
                <w:b/>
              </w:rPr>
              <w:t>Typ předmětu</w:t>
            </w:r>
          </w:p>
        </w:tc>
        <w:tc>
          <w:tcPr>
            <w:tcW w:w="3425" w:type="dxa"/>
            <w:gridSpan w:val="4"/>
          </w:tcPr>
          <w:p w:rsidR="00373AFC" w:rsidRPr="00373AFC" w:rsidRDefault="00373AFC" w:rsidP="00E7344C">
            <w:pPr>
              <w:jc w:val="both"/>
            </w:pPr>
            <w:r w:rsidRPr="00373AFC">
              <w:t>povinně volitelný</w:t>
            </w:r>
          </w:p>
        </w:tc>
        <w:tc>
          <w:tcPr>
            <w:tcW w:w="2692" w:type="dxa"/>
            <w:gridSpan w:val="2"/>
            <w:shd w:val="clear" w:color="auto" w:fill="F7CAAC"/>
          </w:tcPr>
          <w:p w:rsidR="00373AFC" w:rsidRPr="00373AFC" w:rsidRDefault="00373AFC" w:rsidP="00E7344C">
            <w:pPr>
              <w:jc w:val="both"/>
            </w:pPr>
            <w:r w:rsidRPr="00373AFC">
              <w:rPr>
                <w:b/>
              </w:rPr>
              <w:t>doporučený ročník / semestr</w:t>
            </w:r>
          </w:p>
        </w:tc>
        <w:tc>
          <w:tcPr>
            <w:tcW w:w="668" w:type="dxa"/>
          </w:tcPr>
          <w:p w:rsidR="00373AFC" w:rsidRPr="00373AFC" w:rsidRDefault="00373AFC" w:rsidP="00E7344C">
            <w:pPr>
              <w:jc w:val="both"/>
            </w:pPr>
            <w:r w:rsidRPr="00373AFC">
              <w:t>1/LS</w:t>
            </w:r>
          </w:p>
        </w:tc>
      </w:tr>
      <w:tr w:rsidR="00373AFC" w:rsidRPr="00373AFC" w:rsidTr="00B01804">
        <w:trPr>
          <w:jc w:val="center"/>
        </w:trPr>
        <w:tc>
          <w:tcPr>
            <w:tcW w:w="3061" w:type="dxa"/>
            <w:shd w:val="clear" w:color="auto" w:fill="F7CAAC"/>
          </w:tcPr>
          <w:p w:rsidR="00373AFC" w:rsidRPr="00373AFC" w:rsidRDefault="00373AFC" w:rsidP="00E7344C">
            <w:pPr>
              <w:jc w:val="both"/>
              <w:rPr>
                <w:b/>
              </w:rPr>
            </w:pPr>
            <w:r w:rsidRPr="00373AFC">
              <w:rPr>
                <w:b/>
              </w:rPr>
              <w:t>Rozsah studijního předmětu</w:t>
            </w:r>
          </w:p>
        </w:tc>
        <w:tc>
          <w:tcPr>
            <w:tcW w:w="1694" w:type="dxa"/>
            <w:gridSpan w:val="2"/>
          </w:tcPr>
          <w:p w:rsidR="00373AFC" w:rsidRPr="00373AFC" w:rsidRDefault="00373AFC" w:rsidP="00E7344C">
            <w:pPr>
              <w:jc w:val="both"/>
            </w:pPr>
            <w:r w:rsidRPr="00373AFC">
              <w:t>28c</w:t>
            </w:r>
          </w:p>
        </w:tc>
        <w:tc>
          <w:tcPr>
            <w:tcW w:w="915" w:type="dxa"/>
            <w:shd w:val="clear" w:color="auto" w:fill="F7CAAC"/>
          </w:tcPr>
          <w:p w:rsidR="00373AFC" w:rsidRPr="00373AFC" w:rsidRDefault="00373AFC" w:rsidP="00E7344C">
            <w:pPr>
              <w:jc w:val="both"/>
              <w:rPr>
                <w:b/>
              </w:rPr>
            </w:pPr>
            <w:r w:rsidRPr="00373AFC">
              <w:rPr>
                <w:b/>
              </w:rPr>
              <w:t xml:space="preserve">hod. </w:t>
            </w:r>
          </w:p>
        </w:tc>
        <w:tc>
          <w:tcPr>
            <w:tcW w:w="816" w:type="dxa"/>
          </w:tcPr>
          <w:p w:rsidR="00373AFC" w:rsidRPr="00373AFC" w:rsidRDefault="00373AFC" w:rsidP="00E7344C">
            <w:pPr>
              <w:jc w:val="both"/>
            </w:pPr>
            <w:r w:rsidRPr="00373AFC">
              <w:t>28</w:t>
            </w:r>
          </w:p>
        </w:tc>
        <w:tc>
          <w:tcPr>
            <w:tcW w:w="2153" w:type="dxa"/>
            <w:shd w:val="clear" w:color="auto" w:fill="F7CAAC"/>
          </w:tcPr>
          <w:p w:rsidR="00373AFC" w:rsidRPr="00373AFC" w:rsidRDefault="00373AFC" w:rsidP="00E7344C">
            <w:pPr>
              <w:jc w:val="both"/>
              <w:rPr>
                <w:b/>
              </w:rPr>
            </w:pPr>
            <w:r w:rsidRPr="00373AFC">
              <w:rPr>
                <w:b/>
              </w:rPr>
              <w:t>kreditů</w:t>
            </w:r>
          </w:p>
        </w:tc>
        <w:tc>
          <w:tcPr>
            <w:tcW w:w="1207" w:type="dxa"/>
            <w:gridSpan w:val="2"/>
          </w:tcPr>
          <w:p w:rsidR="00373AFC" w:rsidRPr="00373AFC" w:rsidRDefault="00373AFC" w:rsidP="00E7344C">
            <w:pPr>
              <w:jc w:val="both"/>
            </w:pPr>
            <w:r w:rsidRPr="00373AFC">
              <w:t>2</w:t>
            </w:r>
          </w:p>
        </w:tc>
      </w:tr>
      <w:tr w:rsidR="00373AFC" w:rsidRPr="00373AFC" w:rsidTr="00B01804">
        <w:trPr>
          <w:jc w:val="center"/>
        </w:trPr>
        <w:tc>
          <w:tcPr>
            <w:tcW w:w="3061" w:type="dxa"/>
            <w:shd w:val="clear" w:color="auto" w:fill="F7CAAC"/>
          </w:tcPr>
          <w:p w:rsidR="00373AFC" w:rsidRPr="00373AFC" w:rsidRDefault="00373AFC" w:rsidP="00E7344C">
            <w:pPr>
              <w:jc w:val="both"/>
              <w:rPr>
                <w:b/>
                <w:sz w:val="22"/>
              </w:rPr>
            </w:pPr>
            <w:r w:rsidRPr="00373AFC">
              <w:rPr>
                <w:b/>
              </w:rPr>
              <w:t>Prerekvizity, korekvizity, ekvivalence</w:t>
            </w:r>
          </w:p>
        </w:tc>
        <w:tc>
          <w:tcPr>
            <w:tcW w:w="6785" w:type="dxa"/>
            <w:gridSpan w:val="7"/>
          </w:tcPr>
          <w:p w:rsidR="00373AFC" w:rsidRPr="00373AFC" w:rsidRDefault="00373AFC" w:rsidP="00E7344C">
            <w:pPr>
              <w:jc w:val="both"/>
            </w:pPr>
          </w:p>
        </w:tc>
      </w:tr>
      <w:tr w:rsidR="00373AFC" w:rsidRPr="00373AFC" w:rsidTr="00B01804">
        <w:trPr>
          <w:jc w:val="center"/>
        </w:trPr>
        <w:tc>
          <w:tcPr>
            <w:tcW w:w="3061" w:type="dxa"/>
            <w:shd w:val="clear" w:color="auto" w:fill="F7CAAC"/>
          </w:tcPr>
          <w:p w:rsidR="00373AFC" w:rsidRPr="00373AFC" w:rsidRDefault="00373AFC" w:rsidP="00E7344C">
            <w:pPr>
              <w:jc w:val="both"/>
              <w:rPr>
                <w:b/>
              </w:rPr>
            </w:pPr>
            <w:r w:rsidRPr="00373AFC">
              <w:rPr>
                <w:b/>
              </w:rPr>
              <w:t>Způsob ověření studijních výsledků</w:t>
            </w:r>
          </w:p>
        </w:tc>
        <w:tc>
          <w:tcPr>
            <w:tcW w:w="3425" w:type="dxa"/>
            <w:gridSpan w:val="4"/>
          </w:tcPr>
          <w:p w:rsidR="00373AFC" w:rsidRPr="00373AFC" w:rsidRDefault="00373AFC" w:rsidP="00E7344C">
            <w:pPr>
              <w:jc w:val="both"/>
            </w:pPr>
            <w:r w:rsidRPr="00373AFC">
              <w:t>zápočet</w:t>
            </w:r>
          </w:p>
        </w:tc>
        <w:tc>
          <w:tcPr>
            <w:tcW w:w="2153" w:type="dxa"/>
            <w:shd w:val="clear" w:color="auto" w:fill="F7CAAC"/>
          </w:tcPr>
          <w:p w:rsidR="00373AFC" w:rsidRPr="00373AFC" w:rsidRDefault="00373AFC" w:rsidP="00E7344C">
            <w:pPr>
              <w:jc w:val="both"/>
              <w:rPr>
                <w:b/>
              </w:rPr>
            </w:pPr>
            <w:r w:rsidRPr="00373AFC">
              <w:rPr>
                <w:b/>
              </w:rPr>
              <w:t>Forma výuky</w:t>
            </w:r>
          </w:p>
        </w:tc>
        <w:tc>
          <w:tcPr>
            <w:tcW w:w="1207" w:type="dxa"/>
            <w:gridSpan w:val="2"/>
          </w:tcPr>
          <w:p w:rsidR="00373AFC" w:rsidRPr="00373AFC" w:rsidRDefault="00A976FE" w:rsidP="00E7344C">
            <w:pPr>
              <w:jc w:val="both"/>
            </w:pPr>
            <w:r>
              <w:t>c</w:t>
            </w:r>
            <w:r w:rsidR="00373AFC" w:rsidRPr="00373AFC">
              <w:t>vičení</w:t>
            </w:r>
          </w:p>
        </w:tc>
      </w:tr>
      <w:tr w:rsidR="00373AFC" w:rsidRPr="00373AFC" w:rsidTr="00B01804">
        <w:trPr>
          <w:jc w:val="center"/>
        </w:trPr>
        <w:tc>
          <w:tcPr>
            <w:tcW w:w="3061" w:type="dxa"/>
            <w:shd w:val="clear" w:color="auto" w:fill="F7CAAC"/>
          </w:tcPr>
          <w:p w:rsidR="00373AFC" w:rsidRPr="00373AFC" w:rsidRDefault="00373AFC" w:rsidP="00E7344C">
            <w:pPr>
              <w:jc w:val="both"/>
              <w:rPr>
                <w:b/>
              </w:rPr>
            </w:pPr>
            <w:r w:rsidRPr="00373AFC">
              <w:rPr>
                <w:b/>
              </w:rPr>
              <w:t>Forma způsobu ověření studijních výsledků a další požadavky na studenta</w:t>
            </w:r>
          </w:p>
        </w:tc>
        <w:tc>
          <w:tcPr>
            <w:tcW w:w="6785" w:type="dxa"/>
            <w:gridSpan w:val="7"/>
            <w:tcBorders>
              <w:bottom w:val="nil"/>
            </w:tcBorders>
          </w:tcPr>
          <w:p w:rsidR="00373AFC" w:rsidRPr="00373AFC" w:rsidRDefault="00373AFC" w:rsidP="00E7344C">
            <w:pPr>
              <w:jc w:val="both"/>
            </w:pPr>
            <w:r w:rsidRPr="00373AFC">
              <w:t>Docházka (80% účast ve výuce).</w:t>
            </w:r>
          </w:p>
          <w:p w:rsidR="00373AFC" w:rsidRPr="00373AFC" w:rsidRDefault="00373AFC" w:rsidP="00E7344C">
            <w:pPr>
              <w:jc w:val="both"/>
            </w:pPr>
            <w:r w:rsidRPr="00373AFC">
              <w:t>Plnění zadaných domácích úkolů, práce v Moodle, průběžné testy, závěrečný test.</w:t>
            </w:r>
          </w:p>
        </w:tc>
      </w:tr>
      <w:tr w:rsidR="00373AFC" w:rsidRPr="00373AFC" w:rsidTr="00B01804">
        <w:trPr>
          <w:trHeight w:val="53"/>
          <w:jc w:val="center"/>
        </w:trPr>
        <w:tc>
          <w:tcPr>
            <w:tcW w:w="9846" w:type="dxa"/>
            <w:gridSpan w:val="8"/>
            <w:tcBorders>
              <w:top w:val="nil"/>
            </w:tcBorders>
          </w:tcPr>
          <w:p w:rsidR="00373AFC" w:rsidRPr="00373AFC" w:rsidRDefault="00373AFC" w:rsidP="00E7344C"/>
        </w:tc>
      </w:tr>
      <w:tr w:rsidR="00373AFC" w:rsidRPr="00373AFC" w:rsidTr="00B01804">
        <w:trPr>
          <w:trHeight w:val="197"/>
          <w:jc w:val="center"/>
        </w:trPr>
        <w:tc>
          <w:tcPr>
            <w:tcW w:w="3061" w:type="dxa"/>
            <w:tcBorders>
              <w:top w:val="nil"/>
            </w:tcBorders>
            <w:shd w:val="clear" w:color="auto" w:fill="F7CAAC"/>
          </w:tcPr>
          <w:p w:rsidR="00373AFC" w:rsidRPr="00373AFC" w:rsidRDefault="00373AFC" w:rsidP="00E7344C">
            <w:pPr>
              <w:jc w:val="both"/>
              <w:rPr>
                <w:b/>
              </w:rPr>
            </w:pPr>
            <w:r w:rsidRPr="00373AFC">
              <w:rPr>
                <w:b/>
              </w:rPr>
              <w:t>Garant předmětu</w:t>
            </w:r>
          </w:p>
        </w:tc>
        <w:tc>
          <w:tcPr>
            <w:tcW w:w="6785" w:type="dxa"/>
            <w:gridSpan w:val="7"/>
            <w:tcBorders>
              <w:top w:val="nil"/>
            </w:tcBorders>
          </w:tcPr>
          <w:p w:rsidR="00373AFC" w:rsidRPr="00373AFC" w:rsidRDefault="00373AFC" w:rsidP="00E7344C">
            <w:pPr>
              <w:jc w:val="both"/>
            </w:pPr>
            <w:r w:rsidRPr="00373AFC">
              <w:t>Mgr. Věra Kozáková, Ph.D.</w:t>
            </w:r>
          </w:p>
        </w:tc>
      </w:tr>
      <w:tr w:rsidR="00373AFC" w:rsidRPr="00373AFC" w:rsidTr="00B01804">
        <w:trPr>
          <w:trHeight w:val="243"/>
          <w:jc w:val="center"/>
        </w:trPr>
        <w:tc>
          <w:tcPr>
            <w:tcW w:w="3061" w:type="dxa"/>
            <w:tcBorders>
              <w:top w:val="nil"/>
            </w:tcBorders>
            <w:shd w:val="clear" w:color="auto" w:fill="F7CAAC"/>
          </w:tcPr>
          <w:p w:rsidR="00373AFC" w:rsidRPr="00373AFC" w:rsidRDefault="00373AFC" w:rsidP="00E7344C">
            <w:pPr>
              <w:jc w:val="both"/>
              <w:rPr>
                <w:b/>
              </w:rPr>
            </w:pPr>
            <w:r w:rsidRPr="00373AFC">
              <w:rPr>
                <w:b/>
              </w:rPr>
              <w:t>Zapojení garanta do výuky předmětu</w:t>
            </w:r>
          </w:p>
        </w:tc>
        <w:tc>
          <w:tcPr>
            <w:tcW w:w="6785" w:type="dxa"/>
            <w:gridSpan w:val="7"/>
            <w:tcBorders>
              <w:top w:val="nil"/>
            </w:tcBorders>
          </w:tcPr>
          <w:p w:rsidR="00373AFC" w:rsidRPr="00373AFC" w:rsidRDefault="0009209E" w:rsidP="00E7344C">
            <w:pPr>
              <w:jc w:val="both"/>
            </w:pPr>
            <w:r>
              <w:t>cvičící</w:t>
            </w:r>
          </w:p>
        </w:tc>
      </w:tr>
      <w:tr w:rsidR="00373AFC" w:rsidRPr="00373AFC" w:rsidTr="00B01804">
        <w:trPr>
          <w:jc w:val="center"/>
        </w:trPr>
        <w:tc>
          <w:tcPr>
            <w:tcW w:w="3061" w:type="dxa"/>
            <w:shd w:val="clear" w:color="auto" w:fill="F7CAAC"/>
          </w:tcPr>
          <w:p w:rsidR="00373AFC" w:rsidRPr="00373AFC" w:rsidRDefault="00373AFC" w:rsidP="00E7344C">
            <w:pPr>
              <w:jc w:val="both"/>
              <w:rPr>
                <w:b/>
              </w:rPr>
            </w:pPr>
            <w:r w:rsidRPr="00373AFC">
              <w:rPr>
                <w:b/>
              </w:rPr>
              <w:t>Vyučující</w:t>
            </w:r>
          </w:p>
        </w:tc>
        <w:tc>
          <w:tcPr>
            <w:tcW w:w="6785" w:type="dxa"/>
            <w:gridSpan w:val="7"/>
            <w:tcBorders>
              <w:bottom w:val="nil"/>
            </w:tcBorders>
          </w:tcPr>
          <w:p w:rsidR="00373AFC" w:rsidRPr="00373AFC" w:rsidRDefault="00373AFC" w:rsidP="00E7344C">
            <w:pPr>
              <w:jc w:val="both"/>
            </w:pPr>
          </w:p>
        </w:tc>
      </w:tr>
      <w:tr w:rsidR="00373AFC" w:rsidRPr="00373AFC" w:rsidTr="00B01804">
        <w:trPr>
          <w:trHeight w:val="398"/>
          <w:jc w:val="center"/>
        </w:trPr>
        <w:tc>
          <w:tcPr>
            <w:tcW w:w="9846" w:type="dxa"/>
            <w:gridSpan w:val="8"/>
            <w:tcBorders>
              <w:top w:val="nil"/>
            </w:tcBorders>
          </w:tcPr>
          <w:p w:rsidR="00373AFC" w:rsidRPr="00373AFC" w:rsidRDefault="00A976FE" w:rsidP="00E7344C">
            <w:pPr>
              <w:jc w:val="both"/>
            </w:pPr>
            <w:r>
              <w:t>Mgr. Věra Kozáková, Ph.D.</w:t>
            </w:r>
            <w:r w:rsidR="00F745B7">
              <w:t xml:space="preserve"> </w:t>
            </w:r>
            <w:r>
              <w:t xml:space="preserve">(50%), </w:t>
            </w:r>
            <w:r w:rsidR="00373AFC" w:rsidRPr="00373AFC">
              <w:t>Mgr. Veronika Pečivová</w:t>
            </w:r>
            <w:r>
              <w:t xml:space="preserve"> (25%)</w:t>
            </w:r>
            <w:r w:rsidR="00373AFC" w:rsidRPr="00373AFC">
              <w:t>, Mgr. Hana Navrátilová</w:t>
            </w:r>
            <w:r>
              <w:t xml:space="preserve"> (25%)</w:t>
            </w:r>
          </w:p>
        </w:tc>
      </w:tr>
      <w:tr w:rsidR="00373AFC" w:rsidRPr="00373AFC" w:rsidTr="00B01804">
        <w:trPr>
          <w:jc w:val="center"/>
        </w:trPr>
        <w:tc>
          <w:tcPr>
            <w:tcW w:w="3061" w:type="dxa"/>
            <w:shd w:val="clear" w:color="auto" w:fill="F7CAAC"/>
          </w:tcPr>
          <w:p w:rsidR="00373AFC" w:rsidRPr="00373AFC" w:rsidRDefault="00373AFC" w:rsidP="00E7344C">
            <w:pPr>
              <w:jc w:val="both"/>
              <w:rPr>
                <w:b/>
              </w:rPr>
            </w:pPr>
            <w:r w:rsidRPr="00373AFC">
              <w:rPr>
                <w:b/>
              </w:rPr>
              <w:t>Stručná anotace předmětu</w:t>
            </w:r>
          </w:p>
        </w:tc>
        <w:tc>
          <w:tcPr>
            <w:tcW w:w="6785" w:type="dxa"/>
            <w:gridSpan w:val="7"/>
            <w:tcBorders>
              <w:bottom w:val="nil"/>
            </w:tcBorders>
          </w:tcPr>
          <w:p w:rsidR="00373AFC" w:rsidRPr="00373AFC" w:rsidRDefault="00373AFC" w:rsidP="00E7344C">
            <w:pPr>
              <w:jc w:val="both"/>
            </w:pPr>
          </w:p>
        </w:tc>
      </w:tr>
      <w:tr w:rsidR="00373AFC" w:rsidRPr="00373AFC" w:rsidTr="00B01804">
        <w:trPr>
          <w:trHeight w:val="3156"/>
          <w:jc w:val="center"/>
        </w:trPr>
        <w:tc>
          <w:tcPr>
            <w:tcW w:w="9846" w:type="dxa"/>
            <w:gridSpan w:val="8"/>
            <w:tcBorders>
              <w:top w:val="nil"/>
              <w:bottom w:val="single" w:sz="12" w:space="0" w:color="auto"/>
            </w:tcBorders>
          </w:tcPr>
          <w:p w:rsidR="00373AFC" w:rsidRPr="00373AFC" w:rsidRDefault="00373AFC" w:rsidP="00E7344C">
            <w:pPr>
              <w:jc w:val="both"/>
            </w:pPr>
          </w:p>
          <w:p w:rsidR="00373AFC" w:rsidRPr="00373AFC" w:rsidRDefault="00373AFC" w:rsidP="00E7344C">
            <w:pPr>
              <w:jc w:val="both"/>
            </w:pPr>
            <w:r w:rsidRPr="00373AFC">
              <w:t>Pozdravit, rozloučit se.</w:t>
            </w:r>
          </w:p>
          <w:p w:rsidR="00373AFC" w:rsidRPr="00373AFC" w:rsidRDefault="00373AFC" w:rsidP="00E7344C">
            <w:pPr>
              <w:jc w:val="both"/>
            </w:pPr>
            <w:r w:rsidRPr="00373AFC">
              <w:t>Představit sebe i ostatní.</w:t>
            </w:r>
          </w:p>
          <w:p w:rsidR="00373AFC" w:rsidRPr="00373AFC" w:rsidRDefault="00373AFC" w:rsidP="00E7344C">
            <w:pPr>
              <w:jc w:val="both"/>
            </w:pPr>
            <w:r w:rsidRPr="00373AFC">
              <w:t>Uvítat někoho, navázat kontakt.</w:t>
            </w:r>
          </w:p>
          <w:p w:rsidR="00373AFC" w:rsidRPr="00373AFC" w:rsidRDefault="00373AFC" w:rsidP="00E7344C">
            <w:pPr>
              <w:jc w:val="both"/>
            </w:pPr>
            <w:r w:rsidRPr="00373AFC">
              <w:t>Říci o sobě základní údaje.</w:t>
            </w:r>
          </w:p>
          <w:p w:rsidR="00373AFC" w:rsidRPr="00373AFC" w:rsidRDefault="00373AFC" w:rsidP="00E7344C">
            <w:pPr>
              <w:jc w:val="both"/>
            </w:pPr>
            <w:r w:rsidRPr="00373AFC">
              <w:t>Poprosit, poděkovat.</w:t>
            </w:r>
          </w:p>
          <w:p w:rsidR="00373AFC" w:rsidRPr="00373AFC" w:rsidRDefault="00373AFC" w:rsidP="00E7344C">
            <w:pPr>
              <w:jc w:val="both"/>
            </w:pPr>
            <w:r w:rsidRPr="00373AFC">
              <w:t>Orientovat se ve městě, zeptat se na cestu.</w:t>
            </w:r>
          </w:p>
          <w:p w:rsidR="00373AFC" w:rsidRPr="00373AFC" w:rsidRDefault="00373AFC" w:rsidP="00E7344C">
            <w:pPr>
              <w:jc w:val="both"/>
            </w:pPr>
            <w:r w:rsidRPr="00373AFC">
              <w:t>Představit členy své rodiny, jejich práci, záliby.</w:t>
            </w:r>
          </w:p>
          <w:p w:rsidR="00373AFC" w:rsidRPr="00373AFC" w:rsidRDefault="00373AFC" w:rsidP="00E7344C">
            <w:pPr>
              <w:jc w:val="both"/>
            </w:pPr>
            <w:r w:rsidRPr="00373AFC">
              <w:t>Popsat různé typy bydlení, jejich výhody a nevýhody.</w:t>
            </w:r>
          </w:p>
          <w:p w:rsidR="00373AFC" w:rsidRPr="00373AFC" w:rsidRDefault="00373AFC" w:rsidP="00E7344C">
            <w:pPr>
              <w:jc w:val="both"/>
            </w:pPr>
            <w:r w:rsidRPr="00373AFC">
              <w:t>Zeptat se na restauraci, objednat si oběd.</w:t>
            </w:r>
          </w:p>
          <w:p w:rsidR="00373AFC" w:rsidRPr="00373AFC" w:rsidRDefault="00373AFC" w:rsidP="00E7344C">
            <w:pPr>
              <w:jc w:val="both"/>
            </w:pPr>
            <w:r w:rsidRPr="00373AFC">
              <w:t>Popsat různé stravovací návyky.</w:t>
            </w:r>
          </w:p>
          <w:p w:rsidR="00373AFC" w:rsidRPr="00373AFC" w:rsidRDefault="00373AFC" w:rsidP="00E7344C">
            <w:pPr>
              <w:jc w:val="both"/>
            </w:pPr>
            <w:r w:rsidRPr="00373AFC">
              <w:t>Přítomný čas.</w:t>
            </w:r>
          </w:p>
          <w:p w:rsidR="00373AFC" w:rsidRPr="00373AFC" w:rsidRDefault="00373AFC" w:rsidP="00E7344C">
            <w:pPr>
              <w:jc w:val="both"/>
            </w:pPr>
            <w:r w:rsidRPr="00373AFC">
              <w:t>Slovosled věty oznamovací, tázací.</w:t>
            </w:r>
          </w:p>
          <w:p w:rsidR="00373AFC" w:rsidRPr="00373AFC" w:rsidRDefault="00373AFC" w:rsidP="00E7344C">
            <w:pPr>
              <w:jc w:val="both"/>
            </w:pPr>
            <w:r w:rsidRPr="00373AFC">
              <w:t>Přítomný čas vybraných sloves, rozkazovací způsob.</w:t>
            </w:r>
          </w:p>
          <w:p w:rsidR="00373AFC" w:rsidRPr="00373AFC" w:rsidRDefault="00373AFC" w:rsidP="00E7344C">
            <w:pPr>
              <w:jc w:val="both"/>
            </w:pPr>
            <w:r w:rsidRPr="00373AFC">
              <w:t>Předložky.</w:t>
            </w:r>
          </w:p>
          <w:p w:rsidR="00373AFC" w:rsidRPr="00373AFC" w:rsidRDefault="00373AFC" w:rsidP="00E7344C"/>
        </w:tc>
      </w:tr>
      <w:tr w:rsidR="00373AFC" w:rsidRPr="00373AFC" w:rsidTr="00B01804">
        <w:trPr>
          <w:trHeight w:val="265"/>
          <w:jc w:val="center"/>
        </w:trPr>
        <w:tc>
          <w:tcPr>
            <w:tcW w:w="3621" w:type="dxa"/>
            <w:gridSpan w:val="2"/>
            <w:tcBorders>
              <w:top w:val="nil"/>
            </w:tcBorders>
            <w:shd w:val="clear" w:color="auto" w:fill="F7CAAC"/>
          </w:tcPr>
          <w:p w:rsidR="00373AFC" w:rsidRPr="00373AFC" w:rsidRDefault="00373AFC" w:rsidP="00E7344C">
            <w:pPr>
              <w:jc w:val="both"/>
            </w:pPr>
            <w:r w:rsidRPr="00373AFC">
              <w:rPr>
                <w:b/>
              </w:rPr>
              <w:t>Studijní literatura a studijní pomůcky</w:t>
            </w:r>
          </w:p>
        </w:tc>
        <w:tc>
          <w:tcPr>
            <w:tcW w:w="6225" w:type="dxa"/>
            <w:gridSpan w:val="6"/>
            <w:tcBorders>
              <w:top w:val="nil"/>
              <w:bottom w:val="nil"/>
            </w:tcBorders>
          </w:tcPr>
          <w:p w:rsidR="00373AFC" w:rsidRPr="00373AFC" w:rsidRDefault="00373AFC" w:rsidP="00E7344C">
            <w:pPr>
              <w:jc w:val="both"/>
            </w:pPr>
          </w:p>
        </w:tc>
      </w:tr>
      <w:tr w:rsidR="00373AFC" w:rsidRPr="00373AFC" w:rsidTr="00B01804">
        <w:trPr>
          <w:trHeight w:val="1497"/>
          <w:jc w:val="center"/>
        </w:trPr>
        <w:tc>
          <w:tcPr>
            <w:tcW w:w="9846" w:type="dxa"/>
            <w:gridSpan w:val="8"/>
            <w:tcBorders>
              <w:top w:val="nil"/>
            </w:tcBorders>
          </w:tcPr>
          <w:p w:rsidR="003B651A" w:rsidRDefault="003B651A" w:rsidP="00E7344C">
            <w:pPr>
              <w:jc w:val="both"/>
              <w:rPr>
                <w:b/>
              </w:rPr>
            </w:pPr>
          </w:p>
          <w:p w:rsidR="00373AFC" w:rsidRPr="00373AFC" w:rsidRDefault="00373AFC" w:rsidP="00E7344C">
            <w:pPr>
              <w:jc w:val="both"/>
              <w:rPr>
                <w:b/>
              </w:rPr>
            </w:pPr>
            <w:r w:rsidRPr="00373AFC">
              <w:rPr>
                <w:b/>
              </w:rPr>
              <w:t>Povinná literatura</w:t>
            </w:r>
            <w:r w:rsidR="008D14CD">
              <w:rPr>
                <w:b/>
              </w:rPr>
              <w:t>:</w:t>
            </w:r>
          </w:p>
          <w:p w:rsidR="00373AFC" w:rsidRPr="00373AFC" w:rsidRDefault="00373AFC"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3AFC">
              <w:rPr>
                <w:color w:val="000000"/>
                <w:shd w:val="clear" w:color="auto" w:fill="FFFFFF"/>
              </w:rPr>
              <w:t xml:space="preserve">Castro, F. (2003). </w:t>
            </w:r>
            <w:r w:rsidRPr="00373AFC">
              <w:rPr>
                <w:i/>
                <w:iCs/>
                <w:color w:val="000000"/>
                <w:shd w:val="clear" w:color="auto" w:fill="FFFFFF"/>
              </w:rPr>
              <w:t xml:space="preserve">Ven Nuevo 1 </w:t>
            </w:r>
            <w:r w:rsidR="00C33C2E" w:rsidRPr="000C60B6">
              <w:rPr>
                <w:rFonts w:eastAsiaTheme="minorEastAsia"/>
              </w:rPr>
              <w:t>–</w:t>
            </w:r>
            <w:r w:rsidR="00C33C2E">
              <w:rPr>
                <w:rFonts w:eastAsiaTheme="minorEastAsia"/>
              </w:rPr>
              <w:t xml:space="preserve"> </w:t>
            </w:r>
            <w:r w:rsidRPr="00373AFC">
              <w:rPr>
                <w:i/>
                <w:iCs/>
                <w:color w:val="000000"/>
                <w:shd w:val="clear" w:color="auto" w:fill="FFFFFF"/>
              </w:rPr>
              <w:t xml:space="preserve">Libro del alumno. </w:t>
            </w:r>
            <w:r w:rsidRPr="00373AFC">
              <w:rPr>
                <w:color w:val="000000"/>
                <w:shd w:val="clear" w:color="auto" w:fill="FFFFFF"/>
              </w:rPr>
              <w:t>Madrid: Edelsa Grupo Didascalia, S. A.</w:t>
            </w:r>
          </w:p>
          <w:p w:rsidR="00373AFC" w:rsidRPr="00373AFC" w:rsidRDefault="00373AFC"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373AFC">
              <w:rPr>
                <w:color w:val="000000"/>
                <w:shd w:val="clear" w:color="auto" w:fill="FFFFFF"/>
              </w:rPr>
              <w:t xml:space="preserve">Castro, F. (2004). </w:t>
            </w:r>
            <w:r w:rsidRPr="00373AFC">
              <w:rPr>
                <w:i/>
                <w:iCs/>
                <w:color w:val="000000"/>
                <w:shd w:val="clear" w:color="auto" w:fill="FFFFFF"/>
              </w:rPr>
              <w:t xml:space="preserve">Ven Nuevo 1 </w:t>
            </w:r>
            <w:r w:rsidR="00C33C2E" w:rsidRPr="000C60B6">
              <w:rPr>
                <w:rFonts w:eastAsiaTheme="minorEastAsia"/>
              </w:rPr>
              <w:t>–</w:t>
            </w:r>
            <w:r w:rsidR="00C33C2E">
              <w:rPr>
                <w:rFonts w:eastAsiaTheme="minorEastAsia"/>
              </w:rPr>
              <w:t xml:space="preserve"> </w:t>
            </w:r>
            <w:r w:rsidRPr="00373AFC">
              <w:rPr>
                <w:i/>
                <w:iCs/>
                <w:color w:val="000000"/>
                <w:shd w:val="clear" w:color="auto" w:fill="FFFFFF"/>
              </w:rPr>
              <w:t>Libro de ejercicios</w:t>
            </w:r>
            <w:r w:rsidRPr="00373AFC">
              <w:rPr>
                <w:color w:val="000000"/>
                <w:shd w:val="clear" w:color="auto" w:fill="FFFFFF"/>
              </w:rPr>
              <w:t>. Madrid: Edelsa Grupo Didascalia, S. A.</w:t>
            </w:r>
          </w:p>
          <w:p w:rsidR="00373AFC" w:rsidRPr="001661B8" w:rsidRDefault="00373AFC"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3AFC">
              <w:rPr>
                <w:color w:val="000000"/>
              </w:rPr>
              <w:t xml:space="preserve">Girardet J., &amp; Pécheur J. (2002). </w:t>
            </w:r>
            <w:r w:rsidRPr="00373AFC">
              <w:rPr>
                <w:i/>
                <w:color w:val="000000"/>
              </w:rPr>
              <w:t>Campus 1</w:t>
            </w:r>
            <w:r w:rsidRPr="001661B8">
              <w:rPr>
                <w:color w:val="000000"/>
              </w:rPr>
              <w:t>. Paris: CLE International.</w:t>
            </w:r>
          </w:p>
          <w:p w:rsidR="00373AFC" w:rsidRPr="001661B8" w:rsidRDefault="00373AFC" w:rsidP="00E7344C">
            <w:pPr>
              <w:jc w:val="both"/>
            </w:pPr>
            <w:r w:rsidRPr="001661B8">
              <w:t xml:space="preserve">Höppnerová, V. (2010). </w:t>
            </w:r>
            <w:r w:rsidRPr="001661B8">
              <w:rPr>
                <w:i/>
              </w:rPr>
              <w:t xml:space="preserve">Němčina pro jazykové školy nově 1. </w:t>
            </w:r>
            <w:r w:rsidRPr="001661B8">
              <w:t>Plzeň: Fraus.</w:t>
            </w:r>
          </w:p>
          <w:p w:rsidR="00373AFC" w:rsidRPr="00727175" w:rsidRDefault="00373AFC" w:rsidP="00E7344C">
            <w:pPr>
              <w:jc w:val="both"/>
            </w:pPr>
            <w:r w:rsidRPr="001661B8">
              <w:t xml:space="preserve">Höppnerová, V. (2010). </w:t>
            </w:r>
            <w:r w:rsidRPr="001661B8">
              <w:rPr>
                <w:i/>
              </w:rPr>
              <w:t xml:space="preserve">Němčina pro jazykové školy nově 2. </w:t>
            </w:r>
            <w:r w:rsidRPr="001661B8">
              <w:t>Plzeň: Fraus.</w:t>
            </w:r>
          </w:p>
          <w:p w:rsidR="00A6016F" w:rsidRPr="001661B8" w:rsidRDefault="00A6016F" w:rsidP="00E7344C">
            <w:pPr>
              <w:jc w:val="both"/>
              <w:rPr>
                <w:ins w:id="825" w:author="Hana Navrátilová" w:date="2019-09-24T11:10:00Z"/>
                <w:i/>
              </w:rPr>
            </w:pPr>
            <w:ins w:id="826" w:author="Hana Navrátilová" w:date="2019-09-24T11:10:00Z">
              <w:r w:rsidRPr="001661B8">
                <w:t xml:space="preserve">Kozáková, V. (2016). Nemecký jazyk pro učitele. </w:t>
              </w:r>
              <w:r w:rsidRPr="001661B8">
                <w:rPr>
                  <w:i/>
                </w:rPr>
                <w:t>In: Wiegerová, A. Od začátečníka k mentorovi.</w:t>
              </w:r>
              <w:r w:rsidRPr="001661B8">
                <w:t xml:space="preserve"> Zlín: UTB.</w:t>
              </w:r>
            </w:ins>
          </w:p>
          <w:p w:rsidR="00373AFC" w:rsidRPr="00373AFC" w:rsidRDefault="00373AFC"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1661B8">
              <w:rPr>
                <w:color w:val="000000"/>
              </w:rPr>
              <w:t>Steele R., &amp; Zemiro J. (1992). Exercons - nous 1. Paris: Hachette.</w:t>
            </w:r>
          </w:p>
          <w:p w:rsidR="00373AFC" w:rsidRPr="00373AFC" w:rsidRDefault="00373AFC"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rsidR="00373AFC" w:rsidRPr="00373AFC" w:rsidRDefault="00373AFC" w:rsidP="00E7344C">
            <w:pPr>
              <w:jc w:val="both"/>
              <w:rPr>
                <w:b/>
              </w:rPr>
            </w:pPr>
            <w:r w:rsidRPr="00373AFC">
              <w:rPr>
                <w:b/>
              </w:rPr>
              <w:t>Doporučená literatura</w:t>
            </w:r>
            <w:r w:rsidR="008D14CD">
              <w:rPr>
                <w:b/>
              </w:rPr>
              <w:t>:</w:t>
            </w:r>
          </w:p>
          <w:p w:rsidR="00373AFC" w:rsidRPr="00373AFC" w:rsidRDefault="00373AFC" w:rsidP="00E7344C">
            <w:pPr>
              <w:jc w:val="both"/>
              <w:rPr>
                <w:color w:val="000000"/>
                <w:shd w:val="clear" w:color="auto" w:fill="FFFFFF"/>
              </w:rPr>
            </w:pPr>
            <w:r w:rsidRPr="00373AFC">
              <w:rPr>
                <w:color w:val="000000"/>
              </w:rPr>
              <w:t xml:space="preserve">Castro, F. (2010). </w:t>
            </w:r>
            <w:r w:rsidRPr="00373AFC">
              <w:rPr>
                <w:bCs/>
                <w:i/>
                <w:color w:val="231F20"/>
                <w:spacing w:val="9"/>
              </w:rPr>
              <w:t>Uso de la gramática espaňola elemental</w:t>
            </w:r>
            <w:r w:rsidRPr="00373AFC">
              <w:rPr>
                <w:bCs/>
                <w:color w:val="231F20"/>
                <w:spacing w:val="9"/>
              </w:rPr>
              <w:t xml:space="preserve">. </w:t>
            </w:r>
            <w:r w:rsidRPr="00373AFC">
              <w:rPr>
                <w:color w:val="000000"/>
                <w:shd w:val="clear" w:color="auto" w:fill="FFFFFF"/>
              </w:rPr>
              <w:t xml:space="preserve">Madrid: Edelsa Grupo Didascalia, S. A. </w:t>
            </w:r>
          </w:p>
          <w:p w:rsidR="00373AFC" w:rsidRPr="00373AFC" w:rsidRDefault="00373AFC" w:rsidP="00E7344C">
            <w:pPr>
              <w:jc w:val="both"/>
            </w:pPr>
            <w:r w:rsidRPr="00373AFC">
              <w:t xml:space="preserve">Krenn, W., &amp; Puchta, H. (2016). </w:t>
            </w:r>
            <w:r w:rsidRPr="00373AFC">
              <w:rPr>
                <w:i/>
              </w:rPr>
              <w:t>Motive</w:t>
            </w:r>
            <w:r w:rsidRPr="00373AFC">
              <w:t xml:space="preserve">. München: Hueber Verlag. </w:t>
            </w:r>
          </w:p>
          <w:p w:rsidR="00373AFC" w:rsidRPr="00373AFC" w:rsidRDefault="00373AFC" w:rsidP="00E7344C">
            <w:pPr>
              <w:jc w:val="both"/>
              <w:rPr>
                <w:b/>
              </w:rPr>
            </w:pPr>
            <w:r w:rsidRPr="00373AFC">
              <w:t xml:space="preserve">Michňová, I. (2008). </w:t>
            </w:r>
            <w:r w:rsidRPr="00373AFC">
              <w:rPr>
                <w:i/>
              </w:rPr>
              <w:t>Deutsch im Beruf.</w:t>
            </w:r>
            <w:r w:rsidRPr="00373AFC">
              <w:t xml:space="preserve"> Praha: Grada.</w:t>
            </w:r>
          </w:p>
          <w:p w:rsidR="00373AFC" w:rsidRPr="00373AFC" w:rsidRDefault="00373AFC"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3AFC">
              <w:rPr>
                <w:color w:val="000000"/>
              </w:rPr>
              <w:t xml:space="preserve">Pravdová M. (1995). </w:t>
            </w:r>
            <w:r w:rsidRPr="00373AFC">
              <w:rPr>
                <w:i/>
                <w:color w:val="000000"/>
              </w:rPr>
              <w:t>Francouzština pro začátečníky</w:t>
            </w:r>
            <w:r w:rsidRPr="00373AFC">
              <w:rPr>
                <w:color w:val="000000"/>
              </w:rPr>
              <w:t>. Praha: LEDA.</w:t>
            </w:r>
          </w:p>
          <w:p w:rsidR="00373AFC" w:rsidRPr="00373AFC" w:rsidRDefault="00373AFC" w:rsidP="00E7344C">
            <w:pPr>
              <w:jc w:val="both"/>
            </w:pPr>
          </w:p>
        </w:tc>
      </w:tr>
      <w:tr w:rsidR="00373AFC" w:rsidRPr="00373AFC" w:rsidTr="00B01804">
        <w:trPr>
          <w:jc w:val="center"/>
        </w:trPr>
        <w:tc>
          <w:tcPr>
            <w:tcW w:w="9846" w:type="dxa"/>
            <w:gridSpan w:val="8"/>
            <w:tcBorders>
              <w:top w:val="single" w:sz="12" w:space="0" w:color="auto"/>
              <w:left w:val="single" w:sz="2" w:space="0" w:color="auto"/>
              <w:bottom w:val="single" w:sz="2" w:space="0" w:color="auto"/>
              <w:right w:val="single" w:sz="2" w:space="0" w:color="auto"/>
            </w:tcBorders>
            <w:shd w:val="clear" w:color="auto" w:fill="F7CAAC"/>
          </w:tcPr>
          <w:p w:rsidR="00373AFC" w:rsidRPr="00373AFC" w:rsidRDefault="00373AFC" w:rsidP="00E7344C">
            <w:pPr>
              <w:jc w:val="center"/>
              <w:rPr>
                <w:b/>
              </w:rPr>
            </w:pPr>
            <w:r w:rsidRPr="00373AFC">
              <w:rPr>
                <w:b/>
              </w:rPr>
              <w:t>Informace ke kombinované nebo distanční formě</w:t>
            </w:r>
          </w:p>
        </w:tc>
      </w:tr>
      <w:tr w:rsidR="00373AFC" w:rsidRPr="00373AFC" w:rsidTr="00B01804">
        <w:trPr>
          <w:jc w:val="center"/>
        </w:trPr>
        <w:tc>
          <w:tcPr>
            <w:tcW w:w="4755" w:type="dxa"/>
            <w:gridSpan w:val="3"/>
            <w:tcBorders>
              <w:top w:val="single" w:sz="2" w:space="0" w:color="auto"/>
            </w:tcBorders>
            <w:shd w:val="clear" w:color="auto" w:fill="F7CAAC"/>
          </w:tcPr>
          <w:p w:rsidR="00373AFC" w:rsidRPr="00373AFC" w:rsidRDefault="00373AFC" w:rsidP="00E7344C">
            <w:pPr>
              <w:jc w:val="both"/>
            </w:pPr>
            <w:r w:rsidRPr="00373AFC">
              <w:rPr>
                <w:b/>
              </w:rPr>
              <w:t>Rozsah konzultací (soustředění)</w:t>
            </w:r>
          </w:p>
        </w:tc>
        <w:tc>
          <w:tcPr>
            <w:tcW w:w="915" w:type="dxa"/>
            <w:tcBorders>
              <w:top w:val="single" w:sz="2" w:space="0" w:color="auto"/>
            </w:tcBorders>
          </w:tcPr>
          <w:p w:rsidR="00373AFC" w:rsidRPr="00373AFC" w:rsidRDefault="00373AFC" w:rsidP="00E7344C">
            <w:pPr>
              <w:jc w:val="both"/>
            </w:pPr>
          </w:p>
        </w:tc>
        <w:tc>
          <w:tcPr>
            <w:tcW w:w="4176" w:type="dxa"/>
            <w:gridSpan w:val="4"/>
            <w:tcBorders>
              <w:top w:val="single" w:sz="2" w:space="0" w:color="auto"/>
            </w:tcBorders>
            <w:shd w:val="clear" w:color="auto" w:fill="F7CAAC"/>
          </w:tcPr>
          <w:p w:rsidR="00373AFC" w:rsidRPr="00373AFC" w:rsidRDefault="00373AFC" w:rsidP="00E7344C">
            <w:pPr>
              <w:jc w:val="both"/>
              <w:rPr>
                <w:b/>
              </w:rPr>
            </w:pPr>
            <w:r w:rsidRPr="00373AFC">
              <w:rPr>
                <w:b/>
              </w:rPr>
              <w:t xml:space="preserve">hodin </w:t>
            </w:r>
          </w:p>
        </w:tc>
      </w:tr>
      <w:tr w:rsidR="00373AFC" w:rsidRPr="00373AFC" w:rsidTr="00B01804">
        <w:trPr>
          <w:jc w:val="center"/>
        </w:trPr>
        <w:tc>
          <w:tcPr>
            <w:tcW w:w="9846" w:type="dxa"/>
            <w:gridSpan w:val="8"/>
            <w:shd w:val="clear" w:color="auto" w:fill="F7CAAC"/>
          </w:tcPr>
          <w:p w:rsidR="00373AFC" w:rsidRPr="00373AFC" w:rsidRDefault="00373AFC" w:rsidP="00E7344C">
            <w:pPr>
              <w:jc w:val="both"/>
              <w:rPr>
                <w:b/>
              </w:rPr>
            </w:pPr>
            <w:r w:rsidRPr="00373AFC">
              <w:rPr>
                <w:b/>
              </w:rPr>
              <w:t>Informace o způsobu kontaktu s vyučujícím</w:t>
            </w:r>
          </w:p>
        </w:tc>
      </w:tr>
      <w:tr w:rsidR="00373AFC" w:rsidRPr="00373AFC" w:rsidTr="00B01804">
        <w:trPr>
          <w:trHeight w:val="992"/>
          <w:jc w:val="center"/>
        </w:trPr>
        <w:tc>
          <w:tcPr>
            <w:tcW w:w="9846" w:type="dxa"/>
            <w:gridSpan w:val="8"/>
          </w:tcPr>
          <w:p w:rsidR="00373AFC" w:rsidRDefault="00373AFC" w:rsidP="00E7344C">
            <w:pPr>
              <w:jc w:val="both"/>
              <w:rPr>
                <w:del w:id="827" w:author="Hana Navrátilová" w:date="2019-09-24T11:10:00Z"/>
              </w:rPr>
            </w:pPr>
          </w:p>
          <w:p w:rsidR="003B651A" w:rsidRDefault="003B651A" w:rsidP="00E7344C">
            <w:pPr>
              <w:jc w:val="both"/>
              <w:rPr>
                <w:del w:id="828" w:author="Hana Navrátilová" w:date="2019-09-24T11:10:00Z"/>
              </w:rPr>
            </w:pPr>
          </w:p>
          <w:p w:rsidR="00373AFC" w:rsidRDefault="00373AFC" w:rsidP="00E7344C">
            <w:pPr>
              <w:jc w:val="both"/>
            </w:pPr>
          </w:p>
          <w:p w:rsidR="003B651A" w:rsidRDefault="003B651A" w:rsidP="00E7344C">
            <w:pPr>
              <w:jc w:val="both"/>
            </w:pPr>
          </w:p>
          <w:p w:rsidR="003B651A" w:rsidRDefault="003B651A" w:rsidP="00E7344C">
            <w:pPr>
              <w:jc w:val="both"/>
            </w:pPr>
          </w:p>
          <w:p w:rsidR="003B651A" w:rsidRPr="00373AFC" w:rsidRDefault="003B651A" w:rsidP="00E7344C">
            <w:pPr>
              <w:jc w:val="both"/>
            </w:pPr>
          </w:p>
        </w:tc>
      </w:tr>
    </w:tbl>
    <w:p w:rsidR="00B01804"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146"/>
        <w:gridCol w:w="889"/>
        <w:gridCol w:w="822"/>
        <w:gridCol w:w="2155"/>
        <w:gridCol w:w="539"/>
        <w:gridCol w:w="628"/>
      </w:tblGrid>
      <w:tr w:rsidR="007D1130" w:rsidRPr="00944A9E" w:rsidTr="009060CD">
        <w:trPr>
          <w:jc w:val="center"/>
        </w:trPr>
        <w:tc>
          <w:tcPr>
            <w:tcW w:w="10207" w:type="dxa"/>
            <w:gridSpan w:val="8"/>
            <w:tcBorders>
              <w:bottom w:val="double" w:sz="4" w:space="0" w:color="auto"/>
            </w:tcBorders>
            <w:shd w:val="clear" w:color="auto" w:fill="BDD6EE"/>
          </w:tcPr>
          <w:p w:rsidR="007D1130" w:rsidRPr="00944A9E" w:rsidRDefault="007D1130" w:rsidP="00E7344C">
            <w:pPr>
              <w:jc w:val="both"/>
              <w:rPr>
                <w:b/>
                <w:sz w:val="28"/>
                <w:szCs w:val="28"/>
              </w:rPr>
            </w:pPr>
            <w:r w:rsidRPr="00944A9E">
              <w:br w:type="page"/>
            </w:r>
            <w:r w:rsidRPr="00944A9E">
              <w:rPr>
                <w:b/>
                <w:sz w:val="28"/>
                <w:szCs w:val="28"/>
              </w:rPr>
              <w:t>B-III – Charakteristika studijního předmětu</w:t>
            </w:r>
          </w:p>
        </w:tc>
      </w:tr>
      <w:tr w:rsidR="007D1130" w:rsidRPr="00944A9E" w:rsidTr="00E7344C">
        <w:trPr>
          <w:jc w:val="center"/>
        </w:trPr>
        <w:tc>
          <w:tcPr>
            <w:tcW w:w="3474" w:type="dxa"/>
            <w:tcBorders>
              <w:top w:val="double" w:sz="4" w:space="0" w:color="auto"/>
            </w:tcBorders>
            <w:shd w:val="clear" w:color="auto" w:fill="F7CAAC"/>
          </w:tcPr>
          <w:p w:rsidR="007D1130" w:rsidRPr="00944A9E" w:rsidRDefault="007D1130" w:rsidP="00E7344C">
            <w:pPr>
              <w:jc w:val="both"/>
              <w:rPr>
                <w:b/>
              </w:rPr>
            </w:pPr>
            <w:r w:rsidRPr="00944A9E">
              <w:rPr>
                <w:b/>
              </w:rPr>
              <w:t>Název studijního předmětu</w:t>
            </w:r>
          </w:p>
        </w:tc>
        <w:tc>
          <w:tcPr>
            <w:tcW w:w="6733" w:type="dxa"/>
            <w:gridSpan w:val="7"/>
            <w:tcBorders>
              <w:top w:val="double" w:sz="4" w:space="0" w:color="auto"/>
            </w:tcBorders>
          </w:tcPr>
          <w:p w:rsidR="007D1130" w:rsidRPr="00944A9E" w:rsidRDefault="007D1130" w:rsidP="00E7344C">
            <w:pPr>
              <w:jc w:val="both"/>
            </w:pPr>
            <w:r w:rsidRPr="00944A9E">
              <w:t>Primární pedagogika s praxí 3</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Typ předmětu</w:t>
            </w:r>
          </w:p>
        </w:tc>
        <w:tc>
          <w:tcPr>
            <w:tcW w:w="3411" w:type="dxa"/>
            <w:gridSpan w:val="4"/>
          </w:tcPr>
          <w:p w:rsidR="007D1130" w:rsidRPr="00944A9E" w:rsidRDefault="007D1130" w:rsidP="00E7344C">
            <w:pPr>
              <w:jc w:val="both"/>
            </w:pPr>
            <w:r w:rsidRPr="00944A9E">
              <w:t>povinný, ZT</w:t>
            </w:r>
          </w:p>
        </w:tc>
        <w:tc>
          <w:tcPr>
            <w:tcW w:w="2694" w:type="dxa"/>
            <w:gridSpan w:val="2"/>
            <w:shd w:val="clear" w:color="auto" w:fill="F7CAAC"/>
          </w:tcPr>
          <w:p w:rsidR="007D1130" w:rsidRPr="00944A9E" w:rsidRDefault="007D1130" w:rsidP="00E7344C">
            <w:pPr>
              <w:jc w:val="both"/>
            </w:pPr>
            <w:r w:rsidRPr="00944A9E">
              <w:rPr>
                <w:b/>
              </w:rPr>
              <w:t>doporučený ročník / semestr</w:t>
            </w:r>
          </w:p>
        </w:tc>
        <w:tc>
          <w:tcPr>
            <w:tcW w:w="628" w:type="dxa"/>
          </w:tcPr>
          <w:p w:rsidR="007D1130" w:rsidRPr="00944A9E" w:rsidRDefault="007D1130" w:rsidP="00E7344C">
            <w:pPr>
              <w:jc w:val="both"/>
            </w:pPr>
            <w:r w:rsidRPr="00944A9E">
              <w:t>2/ZS</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Rozsah studijního předmětu</w:t>
            </w:r>
          </w:p>
        </w:tc>
        <w:tc>
          <w:tcPr>
            <w:tcW w:w="1700" w:type="dxa"/>
            <w:gridSpan w:val="2"/>
          </w:tcPr>
          <w:p w:rsidR="007D1130" w:rsidRPr="00944A9E" w:rsidRDefault="007D1130" w:rsidP="00E7344C">
            <w:r w:rsidRPr="00944A9E">
              <w:t>28p+28s+8 hodin praxe</w:t>
            </w:r>
          </w:p>
        </w:tc>
        <w:tc>
          <w:tcPr>
            <w:tcW w:w="889" w:type="dxa"/>
            <w:shd w:val="clear" w:color="auto" w:fill="F7CAAC"/>
          </w:tcPr>
          <w:p w:rsidR="007D1130" w:rsidRPr="00944A9E" w:rsidRDefault="007D1130" w:rsidP="00E7344C">
            <w:pPr>
              <w:jc w:val="both"/>
              <w:rPr>
                <w:b/>
              </w:rPr>
            </w:pPr>
            <w:r w:rsidRPr="00944A9E">
              <w:rPr>
                <w:b/>
              </w:rPr>
              <w:t xml:space="preserve">hod. </w:t>
            </w:r>
          </w:p>
        </w:tc>
        <w:tc>
          <w:tcPr>
            <w:tcW w:w="822" w:type="dxa"/>
          </w:tcPr>
          <w:p w:rsidR="007D1130" w:rsidRPr="00944A9E" w:rsidRDefault="007D1130" w:rsidP="00E7344C">
            <w:pPr>
              <w:jc w:val="both"/>
            </w:pPr>
            <w:r w:rsidRPr="00944A9E">
              <w:t>56+8</w:t>
            </w:r>
          </w:p>
        </w:tc>
        <w:tc>
          <w:tcPr>
            <w:tcW w:w="2155" w:type="dxa"/>
            <w:shd w:val="clear" w:color="auto" w:fill="F7CAAC"/>
          </w:tcPr>
          <w:p w:rsidR="007D1130" w:rsidRPr="00944A9E" w:rsidRDefault="007D1130" w:rsidP="00E7344C">
            <w:pPr>
              <w:jc w:val="both"/>
              <w:rPr>
                <w:b/>
              </w:rPr>
            </w:pPr>
            <w:r w:rsidRPr="00944A9E">
              <w:rPr>
                <w:b/>
              </w:rPr>
              <w:t>kreditů</w:t>
            </w:r>
          </w:p>
        </w:tc>
        <w:tc>
          <w:tcPr>
            <w:tcW w:w="1167" w:type="dxa"/>
            <w:gridSpan w:val="2"/>
          </w:tcPr>
          <w:p w:rsidR="007D1130" w:rsidRPr="00944A9E" w:rsidRDefault="007D1130" w:rsidP="00E7344C">
            <w:pPr>
              <w:jc w:val="both"/>
            </w:pPr>
            <w:r w:rsidRPr="00944A9E">
              <w:t>6</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Prerekvizity, korekvizity, ekvivalence</w:t>
            </w:r>
          </w:p>
        </w:tc>
        <w:tc>
          <w:tcPr>
            <w:tcW w:w="6733" w:type="dxa"/>
            <w:gridSpan w:val="7"/>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Způsob ověření studijních výsledků</w:t>
            </w:r>
          </w:p>
        </w:tc>
        <w:tc>
          <w:tcPr>
            <w:tcW w:w="3411" w:type="dxa"/>
            <w:gridSpan w:val="4"/>
          </w:tcPr>
          <w:p w:rsidR="007D1130" w:rsidRPr="00944A9E" w:rsidRDefault="007D1130" w:rsidP="00E7344C">
            <w:pPr>
              <w:jc w:val="both"/>
            </w:pPr>
            <w:r w:rsidRPr="00944A9E">
              <w:t>zápočet, zkouška</w:t>
            </w:r>
          </w:p>
        </w:tc>
        <w:tc>
          <w:tcPr>
            <w:tcW w:w="2155" w:type="dxa"/>
            <w:shd w:val="clear" w:color="auto" w:fill="F7CAAC"/>
          </w:tcPr>
          <w:p w:rsidR="007D1130" w:rsidRPr="00944A9E" w:rsidRDefault="007D1130" w:rsidP="00E7344C">
            <w:pPr>
              <w:jc w:val="both"/>
              <w:rPr>
                <w:b/>
              </w:rPr>
            </w:pPr>
            <w:r w:rsidRPr="00944A9E">
              <w:rPr>
                <w:b/>
              </w:rPr>
              <w:t>Forma výuky</w:t>
            </w:r>
          </w:p>
        </w:tc>
        <w:tc>
          <w:tcPr>
            <w:tcW w:w="1167" w:type="dxa"/>
            <w:gridSpan w:val="2"/>
          </w:tcPr>
          <w:p w:rsidR="007D1130" w:rsidRPr="00944A9E" w:rsidRDefault="007D1130" w:rsidP="00E7344C">
            <w:pPr>
              <w:jc w:val="both"/>
            </w:pPr>
            <w:r w:rsidRPr="00944A9E">
              <w:t>přednáška</w:t>
            </w:r>
          </w:p>
          <w:p w:rsidR="007D1130" w:rsidRPr="00944A9E" w:rsidRDefault="007D1130" w:rsidP="00E7344C">
            <w:pPr>
              <w:jc w:val="both"/>
            </w:pPr>
            <w:r w:rsidRPr="00944A9E">
              <w:t>seminář</w:t>
            </w:r>
          </w:p>
          <w:p w:rsidR="007D1130" w:rsidRPr="00944A9E" w:rsidRDefault="007D1130" w:rsidP="00E7344C">
            <w:pPr>
              <w:jc w:val="both"/>
            </w:pPr>
            <w:r w:rsidRPr="00944A9E">
              <w:t>odborná praxe</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7D1130" w:rsidRPr="00944A9E" w:rsidRDefault="007D1130" w:rsidP="00E7344C">
            <w:pPr>
              <w:jc w:val="both"/>
            </w:pPr>
            <w:r w:rsidRPr="00944A9E">
              <w:t xml:space="preserve">Seminární práce k vybraným kategoriím obecné didaktiky a </w:t>
            </w:r>
            <w:r w:rsidR="008B541E" w:rsidRPr="00944A9E">
              <w:t>jejích prezentace na semináři, r</w:t>
            </w:r>
            <w:r w:rsidRPr="00944A9E">
              <w:t>eflexe písemných úkolů z pozorované výuky v praxi.</w:t>
            </w:r>
            <w:r w:rsidR="004F7878" w:rsidRPr="00944A9E">
              <w:t xml:space="preserve"> Ústní zkouška</w:t>
            </w:r>
            <w:r w:rsidR="00A60216">
              <w:t>.</w:t>
            </w:r>
          </w:p>
        </w:tc>
      </w:tr>
      <w:tr w:rsidR="007D1130" w:rsidRPr="00944A9E" w:rsidTr="009060CD">
        <w:trPr>
          <w:trHeight w:val="155"/>
          <w:jc w:val="center"/>
        </w:trPr>
        <w:tc>
          <w:tcPr>
            <w:tcW w:w="10207" w:type="dxa"/>
            <w:gridSpan w:val="8"/>
            <w:tcBorders>
              <w:top w:val="nil"/>
            </w:tcBorders>
          </w:tcPr>
          <w:p w:rsidR="007D1130" w:rsidRPr="00944A9E" w:rsidRDefault="007D1130" w:rsidP="00E7344C">
            <w:pPr>
              <w:jc w:val="both"/>
            </w:pPr>
          </w:p>
        </w:tc>
      </w:tr>
      <w:tr w:rsidR="007D1130" w:rsidRPr="00944A9E" w:rsidTr="00E7344C">
        <w:trPr>
          <w:trHeight w:val="197"/>
          <w:jc w:val="center"/>
        </w:trPr>
        <w:tc>
          <w:tcPr>
            <w:tcW w:w="3474" w:type="dxa"/>
            <w:tcBorders>
              <w:top w:val="nil"/>
            </w:tcBorders>
            <w:shd w:val="clear" w:color="auto" w:fill="F7CAAC"/>
          </w:tcPr>
          <w:p w:rsidR="007D1130" w:rsidRPr="00944A9E" w:rsidRDefault="007D1130" w:rsidP="00E7344C">
            <w:pPr>
              <w:jc w:val="both"/>
              <w:rPr>
                <w:b/>
              </w:rPr>
            </w:pPr>
            <w:r w:rsidRPr="00944A9E">
              <w:rPr>
                <w:b/>
              </w:rPr>
              <w:t>Garant předmětu</w:t>
            </w:r>
          </w:p>
        </w:tc>
        <w:tc>
          <w:tcPr>
            <w:tcW w:w="6733" w:type="dxa"/>
            <w:gridSpan w:val="7"/>
            <w:tcBorders>
              <w:top w:val="nil"/>
            </w:tcBorders>
          </w:tcPr>
          <w:p w:rsidR="007D1130" w:rsidRPr="00944A9E" w:rsidRDefault="007D1130" w:rsidP="00E7344C">
            <w:pPr>
              <w:jc w:val="both"/>
            </w:pPr>
            <w:r w:rsidRPr="00944A9E">
              <w:t>prof. PhDr. Hana Lukášová, CSc.,</w:t>
            </w:r>
          </w:p>
        </w:tc>
      </w:tr>
      <w:tr w:rsidR="007D1130" w:rsidRPr="00944A9E" w:rsidTr="00E7344C">
        <w:trPr>
          <w:trHeight w:val="543"/>
          <w:jc w:val="center"/>
        </w:trPr>
        <w:tc>
          <w:tcPr>
            <w:tcW w:w="3474" w:type="dxa"/>
            <w:tcBorders>
              <w:top w:val="nil"/>
            </w:tcBorders>
            <w:shd w:val="clear" w:color="auto" w:fill="F7CAAC"/>
          </w:tcPr>
          <w:p w:rsidR="007D1130" w:rsidRPr="00944A9E" w:rsidRDefault="007D1130" w:rsidP="00E7344C">
            <w:pPr>
              <w:jc w:val="both"/>
              <w:rPr>
                <w:b/>
              </w:rPr>
            </w:pPr>
            <w:r w:rsidRPr="00944A9E">
              <w:rPr>
                <w:b/>
              </w:rPr>
              <w:t>Zapojení garanta do výuky předmětu</w:t>
            </w:r>
          </w:p>
        </w:tc>
        <w:tc>
          <w:tcPr>
            <w:tcW w:w="6733" w:type="dxa"/>
            <w:gridSpan w:val="7"/>
            <w:tcBorders>
              <w:top w:val="nil"/>
            </w:tcBorders>
          </w:tcPr>
          <w:p w:rsidR="007D1130" w:rsidRPr="00944A9E" w:rsidRDefault="007D1130" w:rsidP="00E7344C">
            <w:pPr>
              <w:jc w:val="both"/>
            </w:pPr>
            <w:r w:rsidRPr="00944A9E">
              <w:t>přednášející, vede seminář</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Vyučující</w:t>
            </w:r>
          </w:p>
        </w:tc>
        <w:tc>
          <w:tcPr>
            <w:tcW w:w="6733" w:type="dxa"/>
            <w:gridSpan w:val="7"/>
            <w:tcBorders>
              <w:bottom w:val="nil"/>
            </w:tcBorders>
            <w:shd w:val="clear" w:color="auto" w:fill="auto"/>
          </w:tcPr>
          <w:p w:rsidR="007D1130" w:rsidRPr="00944A9E" w:rsidRDefault="007D1130" w:rsidP="00E7344C">
            <w:pPr>
              <w:jc w:val="both"/>
            </w:pPr>
            <w:r w:rsidRPr="00944A9E">
              <w:t>prof. PhDr. Hana Lukášová, CSc. (100%)</w:t>
            </w:r>
          </w:p>
        </w:tc>
      </w:tr>
      <w:tr w:rsidR="007D1130" w:rsidRPr="00944A9E" w:rsidTr="009060CD">
        <w:trPr>
          <w:trHeight w:val="94"/>
          <w:jc w:val="center"/>
        </w:trPr>
        <w:tc>
          <w:tcPr>
            <w:tcW w:w="10207" w:type="dxa"/>
            <w:gridSpan w:val="8"/>
            <w:tcBorders>
              <w:top w:val="nil"/>
            </w:tcBorders>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Stručná anotace předmětu</w:t>
            </w:r>
          </w:p>
        </w:tc>
        <w:tc>
          <w:tcPr>
            <w:tcW w:w="6733" w:type="dxa"/>
            <w:gridSpan w:val="7"/>
            <w:tcBorders>
              <w:bottom w:val="nil"/>
            </w:tcBorders>
          </w:tcPr>
          <w:p w:rsidR="007D1130" w:rsidRPr="00944A9E" w:rsidRDefault="007D1130" w:rsidP="00E7344C">
            <w:pPr>
              <w:jc w:val="both"/>
            </w:pPr>
          </w:p>
        </w:tc>
      </w:tr>
      <w:tr w:rsidR="007D1130" w:rsidRPr="00944A9E" w:rsidTr="009060CD">
        <w:trPr>
          <w:trHeight w:val="3597"/>
          <w:jc w:val="center"/>
        </w:trPr>
        <w:tc>
          <w:tcPr>
            <w:tcW w:w="10207" w:type="dxa"/>
            <w:gridSpan w:val="8"/>
            <w:tcBorders>
              <w:top w:val="nil"/>
              <w:bottom w:val="single" w:sz="12" w:space="0" w:color="auto"/>
            </w:tcBorders>
          </w:tcPr>
          <w:p w:rsidR="007D1130" w:rsidRPr="00944A9E" w:rsidRDefault="007D1130" w:rsidP="00E7344C">
            <w:pPr>
              <w:jc w:val="both"/>
            </w:pPr>
          </w:p>
          <w:p w:rsidR="007D1130" w:rsidRPr="00944A9E" w:rsidRDefault="007D1130" w:rsidP="00E7344C">
            <w:pPr>
              <w:jc w:val="both"/>
            </w:pPr>
            <w:r w:rsidRPr="00944A9E">
              <w:t>Pojetí vzdělávání, vyučování, učení</w:t>
            </w:r>
            <w:r w:rsidR="008B541E" w:rsidRPr="00944A9E">
              <w:t>.</w:t>
            </w:r>
          </w:p>
          <w:p w:rsidR="007D1130" w:rsidRPr="00944A9E" w:rsidRDefault="007D1130" w:rsidP="00E7344C">
            <w:pPr>
              <w:jc w:val="both"/>
            </w:pPr>
            <w:r w:rsidRPr="00944A9E">
              <w:t>Teorie výuky, Teorie nevzdělanosti</w:t>
            </w:r>
            <w:r w:rsidR="008B541E" w:rsidRPr="00944A9E">
              <w:t>.</w:t>
            </w:r>
          </w:p>
          <w:p w:rsidR="007D1130" w:rsidRPr="00944A9E" w:rsidRDefault="007D1130" w:rsidP="00E7344C">
            <w:pPr>
              <w:jc w:val="both"/>
            </w:pPr>
            <w:r w:rsidRPr="00944A9E">
              <w:t>Cíle vyučování a jejich taxonomie</w:t>
            </w:r>
            <w:r w:rsidR="008B541E" w:rsidRPr="00944A9E">
              <w:t>.</w:t>
            </w:r>
          </w:p>
          <w:p w:rsidR="007D1130" w:rsidRPr="00944A9E" w:rsidRDefault="007D1130" w:rsidP="00E7344C">
            <w:pPr>
              <w:jc w:val="both"/>
            </w:pPr>
            <w:r w:rsidRPr="00944A9E">
              <w:t>Cíle učení a jejich formulace</w:t>
            </w:r>
            <w:r w:rsidR="008B541E" w:rsidRPr="00944A9E">
              <w:t>.</w:t>
            </w:r>
          </w:p>
          <w:p w:rsidR="007D1130" w:rsidRPr="00944A9E" w:rsidRDefault="007D1130" w:rsidP="00E7344C">
            <w:pPr>
              <w:jc w:val="both"/>
            </w:pPr>
            <w:r w:rsidRPr="00944A9E">
              <w:t>Obsah výuky z hlediska kurikulárních teorií</w:t>
            </w:r>
            <w:r w:rsidR="008B541E" w:rsidRPr="00944A9E">
              <w:t>.</w:t>
            </w:r>
          </w:p>
          <w:p w:rsidR="007D1130" w:rsidRPr="00944A9E" w:rsidRDefault="007D1130" w:rsidP="00E7344C">
            <w:pPr>
              <w:jc w:val="both"/>
            </w:pPr>
            <w:r w:rsidRPr="00944A9E">
              <w:t>Obsah výuky z hlediska učebních úloh</w:t>
            </w:r>
            <w:r w:rsidR="008B541E" w:rsidRPr="00944A9E">
              <w:t>.</w:t>
            </w:r>
          </w:p>
          <w:p w:rsidR="007D1130" w:rsidRPr="00944A9E" w:rsidRDefault="007D1130" w:rsidP="00E7344C">
            <w:pPr>
              <w:jc w:val="both"/>
            </w:pPr>
            <w:r w:rsidRPr="00944A9E">
              <w:t>Metody výuky – klasické</w:t>
            </w:r>
            <w:r w:rsidR="008B541E" w:rsidRPr="00944A9E">
              <w:t>.</w:t>
            </w:r>
          </w:p>
          <w:p w:rsidR="007D1130" w:rsidRPr="00944A9E" w:rsidRDefault="007D1130" w:rsidP="00E7344C">
            <w:pPr>
              <w:jc w:val="both"/>
            </w:pPr>
            <w:r w:rsidRPr="00944A9E">
              <w:t>Aktivizující metody výuky</w:t>
            </w:r>
            <w:r w:rsidR="008B541E" w:rsidRPr="00944A9E">
              <w:t>.</w:t>
            </w:r>
          </w:p>
          <w:p w:rsidR="007D1130" w:rsidRPr="00944A9E" w:rsidRDefault="007D1130" w:rsidP="00E7344C">
            <w:pPr>
              <w:jc w:val="both"/>
            </w:pPr>
            <w:r w:rsidRPr="00944A9E">
              <w:t>Formy výuky hromadné a individuální</w:t>
            </w:r>
            <w:r w:rsidR="008B541E" w:rsidRPr="00944A9E">
              <w:t>.</w:t>
            </w:r>
          </w:p>
          <w:p w:rsidR="007D1130" w:rsidRPr="00944A9E" w:rsidRDefault="007D1130" w:rsidP="00E7344C">
            <w:pPr>
              <w:jc w:val="both"/>
            </w:pPr>
            <w:r w:rsidRPr="00944A9E">
              <w:t>Kooperativní výuka</w:t>
            </w:r>
            <w:r w:rsidR="008B541E" w:rsidRPr="00944A9E">
              <w:t>.</w:t>
            </w:r>
          </w:p>
          <w:p w:rsidR="007D1130" w:rsidRPr="00944A9E" w:rsidRDefault="007D1130" w:rsidP="00E7344C">
            <w:pPr>
              <w:jc w:val="both"/>
            </w:pPr>
            <w:r w:rsidRPr="00944A9E">
              <w:t>Kontrola a hodnocení výsledků výuky</w:t>
            </w:r>
            <w:r w:rsidR="008B541E" w:rsidRPr="00944A9E">
              <w:t>.</w:t>
            </w:r>
          </w:p>
          <w:p w:rsidR="007D1130" w:rsidRPr="00944A9E" w:rsidRDefault="007D1130" w:rsidP="00E7344C">
            <w:pPr>
              <w:jc w:val="both"/>
            </w:pPr>
            <w:r w:rsidRPr="00944A9E">
              <w:t>Formativní hodnocení výsledků výuky</w:t>
            </w:r>
            <w:r w:rsidR="008B541E" w:rsidRPr="00944A9E">
              <w:t>.</w:t>
            </w:r>
          </w:p>
          <w:p w:rsidR="007D1130" w:rsidRPr="00944A9E" w:rsidRDefault="007D1130" w:rsidP="00E7344C">
            <w:pPr>
              <w:jc w:val="both"/>
            </w:pPr>
            <w:r w:rsidRPr="00944A9E">
              <w:t>Vlastní písemná příprava na vyučovací hodinu</w:t>
            </w:r>
            <w:r w:rsidR="008B541E" w:rsidRPr="00944A9E">
              <w:t>.</w:t>
            </w:r>
          </w:p>
          <w:p w:rsidR="007D1130" w:rsidRPr="00944A9E" w:rsidRDefault="007D1130" w:rsidP="00E7344C">
            <w:pPr>
              <w:jc w:val="both"/>
            </w:pPr>
            <w:r w:rsidRPr="00944A9E">
              <w:t>Reflexe výsledků realizace výuky.</w:t>
            </w:r>
          </w:p>
          <w:p w:rsidR="007D1130" w:rsidRPr="00944A9E" w:rsidRDefault="007D1130" w:rsidP="00E7344C">
            <w:pPr>
              <w:jc w:val="both"/>
            </w:pPr>
          </w:p>
        </w:tc>
      </w:tr>
      <w:tr w:rsidR="007D1130" w:rsidRPr="00944A9E" w:rsidTr="00E7344C">
        <w:trPr>
          <w:trHeight w:val="265"/>
          <w:jc w:val="center"/>
        </w:trPr>
        <w:tc>
          <w:tcPr>
            <w:tcW w:w="4028" w:type="dxa"/>
            <w:gridSpan w:val="2"/>
            <w:tcBorders>
              <w:top w:val="nil"/>
            </w:tcBorders>
            <w:shd w:val="clear" w:color="auto" w:fill="F7CAAC"/>
          </w:tcPr>
          <w:p w:rsidR="007D1130" w:rsidRPr="00944A9E" w:rsidRDefault="007D1130" w:rsidP="00E7344C">
            <w:pPr>
              <w:jc w:val="both"/>
            </w:pPr>
            <w:r w:rsidRPr="00944A9E">
              <w:rPr>
                <w:b/>
              </w:rPr>
              <w:t>Studijní literatura a studijní pomůcky</w:t>
            </w:r>
          </w:p>
        </w:tc>
        <w:tc>
          <w:tcPr>
            <w:tcW w:w="6179" w:type="dxa"/>
            <w:gridSpan w:val="6"/>
            <w:tcBorders>
              <w:top w:val="nil"/>
              <w:bottom w:val="nil"/>
            </w:tcBorders>
          </w:tcPr>
          <w:p w:rsidR="007D1130" w:rsidRPr="00944A9E" w:rsidRDefault="007D1130" w:rsidP="00E7344C">
            <w:pPr>
              <w:jc w:val="both"/>
            </w:pPr>
          </w:p>
        </w:tc>
      </w:tr>
      <w:tr w:rsidR="007D1130" w:rsidRPr="00944A9E" w:rsidTr="009060CD">
        <w:trPr>
          <w:trHeight w:val="3299"/>
          <w:jc w:val="center"/>
        </w:trPr>
        <w:tc>
          <w:tcPr>
            <w:tcW w:w="10207" w:type="dxa"/>
            <w:gridSpan w:val="8"/>
            <w:tcBorders>
              <w:top w:val="nil"/>
            </w:tcBorders>
          </w:tcPr>
          <w:p w:rsidR="007D1130" w:rsidRPr="00944A9E" w:rsidRDefault="007D1130" w:rsidP="00E7344C">
            <w:pPr>
              <w:jc w:val="both"/>
            </w:pPr>
          </w:p>
          <w:p w:rsidR="007D1130" w:rsidRPr="00944A9E" w:rsidRDefault="007D1130" w:rsidP="00E7344C">
            <w:pPr>
              <w:jc w:val="both"/>
              <w:rPr>
                <w:b/>
              </w:rPr>
            </w:pPr>
            <w:r w:rsidRPr="00944A9E">
              <w:rPr>
                <w:b/>
              </w:rPr>
              <w:t xml:space="preserve">Povinná literatura: </w:t>
            </w:r>
          </w:p>
          <w:p w:rsidR="007D1130" w:rsidRPr="00944A9E" w:rsidRDefault="007D1130" w:rsidP="00E7344C">
            <w:pPr>
              <w:jc w:val="both"/>
            </w:pPr>
            <w:r w:rsidRPr="00944A9E">
              <w:t xml:space="preserve">Janík, T. a kol. (2013). </w:t>
            </w:r>
            <w:r w:rsidRPr="00944A9E">
              <w:rPr>
                <w:i/>
              </w:rPr>
              <w:t>Kvalita (ve) vzdělávání: obsahově zaměřený přístup ke zkoumání a zlepšení výuky</w:t>
            </w:r>
            <w:r w:rsidRPr="00944A9E">
              <w:t>. Brno: Masarykova univerzita.</w:t>
            </w:r>
          </w:p>
          <w:p w:rsidR="007D1130" w:rsidRPr="00944A9E" w:rsidRDefault="007D1130" w:rsidP="00E7344C">
            <w:pPr>
              <w:jc w:val="both"/>
            </w:pPr>
            <w:r w:rsidRPr="00944A9E">
              <w:t xml:space="preserve">Lukášová, H. (2010). </w:t>
            </w:r>
            <w:r w:rsidRPr="00944A9E">
              <w:rPr>
                <w:i/>
              </w:rPr>
              <w:t>Kvalita života dětí a didaktika</w:t>
            </w:r>
            <w:r w:rsidRPr="00944A9E">
              <w:t xml:space="preserve">. Praha: Portál,  </w:t>
            </w:r>
          </w:p>
          <w:p w:rsidR="007D1130" w:rsidRPr="00944A9E" w:rsidRDefault="007D1130" w:rsidP="00E7344C">
            <w:pPr>
              <w:jc w:val="both"/>
            </w:pPr>
            <w:r w:rsidRPr="00944A9E">
              <w:t>Lukášová, H. (Ed.), Helus, Z., Kratochvílová, J., Rýdl, K.,</w:t>
            </w:r>
            <w:r w:rsidR="00394B59" w:rsidRPr="00944A9E">
              <w:t> </w:t>
            </w:r>
            <w:r w:rsidRPr="00944A9E">
              <w:t xml:space="preserve">Spilková, V., </w:t>
            </w:r>
            <w:r w:rsidR="00394B59" w:rsidRPr="00944A9E">
              <w:t>&amp; </w:t>
            </w:r>
            <w:r w:rsidRPr="00944A9E">
              <w:t xml:space="preserve">Zdražil, T. (2012). </w:t>
            </w:r>
            <w:r w:rsidRPr="00944A9E">
              <w:rPr>
                <w:i/>
              </w:rPr>
              <w:t>Proměny pojetí vzdělávání a školního hodnocení (Filosofická východiska a pedagogické souvislosti)</w:t>
            </w:r>
            <w:r w:rsidRPr="00944A9E">
              <w:t>. Praha: AWŠ.</w:t>
            </w:r>
          </w:p>
          <w:p w:rsidR="007D1130" w:rsidRPr="00944A9E" w:rsidRDefault="007D1130" w:rsidP="00E7344C">
            <w:pPr>
              <w:jc w:val="both"/>
            </w:pPr>
            <w:r w:rsidRPr="00944A9E">
              <w:t xml:space="preserve">Slavík, J., Janík, T., Najvar, P., </w:t>
            </w:r>
            <w:r w:rsidR="008B541E" w:rsidRPr="00944A9E">
              <w:t>&amp;</w:t>
            </w:r>
            <w:r w:rsidR="00394B59" w:rsidRPr="00944A9E">
              <w:t> </w:t>
            </w:r>
            <w:r w:rsidRPr="00944A9E">
              <w:t xml:space="preserve">Knecht, P. (2017). </w:t>
            </w:r>
            <w:r w:rsidRPr="00944A9E">
              <w:rPr>
                <w:i/>
              </w:rPr>
              <w:t>Transdisciplinární didaktika – o učitelském sdílení znalostí a zvyšování kvality výuky napříč obory</w:t>
            </w:r>
            <w:r w:rsidRPr="00944A9E">
              <w:t>. Brno: Masarykova univerzita.</w:t>
            </w:r>
          </w:p>
          <w:p w:rsidR="007D1130" w:rsidRPr="00944A9E" w:rsidRDefault="007D1130" w:rsidP="00E7344C">
            <w:pPr>
              <w:jc w:val="both"/>
            </w:pPr>
          </w:p>
          <w:p w:rsidR="007D1130" w:rsidRPr="00944A9E" w:rsidRDefault="007D1130" w:rsidP="00E7344C">
            <w:pPr>
              <w:jc w:val="both"/>
              <w:rPr>
                <w:b/>
              </w:rPr>
            </w:pPr>
            <w:r w:rsidRPr="00944A9E">
              <w:rPr>
                <w:b/>
              </w:rPr>
              <w:t xml:space="preserve">Doporučená literatura: </w:t>
            </w:r>
          </w:p>
          <w:p w:rsidR="007D1130" w:rsidRPr="00944A9E" w:rsidRDefault="007D1130" w:rsidP="00E7344C">
            <w:pPr>
              <w:jc w:val="both"/>
            </w:pPr>
            <w:r w:rsidRPr="00944A9E">
              <w:t>Lukavská, E.</w:t>
            </w:r>
            <w:r w:rsidR="00394B59" w:rsidRPr="00944A9E">
              <w:t> </w:t>
            </w:r>
            <w:r w:rsidRPr="00944A9E">
              <w:t xml:space="preserve">(2003). </w:t>
            </w:r>
            <w:r w:rsidRPr="00944A9E">
              <w:rPr>
                <w:i/>
              </w:rPr>
              <w:t>Pozor, děti!</w:t>
            </w:r>
            <w:r w:rsidR="004B6344">
              <w:rPr>
                <w:i/>
              </w:rPr>
              <w:t xml:space="preserve"> </w:t>
            </w:r>
            <w:r w:rsidRPr="00944A9E">
              <w:rPr>
                <w:i/>
              </w:rPr>
              <w:t>Didaktické otázky vyučování orientovaného na dítě</w:t>
            </w:r>
            <w:r w:rsidRPr="00944A9E">
              <w:t>. Dobrá voda: Aleš Čeněk.</w:t>
            </w:r>
          </w:p>
          <w:p w:rsidR="007D1130" w:rsidRPr="00944A9E" w:rsidRDefault="007D1130" w:rsidP="00E7344C">
            <w:pPr>
              <w:jc w:val="both"/>
            </w:pPr>
            <w:bookmarkStart w:id="829" w:name="_Toc204512042"/>
            <w:bookmarkStart w:id="830" w:name="_Toc210614486"/>
            <w:bookmarkStart w:id="831" w:name="_Toc244240776"/>
            <w:r w:rsidRPr="00944A9E">
              <w:t xml:space="preserve">Skalková, J. (2007). </w:t>
            </w:r>
            <w:r w:rsidRPr="00944A9E">
              <w:rPr>
                <w:i/>
              </w:rPr>
              <w:t>Obecná didaktika</w:t>
            </w:r>
            <w:r w:rsidRPr="00944A9E">
              <w:t>. Praha: ISV nakladatelství.</w:t>
            </w:r>
            <w:bookmarkEnd w:id="829"/>
            <w:bookmarkEnd w:id="830"/>
            <w:bookmarkEnd w:id="831"/>
          </w:p>
          <w:p w:rsidR="007D1130" w:rsidRDefault="00394B59" w:rsidP="00E7344C">
            <w:pPr>
              <w:jc w:val="both"/>
            </w:pPr>
            <w:bookmarkStart w:id="832" w:name="_Toc204511874"/>
            <w:bookmarkStart w:id="833" w:name="_Toc210614311"/>
            <w:bookmarkStart w:id="834" w:name="_Toc244240643"/>
            <w:r w:rsidRPr="00944A9E">
              <w:t xml:space="preserve">Kalhous, </w:t>
            </w:r>
            <w:r w:rsidR="009E6F79" w:rsidRPr="00944A9E">
              <w:t>Z.,</w:t>
            </w:r>
            <w:r w:rsidRPr="00944A9E">
              <w:t> </w:t>
            </w:r>
            <w:r w:rsidR="008B541E" w:rsidRPr="00944A9E">
              <w:t>&amp;</w:t>
            </w:r>
            <w:r w:rsidRPr="00944A9E">
              <w:t> </w:t>
            </w:r>
            <w:r w:rsidR="007D1130" w:rsidRPr="00944A9E">
              <w:t xml:space="preserve">Obst. O. a kol. (2002). </w:t>
            </w:r>
            <w:r w:rsidR="007D1130" w:rsidRPr="00944A9E">
              <w:rPr>
                <w:i/>
              </w:rPr>
              <w:t>Školní didaktika</w:t>
            </w:r>
            <w:r w:rsidR="007D1130" w:rsidRPr="00944A9E">
              <w:t xml:space="preserve">. Praha: Portál. </w:t>
            </w:r>
            <w:bookmarkEnd w:id="832"/>
            <w:bookmarkEnd w:id="833"/>
            <w:bookmarkEnd w:id="834"/>
          </w:p>
          <w:p w:rsidR="003B651A" w:rsidRPr="00944A9E" w:rsidRDefault="003B651A" w:rsidP="00E7344C">
            <w:pPr>
              <w:jc w:val="both"/>
            </w:pPr>
          </w:p>
        </w:tc>
      </w:tr>
      <w:tr w:rsidR="007D1130" w:rsidRPr="00944A9E" w:rsidTr="009060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944A9E" w:rsidRDefault="007D1130" w:rsidP="00E7344C">
            <w:pPr>
              <w:jc w:val="center"/>
              <w:rPr>
                <w:b/>
              </w:rPr>
            </w:pPr>
            <w:r w:rsidRPr="00944A9E">
              <w:rPr>
                <w:b/>
              </w:rPr>
              <w:t>Informace ke kombinované nebo distanční formě</w:t>
            </w:r>
          </w:p>
        </w:tc>
      </w:tr>
      <w:tr w:rsidR="007D1130" w:rsidRPr="00944A9E" w:rsidTr="009060CD">
        <w:trPr>
          <w:jc w:val="center"/>
        </w:trPr>
        <w:tc>
          <w:tcPr>
            <w:tcW w:w="5174" w:type="dxa"/>
            <w:gridSpan w:val="3"/>
            <w:tcBorders>
              <w:top w:val="single" w:sz="2" w:space="0" w:color="auto"/>
            </w:tcBorders>
            <w:shd w:val="clear" w:color="auto" w:fill="F7CAAC"/>
          </w:tcPr>
          <w:p w:rsidR="007D1130" w:rsidRPr="00944A9E" w:rsidRDefault="007D1130" w:rsidP="00E7344C">
            <w:pPr>
              <w:jc w:val="both"/>
            </w:pPr>
            <w:r w:rsidRPr="00944A9E">
              <w:rPr>
                <w:b/>
              </w:rPr>
              <w:t>Rozsah konzultací (soustředění)</w:t>
            </w:r>
          </w:p>
        </w:tc>
        <w:tc>
          <w:tcPr>
            <w:tcW w:w="889" w:type="dxa"/>
            <w:tcBorders>
              <w:top w:val="single" w:sz="2" w:space="0" w:color="auto"/>
            </w:tcBorders>
          </w:tcPr>
          <w:p w:rsidR="007D1130" w:rsidRPr="00944A9E" w:rsidRDefault="007D1130" w:rsidP="00E7344C">
            <w:pPr>
              <w:jc w:val="both"/>
            </w:pPr>
          </w:p>
        </w:tc>
        <w:tc>
          <w:tcPr>
            <w:tcW w:w="4144" w:type="dxa"/>
            <w:gridSpan w:val="4"/>
            <w:tcBorders>
              <w:top w:val="single" w:sz="2" w:space="0" w:color="auto"/>
            </w:tcBorders>
            <w:shd w:val="clear" w:color="auto" w:fill="F7CAAC"/>
          </w:tcPr>
          <w:p w:rsidR="007D1130" w:rsidRPr="00944A9E" w:rsidRDefault="007D1130" w:rsidP="00E7344C">
            <w:pPr>
              <w:jc w:val="both"/>
              <w:rPr>
                <w:b/>
              </w:rPr>
            </w:pPr>
            <w:r w:rsidRPr="00944A9E">
              <w:rPr>
                <w:b/>
              </w:rPr>
              <w:t xml:space="preserve">hodin </w:t>
            </w:r>
          </w:p>
        </w:tc>
      </w:tr>
      <w:tr w:rsidR="007D1130" w:rsidRPr="00944A9E" w:rsidTr="009060CD">
        <w:trPr>
          <w:jc w:val="center"/>
        </w:trPr>
        <w:tc>
          <w:tcPr>
            <w:tcW w:w="10207" w:type="dxa"/>
            <w:gridSpan w:val="8"/>
            <w:shd w:val="clear" w:color="auto" w:fill="F7CAAC"/>
          </w:tcPr>
          <w:p w:rsidR="007D1130" w:rsidRPr="00944A9E" w:rsidRDefault="007D1130" w:rsidP="00E7344C">
            <w:pPr>
              <w:jc w:val="both"/>
              <w:rPr>
                <w:b/>
              </w:rPr>
            </w:pPr>
            <w:r w:rsidRPr="00944A9E">
              <w:rPr>
                <w:b/>
              </w:rPr>
              <w:t>Informace o způsobu kontaktu s</w:t>
            </w:r>
            <w:r w:rsidR="00394B59" w:rsidRPr="00944A9E">
              <w:rPr>
                <w:b/>
              </w:rPr>
              <w:t> </w:t>
            </w:r>
            <w:r w:rsidRPr="00944A9E">
              <w:rPr>
                <w:b/>
              </w:rPr>
              <w:t>vyučujícím</w:t>
            </w:r>
          </w:p>
        </w:tc>
      </w:tr>
      <w:tr w:rsidR="007D1130" w:rsidRPr="00944A9E" w:rsidTr="009060CD">
        <w:trPr>
          <w:trHeight w:val="568"/>
          <w:jc w:val="center"/>
        </w:trPr>
        <w:tc>
          <w:tcPr>
            <w:tcW w:w="10207" w:type="dxa"/>
            <w:gridSpan w:val="8"/>
          </w:tcPr>
          <w:p w:rsidR="007D1130" w:rsidRDefault="007D1130" w:rsidP="00E7344C">
            <w:pPr>
              <w:jc w:val="both"/>
            </w:pPr>
          </w:p>
          <w:p w:rsidR="00B01804" w:rsidRDefault="00B01804" w:rsidP="00E7344C">
            <w:pPr>
              <w:jc w:val="both"/>
            </w:pPr>
          </w:p>
          <w:p w:rsidR="003B651A" w:rsidRDefault="003B651A" w:rsidP="00E7344C">
            <w:pPr>
              <w:jc w:val="both"/>
            </w:pPr>
          </w:p>
          <w:p w:rsidR="003B651A" w:rsidRDefault="003B651A" w:rsidP="00E7344C">
            <w:pPr>
              <w:jc w:val="both"/>
            </w:pPr>
          </w:p>
          <w:p w:rsidR="003B651A" w:rsidRPr="00944A9E" w:rsidRDefault="003B651A" w:rsidP="00E7344C">
            <w:pPr>
              <w:jc w:val="both"/>
            </w:pPr>
          </w:p>
        </w:tc>
      </w:tr>
    </w:tbl>
    <w:p w:rsidR="00B01804"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642"/>
        <w:gridCol w:w="709"/>
        <w:gridCol w:w="506"/>
        <w:gridCol w:w="2155"/>
        <w:gridCol w:w="539"/>
        <w:gridCol w:w="628"/>
      </w:tblGrid>
      <w:tr w:rsidR="007D1130" w:rsidRPr="00944A9E" w:rsidTr="009060C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D1130" w:rsidRPr="00944A9E" w:rsidRDefault="00F32C9A" w:rsidP="00E7344C">
            <w:pPr>
              <w:jc w:val="both"/>
              <w:rPr>
                <w:b/>
                <w:sz w:val="28"/>
                <w:szCs w:val="28"/>
              </w:rPr>
            </w:pPr>
            <w:r>
              <w:br w:type="page"/>
            </w:r>
            <w:r w:rsidR="007D1130" w:rsidRPr="00944A9E">
              <w:rPr>
                <w:b/>
                <w:sz w:val="28"/>
                <w:szCs w:val="28"/>
              </w:rPr>
              <w:br w:type="page"/>
              <w:t>B-III – Charakteristika studijního předmětu</w:t>
            </w:r>
          </w:p>
        </w:tc>
      </w:tr>
      <w:tr w:rsidR="007D1130" w:rsidRPr="00944A9E" w:rsidTr="00E7344C">
        <w:trPr>
          <w:jc w:val="center"/>
        </w:trPr>
        <w:tc>
          <w:tcPr>
            <w:tcW w:w="3474" w:type="dxa"/>
            <w:tcBorders>
              <w:top w:val="double" w:sz="4" w:space="0" w:color="auto"/>
            </w:tcBorders>
            <w:shd w:val="clear" w:color="auto" w:fill="F7CAAC"/>
          </w:tcPr>
          <w:p w:rsidR="007D1130" w:rsidRPr="00944A9E" w:rsidRDefault="007D1130" w:rsidP="00E7344C">
            <w:pPr>
              <w:jc w:val="both"/>
              <w:rPr>
                <w:b/>
              </w:rPr>
            </w:pPr>
            <w:r w:rsidRPr="00944A9E">
              <w:rPr>
                <w:b/>
              </w:rPr>
              <w:t>Název studijního předmětu</w:t>
            </w:r>
          </w:p>
        </w:tc>
        <w:tc>
          <w:tcPr>
            <w:tcW w:w="6733" w:type="dxa"/>
            <w:gridSpan w:val="7"/>
            <w:tcBorders>
              <w:top w:val="double" w:sz="4" w:space="0" w:color="auto"/>
            </w:tcBorders>
          </w:tcPr>
          <w:p w:rsidR="007D1130" w:rsidRPr="00944A9E" w:rsidRDefault="007D1130" w:rsidP="00E7344C">
            <w:pPr>
              <w:jc w:val="both"/>
            </w:pPr>
            <w:r w:rsidRPr="00944A9E">
              <w:t xml:space="preserve">Vývojová psychologie </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Typ předmětu</w:t>
            </w:r>
          </w:p>
        </w:tc>
        <w:tc>
          <w:tcPr>
            <w:tcW w:w="3411" w:type="dxa"/>
            <w:gridSpan w:val="4"/>
          </w:tcPr>
          <w:p w:rsidR="007D1130" w:rsidRPr="00944A9E" w:rsidRDefault="007D1130" w:rsidP="00E7344C">
            <w:pPr>
              <w:jc w:val="both"/>
            </w:pPr>
            <w:r w:rsidRPr="00944A9E">
              <w:t>povinný, ZT</w:t>
            </w:r>
          </w:p>
        </w:tc>
        <w:tc>
          <w:tcPr>
            <w:tcW w:w="2694" w:type="dxa"/>
            <w:gridSpan w:val="2"/>
            <w:shd w:val="clear" w:color="auto" w:fill="F7CAAC"/>
          </w:tcPr>
          <w:p w:rsidR="007D1130" w:rsidRPr="00944A9E" w:rsidRDefault="007D1130" w:rsidP="00E7344C">
            <w:pPr>
              <w:jc w:val="both"/>
            </w:pPr>
            <w:r w:rsidRPr="00944A9E">
              <w:rPr>
                <w:b/>
              </w:rPr>
              <w:t>doporučený ročník / semestr</w:t>
            </w:r>
          </w:p>
        </w:tc>
        <w:tc>
          <w:tcPr>
            <w:tcW w:w="628" w:type="dxa"/>
          </w:tcPr>
          <w:p w:rsidR="007D1130" w:rsidRPr="00944A9E" w:rsidRDefault="007D1130" w:rsidP="00E7344C">
            <w:pPr>
              <w:jc w:val="both"/>
            </w:pPr>
            <w:r w:rsidRPr="00944A9E">
              <w:t>2/ZS</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Rozsah studijního předmětu</w:t>
            </w:r>
          </w:p>
        </w:tc>
        <w:tc>
          <w:tcPr>
            <w:tcW w:w="2196" w:type="dxa"/>
            <w:gridSpan w:val="2"/>
          </w:tcPr>
          <w:p w:rsidR="007D1130" w:rsidRPr="00944A9E" w:rsidRDefault="007D1130" w:rsidP="00E7344C">
            <w:pPr>
              <w:jc w:val="both"/>
            </w:pPr>
            <w:r w:rsidRPr="00944A9E">
              <w:t>28p+14s</w:t>
            </w:r>
          </w:p>
        </w:tc>
        <w:tc>
          <w:tcPr>
            <w:tcW w:w="709" w:type="dxa"/>
            <w:shd w:val="clear" w:color="auto" w:fill="F7CAAC"/>
          </w:tcPr>
          <w:p w:rsidR="007D1130" w:rsidRPr="00944A9E" w:rsidRDefault="007D1130" w:rsidP="00E7344C">
            <w:pPr>
              <w:jc w:val="both"/>
              <w:rPr>
                <w:b/>
              </w:rPr>
            </w:pPr>
            <w:r w:rsidRPr="00944A9E">
              <w:rPr>
                <w:b/>
              </w:rPr>
              <w:t xml:space="preserve">hod. </w:t>
            </w:r>
          </w:p>
        </w:tc>
        <w:tc>
          <w:tcPr>
            <w:tcW w:w="506" w:type="dxa"/>
          </w:tcPr>
          <w:p w:rsidR="007D1130" w:rsidRPr="00944A9E" w:rsidRDefault="007D1130" w:rsidP="00E7344C">
            <w:pPr>
              <w:jc w:val="both"/>
            </w:pPr>
            <w:r w:rsidRPr="00944A9E">
              <w:t>42</w:t>
            </w:r>
          </w:p>
        </w:tc>
        <w:tc>
          <w:tcPr>
            <w:tcW w:w="2155" w:type="dxa"/>
            <w:shd w:val="clear" w:color="auto" w:fill="F7CAAC"/>
          </w:tcPr>
          <w:p w:rsidR="007D1130" w:rsidRPr="00944A9E" w:rsidRDefault="007D1130" w:rsidP="00E7344C">
            <w:pPr>
              <w:jc w:val="both"/>
              <w:rPr>
                <w:b/>
              </w:rPr>
            </w:pPr>
            <w:r w:rsidRPr="00944A9E">
              <w:rPr>
                <w:b/>
              </w:rPr>
              <w:t>kreditů</w:t>
            </w:r>
          </w:p>
        </w:tc>
        <w:tc>
          <w:tcPr>
            <w:tcW w:w="1167" w:type="dxa"/>
            <w:gridSpan w:val="2"/>
          </w:tcPr>
          <w:p w:rsidR="007D1130" w:rsidRPr="00944A9E" w:rsidRDefault="007D1130" w:rsidP="00E7344C">
            <w:pPr>
              <w:jc w:val="both"/>
            </w:pPr>
            <w:r w:rsidRPr="00944A9E">
              <w:t>4</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Prerekvizity, korekvizity, ekvivalence</w:t>
            </w:r>
          </w:p>
        </w:tc>
        <w:tc>
          <w:tcPr>
            <w:tcW w:w="6733" w:type="dxa"/>
            <w:gridSpan w:val="7"/>
          </w:tcPr>
          <w:p w:rsidR="007D1130" w:rsidRPr="00944A9E" w:rsidRDefault="007D1130" w:rsidP="00E7344C">
            <w:pPr>
              <w:jc w:val="both"/>
            </w:pP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Způsob ověření studijních výsledků</w:t>
            </w:r>
          </w:p>
        </w:tc>
        <w:tc>
          <w:tcPr>
            <w:tcW w:w="3411" w:type="dxa"/>
            <w:gridSpan w:val="4"/>
          </w:tcPr>
          <w:p w:rsidR="007D1130" w:rsidRPr="00944A9E" w:rsidRDefault="007D1130" w:rsidP="00E7344C">
            <w:pPr>
              <w:jc w:val="both"/>
            </w:pPr>
            <w:r w:rsidRPr="00944A9E">
              <w:t>zápočet, zkouška</w:t>
            </w:r>
          </w:p>
        </w:tc>
        <w:tc>
          <w:tcPr>
            <w:tcW w:w="2155" w:type="dxa"/>
            <w:shd w:val="clear" w:color="auto" w:fill="F7CAAC"/>
          </w:tcPr>
          <w:p w:rsidR="007D1130" w:rsidRPr="00944A9E" w:rsidRDefault="007D1130" w:rsidP="00E7344C">
            <w:pPr>
              <w:jc w:val="both"/>
              <w:rPr>
                <w:b/>
              </w:rPr>
            </w:pPr>
            <w:r w:rsidRPr="00944A9E">
              <w:rPr>
                <w:b/>
              </w:rPr>
              <w:t>Forma výuky</w:t>
            </w:r>
          </w:p>
        </w:tc>
        <w:tc>
          <w:tcPr>
            <w:tcW w:w="1167" w:type="dxa"/>
            <w:gridSpan w:val="2"/>
          </w:tcPr>
          <w:p w:rsidR="007D1130" w:rsidRPr="00944A9E" w:rsidRDefault="007D1130" w:rsidP="00E7344C">
            <w:pPr>
              <w:jc w:val="both"/>
            </w:pPr>
            <w:r w:rsidRPr="00944A9E">
              <w:t>přednáška, seminář</w:t>
            </w:r>
          </w:p>
        </w:tc>
      </w:tr>
      <w:tr w:rsidR="007D1130" w:rsidRPr="00944A9E" w:rsidTr="00E7344C">
        <w:trPr>
          <w:jc w:val="center"/>
        </w:trPr>
        <w:tc>
          <w:tcPr>
            <w:tcW w:w="3474" w:type="dxa"/>
            <w:shd w:val="clear" w:color="auto" w:fill="F7CAAC"/>
          </w:tcPr>
          <w:p w:rsidR="007D1130" w:rsidRPr="00944A9E" w:rsidRDefault="007D1130"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7D1130" w:rsidRPr="00944A9E" w:rsidRDefault="007D1130" w:rsidP="00E7344C">
            <w:pPr>
              <w:jc w:val="both"/>
            </w:pPr>
            <w:r w:rsidRPr="00944A9E">
              <w:t>písemný test</w:t>
            </w:r>
          </w:p>
        </w:tc>
      </w:tr>
      <w:tr w:rsidR="007D1130" w:rsidRPr="00944A9E" w:rsidTr="00B01804">
        <w:trPr>
          <w:trHeight w:val="287"/>
          <w:jc w:val="center"/>
        </w:trPr>
        <w:tc>
          <w:tcPr>
            <w:tcW w:w="10207" w:type="dxa"/>
            <w:gridSpan w:val="8"/>
            <w:tcBorders>
              <w:top w:val="nil"/>
            </w:tcBorders>
          </w:tcPr>
          <w:p w:rsidR="007D1130" w:rsidRPr="00944A9E" w:rsidRDefault="007D1130" w:rsidP="00E7344C">
            <w:pPr>
              <w:jc w:val="both"/>
            </w:pPr>
          </w:p>
        </w:tc>
      </w:tr>
      <w:tr w:rsidR="007D1130" w:rsidRPr="00944A9E" w:rsidTr="00E7344C">
        <w:trPr>
          <w:trHeight w:val="197"/>
          <w:jc w:val="center"/>
        </w:trPr>
        <w:tc>
          <w:tcPr>
            <w:tcW w:w="3474" w:type="dxa"/>
            <w:tcBorders>
              <w:top w:val="nil"/>
            </w:tcBorders>
            <w:shd w:val="clear" w:color="auto" w:fill="F7CAAC"/>
          </w:tcPr>
          <w:p w:rsidR="007D1130" w:rsidRPr="00944A9E" w:rsidRDefault="007D1130" w:rsidP="00E7344C">
            <w:pPr>
              <w:jc w:val="both"/>
              <w:rPr>
                <w:b/>
              </w:rPr>
            </w:pPr>
            <w:r w:rsidRPr="00944A9E">
              <w:rPr>
                <w:b/>
              </w:rPr>
              <w:t>Garant předmětu</w:t>
            </w:r>
          </w:p>
        </w:tc>
        <w:tc>
          <w:tcPr>
            <w:tcW w:w="6733" w:type="dxa"/>
            <w:gridSpan w:val="7"/>
            <w:tcBorders>
              <w:top w:val="nil"/>
            </w:tcBorders>
          </w:tcPr>
          <w:p w:rsidR="007D1130" w:rsidRPr="00944A9E" w:rsidRDefault="00056437" w:rsidP="00E7344C">
            <w:del w:id="835" w:author="Hana Navrátilová" w:date="2019-09-24T11:10:00Z">
              <w:r w:rsidRPr="00944A9E">
                <w:delText>Mgr. et Mgr. Viktor Pacholík, Ph.D.</w:delText>
              </w:r>
            </w:del>
            <w:ins w:id="836" w:author="Hana Navrátilová" w:date="2019-09-24T11:10:00Z">
              <w:r w:rsidR="00FB61C7">
                <w:t>prof. PhDr. Iva Lukšík, CSc.</w:t>
              </w:r>
            </w:ins>
          </w:p>
        </w:tc>
      </w:tr>
      <w:tr w:rsidR="007D1130" w:rsidRPr="001661B8" w:rsidTr="00E7344C">
        <w:trPr>
          <w:trHeight w:val="543"/>
          <w:jc w:val="center"/>
        </w:trPr>
        <w:tc>
          <w:tcPr>
            <w:tcW w:w="3474" w:type="dxa"/>
            <w:tcBorders>
              <w:top w:val="nil"/>
            </w:tcBorders>
            <w:shd w:val="clear" w:color="auto" w:fill="F7CAAC"/>
          </w:tcPr>
          <w:p w:rsidR="007D1130" w:rsidRPr="001661B8" w:rsidRDefault="007D1130" w:rsidP="00E7344C">
            <w:pPr>
              <w:jc w:val="both"/>
              <w:rPr>
                <w:b/>
              </w:rPr>
            </w:pPr>
            <w:r w:rsidRPr="001661B8">
              <w:rPr>
                <w:b/>
              </w:rPr>
              <w:t>Zapojení garanta do výuky předmětu</w:t>
            </w:r>
          </w:p>
        </w:tc>
        <w:tc>
          <w:tcPr>
            <w:tcW w:w="6733" w:type="dxa"/>
            <w:gridSpan w:val="7"/>
            <w:tcBorders>
              <w:top w:val="nil"/>
            </w:tcBorders>
          </w:tcPr>
          <w:p w:rsidR="007D1130" w:rsidRPr="001661B8" w:rsidRDefault="007D1130" w:rsidP="00E7344C">
            <w:pPr>
              <w:jc w:val="both"/>
            </w:pPr>
            <w:r w:rsidRPr="001661B8">
              <w:t>přednášející, vede seminář</w:t>
            </w:r>
          </w:p>
        </w:tc>
      </w:tr>
      <w:tr w:rsidR="007D1130" w:rsidRPr="001661B8" w:rsidTr="00E7344C">
        <w:trPr>
          <w:trHeight w:val="172"/>
          <w:jc w:val="center"/>
        </w:trPr>
        <w:tc>
          <w:tcPr>
            <w:tcW w:w="3474" w:type="dxa"/>
            <w:shd w:val="clear" w:color="auto" w:fill="F7CAAC"/>
          </w:tcPr>
          <w:p w:rsidR="007D1130" w:rsidRPr="001661B8" w:rsidRDefault="007D1130" w:rsidP="00E7344C">
            <w:pPr>
              <w:jc w:val="both"/>
              <w:rPr>
                <w:b/>
              </w:rPr>
            </w:pPr>
            <w:r w:rsidRPr="001661B8">
              <w:rPr>
                <w:b/>
              </w:rPr>
              <w:t>Vyučující</w:t>
            </w:r>
          </w:p>
        </w:tc>
        <w:tc>
          <w:tcPr>
            <w:tcW w:w="6733" w:type="dxa"/>
            <w:gridSpan w:val="7"/>
            <w:tcBorders>
              <w:bottom w:val="nil"/>
            </w:tcBorders>
            <w:shd w:val="clear" w:color="auto" w:fill="auto"/>
          </w:tcPr>
          <w:p w:rsidR="007D1130" w:rsidRPr="001661B8" w:rsidRDefault="00FB61C7" w:rsidP="00E7344C">
            <w:ins w:id="837" w:author="Hana Navrátilová" w:date="2019-09-24T11:10:00Z">
              <w:r w:rsidRPr="001661B8">
                <w:t>prof</w:t>
              </w:r>
            </w:ins>
            <w:moveToRangeStart w:id="838" w:author="Hana Navrátilová" w:date="2019-09-24T11:10:00Z" w:name="move20215906"/>
            <w:moveTo w:id="839" w:author="Hana Navrátilová" w:date="2019-09-24T11:10:00Z">
              <w:r w:rsidRPr="001661B8">
                <w:t xml:space="preserve">. PhDr. </w:t>
              </w:r>
            </w:moveTo>
            <w:moveToRangeEnd w:id="838"/>
            <w:del w:id="840" w:author="Hana Navrátilová" w:date="2019-09-24T11:10:00Z">
              <w:r w:rsidR="00056437" w:rsidRPr="001661B8">
                <w:delText>Mgr. et Mgr. Viktor Pacholík, Ph.D.</w:delText>
              </w:r>
              <w:r w:rsidR="00C0507C" w:rsidRPr="001661B8">
                <w:delText xml:space="preserve"> </w:delText>
              </w:r>
              <w:r w:rsidR="00056437" w:rsidRPr="001661B8">
                <w:rPr>
                  <w:sz w:val="22"/>
                </w:rPr>
                <w:delText>(</w:delText>
              </w:r>
              <w:r w:rsidR="00056437" w:rsidRPr="001661B8">
                <w:delText xml:space="preserve">50%), doc. </w:delText>
              </w:r>
            </w:del>
            <w:ins w:id="841" w:author="Hana Navrátilová" w:date="2019-09-24T11:10:00Z">
              <w:r w:rsidRPr="001661B8">
                <w:t>Iva Lukšík, CSc. (100%)</w:t>
              </w:r>
            </w:ins>
            <w:moveFromRangeStart w:id="842" w:author="Hana Navrátilová" w:date="2019-09-24T11:10:00Z" w:name="move20215877"/>
            <w:moveFrom w:id="843" w:author="Hana Navrátilová" w:date="2019-09-24T11:10:00Z">
              <w:r w:rsidR="00BA7093" w:rsidRPr="001661B8">
                <w:t xml:space="preserve">PhDr. </w:t>
              </w:r>
            </w:moveFrom>
            <w:moveFromRangeEnd w:id="842"/>
            <w:del w:id="844" w:author="Hana Navrátilová" w:date="2019-09-24T11:10:00Z">
              <w:r w:rsidR="00056437" w:rsidRPr="001661B8">
                <w:delText>Bohumíra Lazarová, Ph.D. (50 %)</w:delText>
              </w:r>
            </w:del>
          </w:p>
        </w:tc>
      </w:tr>
      <w:tr w:rsidR="007D1130" w:rsidRPr="001661B8" w:rsidTr="009060CD">
        <w:trPr>
          <w:trHeight w:val="554"/>
          <w:jc w:val="center"/>
        </w:trPr>
        <w:tc>
          <w:tcPr>
            <w:tcW w:w="10207" w:type="dxa"/>
            <w:gridSpan w:val="8"/>
            <w:tcBorders>
              <w:top w:val="nil"/>
            </w:tcBorders>
          </w:tcPr>
          <w:p w:rsidR="007D1130" w:rsidRPr="001661B8" w:rsidRDefault="007D1130" w:rsidP="00E7344C">
            <w:pPr>
              <w:jc w:val="both"/>
            </w:pP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Stručná anotace předmětu</w:t>
            </w:r>
          </w:p>
        </w:tc>
        <w:tc>
          <w:tcPr>
            <w:tcW w:w="6733" w:type="dxa"/>
            <w:gridSpan w:val="7"/>
            <w:tcBorders>
              <w:bottom w:val="nil"/>
            </w:tcBorders>
          </w:tcPr>
          <w:p w:rsidR="007D1130" w:rsidRPr="001661B8" w:rsidRDefault="007D1130" w:rsidP="00E7344C">
            <w:pPr>
              <w:jc w:val="both"/>
            </w:pPr>
          </w:p>
        </w:tc>
      </w:tr>
      <w:tr w:rsidR="007D1130" w:rsidRPr="001661B8" w:rsidTr="009060CD">
        <w:trPr>
          <w:trHeight w:val="3716"/>
          <w:jc w:val="center"/>
        </w:trPr>
        <w:tc>
          <w:tcPr>
            <w:tcW w:w="10207" w:type="dxa"/>
            <w:gridSpan w:val="8"/>
            <w:tcBorders>
              <w:top w:val="nil"/>
              <w:bottom w:val="single" w:sz="12" w:space="0" w:color="auto"/>
            </w:tcBorders>
          </w:tcPr>
          <w:p w:rsidR="007D1130" w:rsidRPr="001661B8" w:rsidRDefault="007D1130" w:rsidP="00E7344C">
            <w:pPr>
              <w:jc w:val="both"/>
            </w:pPr>
          </w:p>
          <w:p w:rsidR="007D1130" w:rsidRPr="001661B8" w:rsidRDefault="007D1130" w:rsidP="00E7344C">
            <w:pPr>
              <w:jc w:val="both"/>
              <w:rPr>
                <w:shd w:val="clear" w:color="auto" w:fill="FDFDFE"/>
              </w:rPr>
            </w:pPr>
            <w:r w:rsidRPr="001661B8">
              <w:rPr>
                <w:shd w:val="clear" w:color="auto" w:fill="FDFDFE"/>
              </w:rPr>
              <w:t>Předmět ontogenetické psychologie, charakteristika vývoje, růstu, zrání a učení.</w:t>
            </w:r>
          </w:p>
          <w:p w:rsidR="007D1130" w:rsidRPr="001661B8" w:rsidRDefault="007D1130" w:rsidP="00E7344C">
            <w:pPr>
              <w:jc w:val="both"/>
              <w:rPr>
                <w:shd w:val="clear" w:color="auto" w:fill="FDFDFE"/>
              </w:rPr>
            </w:pPr>
            <w:r w:rsidRPr="001661B8">
              <w:rPr>
                <w:shd w:val="clear" w:color="auto" w:fill="FDFDFE"/>
              </w:rPr>
              <w:t xml:space="preserve">Determinanty vývoje a obecné zákonitosti vývoje lidské psychiky. </w:t>
            </w:r>
          </w:p>
          <w:p w:rsidR="007D1130" w:rsidRPr="001661B8" w:rsidRDefault="007D1130" w:rsidP="00E7344C">
            <w:pPr>
              <w:jc w:val="both"/>
              <w:rPr>
                <w:shd w:val="clear" w:color="auto" w:fill="FDFDFE"/>
              </w:rPr>
            </w:pPr>
            <w:r w:rsidRPr="001661B8">
              <w:rPr>
                <w:shd w:val="clear" w:color="auto" w:fill="FDFDFE"/>
              </w:rPr>
              <w:t>Metody zkoumání lidské psychiky – dětská psychologická diagnostika.</w:t>
            </w:r>
          </w:p>
          <w:p w:rsidR="007D1130" w:rsidRPr="001661B8" w:rsidRDefault="007D1130" w:rsidP="00E7344C">
            <w:pPr>
              <w:jc w:val="both"/>
              <w:rPr>
                <w:shd w:val="clear" w:color="auto" w:fill="FDFDFE"/>
              </w:rPr>
            </w:pPr>
            <w:r w:rsidRPr="001661B8">
              <w:rPr>
                <w:shd w:val="clear" w:color="auto" w:fill="FDFDFE"/>
              </w:rPr>
              <w:t>Vybrané teorie osobnostního vývoje (Erikson, Freud, Kohlberg, Piaget, Vygotskij, Aisworthová, apod.).</w:t>
            </w:r>
          </w:p>
          <w:p w:rsidR="007D1130" w:rsidRPr="001661B8" w:rsidRDefault="007D1130" w:rsidP="00E7344C">
            <w:pPr>
              <w:jc w:val="both"/>
              <w:rPr>
                <w:shd w:val="clear" w:color="auto" w:fill="FDFDFE"/>
              </w:rPr>
            </w:pPr>
            <w:r w:rsidRPr="001661B8">
              <w:rPr>
                <w:shd w:val="clear" w:color="auto" w:fill="FDFDFE"/>
              </w:rPr>
              <w:t xml:space="preserve">Prenatální období vývoje, prenatální a perinatální rizika. </w:t>
            </w:r>
          </w:p>
          <w:p w:rsidR="007D1130" w:rsidRPr="001661B8" w:rsidRDefault="007D1130" w:rsidP="00E7344C">
            <w:pPr>
              <w:jc w:val="both"/>
              <w:rPr>
                <w:shd w:val="clear" w:color="auto" w:fill="FDFDFE"/>
              </w:rPr>
            </w:pPr>
            <w:r w:rsidRPr="001661B8">
              <w:rPr>
                <w:shd w:val="clear" w:color="auto" w:fill="FDFDFE"/>
              </w:rPr>
              <w:t xml:space="preserve">Rané dětství: Kojenecké období, období batolete, předškolní období. </w:t>
            </w:r>
          </w:p>
          <w:p w:rsidR="007D1130" w:rsidRPr="001661B8" w:rsidRDefault="007D1130" w:rsidP="00E7344C">
            <w:pPr>
              <w:jc w:val="both"/>
              <w:rPr>
                <w:shd w:val="clear" w:color="auto" w:fill="FDFDFE"/>
              </w:rPr>
            </w:pPr>
            <w:r w:rsidRPr="001661B8">
              <w:rPr>
                <w:shd w:val="clear" w:color="auto" w:fill="FDFDFE"/>
              </w:rPr>
              <w:t>Charakteristika bio-psycho-sociálního vývoje.</w:t>
            </w:r>
          </w:p>
          <w:p w:rsidR="007D1130" w:rsidRPr="001661B8" w:rsidRDefault="007D1130" w:rsidP="00E7344C">
            <w:pPr>
              <w:jc w:val="both"/>
              <w:rPr>
                <w:shd w:val="clear" w:color="auto" w:fill="FDFDFE"/>
              </w:rPr>
            </w:pPr>
            <w:r w:rsidRPr="001661B8">
              <w:rPr>
                <w:shd w:val="clear" w:color="auto" w:fill="FDFDFE"/>
              </w:rPr>
              <w:t>Vstup dítěte do školy. Školní způsobilost.</w:t>
            </w:r>
          </w:p>
          <w:p w:rsidR="007D1130" w:rsidRPr="001661B8" w:rsidRDefault="007D1130" w:rsidP="00E7344C">
            <w:pPr>
              <w:jc w:val="both"/>
              <w:rPr>
                <w:shd w:val="clear" w:color="auto" w:fill="FDFDFE"/>
              </w:rPr>
            </w:pPr>
            <w:r w:rsidRPr="001661B8">
              <w:rPr>
                <w:shd w:val="clear" w:color="auto" w:fill="FDFDFE"/>
              </w:rPr>
              <w:t xml:space="preserve">Školní dětství: dítě mladšího školního věku, prepuberta a pubescence. </w:t>
            </w:r>
          </w:p>
          <w:p w:rsidR="007D1130" w:rsidRPr="001661B8" w:rsidRDefault="007D1130" w:rsidP="00E7344C">
            <w:pPr>
              <w:jc w:val="both"/>
              <w:rPr>
                <w:shd w:val="clear" w:color="auto" w:fill="FDFDFE"/>
              </w:rPr>
            </w:pPr>
            <w:r w:rsidRPr="001661B8">
              <w:rPr>
                <w:shd w:val="clear" w:color="auto" w:fill="FDFDFE"/>
              </w:rPr>
              <w:t xml:space="preserve">Klasifikace dětské hry, význam hry. </w:t>
            </w:r>
          </w:p>
          <w:p w:rsidR="007D1130" w:rsidRPr="001661B8" w:rsidRDefault="007D1130" w:rsidP="00E7344C">
            <w:pPr>
              <w:jc w:val="both"/>
              <w:rPr>
                <w:shd w:val="clear" w:color="auto" w:fill="FDFDFE"/>
              </w:rPr>
            </w:pPr>
            <w:r w:rsidRPr="001661B8">
              <w:rPr>
                <w:shd w:val="clear" w:color="auto" w:fill="FDFDFE"/>
              </w:rPr>
              <w:t xml:space="preserve">Vybrané poruchy psychického vývoje. </w:t>
            </w:r>
          </w:p>
          <w:p w:rsidR="007D1130" w:rsidRPr="001661B8" w:rsidRDefault="007D1130" w:rsidP="00E7344C">
            <w:pPr>
              <w:jc w:val="both"/>
              <w:rPr>
                <w:shd w:val="clear" w:color="auto" w:fill="FDFDFE"/>
              </w:rPr>
            </w:pPr>
            <w:r w:rsidRPr="001661B8">
              <w:rPr>
                <w:shd w:val="clear" w:color="auto" w:fill="FDFDFE"/>
              </w:rPr>
              <w:t xml:space="preserve">Charakteristika období adolescence. </w:t>
            </w:r>
          </w:p>
          <w:p w:rsidR="007D1130" w:rsidRPr="001661B8" w:rsidRDefault="007D1130" w:rsidP="00E7344C">
            <w:pPr>
              <w:jc w:val="both"/>
              <w:rPr>
                <w:shd w:val="clear" w:color="auto" w:fill="FDFDFE"/>
              </w:rPr>
            </w:pPr>
            <w:r w:rsidRPr="001661B8">
              <w:rPr>
                <w:shd w:val="clear" w:color="auto" w:fill="FDFDFE"/>
              </w:rPr>
              <w:t xml:space="preserve">Mladší, střední a pozdní dospělost – charakteristika jednotlivých fází. </w:t>
            </w:r>
          </w:p>
          <w:p w:rsidR="007D1130" w:rsidRPr="001661B8" w:rsidRDefault="007D1130" w:rsidP="00E7344C">
            <w:pPr>
              <w:jc w:val="both"/>
              <w:rPr>
                <w:ins w:id="845" w:author="Hana Navrátilová" w:date="2019-09-24T11:10:00Z"/>
                <w:shd w:val="clear" w:color="auto" w:fill="FDFDFE"/>
              </w:rPr>
            </w:pPr>
            <w:r w:rsidRPr="001661B8">
              <w:rPr>
                <w:shd w:val="clear" w:color="auto" w:fill="FDFDFE"/>
              </w:rPr>
              <w:t>Období stárnutí a stáří.</w:t>
            </w:r>
          </w:p>
          <w:p w:rsidR="00FB61C7" w:rsidRPr="001661B8" w:rsidRDefault="00FB61C7" w:rsidP="00E7344C">
            <w:pPr>
              <w:jc w:val="both"/>
            </w:pPr>
          </w:p>
        </w:tc>
      </w:tr>
      <w:tr w:rsidR="007D1130" w:rsidRPr="001661B8" w:rsidTr="00E7344C">
        <w:trPr>
          <w:trHeight w:val="265"/>
          <w:jc w:val="center"/>
        </w:trPr>
        <w:tc>
          <w:tcPr>
            <w:tcW w:w="4028" w:type="dxa"/>
            <w:gridSpan w:val="2"/>
            <w:tcBorders>
              <w:top w:val="nil"/>
            </w:tcBorders>
            <w:shd w:val="clear" w:color="auto" w:fill="F7CAAC"/>
          </w:tcPr>
          <w:p w:rsidR="007D1130" w:rsidRPr="001661B8" w:rsidRDefault="007D1130" w:rsidP="00E7344C">
            <w:pPr>
              <w:jc w:val="both"/>
            </w:pPr>
            <w:r w:rsidRPr="001661B8">
              <w:rPr>
                <w:b/>
              </w:rPr>
              <w:t>Studijní literatura a studijní pomůcky</w:t>
            </w:r>
          </w:p>
        </w:tc>
        <w:tc>
          <w:tcPr>
            <w:tcW w:w="6179" w:type="dxa"/>
            <w:gridSpan w:val="6"/>
            <w:tcBorders>
              <w:top w:val="nil"/>
              <w:bottom w:val="nil"/>
            </w:tcBorders>
          </w:tcPr>
          <w:p w:rsidR="007D1130" w:rsidRPr="001661B8" w:rsidRDefault="007D1130" w:rsidP="00E7344C">
            <w:pPr>
              <w:jc w:val="both"/>
            </w:pPr>
          </w:p>
        </w:tc>
      </w:tr>
      <w:tr w:rsidR="007D1130" w:rsidRPr="001661B8" w:rsidTr="009060CD">
        <w:trPr>
          <w:trHeight w:val="1497"/>
          <w:jc w:val="center"/>
        </w:trPr>
        <w:tc>
          <w:tcPr>
            <w:tcW w:w="10207" w:type="dxa"/>
            <w:gridSpan w:val="8"/>
            <w:tcBorders>
              <w:top w:val="nil"/>
            </w:tcBorders>
          </w:tcPr>
          <w:p w:rsidR="007D1130" w:rsidRPr="001661B8" w:rsidRDefault="007D1130" w:rsidP="00E7344C"/>
          <w:p w:rsidR="00A6016F" w:rsidRPr="001661B8" w:rsidRDefault="0065270A" w:rsidP="00E7344C">
            <w:pPr>
              <w:rPr>
                <w:ins w:id="846" w:author="Hana Navrátilová" w:date="2019-09-24T11:10:00Z"/>
                <w:b/>
              </w:rPr>
            </w:pPr>
            <w:r w:rsidRPr="001661B8">
              <w:rPr>
                <w:b/>
              </w:rPr>
              <w:t xml:space="preserve">Povinná literatura: </w:t>
            </w:r>
          </w:p>
          <w:p w:rsidR="0065270A" w:rsidRPr="001661B8" w:rsidRDefault="007A338B" w:rsidP="00E7344C">
            <w:pPr>
              <w:rPr>
                <w:b/>
              </w:rPr>
            </w:pPr>
            <w:ins w:id="847" w:author="Hana Navrátilová" w:date="2019-09-24T11:10:00Z">
              <w:r w:rsidRPr="001661B8">
                <w:t xml:space="preserve">Lukšík, I., &amp; Lemešová, M. </w:t>
              </w:r>
            </w:ins>
            <w:moveToRangeStart w:id="848" w:author="Hana Navrátilová" w:date="2019-09-24T11:10:00Z" w:name="move20215907"/>
            <w:moveTo w:id="849" w:author="Hana Navrátilová" w:date="2019-09-24T11:10:00Z">
              <w:r w:rsidRPr="001661B8">
                <w:t>(2013).</w:t>
              </w:r>
              <w:r w:rsidRPr="00727175">
                <w:rPr>
                  <w:b/>
                </w:rPr>
                <w:t xml:space="preserve"> </w:t>
              </w:r>
            </w:moveTo>
            <w:moveToRangeEnd w:id="848"/>
            <w:ins w:id="850" w:author="Hana Navrátilová" w:date="2019-09-24T11:10:00Z">
              <w:r w:rsidRPr="001661B8">
                <w:rPr>
                  <w:i/>
                </w:rPr>
                <w:t>Deti v ťažkých životných situáciách.</w:t>
              </w:r>
              <w:r w:rsidRPr="001661B8">
                <w:t xml:space="preserve"> Trnava: Typi Universitatis Tyrnaviensis.</w:t>
              </w:r>
            </w:ins>
            <w:r w:rsidR="007D1130" w:rsidRPr="001661B8">
              <w:br/>
            </w:r>
            <w:r w:rsidR="0065270A" w:rsidRPr="001661B8">
              <w:t>Říčan, P. (2004).</w:t>
            </w:r>
            <w:r w:rsidR="0065270A" w:rsidRPr="001661B8">
              <w:rPr>
                <w:i/>
              </w:rPr>
              <w:t xml:space="preserve"> Cesta životem. Praha: Portál.</w:t>
            </w:r>
          </w:p>
          <w:p w:rsidR="0065270A" w:rsidRPr="001661B8" w:rsidRDefault="0065270A" w:rsidP="00E7344C">
            <w:pPr>
              <w:rPr>
                <w:i/>
              </w:rPr>
            </w:pPr>
            <w:r w:rsidRPr="001661B8">
              <w:t>Vágnerová, M. (2000).</w:t>
            </w:r>
            <w:r w:rsidRPr="001661B8">
              <w:rPr>
                <w:i/>
              </w:rPr>
              <w:t xml:space="preserve"> Vývojová psychologie dětství, dospělost, stáří. Praha: Portál.</w:t>
            </w:r>
          </w:p>
          <w:p w:rsidR="007D1130" w:rsidRPr="001661B8" w:rsidRDefault="0065270A" w:rsidP="00E7344C">
            <w:pPr>
              <w:rPr>
                <w:i/>
              </w:rPr>
            </w:pPr>
            <w:r w:rsidRPr="001661B8">
              <w:t>Vágnerová, M. (2007).</w:t>
            </w:r>
            <w:r w:rsidRPr="001661B8">
              <w:rPr>
                <w:i/>
              </w:rPr>
              <w:t xml:space="preserve"> Vývojová psychologie. Praha: Karolinum.</w:t>
            </w:r>
          </w:p>
          <w:p w:rsidR="0065270A" w:rsidRPr="001661B8" w:rsidRDefault="0065270A" w:rsidP="00E7344C">
            <w:pPr>
              <w:rPr>
                <w:i/>
              </w:rPr>
            </w:pPr>
          </w:p>
          <w:p w:rsidR="007D1130" w:rsidRPr="001661B8" w:rsidRDefault="007D1130" w:rsidP="00E7344C">
            <w:pPr>
              <w:rPr>
                <w:b/>
              </w:rPr>
            </w:pPr>
            <w:r w:rsidRPr="001661B8">
              <w:rPr>
                <w:b/>
              </w:rPr>
              <w:t xml:space="preserve">Doporučená literatura: </w:t>
            </w:r>
          </w:p>
          <w:p w:rsidR="007D1130" w:rsidRPr="001661B8" w:rsidRDefault="007D1130" w:rsidP="00E7344C">
            <w:pPr>
              <w:shd w:val="clear" w:color="auto" w:fill="FFFFFF"/>
              <w:contextualSpacing/>
            </w:pPr>
            <w:r w:rsidRPr="001661B8">
              <w:t xml:space="preserve">Gruss, P. (Ed.). (2009). </w:t>
            </w:r>
            <w:r w:rsidRPr="001661B8">
              <w:rPr>
                <w:i/>
              </w:rPr>
              <w:t>Perspektivy stárnutí: z pohledu psychologie celoživotního vývoje</w:t>
            </w:r>
            <w:r w:rsidRPr="001661B8">
              <w:t>. Praha: Portál.</w:t>
            </w:r>
          </w:p>
          <w:p w:rsidR="007D1130" w:rsidRPr="001661B8" w:rsidRDefault="007D1130" w:rsidP="00E7344C">
            <w:pPr>
              <w:shd w:val="clear" w:color="auto" w:fill="FFFFFF"/>
              <w:contextualSpacing/>
            </w:pPr>
            <w:r w:rsidRPr="001661B8">
              <w:t xml:space="preserve">Haškovcová, H. (2010). </w:t>
            </w:r>
            <w:r w:rsidRPr="001661B8">
              <w:rPr>
                <w:i/>
              </w:rPr>
              <w:t>Fenomén stáří</w:t>
            </w:r>
            <w:r w:rsidRPr="001661B8">
              <w:t>. Praha: Havlíček Brain Team.</w:t>
            </w:r>
          </w:p>
          <w:p w:rsidR="007D1130" w:rsidRPr="001661B8" w:rsidRDefault="007D1130" w:rsidP="00E7344C">
            <w:pPr>
              <w:shd w:val="clear" w:color="auto" w:fill="FFFFFF"/>
              <w:contextualSpacing/>
            </w:pPr>
            <w:r w:rsidRPr="001661B8">
              <w:t xml:space="preserve">Hrdlička, M., Kuric, J., &amp; Blatný, M. (2006). </w:t>
            </w:r>
            <w:r w:rsidRPr="001661B8">
              <w:rPr>
                <w:i/>
              </w:rPr>
              <w:t>Krize středního věku</w:t>
            </w:r>
            <w:r w:rsidRPr="001661B8">
              <w:t>. Praha: Portál.</w:t>
            </w:r>
          </w:p>
          <w:p w:rsidR="00857E03" w:rsidRPr="001661B8" w:rsidRDefault="00857E03" w:rsidP="00E7344C">
            <w:pPr>
              <w:jc w:val="both"/>
              <w:rPr>
                <w:del w:id="851" w:author="Hana Navrátilová" w:date="2019-09-24T11:10:00Z"/>
              </w:rPr>
            </w:pPr>
            <w:del w:id="852" w:author="Hana Navrátilová" w:date="2019-09-24T11:10:00Z">
              <w:r w:rsidRPr="001661B8">
                <w:delText xml:space="preserve">Pacholík, V. </w:delText>
              </w:r>
            </w:del>
            <w:moveFromRangeStart w:id="853" w:author="Hana Navrátilová" w:date="2019-09-24T11:10:00Z" w:name="move20215892"/>
            <w:moveFrom w:id="854" w:author="Hana Navrátilová" w:date="2019-09-24T11:10:00Z">
              <w:r w:rsidR="000F1CC7" w:rsidRPr="001661B8">
                <w:t xml:space="preserve">(2016). </w:t>
              </w:r>
            </w:moveFrom>
            <w:moveFromRangeEnd w:id="853"/>
            <w:del w:id="855" w:author="Hana Navrátilová" w:date="2019-09-24T11:10:00Z">
              <w:r w:rsidRPr="001661B8">
                <w:delText xml:space="preserve">Possibilities Of Using Physical Activities To Support The Social Relationships From The Point Of View Of A University Teacher. </w:delText>
              </w:r>
              <w:r w:rsidRPr="001661B8">
                <w:rPr>
                  <w:i/>
                </w:rPr>
                <w:delText>Turkish Online Journal of Educational Technology</w:delText>
              </w:r>
              <w:r w:rsidRPr="001661B8">
                <w:delText xml:space="preserve">, </w:delText>
              </w:r>
              <w:r w:rsidRPr="001661B8">
                <w:rPr>
                  <w:i/>
                </w:rPr>
                <w:delText>2016</w:delText>
              </w:r>
              <w:r w:rsidRPr="001661B8">
                <w:delText xml:space="preserve">(12), 217-224. </w:delText>
              </w:r>
            </w:del>
          </w:p>
          <w:p w:rsidR="007D1130" w:rsidRPr="001661B8" w:rsidRDefault="007D1130" w:rsidP="00E7344C">
            <w:pPr>
              <w:shd w:val="clear" w:color="auto" w:fill="FFFFFF"/>
              <w:contextualSpacing/>
              <w:rPr>
                <w:del w:id="856" w:author="Hana Navrátilová" w:date="2019-09-24T11:10:00Z"/>
              </w:rPr>
            </w:pPr>
            <w:del w:id="857" w:author="Hana Navrátilová" w:date="2019-09-24T11:10:00Z">
              <w:r w:rsidRPr="001661B8">
                <w:delText xml:space="preserve">Pešová, I., &amp; Šamalík, M. (2006). </w:delText>
              </w:r>
              <w:r w:rsidRPr="001661B8">
                <w:rPr>
                  <w:i/>
                </w:rPr>
                <w:delText>Poradenská psychologie pro děti a mládež</w:delText>
              </w:r>
              <w:r w:rsidRPr="001661B8">
                <w:delText>. Praha: Grada.</w:delText>
              </w:r>
            </w:del>
          </w:p>
          <w:p w:rsidR="007D1130" w:rsidRPr="001661B8" w:rsidRDefault="007D1130" w:rsidP="00E7344C">
            <w:pPr>
              <w:shd w:val="clear" w:color="auto" w:fill="FFFFFF"/>
              <w:contextualSpacing/>
              <w:rPr>
                <w:del w:id="858" w:author="Hana Navrátilová" w:date="2019-09-24T11:10:00Z"/>
              </w:rPr>
            </w:pPr>
            <w:del w:id="859" w:author="Hana Navrátilová" w:date="2019-09-24T11:10:00Z">
              <w:r w:rsidRPr="001661B8">
                <w:delText xml:space="preserve">Říčan, P., &amp; Krejčířová, D. (2006). </w:delText>
              </w:r>
              <w:r w:rsidRPr="001661B8">
                <w:rPr>
                  <w:i/>
                </w:rPr>
                <w:delText>Dětská klinická psychologie.</w:delText>
              </w:r>
              <w:r w:rsidRPr="001661B8">
                <w:delText xml:space="preserve"> (4., přeprac. a dopl. vyd.). Praha: Grada.</w:delText>
              </w:r>
            </w:del>
          </w:p>
          <w:p w:rsidR="007D1130" w:rsidRPr="001661B8" w:rsidRDefault="007D1130" w:rsidP="00E7344C"/>
          <w:p w:rsidR="007D1130" w:rsidRPr="001661B8" w:rsidRDefault="007D1130" w:rsidP="00E7344C">
            <w:r w:rsidRPr="001661B8">
              <w:t>Studijní pomůcky: pozorovací archy pro pedagogickou praxi</w:t>
            </w:r>
          </w:p>
          <w:p w:rsidR="003B651A" w:rsidRPr="001661B8" w:rsidRDefault="003B651A" w:rsidP="00E7344C"/>
        </w:tc>
      </w:tr>
      <w:tr w:rsidR="007D1130" w:rsidRPr="001661B8" w:rsidTr="009060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1661B8" w:rsidRDefault="007D1130" w:rsidP="00E7344C">
            <w:pPr>
              <w:jc w:val="center"/>
              <w:rPr>
                <w:b/>
              </w:rPr>
            </w:pPr>
            <w:r w:rsidRPr="001661B8">
              <w:rPr>
                <w:b/>
              </w:rPr>
              <w:t>Informace ke kombinované nebo distanční formě</w:t>
            </w:r>
          </w:p>
        </w:tc>
      </w:tr>
      <w:tr w:rsidR="007D1130" w:rsidRPr="001661B8" w:rsidTr="00E7344C">
        <w:trPr>
          <w:jc w:val="center"/>
        </w:trPr>
        <w:tc>
          <w:tcPr>
            <w:tcW w:w="5670" w:type="dxa"/>
            <w:gridSpan w:val="3"/>
            <w:tcBorders>
              <w:top w:val="single" w:sz="2" w:space="0" w:color="auto"/>
            </w:tcBorders>
            <w:shd w:val="clear" w:color="auto" w:fill="F7CAAC"/>
          </w:tcPr>
          <w:p w:rsidR="007D1130" w:rsidRPr="001661B8" w:rsidRDefault="007D1130" w:rsidP="00E7344C">
            <w:pPr>
              <w:jc w:val="both"/>
            </w:pPr>
            <w:r w:rsidRPr="001661B8">
              <w:rPr>
                <w:b/>
              </w:rPr>
              <w:t>Rozsah konzultací (soustředění)</w:t>
            </w:r>
          </w:p>
        </w:tc>
        <w:tc>
          <w:tcPr>
            <w:tcW w:w="709" w:type="dxa"/>
            <w:tcBorders>
              <w:top w:val="single" w:sz="2" w:space="0" w:color="auto"/>
            </w:tcBorders>
          </w:tcPr>
          <w:p w:rsidR="007D1130" w:rsidRPr="001661B8" w:rsidRDefault="007D1130" w:rsidP="00E7344C">
            <w:pPr>
              <w:jc w:val="both"/>
            </w:pPr>
          </w:p>
        </w:tc>
        <w:tc>
          <w:tcPr>
            <w:tcW w:w="3828" w:type="dxa"/>
            <w:gridSpan w:val="4"/>
            <w:tcBorders>
              <w:top w:val="single" w:sz="2" w:space="0" w:color="auto"/>
            </w:tcBorders>
            <w:shd w:val="clear" w:color="auto" w:fill="F7CAAC"/>
          </w:tcPr>
          <w:p w:rsidR="007D1130" w:rsidRPr="001661B8" w:rsidRDefault="007D1130" w:rsidP="00E7344C">
            <w:pPr>
              <w:jc w:val="both"/>
              <w:rPr>
                <w:b/>
              </w:rPr>
            </w:pPr>
            <w:r w:rsidRPr="001661B8">
              <w:rPr>
                <w:b/>
              </w:rPr>
              <w:t xml:space="preserve">hodin </w:t>
            </w:r>
          </w:p>
        </w:tc>
      </w:tr>
      <w:tr w:rsidR="007D1130" w:rsidRPr="001661B8" w:rsidTr="009060CD">
        <w:trPr>
          <w:jc w:val="center"/>
        </w:trPr>
        <w:tc>
          <w:tcPr>
            <w:tcW w:w="10207" w:type="dxa"/>
            <w:gridSpan w:val="8"/>
            <w:shd w:val="clear" w:color="auto" w:fill="F7CAAC"/>
          </w:tcPr>
          <w:p w:rsidR="007D1130" w:rsidRPr="001661B8" w:rsidRDefault="007D1130" w:rsidP="00E7344C">
            <w:pPr>
              <w:jc w:val="both"/>
              <w:rPr>
                <w:b/>
              </w:rPr>
            </w:pPr>
            <w:r w:rsidRPr="001661B8">
              <w:rPr>
                <w:b/>
              </w:rPr>
              <w:t>Informace o způsobu kontaktu s vyučujícím</w:t>
            </w:r>
          </w:p>
        </w:tc>
      </w:tr>
      <w:tr w:rsidR="007D1130" w:rsidRPr="001661B8" w:rsidTr="009060CD">
        <w:trPr>
          <w:trHeight w:val="141"/>
          <w:jc w:val="center"/>
        </w:trPr>
        <w:tc>
          <w:tcPr>
            <w:tcW w:w="10207" w:type="dxa"/>
            <w:gridSpan w:val="8"/>
          </w:tcPr>
          <w:p w:rsidR="003B651A" w:rsidRDefault="003B651A" w:rsidP="00E7344C">
            <w:pPr>
              <w:jc w:val="both"/>
            </w:pPr>
          </w:p>
          <w:p w:rsidR="00B01804" w:rsidRPr="001661B8" w:rsidRDefault="00B01804" w:rsidP="00E7344C">
            <w:pPr>
              <w:jc w:val="both"/>
            </w:pPr>
          </w:p>
          <w:p w:rsidR="003B651A" w:rsidRPr="001661B8" w:rsidRDefault="003B651A" w:rsidP="00E7344C">
            <w:pPr>
              <w:jc w:val="both"/>
            </w:pPr>
          </w:p>
          <w:p w:rsidR="009A7918" w:rsidRPr="001661B8" w:rsidRDefault="009A7918" w:rsidP="00E7344C">
            <w:pPr>
              <w:jc w:val="both"/>
            </w:pPr>
          </w:p>
        </w:tc>
      </w:tr>
    </w:tbl>
    <w:p w:rsidR="00AA51E7" w:rsidRPr="001661B8" w:rsidRDefault="00CD2F6C">
      <w:pPr>
        <w:rPr>
          <w:ins w:id="860"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146"/>
        <w:gridCol w:w="889"/>
        <w:gridCol w:w="822"/>
        <w:gridCol w:w="2155"/>
        <w:gridCol w:w="539"/>
        <w:gridCol w:w="628"/>
      </w:tblGrid>
      <w:tr w:rsidR="007D1130" w:rsidRPr="001661B8" w:rsidTr="009060CD">
        <w:trPr>
          <w:jc w:val="center"/>
        </w:trPr>
        <w:tc>
          <w:tcPr>
            <w:tcW w:w="10207" w:type="dxa"/>
            <w:gridSpan w:val="8"/>
            <w:tcBorders>
              <w:bottom w:val="double" w:sz="4" w:space="0" w:color="auto"/>
            </w:tcBorders>
            <w:shd w:val="clear" w:color="auto" w:fill="BDD6EE"/>
          </w:tcPr>
          <w:p w:rsidR="007D1130" w:rsidRPr="001661B8" w:rsidRDefault="007D1130" w:rsidP="00E7344C">
            <w:pPr>
              <w:jc w:val="both"/>
              <w:rPr>
                <w:b/>
                <w:sz w:val="28"/>
                <w:szCs w:val="28"/>
              </w:rPr>
            </w:pPr>
            <w:r w:rsidRPr="001661B8">
              <w:rPr>
                <w:b/>
                <w:sz w:val="28"/>
                <w:szCs w:val="28"/>
              </w:rPr>
              <w:t>B-III – Charakteristika studijního předmětu</w:t>
            </w:r>
          </w:p>
        </w:tc>
      </w:tr>
      <w:tr w:rsidR="007D1130" w:rsidRPr="001661B8" w:rsidTr="00E7344C">
        <w:trPr>
          <w:jc w:val="center"/>
        </w:trPr>
        <w:tc>
          <w:tcPr>
            <w:tcW w:w="3474" w:type="dxa"/>
            <w:tcBorders>
              <w:top w:val="double" w:sz="4" w:space="0" w:color="auto"/>
            </w:tcBorders>
            <w:shd w:val="clear" w:color="auto" w:fill="F7CAAC"/>
          </w:tcPr>
          <w:p w:rsidR="007D1130" w:rsidRPr="001661B8" w:rsidRDefault="007D1130" w:rsidP="00E7344C">
            <w:pPr>
              <w:jc w:val="both"/>
              <w:rPr>
                <w:b/>
              </w:rPr>
            </w:pPr>
            <w:r w:rsidRPr="001661B8">
              <w:rPr>
                <w:b/>
              </w:rPr>
              <w:t>Název studijního předmětu</w:t>
            </w:r>
          </w:p>
        </w:tc>
        <w:tc>
          <w:tcPr>
            <w:tcW w:w="6733" w:type="dxa"/>
            <w:gridSpan w:val="7"/>
            <w:tcBorders>
              <w:top w:val="double" w:sz="4" w:space="0" w:color="auto"/>
            </w:tcBorders>
          </w:tcPr>
          <w:p w:rsidR="007D1130" w:rsidRPr="001661B8" w:rsidRDefault="007D1130" w:rsidP="00E7344C">
            <w:pPr>
              <w:jc w:val="both"/>
            </w:pPr>
            <w:r w:rsidRPr="001661B8">
              <w:t>Sociologie dětství</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Typ předmětu</w:t>
            </w:r>
          </w:p>
        </w:tc>
        <w:tc>
          <w:tcPr>
            <w:tcW w:w="3411" w:type="dxa"/>
            <w:gridSpan w:val="4"/>
          </w:tcPr>
          <w:p w:rsidR="007D1130" w:rsidRPr="001661B8" w:rsidRDefault="007D1130" w:rsidP="00E7344C">
            <w:pPr>
              <w:jc w:val="both"/>
            </w:pPr>
            <w:r w:rsidRPr="001661B8">
              <w:t>povinný, PZ</w:t>
            </w:r>
          </w:p>
        </w:tc>
        <w:tc>
          <w:tcPr>
            <w:tcW w:w="2694" w:type="dxa"/>
            <w:gridSpan w:val="2"/>
            <w:shd w:val="clear" w:color="auto" w:fill="F7CAAC"/>
          </w:tcPr>
          <w:p w:rsidR="007D1130" w:rsidRPr="001661B8" w:rsidRDefault="007D1130" w:rsidP="00E7344C">
            <w:pPr>
              <w:jc w:val="both"/>
            </w:pPr>
            <w:r w:rsidRPr="001661B8">
              <w:rPr>
                <w:b/>
              </w:rPr>
              <w:t>doporučený ročník / semestr</w:t>
            </w:r>
          </w:p>
        </w:tc>
        <w:tc>
          <w:tcPr>
            <w:tcW w:w="628" w:type="dxa"/>
          </w:tcPr>
          <w:p w:rsidR="007D1130" w:rsidRPr="001661B8" w:rsidRDefault="007D1130" w:rsidP="00E7344C">
            <w:pPr>
              <w:jc w:val="both"/>
            </w:pPr>
            <w:r w:rsidRPr="001661B8">
              <w:t>2/ZS</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Rozsah studijního předmětu</w:t>
            </w:r>
          </w:p>
        </w:tc>
        <w:tc>
          <w:tcPr>
            <w:tcW w:w="1700" w:type="dxa"/>
            <w:gridSpan w:val="2"/>
          </w:tcPr>
          <w:p w:rsidR="007D1130" w:rsidRPr="001661B8" w:rsidRDefault="007D1130" w:rsidP="00E7344C">
            <w:pPr>
              <w:jc w:val="both"/>
            </w:pPr>
            <w:r w:rsidRPr="001661B8">
              <w:t>14p+28s</w:t>
            </w:r>
          </w:p>
        </w:tc>
        <w:tc>
          <w:tcPr>
            <w:tcW w:w="889" w:type="dxa"/>
            <w:shd w:val="clear" w:color="auto" w:fill="F7CAAC"/>
          </w:tcPr>
          <w:p w:rsidR="007D1130" w:rsidRPr="001661B8" w:rsidRDefault="007D1130" w:rsidP="00E7344C">
            <w:pPr>
              <w:jc w:val="both"/>
              <w:rPr>
                <w:b/>
              </w:rPr>
            </w:pPr>
            <w:r w:rsidRPr="001661B8">
              <w:rPr>
                <w:b/>
              </w:rPr>
              <w:t xml:space="preserve">hod. </w:t>
            </w:r>
          </w:p>
        </w:tc>
        <w:tc>
          <w:tcPr>
            <w:tcW w:w="822" w:type="dxa"/>
          </w:tcPr>
          <w:p w:rsidR="007D1130" w:rsidRPr="001661B8" w:rsidRDefault="007D1130" w:rsidP="00E7344C">
            <w:pPr>
              <w:jc w:val="both"/>
            </w:pPr>
            <w:r w:rsidRPr="001661B8">
              <w:t>42</w:t>
            </w:r>
          </w:p>
        </w:tc>
        <w:tc>
          <w:tcPr>
            <w:tcW w:w="2155" w:type="dxa"/>
            <w:shd w:val="clear" w:color="auto" w:fill="F7CAAC"/>
          </w:tcPr>
          <w:p w:rsidR="007D1130" w:rsidRPr="001661B8" w:rsidRDefault="007D1130" w:rsidP="00E7344C">
            <w:pPr>
              <w:jc w:val="both"/>
              <w:rPr>
                <w:b/>
              </w:rPr>
            </w:pPr>
            <w:r w:rsidRPr="001661B8">
              <w:rPr>
                <w:b/>
              </w:rPr>
              <w:t>kreditů</w:t>
            </w:r>
          </w:p>
        </w:tc>
        <w:tc>
          <w:tcPr>
            <w:tcW w:w="1167" w:type="dxa"/>
            <w:gridSpan w:val="2"/>
          </w:tcPr>
          <w:p w:rsidR="007D1130" w:rsidRPr="001661B8" w:rsidRDefault="007D1130" w:rsidP="00E7344C">
            <w:pPr>
              <w:jc w:val="both"/>
            </w:pPr>
            <w:r w:rsidRPr="001661B8">
              <w:t>4</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Prerekvizity, korekvizity, ekvivalence</w:t>
            </w:r>
          </w:p>
        </w:tc>
        <w:tc>
          <w:tcPr>
            <w:tcW w:w="6733" w:type="dxa"/>
            <w:gridSpan w:val="7"/>
          </w:tcPr>
          <w:p w:rsidR="007D1130" w:rsidRPr="001661B8" w:rsidRDefault="007D1130" w:rsidP="00E7344C">
            <w:pPr>
              <w:jc w:val="both"/>
            </w:pP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Způsob ověření studijních výsledků</w:t>
            </w:r>
          </w:p>
        </w:tc>
        <w:tc>
          <w:tcPr>
            <w:tcW w:w="3411" w:type="dxa"/>
            <w:gridSpan w:val="4"/>
          </w:tcPr>
          <w:p w:rsidR="007D1130" w:rsidRPr="001661B8" w:rsidRDefault="007D1130" w:rsidP="00E7344C">
            <w:pPr>
              <w:jc w:val="both"/>
            </w:pPr>
            <w:r w:rsidRPr="001661B8">
              <w:t>zápočet, zkouška</w:t>
            </w:r>
          </w:p>
        </w:tc>
        <w:tc>
          <w:tcPr>
            <w:tcW w:w="2155" w:type="dxa"/>
            <w:shd w:val="clear" w:color="auto" w:fill="F7CAAC"/>
          </w:tcPr>
          <w:p w:rsidR="007D1130" w:rsidRPr="001661B8" w:rsidRDefault="007D1130" w:rsidP="00E7344C">
            <w:pPr>
              <w:jc w:val="both"/>
              <w:rPr>
                <w:b/>
              </w:rPr>
            </w:pPr>
            <w:r w:rsidRPr="001661B8">
              <w:rPr>
                <w:b/>
              </w:rPr>
              <w:t>Forma výuky</w:t>
            </w:r>
          </w:p>
        </w:tc>
        <w:tc>
          <w:tcPr>
            <w:tcW w:w="1167" w:type="dxa"/>
            <w:gridSpan w:val="2"/>
          </w:tcPr>
          <w:p w:rsidR="007D1130" w:rsidRPr="001661B8" w:rsidRDefault="007D1130" w:rsidP="00E7344C">
            <w:pPr>
              <w:jc w:val="both"/>
            </w:pPr>
            <w:r w:rsidRPr="001661B8">
              <w:t>přednáška</w:t>
            </w:r>
          </w:p>
          <w:p w:rsidR="007D1130" w:rsidRPr="001661B8" w:rsidRDefault="007D1130" w:rsidP="00E7344C">
            <w:pPr>
              <w:jc w:val="both"/>
            </w:pPr>
            <w:r w:rsidRPr="001661B8">
              <w:t>seminář</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Forma způsobu ověření studijních výsledků a další požadavky na studenta</w:t>
            </w:r>
          </w:p>
        </w:tc>
        <w:tc>
          <w:tcPr>
            <w:tcW w:w="6733" w:type="dxa"/>
            <w:gridSpan w:val="7"/>
            <w:tcBorders>
              <w:bottom w:val="nil"/>
            </w:tcBorders>
          </w:tcPr>
          <w:p w:rsidR="007D1130" w:rsidRPr="001661B8" w:rsidRDefault="007D1130" w:rsidP="00E7344C">
            <w:pPr>
              <w:jc w:val="both"/>
            </w:pPr>
            <w:r w:rsidRPr="001661B8">
              <w:t>Docházka (80% účast ve výuce). Seminární práce spojená s prezentací, písemný test.</w:t>
            </w:r>
          </w:p>
        </w:tc>
      </w:tr>
      <w:tr w:rsidR="007D1130" w:rsidRPr="001661B8" w:rsidTr="009060CD">
        <w:trPr>
          <w:trHeight w:val="554"/>
          <w:jc w:val="center"/>
        </w:trPr>
        <w:tc>
          <w:tcPr>
            <w:tcW w:w="10207" w:type="dxa"/>
            <w:gridSpan w:val="8"/>
            <w:tcBorders>
              <w:top w:val="nil"/>
            </w:tcBorders>
          </w:tcPr>
          <w:p w:rsidR="007D1130" w:rsidRPr="001661B8" w:rsidRDefault="007D1130" w:rsidP="00E7344C">
            <w:pPr>
              <w:jc w:val="both"/>
            </w:pPr>
          </w:p>
        </w:tc>
      </w:tr>
      <w:tr w:rsidR="007D1130" w:rsidRPr="001661B8" w:rsidTr="00E7344C">
        <w:trPr>
          <w:trHeight w:val="197"/>
          <w:jc w:val="center"/>
        </w:trPr>
        <w:tc>
          <w:tcPr>
            <w:tcW w:w="3474" w:type="dxa"/>
            <w:tcBorders>
              <w:top w:val="nil"/>
            </w:tcBorders>
            <w:shd w:val="clear" w:color="auto" w:fill="F7CAAC"/>
          </w:tcPr>
          <w:p w:rsidR="007D1130" w:rsidRPr="001661B8" w:rsidRDefault="007D1130" w:rsidP="00E7344C">
            <w:pPr>
              <w:jc w:val="both"/>
              <w:rPr>
                <w:b/>
              </w:rPr>
            </w:pPr>
            <w:r w:rsidRPr="001661B8">
              <w:rPr>
                <w:b/>
              </w:rPr>
              <w:t>Garant předmětu</w:t>
            </w:r>
          </w:p>
        </w:tc>
        <w:tc>
          <w:tcPr>
            <w:tcW w:w="6733" w:type="dxa"/>
            <w:gridSpan w:val="7"/>
            <w:tcBorders>
              <w:top w:val="nil"/>
            </w:tcBorders>
          </w:tcPr>
          <w:p w:rsidR="007D1130" w:rsidRPr="001661B8" w:rsidRDefault="00FB61C7" w:rsidP="00E7344C">
            <w:pPr>
              <w:jc w:val="both"/>
            </w:pPr>
            <w:ins w:id="861" w:author="Hana Navrátilová" w:date="2019-09-24T11:10:00Z">
              <w:r w:rsidRPr="001661B8">
                <w:t xml:space="preserve">prof. </w:t>
              </w:r>
            </w:ins>
            <w:r w:rsidRPr="001661B8">
              <w:t xml:space="preserve">PhDr. </w:t>
            </w:r>
            <w:del w:id="862" w:author="Hana Navrátilová" w:date="2019-09-24T11:10:00Z">
              <w:r w:rsidR="007D1130" w:rsidRPr="001661B8">
                <w:delText>Roman Božik, Ph.D</w:delText>
              </w:r>
            </w:del>
            <w:ins w:id="863" w:author="Hana Navrátilová" w:date="2019-09-24T11:10:00Z">
              <w:r w:rsidRPr="001661B8">
                <w:t>Ivo Jirásek, CSc</w:t>
              </w:r>
            </w:ins>
            <w:r w:rsidRPr="001661B8">
              <w:t>.</w:t>
            </w:r>
          </w:p>
        </w:tc>
      </w:tr>
      <w:tr w:rsidR="007D1130" w:rsidRPr="001661B8" w:rsidTr="00E7344C">
        <w:trPr>
          <w:trHeight w:val="543"/>
          <w:jc w:val="center"/>
        </w:trPr>
        <w:tc>
          <w:tcPr>
            <w:tcW w:w="3474" w:type="dxa"/>
            <w:tcBorders>
              <w:top w:val="nil"/>
            </w:tcBorders>
            <w:shd w:val="clear" w:color="auto" w:fill="F7CAAC"/>
          </w:tcPr>
          <w:p w:rsidR="007D1130" w:rsidRPr="001661B8" w:rsidRDefault="007D1130" w:rsidP="00E7344C">
            <w:pPr>
              <w:jc w:val="both"/>
              <w:rPr>
                <w:b/>
              </w:rPr>
            </w:pPr>
            <w:r w:rsidRPr="001661B8">
              <w:rPr>
                <w:b/>
              </w:rPr>
              <w:t>Zapojení garanta do výuky předmětu</w:t>
            </w:r>
          </w:p>
        </w:tc>
        <w:tc>
          <w:tcPr>
            <w:tcW w:w="6733" w:type="dxa"/>
            <w:gridSpan w:val="7"/>
            <w:tcBorders>
              <w:top w:val="nil"/>
            </w:tcBorders>
          </w:tcPr>
          <w:p w:rsidR="007D1130" w:rsidRPr="001661B8" w:rsidRDefault="007D1130" w:rsidP="00E7344C">
            <w:pPr>
              <w:jc w:val="both"/>
            </w:pPr>
            <w:r w:rsidRPr="001661B8">
              <w:t>přednášející, vede seminář</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Vyučující</w:t>
            </w:r>
          </w:p>
        </w:tc>
        <w:tc>
          <w:tcPr>
            <w:tcW w:w="6733" w:type="dxa"/>
            <w:gridSpan w:val="7"/>
            <w:tcBorders>
              <w:bottom w:val="nil"/>
            </w:tcBorders>
            <w:shd w:val="clear" w:color="auto" w:fill="auto"/>
          </w:tcPr>
          <w:p w:rsidR="007D1130" w:rsidRPr="001661B8" w:rsidRDefault="00FB61C7" w:rsidP="00E7344C">
            <w:pPr>
              <w:jc w:val="both"/>
            </w:pPr>
            <w:ins w:id="864" w:author="Hana Navrátilová" w:date="2019-09-24T11:10:00Z">
              <w:r w:rsidRPr="001661B8">
                <w:t xml:space="preserve">prof. </w:t>
              </w:r>
            </w:ins>
            <w:r w:rsidRPr="001661B8">
              <w:t xml:space="preserve">PhDr. </w:t>
            </w:r>
            <w:ins w:id="865" w:author="Hana Navrátilová" w:date="2019-09-24T11:10:00Z">
              <w:r w:rsidRPr="001661B8">
                <w:t>Ivo Jirásek, CSc.</w:t>
              </w:r>
            </w:ins>
            <w:moveFromRangeStart w:id="866" w:author="Hana Navrátilová" w:date="2019-09-24T11:10:00Z" w:name="move20215908"/>
            <w:moveFrom w:id="867" w:author="Hana Navrátilová" w:date="2019-09-24T11:10:00Z">
              <w:r w:rsidR="00DC5532" w:rsidRPr="001661B8">
                <w:t>Roman Božik, Ph.D.</w:t>
              </w:r>
            </w:moveFrom>
            <w:moveFromRangeEnd w:id="866"/>
            <w:r w:rsidRPr="001661B8">
              <w:t xml:space="preserve"> </w:t>
            </w:r>
            <w:r w:rsidR="007D1130" w:rsidRPr="001661B8">
              <w:t>(100%)</w:t>
            </w:r>
          </w:p>
        </w:tc>
      </w:tr>
      <w:tr w:rsidR="007D1130" w:rsidRPr="001661B8" w:rsidTr="009060CD">
        <w:trPr>
          <w:trHeight w:val="554"/>
          <w:jc w:val="center"/>
        </w:trPr>
        <w:tc>
          <w:tcPr>
            <w:tcW w:w="10207" w:type="dxa"/>
            <w:gridSpan w:val="8"/>
            <w:tcBorders>
              <w:top w:val="nil"/>
            </w:tcBorders>
          </w:tcPr>
          <w:p w:rsidR="007D1130" w:rsidRPr="001661B8" w:rsidRDefault="007D1130" w:rsidP="00E7344C">
            <w:pPr>
              <w:jc w:val="both"/>
            </w:pP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Stručná anotace předmětu</w:t>
            </w:r>
          </w:p>
        </w:tc>
        <w:tc>
          <w:tcPr>
            <w:tcW w:w="6733" w:type="dxa"/>
            <w:gridSpan w:val="7"/>
            <w:tcBorders>
              <w:bottom w:val="nil"/>
            </w:tcBorders>
          </w:tcPr>
          <w:p w:rsidR="007D1130" w:rsidRPr="001661B8" w:rsidRDefault="007D1130" w:rsidP="00E7344C">
            <w:pPr>
              <w:jc w:val="both"/>
            </w:pPr>
          </w:p>
        </w:tc>
      </w:tr>
      <w:tr w:rsidR="007D1130" w:rsidRPr="001661B8" w:rsidTr="009060CD">
        <w:trPr>
          <w:trHeight w:val="3938"/>
          <w:jc w:val="center"/>
        </w:trPr>
        <w:tc>
          <w:tcPr>
            <w:tcW w:w="10207" w:type="dxa"/>
            <w:gridSpan w:val="8"/>
            <w:tcBorders>
              <w:top w:val="nil"/>
              <w:bottom w:val="single" w:sz="12" w:space="0" w:color="auto"/>
            </w:tcBorders>
          </w:tcPr>
          <w:p w:rsidR="007D1130" w:rsidRPr="001661B8" w:rsidRDefault="007D1130" w:rsidP="00E7344C">
            <w:pPr>
              <w:jc w:val="both"/>
            </w:pPr>
          </w:p>
          <w:p w:rsidR="007D1130" w:rsidRPr="001661B8" w:rsidRDefault="007D1130" w:rsidP="00E7344C">
            <w:pPr>
              <w:jc w:val="both"/>
            </w:pPr>
            <w:r w:rsidRPr="001661B8">
              <w:t xml:space="preserve">Předmět sociologie dětství jako hraniční disciplína sociologie. </w:t>
            </w:r>
          </w:p>
          <w:p w:rsidR="007D1130" w:rsidRPr="001661B8" w:rsidRDefault="007D1130" w:rsidP="00E7344C">
            <w:pPr>
              <w:jc w:val="both"/>
            </w:pPr>
            <w:r w:rsidRPr="001661B8">
              <w:t>Pojem dítě a dětství z hlediska několika diskurzu.</w:t>
            </w:r>
          </w:p>
          <w:p w:rsidR="007D1130" w:rsidRPr="001661B8" w:rsidRDefault="007D1130" w:rsidP="00E7344C">
            <w:pPr>
              <w:jc w:val="both"/>
            </w:pPr>
            <w:r w:rsidRPr="001661B8">
              <w:t>Životní cyklus a generační struktura společnosti.</w:t>
            </w:r>
          </w:p>
          <w:p w:rsidR="007D1130" w:rsidRPr="001661B8" w:rsidRDefault="007D1130" w:rsidP="00E7344C">
            <w:pPr>
              <w:jc w:val="both"/>
            </w:pPr>
            <w:r w:rsidRPr="001661B8">
              <w:t xml:space="preserve">Tradiční, konstruktivistické, interakcionistické a interpretativní teorie v sociologii dětství. </w:t>
            </w:r>
          </w:p>
          <w:p w:rsidR="007D1130" w:rsidRPr="001661B8" w:rsidRDefault="007D1130" w:rsidP="00E7344C">
            <w:pPr>
              <w:jc w:val="both"/>
            </w:pPr>
            <w:r w:rsidRPr="001661B8">
              <w:t>Historicko-společenské modely dětství.</w:t>
            </w:r>
          </w:p>
          <w:p w:rsidR="007D1130" w:rsidRPr="001661B8" w:rsidRDefault="007D1130" w:rsidP="00E7344C">
            <w:pPr>
              <w:jc w:val="both"/>
            </w:pPr>
            <w:r w:rsidRPr="001661B8">
              <w:t xml:space="preserve">Sociologická charakteristika dětství. </w:t>
            </w:r>
          </w:p>
          <w:p w:rsidR="007D1130" w:rsidRPr="001661B8" w:rsidRDefault="007D1130" w:rsidP="00E7344C">
            <w:pPr>
              <w:jc w:val="both"/>
            </w:pPr>
            <w:r w:rsidRPr="001661B8">
              <w:t xml:space="preserve">Dítě jako sociální aktér v sociologii dětství. </w:t>
            </w:r>
          </w:p>
          <w:p w:rsidR="007D1130" w:rsidRPr="001661B8" w:rsidRDefault="007D1130" w:rsidP="00E7344C">
            <w:pPr>
              <w:jc w:val="both"/>
            </w:pPr>
            <w:r w:rsidRPr="001661B8">
              <w:t>Dětství jako sociokulturních fenomén.</w:t>
            </w:r>
          </w:p>
          <w:p w:rsidR="007D1130" w:rsidRPr="001661B8" w:rsidRDefault="007D1130" w:rsidP="00E7344C">
            <w:pPr>
              <w:jc w:val="both"/>
            </w:pPr>
            <w:r w:rsidRPr="001661B8">
              <w:t xml:space="preserve">Dětství jako významný fenomén procesu socializace. </w:t>
            </w:r>
          </w:p>
          <w:p w:rsidR="007D1130" w:rsidRPr="001661B8" w:rsidRDefault="007D1130" w:rsidP="00E7344C">
            <w:pPr>
              <w:jc w:val="both"/>
            </w:pPr>
            <w:r w:rsidRPr="001661B8">
              <w:t xml:space="preserve">Generační uspořádání v sociologii dětství. </w:t>
            </w:r>
          </w:p>
          <w:p w:rsidR="007D1130" w:rsidRPr="001661B8" w:rsidRDefault="007D1130" w:rsidP="00E7344C">
            <w:pPr>
              <w:jc w:val="both"/>
            </w:pPr>
            <w:r w:rsidRPr="001661B8">
              <w:t xml:space="preserve">Současné specifika pozice dítěte. </w:t>
            </w:r>
          </w:p>
          <w:p w:rsidR="007D1130" w:rsidRPr="001661B8" w:rsidRDefault="007D1130" w:rsidP="00E7344C">
            <w:pPr>
              <w:jc w:val="both"/>
            </w:pPr>
            <w:r w:rsidRPr="001661B8">
              <w:t>Dětství a masmédia v současné společnosti a jejich vliv na současné dětství.</w:t>
            </w:r>
          </w:p>
          <w:p w:rsidR="007D1130" w:rsidRPr="001661B8" w:rsidRDefault="007D1130" w:rsidP="00E7344C">
            <w:pPr>
              <w:jc w:val="both"/>
            </w:pPr>
            <w:r w:rsidRPr="001661B8">
              <w:t>Současná rodina a její změny, nové podoby rodinného chování.</w:t>
            </w:r>
          </w:p>
          <w:p w:rsidR="007D1130" w:rsidRPr="001661B8" w:rsidRDefault="007D1130" w:rsidP="00E7344C">
            <w:pPr>
              <w:jc w:val="both"/>
            </w:pPr>
            <w:r w:rsidRPr="001661B8">
              <w:t>Úmluva OSN o právech dítěte.</w:t>
            </w:r>
          </w:p>
          <w:p w:rsidR="007D1130" w:rsidRPr="001661B8" w:rsidRDefault="007D1130" w:rsidP="00E7344C">
            <w:pPr>
              <w:jc w:val="both"/>
            </w:pPr>
          </w:p>
          <w:p w:rsidR="007D1130" w:rsidRPr="001661B8" w:rsidRDefault="007D1130" w:rsidP="00E7344C"/>
        </w:tc>
      </w:tr>
      <w:tr w:rsidR="007D1130" w:rsidRPr="001661B8" w:rsidTr="00E7344C">
        <w:trPr>
          <w:trHeight w:val="265"/>
          <w:jc w:val="center"/>
        </w:trPr>
        <w:tc>
          <w:tcPr>
            <w:tcW w:w="4028" w:type="dxa"/>
            <w:gridSpan w:val="2"/>
            <w:tcBorders>
              <w:top w:val="nil"/>
            </w:tcBorders>
            <w:shd w:val="clear" w:color="auto" w:fill="F7CAAC"/>
          </w:tcPr>
          <w:p w:rsidR="007D1130" w:rsidRPr="001661B8" w:rsidRDefault="007D1130" w:rsidP="00E7344C">
            <w:pPr>
              <w:jc w:val="both"/>
            </w:pPr>
            <w:r w:rsidRPr="001661B8">
              <w:rPr>
                <w:b/>
              </w:rPr>
              <w:t>Studijní literatura a studijní pomůcky</w:t>
            </w:r>
          </w:p>
        </w:tc>
        <w:tc>
          <w:tcPr>
            <w:tcW w:w="6179" w:type="dxa"/>
            <w:gridSpan w:val="6"/>
            <w:tcBorders>
              <w:top w:val="nil"/>
              <w:bottom w:val="nil"/>
            </w:tcBorders>
          </w:tcPr>
          <w:p w:rsidR="007D1130" w:rsidRPr="001661B8" w:rsidRDefault="007D1130" w:rsidP="00E7344C">
            <w:pPr>
              <w:jc w:val="both"/>
            </w:pPr>
          </w:p>
        </w:tc>
      </w:tr>
      <w:tr w:rsidR="007D1130" w:rsidRPr="001661B8" w:rsidTr="009060CD">
        <w:trPr>
          <w:trHeight w:val="1497"/>
          <w:jc w:val="center"/>
        </w:trPr>
        <w:tc>
          <w:tcPr>
            <w:tcW w:w="10207" w:type="dxa"/>
            <w:gridSpan w:val="8"/>
            <w:tcBorders>
              <w:top w:val="nil"/>
            </w:tcBorders>
          </w:tcPr>
          <w:p w:rsidR="007D1130" w:rsidRPr="001661B8" w:rsidRDefault="007D1130" w:rsidP="00E7344C">
            <w:pPr>
              <w:jc w:val="both"/>
              <w:rPr>
                <w:b/>
              </w:rPr>
            </w:pPr>
          </w:p>
          <w:p w:rsidR="007D1130" w:rsidRPr="001661B8" w:rsidRDefault="007D1130" w:rsidP="00E7344C">
            <w:pPr>
              <w:jc w:val="both"/>
              <w:rPr>
                <w:b/>
              </w:rPr>
            </w:pPr>
            <w:r w:rsidRPr="001661B8">
              <w:rPr>
                <w:b/>
              </w:rPr>
              <w:t xml:space="preserve">Povinná literatura: </w:t>
            </w:r>
          </w:p>
          <w:p w:rsidR="00235A60" w:rsidRPr="001661B8" w:rsidRDefault="00235A60" w:rsidP="00E7344C">
            <w:pPr>
              <w:jc w:val="both"/>
            </w:pPr>
            <w:r w:rsidRPr="001661B8">
              <w:t xml:space="preserve">Elkin, F., &amp; Handel, G. (1984). </w:t>
            </w:r>
            <w:r w:rsidRPr="001661B8">
              <w:rPr>
                <w:i/>
                <w:iCs/>
              </w:rPr>
              <w:t>The Child and Society</w:t>
            </w:r>
            <w:r w:rsidRPr="001661B8">
              <w:t>. New York: Random House.</w:t>
            </w:r>
          </w:p>
          <w:p w:rsidR="007A338B" w:rsidRPr="001661B8" w:rsidRDefault="007A338B" w:rsidP="00E7344C">
            <w:pPr>
              <w:jc w:val="both"/>
              <w:rPr>
                <w:ins w:id="868" w:author="Hana Navrátilová" w:date="2019-09-24T11:10:00Z"/>
              </w:rPr>
            </w:pPr>
            <w:ins w:id="869" w:author="Hana Navrátilová" w:date="2019-09-24T11:10:00Z">
              <w:r w:rsidRPr="001661B8">
                <w:t xml:space="preserve">Jirásek, I. </w:t>
              </w:r>
              <w:r w:rsidRPr="001661B8">
                <w:rPr>
                  <w:bCs/>
                  <w:color w:val="000000"/>
                  <w:lang w:val="en-GB"/>
                </w:rPr>
                <w:t xml:space="preserve">Pedagogika obratu: osobní zkušenost a výchova. </w:t>
              </w:r>
              <w:r w:rsidRPr="001661B8">
                <w:rPr>
                  <w:bCs/>
                  <w:i/>
                  <w:color w:val="000000"/>
                  <w:lang w:val="en-GB"/>
                </w:rPr>
                <w:t>Studies in Philosophy and Education</w:t>
              </w:r>
              <w:r w:rsidRPr="001661B8">
                <w:rPr>
                  <w:bCs/>
                  <w:color w:val="000000"/>
                  <w:lang w:val="en-GB"/>
                </w:rPr>
                <w:t xml:space="preserve"> – v recenzním řízení.</w:t>
              </w:r>
            </w:ins>
          </w:p>
          <w:p w:rsidR="00235A60" w:rsidRPr="001661B8" w:rsidRDefault="00235A60" w:rsidP="00E7344C">
            <w:pPr>
              <w:jc w:val="both"/>
            </w:pPr>
            <w:r w:rsidRPr="001661B8">
              <w:t>Nosál, I. (ed.). (2004). </w:t>
            </w:r>
            <w:r w:rsidRPr="001661B8">
              <w:rPr>
                <w:i/>
                <w:iCs/>
              </w:rPr>
              <w:t>Obrazy dětství v dnešní společnosti. Studie ze sociologie dětství</w:t>
            </w:r>
            <w:r w:rsidRPr="001661B8">
              <w:t>. Brno: Barrister&amp;Principal.</w:t>
            </w:r>
          </w:p>
          <w:p w:rsidR="00235A60" w:rsidRPr="001661B8" w:rsidRDefault="00235A60" w:rsidP="00E7344C">
            <w:pPr>
              <w:jc w:val="both"/>
            </w:pPr>
            <w:r w:rsidRPr="001661B8">
              <w:t xml:space="preserve">Ondrejkovič, P. (2004). </w:t>
            </w:r>
            <w:r w:rsidRPr="001661B8">
              <w:rPr>
                <w:i/>
                <w:iCs/>
              </w:rPr>
              <w:t>Socializácia v sociológii výchovy</w:t>
            </w:r>
            <w:r w:rsidRPr="001661B8">
              <w:t>. Bratislava: Veda.</w:t>
            </w:r>
          </w:p>
          <w:p w:rsidR="00235A60" w:rsidRPr="001661B8" w:rsidRDefault="00235A60" w:rsidP="00E7344C">
            <w:pPr>
              <w:jc w:val="both"/>
            </w:pPr>
            <w:r w:rsidRPr="001661B8">
              <w:t xml:space="preserve">Ondrejkovič, P. (2002). </w:t>
            </w:r>
            <w:r w:rsidRPr="001661B8">
              <w:rPr>
                <w:i/>
                <w:iCs/>
              </w:rPr>
              <w:t>Globalizácia a individualizácia mládeže. Negatívne stránky</w:t>
            </w:r>
            <w:r w:rsidRPr="001661B8">
              <w:t>. Bratislava: Veda.</w:t>
            </w:r>
          </w:p>
          <w:p w:rsidR="00235A60" w:rsidRPr="001661B8" w:rsidRDefault="00235A60" w:rsidP="00E7344C">
            <w:pPr>
              <w:jc w:val="both"/>
            </w:pPr>
          </w:p>
          <w:p w:rsidR="007D1130" w:rsidRPr="001661B8" w:rsidRDefault="007D1130" w:rsidP="00E7344C">
            <w:pPr>
              <w:jc w:val="both"/>
              <w:rPr>
                <w:b/>
              </w:rPr>
            </w:pPr>
            <w:r w:rsidRPr="001661B8">
              <w:rPr>
                <w:b/>
              </w:rPr>
              <w:t xml:space="preserve">Doporučená literatura: </w:t>
            </w:r>
          </w:p>
          <w:p w:rsidR="00AF1F09" w:rsidRPr="001661B8" w:rsidRDefault="00AF1F09" w:rsidP="00E7344C">
            <w:r w:rsidRPr="001661B8">
              <w:t xml:space="preserve">Božik, R. (2017). Professional career training for school prevention specialists at universities. </w:t>
            </w:r>
            <w:r w:rsidRPr="001661B8">
              <w:rPr>
                <w:i/>
              </w:rPr>
              <w:t>Education, Health and ICT for a Transcultural World</w:t>
            </w:r>
            <w:r w:rsidRPr="001661B8">
              <w:t xml:space="preserve">. 37, 1468-1474. </w:t>
            </w:r>
          </w:p>
          <w:p w:rsidR="007D1130" w:rsidRPr="001661B8" w:rsidRDefault="007D1130" w:rsidP="00E7344C">
            <w:pPr>
              <w:jc w:val="both"/>
            </w:pPr>
            <w:r w:rsidRPr="001661B8">
              <w:t xml:space="preserve">Šulová, L. (2010). </w:t>
            </w:r>
            <w:r w:rsidRPr="001661B8">
              <w:rPr>
                <w:i/>
                <w:iCs/>
              </w:rPr>
              <w:t>Raný psychický vývoj dítěte</w:t>
            </w:r>
            <w:r w:rsidRPr="001661B8">
              <w:t>. Praha: Karolinum.</w:t>
            </w:r>
          </w:p>
          <w:p w:rsidR="007D1130" w:rsidRPr="001661B8" w:rsidRDefault="007D1130" w:rsidP="00E7344C">
            <w:pPr>
              <w:jc w:val="both"/>
            </w:pPr>
            <w:r w:rsidRPr="001661B8">
              <w:t xml:space="preserve">Alan, J. (1989). </w:t>
            </w:r>
            <w:r w:rsidRPr="001661B8">
              <w:rPr>
                <w:i/>
                <w:iCs/>
              </w:rPr>
              <w:t>Etapy života očima sociologie</w:t>
            </w:r>
            <w:r w:rsidRPr="001661B8">
              <w:t>. Praha: Panorama.</w:t>
            </w:r>
          </w:p>
          <w:p w:rsidR="007D1130" w:rsidRPr="001661B8" w:rsidRDefault="007D1130" w:rsidP="00E7344C">
            <w:pPr>
              <w:jc w:val="both"/>
            </w:pPr>
          </w:p>
          <w:p w:rsidR="007D1130" w:rsidRPr="001661B8" w:rsidRDefault="007D1130" w:rsidP="00E7344C">
            <w:pPr>
              <w:jc w:val="both"/>
            </w:pPr>
          </w:p>
        </w:tc>
      </w:tr>
      <w:tr w:rsidR="007D1130" w:rsidRPr="001661B8" w:rsidTr="009060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1661B8" w:rsidRDefault="007D1130" w:rsidP="00E7344C">
            <w:pPr>
              <w:jc w:val="center"/>
              <w:rPr>
                <w:b/>
              </w:rPr>
            </w:pPr>
            <w:r w:rsidRPr="001661B8">
              <w:rPr>
                <w:b/>
              </w:rPr>
              <w:t>Informace ke kombinované nebo distanční formě</w:t>
            </w:r>
          </w:p>
        </w:tc>
      </w:tr>
      <w:tr w:rsidR="007D1130" w:rsidRPr="001661B8" w:rsidTr="009060CD">
        <w:trPr>
          <w:jc w:val="center"/>
        </w:trPr>
        <w:tc>
          <w:tcPr>
            <w:tcW w:w="5174" w:type="dxa"/>
            <w:gridSpan w:val="3"/>
            <w:tcBorders>
              <w:top w:val="single" w:sz="2" w:space="0" w:color="auto"/>
            </w:tcBorders>
            <w:shd w:val="clear" w:color="auto" w:fill="F7CAAC"/>
          </w:tcPr>
          <w:p w:rsidR="007D1130" w:rsidRPr="001661B8" w:rsidRDefault="007D1130" w:rsidP="00E7344C">
            <w:pPr>
              <w:jc w:val="both"/>
            </w:pPr>
            <w:r w:rsidRPr="001661B8">
              <w:rPr>
                <w:b/>
              </w:rPr>
              <w:t>Rozsah konzultací (soustředění)</w:t>
            </w:r>
          </w:p>
        </w:tc>
        <w:tc>
          <w:tcPr>
            <w:tcW w:w="889" w:type="dxa"/>
            <w:tcBorders>
              <w:top w:val="single" w:sz="2" w:space="0" w:color="auto"/>
            </w:tcBorders>
          </w:tcPr>
          <w:p w:rsidR="007D1130" w:rsidRPr="001661B8" w:rsidRDefault="007D1130" w:rsidP="00E7344C">
            <w:pPr>
              <w:jc w:val="both"/>
            </w:pPr>
          </w:p>
        </w:tc>
        <w:tc>
          <w:tcPr>
            <w:tcW w:w="4144" w:type="dxa"/>
            <w:gridSpan w:val="4"/>
            <w:tcBorders>
              <w:top w:val="single" w:sz="2" w:space="0" w:color="auto"/>
            </w:tcBorders>
            <w:shd w:val="clear" w:color="auto" w:fill="F7CAAC"/>
          </w:tcPr>
          <w:p w:rsidR="007D1130" w:rsidRPr="001661B8" w:rsidRDefault="007D1130" w:rsidP="00E7344C">
            <w:pPr>
              <w:jc w:val="both"/>
              <w:rPr>
                <w:b/>
              </w:rPr>
            </w:pPr>
            <w:r w:rsidRPr="001661B8">
              <w:rPr>
                <w:b/>
              </w:rPr>
              <w:t xml:space="preserve">hodin </w:t>
            </w:r>
          </w:p>
        </w:tc>
      </w:tr>
      <w:tr w:rsidR="007D1130" w:rsidRPr="001661B8" w:rsidTr="009060CD">
        <w:trPr>
          <w:jc w:val="center"/>
        </w:trPr>
        <w:tc>
          <w:tcPr>
            <w:tcW w:w="10207" w:type="dxa"/>
            <w:gridSpan w:val="8"/>
            <w:shd w:val="clear" w:color="auto" w:fill="F7CAAC"/>
          </w:tcPr>
          <w:p w:rsidR="007D1130" w:rsidRPr="001661B8" w:rsidRDefault="007D1130" w:rsidP="00E7344C">
            <w:pPr>
              <w:jc w:val="both"/>
              <w:rPr>
                <w:b/>
              </w:rPr>
            </w:pPr>
            <w:r w:rsidRPr="001661B8">
              <w:rPr>
                <w:b/>
              </w:rPr>
              <w:t>Informace o způsobu kontaktu s vyučujícím</w:t>
            </w:r>
          </w:p>
        </w:tc>
      </w:tr>
      <w:tr w:rsidR="007D1130" w:rsidRPr="001661B8" w:rsidTr="009060CD">
        <w:trPr>
          <w:trHeight w:val="674"/>
          <w:jc w:val="center"/>
        </w:trPr>
        <w:tc>
          <w:tcPr>
            <w:tcW w:w="10207" w:type="dxa"/>
            <w:gridSpan w:val="8"/>
          </w:tcPr>
          <w:p w:rsidR="007D1130" w:rsidRPr="001661B8" w:rsidRDefault="007D1130" w:rsidP="00E7344C">
            <w:pPr>
              <w:jc w:val="both"/>
              <w:rPr>
                <w:del w:id="870" w:author="Hana Navrátilová" w:date="2019-09-24T11:10:00Z"/>
              </w:rPr>
            </w:pPr>
          </w:p>
          <w:p w:rsidR="003B651A" w:rsidRPr="001661B8" w:rsidRDefault="003B651A" w:rsidP="00E7344C">
            <w:pPr>
              <w:jc w:val="both"/>
              <w:rPr>
                <w:del w:id="871" w:author="Hana Navrátilová" w:date="2019-09-24T11:10:00Z"/>
              </w:rPr>
            </w:pPr>
          </w:p>
          <w:p w:rsidR="003B651A" w:rsidRPr="001661B8" w:rsidRDefault="003B651A" w:rsidP="00E7344C">
            <w:pPr>
              <w:jc w:val="both"/>
            </w:pPr>
          </w:p>
          <w:p w:rsidR="007A338B" w:rsidRPr="001661B8" w:rsidRDefault="007A338B" w:rsidP="00E7344C">
            <w:pPr>
              <w:jc w:val="both"/>
            </w:pPr>
          </w:p>
          <w:p w:rsidR="003B651A" w:rsidRPr="001661B8" w:rsidRDefault="003B651A" w:rsidP="00E7344C">
            <w:pPr>
              <w:jc w:val="both"/>
            </w:pPr>
          </w:p>
          <w:p w:rsidR="003B651A" w:rsidRPr="001661B8" w:rsidRDefault="003B651A" w:rsidP="00E7344C">
            <w:pPr>
              <w:jc w:val="both"/>
            </w:pPr>
          </w:p>
        </w:tc>
      </w:tr>
    </w:tbl>
    <w:p w:rsidR="00AA51E7" w:rsidRPr="001661B8" w:rsidRDefault="00CD2F6C">
      <w:pPr>
        <w:rPr>
          <w:ins w:id="872"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642"/>
        <w:gridCol w:w="709"/>
        <w:gridCol w:w="506"/>
        <w:gridCol w:w="2155"/>
        <w:gridCol w:w="539"/>
        <w:gridCol w:w="628"/>
      </w:tblGrid>
      <w:tr w:rsidR="007D1130" w:rsidRPr="001661B8" w:rsidTr="009060CD">
        <w:trPr>
          <w:jc w:val="center"/>
        </w:trPr>
        <w:tc>
          <w:tcPr>
            <w:tcW w:w="10207" w:type="dxa"/>
            <w:gridSpan w:val="8"/>
            <w:tcBorders>
              <w:bottom w:val="double" w:sz="4" w:space="0" w:color="auto"/>
            </w:tcBorders>
            <w:shd w:val="clear" w:color="auto" w:fill="BDD6EE"/>
          </w:tcPr>
          <w:p w:rsidR="007D1130" w:rsidRPr="001661B8" w:rsidRDefault="00F32C9A" w:rsidP="00E7344C">
            <w:pPr>
              <w:jc w:val="both"/>
              <w:rPr>
                <w:b/>
                <w:sz w:val="28"/>
                <w:szCs w:val="28"/>
              </w:rPr>
            </w:pPr>
            <w:r w:rsidRPr="001661B8">
              <w:br w:type="page"/>
            </w:r>
            <w:r w:rsidR="007D1130" w:rsidRPr="001661B8">
              <w:br w:type="page"/>
            </w:r>
            <w:r w:rsidR="007D1130" w:rsidRPr="001661B8">
              <w:rPr>
                <w:b/>
                <w:sz w:val="28"/>
                <w:szCs w:val="28"/>
              </w:rPr>
              <w:t>B-III – Charakteristika studijního předmětu</w:t>
            </w:r>
          </w:p>
        </w:tc>
      </w:tr>
      <w:tr w:rsidR="007D1130" w:rsidRPr="001661B8" w:rsidTr="00E7344C">
        <w:trPr>
          <w:jc w:val="center"/>
        </w:trPr>
        <w:tc>
          <w:tcPr>
            <w:tcW w:w="3474" w:type="dxa"/>
            <w:tcBorders>
              <w:top w:val="double" w:sz="4" w:space="0" w:color="auto"/>
            </w:tcBorders>
            <w:shd w:val="clear" w:color="auto" w:fill="F7CAAC"/>
          </w:tcPr>
          <w:p w:rsidR="007D1130" w:rsidRPr="001661B8" w:rsidRDefault="007D1130" w:rsidP="00E7344C">
            <w:pPr>
              <w:jc w:val="both"/>
              <w:rPr>
                <w:b/>
              </w:rPr>
            </w:pPr>
            <w:r w:rsidRPr="001661B8">
              <w:rPr>
                <w:b/>
              </w:rPr>
              <w:t>Název studijního předmětu</w:t>
            </w:r>
          </w:p>
        </w:tc>
        <w:tc>
          <w:tcPr>
            <w:tcW w:w="6733" w:type="dxa"/>
            <w:gridSpan w:val="7"/>
            <w:tcBorders>
              <w:top w:val="double" w:sz="4" w:space="0" w:color="auto"/>
            </w:tcBorders>
          </w:tcPr>
          <w:p w:rsidR="007D1130" w:rsidRPr="001661B8" w:rsidRDefault="007D1130" w:rsidP="00E7344C">
            <w:pPr>
              <w:jc w:val="both"/>
            </w:pPr>
            <w:r w:rsidRPr="001661B8">
              <w:t>Teorie tělesné výchovy</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Typ předmětu</w:t>
            </w:r>
          </w:p>
        </w:tc>
        <w:tc>
          <w:tcPr>
            <w:tcW w:w="3411" w:type="dxa"/>
            <w:gridSpan w:val="4"/>
          </w:tcPr>
          <w:p w:rsidR="007D1130" w:rsidRPr="001661B8" w:rsidRDefault="00A0175F" w:rsidP="00E7344C">
            <w:pPr>
              <w:jc w:val="both"/>
            </w:pPr>
            <w:r w:rsidRPr="001661B8">
              <w:t xml:space="preserve">povinný, </w:t>
            </w:r>
            <w:del w:id="873" w:author="Hana Navrátilová" w:date="2019-09-24T11:10:00Z">
              <w:r w:rsidR="007D1130" w:rsidRPr="001661B8">
                <w:delText>ZT</w:delText>
              </w:r>
            </w:del>
            <w:ins w:id="874" w:author="Hana Navrátilová" w:date="2019-09-24T11:10:00Z">
              <w:r w:rsidRPr="001661B8">
                <w:t>PZ</w:t>
              </w:r>
            </w:ins>
          </w:p>
        </w:tc>
        <w:tc>
          <w:tcPr>
            <w:tcW w:w="2694" w:type="dxa"/>
            <w:gridSpan w:val="2"/>
            <w:shd w:val="clear" w:color="auto" w:fill="F7CAAC"/>
          </w:tcPr>
          <w:p w:rsidR="007D1130" w:rsidRPr="001661B8" w:rsidRDefault="007D1130" w:rsidP="00E7344C">
            <w:pPr>
              <w:jc w:val="both"/>
            </w:pPr>
            <w:r w:rsidRPr="001661B8">
              <w:rPr>
                <w:b/>
              </w:rPr>
              <w:t>doporučený ročník / semestr</w:t>
            </w:r>
          </w:p>
        </w:tc>
        <w:tc>
          <w:tcPr>
            <w:tcW w:w="628" w:type="dxa"/>
          </w:tcPr>
          <w:p w:rsidR="007D1130" w:rsidRPr="001661B8" w:rsidRDefault="007D1130" w:rsidP="00E7344C">
            <w:pPr>
              <w:jc w:val="both"/>
            </w:pPr>
            <w:r w:rsidRPr="001661B8">
              <w:t>2/ZS</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Rozsah studijního předmětu</w:t>
            </w:r>
          </w:p>
        </w:tc>
        <w:tc>
          <w:tcPr>
            <w:tcW w:w="2196" w:type="dxa"/>
            <w:gridSpan w:val="2"/>
          </w:tcPr>
          <w:p w:rsidR="007D1130" w:rsidRPr="001661B8" w:rsidRDefault="007D1130" w:rsidP="00E7344C">
            <w:pPr>
              <w:jc w:val="both"/>
            </w:pPr>
            <w:r w:rsidRPr="001661B8">
              <w:t>28p</w:t>
            </w:r>
          </w:p>
        </w:tc>
        <w:tc>
          <w:tcPr>
            <w:tcW w:w="709" w:type="dxa"/>
            <w:shd w:val="clear" w:color="auto" w:fill="F7CAAC"/>
          </w:tcPr>
          <w:p w:rsidR="007D1130" w:rsidRPr="001661B8" w:rsidRDefault="007D1130" w:rsidP="00E7344C">
            <w:pPr>
              <w:jc w:val="both"/>
              <w:rPr>
                <w:b/>
              </w:rPr>
            </w:pPr>
            <w:r w:rsidRPr="001661B8">
              <w:rPr>
                <w:b/>
              </w:rPr>
              <w:t xml:space="preserve">hod. </w:t>
            </w:r>
          </w:p>
        </w:tc>
        <w:tc>
          <w:tcPr>
            <w:tcW w:w="506" w:type="dxa"/>
          </w:tcPr>
          <w:p w:rsidR="007D1130" w:rsidRPr="001661B8" w:rsidRDefault="007D1130" w:rsidP="00E7344C">
            <w:pPr>
              <w:jc w:val="both"/>
            </w:pPr>
            <w:r w:rsidRPr="001661B8">
              <w:t>28</w:t>
            </w:r>
          </w:p>
        </w:tc>
        <w:tc>
          <w:tcPr>
            <w:tcW w:w="2155" w:type="dxa"/>
            <w:shd w:val="clear" w:color="auto" w:fill="F7CAAC"/>
          </w:tcPr>
          <w:p w:rsidR="007D1130" w:rsidRPr="001661B8" w:rsidRDefault="007D1130" w:rsidP="00E7344C">
            <w:pPr>
              <w:jc w:val="both"/>
              <w:rPr>
                <w:b/>
              </w:rPr>
            </w:pPr>
            <w:r w:rsidRPr="001661B8">
              <w:rPr>
                <w:b/>
              </w:rPr>
              <w:t>kreditů</w:t>
            </w:r>
          </w:p>
        </w:tc>
        <w:tc>
          <w:tcPr>
            <w:tcW w:w="1167" w:type="dxa"/>
            <w:gridSpan w:val="2"/>
          </w:tcPr>
          <w:p w:rsidR="007D1130" w:rsidRPr="001661B8" w:rsidRDefault="007D1130" w:rsidP="00E7344C">
            <w:pPr>
              <w:jc w:val="both"/>
            </w:pPr>
            <w:r w:rsidRPr="001661B8">
              <w:t>2</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Prerekvizity, korekvizity, ekvivalence</w:t>
            </w:r>
          </w:p>
        </w:tc>
        <w:tc>
          <w:tcPr>
            <w:tcW w:w="6733" w:type="dxa"/>
            <w:gridSpan w:val="7"/>
          </w:tcPr>
          <w:p w:rsidR="007D1130" w:rsidRPr="001661B8" w:rsidRDefault="007D1130" w:rsidP="00E7344C">
            <w:pPr>
              <w:jc w:val="both"/>
            </w:pP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Způsob ověření studijních výsledků</w:t>
            </w:r>
          </w:p>
        </w:tc>
        <w:tc>
          <w:tcPr>
            <w:tcW w:w="3411" w:type="dxa"/>
            <w:gridSpan w:val="4"/>
          </w:tcPr>
          <w:p w:rsidR="007D1130" w:rsidRPr="001661B8" w:rsidRDefault="007D1130" w:rsidP="00E7344C">
            <w:pPr>
              <w:jc w:val="both"/>
            </w:pPr>
            <w:r w:rsidRPr="001661B8">
              <w:t>zápočet</w:t>
            </w:r>
          </w:p>
        </w:tc>
        <w:tc>
          <w:tcPr>
            <w:tcW w:w="2155" w:type="dxa"/>
            <w:shd w:val="clear" w:color="auto" w:fill="F7CAAC"/>
          </w:tcPr>
          <w:p w:rsidR="007D1130" w:rsidRPr="001661B8" w:rsidRDefault="007D1130" w:rsidP="00E7344C">
            <w:pPr>
              <w:jc w:val="both"/>
              <w:rPr>
                <w:b/>
              </w:rPr>
            </w:pPr>
            <w:r w:rsidRPr="001661B8">
              <w:rPr>
                <w:b/>
              </w:rPr>
              <w:t>Forma výuky</w:t>
            </w:r>
          </w:p>
        </w:tc>
        <w:tc>
          <w:tcPr>
            <w:tcW w:w="1167" w:type="dxa"/>
            <w:gridSpan w:val="2"/>
          </w:tcPr>
          <w:p w:rsidR="007D1130" w:rsidRPr="001661B8" w:rsidRDefault="007D1130" w:rsidP="00E7344C">
            <w:pPr>
              <w:jc w:val="both"/>
            </w:pPr>
            <w:r w:rsidRPr="001661B8">
              <w:t>přednáška</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Forma způsobu ověření studijních výsledků a další požadavky na studenta</w:t>
            </w:r>
          </w:p>
        </w:tc>
        <w:tc>
          <w:tcPr>
            <w:tcW w:w="6733" w:type="dxa"/>
            <w:gridSpan w:val="7"/>
            <w:tcBorders>
              <w:bottom w:val="nil"/>
            </w:tcBorders>
          </w:tcPr>
          <w:p w:rsidR="007D1130" w:rsidRPr="001661B8" w:rsidRDefault="007D1130" w:rsidP="00E7344C">
            <w:pPr>
              <w:jc w:val="both"/>
            </w:pPr>
            <w:r w:rsidRPr="001661B8">
              <w:t>Aktivní účast ve výuce (min. 80 %); písemné zpracování poznámek k vybranému odbornému textu z oblasti pohybových aktivit dětí mladšího školního věku</w:t>
            </w:r>
            <w:r w:rsidR="00A60216" w:rsidRPr="001661B8">
              <w:t>. P</w:t>
            </w:r>
            <w:r w:rsidRPr="001661B8">
              <w:t>ísemný test.</w:t>
            </w:r>
          </w:p>
        </w:tc>
      </w:tr>
      <w:tr w:rsidR="007D1130" w:rsidRPr="001661B8" w:rsidTr="009060CD">
        <w:trPr>
          <w:trHeight w:val="241"/>
          <w:jc w:val="center"/>
        </w:trPr>
        <w:tc>
          <w:tcPr>
            <w:tcW w:w="10207" w:type="dxa"/>
            <w:gridSpan w:val="8"/>
            <w:tcBorders>
              <w:top w:val="nil"/>
            </w:tcBorders>
          </w:tcPr>
          <w:p w:rsidR="007D1130" w:rsidRPr="001661B8" w:rsidRDefault="007D1130" w:rsidP="00E7344C">
            <w:pPr>
              <w:jc w:val="both"/>
            </w:pPr>
          </w:p>
        </w:tc>
      </w:tr>
      <w:tr w:rsidR="007D1130" w:rsidRPr="001661B8" w:rsidTr="00E7344C">
        <w:trPr>
          <w:trHeight w:val="197"/>
          <w:jc w:val="center"/>
        </w:trPr>
        <w:tc>
          <w:tcPr>
            <w:tcW w:w="3474" w:type="dxa"/>
            <w:tcBorders>
              <w:top w:val="nil"/>
            </w:tcBorders>
            <w:shd w:val="clear" w:color="auto" w:fill="F7CAAC"/>
          </w:tcPr>
          <w:p w:rsidR="007D1130" w:rsidRPr="001661B8" w:rsidRDefault="007D1130" w:rsidP="00E7344C">
            <w:pPr>
              <w:jc w:val="both"/>
              <w:rPr>
                <w:b/>
              </w:rPr>
            </w:pPr>
            <w:r w:rsidRPr="001661B8">
              <w:rPr>
                <w:b/>
              </w:rPr>
              <w:t>Garant předmětu</w:t>
            </w:r>
          </w:p>
        </w:tc>
        <w:tc>
          <w:tcPr>
            <w:tcW w:w="6733" w:type="dxa"/>
            <w:gridSpan w:val="7"/>
            <w:tcBorders>
              <w:top w:val="nil"/>
            </w:tcBorders>
          </w:tcPr>
          <w:p w:rsidR="007D1130" w:rsidRPr="001661B8" w:rsidRDefault="00BA7093" w:rsidP="00E7344C">
            <w:pPr>
              <w:jc w:val="both"/>
            </w:pPr>
            <w:del w:id="875" w:author="Hana Navrátilová" w:date="2019-09-24T11:10:00Z">
              <w:r w:rsidRPr="001661B8">
                <w:delText xml:space="preserve">PhDr. </w:delText>
              </w:r>
            </w:del>
            <w:r w:rsidR="00A0175F" w:rsidRPr="001661B8">
              <w:t xml:space="preserve">Mgr. </w:t>
            </w:r>
            <w:del w:id="876" w:author="Hana Navrátilová" w:date="2019-09-24T11:10:00Z">
              <w:r w:rsidR="000110EA" w:rsidRPr="001661B8">
                <w:delText>Marcela Janíková</w:delText>
              </w:r>
            </w:del>
            <w:ins w:id="877" w:author="Hana Navrátilová" w:date="2019-09-24T11:10:00Z">
              <w:r w:rsidR="00A0175F" w:rsidRPr="001661B8">
                <w:t>Petr Soják</w:t>
              </w:r>
            </w:ins>
            <w:r w:rsidR="000110EA" w:rsidRPr="001661B8">
              <w:t>, Ph.D.</w:t>
            </w:r>
          </w:p>
        </w:tc>
      </w:tr>
      <w:tr w:rsidR="007D1130" w:rsidRPr="001661B8" w:rsidTr="00E7344C">
        <w:trPr>
          <w:trHeight w:val="176"/>
          <w:jc w:val="center"/>
        </w:trPr>
        <w:tc>
          <w:tcPr>
            <w:tcW w:w="3474" w:type="dxa"/>
            <w:tcBorders>
              <w:top w:val="nil"/>
            </w:tcBorders>
            <w:shd w:val="clear" w:color="auto" w:fill="F7CAAC"/>
          </w:tcPr>
          <w:p w:rsidR="007D1130" w:rsidRPr="001661B8" w:rsidRDefault="007D1130" w:rsidP="00E7344C">
            <w:pPr>
              <w:jc w:val="both"/>
              <w:rPr>
                <w:b/>
              </w:rPr>
            </w:pPr>
            <w:r w:rsidRPr="001661B8">
              <w:rPr>
                <w:b/>
              </w:rPr>
              <w:t>Zapojení garanta do výuky předmětu</w:t>
            </w:r>
          </w:p>
        </w:tc>
        <w:tc>
          <w:tcPr>
            <w:tcW w:w="6733" w:type="dxa"/>
            <w:gridSpan w:val="7"/>
            <w:tcBorders>
              <w:top w:val="nil"/>
            </w:tcBorders>
          </w:tcPr>
          <w:p w:rsidR="007D1130" w:rsidRPr="001661B8" w:rsidRDefault="007D1130" w:rsidP="00E7344C">
            <w:pPr>
              <w:jc w:val="both"/>
            </w:pPr>
            <w:r w:rsidRPr="001661B8">
              <w:t>přednášející</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Vyučující</w:t>
            </w:r>
          </w:p>
        </w:tc>
        <w:tc>
          <w:tcPr>
            <w:tcW w:w="6733" w:type="dxa"/>
            <w:gridSpan w:val="7"/>
            <w:tcBorders>
              <w:bottom w:val="nil"/>
            </w:tcBorders>
            <w:shd w:val="clear" w:color="auto" w:fill="auto"/>
          </w:tcPr>
          <w:p w:rsidR="007D1130" w:rsidRPr="001661B8" w:rsidRDefault="006D6CF5" w:rsidP="00E7344C">
            <w:pPr>
              <w:jc w:val="both"/>
            </w:pPr>
            <w:del w:id="878" w:author="Hana Navrátilová" w:date="2019-09-24T11:10:00Z">
              <w:r w:rsidRPr="001661B8">
                <w:delText xml:space="preserve">PhDr. </w:delText>
              </w:r>
            </w:del>
            <w:r w:rsidR="00A0175F" w:rsidRPr="001661B8">
              <w:t xml:space="preserve">Mgr. </w:t>
            </w:r>
            <w:del w:id="879" w:author="Hana Navrátilová" w:date="2019-09-24T11:10:00Z">
              <w:r w:rsidR="000110EA" w:rsidRPr="001661B8">
                <w:delText>Marcela Janíková</w:delText>
              </w:r>
            </w:del>
            <w:ins w:id="880" w:author="Hana Navrátilová" w:date="2019-09-24T11:10:00Z">
              <w:r w:rsidR="00A0175F" w:rsidRPr="001661B8">
                <w:t>Petr Soják</w:t>
              </w:r>
            </w:ins>
            <w:r w:rsidR="00A0175F" w:rsidRPr="001661B8">
              <w:t xml:space="preserve">, Ph.D. </w:t>
            </w:r>
            <w:r w:rsidR="000110EA" w:rsidRPr="001661B8">
              <w:t>(100%)</w:t>
            </w:r>
          </w:p>
        </w:tc>
      </w:tr>
      <w:tr w:rsidR="007D1130" w:rsidRPr="001661B8" w:rsidTr="009060CD">
        <w:trPr>
          <w:trHeight w:val="230"/>
          <w:jc w:val="center"/>
        </w:trPr>
        <w:tc>
          <w:tcPr>
            <w:tcW w:w="10207" w:type="dxa"/>
            <w:gridSpan w:val="8"/>
            <w:tcBorders>
              <w:top w:val="nil"/>
            </w:tcBorders>
          </w:tcPr>
          <w:p w:rsidR="007D1130" w:rsidRPr="001661B8" w:rsidRDefault="007D1130" w:rsidP="00E7344C">
            <w:pPr>
              <w:jc w:val="both"/>
            </w:pP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Stručná anotace předmětu</w:t>
            </w:r>
          </w:p>
        </w:tc>
        <w:tc>
          <w:tcPr>
            <w:tcW w:w="6733" w:type="dxa"/>
            <w:gridSpan w:val="7"/>
            <w:tcBorders>
              <w:bottom w:val="nil"/>
            </w:tcBorders>
          </w:tcPr>
          <w:p w:rsidR="007D1130" w:rsidRPr="001661B8" w:rsidRDefault="007D1130" w:rsidP="00E7344C">
            <w:pPr>
              <w:jc w:val="both"/>
            </w:pPr>
          </w:p>
        </w:tc>
      </w:tr>
      <w:tr w:rsidR="007D1130" w:rsidRPr="001661B8" w:rsidTr="009060CD">
        <w:trPr>
          <w:trHeight w:val="3938"/>
          <w:jc w:val="center"/>
        </w:trPr>
        <w:tc>
          <w:tcPr>
            <w:tcW w:w="10207" w:type="dxa"/>
            <w:gridSpan w:val="8"/>
            <w:tcBorders>
              <w:top w:val="nil"/>
              <w:bottom w:val="single" w:sz="12" w:space="0" w:color="auto"/>
            </w:tcBorders>
          </w:tcPr>
          <w:p w:rsidR="007D1130" w:rsidRPr="001661B8" w:rsidRDefault="007D1130" w:rsidP="00E7344C">
            <w:pPr>
              <w:jc w:val="both"/>
            </w:pPr>
          </w:p>
          <w:p w:rsidR="007D1130" w:rsidRPr="001661B8" w:rsidRDefault="007D1130" w:rsidP="00E7344C">
            <w:pPr>
              <w:jc w:val="both"/>
            </w:pPr>
            <w:r w:rsidRPr="001661B8">
              <w:t>Tělesná kultura a její subsystémy.</w:t>
            </w:r>
          </w:p>
          <w:p w:rsidR="007D1130" w:rsidRPr="001661B8" w:rsidRDefault="007D1130" w:rsidP="00E7344C">
            <w:pPr>
              <w:jc w:val="both"/>
            </w:pPr>
            <w:r w:rsidRPr="001661B8">
              <w:t>Vývoj tělesné kultury v ČR a zahraničí.</w:t>
            </w:r>
          </w:p>
          <w:p w:rsidR="007D1130" w:rsidRPr="001661B8" w:rsidRDefault="007D1130" w:rsidP="00E7344C">
            <w:pPr>
              <w:jc w:val="both"/>
            </w:pPr>
            <w:r w:rsidRPr="001661B8">
              <w:t>Potřeby dítěte mladšího školního věku ve vztahu k pohybovým aktivitám.</w:t>
            </w:r>
          </w:p>
          <w:p w:rsidR="007D1130" w:rsidRPr="001661B8" w:rsidRDefault="007D1130" w:rsidP="00E7344C">
            <w:pPr>
              <w:jc w:val="both"/>
            </w:pPr>
            <w:r w:rsidRPr="001661B8">
              <w:t>Zakotvení tělesné výchovy v RVP ZV.</w:t>
            </w:r>
          </w:p>
          <w:p w:rsidR="007D1130" w:rsidRPr="001661B8" w:rsidRDefault="007D1130" w:rsidP="00E7344C">
            <w:pPr>
              <w:jc w:val="both"/>
            </w:pPr>
            <w:r w:rsidRPr="001661B8">
              <w:t>Aktuální témata tělesné výchovy. Zdravotně orientované pojetí školní tělesné výchovy.</w:t>
            </w:r>
          </w:p>
          <w:p w:rsidR="007D1130" w:rsidRPr="001661B8" w:rsidRDefault="007D1130" w:rsidP="00E7344C">
            <w:pPr>
              <w:jc w:val="both"/>
            </w:pPr>
            <w:r w:rsidRPr="001661B8">
              <w:t>Motorické schopnosti a jejich rozvíjení.</w:t>
            </w:r>
          </w:p>
          <w:p w:rsidR="007D1130" w:rsidRPr="001661B8" w:rsidRDefault="007D1130" w:rsidP="00E7344C">
            <w:pPr>
              <w:jc w:val="both"/>
            </w:pPr>
            <w:r w:rsidRPr="001661B8">
              <w:t>Testování motorických schopností u dětí mladšího školního věku.</w:t>
            </w:r>
          </w:p>
          <w:p w:rsidR="007D1130" w:rsidRPr="001661B8" w:rsidRDefault="007D1130" w:rsidP="00E7344C">
            <w:pPr>
              <w:jc w:val="both"/>
            </w:pPr>
            <w:r w:rsidRPr="001661B8">
              <w:t>Motorické dovednosti.</w:t>
            </w:r>
          </w:p>
          <w:p w:rsidR="007D1130" w:rsidRPr="001661B8" w:rsidRDefault="007D1130" w:rsidP="00E7344C">
            <w:pPr>
              <w:jc w:val="both"/>
            </w:pPr>
            <w:r w:rsidRPr="001661B8">
              <w:t>Fyziologie tělesné zátěže.</w:t>
            </w:r>
          </w:p>
          <w:p w:rsidR="007D1130" w:rsidRPr="001661B8" w:rsidRDefault="007D1130" w:rsidP="00E7344C">
            <w:pPr>
              <w:jc w:val="both"/>
            </w:pPr>
            <w:r w:rsidRPr="001661B8">
              <w:t>Opěrná a pohybová soustava.</w:t>
            </w:r>
          </w:p>
          <w:p w:rsidR="007D1130" w:rsidRPr="001661B8" w:rsidRDefault="007D1130" w:rsidP="00E7344C">
            <w:pPr>
              <w:jc w:val="both"/>
            </w:pPr>
            <w:r w:rsidRPr="001661B8">
              <w:t>Tělesná cvičení a jejich klasifikace.</w:t>
            </w:r>
          </w:p>
          <w:p w:rsidR="007D1130" w:rsidRPr="001661B8" w:rsidRDefault="007D1130" w:rsidP="00E7344C">
            <w:pPr>
              <w:jc w:val="both"/>
            </w:pPr>
            <w:r w:rsidRPr="001661B8">
              <w:t>Uvolňovací, protahovací a posilovací cvičení a zásady jejich provádění v mladším školním věku.</w:t>
            </w:r>
          </w:p>
          <w:p w:rsidR="007D1130" w:rsidRPr="001661B8" w:rsidRDefault="007D1130" w:rsidP="00E7344C">
            <w:pPr>
              <w:jc w:val="both"/>
            </w:pPr>
            <w:r w:rsidRPr="001661B8">
              <w:t>Základy zdravotní tělesné výchovy. Hodnocení držení těla a vybraných pohybových návyků.</w:t>
            </w:r>
          </w:p>
          <w:p w:rsidR="007D1130" w:rsidRPr="001661B8" w:rsidRDefault="007D1130" w:rsidP="00E7344C">
            <w:pPr>
              <w:jc w:val="both"/>
            </w:pPr>
            <w:r w:rsidRPr="001661B8">
              <w:t>Tělesná výchova u dětí se zdravotním oslabením.</w:t>
            </w:r>
          </w:p>
        </w:tc>
      </w:tr>
      <w:tr w:rsidR="007D1130" w:rsidRPr="001661B8" w:rsidTr="00E7344C">
        <w:trPr>
          <w:trHeight w:val="265"/>
          <w:jc w:val="center"/>
        </w:trPr>
        <w:tc>
          <w:tcPr>
            <w:tcW w:w="4028" w:type="dxa"/>
            <w:gridSpan w:val="2"/>
            <w:tcBorders>
              <w:top w:val="nil"/>
            </w:tcBorders>
            <w:shd w:val="clear" w:color="auto" w:fill="F7CAAC"/>
          </w:tcPr>
          <w:p w:rsidR="007D1130" w:rsidRPr="001661B8" w:rsidRDefault="007D1130" w:rsidP="00E7344C">
            <w:pPr>
              <w:jc w:val="both"/>
            </w:pPr>
            <w:r w:rsidRPr="001661B8">
              <w:rPr>
                <w:b/>
              </w:rPr>
              <w:t>Studijní literatura a studijní pomůcky</w:t>
            </w:r>
          </w:p>
        </w:tc>
        <w:tc>
          <w:tcPr>
            <w:tcW w:w="6179" w:type="dxa"/>
            <w:gridSpan w:val="6"/>
            <w:tcBorders>
              <w:top w:val="nil"/>
              <w:bottom w:val="nil"/>
            </w:tcBorders>
          </w:tcPr>
          <w:p w:rsidR="007D1130" w:rsidRPr="001661B8" w:rsidRDefault="007D1130" w:rsidP="00E7344C">
            <w:pPr>
              <w:jc w:val="both"/>
            </w:pPr>
          </w:p>
        </w:tc>
      </w:tr>
      <w:tr w:rsidR="007D1130" w:rsidRPr="001661B8" w:rsidTr="009060CD">
        <w:trPr>
          <w:trHeight w:val="269"/>
          <w:jc w:val="center"/>
        </w:trPr>
        <w:tc>
          <w:tcPr>
            <w:tcW w:w="10207" w:type="dxa"/>
            <w:gridSpan w:val="8"/>
            <w:tcBorders>
              <w:top w:val="nil"/>
            </w:tcBorders>
          </w:tcPr>
          <w:p w:rsidR="007D1130" w:rsidRPr="001661B8" w:rsidRDefault="007D1130" w:rsidP="00E7344C">
            <w:pPr>
              <w:jc w:val="both"/>
              <w:rPr>
                <w:b/>
              </w:rPr>
            </w:pPr>
          </w:p>
          <w:p w:rsidR="007D1130" w:rsidRPr="001661B8" w:rsidRDefault="007D1130" w:rsidP="00E7344C">
            <w:pPr>
              <w:jc w:val="both"/>
              <w:rPr>
                <w:b/>
              </w:rPr>
            </w:pPr>
            <w:r w:rsidRPr="001661B8">
              <w:rPr>
                <w:b/>
              </w:rPr>
              <w:t xml:space="preserve">Povinná literatura: </w:t>
            </w:r>
          </w:p>
          <w:p w:rsidR="00657FB6" w:rsidRPr="001661B8" w:rsidRDefault="00657FB6" w:rsidP="00235A60">
            <w:pPr>
              <w:jc w:val="both"/>
            </w:pPr>
            <w:r w:rsidRPr="001661B8">
              <w:t xml:space="preserve">Havel, J., Janíková, M., Mužík, V., &amp; Mužíková, L. (2016). </w:t>
            </w:r>
            <w:r w:rsidRPr="001661B8">
              <w:rPr>
                <w:i/>
              </w:rPr>
              <w:t>Analýza a perspektivy utváření pohybového a výživového režimu žáků na prvním stupni základní školy</w:t>
            </w:r>
            <w:r w:rsidRPr="001661B8">
              <w:t>. Brno: Masarykova univerzita.</w:t>
            </w:r>
          </w:p>
          <w:p w:rsidR="007D1130" w:rsidRPr="001661B8" w:rsidRDefault="007D1130" w:rsidP="00235A60">
            <w:pPr>
              <w:jc w:val="both"/>
            </w:pPr>
            <w:r w:rsidRPr="001661B8">
              <w:t xml:space="preserve">Havlíčková, L., Bartůňková, S., Dlouhá, R., Melichna, J., Šrámek, P., &amp; Vránová, J. (2006). </w:t>
            </w:r>
            <w:r w:rsidRPr="001661B8">
              <w:rPr>
                <w:i/>
              </w:rPr>
              <w:t>Fyziologie tělesné zátěže I.: Obecná část</w:t>
            </w:r>
            <w:r w:rsidRPr="001661B8">
              <w:t>. Praha: Karolinum.</w:t>
            </w:r>
          </w:p>
          <w:p w:rsidR="007D1130" w:rsidRPr="001661B8" w:rsidRDefault="007D1130" w:rsidP="00235A60">
            <w:pPr>
              <w:jc w:val="both"/>
            </w:pPr>
            <w:r w:rsidRPr="001661B8">
              <w:t xml:space="preserve">Kössl, J., Štumbauer, J., &amp; Waic, M. (2006). </w:t>
            </w:r>
            <w:r w:rsidRPr="001661B8">
              <w:rPr>
                <w:i/>
              </w:rPr>
              <w:t>Vybrané kapitoly z dějin tělesné kultury.</w:t>
            </w:r>
            <w:r w:rsidRPr="001661B8">
              <w:t xml:space="preserve"> Praha: Karolinum.</w:t>
            </w:r>
          </w:p>
          <w:p w:rsidR="007D1130" w:rsidRPr="001661B8" w:rsidRDefault="007D1130" w:rsidP="00235A60">
            <w:pPr>
              <w:jc w:val="both"/>
            </w:pPr>
            <w:r w:rsidRPr="001661B8">
              <w:t xml:space="preserve">Máček, M., &amp; Máčková, J. (1997). </w:t>
            </w:r>
            <w:r w:rsidRPr="001661B8">
              <w:rPr>
                <w:i/>
              </w:rPr>
              <w:t>Fyziologie tělesných cvičení.</w:t>
            </w:r>
            <w:r w:rsidRPr="001661B8">
              <w:t xml:space="preserve"> Brno: Masarykova univerzita, Fakulta sportovních studií.</w:t>
            </w:r>
          </w:p>
          <w:p w:rsidR="00765443" w:rsidRPr="001661B8" w:rsidRDefault="00765443" w:rsidP="00765443">
            <w:pPr>
              <w:ind w:left="709" w:hanging="709"/>
              <w:jc w:val="both"/>
              <w:rPr>
                <w:ins w:id="881" w:author="Hana Navrátilová" w:date="2019-09-24T11:10:00Z"/>
              </w:rPr>
            </w:pPr>
            <w:ins w:id="882" w:author="Hana Navrátilová" w:date="2019-09-24T11:10:00Z">
              <w:r w:rsidRPr="001661B8">
                <w:t xml:space="preserve">Soják, P. (2017). </w:t>
              </w:r>
              <w:r w:rsidRPr="001661B8">
                <w:rPr>
                  <w:i/>
                </w:rPr>
                <w:t>Osobnostní a sociální rozvoj, aneb, Strom, mozaika a vzducholoď.</w:t>
              </w:r>
              <w:r w:rsidRPr="001661B8">
                <w:t xml:space="preserve"> Praha: Grada.</w:t>
              </w:r>
            </w:ins>
          </w:p>
          <w:p w:rsidR="007A338B" w:rsidRPr="001661B8" w:rsidRDefault="007A338B" w:rsidP="00E7344C">
            <w:pPr>
              <w:jc w:val="both"/>
            </w:pPr>
          </w:p>
          <w:p w:rsidR="007D1130" w:rsidRPr="001661B8" w:rsidRDefault="007D1130" w:rsidP="00E7344C">
            <w:pPr>
              <w:jc w:val="both"/>
              <w:rPr>
                <w:b/>
              </w:rPr>
            </w:pPr>
            <w:r w:rsidRPr="001661B8">
              <w:rPr>
                <w:b/>
              </w:rPr>
              <w:t xml:space="preserve">Doporučená literatura: </w:t>
            </w:r>
          </w:p>
          <w:p w:rsidR="00235A60" w:rsidRPr="001661B8" w:rsidRDefault="00235A60" w:rsidP="00E7344C">
            <w:pPr>
              <w:jc w:val="both"/>
            </w:pPr>
            <w:r w:rsidRPr="001661B8">
              <w:t xml:space="preserve">Appelt, K., Horáková, D., &amp; Novotný, L. (1989). </w:t>
            </w:r>
            <w:r w:rsidRPr="001661B8">
              <w:rPr>
                <w:i/>
              </w:rPr>
              <w:t>Názvosloví pro cvičitele</w:t>
            </w:r>
            <w:r w:rsidRPr="001661B8">
              <w:t>. Praha: Olympia.</w:t>
            </w:r>
          </w:p>
          <w:p w:rsidR="00235A60" w:rsidRPr="001661B8" w:rsidRDefault="00235A60" w:rsidP="00E7344C">
            <w:pPr>
              <w:jc w:val="both"/>
            </w:pPr>
            <w:r w:rsidRPr="001661B8">
              <w:t xml:space="preserve">Nováček, V., Mužík, V., &amp; Kopřivová, J. (2001). </w:t>
            </w:r>
            <w:r w:rsidRPr="001661B8">
              <w:rPr>
                <w:i/>
              </w:rPr>
              <w:t>Vybrané kapitoly z teorie a didaktiky tělesné výchovy</w:t>
            </w:r>
            <w:r w:rsidRPr="001661B8">
              <w:t>. Brno: Masarykova univerzita v Brně.</w:t>
            </w:r>
          </w:p>
          <w:p w:rsidR="00235A60" w:rsidRPr="001661B8" w:rsidRDefault="00235A60" w:rsidP="00E7344C">
            <w:pPr>
              <w:jc w:val="both"/>
            </w:pPr>
            <w:r w:rsidRPr="001661B8">
              <w:t xml:space="preserve">Novotný, J., Sebera, M., Hrazdira, L., Novotná, M., &amp; Chaloupecká, A. (2006). </w:t>
            </w:r>
            <w:r w:rsidRPr="001661B8">
              <w:rPr>
                <w:i/>
              </w:rPr>
              <w:t>Kapitoly sportovní medicíny</w:t>
            </w:r>
            <w:r w:rsidRPr="001661B8">
              <w:t xml:space="preserve"> [online]. Brno: Masarykova univerzita. </w:t>
            </w:r>
          </w:p>
          <w:p w:rsidR="00235A60" w:rsidRPr="001661B8" w:rsidRDefault="00235A60" w:rsidP="00E7344C">
            <w:pPr>
              <w:jc w:val="both"/>
            </w:pPr>
            <w:r w:rsidRPr="001661B8">
              <w:t xml:space="preserve">Pacholík, V., Nedělová, M., &amp; Šmatelková, N. (2016). </w:t>
            </w:r>
            <w:r w:rsidRPr="001661B8">
              <w:rPr>
                <w:i/>
                <w:iCs/>
              </w:rPr>
              <w:t>Rozvíjení sociálních dovedností dětí prostřednictvím pohybových her</w:t>
            </w:r>
            <w:r w:rsidRPr="001661B8">
              <w:t>. Zlín: Univerzita Tomáše Bati ve Zlíně.</w:t>
            </w:r>
          </w:p>
          <w:p w:rsidR="007D1130" w:rsidRPr="001661B8" w:rsidRDefault="007D1130" w:rsidP="00E7344C">
            <w:pPr>
              <w:jc w:val="both"/>
            </w:pPr>
          </w:p>
          <w:p w:rsidR="007D1130" w:rsidRPr="001661B8" w:rsidRDefault="007D1130" w:rsidP="00E7344C">
            <w:pPr>
              <w:jc w:val="both"/>
            </w:pPr>
            <w:r w:rsidRPr="001661B8">
              <w:t>Studijní pomůcky: pozorovací archy pro pedagogickou praxi</w:t>
            </w:r>
          </w:p>
          <w:p w:rsidR="003B651A" w:rsidRPr="001661B8" w:rsidRDefault="003B651A" w:rsidP="00E7344C">
            <w:pPr>
              <w:jc w:val="both"/>
            </w:pPr>
          </w:p>
        </w:tc>
      </w:tr>
      <w:tr w:rsidR="007D1130" w:rsidRPr="001661B8" w:rsidTr="009060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1661B8" w:rsidRDefault="007D1130" w:rsidP="00E7344C">
            <w:pPr>
              <w:jc w:val="center"/>
              <w:rPr>
                <w:b/>
              </w:rPr>
            </w:pPr>
            <w:r w:rsidRPr="001661B8">
              <w:rPr>
                <w:b/>
              </w:rPr>
              <w:t>Informace ke kombinované nebo distanční formě</w:t>
            </w:r>
          </w:p>
        </w:tc>
      </w:tr>
      <w:tr w:rsidR="007D1130" w:rsidRPr="001661B8" w:rsidTr="00E7344C">
        <w:trPr>
          <w:jc w:val="center"/>
        </w:trPr>
        <w:tc>
          <w:tcPr>
            <w:tcW w:w="5670" w:type="dxa"/>
            <w:gridSpan w:val="3"/>
            <w:tcBorders>
              <w:top w:val="single" w:sz="2" w:space="0" w:color="auto"/>
            </w:tcBorders>
            <w:shd w:val="clear" w:color="auto" w:fill="F7CAAC"/>
          </w:tcPr>
          <w:p w:rsidR="007D1130" w:rsidRPr="001661B8" w:rsidRDefault="007D1130" w:rsidP="00E7344C">
            <w:pPr>
              <w:jc w:val="both"/>
            </w:pPr>
            <w:r w:rsidRPr="001661B8">
              <w:rPr>
                <w:b/>
              </w:rPr>
              <w:t>Rozsah konzultací (soustředění)</w:t>
            </w:r>
          </w:p>
        </w:tc>
        <w:tc>
          <w:tcPr>
            <w:tcW w:w="709" w:type="dxa"/>
            <w:tcBorders>
              <w:top w:val="single" w:sz="2" w:space="0" w:color="auto"/>
            </w:tcBorders>
          </w:tcPr>
          <w:p w:rsidR="007D1130" w:rsidRPr="001661B8" w:rsidRDefault="007D1130" w:rsidP="00E7344C">
            <w:pPr>
              <w:jc w:val="both"/>
            </w:pPr>
          </w:p>
        </w:tc>
        <w:tc>
          <w:tcPr>
            <w:tcW w:w="3828" w:type="dxa"/>
            <w:gridSpan w:val="4"/>
            <w:tcBorders>
              <w:top w:val="single" w:sz="2" w:space="0" w:color="auto"/>
            </w:tcBorders>
            <w:shd w:val="clear" w:color="auto" w:fill="F7CAAC"/>
          </w:tcPr>
          <w:p w:rsidR="007D1130" w:rsidRPr="001661B8" w:rsidRDefault="007D1130" w:rsidP="00E7344C">
            <w:pPr>
              <w:jc w:val="both"/>
              <w:rPr>
                <w:b/>
              </w:rPr>
            </w:pPr>
            <w:r w:rsidRPr="001661B8">
              <w:rPr>
                <w:b/>
              </w:rPr>
              <w:t xml:space="preserve">hodin </w:t>
            </w:r>
          </w:p>
        </w:tc>
      </w:tr>
      <w:tr w:rsidR="007D1130" w:rsidRPr="001661B8" w:rsidTr="009060CD">
        <w:trPr>
          <w:jc w:val="center"/>
        </w:trPr>
        <w:tc>
          <w:tcPr>
            <w:tcW w:w="10207" w:type="dxa"/>
            <w:gridSpan w:val="8"/>
            <w:shd w:val="clear" w:color="auto" w:fill="F7CAAC"/>
          </w:tcPr>
          <w:p w:rsidR="007D1130" w:rsidRPr="001661B8" w:rsidRDefault="007D1130" w:rsidP="00E7344C">
            <w:pPr>
              <w:jc w:val="both"/>
              <w:rPr>
                <w:b/>
              </w:rPr>
            </w:pPr>
            <w:r w:rsidRPr="001661B8">
              <w:rPr>
                <w:b/>
              </w:rPr>
              <w:t>Informace o způsobu kontaktu s vyučujícím</w:t>
            </w:r>
          </w:p>
        </w:tc>
      </w:tr>
      <w:tr w:rsidR="007D1130" w:rsidRPr="001661B8" w:rsidTr="009060CD">
        <w:trPr>
          <w:trHeight w:val="397"/>
          <w:jc w:val="center"/>
        </w:trPr>
        <w:tc>
          <w:tcPr>
            <w:tcW w:w="10207" w:type="dxa"/>
            <w:gridSpan w:val="8"/>
          </w:tcPr>
          <w:p w:rsidR="007D1130" w:rsidRPr="001661B8" w:rsidRDefault="007D1130" w:rsidP="00E7344C">
            <w:pPr>
              <w:jc w:val="both"/>
              <w:rPr>
                <w:del w:id="883" w:author="Hana Navrátilová" w:date="2019-09-24T11:10:00Z"/>
              </w:rPr>
            </w:pPr>
          </w:p>
          <w:p w:rsidR="003B651A" w:rsidRPr="001661B8" w:rsidRDefault="003B651A" w:rsidP="00E7344C">
            <w:pPr>
              <w:jc w:val="both"/>
            </w:pPr>
          </w:p>
          <w:p w:rsidR="003B651A" w:rsidRPr="001661B8" w:rsidRDefault="003B651A" w:rsidP="00E7344C">
            <w:pPr>
              <w:jc w:val="both"/>
            </w:pPr>
          </w:p>
        </w:tc>
      </w:tr>
    </w:tbl>
    <w:p w:rsidR="004869E7"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642"/>
        <w:gridCol w:w="709"/>
        <w:gridCol w:w="506"/>
        <w:gridCol w:w="2155"/>
        <w:gridCol w:w="539"/>
        <w:gridCol w:w="628"/>
      </w:tblGrid>
      <w:tr w:rsidR="007D1130" w:rsidRPr="001661B8" w:rsidTr="009060CD">
        <w:trPr>
          <w:jc w:val="center"/>
        </w:trPr>
        <w:tc>
          <w:tcPr>
            <w:tcW w:w="10207" w:type="dxa"/>
            <w:gridSpan w:val="8"/>
            <w:tcBorders>
              <w:bottom w:val="double" w:sz="4" w:space="0" w:color="auto"/>
            </w:tcBorders>
            <w:shd w:val="clear" w:color="auto" w:fill="BDD6EE"/>
          </w:tcPr>
          <w:p w:rsidR="007D1130" w:rsidRPr="001661B8" w:rsidRDefault="007D1130" w:rsidP="00E7344C">
            <w:pPr>
              <w:jc w:val="both"/>
              <w:rPr>
                <w:b/>
                <w:sz w:val="28"/>
                <w:szCs w:val="28"/>
              </w:rPr>
            </w:pPr>
            <w:r w:rsidRPr="001661B8">
              <w:br w:type="page"/>
            </w:r>
            <w:r w:rsidRPr="001661B8">
              <w:rPr>
                <w:b/>
                <w:sz w:val="28"/>
                <w:szCs w:val="28"/>
              </w:rPr>
              <w:t>B-III – Charakteristika studijního předmětu</w:t>
            </w:r>
          </w:p>
        </w:tc>
      </w:tr>
      <w:tr w:rsidR="007D1130" w:rsidRPr="001661B8" w:rsidTr="00E7344C">
        <w:trPr>
          <w:jc w:val="center"/>
        </w:trPr>
        <w:tc>
          <w:tcPr>
            <w:tcW w:w="3474" w:type="dxa"/>
            <w:tcBorders>
              <w:top w:val="double" w:sz="4" w:space="0" w:color="auto"/>
            </w:tcBorders>
            <w:shd w:val="clear" w:color="auto" w:fill="F7CAAC"/>
          </w:tcPr>
          <w:p w:rsidR="007D1130" w:rsidRPr="001661B8" w:rsidRDefault="007D1130" w:rsidP="00E7344C">
            <w:pPr>
              <w:jc w:val="both"/>
              <w:rPr>
                <w:b/>
              </w:rPr>
            </w:pPr>
            <w:r w:rsidRPr="001661B8">
              <w:rPr>
                <w:b/>
              </w:rPr>
              <w:t>Název studijního předmětu</w:t>
            </w:r>
          </w:p>
        </w:tc>
        <w:tc>
          <w:tcPr>
            <w:tcW w:w="6733" w:type="dxa"/>
            <w:gridSpan w:val="7"/>
            <w:tcBorders>
              <w:top w:val="double" w:sz="4" w:space="0" w:color="auto"/>
            </w:tcBorders>
          </w:tcPr>
          <w:p w:rsidR="007D1130" w:rsidRPr="001661B8" w:rsidRDefault="007D1130" w:rsidP="00E7344C">
            <w:pPr>
              <w:jc w:val="both"/>
            </w:pPr>
            <w:r w:rsidRPr="001661B8">
              <w:t xml:space="preserve">Psychosociální interakční výcvik </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Typ předmětu</w:t>
            </w:r>
          </w:p>
        </w:tc>
        <w:tc>
          <w:tcPr>
            <w:tcW w:w="3411" w:type="dxa"/>
            <w:gridSpan w:val="4"/>
          </w:tcPr>
          <w:p w:rsidR="007D1130" w:rsidRPr="001661B8" w:rsidRDefault="007D1130" w:rsidP="00E7344C">
            <w:pPr>
              <w:jc w:val="both"/>
            </w:pPr>
            <w:r w:rsidRPr="001661B8">
              <w:t>povinný, PZ</w:t>
            </w:r>
          </w:p>
        </w:tc>
        <w:tc>
          <w:tcPr>
            <w:tcW w:w="2694" w:type="dxa"/>
            <w:gridSpan w:val="2"/>
            <w:shd w:val="clear" w:color="auto" w:fill="F7CAAC"/>
          </w:tcPr>
          <w:p w:rsidR="007D1130" w:rsidRPr="001661B8" w:rsidRDefault="007D1130" w:rsidP="00E7344C">
            <w:pPr>
              <w:jc w:val="both"/>
            </w:pPr>
            <w:r w:rsidRPr="001661B8">
              <w:rPr>
                <w:b/>
              </w:rPr>
              <w:t>doporučený ročník / semestr</w:t>
            </w:r>
          </w:p>
        </w:tc>
        <w:tc>
          <w:tcPr>
            <w:tcW w:w="628" w:type="dxa"/>
          </w:tcPr>
          <w:p w:rsidR="007D1130" w:rsidRPr="001661B8" w:rsidRDefault="007D1130" w:rsidP="00E7344C">
            <w:pPr>
              <w:jc w:val="both"/>
            </w:pPr>
            <w:r w:rsidRPr="001661B8">
              <w:t>2/ZS</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Rozsah studijního předmětu</w:t>
            </w:r>
          </w:p>
        </w:tc>
        <w:tc>
          <w:tcPr>
            <w:tcW w:w="2196" w:type="dxa"/>
            <w:gridSpan w:val="2"/>
          </w:tcPr>
          <w:p w:rsidR="007D1130" w:rsidRPr="001661B8" w:rsidRDefault="007D1130" w:rsidP="00E7344C">
            <w:pPr>
              <w:jc w:val="both"/>
            </w:pPr>
            <w:r w:rsidRPr="001661B8">
              <w:t>28s+14c</w:t>
            </w:r>
          </w:p>
        </w:tc>
        <w:tc>
          <w:tcPr>
            <w:tcW w:w="709" w:type="dxa"/>
            <w:shd w:val="clear" w:color="auto" w:fill="F7CAAC"/>
          </w:tcPr>
          <w:p w:rsidR="007D1130" w:rsidRPr="001661B8" w:rsidRDefault="007D1130" w:rsidP="00E7344C">
            <w:pPr>
              <w:jc w:val="both"/>
              <w:rPr>
                <w:b/>
              </w:rPr>
            </w:pPr>
            <w:r w:rsidRPr="001661B8">
              <w:rPr>
                <w:b/>
              </w:rPr>
              <w:t xml:space="preserve">hod. </w:t>
            </w:r>
          </w:p>
        </w:tc>
        <w:tc>
          <w:tcPr>
            <w:tcW w:w="506" w:type="dxa"/>
          </w:tcPr>
          <w:p w:rsidR="007D1130" w:rsidRPr="001661B8" w:rsidRDefault="007D1130" w:rsidP="00E7344C">
            <w:pPr>
              <w:jc w:val="both"/>
            </w:pPr>
            <w:r w:rsidRPr="001661B8">
              <w:t>42</w:t>
            </w:r>
          </w:p>
        </w:tc>
        <w:tc>
          <w:tcPr>
            <w:tcW w:w="2155" w:type="dxa"/>
            <w:shd w:val="clear" w:color="auto" w:fill="F7CAAC"/>
          </w:tcPr>
          <w:p w:rsidR="007D1130" w:rsidRPr="001661B8" w:rsidRDefault="007D1130" w:rsidP="00E7344C">
            <w:pPr>
              <w:jc w:val="both"/>
              <w:rPr>
                <w:b/>
              </w:rPr>
            </w:pPr>
            <w:r w:rsidRPr="001661B8">
              <w:rPr>
                <w:b/>
              </w:rPr>
              <w:t>kreditů</w:t>
            </w:r>
          </w:p>
        </w:tc>
        <w:tc>
          <w:tcPr>
            <w:tcW w:w="1167" w:type="dxa"/>
            <w:gridSpan w:val="2"/>
          </w:tcPr>
          <w:p w:rsidR="007D1130" w:rsidRPr="001661B8" w:rsidRDefault="007D1130" w:rsidP="00E7344C">
            <w:pPr>
              <w:jc w:val="both"/>
            </w:pPr>
            <w:r w:rsidRPr="001661B8">
              <w:t>2</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Prerekvizity, korekvizity, ekvivalence</w:t>
            </w:r>
          </w:p>
        </w:tc>
        <w:tc>
          <w:tcPr>
            <w:tcW w:w="6733" w:type="dxa"/>
            <w:gridSpan w:val="7"/>
          </w:tcPr>
          <w:p w:rsidR="007D1130" w:rsidRPr="001661B8" w:rsidRDefault="007D1130" w:rsidP="00E7344C">
            <w:pPr>
              <w:jc w:val="both"/>
            </w:pP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Způsob ověření studijních výsledků</w:t>
            </w:r>
          </w:p>
        </w:tc>
        <w:tc>
          <w:tcPr>
            <w:tcW w:w="3411" w:type="dxa"/>
            <w:gridSpan w:val="4"/>
          </w:tcPr>
          <w:p w:rsidR="007D1130" w:rsidRPr="001661B8" w:rsidRDefault="007D1130" w:rsidP="00E7344C">
            <w:pPr>
              <w:jc w:val="both"/>
            </w:pPr>
            <w:r w:rsidRPr="001661B8">
              <w:t>zápočet</w:t>
            </w:r>
          </w:p>
        </w:tc>
        <w:tc>
          <w:tcPr>
            <w:tcW w:w="2155" w:type="dxa"/>
            <w:shd w:val="clear" w:color="auto" w:fill="F7CAAC"/>
          </w:tcPr>
          <w:p w:rsidR="007D1130" w:rsidRPr="001661B8" w:rsidRDefault="007D1130" w:rsidP="00E7344C">
            <w:pPr>
              <w:jc w:val="both"/>
              <w:rPr>
                <w:b/>
              </w:rPr>
            </w:pPr>
            <w:r w:rsidRPr="001661B8">
              <w:rPr>
                <w:b/>
              </w:rPr>
              <w:t>Forma výuky</w:t>
            </w:r>
          </w:p>
        </w:tc>
        <w:tc>
          <w:tcPr>
            <w:tcW w:w="1167" w:type="dxa"/>
            <w:gridSpan w:val="2"/>
          </w:tcPr>
          <w:p w:rsidR="007D1130" w:rsidRPr="001661B8" w:rsidRDefault="007D1130" w:rsidP="00E7344C">
            <w:pPr>
              <w:jc w:val="both"/>
            </w:pPr>
            <w:r w:rsidRPr="001661B8">
              <w:t>seminář</w:t>
            </w:r>
          </w:p>
          <w:p w:rsidR="007D1130" w:rsidRPr="001661B8" w:rsidRDefault="007D1130" w:rsidP="00E7344C">
            <w:pPr>
              <w:jc w:val="both"/>
            </w:pPr>
            <w:r w:rsidRPr="001661B8">
              <w:t>cvičení</w:t>
            </w: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Forma způsobu ověření studijních výsledků a další požadavky na studenta</w:t>
            </w:r>
          </w:p>
        </w:tc>
        <w:tc>
          <w:tcPr>
            <w:tcW w:w="6733" w:type="dxa"/>
            <w:gridSpan w:val="7"/>
            <w:tcBorders>
              <w:bottom w:val="nil"/>
            </w:tcBorders>
          </w:tcPr>
          <w:p w:rsidR="007D1130" w:rsidRPr="001661B8" w:rsidRDefault="007D1130" w:rsidP="00E7344C">
            <w:pPr>
              <w:tabs>
                <w:tab w:val="center" w:pos="3294"/>
              </w:tabs>
              <w:jc w:val="both"/>
            </w:pPr>
            <w:r w:rsidRPr="001661B8">
              <w:t>Docházka (80% účast na výuce).</w:t>
            </w:r>
            <w:r w:rsidRPr="001661B8">
              <w:tab/>
            </w:r>
          </w:p>
          <w:p w:rsidR="007D1130" w:rsidRPr="001661B8" w:rsidRDefault="007D1130" w:rsidP="00E7344C">
            <w:pPr>
              <w:tabs>
                <w:tab w:val="center" w:pos="3294"/>
              </w:tabs>
              <w:jc w:val="both"/>
            </w:pPr>
            <w:r w:rsidRPr="001661B8">
              <w:t>Písemná reflexe vlastního aktivního působení na výuce.</w:t>
            </w:r>
          </w:p>
        </w:tc>
      </w:tr>
      <w:tr w:rsidR="007D1130" w:rsidRPr="001661B8" w:rsidTr="009060CD">
        <w:trPr>
          <w:trHeight w:val="554"/>
          <w:jc w:val="center"/>
        </w:trPr>
        <w:tc>
          <w:tcPr>
            <w:tcW w:w="10207" w:type="dxa"/>
            <w:gridSpan w:val="8"/>
            <w:tcBorders>
              <w:top w:val="nil"/>
            </w:tcBorders>
          </w:tcPr>
          <w:p w:rsidR="007D1130" w:rsidRPr="001661B8" w:rsidRDefault="007D1130" w:rsidP="00E7344C">
            <w:pPr>
              <w:jc w:val="both"/>
            </w:pPr>
          </w:p>
        </w:tc>
      </w:tr>
      <w:tr w:rsidR="007D1130" w:rsidRPr="001661B8" w:rsidTr="00E7344C">
        <w:trPr>
          <w:trHeight w:val="197"/>
          <w:jc w:val="center"/>
        </w:trPr>
        <w:tc>
          <w:tcPr>
            <w:tcW w:w="3474" w:type="dxa"/>
            <w:tcBorders>
              <w:top w:val="nil"/>
            </w:tcBorders>
            <w:shd w:val="clear" w:color="auto" w:fill="F7CAAC"/>
          </w:tcPr>
          <w:p w:rsidR="007D1130" w:rsidRPr="001661B8" w:rsidRDefault="007D1130" w:rsidP="00E7344C">
            <w:pPr>
              <w:jc w:val="both"/>
              <w:rPr>
                <w:b/>
              </w:rPr>
            </w:pPr>
            <w:r w:rsidRPr="001661B8">
              <w:rPr>
                <w:b/>
              </w:rPr>
              <w:t>Garant předmětu</w:t>
            </w:r>
          </w:p>
        </w:tc>
        <w:tc>
          <w:tcPr>
            <w:tcW w:w="6733" w:type="dxa"/>
            <w:gridSpan w:val="7"/>
            <w:tcBorders>
              <w:top w:val="nil"/>
            </w:tcBorders>
          </w:tcPr>
          <w:p w:rsidR="007D1130" w:rsidRPr="001661B8" w:rsidRDefault="00A0175F" w:rsidP="00E7344C">
            <w:pPr>
              <w:rPr>
                <w:del w:id="884" w:author="Hana Navrátilová" w:date="2019-09-24T11:10:00Z"/>
              </w:rPr>
            </w:pPr>
            <w:r w:rsidRPr="001661B8">
              <w:t xml:space="preserve">Mgr. </w:t>
            </w:r>
            <w:del w:id="885" w:author="Hana Navrátilová" w:date="2019-09-24T11:10:00Z">
              <w:r w:rsidR="007D1130" w:rsidRPr="001661B8">
                <w:delText>Hana Navrátilová</w:delText>
              </w:r>
            </w:del>
          </w:p>
          <w:p w:rsidR="007D1130" w:rsidRPr="001661B8" w:rsidRDefault="00A0175F" w:rsidP="00E7344C">
            <w:pPr>
              <w:jc w:val="both"/>
            </w:pPr>
            <w:ins w:id="886" w:author="Hana Navrátilová" w:date="2019-09-24T11:10:00Z">
              <w:r w:rsidRPr="001661B8">
                <w:t>Petr Soják, Ph.D.</w:t>
              </w:r>
            </w:ins>
          </w:p>
        </w:tc>
      </w:tr>
      <w:tr w:rsidR="007D1130" w:rsidRPr="001661B8" w:rsidTr="00727175">
        <w:trPr>
          <w:trHeight w:val="328"/>
          <w:jc w:val="center"/>
        </w:trPr>
        <w:tc>
          <w:tcPr>
            <w:tcW w:w="3474" w:type="dxa"/>
            <w:tcBorders>
              <w:top w:val="nil"/>
            </w:tcBorders>
            <w:shd w:val="clear" w:color="auto" w:fill="F7CAAC"/>
          </w:tcPr>
          <w:p w:rsidR="007D1130" w:rsidRPr="001661B8" w:rsidRDefault="007D1130" w:rsidP="00E7344C">
            <w:pPr>
              <w:jc w:val="both"/>
              <w:rPr>
                <w:b/>
              </w:rPr>
            </w:pPr>
            <w:r w:rsidRPr="001661B8">
              <w:rPr>
                <w:b/>
              </w:rPr>
              <w:t>Zapojení garanta do výuky předmětu</w:t>
            </w:r>
          </w:p>
        </w:tc>
        <w:tc>
          <w:tcPr>
            <w:tcW w:w="6733" w:type="dxa"/>
            <w:gridSpan w:val="7"/>
            <w:tcBorders>
              <w:top w:val="nil"/>
            </w:tcBorders>
          </w:tcPr>
          <w:p w:rsidR="007D1130" w:rsidRPr="001661B8" w:rsidRDefault="00BF619C" w:rsidP="00E7344C">
            <w:pPr>
              <w:jc w:val="both"/>
            </w:pPr>
            <w:r w:rsidRPr="001661B8">
              <w:t>v</w:t>
            </w:r>
            <w:r w:rsidR="007D1130" w:rsidRPr="001661B8">
              <w:t>ede seminář</w:t>
            </w:r>
            <w:ins w:id="887" w:author="Hana Navrátilová" w:date="2019-09-24T11:10:00Z">
              <w:r w:rsidR="00A0175F" w:rsidRPr="001661B8">
                <w:t>, cvičící</w:t>
              </w:r>
            </w:ins>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Vyučující</w:t>
            </w:r>
          </w:p>
        </w:tc>
        <w:tc>
          <w:tcPr>
            <w:tcW w:w="6733" w:type="dxa"/>
            <w:gridSpan w:val="7"/>
            <w:tcBorders>
              <w:bottom w:val="nil"/>
            </w:tcBorders>
            <w:shd w:val="clear" w:color="auto" w:fill="auto"/>
          </w:tcPr>
          <w:p w:rsidR="007D1130" w:rsidRPr="001661B8" w:rsidRDefault="00A0175F" w:rsidP="00E7344C">
            <w:r w:rsidRPr="001661B8">
              <w:t xml:space="preserve">Mgr. </w:t>
            </w:r>
            <w:del w:id="888" w:author="Hana Navrátilová" w:date="2019-09-24T11:10:00Z">
              <w:r w:rsidR="007D1130" w:rsidRPr="001661B8">
                <w:delText>Hana Navrátilová</w:delText>
              </w:r>
            </w:del>
            <w:ins w:id="889" w:author="Hana Navrátilová" w:date="2019-09-24T11:10:00Z">
              <w:r w:rsidRPr="001661B8">
                <w:t>Petr Soják, Ph.D.</w:t>
              </w:r>
            </w:ins>
            <w:r w:rsidRPr="001661B8">
              <w:t xml:space="preserve"> </w:t>
            </w:r>
            <w:r w:rsidR="007D1130" w:rsidRPr="001661B8">
              <w:t>(100%)</w:t>
            </w:r>
          </w:p>
        </w:tc>
      </w:tr>
      <w:tr w:rsidR="007D1130" w:rsidRPr="001661B8" w:rsidTr="009060CD">
        <w:trPr>
          <w:trHeight w:val="554"/>
          <w:jc w:val="center"/>
        </w:trPr>
        <w:tc>
          <w:tcPr>
            <w:tcW w:w="10207" w:type="dxa"/>
            <w:gridSpan w:val="8"/>
            <w:tcBorders>
              <w:top w:val="nil"/>
            </w:tcBorders>
          </w:tcPr>
          <w:p w:rsidR="007D1130" w:rsidRPr="001661B8" w:rsidRDefault="007D1130" w:rsidP="00E7344C">
            <w:pPr>
              <w:jc w:val="both"/>
            </w:pPr>
          </w:p>
        </w:tc>
      </w:tr>
      <w:tr w:rsidR="007D1130" w:rsidRPr="001661B8" w:rsidTr="00E7344C">
        <w:trPr>
          <w:jc w:val="center"/>
        </w:trPr>
        <w:tc>
          <w:tcPr>
            <w:tcW w:w="3474" w:type="dxa"/>
            <w:shd w:val="clear" w:color="auto" w:fill="F7CAAC"/>
          </w:tcPr>
          <w:p w:rsidR="007D1130" w:rsidRPr="001661B8" w:rsidRDefault="007D1130" w:rsidP="00E7344C">
            <w:pPr>
              <w:jc w:val="both"/>
              <w:rPr>
                <w:b/>
              </w:rPr>
            </w:pPr>
            <w:r w:rsidRPr="001661B8">
              <w:rPr>
                <w:b/>
              </w:rPr>
              <w:t>Stručná anotace předmětu</w:t>
            </w:r>
          </w:p>
        </w:tc>
        <w:tc>
          <w:tcPr>
            <w:tcW w:w="6733" w:type="dxa"/>
            <w:gridSpan w:val="7"/>
            <w:tcBorders>
              <w:bottom w:val="nil"/>
            </w:tcBorders>
          </w:tcPr>
          <w:p w:rsidR="007D1130" w:rsidRPr="001661B8" w:rsidRDefault="007D1130" w:rsidP="00E7344C">
            <w:pPr>
              <w:jc w:val="both"/>
            </w:pPr>
          </w:p>
        </w:tc>
      </w:tr>
      <w:tr w:rsidR="007D1130" w:rsidRPr="001661B8" w:rsidTr="009060CD">
        <w:trPr>
          <w:trHeight w:val="3938"/>
          <w:jc w:val="center"/>
        </w:trPr>
        <w:tc>
          <w:tcPr>
            <w:tcW w:w="10207" w:type="dxa"/>
            <w:gridSpan w:val="8"/>
            <w:tcBorders>
              <w:top w:val="nil"/>
              <w:bottom w:val="single" w:sz="12" w:space="0" w:color="auto"/>
            </w:tcBorders>
          </w:tcPr>
          <w:p w:rsidR="007D1130" w:rsidRPr="001661B8" w:rsidRDefault="007D1130" w:rsidP="00E7344C"/>
          <w:p w:rsidR="007D1130" w:rsidRPr="001661B8" w:rsidRDefault="007D1130" w:rsidP="00E7344C">
            <w:r w:rsidRPr="001661B8">
              <w:t>Seznamovací aktivity ve skupině.</w:t>
            </w:r>
          </w:p>
          <w:p w:rsidR="007D1130" w:rsidRPr="001661B8" w:rsidRDefault="007D1130" w:rsidP="00E7344C">
            <w:r w:rsidRPr="001661B8">
              <w:t>Sociální percepce a její bariéry.</w:t>
            </w:r>
          </w:p>
          <w:p w:rsidR="007D1130" w:rsidRPr="001661B8" w:rsidRDefault="007D1130" w:rsidP="00E7344C">
            <w:r w:rsidRPr="001661B8">
              <w:t>Rozvoj osobnosti člověka.</w:t>
            </w:r>
          </w:p>
          <w:p w:rsidR="007D1130" w:rsidRPr="001661B8" w:rsidRDefault="007D1130" w:rsidP="00E7344C">
            <w:r w:rsidRPr="001661B8">
              <w:t>Sebepoznání ve vztahu k edukačním situacím.</w:t>
            </w:r>
          </w:p>
          <w:p w:rsidR="007D1130" w:rsidRPr="001661B8" w:rsidRDefault="007D1130" w:rsidP="00E7344C">
            <w:r w:rsidRPr="001661B8">
              <w:t>Rozvoj komunikačních dovedností.</w:t>
            </w:r>
          </w:p>
          <w:p w:rsidR="007D1130" w:rsidRPr="001661B8" w:rsidRDefault="007D1130" w:rsidP="00E7344C">
            <w:r w:rsidRPr="001661B8">
              <w:t>Poskytování efektivní zpětné vazby.</w:t>
            </w:r>
          </w:p>
          <w:p w:rsidR="007D1130" w:rsidRPr="001661B8" w:rsidRDefault="007D1130" w:rsidP="00E7344C">
            <w:r w:rsidRPr="001661B8">
              <w:t>Schopnost empatie a naslouchání.</w:t>
            </w:r>
          </w:p>
          <w:p w:rsidR="007D1130" w:rsidRPr="001661B8" w:rsidRDefault="007D1130" w:rsidP="00E7344C">
            <w:r w:rsidRPr="001661B8">
              <w:t>Kooperace v učitelském týmu.</w:t>
            </w:r>
          </w:p>
          <w:p w:rsidR="007D1130" w:rsidRPr="001661B8" w:rsidRDefault="007D1130" w:rsidP="00E7344C">
            <w:r w:rsidRPr="001661B8">
              <w:t>Konflikty, typologie a prvky konfliktních situací.</w:t>
            </w:r>
          </w:p>
          <w:p w:rsidR="007D1130" w:rsidRPr="001661B8" w:rsidRDefault="007D1130" w:rsidP="00E7344C">
            <w:r w:rsidRPr="001661B8">
              <w:t>Komunikační strategie podporující řešení konfliktu.</w:t>
            </w:r>
          </w:p>
          <w:p w:rsidR="007D1130" w:rsidRPr="001661B8" w:rsidRDefault="007D1130" w:rsidP="00E7344C">
            <w:r w:rsidRPr="001661B8">
              <w:t>Sebepojetí učitele.</w:t>
            </w:r>
          </w:p>
          <w:p w:rsidR="007D1130" w:rsidRPr="001661B8" w:rsidRDefault="007D1130" w:rsidP="00E7344C">
            <w:r w:rsidRPr="001661B8">
              <w:t>Klíčové kompetence a jejich rozvíjení.</w:t>
            </w:r>
          </w:p>
          <w:p w:rsidR="007D1130" w:rsidRPr="001661B8" w:rsidRDefault="007D1130" w:rsidP="00E7344C">
            <w:r w:rsidRPr="001661B8">
              <w:t>Rozvoj profesních kompetencí učitele.</w:t>
            </w:r>
          </w:p>
          <w:p w:rsidR="007D1130" w:rsidRPr="001661B8" w:rsidRDefault="007D1130" w:rsidP="00E7344C">
            <w:pPr>
              <w:jc w:val="both"/>
            </w:pPr>
            <w:r w:rsidRPr="001661B8">
              <w:t>Tvořivé aktivity.</w:t>
            </w:r>
          </w:p>
        </w:tc>
      </w:tr>
      <w:tr w:rsidR="007D1130" w:rsidRPr="001661B8" w:rsidTr="00E7344C">
        <w:trPr>
          <w:trHeight w:val="265"/>
          <w:jc w:val="center"/>
        </w:trPr>
        <w:tc>
          <w:tcPr>
            <w:tcW w:w="4028" w:type="dxa"/>
            <w:gridSpan w:val="2"/>
            <w:tcBorders>
              <w:top w:val="nil"/>
            </w:tcBorders>
            <w:shd w:val="clear" w:color="auto" w:fill="F7CAAC"/>
          </w:tcPr>
          <w:p w:rsidR="007D1130" w:rsidRPr="001661B8" w:rsidRDefault="007D1130" w:rsidP="00E7344C">
            <w:pPr>
              <w:jc w:val="both"/>
            </w:pPr>
            <w:r w:rsidRPr="001661B8">
              <w:rPr>
                <w:b/>
              </w:rPr>
              <w:t>Studijní literatura a studijní pomůcky</w:t>
            </w:r>
          </w:p>
        </w:tc>
        <w:tc>
          <w:tcPr>
            <w:tcW w:w="6179" w:type="dxa"/>
            <w:gridSpan w:val="6"/>
            <w:tcBorders>
              <w:top w:val="nil"/>
              <w:bottom w:val="nil"/>
            </w:tcBorders>
          </w:tcPr>
          <w:p w:rsidR="007D1130" w:rsidRPr="001661B8" w:rsidRDefault="007D1130" w:rsidP="00E7344C">
            <w:pPr>
              <w:jc w:val="both"/>
            </w:pPr>
          </w:p>
        </w:tc>
      </w:tr>
      <w:tr w:rsidR="007D1130" w:rsidRPr="001661B8" w:rsidTr="009060CD">
        <w:trPr>
          <w:trHeight w:val="1497"/>
          <w:jc w:val="center"/>
        </w:trPr>
        <w:tc>
          <w:tcPr>
            <w:tcW w:w="10207" w:type="dxa"/>
            <w:gridSpan w:val="8"/>
            <w:tcBorders>
              <w:top w:val="nil"/>
            </w:tcBorders>
          </w:tcPr>
          <w:p w:rsidR="007D1130" w:rsidRPr="001661B8" w:rsidRDefault="007D1130" w:rsidP="00E7344C">
            <w:pPr>
              <w:jc w:val="both"/>
            </w:pPr>
          </w:p>
          <w:p w:rsidR="007D1130" w:rsidRPr="001661B8" w:rsidRDefault="007D1130" w:rsidP="00E7344C">
            <w:pPr>
              <w:jc w:val="both"/>
              <w:rPr>
                <w:b/>
              </w:rPr>
            </w:pPr>
            <w:r w:rsidRPr="001661B8">
              <w:rPr>
                <w:b/>
              </w:rPr>
              <w:t xml:space="preserve">Povinná literatura: </w:t>
            </w:r>
          </w:p>
          <w:p w:rsidR="00235A60" w:rsidRPr="001661B8" w:rsidRDefault="00235A60" w:rsidP="00E7344C">
            <w:pPr>
              <w:jc w:val="both"/>
            </w:pPr>
            <w:r w:rsidRPr="001661B8">
              <w:t xml:space="preserve">Helus, Z., Bravená, N., &amp; Franclová, M. (2012). </w:t>
            </w:r>
            <w:r w:rsidRPr="001661B8">
              <w:rPr>
                <w:i/>
              </w:rPr>
              <w:t>Perspektivy učitelství</w:t>
            </w:r>
            <w:r w:rsidRPr="001661B8">
              <w:t>. Praha: Univerzita Karlova v Praze, Pedagogická fakulta.</w:t>
            </w:r>
          </w:p>
          <w:p w:rsidR="00235A60" w:rsidRPr="001661B8" w:rsidRDefault="00235A60" w:rsidP="00E7344C">
            <w:pPr>
              <w:jc w:val="both"/>
            </w:pPr>
            <w:r w:rsidRPr="001661B8">
              <w:t xml:space="preserve">Kolařík, M. (2011). </w:t>
            </w:r>
            <w:r w:rsidRPr="001661B8">
              <w:rPr>
                <w:i/>
              </w:rPr>
              <w:t>Interakční psychologický výcvik pro praxi</w:t>
            </w:r>
            <w:r w:rsidRPr="001661B8">
              <w:t>. Praha: Grada.</w:t>
            </w:r>
          </w:p>
          <w:p w:rsidR="00235A60" w:rsidRPr="001661B8" w:rsidRDefault="00235A60" w:rsidP="00E7344C">
            <w:pPr>
              <w:jc w:val="both"/>
            </w:pPr>
            <w:r w:rsidRPr="001661B8">
              <w:t xml:space="preserve">Kratochvílová, J., Horká, H., &amp; Chaloupková, L. (2015). </w:t>
            </w:r>
            <w:r w:rsidRPr="001661B8">
              <w:rPr>
                <w:i/>
              </w:rPr>
              <w:t>Rozvoj osobnostních a profesních kompetencí učitele 1. stupně základní školy.</w:t>
            </w:r>
            <w:r w:rsidRPr="001661B8">
              <w:t xml:space="preserve"> Brno: Masarykova univerzita.</w:t>
            </w:r>
          </w:p>
          <w:p w:rsidR="00235A60" w:rsidRPr="001661B8" w:rsidRDefault="00235A60" w:rsidP="00E7344C">
            <w:pPr>
              <w:jc w:val="both"/>
            </w:pPr>
            <w:r w:rsidRPr="001661B8">
              <w:t xml:space="preserve">Lukášová, H. (2015). </w:t>
            </w:r>
            <w:r w:rsidRPr="001661B8">
              <w:rPr>
                <w:i/>
              </w:rPr>
              <w:t>Učitelské sebepojetí a jeho zkoumání</w:t>
            </w:r>
            <w:r w:rsidRPr="001661B8">
              <w:t>. Zlín: Univerzita Tomáše Bati ve Zlíně, Fakulta humanitních studií.</w:t>
            </w:r>
          </w:p>
          <w:p w:rsidR="00235A60" w:rsidRPr="001661B8" w:rsidRDefault="00235A60" w:rsidP="00E7344C">
            <w:pPr>
              <w:jc w:val="both"/>
            </w:pPr>
            <w:r w:rsidRPr="001661B8">
              <w:t xml:space="preserve">Svoboda, M. (2017). </w:t>
            </w:r>
            <w:r w:rsidRPr="001661B8">
              <w:rPr>
                <w:i/>
              </w:rPr>
              <w:t>Psychosociální interakční výcvik v pedagogické praxi.</w:t>
            </w:r>
            <w:r w:rsidRPr="001661B8">
              <w:t xml:space="preserve"> Plzeň: Západočeská univerzita v Plzni.</w:t>
            </w:r>
          </w:p>
          <w:p w:rsidR="00765443" w:rsidRPr="001661B8" w:rsidRDefault="00765443" w:rsidP="00765443">
            <w:pPr>
              <w:ind w:left="709" w:hanging="709"/>
              <w:jc w:val="both"/>
              <w:rPr>
                <w:ins w:id="890" w:author="Hana Navrátilová" w:date="2019-09-24T11:10:00Z"/>
              </w:rPr>
            </w:pPr>
            <w:ins w:id="891" w:author="Hana Navrátilová" w:date="2019-09-24T11:10:00Z">
              <w:r w:rsidRPr="001661B8">
                <w:t xml:space="preserve">Soják, P. (2017). </w:t>
              </w:r>
              <w:r w:rsidRPr="001661B8">
                <w:rPr>
                  <w:i/>
                </w:rPr>
                <w:t>Osobnostní a sociální rozvoj, aneb, Strom, mozaika a vzducholoď.</w:t>
              </w:r>
              <w:r w:rsidRPr="001661B8">
                <w:t xml:space="preserve"> Praha: Grada.</w:t>
              </w:r>
            </w:ins>
          </w:p>
          <w:p w:rsidR="007A338B" w:rsidRPr="001661B8" w:rsidRDefault="007A338B" w:rsidP="00E7344C">
            <w:pPr>
              <w:jc w:val="both"/>
              <w:rPr>
                <w:i/>
              </w:rPr>
            </w:pPr>
          </w:p>
          <w:p w:rsidR="007D1130" w:rsidRPr="001661B8" w:rsidRDefault="007D1130" w:rsidP="00E7344C">
            <w:pPr>
              <w:jc w:val="both"/>
              <w:rPr>
                <w:b/>
              </w:rPr>
            </w:pPr>
            <w:r w:rsidRPr="001661B8">
              <w:rPr>
                <w:b/>
              </w:rPr>
              <w:t xml:space="preserve">Doporučená literatura: </w:t>
            </w:r>
          </w:p>
          <w:p w:rsidR="007D1130" w:rsidRPr="001661B8" w:rsidRDefault="007D1130" w:rsidP="00E7344C">
            <w:pPr>
              <w:jc w:val="both"/>
            </w:pPr>
            <w:r w:rsidRPr="001661B8">
              <w:t xml:space="preserve">Starý, K. (2012). </w:t>
            </w:r>
            <w:r w:rsidRPr="001661B8">
              <w:rPr>
                <w:i/>
              </w:rPr>
              <w:t>Profesní rozvoj učitelů: podpora učitelů pro zlepšování výsledků žáků.</w:t>
            </w:r>
            <w:r w:rsidR="004B6344" w:rsidRPr="001661B8">
              <w:rPr>
                <w:i/>
              </w:rPr>
              <w:t xml:space="preserve"> </w:t>
            </w:r>
            <w:r w:rsidR="0041313D" w:rsidRPr="001661B8">
              <w:t>Praha</w:t>
            </w:r>
            <w:r w:rsidRPr="001661B8">
              <w:t>: Karolinum</w:t>
            </w:r>
          </w:p>
          <w:p w:rsidR="007D1130" w:rsidRPr="001661B8" w:rsidRDefault="007D1130" w:rsidP="00E7344C">
            <w:pPr>
              <w:jc w:val="both"/>
              <w:rPr>
                <w:ins w:id="892" w:author="Hana Navrátilová" w:date="2019-09-24T11:10:00Z"/>
              </w:rPr>
            </w:pPr>
          </w:p>
          <w:p w:rsidR="00A0175F" w:rsidRPr="001661B8" w:rsidRDefault="00A0175F" w:rsidP="00E7344C">
            <w:pPr>
              <w:jc w:val="both"/>
            </w:pPr>
          </w:p>
        </w:tc>
      </w:tr>
      <w:tr w:rsidR="007D1130" w:rsidRPr="001661B8" w:rsidTr="009060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D1130" w:rsidRPr="001661B8" w:rsidRDefault="007D1130" w:rsidP="00E7344C">
            <w:pPr>
              <w:jc w:val="center"/>
              <w:rPr>
                <w:b/>
              </w:rPr>
            </w:pPr>
            <w:r w:rsidRPr="001661B8">
              <w:rPr>
                <w:b/>
              </w:rPr>
              <w:t>Informace ke kombinované nebo distanční formě</w:t>
            </w:r>
          </w:p>
        </w:tc>
      </w:tr>
      <w:tr w:rsidR="007D1130" w:rsidRPr="001661B8" w:rsidTr="00E7344C">
        <w:trPr>
          <w:jc w:val="center"/>
        </w:trPr>
        <w:tc>
          <w:tcPr>
            <w:tcW w:w="5670" w:type="dxa"/>
            <w:gridSpan w:val="3"/>
            <w:tcBorders>
              <w:top w:val="single" w:sz="2" w:space="0" w:color="auto"/>
            </w:tcBorders>
            <w:shd w:val="clear" w:color="auto" w:fill="F7CAAC"/>
          </w:tcPr>
          <w:p w:rsidR="007D1130" w:rsidRPr="001661B8" w:rsidRDefault="007D1130" w:rsidP="00E7344C">
            <w:pPr>
              <w:jc w:val="both"/>
            </w:pPr>
            <w:r w:rsidRPr="001661B8">
              <w:rPr>
                <w:b/>
              </w:rPr>
              <w:t>Rozsah konzultací (soustředění)</w:t>
            </w:r>
          </w:p>
        </w:tc>
        <w:tc>
          <w:tcPr>
            <w:tcW w:w="709" w:type="dxa"/>
            <w:tcBorders>
              <w:top w:val="single" w:sz="2" w:space="0" w:color="auto"/>
            </w:tcBorders>
          </w:tcPr>
          <w:p w:rsidR="007D1130" w:rsidRPr="001661B8" w:rsidRDefault="007D1130" w:rsidP="00E7344C">
            <w:pPr>
              <w:jc w:val="both"/>
            </w:pPr>
          </w:p>
        </w:tc>
        <w:tc>
          <w:tcPr>
            <w:tcW w:w="3828" w:type="dxa"/>
            <w:gridSpan w:val="4"/>
            <w:tcBorders>
              <w:top w:val="single" w:sz="2" w:space="0" w:color="auto"/>
            </w:tcBorders>
            <w:shd w:val="clear" w:color="auto" w:fill="F7CAAC"/>
          </w:tcPr>
          <w:p w:rsidR="007D1130" w:rsidRPr="001661B8" w:rsidRDefault="007D1130" w:rsidP="00E7344C">
            <w:pPr>
              <w:jc w:val="both"/>
              <w:rPr>
                <w:b/>
              </w:rPr>
            </w:pPr>
            <w:r w:rsidRPr="001661B8">
              <w:rPr>
                <w:b/>
              </w:rPr>
              <w:t xml:space="preserve">hodin </w:t>
            </w:r>
          </w:p>
        </w:tc>
      </w:tr>
      <w:tr w:rsidR="007D1130" w:rsidRPr="001661B8" w:rsidTr="009060CD">
        <w:trPr>
          <w:jc w:val="center"/>
        </w:trPr>
        <w:tc>
          <w:tcPr>
            <w:tcW w:w="10207" w:type="dxa"/>
            <w:gridSpan w:val="8"/>
            <w:shd w:val="clear" w:color="auto" w:fill="F7CAAC"/>
          </w:tcPr>
          <w:p w:rsidR="007D1130" w:rsidRPr="001661B8" w:rsidRDefault="007D1130" w:rsidP="00E7344C">
            <w:pPr>
              <w:jc w:val="both"/>
              <w:rPr>
                <w:b/>
              </w:rPr>
            </w:pPr>
            <w:r w:rsidRPr="001661B8">
              <w:rPr>
                <w:b/>
              </w:rPr>
              <w:t>Informace o způsobu kontaktu s vyučujícím</w:t>
            </w:r>
          </w:p>
        </w:tc>
      </w:tr>
      <w:tr w:rsidR="007D1130" w:rsidRPr="001661B8" w:rsidTr="009060CD">
        <w:trPr>
          <w:trHeight w:val="141"/>
          <w:jc w:val="center"/>
        </w:trPr>
        <w:tc>
          <w:tcPr>
            <w:tcW w:w="10207" w:type="dxa"/>
            <w:gridSpan w:val="8"/>
          </w:tcPr>
          <w:p w:rsidR="007D1130" w:rsidRPr="001661B8" w:rsidRDefault="007D1130" w:rsidP="00E7344C">
            <w:pPr>
              <w:jc w:val="both"/>
              <w:rPr>
                <w:del w:id="893" w:author="Hana Navrátilová" w:date="2019-09-24T11:10:00Z"/>
              </w:rPr>
            </w:pPr>
          </w:p>
          <w:p w:rsidR="009060CD" w:rsidRPr="001661B8" w:rsidRDefault="009060CD" w:rsidP="00E7344C">
            <w:pPr>
              <w:jc w:val="both"/>
              <w:rPr>
                <w:del w:id="894" w:author="Hana Navrátilová" w:date="2019-09-24T11:10:00Z"/>
              </w:rPr>
            </w:pPr>
          </w:p>
          <w:p w:rsidR="009060CD" w:rsidRPr="001661B8" w:rsidRDefault="009060CD" w:rsidP="00E7344C">
            <w:pPr>
              <w:jc w:val="both"/>
              <w:rPr>
                <w:del w:id="895" w:author="Hana Navrátilová" w:date="2019-09-24T11:10:00Z"/>
              </w:rPr>
            </w:pPr>
          </w:p>
          <w:p w:rsidR="009060CD" w:rsidRPr="001661B8" w:rsidRDefault="009060CD" w:rsidP="00E7344C">
            <w:pPr>
              <w:jc w:val="both"/>
            </w:pPr>
          </w:p>
          <w:p w:rsidR="009060CD" w:rsidRPr="001661B8" w:rsidRDefault="009060CD" w:rsidP="00E7344C">
            <w:pPr>
              <w:jc w:val="both"/>
            </w:pPr>
          </w:p>
          <w:p w:rsidR="009060CD" w:rsidRPr="001661B8" w:rsidRDefault="009060CD" w:rsidP="00E7344C">
            <w:pPr>
              <w:jc w:val="both"/>
            </w:pPr>
          </w:p>
          <w:p w:rsidR="009060CD" w:rsidRPr="001661B8" w:rsidRDefault="009060CD" w:rsidP="00E7344C">
            <w:pPr>
              <w:jc w:val="both"/>
            </w:pPr>
          </w:p>
        </w:tc>
      </w:tr>
    </w:tbl>
    <w:p w:rsidR="00AA51E7" w:rsidRPr="001661B8" w:rsidRDefault="00CD2F6C">
      <w:pPr>
        <w:rPr>
          <w:ins w:id="896"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642"/>
        <w:gridCol w:w="709"/>
        <w:gridCol w:w="506"/>
        <w:gridCol w:w="2155"/>
        <w:gridCol w:w="539"/>
        <w:gridCol w:w="628"/>
      </w:tblGrid>
      <w:tr w:rsidR="001B6911" w:rsidRPr="001661B8" w:rsidTr="009060C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1B6911" w:rsidRPr="001661B8" w:rsidRDefault="00F32C9A" w:rsidP="00E7344C">
            <w:pPr>
              <w:jc w:val="both"/>
              <w:rPr>
                <w:b/>
                <w:sz w:val="28"/>
                <w:szCs w:val="28"/>
              </w:rPr>
            </w:pPr>
            <w:r w:rsidRPr="001661B8">
              <w:br w:type="page"/>
            </w:r>
            <w:r w:rsidR="001B6911" w:rsidRPr="001661B8">
              <w:br w:type="page"/>
            </w:r>
            <w:r w:rsidR="001B6911" w:rsidRPr="001661B8">
              <w:rPr>
                <w:b/>
                <w:sz w:val="28"/>
                <w:szCs w:val="28"/>
              </w:rPr>
              <w:t>B-III – Charakteristika studijního předmětu</w:t>
            </w:r>
          </w:p>
        </w:tc>
      </w:tr>
      <w:tr w:rsidR="001B6911" w:rsidRPr="001661B8" w:rsidTr="00E7344C">
        <w:trPr>
          <w:jc w:val="center"/>
        </w:trPr>
        <w:tc>
          <w:tcPr>
            <w:tcW w:w="3474" w:type="dxa"/>
            <w:tcBorders>
              <w:top w:val="double" w:sz="4" w:space="0" w:color="auto"/>
            </w:tcBorders>
            <w:shd w:val="clear" w:color="auto" w:fill="F7CAAC"/>
          </w:tcPr>
          <w:p w:rsidR="001B6911" w:rsidRPr="001661B8" w:rsidRDefault="001B6911" w:rsidP="00E7344C">
            <w:pPr>
              <w:jc w:val="both"/>
              <w:rPr>
                <w:b/>
              </w:rPr>
            </w:pPr>
            <w:r w:rsidRPr="001661B8">
              <w:rPr>
                <w:b/>
              </w:rPr>
              <w:t>Název studijního předmětu</w:t>
            </w:r>
          </w:p>
        </w:tc>
        <w:tc>
          <w:tcPr>
            <w:tcW w:w="6733" w:type="dxa"/>
            <w:gridSpan w:val="7"/>
            <w:tcBorders>
              <w:top w:val="double" w:sz="4" w:space="0" w:color="auto"/>
            </w:tcBorders>
          </w:tcPr>
          <w:p w:rsidR="001B6911" w:rsidRPr="001661B8" w:rsidRDefault="001B6911" w:rsidP="00E7344C">
            <w:pPr>
              <w:jc w:val="both"/>
            </w:pPr>
            <w:r w:rsidRPr="001661B8">
              <w:t>Psychomotorika</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Typ předmětu</w:t>
            </w:r>
          </w:p>
        </w:tc>
        <w:tc>
          <w:tcPr>
            <w:tcW w:w="3411" w:type="dxa"/>
            <w:gridSpan w:val="4"/>
          </w:tcPr>
          <w:p w:rsidR="001B6911" w:rsidRPr="001661B8" w:rsidRDefault="001B6911" w:rsidP="00E7344C">
            <w:pPr>
              <w:jc w:val="both"/>
            </w:pPr>
            <w:r w:rsidRPr="001661B8">
              <w:t>povinný, PZ</w:t>
            </w:r>
          </w:p>
        </w:tc>
        <w:tc>
          <w:tcPr>
            <w:tcW w:w="2694" w:type="dxa"/>
            <w:gridSpan w:val="2"/>
            <w:shd w:val="clear" w:color="auto" w:fill="F7CAAC"/>
          </w:tcPr>
          <w:p w:rsidR="001B6911" w:rsidRPr="001661B8" w:rsidRDefault="001B6911" w:rsidP="00E7344C">
            <w:pPr>
              <w:jc w:val="both"/>
            </w:pPr>
            <w:r w:rsidRPr="001661B8">
              <w:rPr>
                <w:b/>
              </w:rPr>
              <w:t>doporučený ročník / semestr</w:t>
            </w:r>
          </w:p>
        </w:tc>
        <w:tc>
          <w:tcPr>
            <w:tcW w:w="628" w:type="dxa"/>
          </w:tcPr>
          <w:p w:rsidR="001B6911" w:rsidRPr="001661B8" w:rsidRDefault="001B6911" w:rsidP="00E7344C">
            <w:pPr>
              <w:jc w:val="both"/>
            </w:pPr>
            <w:r w:rsidRPr="001661B8">
              <w:t>2/ZS</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Rozsah studijního předmětu</w:t>
            </w:r>
          </w:p>
        </w:tc>
        <w:tc>
          <w:tcPr>
            <w:tcW w:w="2196" w:type="dxa"/>
            <w:gridSpan w:val="2"/>
          </w:tcPr>
          <w:p w:rsidR="001B6911" w:rsidRPr="001661B8" w:rsidRDefault="001B6911" w:rsidP="00E7344C">
            <w:pPr>
              <w:jc w:val="both"/>
            </w:pPr>
            <w:r w:rsidRPr="001661B8">
              <w:t>28c</w:t>
            </w:r>
          </w:p>
        </w:tc>
        <w:tc>
          <w:tcPr>
            <w:tcW w:w="709" w:type="dxa"/>
            <w:shd w:val="clear" w:color="auto" w:fill="F7CAAC"/>
          </w:tcPr>
          <w:p w:rsidR="001B6911" w:rsidRPr="001661B8" w:rsidRDefault="001B6911" w:rsidP="00E7344C">
            <w:pPr>
              <w:jc w:val="both"/>
              <w:rPr>
                <w:b/>
              </w:rPr>
            </w:pPr>
            <w:r w:rsidRPr="001661B8">
              <w:rPr>
                <w:b/>
              </w:rPr>
              <w:t xml:space="preserve">hod. </w:t>
            </w:r>
          </w:p>
        </w:tc>
        <w:tc>
          <w:tcPr>
            <w:tcW w:w="506" w:type="dxa"/>
          </w:tcPr>
          <w:p w:rsidR="001B6911" w:rsidRPr="001661B8" w:rsidRDefault="001B6911" w:rsidP="00E7344C">
            <w:pPr>
              <w:jc w:val="both"/>
            </w:pPr>
            <w:r w:rsidRPr="001661B8">
              <w:t>28</w:t>
            </w:r>
          </w:p>
        </w:tc>
        <w:tc>
          <w:tcPr>
            <w:tcW w:w="2155" w:type="dxa"/>
            <w:shd w:val="clear" w:color="auto" w:fill="F7CAAC"/>
          </w:tcPr>
          <w:p w:rsidR="001B6911" w:rsidRPr="001661B8" w:rsidRDefault="001B6911" w:rsidP="00E7344C">
            <w:pPr>
              <w:jc w:val="both"/>
              <w:rPr>
                <w:b/>
              </w:rPr>
            </w:pPr>
            <w:r w:rsidRPr="001661B8">
              <w:rPr>
                <w:b/>
              </w:rPr>
              <w:t>kreditů</w:t>
            </w:r>
          </w:p>
        </w:tc>
        <w:tc>
          <w:tcPr>
            <w:tcW w:w="1167" w:type="dxa"/>
            <w:gridSpan w:val="2"/>
          </w:tcPr>
          <w:p w:rsidR="001B6911" w:rsidRPr="001661B8" w:rsidRDefault="001B6911" w:rsidP="00E7344C">
            <w:pPr>
              <w:jc w:val="both"/>
            </w:pPr>
            <w:r w:rsidRPr="001661B8">
              <w:t>2</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Prerekvizity, korekvizity, ekvivalence</w:t>
            </w:r>
          </w:p>
        </w:tc>
        <w:tc>
          <w:tcPr>
            <w:tcW w:w="6733" w:type="dxa"/>
            <w:gridSpan w:val="7"/>
          </w:tcPr>
          <w:p w:rsidR="001B6911" w:rsidRPr="001661B8" w:rsidRDefault="001B6911" w:rsidP="00E7344C">
            <w:pPr>
              <w:jc w:val="both"/>
            </w:pP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Způsob ověření studijních výsledků</w:t>
            </w:r>
          </w:p>
        </w:tc>
        <w:tc>
          <w:tcPr>
            <w:tcW w:w="3411" w:type="dxa"/>
            <w:gridSpan w:val="4"/>
          </w:tcPr>
          <w:p w:rsidR="001B6911" w:rsidRPr="001661B8" w:rsidRDefault="001B6911" w:rsidP="00E7344C">
            <w:pPr>
              <w:jc w:val="both"/>
            </w:pPr>
            <w:r w:rsidRPr="001661B8">
              <w:t>zápočet</w:t>
            </w:r>
          </w:p>
        </w:tc>
        <w:tc>
          <w:tcPr>
            <w:tcW w:w="2155" w:type="dxa"/>
            <w:shd w:val="clear" w:color="auto" w:fill="F7CAAC"/>
          </w:tcPr>
          <w:p w:rsidR="001B6911" w:rsidRPr="001661B8" w:rsidRDefault="001B6911" w:rsidP="00E7344C">
            <w:pPr>
              <w:jc w:val="both"/>
              <w:rPr>
                <w:b/>
              </w:rPr>
            </w:pPr>
            <w:r w:rsidRPr="001661B8">
              <w:rPr>
                <w:b/>
              </w:rPr>
              <w:t>Forma výuky</w:t>
            </w:r>
          </w:p>
        </w:tc>
        <w:tc>
          <w:tcPr>
            <w:tcW w:w="1167" w:type="dxa"/>
            <w:gridSpan w:val="2"/>
          </w:tcPr>
          <w:p w:rsidR="001B6911" w:rsidRPr="001661B8" w:rsidRDefault="001B6911" w:rsidP="00E7344C">
            <w:pPr>
              <w:jc w:val="both"/>
            </w:pPr>
            <w:r w:rsidRPr="001661B8">
              <w:t>cvičení</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Forma způsobu ověření studijních výsledků a další požadavky na studenta</w:t>
            </w:r>
          </w:p>
        </w:tc>
        <w:tc>
          <w:tcPr>
            <w:tcW w:w="6733" w:type="dxa"/>
            <w:gridSpan w:val="7"/>
            <w:tcBorders>
              <w:bottom w:val="nil"/>
            </w:tcBorders>
          </w:tcPr>
          <w:p w:rsidR="001B6911" w:rsidRPr="001661B8" w:rsidRDefault="001B6911" w:rsidP="00E7344C">
            <w:pPr>
              <w:jc w:val="both"/>
            </w:pPr>
            <w:r w:rsidRPr="001661B8">
              <w:t>Aktivní účast na cvičeních (min. 80% účast ve výuce); zpracování přípravy na lekci psychomotorických aktivit; praktický výstup.</w:t>
            </w:r>
          </w:p>
        </w:tc>
      </w:tr>
      <w:tr w:rsidR="001B6911" w:rsidRPr="001661B8" w:rsidTr="009060CD">
        <w:trPr>
          <w:trHeight w:val="241"/>
          <w:jc w:val="center"/>
        </w:trPr>
        <w:tc>
          <w:tcPr>
            <w:tcW w:w="10207" w:type="dxa"/>
            <w:gridSpan w:val="8"/>
            <w:tcBorders>
              <w:top w:val="nil"/>
            </w:tcBorders>
          </w:tcPr>
          <w:p w:rsidR="001B6911" w:rsidRPr="001661B8" w:rsidRDefault="001B6911" w:rsidP="00E7344C">
            <w:pPr>
              <w:jc w:val="both"/>
            </w:pPr>
          </w:p>
        </w:tc>
      </w:tr>
      <w:tr w:rsidR="001B6911" w:rsidRPr="001661B8" w:rsidTr="00E7344C">
        <w:trPr>
          <w:trHeight w:val="197"/>
          <w:jc w:val="center"/>
        </w:trPr>
        <w:tc>
          <w:tcPr>
            <w:tcW w:w="3474" w:type="dxa"/>
            <w:tcBorders>
              <w:top w:val="nil"/>
            </w:tcBorders>
            <w:shd w:val="clear" w:color="auto" w:fill="F7CAAC"/>
          </w:tcPr>
          <w:p w:rsidR="001B6911" w:rsidRPr="001661B8" w:rsidRDefault="001B6911" w:rsidP="00E7344C">
            <w:pPr>
              <w:jc w:val="both"/>
              <w:rPr>
                <w:b/>
              </w:rPr>
            </w:pPr>
            <w:r w:rsidRPr="001661B8">
              <w:rPr>
                <w:b/>
              </w:rPr>
              <w:t>Garant předmětu</w:t>
            </w:r>
          </w:p>
        </w:tc>
        <w:tc>
          <w:tcPr>
            <w:tcW w:w="6733" w:type="dxa"/>
            <w:gridSpan w:val="7"/>
            <w:tcBorders>
              <w:top w:val="nil"/>
            </w:tcBorders>
          </w:tcPr>
          <w:p w:rsidR="001B6911" w:rsidRPr="001661B8" w:rsidRDefault="000110EA" w:rsidP="00E7344C">
            <w:r w:rsidRPr="001661B8">
              <w:t>Mgr. et Mgr. Viktor Pacholík, Ph.D.</w:t>
            </w:r>
          </w:p>
        </w:tc>
      </w:tr>
      <w:tr w:rsidR="001B6911" w:rsidRPr="001661B8" w:rsidTr="00E7344C">
        <w:trPr>
          <w:trHeight w:val="317"/>
          <w:jc w:val="center"/>
        </w:trPr>
        <w:tc>
          <w:tcPr>
            <w:tcW w:w="3474" w:type="dxa"/>
            <w:tcBorders>
              <w:top w:val="nil"/>
            </w:tcBorders>
            <w:shd w:val="clear" w:color="auto" w:fill="F7CAAC"/>
          </w:tcPr>
          <w:p w:rsidR="001B6911" w:rsidRPr="001661B8" w:rsidRDefault="001B6911" w:rsidP="00E7344C">
            <w:pPr>
              <w:jc w:val="both"/>
              <w:rPr>
                <w:b/>
              </w:rPr>
            </w:pPr>
            <w:r w:rsidRPr="001661B8">
              <w:rPr>
                <w:b/>
              </w:rPr>
              <w:t>Zapojení garanta do výuky předmětu</w:t>
            </w:r>
          </w:p>
        </w:tc>
        <w:tc>
          <w:tcPr>
            <w:tcW w:w="6733" w:type="dxa"/>
            <w:gridSpan w:val="7"/>
            <w:tcBorders>
              <w:top w:val="nil"/>
            </w:tcBorders>
          </w:tcPr>
          <w:p w:rsidR="001B6911" w:rsidRPr="001661B8" w:rsidRDefault="00C36A8E" w:rsidP="00E7344C">
            <w:pPr>
              <w:jc w:val="both"/>
            </w:pPr>
            <w:r w:rsidRPr="001661B8">
              <w:t>cvičící</w:t>
            </w:r>
          </w:p>
        </w:tc>
      </w:tr>
      <w:tr w:rsidR="001B6911" w:rsidRPr="001661B8" w:rsidTr="00E7344C">
        <w:trPr>
          <w:trHeight w:val="172"/>
          <w:jc w:val="center"/>
        </w:trPr>
        <w:tc>
          <w:tcPr>
            <w:tcW w:w="3474" w:type="dxa"/>
            <w:shd w:val="clear" w:color="auto" w:fill="F7CAAC"/>
          </w:tcPr>
          <w:p w:rsidR="001B6911" w:rsidRPr="001661B8" w:rsidRDefault="001B6911" w:rsidP="00E7344C">
            <w:pPr>
              <w:jc w:val="both"/>
              <w:rPr>
                <w:b/>
              </w:rPr>
            </w:pPr>
            <w:r w:rsidRPr="001661B8">
              <w:rPr>
                <w:b/>
              </w:rPr>
              <w:t>Vyučující</w:t>
            </w:r>
          </w:p>
        </w:tc>
        <w:tc>
          <w:tcPr>
            <w:tcW w:w="6733" w:type="dxa"/>
            <w:gridSpan w:val="7"/>
            <w:tcBorders>
              <w:bottom w:val="nil"/>
            </w:tcBorders>
            <w:shd w:val="clear" w:color="auto" w:fill="auto"/>
          </w:tcPr>
          <w:p w:rsidR="001B6911" w:rsidRPr="001661B8" w:rsidRDefault="000110EA" w:rsidP="00E7344C">
            <w:r w:rsidRPr="001661B8">
              <w:t>Mgr. et Mgr. Viktor Pacholík, Ph.D. (100%)</w:t>
            </w:r>
          </w:p>
        </w:tc>
      </w:tr>
      <w:tr w:rsidR="001B6911" w:rsidRPr="001661B8" w:rsidTr="009060CD">
        <w:trPr>
          <w:trHeight w:val="58"/>
          <w:jc w:val="center"/>
        </w:trPr>
        <w:tc>
          <w:tcPr>
            <w:tcW w:w="10207" w:type="dxa"/>
            <w:gridSpan w:val="8"/>
            <w:tcBorders>
              <w:top w:val="nil"/>
            </w:tcBorders>
          </w:tcPr>
          <w:p w:rsidR="001B6911" w:rsidRPr="001661B8" w:rsidRDefault="001B6911" w:rsidP="00E7344C">
            <w:pPr>
              <w:jc w:val="both"/>
            </w:pP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Stručná anotace předmětu</w:t>
            </w:r>
          </w:p>
        </w:tc>
        <w:tc>
          <w:tcPr>
            <w:tcW w:w="6733" w:type="dxa"/>
            <w:gridSpan w:val="7"/>
            <w:tcBorders>
              <w:bottom w:val="nil"/>
            </w:tcBorders>
          </w:tcPr>
          <w:p w:rsidR="001B6911" w:rsidRPr="001661B8" w:rsidRDefault="001B6911" w:rsidP="00E7344C">
            <w:pPr>
              <w:jc w:val="both"/>
            </w:pPr>
          </w:p>
        </w:tc>
      </w:tr>
      <w:tr w:rsidR="001B6911" w:rsidRPr="001661B8" w:rsidTr="009060CD">
        <w:trPr>
          <w:trHeight w:val="3938"/>
          <w:jc w:val="center"/>
        </w:trPr>
        <w:tc>
          <w:tcPr>
            <w:tcW w:w="10207" w:type="dxa"/>
            <w:gridSpan w:val="8"/>
            <w:tcBorders>
              <w:top w:val="nil"/>
              <w:bottom w:val="single" w:sz="12" w:space="0" w:color="auto"/>
            </w:tcBorders>
          </w:tcPr>
          <w:p w:rsidR="001B6911" w:rsidRPr="001661B8" w:rsidRDefault="001B6911" w:rsidP="00E7344C">
            <w:pPr>
              <w:jc w:val="both"/>
            </w:pPr>
          </w:p>
          <w:p w:rsidR="001B6911" w:rsidRPr="001661B8" w:rsidRDefault="001B6911" w:rsidP="00E7344C">
            <w:pPr>
              <w:jc w:val="both"/>
            </w:pPr>
            <w:r w:rsidRPr="001661B8">
              <w:t xml:space="preserve">Teoretické vymezení oboru, zasazení do systému věd. </w:t>
            </w:r>
          </w:p>
          <w:p w:rsidR="001B6911" w:rsidRPr="001661B8" w:rsidRDefault="001B6911" w:rsidP="00E7344C">
            <w:pPr>
              <w:jc w:val="both"/>
            </w:pPr>
            <w:r w:rsidRPr="001661B8">
              <w:t xml:space="preserve">Herní zásady psychomotorických aktivit. </w:t>
            </w:r>
          </w:p>
          <w:p w:rsidR="001B6911" w:rsidRPr="001661B8" w:rsidRDefault="001B6911" w:rsidP="00E7344C">
            <w:pPr>
              <w:jc w:val="both"/>
            </w:pPr>
            <w:r w:rsidRPr="001661B8">
              <w:t xml:space="preserve">Seznamovací hry. </w:t>
            </w:r>
          </w:p>
          <w:p w:rsidR="001B6911" w:rsidRPr="001661B8" w:rsidRDefault="001B6911" w:rsidP="00E7344C">
            <w:pPr>
              <w:jc w:val="both"/>
            </w:pPr>
            <w:r w:rsidRPr="001661B8">
              <w:t xml:space="preserve">Hry s psychomotorickým padákem. </w:t>
            </w:r>
          </w:p>
          <w:p w:rsidR="001B6911" w:rsidRPr="001661B8" w:rsidRDefault="001B6911" w:rsidP="00E7344C">
            <w:pPr>
              <w:jc w:val="both"/>
            </w:pPr>
            <w:r w:rsidRPr="001661B8">
              <w:t xml:space="preserve">Hry s novinovými listy. </w:t>
            </w:r>
          </w:p>
          <w:p w:rsidR="001B6911" w:rsidRPr="001661B8" w:rsidRDefault="001B6911" w:rsidP="00E7344C">
            <w:pPr>
              <w:jc w:val="both"/>
            </w:pPr>
            <w:r w:rsidRPr="001661B8">
              <w:t xml:space="preserve">Hry s jogurtovými kelímky. </w:t>
            </w:r>
          </w:p>
          <w:p w:rsidR="001B6911" w:rsidRPr="001661B8" w:rsidRDefault="001B6911" w:rsidP="00E7344C">
            <w:pPr>
              <w:jc w:val="both"/>
            </w:pPr>
            <w:r w:rsidRPr="001661B8">
              <w:t>Hry s víčky od PET lahví.</w:t>
            </w:r>
          </w:p>
          <w:p w:rsidR="001B6911" w:rsidRPr="001661B8" w:rsidRDefault="001B6911" w:rsidP="00E7344C">
            <w:pPr>
              <w:jc w:val="both"/>
            </w:pPr>
            <w:r w:rsidRPr="001661B8">
              <w:t xml:space="preserve">Hry s dekami. </w:t>
            </w:r>
          </w:p>
          <w:p w:rsidR="001B6911" w:rsidRPr="001661B8" w:rsidRDefault="001B6911" w:rsidP="00E7344C">
            <w:pPr>
              <w:jc w:val="both"/>
            </w:pPr>
            <w:r w:rsidRPr="001661B8">
              <w:t xml:space="preserve">Hry s nafukovacími balónky. </w:t>
            </w:r>
          </w:p>
          <w:p w:rsidR="001B6911" w:rsidRPr="001661B8" w:rsidRDefault="001B6911" w:rsidP="00E7344C">
            <w:pPr>
              <w:jc w:val="both"/>
            </w:pPr>
            <w:r w:rsidRPr="001661B8">
              <w:t xml:space="preserve">Hry na rozvoj senzomotoriky, svalové napětí a uvolnění. </w:t>
            </w:r>
          </w:p>
          <w:p w:rsidR="001B6911" w:rsidRPr="001661B8" w:rsidRDefault="001B6911" w:rsidP="00E7344C">
            <w:pPr>
              <w:jc w:val="both"/>
            </w:pPr>
            <w:r w:rsidRPr="001661B8">
              <w:t xml:space="preserve">Hry se speciálními psychomotorickými pomůckami. </w:t>
            </w:r>
          </w:p>
          <w:p w:rsidR="001B6911" w:rsidRPr="001661B8" w:rsidRDefault="001B6911" w:rsidP="00E7344C">
            <w:pPr>
              <w:jc w:val="both"/>
            </w:pPr>
            <w:r w:rsidRPr="001661B8">
              <w:t xml:space="preserve">Jednoduché relaxační a masážní činnosti. </w:t>
            </w:r>
          </w:p>
          <w:p w:rsidR="001B6911" w:rsidRPr="001661B8" w:rsidRDefault="001B6911" w:rsidP="00E7344C">
            <w:pPr>
              <w:jc w:val="both"/>
            </w:pPr>
            <w:r w:rsidRPr="001661B8">
              <w:t xml:space="preserve">Kontaktní hry pro rozvíjení sociálních dovedností dětí. </w:t>
            </w:r>
          </w:p>
          <w:p w:rsidR="001B6911" w:rsidRPr="001661B8" w:rsidRDefault="001B6911" w:rsidP="00E7344C">
            <w:pPr>
              <w:jc w:val="both"/>
            </w:pPr>
            <w:r w:rsidRPr="001661B8">
              <w:t>Hry uplatňující mezipředmětové vztahy.</w:t>
            </w:r>
          </w:p>
        </w:tc>
      </w:tr>
      <w:tr w:rsidR="001B6911" w:rsidRPr="001661B8" w:rsidTr="00E7344C">
        <w:trPr>
          <w:trHeight w:val="265"/>
          <w:jc w:val="center"/>
        </w:trPr>
        <w:tc>
          <w:tcPr>
            <w:tcW w:w="4028" w:type="dxa"/>
            <w:gridSpan w:val="2"/>
            <w:tcBorders>
              <w:top w:val="nil"/>
            </w:tcBorders>
            <w:shd w:val="clear" w:color="auto" w:fill="F7CAAC"/>
          </w:tcPr>
          <w:p w:rsidR="001B6911" w:rsidRPr="001661B8" w:rsidRDefault="001B6911" w:rsidP="00E7344C">
            <w:pPr>
              <w:jc w:val="both"/>
            </w:pPr>
            <w:r w:rsidRPr="001661B8">
              <w:rPr>
                <w:b/>
              </w:rPr>
              <w:t>Studijní literatura a studijní pomůcky</w:t>
            </w:r>
          </w:p>
        </w:tc>
        <w:tc>
          <w:tcPr>
            <w:tcW w:w="6179" w:type="dxa"/>
            <w:gridSpan w:val="6"/>
            <w:tcBorders>
              <w:top w:val="nil"/>
              <w:bottom w:val="nil"/>
            </w:tcBorders>
          </w:tcPr>
          <w:p w:rsidR="001B6911" w:rsidRPr="001661B8" w:rsidRDefault="001B6911" w:rsidP="00E7344C">
            <w:pPr>
              <w:jc w:val="both"/>
            </w:pPr>
          </w:p>
        </w:tc>
      </w:tr>
      <w:tr w:rsidR="001B6911" w:rsidRPr="001661B8" w:rsidTr="009060CD">
        <w:trPr>
          <w:trHeight w:val="1497"/>
          <w:jc w:val="center"/>
        </w:trPr>
        <w:tc>
          <w:tcPr>
            <w:tcW w:w="10207" w:type="dxa"/>
            <w:gridSpan w:val="8"/>
            <w:tcBorders>
              <w:top w:val="nil"/>
            </w:tcBorders>
          </w:tcPr>
          <w:p w:rsidR="001B6911" w:rsidRPr="001661B8" w:rsidRDefault="001B6911" w:rsidP="00E7344C">
            <w:pPr>
              <w:jc w:val="both"/>
              <w:rPr>
                <w:b/>
              </w:rPr>
            </w:pPr>
          </w:p>
          <w:p w:rsidR="001B6911" w:rsidRPr="001661B8" w:rsidRDefault="001B6911" w:rsidP="00E7344C">
            <w:pPr>
              <w:jc w:val="both"/>
              <w:rPr>
                <w:b/>
              </w:rPr>
            </w:pPr>
            <w:r w:rsidRPr="001661B8">
              <w:rPr>
                <w:b/>
              </w:rPr>
              <w:t xml:space="preserve">Povinná literatura: </w:t>
            </w:r>
          </w:p>
          <w:p w:rsidR="001B6911" w:rsidRPr="001661B8" w:rsidRDefault="001B6911" w:rsidP="00E7344C">
            <w:pPr>
              <w:jc w:val="both"/>
            </w:pPr>
            <w:r w:rsidRPr="001661B8">
              <w:t xml:space="preserve">Blahutková, M. (2003). </w:t>
            </w:r>
            <w:r w:rsidRPr="001661B8">
              <w:rPr>
                <w:i/>
                <w:iCs/>
              </w:rPr>
              <w:t>Psychomotorika</w:t>
            </w:r>
            <w:r w:rsidRPr="001661B8">
              <w:t>. Brno: Masarykova univerzita.</w:t>
            </w:r>
          </w:p>
          <w:p w:rsidR="001B6911" w:rsidRPr="001661B8" w:rsidRDefault="001B6911" w:rsidP="00E7344C">
            <w:pPr>
              <w:jc w:val="both"/>
            </w:pPr>
            <w:r w:rsidRPr="001661B8">
              <w:t xml:space="preserve">Dvořáková, H. (2011). </w:t>
            </w:r>
            <w:r w:rsidRPr="001661B8">
              <w:rPr>
                <w:i/>
                <w:iCs/>
              </w:rPr>
              <w:t>Pohybem a hrou rozvíjíme osobnost dítěte: [tělesná výchova ve vzdělávacím programu mateřské školy]</w:t>
            </w:r>
            <w:r w:rsidR="00DA505C" w:rsidRPr="001661B8">
              <w:t xml:space="preserve">. </w:t>
            </w:r>
            <w:r w:rsidRPr="001661B8">
              <w:t>(Vyd. 2., aktualiz.). Praha: Portál.</w:t>
            </w:r>
          </w:p>
          <w:p w:rsidR="001B6911" w:rsidRPr="001661B8" w:rsidRDefault="001B6911" w:rsidP="00E7344C">
            <w:pPr>
              <w:jc w:val="both"/>
            </w:pPr>
            <w:r w:rsidRPr="001661B8">
              <w:t xml:space="preserve">Pacholík, V., Nedělová, M., &amp; Šmatelková, N. (2016). </w:t>
            </w:r>
            <w:r w:rsidRPr="001661B8">
              <w:rPr>
                <w:i/>
                <w:iCs/>
              </w:rPr>
              <w:t>Rozvíjení sociálních dovedností dětí prostřednictvím pohybových her</w:t>
            </w:r>
            <w:r w:rsidRPr="001661B8">
              <w:t>. Zlín: Univerzita Tomáše Bati ve Zlíně.</w:t>
            </w:r>
          </w:p>
          <w:p w:rsidR="001B6911" w:rsidRPr="001661B8" w:rsidRDefault="001B6911" w:rsidP="00E7344C">
            <w:pPr>
              <w:jc w:val="both"/>
              <w:rPr>
                <w:i/>
              </w:rPr>
            </w:pPr>
          </w:p>
          <w:p w:rsidR="001B6911" w:rsidRPr="001661B8" w:rsidRDefault="001B6911" w:rsidP="00E7344C">
            <w:pPr>
              <w:jc w:val="both"/>
              <w:rPr>
                <w:b/>
              </w:rPr>
            </w:pPr>
            <w:r w:rsidRPr="001661B8">
              <w:rPr>
                <w:b/>
              </w:rPr>
              <w:t xml:space="preserve">Doporučená literatura: </w:t>
            </w:r>
          </w:p>
          <w:p w:rsidR="001B6911" w:rsidRPr="001661B8" w:rsidRDefault="001B6911" w:rsidP="00E7344C">
            <w:pPr>
              <w:jc w:val="both"/>
            </w:pPr>
            <w:r w:rsidRPr="001661B8">
              <w:t xml:space="preserve">Blahutková, M., Klenková, J., &amp; Zichová, D. (2005). </w:t>
            </w:r>
            <w:r w:rsidRPr="001661B8">
              <w:rPr>
                <w:i/>
                <w:iCs/>
              </w:rPr>
              <w:t>Psychomotorické hry pro děti s poruchami pozornosti a pro hyperaktivní děti</w:t>
            </w:r>
            <w:r w:rsidRPr="001661B8">
              <w:t>. Brno: Masarykova univerzita.</w:t>
            </w:r>
          </w:p>
          <w:p w:rsidR="001B6911" w:rsidRPr="001661B8" w:rsidRDefault="001B6911" w:rsidP="00E7344C">
            <w:pPr>
              <w:jc w:val="both"/>
            </w:pPr>
            <w:r w:rsidRPr="001661B8">
              <w:t xml:space="preserve">Zimmer, R. (2012). </w:t>
            </w:r>
            <w:r w:rsidRPr="001661B8">
              <w:rPr>
                <w:i/>
                <w:iCs/>
              </w:rPr>
              <w:t>Handbuch der Psychomotorik: Theorie und Praxis der psychomotorischen Förderung von Kindern</w:t>
            </w:r>
            <w:r w:rsidRPr="001661B8">
              <w:t>. Freiburg: Herder.</w:t>
            </w:r>
          </w:p>
          <w:p w:rsidR="001B6911" w:rsidRPr="001661B8" w:rsidRDefault="001B6911" w:rsidP="00E7344C">
            <w:pPr>
              <w:jc w:val="both"/>
            </w:pPr>
            <w:r w:rsidRPr="001661B8">
              <w:t xml:space="preserve">Zimmer, R. (2015). </w:t>
            </w:r>
            <w:r w:rsidRPr="001661B8">
              <w:rPr>
                <w:i/>
                <w:iCs/>
              </w:rPr>
              <w:t>Sport und Spiel im Kindergarten</w:t>
            </w:r>
            <w:r w:rsidRPr="001661B8">
              <w:t xml:space="preserve"> (6. Auflage). Aachen: Meyer &amp; Meyer Verlag.</w:t>
            </w:r>
          </w:p>
          <w:p w:rsidR="001B6911" w:rsidRPr="001661B8" w:rsidRDefault="001B6911" w:rsidP="00E7344C">
            <w:pPr>
              <w:jc w:val="both"/>
            </w:pPr>
          </w:p>
          <w:p w:rsidR="001B6911" w:rsidRPr="001661B8" w:rsidRDefault="001B6911" w:rsidP="00E7344C">
            <w:pPr>
              <w:jc w:val="both"/>
            </w:pPr>
            <w:r w:rsidRPr="001661B8">
              <w:t>Studijní pomůcky</w:t>
            </w:r>
            <w:r w:rsidRPr="001661B8">
              <w:rPr>
                <w:b/>
              </w:rPr>
              <w:t>:</w:t>
            </w:r>
            <w:r w:rsidRPr="001661B8">
              <w:t xml:space="preserve"> pozorovací archy pro pedagogickou praxi</w:t>
            </w:r>
          </w:p>
          <w:p w:rsidR="009060CD" w:rsidRPr="001661B8" w:rsidRDefault="009060CD" w:rsidP="00E7344C">
            <w:pPr>
              <w:jc w:val="both"/>
            </w:pPr>
          </w:p>
          <w:p w:rsidR="009060CD" w:rsidRPr="001661B8" w:rsidRDefault="009060CD" w:rsidP="00E7344C">
            <w:pPr>
              <w:jc w:val="both"/>
            </w:pPr>
          </w:p>
        </w:tc>
      </w:tr>
      <w:tr w:rsidR="001B6911" w:rsidRPr="001661B8" w:rsidTr="009060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1B6911" w:rsidRPr="001661B8" w:rsidRDefault="001B6911" w:rsidP="00E7344C">
            <w:pPr>
              <w:jc w:val="center"/>
              <w:rPr>
                <w:b/>
              </w:rPr>
            </w:pPr>
            <w:r w:rsidRPr="001661B8">
              <w:rPr>
                <w:b/>
              </w:rPr>
              <w:t>Informace ke kombinované nebo distanční formě</w:t>
            </w:r>
          </w:p>
        </w:tc>
      </w:tr>
      <w:tr w:rsidR="001B6911" w:rsidRPr="001661B8" w:rsidTr="00E7344C">
        <w:trPr>
          <w:jc w:val="center"/>
        </w:trPr>
        <w:tc>
          <w:tcPr>
            <w:tcW w:w="5670" w:type="dxa"/>
            <w:gridSpan w:val="3"/>
            <w:tcBorders>
              <w:top w:val="single" w:sz="2" w:space="0" w:color="auto"/>
            </w:tcBorders>
            <w:shd w:val="clear" w:color="auto" w:fill="F7CAAC"/>
          </w:tcPr>
          <w:p w:rsidR="001B6911" w:rsidRPr="001661B8" w:rsidRDefault="001B6911" w:rsidP="00E7344C">
            <w:pPr>
              <w:jc w:val="both"/>
            </w:pPr>
            <w:r w:rsidRPr="001661B8">
              <w:rPr>
                <w:b/>
              </w:rPr>
              <w:t>Rozsah konzultací (soustředění)</w:t>
            </w:r>
          </w:p>
        </w:tc>
        <w:tc>
          <w:tcPr>
            <w:tcW w:w="709" w:type="dxa"/>
            <w:tcBorders>
              <w:top w:val="single" w:sz="2" w:space="0" w:color="auto"/>
            </w:tcBorders>
          </w:tcPr>
          <w:p w:rsidR="001B6911" w:rsidRPr="001661B8" w:rsidRDefault="001B6911" w:rsidP="00E7344C">
            <w:pPr>
              <w:jc w:val="both"/>
            </w:pPr>
          </w:p>
        </w:tc>
        <w:tc>
          <w:tcPr>
            <w:tcW w:w="3828" w:type="dxa"/>
            <w:gridSpan w:val="4"/>
            <w:tcBorders>
              <w:top w:val="single" w:sz="2" w:space="0" w:color="auto"/>
            </w:tcBorders>
            <w:shd w:val="clear" w:color="auto" w:fill="F7CAAC"/>
          </w:tcPr>
          <w:p w:rsidR="001B6911" w:rsidRPr="001661B8" w:rsidRDefault="001B6911" w:rsidP="00E7344C">
            <w:pPr>
              <w:jc w:val="both"/>
              <w:rPr>
                <w:b/>
              </w:rPr>
            </w:pPr>
            <w:r w:rsidRPr="001661B8">
              <w:rPr>
                <w:b/>
              </w:rPr>
              <w:t xml:space="preserve">hodin </w:t>
            </w:r>
          </w:p>
        </w:tc>
      </w:tr>
      <w:tr w:rsidR="001B6911" w:rsidRPr="001661B8" w:rsidTr="009060CD">
        <w:trPr>
          <w:jc w:val="center"/>
        </w:trPr>
        <w:tc>
          <w:tcPr>
            <w:tcW w:w="10207" w:type="dxa"/>
            <w:gridSpan w:val="8"/>
            <w:shd w:val="clear" w:color="auto" w:fill="F7CAAC"/>
          </w:tcPr>
          <w:p w:rsidR="001B6911" w:rsidRPr="001661B8" w:rsidRDefault="001B6911" w:rsidP="00E7344C">
            <w:pPr>
              <w:jc w:val="both"/>
              <w:rPr>
                <w:b/>
              </w:rPr>
            </w:pPr>
            <w:r w:rsidRPr="001661B8">
              <w:rPr>
                <w:b/>
              </w:rPr>
              <w:t>Informace o způsobu kontaktu s vyučujícím</w:t>
            </w:r>
          </w:p>
        </w:tc>
      </w:tr>
      <w:tr w:rsidR="001B6911" w:rsidRPr="001661B8" w:rsidTr="00CD2F6C">
        <w:trPr>
          <w:trHeight w:val="904"/>
          <w:jc w:val="center"/>
        </w:trPr>
        <w:tc>
          <w:tcPr>
            <w:tcW w:w="10207" w:type="dxa"/>
            <w:gridSpan w:val="8"/>
          </w:tcPr>
          <w:p w:rsidR="001B6911" w:rsidRPr="001661B8" w:rsidRDefault="001B6911" w:rsidP="00E7344C">
            <w:pPr>
              <w:jc w:val="both"/>
              <w:rPr>
                <w:del w:id="897" w:author="Hana Navrátilová" w:date="2019-09-24T11:10:00Z"/>
              </w:rPr>
            </w:pPr>
          </w:p>
          <w:p w:rsidR="009060CD" w:rsidRPr="001661B8" w:rsidRDefault="009060CD" w:rsidP="00E7344C">
            <w:pPr>
              <w:jc w:val="both"/>
              <w:rPr>
                <w:del w:id="898" w:author="Hana Navrátilová" w:date="2019-09-24T11:10:00Z"/>
              </w:rPr>
            </w:pPr>
          </w:p>
          <w:p w:rsidR="001B6911" w:rsidRPr="001661B8" w:rsidRDefault="001B6911" w:rsidP="00E7344C">
            <w:pPr>
              <w:jc w:val="both"/>
            </w:pPr>
          </w:p>
          <w:p w:rsidR="009060CD" w:rsidRPr="001661B8" w:rsidRDefault="009060CD" w:rsidP="00E7344C">
            <w:pPr>
              <w:jc w:val="both"/>
            </w:pPr>
          </w:p>
          <w:p w:rsidR="009060CD" w:rsidRPr="001661B8" w:rsidRDefault="009060CD" w:rsidP="00E7344C">
            <w:pPr>
              <w:jc w:val="both"/>
            </w:pPr>
          </w:p>
          <w:p w:rsidR="009060CD" w:rsidRPr="001661B8" w:rsidRDefault="009060CD" w:rsidP="00E7344C">
            <w:pPr>
              <w:jc w:val="both"/>
            </w:pPr>
          </w:p>
        </w:tc>
      </w:tr>
    </w:tbl>
    <w:p w:rsidR="00AA51E7" w:rsidRPr="001661B8" w:rsidRDefault="00CD2F6C">
      <w:pPr>
        <w:rPr>
          <w:ins w:id="899"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146"/>
        <w:gridCol w:w="282"/>
        <w:gridCol w:w="607"/>
        <w:gridCol w:w="822"/>
        <w:gridCol w:w="2155"/>
        <w:gridCol w:w="539"/>
        <w:gridCol w:w="628"/>
      </w:tblGrid>
      <w:tr w:rsidR="001B6911" w:rsidRPr="001661B8" w:rsidTr="009060CD">
        <w:trPr>
          <w:jc w:val="center"/>
        </w:trPr>
        <w:tc>
          <w:tcPr>
            <w:tcW w:w="10207" w:type="dxa"/>
            <w:gridSpan w:val="9"/>
            <w:tcBorders>
              <w:bottom w:val="double" w:sz="4" w:space="0" w:color="auto"/>
            </w:tcBorders>
            <w:shd w:val="clear" w:color="auto" w:fill="BDD6EE"/>
          </w:tcPr>
          <w:p w:rsidR="001B6911" w:rsidRPr="001661B8" w:rsidRDefault="001B6911" w:rsidP="00E7344C">
            <w:pPr>
              <w:jc w:val="both"/>
              <w:rPr>
                <w:b/>
                <w:sz w:val="28"/>
                <w:szCs w:val="28"/>
              </w:rPr>
            </w:pPr>
            <w:r w:rsidRPr="001661B8">
              <w:br w:type="page"/>
            </w:r>
            <w:r w:rsidRPr="001661B8">
              <w:rPr>
                <w:b/>
                <w:sz w:val="28"/>
                <w:szCs w:val="28"/>
              </w:rPr>
              <w:t>B-III – Charakteristika studijního předmětu</w:t>
            </w:r>
          </w:p>
        </w:tc>
      </w:tr>
      <w:tr w:rsidR="001B6911" w:rsidRPr="001661B8" w:rsidTr="00E7344C">
        <w:trPr>
          <w:jc w:val="center"/>
        </w:trPr>
        <w:tc>
          <w:tcPr>
            <w:tcW w:w="3474" w:type="dxa"/>
            <w:tcBorders>
              <w:top w:val="double" w:sz="4" w:space="0" w:color="auto"/>
            </w:tcBorders>
            <w:shd w:val="clear" w:color="auto" w:fill="F7CAAC"/>
          </w:tcPr>
          <w:p w:rsidR="001B6911" w:rsidRPr="001661B8" w:rsidRDefault="001B6911" w:rsidP="00E7344C">
            <w:pPr>
              <w:jc w:val="both"/>
              <w:rPr>
                <w:b/>
              </w:rPr>
            </w:pPr>
            <w:r w:rsidRPr="001661B8">
              <w:rPr>
                <w:b/>
              </w:rPr>
              <w:t>Název studijního předmětu</w:t>
            </w:r>
          </w:p>
        </w:tc>
        <w:tc>
          <w:tcPr>
            <w:tcW w:w="6733" w:type="dxa"/>
            <w:gridSpan w:val="8"/>
            <w:tcBorders>
              <w:top w:val="double" w:sz="4" w:space="0" w:color="auto"/>
            </w:tcBorders>
          </w:tcPr>
          <w:p w:rsidR="001B6911" w:rsidRPr="001661B8" w:rsidRDefault="001B6911" w:rsidP="00E7344C">
            <w:pPr>
              <w:jc w:val="both"/>
            </w:pPr>
            <w:r w:rsidRPr="001661B8">
              <w:t>Rozvoj jazykové a literární gramotnosti 2</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Typ předmětu</w:t>
            </w:r>
          </w:p>
        </w:tc>
        <w:tc>
          <w:tcPr>
            <w:tcW w:w="3411" w:type="dxa"/>
            <w:gridSpan w:val="5"/>
          </w:tcPr>
          <w:p w:rsidR="001B6911" w:rsidRPr="001661B8" w:rsidRDefault="001B6911" w:rsidP="00E7344C">
            <w:pPr>
              <w:jc w:val="both"/>
            </w:pPr>
            <w:r w:rsidRPr="001661B8">
              <w:t>povinný, PZ</w:t>
            </w:r>
          </w:p>
        </w:tc>
        <w:tc>
          <w:tcPr>
            <w:tcW w:w="2694" w:type="dxa"/>
            <w:gridSpan w:val="2"/>
            <w:shd w:val="clear" w:color="auto" w:fill="F7CAAC"/>
          </w:tcPr>
          <w:p w:rsidR="001B6911" w:rsidRPr="001661B8" w:rsidRDefault="001B6911" w:rsidP="00E7344C">
            <w:pPr>
              <w:jc w:val="both"/>
            </w:pPr>
            <w:r w:rsidRPr="001661B8">
              <w:rPr>
                <w:b/>
              </w:rPr>
              <w:t>doporučený ročník / semestr</w:t>
            </w:r>
          </w:p>
        </w:tc>
        <w:tc>
          <w:tcPr>
            <w:tcW w:w="628" w:type="dxa"/>
          </w:tcPr>
          <w:p w:rsidR="001B6911" w:rsidRPr="001661B8" w:rsidRDefault="001B6911" w:rsidP="00E7344C">
            <w:pPr>
              <w:jc w:val="both"/>
            </w:pPr>
            <w:r w:rsidRPr="001661B8">
              <w:t>2/ZS</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Rozsah studijního předmětu</w:t>
            </w:r>
          </w:p>
        </w:tc>
        <w:tc>
          <w:tcPr>
            <w:tcW w:w="1982" w:type="dxa"/>
            <w:gridSpan w:val="3"/>
          </w:tcPr>
          <w:p w:rsidR="001B6911" w:rsidRPr="001661B8" w:rsidRDefault="001B6911" w:rsidP="00E7344C">
            <w:pPr>
              <w:jc w:val="both"/>
            </w:pPr>
            <w:r w:rsidRPr="001661B8">
              <w:t>28p+28s</w:t>
            </w:r>
          </w:p>
        </w:tc>
        <w:tc>
          <w:tcPr>
            <w:tcW w:w="607" w:type="dxa"/>
            <w:shd w:val="clear" w:color="auto" w:fill="F7CAAC"/>
          </w:tcPr>
          <w:p w:rsidR="001B6911" w:rsidRPr="001661B8" w:rsidRDefault="001B6911" w:rsidP="00E7344C">
            <w:pPr>
              <w:jc w:val="both"/>
              <w:rPr>
                <w:b/>
              </w:rPr>
            </w:pPr>
            <w:r w:rsidRPr="001661B8">
              <w:rPr>
                <w:b/>
              </w:rPr>
              <w:t xml:space="preserve">hod. </w:t>
            </w:r>
          </w:p>
        </w:tc>
        <w:tc>
          <w:tcPr>
            <w:tcW w:w="822" w:type="dxa"/>
          </w:tcPr>
          <w:p w:rsidR="001B6911" w:rsidRPr="001661B8" w:rsidRDefault="001B6911" w:rsidP="00E7344C">
            <w:pPr>
              <w:jc w:val="both"/>
            </w:pPr>
            <w:r w:rsidRPr="001661B8">
              <w:t>56</w:t>
            </w:r>
          </w:p>
        </w:tc>
        <w:tc>
          <w:tcPr>
            <w:tcW w:w="2155" w:type="dxa"/>
            <w:shd w:val="clear" w:color="auto" w:fill="F7CAAC"/>
          </w:tcPr>
          <w:p w:rsidR="001B6911" w:rsidRPr="001661B8" w:rsidRDefault="001B6911" w:rsidP="00E7344C">
            <w:pPr>
              <w:jc w:val="both"/>
              <w:rPr>
                <w:b/>
              </w:rPr>
            </w:pPr>
            <w:r w:rsidRPr="001661B8">
              <w:rPr>
                <w:b/>
              </w:rPr>
              <w:t>kreditů</w:t>
            </w:r>
          </w:p>
        </w:tc>
        <w:tc>
          <w:tcPr>
            <w:tcW w:w="1167" w:type="dxa"/>
            <w:gridSpan w:val="2"/>
          </w:tcPr>
          <w:p w:rsidR="001B6911" w:rsidRPr="001661B8" w:rsidRDefault="001B6911" w:rsidP="00E7344C">
            <w:pPr>
              <w:jc w:val="both"/>
            </w:pPr>
            <w:r w:rsidRPr="001661B8">
              <w:t>4</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Prerekvizity, korekvizity, ekvivalence</w:t>
            </w:r>
          </w:p>
        </w:tc>
        <w:tc>
          <w:tcPr>
            <w:tcW w:w="6733" w:type="dxa"/>
            <w:gridSpan w:val="8"/>
          </w:tcPr>
          <w:p w:rsidR="001B6911" w:rsidRPr="001661B8" w:rsidRDefault="001B6911" w:rsidP="00E7344C">
            <w:pPr>
              <w:jc w:val="both"/>
            </w:pP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Způsob ověření studijních výsledků</w:t>
            </w:r>
          </w:p>
        </w:tc>
        <w:tc>
          <w:tcPr>
            <w:tcW w:w="3411" w:type="dxa"/>
            <w:gridSpan w:val="5"/>
          </w:tcPr>
          <w:p w:rsidR="001B6911" w:rsidRPr="001661B8" w:rsidRDefault="001B6911" w:rsidP="00E7344C">
            <w:pPr>
              <w:jc w:val="both"/>
            </w:pPr>
            <w:r w:rsidRPr="001661B8">
              <w:t>klasifikovaný zápočet</w:t>
            </w:r>
          </w:p>
        </w:tc>
        <w:tc>
          <w:tcPr>
            <w:tcW w:w="2155" w:type="dxa"/>
            <w:shd w:val="clear" w:color="auto" w:fill="F7CAAC"/>
          </w:tcPr>
          <w:p w:rsidR="001B6911" w:rsidRPr="001661B8" w:rsidRDefault="001B6911" w:rsidP="00E7344C">
            <w:pPr>
              <w:jc w:val="both"/>
              <w:rPr>
                <w:b/>
              </w:rPr>
            </w:pPr>
            <w:r w:rsidRPr="001661B8">
              <w:rPr>
                <w:b/>
              </w:rPr>
              <w:t>Forma výuky</w:t>
            </w:r>
          </w:p>
        </w:tc>
        <w:tc>
          <w:tcPr>
            <w:tcW w:w="1167" w:type="dxa"/>
            <w:gridSpan w:val="2"/>
          </w:tcPr>
          <w:p w:rsidR="001B6911" w:rsidRPr="001661B8" w:rsidRDefault="001B6911" w:rsidP="00E7344C">
            <w:pPr>
              <w:jc w:val="both"/>
            </w:pPr>
            <w:r w:rsidRPr="001661B8">
              <w:t>přednáška, seminář</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Forma způsobu ověření studijních výsledků a další požadavky na studenta</w:t>
            </w:r>
          </w:p>
        </w:tc>
        <w:tc>
          <w:tcPr>
            <w:tcW w:w="6733" w:type="dxa"/>
            <w:gridSpan w:val="8"/>
            <w:tcBorders>
              <w:bottom w:val="nil"/>
            </w:tcBorders>
          </w:tcPr>
          <w:p w:rsidR="001B6911" w:rsidRPr="001661B8" w:rsidRDefault="001B6911" w:rsidP="00E7344C">
            <w:pPr>
              <w:jc w:val="both"/>
            </w:pPr>
            <w:r w:rsidRPr="001661B8">
              <w:t>Aplikace získaných znalostí jak v reflexi z terénního pozorování, tak i v přípravě vlastního didaktického materiálu.</w:t>
            </w:r>
          </w:p>
        </w:tc>
      </w:tr>
      <w:tr w:rsidR="001B6911" w:rsidRPr="001661B8" w:rsidTr="009060CD">
        <w:trPr>
          <w:trHeight w:val="167"/>
          <w:jc w:val="center"/>
        </w:trPr>
        <w:tc>
          <w:tcPr>
            <w:tcW w:w="10207" w:type="dxa"/>
            <w:gridSpan w:val="9"/>
            <w:tcBorders>
              <w:top w:val="nil"/>
            </w:tcBorders>
          </w:tcPr>
          <w:p w:rsidR="001B6911" w:rsidRPr="001661B8" w:rsidRDefault="001B6911" w:rsidP="00E7344C">
            <w:pPr>
              <w:jc w:val="both"/>
            </w:pPr>
          </w:p>
        </w:tc>
      </w:tr>
      <w:tr w:rsidR="001B6911" w:rsidRPr="001661B8" w:rsidTr="00E7344C">
        <w:trPr>
          <w:trHeight w:val="197"/>
          <w:jc w:val="center"/>
        </w:trPr>
        <w:tc>
          <w:tcPr>
            <w:tcW w:w="3474" w:type="dxa"/>
            <w:tcBorders>
              <w:top w:val="nil"/>
            </w:tcBorders>
            <w:shd w:val="clear" w:color="auto" w:fill="F7CAAC"/>
          </w:tcPr>
          <w:p w:rsidR="001B6911" w:rsidRPr="001661B8" w:rsidRDefault="001B6911" w:rsidP="00E7344C">
            <w:pPr>
              <w:jc w:val="both"/>
              <w:rPr>
                <w:b/>
              </w:rPr>
            </w:pPr>
            <w:r w:rsidRPr="001661B8">
              <w:rPr>
                <w:b/>
              </w:rPr>
              <w:t>Garant předmětu</w:t>
            </w:r>
          </w:p>
        </w:tc>
        <w:tc>
          <w:tcPr>
            <w:tcW w:w="6733" w:type="dxa"/>
            <w:gridSpan w:val="8"/>
            <w:tcBorders>
              <w:top w:val="nil"/>
            </w:tcBorders>
          </w:tcPr>
          <w:p w:rsidR="001B6911" w:rsidRPr="001661B8" w:rsidRDefault="00C0507C" w:rsidP="00E7344C">
            <w:r w:rsidRPr="001661B8">
              <w:t>doc. PhDr. Zuzana Petrová, PhD.</w:t>
            </w:r>
          </w:p>
        </w:tc>
      </w:tr>
      <w:tr w:rsidR="001B6911" w:rsidRPr="001661B8" w:rsidTr="00E7344C">
        <w:trPr>
          <w:trHeight w:val="543"/>
          <w:jc w:val="center"/>
        </w:trPr>
        <w:tc>
          <w:tcPr>
            <w:tcW w:w="3474" w:type="dxa"/>
            <w:tcBorders>
              <w:top w:val="nil"/>
            </w:tcBorders>
            <w:shd w:val="clear" w:color="auto" w:fill="F7CAAC"/>
          </w:tcPr>
          <w:p w:rsidR="001B6911" w:rsidRPr="001661B8" w:rsidRDefault="001B6911" w:rsidP="00E7344C">
            <w:pPr>
              <w:jc w:val="both"/>
              <w:rPr>
                <w:b/>
              </w:rPr>
            </w:pPr>
            <w:r w:rsidRPr="001661B8">
              <w:rPr>
                <w:b/>
              </w:rPr>
              <w:t>Zapojení garanta do výuky předmětu</w:t>
            </w:r>
          </w:p>
        </w:tc>
        <w:tc>
          <w:tcPr>
            <w:tcW w:w="6733" w:type="dxa"/>
            <w:gridSpan w:val="8"/>
            <w:tcBorders>
              <w:top w:val="nil"/>
            </w:tcBorders>
          </w:tcPr>
          <w:p w:rsidR="001B6911" w:rsidRPr="001661B8" w:rsidRDefault="004B6344" w:rsidP="00E7344C">
            <w:pPr>
              <w:jc w:val="both"/>
            </w:pPr>
            <w:r w:rsidRPr="001661B8">
              <w:t>p</w:t>
            </w:r>
            <w:r w:rsidR="001B6911" w:rsidRPr="001661B8">
              <w:t>řednášející</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Vyučující</w:t>
            </w:r>
          </w:p>
        </w:tc>
        <w:tc>
          <w:tcPr>
            <w:tcW w:w="6733" w:type="dxa"/>
            <w:gridSpan w:val="8"/>
            <w:tcBorders>
              <w:bottom w:val="nil"/>
            </w:tcBorders>
            <w:shd w:val="clear" w:color="auto" w:fill="auto"/>
          </w:tcPr>
          <w:p w:rsidR="001B6911" w:rsidRPr="001661B8" w:rsidRDefault="00C0507C" w:rsidP="00A0175F">
            <w:r w:rsidRPr="001661B8">
              <w:t xml:space="preserve">doc. PhDr. Zuzana Petrová, PhD. </w:t>
            </w:r>
            <w:r w:rsidR="001B6911" w:rsidRPr="001661B8">
              <w:t xml:space="preserve">(50%), </w:t>
            </w:r>
            <w:del w:id="900" w:author="Hana Navrátilová" w:date="2019-09-24T11:10:00Z">
              <w:r w:rsidR="001B6911" w:rsidRPr="001661B8">
                <w:delText>Mgr</w:delText>
              </w:r>
            </w:del>
            <w:ins w:id="901" w:author="Hana Navrátilová" w:date="2019-09-24T11:10:00Z">
              <w:r w:rsidR="00A0175F" w:rsidRPr="001661B8">
                <w:t>PhDr</w:t>
              </w:r>
            </w:ins>
            <w:r w:rsidR="001B6911" w:rsidRPr="001661B8">
              <w:t>. Hana Navrátilová</w:t>
            </w:r>
            <w:ins w:id="902" w:author="Hana Navrátilová" w:date="2019-09-24T11:10:00Z">
              <w:r w:rsidR="00A0175F" w:rsidRPr="001661B8">
                <w:t>, Ph.D.</w:t>
              </w:r>
            </w:ins>
            <w:r w:rsidR="001B6911" w:rsidRPr="001661B8">
              <w:t xml:space="preserve"> (50%)</w:t>
            </w:r>
          </w:p>
        </w:tc>
      </w:tr>
      <w:tr w:rsidR="001B6911" w:rsidRPr="001661B8" w:rsidTr="009060CD">
        <w:trPr>
          <w:trHeight w:val="66"/>
          <w:jc w:val="center"/>
        </w:trPr>
        <w:tc>
          <w:tcPr>
            <w:tcW w:w="10207" w:type="dxa"/>
            <w:gridSpan w:val="9"/>
            <w:tcBorders>
              <w:top w:val="nil"/>
            </w:tcBorders>
          </w:tcPr>
          <w:p w:rsidR="001B6911" w:rsidRPr="001661B8" w:rsidRDefault="001B6911" w:rsidP="00E7344C">
            <w:pPr>
              <w:jc w:val="both"/>
            </w:pP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Stručná anotace předmětu</w:t>
            </w:r>
          </w:p>
        </w:tc>
        <w:tc>
          <w:tcPr>
            <w:tcW w:w="6733" w:type="dxa"/>
            <w:gridSpan w:val="8"/>
            <w:tcBorders>
              <w:bottom w:val="nil"/>
            </w:tcBorders>
          </w:tcPr>
          <w:p w:rsidR="001B6911" w:rsidRPr="001661B8" w:rsidRDefault="001B6911" w:rsidP="00E7344C">
            <w:pPr>
              <w:jc w:val="both"/>
            </w:pPr>
          </w:p>
        </w:tc>
      </w:tr>
      <w:tr w:rsidR="001B6911" w:rsidRPr="001661B8" w:rsidTr="009060CD">
        <w:trPr>
          <w:trHeight w:val="3457"/>
          <w:jc w:val="center"/>
        </w:trPr>
        <w:tc>
          <w:tcPr>
            <w:tcW w:w="10207" w:type="dxa"/>
            <w:gridSpan w:val="9"/>
            <w:tcBorders>
              <w:top w:val="nil"/>
              <w:bottom w:val="single" w:sz="12" w:space="0" w:color="auto"/>
            </w:tcBorders>
          </w:tcPr>
          <w:p w:rsidR="001B6911" w:rsidRPr="001661B8" w:rsidRDefault="001B6911" w:rsidP="00E7344C">
            <w:pPr>
              <w:jc w:val="both"/>
            </w:pPr>
          </w:p>
          <w:p w:rsidR="001B6911" w:rsidRPr="001661B8" w:rsidRDefault="001B6911" w:rsidP="00E7344C">
            <w:pPr>
              <w:jc w:val="both"/>
            </w:pPr>
            <w:r w:rsidRPr="001661B8">
              <w:t>Pojem gramotnost v kontextu pedagogickém, psychologickém, lingvistickém a sociokulturním.</w:t>
            </w:r>
          </w:p>
          <w:p w:rsidR="001B6911" w:rsidRPr="001661B8" w:rsidRDefault="001B6911" w:rsidP="00E7344C">
            <w:pPr>
              <w:jc w:val="both"/>
            </w:pPr>
            <w:r w:rsidRPr="001661B8">
              <w:t xml:space="preserve">Formy komunikace a složky gramotnosti. </w:t>
            </w:r>
          </w:p>
          <w:p w:rsidR="001B6911" w:rsidRPr="001661B8" w:rsidRDefault="001B6911" w:rsidP="00E7344C">
            <w:pPr>
              <w:jc w:val="both"/>
            </w:pPr>
            <w:r w:rsidRPr="001661B8">
              <w:t>Vztah pregramotnosti a gramotnosti, vývoj schopností od preprimárního k primárnímu vzdělávání.</w:t>
            </w:r>
          </w:p>
          <w:p w:rsidR="001B6911" w:rsidRPr="001661B8" w:rsidRDefault="001B6911" w:rsidP="00E7344C">
            <w:pPr>
              <w:jc w:val="both"/>
            </w:pPr>
            <w:r w:rsidRPr="001661B8">
              <w:t>Poznávání obsahu, formy a funkcí psané řeči. Funkční využití psaní.</w:t>
            </w:r>
          </w:p>
          <w:p w:rsidR="001B6911" w:rsidRPr="001661B8" w:rsidRDefault="001B6911" w:rsidP="00E7344C">
            <w:pPr>
              <w:jc w:val="both"/>
            </w:pPr>
            <w:r w:rsidRPr="001661B8">
              <w:t>Rozvoj dovedností nalézt a porozumět informacím z textu.</w:t>
            </w:r>
          </w:p>
          <w:p w:rsidR="001B6911" w:rsidRPr="001661B8" w:rsidRDefault="001B6911" w:rsidP="00E7344C">
            <w:pPr>
              <w:jc w:val="both"/>
            </w:pPr>
            <w:r w:rsidRPr="001661B8">
              <w:t>Prostředky rozvoje gramotnosti. Strategie porozumění čtenému textu.</w:t>
            </w:r>
          </w:p>
          <w:p w:rsidR="001B6911" w:rsidRPr="001661B8" w:rsidRDefault="001B6911" w:rsidP="00E7344C">
            <w:pPr>
              <w:jc w:val="both"/>
            </w:pPr>
            <w:r w:rsidRPr="001661B8">
              <w:t>Dovednosti vytvářet srozumitelné texty.</w:t>
            </w:r>
          </w:p>
          <w:p w:rsidR="001B6911" w:rsidRPr="001661B8" w:rsidRDefault="001B6911" w:rsidP="00E7344C">
            <w:pPr>
              <w:jc w:val="both"/>
            </w:pPr>
            <w:r w:rsidRPr="001661B8">
              <w:t>Možnosti individualizace a hodnocení rozvoje gramotnosti u dítěte mladšího školního věku.</w:t>
            </w:r>
          </w:p>
          <w:p w:rsidR="001B6911" w:rsidRPr="001661B8" w:rsidRDefault="001B6911" w:rsidP="00E7344C">
            <w:pPr>
              <w:jc w:val="both"/>
            </w:pPr>
            <w:r w:rsidRPr="001661B8">
              <w:t>Diagnostika projevů literární gramotnosti v primárním vzdělávání.</w:t>
            </w:r>
          </w:p>
          <w:p w:rsidR="001B6911" w:rsidRPr="001661B8" w:rsidRDefault="001B6911" w:rsidP="00E7344C">
            <w:pPr>
              <w:jc w:val="both"/>
            </w:pPr>
            <w:r w:rsidRPr="001661B8">
              <w:t xml:space="preserve">Metody tvůrčího psaní v primárním vzdělávání. </w:t>
            </w:r>
          </w:p>
          <w:p w:rsidR="001B6911" w:rsidRPr="001661B8" w:rsidRDefault="001B6911" w:rsidP="00E7344C">
            <w:pPr>
              <w:jc w:val="both"/>
            </w:pPr>
            <w:r w:rsidRPr="001661B8">
              <w:t>Spontánní písemná produkce dítěte mladšího školního věku.</w:t>
            </w:r>
          </w:p>
          <w:p w:rsidR="001B6911" w:rsidRPr="001661B8" w:rsidRDefault="001B6911" w:rsidP="00E7344C">
            <w:pPr>
              <w:jc w:val="both"/>
            </w:pPr>
            <w:r w:rsidRPr="001661B8">
              <w:t>Narativní schopnosti.</w:t>
            </w:r>
          </w:p>
          <w:p w:rsidR="001B6911" w:rsidRPr="001661B8" w:rsidRDefault="001B6911" w:rsidP="00E7344C">
            <w:pPr>
              <w:jc w:val="both"/>
            </w:pPr>
            <w:r w:rsidRPr="001661B8">
              <w:t>Komunikační výchova dítěte v primárním vzdělávání.</w:t>
            </w:r>
          </w:p>
          <w:p w:rsidR="001B6911" w:rsidRPr="001661B8" w:rsidRDefault="00B01804" w:rsidP="00E7344C">
            <w:pPr>
              <w:jc w:val="both"/>
            </w:pPr>
            <w:r>
              <w:t>Utváření postojů k literatuře.</w:t>
            </w:r>
          </w:p>
          <w:p w:rsidR="00DC193A" w:rsidRPr="001661B8" w:rsidRDefault="00DC193A" w:rsidP="00E7344C">
            <w:pPr>
              <w:jc w:val="both"/>
            </w:pPr>
          </w:p>
        </w:tc>
      </w:tr>
      <w:tr w:rsidR="001B6911" w:rsidRPr="001661B8" w:rsidTr="00E7344C">
        <w:trPr>
          <w:trHeight w:val="265"/>
          <w:jc w:val="center"/>
        </w:trPr>
        <w:tc>
          <w:tcPr>
            <w:tcW w:w="4028" w:type="dxa"/>
            <w:gridSpan w:val="2"/>
            <w:tcBorders>
              <w:top w:val="nil"/>
            </w:tcBorders>
            <w:shd w:val="clear" w:color="auto" w:fill="F7CAAC"/>
          </w:tcPr>
          <w:p w:rsidR="001B6911" w:rsidRPr="001661B8" w:rsidRDefault="001B6911" w:rsidP="00E7344C">
            <w:pPr>
              <w:jc w:val="both"/>
            </w:pPr>
            <w:r w:rsidRPr="001661B8">
              <w:rPr>
                <w:b/>
              </w:rPr>
              <w:t>Studijní literatura a studijní pomůcky</w:t>
            </w:r>
          </w:p>
        </w:tc>
        <w:tc>
          <w:tcPr>
            <w:tcW w:w="6179" w:type="dxa"/>
            <w:gridSpan w:val="7"/>
            <w:tcBorders>
              <w:top w:val="nil"/>
              <w:bottom w:val="nil"/>
            </w:tcBorders>
          </w:tcPr>
          <w:p w:rsidR="001B6911" w:rsidRPr="001661B8" w:rsidRDefault="001B6911" w:rsidP="00E7344C">
            <w:pPr>
              <w:jc w:val="both"/>
            </w:pPr>
          </w:p>
        </w:tc>
      </w:tr>
      <w:tr w:rsidR="001B6911" w:rsidRPr="001661B8" w:rsidTr="009060CD">
        <w:trPr>
          <w:trHeight w:val="1497"/>
          <w:jc w:val="center"/>
        </w:trPr>
        <w:tc>
          <w:tcPr>
            <w:tcW w:w="10207" w:type="dxa"/>
            <w:gridSpan w:val="9"/>
            <w:tcBorders>
              <w:top w:val="nil"/>
            </w:tcBorders>
          </w:tcPr>
          <w:p w:rsidR="001B6911" w:rsidRPr="001661B8" w:rsidRDefault="001B6911" w:rsidP="00E7344C">
            <w:pPr>
              <w:jc w:val="both"/>
              <w:rPr>
                <w:b/>
              </w:rPr>
            </w:pPr>
          </w:p>
          <w:p w:rsidR="001B6911" w:rsidRPr="001661B8" w:rsidRDefault="001B6911" w:rsidP="00E7344C">
            <w:pPr>
              <w:jc w:val="both"/>
              <w:rPr>
                <w:b/>
              </w:rPr>
            </w:pPr>
            <w:r w:rsidRPr="001661B8">
              <w:rPr>
                <w:b/>
              </w:rPr>
              <w:t xml:space="preserve">Povinná literatura: </w:t>
            </w:r>
          </w:p>
          <w:p w:rsidR="001B6911" w:rsidRPr="001661B8" w:rsidRDefault="001B6911" w:rsidP="00E7344C">
            <w:pPr>
              <w:jc w:val="both"/>
            </w:pPr>
            <w:r w:rsidRPr="001661B8">
              <w:t xml:space="preserve">Gavora, P., &amp; Zápotočná, O. (2003). </w:t>
            </w:r>
            <w:r w:rsidRPr="001661B8">
              <w:rPr>
                <w:i/>
              </w:rPr>
              <w:t>Gramotnos</w:t>
            </w:r>
            <w:r w:rsidR="0041313D" w:rsidRPr="001661B8">
              <w:rPr>
                <w:i/>
              </w:rPr>
              <w:t>ť</w:t>
            </w:r>
            <w:r w:rsidRPr="001661B8">
              <w:rPr>
                <w:i/>
              </w:rPr>
              <w:t>: Vývin a možnosti jej didaktického usmerňovania.</w:t>
            </w:r>
            <w:r w:rsidRPr="001661B8">
              <w:t xml:space="preserve"> Bratislava: Univerzita Komenského. </w:t>
            </w:r>
          </w:p>
          <w:p w:rsidR="001B6911" w:rsidRPr="001661B8" w:rsidRDefault="001B6911" w:rsidP="00E7344C">
            <w:pPr>
              <w:jc w:val="both"/>
            </w:pPr>
            <w:r w:rsidRPr="001661B8">
              <w:t xml:space="preserve">Krůželová, M. (2014). </w:t>
            </w:r>
            <w:r w:rsidRPr="001661B8">
              <w:rPr>
                <w:i/>
              </w:rPr>
              <w:t xml:space="preserve">Máme rádi sloh. </w:t>
            </w:r>
            <w:r w:rsidRPr="001661B8">
              <w:t>Praha: Portál.</w:t>
            </w:r>
          </w:p>
          <w:p w:rsidR="00007A2F" w:rsidRPr="001661B8" w:rsidRDefault="00007A2F" w:rsidP="00E7344C">
            <w:pPr>
              <w:jc w:val="both"/>
            </w:pPr>
            <w:r w:rsidRPr="001661B8">
              <w:t xml:space="preserve">Petrová, Z. (2017). Naratívne schopnosti. In </w:t>
            </w:r>
            <w:r w:rsidRPr="001661B8">
              <w:rPr>
                <w:i/>
              </w:rPr>
              <w:t>O. Zápotočná a Z. Petrová (Eds.), Raná jazyková gramotnosť detí zo socio-ekonomicky znevýhodňujúceho prostredia</w:t>
            </w:r>
            <w:r w:rsidRPr="001661B8">
              <w:t>. Trnava: Typi Universitatis Tyrnaviensis, VEDA.</w:t>
            </w:r>
          </w:p>
          <w:p w:rsidR="001B6911" w:rsidRPr="001661B8" w:rsidRDefault="001B6911" w:rsidP="00E7344C">
            <w:pPr>
              <w:jc w:val="both"/>
            </w:pPr>
            <w:r w:rsidRPr="001661B8">
              <w:t xml:space="preserve">Sýkorová, P. (2013). Literární gramotnost jako podoblast gramotnosti čtenářské. In </w:t>
            </w:r>
            <w:r w:rsidRPr="001661B8">
              <w:rPr>
                <w:i/>
              </w:rPr>
              <w:t>Sborník příspěvků Mezinárodní Masarykovy konference pro doktorandy a mladé vědecké pracovníky 2013</w:t>
            </w:r>
            <w:r w:rsidRPr="001661B8">
              <w:t>. Hradec Králové: Magnanimitas.</w:t>
            </w:r>
          </w:p>
          <w:p w:rsidR="001B6911" w:rsidRPr="001661B8" w:rsidRDefault="001B6911" w:rsidP="00E7344C">
            <w:pPr>
              <w:jc w:val="both"/>
            </w:pPr>
            <w:r w:rsidRPr="001661B8">
              <w:t xml:space="preserve">Vykoukalová, V., &amp; Wildová, R. (2013). </w:t>
            </w:r>
            <w:r w:rsidRPr="001661B8">
              <w:rPr>
                <w:i/>
              </w:rPr>
              <w:t>Čtenářská gramotnost žáků 1. stupně a možnosti jejího rozvoje.</w:t>
            </w:r>
            <w:r w:rsidRPr="001661B8">
              <w:t xml:space="preserve"> Praha: Univerzita Karlova.</w:t>
            </w:r>
          </w:p>
          <w:p w:rsidR="001B6911" w:rsidRPr="001661B8" w:rsidRDefault="001B6911" w:rsidP="00E7344C">
            <w:pPr>
              <w:jc w:val="both"/>
            </w:pPr>
            <w:r w:rsidRPr="001661B8">
              <w:t xml:space="preserve">Zápotočná, O. (2012). </w:t>
            </w:r>
            <w:r w:rsidRPr="001661B8">
              <w:rPr>
                <w:i/>
              </w:rPr>
              <w:t>Čitateľská gramotnosť a jej rozvoj v primárnom vzdelávaní: teoretické východiská a didaktické realizácie.</w:t>
            </w:r>
            <w:r w:rsidRPr="001661B8">
              <w:t xml:space="preserve"> Bratislava: Veda.</w:t>
            </w:r>
          </w:p>
          <w:p w:rsidR="00235A60" w:rsidRPr="001661B8" w:rsidRDefault="00235A60" w:rsidP="00E7344C">
            <w:pPr>
              <w:jc w:val="both"/>
            </w:pPr>
          </w:p>
          <w:p w:rsidR="001B6911" w:rsidRPr="001661B8" w:rsidRDefault="001B6911" w:rsidP="00E7344C">
            <w:pPr>
              <w:jc w:val="both"/>
              <w:rPr>
                <w:b/>
              </w:rPr>
            </w:pPr>
            <w:r w:rsidRPr="001661B8">
              <w:rPr>
                <w:b/>
              </w:rPr>
              <w:t xml:space="preserve">Doporučená literatura: </w:t>
            </w:r>
          </w:p>
          <w:p w:rsidR="001B6911" w:rsidRPr="001661B8" w:rsidRDefault="001B6911" w:rsidP="00E7344C">
            <w:pPr>
              <w:jc w:val="both"/>
            </w:pPr>
            <w:r w:rsidRPr="001661B8">
              <w:t xml:space="preserve">Fišer, Z. (2001). </w:t>
            </w:r>
            <w:r w:rsidRPr="001661B8">
              <w:rPr>
                <w:i/>
              </w:rPr>
              <w:t>Tvůrčí psaní. Malá učebnice technik tvůrčího psaní.</w:t>
            </w:r>
            <w:r w:rsidRPr="001661B8">
              <w:t xml:space="preserve"> Brno: Paido. </w:t>
            </w:r>
          </w:p>
          <w:p w:rsidR="001B6911" w:rsidRPr="001661B8" w:rsidRDefault="001B6911" w:rsidP="00E7344C">
            <w:pPr>
              <w:jc w:val="both"/>
            </w:pPr>
            <w:r w:rsidRPr="001661B8">
              <w:t xml:space="preserve">Hájková, E. (2008). </w:t>
            </w:r>
            <w:r w:rsidRPr="001661B8">
              <w:rPr>
                <w:i/>
              </w:rPr>
              <w:t>Komunikační činnosti a jejich cíle. (Z hlediska vyučování mateřskému jazyku na 1. stupni základních škol.)</w:t>
            </w:r>
            <w:r w:rsidRPr="001661B8">
              <w:t xml:space="preserve"> Praha: UK, Pedagogická fakulta.</w:t>
            </w:r>
          </w:p>
          <w:p w:rsidR="001B6911" w:rsidRPr="001661B8" w:rsidRDefault="001B6911" w:rsidP="00E7344C">
            <w:pPr>
              <w:jc w:val="both"/>
            </w:pPr>
            <w:r w:rsidRPr="001661B8">
              <w:t xml:space="preserve">Zápotočná, O. (2001). Rozvoj počiatočnej literárnej gramotnosti. In: Kolláriková, Z., &amp; Pupala, B. (Eds.). (2001). </w:t>
            </w:r>
            <w:r w:rsidRPr="001661B8">
              <w:rPr>
                <w:i/>
              </w:rPr>
              <w:t>Předškolní a primární pedagogika / Preškolská a elementárna pedagogika</w:t>
            </w:r>
            <w:r w:rsidRPr="001661B8">
              <w:t>. Praha: Portál.</w:t>
            </w:r>
          </w:p>
          <w:p w:rsidR="00F67C84" w:rsidRPr="001661B8" w:rsidRDefault="00F67C84" w:rsidP="00E7344C">
            <w:pPr>
              <w:jc w:val="both"/>
            </w:pPr>
          </w:p>
        </w:tc>
      </w:tr>
      <w:tr w:rsidR="001B6911" w:rsidRPr="001661B8" w:rsidTr="009060CD">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rsidR="001B6911" w:rsidRPr="001661B8" w:rsidRDefault="001B6911" w:rsidP="00E7344C">
            <w:pPr>
              <w:jc w:val="center"/>
              <w:rPr>
                <w:b/>
              </w:rPr>
            </w:pPr>
            <w:r w:rsidRPr="001661B8">
              <w:rPr>
                <w:b/>
              </w:rPr>
              <w:t>Informace ke kombinované nebo distanční formě</w:t>
            </w:r>
          </w:p>
        </w:tc>
      </w:tr>
      <w:tr w:rsidR="001B6911" w:rsidRPr="001661B8" w:rsidTr="009060CD">
        <w:trPr>
          <w:jc w:val="center"/>
        </w:trPr>
        <w:tc>
          <w:tcPr>
            <w:tcW w:w="5174" w:type="dxa"/>
            <w:gridSpan w:val="3"/>
            <w:tcBorders>
              <w:top w:val="single" w:sz="2" w:space="0" w:color="auto"/>
            </w:tcBorders>
            <w:shd w:val="clear" w:color="auto" w:fill="F7CAAC"/>
          </w:tcPr>
          <w:p w:rsidR="001B6911" w:rsidRPr="001661B8" w:rsidRDefault="001B6911" w:rsidP="00E7344C">
            <w:pPr>
              <w:jc w:val="both"/>
            </w:pPr>
            <w:r w:rsidRPr="001661B8">
              <w:rPr>
                <w:b/>
              </w:rPr>
              <w:t>Rozsah konzultací (soustředění)</w:t>
            </w:r>
          </w:p>
        </w:tc>
        <w:tc>
          <w:tcPr>
            <w:tcW w:w="889" w:type="dxa"/>
            <w:gridSpan w:val="2"/>
            <w:tcBorders>
              <w:top w:val="single" w:sz="2" w:space="0" w:color="auto"/>
            </w:tcBorders>
          </w:tcPr>
          <w:p w:rsidR="001B6911" w:rsidRPr="001661B8" w:rsidRDefault="001B6911" w:rsidP="00E7344C">
            <w:pPr>
              <w:jc w:val="both"/>
            </w:pPr>
          </w:p>
        </w:tc>
        <w:tc>
          <w:tcPr>
            <w:tcW w:w="4144" w:type="dxa"/>
            <w:gridSpan w:val="4"/>
            <w:tcBorders>
              <w:top w:val="single" w:sz="2" w:space="0" w:color="auto"/>
            </w:tcBorders>
            <w:shd w:val="clear" w:color="auto" w:fill="F7CAAC"/>
          </w:tcPr>
          <w:p w:rsidR="001B6911" w:rsidRPr="001661B8" w:rsidRDefault="001B6911" w:rsidP="00E7344C">
            <w:pPr>
              <w:jc w:val="both"/>
              <w:rPr>
                <w:b/>
              </w:rPr>
            </w:pPr>
            <w:r w:rsidRPr="001661B8">
              <w:rPr>
                <w:b/>
              </w:rPr>
              <w:t xml:space="preserve">hodin </w:t>
            </w:r>
          </w:p>
        </w:tc>
      </w:tr>
      <w:tr w:rsidR="001B6911" w:rsidRPr="001661B8" w:rsidTr="009060CD">
        <w:trPr>
          <w:jc w:val="center"/>
        </w:trPr>
        <w:tc>
          <w:tcPr>
            <w:tcW w:w="10207" w:type="dxa"/>
            <w:gridSpan w:val="9"/>
            <w:shd w:val="clear" w:color="auto" w:fill="F7CAAC"/>
          </w:tcPr>
          <w:p w:rsidR="001B6911" w:rsidRPr="001661B8" w:rsidRDefault="001B6911" w:rsidP="00E7344C">
            <w:pPr>
              <w:jc w:val="both"/>
              <w:rPr>
                <w:b/>
              </w:rPr>
            </w:pPr>
            <w:r w:rsidRPr="001661B8">
              <w:rPr>
                <w:b/>
              </w:rPr>
              <w:t>Informace o způsobu kontaktu s</w:t>
            </w:r>
            <w:r w:rsidR="00437380" w:rsidRPr="001661B8">
              <w:rPr>
                <w:b/>
              </w:rPr>
              <w:t> </w:t>
            </w:r>
            <w:r w:rsidRPr="001661B8">
              <w:rPr>
                <w:b/>
              </w:rPr>
              <w:t>vyučujícím</w:t>
            </w:r>
          </w:p>
        </w:tc>
      </w:tr>
      <w:tr w:rsidR="001B6911" w:rsidRPr="001661B8" w:rsidTr="009060CD">
        <w:trPr>
          <w:trHeight w:val="268"/>
          <w:jc w:val="center"/>
        </w:trPr>
        <w:tc>
          <w:tcPr>
            <w:tcW w:w="10207" w:type="dxa"/>
            <w:gridSpan w:val="9"/>
          </w:tcPr>
          <w:p w:rsidR="009060CD" w:rsidRPr="001661B8" w:rsidRDefault="009060CD" w:rsidP="00E7344C">
            <w:pPr>
              <w:jc w:val="both"/>
            </w:pPr>
          </w:p>
        </w:tc>
      </w:tr>
    </w:tbl>
    <w:p w:rsidR="00B01804"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54"/>
        <w:gridCol w:w="1642"/>
        <w:gridCol w:w="709"/>
        <w:gridCol w:w="506"/>
        <w:gridCol w:w="2155"/>
        <w:gridCol w:w="539"/>
        <w:gridCol w:w="628"/>
      </w:tblGrid>
      <w:tr w:rsidR="001B6911" w:rsidRPr="001661B8" w:rsidTr="009060C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1B6911" w:rsidRPr="001661B8" w:rsidRDefault="00F32C9A" w:rsidP="00E7344C">
            <w:pPr>
              <w:jc w:val="both"/>
              <w:rPr>
                <w:b/>
                <w:sz w:val="28"/>
                <w:szCs w:val="28"/>
              </w:rPr>
            </w:pPr>
            <w:r w:rsidRPr="001661B8">
              <w:br w:type="page"/>
            </w:r>
            <w:r w:rsidR="001B6911" w:rsidRPr="001661B8">
              <w:br w:type="page"/>
            </w:r>
            <w:r w:rsidR="001B6911" w:rsidRPr="001661B8">
              <w:rPr>
                <w:b/>
                <w:sz w:val="28"/>
                <w:szCs w:val="28"/>
              </w:rPr>
              <w:t>B-III – Charakteristika studijního předmětu</w:t>
            </w:r>
          </w:p>
        </w:tc>
      </w:tr>
      <w:tr w:rsidR="001B6911" w:rsidRPr="001661B8" w:rsidTr="00E7344C">
        <w:trPr>
          <w:jc w:val="center"/>
        </w:trPr>
        <w:tc>
          <w:tcPr>
            <w:tcW w:w="3474" w:type="dxa"/>
            <w:tcBorders>
              <w:top w:val="double" w:sz="4" w:space="0" w:color="auto"/>
            </w:tcBorders>
            <w:shd w:val="clear" w:color="auto" w:fill="F7CAAC"/>
          </w:tcPr>
          <w:p w:rsidR="001B6911" w:rsidRPr="001661B8" w:rsidRDefault="001B6911" w:rsidP="00E7344C">
            <w:pPr>
              <w:jc w:val="both"/>
              <w:rPr>
                <w:b/>
              </w:rPr>
            </w:pPr>
            <w:r w:rsidRPr="001661B8">
              <w:rPr>
                <w:b/>
              </w:rPr>
              <w:t>Název studijního předmětu</w:t>
            </w:r>
          </w:p>
        </w:tc>
        <w:tc>
          <w:tcPr>
            <w:tcW w:w="6733" w:type="dxa"/>
            <w:gridSpan w:val="7"/>
            <w:tcBorders>
              <w:top w:val="double" w:sz="4" w:space="0" w:color="auto"/>
            </w:tcBorders>
          </w:tcPr>
          <w:p w:rsidR="001B6911" w:rsidRPr="001661B8" w:rsidRDefault="001B6911" w:rsidP="00E7344C">
            <w:pPr>
              <w:jc w:val="both"/>
            </w:pPr>
            <w:r w:rsidRPr="001661B8">
              <w:t>Hudební vyjadřovací prostředky</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Typ předmětu</w:t>
            </w:r>
          </w:p>
        </w:tc>
        <w:tc>
          <w:tcPr>
            <w:tcW w:w="3411" w:type="dxa"/>
            <w:gridSpan w:val="4"/>
          </w:tcPr>
          <w:p w:rsidR="001B6911" w:rsidRPr="001661B8" w:rsidRDefault="001B6911" w:rsidP="00E7344C">
            <w:pPr>
              <w:jc w:val="both"/>
            </w:pPr>
            <w:r w:rsidRPr="001661B8">
              <w:t>povinný, PZ</w:t>
            </w:r>
          </w:p>
        </w:tc>
        <w:tc>
          <w:tcPr>
            <w:tcW w:w="2694" w:type="dxa"/>
            <w:gridSpan w:val="2"/>
            <w:shd w:val="clear" w:color="auto" w:fill="F7CAAC"/>
          </w:tcPr>
          <w:p w:rsidR="001B6911" w:rsidRPr="001661B8" w:rsidRDefault="001B6911" w:rsidP="00E7344C">
            <w:pPr>
              <w:jc w:val="both"/>
            </w:pPr>
            <w:r w:rsidRPr="001661B8">
              <w:rPr>
                <w:b/>
              </w:rPr>
              <w:t>doporučený ročník / semestr</w:t>
            </w:r>
          </w:p>
        </w:tc>
        <w:tc>
          <w:tcPr>
            <w:tcW w:w="628" w:type="dxa"/>
          </w:tcPr>
          <w:p w:rsidR="001B6911" w:rsidRPr="001661B8" w:rsidRDefault="001B6911" w:rsidP="00E7344C">
            <w:pPr>
              <w:jc w:val="both"/>
            </w:pPr>
            <w:r w:rsidRPr="001661B8">
              <w:t>2/ZS</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Rozsah studijního předmětu</w:t>
            </w:r>
          </w:p>
        </w:tc>
        <w:tc>
          <w:tcPr>
            <w:tcW w:w="2196" w:type="dxa"/>
            <w:gridSpan w:val="2"/>
          </w:tcPr>
          <w:p w:rsidR="001B6911" w:rsidRPr="001661B8" w:rsidRDefault="001B6911" w:rsidP="00E7344C">
            <w:pPr>
              <w:jc w:val="both"/>
            </w:pPr>
            <w:r w:rsidRPr="001661B8">
              <w:t>14p+14s</w:t>
            </w:r>
          </w:p>
        </w:tc>
        <w:tc>
          <w:tcPr>
            <w:tcW w:w="709" w:type="dxa"/>
            <w:shd w:val="clear" w:color="auto" w:fill="F7CAAC"/>
          </w:tcPr>
          <w:p w:rsidR="001B6911" w:rsidRPr="001661B8" w:rsidRDefault="001B6911" w:rsidP="00E7344C">
            <w:pPr>
              <w:jc w:val="both"/>
              <w:rPr>
                <w:b/>
              </w:rPr>
            </w:pPr>
            <w:r w:rsidRPr="001661B8">
              <w:rPr>
                <w:b/>
              </w:rPr>
              <w:t xml:space="preserve">hod. </w:t>
            </w:r>
          </w:p>
        </w:tc>
        <w:tc>
          <w:tcPr>
            <w:tcW w:w="506" w:type="dxa"/>
          </w:tcPr>
          <w:p w:rsidR="001B6911" w:rsidRPr="001661B8" w:rsidRDefault="001B6911" w:rsidP="00E7344C">
            <w:pPr>
              <w:jc w:val="both"/>
            </w:pPr>
            <w:r w:rsidRPr="001661B8">
              <w:t>28</w:t>
            </w:r>
          </w:p>
        </w:tc>
        <w:tc>
          <w:tcPr>
            <w:tcW w:w="2155" w:type="dxa"/>
            <w:shd w:val="clear" w:color="auto" w:fill="F7CAAC"/>
          </w:tcPr>
          <w:p w:rsidR="001B6911" w:rsidRPr="001661B8" w:rsidRDefault="001B6911" w:rsidP="00E7344C">
            <w:pPr>
              <w:jc w:val="both"/>
              <w:rPr>
                <w:b/>
              </w:rPr>
            </w:pPr>
            <w:r w:rsidRPr="001661B8">
              <w:rPr>
                <w:b/>
              </w:rPr>
              <w:t>kreditů</w:t>
            </w:r>
          </w:p>
        </w:tc>
        <w:tc>
          <w:tcPr>
            <w:tcW w:w="1167" w:type="dxa"/>
            <w:gridSpan w:val="2"/>
          </w:tcPr>
          <w:p w:rsidR="001B6911" w:rsidRPr="001661B8" w:rsidRDefault="001B6911" w:rsidP="00E7344C">
            <w:pPr>
              <w:jc w:val="both"/>
            </w:pPr>
            <w:r w:rsidRPr="001661B8">
              <w:t>2</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Prerekvizity, korekvizity, ekvivalence</w:t>
            </w:r>
          </w:p>
        </w:tc>
        <w:tc>
          <w:tcPr>
            <w:tcW w:w="6733" w:type="dxa"/>
            <w:gridSpan w:val="7"/>
          </w:tcPr>
          <w:p w:rsidR="001B6911" w:rsidRPr="001661B8" w:rsidRDefault="001B6911" w:rsidP="00E7344C">
            <w:pPr>
              <w:jc w:val="both"/>
            </w:pP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Způsob ověření studijních výsledků</w:t>
            </w:r>
          </w:p>
        </w:tc>
        <w:tc>
          <w:tcPr>
            <w:tcW w:w="3411" w:type="dxa"/>
            <w:gridSpan w:val="4"/>
          </w:tcPr>
          <w:p w:rsidR="001B6911" w:rsidRPr="001661B8" w:rsidRDefault="001B6911" w:rsidP="00E7344C">
            <w:pPr>
              <w:jc w:val="both"/>
            </w:pPr>
            <w:r w:rsidRPr="001661B8">
              <w:t>klasifikovaný zápočet</w:t>
            </w:r>
          </w:p>
        </w:tc>
        <w:tc>
          <w:tcPr>
            <w:tcW w:w="2155" w:type="dxa"/>
            <w:shd w:val="clear" w:color="auto" w:fill="F7CAAC"/>
          </w:tcPr>
          <w:p w:rsidR="001B6911" w:rsidRPr="001661B8" w:rsidRDefault="001B6911" w:rsidP="00E7344C">
            <w:pPr>
              <w:jc w:val="both"/>
              <w:rPr>
                <w:b/>
              </w:rPr>
            </w:pPr>
            <w:r w:rsidRPr="001661B8">
              <w:rPr>
                <w:b/>
              </w:rPr>
              <w:t>Forma výuky</w:t>
            </w:r>
          </w:p>
        </w:tc>
        <w:tc>
          <w:tcPr>
            <w:tcW w:w="1167" w:type="dxa"/>
            <w:gridSpan w:val="2"/>
          </w:tcPr>
          <w:p w:rsidR="001B6911" w:rsidRPr="001661B8" w:rsidRDefault="001B6911" w:rsidP="00E7344C">
            <w:pPr>
              <w:jc w:val="both"/>
            </w:pPr>
            <w:r w:rsidRPr="001661B8">
              <w:t>přednáška cvičení</w:t>
            </w:r>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Forma způsobu ověření studijních výsledků a další požadavky na studenta</w:t>
            </w:r>
          </w:p>
        </w:tc>
        <w:tc>
          <w:tcPr>
            <w:tcW w:w="6733" w:type="dxa"/>
            <w:gridSpan w:val="7"/>
            <w:tcBorders>
              <w:bottom w:val="nil"/>
            </w:tcBorders>
          </w:tcPr>
          <w:p w:rsidR="001B6911" w:rsidRPr="001661B8" w:rsidRDefault="001B6911" w:rsidP="00E7344C">
            <w:pPr>
              <w:jc w:val="both"/>
            </w:pPr>
            <w:r w:rsidRPr="001661B8">
              <w:t>Aktivní účast na seminářích a vypracování portfolia hudebních vyjadřovacích prostředků.</w:t>
            </w:r>
          </w:p>
        </w:tc>
      </w:tr>
      <w:tr w:rsidR="001B6911" w:rsidRPr="001661B8" w:rsidTr="009060CD">
        <w:trPr>
          <w:trHeight w:val="61"/>
          <w:jc w:val="center"/>
        </w:trPr>
        <w:tc>
          <w:tcPr>
            <w:tcW w:w="10207" w:type="dxa"/>
            <w:gridSpan w:val="8"/>
            <w:tcBorders>
              <w:top w:val="nil"/>
            </w:tcBorders>
          </w:tcPr>
          <w:p w:rsidR="001B6911" w:rsidRPr="001661B8" w:rsidRDefault="001B6911" w:rsidP="00E7344C">
            <w:pPr>
              <w:jc w:val="both"/>
            </w:pPr>
          </w:p>
        </w:tc>
      </w:tr>
      <w:tr w:rsidR="001B6911" w:rsidRPr="001661B8" w:rsidTr="00E7344C">
        <w:trPr>
          <w:trHeight w:val="197"/>
          <w:jc w:val="center"/>
        </w:trPr>
        <w:tc>
          <w:tcPr>
            <w:tcW w:w="3474" w:type="dxa"/>
            <w:tcBorders>
              <w:top w:val="nil"/>
            </w:tcBorders>
            <w:shd w:val="clear" w:color="auto" w:fill="F7CAAC"/>
          </w:tcPr>
          <w:p w:rsidR="001B6911" w:rsidRPr="001661B8" w:rsidRDefault="001B6911" w:rsidP="00E7344C">
            <w:pPr>
              <w:jc w:val="both"/>
              <w:rPr>
                <w:b/>
              </w:rPr>
            </w:pPr>
            <w:r w:rsidRPr="001661B8">
              <w:rPr>
                <w:b/>
              </w:rPr>
              <w:t>Garant předmětu</w:t>
            </w:r>
          </w:p>
        </w:tc>
        <w:tc>
          <w:tcPr>
            <w:tcW w:w="6733" w:type="dxa"/>
            <w:gridSpan w:val="7"/>
            <w:tcBorders>
              <w:top w:val="nil"/>
            </w:tcBorders>
          </w:tcPr>
          <w:p w:rsidR="001B6911" w:rsidRPr="001661B8" w:rsidRDefault="00AA59E0" w:rsidP="00E7344C">
            <w:r w:rsidRPr="001661B8">
              <w:t xml:space="preserve">Mgr. Libuše </w:t>
            </w:r>
            <w:r w:rsidR="00C80CD3" w:rsidRPr="001661B8">
              <w:t>Jelénková</w:t>
            </w:r>
            <w:r w:rsidR="001B6911" w:rsidRPr="001661B8">
              <w:t xml:space="preserve">, Ph.D. </w:t>
            </w:r>
          </w:p>
          <w:p w:rsidR="001B6911" w:rsidRPr="001661B8" w:rsidRDefault="001B6911" w:rsidP="00E7344C"/>
        </w:tc>
      </w:tr>
      <w:tr w:rsidR="001B6911" w:rsidRPr="001661B8" w:rsidTr="00E7344C">
        <w:trPr>
          <w:trHeight w:val="543"/>
          <w:jc w:val="center"/>
        </w:trPr>
        <w:tc>
          <w:tcPr>
            <w:tcW w:w="3474" w:type="dxa"/>
            <w:tcBorders>
              <w:top w:val="nil"/>
            </w:tcBorders>
            <w:shd w:val="clear" w:color="auto" w:fill="F7CAAC"/>
          </w:tcPr>
          <w:p w:rsidR="001B6911" w:rsidRPr="001661B8" w:rsidRDefault="001B6911" w:rsidP="00E7344C">
            <w:pPr>
              <w:jc w:val="both"/>
              <w:rPr>
                <w:b/>
              </w:rPr>
            </w:pPr>
            <w:r w:rsidRPr="001661B8">
              <w:rPr>
                <w:b/>
              </w:rPr>
              <w:t>Zapojení garanta do výuky předmětu</w:t>
            </w:r>
          </w:p>
        </w:tc>
        <w:tc>
          <w:tcPr>
            <w:tcW w:w="6733" w:type="dxa"/>
            <w:gridSpan w:val="7"/>
            <w:tcBorders>
              <w:top w:val="nil"/>
            </w:tcBorders>
          </w:tcPr>
          <w:p w:rsidR="001B6911" w:rsidRPr="001661B8" w:rsidRDefault="004B6344" w:rsidP="00E7344C">
            <w:pPr>
              <w:jc w:val="both"/>
            </w:pPr>
            <w:r w:rsidRPr="001661B8">
              <w:t>p</w:t>
            </w:r>
            <w:r w:rsidR="001B6911" w:rsidRPr="001661B8">
              <w:t>řednášející</w:t>
            </w:r>
          </w:p>
        </w:tc>
      </w:tr>
      <w:tr w:rsidR="001B6911" w:rsidRPr="001661B8" w:rsidTr="00E7344C">
        <w:trPr>
          <w:trHeight w:val="172"/>
          <w:jc w:val="center"/>
        </w:trPr>
        <w:tc>
          <w:tcPr>
            <w:tcW w:w="3474" w:type="dxa"/>
            <w:shd w:val="clear" w:color="auto" w:fill="F7CAAC"/>
          </w:tcPr>
          <w:p w:rsidR="001B6911" w:rsidRPr="001661B8" w:rsidRDefault="001B6911" w:rsidP="00E7344C">
            <w:pPr>
              <w:jc w:val="both"/>
              <w:rPr>
                <w:b/>
              </w:rPr>
            </w:pPr>
            <w:r w:rsidRPr="001661B8">
              <w:rPr>
                <w:b/>
              </w:rPr>
              <w:t>Vyučující</w:t>
            </w:r>
          </w:p>
        </w:tc>
        <w:tc>
          <w:tcPr>
            <w:tcW w:w="6733" w:type="dxa"/>
            <w:gridSpan w:val="7"/>
            <w:tcBorders>
              <w:bottom w:val="nil"/>
            </w:tcBorders>
            <w:shd w:val="clear" w:color="auto" w:fill="auto"/>
          </w:tcPr>
          <w:p w:rsidR="001B6911" w:rsidRPr="001661B8" w:rsidRDefault="00AA59E0" w:rsidP="00E7344C">
            <w:r w:rsidRPr="001661B8">
              <w:t xml:space="preserve">Mgr. Libuše </w:t>
            </w:r>
            <w:r w:rsidR="00C80CD3" w:rsidRPr="001661B8">
              <w:t>Jelénková</w:t>
            </w:r>
            <w:r w:rsidR="001B6911" w:rsidRPr="001661B8">
              <w:t xml:space="preserve">, Ph.D. (50%), </w:t>
            </w:r>
            <w:del w:id="903" w:author="Hana Navrátilová" w:date="2019-09-24T11:10:00Z">
              <w:r w:rsidR="001B6911" w:rsidRPr="001661B8">
                <w:delText>Mgr</w:delText>
              </w:r>
            </w:del>
            <w:ins w:id="904" w:author="Hana Navrátilová" w:date="2019-09-24T11:10:00Z">
              <w:r w:rsidR="00A0175F" w:rsidRPr="001661B8">
                <w:t>PhDr</w:t>
              </w:r>
            </w:ins>
            <w:r w:rsidR="001B6911" w:rsidRPr="001661B8">
              <w:t>. Petra Trávníčková (50%)</w:t>
            </w:r>
          </w:p>
          <w:p w:rsidR="001B6911" w:rsidRPr="001661B8" w:rsidRDefault="001B6911" w:rsidP="00E7344C"/>
        </w:tc>
      </w:tr>
      <w:tr w:rsidR="001B6911" w:rsidRPr="001661B8" w:rsidTr="009060CD">
        <w:trPr>
          <w:trHeight w:val="261"/>
          <w:jc w:val="center"/>
        </w:trPr>
        <w:tc>
          <w:tcPr>
            <w:tcW w:w="10207" w:type="dxa"/>
            <w:gridSpan w:val="8"/>
            <w:tcBorders>
              <w:top w:val="nil"/>
            </w:tcBorders>
          </w:tcPr>
          <w:p w:rsidR="001B6911" w:rsidRPr="001661B8" w:rsidRDefault="007A338B" w:rsidP="00E7344C">
            <w:pPr>
              <w:jc w:val="both"/>
            </w:pPr>
            <w:ins w:id="905" w:author="Hana Navrátilová" w:date="2019-09-24T11:10:00Z">
              <w:r w:rsidRPr="001661B8">
                <w:t>Poznámka: Autorka Černá = Jelénková (vdaná)</w:t>
              </w:r>
            </w:ins>
          </w:p>
        </w:tc>
      </w:tr>
      <w:tr w:rsidR="001B6911" w:rsidRPr="001661B8" w:rsidTr="00E7344C">
        <w:trPr>
          <w:jc w:val="center"/>
        </w:trPr>
        <w:tc>
          <w:tcPr>
            <w:tcW w:w="3474" w:type="dxa"/>
            <w:shd w:val="clear" w:color="auto" w:fill="F7CAAC"/>
          </w:tcPr>
          <w:p w:rsidR="001B6911" w:rsidRPr="001661B8" w:rsidRDefault="001B6911" w:rsidP="00E7344C">
            <w:pPr>
              <w:jc w:val="both"/>
              <w:rPr>
                <w:b/>
              </w:rPr>
            </w:pPr>
            <w:r w:rsidRPr="001661B8">
              <w:rPr>
                <w:b/>
              </w:rPr>
              <w:t>Stručná anotace předmětu</w:t>
            </w:r>
          </w:p>
        </w:tc>
        <w:tc>
          <w:tcPr>
            <w:tcW w:w="6733" w:type="dxa"/>
            <w:gridSpan w:val="7"/>
            <w:tcBorders>
              <w:bottom w:val="nil"/>
            </w:tcBorders>
          </w:tcPr>
          <w:p w:rsidR="001B6911" w:rsidRPr="001661B8" w:rsidRDefault="001B6911" w:rsidP="00E7344C">
            <w:pPr>
              <w:jc w:val="both"/>
            </w:pPr>
          </w:p>
        </w:tc>
      </w:tr>
      <w:tr w:rsidR="001B6911" w:rsidRPr="001661B8" w:rsidTr="009060CD">
        <w:trPr>
          <w:trHeight w:val="3938"/>
          <w:jc w:val="center"/>
        </w:trPr>
        <w:tc>
          <w:tcPr>
            <w:tcW w:w="10207" w:type="dxa"/>
            <w:gridSpan w:val="8"/>
            <w:tcBorders>
              <w:top w:val="nil"/>
              <w:bottom w:val="single" w:sz="12" w:space="0" w:color="auto"/>
            </w:tcBorders>
          </w:tcPr>
          <w:p w:rsidR="001B6911" w:rsidRPr="001661B8" w:rsidRDefault="001B6911" w:rsidP="00E7344C">
            <w:pPr>
              <w:jc w:val="both"/>
            </w:pPr>
          </w:p>
          <w:p w:rsidR="001B6911" w:rsidRPr="001661B8" w:rsidRDefault="001B6911" w:rsidP="00E7344C">
            <w:pPr>
              <w:jc w:val="both"/>
            </w:pPr>
            <w:r w:rsidRPr="001661B8">
              <w:t>Činnosti hudebně pohybové a poslechové v primárním vzdělávání.</w:t>
            </w:r>
          </w:p>
          <w:p w:rsidR="001B6911" w:rsidRPr="001661B8" w:rsidRDefault="001B6911" w:rsidP="00E7344C">
            <w:pPr>
              <w:jc w:val="both"/>
            </w:pPr>
            <w:r w:rsidRPr="001661B8">
              <w:t xml:space="preserve">Rytmické, harmonické a tonální cítění žáka. </w:t>
            </w:r>
          </w:p>
          <w:p w:rsidR="001B6911" w:rsidRPr="001661B8" w:rsidRDefault="001B6911" w:rsidP="00E7344C">
            <w:pPr>
              <w:jc w:val="both"/>
            </w:pPr>
            <w:r w:rsidRPr="001661B8">
              <w:t xml:space="preserve">Elementární hudebně-pohybové prvky, hra na tělo, napodobovací hry, dirigování, Orffův instrumentář. </w:t>
            </w:r>
          </w:p>
          <w:p w:rsidR="001B6911" w:rsidRPr="001661B8" w:rsidRDefault="001B6911" w:rsidP="00E7344C">
            <w:pPr>
              <w:jc w:val="both"/>
            </w:pPr>
            <w:r w:rsidRPr="001661B8">
              <w:t xml:space="preserve">Postup při osvojování elementárních hudebně vyjadřovacích prostředků v propojení s činnostmi vokálními, instrumentálními, hudebně pohybovými. </w:t>
            </w:r>
          </w:p>
          <w:p w:rsidR="001B6911" w:rsidRPr="001661B8" w:rsidRDefault="001B6911" w:rsidP="00E7344C">
            <w:pPr>
              <w:jc w:val="both"/>
            </w:pPr>
            <w:r w:rsidRPr="001661B8">
              <w:t>Hudební tvořivost a její projevy, rozvoj hudební fantazie, představivosti a hudební paměti.</w:t>
            </w:r>
          </w:p>
          <w:p w:rsidR="001B6911" w:rsidRPr="001661B8" w:rsidRDefault="001B6911" w:rsidP="00E7344C">
            <w:pPr>
              <w:jc w:val="both"/>
            </w:pPr>
            <w:r w:rsidRPr="001661B8">
              <w:t>Improvizace rytmická, melodická a pohybová.</w:t>
            </w:r>
          </w:p>
          <w:p w:rsidR="001B6911" w:rsidRPr="001661B8" w:rsidRDefault="001B6911" w:rsidP="00E7344C">
            <w:pPr>
              <w:jc w:val="both"/>
            </w:pPr>
            <w:r w:rsidRPr="001661B8">
              <w:t>Percepční činnosti v primárním vzdělávání.</w:t>
            </w:r>
          </w:p>
          <w:p w:rsidR="001B6911" w:rsidRPr="001661B8" w:rsidRDefault="001B6911" w:rsidP="00E7344C">
            <w:pPr>
              <w:jc w:val="both"/>
            </w:pPr>
            <w:r w:rsidRPr="001661B8">
              <w:t>Hudebně naukové činnosti v primárním vzdělávání.</w:t>
            </w:r>
          </w:p>
          <w:p w:rsidR="001B6911" w:rsidRPr="001661B8" w:rsidRDefault="001B6911" w:rsidP="00E7344C">
            <w:pPr>
              <w:jc w:val="both"/>
            </w:pPr>
            <w:r w:rsidRPr="001661B8">
              <w:t>Hudební hra a její význam pro spontánní a přirozený projev žáka.</w:t>
            </w:r>
          </w:p>
          <w:p w:rsidR="001B6911" w:rsidRPr="001661B8" w:rsidRDefault="001B6911" w:rsidP="00E7344C">
            <w:pPr>
              <w:jc w:val="both"/>
            </w:pPr>
            <w:r w:rsidRPr="001661B8">
              <w:t>Práce s lidovou a umělou dětskou písní.</w:t>
            </w:r>
          </w:p>
          <w:p w:rsidR="001B6911" w:rsidRPr="001661B8" w:rsidRDefault="001B6911" w:rsidP="00E7344C">
            <w:pPr>
              <w:jc w:val="both"/>
            </w:pPr>
            <w:r w:rsidRPr="001661B8">
              <w:t>Dramatizace textu – využití rytmických a melodických nástrojů.</w:t>
            </w:r>
          </w:p>
          <w:p w:rsidR="001B6911" w:rsidRPr="001661B8" w:rsidRDefault="001B6911" w:rsidP="00E7344C">
            <w:pPr>
              <w:jc w:val="both"/>
            </w:pPr>
            <w:r w:rsidRPr="001661B8">
              <w:t>Hudební nástroje v propojení s hudebně pohybovou výchovou.</w:t>
            </w:r>
          </w:p>
          <w:p w:rsidR="001B6911" w:rsidRPr="001661B8" w:rsidRDefault="001B6911" w:rsidP="00E7344C">
            <w:pPr>
              <w:jc w:val="both"/>
            </w:pPr>
            <w:r w:rsidRPr="001661B8">
              <w:t>Netradiční pomůcky k hudebním hrám, hudební nástroje vyrobené žáky.</w:t>
            </w:r>
          </w:p>
          <w:p w:rsidR="001B6911" w:rsidRPr="001661B8" w:rsidRDefault="001B6911" w:rsidP="00E7344C">
            <w:pPr>
              <w:jc w:val="both"/>
            </w:pPr>
            <w:r w:rsidRPr="001661B8">
              <w:t>Analýza hudebních děl pro účely primárního vzdělávání.</w:t>
            </w:r>
          </w:p>
          <w:p w:rsidR="001B6911" w:rsidRPr="001661B8" w:rsidRDefault="001B6911" w:rsidP="00E7344C">
            <w:pPr>
              <w:jc w:val="both"/>
            </w:pPr>
          </w:p>
          <w:p w:rsidR="001B6911" w:rsidRPr="001661B8" w:rsidRDefault="001B6911" w:rsidP="00E7344C">
            <w:pPr>
              <w:jc w:val="both"/>
            </w:pPr>
          </w:p>
        </w:tc>
      </w:tr>
      <w:tr w:rsidR="001B6911" w:rsidRPr="001661B8" w:rsidTr="00E7344C">
        <w:trPr>
          <w:trHeight w:val="265"/>
          <w:jc w:val="center"/>
        </w:trPr>
        <w:tc>
          <w:tcPr>
            <w:tcW w:w="4028" w:type="dxa"/>
            <w:gridSpan w:val="2"/>
            <w:tcBorders>
              <w:top w:val="nil"/>
            </w:tcBorders>
            <w:shd w:val="clear" w:color="auto" w:fill="F7CAAC"/>
          </w:tcPr>
          <w:p w:rsidR="001B6911" w:rsidRPr="001661B8" w:rsidRDefault="001B6911" w:rsidP="00E7344C">
            <w:pPr>
              <w:jc w:val="both"/>
            </w:pPr>
            <w:r w:rsidRPr="001661B8">
              <w:rPr>
                <w:b/>
              </w:rPr>
              <w:t>Studijní literatura a studijní pomůcky</w:t>
            </w:r>
          </w:p>
        </w:tc>
        <w:tc>
          <w:tcPr>
            <w:tcW w:w="6179" w:type="dxa"/>
            <w:gridSpan w:val="6"/>
            <w:tcBorders>
              <w:top w:val="nil"/>
              <w:bottom w:val="nil"/>
            </w:tcBorders>
          </w:tcPr>
          <w:p w:rsidR="001B6911" w:rsidRPr="001661B8" w:rsidRDefault="001B6911" w:rsidP="00E7344C">
            <w:pPr>
              <w:jc w:val="both"/>
            </w:pPr>
          </w:p>
        </w:tc>
      </w:tr>
      <w:tr w:rsidR="001B6911" w:rsidRPr="001661B8" w:rsidTr="009060CD">
        <w:trPr>
          <w:trHeight w:val="1497"/>
          <w:jc w:val="center"/>
        </w:trPr>
        <w:tc>
          <w:tcPr>
            <w:tcW w:w="10207" w:type="dxa"/>
            <w:gridSpan w:val="8"/>
            <w:tcBorders>
              <w:top w:val="nil"/>
            </w:tcBorders>
          </w:tcPr>
          <w:p w:rsidR="001B6911" w:rsidRPr="001661B8" w:rsidRDefault="001B6911" w:rsidP="00E7344C">
            <w:pPr>
              <w:jc w:val="both"/>
            </w:pPr>
          </w:p>
          <w:p w:rsidR="001B6911" w:rsidRPr="001661B8" w:rsidRDefault="001B6911" w:rsidP="00E7344C">
            <w:pPr>
              <w:jc w:val="both"/>
              <w:rPr>
                <w:b/>
                <w:bCs/>
              </w:rPr>
            </w:pPr>
            <w:r w:rsidRPr="001661B8">
              <w:rPr>
                <w:b/>
                <w:bCs/>
              </w:rPr>
              <w:t>Povinná literatura:</w:t>
            </w:r>
          </w:p>
          <w:p w:rsidR="00007A2F" w:rsidRPr="001661B8" w:rsidRDefault="00007A2F" w:rsidP="00E7344C">
            <w:pPr>
              <w:jc w:val="both"/>
            </w:pPr>
            <w:r w:rsidRPr="001661B8">
              <w:t xml:space="preserve">Černá, L. (2016). Klíčová kompetence s kulturními, uměleckými či estetickými aspekty a její pojetí či absence v kurikulech ČR a SR. In: </w:t>
            </w:r>
            <w:r w:rsidRPr="001661B8">
              <w:rPr>
                <w:i/>
              </w:rPr>
              <w:t>Pedagogická diagnostika a evaluace 2016.</w:t>
            </w:r>
            <w:r w:rsidRPr="001661B8">
              <w:t xml:space="preserve"> Ostrava: OU, PdF, KPG, 55–63.</w:t>
            </w:r>
          </w:p>
          <w:p w:rsidR="001B6911" w:rsidRPr="001661B8" w:rsidRDefault="001B6911" w:rsidP="00E7344C">
            <w:pPr>
              <w:jc w:val="both"/>
            </w:pPr>
            <w:r w:rsidRPr="001661B8">
              <w:t xml:space="preserve">Jenčková, E. (2005). </w:t>
            </w:r>
            <w:r w:rsidRPr="001661B8">
              <w:rPr>
                <w:i/>
                <w:iCs/>
              </w:rPr>
              <w:t xml:space="preserve">Hudba a pohyb ve škole. </w:t>
            </w:r>
            <w:r w:rsidRPr="001661B8">
              <w:t xml:space="preserve">Hradec Králové: Tandem. </w:t>
            </w:r>
          </w:p>
          <w:p w:rsidR="001B6911" w:rsidRPr="001661B8" w:rsidRDefault="001B6911" w:rsidP="00E7344C">
            <w:pPr>
              <w:jc w:val="both"/>
            </w:pPr>
            <w:r w:rsidRPr="001661B8">
              <w:t xml:space="preserve">Sedlák, F., </w:t>
            </w:r>
            <w:r w:rsidR="00C5434B" w:rsidRPr="001661B8">
              <w:t>&amp;</w:t>
            </w:r>
            <w:r w:rsidR="00C63C70" w:rsidRPr="001661B8">
              <w:t xml:space="preserve"> </w:t>
            </w:r>
            <w:r w:rsidRPr="001661B8">
              <w:t xml:space="preserve">Váňová, M. (2013). </w:t>
            </w:r>
            <w:r w:rsidRPr="001661B8">
              <w:rPr>
                <w:i/>
              </w:rPr>
              <w:t>Hudební psychologie pro učitele.</w:t>
            </w:r>
            <w:r w:rsidRPr="001661B8">
              <w:t xml:space="preserve"> Praha: Karolinum.</w:t>
            </w:r>
          </w:p>
          <w:p w:rsidR="001B6911" w:rsidRPr="001661B8" w:rsidRDefault="001B6911" w:rsidP="00E7344C">
            <w:pPr>
              <w:jc w:val="both"/>
              <w:rPr>
                <w:b/>
                <w:bCs/>
              </w:rPr>
            </w:pPr>
          </w:p>
          <w:p w:rsidR="001B6911" w:rsidRPr="001661B8" w:rsidRDefault="001B6911" w:rsidP="00E7344C">
            <w:pPr>
              <w:jc w:val="both"/>
              <w:rPr>
                <w:b/>
              </w:rPr>
            </w:pPr>
            <w:r w:rsidRPr="001661B8">
              <w:rPr>
                <w:b/>
              </w:rPr>
              <w:t>Doporučená literatura:</w:t>
            </w:r>
          </w:p>
          <w:p w:rsidR="001B6911" w:rsidRPr="001661B8" w:rsidRDefault="00775D79" w:rsidP="00E7344C">
            <w:pPr>
              <w:jc w:val="both"/>
            </w:pPr>
            <w:hyperlink r:id="rId23" w:history="1">
              <w:r w:rsidR="001B6911" w:rsidRPr="001661B8">
                <w:t>Knopová, B</w:t>
              </w:r>
            </w:hyperlink>
            <w:r w:rsidR="001B6911" w:rsidRPr="001661B8">
              <w:t xml:space="preserve">. (2005). </w:t>
            </w:r>
            <w:r w:rsidR="001B6911" w:rsidRPr="001661B8">
              <w:rPr>
                <w:i/>
                <w:iCs/>
              </w:rPr>
              <w:t>Činnosti hudebně pohybové v systému hudebního vzdělávání na ZŠ a SŠ</w:t>
            </w:r>
            <w:r w:rsidR="001B6911" w:rsidRPr="001661B8">
              <w:t>. Brno: Ondrášková Karla.</w:t>
            </w:r>
          </w:p>
          <w:p w:rsidR="001B6911" w:rsidRPr="001661B8" w:rsidRDefault="001B6911" w:rsidP="00E7344C">
            <w:pPr>
              <w:jc w:val="both"/>
            </w:pPr>
            <w:r w:rsidRPr="001661B8">
              <w:t xml:space="preserve">Kulhánková, E. (2013). </w:t>
            </w:r>
            <w:r w:rsidRPr="001661B8">
              <w:rPr>
                <w:i/>
              </w:rPr>
              <w:t>Taneční hry s písničkami</w:t>
            </w:r>
            <w:r w:rsidRPr="001661B8">
              <w:t>. Praha: Portál.</w:t>
            </w:r>
          </w:p>
          <w:p w:rsidR="001B6911" w:rsidRPr="001661B8" w:rsidRDefault="001B6911" w:rsidP="00E7344C">
            <w:pPr>
              <w:jc w:val="both"/>
            </w:pPr>
            <w:r w:rsidRPr="001661B8">
              <w:t xml:space="preserve">Payneová, H. (2011). </w:t>
            </w:r>
            <w:r w:rsidRPr="001661B8">
              <w:rPr>
                <w:i/>
              </w:rPr>
              <w:t>Kreativní pohyb a tanec ve výchově, sociální práci a klinické praxi</w:t>
            </w:r>
            <w:r w:rsidRPr="001661B8">
              <w:t>. Praha: Portál.</w:t>
            </w:r>
          </w:p>
          <w:p w:rsidR="001B6911" w:rsidRPr="001661B8" w:rsidRDefault="001B6911" w:rsidP="00E7344C">
            <w:pPr>
              <w:jc w:val="both"/>
            </w:pPr>
            <w:r w:rsidRPr="001661B8">
              <w:t xml:space="preserve">Šimanovský, Z., Tichá, A., </w:t>
            </w:r>
            <w:r w:rsidR="001F507D" w:rsidRPr="001661B8">
              <w:t>&amp;</w:t>
            </w:r>
            <w:r w:rsidR="00437380" w:rsidRPr="001661B8">
              <w:t> </w:t>
            </w:r>
            <w:r w:rsidRPr="001661B8">
              <w:t xml:space="preserve">Burešová, V. (2000). </w:t>
            </w:r>
            <w:r w:rsidRPr="001661B8">
              <w:rPr>
                <w:i/>
                <w:iCs/>
              </w:rPr>
              <w:t>Písničky a jejich dramatizace: zpěvník pro děti předškolního a školního věku</w:t>
            </w:r>
            <w:r w:rsidRPr="001661B8">
              <w:t>. Praha: Portál.</w:t>
            </w:r>
          </w:p>
          <w:p w:rsidR="001B6911" w:rsidRPr="001661B8" w:rsidRDefault="001B6911" w:rsidP="00E7344C">
            <w:pPr>
              <w:jc w:val="both"/>
            </w:pPr>
            <w:r w:rsidRPr="001661B8">
              <w:t xml:space="preserve">Tichá, A. (2005). </w:t>
            </w:r>
            <w:r w:rsidRPr="001661B8">
              <w:rPr>
                <w:i/>
                <w:iCs/>
              </w:rPr>
              <w:t>Učíme děti zpívat</w:t>
            </w:r>
            <w:r w:rsidRPr="001661B8">
              <w:t>. Praha: Portál.</w:t>
            </w:r>
          </w:p>
          <w:p w:rsidR="001B6911" w:rsidRPr="001661B8" w:rsidRDefault="001B6911" w:rsidP="00E7344C">
            <w:pPr>
              <w:jc w:val="both"/>
            </w:pPr>
          </w:p>
        </w:tc>
      </w:tr>
      <w:tr w:rsidR="001B6911" w:rsidRPr="001661B8" w:rsidTr="009060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1B6911" w:rsidRPr="001661B8" w:rsidRDefault="001B6911" w:rsidP="00E7344C">
            <w:pPr>
              <w:jc w:val="center"/>
              <w:rPr>
                <w:b/>
              </w:rPr>
            </w:pPr>
            <w:r w:rsidRPr="001661B8">
              <w:rPr>
                <w:b/>
              </w:rPr>
              <w:t>Informace ke kombinované nebo distanční formě</w:t>
            </w:r>
          </w:p>
        </w:tc>
      </w:tr>
      <w:tr w:rsidR="001B6911" w:rsidRPr="001661B8" w:rsidTr="00E7344C">
        <w:trPr>
          <w:jc w:val="center"/>
        </w:trPr>
        <w:tc>
          <w:tcPr>
            <w:tcW w:w="5670" w:type="dxa"/>
            <w:gridSpan w:val="3"/>
            <w:tcBorders>
              <w:top w:val="single" w:sz="2" w:space="0" w:color="auto"/>
            </w:tcBorders>
            <w:shd w:val="clear" w:color="auto" w:fill="F7CAAC"/>
          </w:tcPr>
          <w:p w:rsidR="001B6911" w:rsidRPr="001661B8" w:rsidRDefault="001B6911" w:rsidP="00E7344C">
            <w:pPr>
              <w:jc w:val="both"/>
            </w:pPr>
            <w:r w:rsidRPr="001661B8">
              <w:rPr>
                <w:b/>
              </w:rPr>
              <w:t>Rozsah konzultací (soustředění)</w:t>
            </w:r>
          </w:p>
        </w:tc>
        <w:tc>
          <w:tcPr>
            <w:tcW w:w="709" w:type="dxa"/>
            <w:tcBorders>
              <w:top w:val="single" w:sz="2" w:space="0" w:color="auto"/>
            </w:tcBorders>
          </w:tcPr>
          <w:p w:rsidR="001B6911" w:rsidRPr="001661B8" w:rsidRDefault="001B6911" w:rsidP="00E7344C">
            <w:pPr>
              <w:jc w:val="both"/>
            </w:pPr>
          </w:p>
        </w:tc>
        <w:tc>
          <w:tcPr>
            <w:tcW w:w="3828" w:type="dxa"/>
            <w:gridSpan w:val="4"/>
            <w:tcBorders>
              <w:top w:val="single" w:sz="2" w:space="0" w:color="auto"/>
            </w:tcBorders>
            <w:shd w:val="clear" w:color="auto" w:fill="F7CAAC"/>
          </w:tcPr>
          <w:p w:rsidR="001B6911" w:rsidRPr="001661B8" w:rsidRDefault="001B6911" w:rsidP="00E7344C">
            <w:pPr>
              <w:jc w:val="both"/>
              <w:rPr>
                <w:b/>
              </w:rPr>
            </w:pPr>
            <w:r w:rsidRPr="001661B8">
              <w:rPr>
                <w:b/>
              </w:rPr>
              <w:t xml:space="preserve">hodin </w:t>
            </w:r>
          </w:p>
        </w:tc>
      </w:tr>
      <w:tr w:rsidR="001B6911" w:rsidRPr="001661B8" w:rsidTr="009060CD">
        <w:trPr>
          <w:jc w:val="center"/>
        </w:trPr>
        <w:tc>
          <w:tcPr>
            <w:tcW w:w="10207" w:type="dxa"/>
            <w:gridSpan w:val="8"/>
            <w:shd w:val="clear" w:color="auto" w:fill="F7CAAC"/>
          </w:tcPr>
          <w:p w:rsidR="001B6911" w:rsidRPr="001661B8" w:rsidRDefault="001B6911" w:rsidP="00E7344C">
            <w:pPr>
              <w:jc w:val="both"/>
              <w:rPr>
                <w:b/>
              </w:rPr>
            </w:pPr>
            <w:r w:rsidRPr="001661B8">
              <w:rPr>
                <w:b/>
              </w:rPr>
              <w:t>Informace o způsobu kontaktu s vyučujícím</w:t>
            </w:r>
          </w:p>
        </w:tc>
      </w:tr>
      <w:tr w:rsidR="001B6911" w:rsidRPr="001661B8" w:rsidTr="009060CD">
        <w:trPr>
          <w:trHeight w:val="693"/>
          <w:jc w:val="center"/>
        </w:trPr>
        <w:tc>
          <w:tcPr>
            <w:tcW w:w="10207" w:type="dxa"/>
            <w:gridSpan w:val="8"/>
          </w:tcPr>
          <w:p w:rsidR="001B6911" w:rsidRPr="001661B8" w:rsidRDefault="001B6911" w:rsidP="00E7344C">
            <w:pPr>
              <w:jc w:val="both"/>
              <w:rPr>
                <w:del w:id="906" w:author="Hana Navrátilová" w:date="2019-09-24T11:10:00Z"/>
              </w:rPr>
            </w:pPr>
          </w:p>
          <w:p w:rsidR="009060CD" w:rsidRPr="001661B8" w:rsidRDefault="009060CD" w:rsidP="00E7344C">
            <w:pPr>
              <w:jc w:val="both"/>
              <w:rPr>
                <w:del w:id="907" w:author="Hana Navrátilová" w:date="2019-09-24T11:10:00Z"/>
              </w:rPr>
            </w:pPr>
          </w:p>
          <w:p w:rsidR="009060CD" w:rsidRPr="001661B8" w:rsidRDefault="009060CD" w:rsidP="00E7344C">
            <w:pPr>
              <w:jc w:val="both"/>
              <w:rPr>
                <w:del w:id="908" w:author="Hana Navrátilová" w:date="2019-09-24T11:10:00Z"/>
              </w:rPr>
            </w:pPr>
          </w:p>
          <w:p w:rsidR="009060CD" w:rsidRPr="001661B8" w:rsidRDefault="009060CD" w:rsidP="00E7344C">
            <w:pPr>
              <w:jc w:val="both"/>
              <w:rPr>
                <w:del w:id="909" w:author="Hana Navrátilová" w:date="2019-09-24T11:10:00Z"/>
              </w:rPr>
            </w:pPr>
          </w:p>
          <w:p w:rsidR="009060CD" w:rsidRPr="001661B8" w:rsidRDefault="009060CD" w:rsidP="00E7344C">
            <w:pPr>
              <w:jc w:val="both"/>
            </w:pPr>
          </w:p>
        </w:tc>
      </w:tr>
    </w:tbl>
    <w:p w:rsidR="00AA402B" w:rsidRPr="001661B8" w:rsidRDefault="00CD2F6C">
      <w:pPr>
        <w:rPr>
          <w:ins w:id="910"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39"/>
        <w:gridCol w:w="142"/>
        <w:gridCol w:w="1701"/>
        <w:gridCol w:w="709"/>
        <w:gridCol w:w="850"/>
        <w:gridCol w:w="1843"/>
        <w:gridCol w:w="850"/>
        <w:gridCol w:w="573"/>
      </w:tblGrid>
      <w:tr w:rsidR="001B6911" w:rsidRPr="001661B8" w:rsidTr="003B72E6">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1B6911" w:rsidRPr="001661B8" w:rsidRDefault="001B6911" w:rsidP="00E7344C">
            <w:pPr>
              <w:jc w:val="both"/>
              <w:rPr>
                <w:b/>
                <w:sz w:val="28"/>
                <w:szCs w:val="28"/>
              </w:rPr>
            </w:pPr>
            <w:r w:rsidRPr="001661B8">
              <w:br w:type="page"/>
            </w:r>
            <w:r w:rsidRPr="001661B8">
              <w:rPr>
                <w:b/>
                <w:sz w:val="28"/>
                <w:szCs w:val="28"/>
              </w:rPr>
              <w:t>B-III – Charakteristika studijního předmětu</w:t>
            </w:r>
          </w:p>
        </w:tc>
      </w:tr>
      <w:tr w:rsidR="001B6911" w:rsidRPr="001661B8" w:rsidTr="003B72E6">
        <w:trPr>
          <w:jc w:val="center"/>
        </w:trPr>
        <w:tc>
          <w:tcPr>
            <w:tcW w:w="3539" w:type="dxa"/>
            <w:tcBorders>
              <w:top w:val="double" w:sz="4" w:space="0" w:color="auto"/>
            </w:tcBorders>
            <w:shd w:val="clear" w:color="auto" w:fill="F7CAAC"/>
          </w:tcPr>
          <w:p w:rsidR="001B6911" w:rsidRPr="001661B8" w:rsidRDefault="001B6911" w:rsidP="00E7344C">
            <w:pPr>
              <w:jc w:val="both"/>
              <w:rPr>
                <w:b/>
              </w:rPr>
            </w:pPr>
            <w:r w:rsidRPr="001661B8">
              <w:rPr>
                <w:b/>
              </w:rPr>
              <w:t>Název studijního předmětu</w:t>
            </w:r>
          </w:p>
        </w:tc>
        <w:tc>
          <w:tcPr>
            <w:tcW w:w="6668" w:type="dxa"/>
            <w:gridSpan w:val="7"/>
            <w:tcBorders>
              <w:top w:val="double" w:sz="4" w:space="0" w:color="auto"/>
            </w:tcBorders>
          </w:tcPr>
          <w:p w:rsidR="001B6911" w:rsidRPr="001661B8" w:rsidRDefault="001B6911" w:rsidP="00E7344C">
            <w:pPr>
              <w:jc w:val="both"/>
            </w:pPr>
            <w:r w:rsidRPr="001661B8">
              <w:t>Výtvarné vyjadřovací prostředky</w:t>
            </w:r>
          </w:p>
        </w:tc>
      </w:tr>
      <w:tr w:rsidR="001B6911" w:rsidRPr="001661B8" w:rsidTr="003B72E6">
        <w:trPr>
          <w:jc w:val="center"/>
        </w:trPr>
        <w:tc>
          <w:tcPr>
            <w:tcW w:w="3539" w:type="dxa"/>
            <w:shd w:val="clear" w:color="auto" w:fill="F7CAAC"/>
          </w:tcPr>
          <w:p w:rsidR="001B6911" w:rsidRPr="001661B8" w:rsidRDefault="001B6911" w:rsidP="00E7344C">
            <w:pPr>
              <w:jc w:val="both"/>
              <w:rPr>
                <w:b/>
              </w:rPr>
            </w:pPr>
            <w:r w:rsidRPr="001661B8">
              <w:rPr>
                <w:b/>
              </w:rPr>
              <w:t>Typ předmětu</w:t>
            </w:r>
          </w:p>
        </w:tc>
        <w:tc>
          <w:tcPr>
            <w:tcW w:w="3402" w:type="dxa"/>
            <w:gridSpan w:val="4"/>
          </w:tcPr>
          <w:p w:rsidR="001B6911" w:rsidRPr="001661B8" w:rsidRDefault="001B6911" w:rsidP="00E7344C">
            <w:pPr>
              <w:jc w:val="both"/>
            </w:pPr>
            <w:r w:rsidRPr="001661B8">
              <w:t>povinný, PZ</w:t>
            </w:r>
          </w:p>
        </w:tc>
        <w:tc>
          <w:tcPr>
            <w:tcW w:w="2693" w:type="dxa"/>
            <w:gridSpan w:val="2"/>
            <w:shd w:val="clear" w:color="auto" w:fill="F7CAAC"/>
          </w:tcPr>
          <w:p w:rsidR="001B6911" w:rsidRPr="001661B8" w:rsidRDefault="001B6911" w:rsidP="00E7344C">
            <w:pPr>
              <w:jc w:val="both"/>
            </w:pPr>
            <w:r w:rsidRPr="001661B8">
              <w:rPr>
                <w:b/>
              </w:rPr>
              <w:t>doporučený ročník / semestr</w:t>
            </w:r>
          </w:p>
        </w:tc>
        <w:tc>
          <w:tcPr>
            <w:tcW w:w="573" w:type="dxa"/>
          </w:tcPr>
          <w:p w:rsidR="001B6911" w:rsidRPr="001661B8" w:rsidRDefault="001B6911" w:rsidP="00E7344C">
            <w:pPr>
              <w:jc w:val="both"/>
            </w:pPr>
            <w:r w:rsidRPr="001661B8">
              <w:t>2/ZS</w:t>
            </w:r>
          </w:p>
        </w:tc>
      </w:tr>
      <w:tr w:rsidR="003B72E6" w:rsidRPr="001661B8" w:rsidTr="003B72E6">
        <w:trPr>
          <w:jc w:val="center"/>
        </w:trPr>
        <w:tc>
          <w:tcPr>
            <w:tcW w:w="3539" w:type="dxa"/>
            <w:shd w:val="clear" w:color="auto" w:fill="F7CAAC"/>
          </w:tcPr>
          <w:p w:rsidR="001B6911" w:rsidRPr="001661B8" w:rsidRDefault="001B6911" w:rsidP="00E7344C">
            <w:pPr>
              <w:jc w:val="both"/>
              <w:rPr>
                <w:b/>
              </w:rPr>
            </w:pPr>
            <w:r w:rsidRPr="001661B8">
              <w:rPr>
                <w:b/>
              </w:rPr>
              <w:t>Rozsah studijního předmětu</w:t>
            </w:r>
          </w:p>
        </w:tc>
        <w:tc>
          <w:tcPr>
            <w:tcW w:w="1843" w:type="dxa"/>
            <w:gridSpan w:val="2"/>
          </w:tcPr>
          <w:p w:rsidR="001B6911" w:rsidRPr="001661B8" w:rsidRDefault="001B6911" w:rsidP="00E7344C">
            <w:pPr>
              <w:jc w:val="both"/>
            </w:pPr>
            <w:r w:rsidRPr="001661B8">
              <w:t>14p+14c</w:t>
            </w:r>
          </w:p>
        </w:tc>
        <w:tc>
          <w:tcPr>
            <w:tcW w:w="709" w:type="dxa"/>
            <w:shd w:val="clear" w:color="auto" w:fill="F7CAAC"/>
          </w:tcPr>
          <w:p w:rsidR="001B6911" w:rsidRPr="001661B8" w:rsidRDefault="001B6911" w:rsidP="00E7344C">
            <w:pPr>
              <w:jc w:val="both"/>
              <w:rPr>
                <w:b/>
              </w:rPr>
            </w:pPr>
            <w:r w:rsidRPr="001661B8">
              <w:rPr>
                <w:b/>
              </w:rPr>
              <w:t xml:space="preserve">hod. </w:t>
            </w:r>
          </w:p>
        </w:tc>
        <w:tc>
          <w:tcPr>
            <w:tcW w:w="850" w:type="dxa"/>
          </w:tcPr>
          <w:p w:rsidR="001B6911" w:rsidRPr="001661B8" w:rsidRDefault="001B6911" w:rsidP="00E7344C">
            <w:pPr>
              <w:jc w:val="both"/>
            </w:pPr>
            <w:r w:rsidRPr="001661B8">
              <w:t>28</w:t>
            </w:r>
          </w:p>
        </w:tc>
        <w:tc>
          <w:tcPr>
            <w:tcW w:w="1843" w:type="dxa"/>
            <w:shd w:val="clear" w:color="auto" w:fill="F7CAAC"/>
          </w:tcPr>
          <w:p w:rsidR="001B6911" w:rsidRPr="001661B8" w:rsidRDefault="001B6911" w:rsidP="00E7344C">
            <w:pPr>
              <w:jc w:val="both"/>
              <w:rPr>
                <w:b/>
              </w:rPr>
            </w:pPr>
            <w:r w:rsidRPr="001661B8">
              <w:rPr>
                <w:b/>
              </w:rPr>
              <w:t>kreditů</w:t>
            </w:r>
          </w:p>
        </w:tc>
        <w:tc>
          <w:tcPr>
            <w:tcW w:w="1423" w:type="dxa"/>
            <w:gridSpan w:val="2"/>
          </w:tcPr>
          <w:p w:rsidR="001B6911" w:rsidRPr="001661B8" w:rsidRDefault="001B6911" w:rsidP="00E7344C">
            <w:pPr>
              <w:jc w:val="both"/>
            </w:pPr>
            <w:r w:rsidRPr="001661B8">
              <w:t>2</w:t>
            </w:r>
          </w:p>
        </w:tc>
      </w:tr>
      <w:tr w:rsidR="001B6911" w:rsidRPr="001661B8" w:rsidTr="003B72E6">
        <w:trPr>
          <w:jc w:val="center"/>
        </w:trPr>
        <w:tc>
          <w:tcPr>
            <w:tcW w:w="3539" w:type="dxa"/>
            <w:shd w:val="clear" w:color="auto" w:fill="F7CAAC"/>
          </w:tcPr>
          <w:p w:rsidR="001B6911" w:rsidRPr="001661B8" w:rsidRDefault="001B6911" w:rsidP="00E7344C">
            <w:pPr>
              <w:jc w:val="both"/>
              <w:rPr>
                <w:b/>
              </w:rPr>
            </w:pPr>
            <w:r w:rsidRPr="001661B8">
              <w:rPr>
                <w:b/>
              </w:rPr>
              <w:t>Prerekvizity, korekvizity, ekvivalence</w:t>
            </w:r>
          </w:p>
        </w:tc>
        <w:tc>
          <w:tcPr>
            <w:tcW w:w="6668" w:type="dxa"/>
            <w:gridSpan w:val="7"/>
          </w:tcPr>
          <w:p w:rsidR="001B6911" w:rsidRPr="001661B8" w:rsidRDefault="001B6911" w:rsidP="00E7344C">
            <w:pPr>
              <w:jc w:val="both"/>
            </w:pPr>
          </w:p>
        </w:tc>
      </w:tr>
      <w:tr w:rsidR="003B72E6" w:rsidRPr="001661B8" w:rsidTr="003B72E6">
        <w:trPr>
          <w:jc w:val="center"/>
        </w:trPr>
        <w:tc>
          <w:tcPr>
            <w:tcW w:w="3539" w:type="dxa"/>
            <w:shd w:val="clear" w:color="auto" w:fill="F7CAAC"/>
          </w:tcPr>
          <w:p w:rsidR="001B6911" w:rsidRPr="001661B8" w:rsidRDefault="001B6911" w:rsidP="00E7344C">
            <w:pPr>
              <w:jc w:val="both"/>
              <w:rPr>
                <w:b/>
              </w:rPr>
            </w:pPr>
            <w:r w:rsidRPr="001661B8">
              <w:rPr>
                <w:b/>
              </w:rPr>
              <w:t>Způsob ověření studijních výsledků</w:t>
            </w:r>
          </w:p>
        </w:tc>
        <w:tc>
          <w:tcPr>
            <w:tcW w:w="3402" w:type="dxa"/>
            <w:gridSpan w:val="4"/>
          </w:tcPr>
          <w:p w:rsidR="001B6911" w:rsidRPr="001661B8" w:rsidRDefault="001B6911" w:rsidP="00E7344C">
            <w:pPr>
              <w:jc w:val="both"/>
            </w:pPr>
            <w:r w:rsidRPr="001661B8">
              <w:t>klasifikovaný zápočet</w:t>
            </w:r>
          </w:p>
        </w:tc>
        <w:tc>
          <w:tcPr>
            <w:tcW w:w="1843" w:type="dxa"/>
            <w:shd w:val="clear" w:color="auto" w:fill="F7CAAC"/>
          </w:tcPr>
          <w:p w:rsidR="001B6911" w:rsidRPr="001661B8" w:rsidRDefault="001B6911" w:rsidP="00E7344C">
            <w:pPr>
              <w:jc w:val="both"/>
              <w:rPr>
                <w:b/>
              </w:rPr>
            </w:pPr>
            <w:r w:rsidRPr="001661B8">
              <w:rPr>
                <w:b/>
              </w:rPr>
              <w:t>Forma výuky</w:t>
            </w:r>
          </w:p>
        </w:tc>
        <w:tc>
          <w:tcPr>
            <w:tcW w:w="1423" w:type="dxa"/>
            <w:gridSpan w:val="2"/>
          </w:tcPr>
          <w:p w:rsidR="001B6911" w:rsidRPr="001661B8" w:rsidRDefault="001B6911" w:rsidP="00E7344C">
            <w:pPr>
              <w:jc w:val="both"/>
            </w:pPr>
            <w:r w:rsidRPr="001661B8">
              <w:t>přednáška</w:t>
            </w:r>
          </w:p>
          <w:p w:rsidR="001B6911" w:rsidRPr="001661B8" w:rsidRDefault="001B6911" w:rsidP="00E7344C">
            <w:pPr>
              <w:jc w:val="both"/>
            </w:pPr>
            <w:r w:rsidRPr="001661B8">
              <w:t>cvičení</w:t>
            </w:r>
          </w:p>
        </w:tc>
      </w:tr>
      <w:tr w:rsidR="001B6911" w:rsidRPr="001661B8" w:rsidTr="003B72E6">
        <w:trPr>
          <w:jc w:val="center"/>
        </w:trPr>
        <w:tc>
          <w:tcPr>
            <w:tcW w:w="3539" w:type="dxa"/>
            <w:shd w:val="clear" w:color="auto" w:fill="F7CAAC"/>
          </w:tcPr>
          <w:p w:rsidR="001B6911" w:rsidRPr="001661B8" w:rsidRDefault="001B6911" w:rsidP="00E7344C">
            <w:pPr>
              <w:jc w:val="both"/>
              <w:rPr>
                <w:b/>
              </w:rPr>
            </w:pPr>
            <w:r w:rsidRPr="001661B8">
              <w:rPr>
                <w:b/>
              </w:rPr>
              <w:t>Forma způsobu ověření studijních výsledků a další požadavky na studenta</w:t>
            </w:r>
          </w:p>
        </w:tc>
        <w:tc>
          <w:tcPr>
            <w:tcW w:w="6668" w:type="dxa"/>
            <w:gridSpan w:val="7"/>
            <w:tcBorders>
              <w:bottom w:val="nil"/>
            </w:tcBorders>
          </w:tcPr>
          <w:p w:rsidR="001B6911" w:rsidRPr="001661B8" w:rsidRDefault="001B6911" w:rsidP="00E7344C">
            <w:pPr>
              <w:jc w:val="both"/>
            </w:pPr>
            <w:r w:rsidRPr="001661B8">
              <w:rPr>
                <w:shd w:val="clear" w:color="auto" w:fill="FFFFFF"/>
              </w:rPr>
              <w:t xml:space="preserve">Tvorba a obhajoba souboru výtvarných činností pro děti na </w:t>
            </w:r>
            <w:r w:rsidR="00C36A8E" w:rsidRPr="001661B8">
              <w:rPr>
                <w:shd w:val="clear" w:color="auto" w:fill="FFFFFF"/>
              </w:rPr>
              <w:t>prvním stupni</w:t>
            </w:r>
            <w:r w:rsidRPr="001661B8">
              <w:rPr>
                <w:shd w:val="clear" w:color="auto" w:fill="FFFFFF"/>
              </w:rPr>
              <w:t xml:space="preserve"> ZŠ. </w:t>
            </w:r>
          </w:p>
        </w:tc>
      </w:tr>
      <w:tr w:rsidR="001B6911" w:rsidRPr="001661B8" w:rsidTr="003B72E6">
        <w:trPr>
          <w:trHeight w:val="554"/>
          <w:jc w:val="center"/>
        </w:trPr>
        <w:tc>
          <w:tcPr>
            <w:tcW w:w="10207" w:type="dxa"/>
            <w:gridSpan w:val="8"/>
            <w:tcBorders>
              <w:top w:val="nil"/>
            </w:tcBorders>
          </w:tcPr>
          <w:p w:rsidR="001B6911" w:rsidRPr="001661B8" w:rsidRDefault="001B6911" w:rsidP="00E7344C">
            <w:pPr>
              <w:jc w:val="both"/>
            </w:pPr>
          </w:p>
        </w:tc>
      </w:tr>
      <w:tr w:rsidR="001B6911" w:rsidRPr="001661B8" w:rsidTr="003B72E6">
        <w:trPr>
          <w:trHeight w:val="197"/>
          <w:jc w:val="center"/>
        </w:trPr>
        <w:tc>
          <w:tcPr>
            <w:tcW w:w="3539" w:type="dxa"/>
            <w:tcBorders>
              <w:top w:val="nil"/>
            </w:tcBorders>
            <w:shd w:val="clear" w:color="auto" w:fill="F7CAAC"/>
          </w:tcPr>
          <w:p w:rsidR="001B6911" w:rsidRPr="001661B8" w:rsidRDefault="001B6911" w:rsidP="00E7344C">
            <w:pPr>
              <w:jc w:val="both"/>
              <w:rPr>
                <w:b/>
              </w:rPr>
            </w:pPr>
            <w:r w:rsidRPr="001661B8">
              <w:rPr>
                <w:b/>
              </w:rPr>
              <w:t>Garant předmětu</w:t>
            </w:r>
          </w:p>
        </w:tc>
        <w:tc>
          <w:tcPr>
            <w:tcW w:w="6668" w:type="dxa"/>
            <w:gridSpan w:val="7"/>
            <w:tcBorders>
              <w:top w:val="nil"/>
            </w:tcBorders>
          </w:tcPr>
          <w:p w:rsidR="001B6911" w:rsidRPr="001661B8" w:rsidRDefault="00A0175F" w:rsidP="00E7344C">
            <w:moveToRangeStart w:id="911" w:author="Hana Navrátilová" w:date="2019-09-24T11:10:00Z" w:name="move20215890"/>
            <w:moveTo w:id="912" w:author="Hana Navrátilová" w:date="2019-09-24T11:10:00Z">
              <w:r w:rsidRPr="002C304D">
                <w:t xml:space="preserve">doc. </w:t>
              </w:r>
            </w:moveTo>
            <w:moveToRangeEnd w:id="911"/>
            <w:del w:id="913" w:author="Hana Navrátilová" w:date="2019-09-24T11:10:00Z">
              <w:r w:rsidR="001B6911" w:rsidRPr="001661B8">
                <w:delText xml:space="preserve">Mgr. Jana Vašíková, PhD. </w:delText>
              </w:r>
            </w:del>
            <w:ins w:id="914" w:author="Hana Navrátilová" w:date="2019-09-24T11:10:00Z">
              <w:r w:rsidRPr="001661B8">
                <w:t xml:space="preserve">PaeDr. Hana Stadlerová, Ph.D. </w:t>
              </w:r>
              <w:r w:rsidR="001B6911" w:rsidRPr="001661B8">
                <w:t xml:space="preserve"> </w:t>
              </w:r>
            </w:ins>
          </w:p>
        </w:tc>
      </w:tr>
      <w:tr w:rsidR="001B6911" w:rsidRPr="001661B8" w:rsidTr="003B72E6">
        <w:trPr>
          <w:trHeight w:val="543"/>
          <w:jc w:val="center"/>
        </w:trPr>
        <w:tc>
          <w:tcPr>
            <w:tcW w:w="3539" w:type="dxa"/>
            <w:tcBorders>
              <w:top w:val="nil"/>
            </w:tcBorders>
            <w:shd w:val="clear" w:color="auto" w:fill="F7CAAC"/>
          </w:tcPr>
          <w:p w:rsidR="001B6911" w:rsidRPr="001661B8" w:rsidRDefault="001B6911" w:rsidP="00E7344C">
            <w:pPr>
              <w:jc w:val="both"/>
              <w:rPr>
                <w:b/>
              </w:rPr>
            </w:pPr>
            <w:r w:rsidRPr="001661B8">
              <w:rPr>
                <w:b/>
              </w:rPr>
              <w:t>Zapojení garanta do výuky předmětu</w:t>
            </w:r>
          </w:p>
        </w:tc>
        <w:tc>
          <w:tcPr>
            <w:tcW w:w="6668" w:type="dxa"/>
            <w:gridSpan w:val="7"/>
            <w:tcBorders>
              <w:top w:val="nil"/>
            </w:tcBorders>
          </w:tcPr>
          <w:p w:rsidR="001B6911" w:rsidRPr="001661B8" w:rsidRDefault="001F507D" w:rsidP="00E7344C">
            <w:pPr>
              <w:jc w:val="both"/>
            </w:pPr>
            <w:r w:rsidRPr="001661B8">
              <w:t>p</w:t>
            </w:r>
            <w:r w:rsidR="001B6911" w:rsidRPr="001661B8">
              <w:t xml:space="preserve">řednášející, </w:t>
            </w:r>
            <w:r w:rsidR="00C36A8E" w:rsidRPr="001661B8">
              <w:t>cvičící</w:t>
            </w:r>
          </w:p>
        </w:tc>
      </w:tr>
      <w:tr w:rsidR="001B6911" w:rsidRPr="001661B8" w:rsidTr="003B72E6">
        <w:trPr>
          <w:trHeight w:val="172"/>
          <w:jc w:val="center"/>
        </w:trPr>
        <w:tc>
          <w:tcPr>
            <w:tcW w:w="3539" w:type="dxa"/>
            <w:shd w:val="clear" w:color="auto" w:fill="F7CAAC"/>
          </w:tcPr>
          <w:p w:rsidR="001B6911" w:rsidRPr="001661B8" w:rsidRDefault="001B6911" w:rsidP="00E7344C">
            <w:pPr>
              <w:jc w:val="both"/>
              <w:rPr>
                <w:b/>
              </w:rPr>
            </w:pPr>
            <w:r w:rsidRPr="001661B8">
              <w:rPr>
                <w:b/>
              </w:rPr>
              <w:t>Vyučující</w:t>
            </w:r>
          </w:p>
        </w:tc>
        <w:tc>
          <w:tcPr>
            <w:tcW w:w="6668" w:type="dxa"/>
            <w:gridSpan w:val="7"/>
            <w:tcBorders>
              <w:bottom w:val="nil"/>
            </w:tcBorders>
            <w:shd w:val="clear" w:color="auto" w:fill="auto"/>
          </w:tcPr>
          <w:p w:rsidR="001B6911" w:rsidRPr="001661B8" w:rsidRDefault="00A0175F" w:rsidP="00E7344C">
            <w:moveToRangeStart w:id="915" w:author="Hana Navrátilová" w:date="2019-09-24T11:10:00Z" w:name="move20215882"/>
            <w:moveTo w:id="916" w:author="Hana Navrátilová" w:date="2019-09-24T11:10:00Z">
              <w:r w:rsidRPr="001661B8">
                <w:t xml:space="preserve">doc. </w:t>
              </w:r>
            </w:moveTo>
            <w:moveToRangeEnd w:id="915"/>
            <w:del w:id="917" w:author="Hana Navrátilová" w:date="2019-09-24T11:10:00Z">
              <w:r w:rsidR="001B6911" w:rsidRPr="001661B8">
                <w:delText>Mgr. Jana Vašíková, PhD.</w:delText>
              </w:r>
            </w:del>
            <w:ins w:id="918" w:author="Hana Navrátilová" w:date="2019-09-24T11:10:00Z">
              <w:r w:rsidRPr="001661B8">
                <w:t>PaeDr. Hana Stadlerová, Ph.D.</w:t>
              </w:r>
            </w:ins>
            <w:r w:rsidRPr="001661B8">
              <w:t xml:space="preserve"> </w:t>
            </w:r>
            <w:r w:rsidR="001B6911" w:rsidRPr="001661B8">
              <w:t>(100%)</w:t>
            </w:r>
          </w:p>
        </w:tc>
      </w:tr>
      <w:tr w:rsidR="001B6911" w:rsidRPr="001661B8" w:rsidTr="003B72E6">
        <w:trPr>
          <w:trHeight w:val="554"/>
          <w:jc w:val="center"/>
        </w:trPr>
        <w:tc>
          <w:tcPr>
            <w:tcW w:w="10207" w:type="dxa"/>
            <w:gridSpan w:val="8"/>
            <w:tcBorders>
              <w:top w:val="nil"/>
            </w:tcBorders>
          </w:tcPr>
          <w:p w:rsidR="001B6911" w:rsidRPr="001661B8" w:rsidRDefault="001B6911" w:rsidP="00E7344C">
            <w:pPr>
              <w:jc w:val="both"/>
            </w:pPr>
          </w:p>
        </w:tc>
      </w:tr>
      <w:tr w:rsidR="001B6911" w:rsidRPr="001661B8" w:rsidTr="003B72E6">
        <w:trPr>
          <w:jc w:val="center"/>
        </w:trPr>
        <w:tc>
          <w:tcPr>
            <w:tcW w:w="3681" w:type="dxa"/>
            <w:gridSpan w:val="2"/>
            <w:shd w:val="clear" w:color="auto" w:fill="F7CAAC"/>
          </w:tcPr>
          <w:p w:rsidR="001B6911" w:rsidRPr="001661B8" w:rsidRDefault="001B6911" w:rsidP="00E7344C">
            <w:pPr>
              <w:jc w:val="both"/>
              <w:rPr>
                <w:b/>
              </w:rPr>
            </w:pPr>
            <w:r w:rsidRPr="001661B8">
              <w:rPr>
                <w:b/>
              </w:rPr>
              <w:t>Stručná anotace předmětu</w:t>
            </w:r>
          </w:p>
        </w:tc>
        <w:tc>
          <w:tcPr>
            <w:tcW w:w="6526" w:type="dxa"/>
            <w:gridSpan w:val="6"/>
            <w:tcBorders>
              <w:bottom w:val="nil"/>
            </w:tcBorders>
          </w:tcPr>
          <w:p w:rsidR="001B6911" w:rsidRPr="001661B8" w:rsidRDefault="001B6911" w:rsidP="00E7344C">
            <w:pPr>
              <w:jc w:val="both"/>
            </w:pPr>
          </w:p>
        </w:tc>
      </w:tr>
      <w:tr w:rsidR="001B6911" w:rsidRPr="001661B8" w:rsidTr="003B72E6">
        <w:trPr>
          <w:trHeight w:val="3938"/>
          <w:jc w:val="center"/>
        </w:trPr>
        <w:tc>
          <w:tcPr>
            <w:tcW w:w="10207" w:type="dxa"/>
            <w:gridSpan w:val="8"/>
            <w:tcBorders>
              <w:top w:val="nil"/>
              <w:bottom w:val="single" w:sz="12" w:space="0" w:color="auto"/>
            </w:tcBorders>
          </w:tcPr>
          <w:p w:rsidR="001B6911" w:rsidRPr="001661B8" w:rsidRDefault="001B6911" w:rsidP="00E7344C">
            <w:pPr>
              <w:jc w:val="both"/>
              <w:rPr>
                <w:b/>
              </w:rPr>
            </w:pPr>
          </w:p>
          <w:p w:rsidR="001B6911" w:rsidRPr="001661B8" w:rsidRDefault="001B6911" w:rsidP="00E7344C">
            <w:pPr>
              <w:rPr>
                <w:shd w:val="clear" w:color="auto" w:fill="FFFFFF"/>
              </w:rPr>
            </w:pPr>
            <w:r w:rsidRPr="001661B8">
              <w:rPr>
                <w:shd w:val="clear" w:color="auto" w:fill="FFFFFF"/>
              </w:rPr>
              <w:t>Metody a formy specifické pro výtvarnou výchovu. </w:t>
            </w:r>
            <w:r w:rsidRPr="001661B8">
              <w:br/>
            </w:r>
            <w:r w:rsidRPr="001661B8">
              <w:rPr>
                <w:shd w:val="clear" w:color="auto" w:fill="FFFFFF"/>
              </w:rPr>
              <w:t>Výtvarné vyjadřovací prostředky lineární.</w:t>
            </w:r>
          </w:p>
          <w:p w:rsidR="001B6911" w:rsidRPr="001661B8" w:rsidRDefault="001B6911" w:rsidP="00E7344C">
            <w:pPr>
              <w:rPr>
                <w:shd w:val="clear" w:color="auto" w:fill="FFFFFF"/>
              </w:rPr>
            </w:pPr>
            <w:r w:rsidRPr="001661B8">
              <w:rPr>
                <w:shd w:val="clear" w:color="auto" w:fill="FFFFFF"/>
              </w:rPr>
              <w:t>Výtvarné vyjadřovací prostředky plošné. </w:t>
            </w:r>
            <w:r w:rsidRPr="001661B8">
              <w:br/>
            </w:r>
            <w:r w:rsidRPr="001661B8">
              <w:rPr>
                <w:shd w:val="clear" w:color="auto" w:fill="FFFFFF"/>
              </w:rPr>
              <w:t>Klasické výtvarné postupy uplatňované na 1. stupni ZŠ. </w:t>
            </w:r>
            <w:r w:rsidRPr="001661B8">
              <w:br/>
            </w:r>
            <w:r w:rsidRPr="001661B8">
              <w:rPr>
                <w:shd w:val="clear" w:color="auto" w:fill="FFFFFF"/>
              </w:rPr>
              <w:t>Netradiční výtvarné postupy uplatňované na 1. stupni ZŠ. </w:t>
            </w:r>
            <w:r w:rsidRPr="001661B8">
              <w:br/>
            </w:r>
            <w:r w:rsidRPr="001661B8">
              <w:rPr>
                <w:shd w:val="clear" w:color="auto" w:fill="FFFFFF"/>
              </w:rPr>
              <w:t>Prostorová tvorba. </w:t>
            </w:r>
          </w:p>
          <w:p w:rsidR="001B6911" w:rsidRPr="001661B8" w:rsidRDefault="001B6911" w:rsidP="00E7344C">
            <w:pPr>
              <w:rPr>
                <w:rFonts w:ascii="Tahoma" w:hAnsi="Tahoma" w:cs="Tahoma"/>
                <w:sz w:val="17"/>
                <w:szCs w:val="17"/>
                <w:shd w:val="clear" w:color="auto" w:fill="FFFFFF"/>
              </w:rPr>
            </w:pPr>
            <w:r w:rsidRPr="001661B8">
              <w:t>Výtvarné prostředky ve výtvarných činnostech</w:t>
            </w:r>
            <w:r w:rsidR="00AB3B26" w:rsidRPr="001661B8">
              <w:t>.</w:t>
            </w:r>
            <w:r w:rsidRPr="001661B8">
              <w:br/>
            </w:r>
            <w:r w:rsidRPr="001661B8">
              <w:rPr>
                <w:shd w:val="clear" w:color="auto" w:fill="FFFFFF"/>
              </w:rPr>
              <w:t>Výtvarné řady a projekty. </w:t>
            </w:r>
            <w:r w:rsidRPr="001661B8">
              <w:br/>
            </w:r>
            <w:r w:rsidRPr="001661B8">
              <w:rPr>
                <w:shd w:val="clear" w:color="auto" w:fill="FFFFFF"/>
              </w:rPr>
              <w:t>Výtvarná hra a výtvarný experiment. </w:t>
            </w:r>
            <w:r w:rsidRPr="001661B8">
              <w:br/>
            </w:r>
            <w:r w:rsidRPr="001661B8">
              <w:rPr>
                <w:shd w:val="clear" w:color="auto" w:fill="FFFFFF"/>
              </w:rPr>
              <w:t>Barva jako základní výtvarný vyjadřovací prostředek.</w:t>
            </w:r>
            <w:r w:rsidRPr="001661B8">
              <w:rPr>
                <w:rFonts w:ascii="Tahoma" w:hAnsi="Tahoma" w:cs="Tahoma"/>
                <w:sz w:val="17"/>
                <w:szCs w:val="17"/>
                <w:shd w:val="clear" w:color="auto" w:fill="FFFFFF"/>
              </w:rPr>
              <w:t> </w:t>
            </w:r>
          </w:p>
          <w:p w:rsidR="001B6911" w:rsidRPr="001661B8" w:rsidRDefault="001B6911" w:rsidP="00E7344C">
            <w:pPr>
              <w:rPr>
                <w:shd w:val="clear" w:color="auto" w:fill="FFFFFF"/>
              </w:rPr>
            </w:pPr>
            <w:r w:rsidRPr="001661B8">
              <w:rPr>
                <w:shd w:val="clear" w:color="auto" w:fill="FFFFFF"/>
              </w:rPr>
              <w:t>Experimenty s různými materiály (např. papír, textil, odpadový materiál, hlína aj.)</w:t>
            </w:r>
          </w:p>
          <w:p w:rsidR="001B6911" w:rsidRPr="001661B8" w:rsidRDefault="001B6911" w:rsidP="00E7344C">
            <w:pPr>
              <w:rPr>
                <w:shd w:val="clear" w:color="auto" w:fill="FFFFFF"/>
              </w:rPr>
            </w:pPr>
            <w:r w:rsidRPr="001661B8">
              <w:rPr>
                <w:shd w:val="clear" w:color="auto" w:fill="FFFFFF"/>
              </w:rPr>
              <w:t>Výtvarné umění ve výtvarné výchově.</w:t>
            </w:r>
          </w:p>
          <w:p w:rsidR="001B6911" w:rsidRPr="001661B8" w:rsidRDefault="001B6911" w:rsidP="00E7344C">
            <w:pPr>
              <w:rPr>
                <w:shd w:val="clear" w:color="auto" w:fill="FFFFFF"/>
              </w:rPr>
            </w:pPr>
            <w:r w:rsidRPr="001661B8">
              <w:rPr>
                <w:shd w:val="clear" w:color="auto" w:fill="FFFFFF"/>
              </w:rPr>
              <w:t>Integrace výchovných složek ve vzdělávacím procesu (hudební výchova, výtvarná výchova, tělesná výchova). </w:t>
            </w:r>
          </w:p>
          <w:p w:rsidR="001B6911" w:rsidRPr="001661B8" w:rsidRDefault="001B6911" w:rsidP="00E7344C">
            <w:pPr>
              <w:rPr>
                <w:shd w:val="clear" w:color="auto" w:fill="FFFFFF"/>
              </w:rPr>
            </w:pPr>
            <w:r w:rsidRPr="001661B8">
              <w:rPr>
                <w:shd w:val="clear" w:color="auto" w:fill="FFFFFF"/>
              </w:rPr>
              <w:t>Praktické realizace výtvarných činnosti využitelné na 1. stupni ZŠ.</w:t>
            </w:r>
          </w:p>
          <w:p w:rsidR="001B6911" w:rsidRPr="001661B8" w:rsidRDefault="001B6911" w:rsidP="00E7344C">
            <w:pPr>
              <w:rPr>
                <w:del w:id="919" w:author="Hana Navrátilová" w:date="2019-09-24T11:10:00Z"/>
                <w:shd w:val="clear" w:color="auto" w:fill="FFFFFF"/>
              </w:rPr>
            </w:pPr>
          </w:p>
          <w:p w:rsidR="001B6911" w:rsidRPr="001661B8" w:rsidRDefault="001B6911" w:rsidP="00E7344C">
            <w:pPr>
              <w:rPr>
                <w:rFonts w:ascii="Tahoma" w:hAnsi="Tahoma" w:cs="Tahoma"/>
                <w:sz w:val="17"/>
                <w:szCs w:val="17"/>
                <w:shd w:val="clear" w:color="auto" w:fill="FFFFFF"/>
              </w:rPr>
            </w:pPr>
          </w:p>
        </w:tc>
      </w:tr>
      <w:tr w:rsidR="001B6911" w:rsidRPr="001661B8" w:rsidTr="003B72E6">
        <w:trPr>
          <w:trHeight w:val="265"/>
          <w:jc w:val="center"/>
        </w:trPr>
        <w:tc>
          <w:tcPr>
            <w:tcW w:w="3539" w:type="dxa"/>
            <w:tcBorders>
              <w:top w:val="nil"/>
            </w:tcBorders>
            <w:shd w:val="clear" w:color="auto" w:fill="F7CAAC"/>
          </w:tcPr>
          <w:p w:rsidR="001B6911" w:rsidRPr="001661B8" w:rsidRDefault="001B6911" w:rsidP="00E7344C">
            <w:pPr>
              <w:jc w:val="both"/>
            </w:pPr>
            <w:r w:rsidRPr="001661B8">
              <w:rPr>
                <w:b/>
              </w:rPr>
              <w:t>Studijní literatura a studijní pomůcky</w:t>
            </w:r>
          </w:p>
        </w:tc>
        <w:tc>
          <w:tcPr>
            <w:tcW w:w="6668" w:type="dxa"/>
            <w:gridSpan w:val="7"/>
            <w:tcBorders>
              <w:top w:val="nil"/>
              <w:bottom w:val="nil"/>
            </w:tcBorders>
          </w:tcPr>
          <w:p w:rsidR="001B6911" w:rsidRPr="001661B8" w:rsidRDefault="001B6911" w:rsidP="00E7344C">
            <w:pPr>
              <w:jc w:val="both"/>
            </w:pPr>
          </w:p>
        </w:tc>
      </w:tr>
      <w:tr w:rsidR="001B6911" w:rsidRPr="00944A9E" w:rsidTr="003B72E6">
        <w:trPr>
          <w:trHeight w:val="1497"/>
          <w:jc w:val="center"/>
        </w:trPr>
        <w:tc>
          <w:tcPr>
            <w:tcW w:w="10207" w:type="dxa"/>
            <w:gridSpan w:val="8"/>
            <w:tcBorders>
              <w:top w:val="nil"/>
            </w:tcBorders>
          </w:tcPr>
          <w:p w:rsidR="001B6911" w:rsidRPr="001661B8" w:rsidRDefault="001B6911" w:rsidP="00E7344C">
            <w:pPr>
              <w:jc w:val="both"/>
            </w:pPr>
          </w:p>
          <w:p w:rsidR="001B6911" w:rsidRPr="001661B8" w:rsidRDefault="001B6911" w:rsidP="00E7344C">
            <w:pPr>
              <w:jc w:val="both"/>
              <w:rPr>
                <w:b/>
              </w:rPr>
            </w:pPr>
            <w:r w:rsidRPr="001661B8">
              <w:rPr>
                <w:b/>
              </w:rPr>
              <w:t xml:space="preserve">Povinná literatura: </w:t>
            </w:r>
          </w:p>
          <w:p w:rsidR="001B6911" w:rsidRPr="001661B8" w:rsidRDefault="001B6911" w:rsidP="00E7344C">
            <w:pPr>
              <w:shd w:val="clear" w:color="auto" w:fill="FFFFFF"/>
            </w:pPr>
            <w:r w:rsidRPr="001661B8">
              <w:t>Malý, Z. (2005)</w:t>
            </w:r>
            <w:r w:rsidR="00C36A8E" w:rsidRPr="001661B8">
              <w:t>.</w:t>
            </w:r>
            <w:r w:rsidR="004B6344" w:rsidRPr="001661B8">
              <w:t xml:space="preserve"> </w:t>
            </w:r>
            <w:r w:rsidRPr="001661B8">
              <w:rPr>
                <w:i/>
                <w:iCs/>
              </w:rPr>
              <w:t>Grafické techniky pro každého</w:t>
            </w:r>
            <w:r w:rsidRPr="001661B8">
              <w:t>. Brno: CP Books. </w:t>
            </w:r>
          </w:p>
          <w:p w:rsidR="000B552E" w:rsidRPr="001661B8" w:rsidRDefault="000B552E" w:rsidP="00E7344C">
            <w:pPr>
              <w:shd w:val="clear" w:color="auto" w:fill="FFFFFF"/>
            </w:pPr>
            <w:r w:rsidRPr="001661B8">
              <w:t xml:space="preserve">Krajcarová, J. (2014). </w:t>
            </w:r>
            <w:r w:rsidRPr="001661B8">
              <w:rPr>
                <w:i/>
              </w:rPr>
              <w:t>Kreativita jako jeden ze současných požadavků na vzdělávání</w:t>
            </w:r>
            <w:r w:rsidRPr="001661B8">
              <w:t>. Kreatívne vzdelávanie. Zohor: Virvar, 102-103.</w:t>
            </w:r>
          </w:p>
          <w:p w:rsidR="00D46429" w:rsidRPr="001661B8" w:rsidRDefault="00D46429" w:rsidP="00D46429">
            <w:pPr>
              <w:outlineLvl w:val="2"/>
              <w:rPr>
                <w:ins w:id="920" w:author="Hana Navrátilová" w:date="2019-09-24T11:10:00Z"/>
                <w:bCs/>
              </w:rPr>
            </w:pPr>
            <w:ins w:id="921" w:author="Hana Navrátilová" w:date="2019-09-24T11:10:00Z">
              <w:r w:rsidRPr="001661B8">
                <w:rPr>
                  <w:bCs/>
                </w:rPr>
                <w:t xml:space="preserve">Stadlerová, H. a kol.(2010). </w:t>
              </w:r>
              <w:r w:rsidR="00781297" w:rsidRPr="001661B8">
                <w:fldChar w:fldCharType="begin"/>
              </w:r>
              <w:r w:rsidR="00781297" w:rsidRPr="001661B8">
                <w:instrText xml:space="preserve"> HYPERLINK "https://www.muni.cz/vyzkum/publikace/917767" \o "ZOP Zkušenost, odbornost, praxe v psychodidaktické přípravě učitele výtvarné výchovy v primárním vzdělávání" </w:instrText>
              </w:r>
              <w:r w:rsidR="00781297" w:rsidRPr="001661B8">
                <w:fldChar w:fldCharType="separate"/>
              </w:r>
              <w:r w:rsidRPr="001661B8">
                <w:rPr>
                  <w:bCs/>
                  <w:i/>
                </w:rPr>
                <w:t xml:space="preserve">ZOP Zkušenost, odbornost, praxe v psychodidaktické přípravě učitele výtvarné výchovy </w:t>
              </w:r>
              <w:r w:rsidRPr="001661B8">
                <w:rPr>
                  <w:bCs/>
                  <w:i/>
                </w:rPr>
                <w:br/>
                <w:t>v primárním vzdělávání</w:t>
              </w:r>
              <w:r w:rsidR="00781297" w:rsidRPr="001661B8">
                <w:rPr>
                  <w:bCs/>
                  <w:i/>
                </w:rPr>
                <w:fldChar w:fldCharType="end"/>
              </w:r>
              <w:r w:rsidRPr="001661B8">
                <w:rPr>
                  <w:bCs/>
                </w:rPr>
                <w:t>. Brno: MU.</w:t>
              </w:r>
            </w:ins>
          </w:p>
          <w:p w:rsidR="001B6911" w:rsidRPr="001661B8" w:rsidRDefault="001B6911" w:rsidP="00E7344C">
            <w:pPr>
              <w:jc w:val="both"/>
              <w:rPr>
                <w:sz w:val="17"/>
                <w:szCs w:val="17"/>
                <w:shd w:val="clear" w:color="auto" w:fill="FFFFFF"/>
              </w:rPr>
            </w:pPr>
            <w:r w:rsidRPr="001661B8">
              <w:rPr>
                <w:shd w:val="clear" w:color="auto" w:fill="FFFFFF"/>
              </w:rPr>
              <w:t>Teissing, K. (2010)</w:t>
            </w:r>
            <w:r w:rsidR="00AB3B26" w:rsidRPr="001661B8">
              <w:rPr>
                <w:shd w:val="clear" w:color="auto" w:fill="FFFFFF"/>
              </w:rPr>
              <w:t xml:space="preserve">. </w:t>
            </w:r>
            <w:r w:rsidRPr="001661B8">
              <w:rPr>
                <w:i/>
                <w:iCs/>
                <w:shd w:val="clear" w:color="auto" w:fill="FFFFFF"/>
              </w:rPr>
              <w:t xml:space="preserve">Kresba </w:t>
            </w:r>
            <w:r w:rsidR="00AB3B26" w:rsidRPr="001661B8">
              <w:t>–</w:t>
            </w:r>
            <w:r w:rsidRPr="001661B8">
              <w:rPr>
                <w:i/>
                <w:iCs/>
                <w:shd w:val="clear" w:color="auto" w:fill="FFFFFF"/>
              </w:rPr>
              <w:t xml:space="preserve"> Výtvarné techniky</w:t>
            </w:r>
            <w:r w:rsidRPr="001661B8">
              <w:rPr>
                <w:shd w:val="clear" w:color="auto" w:fill="FFFFFF"/>
              </w:rPr>
              <w:t>. Praha: Aventinum.</w:t>
            </w:r>
          </w:p>
          <w:p w:rsidR="000B552E" w:rsidRPr="001661B8" w:rsidRDefault="000B552E" w:rsidP="00E7344C">
            <w:pPr>
              <w:shd w:val="clear" w:color="auto" w:fill="FFFFFF"/>
            </w:pPr>
            <w:r w:rsidRPr="001661B8">
              <w:t xml:space="preserve">Zhoř, I. (1989). </w:t>
            </w:r>
            <w:r w:rsidRPr="001661B8">
              <w:rPr>
                <w:i/>
                <w:iCs/>
              </w:rPr>
              <w:t>Klíče k sochám</w:t>
            </w:r>
            <w:r w:rsidRPr="001661B8">
              <w:t>. Praha: Albatros. </w:t>
            </w:r>
          </w:p>
          <w:p w:rsidR="001B6911" w:rsidRPr="001661B8" w:rsidRDefault="001B6911" w:rsidP="00E7344C">
            <w:pPr>
              <w:jc w:val="both"/>
              <w:rPr>
                <w:i/>
              </w:rPr>
            </w:pPr>
          </w:p>
          <w:p w:rsidR="001B6911" w:rsidRPr="001661B8" w:rsidRDefault="001B6911" w:rsidP="00E7344C">
            <w:pPr>
              <w:jc w:val="both"/>
              <w:rPr>
                <w:b/>
              </w:rPr>
            </w:pPr>
            <w:r w:rsidRPr="001661B8">
              <w:rPr>
                <w:b/>
              </w:rPr>
              <w:t xml:space="preserve">Doporučená literatura: </w:t>
            </w:r>
          </w:p>
          <w:p w:rsidR="000B552E" w:rsidRPr="001661B8" w:rsidRDefault="000B552E" w:rsidP="00E7344C">
            <w:pPr>
              <w:jc w:val="both"/>
            </w:pPr>
            <w:r w:rsidRPr="001661B8">
              <w:t xml:space="preserve">Dacey J. S., &amp; Lennon K. H. (2000). </w:t>
            </w:r>
            <w:r w:rsidRPr="001661B8">
              <w:rPr>
                <w:i/>
              </w:rPr>
              <w:t>Kreativita</w:t>
            </w:r>
            <w:r w:rsidRPr="001661B8">
              <w:t>. Praha: Grada.</w:t>
            </w:r>
          </w:p>
          <w:p w:rsidR="001B6911" w:rsidRPr="001661B8" w:rsidRDefault="001B6911" w:rsidP="00E7344C">
            <w:pPr>
              <w:shd w:val="clear" w:color="auto" w:fill="FFFFFF"/>
            </w:pPr>
            <w:r w:rsidRPr="001661B8">
              <w:t>Kleiner, F. (1979)</w:t>
            </w:r>
            <w:r w:rsidR="00C36A8E" w:rsidRPr="001661B8">
              <w:t xml:space="preserve">. </w:t>
            </w:r>
            <w:r w:rsidRPr="001661B8">
              <w:rPr>
                <w:i/>
                <w:iCs/>
              </w:rPr>
              <w:t>Kresba: metodické poznámky ke studiu kresby</w:t>
            </w:r>
            <w:r w:rsidRPr="001661B8">
              <w:t>. Praha: S</w:t>
            </w:r>
            <w:r w:rsidR="00AB3B26" w:rsidRPr="001661B8">
              <w:t>PN</w:t>
            </w:r>
            <w:r w:rsidRPr="001661B8">
              <w:t>. </w:t>
            </w:r>
          </w:p>
          <w:p w:rsidR="001B6911" w:rsidRPr="00944A9E" w:rsidRDefault="001B6911" w:rsidP="00E7344C">
            <w:pPr>
              <w:jc w:val="both"/>
            </w:pPr>
            <w:r w:rsidRPr="001661B8">
              <w:t>Kulka, J. (1990)</w:t>
            </w:r>
            <w:r w:rsidR="00C36A8E" w:rsidRPr="001661B8">
              <w:t>.</w:t>
            </w:r>
            <w:r w:rsidR="004B6344" w:rsidRPr="001661B8">
              <w:t xml:space="preserve"> </w:t>
            </w:r>
            <w:r w:rsidRPr="001661B8">
              <w:rPr>
                <w:i/>
              </w:rPr>
              <w:t>Komplexní analýza uměleckého díla I.</w:t>
            </w:r>
            <w:r w:rsidRPr="001661B8">
              <w:t xml:space="preserve"> Praha: SPN.</w:t>
            </w:r>
          </w:p>
          <w:p w:rsidR="001B6911" w:rsidRPr="00944A9E" w:rsidRDefault="001B6911" w:rsidP="00E7344C">
            <w:pPr>
              <w:jc w:val="both"/>
              <w:rPr>
                <w:del w:id="922" w:author="Hana Navrátilová" w:date="2019-09-24T11:10:00Z"/>
              </w:rPr>
            </w:pPr>
          </w:p>
          <w:p w:rsidR="001B6911" w:rsidRPr="00944A9E" w:rsidRDefault="001B6911" w:rsidP="00E7344C">
            <w:pPr>
              <w:jc w:val="both"/>
            </w:pPr>
          </w:p>
        </w:tc>
      </w:tr>
      <w:tr w:rsidR="001B6911" w:rsidRPr="00944A9E" w:rsidTr="003B72E6">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1B6911" w:rsidRPr="00944A9E" w:rsidRDefault="001B6911" w:rsidP="00E7344C">
            <w:pPr>
              <w:jc w:val="center"/>
              <w:rPr>
                <w:b/>
              </w:rPr>
            </w:pPr>
            <w:r w:rsidRPr="00944A9E">
              <w:rPr>
                <w:b/>
              </w:rPr>
              <w:t>Informace ke kombinované nebo distanční formě</w:t>
            </w:r>
          </w:p>
        </w:tc>
      </w:tr>
      <w:tr w:rsidR="001B6911" w:rsidRPr="00944A9E" w:rsidTr="003B72E6">
        <w:trPr>
          <w:jc w:val="center"/>
        </w:trPr>
        <w:tc>
          <w:tcPr>
            <w:tcW w:w="5382" w:type="dxa"/>
            <w:gridSpan w:val="3"/>
            <w:tcBorders>
              <w:top w:val="single" w:sz="2" w:space="0" w:color="auto"/>
            </w:tcBorders>
            <w:shd w:val="clear" w:color="auto" w:fill="F7CAAC"/>
          </w:tcPr>
          <w:p w:rsidR="001B6911" w:rsidRPr="00944A9E" w:rsidRDefault="001B6911" w:rsidP="00E7344C">
            <w:pPr>
              <w:jc w:val="both"/>
            </w:pPr>
            <w:r w:rsidRPr="00944A9E">
              <w:rPr>
                <w:b/>
              </w:rPr>
              <w:t>Rozsah konzultací (soustředění)</w:t>
            </w:r>
          </w:p>
        </w:tc>
        <w:tc>
          <w:tcPr>
            <w:tcW w:w="709" w:type="dxa"/>
            <w:tcBorders>
              <w:top w:val="single" w:sz="2" w:space="0" w:color="auto"/>
            </w:tcBorders>
          </w:tcPr>
          <w:p w:rsidR="001B6911" w:rsidRPr="00944A9E" w:rsidRDefault="001B6911" w:rsidP="00E7344C">
            <w:pPr>
              <w:jc w:val="both"/>
            </w:pPr>
          </w:p>
        </w:tc>
        <w:tc>
          <w:tcPr>
            <w:tcW w:w="4116" w:type="dxa"/>
            <w:gridSpan w:val="4"/>
            <w:tcBorders>
              <w:top w:val="single" w:sz="2" w:space="0" w:color="auto"/>
            </w:tcBorders>
            <w:shd w:val="clear" w:color="auto" w:fill="F7CAAC"/>
          </w:tcPr>
          <w:p w:rsidR="001B6911" w:rsidRPr="00944A9E" w:rsidRDefault="001B6911" w:rsidP="00E7344C">
            <w:pPr>
              <w:jc w:val="both"/>
              <w:rPr>
                <w:b/>
              </w:rPr>
            </w:pPr>
            <w:r w:rsidRPr="00944A9E">
              <w:rPr>
                <w:b/>
              </w:rPr>
              <w:t xml:space="preserve">hodin </w:t>
            </w:r>
          </w:p>
        </w:tc>
      </w:tr>
      <w:tr w:rsidR="001B6911" w:rsidRPr="00944A9E" w:rsidTr="003B72E6">
        <w:trPr>
          <w:jc w:val="center"/>
        </w:trPr>
        <w:tc>
          <w:tcPr>
            <w:tcW w:w="10207" w:type="dxa"/>
            <w:gridSpan w:val="8"/>
            <w:shd w:val="clear" w:color="auto" w:fill="F7CAAC"/>
          </w:tcPr>
          <w:p w:rsidR="001B6911" w:rsidRPr="00944A9E" w:rsidRDefault="001B6911" w:rsidP="00E7344C">
            <w:pPr>
              <w:jc w:val="both"/>
              <w:rPr>
                <w:b/>
              </w:rPr>
            </w:pPr>
            <w:r w:rsidRPr="00944A9E">
              <w:rPr>
                <w:b/>
              </w:rPr>
              <w:t>Informace o způsobu kontaktu s vyučujícím</w:t>
            </w:r>
          </w:p>
        </w:tc>
      </w:tr>
      <w:tr w:rsidR="001B6911" w:rsidRPr="00944A9E" w:rsidTr="003B72E6">
        <w:trPr>
          <w:trHeight w:val="734"/>
          <w:jc w:val="center"/>
        </w:trPr>
        <w:tc>
          <w:tcPr>
            <w:tcW w:w="10207" w:type="dxa"/>
            <w:gridSpan w:val="8"/>
          </w:tcPr>
          <w:p w:rsidR="001B6911" w:rsidRDefault="001B6911" w:rsidP="00E7344C">
            <w:pPr>
              <w:jc w:val="both"/>
              <w:rPr>
                <w:del w:id="923" w:author="Hana Navrátilová" w:date="2019-09-24T11:10:00Z"/>
              </w:rPr>
            </w:pPr>
          </w:p>
          <w:p w:rsidR="009060CD" w:rsidRDefault="009060CD" w:rsidP="00E7344C">
            <w:pPr>
              <w:jc w:val="both"/>
              <w:rPr>
                <w:del w:id="924" w:author="Hana Navrátilová" w:date="2019-09-24T11:10:00Z"/>
              </w:rPr>
            </w:pPr>
          </w:p>
          <w:p w:rsidR="009060CD" w:rsidRDefault="009060CD" w:rsidP="00E7344C">
            <w:pPr>
              <w:jc w:val="both"/>
              <w:rPr>
                <w:del w:id="925" w:author="Hana Navrátilová" w:date="2019-09-24T11:10:00Z"/>
              </w:rPr>
            </w:pPr>
          </w:p>
          <w:p w:rsidR="009060CD" w:rsidRDefault="009060CD" w:rsidP="00E7344C">
            <w:pPr>
              <w:jc w:val="both"/>
              <w:rPr>
                <w:del w:id="926" w:author="Hana Navrátilová" w:date="2019-09-24T11:10:00Z"/>
              </w:rPr>
            </w:pPr>
          </w:p>
          <w:p w:rsidR="009060CD" w:rsidRPr="00944A9E" w:rsidRDefault="009060CD" w:rsidP="00E7344C">
            <w:pPr>
              <w:jc w:val="both"/>
            </w:pPr>
          </w:p>
        </w:tc>
      </w:tr>
    </w:tbl>
    <w:p w:rsidR="003B72E6" w:rsidRDefault="00CD2F6C">
      <w:r>
        <w:br w:type="page"/>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92"/>
        <w:gridCol w:w="1316"/>
        <w:gridCol w:w="125"/>
        <w:gridCol w:w="1404"/>
        <w:gridCol w:w="721"/>
        <w:gridCol w:w="1600"/>
        <w:gridCol w:w="1842"/>
        <w:gridCol w:w="993"/>
        <w:gridCol w:w="708"/>
      </w:tblGrid>
      <w:tr w:rsidR="00D33BD3" w:rsidRPr="00944A9E" w:rsidTr="00A8435B">
        <w:trPr>
          <w:trHeight w:val="141"/>
          <w:jc w:val="center"/>
        </w:trPr>
        <w:tc>
          <w:tcPr>
            <w:tcW w:w="10201" w:type="dxa"/>
            <w:gridSpan w:val="9"/>
            <w:tcBorders>
              <w:top w:val="single" w:sz="4" w:space="0" w:color="auto"/>
              <w:left w:val="single" w:sz="4" w:space="0" w:color="auto"/>
              <w:bottom w:val="single" w:sz="4" w:space="0" w:color="auto"/>
              <w:right w:val="single" w:sz="4" w:space="0" w:color="auto"/>
            </w:tcBorders>
            <w:shd w:val="clear" w:color="auto" w:fill="BDD6EE"/>
          </w:tcPr>
          <w:p w:rsidR="00D33BD3" w:rsidRPr="00944A9E" w:rsidRDefault="00F32C9A" w:rsidP="003B72E6">
            <w:pPr>
              <w:jc w:val="both"/>
              <w:rPr>
                <w:b/>
                <w:sz w:val="28"/>
                <w:szCs w:val="28"/>
              </w:rPr>
            </w:pPr>
            <w:r>
              <w:br w:type="page"/>
            </w:r>
            <w:r w:rsidR="00D33BD3" w:rsidRPr="00944A9E">
              <w:rPr>
                <w:b/>
                <w:sz w:val="28"/>
                <w:szCs w:val="28"/>
              </w:rPr>
              <w:t>B-III – Charakteristika studijního předmětu</w:t>
            </w:r>
          </w:p>
        </w:tc>
      </w:tr>
      <w:tr w:rsidR="00D33BD3" w:rsidRPr="00944A9E" w:rsidTr="00A8435B">
        <w:trPr>
          <w:jc w:val="center"/>
        </w:trPr>
        <w:tc>
          <w:tcPr>
            <w:tcW w:w="2808" w:type="dxa"/>
            <w:gridSpan w:val="2"/>
            <w:tcBorders>
              <w:top w:val="double" w:sz="4" w:space="0" w:color="auto"/>
            </w:tcBorders>
            <w:shd w:val="clear" w:color="auto" w:fill="F7CAAC"/>
          </w:tcPr>
          <w:p w:rsidR="00D33BD3" w:rsidRPr="00944A9E" w:rsidRDefault="00D33BD3" w:rsidP="00E7344C">
            <w:pPr>
              <w:jc w:val="both"/>
              <w:rPr>
                <w:b/>
              </w:rPr>
            </w:pPr>
            <w:r w:rsidRPr="00944A9E">
              <w:rPr>
                <w:b/>
              </w:rPr>
              <w:t>Název studijního předmětu</w:t>
            </w:r>
          </w:p>
        </w:tc>
        <w:tc>
          <w:tcPr>
            <w:tcW w:w="7393" w:type="dxa"/>
            <w:gridSpan w:val="7"/>
            <w:tcBorders>
              <w:top w:val="double" w:sz="4" w:space="0" w:color="auto"/>
            </w:tcBorders>
          </w:tcPr>
          <w:p w:rsidR="00D33BD3" w:rsidRPr="00944A9E" w:rsidRDefault="00D33BD3" w:rsidP="000E2368">
            <w:pPr>
              <w:jc w:val="both"/>
            </w:pPr>
            <w:r w:rsidRPr="00944A9E">
              <w:t xml:space="preserve">Hra na hudební nástroj 2 </w:t>
            </w:r>
            <w:del w:id="927" w:author="Hana Navrátilová" w:date="2019-09-24T11:10:00Z">
              <w:r w:rsidRPr="00944A9E">
                <w:delText xml:space="preserve">– zobcová flétna </w:delText>
              </w:r>
            </w:del>
          </w:p>
        </w:tc>
      </w:tr>
      <w:tr w:rsidR="00A8435B" w:rsidRPr="00944A9E" w:rsidTr="00A8435B">
        <w:trPr>
          <w:jc w:val="center"/>
        </w:trPr>
        <w:tc>
          <w:tcPr>
            <w:tcW w:w="2808" w:type="dxa"/>
            <w:gridSpan w:val="2"/>
            <w:shd w:val="clear" w:color="auto" w:fill="F7CAAC"/>
          </w:tcPr>
          <w:p w:rsidR="00D33BD3" w:rsidRPr="00944A9E" w:rsidRDefault="00D33BD3" w:rsidP="00E7344C">
            <w:pPr>
              <w:jc w:val="both"/>
              <w:rPr>
                <w:b/>
              </w:rPr>
            </w:pPr>
            <w:r w:rsidRPr="00944A9E">
              <w:rPr>
                <w:b/>
              </w:rPr>
              <w:t>Typ předmětu</w:t>
            </w:r>
          </w:p>
        </w:tc>
        <w:tc>
          <w:tcPr>
            <w:tcW w:w="3850" w:type="dxa"/>
            <w:gridSpan w:val="4"/>
          </w:tcPr>
          <w:p w:rsidR="00D33BD3" w:rsidRPr="00944A9E" w:rsidRDefault="00D33BD3" w:rsidP="00E7344C">
            <w:pPr>
              <w:jc w:val="both"/>
            </w:pPr>
            <w:r w:rsidRPr="00944A9E">
              <w:t>povinně volitelný, PZ</w:t>
            </w:r>
          </w:p>
        </w:tc>
        <w:tc>
          <w:tcPr>
            <w:tcW w:w="2835" w:type="dxa"/>
            <w:gridSpan w:val="2"/>
            <w:shd w:val="clear" w:color="auto" w:fill="F7CAAC"/>
          </w:tcPr>
          <w:p w:rsidR="00D33BD3" w:rsidRPr="00944A9E" w:rsidRDefault="00D33BD3" w:rsidP="00E7344C">
            <w:pPr>
              <w:jc w:val="both"/>
            </w:pPr>
            <w:r w:rsidRPr="00944A9E">
              <w:rPr>
                <w:b/>
              </w:rPr>
              <w:t>doporučený ročník / semestr</w:t>
            </w:r>
          </w:p>
        </w:tc>
        <w:tc>
          <w:tcPr>
            <w:tcW w:w="708" w:type="dxa"/>
          </w:tcPr>
          <w:p w:rsidR="00D33BD3" w:rsidRPr="00944A9E" w:rsidRDefault="00D33BD3" w:rsidP="00E7344C">
            <w:pPr>
              <w:jc w:val="both"/>
            </w:pPr>
            <w:r w:rsidRPr="00944A9E">
              <w:t>2/ZS</w:t>
            </w:r>
          </w:p>
        </w:tc>
      </w:tr>
      <w:tr w:rsidR="003B72E6" w:rsidRPr="00944A9E" w:rsidTr="00A8435B">
        <w:trPr>
          <w:jc w:val="center"/>
        </w:trPr>
        <w:tc>
          <w:tcPr>
            <w:tcW w:w="2808" w:type="dxa"/>
            <w:gridSpan w:val="2"/>
            <w:shd w:val="clear" w:color="auto" w:fill="F7CAAC"/>
          </w:tcPr>
          <w:p w:rsidR="00D33BD3" w:rsidRPr="00944A9E" w:rsidRDefault="00D33BD3" w:rsidP="00E7344C">
            <w:pPr>
              <w:jc w:val="both"/>
              <w:rPr>
                <w:b/>
              </w:rPr>
            </w:pPr>
            <w:r w:rsidRPr="00944A9E">
              <w:rPr>
                <w:b/>
              </w:rPr>
              <w:t>Rozsah studijního předmětu</w:t>
            </w:r>
          </w:p>
        </w:tc>
        <w:tc>
          <w:tcPr>
            <w:tcW w:w="1529" w:type="dxa"/>
            <w:gridSpan w:val="2"/>
          </w:tcPr>
          <w:p w:rsidR="00D33BD3" w:rsidRPr="00944A9E" w:rsidRDefault="00D33BD3" w:rsidP="00E7344C">
            <w:pPr>
              <w:jc w:val="both"/>
            </w:pPr>
            <w:r w:rsidRPr="00944A9E">
              <w:t xml:space="preserve">28c </w:t>
            </w:r>
          </w:p>
        </w:tc>
        <w:tc>
          <w:tcPr>
            <w:tcW w:w="721" w:type="dxa"/>
            <w:shd w:val="clear" w:color="auto" w:fill="F7CAAC"/>
          </w:tcPr>
          <w:p w:rsidR="00D33BD3" w:rsidRPr="00944A9E" w:rsidRDefault="00D33BD3" w:rsidP="00E7344C">
            <w:pPr>
              <w:jc w:val="both"/>
              <w:rPr>
                <w:b/>
              </w:rPr>
            </w:pPr>
            <w:r w:rsidRPr="00944A9E">
              <w:rPr>
                <w:b/>
              </w:rPr>
              <w:t xml:space="preserve">hod. </w:t>
            </w:r>
          </w:p>
        </w:tc>
        <w:tc>
          <w:tcPr>
            <w:tcW w:w="1600" w:type="dxa"/>
          </w:tcPr>
          <w:p w:rsidR="00D33BD3" w:rsidRPr="00944A9E" w:rsidRDefault="00D33BD3" w:rsidP="00E7344C">
            <w:pPr>
              <w:jc w:val="both"/>
            </w:pPr>
            <w:r w:rsidRPr="00944A9E">
              <w:t>28</w:t>
            </w:r>
          </w:p>
        </w:tc>
        <w:tc>
          <w:tcPr>
            <w:tcW w:w="1842" w:type="dxa"/>
            <w:shd w:val="clear" w:color="auto" w:fill="F7CAAC"/>
          </w:tcPr>
          <w:p w:rsidR="00D33BD3" w:rsidRPr="00944A9E" w:rsidRDefault="00D33BD3" w:rsidP="00E7344C">
            <w:pPr>
              <w:jc w:val="both"/>
              <w:rPr>
                <w:b/>
              </w:rPr>
            </w:pPr>
            <w:r w:rsidRPr="00944A9E">
              <w:rPr>
                <w:b/>
              </w:rPr>
              <w:t>kreditů</w:t>
            </w:r>
          </w:p>
        </w:tc>
        <w:tc>
          <w:tcPr>
            <w:tcW w:w="1701" w:type="dxa"/>
            <w:gridSpan w:val="2"/>
          </w:tcPr>
          <w:p w:rsidR="00D33BD3" w:rsidRPr="00944A9E" w:rsidRDefault="00D33BD3" w:rsidP="00E7344C">
            <w:pPr>
              <w:jc w:val="both"/>
            </w:pPr>
            <w:r w:rsidRPr="00944A9E">
              <w:t>2</w:t>
            </w:r>
          </w:p>
        </w:tc>
      </w:tr>
      <w:tr w:rsidR="00D33BD3" w:rsidRPr="00944A9E" w:rsidTr="00A8435B">
        <w:trPr>
          <w:jc w:val="center"/>
        </w:trPr>
        <w:tc>
          <w:tcPr>
            <w:tcW w:w="2808" w:type="dxa"/>
            <w:gridSpan w:val="2"/>
            <w:shd w:val="clear" w:color="auto" w:fill="F7CAAC"/>
          </w:tcPr>
          <w:p w:rsidR="00D33BD3" w:rsidRPr="00944A9E" w:rsidRDefault="00D33BD3" w:rsidP="00E7344C">
            <w:pPr>
              <w:jc w:val="both"/>
              <w:rPr>
                <w:b/>
              </w:rPr>
            </w:pPr>
            <w:r w:rsidRPr="00944A9E">
              <w:rPr>
                <w:b/>
              </w:rPr>
              <w:t>Prerekvizity, korekvizity, ekvivalence</w:t>
            </w:r>
          </w:p>
        </w:tc>
        <w:tc>
          <w:tcPr>
            <w:tcW w:w="7393" w:type="dxa"/>
            <w:gridSpan w:val="7"/>
          </w:tcPr>
          <w:p w:rsidR="00D33BD3" w:rsidRPr="00944A9E" w:rsidRDefault="00D33BD3" w:rsidP="00E7344C">
            <w:pPr>
              <w:jc w:val="both"/>
            </w:pPr>
          </w:p>
        </w:tc>
      </w:tr>
      <w:tr w:rsidR="00A8435B" w:rsidRPr="00944A9E" w:rsidTr="00A8435B">
        <w:trPr>
          <w:jc w:val="center"/>
        </w:trPr>
        <w:tc>
          <w:tcPr>
            <w:tcW w:w="2808" w:type="dxa"/>
            <w:gridSpan w:val="2"/>
            <w:shd w:val="clear" w:color="auto" w:fill="F7CAAC"/>
          </w:tcPr>
          <w:p w:rsidR="00D33BD3" w:rsidRPr="00944A9E" w:rsidRDefault="00D33BD3" w:rsidP="00E7344C">
            <w:pPr>
              <w:jc w:val="both"/>
              <w:rPr>
                <w:b/>
              </w:rPr>
            </w:pPr>
            <w:r w:rsidRPr="00944A9E">
              <w:rPr>
                <w:b/>
              </w:rPr>
              <w:t>Způsob ověření studijních výsledků</w:t>
            </w:r>
          </w:p>
        </w:tc>
        <w:tc>
          <w:tcPr>
            <w:tcW w:w="3850" w:type="dxa"/>
            <w:gridSpan w:val="4"/>
          </w:tcPr>
          <w:p w:rsidR="00D33BD3" w:rsidRPr="00944A9E" w:rsidRDefault="00D33BD3" w:rsidP="00E7344C">
            <w:pPr>
              <w:jc w:val="both"/>
            </w:pPr>
            <w:r w:rsidRPr="00944A9E">
              <w:t>zápočet</w:t>
            </w:r>
          </w:p>
        </w:tc>
        <w:tc>
          <w:tcPr>
            <w:tcW w:w="1842" w:type="dxa"/>
            <w:shd w:val="clear" w:color="auto" w:fill="F7CAAC"/>
          </w:tcPr>
          <w:p w:rsidR="00D33BD3" w:rsidRPr="00944A9E" w:rsidRDefault="00D33BD3" w:rsidP="00E7344C">
            <w:pPr>
              <w:jc w:val="both"/>
              <w:rPr>
                <w:b/>
              </w:rPr>
            </w:pPr>
            <w:r w:rsidRPr="00944A9E">
              <w:rPr>
                <w:b/>
              </w:rPr>
              <w:t>Forma výuky</w:t>
            </w:r>
          </w:p>
        </w:tc>
        <w:tc>
          <w:tcPr>
            <w:tcW w:w="1701" w:type="dxa"/>
            <w:gridSpan w:val="2"/>
          </w:tcPr>
          <w:p w:rsidR="00D33BD3" w:rsidRPr="00944A9E" w:rsidRDefault="00D33BD3" w:rsidP="00E7344C">
            <w:pPr>
              <w:jc w:val="both"/>
            </w:pPr>
            <w:r w:rsidRPr="00944A9E">
              <w:t>cvičení</w:t>
            </w:r>
          </w:p>
        </w:tc>
      </w:tr>
      <w:tr w:rsidR="00D33BD3" w:rsidRPr="00944A9E" w:rsidTr="00A8435B">
        <w:trPr>
          <w:jc w:val="center"/>
        </w:trPr>
        <w:tc>
          <w:tcPr>
            <w:tcW w:w="2808" w:type="dxa"/>
            <w:gridSpan w:val="2"/>
            <w:shd w:val="clear" w:color="auto" w:fill="F7CAAC"/>
          </w:tcPr>
          <w:p w:rsidR="00D33BD3" w:rsidRPr="00944A9E" w:rsidRDefault="00D33BD3" w:rsidP="00E7344C">
            <w:pPr>
              <w:jc w:val="both"/>
              <w:rPr>
                <w:b/>
              </w:rPr>
            </w:pPr>
            <w:r w:rsidRPr="00944A9E">
              <w:rPr>
                <w:b/>
              </w:rPr>
              <w:t>Forma způsobu ověření studijních výsledků a další požadavky na studenta</w:t>
            </w:r>
          </w:p>
        </w:tc>
        <w:tc>
          <w:tcPr>
            <w:tcW w:w="7393" w:type="dxa"/>
            <w:gridSpan w:val="7"/>
            <w:tcBorders>
              <w:bottom w:val="nil"/>
            </w:tcBorders>
          </w:tcPr>
          <w:p w:rsidR="00D33BD3" w:rsidRPr="00944A9E" w:rsidRDefault="00D33BD3" w:rsidP="00E7344C">
            <w:pPr>
              <w:jc w:val="both"/>
            </w:pPr>
            <w:r w:rsidRPr="00944A9E">
              <w:t>Docházka 80%.</w:t>
            </w:r>
          </w:p>
          <w:p w:rsidR="00D33BD3" w:rsidRPr="00944A9E" w:rsidRDefault="00D33BD3" w:rsidP="00E7344C">
            <w:pPr>
              <w:jc w:val="both"/>
            </w:pPr>
            <w:r w:rsidRPr="00944A9E">
              <w:t xml:space="preserve">Přednes deseti písní či skladeb v daném tempu a s dodržením stylu hudebního </w:t>
            </w:r>
            <w:r w:rsidR="00D40BFC" w:rsidRPr="00944A9E">
              <w:t>přednesu. Vytvoření</w:t>
            </w:r>
            <w:r w:rsidRPr="00944A9E">
              <w:t xml:space="preserve"> návrhu pro využití písně, skladby v praxi.</w:t>
            </w:r>
          </w:p>
        </w:tc>
      </w:tr>
      <w:tr w:rsidR="00D33BD3" w:rsidRPr="00944A9E" w:rsidTr="00A8435B">
        <w:trPr>
          <w:trHeight w:val="200"/>
          <w:jc w:val="center"/>
        </w:trPr>
        <w:tc>
          <w:tcPr>
            <w:tcW w:w="10201" w:type="dxa"/>
            <w:gridSpan w:val="9"/>
            <w:tcBorders>
              <w:top w:val="nil"/>
            </w:tcBorders>
          </w:tcPr>
          <w:p w:rsidR="00D33BD3" w:rsidRPr="00944A9E" w:rsidRDefault="00D33BD3" w:rsidP="00E7344C">
            <w:pPr>
              <w:jc w:val="both"/>
            </w:pPr>
          </w:p>
        </w:tc>
      </w:tr>
      <w:tr w:rsidR="00D33BD3" w:rsidRPr="00944A9E" w:rsidTr="00A8435B">
        <w:trPr>
          <w:trHeight w:val="197"/>
          <w:jc w:val="center"/>
        </w:trPr>
        <w:tc>
          <w:tcPr>
            <w:tcW w:w="2808" w:type="dxa"/>
            <w:gridSpan w:val="2"/>
            <w:tcBorders>
              <w:top w:val="nil"/>
            </w:tcBorders>
            <w:shd w:val="clear" w:color="auto" w:fill="F7CAAC"/>
          </w:tcPr>
          <w:p w:rsidR="00D33BD3" w:rsidRPr="00944A9E" w:rsidRDefault="00D33BD3" w:rsidP="00E7344C">
            <w:pPr>
              <w:jc w:val="both"/>
              <w:rPr>
                <w:b/>
              </w:rPr>
            </w:pPr>
            <w:r w:rsidRPr="00944A9E">
              <w:rPr>
                <w:b/>
              </w:rPr>
              <w:t>Garant předmětu</w:t>
            </w:r>
          </w:p>
        </w:tc>
        <w:tc>
          <w:tcPr>
            <w:tcW w:w="7393" w:type="dxa"/>
            <w:gridSpan w:val="7"/>
            <w:tcBorders>
              <w:top w:val="nil"/>
            </w:tcBorders>
          </w:tcPr>
          <w:p w:rsidR="00D33BD3" w:rsidRDefault="00A82B11" w:rsidP="00E7344C">
            <w:r w:rsidRPr="00A82B11">
              <w:t xml:space="preserve">Mgr. Libuše </w:t>
            </w:r>
            <w:r w:rsidR="00C80CD3">
              <w:t>Jelénková</w:t>
            </w:r>
            <w:r w:rsidRPr="00A82B11">
              <w:t>, Ph.D.</w:t>
            </w:r>
          </w:p>
          <w:p w:rsidR="00A82B11" w:rsidRPr="00944A9E" w:rsidRDefault="00A82B11" w:rsidP="00E7344C"/>
        </w:tc>
      </w:tr>
      <w:tr w:rsidR="00D33BD3" w:rsidRPr="00944A9E" w:rsidTr="00A8435B">
        <w:trPr>
          <w:trHeight w:val="543"/>
          <w:jc w:val="center"/>
        </w:trPr>
        <w:tc>
          <w:tcPr>
            <w:tcW w:w="2808" w:type="dxa"/>
            <w:gridSpan w:val="2"/>
            <w:tcBorders>
              <w:top w:val="nil"/>
            </w:tcBorders>
            <w:shd w:val="clear" w:color="auto" w:fill="F7CAAC"/>
          </w:tcPr>
          <w:p w:rsidR="00D33BD3" w:rsidRPr="00944A9E" w:rsidRDefault="00D33BD3" w:rsidP="00E7344C">
            <w:pPr>
              <w:jc w:val="both"/>
              <w:rPr>
                <w:b/>
              </w:rPr>
            </w:pPr>
            <w:r w:rsidRPr="00944A9E">
              <w:rPr>
                <w:b/>
              </w:rPr>
              <w:t>Zapojení garanta do výuky předmětu</w:t>
            </w:r>
          </w:p>
        </w:tc>
        <w:tc>
          <w:tcPr>
            <w:tcW w:w="7393" w:type="dxa"/>
            <w:gridSpan w:val="7"/>
            <w:tcBorders>
              <w:top w:val="nil"/>
            </w:tcBorders>
          </w:tcPr>
          <w:p w:rsidR="00D33BD3" w:rsidRPr="00944A9E" w:rsidRDefault="00D33BD3" w:rsidP="00E7344C">
            <w:pPr>
              <w:jc w:val="both"/>
            </w:pPr>
            <w:r w:rsidRPr="00944A9E">
              <w:t>cvičící</w:t>
            </w:r>
          </w:p>
        </w:tc>
      </w:tr>
      <w:tr w:rsidR="00D33BD3" w:rsidRPr="00944A9E" w:rsidTr="00A8435B">
        <w:trPr>
          <w:trHeight w:val="172"/>
          <w:jc w:val="center"/>
        </w:trPr>
        <w:tc>
          <w:tcPr>
            <w:tcW w:w="2808" w:type="dxa"/>
            <w:gridSpan w:val="2"/>
            <w:shd w:val="clear" w:color="auto" w:fill="F7CAAC"/>
          </w:tcPr>
          <w:p w:rsidR="00D33BD3" w:rsidRPr="00944A9E" w:rsidRDefault="00D33BD3" w:rsidP="00E7344C">
            <w:pPr>
              <w:jc w:val="both"/>
              <w:rPr>
                <w:b/>
              </w:rPr>
            </w:pPr>
            <w:r w:rsidRPr="00944A9E">
              <w:rPr>
                <w:b/>
              </w:rPr>
              <w:t>Vyučující</w:t>
            </w:r>
          </w:p>
        </w:tc>
        <w:tc>
          <w:tcPr>
            <w:tcW w:w="7393" w:type="dxa"/>
            <w:gridSpan w:val="7"/>
            <w:tcBorders>
              <w:bottom w:val="nil"/>
            </w:tcBorders>
            <w:shd w:val="clear" w:color="auto" w:fill="auto"/>
          </w:tcPr>
          <w:p w:rsidR="00D33BD3" w:rsidRPr="00944A9E" w:rsidRDefault="00A82B11" w:rsidP="00E7344C">
            <w:r w:rsidRPr="00A82B11">
              <w:t xml:space="preserve">Mgr. Libuše </w:t>
            </w:r>
            <w:r w:rsidR="00C80CD3">
              <w:t>Jelénková</w:t>
            </w:r>
            <w:r w:rsidRPr="00A82B11">
              <w:t>, Ph.D.</w:t>
            </w:r>
            <w:r w:rsidR="00380EE4">
              <w:t xml:space="preserve"> </w:t>
            </w:r>
            <w:r w:rsidR="00D33BD3" w:rsidRPr="00944A9E">
              <w:t>(100%)</w:t>
            </w:r>
          </w:p>
        </w:tc>
      </w:tr>
      <w:tr w:rsidR="00D33BD3" w:rsidRPr="00944A9E" w:rsidTr="00A8435B">
        <w:trPr>
          <w:trHeight w:val="239"/>
          <w:jc w:val="center"/>
        </w:trPr>
        <w:tc>
          <w:tcPr>
            <w:tcW w:w="10201" w:type="dxa"/>
            <w:gridSpan w:val="9"/>
            <w:tcBorders>
              <w:top w:val="nil"/>
            </w:tcBorders>
          </w:tcPr>
          <w:p w:rsidR="00D33BD3" w:rsidRPr="00944A9E" w:rsidRDefault="00D33BD3" w:rsidP="00E7344C">
            <w:pPr>
              <w:jc w:val="both"/>
            </w:pPr>
          </w:p>
        </w:tc>
      </w:tr>
      <w:tr w:rsidR="00D33BD3" w:rsidRPr="00944A9E" w:rsidTr="00A8435B">
        <w:trPr>
          <w:jc w:val="center"/>
        </w:trPr>
        <w:tc>
          <w:tcPr>
            <w:tcW w:w="2808" w:type="dxa"/>
            <w:gridSpan w:val="2"/>
            <w:shd w:val="clear" w:color="auto" w:fill="F7CAAC"/>
          </w:tcPr>
          <w:p w:rsidR="00D33BD3" w:rsidRPr="00944A9E" w:rsidRDefault="00D33BD3" w:rsidP="00E7344C">
            <w:pPr>
              <w:jc w:val="both"/>
              <w:rPr>
                <w:b/>
              </w:rPr>
            </w:pPr>
            <w:r w:rsidRPr="00944A9E">
              <w:rPr>
                <w:b/>
              </w:rPr>
              <w:t>Stručná anotace předmětu</w:t>
            </w:r>
          </w:p>
        </w:tc>
        <w:tc>
          <w:tcPr>
            <w:tcW w:w="7393" w:type="dxa"/>
            <w:gridSpan w:val="7"/>
            <w:tcBorders>
              <w:bottom w:val="nil"/>
            </w:tcBorders>
          </w:tcPr>
          <w:p w:rsidR="00D33BD3" w:rsidRPr="00944A9E" w:rsidRDefault="00D33BD3" w:rsidP="00E7344C">
            <w:pPr>
              <w:jc w:val="both"/>
            </w:pPr>
          </w:p>
        </w:tc>
      </w:tr>
      <w:tr w:rsidR="00D33BD3" w:rsidRPr="00944A9E" w:rsidTr="00A8435B">
        <w:trPr>
          <w:trHeight w:val="2841"/>
          <w:jc w:val="center"/>
        </w:trPr>
        <w:tc>
          <w:tcPr>
            <w:tcW w:w="10201" w:type="dxa"/>
            <w:gridSpan w:val="9"/>
            <w:tcBorders>
              <w:top w:val="nil"/>
              <w:bottom w:val="single" w:sz="12" w:space="0" w:color="auto"/>
            </w:tcBorders>
          </w:tcPr>
          <w:p w:rsidR="00D33BD3" w:rsidRPr="00944A9E" w:rsidRDefault="00D33BD3" w:rsidP="00E7344C">
            <w:pPr>
              <w:jc w:val="both"/>
            </w:pPr>
          </w:p>
          <w:p w:rsidR="00D33BD3" w:rsidRPr="00944A9E" w:rsidRDefault="00D33BD3" w:rsidP="00E7344C">
            <w:pPr>
              <w:jc w:val="both"/>
              <w:rPr>
                <w:b/>
              </w:rPr>
            </w:pPr>
            <w:r w:rsidRPr="00944A9E">
              <w:t>Využití nástroje v konkrétních situacích v primárním vzdělávání.</w:t>
            </w:r>
          </w:p>
          <w:p w:rsidR="00D33BD3" w:rsidRPr="00944A9E" w:rsidRDefault="00D33BD3" w:rsidP="00E7344C">
            <w:pPr>
              <w:jc w:val="both"/>
            </w:pPr>
            <w:r w:rsidRPr="00944A9E">
              <w:t xml:space="preserve">Technické zvládnutí pokročilejších melodií a písní (lidové i umělé). </w:t>
            </w:r>
          </w:p>
          <w:p w:rsidR="00D33BD3" w:rsidRPr="00944A9E" w:rsidRDefault="00D33BD3" w:rsidP="000E2368">
            <w:pPr>
              <w:jc w:val="both"/>
            </w:pPr>
            <w:r w:rsidRPr="00944A9E">
              <w:t>Zdokonalování technických zručností pomocí etud a stupnic</w:t>
            </w:r>
            <w:del w:id="928" w:author="Hana Navrátilová" w:date="2019-09-24T11:10:00Z">
              <w:r w:rsidRPr="00944A9E">
                <w:delText xml:space="preserve"> (C dur, F dur, G dur).</w:delText>
              </w:r>
            </w:del>
            <w:ins w:id="929" w:author="Hana Navrátilová" w:date="2019-09-24T11:10:00Z">
              <w:r w:rsidR="000E2368">
                <w:t>.</w:t>
              </w:r>
            </w:ins>
            <w:r w:rsidRPr="00944A9E">
              <w:t xml:space="preserve"> </w:t>
            </w:r>
          </w:p>
          <w:p w:rsidR="00D33BD3" w:rsidRPr="00944A9E" w:rsidRDefault="00D33BD3" w:rsidP="00E7344C">
            <w:pPr>
              <w:jc w:val="both"/>
              <w:rPr>
                <w:del w:id="930" w:author="Hana Navrátilová" w:date="2019-09-24T11:10:00Z"/>
              </w:rPr>
            </w:pPr>
            <w:del w:id="931" w:author="Hana Navrátilová" w:date="2019-09-24T11:10:00Z">
              <w:r w:rsidRPr="00944A9E">
                <w:delText>Durové a mollové stupnice.</w:delText>
              </w:r>
            </w:del>
          </w:p>
          <w:p w:rsidR="00D33BD3" w:rsidRPr="00944A9E" w:rsidRDefault="00D33BD3" w:rsidP="00E7344C">
            <w:pPr>
              <w:jc w:val="both"/>
            </w:pPr>
            <w:r w:rsidRPr="00944A9E">
              <w:t xml:space="preserve">Udržení rytmu </w:t>
            </w:r>
            <w:del w:id="932" w:author="Hana Navrátilová" w:date="2019-09-24T11:10:00Z">
              <w:r w:rsidRPr="00944A9E">
                <w:delText xml:space="preserve">a správného dýchání </w:delText>
              </w:r>
            </w:del>
            <w:r w:rsidR="000E2368">
              <w:t xml:space="preserve">při hře na </w:t>
            </w:r>
            <w:del w:id="933" w:author="Hana Navrátilová" w:date="2019-09-24T11:10:00Z">
              <w:r w:rsidRPr="00944A9E">
                <w:delText>flétnu</w:delText>
              </w:r>
            </w:del>
            <w:ins w:id="934" w:author="Hana Navrátilová" w:date="2019-09-24T11:10:00Z">
              <w:r w:rsidR="000E2368">
                <w:t>nástroj</w:t>
              </w:r>
            </w:ins>
            <w:r w:rsidRPr="00944A9E">
              <w:t>.</w:t>
            </w:r>
          </w:p>
          <w:p w:rsidR="00D33BD3" w:rsidRPr="00944A9E" w:rsidRDefault="00D33BD3" w:rsidP="00E7344C">
            <w:pPr>
              <w:jc w:val="both"/>
            </w:pPr>
            <w:r w:rsidRPr="00944A9E">
              <w:t>Hra základních stylů hudebního přednesu (staccato, legato).</w:t>
            </w:r>
          </w:p>
          <w:p w:rsidR="00D33BD3" w:rsidRPr="00944A9E" w:rsidRDefault="00D33BD3" w:rsidP="00E7344C">
            <w:pPr>
              <w:jc w:val="both"/>
            </w:pPr>
            <w:r w:rsidRPr="00944A9E">
              <w:t>Dodržování tempa písně (al</w:t>
            </w:r>
            <w:r w:rsidR="00AB3B26" w:rsidRPr="00944A9E">
              <w:t>l</w:t>
            </w:r>
            <w:r w:rsidRPr="00944A9E">
              <w:t xml:space="preserve">egro moderato, </w:t>
            </w:r>
            <w:r w:rsidR="001E7ADA" w:rsidRPr="00944A9E">
              <w:t>allegretto</w:t>
            </w:r>
            <w:r w:rsidRPr="00944A9E">
              <w:t>, largo apod.)</w:t>
            </w:r>
          </w:p>
          <w:p w:rsidR="00D33BD3" w:rsidRPr="00944A9E" w:rsidRDefault="00D33BD3" w:rsidP="00E7344C">
            <w:pPr>
              <w:jc w:val="both"/>
            </w:pPr>
            <w:r w:rsidRPr="00944A9E">
              <w:t xml:space="preserve">Základy přednesu i interpretace skladeb různých stylů a žánrů. </w:t>
            </w:r>
          </w:p>
          <w:p w:rsidR="00D33BD3" w:rsidRPr="00944A9E" w:rsidRDefault="00D33BD3" w:rsidP="00E7344C">
            <w:pPr>
              <w:jc w:val="both"/>
            </w:pPr>
            <w:r w:rsidRPr="00944A9E">
              <w:t xml:space="preserve">Aplikace základních technických a rytmických dovedností na bezchybnou hru písní a skladeb. </w:t>
            </w:r>
          </w:p>
          <w:p w:rsidR="00D33BD3" w:rsidRPr="00944A9E" w:rsidRDefault="00D33BD3" w:rsidP="00E7344C">
            <w:pPr>
              <w:jc w:val="both"/>
            </w:pPr>
            <w:r w:rsidRPr="00944A9E">
              <w:t xml:space="preserve">Formování návyků souhry v instrumentálních kolektivech. </w:t>
            </w:r>
          </w:p>
          <w:p w:rsidR="00D33BD3" w:rsidRPr="00944A9E" w:rsidRDefault="00D33BD3" w:rsidP="00E7344C">
            <w:pPr>
              <w:jc w:val="both"/>
            </w:pPr>
            <w:r w:rsidRPr="00944A9E">
              <w:t xml:space="preserve">Využití nástroje v konkrétních situacích v primárním vzdělávání. </w:t>
            </w:r>
          </w:p>
          <w:p w:rsidR="00D33BD3" w:rsidRPr="00944A9E" w:rsidRDefault="00D33BD3" w:rsidP="00E7344C">
            <w:pPr>
              <w:jc w:val="both"/>
            </w:pPr>
            <w:r w:rsidRPr="00944A9E">
              <w:t xml:space="preserve">Moderní skladby a jejich využití v praxi základní školy. </w:t>
            </w:r>
          </w:p>
          <w:p w:rsidR="00D33BD3" w:rsidRPr="00944A9E" w:rsidRDefault="00D33BD3" w:rsidP="00E7344C">
            <w:pPr>
              <w:jc w:val="both"/>
            </w:pPr>
            <w:r w:rsidRPr="00944A9E">
              <w:t xml:space="preserve">Samostatná příprava studenta na hodinu. </w:t>
            </w:r>
          </w:p>
          <w:p w:rsidR="00D33BD3" w:rsidRDefault="00D33BD3" w:rsidP="00E7344C">
            <w:pPr>
              <w:jc w:val="both"/>
            </w:pPr>
            <w:r w:rsidRPr="00944A9E">
              <w:t xml:space="preserve">Výstup studenta, reflexe a hodnocení. </w:t>
            </w:r>
          </w:p>
          <w:p w:rsidR="009060CD" w:rsidRPr="00944A9E" w:rsidRDefault="009060CD" w:rsidP="00E7344C">
            <w:pPr>
              <w:jc w:val="both"/>
              <w:rPr>
                <w:del w:id="935" w:author="Hana Navrátilová" w:date="2019-09-24T11:10:00Z"/>
              </w:rPr>
            </w:pPr>
          </w:p>
          <w:p w:rsidR="00D33BD3" w:rsidRPr="00944A9E" w:rsidRDefault="00D33BD3" w:rsidP="00E7344C">
            <w:pPr>
              <w:jc w:val="both"/>
            </w:pPr>
          </w:p>
        </w:tc>
      </w:tr>
      <w:tr w:rsidR="00D33BD3" w:rsidRPr="00944A9E" w:rsidTr="00A8435B">
        <w:trPr>
          <w:trHeight w:val="265"/>
          <w:jc w:val="center"/>
        </w:trPr>
        <w:tc>
          <w:tcPr>
            <w:tcW w:w="2933" w:type="dxa"/>
            <w:gridSpan w:val="3"/>
            <w:tcBorders>
              <w:top w:val="nil"/>
            </w:tcBorders>
            <w:shd w:val="clear" w:color="auto" w:fill="F7CAAC"/>
          </w:tcPr>
          <w:p w:rsidR="00D33BD3" w:rsidRPr="00944A9E" w:rsidRDefault="00D33BD3" w:rsidP="00E7344C">
            <w:pPr>
              <w:jc w:val="both"/>
            </w:pPr>
            <w:r w:rsidRPr="00944A9E">
              <w:rPr>
                <w:b/>
              </w:rPr>
              <w:t>Studijní literatura a studijní pomůcky</w:t>
            </w:r>
          </w:p>
        </w:tc>
        <w:tc>
          <w:tcPr>
            <w:tcW w:w="7268" w:type="dxa"/>
            <w:gridSpan w:val="6"/>
            <w:tcBorders>
              <w:top w:val="nil"/>
              <w:bottom w:val="nil"/>
            </w:tcBorders>
          </w:tcPr>
          <w:p w:rsidR="00D33BD3" w:rsidRPr="00944A9E" w:rsidRDefault="00D33BD3" w:rsidP="00E7344C">
            <w:pPr>
              <w:jc w:val="both"/>
            </w:pPr>
          </w:p>
        </w:tc>
      </w:tr>
      <w:tr w:rsidR="00D33BD3" w:rsidRPr="005209F5" w:rsidTr="00A8435B">
        <w:trPr>
          <w:trHeight w:val="1497"/>
          <w:jc w:val="center"/>
        </w:trPr>
        <w:tc>
          <w:tcPr>
            <w:tcW w:w="10201" w:type="dxa"/>
            <w:gridSpan w:val="9"/>
            <w:tcBorders>
              <w:top w:val="nil"/>
            </w:tcBorders>
          </w:tcPr>
          <w:p w:rsidR="00D33BD3" w:rsidRPr="00944A9E" w:rsidRDefault="00D33BD3" w:rsidP="00E7344C">
            <w:pPr>
              <w:jc w:val="both"/>
            </w:pPr>
          </w:p>
          <w:p w:rsidR="00D33BD3" w:rsidRPr="005209F5" w:rsidRDefault="00D33BD3" w:rsidP="00E7344C">
            <w:pPr>
              <w:jc w:val="both"/>
              <w:rPr>
                <w:b/>
              </w:rPr>
            </w:pPr>
            <w:r w:rsidRPr="005209F5">
              <w:rPr>
                <w:b/>
              </w:rPr>
              <w:t xml:space="preserve">Povinná literatura: </w:t>
            </w:r>
          </w:p>
          <w:p w:rsidR="00D33BD3" w:rsidRPr="005209F5" w:rsidRDefault="00D33BD3" w:rsidP="00E7344C">
            <w:pPr>
              <w:jc w:val="both"/>
              <w:rPr>
                <w:del w:id="936" w:author="Hana Navrátilová" w:date="2019-09-24T11:10:00Z"/>
              </w:rPr>
            </w:pPr>
            <w:del w:id="937" w:author="Hana Navrátilová" w:date="2019-09-24T11:10:00Z">
              <w:r w:rsidRPr="005209F5">
                <w:delText xml:space="preserve">Daniel, L. (1991). </w:delText>
              </w:r>
              <w:r w:rsidRPr="005209F5">
                <w:rPr>
                  <w:i/>
                </w:rPr>
                <w:delText>Škola hry na sopránovou zobcovou flétnu = Schule für die Sopranblockflöte</w:delText>
              </w:r>
              <w:r w:rsidRPr="005209F5">
                <w:delText xml:space="preserve"> (Přeprac. vyd.). Praha: Schott Music Panton. </w:delText>
              </w:r>
            </w:del>
          </w:p>
          <w:p w:rsidR="00D33BD3" w:rsidRPr="005209F5" w:rsidRDefault="00D33BD3" w:rsidP="00E7344C">
            <w:pPr>
              <w:jc w:val="both"/>
            </w:pPr>
            <w:r w:rsidRPr="005209F5">
              <w:t xml:space="preserve">Daniel, L. (1994). </w:t>
            </w:r>
            <w:r w:rsidRPr="005209F5">
              <w:rPr>
                <w:i/>
              </w:rPr>
              <w:t>Škola hry na sopránovou zobcovou flétnu = Schule für die Sopranblockflöte erster teil.</w:t>
            </w:r>
            <w:r w:rsidRPr="005209F5">
              <w:t xml:space="preserve"> Praha: Schott Music Panton.</w:t>
            </w:r>
          </w:p>
          <w:p w:rsidR="000E2368" w:rsidRPr="005209F5" w:rsidRDefault="000E2368" w:rsidP="000E2368">
            <w:pPr>
              <w:rPr>
                <w:ins w:id="938" w:author="Hana Navrátilová" w:date="2019-09-24T11:10:00Z"/>
              </w:rPr>
            </w:pPr>
            <w:ins w:id="939" w:author="Hana Navrátilová" w:date="2019-09-24T11:10:00Z">
              <w:r w:rsidRPr="005209F5">
                <w:t>Böhmová-Zahradníčková, Z. (2002). </w:t>
              </w:r>
              <w:r w:rsidRPr="005209F5">
                <w:rPr>
                  <w:i/>
                  <w:iCs/>
                </w:rPr>
                <w:t>Klavírní škola pro začátečníky</w:t>
              </w:r>
              <w:r w:rsidRPr="005209F5">
                <w:t> (34. vyd., 2. vyd. v Editio Bärenreiter Praha). Praha: Editio Bärenreiter Praha.</w:t>
              </w:r>
            </w:ins>
          </w:p>
          <w:p w:rsidR="000E2368" w:rsidRPr="005209F5" w:rsidRDefault="000E2368" w:rsidP="000E2368">
            <w:pPr>
              <w:rPr>
                <w:ins w:id="940" w:author="Hana Navrátilová" w:date="2019-09-24T11:10:00Z"/>
              </w:rPr>
            </w:pPr>
            <w:ins w:id="941" w:author="Hana Navrátilová" w:date="2019-09-24T11:10:00Z">
              <w:r w:rsidRPr="005209F5">
                <w:t>Lišková, M. (2007). </w:t>
              </w:r>
              <w:r w:rsidRPr="005209F5">
                <w:rPr>
                  <w:i/>
                  <w:iCs/>
                </w:rPr>
                <w:t>Hudební výchova pro 1. stupeň základní školy: klavírní doprovody k písním v učebnicích pro 1. - 5. ročník ZŠ</w:t>
              </w:r>
              <w:r w:rsidRPr="005209F5">
                <w:t>. Praha: SPN.</w:t>
              </w:r>
            </w:ins>
          </w:p>
          <w:p w:rsidR="005A4AE1" w:rsidRPr="005209F5" w:rsidRDefault="005A4AE1" w:rsidP="005A4AE1">
            <w:pPr>
              <w:autoSpaceDE w:val="0"/>
              <w:autoSpaceDN w:val="0"/>
              <w:adjustRightInd w:val="0"/>
              <w:jc w:val="both"/>
              <w:rPr>
                <w:ins w:id="942" w:author="Hana Navrátilová" w:date="2019-09-24T11:10:00Z"/>
                <w:rFonts w:eastAsia="Calibri"/>
                <w:lang w:eastAsia="en-US"/>
              </w:rPr>
            </w:pPr>
            <w:ins w:id="943" w:author="Hana Navrátilová" w:date="2019-09-24T11:10:00Z">
              <w:r w:rsidRPr="005209F5">
                <w:t xml:space="preserve">Jelénková, </w:t>
              </w:r>
              <w:r w:rsidRPr="005209F5">
                <w:rPr>
                  <w:rFonts w:eastAsia="Calibri"/>
                  <w:lang w:eastAsia="en-US"/>
                </w:rPr>
                <w:t xml:space="preserve">L. (2012). Problematika nedostatků v Rámcovém vzdělávacím programu se zaměřením na hudební výchovu. In: </w:t>
              </w:r>
              <w:r w:rsidRPr="005209F5">
                <w:rPr>
                  <w:rFonts w:eastAsia="Calibri"/>
                  <w:i/>
                  <w:lang w:eastAsia="en-US"/>
                </w:rPr>
                <w:t>Musica et Educatio IV</w:t>
              </w:r>
              <w:r w:rsidRPr="005209F5">
                <w:rPr>
                  <w:rFonts w:eastAsia="Calibri"/>
                  <w:lang w:eastAsia="en-US"/>
                </w:rPr>
                <w:t>. Ružomberok: KU, PdF, 36-40.</w:t>
              </w:r>
            </w:ins>
          </w:p>
          <w:p w:rsidR="007A338B" w:rsidRPr="005209F5" w:rsidRDefault="007A338B" w:rsidP="00E7344C">
            <w:pPr>
              <w:jc w:val="both"/>
            </w:pPr>
          </w:p>
          <w:p w:rsidR="00D33BD3" w:rsidRPr="005209F5" w:rsidRDefault="00D33BD3" w:rsidP="00E7344C">
            <w:pPr>
              <w:jc w:val="both"/>
              <w:rPr>
                <w:b/>
              </w:rPr>
            </w:pPr>
            <w:r w:rsidRPr="005209F5">
              <w:rPr>
                <w:b/>
              </w:rPr>
              <w:t xml:space="preserve">Doporučená literatura: </w:t>
            </w:r>
          </w:p>
          <w:p w:rsidR="00D33BD3" w:rsidRPr="005209F5" w:rsidRDefault="00D33BD3" w:rsidP="00E7344C">
            <w:pPr>
              <w:jc w:val="both"/>
            </w:pPr>
            <w:r w:rsidRPr="005209F5">
              <w:t xml:space="preserve">Gruber, R. (2000). </w:t>
            </w:r>
            <w:r w:rsidRPr="005209F5">
              <w:rPr>
                <w:i/>
              </w:rPr>
              <w:t>50 národních písní pro 2-3 zobcové flétny: 50 Volkslieder für 2-3 Blockflöten : nebo příčné flétny, hoboje, klarinety, trubky, lesní rohy.</w:t>
            </w:r>
            <w:r w:rsidRPr="005209F5">
              <w:t xml:space="preserve"> Praha: Editio Bärenreiter Praha. </w:t>
            </w:r>
          </w:p>
          <w:p w:rsidR="00D33BD3" w:rsidRPr="005209F5" w:rsidRDefault="00D33BD3" w:rsidP="00E7344C">
            <w:pPr>
              <w:jc w:val="both"/>
              <w:rPr>
                <w:del w:id="944" w:author="Hana Navrátilová" w:date="2019-09-24T11:10:00Z"/>
              </w:rPr>
            </w:pPr>
            <w:del w:id="945" w:author="Hana Navrátilová" w:date="2019-09-24T11:10:00Z">
              <w:r w:rsidRPr="005209F5">
                <w:delText xml:space="preserve">Gruber, R. (2000). </w:delText>
              </w:r>
              <w:r w:rsidRPr="005209F5">
                <w:rPr>
                  <w:i/>
                </w:rPr>
                <w:delText xml:space="preserve">50 národních písní pro 2-3 zobcové flétny nebo příčné flétny, hoboje, klarinety, trubky, lesní rohy: </w:delText>
              </w:r>
              <w:r w:rsidR="00C33C2E" w:rsidRPr="005209F5">
                <w:rPr>
                  <w:i/>
                </w:rPr>
                <w:br/>
              </w:r>
              <w:r w:rsidRPr="005209F5">
                <w:rPr>
                  <w:i/>
                </w:rPr>
                <w:delText>50 Volkslieder für 2-3 Blockflöten.</w:delText>
              </w:r>
              <w:r w:rsidRPr="005209F5">
                <w:delText xml:space="preserve"> Praha: Editio Bärenreiter Praha. </w:delText>
              </w:r>
            </w:del>
          </w:p>
          <w:p w:rsidR="00D33BD3" w:rsidRPr="005209F5" w:rsidRDefault="00D33BD3" w:rsidP="00E7344C">
            <w:pPr>
              <w:jc w:val="both"/>
            </w:pPr>
            <w:r w:rsidRPr="005209F5">
              <w:t xml:space="preserve">Hodinová, R. (2011). </w:t>
            </w:r>
            <w:r w:rsidRPr="005209F5">
              <w:rPr>
                <w:i/>
              </w:rPr>
              <w:t>S flétničkou do školy</w:t>
            </w:r>
            <w:r w:rsidRPr="005209F5">
              <w:t xml:space="preserve"> (Druhé vydání). České Budějovice: Kopp. </w:t>
            </w:r>
          </w:p>
          <w:p w:rsidR="009060CD" w:rsidRPr="005209F5" w:rsidRDefault="00D33BD3" w:rsidP="00E7344C">
            <w:pPr>
              <w:jc w:val="both"/>
            </w:pPr>
            <w:r w:rsidRPr="005209F5">
              <w:t xml:space="preserve">Škořepová, K. (2003). </w:t>
            </w:r>
            <w:r w:rsidRPr="005209F5">
              <w:rPr>
                <w:i/>
              </w:rPr>
              <w:t>Hrajeme na zobcovou flétnu: metodika výuky dětí hry na zobcovou flétnu bez not.</w:t>
            </w:r>
            <w:r w:rsidRPr="005209F5">
              <w:t xml:space="preserve"> Praha: Portál.</w:t>
            </w:r>
          </w:p>
          <w:p w:rsidR="009060CD" w:rsidRPr="005209F5" w:rsidRDefault="009060CD" w:rsidP="00E7344C">
            <w:pPr>
              <w:jc w:val="both"/>
              <w:rPr>
                <w:del w:id="946" w:author="Hana Navrátilová" w:date="2019-09-24T11:10:00Z"/>
              </w:rPr>
            </w:pPr>
          </w:p>
          <w:p w:rsidR="00D33BD3" w:rsidRPr="005209F5" w:rsidRDefault="00D33BD3" w:rsidP="002C304D"/>
        </w:tc>
      </w:tr>
      <w:tr w:rsidR="00D33BD3" w:rsidRPr="005209F5" w:rsidTr="00A8435B">
        <w:trPr>
          <w:jc w:val="center"/>
        </w:trPr>
        <w:tc>
          <w:tcPr>
            <w:tcW w:w="10201" w:type="dxa"/>
            <w:gridSpan w:val="9"/>
            <w:tcBorders>
              <w:top w:val="single" w:sz="12" w:space="0" w:color="auto"/>
              <w:left w:val="single" w:sz="2" w:space="0" w:color="auto"/>
              <w:bottom w:val="single" w:sz="2" w:space="0" w:color="auto"/>
              <w:right w:val="single" w:sz="2" w:space="0" w:color="auto"/>
            </w:tcBorders>
            <w:shd w:val="clear" w:color="auto" w:fill="F7CAAC"/>
          </w:tcPr>
          <w:p w:rsidR="00D33BD3" w:rsidRPr="005209F5" w:rsidRDefault="00D33BD3" w:rsidP="00E7344C">
            <w:pPr>
              <w:jc w:val="center"/>
              <w:rPr>
                <w:b/>
              </w:rPr>
            </w:pPr>
            <w:r w:rsidRPr="005209F5">
              <w:rPr>
                <w:b/>
              </w:rPr>
              <w:t>Informace ke kombinované nebo distanční formě</w:t>
            </w:r>
          </w:p>
        </w:tc>
      </w:tr>
      <w:tr w:rsidR="00D33BD3" w:rsidRPr="005209F5" w:rsidTr="00A8435B">
        <w:trPr>
          <w:jc w:val="center"/>
        </w:trPr>
        <w:tc>
          <w:tcPr>
            <w:tcW w:w="4337" w:type="dxa"/>
            <w:gridSpan w:val="4"/>
            <w:tcBorders>
              <w:top w:val="single" w:sz="2" w:space="0" w:color="auto"/>
            </w:tcBorders>
            <w:shd w:val="clear" w:color="auto" w:fill="F7CAAC"/>
          </w:tcPr>
          <w:p w:rsidR="00D33BD3" w:rsidRPr="005209F5" w:rsidRDefault="00D33BD3" w:rsidP="00E7344C">
            <w:pPr>
              <w:jc w:val="both"/>
            </w:pPr>
            <w:r w:rsidRPr="005209F5">
              <w:rPr>
                <w:b/>
              </w:rPr>
              <w:t>Rozsah konzultací (soustředění)</w:t>
            </w:r>
          </w:p>
        </w:tc>
        <w:tc>
          <w:tcPr>
            <w:tcW w:w="721" w:type="dxa"/>
            <w:tcBorders>
              <w:top w:val="single" w:sz="2" w:space="0" w:color="auto"/>
            </w:tcBorders>
          </w:tcPr>
          <w:p w:rsidR="00D33BD3" w:rsidRPr="005209F5" w:rsidRDefault="00D33BD3" w:rsidP="00E7344C">
            <w:pPr>
              <w:jc w:val="both"/>
            </w:pPr>
          </w:p>
        </w:tc>
        <w:tc>
          <w:tcPr>
            <w:tcW w:w="5143" w:type="dxa"/>
            <w:gridSpan w:val="4"/>
            <w:tcBorders>
              <w:top w:val="single" w:sz="2" w:space="0" w:color="auto"/>
            </w:tcBorders>
            <w:shd w:val="clear" w:color="auto" w:fill="F7CAAC"/>
          </w:tcPr>
          <w:p w:rsidR="00D33BD3" w:rsidRPr="005209F5" w:rsidRDefault="00D33BD3" w:rsidP="00E7344C">
            <w:pPr>
              <w:jc w:val="both"/>
              <w:rPr>
                <w:b/>
              </w:rPr>
            </w:pPr>
            <w:r w:rsidRPr="005209F5">
              <w:rPr>
                <w:b/>
              </w:rPr>
              <w:t xml:space="preserve">hodin </w:t>
            </w:r>
          </w:p>
        </w:tc>
      </w:tr>
      <w:tr w:rsidR="00D33BD3" w:rsidRPr="005209F5" w:rsidTr="00A8435B">
        <w:trPr>
          <w:jc w:val="center"/>
        </w:trPr>
        <w:tc>
          <w:tcPr>
            <w:tcW w:w="10201" w:type="dxa"/>
            <w:gridSpan w:val="9"/>
            <w:shd w:val="clear" w:color="auto" w:fill="F7CAAC"/>
          </w:tcPr>
          <w:p w:rsidR="00D33BD3" w:rsidRPr="005209F5" w:rsidRDefault="00D33BD3" w:rsidP="00E7344C">
            <w:pPr>
              <w:jc w:val="both"/>
              <w:rPr>
                <w:b/>
              </w:rPr>
            </w:pPr>
            <w:r w:rsidRPr="005209F5">
              <w:rPr>
                <w:b/>
              </w:rPr>
              <w:t>Informace o způsobu kontaktu s vyučujícím</w:t>
            </w:r>
          </w:p>
        </w:tc>
      </w:tr>
      <w:tr w:rsidR="00D33BD3" w:rsidRPr="005209F5" w:rsidTr="00C92BB8">
        <w:trPr>
          <w:trHeight w:val="715"/>
          <w:jc w:val="center"/>
        </w:trPr>
        <w:tc>
          <w:tcPr>
            <w:tcW w:w="10201" w:type="dxa"/>
            <w:gridSpan w:val="9"/>
          </w:tcPr>
          <w:p w:rsidR="00D33BD3" w:rsidRPr="005209F5" w:rsidRDefault="00D33BD3" w:rsidP="00E7344C">
            <w:pPr>
              <w:jc w:val="both"/>
            </w:pPr>
          </w:p>
        </w:tc>
      </w:tr>
      <w:tr w:rsidR="00D33BD3" w:rsidRPr="005209F5" w:rsidTr="00A8435B">
        <w:trPr>
          <w:trHeight w:val="141"/>
          <w:jc w:val="center"/>
          <w:del w:id="947" w:author="Hana Navrátilová" w:date="2019-09-24T11:10:00Z"/>
        </w:trPr>
        <w:tc>
          <w:tcPr>
            <w:tcW w:w="10201" w:type="dxa"/>
            <w:gridSpan w:val="9"/>
            <w:tcBorders>
              <w:top w:val="single" w:sz="4" w:space="0" w:color="auto"/>
              <w:left w:val="single" w:sz="4" w:space="0" w:color="auto"/>
              <w:bottom w:val="single" w:sz="4" w:space="0" w:color="auto"/>
              <w:right w:val="single" w:sz="4" w:space="0" w:color="auto"/>
            </w:tcBorders>
            <w:shd w:val="clear" w:color="auto" w:fill="BDD6EE"/>
          </w:tcPr>
          <w:p w:rsidR="00D33BD3" w:rsidRPr="005209F5" w:rsidRDefault="00D33BD3" w:rsidP="00E7344C">
            <w:pPr>
              <w:jc w:val="both"/>
              <w:rPr>
                <w:del w:id="948" w:author="Hana Navrátilová" w:date="2019-09-24T11:10:00Z"/>
                <w:b/>
                <w:sz w:val="28"/>
                <w:szCs w:val="28"/>
              </w:rPr>
            </w:pPr>
            <w:del w:id="949" w:author="Hana Navrátilová" w:date="2019-09-24T11:10:00Z">
              <w:r w:rsidRPr="005209F5">
                <w:rPr>
                  <w:b/>
                </w:rPr>
                <w:br w:type="page"/>
              </w:r>
              <w:r w:rsidRPr="005209F5">
                <w:rPr>
                  <w:b/>
                  <w:sz w:val="28"/>
                  <w:szCs w:val="28"/>
                </w:rPr>
                <w:delText>B-III – Charakteristika studijního předmětu</w:delText>
              </w:r>
            </w:del>
          </w:p>
        </w:tc>
      </w:tr>
      <w:tr w:rsidR="00D33BD3" w:rsidRPr="005209F5" w:rsidTr="00A8435B">
        <w:trPr>
          <w:jc w:val="center"/>
          <w:del w:id="950" w:author="Hana Navrátilová" w:date="2019-09-24T11:10:00Z"/>
        </w:trPr>
        <w:tc>
          <w:tcPr>
            <w:tcW w:w="2808" w:type="dxa"/>
            <w:gridSpan w:val="2"/>
            <w:tcBorders>
              <w:top w:val="double" w:sz="4" w:space="0" w:color="auto"/>
            </w:tcBorders>
            <w:shd w:val="clear" w:color="auto" w:fill="F7CAAC"/>
          </w:tcPr>
          <w:p w:rsidR="00D33BD3" w:rsidRPr="005209F5" w:rsidRDefault="00D33BD3" w:rsidP="00E7344C">
            <w:pPr>
              <w:jc w:val="both"/>
              <w:rPr>
                <w:del w:id="951" w:author="Hana Navrátilová" w:date="2019-09-24T11:10:00Z"/>
                <w:b/>
              </w:rPr>
            </w:pPr>
            <w:del w:id="952" w:author="Hana Navrátilová" w:date="2019-09-24T11:10:00Z">
              <w:r w:rsidRPr="005209F5">
                <w:rPr>
                  <w:b/>
                </w:rPr>
                <w:delText>Název studijního předmětu</w:delText>
              </w:r>
            </w:del>
          </w:p>
        </w:tc>
        <w:tc>
          <w:tcPr>
            <w:tcW w:w="7393" w:type="dxa"/>
            <w:gridSpan w:val="7"/>
            <w:tcBorders>
              <w:top w:val="double" w:sz="4" w:space="0" w:color="auto"/>
            </w:tcBorders>
          </w:tcPr>
          <w:p w:rsidR="00D33BD3" w:rsidRPr="005209F5" w:rsidRDefault="00D33BD3" w:rsidP="00E7344C">
            <w:pPr>
              <w:jc w:val="both"/>
              <w:rPr>
                <w:del w:id="953" w:author="Hana Navrátilová" w:date="2019-09-24T11:10:00Z"/>
              </w:rPr>
            </w:pPr>
            <w:del w:id="954" w:author="Hana Navrátilová" w:date="2019-09-24T11:10:00Z">
              <w:r w:rsidRPr="005209F5">
                <w:delText>Hra na hudební nástroj 2 – klavír</w:delText>
              </w:r>
            </w:del>
          </w:p>
        </w:tc>
      </w:tr>
      <w:tr w:rsidR="00D33BD3" w:rsidRPr="005209F5" w:rsidTr="00A8435B">
        <w:trPr>
          <w:jc w:val="center"/>
          <w:del w:id="955" w:author="Hana Navrátilová" w:date="2019-09-24T11:10:00Z"/>
        </w:trPr>
        <w:tc>
          <w:tcPr>
            <w:tcW w:w="2808" w:type="dxa"/>
            <w:gridSpan w:val="2"/>
            <w:shd w:val="clear" w:color="auto" w:fill="F7CAAC"/>
          </w:tcPr>
          <w:p w:rsidR="00D33BD3" w:rsidRPr="005209F5" w:rsidRDefault="00D33BD3" w:rsidP="00E7344C">
            <w:pPr>
              <w:jc w:val="both"/>
              <w:rPr>
                <w:del w:id="956" w:author="Hana Navrátilová" w:date="2019-09-24T11:10:00Z"/>
                <w:b/>
              </w:rPr>
            </w:pPr>
            <w:del w:id="957" w:author="Hana Navrátilová" w:date="2019-09-24T11:10:00Z">
              <w:r w:rsidRPr="005209F5">
                <w:rPr>
                  <w:b/>
                </w:rPr>
                <w:delText>Forma způsobu ověření studijních výsledků a další požadavky na studenta</w:delText>
              </w:r>
            </w:del>
          </w:p>
        </w:tc>
        <w:tc>
          <w:tcPr>
            <w:tcW w:w="7393" w:type="dxa"/>
            <w:gridSpan w:val="7"/>
            <w:tcBorders>
              <w:bottom w:val="nil"/>
            </w:tcBorders>
          </w:tcPr>
          <w:p w:rsidR="00D33BD3" w:rsidRPr="005209F5" w:rsidRDefault="00D33BD3" w:rsidP="00E7344C">
            <w:pPr>
              <w:jc w:val="both"/>
              <w:rPr>
                <w:del w:id="958" w:author="Hana Navrátilová" w:date="2019-09-24T11:10:00Z"/>
              </w:rPr>
            </w:pPr>
            <w:del w:id="959" w:author="Hana Navrátilová" w:date="2019-09-24T11:10:00Z">
              <w:r w:rsidRPr="005209F5">
                <w:delText>Docházka 80%.</w:delText>
              </w:r>
            </w:del>
          </w:p>
          <w:p w:rsidR="00D33BD3" w:rsidRPr="005209F5" w:rsidRDefault="00D33BD3" w:rsidP="00E7344C">
            <w:pPr>
              <w:jc w:val="both"/>
              <w:rPr>
                <w:del w:id="960" w:author="Hana Navrátilová" w:date="2019-09-24T11:10:00Z"/>
              </w:rPr>
            </w:pPr>
            <w:del w:id="961" w:author="Hana Navrátilová" w:date="2019-09-24T11:10:00Z">
              <w:r w:rsidRPr="005209F5">
                <w:delText>Přednes deseti písní, či skladeb se složitějším doprovodem a zpěvem.</w:delText>
              </w:r>
            </w:del>
          </w:p>
          <w:p w:rsidR="00D33BD3" w:rsidRPr="005209F5" w:rsidRDefault="00D33BD3" w:rsidP="00E7344C">
            <w:pPr>
              <w:jc w:val="both"/>
              <w:rPr>
                <w:del w:id="962" w:author="Hana Navrátilová" w:date="2019-09-24T11:10:00Z"/>
              </w:rPr>
            </w:pPr>
            <w:del w:id="963" w:author="Hana Navrátilová" w:date="2019-09-24T11:10:00Z">
              <w:r w:rsidRPr="005209F5">
                <w:delText>Vytvoření návrhu pro využití písně či skladby v praxi.</w:delText>
              </w:r>
            </w:del>
          </w:p>
        </w:tc>
      </w:tr>
      <w:tr w:rsidR="00D33BD3" w:rsidRPr="005209F5" w:rsidTr="00A8435B">
        <w:trPr>
          <w:trHeight w:val="554"/>
          <w:jc w:val="center"/>
          <w:del w:id="964" w:author="Hana Navrátilová" w:date="2019-09-24T11:10:00Z"/>
        </w:trPr>
        <w:tc>
          <w:tcPr>
            <w:tcW w:w="10201" w:type="dxa"/>
            <w:gridSpan w:val="9"/>
            <w:tcBorders>
              <w:top w:val="nil"/>
            </w:tcBorders>
          </w:tcPr>
          <w:p w:rsidR="00D33BD3" w:rsidRPr="005209F5" w:rsidRDefault="00D33BD3" w:rsidP="00E7344C">
            <w:pPr>
              <w:jc w:val="both"/>
              <w:rPr>
                <w:del w:id="965" w:author="Hana Navrátilová" w:date="2019-09-24T11:10:00Z"/>
              </w:rPr>
            </w:pPr>
          </w:p>
        </w:tc>
      </w:tr>
      <w:tr w:rsidR="00D33BD3" w:rsidRPr="005209F5" w:rsidTr="00A8435B">
        <w:trPr>
          <w:trHeight w:val="197"/>
          <w:jc w:val="center"/>
          <w:del w:id="966" w:author="Hana Navrátilová" w:date="2019-09-24T11:10:00Z"/>
        </w:trPr>
        <w:tc>
          <w:tcPr>
            <w:tcW w:w="2808" w:type="dxa"/>
            <w:gridSpan w:val="2"/>
            <w:tcBorders>
              <w:top w:val="nil"/>
            </w:tcBorders>
            <w:shd w:val="clear" w:color="auto" w:fill="F7CAAC"/>
          </w:tcPr>
          <w:p w:rsidR="00D33BD3" w:rsidRPr="005209F5" w:rsidRDefault="00D33BD3" w:rsidP="00E7344C">
            <w:pPr>
              <w:jc w:val="both"/>
              <w:rPr>
                <w:del w:id="967" w:author="Hana Navrátilová" w:date="2019-09-24T11:10:00Z"/>
                <w:b/>
              </w:rPr>
            </w:pPr>
            <w:del w:id="968" w:author="Hana Navrátilová" w:date="2019-09-24T11:10:00Z">
              <w:r w:rsidRPr="005209F5">
                <w:rPr>
                  <w:b/>
                </w:rPr>
                <w:delText>Garant předmětu</w:delText>
              </w:r>
            </w:del>
          </w:p>
        </w:tc>
        <w:tc>
          <w:tcPr>
            <w:tcW w:w="7393" w:type="dxa"/>
            <w:gridSpan w:val="7"/>
            <w:tcBorders>
              <w:top w:val="nil"/>
            </w:tcBorders>
          </w:tcPr>
          <w:p w:rsidR="00D33BD3" w:rsidRPr="005209F5" w:rsidRDefault="009765F9" w:rsidP="00E7344C">
            <w:pPr>
              <w:rPr>
                <w:del w:id="969" w:author="Hana Navrátilová" w:date="2019-09-24T11:10:00Z"/>
              </w:rPr>
            </w:pPr>
            <w:del w:id="970" w:author="Hana Navrátilová" w:date="2019-09-24T11:10:00Z">
              <w:r w:rsidRPr="005209F5">
                <w:delText xml:space="preserve">Mgr. </w:delText>
              </w:r>
              <w:r w:rsidR="002E7D4E" w:rsidRPr="005209F5">
                <w:delText>Nikola Šmatelková</w:delText>
              </w:r>
            </w:del>
          </w:p>
          <w:p w:rsidR="00D33BD3" w:rsidRPr="005209F5" w:rsidRDefault="00D33BD3" w:rsidP="00E7344C">
            <w:pPr>
              <w:rPr>
                <w:del w:id="971" w:author="Hana Navrátilová" w:date="2019-09-24T11:10:00Z"/>
              </w:rPr>
            </w:pPr>
          </w:p>
        </w:tc>
      </w:tr>
      <w:tr w:rsidR="00D33BD3" w:rsidRPr="005209F5" w:rsidTr="00A8435B">
        <w:trPr>
          <w:trHeight w:val="543"/>
          <w:jc w:val="center"/>
          <w:del w:id="972" w:author="Hana Navrátilová" w:date="2019-09-24T11:10:00Z"/>
        </w:trPr>
        <w:tc>
          <w:tcPr>
            <w:tcW w:w="2808" w:type="dxa"/>
            <w:gridSpan w:val="2"/>
            <w:tcBorders>
              <w:top w:val="nil"/>
            </w:tcBorders>
            <w:shd w:val="clear" w:color="auto" w:fill="F7CAAC"/>
          </w:tcPr>
          <w:p w:rsidR="00D33BD3" w:rsidRPr="005209F5" w:rsidRDefault="00D33BD3" w:rsidP="00E7344C">
            <w:pPr>
              <w:jc w:val="both"/>
              <w:rPr>
                <w:del w:id="973" w:author="Hana Navrátilová" w:date="2019-09-24T11:10:00Z"/>
                <w:b/>
              </w:rPr>
            </w:pPr>
            <w:del w:id="974" w:author="Hana Navrátilová" w:date="2019-09-24T11:10:00Z">
              <w:r w:rsidRPr="005209F5">
                <w:rPr>
                  <w:b/>
                </w:rPr>
                <w:delText>Zapojení garanta do výuky předmětu</w:delText>
              </w:r>
            </w:del>
          </w:p>
        </w:tc>
        <w:tc>
          <w:tcPr>
            <w:tcW w:w="7393" w:type="dxa"/>
            <w:gridSpan w:val="7"/>
            <w:tcBorders>
              <w:top w:val="nil"/>
            </w:tcBorders>
          </w:tcPr>
          <w:p w:rsidR="00D33BD3" w:rsidRPr="005209F5" w:rsidRDefault="00D33BD3" w:rsidP="00E7344C">
            <w:pPr>
              <w:jc w:val="both"/>
              <w:rPr>
                <w:del w:id="975" w:author="Hana Navrátilová" w:date="2019-09-24T11:10:00Z"/>
              </w:rPr>
            </w:pPr>
            <w:del w:id="976" w:author="Hana Navrátilová" w:date="2019-09-24T11:10:00Z">
              <w:r w:rsidRPr="005209F5">
                <w:delText>cvičící</w:delText>
              </w:r>
            </w:del>
          </w:p>
        </w:tc>
      </w:tr>
      <w:tr w:rsidR="00D33BD3" w:rsidRPr="005209F5" w:rsidTr="00A8435B">
        <w:trPr>
          <w:trHeight w:val="172"/>
          <w:jc w:val="center"/>
          <w:del w:id="977" w:author="Hana Navrátilová" w:date="2019-09-24T11:10:00Z"/>
        </w:trPr>
        <w:tc>
          <w:tcPr>
            <w:tcW w:w="2808" w:type="dxa"/>
            <w:gridSpan w:val="2"/>
            <w:shd w:val="clear" w:color="auto" w:fill="F7CAAC"/>
          </w:tcPr>
          <w:p w:rsidR="00D33BD3" w:rsidRPr="005209F5" w:rsidRDefault="00D33BD3" w:rsidP="00E7344C">
            <w:pPr>
              <w:jc w:val="both"/>
              <w:rPr>
                <w:del w:id="978" w:author="Hana Navrátilová" w:date="2019-09-24T11:10:00Z"/>
                <w:b/>
              </w:rPr>
            </w:pPr>
            <w:del w:id="979" w:author="Hana Navrátilová" w:date="2019-09-24T11:10:00Z">
              <w:r w:rsidRPr="005209F5">
                <w:rPr>
                  <w:b/>
                </w:rPr>
                <w:delText>Vyučující</w:delText>
              </w:r>
            </w:del>
          </w:p>
        </w:tc>
        <w:tc>
          <w:tcPr>
            <w:tcW w:w="7393" w:type="dxa"/>
            <w:gridSpan w:val="7"/>
            <w:tcBorders>
              <w:bottom w:val="nil"/>
            </w:tcBorders>
            <w:shd w:val="clear" w:color="auto" w:fill="auto"/>
          </w:tcPr>
          <w:p w:rsidR="00D33BD3" w:rsidRPr="005209F5" w:rsidRDefault="002E7D4E" w:rsidP="00E7344C">
            <w:pPr>
              <w:rPr>
                <w:del w:id="980" w:author="Hana Navrátilová" w:date="2019-09-24T11:10:00Z"/>
              </w:rPr>
            </w:pPr>
            <w:del w:id="981" w:author="Hana Navrátilová" w:date="2019-09-24T11:10:00Z">
              <w:r w:rsidRPr="005209F5">
                <w:delText>Mgr. Nikola Šmatelková</w:delText>
              </w:r>
              <w:r w:rsidR="00D33BD3" w:rsidRPr="005209F5">
                <w:delText xml:space="preserve"> (100%)</w:delText>
              </w:r>
            </w:del>
          </w:p>
        </w:tc>
      </w:tr>
      <w:tr w:rsidR="00D33BD3" w:rsidRPr="005209F5" w:rsidTr="00A8435B">
        <w:trPr>
          <w:trHeight w:val="554"/>
          <w:jc w:val="center"/>
          <w:del w:id="982" w:author="Hana Navrátilová" w:date="2019-09-24T11:10:00Z"/>
        </w:trPr>
        <w:tc>
          <w:tcPr>
            <w:tcW w:w="10201" w:type="dxa"/>
            <w:gridSpan w:val="9"/>
            <w:tcBorders>
              <w:top w:val="nil"/>
            </w:tcBorders>
          </w:tcPr>
          <w:p w:rsidR="00D33BD3" w:rsidRPr="005209F5" w:rsidRDefault="00D33BD3" w:rsidP="00E7344C">
            <w:pPr>
              <w:jc w:val="both"/>
              <w:rPr>
                <w:del w:id="983" w:author="Hana Navrátilová" w:date="2019-09-24T11:10:00Z"/>
              </w:rPr>
            </w:pPr>
          </w:p>
        </w:tc>
      </w:tr>
      <w:tr w:rsidR="00D33BD3" w:rsidRPr="005209F5" w:rsidTr="00A8435B">
        <w:trPr>
          <w:jc w:val="center"/>
          <w:del w:id="984" w:author="Hana Navrátilová" w:date="2019-09-24T11:10:00Z"/>
        </w:trPr>
        <w:tc>
          <w:tcPr>
            <w:tcW w:w="2808" w:type="dxa"/>
            <w:gridSpan w:val="2"/>
            <w:shd w:val="clear" w:color="auto" w:fill="F7CAAC"/>
          </w:tcPr>
          <w:p w:rsidR="00D33BD3" w:rsidRPr="005209F5" w:rsidRDefault="00D33BD3" w:rsidP="00E7344C">
            <w:pPr>
              <w:jc w:val="both"/>
              <w:rPr>
                <w:del w:id="985" w:author="Hana Navrátilová" w:date="2019-09-24T11:10:00Z"/>
                <w:b/>
              </w:rPr>
            </w:pPr>
            <w:del w:id="986" w:author="Hana Navrátilová" w:date="2019-09-24T11:10:00Z">
              <w:r w:rsidRPr="005209F5">
                <w:rPr>
                  <w:b/>
                </w:rPr>
                <w:delText>Stručná anotace předmětu</w:delText>
              </w:r>
            </w:del>
          </w:p>
        </w:tc>
        <w:tc>
          <w:tcPr>
            <w:tcW w:w="7393" w:type="dxa"/>
            <w:gridSpan w:val="7"/>
            <w:tcBorders>
              <w:bottom w:val="nil"/>
            </w:tcBorders>
          </w:tcPr>
          <w:p w:rsidR="00D33BD3" w:rsidRPr="005209F5" w:rsidRDefault="00D33BD3" w:rsidP="00E7344C">
            <w:pPr>
              <w:jc w:val="both"/>
              <w:rPr>
                <w:del w:id="987" w:author="Hana Navrátilová" w:date="2019-09-24T11:10:00Z"/>
              </w:rPr>
            </w:pPr>
          </w:p>
        </w:tc>
      </w:tr>
      <w:tr w:rsidR="00D33BD3" w:rsidRPr="005209F5" w:rsidTr="00A8435B">
        <w:trPr>
          <w:trHeight w:val="2899"/>
          <w:jc w:val="center"/>
          <w:del w:id="988" w:author="Hana Navrátilová" w:date="2019-09-24T11:10:00Z"/>
        </w:trPr>
        <w:tc>
          <w:tcPr>
            <w:tcW w:w="10201" w:type="dxa"/>
            <w:gridSpan w:val="9"/>
            <w:tcBorders>
              <w:top w:val="nil"/>
              <w:bottom w:val="single" w:sz="12" w:space="0" w:color="auto"/>
            </w:tcBorders>
          </w:tcPr>
          <w:p w:rsidR="00D33BD3" w:rsidRPr="005209F5" w:rsidRDefault="00D33BD3" w:rsidP="00E7344C">
            <w:pPr>
              <w:jc w:val="both"/>
              <w:rPr>
                <w:del w:id="989" w:author="Hana Navrátilová" w:date="2019-09-24T11:10:00Z"/>
              </w:rPr>
            </w:pPr>
          </w:p>
          <w:p w:rsidR="00D33BD3" w:rsidRPr="005209F5" w:rsidRDefault="00D33BD3" w:rsidP="00E7344C">
            <w:pPr>
              <w:jc w:val="both"/>
              <w:rPr>
                <w:del w:id="990" w:author="Hana Navrátilová" w:date="2019-09-24T11:10:00Z"/>
              </w:rPr>
            </w:pPr>
            <w:del w:id="991" w:author="Hana Navrátilová" w:date="2019-09-24T11:10:00Z">
              <w:r w:rsidRPr="005209F5">
                <w:delText>Intervaly a jejich aplikace.</w:delText>
              </w:r>
            </w:del>
          </w:p>
          <w:p w:rsidR="00D33BD3" w:rsidRPr="005209F5" w:rsidRDefault="00D33BD3" w:rsidP="00E7344C">
            <w:pPr>
              <w:jc w:val="both"/>
              <w:rPr>
                <w:del w:id="992" w:author="Hana Navrátilová" w:date="2019-09-24T11:10:00Z"/>
              </w:rPr>
            </w:pPr>
            <w:del w:id="993" w:author="Hana Navrátilová" w:date="2019-09-24T11:10:00Z">
              <w:r w:rsidRPr="005209F5">
                <w:delText xml:space="preserve">Mollové stupnice a akordy: a, e, h, d, g, c, f. </w:delText>
              </w:r>
            </w:del>
          </w:p>
          <w:p w:rsidR="00D33BD3" w:rsidRPr="005209F5" w:rsidRDefault="00D33BD3" w:rsidP="00E7344C">
            <w:pPr>
              <w:jc w:val="both"/>
              <w:rPr>
                <w:del w:id="994" w:author="Hana Navrátilová" w:date="2019-09-24T11:10:00Z"/>
              </w:rPr>
            </w:pPr>
            <w:del w:id="995" w:author="Hana Navrátilová" w:date="2019-09-24T11:10:00Z">
              <w:r w:rsidRPr="005209F5">
                <w:delText xml:space="preserve">Mollová kadence od výše zmíněných stupnic. </w:delText>
              </w:r>
            </w:del>
          </w:p>
          <w:p w:rsidR="00D33BD3" w:rsidRPr="005209F5" w:rsidRDefault="00D33BD3" w:rsidP="00E7344C">
            <w:pPr>
              <w:jc w:val="both"/>
              <w:rPr>
                <w:del w:id="996" w:author="Hana Navrátilová" w:date="2019-09-24T11:10:00Z"/>
              </w:rPr>
            </w:pPr>
            <w:del w:id="997" w:author="Hana Navrátilová" w:date="2019-09-24T11:10:00Z">
              <w:r w:rsidRPr="005209F5">
                <w:delText xml:space="preserve">Modulace přes dominantní septakord. </w:delText>
              </w:r>
            </w:del>
          </w:p>
          <w:p w:rsidR="00D33BD3" w:rsidRPr="005209F5" w:rsidRDefault="00D33BD3" w:rsidP="00E7344C">
            <w:pPr>
              <w:jc w:val="both"/>
              <w:rPr>
                <w:del w:id="998" w:author="Hana Navrátilová" w:date="2019-09-24T11:10:00Z"/>
              </w:rPr>
            </w:pPr>
            <w:del w:id="999" w:author="Hana Navrátilová" w:date="2019-09-24T11:10:00Z">
              <w:r w:rsidRPr="005209F5">
                <w:delText>Použití tóniky, dominanty a subdominanty v doprovodu písně.</w:delText>
              </w:r>
            </w:del>
          </w:p>
          <w:p w:rsidR="00D33BD3" w:rsidRPr="005209F5" w:rsidRDefault="00D33BD3" w:rsidP="00E7344C">
            <w:pPr>
              <w:jc w:val="both"/>
              <w:rPr>
                <w:del w:id="1000" w:author="Hana Navrátilová" w:date="2019-09-24T11:10:00Z"/>
              </w:rPr>
            </w:pPr>
            <w:del w:id="1001" w:author="Hana Navrátilová" w:date="2019-09-24T11:10:00Z">
              <w:r w:rsidRPr="005209F5">
                <w:delText>Stylizace klavírního doprovodu lidových písní se složitějším doprovodem</w:delText>
              </w:r>
              <w:r w:rsidR="00792C92" w:rsidRPr="005209F5">
                <w:delText>.</w:delText>
              </w:r>
            </w:del>
          </w:p>
          <w:p w:rsidR="00D33BD3" w:rsidRPr="005209F5" w:rsidRDefault="00D33BD3" w:rsidP="00E7344C">
            <w:pPr>
              <w:jc w:val="both"/>
              <w:rPr>
                <w:del w:id="1002" w:author="Hana Navrátilová" w:date="2019-09-24T11:10:00Z"/>
              </w:rPr>
            </w:pPr>
            <w:del w:id="1003" w:author="Hana Navrátilová" w:date="2019-09-24T11:10:00Z">
              <w:r w:rsidRPr="005209F5">
                <w:delText>Zásady správného nácviku písně s dětmi. (pěvecký rozsah dětí, hlasová hygiena, obsah a forma zvolené písně)</w:delText>
              </w:r>
              <w:r w:rsidR="00792C92" w:rsidRPr="005209F5">
                <w:delText>.</w:delText>
              </w:r>
            </w:del>
          </w:p>
          <w:p w:rsidR="00D33BD3" w:rsidRPr="005209F5" w:rsidRDefault="00D33BD3" w:rsidP="00E7344C">
            <w:pPr>
              <w:jc w:val="both"/>
              <w:rPr>
                <w:del w:id="1004" w:author="Hana Navrátilová" w:date="2019-09-24T11:10:00Z"/>
              </w:rPr>
            </w:pPr>
            <w:del w:id="1005" w:author="Hana Navrátilová" w:date="2019-09-24T11:10:00Z">
              <w:r w:rsidRPr="005209F5">
                <w:delText xml:space="preserve">Hlasová cvičení v durových tóninách s použitím tóniky a subdominanty v doprovodu. </w:delText>
              </w:r>
            </w:del>
          </w:p>
          <w:p w:rsidR="00D33BD3" w:rsidRPr="005209F5" w:rsidRDefault="00D33BD3" w:rsidP="00E7344C">
            <w:pPr>
              <w:jc w:val="both"/>
              <w:rPr>
                <w:del w:id="1006" w:author="Hana Navrátilová" w:date="2019-09-24T11:10:00Z"/>
              </w:rPr>
            </w:pPr>
            <w:del w:id="1007" w:author="Hana Navrátilová" w:date="2019-09-24T11:10:00Z">
              <w:r w:rsidRPr="005209F5">
                <w:delText>Nácvik a interpretace přednesové skladby vhodné pro žáky 1. stupně základní školy.</w:delText>
              </w:r>
            </w:del>
          </w:p>
          <w:p w:rsidR="00D33BD3" w:rsidRPr="005209F5" w:rsidRDefault="00D33BD3" w:rsidP="00E7344C">
            <w:pPr>
              <w:jc w:val="both"/>
              <w:rPr>
                <w:del w:id="1008" w:author="Hana Navrátilová" w:date="2019-09-24T11:10:00Z"/>
              </w:rPr>
            </w:pPr>
            <w:del w:id="1009" w:author="Hana Navrátilová" w:date="2019-09-24T11:10:00Z">
              <w:r w:rsidRPr="005209F5">
                <w:delText>Návrh využití hudebního nástroje v praxi základní školy.</w:delText>
              </w:r>
            </w:del>
          </w:p>
          <w:p w:rsidR="00D33BD3" w:rsidRPr="005209F5" w:rsidRDefault="00D33BD3" w:rsidP="00E7344C">
            <w:pPr>
              <w:jc w:val="both"/>
              <w:rPr>
                <w:del w:id="1010" w:author="Hana Navrátilová" w:date="2019-09-24T11:10:00Z"/>
              </w:rPr>
            </w:pPr>
            <w:del w:id="1011" w:author="Hana Navrátilová" w:date="2019-09-24T11:10:00Z">
              <w:r w:rsidRPr="005209F5">
                <w:delText>Lidové a umělé písně se složitějším doprovodem.</w:delText>
              </w:r>
            </w:del>
          </w:p>
          <w:p w:rsidR="00D33BD3" w:rsidRPr="005209F5" w:rsidRDefault="00D33BD3" w:rsidP="00E7344C">
            <w:pPr>
              <w:jc w:val="both"/>
              <w:rPr>
                <w:del w:id="1012" w:author="Hana Navrátilová" w:date="2019-09-24T11:10:00Z"/>
              </w:rPr>
            </w:pPr>
            <w:del w:id="1013" w:author="Hana Navrátilová" w:date="2019-09-24T11:10:00Z">
              <w:r w:rsidRPr="005209F5">
                <w:delText xml:space="preserve">Klavírní improvizace. </w:delText>
              </w:r>
            </w:del>
          </w:p>
          <w:p w:rsidR="00D33BD3" w:rsidRPr="005209F5" w:rsidRDefault="00D33BD3" w:rsidP="00E7344C">
            <w:pPr>
              <w:jc w:val="both"/>
              <w:rPr>
                <w:del w:id="1014" w:author="Hana Navrátilová" w:date="2019-09-24T11:10:00Z"/>
              </w:rPr>
            </w:pPr>
            <w:del w:id="1015" w:author="Hana Navrátilová" w:date="2019-09-24T11:10:00Z">
              <w:r w:rsidRPr="005209F5">
                <w:delText xml:space="preserve">Moderní skladby a jejich využití v praxi základní školy. </w:delText>
              </w:r>
            </w:del>
          </w:p>
          <w:p w:rsidR="00D33BD3" w:rsidRPr="005209F5" w:rsidRDefault="00D33BD3" w:rsidP="00E7344C">
            <w:pPr>
              <w:jc w:val="both"/>
              <w:rPr>
                <w:del w:id="1016" w:author="Hana Navrátilová" w:date="2019-09-24T11:10:00Z"/>
              </w:rPr>
            </w:pPr>
            <w:del w:id="1017" w:author="Hana Navrátilová" w:date="2019-09-24T11:10:00Z">
              <w:r w:rsidRPr="005209F5">
                <w:delText>Praktický výstup studenta.</w:delText>
              </w:r>
            </w:del>
          </w:p>
          <w:p w:rsidR="00D33BD3" w:rsidRPr="005209F5" w:rsidRDefault="00D33BD3" w:rsidP="00E7344C">
            <w:pPr>
              <w:jc w:val="both"/>
              <w:rPr>
                <w:del w:id="1018" w:author="Hana Navrátilová" w:date="2019-09-24T11:10:00Z"/>
              </w:rPr>
            </w:pPr>
          </w:p>
          <w:p w:rsidR="00F017F9" w:rsidRPr="005209F5" w:rsidRDefault="00F017F9" w:rsidP="00E7344C">
            <w:pPr>
              <w:jc w:val="both"/>
              <w:rPr>
                <w:del w:id="1019" w:author="Hana Navrátilová" w:date="2019-09-24T11:10:00Z"/>
              </w:rPr>
            </w:pPr>
          </w:p>
        </w:tc>
      </w:tr>
      <w:tr w:rsidR="00D33BD3" w:rsidRPr="005209F5" w:rsidTr="00A8435B">
        <w:trPr>
          <w:trHeight w:val="265"/>
          <w:jc w:val="center"/>
          <w:del w:id="1020" w:author="Hana Navrátilová" w:date="2019-09-24T11:10:00Z"/>
        </w:trPr>
        <w:tc>
          <w:tcPr>
            <w:tcW w:w="1492" w:type="dxa"/>
            <w:tcBorders>
              <w:top w:val="nil"/>
            </w:tcBorders>
            <w:shd w:val="clear" w:color="auto" w:fill="F7CAAC"/>
          </w:tcPr>
          <w:p w:rsidR="00D33BD3" w:rsidRPr="005209F5" w:rsidRDefault="00D33BD3" w:rsidP="00E7344C">
            <w:pPr>
              <w:jc w:val="both"/>
              <w:rPr>
                <w:del w:id="1021" w:author="Hana Navrátilová" w:date="2019-09-24T11:10:00Z"/>
              </w:rPr>
            </w:pPr>
            <w:del w:id="1022" w:author="Hana Navrátilová" w:date="2019-09-24T11:10:00Z">
              <w:r w:rsidRPr="005209F5">
                <w:rPr>
                  <w:b/>
                </w:rPr>
                <w:delText>Studijní literatura a studijní pomůcky</w:delText>
              </w:r>
            </w:del>
          </w:p>
        </w:tc>
        <w:tc>
          <w:tcPr>
            <w:tcW w:w="8709" w:type="dxa"/>
            <w:gridSpan w:val="8"/>
            <w:tcBorders>
              <w:top w:val="nil"/>
              <w:bottom w:val="nil"/>
            </w:tcBorders>
          </w:tcPr>
          <w:p w:rsidR="00D33BD3" w:rsidRPr="005209F5" w:rsidRDefault="00D33BD3" w:rsidP="00E7344C">
            <w:pPr>
              <w:jc w:val="both"/>
              <w:rPr>
                <w:del w:id="1023" w:author="Hana Navrátilová" w:date="2019-09-24T11:10:00Z"/>
              </w:rPr>
            </w:pPr>
          </w:p>
        </w:tc>
      </w:tr>
      <w:tr w:rsidR="00D33BD3" w:rsidRPr="005209F5" w:rsidTr="00A8435B">
        <w:trPr>
          <w:trHeight w:val="1497"/>
          <w:jc w:val="center"/>
          <w:del w:id="1024" w:author="Hana Navrátilová" w:date="2019-09-24T11:10:00Z"/>
        </w:trPr>
        <w:tc>
          <w:tcPr>
            <w:tcW w:w="10201" w:type="dxa"/>
            <w:gridSpan w:val="9"/>
            <w:tcBorders>
              <w:top w:val="nil"/>
            </w:tcBorders>
          </w:tcPr>
          <w:p w:rsidR="00D33BD3" w:rsidRPr="005209F5" w:rsidRDefault="00D33BD3" w:rsidP="00E7344C">
            <w:pPr>
              <w:jc w:val="both"/>
              <w:rPr>
                <w:del w:id="1025" w:author="Hana Navrátilová" w:date="2019-09-24T11:10:00Z"/>
              </w:rPr>
            </w:pPr>
          </w:p>
          <w:p w:rsidR="00D33BD3" w:rsidRPr="005209F5" w:rsidRDefault="00D33BD3" w:rsidP="00E7344C">
            <w:pPr>
              <w:jc w:val="both"/>
              <w:rPr>
                <w:del w:id="1026" w:author="Hana Navrátilová" w:date="2019-09-24T11:10:00Z"/>
                <w:b/>
              </w:rPr>
            </w:pPr>
            <w:del w:id="1027" w:author="Hana Navrátilová" w:date="2019-09-24T11:10:00Z">
              <w:r w:rsidRPr="005209F5">
                <w:rPr>
                  <w:b/>
                </w:rPr>
                <w:delText xml:space="preserve">Povinná literatura: </w:delText>
              </w:r>
            </w:del>
          </w:p>
          <w:p w:rsidR="00235A60" w:rsidRPr="005209F5" w:rsidRDefault="00235A60" w:rsidP="00235A60">
            <w:pPr>
              <w:rPr>
                <w:del w:id="1028" w:author="Hana Navrátilová" w:date="2019-09-24T11:10:00Z"/>
              </w:rPr>
            </w:pPr>
            <w:del w:id="1029" w:author="Hana Navrátilová" w:date="2019-09-24T11:10:00Z">
              <w:r w:rsidRPr="005209F5">
                <w:delText>Böhmová-Zahradníčková, Z. (2002). </w:delText>
              </w:r>
              <w:r w:rsidRPr="005209F5">
                <w:rPr>
                  <w:i/>
                  <w:iCs/>
                </w:rPr>
                <w:delText>Klavírní škola pro začátečníky</w:delText>
              </w:r>
              <w:r w:rsidRPr="005209F5">
                <w:delText> (34. vyd., 2. vyd. v Editio Bärenreiter Praha). Praha: Editio Bärenreiter Praha.</w:delText>
              </w:r>
            </w:del>
          </w:p>
          <w:p w:rsidR="00D33BD3" w:rsidRPr="005209F5" w:rsidRDefault="00D33BD3" w:rsidP="00E7344C">
            <w:pPr>
              <w:rPr>
                <w:del w:id="1030" w:author="Hana Navrátilová" w:date="2019-09-24T11:10:00Z"/>
              </w:rPr>
            </w:pPr>
            <w:del w:id="1031" w:author="Hana Navrátilová" w:date="2019-09-24T11:10:00Z">
              <w:r w:rsidRPr="005209F5">
                <w:delText>Lišková, M. (2007). </w:delText>
              </w:r>
              <w:r w:rsidRPr="005209F5">
                <w:rPr>
                  <w:i/>
                  <w:iCs/>
                </w:rPr>
                <w:delText>Hudební výchova pro 1. stupeň základní školy: klavírní doprovody k písním v učebnicích pro 1. - 5. ročník ZŠ</w:delText>
              </w:r>
              <w:r w:rsidRPr="005209F5">
                <w:delText>. Praha: SPN.</w:delText>
              </w:r>
            </w:del>
          </w:p>
          <w:p w:rsidR="0023640C" w:rsidRPr="005209F5" w:rsidRDefault="0023640C" w:rsidP="00E7344C">
            <w:pPr>
              <w:rPr>
                <w:del w:id="1032" w:author="Hana Navrátilová" w:date="2019-09-24T11:10:00Z"/>
                <w:rFonts w:ascii="Arial" w:hAnsi="Arial" w:cs="Arial"/>
                <w:vanish/>
                <w:sz w:val="16"/>
                <w:szCs w:val="16"/>
              </w:rPr>
            </w:pPr>
          </w:p>
          <w:p w:rsidR="00D33BD3" w:rsidRPr="005209F5" w:rsidRDefault="00D33BD3" w:rsidP="00E7344C">
            <w:pPr>
              <w:jc w:val="both"/>
              <w:rPr>
                <w:del w:id="1033" w:author="Hana Navrátilová" w:date="2019-09-24T11:10:00Z"/>
                <w:i/>
              </w:rPr>
            </w:pPr>
          </w:p>
          <w:p w:rsidR="00D33BD3" w:rsidRPr="005209F5" w:rsidRDefault="00D33BD3" w:rsidP="00E7344C">
            <w:pPr>
              <w:jc w:val="both"/>
              <w:rPr>
                <w:del w:id="1034" w:author="Hana Navrátilová" w:date="2019-09-24T11:10:00Z"/>
                <w:b/>
              </w:rPr>
            </w:pPr>
            <w:del w:id="1035" w:author="Hana Navrátilová" w:date="2019-09-24T11:10:00Z">
              <w:r w:rsidRPr="005209F5">
                <w:rPr>
                  <w:b/>
                </w:rPr>
                <w:delText xml:space="preserve">Doporučená literatura: </w:delText>
              </w:r>
            </w:del>
          </w:p>
          <w:p w:rsidR="00235A60" w:rsidRPr="005209F5" w:rsidRDefault="00235A60" w:rsidP="00235A60">
            <w:pPr>
              <w:rPr>
                <w:del w:id="1036" w:author="Hana Navrátilová" w:date="2019-09-24T11:10:00Z"/>
              </w:rPr>
            </w:pPr>
            <w:del w:id="1037" w:author="Hana Navrátilová" w:date="2019-09-24T11:10:00Z">
              <w:r w:rsidRPr="005209F5">
                <w:delText>Czerny, C. (2001). </w:delText>
              </w:r>
              <w:r w:rsidRPr="005209F5">
                <w:rPr>
                  <w:i/>
                  <w:iCs/>
                </w:rPr>
                <w:delText>125 pasážových cvičení: op. 261 : piano</w:delText>
              </w:r>
              <w:r w:rsidRPr="005209F5">
                <w:delText> (15. vyd., 1. vyd. v Editio Bärenreiter Praha). Praha: Editio Bärenreiter Praha.</w:delText>
              </w:r>
            </w:del>
          </w:p>
          <w:p w:rsidR="00D33BD3" w:rsidRPr="005209F5" w:rsidRDefault="00D33BD3" w:rsidP="00E7344C">
            <w:pPr>
              <w:rPr>
                <w:del w:id="1038" w:author="Hana Navrátilová" w:date="2019-09-24T11:10:00Z"/>
              </w:rPr>
            </w:pPr>
            <w:del w:id="1039" w:author="Hana Navrátilová" w:date="2019-09-24T11:10:00Z">
              <w:r w:rsidRPr="005209F5">
                <w:delText>Ryšánková, D. (2009). </w:delText>
              </w:r>
              <w:r w:rsidRPr="005209F5">
                <w:rPr>
                  <w:i/>
                  <w:iCs/>
                </w:rPr>
                <w:delText>Výběr písní pro Klavírní improvizaci oboru Učitelství mateřských škol</w:delText>
              </w:r>
              <w:r w:rsidRPr="005209F5">
                <w:delText xml:space="preserve">. Brno: Masarykova univerzita. </w:delText>
              </w:r>
            </w:del>
          </w:p>
          <w:p w:rsidR="00D33BD3" w:rsidRPr="005209F5" w:rsidRDefault="00D33BD3" w:rsidP="00E7344C">
            <w:pPr>
              <w:rPr>
                <w:del w:id="1040" w:author="Hana Navrátilová" w:date="2019-09-24T11:10:00Z"/>
              </w:rPr>
            </w:pPr>
            <w:del w:id="1041" w:author="Hana Navrátilová" w:date="2019-09-24T11:10:00Z">
              <w:r w:rsidRPr="005209F5">
                <w:delText>Vaňhal, J. K. (1964). </w:delText>
              </w:r>
              <w:r w:rsidRPr="005209F5">
                <w:rPr>
                  <w:i/>
                  <w:iCs/>
                </w:rPr>
                <w:delText>Snadné sonatiny</w:delText>
              </w:r>
              <w:r w:rsidRPr="005209F5">
                <w:delText>. Praha: Bärenreiter Editio Supraphon.</w:delText>
              </w:r>
            </w:del>
          </w:p>
          <w:p w:rsidR="00D33BD3" w:rsidRPr="005209F5" w:rsidRDefault="00D33BD3" w:rsidP="00E7344C">
            <w:pPr>
              <w:jc w:val="both"/>
              <w:rPr>
                <w:del w:id="1042" w:author="Hana Navrátilová" w:date="2019-09-24T11:10:00Z"/>
              </w:rPr>
            </w:pPr>
          </w:p>
        </w:tc>
      </w:tr>
      <w:tr w:rsidR="00D33BD3" w:rsidRPr="005209F5" w:rsidTr="00A8435B">
        <w:trPr>
          <w:jc w:val="center"/>
          <w:del w:id="1043" w:author="Hana Navrátilová" w:date="2019-09-24T11:10:00Z"/>
        </w:trPr>
        <w:tc>
          <w:tcPr>
            <w:tcW w:w="10201" w:type="dxa"/>
            <w:gridSpan w:val="9"/>
            <w:tcBorders>
              <w:top w:val="single" w:sz="12" w:space="0" w:color="auto"/>
              <w:left w:val="single" w:sz="2" w:space="0" w:color="auto"/>
              <w:bottom w:val="single" w:sz="2" w:space="0" w:color="auto"/>
              <w:right w:val="single" w:sz="2" w:space="0" w:color="auto"/>
            </w:tcBorders>
            <w:shd w:val="clear" w:color="auto" w:fill="F7CAAC"/>
          </w:tcPr>
          <w:p w:rsidR="00D33BD3" w:rsidRPr="005209F5" w:rsidRDefault="00D33BD3" w:rsidP="00E7344C">
            <w:pPr>
              <w:jc w:val="center"/>
              <w:rPr>
                <w:del w:id="1044" w:author="Hana Navrátilová" w:date="2019-09-24T11:10:00Z"/>
                <w:b/>
              </w:rPr>
            </w:pPr>
            <w:del w:id="1045" w:author="Hana Navrátilová" w:date="2019-09-24T11:10:00Z">
              <w:r w:rsidRPr="005209F5">
                <w:rPr>
                  <w:b/>
                </w:rPr>
                <w:delText>Informace ke kombinované nebo distanční formě</w:delText>
              </w:r>
            </w:del>
          </w:p>
        </w:tc>
      </w:tr>
      <w:tr w:rsidR="00D33BD3" w:rsidRPr="005209F5" w:rsidTr="00A8435B">
        <w:trPr>
          <w:jc w:val="center"/>
          <w:del w:id="1046" w:author="Hana Navrátilová" w:date="2019-09-24T11:10:00Z"/>
        </w:trPr>
        <w:tc>
          <w:tcPr>
            <w:tcW w:w="4337" w:type="dxa"/>
            <w:gridSpan w:val="4"/>
            <w:tcBorders>
              <w:top w:val="single" w:sz="2" w:space="0" w:color="auto"/>
            </w:tcBorders>
            <w:shd w:val="clear" w:color="auto" w:fill="F7CAAC"/>
          </w:tcPr>
          <w:p w:rsidR="00D33BD3" w:rsidRPr="005209F5" w:rsidRDefault="00D33BD3" w:rsidP="00E7344C">
            <w:pPr>
              <w:jc w:val="both"/>
              <w:rPr>
                <w:del w:id="1047" w:author="Hana Navrátilová" w:date="2019-09-24T11:10:00Z"/>
              </w:rPr>
            </w:pPr>
            <w:del w:id="1048" w:author="Hana Navrátilová" w:date="2019-09-24T11:10:00Z">
              <w:r w:rsidRPr="005209F5">
                <w:rPr>
                  <w:b/>
                </w:rPr>
                <w:delText>Rozsah konzultací (soustředění)</w:delText>
              </w:r>
            </w:del>
          </w:p>
        </w:tc>
        <w:tc>
          <w:tcPr>
            <w:tcW w:w="721" w:type="dxa"/>
            <w:tcBorders>
              <w:top w:val="single" w:sz="2" w:space="0" w:color="auto"/>
            </w:tcBorders>
          </w:tcPr>
          <w:p w:rsidR="00D33BD3" w:rsidRPr="005209F5" w:rsidRDefault="00D33BD3" w:rsidP="00E7344C">
            <w:pPr>
              <w:jc w:val="both"/>
              <w:rPr>
                <w:del w:id="1049" w:author="Hana Navrátilová" w:date="2019-09-24T11:10:00Z"/>
              </w:rPr>
            </w:pPr>
          </w:p>
        </w:tc>
        <w:tc>
          <w:tcPr>
            <w:tcW w:w="5143" w:type="dxa"/>
            <w:gridSpan w:val="4"/>
            <w:tcBorders>
              <w:top w:val="single" w:sz="2" w:space="0" w:color="auto"/>
            </w:tcBorders>
            <w:shd w:val="clear" w:color="auto" w:fill="F7CAAC"/>
          </w:tcPr>
          <w:p w:rsidR="00D33BD3" w:rsidRPr="005209F5" w:rsidRDefault="00D33BD3" w:rsidP="00E7344C">
            <w:pPr>
              <w:jc w:val="both"/>
              <w:rPr>
                <w:del w:id="1050" w:author="Hana Navrátilová" w:date="2019-09-24T11:10:00Z"/>
                <w:b/>
              </w:rPr>
            </w:pPr>
            <w:del w:id="1051" w:author="Hana Navrátilová" w:date="2019-09-24T11:10:00Z">
              <w:r w:rsidRPr="005209F5">
                <w:rPr>
                  <w:b/>
                </w:rPr>
                <w:delText xml:space="preserve">hodin </w:delText>
              </w:r>
            </w:del>
          </w:p>
        </w:tc>
      </w:tr>
      <w:tr w:rsidR="00D33BD3" w:rsidRPr="005209F5" w:rsidTr="00A8435B">
        <w:trPr>
          <w:jc w:val="center"/>
          <w:del w:id="1052" w:author="Hana Navrátilová" w:date="2019-09-24T11:10:00Z"/>
        </w:trPr>
        <w:tc>
          <w:tcPr>
            <w:tcW w:w="10201" w:type="dxa"/>
            <w:gridSpan w:val="9"/>
            <w:shd w:val="clear" w:color="auto" w:fill="F7CAAC"/>
          </w:tcPr>
          <w:p w:rsidR="00D33BD3" w:rsidRPr="005209F5" w:rsidRDefault="00D33BD3" w:rsidP="00E7344C">
            <w:pPr>
              <w:jc w:val="both"/>
              <w:rPr>
                <w:del w:id="1053" w:author="Hana Navrátilová" w:date="2019-09-24T11:10:00Z"/>
                <w:b/>
              </w:rPr>
            </w:pPr>
            <w:del w:id="1054" w:author="Hana Navrátilová" w:date="2019-09-24T11:10:00Z">
              <w:r w:rsidRPr="005209F5">
                <w:rPr>
                  <w:b/>
                </w:rPr>
                <w:delText>Informace o způsobu kontaktu s vyučujícím</w:delText>
              </w:r>
            </w:del>
          </w:p>
        </w:tc>
      </w:tr>
      <w:tr w:rsidR="00D33BD3" w:rsidRPr="005209F5" w:rsidTr="00A8435B">
        <w:trPr>
          <w:trHeight w:val="763"/>
          <w:jc w:val="center"/>
          <w:del w:id="1055" w:author="Hana Navrátilová" w:date="2019-09-24T11:10:00Z"/>
        </w:trPr>
        <w:tc>
          <w:tcPr>
            <w:tcW w:w="10201" w:type="dxa"/>
            <w:gridSpan w:val="9"/>
          </w:tcPr>
          <w:p w:rsidR="00D33BD3" w:rsidRPr="005209F5" w:rsidRDefault="00D33BD3" w:rsidP="00E7344C">
            <w:pPr>
              <w:jc w:val="both"/>
              <w:rPr>
                <w:del w:id="1056" w:author="Hana Navrátilová" w:date="2019-09-24T11:10:00Z"/>
              </w:rPr>
            </w:pPr>
          </w:p>
          <w:p w:rsidR="009060CD" w:rsidRPr="005209F5" w:rsidRDefault="009060CD" w:rsidP="00E7344C">
            <w:pPr>
              <w:jc w:val="both"/>
              <w:rPr>
                <w:del w:id="1057" w:author="Hana Navrátilová" w:date="2019-09-24T11:10:00Z"/>
              </w:rPr>
            </w:pPr>
          </w:p>
          <w:p w:rsidR="009060CD" w:rsidRPr="005209F5" w:rsidRDefault="009060CD" w:rsidP="00E7344C">
            <w:pPr>
              <w:jc w:val="both"/>
              <w:rPr>
                <w:del w:id="1058" w:author="Hana Navrátilová" w:date="2019-09-24T11:10:00Z"/>
              </w:rPr>
            </w:pPr>
          </w:p>
          <w:p w:rsidR="009060CD" w:rsidRPr="005209F5" w:rsidRDefault="009060CD" w:rsidP="00E7344C">
            <w:pPr>
              <w:jc w:val="both"/>
              <w:rPr>
                <w:del w:id="1059" w:author="Hana Navrátilová" w:date="2019-09-24T11:10:00Z"/>
              </w:rPr>
            </w:pPr>
          </w:p>
          <w:p w:rsidR="009060CD" w:rsidRPr="005209F5" w:rsidRDefault="009060CD" w:rsidP="00E7344C">
            <w:pPr>
              <w:jc w:val="both"/>
              <w:rPr>
                <w:del w:id="1060" w:author="Hana Navrátilová" w:date="2019-09-24T11:10:00Z"/>
              </w:rPr>
            </w:pPr>
          </w:p>
          <w:p w:rsidR="009060CD" w:rsidRPr="005209F5" w:rsidRDefault="009060CD" w:rsidP="00E7344C">
            <w:pPr>
              <w:jc w:val="both"/>
              <w:rPr>
                <w:del w:id="1061" w:author="Hana Navrátilová" w:date="2019-09-24T11:10:00Z"/>
              </w:rPr>
            </w:pPr>
          </w:p>
        </w:tc>
      </w:tr>
    </w:tbl>
    <w:p w:rsidR="00C92BB8"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133"/>
        <w:gridCol w:w="889"/>
        <w:gridCol w:w="822"/>
        <w:gridCol w:w="2155"/>
        <w:gridCol w:w="539"/>
        <w:gridCol w:w="628"/>
      </w:tblGrid>
      <w:tr w:rsidR="00AD6519" w:rsidRPr="00F86D88" w:rsidTr="0098480A">
        <w:trPr>
          <w:jc w:val="center"/>
        </w:trPr>
        <w:tc>
          <w:tcPr>
            <w:tcW w:w="10207" w:type="dxa"/>
            <w:gridSpan w:val="8"/>
            <w:tcBorders>
              <w:bottom w:val="double" w:sz="4" w:space="0" w:color="auto"/>
            </w:tcBorders>
            <w:shd w:val="clear" w:color="auto" w:fill="BDD6EE"/>
          </w:tcPr>
          <w:p w:rsidR="00AD6519" w:rsidRPr="00F86D88" w:rsidRDefault="00AD6519" w:rsidP="0098480A">
            <w:pPr>
              <w:jc w:val="both"/>
              <w:rPr>
                <w:b/>
                <w:sz w:val="28"/>
                <w:szCs w:val="28"/>
              </w:rPr>
            </w:pPr>
            <w:r w:rsidRPr="00F86D88">
              <w:br w:type="page"/>
            </w:r>
            <w:r w:rsidRPr="00F86D88">
              <w:br w:type="page"/>
            </w:r>
            <w:r w:rsidRPr="00F86D88">
              <w:rPr>
                <w:b/>
                <w:sz w:val="28"/>
                <w:szCs w:val="28"/>
              </w:rPr>
              <w:t>B-III – Charakteristika studijního předmětu</w:t>
            </w:r>
          </w:p>
        </w:tc>
      </w:tr>
      <w:tr w:rsidR="00AD6519" w:rsidRPr="00F86D88" w:rsidTr="0098480A">
        <w:trPr>
          <w:jc w:val="center"/>
        </w:trPr>
        <w:tc>
          <w:tcPr>
            <w:tcW w:w="3474" w:type="dxa"/>
            <w:tcBorders>
              <w:top w:val="double" w:sz="4" w:space="0" w:color="auto"/>
            </w:tcBorders>
            <w:shd w:val="clear" w:color="auto" w:fill="F7CAAC"/>
          </w:tcPr>
          <w:p w:rsidR="00AD6519" w:rsidRPr="00F86D88" w:rsidRDefault="00AD6519" w:rsidP="00AD6519">
            <w:pPr>
              <w:jc w:val="both"/>
              <w:rPr>
                <w:b/>
              </w:rPr>
            </w:pPr>
            <w:r w:rsidRPr="00F86D88">
              <w:rPr>
                <w:b/>
              </w:rPr>
              <w:t>Název studijního předmětu</w:t>
            </w:r>
          </w:p>
        </w:tc>
        <w:tc>
          <w:tcPr>
            <w:tcW w:w="6733" w:type="dxa"/>
            <w:gridSpan w:val="7"/>
            <w:tcBorders>
              <w:top w:val="double" w:sz="4" w:space="0" w:color="auto"/>
            </w:tcBorders>
          </w:tcPr>
          <w:p w:rsidR="00AD6519" w:rsidRPr="005209F5" w:rsidRDefault="00AD6519" w:rsidP="00AD6519">
            <w:pPr>
              <w:jc w:val="both"/>
            </w:pPr>
            <w:r w:rsidRPr="005209F5">
              <w:t>Literatura pro děti 2</w:t>
            </w:r>
          </w:p>
        </w:tc>
      </w:tr>
      <w:tr w:rsidR="00AD6519" w:rsidRPr="00F86D88" w:rsidTr="0098480A">
        <w:trPr>
          <w:jc w:val="center"/>
        </w:trPr>
        <w:tc>
          <w:tcPr>
            <w:tcW w:w="3474" w:type="dxa"/>
            <w:shd w:val="clear" w:color="auto" w:fill="F7CAAC"/>
          </w:tcPr>
          <w:p w:rsidR="00AD6519" w:rsidRPr="00F86D88" w:rsidRDefault="00AD6519" w:rsidP="00AD6519">
            <w:pPr>
              <w:jc w:val="both"/>
              <w:rPr>
                <w:b/>
              </w:rPr>
            </w:pPr>
            <w:r w:rsidRPr="00F86D88">
              <w:rPr>
                <w:b/>
              </w:rPr>
              <w:t>Typ předmětu</w:t>
            </w:r>
          </w:p>
        </w:tc>
        <w:tc>
          <w:tcPr>
            <w:tcW w:w="3411" w:type="dxa"/>
            <w:gridSpan w:val="4"/>
          </w:tcPr>
          <w:p w:rsidR="00AD6519" w:rsidRPr="005209F5" w:rsidRDefault="00AD6519" w:rsidP="00AD6519">
            <w:pPr>
              <w:jc w:val="both"/>
            </w:pPr>
            <w:r w:rsidRPr="005209F5">
              <w:t>povinně volitelný, PZ</w:t>
            </w:r>
          </w:p>
        </w:tc>
        <w:tc>
          <w:tcPr>
            <w:tcW w:w="2694" w:type="dxa"/>
            <w:gridSpan w:val="2"/>
            <w:shd w:val="clear" w:color="auto" w:fill="F7CAAC"/>
          </w:tcPr>
          <w:p w:rsidR="00AD6519" w:rsidRPr="00F86D88" w:rsidRDefault="00AD6519" w:rsidP="00AD6519">
            <w:pPr>
              <w:jc w:val="both"/>
            </w:pPr>
            <w:r w:rsidRPr="00F86D88">
              <w:rPr>
                <w:b/>
              </w:rPr>
              <w:t>doporučený ročník / semestr</w:t>
            </w:r>
          </w:p>
        </w:tc>
        <w:tc>
          <w:tcPr>
            <w:tcW w:w="628" w:type="dxa"/>
          </w:tcPr>
          <w:p w:rsidR="00AD6519" w:rsidRPr="005209F5" w:rsidRDefault="00AD6519" w:rsidP="00AD6519">
            <w:pPr>
              <w:jc w:val="both"/>
            </w:pPr>
            <w:r w:rsidRPr="005209F5">
              <w:t>2/ZS</w:t>
            </w:r>
          </w:p>
        </w:tc>
      </w:tr>
      <w:tr w:rsidR="00AD6519" w:rsidRPr="00F86D88" w:rsidTr="0098480A">
        <w:trPr>
          <w:jc w:val="center"/>
        </w:trPr>
        <w:tc>
          <w:tcPr>
            <w:tcW w:w="3474" w:type="dxa"/>
            <w:shd w:val="clear" w:color="auto" w:fill="F7CAAC"/>
          </w:tcPr>
          <w:p w:rsidR="00AD6519" w:rsidRPr="00F86D88" w:rsidRDefault="00AD6519" w:rsidP="00AD6519">
            <w:pPr>
              <w:jc w:val="both"/>
              <w:rPr>
                <w:b/>
              </w:rPr>
            </w:pPr>
            <w:r w:rsidRPr="00F86D88">
              <w:rPr>
                <w:b/>
              </w:rPr>
              <w:t>Rozsah studijního předmětu</w:t>
            </w:r>
          </w:p>
        </w:tc>
        <w:tc>
          <w:tcPr>
            <w:tcW w:w="1700" w:type="dxa"/>
            <w:gridSpan w:val="2"/>
          </w:tcPr>
          <w:p w:rsidR="00AD6519" w:rsidRPr="005209F5" w:rsidRDefault="00AD6519" w:rsidP="00AD6519">
            <w:pPr>
              <w:jc w:val="both"/>
            </w:pPr>
            <w:r w:rsidRPr="005209F5">
              <w:t xml:space="preserve">28c </w:t>
            </w:r>
          </w:p>
        </w:tc>
        <w:tc>
          <w:tcPr>
            <w:tcW w:w="889" w:type="dxa"/>
            <w:shd w:val="clear" w:color="auto" w:fill="F7CAAC"/>
          </w:tcPr>
          <w:p w:rsidR="00AD6519" w:rsidRPr="00F86D88" w:rsidRDefault="00AD6519" w:rsidP="00AD6519">
            <w:pPr>
              <w:jc w:val="both"/>
              <w:rPr>
                <w:b/>
              </w:rPr>
            </w:pPr>
            <w:r w:rsidRPr="00F86D88">
              <w:rPr>
                <w:b/>
              </w:rPr>
              <w:t xml:space="preserve">hod. </w:t>
            </w:r>
          </w:p>
        </w:tc>
        <w:tc>
          <w:tcPr>
            <w:tcW w:w="822" w:type="dxa"/>
          </w:tcPr>
          <w:p w:rsidR="00AD6519" w:rsidRPr="005209F5" w:rsidRDefault="00AD6519" w:rsidP="00AD6519">
            <w:pPr>
              <w:jc w:val="both"/>
            </w:pPr>
            <w:r w:rsidRPr="005209F5">
              <w:t>28</w:t>
            </w:r>
          </w:p>
        </w:tc>
        <w:tc>
          <w:tcPr>
            <w:tcW w:w="2155" w:type="dxa"/>
            <w:shd w:val="clear" w:color="auto" w:fill="F7CAAC"/>
          </w:tcPr>
          <w:p w:rsidR="00AD6519" w:rsidRPr="00F86D88" w:rsidRDefault="00AD6519" w:rsidP="00AD6519">
            <w:pPr>
              <w:jc w:val="both"/>
              <w:rPr>
                <w:b/>
              </w:rPr>
            </w:pPr>
            <w:r w:rsidRPr="00F86D88">
              <w:rPr>
                <w:b/>
              </w:rPr>
              <w:t>Kkreditů</w:t>
            </w:r>
          </w:p>
        </w:tc>
        <w:tc>
          <w:tcPr>
            <w:tcW w:w="1167" w:type="dxa"/>
            <w:gridSpan w:val="2"/>
          </w:tcPr>
          <w:p w:rsidR="00AD6519" w:rsidRPr="00F86D88" w:rsidRDefault="00AD6519" w:rsidP="00AD6519">
            <w:pPr>
              <w:jc w:val="both"/>
            </w:pPr>
            <w:r>
              <w:t>2</w:t>
            </w:r>
          </w:p>
        </w:tc>
      </w:tr>
      <w:tr w:rsidR="00AD6519" w:rsidRPr="00F86D88" w:rsidTr="0098480A">
        <w:trPr>
          <w:jc w:val="center"/>
        </w:trPr>
        <w:tc>
          <w:tcPr>
            <w:tcW w:w="3474" w:type="dxa"/>
            <w:shd w:val="clear" w:color="auto" w:fill="F7CAAC"/>
          </w:tcPr>
          <w:p w:rsidR="00AD6519" w:rsidRPr="00F86D88" w:rsidRDefault="00AD6519" w:rsidP="00AD6519">
            <w:pPr>
              <w:jc w:val="both"/>
              <w:rPr>
                <w:b/>
              </w:rPr>
            </w:pPr>
            <w:r w:rsidRPr="00F86D88">
              <w:rPr>
                <w:b/>
              </w:rPr>
              <w:t>Prerekvizity, korekvizity, ekvivalence</w:t>
            </w:r>
          </w:p>
        </w:tc>
        <w:tc>
          <w:tcPr>
            <w:tcW w:w="6733" w:type="dxa"/>
            <w:gridSpan w:val="7"/>
          </w:tcPr>
          <w:p w:rsidR="00AD6519" w:rsidRPr="00F86D88" w:rsidRDefault="00AD6519" w:rsidP="00AD6519">
            <w:pPr>
              <w:jc w:val="both"/>
            </w:pPr>
          </w:p>
        </w:tc>
      </w:tr>
      <w:tr w:rsidR="00AD6519" w:rsidRPr="00F86D88" w:rsidTr="0098480A">
        <w:trPr>
          <w:jc w:val="center"/>
        </w:trPr>
        <w:tc>
          <w:tcPr>
            <w:tcW w:w="3474" w:type="dxa"/>
            <w:shd w:val="clear" w:color="auto" w:fill="F7CAAC"/>
          </w:tcPr>
          <w:p w:rsidR="00AD6519" w:rsidRPr="00F86D88" w:rsidRDefault="00AD6519" w:rsidP="00AD6519">
            <w:pPr>
              <w:jc w:val="both"/>
              <w:rPr>
                <w:b/>
              </w:rPr>
            </w:pPr>
            <w:r w:rsidRPr="00F86D88">
              <w:rPr>
                <w:b/>
              </w:rPr>
              <w:t>Způsob ověření studijních výsledků</w:t>
            </w:r>
          </w:p>
        </w:tc>
        <w:tc>
          <w:tcPr>
            <w:tcW w:w="3411" w:type="dxa"/>
            <w:gridSpan w:val="4"/>
          </w:tcPr>
          <w:p w:rsidR="00AD6519" w:rsidRPr="00F86D88" w:rsidRDefault="00AD6519" w:rsidP="00AD6519">
            <w:pPr>
              <w:jc w:val="both"/>
            </w:pPr>
            <w:r>
              <w:t>zápočet</w:t>
            </w:r>
          </w:p>
        </w:tc>
        <w:tc>
          <w:tcPr>
            <w:tcW w:w="2155" w:type="dxa"/>
            <w:shd w:val="clear" w:color="auto" w:fill="F7CAAC"/>
          </w:tcPr>
          <w:p w:rsidR="00AD6519" w:rsidRPr="00F86D88" w:rsidRDefault="00AD6519" w:rsidP="00AD6519">
            <w:pPr>
              <w:jc w:val="both"/>
              <w:rPr>
                <w:b/>
              </w:rPr>
            </w:pPr>
            <w:r w:rsidRPr="00F86D88">
              <w:rPr>
                <w:b/>
              </w:rPr>
              <w:t>Forma výuky</w:t>
            </w:r>
          </w:p>
        </w:tc>
        <w:tc>
          <w:tcPr>
            <w:tcW w:w="1167" w:type="dxa"/>
            <w:gridSpan w:val="2"/>
          </w:tcPr>
          <w:p w:rsidR="00AD6519" w:rsidRPr="00F86D88" w:rsidRDefault="00AD6519" w:rsidP="00AD6519">
            <w:pPr>
              <w:jc w:val="both"/>
            </w:pPr>
            <w:r>
              <w:t>cvičení</w:t>
            </w:r>
          </w:p>
        </w:tc>
      </w:tr>
      <w:tr w:rsidR="00AD6519" w:rsidRPr="00F86D88" w:rsidTr="0098480A">
        <w:trPr>
          <w:jc w:val="center"/>
        </w:trPr>
        <w:tc>
          <w:tcPr>
            <w:tcW w:w="3474" w:type="dxa"/>
            <w:shd w:val="clear" w:color="auto" w:fill="F7CAAC"/>
          </w:tcPr>
          <w:p w:rsidR="00AD6519" w:rsidRPr="00F86D88" w:rsidRDefault="00AD6519" w:rsidP="00AD6519">
            <w:pPr>
              <w:jc w:val="both"/>
              <w:rPr>
                <w:b/>
              </w:rPr>
            </w:pPr>
            <w:r w:rsidRPr="00F86D88">
              <w:rPr>
                <w:b/>
              </w:rPr>
              <w:t>Forma způsobu ověření studijních výsledků a další požadavky na studenta</w:t>
            </w:r>
          </w:p>
        </w:tc>
        <w:tc>
          <w:tcPr>
            <w:tcW w:w="6733" w:type="dxa"/>
            <w:gridSpan w:val="7"/>
            <w:tcBorders>
              <w:bottom w:val="nil"/>
            </w:tcBorders>
          </w:tcPr>
          <w:p w:rsidR="00AD6519" w:rsidRPr="005209F5" w:rsidRDefault="00AD6519" w:rsidP="00AD6519">
            <w:pPr>
              <w:jc w:val="both"/>
            </w:pPr>
            <w:r w:rsidRPr="005209F5">
              <w:t>Docházka (80% účast ve výuce).</w:t>
            </w:r>
          </w:p>
          <w:p w:rsidR="00AD6519" w:rsidRPr="00F86D88" w:rsidRDefault="00AD6519" w:rsidP="00AD6519">
            <w:pPr>
              <w:jc w:val="both"/>
            </w:pPr>
            <w:r w:rsidRPr="005209F5">
              <w:t>Vypracování a prezentace seminární práce na zadané téma.</w:t>
            </w:r>
          </w:p>
        </w:tc>
      </w:tr>
      <w:tr w:rsidR="00AD6519" w:rsidRPr="00F86D88" w:rsidTr="0098480A">
        <w:trPr>
          <w:trHeight w:val="416"/>
          <w:jc w:val="center"/>
        </w:trPr>
        <w:tc>
          <w:tcPr>
            <w:tcW w:w="10207" w:type="dxa"/>
            <w:gridSpan w:val="8"/>
            <w:tcBorders>
              <w:top w:val="nil"/>
            </w:tcBorders>
          </w:tcPr>
          <w:p w:rsidR="00AD6519" w:rsidRPr="00F86D88" w:rsidRDefault="00AD6519" w:rsidP="00AD6519">
            <w:pPr>
              <w:jc w:val="both"/>
            </w:pPr>
          </w:p>
        </w:tc>
      </w:tr>
      <w:tr w:rsidR="00AD6519" w:rsidRPr="00F86D88" w:rsidTr="0098480A">
        <w:trPr>
          <w:trHeight w:val="197"/>
          <w:jc w:val="center"/>
        </w:trPr>
        <w:tc>
          <w:tcPr>
            <w:tcW w:w="3474" w:type="dxa"/>
            <w:tcBorders>
              <w:top w:val="nil"/>
            </w:tcBorders>
            <w:shd w:val="clear" w:color="auto" w:fill="F7CAAC"/>
          </w:tcPr>
          <w:p w:rsidR="00AD6519" w:rsidRPr="00F86D88" w:rsidRDefault="00AD6519" w:rsidP="00AD6519">
            <w:pPr>
              <w:jc w:val="both"/>
              <w:rPr>
                <w:b/>
              </w:rPr>
            </w:pPr>
            <w:r w:rsidRPr="00F86D88">
              <w:rPr>
                <w:b/>
              </w:rPr>
              <w:t>Garant předmětu</w:t>
            </w:r>
          </w:p>
        </w:tc>
        <w:tc>
          <w:tcPr>
            <w:tcW w:w="6733" w:type="dxa"/>
            <w:gridSpan w:val="7"/>
            <w:tcBorders>
              <w:top w:val="nil"/>
            </w:tcBorders>
          </w:tcPr>
          <w:p w:rsidR="00AD6519" w:rsidRPr="00F86D88" w:rsidRDefault="00AD6519" w:rsidP="00AD6519">
            <w:del w:id="1062" w:author="Hana Navrátilová" w:date="2019-09-24T11:10:00Z">
              <w:r w:rsidRPr="005209F5">
                <w:delText>Mgr</w:delText>
              </w:r>
            </w:del>
            <w:ins w:id="1063" w:author="Hana Navrátilová" w:date="2019-09-24T11:10:00Z">
              <w:r w:rsidRPr="005209F5">
                <w:t>PhDr</w:t>
              </w:r>
            </w:ins>
            <w:r w:rsidRPr="005209F5">
              <w:t>. Hana Navrátilová</w:t>
            </w:r>
            <w:ins w:id="1064" w:author="Hana Navrátilová" w:date="2019-09-24T11:10:00Z">
              <w:r w:rsidRPr="005209F5">
                <w:t>, Ph.D.</w:t>
              </w:r>
            </w:ins>
          </w:p>
        </w:tc>
      </w:tr>
      <w:tr w:rsidR="00AD6519" w:rsidRPr="00F86D88" w:rsidTr="0098480A">
        <w:trPr>
          <w:trHeight w:val="543"/>
          <w:jc w:val="center"/>
        </w:trPr>
        <w:tc>
          <w:tcPr>
            <w:tcW w:w="3474" w:type="dxa"/>
            <w:tcBorders>
              <w:top w:val="nil"/>
            </w:tcBorders>
            <w:shd w:val="clear" w:color="auto" w:fill="F7CAAC"/>
          </w:tcPr>
          <w:p w:rsidR="00AD6519" w:rsidRPr="00F86D88" w:rsidRDefault="00AD6519" w:rsidP="00AD6519">
            <w:pPr>
              <w:jc w:val="both"/>
              <w:rPr>
                <w:b/>
              </w:rPr>
            </w:pPr>
            <w:r w:rsidRPr="00F86D88">
              <w:rPr>
                <w:b/>
              </w:rPr>
              <w:t>Zapojení garanta do výuky předmětu</w:t>
            </w:r>
          </w:p>
        </w:tc>
        <w:tc>
          <w:tcPr>
            <w:tcW w:w="6733" w:type="dxa"/>
            <w:gridSpan w:val="7"/>
            <w:tcBorders>
              <w:top w:val="nil"/>
            </w:tcBorders>
          </w:tcPr>
          <w:p w:rsidR="00AD6519" w:rsidRPr="00F86D88" w:rsidRDefault="00AD6519" w:rsidP="00AD6519">
            <w:pPr>
              <w:jc w:val="both"/>
            </w:pPr>
            <w:r w:rsidRPr="005209F5">
              <w:t>cvičící</w:t>
            </w:r>
          </w:p>
        </w:tc>
      </w:tr>
      <w:tr w:rsidR="00AD6519" w:rsidRPr="00F86D88" w:rsidTr="0098480A">
        <w:trPr>
          <w:jc w:val="center"/>
        </w:trPr>
        <w:tc>
          <w:tcPr>
            <w:tcW w:w="3474" w:type="dxa"/>
            <w:shd w:val="clear" w:color="auto" w:fill="F7CAAC"/>
          </w:tcPr>
          <w:p w:rsidR="00AD6519" w:rsidRPr="00F86D88" w:rsidRDefault="00AD6519" w:rsidP="00AD6519">
            <w:pPr>
              <w:jc w:val="both"/>
              <w:rPr>
                <w:b/>
              </w:rPr>
            </w:pPr>
            <w:r w:rsidRPr="00F86D88">
              <w:rPr>
                <w:b/>
              </w:rPr>
              <w:t>Vyučující</w:t>
            </w:r>
          </w:p>
        </w:tc>
        <w:tc>
          <w:tcPr>
            <w:tcW w:w="6733" w:type="dxa"/>
            <w:gridSpan w:val="7"/>
            <w:tcBorders>
              <w:bottom w:val="nil"/>
            </w:tcBorders>
            <w:shd w:val="clear" w:color="auto" w:fill="auto"/>
          </w:tcPr>
          <w:p w:rsidR="00AD6519" w:rsidRPr="00F86D88" w:rsidRDefault="00AD6519" w:rsidP="00AD6519">
            <w:del w:id="1065" w:author="Hana Navrátilová" w:date="2019-09-24T11:10:00Z">
              <w:r w:rsidRPr="005209F5">
                <w:delText>Mgr</w:delText>
              </w:r>
            </w:del>
            <w:ins w:id="1066" w:author="Hana Navrátilová" w:date="2019-09-24T11:10:00Z">
              <w:r w:rsidRPr="005209F5">
                <w:t>PhDr</w:t>
              </w:r>
            </w:ins>
            <w:r w:rsidRPr="005209F5">
              <w:t>. Hana Navrátilová</w:t>
            </w:r>
            <w:ins w:id="1067" w:author="Hana Navrátilová" w:date="2019-09-24T11:10:00Z">
              <w:r w:rsidRPr="005209F5">
                <w:t>, Ph.D.</w:t>
              </w:r>
            </w:ins>
            <w:r w:rsidRPr="005209F5">
              <w:t xml:space="preserve"> </w:t>
            </w:r>
            <w:r>
              <w:t>(100%)</w:t>
            </w:r>
          </w:p>
        </w:tc>
      </w:tr>
      <w:tr w:rsidR="00AD6519" w:rsidRPr="00F86D88" w:rsidTr="0098480A">
        <w:trPr>
          <w:trHeight w:val="316"/>
          <w:jc w:val="center"/>
        </w:trPr>
        <w:tc>
          <w:tcPr>
            <w:tcW w:w="10207" w:type="dxa"/>
            <w:gridSpan w:val="8"/>
            <w:tcBorders>
              <w:top w:val="nil"/>
            </w:tcBorders>
          </w:tcPr>
          <w:p w:rsidR="00AD6519" w:rsidRPr="00F86D88" w:rsidRDefault="00AD6519" w:rsidP="00AD6519">
            <w:pPr>
              <w:jc w:val="both"/>
            </w:pPr>
          </w:p>
        </w:tc>
      </w:tr>
      <w:tr w:rsidR="00AD6519" w:rsidRPr="00F86D88" w:rsidTr="0098480A">
        <w:trPr>
          <w:jc w:val="center"/>
        </w:trPr>
        <w:tc>
          <w:tcPr>
            <w:tcW w:w="3474" w:type="dxa"/>
            <w:shd w:val="clear" w:color="auto" w:fill="F7CAAC"/>
          </w:tcPr>
          <w:p w:rsidR="00AD6519" w:rsidRPr="00F86D88" w:rsidRDefault="00AD6519" w:rsidP="00AD6519">
            <w:pPr>
              <w:jc w:val="both"/>
              <w:rPr>
                <w:b/>
              </w:rPr>
            </w:pPr>
            <w:r w:rsidRPr="00F86D88">
              <w:rPr>
                <w:b/>
              </w:rPr>
              <w:t>Stručná anotace předmětu</w:t>
            </w:r>
          </w:p>
        </w:tc>
        <w:tc>
          <w:tcPr>
            <w:tcW w:w="6733" w:type="dxa"/>
            <w:gridSpan w:val="7"/>
            <w:tcBorders>
              <w:bottom w:val="nil"/>
            </w:tcBorders>
          </w:tcPr>
          <w:p w:rsidR="00AD6519" w:rsidRPr="00F86D88" w:rsidRDefault="00AD6519" w:rsidP="00AD6519">
            <w:pPr>
              <w:jc w:val="both"/>
            </w:pPr>
          </w:p>
        </w:tc>
      </w:tr>
      <w:tr w:rsidR="00AD6519" w:rsidRPr="00F86D88" w:rsidTr="0098480A">
        <w:trPr>
          <w:trHeight w:val="3383"/>
          <w:jc w:val="center"/>
        </w:trPr>
        <w:tc>
          <w:tcPr>
            <w:tcW w:w="10207" w:type="dxa"/>
            <w:gridSpan w:val="8"/>
            <w:tcBorders>
              <w:top w:val="nil"/>
              <w:bottom w:val="single" w:sz="12" w:space="0" w:color="auto"/>
            </w:tcBorders>
          </w:tcPr>
          <w:p w:rsidR="00AD6519" w:rsidRPr="005209F5" w:rsidRDefault="00AD6519" w:rsidP="00AD6519">
            <w:pPr>
              <w:jc w:val="both"/>
            </w:pPr>
          </w:p>
          <w:p w:rsidR="00AD6519" w:rsidRPr="005209F5" w:rsidRDefault="00AD6519" w:rsidP="00AD6519">
            <w:r w:rsidRPr="005209F5">
              <w:t>Žánrové struktury dětské literatury a možnosti jejich poznávání dětmi mladšího školního věku.</w:t>
            </w:r>
          </w:p>
          <w:p w:rsidR="00AD6519" w:rsidRPr="005209F5" w:rsidRDefault="00AD6519" w:rsidP="00AD6519">
            <w:r w:rsidRPr="005209F5">
              <w:t>Žánrové struktury dětské literatury: pohádka a autorská pohádka.</w:t>
            </w:r>
          </w:p>
          <w:p w:rsidR="00AD6519" w:rsidRPr="005209F5" w:rsidRDefault="00AD6519" w:rsidP="00AD6519">
            <w:r w:rsidRPr="005209F5">
              <w:t>Žánrové struktury dětské literatury: bajky a pověsti a možnosti jejich adaptace pro dítě mladšího školního věku.</w:t>
            </w:r>
          </w:p>
          <w:p w:rsidR="00AD6519" w:rsidRPr="005209F5" w:rsidRDefault="00AD6519" w:rsidP="00AD6519">
            <w:r w:rsidRPr="005209F5">
              <w:t>Žánrové struktury dětské literatury: poezie pro děti.</w:t>
            </w:r>
          </w:p>
          <w:p w:rsidR="00AD6519" w:rsidRPr="005209F5" w:rsidRDefault="00AD6519" w:rsidP="00AD6519">
            <w:r w:rsidRPr="005209F5">
              <w:t>Žánrové struktury dětské literatury: komiks.</w:t>
            </w:r>
          </w:p>
          <w:p w:rsidR="00AD6519" w:rsidRPr="005209F5" w:rsidRDefault="00AD6519" w:rsidP="00AD6519">
            <w:r w:rsidRPr="005209F5">
              <w:t>Netypické žánry dětské literatury.</w:t>
            </w:r>
          </w:p>
          <w:p w:rsidR="00AD6519" w:rsidRPr="005209F5" w:rsidRDefault="00AD6519" w:rsidP="00AD6519">
            <w:r w:rsidRPr="005209F5">
              <w:t>Význam ilustrace v dětské literatuře.</w:t>
            </w:r>
          </w:p>
          <w:p w:rsidR="00AD6519" w:rsidRPr="005209F5" w:rsidRDefault="00AD6519" w:rsidP="00AD6519">
            <w:r w:rsidRPr="005209F5">
              <w:t>Významní čeští autoři literatury pro děti.</w:t>
            </w:r>
          </w:p>
          <w:p w:rsidR="00AD6519" w:rsidRPr="005209F5" w:rsidRDefault="00AD6519" w:rsidP="00AD6519">
            <w:r w:rsidRPr="005209F5">
              <w:t xml:space="preserve">Významní zahraniční autoři literatury pro děti. </w:t>
            </w:r>
          </w:p>
          <w:p w:rsidR="00AD6519" w:rsidRPr="005209F5" w:rsidRDefault="00AD6519" w:rsidP="00AD6519">
            <w:r w:rsidRPr="005209F5">
              <w:t>Trivialita a kýč v dětské literatuře.</w:t>
            </w:r>
          </w:p>
          <w:p w:rsidR="00AD6519" w:rsidRPr="005209F5" w:rsidRDefault="00AD6519" w:rsidP="00AD6519">
            <w:r w:rsidRPr="005209F5">
              <w:t>Nonsens a jeho význam v dětské literatuře.</w:t>
            </w:r>
          </w:p>
          <w:p w:rsidR="00AD6519" w:rsidRPr="005209F5" w:rsidRDefault="00AD6519" w:rsidP="00AD6519">
            <w:r w:rsidRPr="005209F5">
              <w:t>Humor a slovní hříčky v dětské literatuře.</w:t>
            </w:r>
          </w:p>
          <w:p w:rsidR="00AD6519" w:rsidRPr="005209F5" w:rsidRDefault="00AD6519" w:rsidP="00AD6519">
            <w:r w:rsidRPr="005209F5">
              <w:t>Práce s čítankou.</w:t>
            </w:r>
          </w:p>
          <w:p w:rsidR="00AD6519" w:rsidRPr="005209F5" w:rsidRDefault="00AD6519" w:rsidP="00AD6519">
            <w:r w:rsidRPr="005209F5">
              <w:t>Podnětné prostředí pro rozvoj čtenářské gramotnosti.</w:t>
            </w:r>
          </w:p>
          <w:p w:rsidR="00AD6519" w:rsidRPr="00F86D88" w:rsidRDefault="00AD6519" w:rsidP="00AD6519">
            <w:pPr>
              <w:jc w:val="both"/>
            </w:pPr>
          </w:p>
        </w:tc>
      </w:tr>
      <w:tr w:rsidR="00AD6519" w:rsidRPr="00F86D88" w:rsidTr="0098480A">
        <w:trPr>
          <w:trHeight w:val="265"/>
          <w:jc w:val="center"/>
        </w:trPr>
        <w:tc>
          <w:tcPr>
            <w:tcW w:w="4041" w:type="dxa"/>
            <w:gridSpan w:val="2"/>
            <w:tcBorders>
              <w:top w:val="nil"/>
            </w:tcBorders>
            <w:shd w:val="clear" w:color="auto" w:fill="F7CAAC"/>
          </w:tcPr>
          <w:p w:rsidR="00AD6519" w:rsidRPr="00F86D88" w:rsidRDefault="00AD6519" w:rsidP="00AD6519">
            <w:pPr>
              <w:jc w:val="both"/>
            </w:pPr>
            <w:r w:rsidRPr="00F86D88">
              <w:rPr>
                <w:b/>
              </w:rPr>
              <w:t>Studijní literatura a studijní pomůcky</w:t>
            </w:r>
          </w:p>
        </w:tc>
        <w:tc>
          <w:tcPr>
            <w:tcW w:w="6166" w:type="dxa"/>
            <w:gridSpan w:val="6"/>
            <w:tcBorders>
              <w:top w:val="nil"/>
              <w:bottom w:val="nil"/>
            </w:tcBorders>
          </w:tcPr>
          <w:p w:rsidR="00AD6519" w:rsidRPr="00F86D88" w:rsidRDefault="00AD6519" w:rsidP="00AD6519">
            <w:pPr>
              <w:jc w:val="both"/>
            </w:pPr>
          </w:p>
        </w:tc>
      </w:tr>
      <w:tr w:rsidR="00AD6519" w:rsidRPr="00F86D88" w:rsidTr="0098480A">
        <w:trPr>
          <w:trHeight w:val="2780"/>
          <w:jc w:val="center"/>
        </w:trPr>
        <w:tc>
          <w:tcPr>
            <w:tcW w:w="10207" w:type="dxa"/>
            <w:gridSpan w:val="8"/>
            <w:tcBorders>
              <w:top w:val="nil"/>
            </w:tcBorders>
          </w:tcPr>
          <w:p w:rsidR="00AD6519" w:rsidRPr="005209F5" w:rsidRDefault="00AD6519" w:rsidP="00AD6519">
            <w:pPr>
              <w:jc w:val="both"/>
              <w:rPr>
                <w:b/>
              </w:rPr>
            </w:pPr>
          </w:p>
          <w:p w:rsidR="00AD6519" w:rsidRPr="005209F5" w:rsidRDefault="00AD6519" w:rsidP="00AD6519">
            <w:pPr>
              <w:jc w:val="both"/>
              <w:rPr>
                <w:b/>
              </w:rPr>
            </w:pPr>
            <w:r w:rsidRPr="005209F5">
              <w:rPr>
                <w:b/>
              </w:rPr>
              <w:t xml:space="preserve">Povinná literatura: </w:t>
            </w:r>
          </w:p>
          <w:p w:rsidR="00AD6519" w:rsidRPr="005209F5" w:rsidRDefault="00AD6519" w:rsidP="00AD6519">
            <w:pPr>
              <w:jc w:val="both"/>
            </w:pPr>
            <w:r w:rsidRPr="005209F5">
              <w:t xml:space="preserve">Čeňková, J. (2006). </w:t>
            </w:r>
            <w:r w:rsidRPr="005209F5">
              <w:rPr>
                <w:i/>
              </w:rPr>
              <w:t>Vývoj literatury pro děti a mládež a její žánrové struktury: adaptace mýtů, pohádek a pověstí, autorská pohádka, poezie, próza a komiks pro děti a mládež.</w:t>
            </w:r>
            <w:r w:rsidRPr="005209F5">
              <w:t xml:space="preserve"> Praha: Portál.</w:t>
            </w:r>
          </w:p>
          <w:p w:rsidR="00AD6519" w:rsidRPr="005209F5" w:rsidRDefault="00AD6519" w:rsidP="00AD6519">
            <w:pPr>
              <w:jc w:val="both"/>
            </w:pPr>
            <w:r w:rsidRPr="005209F5">
              <w:t xml:space="preserve">Doláková, S. (2015). </w:t>
            </w:r>
            <w:r w:rsidRPr="005209F5">
              <w:rPr>
                <w:i/>
              </w:rPr>
              <w:t>Umíte to s pohádkou?: práce s příběhy v MŠ a ZŠ</w:t>
            </w:r>
            <w:r w:rsidRPr="005209F5">
              <w:t>. Praha: Portál.</w:t>
            </w:r>
          </w:p>
          <w:p w:rsidR="00AD6519" w:rsidRPr="005209F5" w:rsidRDefault="00AD6519" w:rsidP="00AD6519">
            <w:pPr>
              <w:jc w:val="both"/>
            </w:pPr>
            <w:r w:rsidRPr="005209F5">
              <w:t xml:space="preserve">Hutařová, I., &amp; Hanzová, M. (2003). </w:t>
            </w:r>
            <w:r w:rsidRPr="005209F5">
              <w:rPr>
                <w:i/>
              </w:rPr>
              <w:t>Současní čeští spisovatelé knih pro děti a mládež.</w:t>
            </w:r>
            <w:r w:rsidRPr="005209F5">
              <w:t xml:space="preserve"> Praha: Ústav pro informace </w:t>
            </w:r>
            <w:r w:rsidRPr="005209F5">
              <w:br/>
              <w:t xml:space="preserve">ve vzdělávání </w:t>
            </w:r>
            <w:r w:rsidRPr="005209F5">
              <w:rPr>
                <w:rFonts w:eastAsiaTheme="minorEastAsia"/>
              </w:rPr>
              <w:t>–</w:t>
            </w:r>
            <w:r w:rsidRPr="005209F5">
              <w:t xml:space="preserve"> Divize nakladatelství Tauris.</w:t>
            </w:r>
          </w:p>
          <w:p w:rsidR="00AD6519" w:rsidRPr="005209F5" w:rsidRDefault="00AD6519" w:rsidP="00AD6519">
            <w:pPr>
              <w:jc w:val="both"/>
            </w:pPr>
            <w:r w:rsidRPr="005209F5">
              <w:t xml:space="preserve">Jelénková, O. (2014). </w:t>
            </w:r>
            <w:r w:rsidRPr="005209F5">
              <w:rPr>
                <w:i/>
              </w:rPr>
              <w:t>Čtení není žádná nuda: náměty k rozvíjení čtenářské gramotnosti a radosti ze čtení</w:t>
            </w:r>
            <w:r w:rsidRPr="005209F5">
              <w:t>. Praha: Portál.</w:t>
            </w:r>
          </w:p>
          <w:p w:rsidR="00AD6519" w:rsidRPr="005209F5" w:rsidRDefault="00AD6519" w:rsidP="00AD6519">
            <w:pPr>
              <w:jc w:val="both"/>
            </w:pPr>
            <w:r w:rsidRPr="005209F5">
              <w:t xml:space="preserve">Navrátilová, H. (2016). Monologizace učitelových promluv ve vyučování. </w:t>
            </w:r>
            <w:r w:rsidRPr="005209F5">
              <w:rPr>
                <w:i/>
              </w:rPr>
              <w:t>e-Pedagogium, 3</w:t>
            </w:r>
            <w:r w:rsidRPr="005209F5">
              <w:t>, 89-100.</w:t>
            </w:r>
          </w:p>
          <w:p w:rsidR="00AD6519" w:rsidRPr="005209F5" w:rsidRDefault="00AD6519" w:rsidP="00AD6519">
            <w:pPr>
              <w:jc w:val="both"/>
              <w:rPr>
                <w:i/>
              </w:rPr>
            </w:pPr>
          </w:p>
          <w:p w:rsidR="00AD6519" w:rsidRPr="005209F5" w:rsidRDefault="00AD6519" w:rsidP="00AD6519">
            <w:pPr>
              <w:jc w:val="both"/>
              <w:rPr>
                <w:b/>
              </w:rPr>
            </w:pPr>
            <w:r w:rsidRPr="005209F5">
              <w:rPr>
                <w:b/>
              </w:rPr>
              <w:t xml:space="preserve">Doporučená literatura: </w:t>
            </w:r>
          </w:p>
          <w:p w:rsidR="00AD6519" w:rsidRPr="005209F5" w:rsidRDefault="00AD6519" w:rsidP="00AD6519">
            <w:pPr>
              <w:jc w:val="both"/>
            </w:pPr>
            <w:r w:rsidRPr="005209F5">
              <w:t xml:space="preserve">Alchazidu, A. (2007). </w:t>
            </w:r>
            <w:r w:rsidRPr="005209F5">
              <w:rPr>
                <w:i/>
              </w:rPr>
              <w:t>Slovník autorů literatury pro děti a mládež</w:t>
            </w:r>
            <w:r w:rsidRPr="005209F5">
              <w:t>. Praha: Libri.</w:t>
            </w:r>
          </w:p>
          <w:p w:rsidR="00AD6519" w:rsidRPr="005209F5" w:rsidRDefault="00AD6519" w:rsidP="00AD6519">
            <w:pPr>
              <w:jc w:val="both"/>
            </w:pPr>
            <w:r w:rsidRPr="005209F5">
              <w:t xml:space="preserve">Bubeníčková, P. (2016). </w:t>
            </w:r>
            <w:r w:rsidRPr="005209F5">
              <w:rPr>
                <w:i/>
              </w:rPr>
              <w:t>O smyslu nesmyslu: nonsens a česká pohádka</w:t>
            </w:r>
            <w:r w:rsidRPr="005209F5">
              <w:t>. Liberec: Bor.</w:t>
            </w:r>
          </w:p>
          <w:p w:rsidR="00AD6519" w:rsidRPr="00F86D88" w:rsidRDefault="00AD6519" w:rsidP="00AD6519"/>
        </w:tc>
      </w:tr>
      <w:tr w:rsidR="00AD6519" w:rsidRPr="00F86D88" w:rsidTr="0098480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AD6519" w:rsidRPr="00F86D88" w:rsidRDefault="00AD6519" w:rsidP="00AD6519">
            <w:pPr>
              <w:jc w:val="center"/>
              <w:rPr>
                <w:b/>
              </w:rPr>
            </w:pPr>
            <w:r w:rsidRPr="00F86D88">
              <w:rPr>
                <w:b/>
              </w:rPr>
              <w:t>Informace ke kombinované nebo distanční formě</w:t>
            </w:r>
          </w:p>
        </w:tc>
      </w:tr>
      <w:tr w:rsidR="00AD6519" w:rsidRPr="00F86D88" w:rsidTr="0098480A">
        <w:trPr>
          <w:jc w:val="center"/>
        </w:trPr>
        <w:tc>
          <w:tcPr>
            <w:tcW w:w="5174" w:type="dxa"/>
            <w:gridSpan w:val="3"/>
            <w:tcBorders>
              <w:top w:val="single" w:sz="2" w:space="0" w:color="auto"/>
            </w:tcBorders>
            <w:shd w:val="clear" w:color="auto" w:fill="F7CAAC"/>
          </w:tcPr>
          <w:p w:rsidR="00AD6519" w:rsidRPr="00F86D88" w:rsidRDefault="00AD6519" w:rsidP="00AD6519">
            <w:pPr>
              <w:jc w:val="both"/>
            </w:pPr>
            <w:r w:rsidRPr="00F86D88">
              <w:rPr>
                <w:b/>
              </w:rPr>
              <w:t>Rozsah konzultací (soustředění)</w:t>
            </w:r>
          </w:p>
        </w:tc>
        <w:tc>
          <w:tcPr>
            <w:tcW w:w="889" w:type="dxa"/>
            <w:tcBorders>
              <w:top w:val="single" w:sz="2" w:space="0" w:color="auto"/>
            </w:tcBorders>
          </w:tcPr>
          <w:p w:rsidR="00AD6519" w:rsidRPr="00F86D88" w:rsidRDefault="00AD6519" w:rsidP="00AD6519">
            <w:pPr>
              <w:jc w:val="both"/>
            </w:pPr>
          </w:p>
        </w:tc>
        <w:tc>
          <w:tcPr>
            <w:tcW w:w="4144" w:type="dxa"/>
            <w:gridSpan w:val="4"/>
            <w:tcBorders>
              <w:top w:val="single" w:sz="2" w:space="0" w:color="auto"/>
            </w:tcBorders>
            <w:shd w:val="clear" w:color="auto" w:fill="F7CAAC"/>
          </w:tcPr>
          <w:p w:rsidR="00AD6519" w:rsidRPr="00F86D88" w:rsidRDefault="00AD6519" w:rsidP="00AD6519">
            <w:pPr>
              <w:jc w:val="both"/>
              <w:rPr>
                <w:b/>
              </w:rPr>
            </w:pPr>
            <w:r w:rsidRPr="00F86D88">
              <w:rPr>
                <w:b/>
              </w:rPr>
              <w:t xml:space="preserve">hodin </w:t>
            </w:r>
          </w:p>
        </w:tc>
      </w:tr>
      <w:tr w:rsidR="00AD6519" w:rsidRPr="00F86D88" w:rsidTr="0098480A">
        <w:trPr>
          <w:jc w:val="center"/>
        </w:trPr>
        <w:tc>
          <w:tcPr>
            <w:tcW w:w="10207" w:type="dxa"/>
            <w:gridSpan w:val="8"/>
            <w:shd w:val="clear" w:color="auto" w:fill="F7CAAC"/>
          </w:tcPr>
          <w:p w:rsidR="00AD6519" w:rsidRPr="00F86D88" w:rsidRDefault="00AD6519" w:rsidP="00AD6519">
            <w:pPr>
              <w:jc w:val="both"/>
              <w:rPr>
                <w:b/>
              </w:rPr>
            </w:pPr>
            <w:r w:rsidRPr="00F86D88">
              <w:rPr>
                <w:b/>
              </w:rPr>
              <w:t>Informace o způsobu kontaktu s vyučujícím</w:t>
            </w:r>
          </w:p>
        </w:tc>
      </w:tr>
      <w:tr w:rsidR="00AD6519" w:rsidRPr="00F86D88" w:rsidTr="00AD6519">
        <w:trPr>
          <w:trHeight w:val="738"/>
          <w:jc w:val="center"/>
        </w:trPr>
        <w:tc>
          <w:tcPr>
            <w:tcW w:w="10207" w:type="dxa"/>
            <w:gridSpan w:val="8"/>
          </w:tcPr>
          <w:p w:rsidR="00AD6519" w:rsidRPr="00F86D88" w:rsidRDefault="00AD6519" w:rsidP="00AD6519">
            <w:pPr>
              <w:jc w:val="both"/>
            </w:pPr>
          </w:p>
        </w:tc>
      </w:tr>
    </w:tbl>
    <w:p w:rsidR="00C92BB8" w:rsidRDefault="00C92BB8">
      <w:r>
        <w:br w:type="page"/>
      </w:r>
    </w:p>
    <w:tbl>
      <w:tblPr>
        <w:tblW w:w="9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4"/>
        <w:gridCol w:w="562"/>
        <w:gridCol w:w="1134"/>
        <w:gridCol w:w="900"/>
        <w:gridCol w:w="816"/>
        <w:gridCol w:w="2153"/>
        <w:gridCol w:w="539"/>
        <w:gridCol w:w="668"/>
      </w:tblGrid>
      <w:tr w:rsidR="007F247E" w:rsidRPr="005209F5" w:rsidTr="00C92BB8">
        <w:trPr>
          <w:jc w:val="center"/>
          <w:ins w:id="1068" w:author="Hana Navrátilová" w:date="2019-09-24T11:10:00Z"/>
        </w:trPr>
        <w:tc>
          <w:tcPr>
            <w:tcW w:w="9846" w:type="dxa"/>
            <w:gridSpan w:val="8"/>
            <w:tcBorders>
              <w:bottom w:val="double" w:sz="4" w:space="0" w:color="auto"/>
            </w:tcBorders>
            <w:shd w:val="clear" w:color="auto" w:fill="BDD6EE"/>
          </w:tcPr>
          <w:p w:rsidR="007F247E" w:rsidRPr="005209F5" w:rsidRDefault="007F247E" w:rsidP="00E7344C">
            <w:pPr>
              <w:jc w:val="both"/>
              <w:rPr>
                <w:ins w:id="1069" w:author="Hana Navrátilová" w:date="2019-09-24T11:10:00Z"/>
                <w:b/>
                <w:sz w:val="28"/>
              </w:rPr>
            </w:pPr>
            <w:ins w:id="1070" w:author="Hana Navrátilová" w:date="2019-09-24T11:10:00Z">
              <w:r w:rsidRPr="005209F5">
                <w:br w:type="page"/>
              </w:r>
              <w:r w:rsidRPr="005209F5">
                <w:br w:type="page"/>
              </w:r>
              <w:r w:rsidRPr="005209F5">
                <w:rPr>
                  <w:b/>
                  <w:sz w:val="28"/>
                </w:rPr>
                <w:t>B-III – Charakteristika studijního předmětu</w:t>
              </w:r>
            </w:ins>
          </w:p>
        </w:tc>
      </w:tr>
      <w:tr w:rsidR="007F247E" w:rsidRPr="005209F5" w:rsidTr="00C92BB8">
        <w:trPr>
          <w:jc w:val="center"/>
          <w:ins w:id="1071" w:author="Hana Navrátilová" w:date="2019-09-24T11:10:00Z"/>
        </w:trPr>
        <w:tc>
          <w:tcPr>
            <w:tcW w:w="3074" w:type="dxa"/>
            <w:tcBorders>
              <w:top w:val="double" w:sz="4" w:space="0" w:color="auto"/>
            </w:tcBorders>
            <w:shd w:val="clear" w:color="auto" w:fill="F7CAAC"/>
          </w:tcPr>
          <w:p w:rsidR="007F247E" w:rsidRPr="005209F5" w:rsidRDefault="007F247E" w:rsidP="00E7344C">
            <w:pPr>
              <w:jc w:val="both"/>
              <w:rPr>
                <w:ins w:id="1072" w:author="Hana Navrátilová" w:date="2019-09-24T11:10:00Z"/>
                <w:b/>
              </w:rPr>
            </w:pPr>
            <w:ins w:id="1073" w:author="Hana Navrátilová" w:date="2019-09-24T11:10:00Z">
              <w:r w:rsidRPr="005209F5">
                <w:rPr>
                  <w:b/>
                </w:rPr>
                <w:t>Název studijního předmětu</w:t>
              </w:r>
            </w:ins>
          </w:p>
        </w:tc>
        <w:tc>
          <w:tcPr>
            <w:tcW w:w="6772" w:type="dxa"/>
            <w:gridSpan w:val="7"/>
            <w:tcBorders>
              <w:top w:val="double" w:sz="4" w:space="0" w:color="auto"/>
            </w:tcBorders>
          </w:tcPr>
          <w:p w:rsidR="007F247E" w:rsidRPr="005209F5" w:rsidRDefault="007F247E" w:rsidP="00E7344C">
            <w:pPr>
              <w:jc w:val="both"/>
              <w:rPr>
                <w:ins w:id="1074" w:author="Hana Navrátilová" w:date="2019-09-24T11:10:00Z"/>
              </w:rPr>
            </w:pPr>
            <w:ins w:id="1075" w:author="Hana Navrátilová" w:date="2019-09-24T11:10:00Z">
              <w:r w:rsidRPr="005209F5">
                <w:t>Výběrový cizí jazyk II (německý, španělský, francouzský jazyk) pro učitele ZŠ</w:t>
              </w:r>
            </w:ins>
          </w:p>
        </w:tc>
      </w:tr>
      <w:tr w:rsidR="008A1422" w:rsidRPr="005209F5" w:rsidTr="00C92BB8">
        <w:trPr>
          <w:jc w:val="center"/>
        </w:trPr>
        <w:tc>
          <w:tcPr>
            <w:tcW w:w="3074" w:type="dxa"/>
            <w:shd w:val="clear" w:color="auto" w:fill="F7CAAC"/>
          </w:tcPr>
          <w:p w:rsidR="007F247E" w:rsidRPr="005209F5" w:rsidRDefault="007F247E" w:rsidP="00E7344C">
            <w:pPr>
              <w:jc w:val="both"/>
              <w:rPr>
                <w:b/>
              </w:rPr>
            </w:pPr>
            <w:ins w:id="1076" w:author="Hana Navrátilová" w:date="2019-09-24T11:10:00Z">
              <w:r w:rsidRPr="005209F5">
                <w:rPr>
                  <w:b/>
                </w:rPr>
                <w:t>Typ předmětu</w:t>
              </w:r>
            </w:ins>
          </w:p>
        </w:tc>
        <w:tc>
          <w:tcPr>
            <w:tcW w:w="3412" w:type="dxa"/>
            <w:gridSpan w:val="4"/>
          </w:tcPr>
          <w:p w:rsidR="007F247E" w:rsidRPr="005209F5" w:rsidRDefault="007F247E" w:rsidP="00E7344C">
            <w:pPr>
              <w:jc w:val="both"/>
            </w:pPr>
            <w:ins w:id="1077" w:author="Hana Navrátilová" w:date="2019-09-24T11:10:00Z">
              <w:r w:rsidRPr="005209F5">
                <w:t>povinně volitelný</w:t>
              </w:r>
              <w:r w:rsidR="009F6BB2" w:rsidRPr="005209F5">
                <w:t>, PZ</w:t>
              </w:r>
            </w:ins>
          </w:p>
        </w:tc>
        <w:tc>
          <w:tcPr>
            <w:tcW w:w="2692" w:type="dxa"/>
            <w:gridSpan w:val="2"/>
            <w:shd w:val="clear" w:color="auto" w:fill="F7CAAC"/>
          </w:tcPr>
          <w:p w:rsidR="007F247E" w:rsidRPr="005209F5" w:rsidRDefault="007F247E" w:rsidP="00E7344C">
            <w:pPr>
              <w:jc w:val="both"/>
            </w:pPr>
            <w:ins w:id="1078" w:author="Hana Navrátilová" w:date="2019-09-24T11:10:00Z">
              <w:r w:rsidRPr="005209F5">
                <w:rPr>
                  <w:b/>
                </w:rPr>
                <w:t>doporučený ročník / semestr</w:t>
              </w:r>
            </w:ins>
          </w:p>
        </w:tc>
        <w:tc>
          <w:tcPr>
            <w:tcW w:w="668" w:type="dxa"/>
          </w:tcPr>
          <w:p w:rsidR="007F247E" w:rsidRPr="005209F5" w:rsidRDefault="007F247E" w:rsidP="00E7344C">
            <w:pPr>
              <w:jc w:val="both"/>
            </w:pPr>
            <w:ins w:id="1079" w:author="Hana Navrátilová" w:date="2019-09-24T11:10:00Z">
              <w:r w:rsidRPr="005209F5">
                <w:t>2/ZS</w:t>
              </w:r>
            </w:ins>
          </w:p>
        </w:tc>
      </w:tr>
      <w:tr w:rsidR="008A1422" w:rsidRPr="005209F5" w:rsidTr="00C92BB8">
        <w:trPr>
          <w:jc w:val="center"/>
        </w:trPr>
        <w:tc>
          <w:tcPr>
            <w:tcW w:w="3074" w:type="dxa"/>
            <w:shd w:val="clear" w:color="auto" w:fill="F7CAAC"/>
          </w:tcPr>
          <w:p w:rsidR="007F247E" w:rsidRPr="005209F5" w:rsidRDefault="007F247E" w:rsidP="00E7344C">
            <w:pPr>
              <w:jc w:val="both"/>
              <w:rPr>
                <w:b/>
              </w:rPr>
            </w:pPr>
            <w:ins w:id="1080" w:author="Hana Navrátilová" w:date="2019-09-24T11:10:00Z">
              <w:r w:rsidRPr="005209F5">
                <w:rPr>
                  <w:b/>
                </w:rPr>
                <w:t>Rozsah studijního předmětu</w:t>
              </w:r>
            </w:ins>
          </w:p>
        </w:tc>
        <w:tc>
          <w:tcPr>
            <w:tcW w:w="1696" w:type="dxa"/>
            <w:gridSpan w:val="2"/>
          </w:tcPr>
          <w:p w:rsidR="007F247E" w:rsidRPr="005209F5" w:rsidRDefault="007F247E" w:rsidP="00E7344C">
            <w:pPr>
              <w:jc w:val="both"/>
            </w:pPr>
            <w:ins w:id="1081" w:author="Hana Navrátilová" w:date="2019-09-24T11:10:00Z">
              <w:r w:rsidRPr="005209F5">
                <w:t>28c</w:t>
              </w:r>
            </w:ins>
          </w:p>
        </w:tc>
        <w:tc>
          <w:tcPr>
            <w:tcW w:w="900" w:type="dxa"/>
            <w:shd w:val="clear" w:color="auto" w:fill="F7CAAC"/>
          </w:tcPr>
          <w:p w:rsidR="007F247E" w:rsidRPr="005209F5" w:rsidRDefault="007F247E" w:rsidP="00E7344C">
            <w:pPr>
              <w:jc w:val="both"/>
              <w:rPr>
                <w:b/>
              </w:rPr>
            </w:pPr>
            <w:ins w:id="1082" w:author="Hana Navrátilová" w:date="2019-09-24T11:10:00Z">
              <w:r w:rsidRPr="005209F5">
                <w:rPr>
                  <w:b/>
                </w:rPr>
                <w:t xml:space="preserve">hod. </w:t>
              </w:r>
            </w:ins>
          </w:p>
        </w:tc>
        <w:tc>
          <w:tcPr>
            <w:tcW w:w="816" w:type="dxa"/>
          </w:tcPr>
          <w:p w:rsidR="007F247E" w:rsidRPr="005209F5" w:rsidRDefault="007F247E" w:rsidP="00E7344C">
            <w:pPr>
              <w:jc w:val="both"/>
            </w:pPr>
            <w:ins w:id="1083" w:author="Hana Navrátilová" w:date="2019-09-24T11:10:00Z">
              <w:r w:rsidRPr="005209F5">
                <w:t>28</w:t>
              </w:r>
            </w:ins>
          </w:p>
        </w:tc>
        <w:tc>
          <w:tcPr>
            <w:tcW w:w="2153" w:type="dxa"/>
            <w:shd w:val="clear" w:color="auto" w:fill="F7CAAC"/>
          </w:tcPr>
          <w:p w:rsidR="007F247E" w:rsidRPr="005209F5" w:rsidRDefault="007F247E" w:rsidP="00E7344C">
            <w:pPr>
              <w:jc w:val="both"/>
              <w:rPr>
                <w:b/>
              </w:rPr>
            </w:pPr>
            <w:ins w:id="1084" w:author="Hana Navrátilová" w:date="2019-09-24T11:10:00Z">
              <w:r w:rsidRPr="005209F5">
                <w:rPr>
                  <w:b/>
                </w:rPr>
                <w:t>kreditů</w:t>
              </w:r>
            </w:ins>
          </w:p>
        </w:tc>
        <w:tc>
          <w:tcPr>
            <w:tcW w:w="1207" w:type="dxa"/>
            <w:gridSpan w:val="2"/>
          </w:tcPr>
          <w:p w:rsidR="007F247E" w:rsidRPr="005209F5" w:rsidRDefault="007F247E" w:rsidP="00E7344C">
            <w:pPr>
              <w:jc w:val="both"/>
            </w:pPr>
            <w:ins w:id="1085" w:author="Hana Navrátilová" w:date="2019-09-24T11:10:00Z">
              <w:r w:rsidRPr="005209F5">
                <w:t>2</w:t>
              </w:r>
            </w:ins>
          </w:p>
        </w:tc>
      </w:tr>
      <w:tr w:rsidR="007F247E" w:rsidRPr="005209F5" w:rsidTr="00C92BB8">
        <w:trPr>
          <w:jc w:val="center"/>
        </w:trPr>
        <w:tc>
          <w:tcPr>
            <w:tcW w:w="3074" w:type="dxa"/>
            <w:shd w:val="clear" w:color="auto" w:fill="F7CAAC"/>
          </w:tcPr>
          <w:p w:rsidR="007F247E" w:rsidRPr="002C304D" w:rsidRDefault="007F247E" w:rsidP="00E7344C">
            <w:pPr>
              <w:jc w:val="both"/>
              <w:rPr>
                <w:b/>
                <w:sz w:val="22"/>
              </w:rPr>
            </w:pPr>
            <w:ins w:id="1086" w:author="Hana Navrátilová" w:date="2019-09-24T11:10:00Z">
              <w:r w:rsidRPr="005209F5">
                <w:rPr>
                  <w:b/>
                </w:rPr>
                <w:t>Prerekvizity, korekvizity, ekvivalence</w:t>
              </w:r>
            </w:ins>
          </w:p>
        </w:tc>
        <w:tc>
          <w:tcPr>
            <w:tcW w:w="6772" w:type="dxa"/>
            <w:gridSpan w:val="7"/>
          </w:tcPr>
          <w:p w:rsidR="007F247E" w:rsidRPr="005209F5" w:rsidRDefault="007F247E" w:rsidP="00E7344C">
            <w:pPr>
              <w:jc w:val="both"/>
            </w:pPr>
          </w:p>
        </w:tc>
      </w:tr>
      <w:tr w:rsidR="008A1422" w:rsidRPr="005209F5" w:rsidTr="00C92BB8">
        <w:trPr>
          <w:jc w:val="center"/>
        </w:trPr>
        <w:tc>
          <w:tcPr>
            <w:tcW w:w="3074" w:type="dxa"/>
            <w:shd w:val="clear" w:color="auto" w:fill="F7CAAC"/>
          </w:tcPr>
          <w:p w:rsidR="007F247E" w:rsidRPr="005209F5" w:rsidRDefault="007F247E" w:rsidP="00E7344C">
            <w:pPr>
              <w:jc w:val="both"/>
              <w:rPr>
                <w:b/>
              </w:rPr>
            </w:pPr>
            <w:ins w:id="1087" w:author="Hana Navrátilová" w:date="2019-09-24T11:10:00Z">
              <w:r w:rsidRPr="005209F5">
                <w:rPr>
                  <w:b/>
                </w:rPr>
                <w:t>Způsob ověření studijních výsledků</w:t>
              </w:r>
            </w:ins>
          </w:p>
        </w:tc>
        <w:tc>
          <w:tcPr>
            <w:tcW w:w="3412" w:type="dxa"/>
            <w:gridSpan w:val="4"/>
          </w:tcPr>
          <w:p w:rsidR="007F247E" w:rsidRPr="005209F5" w:rsidRDefault="007F247E" w:rsidP="00E7344C">
            <w:pPr>
              <w:jc w:val="both"/>
            </w:pPr>
            <w:ins w:id="1088" w:author="Hana Navrátilová" w:date="2019-09-24T11:10:00Z">
              <w:r w:rsidRPr="005209F5">
                <w:t>zápočet</w:t>
              </w:r>
            </w:ins>
          </w:p>
        </w:tc>
        <w:tc>
          <w:tcPr>
            <w:tcW w:w="2153" w:type="dxa"/>
            <w:shd w:val="clear" w:color="auto" w:fill="F7CAAC"/>
          </w:tcPr>
          <w:p w:rsidR="007F247E" w:rsidRPr="005209F5" w:rsidRDefault="007F247E" w:rsidP="00E7344C">
            <w:pPr>
              <w:jc w:val="both"/>
              <w:rPr>
                <w:b/>
              </w:rPr>
            </w:pPr>
            <w:ins w:id="1089" w:author="Hana Navrátilová" w:date="2019-09-24T11:10:00Z">
              <w:r w:rsidRPr="005209F5">
                <w:rPr>
                  <w:b/>
                </w:rPr>
                <w:t>Forma výuky</w:t>
              </w:r>
            </w:ins>
          </w:p>
        </w:tc>
        <w:tc>
          <w:tcPr>
            <w:tcW w:w="1207" w:type="dxa"/>
            <w:gridSpan w:val="2"/>
          </w:tcPr>
          <w:p w:rsidR="007F247E" w:rsidRPr="005209F5" w:rsidRDefault="007F247E" w:rsidP="00E7344C">
            <w:pPr>
              <w:jc w:val="both"/>
            </w:pPr>
            <w:ins w:id="1090" w:author="Hana Navrátilová" w:date="2019-09-24T11:10:00Z">
              <w:r w:rsidRPr="005209F5">
                <w:t>cvičení</w:t>
              </w:r>
            </w:ins>
          </w:p>
        </w:tc>
      </w:tr>
      <w:tr w:rsidR="007F247E" w:rsidRPr="005209F5" w:rsidTr="00C92BB8">
        <w:trPr>
          <w:jc w:val="center"/>
        </w:trPr>
        <w:tc>
          <w:tcPr>
            <w:tcW w:w="3074" w:type="dxa"/>
            <w:shd w:val="clear" w:color="auto" w:fill="F7CAAC"/>
          </w:tcPr>
          <w:p w:rsidR="007F247E" w:rsidRPr="005209F5" w:rsidRDefault="007F247E" w:rsidP="00E7344C">
            <w:pPr>
              <w:jc w:val="both"/>
              <w:rPr>
                <w:b/>
              </w:rPr>
            </w:pPr>
            <w:r w:rsidRPr="005209F5">
              <w:rPr>
                <w:b/>
              </w:rPr>
              <w:t>Forma způsobu ověření studijních výsledků a další požadavky na studenta</w:t>
            </w:r>
          </w:p>
        </w:tc>
        <w:tc>
          <w:tcPr>
            <w:tcW w:w="6772" w:type="dxa"/>
            <w:gridSpan w:val="7"/>
            <w:tcBorders>
              <w:bottom w:val="nil"/>
            </w:tcBorders>
          </w:tcPr>
          <w:p w:rsidR="007F247E" w:rsidRPr="005209F5" w:rsidRDefault="007F247E" w:rsidP="00E7344C">
            <w:pPr>
              <w:jc w:val="both"/>
            </w:pPr>
            <w:r w:rsidRPr="005209F5">
              <w:t>Docházka (80% účast ve výuce).</w:t>
            </w:r>
          </w:p>
          <w:p w:rsidR="007F247E" w:rsidRPr="005209F5" w:rsidRDefault="007F247E" w:rsidP="00E7344C">
            <w:pPr>
              <w:jc w:val="both"/>
            </w:pPr>
            <w:r w:rsidRPr="005209F5">
              <w:t>Plnění zadaných domácích úkolů, práce v Moodle, průběžné testy, závěrečný test.</w:t>
            </w:r>
          </w:p>
        </w:tc>
      </w:tr>
      <w:tr w:rsidR="007F247E" w:rsidRPr="005209F5" w:rsidTr="00C92BB8">
        <w:trPr>
          <w:trHeight w:val="53"/>
          <w:jc w:val="center"/>
        </w:trPr>
        <w:tc>
          <w:tcPr>
            <w:tcW w:w="9846" w:type="dxa"/>
            <w:gridSpan w:val="8"/>
            <w:tcBorders>
              <w:top w:val="nil"/>
            </w:tcBorders>
          </w:tcPr>
          <w:p w:rsidR="007F247E" w:rsidRPr="005209F5" w:rsidRDefault="007F247E" w:rsidP="00E7344C"/>
        </w:tc>
      </w:tr>
      <w:tr w:rsidR="007F247E" w:rsidRPr="005209F5" w:rsidTr="00C92BB8">
        <w:trPr>
          <w:trHeight w:val="197"/>
          <w:jc w:val="center"/>
        </w:trPr>
        <w:tc>
          <w:tcPr>
            <w:tcW w:w="3074" w:type="dxa"/>
            <w:tcBorders>
              <w:top w:val="nil"/>
            </w:tcBorders>
            <w:shd w:val="clear" w:color="auto" w:fill="F7CAAC"/>
          </w:tcPr>
          <w:p w:rsidR="007F247E" w:rsidRPr="005209F5" w:rsidRDefault="007F247E" w:rsidP="00E7344C">
            <w:pPr>
              <w:jc w:val="both"/>
              <w:rPr>
                <w:b/>
              </w:rPr>
            </w:pPr>
            <w:r w:rsidRPr="005209F5">
              <w:rPr>
                <w:b/>
              </w:rPr>
              <w:t>Garant předmětu</w:t>
            </w:r>
          </w:p>
        </w:tc>
        <w:tc>
          <w:tcPr>
            <w:tcW w:w="6772" w:type="dxa"/>
            <w:gridSpan w:val="7"/>
            <w:tcBorders>
              <w:top w:val="nil"/>
            </w:tcBorders>
          </w:tcPr>
          <w:p w:rsidR="007F247E" w:rsidRPr="005209F5" w:rsidRDefault="007F247E" w:rsidP="00E7344C">
            <w:pPr>
              <w:jc w:val="both"/>
            </w:pPr>
            <w:r w:rsidRPr="005209F5">
              <w:t>Mgr. Věra Kozáková, Ph.D.</w:t>
            </w:r>
          </w:p>
        </w:tc>
      </w:tr>
      <w:tr w:rsidR="007F247E" w:rsidRPr="005209F5" w:rsidTr="00C92BB8">
        <w:trPr>
          <w:trHeight w:val="243"/>
          <w:jc w:val="center"/>
        </w:trPr>
        <w:tc>
          <w:tcPr>
            <w:tcW w:w="3074" w:type="dxa"/>
            <w:tcBorders>
              <w:top w:val="nil"/>
            </w:tcBorders>
            <w:shd w:val="clear" w:color="auto" w:fill="F7CAAC"/>
          </w:tcPr>
          <w:p w:rsidR="007F247E" w:rsidRPr="005209F5" w:rsidRDefault="007F247E" w:rsidP="00E7344C">
            <w:pPr>
              <w:jc w:val="both"/>
              <w:rPr>
                <w:b/>
              </w:rPr>
            </w:pPr>
            <w:r w:rsidRPr="005209F5">
              <w:rPr>
                <w:b/>
              </w:rPr>
              <w:t>Zapojení garanta do výuky předmětu</w:t>
            </w:r>
          </w:p>
        </w:tc>
        <w:tc>
          <w:tcPr>
            <w:tcW w:w="6772" w:type="dxa"/>
            <w:gridSpan w:val="7"/>
            <w:tcBorders>
              <w:top w:val="nil"/>
            </w:tcBorders>
          </w:tcPr>
          <w:p w:rsidR="007F247E" w:rsidRPr="005209F5" w:rsidRDefault="00263DB0" w:rsidP="00E7344C">
            <w:pPr>
              <w:jc w:val="both"/>
            </w:pPr>
            <w:r w:rsidRPr="005209F5">
              <w:t>cvičící</w:t>
            </w:r>
          </w:p>
        </w:tc>
      </w:tr>
      <w:tr w:rsidR="007F247E" w:rsidRPr="005209F5" w:rsidTr="00C92BB8">
        <w:trPr>
          <w:jc w:val="center"/>
        </w:trPr>
        <w:tc>
          <w:tcPr>
            <w:tcW w:w="3074" w:type="dxa"/>
            <w:shd w:val="clear" w:color="auto" w:fill="F7CAAC"/>
          </w:tcPr>
          <w:p w:rsidR="007F247E" w:rsidRPr="005209F5" w:rsidRDefault="007F247E" w:rsidP="00E7344C">
            <w:pPr>
              <w:jc w:val="both"/>
              <w:rPr>
                <w:b/>
              </w:rPr>
            </w:pPr>
            <w:r w:rsidRPr="005209F5">
              <w:rPr>
                <w:b/>
              </w:rPr>
              <w:t>Vyučující</w:t>
            </w:r>
          </w:p>
        </w:tc>
        <w:tc>
          <w:tcPr>
            <w:tcW w:w="6772" w:type="dxa"/>
            <w:gridSpan w:val="7"/>
            <w:tcBorders>
              <w:bottom w:val="nil"/>
            </w:tcBorders>
          </w:tcPr>
          <w:p w:rsidR="007F247E" w:rsidRPr="005209F5" w:rsidRDefault="007F247E" w:rsidP="00E7344C">
            <w:pPr>
              <w:jc w:val="both"/>
            </w:pPr>
          </w:p>
        </w:tc>
      </w:tr>
      <w:tr w:rsidR="007F247E" w:rsidRPr="005209F5" w:rsidTr="00C92BB8">
        <w:trPr>
          <w:trHeight w:val="316"/>
          <w:jc w:val="center"/>
        </w:trPr>
        <w:tc>
          <w:tcPr>
            <w:tcW w:w="9846" w:type="dxa"/>
            <w:gridSpan w:val="8"/>
            <w:tcBorders>
              <w:top w:val="nil"/>
            </w:tcBorders>
          </w:tcPr>
          <w:p w:rsidR="007F247E" w:rsidRPr="005209F5" w:rsidRDefault="007F247E" w:rsidP="00E7344C">
            <w:pPr>
              <w:jc w:val="both"/>
            </w:pPr>
            <w:r w:rsidRPr="005209F5">
              <w:t>Mgr. Věra Kozáková, Ph.D. (50%), Mgr. Veronika Pečivová (25%), Mgr. Hana Navrátilová (25%)</w:t>
            </w:r>
          </w:p>
        </w:tc>
      </w:tr>
      <w:tr w:rsidR="007F247E" w:rsidRPr="005209F5" w:rsidTr="00C92BB8">
        <w:trPr>
          <w:jc w:val="center"/>
        </w:trPr>
        <w:tc>
          <w:tcPr>
            <w:tcW w:w="3074" w:type="dxa"/>
            <w:shd w:val="clear" w:color="auto" w:fill="F7CAAC"/>
          </w:tcPr>
          <w:p w:rsidR="007F247E" w:rsidRPr="005209F5" w:rsidRDefault="007F247E" w:rsidP="00E7344C">
            <w:pPr>
              <w:jc w:val="both"/>
              <w:rPr>
                <w:b/>
              </w:rPr>
            </w:pPr>
            <w:r w:rsidRPr="005209F5">
              <w:rPr>
                <w:b/>
              </w:rPr>
              <w:t>Stručná anotace předmětu</w:t>
            </w:r>
          </w:p>
        </w:tc>
        <w:tc>
          <w:tcPr>
            <w:tcW w:w="6772" w:type="dxa"/>
            <w:gridSpan w:val="7"/>
            <w:tcBorders>
              <w:bottom w:val="nil"/>
            </w:tcBorders>
          </w:tcPr>
          <w:p w:rsidR="007F247E" w:rsidRPr="005209F5" w:rsidRDefault="007F247E" w:rsidP="00E7344C">
            <w:pPr>
              <w:jc w:val="both"/>
            </w:pPr>
          </w:p>
        </w:tc>
      </w:tr>
      <w:tr w:rsidR="007F247E" w:rsidRPr="005209F5" w:rsidTr="00C92BB8">
        <w:trPr>
          <w:trHeight w:val="3203"/>
          <w:jc w:val="center"/>
        </w:trPr>
        <w:tc>
          <w:tcPr>
            <w:tcW w:w="9846" w:type="dxa"/>
            <w:gridSpan w:val="8"/>
            <w:tcBorders>
              <w:top w:val="nil"/>
              <w:bottom w:val="single" w:sz="12" w:space="0" w:color="auto"/>
            </w:tcBorders>
          </w:tcPr>
          <w:p w:rsidR="007F247E" w:rsidRPr="005209F5" w:rsidRDefault="007F247E" w:rsidP="00E7344C">
            <w:pPr>
              <w:jc w:val="both"/>
            </w:pPr>
          </w:p>
          <w:p w:rsidR="007F247E" w:rsidRPr="005209F5" w:rsidRDefault="007F247E" w:rsidP="00E7344C">
            <w:pPr>
              <w:jc w:val="both"/>
            </w:pPr>
            <w:r w:rsidRPr="005209F5">
              <w:t>Schopnost popsat svou životosprávu a své sportovní aktivity.</w:t>
            </w:r>
          </w:p>
          <w:p w:rsidR="007F247E" w:rsidRPr="005209F5" w:rsidRDefault="007F247E" w:rsidP="00E7344C">
            <w:pPr>
              <w:jc w:val="both"/>
            </w:pPr>
            <w:r w:rsidRPr="005209F5">
              <w:t>Rozhovory o práci.</w:t>
            </w:r>
          </w:p>
          <w:p w:rsidR="007F247E" w:rsidRPr="005209F5" w:rsidRDefault="007F247E" w:rsidP="00E7344C">
            <w:pPr>
              <w:jc w:val="both"/>
            </w:pPr>
            <w:r w:rsidRPr="005209F5">
              <w:t>Komunikace o profesích.</w:t>
            </w:r>
          </w:p>
          <w:p w:rsidR="007F247E" w:rsidRPr="005209F5" w:rsidRDefault="007F247E" w:rsidP="00E7344C">
            <w:pPr>
              <w:jc w:val="both"/>
            </w:pPr>
            <w:r w:rsidRPr="005209F5">
              <w:t>Nákupy potravin.</w:t>
            </w:r>
          </w:p>
          <w:p w:rsidR="007F247E" w:rsidRPr="005209F5" w:rsidRDefault="007F247E" w:rsidP="00E7344C">
            <w:pPr>
              <w:jc w:val="both"/>
            </w:pPr>
            <w:r w:rsidRPr="005209F5">
              <w:t>Nakupování v supermarketu.</w:t>
            </w:r>
          </w:p>
          <w:p w:rsidR="007F247E" w:rsidRPr="005209F5" w:rsidRDefault="007F247E" w:rsidP="00E7344C">
            <w:pPr>
              <w:jc w:val="both"/>
            </w:pPr>
            <w:r w:rsidRPr="005209F5">
              <w:t>Popsat měsíční výdaje.</w:t>
            </w:r>
          </w:p>
          <w:p w:rsidR="007F247E" w:rsidRPr="005209F5" w:rsidRDefault="007F247E" w:rsidP="00E7344C">
            <w:pPr>
              <w:jc w:val="both"/>
            </w:pPr>
            <w:r w:rsidRPr="005209F5">
              <w:t>Informovat se na ubytování.</w:t>
            </w:r>
          </w:p>
          <w:p w:rsidR="007F247E" w:rsidRPr="005209F5" w:rsidRDefault="007F247E" w:rsidP="00E7344C">
            <w:pPr>
              <w:jc w:val="both"/>
            </w:pPr>
            <w:r w:rsidRPr="005209F5">
              <w:t>Umět popsat dovolenou.</w:t>
            </w:r>
          </w:p>
          <w:p w:rsidR="007F247E" w:rsidRPr="005209F5" w:rsidRDefault="007F247E" w:rsidP="00E7344C">
            <w:pPr>
              <w:jc w:val="both"/>
            </w:pPr>
            <w:r w:rsidRPr="005209F5">
              <w:t>Perfektum vybraných sloves.</w:t>
            </w:r>
          </w:p>
          <w:p w:rsidR="007F247E" w:rsidRPr="005209F5" w:rsidRDefault="007F247E" w:rsidP="00E7344C">
            <w:pPr>
              <w:jc w:val="both"/>
            </w:pPr>
            <w:r w:rsidRPr="005209F5">
              <w:t>Slovosled věty vedlejší.</w:t>
            </w:r>
          </w:p>
          <w:p w:rsidR="007F247E" w:rsidRPr="005209F5" w:rsidRDefault="007F247E" w:rsidP="00E7344C">
            <w:pPr>
              <w:jc w:val="both"/>
            </w:pPr>
            <w:r w:rsidRPr="005209F5">
              <w:t>Préteritum sloves.</w:t>
            </w:r>
          </w:p>
          <w:p w:rsidR="007F247E" w:rsidRPr="005209F5" w:rsidRDefault="007F247E" w:rsidP="00E7344C">
            <w:pPr>
              <w:jc w:val="both"/>
            </w:pPr>
            <w:r w:rsidRPr="005209F5">
              <w:t>Údaje míry, hmotnosti a množství.</w:t>
            </w:r>
          </w:p>
          <w:p w:rsidR="007F247E" w:rsidRPr="005209F5" w:rsidRDefault="007F247E" w:rsidP="00E7344C">
            <w:r w:rsidRPr="005209F5">
              <w:t>Vazby sloves.</w:t>
            </w:r>
          </w:p>
          <w:p w:rsidR="007F247E" w:rsidRPr="005209F5" w:rsidRDefault="007F247E" w:rsidP="00E7344C">
            <w:r w:rsidRPr="005209F5">
              <w:t>Příslovce.</w:t>
            </w:r>
          </w:p>
          <w:p w:rsidR="007F247E" w:rsidRPr="005209F5" w:rsidRDefault="007F247E" w:rsidP="00E7344C"/>
        </w:tc>
      </w:tr>
      <w:tr w:rsidR="007F247E" w:rsidRPr="005209F5" w:rsidTr="00C92BB8">
        <w:trPr>
          <w:trHeight w:val="265"/>
          <w:jc w:val="center"/>
        </w:trPr>
        <w:tc>
          <w:tcPr>
            <w:tcW w:w="3636" w:type="dxa"/>
            <w:gridSpan w:val="2"/>
            <w:tcBorders>
              <w:top w:val="nil"/>
            </w:tcBorders>
            <w:shd w:val="clear" w:color="auto" w:fill="F7CAAC"/>
          </w:tcPr>
          <w:p w:rsidR="007F247E" w:rsidRPr="005209F5" w:rsidRDefault="007F247E" w:rsidP="00E7344C">
            <w:pPr>
              <w:jc w:val="both"/>
            </w:pPr>
            <w:r w:rsidRPr="005209F5">
              <w:rPr>
                <w:b/>
              </w:rPr>
              <w:t>Studijní literatura a studijní pomůcky</w:t>
            </w:r>
          </w:p>
        </w:tc>
        <w:tc>
          <w:tcPr>
            <w:tcW w:w="6210" w:type="dxa"/>
            <w:gridSpan w:val="6"/>
            <w:tcBorders>
              <w:top w:val="nil"/>
              <w:bottom w:val="nil"/>
            </w:tcBorders>
          </w:tcPr>
          <w:p w:rsidR="007F247E" w:rsidRPr="005209F5" w:rsidRDefault="007F247E" w:rsidP="00E7344C">
            <w:pPr>
              <w:jc w:val="both"/>
            </w:pPr>
          </w:p>
        </w:tc>
      </w:tr>
      <w:tr w:rsidR="007F247E" w:rsidRPr="005209F5" w:rsidTr="00C92BB8">
        <w:trPr>
          <w:trHeight w:val="3071"/>
          <w:jc w:val="center"/>
        </w:trPr>
        <w:tc>
          <w:tcPr>
            <w:tcW w:w="9846" w:type="dxa"/>
            <w:gridSpan w:val="8"/>
            <w:tcBorders>
              <w:top w:val="nil"/>
            </w:tcBorders>
          </w:tcPr>
          <w:p w:rsidR="009060CD" w:rsidRPr="005209F5" w:rsidRDefault="009060CD" w:rsidP="00E7344C">
            <w:pPr>
              <w:jc w:val="both"/>
              <w:rPr>
                <w:b/>
              </w:rPr>
            </w:pPr>
          </w:p>
          <w:p w:rsidR="007F247E" w:rsidRPr="005209F5" w:rsidRDefault="007F247E" w:rsidP="00E7344C">
            <w:pPr>
              <w:jc w:val="both"/>
              <w:rPr>
                <w:b/>
              </w:rPr>
            </w:pPr>
            <w:r w:rsidRPr="005209F5">
              <w:rPr>
                <w:b/>
              </w:rPr>
              <w:t>Povinná literatura</w:t>
            </w:r>
            <w:r w:rsidR="008D14CD" w:rsidRPr="005209F5">
              <w:rPr>
                <w:b/>
              </w:rPr>
              <w:t>:</w:t>
            </w:r>
          </w:p>
          <w:p w:rsidR="007F247E" w:rsidRPr="005209F5" w:rsidRDefault="007F247E"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5209F5">
              <w:rPr>
                <w:color w:val="000000"/>
                <w:shd w:val="clear" w:color="auto" w:fill="FFFFFF"/>
              </w:rPr>
              <w:t xml:space="preserve">Castro, F. (2003). </w:t>
            </w:r>
            <w:r w:rsidRPr="005209F5">
              <w:rPr>
                <w:i/>
                <w:iCs/>
                <w:color w:val="000000"/>
                <w:shd w:val="clear" w:color="auto" w:fill="FFFFFF"/>
              </w:rPr>
              <w:t xml:space="preserve">Ven Nuevo 1 </w:t>
            </w:r>
            <w:r w:rsidR="003A24B1" w:rsidRPr="005209F5">
              <w:rPr>
                <w:rFonts w:eastAsiaTheme="minorEastAsia"/>
              </w:rPr>
              <w:t xml:space="preserve">– </w:t>
            </w:r>
            <w:r w:rsidRPr="005209F5">
              <w:rPr>
                <w:i/>
                <w:iCs/>
                <w:color w:val="000000"/>
                <w:shd w:val="clear" w:color="auto" w:fill="FFFFFF"/>
              </w:rPr>
              <w:t xml:space="preserve">Libro del alumno. </w:t>
            </w:r>
            <w:r w:rsidRPr="005209F5">
              <w:rPr>
                <w:color w:val="000000"/>
                <w:shd w:val="clear" w:color="auto" w:fill="FFFFFF"/>
              </w:rPr>
              <w:t>Madrid: Edelsa Grupo Didascalia, S. A.</w:t>
            </w:r>
          </w:p>
          <w:p w:rsidR="007F247E" w:rsidRPr="005209F5" w:rsidRDefault="007F247E"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5209F5">
              <w:rPr>
                <w:color w:val="000000"/>
                <w:shd w:val="clear" w:color="auto" w:fill="FFFFFF"/>
              </w:rPr>
              <w:t xml:space="preserve">Castro, F. (2004). </w:t>
            </w:r>
            <w:r w:rsidRPr="005209F5">
              <w:rPr>
                <w:i/>
                <w:iCs/>
                <w:color w:val="000000"/>
                <w:shd w:val="clear" w:color="auto" w:fill="FFFFFF"/>
              </w:rPr>
              <w:t xml:space="preserve">Ven Nuevo 1 </w:t>
            </w:r>
            <w:r w:rsidR="003A24B1" w:rsidRPr="005209F5">
              <w:rPr>
                <w:rFonts w:eastAsiaTheme="minorEastAsia"/>
              </w:rPr>
              <w:t xml:space="preserve">– </w:t>
            </w:r>
            <w:r w:rsidRPr="005209F5">
              <w:rPr>
                <w:i/>
                <w:iCs/>
                <w:color w:val="000000"/>
                <w:shd w:val="clear" w:color="auto" w:fill="FFFFFF"/>
              </w:rPr>
              <w:t>Libro de ejercicios</w:t>
            </w:r>
            <w:r w:rsidRPr="005209F5">
              <w:rPr>
                <w:color w:val="000000"/>
                <w:shd w:val="clear" w:color="auto" w:fill="FFFFFF"/>
              </w:rPr>
              <w:t>. Madrid: Edelsa Grupo Didascalia, S. A.</w:t>
            </w:r>
          </w:p>
          <w:p w:rsidR="007F247E" w:rsidRPr="005209F5" w:rsidRDefault="007F247E"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5209F5">
              <w:rPr>
                <w:color w:val="000000"/>
              </w:rPr>
              <w:t xml:space="preserve">Girardet J., &amp; Pécheur J. (2002). </w:t>
            </w:r>
            <w:r w:rsidRPr="005209F5">
              <w:rPr>
                <w:i/>
                <w:color w:val="000000"/>
              </w:rPr>
              <w:t>Campus 1</w:t>
            </w:r>
            <w:r w:rsidRPr="005209F5">
              <w:rPr>
                <w:color w:val="000000"/>
              </w:rPr>
              <w:t>. Paris: CLE International.</w:t>
            </w:r>
          </w:p>
          <w:p w:rsidR="007F247E" w:rsidRPr="005209F5" w:rsidRDefault="007F247E" w:rsidP="00E7344C">
            <w:pPr>
              <w:jc w:val="both"/>
            </w:pPr>
            <w:r w:rsidRPr="005209F5">
              <w:t xml:space="preserve">Höppnerová, V. (2010). </w:t>
            </w:r>
            <w:r w:rsidRPr="005209F5">
              <w:rPr>
                <w:i/>
              </w:rPr>
              <w:t xml:space="preserve">Němčina pro jazykové školy nově 1. </w:t>
            </w:r>
            <w:r w:rsidRPr="005209F5">
              <w:t>Plzeň: Fraus.</w:t>
            </w:r>
          </w:p>
          <w:p w:rsidR="007F247E" w:rsidRPr="002C304D" w:rsidRDefault="007F247E" w:rsidP="00E7344C">
            <w:pPr>
              <w:jc w:val="both"/>
            </w:pPr>
            <w:r w:rsidRPr="005209F5">
              <w:t xml:space="preserve">Höppnerová, V. (2010). </w:t>
            </w:r>
            <w:r w:rsidRPr="005209F5">
              <w:rPr>
                <w:i/>
              </w:rPr>
              <w:t xml:space="preserve">Němčina pro jazykové školy nově 2. </w:t>
            </w:r>
            <w:r w:rsidRPr="005209F5">
              <w:t>Plzeň: Fraus.</w:t>
            </w:r>
          </w:p>
          <w:p w:rsidR="007A338B" w:rsidRPr="005209F5" w:rsidRDefault="007A338B" w:rsidP="00E7344C">
            <w:pPr>
              <w:jc w:val="both"/>
              <w:rPr>
                <w:ins w:id="1091" w:author="Hana Navrátilová" w:date="2019-09-24T11:10:00Z"/>
                <w:i/>
              </w:rPr>
            </w:pPr>
            <w:ins w:id="1092" w:author="Hana Navrátilová" w:date="2019-09-24T11:10:00Z">
              <w:r w:rsidRPr="005209F5">
                <w:t xml:space="preserve">Kozáková, V. </w:t>
              </w:r>
            </w:ins>
            <w:moveToRangeStart w:id="1093" w:author="Hana Navrátilová" w:date="2019-09-24T11:10:00Z" w:name="move20215910"/>
            <w:moveTo w:id="1094" w:author="Hana Navrátilová" w:date="2019-09-24T11:10:00Z">
              <w:r w:rsidRPr="005209F5">
                <w:t xml:space="preserve">(2016). </w:t>
              </w:r>
            </w:moveTo>
            <w:moveToRangeEnd w:id="1093"/>
            <w:ins w:id="1095" w:author="Hana Navrátilová" w:date="2019-09-24T11:10:00Z">
              <w:r w:rsidRPr="005209F5">
                <w:t xml:space="preserve">Nemecký jazyk pro učitele. </w:t>
              </w:r>
              <w:r w:rsidRPr="005209F5">
                <w:rPr>
                  <w:i/>
                </w:rPr>
                <w:t>In: Wiegerová, A. Od začátečníka k mentorovi.</w:t>
              </w:r>
              <w:r w:rsidRPr="005209F5">
                <w:t xml:space="preserve"> Zlín: UTB.</w:t>
              </w:r>
            </w:ins>
          </w:p>
          <w:p w:rsidR="007F247E" w:rsidRPr="005209F5" w:rsidRDefault="007F247E"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5209F5">
              <w:rPr>
                <w:color w:val="000000"/>
              </w:rPr>
              <w:t>Steele R., &amp; Zemiro J. (1992). Exercons - nous 1. Paris: Hachette.</w:t>
            </w:r>
          </w:p>
          <w:p w:rsidR="007F247E" w:rsidRPr="005209F5" w:rsidRDefault="007F247E"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rsidR="007F247E" w:rsidRPr="005209F5" w:rsidRDefault="007F247E" w:rsidP="00E7344C">
            <w:pPr>
              <w:jc w:val="both"/>
              <w:rPr>
                <w:b/>
              </w:rPr>
            </w:pPr>
            <w:r w:rsidRPr="005209F5">
              <w:rPr>
                <w:b/>
              </w:rPr>
              <w:t>Doporučená literatura</w:t>
            </w:r>
            <w:r w:rsidR="008D14CD" w:rsidRPr="005209F5">
              <w:rPr>
                <w:b/>
              </w:rPr>
              <w:t>:</w:t>
            </w:r>
          </w:p>
          <w:p w:rsidR="007F247E" w:rsidRPr="005209F5" w:rsidRDefault="007F247E" w:rsidP="00E7344C">
            <w:pPr>
              <w:jc w:val="both"/>
              <w:rPr>
                <w:color w:val="000000"/>
                <w:shd w:val="clear" w:color="auto" w:fill="FFFFFF"/>
              </w:rPr>
            </w:pPr>
            <w:r w:rsidRPr="005209F5">
              <w:rPr>
                <w:color w:val="000000"/>
              </w:rPr>
              <w:t xml:space="preserve">Castro, F. (2010). </w:t>
            </w:r>
            <w:r w:rsidRPr="005209F5">
              <w:rPr>
                <w:bCs/>
                <w:i/>
                <w:color w:val="231F20"/>
                <w:spacing w:val="9"/>
              </w:rPr>
              <w:t>Uso de la gramática espaňola elemental</w:t>
            </w:r>
            <w:r w:rsidRPr="005209F5">
              <w:rPr>
                <w:bCs/>
                <w:color w:val="231F20"/>
                <w:spacing w:val="9"/>
              </w:rPr>
              <w:t xml:space="preserve">. </w:t>
            </w:r>
            <w:r w:rsidRPr="005209F5">
              <w:rPr>
                <w:color w:val="000000"/>
                <w:shd w:val="clear" w:color="auto" w:fill="FFFFFF"/>
              </w:rPr>
              <w:t xml:space="preserve">Madrid: Edelsa Grupo Didascalia, S. A. </w:t>
            </w:r>
          </w:p>
          <w:p w:rsidR="007F247E" w:rsidRPr="005209F5" w:rsidRDefault="007F247E" w:rsidP="00E7344C">
            <w:pPr>
              <w:jc w:val="both"/>
            </w:pPr>
            <w:r w:rsidRPr="005209F5">
              <w:t xml:space="preserve">Krenn, W., &amp; Puchta, H. (2016). </w:t>
            </w:r>
            <w:r w:rsidRPr="005209F5">
              <w:rPr>
                <w:i/>
              </w:rPr>
              <w:t>Motive</w:t>
            </w:r>
            <w:r w:rsidRPr="005209F5">
              <w:t xml:space="preserve">. München: Hueber Verlag. </w:t>
            </w:r>
          </w:p>
          <w:p w:rsidR="007F247E" w:rsidRPr="005209F5" w:rsidRDefault="007F247E" w:rsidP="00E7344C">
            <w:pPr>
              <w:jc w:val="both"/>
              <w:rPr>
                <w:b/>
              </w:rPr>
            </w:pPr>
            <w:r w:rsidRPr="005209F5">
              <w:t xml:space="preserve">Michňová, I. (2008). </w:t>
            </w:r>
            <w:r w:rsidRPr="005209F5">
              <w:rPr>
                <w:i/>
              </w:rPr>
              <w:t>Deutsch im Beruf.</w:t>
            </w:r>
            <w:r w:rsidRPr="005209F5">
              <w:t xml:space="preserve"> Praha: Grada.</w:t>
            </w:r>
          </w:p>
          <w:p w:rsidR="007F247E" w:rsidRPr="005209F5" w:rsidRDefault="007F247E" w:rsidP="00E734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5209F5">
              <w:rPr>
                <w:color w:val="000000"/>
              </w:rPr>
              <w:t xml:space="preserve">Pravdová M. (1995). </w:t>
            </w:r>
            <w:r w:rsidRPr="005209F5">
              <w:rPr>
                <w:i/>
                <w:color w:val="000000"/>
              </w:rPr>
              <w:t>Francouzština pro začátečníky</w:t>
            </w:r>
            <w:r w:rsidRPr="005209F5">
              <w:rPr>
                <w:color w:val="000000"/>
              </w:rPr>
              <w:t>. Praha: LEDA.</w:t>
            </w:r>
          </w:p>
          <w:p w:rsidR="007F247E" w:rsidRPr="005209F5" w:rsidRDefault="007F247E" w:rsidP="00E7344C">
            <w:pPr>
              <w:jc w:val="both"/>
            </w:pPr>
          </w:p>
        </w:tc>
      </w:tr>
      <w:tr w:rsidR="007F247E" w:rsidRPr="005209F5" w:rsidTr="00C92BB8">
        <w:trPr>
          <w:jc w:val="center"/>
        </w:trPr>
        <w:tc>
          <w:tcPr>
            <w:tcW w:w="9846" w:type="dxa"/>
            <w:gridSpan w:val="8"/>
            <w:tcBorders>
              <w:top w:val="single" w:sz="12" w:space="0" w:color="auto"/>
              <w:left w:val="single" w:sz="2" w:space="0" w:color="auto"/>
              <w:bottom w:val="single" w:sz="2" w:space="0" w:color="auto"/>
              <w:right w:val="single" w:sz="2" w:space="0" w:color="auto"/>
            </w:tcBorders>
            <w:shd w:val="clear" w:color="auto" w:fill="F7CAAC"/>
          </w:tcPr>
          <w:p w:rsidR="007F247E" w:rsidRPr="005209F5" w:rsidRDefault="007F247E" w:rsidP="00E7344C">
            <w:pPr>
              <w:jc w:val="center"/>
              <w:rPr>
                <w:b/>
              </w:rPr>
            </w:pPr>
            <w:r w:rsidRPr="005209F5">
              <w:rPr>
                <w:b/>
              </w:rPr>
              <w:t>Informace ke kombinované nebo distanční formě</w:t>
            </w:r>
          </w:p>
        </w:tc>
      </w:tr>
      <w:tr w:rsidR="007F247E" w:rsidRPr="005209F5" w:rsidTr="00C92BB8">
        <w:trPr>
          <w:jc w:val="center"/>
        </w:trPr>
        <w:tc>
          <w:tcPr>
            <w:tcW w:w="4770" w:type="dxa"/>
            <w:gridSpan w:val="3"/>
            <w:tcBorders>
              <w:top w:val="single" w:sz="2" w:space="0" w:color="auto"/>
            </w:tcBorders>
            <w:shd w:val="clear" w:color="auto" w:fill="F7CAAC"/>
          </w:tcPr>
          <w:p w:rsidR="007F247E" w:rsidRPr="005209F5" w:rsidRDefault="007F247E" w:rsidP="00E7344C">
            <w:pPr>
              <w:jc w:val="both"/>
            </w:pPr>
            <w:r w:rsidRPr="005209F5">
              <w:rPr>
                <w:b/>
              </w:rPr>
              <w:t>Rozsah konzultací (soustředění)</w:t>
            </w:r>
          </w:p>
        </w:tc>
        <w:tc>
          <w:tcPr>
            <w:tcW w:w="900" w:type="dxa"/>
            <w:tcBorders>
              <w:top w:val="single" w:sz="2" w:space="0" w:color="auto"/>
            </w:tcBorders>
          </w:tcPr>
          <w:p w:rsidR="007F247E" w:rsidRPr="005209F5" w:rsidRDefault="007F247E" w:rsidP="00E7344C">
            <w:pPr>
              <w:jc w:val="both"/>
            </w:pPr>
          </w:p>
        </w:tc>
        <w:tc>
          <w:tcPr>
            <w:tcW w:w="4176" w:type="dxa"/>
            <w:gridSpan w:val="4"/>
            <w:tcBorders>
              <w:top w:val="single" w:sz="2" w:space="0" w:color="auto"/>
            </w:tcBorders>
            <w:shd w:val="clear" w:color="auto" w:fill="F7CAAC"/>
          </w:tcPr>
          <w:p w:rsidR="007F247E" w:rsidRPr="005209F5" w:rsidRDefault="007F247E" w:rsidP="00E7344C">
            <w:pPr>
              <w:jc w:val="both"/>
              <w:rPr>
                <w:b/>
              </w:rPr>
            </w:pPr>
            <w:r w:rsidRPr="005209F5">
              <w:rPr>
                <w:b/>
              </w:rPr>
              <w:t xml:space="preserve">hodin </w:t>
            </w:r>
          </w:p>
        </w:tc>
      </w:tr>
      <w:tr w:rsidR="007F247E" w:rsidRPr="005209F5" w:rsidTr="00C92BB8">
        <w:trPr>
          <w:jc w:val="center"/>
        </w:trPr>
        <w:tc>
          <w:tcPr>
            <w:tcW w:w="9846" w:type="dxa"/>
            <w:gridSpan w:val="8"/>
            <w:shd w:val="clear" w:color="auto" w:fill="F7CAAC"/>
          </w:tcPr>
          <w:p w:rsidR="007F247E" w:rsidRPr="005209F5" w:rsidRDefault="007F247E" w:rsidP="00E7344C">
            <w:pPr>
              <w:jc w:val="both"/>
              <w:rPr>
                <w:b/>
              </w:rPr>
            </w:pPr>
            <w:r w:rsidRPr="005209F5">
              <w:rPr>
                <w:b/>
              </w:rPr>
              <w:t>Informace o způsobu kontaktu s vyučujícím</w:t>
            </w:r>
          </w:p>
        </w:tc>
      </w:tr>
      <w:tr w:rsidR="007F247E" w:rsidRPr="005209F5" w:rsidTr="00C92BB8">
        <w:trPr>
          <w:trHeight w:val="1086"/>
          <w:jc w:val="center"/>
        </w:trPr>
        <w:tc>
          <w:tcPr>
            <w:tcW w:w="9846" w:type="dxa"/>
            <w:gridSpan w:val="8"/>
          </w:tcPr>
          <w:p w:rsidR="007F247E" w:rsidRPr="005209F5" w:rsidRDefault="007F247E" w:rsidP="00E7344C">
            <w:pPr>
              <w:jc w:val="both"/>
              <w:rPr>
                <w:del w:id="1096" w:author="Hana Navrátilová" w:date="2019-09-24T11:10:00Z"/>
              </w:rPr>
            </w:pPr>
          </w:p>
          <w:p w:rsidR="007F247E" w:rsidRPr="005209F5" w:rsidRDefault="007F247E" w:rsidP="00E7344C">
            <w:pPr>
              <w:jc w:val="both"/>
            </w:pPr>
          </w:p>
          <w:p w:rsidR="009060CD" w:rsidRPr="005209F5" w:rsidRDefault="009060CD" w:rsidP="00E7344C">
            <w:pPr>
              <w:jc w:val="both"/>
            </w:pPr>
          </w:p>
          <w:p w:rsidR="009A7918" w:rsidRPr="005209F5" w:rsidRDefault="009A7918" w:rsidP="00E7344C">
            <w:pPr>
              <w:jc w:val="both"/>
            </w:pPr>
          </w:p>
          <w:p w:rsidR="009060CD" w:rsidRPr="005209F5" w:rsidRDefault="009060CD" w:rsidP="00E7344C">
            <w:pPr>
              <w:jc w:val="both"/>
            </w:pPr>
          </w:p>
          <w:p w:rsidR="009060CD" w:rsidRPr="005209F5" w:rsidRDefault="009060CD" w:rsidP="00E7344C">
            <w:pPr>
              <w:jc w:val="both"/>
            </w:pPr>
          </w:p>
        </w:tc>
      </w:tr>
    </w:tbl>
    <w:p w:rsidR="00C92BB8" w:rsidRDefault="00CD2F6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567"/>
        <w:gridCol w:w="648"/>
        <w:gridCol w:w="2155"/>
        <w:gridCol w:w="539"/>
        <w:gridCol w:w="628"/>
      </w:tblGrid>
      <w:tr w:rsidR="00547693" w:rsidRPr="005209F5" w:rsidTr="00F32C9A">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547693" w:rsidRPr="005209F5" w:rsidRDefault="00F32C9A" w:rsidP="00E7344C">
            <w:pPr>
              <w:jc w:val="both"/>
              <w:rPr>
                <w:b/>
                <w:sz w:val="28"/>
                <w:szCs w:val="28"/>
              </w:rPr>
            </w:pPr>
            <w:r w:rsidRPr="005209F5">
              <w:br w:type="page"/>
            </w:r>
            <w:r w:rsidR="00547693" w:rsidRPr="005209F5">
              <w:rPr>
                <w:b/>
                <w:sz w:val="28"/>
                <w:szCs w:val="28"/>
              </w:rPr>
              <w:t>B-III – Charakteristika studijního předmětu</w:t>
            </w:r>
          </w:p>
        </w:tc>
      </w:tr>
      <w:tr w:rsidR="00547693" w:rsidRPr="005209F5" w:rsidTr="00E7344C">
        <w:trPr>
          <w:jc w:val="center"/>
        </w:trPr>
        <w:tc>
          <w:tcPr>
            <w:tcW w:w="3474" w:type="dxa"/>
            <w:tcBorders>
              <w:top w:val="double" w:sz="4" w:space="0" w:color="auto"/>
            </w:tcBorders>
            <w:shd w:val="clear" w:color="auto" w:fill="F7CAAC"/>
          </w:tcPr>
          <w:p w:rsidR="00547693" w:rsidRPr="005209F5" w:rsidRDefault="00547693" w:rsidP="00E7344C">
            <w:pPr>
              <w:jc w:val="both"/>
              <w:rPr>
                <w:b/>
              </w:rPr>
            </w:pPr>
            <w:r w:rsidRPr="005209F5">
              <w:rPr>
                <w:b/>
              </w:rPr>
              <w:t>Název studijního předmětu</w:t>
            </w:r>
          </w:p>
        </w:tc>
        <w:tc>
          <w:tcPr>
            <w:tcW w:w="6733" w:type="dxa"/>
            <w:gridSpan w:val="7"/>
            <w:tcBorders>
              <w:top w:val="double" w:sz="4" w:space="0" w:color="auto"/>
            </w:tcBorders>
          </w:tcPr>
          <w:p w:rsidR="00547693" w:rsidRPr="005209F5" w:rsidRDefault="00547693" w:rsidP="00E7344C">
            <w:pPr>
              <w:jc w:val="both"/>
            </w:pPr>
            <w:r w:rsidRPr="005209F5">
              <w:t>Primární pedagogika s praxí 4</w:t>
            </w:r>
          </w:p>
        </w:tc>
      </w:tr>
      <w:tr w:rsidR="00547693" w:rsidRPr="005209F5" w:rsidTr="00E7344C">
        <w:trPr>
          <w:jc w:val="center"/>
        </w:trPr>
        <w:tc>
          <w:tcPr>
            <w:tcW w:w="3474" w:type="dxa"/>
            <w:shd w:val="clear" w:color="auto" w:fill="F7CAAC"/>
          </w:tcPr>
          <w:p w:rsidR="00547693" w:rsidRPr="005209F5" w:rsidRDefault="00547693" w:rsidP="00E7344C">
            <w:pPr>
              <w:jc w:val="both"/>
              <w:rPr>
                <w:b/>
              </w:rPr>
            </w:pPr>
            <w:r w:rsidRPr="005209F5">
              <w:rPr>
                <w:b/>
              </w:rPr>
              <w:t>Typ předmětu</w:t>
            </w:r>
          </w:p>
        </w:tc>
        <w:tc>
          <w:tcPr>
            <w:tcW w:w="3411" w:type="dxa"/>
            <w:gridSpan w:val="4"/>
          </w:tcPr>
          <w:p w:rsidR="00547693" w:rsidRPr="005209F5" w:rsidRDefault="00547693" w:rsidP="00E7344C">
            <w:pPr>
              <w:jc w:val="both"/>
            </w:pPr>
            <w:r w:rsidRPr="005209F5">
              <w:t>povinný, ZT</w:t>
            </w:r>
          </w:p>
        </w:tc>
        <w:tc>
          <w:tcPr>
            <w:tcW w:w="2694" w:type="dxa"/>
            <w:gridSpan w:val="2"/>
            <w:shd w:val="clear" w:color="auto" w:fill="F7CAAC"/>
          </w:tcPr>
          <w:p w:rsidR="00547693" w:rsidRPr="005209F5" w:rsidRDefault="00547693" w:rsidP="00E7344C">
            <w:pPr>
              <w:jc w:val="both"/>
            </w:pPr>
            <w:r w:rsidRPr="005209F5">
              <w:rPr>
                <w:b/>
              </w:rPr>
              <w:t>doporučený ročník / semestr</w:t>
            </w:r>
          </w:p>
        </w:tc>
        <w:tc>
          <w:tcPr>
            <w:tcW w:w="628" w:type="dxa"/>
          </w:tcPr>
          <w:p w:rsidR="00547693" w:rsidRPr="005209F5" w:rsidRDefault="00547693" w:rsidP="00E7344C">
            <w:pPr>
              <w:jc w:val="both"/>
            </w:pPr>
            <w:r w:rsidRPr="005209F5">
              <w:t>2/LS</w:t>
            </w:r>
          </w:p>
        </w:tc>
      </w:tr>
      <w:tr w:rsidR="00547693" w:rsidRPr="005209F5" w:rsidTr="00E7344C">
        <w:trPr>
          <w:jc w:val="center"/>
        </w:trPr>
        <w:tc>
          <w:tcPr>
            <w:tcW w:w="3474" w:type="dxa"/>
            <w:shd w:val="clear" w:color="auto" w:fill="F7CAAC"/>
          </w:tcPr>
          <w:p w:rsidR="00547693" w:rsidRPr="005209F5" w:rsidRDefault="00547693" w:rsidP="00E7344C">
            <w:pPr>
              <w:jc w:val="both"/>
              <w:rPr>
                <w:b/>
              </w:rPr>
            </w:pPr>
            <w:r w:rsidRPr="005209F5">
              <w:rPr>
                <w:b/>
              </w:rPr>
              <w:t>Rozsah studijního předmětu</w:t>
            </w:r>
          </w:p>
        </w:tc>
        <w:tc>
          <w:tcPr>
            <w:tcW w:w="2196" w:type="dxa"/>
            <w:gridSpan w:val="2"/>
          </w:tcPr>
          <w:p w:rsidR="00547693" w:rsidRPr="005209F5" w:rsidRDefault="00547693" w:rsidP="00E7344C">
            <w:pPr>
              <w:jc w:val="both"/>
            </w:pPr>
            <w:r w:rsidRPr="005209F5">
              <w:t>28p+28c+8 hodin praxe</w:t>
            </w:r>
          </w:p>
        </w:tc>
        <w:tc>
          <w:tcPr>
            <w:tcW w:w="567" w:type="dxa"/>
            <w:shd w:val="clear" w:color="auto" w:fill="F7CAAC"/>
          </w:tcPr>
          <w:p w:rsidR="00547693" w:rsidRPr="005209F5" w:rsidRDefault="00547693" w:rsidP="00E7344C">
            <w:pPr>
              <w:jc w:val="both"/>
              <w:rPr>
                <w:b/>
              </w:rPr>
            </w:pPr>
            <w:r w:rsidRPr="005209F5">
              <w:rPr>
                <w:b/>
              </w:rPr>
              <w:t xml:space="preserve">hod. </w:t>
            </w:r>
          </w:p>
        </w:tc>
        <w:tc>
          <w:tcPr>
            <w:tcW w:w="648" w:type="dxa"/>
          </w:tcPr>
          <w:p w:rsidR="00547693" w:rsidRPr="005209F5" w:rsidRDefault="00547693" w:rsidP="00E7344C">
            <w:pPr>
              <w:jc w:val="both"/>
            </w:pPr>
            <w:r w:rsidRPr="005209F5">
              <w:t>56+8</w:t>
            </w:r>
          </w:p>
        </w:tc>
        <w:tc>
          <w:tcPr>
            <w:tcW w:w="2155" w:type="dxa"/>
            <w:shd w:val="clear" w:color="auto" w:fill="F7CAAC"/>
          </w:tcPr>
          <w:p w:rsidR="00547693" w:rsidRPr="005209F5" w:rsidRDefault="00547693" w:rsidP="00E7344C">
            <w:pPr>
              <w:jc w:val="both"/>
              <w:rPr>
                <w:b/>
              </w:rPr>
            </w:pPr>
            <w:r w:rsidRPr="005209F5">
              <w:rPr>
                <w:b/>
              </w:rPr>
              <w:t>kreditů</w:t>
            </w:r>
          </w:p>
        </w:tc>
        <w:tc>
          <w:tcPr>
            <w:tcW w:w="1167" w:type="dxa"/>
            <w:gridSpan w:val="2"/>
          </w:tcPr>
          <w:p w:rsidR="00547693" w:rsidRPr="005209F5" w:rsidRDefault="00547693" w:rsidP="00E7344C">
            <w:pPr>
              <w:jc w:val="both"/>
            </w:pPr>
            <w:r w:rsidRPr="005209F5">
              <w:t>5</w:t>
            </w:r>
          </w:p>
        </w:tc>
      </w:tr>
      <w:tr w:rsidR="00547693" w:rsidRPr="005209F5" w:rsidTr="00E7344C">
        <w:trPr>
          <w:jc w:val="center"/>
        </w:trPr>
        <w:tc>
          <w:tcPr>
            <w:tcW w:w="3474" w:type="dxa"/>
            <w:shd w:val="clear" w:color="auto" w:fill="F7CAAC"/>
          </w:tcPr>
          <w:p w:rsidR="00547693" w:rsidRPr="005209F5" w:rsidRDefault="00547693" w:rsidP="00E7344C">
            <w:pPr>
              <w:jc w:val="both"/>
              <w:rPr>
                <w:b/>
              </w:rPr>
            </w:pPr>
            <w:r w:rsidRPr="005209F5">
              <w:rPr>
                <w:b/>
              </w:rPr>
              <w:t>Prerekvizity, korekvizity, ekvivalence</w:t>
            </w:r>
          </w:p>
        </w:tc>
        <w:tc>
          <w:tcPr>
            <w:tcW w:w="6733" w:type="dxa"/>
            <w:gridSpan w:val="7"/>
          </w:tcPr>
          <w:p w:rsidR="00547693" w:rsidRPr="005209F5" w:rsidRDefault="00547693" w:rsidP="00E7344C">
            <w:pPr>
              <w:jc w:val="both"/>
            </w:pPr>
          </w:p>
        </w:tc>
      </w:tr>
      <w:tr w:rsidR="00547693" w:rsidRPr="005209F5" w:rsidTr="00E7344C">
        <w:trPr>
          <w:jc w:val="center"/>
        </w:trPr>
        <w:tc>
          <w:tcPr>
            <w:tcW w:w="3474" w:type="dxa"/>
            <w:shd w:val="clear" w:color="auto" w:fill="F7CAAC"/>
          </w:tcPr>
          <w:p w:rsidR="00547693" w:rsidRPr="005209F5" w:rsidRDefault="00547693" w:rsidP="00E7344C">
            <w:pPr>
              <w:jc w:val="both"/>
              <w:rPr>
                <w:b/>
              </w:rPr>
            </w:pPr>
            <w:r w:rsidRPr="005209F5">
              <w:rPr>
                <w:b/>
              </w:rPr>
              <w:t>Způsob ověření studijních výsledků</w:t>
            </w:r>
          </w:p>
        </w:tc>
        <w:tc>
          <w:tcPr>
            <w:tcW w:w="3411" w:type="dxa"/>
            <w:gridSpan w:val="4"/>
          </w:tcPr>
          <w:p w:rsidR="00547693" w:rsidRPr="005209F5" w:rsidRDefault="00547693" w:rsidP="00E7344C">
            <w:pPr>
              <w:jc w:val="both"/>
            </w:pPr>
            <w:r w:rsidRPr="005209F5">
              <w:t>zápočet, zkouška</w:t>
            </w:r>
          </w:p>
        </w:tc>
        <w:tc>
          <w:tcPr>
            <w:tcW w:w="2155" w:type="dxa"/>
            <w:shd w:val="clear" w:color="auto" w:fill="F7CAAC"/>
          </w:tcPr>
          <w:p w:rsidR="00547693" w:rsidRPr="005209F5" w:rsidRDefault="00547693" w:rsidP="00E7344C">
            <w:pPr>
              <w:jc w:val="both"/>
              <w:rPr>
                <w:b/>
              </w:rPr>
            </w:pPr>
            <w:r w:rsidRPr="005209F5">
              <w:rPr>
                <w:b/>
              </w:rPr>
              <w:t>Forma výuky</w:t>
            </w:r>
          </w:p>
        </w:tc>
        <w:tc>
          <w:tcPr>
            <w:tcW w:w="1167" w:type="dxa"/>
            <w:gridSpan w:val="2"/>
          </w:tcPr>
          <w:p w:rsidR="00547693" w:rsidRPr="005209F5" w:rsidRDefault="00547693" w:rsidP="00E7344C">
            <w:pPr>
              <w:jc w:val="both"/>
            </w:pPr>
            <w:r w:rsidRPr="005209F5">
              <w:t>přednáška cvičení</w:t>
            </w:r>
          </w:p>
          <w:p w:rsidR="00547693" w:rsidRPr="005209F5" w:rsidRDefault="00547693" w:rsidP="00E7344C">
            <w:pPr>
              <w:jc w:val="both"/>
            </w:pPr>
            <w:r w:rsidRPr="005209F5">
              <w:t>odborná praxe</w:t>
            </w:r>
          </w:p>
        </w:tc>
      </w:tr>
      <w:tr w:rsidR="00547693" w:rsidRPr="005209F5" w:rsidTr="00E7344C">
        <w:trPr>
          <w:jc w:val="center"/>
        </w:trPr>
        <w:tc>
          <w:tcPr>
            <w:tcW w:w="3474" w:type="dxa"/>
            <w:shd w:val="clear" w:color="auto" w:fill="F7CAAC"/>
          </w:tcPr>
          <w:p w:rsidR="00547693" w:rsidRPr="005209F5" w:rsidRDefault="00547693" w:rsidP="00E7344C">
            <w:pPr>
              <w:jc w:val="both"/>
              <w:rPr>
                <w:b/>
              </w:rPr>
            </w:pPr>
            <w:r w:rsidRPr="005209F5">
              <w:rPr>
                <w:b/>
              </w:rPr>
              <w:t>Forma způsobu ověření studijních výsledků a další požadavky na studenta</w:t>
            </w:r>
          </w:p>
        </w:tc>
        <w:tc>
          <w:tcPr>
            <w:tcW w:w="6733" w:type="dxa"/>
            <w:gridSpan w:val="7"/>
            <w:tcBorders>
              <w:bottom w:val="nil"/>
            </w:tcBorders>
          </w:tcPr>
          <w:p w:rsidR="00547693" w:rsidRPr="005209F5" w:rsidRDefault="00547693" w:rsidP="00E7344C">
            <w:pPr>
              <w:autoSpaceDE w:val="0"/>
              <w:autoSpaceDN w:val="0"/>
              <w:adjustRightInd w:val="0"/>
              <w:jc w:val="both"/>
            </w:pPr>
            <w:r w:rsidRPr="005209F5">
              <w:t>Zápočet – seminární práce a její prezentace.</w:t>
            </w:r>
          </w:p>
          <w:p w:rsidR="00547693" w:rsidRPr="005209F5" w:rsidRDefault="00547693" w:rsidP="00E7344C">
            <w:pPr>
              <w:autoSpaceDE w:val="0"/>
              <w:autoSpaceDN w:val="0"/>
              <w:adjustRightInd w:val="0"/>
              <w:jc w:val="both"/>
            </w:pPr>
            <w:r w:rsidRPr="005209F5">
              <w:t>Zkouška – písemná i ústní.</w:t>
            </w:r>
          </w:p>
          <w:p w:rsidR="00547693" w:rsidRPr="005209F5" w:rsidRDefault="00547693" w:rsidP="00E7344C">
            <w:pPr>
              <w:jc w:val="both"/>
            </w:pPr>
            <w:r w:rsidRPr="005209F5">
              <w:t>Průběžná evaluace práce na portfoliu.</w:t>
            </w:r>
          </w:p>
        </w:tc>
      </w:tr>
      <w:tr w:rsidR="00547693" w:rsidRPr="005209F5" w:rsidTr="00F32C9A">
        <w:trPr>
          <w:trHeight w:val="214"/>
          <w:jc w:val="center"/>
        </w:trPr>
        <w:tc>
          <w:tcPr>
            <w:tcW w:w="10207" w:type="dxa"/>
            <w:gridSpan w:val="8"/>
            <w:tcBorders>
              <w:top w:val="nil"/>
            </w:tcBorders>
          </w:tcPr>
          <w:p w:rsidR="00547693" w:rsidRPr="005209F5" w:rsidRDefault="00547693" w:rsidP="00E7344C">
            <w:pPr>
              <w:jc w:val="both"/>
            </w:pPr>
          </w:p>
        </w:tc>
      </w:tr>
      <w:tr w:rsidR="00547693" w:rsidRPr="005209F5" w:rsidTr="00E7344C">
        <w:trPr>
          <w:trHeight w:val="197"/>
          <w:jc w:val="center"/>
        </w:trPr>
        <w:tc>
          <w:tcPr>
            <w:tcW w:w="3474" w:type="dxa"/>
            <w:tcBorders>
              <w:top w:val="nil"/>
            </w:tcBorders>
            <w:shd w:val="clear" w:color="auto" w:fill="F7CAAC"/>
          </w:tcPr>
          <w:p w:rsidR="00547693" w:rsidRPr="005209F5" w:rsidRDefault="00547693" w:rsidP="00E7344C">
            <w:pPr>
              <w:jc w:val="both"/>
              <w:rPr>
                <w:b/>
              </w:rPr>
            </w:pPr>
            <w:r w:rsidRPr="005209F5">
              <w:rPr>
                <w:b/>
              </w:rPr>
              <w:t>Garant předmětu</w:t>
            </w:r>
          </w:p>
        </w:tc>
        <w:tc>
          <w:tcPr>
            <w:tcW w:w="6733" w:type="dxa"/>
            <w:gridSpan w:val="7"/>
            <w:tcBorders>
              <w:top w:val="nil"/>
            </w:tcBorders>
          </w:tcPr>
          <w:p w:rsidR="00547693" w:rsidRPr="005209F5" w:rsidRDefault="009F6BB2" w:rsidP="00E7344C">
            <w:ins w:id="1097" w:author="Hana Navrátilová" w:date="2019-09-24T11:10:00Z">
              <w:r w:rsidRPr="005209F5">
                <w:t xml:space="preserve">prof. PhDr. Peter Gavora, CSc. </w:t>
              </w:r>
            </w:ins>
            <w:moveFromRangeStart w:id="1098" w:author="Hana Navrátilová" w:date="2019-09-24T11:10:00Z" w:name="move20215911"/>
            <w:moveFrom w:id="1099" w:author="Hana Navrátilová" w:date="2019-09-24T11:10:00Z">
              <w:r w:rsidR="00297ED8" w:rsidRPr="005209F5">
                <w:t xml:space="preserve">doc. PaedDr. </w:t>
              </w:r>
              <w:moveFromRangeStart w:id="1100" w:author="Hana Navrátilová" w:date="2019-09-24T11:10:00Z" w:name="move20215895"/>
              <w:moveFromRangeEnd w:id="1098"/>
              <w:r w:rsidR="000A6B15" w:rsidRPr="005209F5">
                <w:t>Adriana Wiegerová, PhD.</w:t>
              </w:r>
            </w:moveFrom>
            <w:moveFromRangeEnd w:id="1100"/>
          </w:p>
        </w:tc>
      </w:tr>
      <w:tr w:rsidR="00547693" w:rsidRPr="005209F5" w:rsidTr="00E7344C">
        <w:trPr>
          <w:trHeight w:val="543"/>
          <w:jc w:val="center"/>
        </w:trPr>
        <w:tc>
          <w:tcPr>
            <w:tcW w:w="3474" w:type="dxa"/>
            <w:tcBorders>
              <w:top w:val="nil"/>
            </w:tcBorders>
            <w:shd w:val="clear" w:color="auto" w:fill="F7CAAC"/>
          </w:tcPr>
          <w:p w:rsidR="00547693" w:rsidRPr="005209F5" w:rsidRDefault="00547693" w:rsidP="00E7344C">
            <w:pPr>
              <w:jc w:val="both"/>
              <w:rPr>
                <w:b/>
              </w:rPr>
            </w:pPr>
            <w:r w:rsidRPr="005209F5">
              <w:rPr>
                <w:b/>
              </w:rPr>
              <w:t>Zapojení garanta do výuky předmětu</w:t>
            </w:r>
          </w:p>
        </w:tc>
        <w:tc>
          <w:tcPr>
            <w:tcW w:w="6733" w:type="dxa"/>
            <w:gridSpan w:val="7"/>
            <w:tcBorders>
              <w:top w:val="nil"/>
            </w:tcBorders>
          </w:tcPr>
          <w:p w:rsidR="00547693" w:rsidRPr="005209F5" w:rsidRDefault="00547693" w:rsidP="009F6BB2">
            <w:pPr>
              <w:jc w:val="both"/>
            </w:pPr>
            <w:r w:rsidRPr="005209F5">
              <w:t>předná</w:t>
            </w:r>
            <w:r w:rsidR="0010406E" w:rsidRPr="005209F5">
              <w:t>šející</w:t>
            </w:r>
            <w:del w:id="1101" w:author="Hana Navrátilová" w:date="2019-09-24T11:10:00Z">
              <w:r w:rsidRPr="005209F5">
                <w:delText xml:space="preserve">, </w:delText>
              </w:r>
              <w:r w:rsidR="004529F4" w:rsidRPr="005209F5">
                <w:delText>cvičící</w:delText>
              </w:r>
              <w:r w:rsidRPr="005209F5">
                <w:delText>, vede praxe</w:delText>
              </w:r>
            </w:del>
          </w:p>
        </w:tc>
      </w:tr>
      <w:tr w:rsidR="00547693" w:rsidRPr="005209F5" w:rsidTr="00E7344C">
        <w:trPr>
          <w:jc w:val="center"/>
        </w:trPr>
        <w:tc>
          <w:tcPr>
            <w:tcW w:w="3474" w:type="dxa"/>
            <w:shd w:val="clear" w:color="auto" w:fill="F7CAAC"/>
          </w:tcPr>
          <w:p w:rsidR="00547693" w:rsidRPr="005209F5" w:rsidRDefault="00547693" w:rsidP="00E7344C">
            <w:pPr>
              <w:jc w:val="both"/>
              <w:rPr>
                <w:b/>
              </w:rPr>
            </w:pPr>
            <w:r w:rsidRPr="005209F5">
              <w:rPr>
                <w:b/>
              </w:rPr>
              <w:t>Vyučující</w:t>
            </w:r>
          </w:p>
        </w:tc>
        <w:tc>
          <w:tcPr>
            <w:tcW w:w="6733" w:type="dxa"/>
            <w:gridSpan w:val="7"/>
            <w:tcBorders>
              <w:bottom w:val="nil"/>
            </w:tcBorders>
            <w:shd w:val="clear" w:color="auto" w:fill="auto"/>
          </w:tcPr>
          <w:p w:rsidR="00547693" w:rsidRPr="005209F5" w:rsidRDefault="009F6BB2" w:rsidP="00E7344C">
            <w:ins w:id="1102" w:author="Hana Navrátilová" w:date="2019-09-24T11:10:00Z">
              <w:r w:rsidRPr="005209F5">
                <w:t xml:space="preserve">prof. </w:t>
              </w:r>
            </w:ins>
            <w:moveToRangeStart w:id="1103" w:author="Hana Navrátilová" w:date="2019-09-24T11:10:00Z" w:name="move20215912"/>
            <w:moveTo w:id="1104" w:author="Hana Navrátilová" w:date="2019-09-24T11:10:00Z">
              <w:r w:rsidRPr="005209F5">
                <w:t xml:space="preserve">PhDr. </w:t>
              </w:r>
            </w:moveTo>
            <w:moveToRangeEnd w:id="1103"/>
            <w:ins w:id="1105" w:author="Hana Navrátilová" w:date="2019-09-24T11:10:00Z">
              <w:r w:rsidRPr="005209F5">
                <w:t xml:space="preserve">Peter Gavora, CSc. (50%), Mgr. </w:t>
              </w:r>
              <w:r w:rsidR="00895F23" w:rsidRPr="005209F5">
                <w:t xml:space="preserve">et Mgr. </w:t>
              </w:r>
              <w:r w:rsidRPr="005209F5">
                <w:t>Gabriela Vojtěšková (50%)</w:t>
              </w:r>
            </w:ins>
            <w:moveFromRangeStart w:id="1106" w:author="Hana Navrátilová" w:date="2019-09-24T11:10:00Z" w:name="move20215904"/>
            <w:moveFrom w:id="1107" w:author="Hana Navrátilová" w:date="2019-09-24T11:10:00Z">
              <w:r w:rsidR="00E003A9" w:rsidRPr="005209F5">
                <w:t>doc. PaedDr. Adriana Wiegerová, PhD. (</w:t>
              </w:r>
            </w:moveFrom>
            <w:moveFromRangeEnd w:id="1106"/>
            <w:del w:id="1108" w:author="Hana Navrátilová" w:date="2019-09-24T11:10:00Z">
              <w:r w:rsidR="00547693" w:rsidRPr="005209F5">
                <w:delText>100%)</w:delText>
              </w:r>
            </w:del>
          </w:p>
        </w:tc>
      </w:tr>
      <w:tr w:rsidR="00547693" w:rsidRPr="005209F5" w:rsidTr="00F32C9A">
        <w:trPr>
          <w:trHeight w:val="99"/>
          <w:jc w:val="center"/>
        </w:trPr>
        <w:tc>
          <w:tcPr>
            <w:tcW w:w="10207" w:type="dxa"/>
            <w:gridSpan w:val="8"/>
            <w:tcBorders>
              <w:top w:val="nil"/>
            </w:tcBorders>
          </w:tcPr>
          <w:p w:rsidR="00547693" w:rsidRPr="005209F5" w:rsidRDefault="00547693" w:rsidP="00E7344C">
            <w:pPr>
              <w:jc w:val="both"/>
            </w:pPr>
          </w:p>
        </w:tc>
      </w:tr>
      <w:tr w:rsidR="00547693" w:rsidRPr="005209F5" w:rsidTr="00E7344C">
        <w:trPr>
          <w:jc w:val="center"/>
        </w:trPr>
        <w:tc>
          <w:tcPr>
            <w:tcW w:w="3474" w:type="dxa"/>
            <w:shd w:val="clear" w:color="auto" w:fill="F7CAAC"/>
          </w:tcPr>
          <w:p w:rsidR="00547693" w:rsidRPr="005209F5" w:rsidRDefault="00547693" w:rsidP="00E7344C">
            <w:pPr>
              <w:jc w:val="both"/>
              <w:rPr>
                <w:b/>
              </w:rPr>
            </w:pPr>
            <w:r w:rsidRPr="005209F5">
              <w:rPr>
                <w:b/>
              </w:rPr>
              <w:t>Stručná anotace předmětu</w:t>
            </w:r>
          </w:p>
        </w:tc>
        <w:tc>
          <w:tcPr>
            <w:tcW w:w="6733" w:type="dxa"/>
            <w:gridSpan w:val="7"/>
            <w:tcBorders>
              <w:bottom w:val="nil"/>
            </w:tcBorders>
          </w:tcPr>
          <w:p w:rsidR="00547693" w:rsidRPr="005209F5" w:rsidRDefault="00547693" w:rsidP="00E7344C">
            <w:pPr>
              <w:jc w:val="both"/>
            </w:pPr>
          </w:p>
        </w:tc>
      </w:tr>
      <w:tr w:rsidR="00547693" w:rsidRPr="005209F5" w:rsidTr="00F32C9A">
        <w:trPr>
          <w:trHeight w:val="3674"/>
          <w:jc w:val="center"/>
        </w:trPr>
        <w:tc>
          <w:tcPr>
            <w:tcW w:w="10207" w:type="dxa"/>
            <w:gridSpan w:val="8"/>
            <w:tcBorders>
              <w:top w:val="nil"/>
              <w:bottom w:val="single" w:sz="12" w:space="0" w:color="auto"/>
            </w:tcBorders>
          </w:tcPr>
          <w:p w:rsidR="00547693" w:rsidRPr="005209F5" w:rsidRDefault="00547693" w:rsidP="00E7344C">
            <w:pPr>
              <w:jc w:val="both"/>
            </w:pPr>
          </w:p>
          <w:p w:rsidR="00547693" w:rsidRPr="005209F5" w:rsidRDefault="00547693" w:rsidP="00E7344C">
            <w:pPr>
              <w:jc w:val="both"/>
            </w:pPr>
            <w:r w:rsidRPr="005209F5">
              <w:t>Pojetí kurikula.</w:t>
            </w:r>
          </w:p>
          <w:p w:rsidR="00547693" w:rsidRPr="005209F5" w:rsidRDefault="00547693" w:rsidP="00E7344C">
            <w:pPr>
              <w:jc w:val="both"/>
            </w:pPr>
            <w:r w:rsidRPr="005209F5">
              <w:t>Proměny paradigmatu kurikulárního diskurzu.</w:t>
            </w:r>
          </w:p>
          <w:p w:rsidR="00547693" w:rsidRPr="005209F5" w:rsidRDefault="00547693" w:rsidP="00E7344C">
            <w:pPr>
              <w:jc w:val="both"/>
            </w:pPr>
            <w:r w:rsidRPr="005209F5">
              <w:t>Modelování kurikula.</w:t>
            </w:r>
          </w:p>
          <w:p w:rsidR="00547693" w:rsidRPr="005209F5" w:rsidRDefault="00547693" w:rsidP="00E7344C">
            <w:pPr>
              <w:jc w:val="both"/>
            </w:pPr>
            <w:r w:rsidRPr="005209F5">
              <w:t>Dimenze kurikula.</w:t>
            </w:r>
          </w:p>
          <w:p w:rsidR="00547693" w:rsidRPr="005209F5" w:rsidRDefault="00547693" w:rsidP="00E7344C">
            <w:pPr>
              <w:jc w:val="both"/>
            </w:pPr>
            <w:r w:rsidRPr="005209F5">
              <w:t>Filozofické otázky v kurikulu základní školy.</w:t>
            </w:r>
          </w:p>
          <w:p w:rsidR="00547693" w:rsidRPr="005209F5" w:rsidRDefault="00547693" w:rsidP="00E7344C">
            <w:pPr>
              <w:jc w:val="both"/>
            </w:pPr>
            <w:r w:rsidRPr="005209F5">
              <w:t>Analýza kurikula primárního vzdělávání v současné české škole.</w:t>
            </w:r>
          </w:p>
          <w:p w:rsidR="00547693" w:rsidRPr="005209F5" w:rsidRDefault="00547693" w:rsidP="00E7344C">
            <w:pPr>
              <w:jc w:val="both"/>
            </w:pPr>
            <w:r w:rsidRPr="005209F5">
              <w:t>Kurikulum v dokumentech – analýza.</w:t>
            </w:r>
          </w:p>
          <w:p w:rsidR="00547693" w:rsidRPr="005209F5" w:rsidRDefault="00547693" w:rsidP="00E7344C">
            <w:pPr>
              <w:jc w:val="both"/>
            </w:pPr>
            <w:r w:rsidRPr="005209F5">
              <w:t>Výzkum kurikula.</w:t>
            </w:r>
          </w:p>
          <w:p w:rsidR="00547693" w:rsidRPr="005209F5" w:rsidRDefault="00547693" w:rsidP="00E7344C">
            <w:pPr>
              <w:jc w:val="both"/>
            </w:pPr>
            <w:r w:rsidRPr="005209F5">
              <w:t>Žák a kurikulum, žákovo pojetí učiva.</w:t>
            </w:r>
          </w:p>
          <w:p w:rsidR="00547693" w:rsidRPr="005209F5" w:rsidRDefault="00547693" w:rsidP="00E7344C">
            <w:pPr>
              <w:jc w:val="both"/>
            </w:pPr>
            <w:r w:rsidRPr="005209F5">
              <w:t xml:space="preserve">Učitel a kurikulum. </w:t>
            </w:r>
          </w:p>
          <w:p w:rsidR="00547693" w:rsidRPr="005209F5" w:rsidRDefault="00547693" w:rsidP="00E7344C">
            <w:pPr>
              <w:jc w:val="both"/>
            </w:pPr>
            <w:r w:rsidRPr="005209F5">
              <w:t>Analýza pojmu kurikulum z mezinárodní perspektivy. Srovnání kurikulárních strategií v zemích EU.</w:t>
            </w:r>
          </w:p>
          <w:p w:rsidR="00547693" w:rsidRPr="005209F5" w:rsidRDefault="00547693" w:rsidP="00E7344C">
            <w:pPr>
              <w:jc w:val="both"/>
            </w:pPr>
            <w:r w:rsidRPr="005209F5">
              <w:t>Mezinárodní výzkumy PISA a TIMS. Proč mezinárodně srovnávat?</w:t>
            </w:r>
          </w:p>
          <w:p w:rsidR="00547693" w:rsidRPr="005209F5" w:rsidRDefault="00547693" w:rsidP="00E7344C">
            <w:pPr>
              <w:jc w:val="both"/>
            </w:pPr>
            <w:r w:rsidRPr="005209F5">
              <w:t>Historie a poslání Evropských škol.</w:t>
            </w:r>
          </w:p>
          <w:p w:rsidR="00547693" w:rsidRPr="005209F5" w:rsidRDefault="00547693" w:rsidP="00E7344C">
            <w:pPr>
              <w:jc w:val="both"/>
            </w:pPr>
            <w:r w:rsidRPr="005209F5">
              <w:t>Škola a absolvent základní školy.</w:t>
            </w:r>
          </w:p>
        </w:tc>
      </w:tr>
      <w:tr w:rsidR="00547693" w:rsidRPr="005209F5" w:rsidTr="00774F02">
        <w:trPr>
          <w:trHeight w:val="265"/>
          <w:jc w:val="center"/>
        </w:trPr>
        <w:tc>
          <w:tcPr>
            <w:tcW w:w="4041" w:type="dxa"/>
            <w:gridSpan w:val="2"/>
            <w:tcBorders>
              <w:top w:val="nil"/>
            </w:tcBorders>
            <w:shd w:val="clear" w:color="auto" w:fill="F7CAAC"/>
          </w:tcPr>
          <w:p w:rsidR="00547693" w:rsidRPr="005209F5" w:rsidRDefault="00547693" w:rsidP="00E7344C">
            <w:pPr>
              <w:jc w:val="both"/>
            </w:pPr>
            <w:r w:rsidRPr="005209F5">
              <w:rPr>
                <w:b/>
              </w:rPr>
              <w:t>Studijní literatura a studijní pomůcky</w:t>
            </w:r>
          </w:p>
        </w:tc>
        <w:tc>
          <w:tcPr>
            <w:tcW w:w="6166" w:type="dxa"/>
            <w:gridSpan w:val="6"/>
            <w:tcBorders>
              <w:top w:val="nil"/>
              <w:bottom w:val="nil"/>
            </w:tcBorders>
          </w:tcPr>
          <w:p w:rsidR="00547693" w:rsidRPr="005209F5" w:rsidRDefault="00547693" w:rsidP="00E7344C">
            <w:pPr>
              <w:jc w:val="both"/>
            </w:pPr>
          </w:p>
        </w:tc>
      </w:tr>
      <w:tr w:rsidR="00547693" w:rsidRPr="00944A9E" w:rsidTr="00F32C9A">
        <w:trPr>
          <w:trHeight w:val="1497"/>
          <w:jc w:val="center"/>
        </w:trPr>
        <w:tc>
          <w:tcPr>
            <w:tcW w:w="10207" w:type="dxa"/>
            <w:gridSpan w:val="8"/>
            <w:tcBorders>
              <w:top w:val="nil"/>
            </w:tcBorders>
          </w:tcPr>
          <w:p w:rsidR="00547693" w:rsidRPr="005209F5" w:rsidRDefault="00547693" w:rsidP="00E7344C">
            <w:pPr>
              <w:jc w:val="both"/>
            </w:pPr>
          </w:p>
          <w:p w:rsidR="00547693" w:rsidRPr="005209F5" w:rsidRDefault="00547693" w:rsidP="00E7344C">
            <w:pPr>
              <w:jc w:val="both"/>
              <w:rPr>
                <w:b/>
              </w:rPr>
            </w:pPr>
            <w:r w:rsidRPr="005209F5">
              <w:rPr>
                <w:b/>
              </w:rPr>
              <w:t>Povinná</w:t>
            </w:r>
            <w:r w:rsidR="003B5F64" w:rsidRPr="005209F5">
              <w:rPr>
                <w:b/>
              </w:rPr>
              <w:t xml:space="preserve"> literatura</w:t>
            </w:r>
            <w:r w:rsidRPr="005209F5">
              <w:rPr>
                <w:b/>
              </w:rPr>
              <w:t>:</w:t>
            </w:r>
          </w:p>
          <w:p w:rsidR="00547693" w:rsidRPr="005209F5" w:rsidRDefault="00547693" w:rsidP="00235A60">
            <w:r w:rsidRPr="005209F5">
              <w:t xml:space="preserve">Janík, T. (2005). </w:t>
            </w:r>
            <w:r w:rsidRPr="005209F5">
              <w:rPr>
                <w:i/>
              </w:rPr>
              <w:t>Znalost jako klíčová kategorie učitelského vzdělávání.</w:t>
            </w:r>
            <w:r w:rsidRPr="005209F5">
              <w:t xml:space="preserve"> Brno: Paido.</w:t>
            </w:r>
          </w:p>
          <w:p w:rsidR="00765443" w:rsidRPr="005209F5" w:rsidRDefault="00765443" w:rsidP="00765443">
            <w:pPr>
              <w:rPr>
                <w:ins w:id="1109" w:author="Hana Navrátilová" w:date="2019-09-24T11:10:00Z"/>
                <w:shd w:val="clear" w:color="auto" w:fill="FFFFFF"/>
              </w:rPr>
            </w:pPr>
            <w:ins w:id="1110" w:author="Hana Navrátilová" w:date="2019-09-24T11:10:00Z">
              <w:r w:rsidRPr="005209F5">
                <w:rPr>
                  <w:shd w:val="clear" w:color="auto" w:fill="FFFFFF"/>
                </w:rPr>
                <w:t xml:space="preserve">Wiegerová A., Gavora P. (2016). A project of professional development of pre-school and primary school teachers: A case of the Zlín region in the Czech Republic. </w:t>
              </w:r>
              <w:r w:rsidRPr="005209F5">
                <w:rPr>
                  <w:i/>
                  <w:shd w:val="clear" w:color="auto" w:fill="FFFFFF"/>
                </w:rPr>
                <w:t>Proceedings of INTED2016 Conference</w:t>
              </w:r>
              <w:r w:rsidRPr="005209F5">
                <w:rPr>
                  <w:shd w:val="clear" w:color="auto" w:fill="FFFFFF"/>
                </w:rPr>
                <w:t xml:space="preserve">, 7th-9th March 2016, Valencia,  4405-4409. </w:t>
              </w:r>
            </w:ins>
          </w:p>
          <w:p w:rsidR="00547693" w:rsidRPr="005209F5" w:rsidRDefault="00547693" w:rsidP="00235A60">
            <w:r w:rsidRPr="005209F5">
              <w:t xml:space="preserve">Kratochvílová, J., &amp; Horká, H. (2007). </w:t>
            </w:r>
            <w:r w:rsidRPr="005209F5">
              <w:rPr>
                <w:i/>
              </w:rPr>
              <w:t>Proměny učitelského vzdělávání v kontextu reformy základního školství.</w:t>
            </w:r>
            <w:r w:rsidRPr="005209F5">
              <w:t xml:space="preserve"> Brno: MU.</w:t>
            </w:r>
          </w:p>
          <w:p w:rsidR="00547693" w:rsidRPr="005209F5" w:rsidRDefault="00547693" w:rsidP="00235A60">
            <w:pPr>
              <w:autoSpaceDE w:val="0"/>
              <w:autoSpaceDN w:val="0"/>
              <w:adjustRightInd w:val="0"/>
              <w:jc w:val="both"/>
            </w:pPr>
            <w:r w:rsidRPr="005209F5">
              <w:t xml:space="preserve">Lukášová, H. (2013). </w:t>
            </w:r>
            <w:r w:rsidRPr="005209F5">
              <w:rPr>
                <w:i/>
              </w:rPr>
              <w:t>Cesty k pedagogice obratu.</w:t>
            </w:r>
            <w:r w:rsidRPr="005209F5">
              <w:t xml:space="preserve"> Ostrava: Universitas Ostraviensis.</w:t>
            </w:r>
          </w:p>
          <w:p w:rsidR="00547693" w:rsidRPr="005209F5" w:rsidRDefault="00547693" w:rsidP="00235A60">
            <w:pPr>
              <w:jc w:val="both"/>
            </w:pPr>
            <w:r w:rsidRPr="005209F5">
              <w:t>Maňák, J., Janík, T.</w:t>
            </w:r>
            <w:r w:rsidR="00C63C70" w:rsidRPr="005209F5">
              <w:t>,</w:t>
            </w:r>
            <w:r w:rsidRPr="005209F5">
              <w:t xml:space="preserve"> &amp; Švec, V. (2008). </w:t>
            </w:r>
            <w:r w:rsidRPr="005209F5">
              <w:rPr>
                <w:i/>
              </w:rPr>
              <w:t>Kurikulum v současné škole.</w:t>
            </w:r>
            <w:r w:rsidRPr="005209F5">
              <w:t xml:space="preserve"> Brno: Paido.</w:t>
            </w:r>
          </w:p>
          <w:p w:rsidR="00547693" w:rsidRPr="005209F5" w:rsidRDefault="00547693" w:rsidP="00235A60">
            <w:pPr>
              <w:jc w:val="both"/>
            </w:pPr>
            <w:r w:rsidRPr="005209F5">
              <w:t>Maňák, J.</w:t>
            </w:r>
            <w:r w:rsidR="00C63C70" w:rsidRPr="005209F5">
              <w:t>,</w:t>
            </w:r>
            <w:r w:rsidRPr="005209F5">
              <w:t xml:space="preserve"> &amp; Janík, T. (2006). Problémy kurikula základní školy. Brno: MU.</w:t>
            </w:r>
          </w:p>
          <w:p w:rsidR="00547693" w:rsidRPr="005209F5" w:rsidRDefault="00547693" w:rsidP="00235A60">
            <w:pPr>
              <w:widowControl w:val="0"/>
              <w:autoSpaceDE w:val="0"/>
              <w:autoSpaceDN w:val="0"/>
              <w:adjustRightInd w:val="0"/>
              <w:rPr>
                <w:i/>
              </w:rPr>
            </w:pPr>
            <w:r w:rsidRPr="005209F5">
              <w:t xml:space="preserve">Wiegerová, A. (2010). "Svetlo a tma" reforiem v preprimárnom a primárnom vzdelávaní na Slovensku. In </w:t>
            </w:r>
            <w:r w:rsidRPr="005209F5">
              <w:rPr>
                <w:i/>
              </w:rPr>
              <w:t>Nelešovská, A.</w:t>
            </w:r>
          </w:p>
          <w:p w:rsidR="00547693" w:rsidRPr="005209F5" w:rsidRDefault="00547693" w:rsidP="00235A60">
            <w:pPr>
              <w:widowControl w:val="0"/>
              <w:autoSpaceDE w:val="0"/>
              <w:autoSpaceDN w:val="0"/>
              <w:adjustRightInd w:val="0"/>
            </w:pPr>
            <w:r w:rsidRPr="005209F5">
              <w:rPr>
                <w:i/>
              </w:rPr>
              <w:t>Primární a preprimární pedagogika v teorii, praxi a výzkumu</w:t>
            </w:r>
            <w:r w:rsidRPr="005209F5">
              <w:t xml:space="preserve">. Pavlice: Altyn, 13-23. </w:t>
            </w:r>
          </w:p>
          <w:p w:rsidR="00F017F9" w:rsidRPr="005209F5" w:rsidRDefault="00F017F9" w:rsidP="00E7344C">
            <w:pPr>
              <w:jc w:val="both"/>
              <w:rPr>
                <w:b/>
              </w:rPr>
            </w:pPr>
          </w:p>
          <w:p w:rsidR="00547693" w:rsidRPr="005209F5" w:rsidRDefault="00547693" w:rsidP="00E7344C">
            <w:pPr>
              <w:jc w:val="both"/>
              <w:rPr>
                <w:b/>
              </w:rPr>
            </w:pPr>
            <w:r w:rsidRPr="005209F5">
              <w:rPr>
                <w:b/>
              </w:rPr>
              <w:t>Doporučená</w:t>
            </w:r>
            <w:r w:rsidR="003B5F64" w:rsidRPr="005209F5">
              <w:rPr>
                <w:b/>
              </w:rPr>
              <w:t xml:space="preserve"> literatura</w:t>
            </w:r>
            <w:r w:rsidRPr="005209F5">
              <w:rPr>
                <w:b/>
              </w:rPr>
              <w:t>:</w:t>
            </w:r>
          </w:p>
          <w:p w:rsidR="00547693" w:rsidRPr="005209F5" w:rsidRDefault="00547693" w:rsidP="00E7344C">
            <w:r w:rsidRPr="005209F5">
              <w:t xml:space="preserve">Kratochvílová, J. (2011). </w:t>
            </w:r>
            <w:r w:rsidRPr="005209F5">
              <w:rPr>
                <w:i/>
              </w:rPr>
              <w:t>Systém hodnocení a sebehodnocení žáků.</w:t>
            </w:r>
            <w:r w:rsidRPr="005209F5">
              <w:t xml:space="preserve"> Brno: Munipress.</w:t>
            </w:r>
          </w:p>
          <w:p w:rsidR="00547693" w:rsidRPr="005209F5" w:rsidRDefault="00547693" w:rsidP="00E7344C">
            <w:pPr>
              <w:jc w:val="both"/>
              <w:rPr>
                <w:b/>
              </w:rPr>
            </w:pPr>
            <w:r w:rsidRPr="005209F5">
              <w:t xml:space="preserve">Lukášová, H., Svatoš, T., &amp; Majerčíková, J. (2014). </w:t>
            </w:r>
            <w:r w:rsidRPr="005209F5">
              <w:rPr>
                <w:i/>
              </w:rPr>
              <w:t>Studentské portfolio jako výzkumný prostředek poznání cesty k učitelství.</w:t>
            </w:r>
            <w:r w:rsidRPr="005209F5">
              <w:t xml:space="preserve"> Zlín: FHS UTB.</w:t>
            </w:r>
          </w:p>
          <w:p w:rsidR="00547693" w:rsidRDefault="00547693" w:rsidP="00E7344C">
            <w:r w:rsidRPr="005209F5">
              <w:t xml:space="preserve">Wiegerová, A. et al. (2015). </w:t>
            </w:r>
            <w:r w:rsidRPr="005209F5">
              <w:rPr>
                <w:i/>
              </w:rPr>
              <w:t>Od začátečníka k mentorovi.</w:t>
            </w:r>
            <w:r w:rsidRPr="005209F5">
              <w:t xml:space="preserve"> Zlín: FHS UTB.</w:t>
            </w:r>
          </w:p>
          <w:p w:rsidR="00774F02" w:rsidRDefault="00774F02" w:rsidP="00E7344C">
            <w:pPr>
              <w:rPr>
                <w:del w:id="1111" w:author="Hana Navrátilová" w:date="2019-09-24T11:10:00Z"/>
              </w:rPr>
            </w:pPr>
          </w:p>
          <w:p w:rsidR="00774F02" w:rsidRDefault="00774F02" w:rsidP="00E7344C">
            <w:pPr>
              <w:rPr>
                <w:del w:id="1112" w:author="Hana Navrátilová" w:date="2019-09-24T11:10:00Z"/>
              </w:rPr>
            </w:pPr>
          </w:p>
          <w:p w:rsidR="00774F02" w:rsidRPr="00944A9E" w:rsidRDefault="00774F02" w:rsidP="00E7344C"/>
        </w:tc>
      </w:tr>
      <w:tr w:rsidR="00547693" w:rsidRPr="00944A9E"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547693" w:rsidRPr="00944A9E" w:rsidRDefault="00547693" w:rsidP="00E7344C">
            <w:pPr>
              <w:jc w:val="center"/>
              <w:rPr>
                <w:b/>
              </w:rPr>
            </w:pPr>
            <w:r w:rsidRPr="00944A9E">
              <w:rPr>
                <w:b/>
              </w:rPr>
              <w:t>Informace ke kombinované nebo distanční formě</w:t>
            </w:r>
          </w:p>
        </w:tc>
      </w:tr>
      <w:tr w:rsidR="00547693" w:rsidRPr="00944A9E" w:rsidTr="00E7344C">
        <w:trPr>
          <w:jc w:val="center"/>
        </w:trPr>
        <w:tc>
          <w:tcPr>
            <w:tcW w:w="5670" w:type="dxa"/>
            <w:gridSpan w:val="3"/>
            <w:tcBorders>
              <w:top w:val="single" w:sz="2" w:space="0" w:color="auto"/>
            </w:tcBorders>
            <w:shd w:val="clear" w:color="auto" w:fill="F7CAAC"/>
          </w:tcPr>
          <w:p w:rsidR="00547693" w:rsidRPr="00944A9E" w:rsidRDefault="00547693" w:rsidP="00E7344C">
            <w:pPr>
              <w:jc w:val="both"/>
            </w:pPr>
            <w:r w:rsidRPr="00944A9E">
              <w:rPr>
                <w:b/>
              </w:rPr>
              <w:t>Rozsah konzultací (soustředění)</w:t>
            </w:r>
          </w:p>
        </w:tc>
        <w:tc>
          <w:tcPr>
            <w:tcW w:w="567" w:type="dxa"/>
            <w:tcBorders>
              <w:top w:val="single" w:sz="2" w:space="0" w:color="auto"/>
            </w:tcBorders>
          </w:tcPr>
          <w:p w:rsidR="00547693" w:rsidRPr="00944A9E" w:rsidRDefault="00547693" w:rsidP="00E7344C">
            <w:pPr>
              <w:jc w:val="both"/>
            </w:pPr>
          </w:p>
        </w:tc>
        <w:tc>
          <w:tcPr>
            <w:tcW w:w="3970" w:type="dxa"/>
            <w:gridSpan w:val="4"/>
            <w:tcBorders>
              <w:top w:val="single" w:sz="2" w:space="0" w:color="auto"/>
            </w:tcBorders>
            <w:shd w:val="clear" w:color="auto" w:fill="F7CAAC"/>
          </w:tcPr>
          <w:p w:rsidR="00547693" w:rsidRPr="00944A9E" w:rsidRDefault="00547693" w:rsidP="00E7344C">
            <w:pPr>
              <w:jc w:val="both"/>
              <w:rPr>
                <w:b/>
              </w:rPr>
            </w:pPr>
            <w:r w:rsidRPr="00944A9E">
              <w:rPr>
                <w:b/>
              </w:rPr>
              <w:t xml:space="preserve">hodin </w:t>
            </w:r>
          </w:p>
        </w:tc>
      </w:tr>
      <w:tr w:rsidR="00547693" w:rsidRPr="00944A9E" w:rsidTr="00F32C9A">
        <w:trPr>
          <w:jc w:val="center"/>
        </w:trPr>
        <w:tc>
          <w:tcPr>
            <w:tcW w:w="10207" w:type="dxa"/>
            <w:gridSpan w:val="8"/>
            <w:shd w:val="clear" w:color="auto" w:fill="F7CAAC"/>
          </w:tcPr>
          <w:p w:rsidR="00547693" w:rsidRPr="00944A9E" w:rsidRDefault="00547693" w:rsidP="00E7344C">
            <w:pPr>
              <w:jc w:val="both"/>
              <w:rPr>
                <w:b/>
              </w:rPr>
            </w:pPr>
            <w:r w:rsidRPr="00944A9E">
              <w:rPr>
                <w:b/>
              </w:rPr>
              <w:t>Informace o způsobu kontaktu s</w:t>
            </w:r>
            <w:r w:rsidR="00D87164" w:rsidRPr="00944A9E">
              <w:rPr>
                <w:b/>
              </w:rPr>
              <w:t> </w:t>
            </w:r>
            <w:r w:rsidRPr="00944A9E">
              <w:rPr>
                <w:b/>
              </w:rPr>
              <w:t>vyučujícím</w:t>
            </w:r>
          </w:p>
        </w:tc>
      </w:tr>
      <w:tr w:rsidR="00547693" w:rsidRPr="00944A9E" w:rsidTr="00AD6519">
        <w:trPr>
          <w:trHeight w:val="463"/>
          <w:jc w:val="center"/>
        </w:trPr>
        <w:tc>
          <w:tcPr>
            <w:tcW w:w="10207" w:type="dxa"/>
            <w:gridSpan w:val="8"/>
          </w:tcPr>
          <w:p w:rsidR="00765443" w:rsidRPr="00944A9E" w:rsidRDefault="00765443" w:rsidP="00E7344C">
            <w:pPr>
              <w:jc w:val="both"/>
            </w:pPr>
          </w:p>
        </w:tc>
      </w:tr>
    </w:tbl>
    <w:p w:rsidR="00AD6519"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9"/>
        <w:gridCol w:w="709"/>
        <w:gridCol w:w="506"/>
        <w:gridCol w:w="2155"/>
        <w:gridCol w:w="539"/>
        <w:gridCol w:w="628"/>
      </w:tblGrid>
      <w:tr w:rsidR="00547693" w:rsidRPr="00944A9E"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547693" w:rsidRPr="00944A9E" w:rsidRDefault="00547693" w:rsidP="00E7344C">
            <w:pPr>
              <w:jc w:val="both"/>
              <w:rPr>
                <w:b/>
                <w:sz w:val="28"/>
                <w:szCs w:val="28"/>
              </w:rPr>
            </w:pPr>
            <w:r w:rsidRPr="00944A9E">
              <w:br w:type="page"/>
            </w:r>
            <w:r w:rsidRPr="00944A9E">
              <w:rPr>
                <w:b/>
                <w:sz w:val="28"/>
                <w:szCs w:val="28"/>
              </w:rPr>
              <w:t>B-III – Charakteristika studijního předmětu</w:t>
            </w:r>
          </w:p>
        </w:tc>
      </w:tr>
      <w:tr w:rsidR="00547693" w:rsidRPr="00944A9E" w:rsidTr="00E7344C">
        <w:trPr>
          <w:jc w:val="center"/>
        </w:trPr>
        <w:tc>
          <w:tcPr>
            <w:tcW w:w="3474" w:type="dxa"/>
            <w:tcBorders>
              <w:top w:val="double" w:sz="4" w:space="0" w:color="auto"/>
            </w:tcBorders>
            <w:shd w:val="clear" w:color="auto" w:fill="F7CAAC"/>
          </w:tcPr>
          <w:p w:rsidR="00547693" w:rsidRPr="00944A9E" w:rsidRDefault="00547693" w:rsidP="00E7344C">
            <w:pPr>
              <w:jc w:val="both"/>
              <w:rPr>
                <w:b/>
              </w:rPr>
            </w:pPr>
            <w:r w:rsidRPr="00944A9E">
              <w:rPr>
                <w:b/>
              </w:rPr>
              <w:t>Název studijního předmětu</w:t>
            </w:r>
          </w:p>
        </w:tc>
        <w:tc>
          <w:tcPr>
            <w:tcW w:w="6733" w:type="dxa"/>
            <w:gridSpan w:val="7"/>
            <w:tcBorders>
              <w:top w:val="double" w:sz="4" w:space="0" w:color="auto"/>
            </w:tcBorders>
          </w:tcPr>
          <w:p w:rsidR="00547693" w:rsidRPr="00944A9E" w:rsidRDefault="00547693" w:rsidP="00E7344C">
            <w:pPr>
              <w:jc w:val="both"/>
            </w:pPr>
            <w:r w:rsidRPr="00944A9E">
              <w:t>Sociální psychologie</w:t>
            </w:r>
          </w:p>
        </w:tc>
      </w:tr>
      <w:tr w:rsidR="00547693" w:rsidRPr="00944A9E" w:rsidTr="00E7344C">
        <w:trPr>
          <w:jc w:val="center"/>
        </w:trPr>
        <w:tc>
          <w:tcPr>
            <w:tcW w:w="3474" w:type="dxa"/>
            <w:shd w:val="clear" w:color="auto" w:fill="F7CAAC"/>
          </w:tcPr>
          <w:p w:rsidR="00547693" w:rsidRPr="00944A9E" w:rsidRDefault="00547693" w:rsidP="00E7344C">
            <w:pPr>
              <w:jc w:val="both"/>
              <w:rPr>
                <w:b/>
              </w:rPr>
            </w:pPr>
            <w:r w:rsidRPr="00944A9E">
              <w:rPr>
                <w:b/>
              </w:rPr>
              <w:t>Typ předmětu</w:t>
            </w:r>
          </w:p>
        </w:tc>
        <w:tc>
          <w:tcPr>
            <w:tcW w:w="3411" w:type="dxa"/>
            <w:gridSpan w:val="4"/>
          </w:tcPr>
          <w:p w:rsidR="00547693" w:rsidRPr="00944A9E" w:rsidRDefault="00003E70" w:rsidP="00E7344C">
            <w:pPr>
              <w:jc w:val="both"/>
            </w:pPr>
            <w:r w:rsidRPr="00944A9E">
              <w:t>povinný, ZT</w:t>
            </w:r>
          </w:p>
        </w:tc>
        <w:tc>
          <w:tcPr>
            <w:tcW w:w="2694" w:type="dxa"/>
            <w:gridSpan w:val="2"/>
            <w:shd w:val="clear" w:color="auto" w:fill="F7CAAC"/>
          </w:tcPr>
          <w:p w:rsidR="00547693" w:rsidRPr="00944A9E" w:rsidRDefault="00547693" w:rsidP="00E7344C">
            <w:pPr>
              <w:jc w:val="both"/>
            </w:pPr>
            <w:r w:rsidRPr="00944A9E">
              <w:rPr>
                <w:b/>
              </w:rPr>
              <w:t>doporučený ročník / semestr</w:t>
            </w:r>
          </w:p>
        </w:tc>
        <w:tc>
          <w:tcPr>
            <w:tcW w:w="628" w:type="dxa"/>
          </w:tcPr>
          <w:p w:rsidR="00547693" w:rsidRPr="00944A9E" w:rsidRDefault="00547693" w:rsidP="00E7344C">
            <w:pPr>
              <w:jc w:val="both"/>
            </w:pPr>
            <w:r w:rsidRPr="00944A9E">
              <w:t>2/LS</w:t>
            </w:r>
          </w:p>
        </w:tc>
      </w:tr>
      <w:tr w:rsidR="00547693" w:rsidRPr="00944A9E" w:rsidTr="00E7344C">
        <w:trPr>
          <w:jc w:val="center"/>
        </w:trPr>
        <w:tc>
          <w:tcPr>
            <w:tcW w:w="3474" w:type="dxa"/>
            <w:shd w:val="clear" w:color="auto" w:fill="F7CAAC"/>
          </w:tcPr>
          <w:p w:rsidR="00547693" w:rsidRPr="00944A9E" w:rsidRDefault="00547693" w:rsidP="00E7344C">
            <w:pPr>
              <w:jc w:val="both"/>
              <w:rPr>
                <w:b/>
              </w:rPr>
            </w:pPr>
            <w:r w:rsidRPr="00944A9E">
              <w:rPr>
                <w:b/>
              </w:rPr>
              <w:t>Rozsah studijního předmětu</w:t>
            </w:r>
          </w:p>
        </w:tc>
        <w:tc>
          <w:tcPr>
            <w:tcW w:w="2196" w:type="dxa"/>
            <w:gridSpan w:val="2"/>
          </w:tcPr>
          <w:p w:rsidR="00547693" w:rsidRPr="00944A9E" w:rsidRDefault="00547693" w:rsidP="00E7344C">
            <w:pPr>
              <w:jc w:val="both"/>
            </w:pPr>
            <w:r w:rsidRPr="00944A9E">
              <w:t>28p+14s</w:t>
            </w:r>
          </w:p>
        </w:tc>
        <w:tc>
          <w:tcPr>
            <w:tcW w:w="709" w:type="dxa"/>
            <w:shd w:val="clear" w:color="auto" w:fill="F7CAAC"/>
          </w:tcPr>
          <w:p w:rsidR="00547693" w:rsidRPr="00944A9E" w:rsidRDefault="00547693" w:rsidP="00E7344C">
            <w:pPr>
              <w:jc w:val="both"/>
              <w:rPr>
                <w:b/>
              </w:rPr>
            </w:pPr>
            <w:r w:rsidRPr="00944A9E">
              <w:rPr>
                <w:b/>
              </w:rPr>
              <w:t xml:space="preserve">hod. </w:t>
            </w:r>
          </w:p>
        </w:tc>
        <w:tc>
          <w:tcPr>
            <w:tcW w:w="506" w:type="dxa"/>
          </w:tcPr>
          <w:p w:rsidR="00547693" w:rsidRPr="00944A9E" w:rsidRDefault="00547693" w:rsidP="00E7344C">
            <w:pPr>
              <w:jc w:val="both"/>
            </w:pPr>
            <w:r w:rsidRPr="00944A9E">
              <w:t>42</w:t>
            </w:r>
          </w:p>
        </w:tc>
        <w:tc>
          <w:tcPr>
            <w:tcW w:w="2155" w:type="dxa"/>
            <w:shd w:val="clear" w:color="auto" w:fill="F7CAAC"/>
          </w:tcPr>
          <w:p w:rsidR="00547693" w:rsidRPr="00944A9E" w:rsidRDefault="00547693" w:rsidP="00E7344C">
            <w:pPr>
              <w:jc w:val="both"/>
              <w:rPr>
                <w:b/>
              </w:rPr>
            </w:pPr>
            <w:r w:rsidRPr="00944A9E">
              <w:rPr>
                <w:b/>
              </w:rPr>
              <w:t>kreditů</w:t>
            </w:r>
          </w:p>
        </w:tc>
        <w:tc>
          <w:tcPr>
            <w:tcW w:w="1167" w:type="dxa"/>
            <w:gridSpan w:val="2"/>
          </w:tcPr>
          <w:p w:rsidR="00547693" w:rsidRPr="00944A9E" w:rsidRDefault="00547693" w:rsidP="00E7344C">
            <w:pPr>
              <w:jc w:val="both"/>
            </w:pPr>
            <w:r w:rsidRPr="00944A9E">
              <w:t>4</w:t>
            </w:r>
          </w:p>
        </w:tc>
      </w:tr>
      <w:tr w:rsidR="00547693" w:rsidRPr="00944A9E" w:rsidTr="00E7344C">
        <w:trPr>
          <w:jc w:val="center"/>
        </w:trPr>
        <w:tc>
          <w:tcPr>
            <w:tcW w:w="3474" w:type="dxa"/>
            <w:shd w:val="clear" w:color="auto" w:fill="F7CAAC"/>
          </w:tcPr>
          <w:p w:rsidR="00547693" w:rsidRPr="00944A9E" w:rsidRDefault="00547693" w:rsidP="00E7344C">
            <w:pPr>
              <w:jc w:val="both"/>
              <w:rPr>
                <w:b/>
              </w:rPr>
            </w:pPr>
            <w:r w:rsidRPr="00944A9E">
              <w:rPr>
                <w:b/>
              </w:rPr>
              <w:t>Prerekvizity, korekvizity, ekvivalence</w:t>
            </w:r>
          </w:p>
        </w:tc>
        <w:tc>
          <w:tcPr>
            <w:tcW w:w="6733" w:type="dxa"/>
            <w:gridSpan w:val="7"/>
          </w:tcPr>
          <w:p w:rsidR="00547693" w:rsidRPr="00944A9E" w:rsidRDefault="00547693" w:rsidP="00E7344C">
            <w:pPr>
              <w:jc w:val="both"/>
            </w:pPr>
          </w:p>
        </w:tc>
      </w:tr>
      <w:tr w:rsidR="00547693" w:rsidRPr="00944A9E" w:rsidTr="00E7344C">
        <w:trPr>
          <w:jc w:val="center"/>
        </w:trPr>
        <w:tc>
          <w:tcPr>
            <w:tcW w:w="3474" w:type="dxa"/>
            <w:shd w:val="clear" w:color="auto" w:fill="F7CAAC"/>
          </w:tcPr>
          <w:p w:rsidR="00547693" w:rsidRPr="00944A9E" w:rsidRDefault="00547693" w:rsidP="00E7344C">
            <w:pPr>
              <w:jc w:val="both"/>
              <w:rPr>
                <w:b/>
              </w:rPr>
            </w:pPr>
            <w:r w:rsidRPr="00944A9E">
              <w:rPr>
                <w:b/>
              </w:rPr>
              <w:t>Způsob ověření studijních výsledků</w:t>
            </w:r>
          </w:p>
        </w:tc>
        <w:tc>
          <w:tcPr>
            <w:tcW w:w="3411" w:type="dxa"/>
            <w:gridSpan w:val="4"/>
          </w:tcPr>
          <w:p w:rsidR="00547693" w:rsidRPr="00944A9E" w:rsidRDefault="00547693" w:rsidP="00E7344C">
            <w:pPr>
              <w:jc w:val="both"/>
            </w:pPr>
            <w:r w:rsidRPr="00944A9E">
              <w:t>zápočet, zkouška</w:t>
            </w:r>
          </w:p>
        </w:tc>
        <w:tc>
          <w:tcPr>
            <w:tcW w:w="2155" w:type="dxa"/>
            <w:shd w:val="clear" w:color="auto" w:fill="F7CAAC"/>
          </w:tcPr>
          <w:p w:rsidR="00547693" w:rsidRPr="00944A9E" w:rsidRDefault="00547693" w:rsidP="00E7344C">
            <w:pPr>
              <w:jc w:val="both"/>
              <w:rPr>
                <w:b/>
              </w:rPr>
            </w:pPr>
            <w:r w:rsidRPr="00944A9E">
              <w:rPr>
                <w:b/>
              </w:rPr>
              <w:t>Forma výuky</w:t>
            </w:r>
          </w:p>
        </w:tc>
        <w:tc>
          <w:tcPr>
            <w:tcW w:w="1167" w:type="dxa"/>
            <w:gridSpan w:val="2"/>
          </w:tcPr>
          <w:p w:rsidR="00547693" w:rsidRPr="00944A9E" w:rsidRDefault="00547693" w:rsidP="00E7344C">
            <w:pPr>
              <w:jc w:val="both"/>
            </w:pPr>
            <w:r w:rsidRPr="00944A9E">
              <w:t>cvičení</w:t>
            </w:r>
          </w:p>
        </w:tc>
      </w:tr>
      <w:tr w:rsidR="00547693" w:rsidRPr="00944A9E" w:rsidTr="00E7344C">
        <w:trPr>
          <w:jc w:val="center"/>
        </w:trPr>
        <w:tc>
          <w:tcPr>
            <w:tcW w:w="3474" w:type="dxa"/>
            <w:shd w:val="clear" w:color="auto" w:fill="F7CAAC"/>
          </w:tcPr>
          <w:p w:rsidR="00547693" w:rsidRPr="00944A9E" w:rsidRDefault="00547693"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547693" w:rsidRPr="00944A9E" w:rsidRDefault="00547693" w:rsidP="00E7344C">
            <w:pPr>
              <w:jc w:val="both"/>
            </w:pPr>
            <w:r w:rsidRPr="00944A9E">
              <w:t>Aktivní účast na seminářích předmětu (min. 80 %), zpracování seminární práce zaměřená na aplikaci poznatků sociální psychologie do praxe učitele 1. stupně ZŠ</w:t>
            </w:r>
            <w:r w:rsidR="00FC42D2" w:rsidRPr="00944A9E">
              <w:t>a její prezentace ve výuce; ústní zkouška</w:t>
            </w:r>
            <w:r w:rsidRPr="00944A9E">
              <w:t xml:space="preserve">. </w:t>
            </w:r>
          </w:p>
        </w:tc>
      </w:tr>
      <w:tr w:rsidR="00547693" w:rsidRPr="00944A9E" w:rsidTr="00716684">
        <w:trPr>
          <w:trHeight w:val="241"/>
          <w:jc w:val="center"/>
        </w:trPr>
        <w:tc>
          <w:tcPr>
            <w:tcW w:w="10207" w:type="dxa"/>
            <w:gridSpan w:val="8"/>
            <w:tcBorders>
              <w:top w:val="nil"/>
            </w:tcBorders>
          </w:tcPr>
          <w:p w:rsidR="00547693" w:rsidRPr="00944A9E" w:rsidRDefault="00547693" w:rsidP="00E7344C">
            <w:pPr>
              <w:jc w:val="both"/>
            </w:pPr>
          </w:p>
        </w:tc>
      </w:tr>
      <w:tr w:rsidR="00547693" w:rsidRPr="00944A9E" w:rsidTr="00E7344C">
        <w:trPr>
          <w:trHeight w:val="197"/>
          <w:jc w:val="center"/>
        </w:trPr>
        <w:tc>
          <w:tcPr>
            <w:tcW w:w="3474" w:type="dxa"/>
            <w:tcBorders>
              <w:top w:val="nil"/>
            </w:tcBorders>
            <w:shd w:val="clear" w:color="auto" w:fill="F7CAAC"/>
          </w:tcPr>
          <w:p w:rsidR="00547693" w:rsidRPr="00944A9E" w:rsidRDefault="00547693" w:rsidP="00E7344C">
            <w:pPr>
              <w:jc w:val="both"/>
              <w:rPr>
                <w:b/>
              </w:rPr>
            </w:pPr>
            <w:r w:rsidRPr="00944A9E">
              <w:rPr>
                <w:b/>
              </w:rPr>
              <w:t>Garant předmětu</w:t>
            </w:r>
          </w:p>
        </w:tc>
        <w:tc>
          <w:tcPr>
            <w:tcW w:w="6733" w:type="dxa"/>
            <w:gridSpan w:val="7"/>
            <w:tcBorders>
              <w:top w:val="nil"/>
            </w:tcBorders>
          </w:tcPr>
          <w:p w:rsidR="00547693" w:rsidRPr="00944A9E" w:rsidRDefault="00547693" w:rsidP="00E7344C">
            <w:del w:id="1113" w:author="Hana Navrátilová" w:date="2019-09-24T11:10:00Z">
              <w:r w:rsidRPr="00944A9E">
                <w:delText xml:space="preserve">Mgr. </w:delText>
              </w:r>
            </w:del>
            <w:ins w:id="1114" w:author="Hana Navrátilová" w:date="2019-09-24T11:10:00Z">
              <w:r w:rsidR="009F6BB2">
                <w:t>prof. PhDr. Iva Lukšík, CSc.</w:t>
              </w:r>
              <w:r w:rsidRPr="00944A9E">
                <w:t xml:space="preserve"> </w:t>
              </w:r>
            </w:ins>
            <w:moveFromRangeStart w:id="1115" w:author="Hana Navrátilová" w:date="2019-09-24T11:10:00Z" w:name="move20215913"/>
            <w:moveFrom w:id="1116" w:author="Hana Navrátilová" w:date="2019-09-24T11:10:00Z">
              <w:r w:rsidR="00895F23">
                <w:t xml:space="preserve">et Mgr. </w:t>
              </w:r>
            </w:moveFrom>
            <w:moveFromRangeEnd w:id="1115"/>
            <w:del w:id="1117" w:author="Hana Navrátilová" w:date="2019-09-24T11:10:00Z">
              <w:r w:rsidRPr="00944A9E">
                <w:delText>Viktor Pacholík, Ph</w:delText>
              </w:r>
              <w:r w:rsidR="00C63C70">
                <w:delText>.</w:delText>
              </w:r>
              <w:r w:rsidRPr="00944A9E">
                <w:delText xml:space="preserve">D. </w:delText>
              </w:r>
            </w:del>
          </w:p>
        </w:tc>
      </w:tr>
      <w:tr w:rsidR="00547693" w:rsidRPr="00944A9E" w:rsidTr="00E7344C">
        <w:trPr>
          <w:trHeight w:val="364"/>
          <w:jc w:val="center"/>
        </w:trPr>
        <w:tc>
          <w:tcPr>
            <w:tcW w:w="3474" w:type="dxa"/>
            <w:tcBorders>
              <w:top w:val="nil"/>
            </w:tcBorders>
            <w:shd w:val="clear" w:color="auto" w:fill="F7CAAC"/>
          </w:tcPr>
          <w:p w:rsidR="00547693" w:rsidRPr="00944A9E" w:rsidRDefault="00547693" w:rsidP="00E7344C">
            <w:pPr>
              <w:jc w:val="both"/>
              <w:rPr>
                <w:b/>
              </w:rPr>
            </w:pPr>
            <w:r w:rsidRPr="00944A9E">
              <w:rPr>
                <w:b/>
              </w:rPr>
              <w:t>Zapojení garanta do výuky předmětu</w:t>
            </w:r>
          </w:p>
        </w:tc>
        <w:tc>
          <w:tcPr>
            <w:tcW w:w="6733" w:type="dxa"/>
            <w:gridSpan w:val="7"/>
            <w:tcBorders>
              <w:top w:val="nil"/>
            </w:tcBorders>
          </w:tcPr>
          <w:p w:rsidR="00547693" w:rsidRPr="00944A9E" w:rsidRDefault="00547693" w:rsidP="00E7344C">
            <w:pPr>
              <w:jc w:val="both"/>
            </w:pPr>
            <w:r w:rsidRPr="00944A9E">
              <w:t>přednášející</w:t>
            </w:r>
          </w:p>
        </w:tc>
      </w:tr>
      <w:tr w:rsidR="00547693" w:rsidRPr="00944A9E" w:rsidTr="00E7344C">
        <w:trPr>
          <w:trHeight w:val="172"/>
          <w:jc w:val="center"/>
        </w:trPr>
        <w:tc>
          <w:tcPr>
            <w:tcW w:w="3474" w:type="dxa"/>
            <w:shd w:val="clear" w:color="auto" w:fill="F7CAAC"/>
          </w:tcPr>
          <w:p w:rsidR="00547693" w:rsidRPr="00944A9E" w:rsidRDefault="00547693" w:rsidP="00E7344C">
            <w:pPr>
              <w:jc w:val="both"/>
              <w:rPr>
                <w:b/>
              </w:rPr>
            </w:pPr>
            <w:r w:rsidRPr="00944A9E">
              <w:rPr>
                <w:b/>
              </w:rPr>
              <w:t>Vyučující</w:t>
            </w:r>
          </w:p>
        </w:tc>
        <w:tc>
          <w:tcPr>
            <w:tcW w:w="6733" w:type="dxa"/>
            <w:gridSpan w:val="7"/>
            <w:tcBorders>
              <w:bottom w:val="nil"/>
            </w:tcBorders>
            <w:shd w:val="clear" w:color="auto" w:fill="auto"/>
          </w:tcPr>
          <w:p w:rsidR="00547693" w:rsidRPr="00944A9E" w:rsidRDefault="009F6BB2" w:rsidP="009F6BB2">
            <w:ins w:id="1118" w:author="Hana Navrátilová" w:date="2019-09-24T11:10:00Z">
              <w:r>
                <w:t>prof. PhDr. Iva Lukšík, CSc.</w:t>
              </w:r>
              <w:r w:rsidRPr="00944A9E">
                <w:t xml:space="preserve"> </w:t>
              </w:r>
              <w:r>
                <w:t xml:space="preserve">(50%) </w:t>
              </w:r>
            </w:ins>
            <w:r w:rsidR="00547693" w:rsidRPr="00944A9E">
              <w:t>Mgr. et Mgr. Viktor Pacholík, Ph</w:t>
            </w:r>
            <w:r w:rsidR="00C63C70">
              <w:t>.</w:t>
            </w:r>
            <w:r w:rsidR="00547693" w:rsidRPr="00944A9E">
              <w:t>D.(</w:t>
            </w:r>
            <w:del w:id="1119" w:author="Hana Navrátilová" w:date="2019-09-24T11:10:00Z">
              <w:r w:rsidR="00547693" w:rsidRPr="00944A9E">
                <w:delText xml:space="preserve">75%), Mgr. Pavla </w:delText>
              </w:r>
              <w:r w:rsidR="007A48F4">
                <w:delText>Tomancová</w:delText>
              </w:r>
              <w:r w:rsidR="00547693" w:rsidRPr="00944A9E">
                <w:delText xml:space="preserve"> (25</w:delText>
              </w:r>
            </w:del>
            <w:ins w:id="1120" w:author="Hana Navrátilová" w:date="2019-09-24T11:10:00Z">
              <w:r>
                <w:t>50</w:t>
              </w:r>
            </w:ins>
            <w:r w:rsidR="00547693" w:rsidRPr="00944A9E">
              <w:t>%)</w:t>
            </w:r>
          </w:p>
        </w:tc>
      </w:tr>
      <w:tr w:rsidR="00547693" w:rsidRPr="00944A9E" w:rsidTr="00716684">
        <w:trPr>
          <w:trHeight w:val="195"/>
          <w:jc w:val="center"/>
        </w:trPr>
        <w:tc>
          <w:tcPr>
            <w:tcW w:w="10207" w:type="dxa"/>
            <w:gridSpan w:val="8"/>
            <w:tcBorders>
              <w:top w:val="nil"/>
            </w:tcBorders>
          </w:tcPr>
          <w:p w:rsidR="00547693" w:rsidRPr="00944A9E" w:rsidRDefault="00547693" w:rsidP="00E7344C">
            <w:pPr>
              <w:jc w:val="both"/>
            </w:pPr>
          </w:p>
        </w:tc>
      </w:tr>
      <w:tr w:rsidR="00547693" w:rsidRPr="00944A9E" w:rsidTr="00E7344C">
        <w:trPr>
          <w:jc w:val="center"/>
        </w:trPr>
        <w:tc>
          <w:tcPr>
            <w:tcW w:w="3474" w:type="dxa"/>
            <w:shd w:val="clear" w:color="auto" w:fill="F7CAAC"/>
          </w:tcPr>
          <w:p w:rsidR="00547693" w:rsidRPr="00944A9E" w:rsidRDefault="00547693" w:rsidP="00E7344C">
            <w:pPr>
              <w:jc w:val="both"/>
              <w:rPr>
                <w:b/>
              </w:rPr>
            </w:pPr>
            <w:r w:rsidRPr="00944A9E">
              <w:rPr>
                <w:b/>
              </w:rPr>
              <w:t>Stručná anotace předmětu</w:t>
            </w:r>
          </w:p>
        </w:tc>
        <w:tc>
          <w:tcPr>
            <w:tcW w:w="6733" w:type="dxa"/>
            <w:gridSpan w:val="7"/>
            <w:tcBorders>
              <w:bottom w:val="nil"/>
            </w:tcBorders>
          </w:tcPr>
          <w:p w:rsidR="00547693" w:rsidRPr="00944A9E" w:rsidRDefault="00547693" w:rsidP="00E7344C">
            <w:pPr>
              <w:jc w:val="both"/>
            </w:pPr>
          </w:p>
        </w:tc>
      </w:tr>
      <w:tr w:rsidR="00547693" w:rsidRPr="00944A9E" w:rsidTr="002C304D">
        <w:trPr>
          <w:trHeight w:val="3777"/>
          <w:jc w:val="center"/>
        </w:trPr>
        <w:tc>
          <w:tcPr>
            <w:tcW w:w="10207" w:type="dxa"/>
            <w:gridSpan w:val="8"/>
            <w:tcBorders>
              <w:top w:val="nil"/>
              <w:bottom w:val="single" w:sz="12" w:space="0" w:color="auto"/>
            </w:tcBorders>
          </w:tcPr>
          <w:p w:rsidR="00547693" w:rsidRPr="00944A9E" w:rsidRDefault="00547693" w:rsidP="00E7344C">
            <w:pPr>
              <w:jc w:val="both"/>
            </w:pPr>
          </w:p>
          <w:p w:rsidR="00547693" w:rsidRPr="00944A9E" w:rsidRDefault="00547693" w:rsidP="00E7344C">
            <w:pPr>
              <w:jc w:val="both"/>
            </w:pPr>
            <w:r w:rsidRPr="00944A9E">
              <w:t xml:space="preserve">Rozbor studentských prekonceptů ve vztahu k problematikám předmětu. </w:t>
            </w:r>
          </w:p>
          <w:p w:rsidR="00547693" w:rsidRPr="00944A9E" w:rsidRDefault="00547693" w:rsidP="00E7344C">
            <w:pPr>
              <w:jc w:val="both"/>
            </w:pPr>
            <w:r w:rsidRPr="00944A9E">
              <w:t xml:space="preserve">Charakteristika oboru a předmět sociální psychologie. </w:t>
            </w:r>
          </w:p>
          <w:p w:rsidR="00547693" w:rsidRPr="00944A9E" w:rsidRDefault="00547693" w:rsidP="00E7344C">
            <w:pPr>
              <w:jc w:val="both"/>
            </w:pPr>
            <w:r w:rsidRPr="00944A9E">
              <w:t xml:space="preserve">Metody sociální psychologie. </w:t>
            </w:r>
          </w:p>
          <w:p w:rsidR="00547693" w:rsidRPr="00944A9E" w:rsidRDefault="00547693" w:rsidP="00E7344C">
            <w:pPr>
              <w:jc w:val="both"/>
            </w:pPr>
            <w:r w:rsidRPr="00944A9E">
              <w:t xml:space="preserve">Osobnost z pohledu sociální psychologie. </w:t>
            </w:r>
          </w:p>
          <w:p w:rsidR="00547693" w:rsidRPr="00944A9E" w:rsidRDefault="00547693" w:rsidP="00E7344C">
            <w:pPr>
              <w:jc w:val="both"/>
            </w:pPr>
            <w:r w:rsidRPr="00944A9E">
              <w:t xml:space="preserve">Já v kontextu sociální situace. </w:t>
            </w:r>
          </w:p>
          <w:p w:rsidR="00547693" w:rsidRPr="00944A9E" w:rsidRDefault="00547693" w:rsidP="00E7344C">
            <w:pPr>
              <w:jc w:val="both"/>
            </w:pPr>
            <w:r w:rsidRPr="00944A9E">
              <w:t xml:space="preserve">Socializace a humanizace člověka. </w:t>
            </w:r>
          </w:p>
          <w:p w:rsidR="00547693" w:rsidRPr="00944A9E" w:rsidRDefault="00547693" w:rsidP="00E7344C">
            <w:pPr>
              <w:jc w:val="both"/>
            </w:pPr>
            <w:r w:rsidRPr="00944A9E">
              <w:t xml:space="preserve">Sociální učení. </w:t>
            </w:r>
          </w:p>
          <w:p w:rsidR="00547693" w:rsidRPr="00944A9E" w:rsidRDefault="00547693" w:rsidP="00E7344C">
            <w:pPr>
              <w:jc w:val="both"/>
            </w:pPr>
            <w:r w:rsidRPr="00944A9E">
              <w:t>Sociální kognice; atribuce, atribuční procesy.</w:t>
            </w:r>
          </w:p>
          <w:p w:rsidR="00547693" w:rsidRPr="00944A9E" w:rsidRDefault="00547693" w:rsidP="00E7344C">
            <w:pPr>
              <w:jc w:val="both"/>
            </w:pPr>
            <w:r w:rsidRPr="00944A9E">
              <w:t xml:space="preserve">Sociální skupina, rodina a školní třída jako sociální skupina. </w:t>
            </w:r>
          </w:p>
          <w:p w:rsidR="00547693" w:rsidRPr="00944A9E" w:rsidRDefault="00547693" w:rsidP="00E7344C">
            <w:pPr>
              <w:jc w:val="both"/>
            </w:pPr>
            <w:r w:rsidRPr="00944A9E">
              <w:t xml:space="preserve">Postoje a jejich utváření. </w:t>
            </w:r>
          </w:p>
          <w:p w:rsidR="00547693" w:rsidRPr="00944A9E" w:rsidRDefault="00547693" w:rsidP="00E7344C">
            <w:pPr>
              <w:jc w:val="both"/>
            </w:pPr>
            <w:r w:rsidRPr="00944A9E">
              <w:t xml:space="preserve">Formy mezilidské interakce, agrese. </w:t>
            </w:r>
          </w:p>
          <w:p w:rsidR="00547693" w:rsidRPr="00944A9E" w:rsidRDefault="00547693" w:rsidP="00E7344C">
            <w:pPr>
              <w:jc w:val="both"/>
            </w:pPr>
            <w:r w:rsidRPr="00944A9E">
              <w:t xml:space="preserve">Zátěžové situace. </w:t>
            </w:r>
          </w:p>
          <w:p w:rsidR="00547693" w:rsidRPr="00944A9E" w:rsidRDefault="00547693" w:rsidP="00E7344C">
            <w:pPr>
              <w:jc w:val="both"/>
            </w:pPr>
            <w:r w:rsidRPr="00944A9E">
              <w:t xml:space="preserve">Sociální komunikace. </w:t>
            </w:r>
          </w:p>
          <w:p w:rsidR="00547693" w:rsidRPr="00944A9E" w:rsidRDefault="00547693" w:rsidP="00E7344C">
            <w:pPr>
              <w:jc w:val="both"/>
            </w:pPr>
            <w:r w:rsidRPr="00944A9E">
              <w:t>Možnosti zjišťování vztahů ve třídě.</w:t>
            </w:r>
          </w:p>
        </w:tc>
      </w:tr>
      <w:tr w:rsidR="00547693" w:rsidRPr="00944A9E" w:rsidTr="00DC193A">
        <w:trPr>
          <w:trHeight w:val="265"/>
          <w:jc w:val="center"/>
        </w:trPr>
        <w:tc>
          <w:tcPr>
            <w:tcW w:w="4041" w:type="dxa"/>
            <w:gridSpan w:val="2"/>
            <w:tcBorders>
              <w:top w:val="nil"/>
            </w:tcBorders>
            <w:shd w:val="clear" w:color="auto" w:fill="F7CAAC"/>
          </w:tcPr>
          <w:p w:rsidR="00547693" w:rsidRPr="00944A9E" w:rsidRDefault="00547693" w:rsidP="00E7344C">
            <w:pPr>
              <w:jc w:val="both"/>
            </w:pPr>
            <w:r w:rsidRPr="00944A9E">
              <w:rPr>
                <w:b/>
              </w:rPr>
              <w:t>Studijní literatura a studijní pomůcky</w:t>
            </w:r>
          </w:p>
        </w:tc>
        <w:tc>
          <w:tcPr>
            <w:tcW w:w="6166" w:type="dxa"/>
            <w:gridSpan w:val="6"/>
            <w:tcBorders>
              <w:top w:val="nil"/>
              <w:bottom w:val="nil"/>
            </w:tcBorders>
          </w:tcPr>
          <w:p w:rsidR="00547693" w:rsidRPr="00944A9E" w:rsidRDefault="00547693" w:rsidP="00E7344C">
            <w:pPr>
              <w:jc w:val="both"/>
            </w:pPr>
          </w:p>
        </w:tc>
      </w:tr>
      <w:tr w:rsidR="00547693" w:rsidRPr="00944A9E" w:rsidTr="00716684">
        <w:trPr>
          <w:trHeight w:val="1497"/>
          <w:jc w:val="center"/>
        </w:trPr>
        <w:tc>
          <w:tcPr>
            <w:tcW w:w="10207" w:type="dxa"/>
            <w:gridSpan w:val="8"/>
            <w:tcBorders>
              <w:top w:val="nil"/>
            </w:tcBorders>
          </w:tcPr>
          <w:p w:rsidR="00547693" w:rsidRPr="00944A9E" w:rsidRDefault="00547693" w:rsidP="00E7344C">
            <w:pPr>
              <w:jc w:val="both"/>
            </w:pPr>
          </w:p>
          <w:p w:rsidR="00547693" w:rsidRPr="00944A9E" w:rsidRDefault="00547693" w:rsidP="00E7344C">
            <w:pPr>
              <w:jc w:val="both"/>
              <w:rPr>
                <w:b/>
              </w:rPr>
            </w:pPr>
            <w:r w:rsidRPr="00944A9E">
              <w:rPr>
                <w:b/>
              </w:rPr>
              <w:t xml:space="preserve">Povinná literatura: </w:t>
            </w:r>
          </w:p>
          <w:p w:rsidR="00547693" w:rsidRPr="005209F5" w:rsidRDefault="00547693" w:rsidP="00E7344C">
            <w:pPr>
              <w:jc w:val="both"/>
            </w:pPr>
            <w:r w:rsidRPr="005209F5">
              <w:t xml:space="preserve">Helus, Z. (2015). </w:t>
            </w:r>
            <w:r w:rsidRPr="005209F5">
              <w:rPr>
                <w:i/>
              </w:rPr>
              <w:t>Sociální psychologie pro pedagogy</w:t>
            </w:r>
            <w:r w:rsidRPr="005209F5">
              <w:t xml:space="preserve"> (2., přepracované a doplněné vydání). Praha: Grada.</w:t>
            </w:r>
          </w:p>
          <w:p w:rsidR="00547693" w:rsidRPr="005209F5" w:rsidRDefault="00547693" w:rsidP="00E7344C">
            <w:pPr>
              <w:jc w:val="both"/>
            </w:pPr>
            <w:r w:rsidRPr="005209F5">
              <w:t>Hrabal, V. (2003</w:t>
            </w:r>
            <w:r w:rsidRPr="005209F5">
              <w:rPr>
                <w:i/>
              </w:rPr>
              <w:t>). Sociální psychologie pro učitele</w:t>
            </w:r>
            <w:r w:rsidRPr="005209F5">
              <w:t>: vybraná témata (2. přeprac. vyd.). Praha: Karolinum.</w:t>
            </w:r>
          </w:p>
          <w:p w:rsidR="00474D12" w:rsidRPr="005209F5" w:rsidRDefault="00474D12" w:rsidP="00E7344C">
            <w:pPr>
              <w:jc w:val="both"/>
              <w:rPr>
                <w:ins w:id="1121" w:author="Hana Navrátilová" w:date="2019-09-24T11:10:00Z"/>
              </w:rPr>
            </w:pPr>
            <w:ins w:id="1122" w:author="Hana Navrátilová" w:date="2019-09-24T11:10:00Z">
              <w:r w:rsidRPr="005209F5">
                <w:t xml:space="preserve">Marková, D., &amp; Lukšík, I. (2010) Sociálne mikrodiskurzy o výchove. </w:t>
              </w:r>
              <w:r w:rsidRPr="005209F5">
                <w:rPr>
                  <w:i/>
                  <w:iCs/>
                  <w:lang w:val="sk-SK"/>
                </w:rPr>
                <w:t xml:space="preserve">Humanum: Międzynarodowe Studia Społeczno-Humanistyczne. </w:t>
              </w:r>
              <w:r w:rsidRPr="005209F5">
                <w:rPr>
                  <w:lang w:val="sk-SK"/>
                </w:rPr>
                <w:t>2, 295-323.</w:t>
              </w:r>
            </w:ins>
          </w:p>
          <w:p w:rsidR="00547693" w:rsidRPr="005209F5" w:rsidRDefault="00547693" w:rsidP="00E7344C">
            <w:pPr>
              <w:jc w:val="both"/>
            </w:pPr>
            <w:r w:rsidRPr="005209F5">
              <w:t xml:space="preserve">Řezáč, J. (1998). </w:t>
            </w:r>
            <w:r w:rsidRPr="005209F5">
              <w:rPr>
                <w:i/>
              </w:rPr>
              <w:t>Sociální psychologie</w:t>
            </w:r>
            <w:r w:rsidRPr="005209F5">
              <w:t>. Brno: Paido.</w:t>
            </w:r>
          </w:p>
          <w:p w:rsidR="00547693" w:rsidRPr="00944A9E" w:rsidRDefault="00547693" w:rsidP="00E7344C">
            <w:pPr>
              <w:jc w:val="both"/>
            </w:pPr>
            <w:r w:rsidRPr="005209F5">
              <w:t xml:space="preserve">Výrost, J., &amp; Slaměník, I. (2008). </w:t>
            </w:r>
            <w:r w:rsidRPr="005209F5">
              <w:rPr>
                <w:i/>
              </w:rPr>
              <w:t>S</w:t>
            </w:r>
            <w:r w:rsidRPr="00944A9E">
              <w:rPr>
                <w:i/>
              </w:rPr>
              <w:t>ociální psychologie</w:t>
            </w:r>
            <w:r w:rsidRPr="00944A9E">
              <w:t xml:space="preserve"> (2., přeprac. a rozš. vyd.). Praha: Grada.</w:t>
            </w:r>
          </w:p>
          <w:p w:rsidR="00547693" w:rsidRPr="00944A9E" w:rsidRDefault="00547693" w:rsidP="00E7344C">
            <w:pPr>
              <w:jc w:val="both"/>
              <w:rPr>
                <w:i/>
              </w:rPr>
            </w:pPr>
          </w:p>
          <w:p w:rsidR="00547693" w:rsidRPr="00944A9E" w:rsidRDefault="00547693" w:rsidP="00E7344C">
            <w:pPr>
              <w:jc w:val="both"/>
              <w:rPr>
                <w:b/>
              </w:rPr>
            </w:pPr>
            <w:r w:rsidRPr="00944A9E">
              <w:rPr>
                <w:b/>
              </w:rPr>
              <w:t xml:space="preserve">Doporučená literatura: </w:t>
            </w:r>
          </w:p>
          <w:p w:rsidR="00547693" w:rsidRPr="00944A9E" w:rsidRDefault="00547693" w:rsidP="00E7344C">
            <w:pPr>
              <w:jc w:val="both"/>
            </w:pPr>
            <w:r w:rsidRPr="00944A9E">
              <w:t xml:space="preserve">Hogg, M. A., &amp; Vaughan, G. M. (2014). </w:t>
            </w:r>
            <w:r w:rsidRPr="00E6258B">
              <w:rPr>
                <w:i/>
              </w:rPr>
              <w:t>Social psychology</w:t>
            </w:r>
            <w:r w:rsidRPr="00E6258B">
              <w:t xml:space="preserve"> (Seventh edition).</w:t>
            </w:r>
            <w:r w:rsidRPr="00944A9E">
              <w:t xml:space="preserve"> Harlow: Pearson.</w:t>
            </w:r>
          </w:p>
          <w:p w:rsidR="00547693" w:rsidRDefault="00547693" w:rsidP="00E7344C">
            <w:pPr>
              <w:jc w:val="both"/>
            </w:pPr>
            <w:r w:rsidRPr="00944A9E">
              <w:t xml:space="preserve">Komárková, R., Slaměník, I., &amp; Výrost, J. (2001). </w:t>
            </w:r>
            <w:r w:rsidRPr="00DC2DBA">
              <w:rPr>
                <w:i/>
              </w:rPr>
              <w:t>Aplikovaná sociální psychologie III: sociálněpsychologický výcvik</w:t>
            </w:r>
            <w:r w:rsidRPr="00944A9E">
              <w:t>. Praha: Grada.</w:t>
            </w:r>
          </w:p>
          <w:p w:rsidR="00492A0F" w:rsidRPr="00944A9E" w:rsidRDefault="00492A0F" w:rsidP="00E7344C">
            <w:pPr>
              <w:jc w:val="both"/>
            </w:pPr>
            <w:r w:rsidRPr="00944A9E">
              <w:t xml:space="preserve">Pacholík, V., Nedělová, M., &amp; Šmatelková, N. (2016). </w:t>
            </w:r>
            <w:r w:rsidRPr="00944A9E">
              <w:rPr>
                <w:i/>
              </w:rPr>
              <w:t>Rozvíjení sociálních dovedností dětí prostřednictvím pohybových her.</w:t>
            </w:r>
            <w:r w:rsidRPr="00944A9E">
              <w:t xml:space="preserve"> Zlín: Univerzita Tomáše Bati ve Zlíně, Fakulta humanitních studií.</w:t>
            </w:r>
          </w:p>
          <w:p w:rsidR="00547693" w:rsidRPr="00944A9E" w:rsidRDefault="00547693" w:rsidP="00E7344C">
            <w:pPr>
              <w:jc w:val="both"/>
            </w:pPr>
            <w:r w:rsidRPr="00944A9E">
              <w:t xml:space="preserve">Slaměník, I., &amp; Výrost, J. (1998). </w:t>
            </w:r>
            <w:r w:rsidRPr="00944A9E">
              <w:rPr>
                <w:i/>
              </w:rPr>
              <w:t>Aplikovaná sociální psychologie I</w:t>
            </w:r>
            <w:r w:rsidRPr="00944A9E">
              <w:t>. Praha: Portál.</w:t>
            </w:r>
          </w:p>
          <w:p w:rsidR="00547693" w:rsidRPr="00944A9E" w:rsidRDefault="00547693" w:rsidP="00E7344C">
            <w:pPr>
              <w:jc w:val="both"/>
            </w:pPr>
          </w:p>
          <w:p w:rsidR="00547693" w:rsidRPr="00944A9E" w:rsidRDefault="00547693" w:rsidP="00E7344C">
            <w:pPr>
              <w:jc w:val="both"/>
            </w:pPr>
          </w:p>
        </w:tc>
      </w:tr>
      <w:tr w:rsidR="00547693" w:rsidRPr="00944A9E"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547693" w:rsidRPr="00944A9E" w:rsidRDefault="00547693" w:rsidP="00E7344C">
            <w:pPr>
              <w:jc w:val="center"/>
              <w:rPr>
                <w:b/>
              </w:rPr>
            </w:pPr>
            <w:r w:rsidRPr="00944A9E">
              <w:rPr>
                <w:b/>
              </w:rPr>
              <w:t>Informace ke kombinované nebo distanční formě</w:t>
            </w:r>
          </w:p>
        </w:tc>
      </w:tr>
      <w:tr w:rsidR="00547693" w:rsidRPr="00944A9E" w:rsidTr="00E7344C">
        <w:trPr>
          <w:jc w:val="center"/>
        </w:trPr>
        <w:tc>
          <w:tcPr>
            <w:tcW w:w="5670" w:type="dxa"/>
            <w:gridSpan w:val="3"/>
            <w:tcBorders>
              <w:top w:val="single" w:sz="2" w:space="0" w:color="auto"/>
            </w:tcBorders>
            <w:shd w:val="clear" w:color="auto" w:fill="F7CAAC"/>
          </w:tcPr>
          <w:p w:rsidR="00547693" w:rsidRPr="00944A9E" w:rsidRDefault="00547693" w:rsidP="00E7344C">
            <w:pPr>
              <w:jc w:val="both"/>
            </w:pPr>
            <w:r w:rsidRPr="00944A9E">
              <w:rPr>
                <w:b/>
              </w:rPr>
              <w:t>Rozsah konzultací (soustředění)</w:t>
            </w:r>
          </w:p>
        </w:tc>
        <w:tc>
          <w:tcPr>
            <w:tcW w:w="709" w:type="dxa"/>
            <w:tcBorders>
              <w:top w:val="single" w:sz="2" w:space="0" w:color="auto"/>
            </w:tcBorders>
          </w:tcPr>
          <w:p w:rsidR="00547693" w:rsidRPr="00944A9E" w:rsidRDefault="00547693" w:rsidP="00E7344C">
            <w:pPr>
              <w:jc w:val="both"/>
            </w:pPr>
          </w:p>
        </w:tc>
        <w:tc>
          <w:tcPr>
            <w:tcW w:w="3828" w:type="dxa"/>
            <w:gridSpan w:val="4"/>
            <w:tcBorders>
              <w:top w:val="single" w:sz="2" w:space="0" w:color="auto"/>
            </w:tcBorders>
            <w:shd w:val="clear" w:color="auto" w:fill="F7CAAC"/>
          </w:tcPr>
          <w:p w:rsidR="00547693" w:rsidRPr="00944A9E" w:rsidRDefault="00547693" w:rsidP="00E7344C">
            <w:pPr>
              <w:jc w:val="both"/>
              <w:rPr>
                <w:b/>
              </w:rPr>
            </w:pPr>
            <w:r w:rsidRPr="00944A9E">
              <w:rPr>
                <w:b/>
              </w:rPr>
              <w:t xml:space="preserve">hodin </w:t>
            </w:r>
          </w:p>
        </w:tc>
      </w:tr>
      <w:tr w:rsidR="00547693" w:rsidRPr="00944A9E" w:rsidTr="00716684">
        <w:trPr>
          <w:jc w:val="center"/>
        </w:trPr>
        <w:tc>
          <w:tcPr>
            <w:tcW w:w="10207" w:type="dxa"/>
            <w:gridSpan w:val="8"/>
            <w:shd w:val="clear" w:color="auto" w:fill="F7CAAC"/>
          </w:tcPr>
          <w:p w:rsidR="00547693" w:rsidRPr="00944A9E" w:rsidRDefault="00547693" w:rsidP="00E7344C">
            <w:pPr>
              <w:jc w:val="both"/>
              <w:rPr>
                <w:b/>
              </w:rPr>
            </w:pPr>
            <w:r w:rsidRPr="00944A9E">
              <w:rPr>
                <w:b/>
              </w:rPr>
              <w:t>Informace o způsobu kontaktu s</w:t>
            </w:r>
            <w:r w:rsidR="00D87164" w:rsidRPr="00944A9E">
              <w:rPr>
                <w:b/>
              </w:rPr>
              <w:t> </w:t>
            </w:r>
            <w:r w:rsidRPr="00944A9E">
              <w:rPr>
                <w:b/>
              </w:rPr>
              <w:t>vyučujícím</w:t>
            </w:r>
          </w:p>
        </w:tc>
      </w:tr>
      <w:tr w:rsidR="00547693" w:rsidRPr="00944A9E" w:rsidTr="002C304D">
        <w:trPr>
          <w:trHeight w:val="780"/>
          <w:jc w:val="center"/>
        </w:trPr>
        <w:tc>
          <w:tcPr>
            <w:tcW w:w="10207" w:type="dxa"/>
            <w:gridSpan w:val="8"/>
          </w:tcPr>
          <w:p w:rsidR="00547693" w:rsidRDefault="00547693" w:rsidP="00E7344C">
            <w:pPr>
              <w:jc w:val="both"/>
              <w:rPr>
                <w:del w:id="1123" w:author="Hana Navrátilová" w:date="2019-09-24T11:10:00Z"/>
              </w:rPr>
            </w:pPr>
          </w:p>
          <w:p w:rsidR="00774F02" w:rsidRDefault="00774F02" w:rsidP="00E7344C">
            <w:pPr>
              <w:jc w:val="both"/>
              <w:rPr>
                <w:del w:id="1124" w:author="Hana Navrátilová" w:date="2019-09-24T11:10:00Z"/>
              </w:rPr>
            </w:pPr>
          </w:p>
          <w:p w:rsidR="00774F02" w:rsidRDefault="00774F02" w:rsidP="00E7344C">
            <w:pPr>
              <w:jc w:val="both"/>
              <w:rPr>
                <w:del w:id="1125" w:author="Hana Navrátilová" w:date="2019-09-24T11:10:00Z"/>
              </w:rPr>
            </w:pPr>
          </w:p>
          <w:p w:rsidR="00774F02" w:rsidRDefault="00774F02" w:rsidP="00E7344C">
            <w:pPr>
              <w:jc w:val="both"/>
              <w:rPr>
                <w:del w:id="1126" w:author="Hana Navrátilová" w:date="2019-09-24T11:10:00Z"/>
              </w:rPr>
            </w:pPr>
          </w:p>
          <w:p w:rsidR="00774F02" w:rsidRDefault="00774F02" w:rsidP="00E7344C">
            <w:pPr>
              <w:jc w:val="both"/>
              <w:rPr>
                <w:del w:id="1127" w:author="Hana Navrátilová" w:date="2019-09-24T11:10:00Z"/>
              </w:rPr>
            </w:pPr>
          </w:p>
          <w:p w:rsidR="00774F02" w:rsidRDefault="00774F02" w:rsidP="00E7344C">
            <w:pPr>
              <w:jc w:val="both"/>
              <w:rPr>
                <w:del w:id="1128" w:author="Hana Navrátilová" w:date="2019-09-24T11:10:00Z"/>
              </w:rPr>
            </w:pPr>
          </w:p>
          <w:p w:rsidR="00774F02" w:rsidRPr="00944A9E" w:rsidRDefault="00774F02" w:rsidP="00E7344C">
            <w:pPr>
              <w:jc w:val="both"/>
            </w:pPr>
          </w:p>
        </w:tc>
      </w:tr>
    </w:tbl>
    <w:p w:rsidR="00F32C9A" w:rsidRDefault="00F32C9A"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716684"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16684" w:rsidRPr="00944A9E" w:rsidRDefault="00716684" w:rsidP="00E7344C">
            <w:pPr>
              <w:jc w:val="both"/>
              <w:rPr>
                <w:b/>
                <w:sz w:val="28"/>
                <w:szCs w:val="28"/>
              </w:rPr>
            </w:pPr>
            <w:r w:rsidRPr="00944A9E">
              <w:br w:type="page"/>
            </w:r>
            <w:r w:rsidRPr="00944A9E">
              <w:rPr>
                <w:b/>
                <w:sz w:val="28"/>
                <w:szCs w:val="28"/>
              </w:rPr>
              <w:t>B-III – Charakteristika studijního předmětu</w:t>
            </w:r>
          </w:p>
        </w:tc>
      </w:tr>
      <w:tr w:rsidR="00716684" w:rsidRPr="00944A9E" w:rsidTr="001F47BB">
        <w:trPr>
          <w:trHeight w:val="355"/>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r w:rsidRPr="00944A9E">
              <w:t>Matematika v primárním vzdělávání</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4B6344" w:rsidP="00E7344C">
            <w:pPr>
              <w:jc w:val="both"/>
            </w:pPr>
            <w:r>
              <w:t>p</w:t>
            </w:r>
            <w:r w:rsidR="00716684" w:rsidRPr="00944A9E">
              <w:t>ovinný, PZ</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del w:id="1129" w:author="Hana Navrátilová" w:date="2019-09-24T11:10:00Z">
              <w:r w:rsidRPr="00944A9E">
                <w:delText>1/ZS</w:delText>
              </w:r>
            </w:del>
            <w:ins w:id="1130" w:author="Hana Navrátilová" w:date="2019-09-24T11:10:00Z">
              <w:r w:rsidR="009F6BB2">
                <w:t>2/L</w:t>
              </w:r>
              <w:r w:rsidRPr="00944A9E">
                <w:t>S</w:t>
              </w:r>
            </w:ins>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2197" w:type="dxa"/>
            <w:gridSpan w:val="2"/>
          </w:tcPr>
          <w:p w:rsidR="00716684" w:rsidRPr="00944A9E" w:rsidRDefault="00716684" w:rsidP="00E7344C">
            <w:pPr>
              <w:jc w:val="both"/>
            </w:pPr>
            <w:r w:rsidRPr="00944A9E">
              <w:t>14p+28s</w:t>
            </w:r>
          </w:p>
        </w:tc>
        <w:tc>
          <w:tcPr>
            <w:tcW w:w="709" w:type="dxa"/>
            <w:shd w:val="clear" w:color="auto" w:fill="F7CAAC"/>
          </w:tcPr>
          <w:p w:rsidR="00716684" w:rsidRPr="00944A9E" w:rsidRDefault="00716684" w:rsidP="00E7344C">
            <w:pPr>
              <w:jc w:val="both"/>
              <w:rPr>
                <w:b/>
              </w:rPr>
            </w:pPr>
            <w:r w:rsidRPr="00944A9E">
              <w:rPr>
                <w:b/>
              </w:rPr>
              <w:t xml:space="preserve">hod. </w:t>
            </w:r>
          </w:p>
        </w:tc>
        <w:tc>
          <w:tcPr>
            <w:tcW w:w="505" w:type="dxa"/>
          </w:tcPr>
          <w:p w:rsidR="00716684" w:rsidRPr="00944A9E" w:rsidRDefault="00716684" w:rsidP="00E7344C">
            <w:pPr>
              <w:jc w:val="both"/>
            </w:pPr>
            <w:r w:rsidRPr="00944A9E">
              <w:t>42</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716684" w:rsidP="00E7344C">
            <w:pPr>
              <w:jc w:val="both"/>
            </w:pPr>
            <w:r w:rsidRPr="00944A9E">
              <w:t>4</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zápočet, zkouška</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716684" w:rsidP="00E7344C">
            <w:pPr>
              <w:jc w:val="both"/>
            </w:pPr>
            <w:r w:rsidRPr="00944A9E">
              <w:t>přednáška, seminář</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16684" w:rsidRPr="00944A9E" w:rsidRDefault="00716684" w:rsidP="00E7344C">
            <w:pPr>
              <w:jc w:val="both"/>
            </w:pPr>
            <w:r w:rsidRPr="00944A9E">
              <w:t xml:space="preserve">Splnění tří průběžných testů a závěrečná písemná zkouška. </w:t>
            </w:r>
          </w:p>
        </w:tc>
      </w:tr>
      <w:tr w:rsidR="00716684" w:rsidRPr="00944A9E" w:rsidTr="001F47BB">
        <w:trPr>
          <w:trHeight w:val="183"/>
          <w:jc w:val="center"/>
        </w:trPr>
        <w:tc>
          <w:tcPr>
            <w:tcW w:w="10207" w:type="dxa"/>
            <w:gridSpan w:val="8"/>
            <w:tcBorders>
              <w:top w:val="nil"/>
            </w:tcBorders>
          </w:tcPr>
          <w:p w:rsidR="00716684" w:rsidRPr="00944A9E" w:rsidRDefault="00716684" w:rsidP="00E7344C">
            <w:pPr>
              <w:jc w:val="both"/>
            </w:pPr>
          </w:p>
        </w:tc>
      </w:tr>
      <w:tr w:rsidR="00716684" w:rsidRPr="00944A9E" w:rsidTr="001F47BB">
        <w:trPr>
          <w:trHeight w:val="197"/>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944A9E" w:rsidRDefault="009F6BB2" w:rsidP="00E7344C">
            <w:ins w:id="1131" w:author="Hana Navrátilová" w:date="2019-09-24T11:10:00Z">
              <w:r>
                <w:t xml:space="preserve">prof. RNDr. Anna Tirpáková, CSc. </w:t>
              </w:r>
            </w:ins>
            <w:moveFromRangeStart w:id="1132" w:author="Hana Navrátilová" w:date="2019-09-24T11:10:00Z" w:name="move20215914"/>
            <w:moveFrom w:id="1133" w:author="Hana Navrátilová" w:date="2019-09-24T11:10:00Z">
              <w:r w:rsidR="00297ED8">
                <w:t xml:space="preserve">PaedDr. </w:t>
              </w:r>
            </w:moveFrom>
            <w:moveFromRangeEnd w:id="1132"/>
            <w:del w:id="1134" w:author="Hana Navrátilová" w:date="2019-09-24T11:10:00Z">
              <w:r w:rsidR="0000098B" w:rsidRPr="0000098B">
                <w:delText>Lucia Ficová, PhD.</w:delText>
              </w:r>
            </w:del>
          </w:p>
        </w:tc>
      </w:tr>
      <w:tr w:rsidR="00716684" w:rsidRPr="00944A9E" w:rsidTr="002C304D">
        <w:trPr>
          <w:trHeight w:val="253"/>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944A9E" w:rsidRDefault="00716684" w:rsidP="00E7344C">
            <w:pPr>
              <w:jc w:val="both"/>
            </w:pPr>
            <w:r w:rsidRPr="00944A9E">
              <w:t>přednášející</w:t>
            </w:r>
          </w:p>
        </w:tc>
      </w:tr>
      <w:tr w:rsidR="00716684" w:rsidRPr="00944A9E" w:rsidTr="001F47BB">
        <w:trPr>
          <w:trHeight w:val="172"/>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944A9E" w:rsidRDefault="009F6BB2" w:rsidP="009F6BB2">
            <w:ins w:id="1135" w:author="Hana Navrátilová" w:date="2019-09-24T11:10:00Z">
              <w:r>
                <w:t xml:space="preserve">prof. RNDr. Anna Tirpáková, CSc. (50%), </w:t>
              </w:r>
            </w:ins>
            <w:r w:rsidR="0000098B" w:rsidRPr="0000098B">
              <w:t>PaedDr. Lucia Ficová, PhD.</w:t>
            </w:r>
            <w:r w:rsidR="00716684" w:rsidRPr="00944A9E">
              <w:t xml:space="preserve"> </w:t>
            </w:r>
            <w:del w:id="1136" w:author="Hana Navrátilová" w:date="2019-09-24T11:10:00Z">
              <w:r w:rsidR="00716684" w:rsidRPr="00944A9E">
                <w:delText>(25%), Mgr. Marie Pavelková (75</w:delText>
              </w:r>
            </w:del>
            <w:ins w:id="1137" w:author="Hana Navrátilová" w:date="2019-09-24T11:10:00Z">
              <w:r w:rsidR="00716684" w:rsidRPr="00944A9E">
                <w:t>(</w:t>
              </w:r>
              <w:r>
                <w:t>50</w:t>
              </w:r>
            </w:ins>
            <w:r w:rsidR="00716684" w:rsidRPr="00944A9E">
              <w:t>%)</w:t>
            </w:r>
          </w:p>
        </w:tc>
      </w:tr>
      <w:tr w:rsidR="00716684" w:rsidRPr="00944A9E" w:rsidTr="001F47BB">
        <w:trPr>
          <w:trHeight w:val="329"/>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3628"/>
          <w:jc w:val="center"/>
        </w:trPr>
        <w:tc>
          <w:tcPr>
            <w:tcW w:w="10207" w:type="dxa"/>
            <w:gridSpan w:val="8"/>
            <w:tcBorders>
              <w:top w:val="nil"/>
              <w:bottom w:val="single" w:sz="12" w:space="0" w:color="auto"/>
            </w:tcBorders>
          </w:tcPr>
          <w:p w:rsidR="00716684" w:rsidRPr="00944A9E" w:rsidRDefault="00716684" w:rsidP="00E7344C">
            <w:pPr>
              <w:jc w:val="both"/>
            </w:pPr>
          </w:p>
          <w:p w:rsidR="00716684" w:rsidRPr="00944A9E" w:rsidRDefault="00716684" w:rsidP="00E7344C">
            <w:pPr>
              <w:jc w:val="both"/>
            </w:pPr>
            <w:r w:rsidRPr="00944A9E">
              <w:t xml:space="preserve">Číselné soustavy jako způsob reprezentace čísel. Poziční, nepoziční číselné soustavy, různé zápisy čísel. </w:t>
            </w:r>
          </w:p>
          <w:p w:rsidR="00716684" w:rsidRPr="00944A9E" w:rsidRDefault="00716684" w:rsidP="00E7344C">
            <w:pPr>
              <w:jc w:val="both"/>
            </w:pPr>
            <w:r w:rsidRPr="00944A9E">
              <w:t xml:space="preserve">Přirozená čísla a jejich postavení v číselných oborech. </w:t>
            </w:r>
          </w:p>
          <w:p w:rsidR="00716684" w:rsidRPr="00944A9E" w:rsidRDefault="00716684" w:rsidP="00E7344C">
            <w:pPr>
              <w:jc w:val="both"/>
            </w:pPr>
            <w:r w:rsidRPr="00944A9E">
              <w:t xml:space="preserve">Zápis přirozeného čísla v dekadické a z-adické číselné soustavě a operace v těchto soustavách. </w:t>
            </w:r>
          </w:p>
          <w:p w:rsidR="00716684" w:rsidRPr="00944A9E" w:rsidRDefault="00716684" w:rsidP="00E7344C">
            <w:pPr>
              <w:jc w:val="both"/>
            </w:pPr>
            <w:r w:rsidRPr="00944A9E">
              <w:t xml:space="preserve">Převádění zápisu přirozeného čísla z jedné číselné soustavy do druhé. </w:t>
            </w:r>
          </w:p>
          <w:p w:rsidR="00716684" w:rsidRPr="00944A9E" w:rsidRDefault="00716684" w:rsidP="00E7344C">
            <w:pPr>
              <w:jc w:val="both"/>
            </w:pPr>
            <w:r w:rsidRPr="00944A9E">
              <w:t xml:space="preserve">Prvočísla a složená čísla. </w:t>
            </w:r>
          </w:p>
          <w:p w:rsidR="00716684" w:rsidRPr="00944A9E" w:rsidRDefault="00716684" w:rsidP="00E7344C">
            <w:pPr>
              <w:jc w:val="both"/>
            </w:pPr>
            <w:r w:rsidRPr="00944A9E">
              <w:t xml:space="preserve">Dělitelnost v množině přirozených čísel, vlastnosti a kritéria dělitelnosti. </w:t>
            </w:r>
          </w:p>
          <w:p w:rsidR="00716684" w:rsidRPr="00944A9E" w:rsidRDefault="00716684" w:rsidP="00E7344C">
            <w:pPr>
              <w:jc w:val="both"/>
            </w:pPr>
            <w:r w:rsidRPr="00944A9E">
              <w:t xml:space="preserve">Rozšiřování číselných oborů </w:t>
            </w:r>
            <w:r w:rsidR="00A31A9A" w:rsidRPr="00944A9E">
              <w:t>–</w:t>
            </w:r>
            <w:r w:rsidRPr="00944A9E">
              <w:t xml:space="preserve"> z čísel přirozených na čísla celá, racionální a reálná.  </w:t>
            </w:r>
          </w:p>
          <w:p w:rsidR="00716684" w:rsidRPr="00944A9E" w:rsidRDefault="00716684" w:rsidP="00E7344C">
            <w:pPr>
              <w:jc w:val="both"/>
            </w:pPr>
            <w:r w:rsidRPr="00944A9E">
              <w:t>Úvod do geometrie. Euklid a jeho přínos, požadavky na axiomatický systém.</w:t>
            </w:r>
          </w:p>
          <w:p w:rsidR="00716684" w:rsidRPr="00944A9E" w:rsidRDefault="00716684" w:rsidP="00E7344C">
            <w:pPr>
              <w:jc w:val="both"/>
            </w:pPr>
            <w:r w:rsidRPr="00944A9E">
              <w:t>Rovinná geometrie – definice a vlastnosti základních rovinných útvarů, mnohoúhelníky a pravidelné mnohoúhelníky.</w:t>
            </w:r>
          </w:p>
          <w:p w:rsidR="00716684" w:rsidRPr="00944A9E" w:rsidRDefault="00716684" w:rsidP="00E7344C">
            <w:pPr>
              <w:jc w:val="both"/>
            </w:pPr>
            <w:r w:rsidRPr="00944A9E">
              <w:t xml:space="preserve">Geometrie ve čtvercové síti (geodeska). </w:t>
            </w:r>
          </w:p>
          <w:p w:rsidR="00716684" w:rsidRPr="00944A9E" w:rsidRDefault="00716684" w:rsidP="00E7344C">
            <w:pPr>
              <w:jc w:val="both"/>
            </w:pPr>
            <w:r w:rsidRPr="00944A9E">
              <w:t xml:space="preserve">Shodné geometrické zobrazení a vlastnosti. Aplikace pro primární </w:t>
            </w:r>
            <w:r w:rsidR="00CF3FA4" w:rsidRPr="00944A9E">
              <w:t>vzdělávání</w:t>
            </w:r>
            <w:r w:rsidRPr="00944A9E">
              <w:t>.</w:t>
            </w:r>
          </w:p>
          <w:p w:rsidR="00716684" w:rsidRPr="00944A9E" w:rsidRDefault="00716684" w:rsidP="00E7344C">
            <w:pPr>
              <w:jc w:val="both"/>
            </w:pPr>
            <w:r w:rsidRPr="00944A9E">
              <w:t xml:space="preserve">Prostorová geometrie </w:t>
            </w:r>
            <w:r w:rsidR="00A31A9A" w:rsidRPr="00944A9E">
              <w:t>–</w:t>
            </w:r>
            <w:r w:rsidRPr="00944A9E">
              <w:t xml:space="preserve"> definice a vlastnosti základních prostorových útvarů. </w:t>
            </w:r>
          </w:p>
          <w:p w:rsidR="00716684" w:rsidRPr="00944A9E" w:rsidRDefault="00716684" w:rsidP="00E7344C">
            <w:pPr>
              <w:jc w:val="both"/>
            </w:pPr>
            <w:r w:rsidRPr="00944A9E">
              <w:t xml:space="preserve">Modely geometrických těles a jejich sítě, pravidelné mnohostěny, zobrazování prostorových útvarů. </w:t>
            </w:r>
          </w:p>
          <w:p w:rsidR="00716684" w:rsidRDefault="00716684" w:rsidP="00E7344C">
            <w:pPr>
              <w:jc w:val="both"/>
            </w:pPr>
            <w:r w:rsidRPr="00944A9E">
              <w:t xml:space="preserve">Stavby z krychlí, tělesa z krychlí a způsoby jejich záznamů. </w:t>
            </w:r>
          </w:p>
          <w:p w:rsidR="00774F02" w:rsidRPr="00944A9E" w:rsidRDefault="00774F02" w:rsidP="00E7344C">
            <w:pPr>
              <w:jc w:val="both"/>
              <w:rPr>
                <w:del w:id="1138" w:author="Hana Navrátilová" w:date="2019-09-24T11:10:00Z"/>
              </w:rPr>
            </w:pPr>
          </w:p>
          <w:p w:rsidR="00716684" w:rsidRPr="00944A9E" w:rsidRDefault="00716684" w:rsidP="00E7344C">
            <w:pPr>
              <w:jc w:val="both"/>
            </w:pPr>
          </w:p>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125"/>
          <w:jc w:val="center"/>
        </w:trPr>
        <w:tc>
          <w:tcPr>
            <w:tcW w:w="10207" w:type="dxa"/>
            <w:gridSpan w:val="8"/>
            <w:tcBorders>
              <w:top w:val="nil"/>
            </w:tcBorders>
          </w:tcPr>
          <w:p w:rsidR="00716684" w:rsidRPr="00944A9E" w:rsidRDefault="00716684" w:rsidP="00E7344C">
            <w:pPr>
              <w:jc w:val="both"/>
            </w:pPr>
          </w:p>
          <w:p w:rsidR="00716684" w:rsidRPr="00944A9E" w:rsidRDefault="00716684" w:rsidP="00E7344C">
            <w:pPr>
              <w:jc w:val="both"/>
              <w:rPr>
                <w:b/>
              </w:rPr>
            </w:pPr>
            <w:r w:rsidRPr="00944A9E">
              <w:rPr>
                <w:b/>
              </w:rPr>
              <w:t xml:space="preserve">Povinná literatura: </w:t>
            </w:r>
          </w:p>
          <w:p w:rsidR="00716684" w:rsidRPr="00944A9E" w:rsidRDefault="0065270A" w:rsidP="00E7344C">
            <w:pPr>
              <w:jc w:val="both"/>
            </w:pPr>
            <w:r>
              <w:t>Divíš</w:t>
            </w:r>
            <w:r w:rsidR="0028352D">
              <w:t>e</w:t>
            </w:r>
            <w:r>
              <w:t xml:space="preserve">k, F a kol. </w:t>
            </w:r>
            <w:r w:rsidR="00716684" w:rsidRPr="00944A9E">
              <w:rPr>
                <w:lang w:val="en-US"/>
              </w:rPr>
              <w:t xml:space="preserve">(1989). </w:t>
            </w:r>
            <w:r w:rsidR="00716684" w:rsidRPr="00944A9E">
              <w:rPr>
                <w:i/>
              </w:rPr>
              <w:t>Didaktika matematiky pro učitelství 1. stupně ZŠ.</w:t>
            </w:r>
            <w:r w:rsidR="00716684" w:rsidRPr="00944A9E">
              <w:t xml:space="preserve"> Praha: SPN.</w:t>
            </w:r>
          </w:p>
          <w:p w:rsidR="0028352D" w:rsidRDefault="0028352D" w:rsidP="00E7344C">
            <w:pPr>
              <w:jc w:val="both"/>
            </w:pPr>
            <w:r w:rsidRPr="0028352D">
              <w:t>Ficová, L. (2015). Možnosť identifikovania úrovne schopností žiakov primárneho matematického vzdelávania prostredníctvom testových úloh. Praha: UK PdF.</w:t>
            </w:r>
          </w:p>
          <w:p w:rsidR="00716684" w:rsidRPr="005209F5" w:rsidRDefault="00716684" w:rsidP="00E7344C">
            <w:pPr>
              <w:jc w:val="both"/>
            </w:pPr>
            <w:r w:rsidRPr="005209F5">
              <w:t xml:space="preserve">Kouřim, J. a kol. (1985). </w:t>
            </w:r>
            <w:r w:rsidRPr="005209F5">
              <w:rPr>
                <w:i/>
              </w:rPr>
              <w:t>Základy elementární geometrie pro učitelství 1. stupně ZŠ.</w:t>
            </w:r>
            <w:r w:rsidRPr="005209F5">
              <w:t xml:space="preserve"> Praha: SPN.</w:t>
            </w:r>
          </w:p>
          <w:p w:rsidR="00474D12" w:rsidRPr="005209F5" w:rsidRDefault="00716684" w:rsidP="00474D12">
            <w:pPr>
              <w:jc w:val="both"/>
              <w:rPr>
                <w:lang w:val="en-US"/>
              </w:rPr>
            </w:pPr>
            <w:r w:rsidRPr="005209F5">
              <w:t>Partov</w:t>
            </w:r>
            <w:r w:rsidRPr="005209F5">
              <w:rPr>
                <w:lang w:val="sk-SK"/>
              </w:rPr>
              <w:t xml:space="preserve">á, K. </w:t>
            </w:r>
            <w:r w:rsidRPr="005209F5">
              <w:rPr>
                <w:lang w:val="en-US"/>
              </w:rPr>
              <w:t xml:space="preserve">(2002). </w:t>
            </w:r>
            <w:r w:rsidRPr="005209F5">
              <w:rPr>
                <w:i/>
                <w:lang w:val="en-US"/>
              </w:rPr>
              <w:t>Prirodzen</w:t>
            </w:r>
            <w:r w:rsidRPr="005209F5">
              <w:rPr>
                <w:i/>
                <w:lang w:val="sk-SK"/>
              </w:rPr>
              <w:t>é čísla.</w:t>
            </w:r>
            <w:r w:rsidRPr="005209F5">
              <w:rPr>
                <w:lang w:val="sk-SK"/>
              </w:rPr>
              <w:t xml:space="preserve"> Bratislava: ASCO Art</w:t>
            </w:r>
            <w:r w:rsidRPr="005209F5">
              <w:rPr>
                <w:lang w:val="en-US"/>
              </w:rPr>
              <w:t>&amp;Science.</w:t>
            </w:r>
          </w:p>
          <w:p w:rsidR="00474D12" w:rsidRPr="005209F5" w:rsidRDefault="00474D12" w:rsidP="00E7344C">
            <w:pPr>
              <w:jc w:val="both"/>
              <w:rPr>
                <w:ins w:id="1139" w:author="Hana Navrátilová" w:date="2019-09-24T11:10:00Z"/>
                <w:lang w:val="en-US"/>
              </w:rPr>
            </w:pPr>
            <w:ins w:id="1140" w:author="Hana Navrátilová" w:date="2019-09-24T11:10:00Z">
              <w:r w:rsidRPr="005209F5">
                <w:rPr>
                  <w:lang w:val="en-US"/>
                </w:rPr>
                <w:t xml:space="preserve">Boboňová, I. &amp; Tirpáková, A. (2019) </w:t>
              </w:r>
              <w:r w:rsidRPr="005209F5">
                <w:rPr>
                  <w:lang w:val="sk-SK" w:eastAsia="sk-SK"/>
                </w:rPr>
                <w:t xml:space="preserve">Inclusion of Interdisciplinary Approach in the Mathematics Education of Biology Trainee Teachers in Slovakia. </w:t>
              </w:r>
              <w:r w:rsidRPr="005209F5">
                <w:rPr>
                  <w:i/>
                  <w:lang w:val="sk-SK" w:eastAsia="sk-SK"/>
                </w:rPr>
                <w:t>Interdisciplinary Mathematics Education.</w:t>
              </w:r>
              <w:r w:rsidRPr="005209F5">
                <w:rPr>
                  <w:lang w:val="sk-SK" w:eastAsia="sk-SK"/>
                </w:rPr>
                <w:t xml:space="preserve"> The State of the Art and Beyond. – Cham. Springer.</w:t>
              </w:r>
            </w:ins>
          </w:p>
          <w:p w:rsidR="00716684" w:rsidRPr="005209F5" w:rsidRDefault="00716684" w:rsidP="00E7344C">
            <w:pPr>
              <w:jc w:val="both"/>
            </w:pPr>
            <w:r w:rsidRPr="005209F5">
              <w:t xml:space="preserve">Žilková, K. </w:t>
            </w:r>
            <w:r w:rsidRPr="005209F5">
              <w:rPr>
                <w:lang w:val="en-US"/>
              </w:rPr>
              <w:t>(2013).</w:t>
            </w:r>
            <w:r w:rsidR="00D87164" w:rsidRPr="005209F5">
              <w:rPr>
                <w:lang w:val="en-US"/>
              </w:rPr>
              <w:t> </w:t>
            </w:r>
            <w:r w:rsidRPr="005209F5">
              <w:rPr>
                <w:i/>
              </w:rPr>
              <w:t>Geometria.</w:t>
            </w:r>
            <w:r w:rsidRPr="005209F5">
              <w:t xml:space="preserve"> Trnava: PF Trnavská univerzita.</w:t>
            </w:r>
          </w:p>
          <w:p w:rsidR="00716684" w:rsidRPr="005209F5" w:rsidRDefault="00716684" w:rsidP="00E7344C">
            <w:pPr>
              <w:jc w:val="both"/>
            </w:pPr>
            <w:r w:rsidRPr="005209F5">
              <w:t>Žilková, K., &amp; Židek, O.</w:t>
            </w:r>
            <w:r w:rsidRPr="005209F5">
              <w:rPr>
                <w:lang w:val="en-US"/>
              </w:rPr>
              <w:t xml:space="preserve"> (2013).</w:t>
            </w:r>
            <w:r w:rsidR="00D87164" w:rsidRPr="005209F5">
              <w:rPr>
                <w:lang w:val="en-US"/>
              </w:rPr>
              <w:t> </w:t>
            </w:r>
            <w:r w:rsidRPr="005209F5">
              <w:rPr>
                <w:i/>
              </w:rPr>
              <w:t>Manipulačná geometria</w:t>
            </w:r>
            <w:r w:rsidRPr="005209F5">
              <w:t>. Bratislava: UK.</w:t>
            </w:r>
          </w:p>
          <w:p w:rsidR="00716684" w:rsidRPr="005209F5" w:rsidRDefault="00716684" w:rsidP="00E7344C">
            <w:pPr>
              <w:jc w:val="both"/>
              <w:rPr>
                <w:i/>
              </w:rPr>
            </w:pPr>
          </w:p>
          <w:p w:rsidR="00716684" w:rsidRPr="005209F5" w:rsidRDefault="00716684" w:rsidP="00E7344C">
            <w:pPr>
              <w:jc w:val="both"/>
              <w:rPr>
                <w:b/>
              </w:rPr>
            </w:pPr>
            <w:r w:rsidRPr="005209F5">
              <w:rPr>
                <w:b/>
              </w:rPr>
              <w:t xml:space="preserve">Doporučená literatura: </w:t>
            </w:r>
          </w:p>
          <w:p w:rsidR="00716684" w:rsidRPr="005209F5" w:rsidRDefault="00716684" w:rsidP="00E7344C">
            <w:pPr>
              <w:jc w:val="both"/>
            </w:pPr>
            <w:r w:rsidRPr="005209F5">
              <w:t xml:space="preserve">Hejný, M. </w:t>
            </w:r>
            <w:r w:rsidRPr="005209F5">
              <w:rPr>
                <w:lang w:val="en-US"/>
              </w:rPr>
              <w:t>(2014).</w:t>
            </w:r>
            <w:r w:rsidR="00437380" w:rsidRPr="005209F5">
              <w:rPr>
                <w:lang w:val="en-US"/>
              </w:rPr>
              <w:t> </w:t>
            </w:r>
            <w:r w:rsidRPr="005209F5">
              <w:rPr>
                <w:i/>
              </w:rPr>
              <w:t>Vyučování matematice orientované na budování schémat: aritmetika 1. stupně.</w:t>
            </w:r>
            <w:r w:rsidRPr="005209F5">
              <w:t xml:space="preserve"> Praha: UK.</w:t>
            </w:r>
          </w:p>
          <w:p w:rsidR="00716684" w:rsidRPr="005209F5" w:rsidRDefault="00716684" w:rsidP="00E7344C">
            <w:pPr>
              <w:jc w:val="both"/>
            </w:pPr>
            <w:r w:rsidRPr="005209F5">
              <w:t>Jirotková, D. (2010).</w:t>
            </w:r>
            <w:r w:rsidR="00437380" w:rsidRPr="005209F5">
              <w:t> </w:t>
            </w:r>
            <w:r w:rsidRPr="005209F5">
              <w:rPr>
                <w:i/>
              </w:rPr>
              <w:t>Cesty ke zkvalitňování výuky geometrie.</w:t>
            </w:r>
            <w:r w:rsidRPr="005209F5">
              <w:t xml:space="preserve"> Praha: UK.</w:t>
            </w:r>
          </w:p>
          <w:p w:rsidR="00716684" w:rsidRPr="00944A9E" w:rsidRDefault="0065270A" w:rsidP="00E7344C">
            <w:pPr>
              <w:jc w:val="both"/>
            </w:pPr>
            <w:r w:rsidRPr="005209F5">
              <w:t>Kuřina, F.</w:t>
            </w:r>
            <w:r w:rsidR="00353B19" w:rsidRPr="005209F5">
              <w:t>,</w:t>
            </w:r>
            <w:r w:rsidRPr="005209F5">
              <w:t xml:space="preserve"> </w:t>
            </w:r>
            <w:r w:rsidR="003A24B1" w:rsidRPr="005209F5">
              <w:t>&amp;</w:t>
            </w:r>
            <w:r w:rsidRPr="005209F5">
              <w:t xml:space="preserve"> kol. </w:t>
            </w:r>
            <w:r w:rsidR="00716684" w:rsidRPr="005209F5">
              <w:rPr>
                <w:lang w:val="en-US"/>
              </w:rPr>
              <w:t>(2009).</w:t>
            </w:r>
            <w:r w:rsidR="00437380" w:rsidRPr="005209F5">
              <w:rPr>
                <w:lang w:val="en-US"/>
              </w:rPr>
              <w:t> </w:t>
            </w:r>
            <w:r w:rsidR="00716684" w:rsidRPr="005209F5">
              <w:rPr>
                <w:i/>
              </w:rPr>
              <w:t>Matematika a porozumění světu.</w:t>
            </w:r>
            <w:r w:rsidR="00716684" w:rsidRPr="005209F5">
              <w:t xml:space="preserve"> Praha: Aka</w:t>
            </w:r>
            <w:r w:rsidR="00716684" w:rsidRPr="00944A9E">
              <w:t>demie.</w:t>
            </w:r>
          </w:p>
          <w:p w:rsidR="00716684" w:rsidRPr="00944A9E" w:rsidRDefault="00716684" w:rsidP="00E7344C">
            <w:pPr>
              <w:jc w:val="both"/>
            </w:pPr>
            <w:r w:rsidRPr="00944A9E">
              <w:t xml:space="preserve">Kuřina, F. </w:t>
            </w:r>
            <w:r w:rsidRPr="00944A9E">
              <w:rPr>
                <w:lang w:val="en-US"/>
              </w:rPr>
              <w:t>(1996).</w:t>
            </w:r>
            <w:r w:rsidR="00437380" w:rsidRPr="00944A9E">
              <w:rPr>
                <w:lang w:val="en-US"/>
              </w:rPr>
              <w:t> </w:t>
            </w:r>
            <w:r w:rsidRPr="00944A9E">
              <w:rPr>
                <w:i/>
              </w:rPr>
              <w:t>Deset pohledů na geometrii.</w:t>
            </w:r>
            <w:r w:rsidRPr="00944A9E">
              <w:t xml:space="preserve"> Praha: Albra.</w:t>
            </w:r>
          </w:p>
          <w:p w:rsidR="00716684" w:rsidRPr="00944A9E" w:rsidRDefault="00716684" w:rsidP="00E7344C">
            <w:pPr>
              <w:jc w:val="both"/>
            </w:pPr>
            <w:r w:rsidRPr="00944A9E">
              <w:t xml:space="preserve">Kuřina, F., &amp; Půlpán, Z. </w:t>
            </w:r>
            <w:r w:rsidRPr="00944A9E">
              <w:rPr>
                <w:lang w:val="en-US"/>
              </w:rPr>
              <w:t>(2006).</w:t>
            </w:r>
            <w:r w:rsidR="00437380" w:rsidRPr="00944A9E">
              <w:rPr>
                <w:lang w:val="en-US"/>
              </w:rPr>
              <w:t> </w:t>
            </w:r>
            <w:r w:rsidRPr="00944A9E">
              <w:rPr>
                <w:i/>
              </w:rPr>
              <w:t>Podivuhodný svět elementární matematiky.</w:t>
            </w:r>
            <w:r w:rsidRPr="00944A9E">
              <w:t xml:space="preserve"> Praha: Akademia.</w:t>
            </w:r>
          </w:p>
          <w:p w:rsidR="00716684" w:rsidRPr="00944A9E" w:rsidRDefault="00716684" w:rsidP="00E7344C">
            <w:pPr>
              <w:jc w:val="both"/>
            </w:pPr>
            <w:r w:rsidRPr="00944A9E">
              <w:t xml:space="preserve">Molnár, J., Perný, J., &amp; Stopenová, A. </w:t>
            </w:r>
            <w:r w:rsidRPr="00944A9E">
              <w:rPr>
                <w:lang w:val="en-US"/>
              </w:rPr>
              <w:t>(2006).</w:t>
            </w:r>
            <w:r w:rsidR="00437380" w:rsidRPr="00944A9E">
              <w:rPr>
                <w:lang w:val="en-US"/>
              </w:rPr>
              <w:t> </w:t>
            </w:r>
            <w:r w:rsidRPr="00944A9E">
              <w:rPr>
                <w:i/>
              </w:rPr>
              <w:t>Prostorová představivost a prostředky k jejímu rozvoji.</w:t>
            </w:r>
            <w:r w:rsidRPr="00944A9E">
              <w:t xml:space="preserve"> Praha: JČMF. </w:t>
            </w:r>
          </w:p>
          <w:p w:rsidR="00716684" w:rsidRPr="00944A9E" w:rsidRDefault="00716684" w:rsidP="00E7344C">
            <w:pPr>
              <w:jc w:val="both"/>
            </w:pPr>
          </w:p>
          <w:p w:rsidR="00716684" w:rsidRDefault="00716684" w:rsidP="00E7344C">
            <w:pPr>
              <w:jc w:val="both"/>
            </w:pPr>
            <w:r w:rsidRPr="00475786">
              <w:t>Studijní pomůcky:</w:t>
            </w:r>
            <w:r w:rsidRPr="00944A9E">
              <w:t xml:space="preserve"> pozorovací archy pro pedagogickou praxi</w:t>
            </w:r>
          </w:p>
          <w:p w:rsidR="00774F02" w:rsidRDefault="00774F02" w:rsidP="00E7344C">
            <w:pPr>
              <w:jc w:val="both"/>
              <w:rPr>
                <w:del w:id="1141" w:author="Hana Navrátilová" w:date="2019-09-24T11:10:00Z"/>
              </w:rPr>
            </w:pPr>
          </w:p>
          <w:p w:rsidR="00774F02" w:rsidRPr="00944A9E" w:rsidRDefault="00774F02" w:rsidP="00E7344C">
            <w:pPr>
              <w:jc w:val="both"/>
            </w:pP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672"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709" w:type="dxa"/>
            <w:tcBorders>
              <w:top w:val="single" w:sz="2" w:space="0" w:color="auto"/>
            </w:tcBorders>
          </w:tcPr>
          <w:p w:rsidR="00716684" w:rsidRPr="00944A9E" w:rsidRDefault="00716684" w:rsidP="00E7344C">
            <w:pPr>
              <w:jc w:val="both"/>
            </w:pPr>
          </w:p>
        </w:tc>
        <w:tc>
          <w:tcPr>
            <w:tcW w:w="3826"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w:t>
            </w:r>
            <w:r w:rsidR="00D87164" w:rsidRPr="00944A9E">
              <w:rPr>
                <w:b/>
              </w:rPr>
              <w:t> </w:t>
            </w:r>
            <w:r w:rsidRPr="00944A9E">
              <w:rPr>
                <w:b/>
              </w:rPr>
              <w:t>vyučujícím</w:t>
            </w:r>
          </w:p>
        </w:tc>
      </w:tr>
      <w:tr w:rsidR="00716684" w:rsidRPr="00944A9E" w:rsidTr="001F47BB">
        <w:trPr>
          <w:trHeight w:val="70"/>
          <w:jc w:val="center"/>
        </w:trPr>
        <w:tc>
          <w:tcPr>
            <w:tcW w:w="10207" w:type="dxa"/>
            <w:gridSpan w:val="8"/>
          </w:tcPr>
          <w:p w:rsidR="00716684" w:rsidRPr="00944A9E" w:rsidRDefault="00716684" w:rsidP="00E7344C">
            <w:pPr>
              <w:jc w:val="both"/>
            </w:pPr>
          </w:p>
        </w:tc>
      </w:tr>
      <w:tr w:rsidR="00716684" w:rsidRPr="00944A9E" w:rsidTr="001F47BB">
        <w:trPr>
          <w:trHeight w:val="141"/>
          <w:jc w:val="center"/>
          <w:del w:id="1142" w:author="Hana Navrátilová" w:date="2019-09-24T11:10:00Z"/>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16684" w:rsidRPr="00944A9E" w:rsidRDefault="0065270A" w:rsidP="00E7344C">
            <w:pPr>
              <w:jc w:val="both"/>
              <w:rPr>
                <w:del w:id="1143" w:author="Hana Navrátilová" w:date="2019-09-24T11:10:00Z"/>
                <w:b/>
                <w:sz w:val="28"/>
                <w:szCs w:val="28"/>
              </w:rPr>
            </w:pPr>
            <w:del w:id="1144" w:author="Hana Navrátilová" w:date="2019-09-24T11:10:00Z">
              <w:r>
                <w:br w:type="page"/>
              </w:r>
              <w:r w:rsidR="00716684" w:rsidRPr="00944A9E">
                <w:br w:type="page"/>
              </w:r>
              <w:r w:rsidR="00716684" w:rsidRPr="00944A9E">
                <w:rPr>
                  <w:b/>
                  <w:sz w:val="28"/>
                  <w:szCs w:val="28"/>
                </w:rPr>
                <w:delText>B-III – Charakteristika studijního předmětu</w:delText>
              </w:r>
            </w:del>
          </w:p>
        </w:tc>
      </w:tr>
    </w:tbl>
    <w:p w:rsidR="00AD6519"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716684" w:rsidRPr="00944A9E" w:rsidTr="001F47BB">
        <w:trPr>
          <w:trHeight w:val="141"/>
          <w:jc w:val="center"/>
          <w:ins w:id="1145" w:author="Hana Navrátilová" w:date="2019-09-24T11:10:00Z"/>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16684" w:rsidRPr="00944A9E" w:rsidRDefault="0065270A" w:rsidP="00E7344C">
            <w:pPr>
              <w:jc w:val="both"/>
              <w:rPr>
                <w:ins w:id="1146" w:author="Hana Navrátilová" w:date="2019-09-24T11:10:00Z"/>
                <w:b/>
                <w:sz w:val="28"/>
                <w:szCs w:val="28"/>
              </w:rPr>
            </w:pPr>
            <w:ins w:id="1147" w:author="Hana Navrátilová" w:date="2019-09-24T11:10:00Z">
              <w:r>
                <w:br w:type="page"/>
              </w:r>
              <w:r w:rsidR="00716684" w:rsidRPr="00944A9E">
                <w:br w:type="page"/>
              </w:r>
              <w:r w:rsidR="00716684" w:rsidRPr="00944A9E">
                <w:rPr>
                  <w:b/>
                  <w:sz w:val="28"/>
                  <w:szCs w:val="28"/>
                </w:rPr>
                <w:t>B-III – Charakteristika studijního předmětu</w:t>
              </w:r>
            </w:ins>
          </w:p>
        </w:tc>
      </w:tr>
      <w:tr w:rsidR="00716684" w:rsidRPr="00944A9E" w:rsidTr="001F47BB">
        <w:trPr>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r w:rsidRPr="00944A9E">
              <w:t>Didaktika přírodovědného vzdělávání s praxí 1</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716684" w:rsidP="00E7344C">
            <w:pPr>
              <w:jc w:val="both"/>
            </w:pPr>
            <w:r w:rsidRPr="00944A9E">
              <w:t>povinný, PZ</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r w:rsidRPr="00944A9E">
              <w:t>2/LS</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2197" w:type="dxa"/>
            <w:gridSpan w:val="2"/>
          </w:tcPr>
          <w:p w:rsidR="00716684" w:rsidRPr="00944A9E" w:rsidRDefault="00716684" w:rsidP="00E7344C">
            <w:pPr>
              <w:jc w:val="both"/>
            </w:pPr>
            <w:r w:rsidRPr="00944A9E">
              <w:t>28p+28s+4 hodiny praxe</w:t>
            </w:r>
          </w:p>
        </w:tc>
        <w:tc>
          <w:tcPr>
            <w:tcW w:w="567" w:type="dxa"/>
            <w:shd w:val="clear" w:color="auto" w:fill="F7CAAC"/>
          </w:tcPr>
          <w:p w:rsidR="00716684" w:rsidRPr="00944A9E" w:rsidRDefault="00716684" w:rsidP="00E7344C">
            <w:pPr>
              <w:jc w:val="both"/>
              <w:rPr>
                <w:b/>
              </w:rPr>
            </w:pPr>
            <w:r w:rsidRPr="00944A9E">
              <w:rPr>
                <w:b/>
              </w:rPr>
              <w:t xml:space="preserve">hod. </w:t>
            </w:r>
          </w:p>
        </w:tc>
        <w:tc>
          <w:tcPr>
            <w:tcW w:w="647" w:type="dxa"/>
          </w:tcPr>
          <w:p w:rsidR="00716684" w:rsidRPr="00944A9E" w:rsidRDefault="00716684" w:rsidP="00E7344C">
            <w:pPr>
              <w:jc w:val="both"/>
            </w:pPr>
            <w:r w:rsidRPr="00944A9E">
              <w:t>56+4</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716684" w:rsidP="00E7344C">
            <w:pPr>
              <w:jc w:val="both"/>
            </w:pPr>
            <w:r w:rsidRPr="00944A9E">
              <w:t>4</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zápočet, zkouška</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716684" w:rsidP="00E7344C">
            <w:pPr>
              <w:jc w:val="both"/>
            </w:pPr>
            <w:r w:rsidRPr="00944A9E">
              <w:t>přednáška seminář</w:t>
            </w:r>
          </w:p>
          <w:p w:rsidR="00716684" w:rsidRPr="00944A9E" w:rsidRDefault="00716684" w:rsidP="00E7344C">
            <w:pPr>
              <w:jc w:val="both"/>
            </w:pPr>
            <w:r w:rsidRPr="00944A9E">
              <w:t>odborná praxe</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16684" w:rsidRPr="00944A9E" w:rsidRDefault="00716684" w:rsidP="00E7344C">
            <w:pPr>
              <w:autoSpaceDE w:val="0"/>
              <w:autoSpaceDN w:val="0"/>
              <w:adjustRightInd w:val="0"/>
              <w:jc w:val="both"/>
            </w:pPr>
            <w:r w:rsidRPr="00944A9E">
              <w:t>Zápočet – seminární práce a její prezentace.</w:t>
            </w:r>
          </w:p>
          <w:p w:rsidR="00716684" w:rsidRPr="00944A9E" w:rsidRDefault="00716684" w:rsidP="00E7344C">
            <w:pPr>
              <w:autoSpaceDE w:val="0"/>
              <w:autoSpaceDN w:val="0"/>
              <w:adjustRightInd w:val="0"/>
              <w:jc w:val="both"/>
            </w:pPr>
            <w:r w:rsidRPr="00944A9E">
              <w:t>Zkouška – písemná i ústní.</w:t>
            </w:r>
          </w:p>
          <w:p w:rsidR="00716684" w:rsidRPr="00944A9E" w:rsidRDefault="00716684" w:rsidP="00E7344C">
            <w:pPr>
              <w:jc w:val="both"/>
            </w:pPr>
            <w:r w:rsidRPr="00944A9E">
              <w:t>Předložení portfolia z průběžné praxe věnované především předmětům prvouka a přírodověda. Součástí portfolia budou i konkrétní analýzy vyučujícího a reakce studenta na ně.</w:t>
            </w:r>
          </w:p>
        </w:tc>
      </w:tr>
      <w:tr w:rsidR="00716684" w:rsidRPr="00944A9E" w:rsidTr="001F47BB">
        <w:trPr>
          <w:trHeight w:val="178"/>
          <w:jc w:val="center"/>
        </w:trPr>
        <w:tc>
          <w:tcPr>
            <w:tcW w:w="10207" w:type="dxa"/>
            <w:gridSpan w:val="8"/>
            <w:tcBorders>
              <w:top w:val="nil"/>
            </w:tcBorders>
          </w:tcPr>
          <w:p w:rsidR="00716684" w:rsidRPr="00944A9E" w:rsidRDefault="00716684" w:rsidP="00E7344C">
            <w:pPr>
              <w:jc w:val="both"/>
            </w:pPr>
          </w:p>
        </w:tc>
      </w:tr>
      <w:tr w:rsidR="00716684" w:rsidRPr="00944A9E" w:rsidTr="001F47BB">
        <w:trPr>
          <w:trHeight w:val="197"/>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944A9E" w:rsidRDefault="00716684" w:rsidP="00E7344C">
            <w:r w:rsidRPr="00944A9E">
              <w:t>doc. PaedDr. Adriana Wiegerová, PhD.</w:t>
            </w:r>
          </w:p>
        </w:tc>
      </w:tr>
      <w:tr w:rsidR="00716684" w:rsidRPr="00944A9E" w:rsidTr="001F47BB">
        <w:trPr>
          <w:trHeight w:val="543"/>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944A9E" w:rsidRDefault="0010406E" w:rsidP="00E7344C">
            <w:pPr>
              <w:jc w:val="both"/>
            </w:pPr>
            <w:r w:rsidRPr="00944A9E">
              <w:t>přednášející</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944A9E" w:rsidRDefault="00716684" w:rsidP="009F6BB2">
            <w:r w:rsidRPr="00944A9E">
              <w:t xml:space="preserve">doc. PaedDr. Adriana Wiegerová, PhD. (50%), </w:t>
            </w:r>
            <w:del w:id="1148" w:author="Hana Navrátilová" w:date="2019-09-24T11:10:00Z">
              <w:r w:rsidRPr="00944A9E">
                <w:delText>Mgr</w:delText>
              </w:r>
            </w:del>
            <w:ins w:id="1149" w:author="Hana Navrátilová" w:date="2019-09-24T11:10:00Z">
              <w:r w:rsidR="009F6BB2">
                <w:t>PhDr</w:t>
              </w:r>
            </w:ins>
            <w:r w:rsidRPr="00944A9E">
              <w:t>. Petra Trávníčková (50%)</w:t>
            </w:r>
          </w:p>
        </w:tc>
      </w:tr>
      <w:tr w:rsidR="00716684" w:rsidRPr="00944A9E" w:rsidTr="001F47BB">
        <w:trPr>
          <w:trHeight w:val="336"/>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3938"/>
          <w:jc w:val="center"/>
        </w:trPr>
        <w:tc>
          <w:tcPr>
            <w:tcW w:w="10207" w:type="dxa"/>
            <w:gridSpan w:val="8"/>
            <w:tcBorders>
              <w:top w:val="nil"/>
              <w:bottom w:val="single" w:sz="12" w:space="0" w:color="auto"/>
            </w:tcBorders>
          </w:tcPr>
          <w:p w:rsidR="00716684" w:rsidRPr="00944A9E" w:rsidRDefault="00716684" w:rsidP="00E7344C">
            <w:pPr>
              <w:jc w:val="both"/>
            </w:pPr>
          </w:p>
          <w:p w:rsidR="00716684" w:rsidRPr="00944A9E" w:rsidRDefault="00716684" w:rsidP="00E7344C">
            <w:pPr>
              <w:jc w:val="both"/>
            </w:pPr>
            <w:r w:rsidRPr="00944A9E">
              <w:t>Přírodovědné vzdělávání v ČR – cíle a obsahové dimenze.</w:t>
            </w:r>
          </w:p>
          <w:p w:rsidR="00716684" w:rsidRPr="00944A9E" w:rsidRDefault="00716684" w:rsidP="00E7344C">
            <w:pPr>
              <w:jc w:val="both"/>
            </w:pPr>
            <w:r w:rsidRPr="00944A9E">
              <w:t>Přírodovědné vzdělávání v zahraničí srovnání a reflexe.</w:t>
            </w:r>
          </w:p>
          <w:p w:rsidR="00716684" w:rsidRPr="00944A9E" w:rsidRDefault="00716684" w:rsidP="00E7344C">
            <w:pPr>
              <w:jc w:val="both"/>
            </w:pPr>
            <w:r w:rsidRPr="00944A9E">
              <w:t>Transdisciplinarita jako princip obsahového ztvárnění přírodovědných a společenskovědních předmět</w:t>
            </w:r>
            <w:r w:rsidRPr="00944A9E">
              <w:rPr>
                <w:rFonts w:ascii="Calibri" w:hAnsi="Calibri" w:cs="Calibri"/>
              </w:rPr>
              <w:t>ů</w:t>
            </w:r>
            <w:r w:rsidRPr="00944A9E">
              <w:t xml:space="preserve"> na prvním stupni základní školy.</w:t>
            </w:r>
          </w:p>
          <w:p w:rsidR="00716684" w:rsidRPr="00944A9E" w:rsidRDefault="00716684" w:rsidP="00E7344C">
            <w:pPr>
              <w:jc w:val="both"/>
            </w:pPr>
            <w:r w:rsidRPr="00944A9E">
              <w:t xml:space="preserve">Koncepce prvouky pro 1. ročník ZŠ. </w:t>
            </w:r>
          </w:p>
          <w:p w:rsidR="00716684" w:rsidRPr="00944A9E" w:rsidRDefault="00716684" w:rsidP="00E7344C">
            <w:pPr>
              <w:jc w:val="both"/>
            </w:pPr>
            <w:r w:rsidRPr="00944A9E">
              <w:t>Koncepce prvouky pro 2. ročník ZŠ.</w:t>
            </w:r>
          </w:p>
          <w:p w:rsidR="00716684" w:rsidRPr="00944A9E" w:rsidRDefault="00716684" w:rsidP="00E7344C">
            <w:pPr>
              <w:jc w:val="both"/>
            </w:pPr>
            <w:r w:rsidRPr="00944A9E">
              <w:t xml:space="preserve">Koncepce </w:t>
            </w:r>
            <w:r w:rsidR="00DC2DBA">
              <w:t>prvouky</w:t>
            </w:r>
            <w:r w:rsidRPr="00944A9E">
              <w:t xml:space="preserve"> pro 3. ročník ZŠ.</w:t>
            </w:r>
          </w:p>
          <w:p w:rsidR="00716684" w:rsidRPr="00944A9E" w:rsidRDefault="00716684" w:rsidP="00E7344C">
            <w:pPr>
              <w:jc w:val="both"/>
            </w:pPr>
            <w:r w:rsidRPr="00944A9E">
              <w:t>Koncepce přírodovědy pro 4. ročník ZŠ.</w:t>
            </w:r>
          </w:p>
          <w:p w:rsidR="00716684" w:rsidRPr="00944A9E" w:rsidRDefault="00716684" w:rsidP="00E7344C">
            <w:pPr>
              <w:jc w:val="both"/>
            </w:pPr>
            <w:r w:rsidRPr="00944A9E">
              <w:t>Koncepce přírodovědy pro 5. ročník ZŠ.</w:t>
            </w:r>
          </w:p>
          <w:p w:rsidR="00716684" w:rsidRPr="00944A9E" w:rsidRDefault="00716684" w:rsidP="00E7344C">
            <w:pPr>
              <w:jc w:val="both"/>
            </w:pPr>
            <w:r w:rsidRPr="00944A9E">
              <w:t>Jak využívat badatelské možnosti vyučování?</w:t>
            </w:r>
          </w:p>
          <w:p w:rsidR="00716684" w:rsidRPr="00944A9E" w:rsidRDefault="00716684" w:rsidP="00E7344C">
            <w:pPr>
              <w:jc w:val="both"/>
            </w:pPr>
            <w:r w:rsidRPr="00944A9E">
              <w:t>Jak zjistit představy a zkušenosti žák</w:t>
            </w:r>
            <w:r w:rsidRPr="00944A9E">
              <w:rPr>
                <w:rFonts w:ascii="Calibri" w:hAnsi="Calibri" w:cs="Calibri"/>
              </w:rPr>
              <w:t>ů</w:t>
            </w:r>
            <w:r w:rsidRPr="00944A9E">
              <w:t xml:space="preserve"> o přírodě?</w:t>
            </w:r>
          </w:p>
          <w:p w:rsidR="00716684" w:rsidRPr="00944A9E" w:rsidRDefault="00716684" w:rsidP="00E7344C">
            <w:pPr>
              <w:jc w:val="both"/>
            </w:pPr>
            <w:r w:rsidRPr="00944A9E">
              <w:t>Netradiční metodické ztvárnění přírodovědných témat.</w:t>
            </w:r>
          </w:p>
          <w:p w:rsidR="00716684" w:rsidRPr="00944A9E" w:rsidRDefault="00716684" w:rsidP="00E7344C">
            <w:pPr>
              <w:jc w:val="both"/>
            </w:pPr>
            <w:r w:rsidRPr="00944A9E">
              <w:t>Možnosti začleňování laboratorních cvičení do přírodovědného vzdělávání.</w:t>
            </w:r>
          </w:p>
          <w:p w:rsidR="00716684" w:rsidRPr="00944A9E" w:rsidRDefault="00716684" w:rsidP="00E7344C">
            <w:pPr>
              <w:jc w:val="both"/>
            </w:pPr>
            <w:r w:rsidRPr="00944A9E">
              <w:t>Projekty podporující přírodovědné vzdělávání v ČR.</w:t>
            </w:r>
          </w:p>
          <w:p w:rsidR="00716684" w:rsidRDefault="00716684" w:rsidP="00E7344C">
            <w:pPr>
              <w:jc w:val="both"/>
            </w:pPr>
            <w:r w:rsidRPr="00944A9E">
              <w:t>Projekty podporující přírodovědné vzdělávání v zahraničí.</w:t>
            </w:r>
          </w:p>
          <w:p w:rsidR="00774F02" w:rsidRDefault="00774F02" w:rsidP="00E7344C">
            <w:pPr>
              <w:jc w:val="both"/>
              <w:rPr>
                <w:del w:id="1150" w:author="Hana Navrátilová" w:date="2019-09-24T11:10:00Z"/>
              </w:rPr>
            </w:pPr>
          </w:p>
          <w:p w:rsidR="00774F02" w:rsidRPr="00944A9E" w:rsidRDefault="00774F02" w:rsidP="00E7344C">
            <w:pPr>
              <w:jc w:val="both"/>
              <w:rPr>
                <w:del w:id="1151" w:author="Hana Navrátilová" w:date="2019-09-24T11:10:00Z"/>
              </w:rPr>
            </w:pPr>
          </w:p>
          <w:p w:rsidR="00716684" w:rsidRPr="00944A9E" w:rsidRDefault="00716684" w:rsidP="00E7344C">
            <w:pPr>
              <w:jc w:val="both"/>
            </w:pPr>
          </w:p>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497"/>
          <w:jc w:val="center"/>
        </w:trPr>
        <w:tc>
          <w:tcPr>
            <w:tcW w:w="10207" w:type="dxa"/>
            <w:gridSpan w:val="8"/>
            <w:tcBorders>
              <w:top w:val="nil"/>
            </w:tcBorders>
          </w:tcPr>
          <w:p w:rsidR="00716684" w:rsidRPr="00944A9E" w:rsidRDefault="00716684" w:rsidP="00E7344C">
            <w:pPr>
              <w:jc w:val="both"/>
            </w:pPr>
          </w:p>
          <w:p w:rsidR="00716684" w:rsidRPr="00944A9E" w:rsidRDefault="00716684" w:rsidP="00E7344C">
            <w:pPr>
              <w:jc w:val="both"/>
              <w:rPr>
                <w:b/>
              </w:rPr>
            </w:pPr>
            <w:r w:rsidRPr="00944A9E">
              <w:rPr>
                <w:b/>
              </w:rPr>
              <w:t>Povinná</w:t>
            </w:r>
            <w:r w:rsidR="0042331D" w:rsidRPr="00944A9E">
              <w:rPr>
                <w:b/>
              </w:rPr>
              <w:t xml:space="preserve"> literatura</w:t>
            </w:r>
            <w:r w:rsidRPr="00944A9E">
              <w:rPr>
                <w:b/>
              </w:rPr>
              <w:t>:</w:t>
            </w:r>
          </w:p>
          <w:p w:rsidR="00716684" w:rsidRPr="00944A9E" w:rsidRDefault="00716684" w:rsidP="00235A60">
            <w:r w:rsidRPr="00944A9E">
              <w:t xml:space="preserve">Slavík, J. a kol. (2017). </w:t>
            </w:r>
            <w:r w:rsidRPr="00944A9E">
              <w:rPr>
                <w:i/>
              </w:rPr>
              <w:t>Transdisciplinární didaktika.</w:t>
            </w:r>
            <w:r w:rsidRPr="00944A9E">
              <w:t xml:space="preserve"> Brno: MU.</w:t>
            </w:r>
          </w:p>
          <w:p w:rsidR="00716684" w:rsidRPr="00944A9E" w:rsidRDefault="00D87164" w:rsidP="00235A60">
            <w:pPr>
              <w:rPr>
                <w:i/>
              </w:rPr>
            </w:pPr>
            <w:r w:rsidRPr="00944A9E">
              <w:t>Szimethová, M.,</w:t>
            </w:r>
            <w:r w:rsidR="00716684" w:rsidRPr="00944A9E">
              <w:t xml:space="preserve"> Wiegerová, A., &amp; Horká, H. (2012). </w:t>
            </w:r>
            <w:r w:rsidR="00716684" w:rsidRPr="00944A9E">
              <w:rPr>
                <w:i/>
              </w:rPr>
              <w:t>Edukačné rámce prírodovedného poznávania v</w:t>
            </w:r>
            <w:r w:rsidR="001E7ADA" w:rsidRPr="00944A9E">
              <w:rPr>
                <w:i/>
              </w:rPr>
              <w:t> </w:t>
            </w:r>
            <w:r w:rsidR="00716684" w:rsidRPr="00944A9E">
              <w:rPr>
                <w:i/>
              </w:rPr>
              <w:t>kurikuleškoly.</w:t>
            </w:r>
          </w:p>
          <w:p w:rsidR="00716684" w:rsidRPr="00944A9E" w:rsidRDefault="00F017F9" w:rsidP="00235A60">
            <w:r w:rsidRPr="00944A9E">
              <w:rPr>
                <w:i/>
              </w:rPr>
              <w:t>Z</w:t>
            </w:r>
            <w:r w:rsidR="00716684" w:rsidRPr="00944A9E">
              <w:t>lín: Academia centrum.</w:t>
            </w:r>
          </w:p>
          <w:p w:rsidR="00716684" w:rsidRPr="00944A9E" w:rsidRDefault="00716684" w:rsidP="00235A60">
            <w:pPr>
              <w:rPr>
                <w:lang w:val="pl-PL" w:eastAsia="en-US"/>
              </w:rPr>
            </w:pPr>
            <w:r w:rsidRPr="00944A9E">
              <w:rPr>
                <w:lang w:val="pl-PL" w:eastAsia="en-US"/>
              </w:rPr>
              <w:t xml:space="preserve">Škoda, J., </w:t>
            </w:r>
            <w:r w:rsidRPr="00944A9E">
              <w:t>&amp;</w:t>
            </w:r>
            <w:r w:rsidR="00437380" w:rsidRPr="00944A9E">
              <w:t> </w:t>
            </w:r>
            <w:r w:rsidRPr="00944A9E">
              <w:rPr>
                <w:lang w:val="pl-PL" w:eastAsia="en-US"/>
              </w:rPr>
              <w:t xml:space="preserve">Doulík, P. (2011). </w:t>
            </w:r>
            <w:r w:rsidRPr="00944A9E">
              <w:rPr>
                <w:i/>
                <w:iCs/>
                <w:lang w:val="pl-PL" w:eastAsia="en-US"/>
              </w:rPr>
              <w:t xml:space="preserve">Psychodidaktika. Metody efektivního a smysluplného učení. </w:t>
            </w:r>
            <w:r w:rsidRPr="00944A9E">
              <w:rPr>
                <w:lang w:val="pl-PL" w:eastAsia="en-US"/>
              </w:rPr>
              <w:t>Praha: Grada.</w:t>
            </w:r>
          </w:p>
          <w:p w:rsidR="00716684" w:rsidRPr="00944A9E" w:rsidRDefault="00716684" w:rsidP="00E7344C">
            <w:pPr>
              <w:jc w:val="both"/>
            </w:pPr>
          </w:p>
          <w:p w:rsidR="00716684" w:rsidRPr="005209F5" w:rsidRDefault="00716684" w:rsidP="00E7344C">
            <w:pPr>
              <w:jc w:val="both"/>
              <w:rPr>
                <w:b/>
              </w:rPr>
            </w:pPr>
            <w:r w:rsidRPr="005209F5">
              <w:rPr>
                <w:b/>
              </w:rPr>
              <w:t>Doporučená</w:t>
            </w:r>
            <w:r w:rsidR="0042331D" w:rsidRPr="005209F5">
              <w:rPr>
                <w:b/>
              </w:rPr>
              <w:t xml:space="preserve"> literatura</w:t>
            </w:r>
            <w:r w:rsidRPr="005209F5">
              <w:rPr>
                <w:b/>
              </w:rPr>
              <w:t>:</w:t>
            </w:r>
          </w:p>
          <w:p w:rsidR="00716684" w:rsidRPr="005209F5" w:rsidRDefault="00716684" w:rsidP="00E7344C">
            <w:pPr>
              <w:jc w:val="both"/>
            </w:pPr>
            <w:r w:rsidRPr="005209F5">
              <w:t xml:space="preserve">Učebnice prvouky a přírodovědy pro první stupeň základní školy. </w:t>
            </w:r>
          </w:p>
          <w:p w:rsidR="00716684" w:rsidRPr="00474D12" w:rsidRDefault="00474D12" w:rsidP="00E7344C">
            <w:pPr>
              <w:jc w:val="both"/>
              <w:rPr>
                <w:ins w:id="1152" w:author="Hana Navrátilová" w:date="2019-09-24T11:10:00Z"/>
              </w:rPr>
            </w:pPr>
            <w:ins w:id="1153" w:author="Hana Navrátilová" w:date="2019-09-24T11:10:00Z">
              <w:r w:rsidRPr="005209F5">
                <w:t xml:space="preserve">Wiegerová, A., Majerčíková, J. &amp; Česlová, G. (2017) </w:t>
              </w:r>
              <w:r w:rsidR="009A7918" w:rsidRPr="005209F5">
                <w:t>A</w:t>
              </w:r>
              <w:r w:rsidRPr="005209F5">
                <w:t>ko pracovať na hodinách přírodovědy a prvouky. Metodické listy pre učiteľov zákaldných škôl. Bratislava: SPN.</w:t>
              </w:r>
            </w:ins>
          </w:p>
          <w:p w:rsidR="009F6BB2" w:rsidRPr="00944A9E" w:rsidRDefault="009F6BB2" w:rsidP="00E7344C">
            <w:pPr>
              <w:jc w:val="both"/>
            </w:pP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672"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567" w:type="dxa"/>
            <w:tcBorders>
              <w:top w:val="single" w:sz="2" w:space="0" w:color="auto"/>
            </w:tcBorders>
          </w:tcPr>
          <w:p w:rsidR="00716684" w:rsidRPr="00944A9E" w:rsidRDefault="00716684" w:rsidP="00E7344C">
            <w:pPr>
              <w:jc w:val="both"/>
            </w:pPr>
          </w:p>
        </w:tc>
        <w:tc>
          <w:tcPr>
            <w:tcW w:w="3968"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trHeight w:val="287"/>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 vyučujícím</w:t>
            </w:r>
          </w:p>
        </w:tc>
      </w:tr>
      <w:tr w:rsidR="00716684" w:rsidRPr="00944A9E" w:rsidTr="00C92BB8">
        <w:trPr>
          <w:trHeight w:val="810"/>
          <w:jc w:val="center"/>
        </w:trPr>
        <w:tc>
          <w:tcPr>
            <w:tcW w:w="10207" w:type="dxa"/>
            <w:gridSpan w:val="8"/>
          </w:tcPr>
          <w:p w:rsidR="00716684" w:rsidRPr="00944A9E" w:rsidRDefault="00716684" w:rsidP="00E7344C">
            <w:pPr>
              <w:jc w:val="both"/>
            </w:pPr>
          </w:p>
        </w:tc>
      </w:tr>
    </w:tbl>
    <w:p w:rsidR="00AD6519"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716684" w:rsidRPr="00944A9E" w:rsidTr="001F47BB">
        <w:trPr>
          <w:jc w:val="center"/>
        </w:trPr>
        <w:tc>
          <w:tcPr>
            <w:tcW w:w="10207" w:type="dxa"/>
            <w:gridSpan w:val="8"/>
            <w:tcBorders>
              <w:bottom w:val="double" w:sz="4" w:space="0" w:color="auto"/>
            </w:tcBorders>
            <w:shd w:val="clear" w:color="auto" w:fill="BDD6EE"/>
          </w:tcPr>
          <w:p w:rsidR="00716684" w:rsidRPr="00944A9E" w:rsidRDefault="00F32C9A" w:rsidP="00E7344C">
            <w:pPr>
              <w:jc w:val="both"/>
              <w:rPr>
                <w:b/>
                <w:sz w:val="28"/>
                <w:szCs w:val="28"/>
              </w:rPr>
            </w:pPr>
            <w:r>
              <w:br w:type="page"/>
            </w:r>
            <w:r w:rsidR="00716684" w:rsidRPr="00944A9E">
              <w:rPr>
                <w:b/>
              </w:rPr>
              <w:br w:type="page"/>
            </w:r>
            <w:r w:rsidR="00716684" w:rsidRPr="00944A9E">
              <w:rPr>
                <w:b/>
                <w:sz w:val="28"/>
                <w:szCs w:val="28"/>
              </w:rPr>
              <w:t>B-III – Charakteristika studijního předmětu</w:t>
            </w:r>
          </w:p>
        </w:tc>
      </w:tr>
      <w:tr w:rsidR="00716684" w:rsidRPr="00944A9E" w:rsidTr="001F47BB">
        <w:trPr>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del w:id="1154" w:author="Hana Navrátilová" w:date="2019-09-24T11:10:00Z">
              <w:r w:rsidRPr="00944A9E">
                <w:delText>Základy speciální pedagogiky</w:delText>
              </w:r>
            </w:del>
            <w:ins w:id="1155" w:author="Hana Navrátilová" w:date="2019-09-24T11:10:00Z">
              <w:r w:rsidR="009F6BB2">
                <w:t>Specifické přístupy k žákům s poruchami učení</w:t>
              </w:r>
            </w:ins>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716684" w:rsidP="00E7344C">
            <w:pPr>
              <w:jc w:val="both"/>
            </w:pPr>
            <w:r w:rsidRPr="00944A9E">
              <w:t>povinný, ZT</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r w:rsidRPr="00944A9E">
              <w:t>2/LS</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1701" w:type="dxa"/>
            <w:gridSpan w:val="2"/>
          </w:tcPr>
          <w:p w:rsidR="00716684" w:rsidRPr="00944A9E" w:rsidRDefault="00716684" w:rsidP="00E7344C">
            <w:pPr>
              <w:jc w:val="both"/>
            </w:pPr>
            <w:r w:rsidRPr="00944A9E">
              <w:t>28p</w:t>
            </w:r>
          </w:p>
        </w:tc>
        <w:tc>
          <w:tcPr>
            <w:tcW w:w="889" w:type="dxa"/>
            <w:shd w:val="clear" w:color="auto" w:fill="F7CAAC"/>
          </w:tcPr>
          <w:p w:rsidR="00716684" w:rsidRPr="00944A9E" w:rsidRDefault="00716684" w:rsidP="00E7344C">
            <w:pPr>
              <w:jc w:val="both"/>
              <w:rPr>
                <w:b/>
              </w:rPr>
            </w:pPr>
            <w:r w:rsidRPr="00944A9E">
              <w:rPr>
                <w:b/>
              </w:rPr>
              <w:t xml:space="preserve">hod. </w:t>
            </w:r>
          </w:p>
        </w:tc>
        <w:tc>
          <w:tcPr>
            <w:tcW w:w="821" w:type="dxa"/>
          </w:tcPr>
          <w:p w:rsidR="00716684" w:rsidRPr="00944A9E" w:rsidRDefault="00716684" w:rsidP="00E7344C">
            <w:pPr>
              <w:jc w:val="both"/>
            </w:pPr>
            <w:r w:rsidRPr="00944A9E">
              <w:t>28</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716684" w:rsidP="00E7344C">
            <w:pPr>
              <w:jc w:val="both"/>
            </w:pPr>
            <w:r w:rsidRPr="00944A9E">
              <w:t>3</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klasifikovaný zápočet</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716684" w:rsidP="00E7344C">
            <w:pPr>
              <w:jc w:val="both"/>
            </w:pPr>
            <w:r w:rsidRPr="00944A9E">
              <w:t>přednáška</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w:t>
            </w:r>
            <w:r w:rsidRPr="00944A9E">
              <w:rPr>
                <w:b/>
              </w:rPr>
              <w:softHyphen/>
              <w:t>sledků a další požadavky na studenta</w:t>
            </w:r>
          </w:p>
        </w:tc>
        <w:tc>
          <w:tcPr>
            <w:tcW w:w="6732" w:type="dxa"/>
            <w:gridSpan w:val="7"/>
            <w:tcBorders>
              <w:bottom w:val="nil"/>
            </w:tcBorders>
          </w:tcPr>
          <w:p w:rsidR="00716684" w:rsidRPr="00944A9E" w:rsidRDefault="00716684" w:rsidP="00E7344C">
            <w:pPr>
              <w:jc w:val="both"/>
            </w:pPr>
            <w:r w:rsidRPr="00944A9E">
              <w:t>Písemná zkouška ověřující znalosti v oblastech vymezených sylabem předmětu, příprava individuálního vzdělávacího plánu pro dítě mladšího školního věku se zdravotním nebo sociálním zne</w:t>
            </w:r>
            <w:r w:rsidRPr="00944A9E">
              <w:softHyphen/>
              <w:t>vý</w:t>
            </w:r>
            <w:r w:rsidRPr="00944A9E">
              <w:softHyphen/>
              <w:t>hod</w:t>
            </w:r>
            <w:r w:rsidRPr="00944A9E">
              <w:softHyphen/>
              <w:t>ně</w:t>
            </w:r>
            <w:r w:rsidRPr="00944A9E">
              <w:softHyphen/>
              <w:t>ním.</w:t>
            </w:r>
          </w:p>
        </w:tc>
      </w:tr>
      <w:tr w:rsidR="00716684" w:rsidRPr="00944A9E" w:rsidTr="001F47BB">
        <w:trPr>
          <w:trHeight w:val="157"/>
          <w:jc w:val="center"/>
        </w:trPr>
        <w:tc>
          <w:tcPr>
            <w:tcW w:w="10207" w:type="dxa"/>
            <w:gridSpan w:val="8"/>
            <w:tcBorders>
              <w:top w:val="nil"/>
            </w:tcBorders>
          </w:tcPr>
          <w:p w:rsidR="00716684" w:rsidRPr="00944A9E" w:rsidRDefault="00716684" w:rsidP="00E7344C">
            <w:pPr>
              <w:jc w:val="both"/>
            </w:pPr>
          </w:p>
        </w:tc>
      </w:tr>
      <w:tr w:rsidR="00716684" w:rsidRPr="00944A9E" w:rsidTr="001F47BB">
        <w:trPr>
          <w:trHeight w:val="197"/>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944A9E" w:rsidRDefault="00706771" w:rsidP="009F6BB2">
            <w:pPr>
              <w:jc w:val="both"/>
            </w:pPr>
            <w:r w:rsidRPr="00944A9E">
              <w:t xml:space="preserve">Mgr. </w:t>
            </w:r>
            <w:del w:id="1156" w:author="Hana Navrátilová" w:date="2019-09-24T11:10:00Z">
              <w:r w:rsidRPr="00944A9E">
                <w:delText xml:space="preserve">Jana Vašíková, PhD. </w:delText>
              </w:r>
            </w:del>
            <w:ins w:id="1157" w:author="Hana Navrátilová" w:date="2019-09-24T11:10:00Z">
              <w:r w:rsidR="009F6BB2">
                <w:t xml:space="preserve">et </w:t>
              </w:r>
              <w:r w:rsidR="009F6BB2" w:rsidRPr="00944A9E">
                <w:t>Mgr.</w:t>
              </w:r>
              <w:r w:rsidR="009F6BB2">
                <w:t xml:space="preserve"> Viktor Pacholík, Ph.D.</w:t>
              </w:r>
            </w:ins>
          </w:p>
        </w:tc>
      </w:tr>
      <w:tr w:rsidR="00716684" w:rsidRPr="00944A9E" w:rsidTr="001F47BB">
        <w:trPr>
          <w:trHeight w:val="295"/>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944A9E" w:rsidRDefault="00716684" w:rsidP="00E7344C">
            <w:pPr>
              <w:jc w:val="both"/>
            </w:pPr>
            <w:r w:rsidRPr="00944A9E">
              <w:t>přednášející</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944A9E" w:rsidRDefault="009F6BB2" w:rsidP="00E7344C">
            <w:r w:rsidRPr="00944A9E">
              <w:t xml:space="preserve">Mgr. </w:t>
            </w:r>
            <w:del w:id="1158" w:author="Hana Navrátilová" w:date="2019-09-24T11:10:00Z">
              <w:r w:rsidR="00706771" w:rsidRPr="00944A9E">
                <w:delText xml:space="preserve">Jana Vašíková, PhD. (50%), </w:delText>
              </w:r>
            </w:del>
            <w:ins w:id="1159" w:author="Hana Navrátilová" w:date="2019-09-24T11:10:00Z">
              <w:r>
                <w:t xml:space="preserve">et </w:t>
              </w:r>
              <w:r w:rsidRPr="00944A9E">
                <w:t>Mgr.</w:t>
              </w:r>
              <w:r>
                <w:t xml:space="preserve"> Viktor Pacholík</w:t>
              </w:r>
            </w:ins>
            <w:moveFromRangeStart w:id="1160" w:author="Hana Navrátilová" w:date="2019-09-24T11:10:00Z" w:name="move20215915"/>
            <w:moveFrom w:id="1161" w:author="Hana Navrátilová" w:date="2019-09-24T11:10:00Z">
              <w:r w:rsidR="005D75EF">
                <w:t xml:space="preserve">doc. </w:t>
              </w:r>
            </w:moveFrom>
            <w:moveFromRangeEnd w:id="1160"/>
            <w:del w:id="1162" w:author="Hana Navrátilová" w:date="2019-09-24T11:10:00Z">
              <w:r w:rsidR="00706771" w:rsidRPr="00944A9E">
                <w:delText>PhDr. Tomáš Čech</w:delText>
              </w:r>
            </w:del>
            <w:r>
              <w:t xml:space="preserve">, Ph.D. </w:t>
            </w:r>
            <w:ins w:id="1163" w:author="Hana Navrátilová" w:date="2019-09-24T11:10:00Z">
              <w:r>
                <w:t xml:space="preserve">(50%), Mgr. </w:t>
              </w:r>
            </w:ins>
            <w:moveToRangeStart w:id="1164" w:author="Hana Navrátilová" w:date="2019-09-24T11:10:00Z" w:name="move20215913"/>
            <w:moveTo w:id="1165" w:author="Hana Navrátilová" w:date="2019-09-24T11:10:00Z">
              <w:r w:rsidR="00895F23">
                <w:t xml:space="preserve">et Mgr. </w:t>
              </w:r>
            </w:moveTo>
            <w:moveToRangeEnd w:id="1164"/>
            <w:ins w:id="1166" w:author="Hana Navrátilová" w:date="2019-09-24T11:10:00Z">
              <w:r>
                <w:t xml:space="preserve">Gabriela Vojtěšková </w:t>
              </w:r>
            </w:ins>
            <w:r>
              <w:t>(50%)</w:t>
            </w:r>
          </w:p>
        </w:tc>
      </w:tr>
      <w:tr w:rsidR="00716684" w:rsidRPr="00944A9E" w:rsidTr="001F47BB">
        <w:trPr>
          <w:trHeight w:val="80"/>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3528"/>
          <w:jc w:val="center"/>
        </w:trPr>
        <w:tc>
          <w:tcPr>
            <w:tcW w:w="10207" w:type="dxa"/>
            <w:gridSpan w:val="8"/>
            <w:tcBorders>
              <w:top w:val="nil"/>
              <w:bottom w:val="single" w:sz="12" w:space="0" w:color="auto"/>
            </w:tcBorders>
          </w:tcPr>
          <w:p w:rsidR="00716684" w:rsidRPr="00944A9E" w:rsidRDefault="00716684" w:rsidP="00E7344C">
            <w:pPr>
              <w:ind w:hanging="360"/>
              <w:jc w:val="both"/>
              <w:rPr>
                <w:sz w:val="14"/>
              </w:rPr>
            </w:pPr>
          </w:p>
          <w:p w:rsidR="00716684" w:rsidRPr="00944A9E" w:rsidRDefault="00716684" w:rsidP="00E7344C">
            <w:pPr>
              <w:jc w:val="both"/>
            </w:pPr>
            <w:r w:rsidRPr="00944A9E">
              <w:t>Speciální pedagogika jako vědní disciplína.</w:t>
            </w:r>
          </w:p>
          <w:p w:rsidR="00716684" w:rsidRPr="00944A9E" w:rsidRDefault="00133348" w:rsidP="00E7344C">
            <w:pPr>
              <w:jc w:val="both"/>
              <w:rPr>
                <w:bCs/>
                <w:caps/>
                <w:sz w:val="26"/>
                <w:szCs w:val="26"/>
              </w:rPr>
            </w:pPr>
            <w:r>
              <w:rPr>
                <w:bCs/>
              </w:rPr>
              <w:t>Historický vývoj</w:t>
            </w:r>
            <w:r w:rsidR="00716684" w:rsidRPr="00944A9E">
              <w:rPr>
                <w:bCs/>
              </w:rPr>
              <w:t xml:space="preserve"> péče o postižené</w:t>
            </w:r>
            <w:r>
              <w:rPr>
                <w:bCs/>
              </w:rPr>
              <w:t xml:space="preserve"> </w:t>
            </w:r>
            <w:r w:rsidR="00716684" w:rsidRPr="00944A9E">
              <w:rPr>
                <w:bCs/>
              </w:rPr>
              <w:t>u nás a v zahraničí.</w:t>
            </w:r>
          </w:p>
          <w:p w:rsidR="00716684" w:rsidRPr="00944A9E" w:rsidRDefault="00716684" w:rsidP="00E7344C">
            <w:pPr>
              <w:jc w:val="both"/>
            </w:pPr>
            <w:r w:rsidRPr="00944A9E">
              <w:rPr>
                <w:bCs/>
              </w:rPr>
              <w:t>Klasifikace speciální pedagogiky</w:t>
            </w:r>
            <w:r w:rsidR="00133348">
              <w:rPr>
                <w:bCs/>
              </w:rPr>
              <w:t>.</w:t>
            </w:r>
          </w:p>
          <w:p w:rsidR="00133348" w:rsidRDefault="00716684" w:rsidP="00E7344C">
            <w:pPr>
              <w:jc w:val="both"/>
            </w:pPr>
            <w:r w:rsidRPr="00944A9E">
              <w:t>Socializace, integrace</w:t>
            </w:r>
            <w:r w:rsidR="00133348">
              <w:t xml:space="preserve">, </w:t>
            </w:r>
            <w:r w:rsidRPr="00944A9E">
              <w:t xml:space="preserve">inkluze. </w:t>
            </w:r>
          </w:p>
          <w:p w:rsidR="00716684" w:rsidRPr="00944A9E" w:rsidRDefault="00716684" w:rsidP="00E7344C">
            <w:pPr>
              <w:jc w:val="both"/>
            </w:pPr>
            <w:r w:rsidRPr="00944A9E">
              <w:t>Legislativa k integraci jedinců se speciálními vzdělávacími po</w:t>
            </w:r>
            <w:r w:rsidRPr="00944A9E">
              <w:softHyphen/>
              <w:t>tře</w:t>
            </w:r>
            <w:r w:rsidRPr="00944A9E">
              <w:softHyphen/>
              <w:t>ba</w:t>
            </w:r>
            <w:r w:rsidRPr="00944A9E">
              <w:softHyphen/>
              <w:t xml:space="preserve">mi v ČR po roce 1989. </w:t>
            </w:r>
          </w:p>
          <w:p w:rsidR="00716684" w:rsidRPr="00944A9E" w:rsidRDefault="00716684" w:rsidP="00E7344C">
            <w:pPr>
              <w:jc w:val="both"/>
              <w:rPr>
                <w:spacing w:val="-4"/>
              </w:rPr>
            </w:pPr>
            <w:r w:rsidRPr="00944A9E">
              <w:rPr>
                <w:spacing w:val="-4"/>
              </w:rPr>
              <w:t xml:space="preserve">Integrovaný pedagogicko-psychologický poradenský systém. </w:t>
            </w:r>
          </w:p>
          <w:p w:rsidR="00716684" w:rsidRPr="00944A9E" w:rsidRDefault="00716684" w:rsidP="00E7344C">
            <w:pPr>
              <w:jc w:val="both"/>
              <w:rPr>
                <w:bCs/>
                <w:spacing w:val="-4"/>
              </w:rPr>
            </w:pPr>
            <w:r w:rsidRPr="00944A9E">
              <w:rPr>
                <w:bCs/>
                <w:spacing w:val="-4"/>
              </w:rPr>
              <w:t xml:space="preserve">Speciálně-pedagogická diagnostika. </w:t>
            </w:r>
          </w:p>
          <w:p w:rsidR="00716684" w:rsidRPr="00944A9E" w:rsidRDefault="00716684" w:rsidP="00E7344C">
            <w:pPr>
              <w:jc w:val="both"/>
              <w:rPr>
                <w:bCs/>
                <w:spacing w:val="-4"/>
              </w:rPr>
            </w:pPr>
            <w:r w:rsidRPr="00944A9E">
              <w:rPr>
                <w:bCs/>
                <w:spacing w:val="-4"/>
              </w:rPr>
              <w:t xml:space="preserve">Nové terapeutické přístupy v práci s postiženými jedinci. </w:t>
            </w:r>
          </w:p>
          <w:p w:rsidR="00716684" w:rsidRPr="00944A9E" w:rsidRDefault="00716684" w:rsidP="00E7344C">
            <w:pPr>
              <w:jc w:val="both"/>
              <w:rPr>
                <w:bCs/>
              </w:rPr>
            </w:pPr>
            <w:r w:rsidRPr="00944A9E">
              <w:rPr>
                <w:bCs/>
              </w:rPr>
              <w:t xml:space="preserve">Specifické poruchy učení. </w:t>
            </w:r>
          </w:p>
          <w:p w:rsidR="00716684" w:rsidRPr="00944A9E" w:rsidRDefault="00716684" w:rsidP="00E7344C">
            <w:pPr>
              <w:jc w:val="both"/>
            </w:pPr>
            <w:r w:rsidRPr="00944A9E">
              <w:t>Psychopedie. Somatopedie. Etopedie. Surdopedie. Et</w:t>
            </w:r>
            <w:r w:rsidR="00133348">
              <w:t>i</w:t>
            </w:r>
            <w:r w:rsidRPr="00944A9E">
              <w:t>ologie</w:t>
            </w:r>
            <w:r w:rsidR="00133348">
              <w:t xml:space="preserve">. </w:t>
            </w:r>
          </w:p>
          <w:p w:rsidR="00716684" w:rsidRPr="00944A9E" w:rsidRDefault="00716684" w:rsidP="00E7344C">
            <w:r w:rsidRPr="00944A9E">
              <w:t xml:space="preserve">Kombinované vady. </w:t>
            </w:r>
          </w:p>
          <w:p w:rsidR="00133348" w:rsidRDefault="00716684" w:rsidP="00E7344C">
            <w:r w:rsidRPr="00944A9E">
              <w:t xml:space="preserve">Autismus. </w:t>
            </w:r>
          </w:p>
          <w:p w:rsidR="00CD74FC" w:rsidRDefault="00716684" w:rsidP="00E7344C">
            <w:r w:rsidRPr="00944A9E">
              <w:t xml:space="preserve">Dítě se specifickými vzdělávacími potřebami ve škole. </w:t>
            </w:r>
          </w:p>
          <w:p w:rsidR="00716684" w:rsidRDefault="00716684" w:rsidP="00E7344C">
            <w:r w:rsidRPr="00944A9E">
              <w:t>Podmínky pro inkluzivní vzdělávání v současné škole.</w:t>
            </w:r>
          </w:p>
          <w:p w:rsidR="00774F02" w:rsidRPr="00944A9E" w:rsidRDefault="00774F02" w:rsidP="00E7344C"/>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497"/>
          <w:jc w:val="center"/>
        </w:trPr>
        <w:tc>
          <w:tcPr>
            <w:tcW w:w="10207" w:type="dxa"/>
            <w:gridSpan w:val="8"/>
            <w:tcBorders>
              <w:top w:val="nil"/>
            </w:tcBorders>
          </w:tcPr>
          <w:p w:rsidR="00716684" w:rsidRPr="00944A9E" w:rsidRDefault="00716684" w:rsidP="00E7344C">
            <w:pPr>
              <w:jc w:val="both"/>
              <w:rPr>
                <w:sz w:val="8"/>
              </w:rPr>
            </w:pPr>
          </w:p>
          <w:p w:rsidR="00774F02" w:rsidRDefault="00774F02" w:rsidP="00E7344C">
            <w:pPr>
              <w:jc w:val="both"/>
              <w:rPr>
                <w:b/>
              </w:rPr>
            </w:pPr>
          </w:p>
          <w:p w:rsidR="00716684" w:rsidRPr="00944A9E" w:rsidRDefault="00716684" w:rsidP="00E7344C">
            <w:pPr>
              <w:jc w:val="both"/>
              <w:rPr>
                <w:b/>
              </w:rPr>
            </w:pPr>
            <w:r w:rsidRPr="00944A9E">
              <w:rPr>
                <w:b/>
              </w:rPr>
              <w:t xml:space="preserve">Povinná literatura: </w:t>
            </w:r>
          </w:p>
          <w:p w:rsidR="00716684" w:rsidRPr="00944A9E" w:rsidRDefault="00716684" w:rsidP="00235A60">
            <w:pPr>
              <w:jc w:val="both"/>
            </w:pPr>
            <w:r w:rsidRPr="00944A9E">
              <w:t xml:space="preserve">Kucharská, A. (2013). </w:t>
            </w:r>
            <w:r w:rsidRPr="00944A9E">
              <w:rPr>
                <w:i/>
                <w:szCs w:val="30"/>
              </w:rPr>
              <w:t>Školní speciální pedagog</w:t>
            </w:r>
            <w:r w:rsidRPr="00944A9E">
              <w:rPr>
                <w:szCs w:val="30"/>
              </w:rPr>
              <w:t xml:space="preserve">. </w:t>
            </w:r>
            <w:r w:rsidRPr="00944A9E">
              <w:rPr>
                <w:spacing w:val="-4"/>
              </w:rPr>
              <w:t xml:space="preserve">Praha: Portál.  </w:t>
            </w:r>
          </w:p>
          <w:p w:rsidR="00716684" w:rsidRPr="005209F5" w:rsidRDefault="00716684" w:rsidP="00235A60">
            <w:pPr>
              <w:jc w:val="both"/>
            </w:pPr>
            <w:r w:rsidRPr="005209F5">
              <w:t xml:space="preserve">Lechta, V. (2010). </w:t>
            </w:r>
            <w:r w:rsidRPr="005209F5">
              <w:rPr>
                <w:i/>
              </w:rPr>
              <w:t>Základy inkluzivní pedagogiky. Dítě s postižením, narušením a ohrožením ve škole</w:t>
            </w:r>
            <w:r w:rsidRPr="005209F5">
              <w:t xml:space="preserve">. </w:t>
            </w:r>
            <w:r w:rsidRPr="005209F5">
              <w:rPr>
                <w:spacing w:val="-4"/>
              </w:rPr>
              <w:t>Praha: Portál.</w:t>
            </w:r>
          </w:p>
          <w:p w:rsidR="00716684" w:rsidRPr="002C304D" w:rsidRDefault="00716684" w:rsidP="00235A60">
            <w:pPr>
              <w:jc w:val="both"/>
              <w:rPr>
                <w:spacing w:val="-4"/>
              </w:rPr>
            </w:pPr>
            <w:r w:rsidRPr="005209F5">
              <w:rPr>
                <w:spacing w:val="-4"/>
              </w:rPr>
              <w:t>Svoboda, M. (ed.)</w:t>
            </w:r>
            <w:r w:rsidR="0042331D" w:rsidRPr="005209F5">
              <w:rPr>
                <w:spacing w:val="-4"/>
              </w:rPr>
              <w:t xml:space="preserve">, </w:t>
            </w:r>
            <w:r w:rsidRPr="005209F5">
              <w:rPr>
                <w:spacing w:val="-4"/>
              </w:rPr>
              <w:t>Krejčířová, D.</w:t>
            </w:r>
            <w:r w:rsidR="00A95DA7" w:rsidRPr="005209F5">
              <w:rPr>
                <w:spacing w:val="-4"/>
              </w:rPr>
              <w:t>, &amp;</w:t>
            </w:r>
            <w:r w:rsidR="00437380" w:rsidRPr="005209F5">
              <w:rPr>
                <w:spacing w:val="-4"/>
              </w:rPr>
              <w:t> </w:t>
            </w:r>
            <w:r w:rsidRPr="005209F5">
              <w:rPr>
                <w:spacing w:val="-4"/>
              </w:rPr>
              <w:t xml:space="preserve">Vágnerová, M. (2009). </w:t>
            </w:r>
            <w:r w:rsidRPr="005209F5">
              <w:rPr>
                <w:i/>
                <w:spacing w:val="-4"/>
              </w:rPr>
              <w:t>Psychodiagnostika dětí a dospívajících</w:t>
            </w:r>
            <w:r w:rsidRPr="005209F5">
              <w:rPr>
                <w:spacing w:val="-4"/>
              </w:rPr>
              <w:t>. Praha: Portál.</w:t>
            </w:r>
          </w:p>
          <w:p w:rsidR="00377FB1" w:rsidRPr="005209F5" w:rsidRDefault="00377FB1" w:rsidP="002C304D">
            <w:pPr>
              <w:jc w:val="both"/>
              <w:rPr>
                <w:moveTo w:id="1167" w:author="Hana Navrátilová" w:date="2019-09-24T11:10:00Z"/>
              </w:rPr>
            </w:pPr>
            <w:ins w:id="1168" w:author="Hana Navrátilová" w:date="2019-09-24T11:10:00Z">
              <w:r w:rsidRPr="005209F5">
                <w:t xml:space="preserve">Pacholík, V. (Ed.), Lipnická, M., Machů, E., Leix, A., &amp; Nedělová, M. </w:t>
              </w:r>
            </w:ins>
            <w:moveToRangeStart w:id="1169" w:author="Hana Navrátilová" w:date="2019-09-24T11:10:00Z" w:name="move20215916"/>
            <w:moveTo w:id="1170" w:author="Hana Navrátilová" w:date="2019-09-24T11:10:00Z">
              <w:r w:rsidRPr="005209F5">
                <w:t xml:space="preserve">(2015). </w:t>
              </w:r>
            </w:moveTo>
            <w:moveToRangeEnd w:id="1169"/>
            <w:ins w:id="1171" w:author="Hana Navrátilová" w:date="2019-09-24T11:10:00Z">
              <w:r w:rsidRPr="005209F5">
                <w:rPr>
                  <w:i/>
                </w:rPr>
                <w:t>Specifika edukace dětí se speciálními vzdělávacími potřebami v mateřských a jiných školách</w:t>
              </w:r>
            </w:ins>
            <w:r w:rsidR="002C304D">
              <w:rPr>
                <w:i/>
              </w:rPr>
              <w:t>p</w:t>
            </w:r>
            <w:moveToRangeStart w:id="1172" w:author="Hana Navrátilová" w:date="2019-09-24T11:10:00Z" w:name="move20215917"/>
            <w:moveTo w:id="1173" w:author="Hana Navrátilová" w:date="2019-09-24T11:10:00Z">
              <w:r w:rsidRPr="005209F5">
                <w:t xml:space="preserve"> Zlín: Univerzita Tomáše Bati ve Zlíně, Fakulta humanitních studií.</w:t>
              </w:r>
            </w:moveTo>
          </w:p>
          <w:moveToRangeEnd w:id="1172"/>
          <w:p w:rsidR="00716684" w:rsidRPr="005209F5" w:rsidRDefault="00716684" w:rsidP="00235A60">
            <w:pPr>
              <w:jc w:val="both"/>
            </w:pPr>
            <w:r w:rsidRPr="005209F5">
              <w:rPr>
                <w:spacing w:val="-4"/>
              </w:rPr>
              <w:t xml:space="preserve">Valenta, M. (2014). </w:t>
            </w:r>
            <w:r w:rsidRPr="005209F5">
              <w:rPr>
                <w:i/>
                <w:spacing w:val="-4"/>
              </w:rPr>
              <w:t>Přehled speciální pedagogiky</w:t>
            </w:r>
            <w:r w:rsidRPr="005209F5">
              <w:rPr>
                <w:spacing w:val="-4"/>
              </w:rPr>
              <w:t xml:space="preserve">. </w:t>
            </w:r>
            <w:r w:rsidRPr="005209F5">
              <w:rPr>
                <w:i/>
                <w:spacing w:val="-4"/>
              </w:rPr>
              <w:t>Rámcové kompendium oboru.</w:t>
            </w:r>
            <w:r w:rsidRPr="005209F5">
              <w:rPr>
                <w:spacing w:val="-4"/>
              </w:rPr>
              <w:t xml:space="preserve"> Praha: Portál.</w:t>
            </w:r>
          </w:p>
          <w:p w:rsidR="00E6776E" w:rsidRPr="005209F5" w:rsidRDefault="00E6776E" w:rsidP="00235A60">
            <w:pPr>
              <w:jc w:val="both"/>
            </w:pPr>
            <w:r w:rsidRPr="005209F5">
              <w:t xml:space="preserve">Vašíková, J., &amp; Žáková, I. (2018). Význam primární logopedické prevence v rozvoji řečových a jazykových schopností dětí předškolního věku. Zlín: Univerzita Tomáše Bati, Fakulta humanitních studií.  </w:t>
            </w:r>
          </w:p>
          <w:p w:rsidR="00716684" w:rsidRPr="00944A9E" w:rsidRDefault="00716684" w:rsidP="00235A60">
            <w:pPr>
              <w:jc w:val="both"/>
            </w:pPr>
            <w:r w:rsidRPr="005209F5">
              <w:t xml:space="preserve">Vítková, M. (ed.). (2004). </w:t>
            </w:r>
            <w:r w:rsidRPr="005209F5">
              <w:rPr>
                <w:i/>
              </w:rPr>
              <w:t>Integrativní speciální pedagogika. Integrace</w:t>
            </w:r>
            <w:r w:rsidRPr="00944A9E">
              <w:rPr>
                <w:i/>
              </w:rPr>
              <w:t xml:space="preserve"> školní a sociální</w:t>
            </w:r>
            <w:r w:rsidRPr="00944A9E">
              <w:t>. Br</w:t>
            </w:r>
            <w:r w:rsidRPr="00944A9E">
              <w:softHyphen/>
              <w:t>no: Paido.</w:t>
            </w:r>
          </w:p>
          <w:p w:rsidR="0042331D" w:rsidRPr="00944A9E" w:rsidRDefault="0042331D" w:rsidP="00235A60">
            <w:pPr>
              <w:jc w:val="both"/>
              <w:rPr>
                <w:spacing w:val="-4"/>
              </w:rPr>
            </w:pPr>
          </w:p>
          <w:p w:rsidR="00716684" w:rsidRPr="00944A9E" w:rsidRDefault="00716684" w:rsidP="00235A60">
            <w:pPr>
              <w:jc w:val="both"/>
              <w:rPr>
                <w:b/>
              </w:rPr>
            </w:pPr>
            <w:r w:rsidRPr="00944A9E">
              <w:rPr>
                <w:b/>
              </w:rPr>
              <w:t xml:space="preserve">Doporučená literatura: </w:t>
            </w:r>
          </w:p>
          <w:p w:rsidR="00716684" w:rsidRPr="00944A9E" w:rsidRDefault="00716684" w:rsidP="00235A60">
            <w:pPr>
              <w:jc w:val="both"/>
            </w:pPr>
            <w:r w:rsidRPr="00944A9E">
              <w:t xml:space="preserve">Klenková, J. (2013). </w:t>
            </w:r>
            <w:r w:rsidRPr="00944A9E">
              <w:rPr>
                <w:i/>
              </w:rPr>
              <w:t>Logopedie</w:t>
            </w:r>
            <w:r w:rsidRPr="00944A9E">
              <w:t>. Praha: Grada.</w:t>
            </w:r>
          </w:p>
          <w:p w:rsidR="00716684" w:rsidRPr="00944A9E" w:rsidRDefault="00716684" w:rsidP="00235A60">
            <w:pPr>
              <w:jc w:val="both"/>
            </w:pPr>
            <w:r w:rsidRPr="00944A9E">
              <w:t xml:space="preserve">Pokorná, V. (2001). </w:t>
            </w:r>
            <w:r w:rsidRPr="00944A9E">
              <w:rPr>
                <w:i/>
              </w:rPr>
              <w:t>Teorie a náprava vývojových poruch učení a chování</w:t>
            </w:r>
            <w:r w:rsidRPr="00944A9E">
              <w:t>. Praha: Portál.</w:t>
            </w:r>
          </w:p>
          <w:p w:rsidR="00716684" w:rsidRPr="00944A9E" w:rsidRDefault="00716684" w:rsidP="00235A60">
            <w:pPr>
              <w:jc w:val="both"/>
            </w:pPr>
            <w:r w:rsidRPr="00944A9E">
              <w:t xml:space="preserve">Šauerová, M., Špačková, K., &amp; Nechlebová, E. (2012). </w:t>
            </w:r>
            <w:r w:rsidRPr="00944A9E">
              <w:rPr>
                <w:i/>
              </w:rPr>
              <w:t>Speciální pedagogika v praxi</w:t>
            </w:r>
            <w:r w:rsidRPr="00944A9E">
              <w:t>. Praha: Grada.</w:t>
            </w:r>
          </w:p>
          <w:p w:rsidR="00716684" w:rsidRPr="00944A9E" w:rsidRDefault="00716684" w:rsidP="00235A60">
            <w:pPr>
              <w:jc w:val="both"/>
            </w:pPr>
            <w:r w:rsidRPr="00944A9E">
              <w:t xml:space="preserve">Valenta, M., Michalík, J., &amp; Lečbych, M. (2012). </w:t>
            </w:r>
            <w:r w:rsidRPr="00944A9E">
              <w:rPr>
                <w:i/>
              </w:rPr>
              <w:t>Mentální postižení: v pedagogickém, psychologickém a sociálně-právním kontextu</w:t>
            </w:r>
            <w:r w:rsidRPr="00944A9E">
              <w:t>. Praha: Grada.</w:t>
            </w:r>
          </w:p>
          <w:p w:rsidR="00716684" w:rsidRDefault="00716684" w:rsidP="00235A60">
            <w:pPr>
              <w:jc w:val="both"/>
              <w:rPr>
                <w:spacing w:val="-6"/>
              </w:rPr>
            </w:pPr>
            <w:r w:rsidRPr="00944A9E">
              <w:rPr>
                <w:spacing w:val="-6"/>
              </w:rPr>
              <w:t xml:space="preserve">Vojtová, V., </w:t>
            </w:r>
            <w:r w:rsidR="007E7948" w:rsidRPr="00944A9E">
              <w:rPr>
                <w:spacing w:val="-6"/>
              </w:rPr>
              <w:t>&amp;</w:t>
            </w:r>
            <w:r w:rsidR="00437380" w:rsidRPr="00944A9E">
              <w:rPr>
                <w:spacing w:val="-6"/>
              </w:rPr>
              <w:t> </w:t>
            </w:r>
            <w:r w:rsidRPr="00944A9E">
              <w:rPr>
                <w:spacing w:val="-6"/>
              </w:rPr>
              <w:t xml:space="preserve">Červenka, K., a kol. (2012). </w:t>
            </w:r>
            <w:r w:rsidRPr="00944A9E">
              <w:rPr>
                <w:i/>
                <w:spacing w:val="-6"/>
              </w:rPr>
              <w:t>Edukační potřeby dětí v riziku a s poruchami chování</w:t>
            </w:r>
            <w:r w:rsidRPr="00944A9E">
              <w:rPr>
                <w:spacing w:val="-6"/>
              </w:rPr>
              <w:t>. Brno: Masarykova univerzita.</w:t>
            </w:r>
          </w:p>
          <w:p w:rsidR="00E6776E" w:rsidRPr="00944A9E" w:rsidRDefault="00E6776E" w:rsidP="00E7344C">
            <w:pPr>
              <w:ind w:hanging="720"/>
              <w:jc w:val="both"/>
              <w:rPr>
                <w:spacing w:val="-6"/>
              </w:rPr>
            </w:pP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176"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889" w:type="dxa"/>
            <w:tcBorders>
              <w:top w:val="single" w:sz="2" w:space="0" w:color="auto"/>
            </w:tcBorders>
          </w:tcPr>
          <w:p w:rsidR="00716684" w:rsidRPr="00944A9E" w:rsidRDefault="00716684" w:rsidP="00E7344C">
            <w:pPr>
              <w:jc w:val="both"/>
            </w:pPr>
          </w:p>
        </w:tc>
        <w:tc>
          <w:tcPr>
            <w:tcW w:w="4142"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 vyučujícím</w:t>
            </w:r>
          </w:p>
        </w:tc>
      </w:tr>
      <w:tr w:rsidR="00716684" w:rsidRPr="00944A9E" w:rsidTr="001F47BB">
        <w:trPr>
          <w:trHeight w:val="77"/>
          <w:jc w:val="center"/>
        </w:trPr>
        <w:tc>
          <w:tcPr>
            <w:tcW w:w="10207" w:type="dxa"/>
            <w:gridSpan w:val="8"/>
          </w:tcPr>
          <w:p w:rsidR="00716684" w:rsidRDefault="00716684" w:rsidP="00E7344C">
            <w:pPr>
              <w:jc w:val="both"/>
              <w:rPr>
                <w:del w:id="1174" w:author="Hana Navrátilová" w:date="2019-09-24T11:10:00Z"/>
              </w:rPr>
            </w:pPr>
          </w:p>
          <w:p w:rsidR="00774F02" w:rsidRDefault="00774F02" w:rsidP="00E7344C">
            <w:pPr>
              <w:jc w:val="both"/>
            </w:pPr>
          </w:p>
          <w:p w:rsidR="00774F02" w:rsidRDefault="00774F02" w:rsidP="00E7344C">
            <w:pPr>
              <w:jc w:val="both"/>
            </w:pPr>
          </w:p>
          <w:p w:rsidR="00774F02" w:rsidRPr="00944A9E" w:rsidRDefault="00774F02" w:rsidP="00E7344C">
            <w:pPr>
              <w:jc w:val="both"/>
            </w:pPr>
          </w:p>
        </w:tc>
      </w:tr>
    </w:tbl>
    <w:p w:rsidR="00AD6519"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716684"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16684" w:rsidRPr="00944A9E" w:rsidRDefault="00716684" w:rsidP="00E7344C">
            <w:pPr>
              <w:jc w:val="both"/>
              <w:rPr>
                <w:b/>
                <w:sz w:val="28"/>
                <w:szCs w:val="28"/>
              </w:rPr>
            </w:pPr>
            <w:r w:rsidRPr="00944A9E">
              <w:br w:type="page"/>
            </w:r>
            <w:r w:rsidRPr="00944A9E">
              <w:rPr>
                <w:b/>
                <w:sz w:val="28"/>
                <w:szCs w:val="28"/>
              </w:rPr>
              <w:t>B-III – Charakteristika studijního předmětu</w:t>
            </w:r>
          </w:p>
        </w:tc>
      </w:tr>
      <w:tr w:rsidR="00716684" w:rsidRPr="00944A9E" w:rsidTr="001F47BB">
        <w:trPr>
          <w:trHeight w:val="355"/>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r w:rsidRPr="00944A9E">
              <w:t>Rozvoj geometrické představivosti</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716684" w:rsidP="00E7344C">
            <w:pPr>
              <w:jc w:val="both"/>
            </w:pPr>
            <w:r w:rsidRPr="00944A9E">
              <w:t>povinný, PZ</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r w:rsidRPr="00944A9E">
              <w:t>2/LS</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2197" w:type="dxa"/>
            <w:gridSpan w:val="2"/>
          </w:tcPr>
          <w:p w:rsidR="00716684" w:rsidRPr="00944A9E" w:rsidRDefault="00716684" w:rsidP="00E7344C">
            <w:pPr>
              <w:jc w:val="both"/>
            </w:pPr>
            <w:r w:rsidRPr="00944A9E">
              <w:t>14p+14s</w:t>
            </w:r>
          </w:p>
        </w:tc>
        <w:tc>
          <w:tcPr>
            <w:tcW w:w="709" w:type="dxa"/>
            <w:shd w:val="clear" w:color="auto" w:fill="F7CAAC"/>
          </w:tcPr>
          <w:p w:rsidR="00716684" w:rsidRPr="00944A9E" w:rsidRDefault="00716684" w:rsidP="00E7344C">
            <w:pPr>
              <w:jc w:val="both"/>
              <w:rPr>
                <w:b/>
              </w:rPr>
            </w:pPr>
            <w:r w:rsidRPr="00944A9E">
              <w:rPr>
                <w:b/>
              </w:rPr>
              <w:t xml:space="preserve">hod. </w:t>
            </w:r>
          </w:p>
        </w:tc>
        <w:tc>
          <w:tcPr>
            <w:tcW w:w="505" w:type="dxa"/>
          </w:tcPr>
          <w:p w:rsidR="00716684" w:rsidRPr="00944A9E" w:rsidRDefault="00716684" w:rsidP="00E7344C">
            <w:pPr>
              <w:jc w:val="both"/>
            </w:pPr>
            <w:r w:rsidRPr="00944A9E">
              <w:t>28</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716684" w:rsidP="00E7344C">
            <w:pPr>
              <w:jc w:val="both"/>
            </w:pPr>
            <w:r w:rsidRPr="00944A9E">
              <w:t>3</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klasifikovaný zápočet</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F017F9" w:rsidP="00E7344C">
            <w:pPr>
              <w:jc w:val="both"/>
            </w:pPr>
            <w:r w:rsidRPr="00944A9E">
              <w:t>přednáška</w:t>
            </w:r>
            <w:r w:rsidR="00716684" w:rsidRPr="00944A9E">
              <w:t xml:space="preserve"> seminář</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16684" w:rsidRPr="00944A9E" w:rsidRDefault="00716684" w:rsidP="00E7344C">
            <w:pPr>
              <w:jc w:val="both"/>
            </w:pPr>
            <w:r w:rsidRPr="00944A9E">
              <w:t xml:space="preserve">Zápočtový test. </w:t>
            </w:r>
          </w:p>
        </w:tc>
      </w:tr>
      <w:tr w:rsidR="00716684" w:rsidRPr="00944A9E" w:rsidTr="001F47BB">
        <w:trPr>
          <w:trHeight w:val="75"/>
          <w:jc w:val="center"/>
        </w:trPr>
        <w:tc>
          <w:tcPr>
            <w:tcW w:w="10207" w:type="dxa"/>
            <w:gridSpan w:val="8"/>
            <w:tcBorders>
              <w:top w:val="nil"/>
            </w:tcBorders>
          </w:tcPr>
          <w:p w:rsidR="00716684" w:rsidRPr="00944A9E" w:rsidRDefault="00716684" w:rsidP="00E7344C">
            <w:pPr>
              <w:jc w:val="both"/>
            </w:pPr>
          </w:p>
        </w:tc>
      </w:tr>
      <w:tr w:rsidR="00716684" w:rsidRPr="00944A9E" w:rsidTr="001F47BB">
        <w:trPr>
          <w:trHeight w:val="197"/>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7A7D25" w:rsidRDefault="007A7D25" w:rsidP="00E7344C">
            <w:r w:rsidRPr="007A7D25">
              <w:t>RNDr. Martin Fajkus, Ph.D.</w:t>
            </w:r>
          </w:p>
        </w:tc>
      </w:tr>
      <w:tr w:rsidR="00716684" w:rsidRPr="00944A9E" w:rsidTr="001F47BB">
        <w:trPr>
          <w:trHeight w:val="543"/>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944A9E" w:rsidRDefault="004B6344" w:rsidP="00E7344C">
            <w:pPr>
              <w:jc w:val="both"/>
            </w:pPr>
            <w:del w:id="1175" w:author="Hana Navrátilová" w:date="2019-09-24T11:10:00Z">
              <w:r>
                <w:delText>p</w:delText>
              </w:r>
              <w:r w:rsidR="00716684" w:rsidRPr="00944A9E">
                <w:delText>řednášející</w:delText>
              </w:r>
            </w:del>
            <w:ins w:id="1176" w:author="Hana Navrátilová" w:date="2019-09-24T11:10:00Z">
              <w:r w:rsidR="009F6BB2">
                <w:t>P</w:t>
              </w:r>
              <w:r w:rsidR="00716684" w:rsidRPr="00944A9E">
                <w:t>řednášející</w:t>
              </w:r>
              <w:r w:rsidR="009F6BB2">
                <w:t>, vede seminář</w:t>
              </w:r>
            </w:ins>
          </w:p>
        </w:tc>
      </w:tr>
      <w:tr w:rsidR="00716684" w:rsidRPr="00944A9E" w:rsidTr="001F47BB">
        <w:trPr>
          <w:trHeight w:val="172"/>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944A9E" w:rsidRDefault="007A7D25" w:rsidP="009F6BB2">
            <w:r w:rsidRPr="007A7D25">
              <w:t>RNDr. Martin Fajkus, Ph.D.</w:t>
            </w:r>
            <w:r>
              <w:rPr>
                <w:b/>
              </w:rPr>
              <w:t xml:space="preserve"> </w:t>
            </w:r>
            <w:del w:id="1177" w:author="Hana Navrátilová" w:date="2019-09-24T11:10:00Z">
              <w:r w:rsidR="00716684" w:rsidRPr="00944A9E">
                <w:delText xml:space="preserve">(50%), Mgr. Marie Pavelková </w:delText>
              </w:r>
            </w:del>
            <w:r w:rsidR="00716684" w:rsidRPr="00944A9E">
              <w:t>(50%)</w:t>
            </w:r>
          </w:p>
        </w:tc>
      </w:tr>
      <w:tr w:rsidR="00716684" w:rsidRPr="00944A9E" w:rsidTr="001F47BB">
        <w:trPr>
          <w:trHeight w:val="70"/>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3938"/>
          <w:jc w:val="center"/>
        </w:trPr>
        <w:tc>
          <w:tcPr>
            <w:tcW w:w="10207" w:type="dxa"/>
            <w:gridSpan w:val="8"/>
            <w:tcBorders>
              <w:top w:val="nil"/>
              <w:bottom w:val="single" w:sz="12" w:space="0" w:color="auto"/>
            </w:tcBorders>
          </w:tcPr>
          <w:p w:rsidR="00716684" w:rsidRPr="00944A9E" w:rsidRDefault="00716684" w:rsidP="00E7344C">
            <w:pPr>
              <w:jc w:val="both"/>
            </w:pPr>
          </w:p>
          <w:p w:rsidR="00716684" w:rsidRPr="00944A9E" w:rsidRDefault="00716684" w:rsidP="00E7344C">
            <w:pPr>
              <w:jc w:val="both"/>
            </w:pPr>
            <w:r w:rsidRPr="00944A9E">
              <w:t xml:space="preserve">Základní pojmy eukleidovské geometrie. Bod, úsečka, polopřímka, přímka, lomená čára. Incidence bodů a přímek. </w:t>
            </w:r>
          </w:p>
          <w:p w:rsidR="00716684" w:rsidRPr="00944A9E" w:rsidRDefault="00716684" w:rsidP="00E7344C">
            <w:pPr>
              <w:jc w:val="both"/>
            </w:pPr>
            <w:r w:rsidRPr="00944A9E">
              <w:t>Uspořádání bodů. Vzájemná poloha bodů a přímek.</w:t>
            </w:r>
          </w:p>
          <w:p w:rsidR="00716684" w:rsidRPr="00944A9E" w:rsidRDefault="00716684" w:rsidP="00E7344C">
            <w:pPr>
              <w:jc w:val="both"/>
            </w:pPr>
            <w:r w:rsidRPr="00944A9E">
              <w:t xml:space="preserve">Trojúhelník a jeho vlastnosti, rovina, polorovina, vzájemná poloha přímek a rovin. </w:t>
            </w:r>
          </w:p>
          <w:p w:rsidR="00716684" w:rsidRPr="00944A9E" w:rsidRDefault="00716684" w:rsidP="00E7344C">
            <w:pPr>
              <w:jc w:val="both"/>
            </w:pPr>
            <w:r w:rsidRPr="00944A9E">
              <w:t xml:space="preserve">Geometrické relace – incidence, uspořádání, shodnost, rovnoběžnost. </w:t>
            </w:r>
          </w:p>
          <w:p w:rsidR="00716684" w:rsidRPr="00944A9E" w:rsidRDefault="00716684" w:rsidP="00E7344C">
            <w:pPr>
              <w:jc w:val="both"/>
            </w:pPr>
            <w:r w:rsidRPr="00944A9E">
              <w:t xml:space="preserve">Konvexní a nekonvexní množiny. Konvexní a nekonvexní úhel. Kruh, kružnice, koule, kulová plocha, oblouk kružnice, </w:t>
            </w:r>
            <w:r w:rsidRPr="00944A9E">
              <w:br/>
              <w:t>n-úhelník, čtyřúhelník, rovnoběžník.</w:t>
            </w:r>
          </w:p>
          <w:p w:rsidR="00716684" w:rsidRPr="00944A9E" w:rsidRDefault="00716684" w:rsidP="00E7344C">
            <w:pPr>
              <w:jc w:val="both"/>
            </w:pPr>
            <w:r w:rsidRPr="00944A9E">
              <w:t xml:space="preserve">Tělesa. Volné rovnoběžné promítání. Rozvíjení prostorové představivosti. Sítě těles. </w:t>
            </w:r>
          </w:p>
          <w:p w:rsidR="00716684" w:rsidRPr="00944A9E" w:rsidRDefault="00716684" w:rsidP="00E7344C">
            <w:pPr>
              <w:jc w:val="both"/>
            </w:pPr>
            <w:r w:rsidRPr="00944A9E">
              <w:t xml:space="preserve">Shodnost. Porovnávání úseček, operace s úsečkami. Shodnost úhlů a trojúhelníků. </w:t>
            </w:r>
          </w:p>
          <w:p w:rsidR="00716684" w:rsidRPr="00944A9E" w:rsidRDefault="00716684" w:rsidP="00E7344C">
            <w:pPr>
              <w:jc w:val="both"/>
            </w:pPr>
            <w:r w:rsidRPr="00944A9E">
              <w:t xml:space="preserve">Porovnávání úhlů a operace s úhly. Shodná zobrazení v rovině – identita, osová souměrnost, středová souměrnost, posunutí, otočení. Skládání shodných zobrazení v rovině, grupa shodností. </w:t>
            </w:r>
          </w:p>
          <w:p w:rsidR="00716684" w:rsidRPr="00944A9E" w:rsidRDefault="00716684" w:rsidP="00E7344C">
            <w:pPr>
              <w:jc w:val="both"/>
            </w:pPr>
            <w:r w:rsidRPr="00944A9E">
              <w:t xml:space="preserve">Míra úsečky a úhlu. Jednotky měření úseček a úhlů. Míra rovinného útvaru. </w:t>
            </w:r>
          </w:p>
          <w:p w:rsidR="00716684" w:rsidRPr="00944A9E" w:rsidRDefault="00716684" w:rsidP="00E7344C">
            <w:pPr>
              <w:jc w:val="both"/>
            </w:pPr>
            <w:r w:rsidRPr="00944A9E">
              <w:t xml:space="preserve">Obsahy některých rovinných útvarů. Obvody a obsahy obdélníku, čtverce. </w:t>
            </w:r>
          </w:p>
          <w:p w:rsidR="00716684" w:rsidRPr="00944A9E" w:rsidRDefault="00716684" w:rsidP="00E7344C">
            <w:pPr>
              <w:jc w:val="both"/>
            </w:pPr>
            <w:r w:rsidRPr="00944A9E">
              <w:t xml:space="preserve">Délka kružnice. Využití čtvercových sítí. Míra prostorového útvaru. </w:t>
            </w:r>
          </w:p>
          <w:p w:rsidR="00716684" w:rsidRPr="00944A9E" w:rsidRDefault="00716684" w:rsidP="00E7344C">
            <w:pPr>
              <w:jc w:val="both"/>
            </w:pPr>
            <w:r w:rsidRPr="00944A9E">
              <w:t>Objemy těles. Metrické vztahy mezi geometrickými útvary – vzdálenosti bodových množin, odchylky přímek a rovin. Konstrukční úlohy. Množiny bodů dané vlastnosti.</w:t>
            </w:r>
          </w:p>
          <w:p w:rsidR="00774F02" w:rsidRDefault="00716684" w:rsidP="00E7344C">
            <w:pPr>
              <w:jc w:val="both"/>
            </w:pPr>
            <w:r w:rsidRPr="00944A9E">
              <w:t>Axiomatický systém. Modely eukleidovské a neeukleidovské geometrie. Historické poznámky.</w:t>
            </w:r>
          </w:p>
          <w:p w:rsidR="00774F02" w:rsidRPr="00944A9E" w:rsidRDefault="00774F02" w:rsidP="00E7344C">
            <w:pPr>
              <w:jc w:val="both"/>
            </w:pPr>
          </w:p>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125"/>
          <w:jc w:val="center"/>
        </w:trPr>
        <w:tc>
          <w:tcPr>
            <w:tcW w:w="10207" w:type="dxa"/>
            <w:gridSpan w:val="8"/>
            <w:tcBorders>
              <w:top w:val="nil"/>
            </w:tcBorders>
          </w:tcPr>
          <w:p w:rsidR="00716684" w:rsidRPr="00944A9E" w:rsidRDefault="00716684" w:rsidP="00E7344C">
            <w:pPr>
              <w:jc w:val="both"/>
            </w:pPr>
          </w:p>
          <w:p w:rsidR="00716684" w:rsidRPr="00944A9E" w:rsidRDefault="00716684" w:rsidP="00E7344C">
            <w:pPr>
              <w:jc w:val="both"/>
              <w:rPr>
                <w:b/>
              </w:rPr>
            </w:pPr>
            <w:r w:rsidRPr="00944A9E">
              <w:rPr>
                <w:b/>
              </w:rPr>
              <w:t xml:space="preserve">Povinná literatura: </w:t>
            </w:r>
          </w:p>
          <w:p w:rsidR="00716684" w:rsidRDefault="00716684" w:rsidP="00235A60">
            <w:pPr>
              <w:jc w:val="both"/>
              <w:rPr>
                <w:lang w:val="sk-SK"/>
              </w:rPr>
            </w:pPr>
            <w:r w:rsidRPr="00944A9E">
              <w:rPr>
                <w:lang w:val="en-US"/>
              </w:rPr>
              <w:t>Divíšek</w:t>
            </w:r>
            <w:r w:rsidRPr="00944A9E">
              <w:rPr>
                <w:lang w:val="sk-SK"/>
              </w:rPr>
              <w:t xml:space="preserve">, F. a kol. (1989). </w:t>
            </w:r>
            <w:r w:rsidRPr="00944A9E">
              <w:rPr>
                <w:i/>
                <w:lang w:val="sk-SK"/>
              </w:rPr>
              <w:t>Didaktika matematiky pro učitelství 1. stupně ZŠ</w:t>
            </w:r>
            <w:r w:rsidRPr="00944A9E">
              <w:rPr>
                <w:lang w:val="sk-SK"/>
              </w:rPr>
              <w:t>. Praha: SPN.</w:t>
            </w:r>
          </w:p>
          <w:p w:rsidR="00D671AE" w:rsidRPr="00944A9E" w:rsidRDefault="00D671AE" w:rsidP="00235A60">
            <w:pPr>
              <w:jc w:val="both"/>
              <w:rPr>
                <w:lang w:val="sk-SK"/>
              </w:rPr>
            </w:pPr>
            <w:r w:rsidRPr="00D671AE">
              <w:rPr>
                <w:lang w:val="sk-SK"/>
              </w:rPr>
              <w:t>Fajkus, M. (2012). Jak řešit jednoduchou optimalizační úlohu pomocí matematického modelu v Excelu. In Ivanková, Tatiana. Aplikované úlohy v modernom vyučovaní matematiky. Zborník vedeckých prác. Nitra: Slovenská poľnohospodár</w:t>
            </w:r>
            <w:r>
              <w:rPr>
                <w:lang w:val="sk-SK"/>
              </w:rPr>
              <w:t xml:space="preserve">ska univerzita v Nitre, 16-20. </w:t>
            </w:r>
          </w:p>
          <w:p w:rsidR="00716684" w:rsidRPr="00944A9E" w:rsidRDefault="00716684" w:rsidP="00235A60">
            <w:pPr>
              <w:jc w:val="both"/>
            </w:pPr>
            <w:r w:rsidRPr="00944A9E">
              <w:t xml:space="preserve">Kouřim, J. a kol. (1985). </w:t>
            </w:r>
            <w:r w:rsidRPr="00944A9E">
              <w:rPr>
                <w:i/>
              </w:rPr>
              <w:t>Základy elementární geometrie pro učitelství 1. stupně ZŠ.</w:t>
            </w:r>
            <w:r w:rsidRPr="00944A9E">
              <w:t xml:space="preserve"> Praha: SPN.</w:t>
            </w:r>
          </w:p>
          <w:p w:rsidR="00716684" w:rsidRPr="00944A9E" w:rsidRDefault="00716684" w:rsidP="00235A60">
            <w:pPr>
              <w:autoSpaceDE w:val="0"/>
              <w:autoSpaceDN w:val="0"/>
              <w:adjustRightInd w:val="0"/>
            </w:pPr>
            <w:r w:rsidRPr="00944A9E">
              <w:t xml:space="preserve">Stopenová, A. (1999). </w:t>
            </w:r>
            <w:r w:rsidRPr="00944A9E">
              <w:rPr>
                <w:i/>
                <w:iCs/>
              </w:rPr>
              <w:t>Matematika II. Geometrie s didaktikou</w:t>
            </w:r>
            <w:r w:rsidRPr="00944A9E">
              <w:t>. Olomouc: UPOL.</w:t>
            </w:r>
          </w:p>
          <w:p w:rsidR="00716684" w:rsidRPr="00944A9E" w:rsidRDefault="00716684" w:rsidP="00235A60">
            <w:pPr>
              <w:jc w:val="both"/>
            </w:pPr>
            <w:r w:rsidRPr="00944A9E">
              <w:t xml:space="preserve">Stopenová, A. </w:t>
            </w:r>
            <w:r w:rsidR="002010CC">
              <w:t xml:space="preserve">(1996). </w:t>
            </w:r>
            <w:r w:rsidRPr="00944A9E">
              <w:rPr>
                <w:i/>
                <w:iCs/>
              </w:rPr>
              <w:t>Vybrané úlohy z elementární geometrie pro studenty učitelství 1. stupně ZŠ</w:t>
            </w:r>
            <w:r w:rsidRPr="00944A9E">
              <w:t>. Olomouc: UPOL.</w:t>
            </w:r>
            <w:r w:rsidR="007A7D25">
              <w:t xml:space="preserve"> </w:t>
            </w:r>
          </w:p>
          <w:p w:rsidR="00716684" w:rsidRPr="00944A9E" w:rsidRDefault="00716684" w:rsidP="00235A60">
            <w:pPr>
              <w:jc w:val="both"/>
            </w:pPr>
            <w:r w:rsidRPr="00944A9E">
              <w:t xml:space="preserve">Žilková, K. (2013). </w:t>
            </w:r>
            <w:r w:rsidRPr="00944A9E">
              <w:rPr>
                <w:i/>
              </w:rPr>
              <w:t>Geometria</w:t>
            </w:r>
            <w:r w:rsidR="00DC2DBA">
              <w:rPr>
                <w:i/>
              </w:rPr>
              <w:t>.</w:t>
            </w:r>
            <w:r w:rsidRPr="00944A9E">
              <w:rPr>
                <w:i/>
              </w:rPr>
              <w:t xml:space="preserve"> </w:t>
            </w:r>
            <w:r w:rsidRPr="00944A9E">
              <w:rPr>
                <w:lang w:val="en-US"/>
              </w:rPr>
              <w:t>[online]</w:t>
            </w:r>
            <w:r w:rsidRPr="00944A9E">
              <w:t>. Trnava: PF Trnavská univerzita.</w:t>
            </w:r>
          </w:p>
          <w:p w:rsidR="00716684" w:rsidRPr="00944A9E" w:rsidRDefault="00716684" w:rsidP="00235A60">
            <w:pPr>
              <w:jc w:val="both"/>
            </w:pPr>
            <w:r w:rsidRPr="00944A9E">
              <w:t xml:space="preserve">Žilková, K.,  &amp; Židek, O. (2013). </w:t>
            </w:r>
            <w:r w:rsidRPr="00944A9E">
              <w:rPr>
                <w:i/>
              </w:rPr>
              <w:t>Manipulačná geometria</w:t>
            </w:r>
            <w:r w:rsidR="007A7D25">
              <w:rPr>
                <w:i/>
              </w:rPr>
              <w:t xml:space="preserve"> </w:t>
            </w:r>
            <w:r w:rsidRPr="00944A9E">
              <w:rPr>
                <w:lang w:val="en-US"/>
              </w:rPr>
              <w:t>[online]</w:t>
            </w:r>
            <w:r w:rsidRPr="00944A9E">
              <w:t>. Bratislava: UK: 2013.</w:t>
            </w:r>
          </w:p>
          <w:p w:rsidR="00716684" w:rsidRPr="00944A9E" w:rsidRDefault="00716684" w:rsidP="00E7344C">
            <w:pPr>
              <w:ind w:hanging="276"/>
              <w:jc w:val="both"/>
            </w:pPr>
          </w:p>
          <w:p w:rsidR="00716684" w:rsidRPr="00944A9E" w:rsidRDefault="00716684" w:rsidP="00E7344C">
            <w:pPr>
              <w:jc w:val="both"/>
              <w:rPr>
                <w:b/>
              </w:rPr>
            </w:pPr>
            <w:r w:rsidRPr="00944A9E">
              <w:rPr>
                <w:b/>
              </w:rPr>
              <w:t xml:space="preserve">Doporučená literatura: </w:t>
            </w:r>
          </w:p>
          <w:p w:rsidR="00716684" w:rsidRPr="00944A9E" w:rsidRDefault="00716684" w:rsidP="00235A60">
            <w:pPr>
              <w:jc w:val="both"/>
            </w:pPr>
            <w:r w:rsidRPr="00944A9E">
              <w:t xml:space="preserve">Jirotková, D. (2010). </w:t>
            </w:r>
            <w:r w:rsidRPr="00944A9E">
              <w:rPr>
                <w:i/>
              </w:rPr>
              <w:t>Cesty ke zkvalitňování výuky geometrie.</w:t>
            </w:r>
            <w:r w:rsidRPr="00944A9E">
              <w:t xml:space="preserve"> Praha: UK.</w:t>
            </w:r>
          </w:p>
          <w:p w:rsidR="00716684" w:rsidRPr="00944A9E" w:rsidRDefault="00716684" w:rsidP="00235A60">
            <w:pPr>
              <w:jc w:val="both"/>
            </w:pPr>
            <w:r w:rsidRPr="00944A9E">
              <w:rPr>
                <w:lang w:val="sk-SK"/>
              </w:rPr>
              <w:t xml:space="preserve">Kuřina, F. (2002). </w:t>
            </w:r>
            <w:r w:rsidR="001E7ADA" w:rsidRPr="00944A9E">
              <w:rPr>
                <w:i/>
                <w:lang w:val="sk-SK"/>
              </w:rPr>
              <w:t>10 geometrickýc</w:t>
            </w:r>
            <w:r w:rsidRPr="00944A9E">
              <w:rPr>
                <w:i/>
                <w:lang w:val="sk-SK"/>
              </w:rPr>
              <w:t>h transformací.</w:t>
            </w:r>
            <w:r w:rsidRPr="00944A9E">
              <w:rPr>
                <w:lang w:val="sk-SK"/>
              </w:rPr>
              <w:t xml:space="preserve"> Praha: Prometheus.</w:t>
            </w:r>
          </w:p>
          <w:p w:rsidR="00716684" w:rsidRPr="00944A9E" w:rsidRDefault="00716684" w:rsidP="00235A60">
            <w:pPr>
              <w:jc w:val="both"/>
            </w:pPr>
            <w:r w:rsidRPr="00944A9E">
              <w:t xml:space="preserve">Kuřina, F. (1996). </w:t>
            </w:r>
            <w:r w:rsidRPr="00944A9E">
              <w:rPr>
                <w:i/>
              </w:rPr>
              <w:t>Deset pohledů na geometrii.</w:t>
            </w:r>
            <w:r w:rsidRPr="00944A9E">
              <w:t xml:space="preserve"> Praha: Albra.</w:t>
            </w:r>
          </w:p>
          <w:p w:rsidR="00716684" w:rsidRPr="00944A9E" w:rsidRDefault="00716684" w:rsidP="00235A60">
            <w:pPr>
              <w:jc w:val="both"/>
              <w:rPr>
                <w:del w:id="1178" w:author="Hana Navrátilová" w:date="2019-09-24T11:10:00Z"/>
              </w:rPr>
            </w:pPr>
            <w:del w:id="1179" w:author="Hana Navrátilová" w:date="2019-09-24T11:10:00Z">
              <w:r w:rsidRPr="00944A9E">
                <w:rPr>
                  <w:lang w:val="sk-SK"/>
                </w:rPr>
                <w:delText xml:space="preserve">Kuřina, F., </w:delText>
              </w:r>
              <w:r w:rsidRPr="00944A9E">
                <w:delText>&amp;</w:delText>
              </w:r>
              <w:r w:rsidR="00D87164" w:rsidRPr="00944A9E">
                <w:delText> </w:delText>
              </w:r>
              <w:r w:rsidRPr="00944A9E">
                <w:rPr>
                  <w:lang w:val="sk-SK"/>
                </w:rPr>
                <w:delText>Půlpán</w:delText>
              </w:r>
              <w:r w:rsidRPr="00944A9E">
                <w:delText>, Z.</w:delText>
              </w:r>
              <w:r w:rsidR="00E6258B">
                <w:delText xml:space="preserve"> </w:delText>
              </w:r>
              <w:r w:rsidRPr="00944A9E">
                <w:delText xml:space="preserve">(2006). </w:delText>
              </w:r>
              <w:r w:rsidRPr="00944A9E">
                <w:rPr>
                  <w:i/>
                </w:rPr>
                <w:delText xml:space="preserve">Podivuhodný svět elementární matematiky. </w:delText>
              </w:r>
              <w:r w:rsidRPr="00944A9E">
                <w:delText>Praha: Akademia.</w:delText>
              </w:r>
            </w:del>
          </w:p>
          <w:p w:rsidR="00716684" w:rsidRPr="00944A9E" w:rsidRDefault="00716684" w:rsidP="00235A60">
            <w:pPr>
              <w:jc w:val="both"/>
              <w:rPr>
                <w:del w:id="1180" w:author="Hana Navrátilová" w:date="2019-09-24T11:10:00Z"/>
              </w:rPr>
            </w:pPr>
            <w:del w:id="1181" w:author="Hana Navrátilová" w:date="2019-09-24T11:10:00Z">
              <w:r w:rsidRPr="00944A9E">
                <w:delText xml:space="preserve">Molnár, J., Perný, J., &amp; Stopenová, A. (2006). </w:delText>
              </w:r>
              <w:r w:rsidRPr="00944A9E">
                <w:rPr>
                  <w:i/>
                </w:rPr>
                <w:delText>Prostorová představivost a prostředky k jejímu rozvoji.</w:delText>
              </w:r>
              <w:r w:rsidRPr="00944A9E">
                <w:delText xml:space="preserve"> Praha: JČMF.</w:delText>
              </w:r>
            </w:del>
          </w:p>
          <w:p w:rsidR="00716684" w:rsidRPr="00944A9E" w:rsidRDefault="00716684" w:rsidP="009A7918">
            <w:pPr>
              <w:jc w:val="both"/>
            </w:pP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672"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709" w:type="dxa"/>
            <w:tcBorders>
              <w:top w:val="single" w:sz="2" w:space="0" w:color="auto"/>
            </w:tcBorders>
          </w:tcPr>
          <w:p w:rsidR="00716684" w:rsidRPr="00944A9E" w:rsidRDefault="00716684" w:rsidP="00E7344C">
            <w:pPr>
              <w:jc w:val="both"/>
            </w:pPr>
          </w:p>
        </w:tc>
        <w:tc>
          <w:tcPr>
            <w:tcW w:w="3826"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w:t>
            </w:r>
            <w:r w:rsidR="00D87164" w:rsidRPr="00944A9E">
              <w:rPr>
                <w:b/>
              </w:rPr>
              <w:t> </w:t>
            </w:r>
            <w:r w:rsidRPr="00944A9E">
              <w:rPr>
                <w:b/>
              </w:rPr>
              <w:t>vyučujícím</w:t>
            </w:r>
          </w:p>
        </w:tc>
      </w:tr>
      <w:tr w:rsidR="00716684" w:rsidRPr="00944A9E" w:rsidTr="001F47BB">
        <w:trPr>
          <w:trHeight w:val="580"/>
          <w:jc w:val="center"/>
        </w:trPr>
        <w:tc>
          <w:tcPr>
            <w:tcW w:w="10207" w:type="dxa"/>
            <w:gridSpan w:val="8"/>
          </w:tcPr>
          <w:p w:rsidR="00660A88" w:rsidRDefault="00660A88" w:rsidP="00E7344C">
            <w:pPr>
              <w:jc w:val="both"/>
            </w:pPr>
          </w:p>
          <w:p w:rsidR="00660A88" w:rsidRDefault="00660A88" w:rsidP="00E7344C">
            <w:pPr>
              <w:jc w:val="both"/>
              <w:rPr>
                <w:del w:id="1182" w:author="Hana Navrátilová" w:date="2019-09-24T11:10:00Z"/>
              </w:rPr>
            </w:pPr>
          </w:p>
          <w:p w:rsidR="00774F02" w:rsidRPr="00944A9E" w:rsidRDefault="00774F02"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716684"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16684" w:rsidRPr="00944A9E" w:rsidRDefault="00716684" w:rsidP="00E7344C">
            <w:pPr>
              <w:jc w:val="both"/>
              <w:rPr>
                <w:b/>
                <w:sz w:val="28"/>
                <w:szCs w:val="28"/>
              </w:rPr>
            </w:pPr>
            <w:r w:rsidRPr="00944A9E">
              <w:br w:type="page"/>
            </w:r>
            <w:r w:rsidRPr="00944A9E">
              <w:rPr>
                <w:b/>
                <w:sz w:val="28"/>
                <w:szCs w:val="28"/>
              </w:rPr>
              <w:t>B-III – Charakteristika studijního předmětu</w:t>
            </w:r>
          </w:p>
        </w:tc>
      </w:tr>
      <w:tr w:rsidR="00716684" w:rsidRPr="00944A9E" w:rsidTr="001F47BB">
        <w:trPr>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r w:rsidRPr="00944A9E">
              <w:t>Rozvoj počátečního čtení a psaní s praxí</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716684" w:rsidP="00E7344C">
            <w:pPr>
              <w:jc w:val="both"/>
            </w:pPr>
            <w:r w:rsidRPr="00944A9E">
              <w:t>povinný, PZ</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r w:rsidRPr="00944A9E">
              <w:t>2/LS</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2197" w:type="dxa"/>
            <w:gridSpan w:val="2"/>
          </w:tcPr>
          <w:p w:rsidR="00716684" w:rsidRPr="00944A9E" w:rsidRDefault="00716684" w:rsidP="00E7344C">
            <w:pPr>
              <w:jc w:val="both"/>
            </w:pPr>
            <w:r w:rsidRPr="00944A9E">
              <w:t>14p+14s+ 4 hodin praxe</w:t>
            </w:r>
          </w:p>
        </w:tc>
        <w:tc>
          <w:tcPr>
            <w:tcW w:w="567" w:type="dxa"/>
            <w:shd w:val="clear" w:color="auto" w:fill="F7CAAC"/>
          </w:tcPr>
          <w:p w:rsidR="00716684" w:rsidRPr="00944A9E" w:rsidRDefault="00716684" w:rsidP="00E7344C">
            <w:pPr>
              <w:jc w:val="both"/>
              <w:rPr>
                <w:b/>
              </w:rPr>
            </w:pPr>
            <w:r w:rsidRPr="00944A9E">
              <w:rPr>
                <w:b/>
              </w:rPr>
              <w:t xml:space="preserve">hod. </w:t>
            </w:r>
          </w:p>
        </w:tc>
        <w:tc>
          <w:tcPr>
            <w:tcW w:w="647" w:type="dxa"/>
          </w:tcPr>
          <w:p w:rsidR="00716684" w:rsidRPr="00944A9E" w:rsidRDefault="00716684" w:rsidP="00E7344C">
            <w:pPr>
              <w:jc w:val="both"/>
            </w:pPr>
            <w:r w:rsidRPr="00944A9E">
              <w:t>28+4</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716684" w:rsidP="00E7344C">
            <w:pPr>
              <w:jc w:val="both"/>
            </w:pPr>
            <w:r w:rsidRPr="00944A9E">
              <w:t>3</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p>
        </w:tc>
      </w:tr>
      <w:tr w:rsidR="00716684" w:rsidRPr="00944A9E" w:rsidTr="001F47BB">
        <w:trPr>
          <w:trHeight w:val="952"/>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klasifikovaný zápočet</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716684" w:rsidP="00E7344C">
            <w:pPr>
              <w:jc w:val="both"/>
            </w:pPr>
            <w:r w:rsidRPr="00944A9E">
              <w:t>přednáška,</w:t>
            </w:r>
          </w:p>
          <w:p w:rsidR="00716684" w:rsidRPr="00944A9E" w:rsidRDefault="00716684" w:rsidP="00E7344C">
            <w:pPr>
              <w:jc w:val="both"/>
            </w:pPr>
            <w:r w:rsidRPr="00944A9E">
              <w:t>seminář,</w:t>
            </w:r>
          </w:p>
          <w:p w:rsidR="00716684" w:rsidRPr="00944A9E" w:rsidRDefault="00716684" w:rsidP="00E7344C">
            <w:pPr>
              <w:jc w:val="both"/>
            </w:pPr>
            <w:r w:rsidRPr="00944A9E">
              <w:t>odborná praxe</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16684" w:rsidRPr="00944A9E" w:rsidRDefault="00716684" w:rsidP="00E7344C">
            <w:pPr>
              <w:jc w:val="both"/>
            </w:pPr>
            <w:r w:rsidRPr="00944A9E">
              <w:t>Povinná a aktivní účast na výuce a praxi. Zpracování projektu zaměřeného na využití vybrané metody výuky čtení nebo psaní v 1. ročníku základní školy.</w:t>
            </w:r>
          </w:p>
        </w:tc>
      </w:tr>
      <w:tr w:rsidR="00716684" w:rsidRPr="00944A9E" w:rsidTr="005D4E35">
        <w:trPr>
          <w:trHeight w:val="152"/>
          <w:jc w:val="center"/>
        </w:trPr>
        <w:tc>
          <w:tcPr>
            <w:tcW w:w="10207" w:type="dxa"/>
            <w:gridSpan w:val="8"/>
            <w:tcBorders>
              <w:top w:val="nil"/>
            </w:tcBorders>
          </w:tcPr>
          <w:p w:rsidR="00716684" w:rsidRPr="00944A9E" w:rsidRDefault="00716684" w:rsidP="00E7344C">
            <w:pPr>
              <w:jc w:val="both"/>
            </w:pPr>
          </w:p>
        </w:tc>
      </w:tr>
      <w:tr w:rsidR="00716684" w:rsidRPr="00944A9E" w:rsidTr="005D4E35">
        <w:trPr>
          <w:trHeight w:val="325"/>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944A9E" w:rsidRDefault="00737EE6" w:rsidP="00E7344C">
            <w:r w:rsidRPr="00944A9E">
              <w:t xml:space="preserve">doc. PhDr. </w:t>
            </w:r>
            <w:r>
              <w:t>Zuzana Petrová, PhD.</w:t>
            </w:r>
          </w:p>
          <w:p w:rsidR="00716684" w:rsidRPr="00944A9E" w:rsidRDefault="00716684" w:rsidP="00E7344C"/>
        </w:tc>
      </w:tr>
      <w:tr w:rsidR="00716684" w:rsidRPr="00944A9E" w:rsidTr="001F47BB">
        <w:trPr>
          <w:trHeight w:val="543"/>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944A9E" w:rsidRDefault="00716684" w:rsidP="00E7344C">
            <w:pPr>
              <w:jc w:val="both"/>
            </w:pPr>
            <w:r w:rsidRPr="00944A9E">
              <w:t>přednášející, vede seminář, vede praxe</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944A9E" w:rsidRDefault="005F532C" w:rsidP="005D4E35">
            <w:r w:rsidRPr="00944A9E">
              <w:t xml:space="preserve">doc. PhDr. </w:t>
            </w:r>
            <w:r>
              <w:t>Zuzana Petrová, PhD.</w:t>
            </w:r>
            <w:r w:rsidR="00716684" w:rsidRPr="00944A9E">
              <w:t xml:space="preserve"> (100%)</w:t>
            </w:r>
          </w:p>
        </w:tc>
      </w:tr>
      <w:tr w:rsidR="00716684" w:rsidRPr="00944A9E" w:rsidTr="005D4E35">
        <w:trPr>
          <w:trHeight w:val="77"/>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2581"/>
          <w:jc w:val="center"/>
        </w:trPr>
        <w:tc>
          <w:tcPr>
            <w:tcW w:w="10207" w:type="dxa"/>
            <w:gridSpan w:val="8"/>
            <w:tcBorders>
              <w:top w:val="nil"/>
              <w:bottom w:val="single" w:sz="12" w:space="0" w:color="auto"/>
            </w:tcBorders>
          </w:tcPr>
          <w:p w:rsidR="00716684" w:rsidRPr="00944A9E" w:rsidRDefault="00716684" w:rsidP="00E7344C">
            <w:pPr>
              <w:jc w:val="both"/>
            </w:pPr>
          </w:p>
          <w:p w:rsidR="00716684" w:rsidRPr="00944A9E" w:rsidRDefault="00716684" w:rsidP="00E7344C">
            <w:pPr>
              <w:jc w:val="both"/>
            </w:pPr>
            <w:r w:rsidRPr="00944A9E">
              <w:t>Vymezení současných přístupů k rozvíjení čtenářské gramotnosti.</w:t>
            </w:r>
          </w:p>
          <w:p w:rsidR="00716684" w:rsidRPr="00944A9E" w:rsidRDefault="00716684" w:rsidP="00E7344C">
            <w:pPr>
              <w:jc w:val="both"/>
            </w:pPr>
            <w:r w:rsidRPr="00944A9E">
              <w:t xml:space="preserve">Kognitivně-psychologické a socio-lingvistické pozadí přístupů k výuce čtení a psaní. </w:t>
            </w:r>
          </w:p>
          <w:p w:rsidR="00716684" w:rsidRPr="00944A9E" w:rsidRDefault="00716684" w:rsidP="00E7344C">
            <w:pPr>
              <w:jc w:val="both"/>
            </w:pPr>
            <w:r w:rsidRPr="00944A9E">
              <w:t>Cíle a obsahy počátečního čtení a psaní v pedagogických dokumentech.</w:t>
            </w:r>
          </w:p>
          <w:p w:rsidR="00716684" w:rsidRPr="00944A9E" w:rsidRDefault="00716684" w:rsidP="00E7344C">
            <w:pPr>
              <w:jc w:val="both"/>
            </w:pPr>
            <w:r w:rsidRPr="00944A9E">
              <w:t>Přehled analytických a syntetických metod ve výuce čtení.</w:t>
            </w:r>
          </w:p>
          <w:p w:rsidR="00716684" w:rsidRPr="00944A9E" w:rsidRDefault="00716684" w:rsidP="00E7344C">
            <w:pPr>
              <w:jc w:val="both"/>
            </w:pPr>
            <w:r w:rsidRPr="00944A9E">
              <w:t>Metoda analyticko-syntetická a metoda genetická.</w:t>
            </w:r>
          </w:p>
          <w:p w:rsidR="00716684" w:rsidRPr="00944A9E" w:rsidRDefault="00716684" w:rsidP="00E7344C">
            <w:pPr>
              <w:jc w:val="both"/>
            </w:pPr>
            <w:r w:rsidRPr="00944A9E">
              <w:t>Čtení s porozuměním.</w:t>
            </w:r>
          </w:p>
          <w:p w:rsidR="00716684" w:rsidRPr="00944A9E" w:rsidRDefault="00716684" w:rsidP="00E7344C">
            <w:pPr>
              <w:jc w:val="both"/>
            </w:pPr>
            <w:r w:rsidRPr="00944A9E">
              <w:t>Přehled metod ve výuce psaní.</w:t>
            </w:r>
          </w:p>
          <w:p w:rsidR="00716684" w:rsidRPr="00944A9E" w:rsidRDefault="00716684" w:rsidP="00E7344C">
            <w:pPr>
              <w:jc w:val="both"/>
            </w:pPr>
            <w:r w:rsidRPr="00944A9E">
              <w:t>Podněty pro výuku počátečního čtení a psaní z alternativních zdrojů.</w:t>
            </w:r>
          </w:p>
          <w:p w:rsidR="00716684" w:rsidRPr="00944A9E" w:rsidRDefault="00716684" w:rsidP="00E7344C">
            <w:pPr>
              <w:jc w:val="both"/>
            </w:pPr>
            <w:r w:rsidRPr="00944A9E">
              <w:t>Diagnostika a hodnocení žáků, individualizace ve výuce.</w:t>
            </w:r>
          </w:p>
          <w:p w:rsidR="00716684" w:rsidRPr="00944A9E" w:rsidRDefault="00716684" w:rsidP="00E7344C">
            <w:pPr>
              <w:jc w:val="both"/>
            </w:pPr>
            <w:r w:rsidRPr="00944A9E">
              <w:t>Didaktické materiály a pomůcky ve výuce počátečního čtení a psaní. Didaktická hra.</w:t>
            </w:r>
          </w:p>
          <w:p w:rsidR="00716684" w:rsidRPr="00944A9E" w:rsidRDefault="00716684" w:rsidP="00E7344C">
            <w:pPr>
              <w:jc w:val="both"/>
            </w:pPr>
            <w:r w:rsidRPr="00944A9E">
              <w:t>Rozvoj čtenářství.</w:t>
            </w:r>
          </w:p>
          <w:p w:rsidR="00716684" w:rsidRPr="00944A9E" w:rsidRDefault="00716684" w:rsidP="00E7344C">
            <w:pPr>
              <w:jc w:val="both"/>
            </w:pPr>
            <w:r w:rsidRPr="00944A9E">
              <w:t>Literární výchova v 1. ročníku základní školy. Práce s literárním textem.</w:t>
            </w:r>
          </w:p>
          <w:p w:rsidR="00716684" w:rsidRPr="00944A9E" w:rsidRDefault="00716684" w:rsidP="00E7344C">
            <w:pPr>
              <w:jc w:val="both"/>
            </w:pPr>
            <w:r w:rsidRPr="00944A9E">
              <w:t>Příprava na výuku počátečního čtení a psaní.</w:t>
            </w:r>
          </w:p>
          <w:p w:rsidR="00774F02" w:rsidRPr="00944A9E" w:rsidRDefault="00716684" w:rsidP="005D4E35">
            <w:pPr>
              <w:jc w:val="both"/>
            </w:pPr>
            <w:r w:rsidRPr="00944A9E">
              <w:t>Osobnost učitele.</w:t>
            </w:r>
          </w:p>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497"/>
          <w:jc w:val="center"/>
        </w:trPr>
        <w:tc>
          <w:tcPr>
            <w:tcW w:w="10207" w:type="dxa"/>
            <w:gridSpan w:val="8"/>
            <w:tcBorders>
              <w:top w:val="nil"/>
            </w:tcBorders>
          </w:tcPr>
          <w:p w:rsidR="00F017F9" w:rsidRPr="00944A9E" w:rsidRDefault="00F017F9" w:rsidP="00E7344C">
            <w:pPr>
              <w:jc w:val="both"/>
              <w:rPr>
                <w:b/>
              </w:rPr>
            </w:pPr>
          </w:p>
          <w:p w:rsidR="00716684" w:rsidRPr="00944A9E" w:rsidRDefault="00716684" w:rsidP="00E7344C">
            <w:pPr>
              <w:jc w:val="both"/>
              <w:rPr>
                <w:b/>
              </w:rPr>
            </w:pPr>
            <w:r w:rsidRPr="00944A9E">
              <w:rPr>
                <w:b/>
              </w:rPr>
              <w:t xml:space="preserve">Povinná literatura: </w:t>
            </w:r>
          </w:p>
          <w:p w:rsidR="00716684" w:rsidRPr="00944A9E" w:rsidRDefault="00716684" w:rsidP="00E7344C">
            <w:pPr>
              <w:jc w:val="both"/>
            </w:pPr>
            <w:r w:rsidRPr="00944A9E">
              <w:t xml:space="preserve">Doležalová, J. (2001). </w:t>
            </w:r>
            <w:r w:rsidRPr="00944A9E">
              <w:rPr>
                <w:i/>
              </w:rPr>
              <w:t>Současné pohledy na výuku elementárního čtení a psaní</w:t>
            </w:r>
            <w:r w:rsidRPr="00944A9E">
              <w:t>. Hradec Králové: Gaudeamus.</w:t>
            </w:r>
          </w:p>
          <w:p w:rsidR="00716684" w:rsidRPr="00944A9E" w:rsidRDefault="00716684" w:rsidP="00E7344C">
            <w:pPr>
              <w:jc w:val="both"/>
            </w:pPr>
            <w:r w:rsidRPr="00944A9E">
              <w:t xml:space="preserve">Havel, J., </w:t>
            </w:r>
            <w:r w:rsidR="00C80CD3">
              <w:t>Jelénková</w:t>
            </w:r>
            <w:r w:rsidRPr="00944A9E">
              <w:t xml:space="preserve">, K., &amp; Grycová, M. (2012). </w:t>
            </w:r>
            <w:r w:rsidRPr="00944A9E">
              <w:rPr>
                <w:i/>
              </w:rPr>
              <w:t>Začínáme číst a psát</w:t>
            </w:r>
            <w:r w:rsidRPr="00944A9E">
              <w:t>. Plzeň: Fraus.</w:t>
            </w:r>
          </w:p>
          <w:p w:rsidR="00A619C0" w:rsidRDefault="00A619C0" w:rsidP="00E7344C">
            <w:pPr>
              <w:jc w:val="both"/>
            </w:pPr>
            <w:r w:rsidRPr="00A619C0">
              <w:t xml:space="preserve">Petrová, Z. (2015). Význam rozvíjení gramotnosti dětí (nejen) v preprimárním vzdělávání. In A. Wiegerová (Ed.), </w:t>
            </w:r>
            <w:r w:rsidRPr="00353B19">
              <w:rPr>
                <w:i/>
              </w:rPr>
              <w:t>Profesionalizace učitele mateřské školy z pohledu reformy kurikula</w:t>
            </w:r>
            <w:r w:rsidRPr="00A619C0">
              <w:t>, (49-57). Zlín: Univerzita Tomáše Bati ve Zlíně.</w:t>
            </w:r>
          </w:p>
          <w:p w:rsidR="00716684" w:rsidRPr="00944A9E" w:rsidRDefault="00716684" w:rsidP="00E7344C">
            <w:pPr>
              <w:jc w:val="both"/>
            </w:pPr>
            <w:r w:rsidRPr="00944A9E">
              <w:t xml:space="preserve">Vykoukalová, V., &amp; Wildová, R. (2013). </w:t>
            </w:r>
            <w:r w:rsidRPr="00944A9E">
              <w:rPr>
                <w:i/>
              </w:rPr>
              <w:t>Čtenářská gramotnost žáků 1. stupně a možnosti jejího rozvoje.</w:t>
            </w:r>
            <w:r w:rsidRPr="00944A9E">
              <w:t xml:space="preserve"> Praha: Univerzita Karlova.</w:t>
            </w:r>
          </w:p>
          <w:p w:rsidR="00716684" w:rsidRDefault="00716684" w:rsidP="00E7344C">
            <w:pPr>
              <w:jc w:val="both"/>
            </w:pPr>
            <w:r w:rsidRPr="00944A9E">
              <w:t xml:space="preserve">Zápotočná, O. (2012). </w:t>
            </w:r>
            <w:r w:rsidRPr="00944A9E">
              <w:rPr>
                <w:i/>
              </w:rPr>
              <w:t>Čitateľská gramotnosť a jej rozvoj v primárnom vzdelávaní: teoretické východiská a didaktické realizácie.</w:t>
            </w:r>
            <w:r w:rsidRPr="00944A9E">
              <w:t xml:space="preserve"> Bratislava: Veda.</w:t>
            </w:r>
          </w:p>
          <w:p w:rsidR="00235A60" w:rsidRPr="00944A9E" w:rsidRDefault="00235A60" w:rsidP="00E7344C">
            <w:pPr>
              <w:jc w:val="both"/>
            </w:pPr>
          </w:p>
          <w:p w:rsidR="00716684" w:rsidRPr="00944A9E" w:rsidRDefault="00716684" w:rsidP="00E7344C">
            <w:pPr>
              <w:jc w:val="both"/>
              <w:rPr>
                <w:b/>
              </w:rPr>
            </w:pPr>
            <w:r w:rsidRPr="00944A9E">
              <w:rPr>
                <w:b/>
              </w:rPr>
              <w:t xml:space="preserve">Doporučená literatura: </w:t>
            </w:r>
          </w:p>
          <w:p w:rsidR="00716684" w:rsidRPr="00944A9E" w:rsidRDefault="00716684" w:rsidP="00E7344C">
            <w:pPr>
              <w:jc w:val="both"/>
            </w:pPr>
            <w:r w:rsidRPr="00944A9E">
              <w:t xml:space="preserve">Gavora, P., &amp; Zápotočná, O. (2003). </w:t>
            </w:r>
            <w:r w:rsidRPr="00944A9E">
              <w:rPr>
                <w:i/>
              </w:rPr>
              <w:t>Gramotnosť: Vývin a možnosti jej didaktického usmerňovania.</w:t>
            </w:r>
            <w:r w:rsidRPr="00944A9E">
              <w:t xml:space="preserve"> Bratislava: Univerzita Komenského.</w:t>
            </w:r>
          </w:p>
          <w:p w:rsidR="00716684" w:rsidRPr="00944A9E" w:rsidRDefault="00716684" w:rsidP="00E7344C">
            <w:pPr>
              <w:jc w:val="both"/>
            </w:pPr>
            <w:r w:rsidRPr="00944A9E">
              <w:t xml:space="preserve">Havel, J., </w:t>
            </w:r>
            <w:r w:rsidR="00C80CD3">
              <w:t>Jelénková</w:t>
            </w:r>
            <w:r w:rsidRPr="00944A9E">
              <w:t xml:space="preserve">, K., &amp; Grycová, M. (2012). </w:t>
            </w:r>
            <w:r w:rsidRPr="00944A9E">
              <w:rPr>
                <w:i/>
              </w:rPr>
              <w:t>Už čteme a píšeme sami.</w:t>
            </w:r>
            <w:r w:rsidRPr="00944A9E">
              <w:t xml:space="preserve"> Plzeň: Fraus.</w:t>
            </w: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672"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567" w:type="dxa"/>
            <w:tcBorders>
              <w:top w:val="single" w:sz="2" w:space="0" w:color="auto"/>
            </w:tcBorders>
          </w:tcPr>
          <w:p w:rsidR="00716684" w:rsidRPr="00944A9E" w:rsidRDefault="00716684" w:rsidP="00E7344C">
            <w:pPr>
              <w:jc w:val="both"/>
            </w:pPr>
          </w:p>
        </w:tc>
        <w:tc>
          <w:tcPr>
            <w:tcW w:w="3968"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 vyučujícím</w:t>
            </w:r>
          </w:p>
        </w:tc>
      </w:tr>
      <w:tr w:rsidR="00716684" w:rsidRPr="00944A9E" w:rsidTr="001F47BB">
        <w:trPr>
          <w:trHeight w:val="663"/>
          <w:jc w:val="center"/>
        </w:trPr>
        <w:tc>
          <w:tcPr>
            <w:tcW w:w="10207" w:type="dxa"/>
            <w:gridSpan w:val="8"/>
          </w:tcPr>
          <w:p w:rsidR="00716684" w:rsidRPr="00944A9E" w:rsidRDefault="00716684" w:rsidP="00E7344C">
            <w:pPr>
              <w:jc w:val="both"/>
            </w:pPr>
          </w:p>
        </w:tc>
      </w:tr>
    </w:tbl>
    <w:p w:rsidR="00660A88" w:rsidRDefault="00660A88">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716684" w:rsidRPr="00944A9E" w:rsidTr="001F47BB">
        <w:trPr>
          <w:jc w:val="center"/>
        </w:trPr>
        <w:tc>
          <w:tcPr>
            <w:tcW w:w="10207" w:type="dxa"/>
            <w:gridSpan w:val="8"/>
            <w:tcBorders>
              <w:bottom w:val="double" w:sz="4" w:space="0" w:color="auto"/>
            </w:tcBorders>
            <w:shd w:val="clear" w:color="auto" w:fill="BDD6EE"/>
          </w:tcPr>
          <w:p w:rsidR="00716684" w:rsidRPr="00944A9E" w:rsidRDefault="001F47BB" w:rsidP="00E7344C">
            <w:pPr>
              <w:jc w:val="both"/>
              <w:rPr>
                <w:b/>
                <w:sz w:val="28"/>
                <w:szCs w:val="28"/>
              </w:rPr>
            </w:pPr>
            <w:r>
              <w:br w:type="page"/>
            </w:r>
            <w:r w:rsidR="00716684" w:rsidRPr="00944A9E">
              <w:br w:type="page"/>
            </w:r>
            <w:r w:rsidR="00716684" w:rsidRPr="00944A9E">
              <w:rPr>
                <w:b/>
                <w:sz w:val="28"/>
                <w:szCs w:val="28"/>
              </w:rPr>
              <w:t>B-III – Charakteristika studijního předmětu</w:t>
            </w:r>
          </w:p>
        </w:tc>
      </w:tr>
      <w:tr w:rsidR="00716684" w:rsidRPr="00944A9E" w:rsidTr="001F47BB">
        <w:trPr>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r w:rsidRPr="00944A9E">
              <w:t>Anglický jazyk 2</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716684" w:rsidP="00E7344C">
            <w:pPr>
              <w:jc w:val="both"/>
            </w:pPr>
            <w:r w:rsidRPr="00944A9E">
              <w:t>povinný, PZ</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r w:rsidRPr="00944A9E">
              <w:t>2/LS</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1701" w:type="dxa"/>
            <w:gridSpan w:val="2"/>
          </w:tcPr>
          <w:p w:rsidR="00716684" w:rsidRPr="00944A9E" w:rsidRDefault="00716684" w:rsidP="00E7344C">
            <w:pPr>
              <w:jc w:val="both"/>
            </w:pPr>
            <w:r w:rsidRPr="00944A9E">
              <w:t>14p+14s</w:t>
            </w:r>
          </w:p>
        </w:tc>
        <w:tc>
          <w:tcPr>
            <w:tcW w:w="889" w:type="dxa"/>
            <w:shd w:val="clear" w:color="auto" w:fill="F7CAAC"/>
          </w:tcPr>
          <w:p w:rsidR="00716684" w:rsidRPr="00944A9E" w:rsidRDefault="00716684" w:rsidP="00E7344C">
            <w:pPr>
              <w:jc w:val="both"/>
              <w:rPr>
                <w:b/>
              </w:rPr>
            </w:pPr>
            <w:r w:rsidRPr="00944A9E">
              <w:rPr>
                <w:b/>
              </w:rPr>
              <w:t xml:space="preserve">hod. </w:t>
            </w:r>
          </w:p>
        </w:tc>
        <w:tc>
          <w:tcPr>
            <w:tcW w:w="821" w:type="dxa"/>
          </w:tcPr>
          <w:p w:rsidR="00716684" w:rsidRPr="00944A9E" w:rsidRDefault="00716684" w:rsidP="00E7344C">
            <w:pPr>
              <w:jc w:val="both"/>
            </w:pPr>
            <w:r w:rsidRPr="00944A9E">
              <w:t>28</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716684" w:rsidP="00E7344C">
            <w:pPr>
              <w:jc w:val="both"/>
            </w:pPr>
            <w:r w:rsidRPr="00944A9E">
              <w:t>2</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r w:rsidRPr="00944A9E">
              <w:t>Anglický jazyk 1</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zápočet</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716684" w:rsidP="00E7344C">
            <w:pPr>
              <w:jc w:val="both"/>
            </w:pPr>
            <w:r w:rsidRPr="00944A9E">
              <w:t>přednáška</w:t>
            </w:r>
          </w:p>
          <w:p w:rsidR="00716684" w:rsidRPr="00944A9E" w:rsidRDefault="00716684" w:rsidP="00E7344C">
            <w:pPr>
              <w:jc w:val="both"/>
            </w:pPr>
            <w:r w:rsidRPr="00944A9E">
              <w:t>seminář</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16684" w:rsidRPr="00944A9E" w:rsidRDefault="00716684" w:rsidP="00E7344C">
            <w:pPr>
              <w:jc w:val="both"/>
              <w:rPr>
                <w:shd w:val="clear" w:color="auto" w:fill="FFFFFF"/>
              </w:rPr>
            </w:pPr>
            <w:r w:rsidRPr="00944A9E">
              <w:rPr>
                <w:shd w:val="clear" w:color="auto" w:fill="FFFFFF"/>
              </w:rPr>
              <w:t xml:space="preserve">Zápočet: Aktivní účast na cvičeních a praxi </w:t>
            </w:r>
            <w:r w:rsidR="00EB326B" w:rsidRPr="00944A9E">
              <w:rPr>
                <w:lang w:eastAsia="sk-SK"/>
              </w:rPr>
              <w:t xml:space="preserve">– </w:t>
            </w:r>
            <w:r w:rsidRPr="00944A9E">
              <w:rPr>
                <w:shd w:val="clear" w:color="auto" w:fill="FFFFFF"/>
              </w:rPr>
              <w:t>(80% účast ve výuce), vypracování portfolia dle požadavku vyučující. Součástí předmětu je povinná pedagogická praxe. </w:t>
            </w:r>
          </w:p>
          <w:p w:rsidR="00716684" w:rsidRPr="00944A9E" w:rsidRDefault="00716684" w:rsidP="00E7344C">
            <w:pPr>
              <w:jc w:val="both"/>
            </w:pPr>
          </w:p>
        </w:tc>
      </w:tr>
      <w:tr w:rsidR="00716684" w:rsidRPr="00944A9E" w:rsidTr="001F47BB">
        <w:trPr>
          <w:trHeight w:val="554"/>
          <w:jc w:val="center"/>
        </w:trPr>
        <w:tc>
          <w:tcPr>
            <w:tcW w:w="10207" w:type="dxa"/>
            <w:gridSpan w:val="8"/>
            <w:tcBorders>
              <w:top w:val="nil"/>
            </w:tcBorders>
          </w:tcPr>
          <w:p w:rsidR="00716684" w:rsidRPr="00944A9E" w:rsidRDefault="00716684" w:rsidP="00E7344C">
            <w:pPr>
              <w:jc w:val="both"/>
            </w:pPr>
          </w:p>
        </w:tc>
      </w:tr>
      <w:tr w:rsidR="00716684" w:rsidRPr="00944A9E" w:rsidTr="001F47BB">
        <w:trPr>
          <w:trHeight w:val="197"/>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944A9E" w:rsidRDefault="00716684" w:rsidP="00E7344C">
            <w:pPr>
              <w:jc w:val="both"/>
            </w:pPr>
            <w:r w:rsidRPr="00944A9E">
              <w:t>prof. PaedDr. Silvia Pokrivčáková, PhD.</w:t>
            </w:r>
          </w:p>
        </w:tc>
      </w:tr>
      <w:tr w:rsidR="00716684" w:rsidRPr="00944A9E" w:rsidTr="001F47BB">
        <w:trPr>
          <w:trHeight w:val="543"/>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944A9E" w:rsidRDefault="00716684" w:rsidP="00E7344C">
            <w:pPr>
              <w:jc w:val="both"/>
            </w:pPr>
            <w:r w:rsidRPr="00944A9E">
              <w:t>přednášející, vede seminář</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944A9E" w:rsidRDefault="00716684" w:rsidP="00E7344C">
            <w:pPr>
              <w:jc w:val="both"/>
            </w:pPr>
            <w:r w:rsidRPr="00944A9E">
              <w:t>prof. PaedDr. Silvia Pokrivčáková, PhD. (50%), Mgr. Veronika Pečivová (50%)</w:t>
            </w:r>
          </w:p>
        </w:tc>
      </w:tr>
      <w:tr w:rsidR="00716684" w:rsidRPr="00944A9E" w:rsidTr="001F47BB">
        <w:trPr>
          <w:trHeight w:val="554"/>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3247"/>
          <w:jc w:val="center"/>
        </w:trPr>
        <w:tc>
          <w:tcPr>
            <w:tcW w:w="10207" w:type="dxa"/>
            <w:gridSpan w:val="8"/>
            <w:tcBorders>
              <w:top w:val="nil"/>
              <w:bottom w:val="single" w:sz="12" w:space="0" w:color="auto"/>
            </w:tcBorders>
          </w:tcPr>
          <w:p w:rsidR="00716684" w:rsidRPr="00944A9E" w:rsidRDefault="00716684" w:rsidP="00E7344C">
            <w:pPr>
              <w:jc w:val="both"/>
            </w:pPr>
          </w:p>
          <w:p w:rsidR="00716684" w:rsidRPr="00944A9E" w:rsidRDefault="00716684" w:rsidP="00E7344C">
            <w:r w:rsidRPr="00944A9E">
              <w:t>Pokračování v kurzu Anglický jazyk 1</w:t>
            </w:r>
            <w:r w:rsidR="008A0961" w:rsidRPr="00944A9E">
              <w:t>.</w:t>
            </w:r>
          </w:p>
          <w:p w:rsidR="00716684" w:rsidRPr="00944A9E" w:rsidRDefault="00716684" w:rsidP="00E7344C">
            <w:r w:rsidRPr="00944A9E">
              <w:t>Práce s anglickými informačními zdroji a slovníky.</w:t>
            </w:r>
          </w:p>
          <w:p w:rsidR="00716684" w:rsidRPr="00944A9E" w:rsidRDefault="00716684" w:rsidP="00E7344C">
            <w:r w:rsidRPr="00944A9E">
              <w:t xml:space="preserve">Práce s cizojazyčným textem. </w:t>
            </w:r>
          </w:p>
          <w:p w:rsidR="00716684" w:rsidRPr="00944A9E" w:rsidRDefault="00716684" w:rsidP="00E7344C">
            <w:r w:rsidRPr="00944A9E">
              <w:t>Extrahování smyslu ze psaného odborného/vědeckého textu.</w:t>
            </w:r>
          </w:p>
          <w:p w:rsidR="00716684" w:rsidRPr="00944A9E" w:rsidRDefault="00716684" w:rsidP="00E7344C">
            <w:r w:rsidRPr="00944A9E">
              <w:t>Struktura akademického textu (IMRAD).</w:t>
            </w:r>
          </w:p>
          <w:p w:rsidR="00716684" w:rsidRPr="00944A9E" w:rsidRDefault="00716684" w:rsidP="00E7344C">
            <w:r w:rsidRPr="00944A9E">
              <w:t>Rozvoj osobní profesní slovní zásoby pro akademické účely.</w:t>
            </w:r>
          </w:p>
          <w:p w:rsidR="00716684" w:rsidRPr="00944A9E" w:rsidRDefault="00716684" w:rsidP="00E7344C">
            <w:r w:rsidRPr="00944A9E">
              <w:t xml:space="preserve">Psaní akademické eseje (argumentační a persuasivní esej). </w:t>
            </w:r>
          </w:p>
          <w:p w:rsidR="00716684" w:rsidRPr="00944A9E" w:rsidRDefault="00716684" w:rsidP="00E7344C">
            <w:r w:rsidRPr="00944A9E">
              <w:t>Styl, registr, idiolekt.</w:t>
            </w:r>
          </w:p>
          <w:p w:rsidR="00716684" w:rsidRPr="00944A9E" w:rsidRDefault="00716684" w:rsidP="00E7344C">
            <w:r w:rsidRPr="00944A9E">
              <w:t xml:space="preserve">Zpracování poslouchaného odborného textu </w:t>
            </w:r>
            <w:r w:rsidR="00353B19" w:rsidRPr="000C60B6">
              <w:rPr>
                <w:rFonts w:eastAsiaTheme="minorEastAsia"/>
              </w:rPr>
              <w:t>–</w:t>
            </w:r>
            <w:r w:rsidRPr="00944A9E">
              <w:t xml:space="preserve"> přednášky: posluch s porozuměním, posluch pro specifické účely, tvorba osnovy a poznámek apod.</w:t>
            </w:r>
          </w:p>
          <w:p w:rsidR="00716684" w:rsidRPr="00944A9E" w:rsidRDefault="00716684" w:rsidP="00E7344C">
            <w:r w:rsidRPr="00944A9E">
              <w:t>Práce s popisným akademickým textem. Struktura a osnova. Porovnávaní a hodnocení textů.</w:t>
            </w:r>
          </w:p>
          <w:p w:rsidR="00716684" w:rsidRPr="00944A9E" w:rsidRDefault="00716684" w:rsidP="00E7344C">
            <w:r w:rsidRPr="00944A9E">
              <w:t xml:space="preserve">Práce s vizuálním informačním materiálem. </w:t>
            </w:r>
          </w:p>
          <w:p w:rsidR="00716684" w:rsidRDefault="00716684" w:rsidP="00E7344C">
            <w:r w:rsidRPr="00944A9E">
              <w:t>Rozvoj prezentačních způsobilostí – příprava a prezentace – vlastní vystoupení před publikem.</w:t>
            </w:r>
          </w:p>
          <w:p w:rsidR="00774F02" w:rsidRDefault="00774F02" w:rsidP="00E7344C"/>
          <w:p w:rsidR="00774F02" w:rsidRPr="00944A9E" w:rsidRDefault="00774F02" w:rsidP="00E7344C"/>
          <w:p w:rsidR="00716684" w:rsidRPr="00944A9E" w:rsidRDefault="00716684" w:rsidP="00E7344C"/>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497"/>
          <w:jc w:val="center"/>
        </w:trPr>
        <w:tc>
          <w:tcPr>
            <w:tcW w:w="10207" w:type="dxa"/>
            <w:gridSpan w:val="8"/>
            <w:tcBorders>
              <w:top w:val="nil"/>
            </w:tcBorders>
          </w:tcPr>
          <w:p w:rsidR="00F017F9" w:rsidRPr="00944A9E" w:rsidRDefault="00F017F9" w:rsidP="00E7344C">
            <w:pPr>
              <w:jc w:val="both"/>
              <w:rPr>
                <w:b/>
              </w:rPr>
            </w:pPr>
          </w:p>
          <w:p w:rsidR="00716684" w:rsidRPr="00944A9E" w:rsidRDefault="00716684" w:rsidP="00E7344C">
            <w:pPr>
              <w:jc w:val="both"/>
              <w:rPr>
                <w:b/>
              </w:rPr>
            </w:pPr>
            <w:r w:rsidRPr="00944A9E">
              <w:rPr>
                <w:b/>
              </w:rPr>
              <w:t>Povinná literatura</w:t>
            </w:r>
            <w:r w:rsidR="00B37179" w:rsidRPr="00944A9E">
              <w:rPr>
                <w:b/>
              </w:rPr>
              <w:t>:</w:t>
            </w:r>
          </w:p>
          <w:p w:rsidR="00716684" w:rsidRPr="00944A9E" w:rsidRDefault="00716684" w:rsidP="00E7344C">
            <w:pPr>
              <w:jc w:val="both"/>
            </w:pPr>
            <w:r w:rsidRPr="00944A9E">
              <w:t xml:space="preserve">De Chazal &amp; MsCarter: Oxford EAP: </w:t>
            </w:r>
            <w:r w:rsidRPr="00E6258B">
              <w:rPr>
                <w:i/>
              </w:rPr>
              <w:t>A Course in English for Academic Purposes. Upper-Intermediate/B2</w:t>
            </w:r>
            <w:r w:rsidRPr="00944A9E">
              <w:t>. Oxford: OUP</w:t>
            </w:r>
            <w:r w:rsidR="00B37179" w:rsidRPr="00944A9E">
              <w:t>:</w:t>
            </w:r>
            <w:r w:rsidR="00B37179" w:rsidRPr="00944A9E">
              <w:br/>
            </w:r>
            <w:r w:rsidR="00B37179" w:rsidRPr="00944A9E">
              <w:rPr>
                <w:lang w:eastAsia="sk-SK"/>
              </w:rPr>
              <w:t xml:space="preserve">– </w:t>
            </w:r>
            <w:r w:rsidRPr="00944A9E">
              <w:t>e-coursebook</w:t>
            </w:r>
            <w:r w:rsidR="00B37179" w:rsidRPr="00944A9E">
              <w:t xml:space="preserve">, </w:t>
            </w:r>
            <w:r w:rsidRPr="00944A9E">
              <w:t>video lectures</w:t>
            </w:r>
            <w:r w:rsidR="00B37179" w:rsidRPr="00944A9E">
              <w:t xml:space="preserve">, </w:t>
            </w:r>
            <w:r w:rsidRPr="00944A9E">
              <w:t>DVD</w:t>
            </w:r>
            <w:r w:rsidR="00B37179" w:rsidRPr="00944A9E">
              <w:t xml:space="preserve">. </w:t>
            </w:r>
          </w:p>
          <w:p w:rsidR="00716684" w:rsidRPr="00944A9E" w:rsidRDefault="00716684" w:rsidP="00E7344C">
            <w:pPr>
              <w:jc w:val="both"/>
            </w:pPr>
            <w:r w:rsidRPr="00E6258B">
              <w:rPr>
                <w:i/>
              </w:rPr>
              <w:t>Oxford Dictionary of Education</w:t>
            </w:r>
            <w:r w:rsidRPr="00944A9E">
              <w:t xml:space="preserve">. Oxford: OUP. </w:t>
            </w:r>
          </w:p>
          <w:p w:rsidR="00716684" w:rsidRPr="00944A9E" w:rsidRDefault="00716684" w:rsidP="00E7344C">
            <w:pPr>
              <w:keepNext/>
              <w:keepLines/>
              <w:outlineLvl w:val="0"/>
              <w:rPr>
                <w:b/>
              </w:rPr>
            </w:pPr>
            <w:r w:rsidRPr="00944A9E">
              <w:br/>
            </w:r>
            <w:r w:rsidRPr="00944A9E">
              <w:rPr>
                <w:b/>
              </w:rPr>
              <w:t>Doporučená literatura</w:t>
            </w:r>
            <w:r w:rsidR="00B37179" w:rsidRPr="00944A9E">
              <w:rPr>
                <w:b/>
              </w:rPr>
              <w:t>:</w:t>
            </w:r>
          </w:p>
          <w:p w:rsidR="00774F02" w:rsidRPr="00944A9E" w:rsidRDefault="00716684" w:rsidP="00E7344C">
            <w:pPr>
              <w:keepNext/>
              <w:keepLines/>
              <w:outlineLvl w:val="0"/>
            </w:pPr>
            <w:r w:rsidRPr="00944A9E">
              <w:t xml:space="preserve">Hewings: </w:t>
            </w:r>
            <w:r w:rsidRPr="00E6258B">
              <w:rPr>
                <w:i/>
              </w:rPr>
              <w:t>Cambridge Academic English (B2 Upper Intermediate): An Integrated Skills Course for EAP.</w:t>
            </w:r>
            <w:r w:rsidRPr="00944A9E">
              <w:br/>
            </w:r>
            <w:r w:rsidR="00B37179" w:rsidRPr="00944A9E">
              <w:rPr>
                <w:lang w:eastAsia="sk-SK"/>
              </w:rPr>
              <w:t>–</w:t>
            </w:r>
            <w:r w:rsidRPr="00944A9E">
              <w:t xml:space="preserve"> coursebook</w:t>
            </w:r>
            <w:r w:rsidR="00B37179" w:rsidRPr="00944A9E">
              <w:t>, class audio CD.</w:t>
            </w:r>
          </w:p>
          <w:p w:rsidR="00F017F9" w:rsidRPr="00944A9E" w:rsidRDefault="00F017F9" w:rsidP="00E7344C">
            <w:pPr>
              <w:jc w:val="both"/>
            </w:pP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176"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889" w:type="dxa"/>
            <w:tcBorders>
              <w:top w:val="single" w:sz="2" w:space="0" w:color="auto"/>
            </w:tcBorders>
          </w:tcPr>
          <w:p w:rsidR="00716684" w:rsidRPr="00944A9E" w:rsidRDefault="00716684" w:rsidP="00E7344C">
            <w:pPr>
              <w:jc w:val="both"/>
            </w:pPr>
          </w:p>
        </w:tc>
        <w:tc>
          <w:tcPr>
            <w:tcW w:w="4142"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trHeight w:val="221"/>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 vyučujícím</w:t>
            </w:r>
          </w:p>
        </w:tc>
      </w:tr>
      <w:tr w:rsidR="00716684" w:rsidRPr="00944A9E" w:rsidTr="00C92BB8">
        <w:trPr>
          <w:trHeight w:val="1367"/>
          <w:jc w:val="center"/>
        </w:trPr>
        <w:tc>
          <w:tcPr>
            <w:tcW w:w="10207" w:type="dxa"/>
            <w:gridSpan w:val="8"/>
          </w:tcPr>
          <w:p w:rsidR="00716684" w:rsidRPr="00944A9E" w:rsidRDefault="00716684" w:rsidP="00E7344C">
            <w:pPr>
              <w:jc w:val="both"/>
            </w:pPr>
          </w:p>
        </w:tc>
      </w:tr>
    </w:tbl>
    <w:p w:rsidR="00C92BB8" w:rsidRDefault="00C92BB8">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716684"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16684" w:rsidRPr="00944A9E" w:rsidRDefault="00F32C9A" w:rsidP="00E7344C">
            <w:pPr>
              <w:jc w:val="both"/>
              <w:rPr>
                <w:b/>
                <w:sz w:val="28"/>
                <w:szCs w:val="28"/>
              </w:rPr>
            </w:pPr>
            <w:r>
              <w:br w:type="page"/>
            </w:r>
            <w:r w:rsidR="00716684" w:rsidRPr="00944A9E">
              <w:br w:type="page"/>
            </w:r>
            <w:r w:rsidR="00716684" w:rsidRPr="00944A9E">
              <w:rPr>
                <w:b/>
                <w:sz w:val="28"/>
                <w:szCs w:val="28"/>
              </w:rPr>
              <w:t>B-III – Charakteristika studijního předmětu</w:t>
            </w:r>
          </w:p>
        </w:tc>
      </w:tr>
      <w:tr w:rsidR="00716684" w:rsidRPr="00944A9E" w:rsidTr="001F47BB">
        <w:trPr>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r w:rsidRPr="00944A9E">
              <w:t xml:space="preserve">Dramatická výchova pro učitele v primárním vzdělávání </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716684" w:rsidP="00E7344C">
            <w:pPr>
              <w:jc w:val="both"/>
            </w:pPr>
            <w:r w:rsidRPr="00944A9E">
              <w:t>povinný, PZ</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r w:rsidRPr="00944A9E">
              <w:t>2/LS</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2197" w:type="dxa"/>
            <w:gridSpan w:val="2"/>
          </w:tcPr>
          <w:p w:rsidR="00716684" w:rsidRPr="00944A9E" w:rsidRDefault="00716684" w:rsidP="00E7344C">
            <w:pPr>
              <w:jc w:val="both"/>
            </w:pPr>
            <w:r w:rsidRPr="00944A9E">
              <w:t>14s+14c</w:t>
            </w:r>
          </w:p>
        </w:tc>
        <w:tc>
          <w:tcPr>
            <w:tcW w:w="709" w:type="dxa"/>
            <w:shd w:val="clear" w:color="auto" w:fill="F7CAAC"/>
          </w:tcPr>
          <w:p w:rsidR="00716684" w:rsidRPr="00944A9E" w:rsidRDefault="00716684" w:rsidP="00E7344C">
            <w:pPr>
              <w:jc w:val="both"/>
              <w:rPr>
                <w:b/>
              </w:rPr>
            </w:pPr>
            <w:r w:rsidRPr="00944A9E">
              <w:rPr>
                <w:b/>
              </w:rPr>
              <w:t xml:space="preserve">hod. </w:t>
            </w:r>
          </w:p>
        </w:tc>
        <w:tc>
          <w:tcPr>
            <w:tcW w:w="505" w:type="dxa"/>
          </w:tcPr>
          <w:p w:rsidR="00716684" w:rsidRPr="00944A9E" w:rsidRDefault="00716684" w:rsidP="00E7344C">
            <w:pPr>
              <w:jc w:val="both"/>
            </w:pPr>
            <w:r w:rsidRPr="00944A9E">
              <w:t>28</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716684" w:rsidP="00E7344C">
            <w:pPr>
              <w:jc w:val="both"/>
            </w:pPr>
            <w:r w:rsidRPr="00944A9E">
              <w:t>2</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zápočet</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716684" w:rsidP="00E7344C">
            <w:pPr>
              <w:jc w:val="both"/>
            </w:pPr>
            <w:r w:rsidRPr="00944A9E">
              <w:t>seminář</w:t>
            </w:r>
          </w:p>
          <w:p w:rsidR="00716684" w:rsidRPr="00944A9E" w:rsidRDefault="00716684" w:rsidP="00E7344C">
            <w:pPr>
              <w:jc w:val="both"/>
            </w:pPr>
            <w:r w:rsidRPr="00944A9E">
              <w:t>cvičení</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16684" w:rsidRPr="00944A9E" w:rsidRDefault="00716684" w:rsidP="00E7344C">
            <w:pPr>
              <w:jc w:val="both"/>
            </w:pPr>
            <w:r w:rsidRPr="00944A9E">
              <w:t xml:space="preserve">Seminární práce spojená s prezentací vlastního projektu dramatické výchovy. </w:t>
            </w:r>
          </w:p>
        </w:tc>
      </w:tr>
      <w:tr w:rsidR="00716684" w:rsidRPr="00944A9E" w:rsidTr="001F47BB">
        <w:trPr>
          <w:trHeight w:val="264"/>
          <w:jc w:val="center"/>
        </w:trPr>
        <w:tc>
          <w:tcPr>
            <w:tcW w:w="10207" w:type="dxa"/>
            <w:gridSpan w:val="8"/>
            <w:tcBorders>
              <w:top w:val="nil"/>
            </w:tcBorders>
          </w:tcPr>
          <w:p w:rsidR="00716684" w:rsidRPr="00944A9E" w:rsidRDefault="00716684" w:rsidP="00E7344C">
            <w:pPr>
              <w:jc w:val="both"/>
            </w:pPr>
          </w:p>
        </w:tc>
      </w:tr>
      <w:tr w:rsidR="00716684" w:rsidRPr="00944A9E" w:rsidTr="001F47BB">
        <w:trPr>
          <w:trHeight w:val="197"/>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944A9E" w:rsidRDefault="00365A65" w:rsidP="00E7344C">
            <w:r>
              <w:t>PhDr. Barbora Petrů Puhrová</w:t>
            </w:r>
            <w:del w:id="1183" w:author="Hana Navrátilová" w:date="2019-09-24T11:10:00Z">
              <w:r w:rsidR="005F532C">
                <w:delText xml:space="preserve"> </w:delText>
              </w:r>
            </w:del>
            <w:ins w:id="1184" w:author="Hana Navrátilová" w:date="2019-09-24T11:10:00Z">
              <w:r>
                <w:t>, Ph.D.</w:t>
              </w:r>
            </w:ins>
          </w:p>
        </w:tc>
      </w:tr>
      <w:tr w:rsidR="00716684" w:rsidRPr="00944A9E" w:rsidTr="00600E55">
        <w:trPr>
          <w:trHeight w:val="620"/>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944A9E" w:rsidRDefault="00716684" w:rsidP="00E7344C">
            <w:pPr>
              <w:jc w:val="both"/>
            </w:pPr>
            <w:r w:rsidRPr="00944A9E">
              <w:t>vede seminář, cvičící</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944A9E" w:rsidRDefault="005F532C" w:rsidP="00600E55">
            <w:r>
              <w:t>PhDr. Barbora Petrů Puhrová</w:t>
            </w:r>
            <w:ins w:id="1185" w:author="Hana Navrátilová" w:date="2019-09-24T11:10:00Z">
              <w:r w:rsidR="00365A65">
                <w:t>, Ph.D.</w:t>
              </w:r>
            </w:ins>
            <w:r w:rsidR="00716684" w:rsidRPr="00944A9E">
              <w:t xml:space="preserve"> (100%)</w:t>
            </w:r>
          </w:p>
        </w:tc>
      </w:tr>
      <w:tr w:rsidR="00716684" w:rsidRPr="00944A9E" w:rsidTr="001F47BB">
        <w:trPr>
          <w:trHeight w:val="226"/>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3658"/>
          <w:jc w:val="center"/>
        </w:trPr>
        <w:tc>
          <w:tcPr>
            <w:tcW w:w="10207" w:type="dxa"/>
            <w:gridSpan w:val="8"/>
            <w:tcBorders>
              <w:top w:val="nil"/>
              <w:bottom w:val="single" w:sz="12" w:space="0" w:color="auto"/>
            </w:tcBorders>
          </w:tcPr>
          <w:p w:rsidR="00716684" w:rsidRPr="00944A9E" w:rsidRDefault="00716684" w:rsidP="00E7344C">
            <w:pPr>
              <w:jc w:val="both"/>
              <w:rPr>
                <w:b/>
              </w:rPr>
            </w:pPr>
          </w:p>
          <w:p w:rsidR="00716684" w:rsidRPr="00944A9E" w:rsidRDefault="00716684" w:rsidP="00E7344C">
            <w:pPr>
              <w:jc w:val="both"/>
            </w:pPr>
            <w:r w:rsidRPr="00944A9E">
              <w:t>Interdisciplinární charakter dramatické výchovy.</w:t>
            </w:r>
          </w:p>
          <w:p w:rsidR="00716684" w:rsidRPr="00944A9E" w:rsidRDefault="00716684" w:rsidP="00E7344C">
            <w:pPr>
              <w:jc w:val="both"/>
            </w:pPr>
            <w:r w:rsidRPr="00944A9E">
              <w:t xml:space="preserve">Principy a cíle dramatické výchovy. </w:t>
            </w:r>
          </w:p>
          <w:p w:rsidR="00716684" w:rsidRPr="00944A9E" w:rsidRDefault="00716684" w:rsidP="00E7344C">
            <w:pPr>
              <w:jc w:val="both"/>
            </w:pPr>
            <w:r w:rsidRPr="00944A9E">
              <w:t xml:space="preserve">Učitel dramatické výchovy. </w:t>
            </w:r>
          </w:p>
          <w:p w:rsidR="00716684" w:rsidRPr="00944A9E" w:rsidRDefault="00716684" w:rsidP="00E7344C">
            <w:pPr>
              <w:jc w:val="both"/>
            </w:pPr>
            <w:r w:rsidRPr="00944A9E">
              <w:t xml:space="preserve">Dramatická výchova její možnosti v rozvoji osobnosti. </w:t>
            </w:r>
          </w:p>
          <w:p w:rsidR="00716684" w:rsidRPr="00944A9E" w:rsidRDefault="00716684" w:rsidP="00E7344C">
            <w:pPr>
              <w:jc w:val="both"/>
            </w:pPr>
            <w:r w:rsidRPr="00944A9E">
              <w:t>Hra a hraní v dramatické výchově.</w:t>
            </w:r>
          </w:p>
          <w:p w:rsidR="00716684" w:rsidRPr="00944A9E" w:rsidRDefault="00716684" w:rsidP="00E7344C">
            <w:pPr>
              <w:jc w:val="both"/>
            </w:pPr>
            <w:r w:rsidRPr="00944A9E">
              <w:t>Drama, dramatická hra v dramatické výchově.</w:t>
            </w:r>
          </w:p>
          <w:p w:rsidR="00716684" w:rsidRPr="00944A9E" w:rsidRDefault="00716684" w:rsidP="00E7344C">
            <w:pPr>
              <w:jc w:val="both"/>
            </w:pPr>
            <w:r w:rsidRPr="00944A9E">
              <w:t xml:space="preserve">Žák, cíl, učivo a prostředky, pedagogická interakce v dramatické výchově. </w:t>
            </w:r>
          </w:p>
          <w:p w:rsidR="00716684" w:rsidRPr="00944A9E" w:rsidRDefault="00716684" w:rsidP="00E7344C">
            <w:pPr>
              <w:jc w:val="both"/>
            </w:pPr>
            <w:r w:rsidRPr="00944A9E">
              <w:t>Vztah dramatické výchovy a divadla.</w:t>
            </w:r>
          </w:p>
          <w:p w:rsidR="00716684" w:rsidRPr="00944A9E" w:rsidRDefault="00716684" w:rsidP="00E7344C">
            <w:pPr>
              <w:jc w:val="both"/>
            </w:pPr>
            <w:r w:rsidRPr="00944A9E">
              <w:t>Metody dramatické výchovy.</w:t>
            </w:r>
          </w:p>
          <w:p w:rsidR="00716684" w:rsidRPr="00944A9E" w:rsidRDefault="00716684" w:rsidP="00E7344C">
            <w:pPr>
              <w:jc w:val="both"/>
            </w:pPr>
            <w:r w:rsidRPr="00944A9E">
              <w:t>Interpretace literárních textů pomocí dramatických metod a technik.</w:t>
            </w:r>
          </w:p>
          <w:p w:rsidR="00716684" w:rsidRPr="00944A9E" w:rsidRDefault="00716684" w:rsidP="00E7344C">
            <w:pPr>
              <w:jc w:val="both"/>
              <w:rPr>
                <w:bCs/>
                <w:snapToGrid w:val="0"/>
              </w:rPr>
            </w:pPr>
            <w:r w:rsidRPr="00944A9E">
              <w:t>Způsoby využití dramatické výchovy ve výchovně-vzdělávacím</w:t>
            </w:r>
            <w:r w:rsidRPr="00944A9E">
              <w:rPr>
                <w:bCs/>
                <w:snapToGrid w:val="0"/>
              </w:rPr>
              <w:t xml:space="preserve"> procesu.</w:t>
            </w:r>
          </w:p>
          <w:p w:rsidR="00716684" w:rsidRPr="00944A9E" w:rsidRDefault="00716684" w:rsidP="00E7344C">
            <w:pPr>
              <w:jc w:val="both"/>
              <w:rPr>
                <w:bCs/>
                <w:snapToGrid w:val="0"/>
              </w:rPr>
            </w:pPr>
            <w:r w:rsidRPr="00944A9E">
              <w:rPr>
                <w:bCs/>
                <w:snapToGrid w:val="0"/>
              </w:rPr>
              <w:t xml:space="preserve">Tvorba projektů dramatické výchovy a jejich realizace v praxi základní školy. </w:t>
            </w:r>
          </w:p>
          <w:p w:rsidR="00716684" w:rsidRPr="00944A9E" w:rsidRDefault="00716684" w:rsidP="00E7344C">
            <w:pPr>
              <w:jc w:val="both"/>
            </w:pPr>
            <w:r w:rsidRPr="00944A9E">
              <w:t>Praktická cvičení s využitím vybraných metod a technik dramatické výchovy.</w:t>
            </w:r>
          </w:p>
          <w:p w:rsidR="00716684" w:rsidRDefault="00716684" w:rsidP="00E7344C">
            <w:pPr>
              <w:jc w:val="both"/>
            </w:pPr>
            <w:r w:rsidRPr="00944A9E">
              <w:t xml:space="preserve">Hodnocení a sebehodnocení, reflexe v dramatické výchově. </w:t>
            </w:r>
          </w:p>
          <w:p w:rsidR="00774F02" w:rsidRPr="00944A9E" w:rsidRDefault="00774F02" w:rsidP="00E7344C">
            <w:pPr>
              <w:jc w:val="both"/>
            </w:pPr>
          </w:p>
          <w:p w:rsidR="00716684" w:rsidRPr="00944A9E" w:rsidRDefault="00716684" w:rsidP="00E7344C">
            <w:pPr>
              <w:jc w:val="both"/>
            </w:pPr>
          </w:p>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497"/>
          <w:jc w:val="center"/>
        </w:trPr>
        <w:tc>
          <w:tcPr>
            <w:tcW w:w="10207" w:type="dxa"/>
            <w:gridSpan w:val="8"/>
            <w:tcBorders>
              <w:top w:val="nil"/>
            </w:tcBorders>
          </w:tcPr>
          <w:p w:rsidR="00716684" w:rsidRPr="00944A9E" w:rsidRDefault="00716684" w:rsidP="00E7344C">
            <w:pPr>
              <w:ind w:hanging="322"/>
              <w:jc w:val="both"/>
              <w:rPr>
                <w:b/>
              </w:rPr>
            </w:pPr>
          </w:p>
          <w:p w:rsidR="00716684" w:rsidRPr="00944A9E" w:rsidRDefault="00716684" w:rsidP="00235A60">
            <w:pPr>
              <w:jc w:val="both"/>
              <w:rPr>
                <w:b/>
              </w:rPr>
            </w:pPr>
            <w:r w:rsidRPr="00944A9E">
              <w:rPr>
                <w:b/>
              </w:rPr>
              <w:t>Povinná literatura:</w:t>
            </w:r>
          </w:p>
          <w:p w:rsidR="00716684" w:rsidRPr="00944A9E" w:rsidRDefault="00716684" w:rsidP="00235A60">
            <w:r w:rsidRPr="00944A9E">
              <w:t xml:space="preserve">Cisovská, H. (2012). </w:t>
            </w:r>
            <w:r w:rsidRPr="00944A9E">
              <w:rPr>
                <w:i/>
              </w:rPr>
              <w:t>Dramatická výchova a sociální učení v základním vzdělávání.</w:t>
            </w:r>
            <w:r w:rsidRPr="00944A9E">
              <w:t xml:space="preserve"> Ostrava: Ostravská univerzita v Ostravě, Pedagogická fakulta.</w:t>
            </w:r>
          </w:p>
          <w:p w:rsidR="00716684" w:rsidRPr="00944A9E" w:rsidRDefault="00716684" w:rsidP="00235A60">
            <w:pPr>
              <w:jc w:val="both"/>
            </w:pPr>
            <w:r w:rsidRPr="00944A9E">
              <w:t xml:space="preserve">Valenta, J. (2008). </w:t>
            </w:r>
            <w:r w:rsidRPr="00944A9E">
              <w:rPr>
                <w:i/>
              </w:rPr>
              <w:t>Metody a techniky dramatické výchovy</w:t>
            </w:r>
            <w:r w:rsidRPr="00944A9E">
              <w:t>. Praha: Grada.</w:t>
            </w:r>
          </w:p>
          <w:p w:rsidR="00716684" w:rsidRPr="00944A9E" w:rsidRDefault="00716684" w:rsidP="00235A60">
            <w:pPr>
              <w:jc w:val="both"/>
            </w:pPr>
            <w:r w:rsidRPr="00944A9E">
              <w:t xml:space="preserve">Machková, E. (2007). </w:t>
            </w:r>
            <w:r w:rsidRPr="00944A9E">
              <w:rPr>
                <w:i/>
              </w:rPr>
              <w:t>Jak se učí dramatická výchova: didaktika dramatické výchovy.</w:t>
            </w:r>
            <w:r w:rsidRPr="00944A9E">
              <w:t xml:space="preserve"> Praha: Akademie múzických </w:t>
            </w:r>
            <w:r w:rsidRPr="00944A9E">
              <w:br/>
              <w:t>umění v Praze, Divadelní fakulta, katedra výchovné dramatiky.</w:t>
            </w:r>
          </w:p>
          <w:p w:rsidR="00716684" w:rsidRPr="005209F5" w:rsidRDefault="00716684" w:rsidP="00235A60">
            <w:pPr>
              <w:jc w:val="both"/>
            </w:pPr>
            <w:r w:rsidRPr="005209F5">
              <w:t xml:space="preserve">Machková, E. (2007). </w:t>
            </w:r>
            <w:r w:rsidRPr="005209F5">
              <w:rPr>
                <w:i/>
              </w:rPr>
              <w:t>Úvod do studia dramatické výchovy</w:t>
            </w:r>
            <w:r w:rsidRPr="005209F5">
              <w:t>. Praha: NIPOS.</w:t>
            </w:r>
          </w:p>
          <w:p w:rsidR="00716684" w:rsidRPr="005209F5" w:rsidRDefault="005A4AE1" w:rsidP="00235A60">
            <w:pPr>
              <w:jc w:val="both"/>
              <w:rPr>
                <w:ins w:id="1186" w:author="Hana Navrátilová" w:date="2019-09-24T11:10:00Z"/>
              </w:rPr>
            </w:pPr>
            <w:ins w:id="1187" w:author="Hana Navrátilová" w:date="2019-09-24T11:10:00Z">
              <w:r w:rsidRPr="005209F5">
                <w:t xml:space="preserve">Navrátilová, H., </w:t>
              </w:r>
              <w:r w:rsidR="009A7918" w:rsidRPr="005209F5">
                <w:t xml:space="preserve"> &amp; Petrů Puhrová, B. (2018) </w:t>
              </w:r>
              <w:r w:rsidR="009A7918" w:rsidRPr="005209F5">
                <w:rPr>
                  <w:i/>
                </w:rPr>
                <w:t>Máme hračku a co s ní.</w:t>
              </w:r>
              <w:r w:rsidR="009A7918" w:rsidRPr="005209F5">
                <w:t xml:space="preserve"> Zlín: Nakladatelství UTB.</w:t>
              </w:r>
            </w:ins>
          </w:p>
          <w:p w:rsidR="009A7918" w:rsidRPr="005209F5" w:rsidRDefault="009A7918" w:rsidP="00235A60">
            <w:pPr>
              <w:jc w:val="both"/>
              <w:rPr>
                <w:b/>
              </w:rPr>
            </w:pPr>
          </w:p>
          <w:p w:rsidR="00716684" w:rsidRPr="00944A9E" w:rsidRDefault="00716684" w:rsidP="00235A60">
            <w:pPr>
              <w:jc w:val="both"/>
              <w:rPr>
                <w:b/>
              </w:rPr>
            </w:pPr>
            <w:r w:rsidRPr="005209F5">
              <w:rPr>
                <w:b/>
              </w:rPr>
              <w:t>Doporučená literatura:</w:t>
            </w:r>
          </w:p>
          <w:p w:rsidR="00716684" w:rsidRPr="00944A9E" w:rsidRDefault="00716684" w:rsidP="00235A60">
            <w:pPr>
              <w:jc w:val="both"/>
              <w:rPr>
                <w:b/>
              </w:rPr>
            </w:pPr>
            <w:r w:rsidRPr="00944A9E">
              <w:t xml:space="preserve">Clark, J. (2008). </w:t>
            </w:r>
            <w:r w:rsidRPr="00944A9E">
              <w:rPr>
                <w:i/>
              </w:rPr>
              <w:t>Lekce pro život: drama a integrované kurikulum</w:t>
            </w:r>
            <w:r w:rsidRPr="00944A9E">
              <w:t>. Brno: Masarykova univerzita.</w:t>
            </w:r>
          </w:p>
          <w:p w:rsidR="00716684" w:rsidRPr="00944A9E" w:rsidRDefault="00716684" w:rsidP="00235A60">
            <w:pPr>
              <w:jc w:val="both"/>
            </w:pPr>
            <w:r w:rsidRPr="00944A9E">
              <w:t xml:space="preserve">Machková, E. (2007). </w:t>
            </w:r>
            <w:r w:rsidRPr="00944A9E">
              <w:rPr>
                <w:i/>
              </w:rPr>
              <w:t>Metodika dramatické výchovy: zásobník dramatických her a improvizací.</w:t>
            </w:r>
            <w:r w:rsidRPr="00944A9E">
              <w:t xml:space="preserve"> Praha: Sdružení pro tvořivou dramatiku.</w:t>
            </w:r>
          </w:p>
          <w:p w:rsidR="00716684" w:rsidRPr="00944A9E" w:rsidRDefault="00716684" w:rsidP="00235A60">
            <w:pPr>
              <w:jc w:val="both"/>
            </w:pPr>
            <w:r w:rsidRPr="00944A9E">
              <w:t xml:space="preserve">Machková, E. (2013). </w:t>
            </w:r>
            <w:r w:rsidRPr="00944A9E">
              <w:rPr>
                <w:i/>
              </w:rPr>
              <w:t xml:space="preserve">Projekty dramatické výchovy pro mladší školní věk. </w:t>
            </w:r>
            <w:r w:rsidRPr="00944A9E">
              <w:t>Praha: Portál.</w:t>
            </w:r>
          </w:p>
          <w:p w:rsidR="00716684" w:rsidRPr="00944A9E" w:rsidRDefault="00716684" w:rsidP="00235A60">
            <w:pPr>
              <w:jc w:val="both"/>
            </w:pPr>
            <w:r w:rsidRPr="00944A9E">
              <w:t xml:space="preserve">Remsová, L. &amp; Klapko, D. et al. (2013). </w:t>
            </w:r>
            <w:r w:rsidRPr="00944A9E">
              <w:rPr>
                <w:i/>
              </w:rPr>
              <w:t>Výzkumný exkurz do dramatické výchovy</w:t>
            </w:r>
            <w:r w:rsidRPr="00944A9E">
              <w:t>. Brno: Masarykova univerzita</w:t>
            </w:r>
            <w:r w:rsidR="008A0961" w:rsidRPr="00944A9E">
              <w:t>.</w:t>
            </w:r>
          </w:p>
          <w:p w:rsidR="00716684" w:rsidRPr="00944A9E" w:rsidRDefault="00716684" w:rsidP="00235A60">
            <w:pPr>
              <w:jc w:val="both"/>
            </w:pPr>
            <w:r w:rsidRPr="00944A9E">
              <w:t xml:space="preserve">Way, B. (2014). </w:t>
            </w:r>
            <w:r w:rsidRPr="00944A9E">
              <w:rPr>
                <w:i/>
              </w:rPr>
              <w:t>Rozvoj osobnosti dramatickou hrou</w:t>
            </w:r>
            <w:r w:rsidRPr="00944A9E">
              <w:t xml:space="preserve">. Praha: NIPOS. </w:t>
            </w:r>
          </w:p>
          <w:p w:rsidR="00716684" w:rsidRDefault="00716684" w:rsidP="00235A60">
            <w:pPr>
              <w:jc w:val="both"/>
              <w:rPr>
                <w:del w:id="1188" w:author="Hana Navrátilová" w:date="2019-09-24T11:10:00Z"/>
              </w:rPr>
            </w:pPr>
            <w:del w:id="1189" w:author="Hana Navrátilová" w:date="2019-09-24T11:10:00Z">
              <w:r w:rsidRPr="00944A9E">
                <w:delText xml:space="preserve">Water, M. van de, McAvoy, M., &amp; Hunt, K. (2015). </w:delText>
              </w:r>
              <w:r w:rsidRPr="00944A9E">
                <w:rPr>
                  <w:i/>
                </w:rPr>
                <w:delText>Drama and education: performance methodologies for teaching and learning</w:delText>
              </w:r>
              <w:r w:rsidR="0065270A">
                <w:delText xml:space="preserve">. London: Routledge. </w:delText>
              </w:r>
            </w:del>
          </w:p>
          <w:p w:rsidR="00774F02" w:rsidRDefault="00774F02" w:rsidP="00E7344C">
            <w:pPr>
              <w:jc w:val="both"/>
            </w:pPr>
          </w:p>
          <w:p w:rsidR="00774F02" w:rsidRPr="00944A9E" w:rsidRDefault="00774F02" w:rsidP="00E7344C">
            <w:pPr>
              <w:jc w:val="both"/>
            </w:pP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672"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709" w:type="dxa"/>
            <w:tcBorders>
              <w:top w:val="single" w:sz="2" w:space="0" w:color="auto"/>
            </w:tcBorders>
          </w:tcPr>
          <w:p w:rsidR="00716684" w:rsidRPr="00944A9E" w:rsidRDefault="00716684" w:rsidP="00E7344C">
            <w:pPr>
              <w:jc w:val="both"/>
            </w:pPr>
          </w:p>
        </w:tc>
        <w:tc>
          <w:tcPr>
            <w:tcW w:w="3826"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 vyučujícím</w:t>
            </w:r>
          </w:p>
        </w:tc>
      </w:tr>
      <w:tr w:rsidR="00716684" w:rsidRPr="00944A9E" w:rsidTr="001F47BB">
        <w:trPr>
          <w:trHeight w:val="141"/>
          <w:jc w:val="center"/>
        </w:trPr>
        <w:tc>
          <w:tcPr>
            <w:tcW w:w="10207" w:type="dxa"/>
            <w:gridSpan w:val="8"/>
          </w:tcPr>
          <w:p w:rsidR="00716684" w:rsidRDefault="00716684" w:rsidP="00E7344C">
            <w:pPr>
              <w:jc w:val="both"/>
            </w:pPr>
          </w:p>
          <w:p w:rsidR="00774F02" w:rsidRPr="00944A9E" w:rsidRDefault="00774F02"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716684"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16684" w:rsidRPr="00944A9E" w:rsidRDefault="0065270A" w:rsidP="00E7344C">
            <w:pPr>
              <w:jc w:val="both"/>
              <w:rPr>
                <w:b/>
                <w:sz w:val="28"/>
                <w:szCs w:val="28"/>
              </w:rPr>
            </w:pPr>
            <w:r>
              <w:br w:type="page"/>
            </w:r>
            <w:r w:rsidR="00716684" w:rsidRPr="00944A9E">
              <w:rPr>
                <w:b/>
                <w:sz w:val="28"/>
                <w:szCs w:val="28"/>
              </w:rPr>
              <w:br w:type="page"/>
              <w:t>B-III – Charakteristika studijního předmětu</w:t>
            </w:r>
          </w:p>
        </w:tc>
      </w:tr>
      <w:tr w:rsidR="00716684" w:rsidRPr="00944A9E" w:rsidTr="001F47BB">
        <w:trPr>
          <w:jc w:val="center"/>
        </w:trPr>
        <w:tc>
          <w:tcPr>
            <w:tcW w:w="3475" w:type="dxa"/>
            <w:tcBorders>
              <w:top w:val="double" w:sz="4" w:space="0" w:color="auto"/>
            </w:tcBorders>
            <w:shd w:val="clear" w:color="auto" w:fill="F7CAAC"/>
          </w:tcPr>
          <w:p w:rsidR="00716684" w:rsidRPr="00944A9E" w:rsidRDefault="00716684" w:rsidP="00E7344C">
            <w:pPr>
              <w:jc w:val="both"/>
              <w:rPr>
                <w:b/>
              </w:rPr>
            </w:pPr>
            <w:r w:rsidRPr="00944A9E">
              <w:rPr>
                <w:b/>
              </w:rPr>
              <w:t>Název studijního předmětu</w:t>
            </w:r>
          </w:p>
        </w:tc>
        <w:tc>
          <w:tcPr>
            <w:tcW w:w="6732" w:type="dxa"/>
            <w:gridSpan w:val="7"/>
            <w:tcBorders>
              <w:top w:val="double" w:sz="4" w:space="0" w:color="auto"/>
            </w:tcBorders>
          </w:tcPr>
          <w:p w:rsidR="00716684" w:rsidRPr="00944A9E" w:rsidRDefault="00716684" w:rsidP="00E7344C">
            <w:pPr>
              <w:jc w:val="both"/>
            </w:pPr>
            <w:r w:rsidRPr="00944A9E">
              <w:t>Primární pedagogika s praxí 5</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Typ předmětu</w:t>
            </w:r>
          </w:p>
        </w:tc>
        <w:tc>
          <w:tcPr>
            <w:tcW w:w="3411" w:type="dxa"/>
            <w:gridSpan w:val="4"/>
          </w:tcPr>
          <w:p w:rsidR="00716684" w:rsidRPr="00944A9E" w:rsidRDefault="00716684" w:rsidP="00E7344C">
            <w:pPr>
              <w:jc w:val="both"/>
            </w:pPr>
            <w:r w:rsidRPr="00944A9E">
              <w:t>povinný, ZT</w:t>
            </w:r>
          </w:p>
        </w:tc>
        <w:tc>
          <w:tcPr>
            <w:tcW w:w="2694" w:type="dxa"/>
            <w:gridSpan w:val="2"/>
            <w:shd w:val="clear" w:color="auto" w:fill="F7CAAC"/>
          </w:tcPr>
          <w:p w:rsidR="00716684" w:rsidRPr="00944A9E" w:rsidRDefault="00716684" w:rsidP="00E7344C">
            <w:pPr>
              <w:jc w:val="both"/>
            </w:pPr>
            <w:r w:rsidRPr="00944A9E">
              <w:rPr>
                <w:b/>
              </w:rPr>
              <w:t>doporučený ročník / semestr</w:t>
            </w:r>
          </w:p>
        </w:tc>
        <w:tc>
          <w:tcPr>
            <w:tcW w:w="627" w:type="dxa"/>
          </w:tcPr>
          <w:p w:rsidR="00716684" w:rsidRPr="00944A9E" w:rsidRDefault="00716684" w:rsidP="00E7344C">
            <w:pPr>
              <w:jc w:val="both"/>
            </w:pPr>
            <w:r w:rsidRPr="00944A9E">
              <w:t>3/ZS</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Rozsah studijního předmětu</w:t>
            </w:r>
          </w:p>
        </w:tc>
        <w:tc>
          <w:tcPr>
            <w:tcW w:w="2197" w:type="dxa"/>
            <w:gridSpan w:val="2"/>
          </w:tcPr>
          <w:p w:rsidR="00716684" w:rsidRPr="00944A9E" w:rsidRDefault="00716684" w:rsidP="00E7344C">
            <w:pPr>
              <w:jc w:val="both"/>
            </w:pPr>
            <w:r w:rsidRPr="00944A9E">
              <w:t>28</w:t>
            </w:r>
            <w:r w:rsidR="00003E70" w:rsidRPr="00944A9E">
              <w:t>p</w:t>
            </w:r>
            <w:r w:rsidRPr="00944A9E">
              <w:t>+28</w:t>
            </w:r>
            <w:r w:rsidR="00003E70" w:rsidRPr="00944A9E">
              <w:t>s</w:t>
            </w:r>
            <w:r w:rsidRPr="00944A9E">
              <w:t>+8 hodin praxe</w:t>
            </w:r>
          </w:p>
        </w:tc>
        <w:tc>
          <w:tcPr>
            <w:tcW w:w="567" w:type="dxa"/>
            <w:shd w:val="clear" w:color="auto" w:fill="F7CAAC"/>
          </w:tcPr>
          <w:p w:rsidR="00716684" w:rsidRPr="00944A9E" w:rsidRDefault="00716684" w:rsidP="00E7344C">
            <w:pPr>
              <w:jc w:val="both"/>
              <w:rPr>
                <w:b/>
              </w:rPr>
            </w:pPr>
            <w:r w:rsidRPr="00944A9E">
              <w:rPr>
                <w:b/>
              </w:rPr>
              <w:t xml:space="preserve">hod. </w:t>
            </w:r>
          </w:p>
        </w:tc>
        <w:tc>
          <w:tcPr>
            <w:tcW w:w="647" w:type="dxa"/>
          </w:tcPr>
          <w:p w:rsidR="00716684" w:rsidRPr="00944A9E" w:rsidRDefault="00716684" w:rsidP="00E7344C">
            <w:pPr>
              <w:jc w:val="both"/>
            </w:pPr>
            <w:r w:rsidRPr="00944A9E">
              <w:t>56+8</w:t>
            </w:r>
          </w:p>
        </w:tc>
        <w:tc>
          <w:tcPr>
            <w:tcW w:w="2155" w:type="dxa"/>
            <w:shd w:val="clear" w:color="auto" w:fill="F7CAAC"/>
          </w:tcPr>
          <w:p w:rsidR="00716684" w:rsidRPr="00944A9E" w:rsidRDefault="00716684" w:rsidP="00E7344C">
            <w:pPr>
              <w:jc w:val="both"/>
              <w:rPr>
                <w:b/>
              </w:rPr>
            </w:pPr>
            <w:r w:rsidRPr="00944A9E">
              <w:rPr>
                <w:b/>
              </w:rPr>
              <w:t>kreditů</w:t>
            </w:r>
          </w:p>
        </w:tc>
        <w:tc>
          <w:tcPr>
            <w:tcW w:w="1166" w:type="dxa"/>
            <w:gridSpan w:val="2"/>
          </w:tcPr>
          <w:p w:rsidR="00716684" w:rsidRPr="00944A9E" w:rsidRDefault="00003E70" w:rsidP="00E7344C">
            <w:pPr>
              <w:jc w:val="both"/>
            </w:pPr>
            <w:r w:rsidRPr="00944A9E">
              <w:t>5</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Prerekvizity, korekvizity, ekvivalence</w:t>
            </w:r>
          </w:p>
        </w:tc>
        <w:tc>
          <w:tcPr>
            <w:tcW w:w="6732" w:type="dxa"/>
            <w:gridSpan w:val="7"/>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Způsob ověření studijních výsledků</w:t>
            </w:r>
          </w:p>
        </w:tc>
        <w:tc>
          <w:tcPr>
            <w:tcW w:w="3411" w:type="dxa"/>
            <w:gridSpan w:val="4"/>
          </w:tcPr>
          <w:p w:rsidR="00716684" w:rsidRPr="00944A9E" w:rsidRDefault="00716684" w:rsidP="00E7344C">
            <w:pPr>
              <w:jc w:val="both"/>
            </w:pPr>
            <w:r w:rsidRPr="00944A9E">
              <w:t>zápočet, zkouška</w:t>
            </w:r>
          </w:p>
        </w:tc>
        <w:tc>
          <w:tcPr>
            <w:tcW w:w="2155" w:type="dxa"/>
            <w:shd w:val="clear" w:color="auto" w:fill="F7CAAC"/>
          </w:tcPr>
          <w:p w:rsidR="00716684" w:rsidRPr="00944A9E" w:rsidRDefault="00716684" w:rsidP="00E7344C">
            <w:pPr>
              <w:jc w:val="both"/>
              <w:rPr>
                <w:b/>
              </w:rPr>
            </w:pPr>
            <w:r w:rsidRPr="00944A9E">
              <w:rPr>
                <w:b/>
              </w:rPr>
              <w:t>Forma výuky</w:t>
            </w:r>
          </w:p>
        </w:tc>
        <w:tc>
          <w:tcPr>
            <w:tcW w:w="1166" w:type="dxa"/>
            <w:gridSpan w:val="2"/>
          </w:tcPr>
          <w:p w:rsidR="00716684" w:rsidRPr="00944A9E" w:rsidRDefault="00F017F9" w:rsidP="00E7344C">
            <w:pPr>
              <w:jc w:val="both"/>
            </w:pPr>
            <w:r w:rsidRPr="00944A9E">
              <w:t>p</w:t>
            </w:r>
            <w:r w:rsidR="00716684" w:rsidRPr="00944A9E">
              <w:t>řednáška</w:t>
            </w:r>
          </w:p>
          <w:p w:rsidR="00716684" w:rsidRPr="00944A9E" w:rsidRDefault="00716684" w:rsidP="00E7344C">
            <w:pPr>
              <w:jc w:val="both"/>
            </w:pPr>
            <w:r w:rsidRPr="00944A9E">
              <w:t>seminář</w:t>
            </w:r>
          </w:p>
          <w:p w:rsidR="00716684" w:rsidRPr="00944A9E" w:rsidRDefault="00716684" w:rsidP="00E7344C">
            <w:pPr>
              <w:jc w:val="both"/>
            </w:pPr>
            <w:r w:rsidRPr="00944A9E">
              <w:t>odborná praxe</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16684" w:rsidRPr="00944A9E" w:rsidRDefault="00716684" w:rsidP="00E7344C">
            <w:pPr>
              <w:jc w:val="both"/>
            </w:pPr>
            <w:r w:rsidRPr="00944A9E">
              <w:t xml:space="preserve">Docházka (80% účast ve výuce). </w:t>
            </w:r>
          </w:p>
          <w:p w:rsidR="00716684" w:rsidRPr="00944A9E" w:rsidRDefault="00716684" w:rsidP="00E7344C">
            <w:pPr>
              <w:jc w:val="both"/>
            </w:pPr>
            <w:r w:rsidRPr="00944A9E">
              <w:t>Seminární práce spojená s prezentací, písemná a ústní zkouška. Výstup z praxe.</w:t>
            </w:r>
          </w:p>
        </w:tc>
      </w:tr>
      <w:tr w:rsidR="00716684" w:rsidRPr="00944A9E" w:rsidTr="00AD6519">
        <w:trPr>
          <w:trHeight w:val="393"/>
          <w:jc w:val="center"/>
        </w:trPr>
        <w:tc>
          <w:tcPr>
            <w:tcW w:w="10207" w:type="dxa"/>
            <w:gridSpan w:val="8"/>
            <w:tcBorders>
              <w:top w:val="nil"/>
            </w:tcBorders>
          </w:tcPr>
          <w:p w:rsidR="00716684" w:rsidRPr="00944A9E" w:rsidRDefault="00716684" w:rsidP="00E7344C">
            <w:pPr>
              <w:jc w:val="both"/>
            </w:pPr>
          </w:p>
        </w:tc>
      </w:tr>
      <w:tr w:rsidR="00716684" w:rsidRPr="00944A9E" w:rsidTr="001F47BB">
        <w:trPr>
          <w:trHeight w:val="197"/>
          <w:jc w:val="center"/>
        </w:trPr>
        <w:tc>
          <w:tcPr>
            <w:tcW w:w="3475" w:type="dxa"/>
            <w:tcBorders>
              <w:top w:val="nil"/>
            </w:tcBorders>
            <w:shd w:val="clear" w:color="auto" w:fill="F7CAAC"/>
          </w:tcPr>
          <w:p w:rsidR="00716684" w:rsidRPr="00944A9E" w:rsidRDefault="00716684" w:rsidP="00E7344C">
            <w:pPr>
              <w:jc w:val="both"/>
              <w:rPr>
                <w:b/>
              </w:rPr>
            </w:pPr>
            <w:r w:rsidRPr="00944A9E">
              <w:rPr>
                <w:b/>
              </w:rPr>
              <w:t>Garant předmětu</w:t>
            </w:r>
          </w:p>
        </w:tc>
        <w:tc>
          <w:tcPr>
            <w:tcW w:w="6732" w:type="dxa"/>
            <w:gridSpan w:val="7"/>
            <w:tcBorders>
              <w:top w:val="nil"/>
            </w:tcBorders>
          </w:tcPr>
          <w:p w:rsidR="00716684" w:rsidRPr="00944A9E" w:rsidRDefault="00716684" w:rsidP="00E7344C">
            <w:r w:rsidRPr="00944A9E">
              <w:t>doc. PaedDr. Jana Majerčíková, PhD.</w:t>
            </w:r>
          </w:p>
        </w:tc>
      </w:tr>
      <w:tr w:rsidR="00716684" w:rsidRPr="00944A9E" w:rsidTr="001F47BB">
        <w:trPr>
          <w:trHeight w:val="543"/>
          <w:jc w:val="center"/>
        </w:trPr>
        <w:tc>
          <w:tcPr>
            <w:tcW w:w="3475" w:type="dxa"/>
            <w:tcBorders>
              <w:top w:val="nil"/>
            </w:tcBorders>
            <w:shd w:val="clear" w:color="auto" w:fill="F7CAAC"/>
          </w:tcPr>
          <w:p w:rsidR="00716684" w:rsidRPr="00944A9E" w:rsidRDefault="00716684" w:rsidP="00E7344C">
            <w:pPr>
              <w:jc w:val="both"/>
              <w:rPr>
                <w:b/>
              </w:rPr>
            </w:pPr>
            <w:r w:rsidRPr="00944A9E">
              <w:rPr>
                <w:b/>
              </w:rPr>
              <w:t>Zapojení garanta do výuky předmětu</w:t>
            </w:r>
          </w:p>
        </w:tc>
        <w:tc>
          <w:tcPr>
            <w:tcW w:w="6732" w:type="dxa"/>
            <w:gridSpan w:val="7"/>
            <w:tcBorders>
              <w:top w:val="nil"/>
            </w:tcBorders>
          </w:tcPr>
          <w:p w:rsidR="00716684" w:rsidRPr="005209F5" w:rsidRDefault="00716684" w:rsidP="00E7344C">
            <w:pPr>
              <w:jc w:val="both"/>
            </w:pPr>
            <w:r w:rsidRPr="005209F5">
              <w:t>přednášející, vede seminář, vede praxe</w:t>
            </w: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Vyučující</w:t>
            </w:r>
          </w:p>
        </w:tc>
        <w:tc>
          <w:tcPr>
            <w:tcW w:w="6732" w:type="dxa"/>
            <w:gridSpan w:val="7"/>
            <w:tcBorders>
              <w:bottom w:val="nil"/>
            </w:tcBorders>
            <w:shd w:val="clear" w:color="auto" w:fill="auto"/>
          </w:tcPr>
          <w:p w:rsidR="00716684" w:rsidRPr="005209F5" w:rsidRDefault="00716684" w:rsidP="00365A65">
            <w:r w:rsidRPr="005209F5">
              <w:t xml:space="preserve">doc. PaedDr. Jana Majerčíková, PhD. </w:t>
            </w:r>
            <w:del w:id="1190" w:author="Hana Navrátilová" w:date="2019-09-24T11:10:00Z">
              <w:r w:rsidRPr="005209F5">
                <w:delText>(</w:delText>
              </w:r>
              <w:r w:rsidR="00B65502" w:rsidRPr="005209F5">
                <w:delText>50</w:delText>
              </w:r>
              <w:r w:rsidRPr="005209F5">
                <w:delText>%)</w:delText>
              </w:r>
              <w:r w:rsidR="0000098B" w:rsidRPr="005209F5">
                <w:delText xml:space="preserve">, </w:delText>
              </w:r>
            </w:del>
            <w:ins w:id="1191" w:author="Hana Navrátilová" w:date="2019-09-24T11:10:00Z">
              <w:r w:rsidRPr="005209F5">
                <w:t>(</w:t>
              </w:r>
              <w:r w:rsidR="00365A65" w:rsidRPr="005209F5">
                <w:t>100</w:t>
              </w:r>
            </w:ins>
            <w:moveFromRangeStart w:id="1192" w:author="Hana Navrátilová" w:date="2019-09-24T11:10:00Z" w:name="move20215883"/>
            <w:moveFrom w:id="1193" w:author="Hana Navrátilová" w:date="2019-09-24T11:10:00Z">
              <w:r w:rsidR="006D6CF5" w:rsidRPr="002C304D">
                <w:rPr>
                  <w:b/>
                </w:rPr>
                <w:t xml:space="preserve">PhDr. </w:t>
              </w:r>
            </w:moveFrom>
            <w:moveFromRangeEnd w:id="1192"/>
            <w:del w:id="1194" w:author="Hana Navrátilová" w:date="2019-09-24T11:10:00Z">
              <w:r w:rsidR="0000098B" w:rsidRPr="005209F5">
                <w:delText xml:space="preserve">Mgr. Marcela Janíková, </w:delText>
              </w:r>
              <w:r w:rsidR="001058A9" w:rsidRPr="005209F5">
                <w:delText>P</w:delText>
              </w:r>
              <w:r w:rsidR="0000098B" w:rsidRPr="005209F5">
                <w:delText>h.D.</w:delText>
              </w:r>
              <w:r w:rsidR="00B65502" w:rsidRPr="005209F5">
                <w:delText xml:space="preserve"> (50</w:delText>
              </w:r>
            </w:del>
            <w:r w:rsidR="00365A65" w:rsidRPr="005209F5">
              <w:t>%)</w:t>
            </w:r>
          </w:p>
        </w:tc>
      </w:tr>
      <w:tr w:rsidR="00716684" w:rsidRPr="00944A9E" w:rsidTr="001F47BB">
        <w:trPr>
          <w:trHeight w:val="135"/>
          <w:jc w:val="center"/>
        </w:trPr>
        <w:tc>
          <w:tcPr>
            <w:tcW w:w="10207" w:type="dxa"/>
            <w:gridSpan w:val="8"/>
            <w:tcBorders>
              <w:top w:val="nil"/>
            </w:tcBorders>
          </w:tcPr>
          <w:p w:rsidR="00716684" w:rsidRPr="00944A9E" w:rsidRDefault="00716684" w:rsidP="00E7344C">
            <w:pPr>
              <w:jc w:val="both"/>
            </w:pPr>
          </w:p>
        </w:tc>
      </w:tr>
      <w:tr w:rsidR="00716684" w:rsidRPr="00944A9E" w:rsidTr="001F47BB">
        <w:trPr>
          <w:jc w:val="center"/>
        </w:trPr>
        <w:tc>
          <w:tcPr>
            <w:tcW w:w="3475" w:type="dxa"/>
            <w:shd w:val="clear" w:color="auto" w:fill="F7CAAC"/>
          </w:tcPr>
          <w:p w:rsidR="00716684" w:rsidRPr="00944A9E" w:rsidRDefault="00716684" w:rsidP="00E7344C">
            <w:pPr>
              <w:jc w:val="both"/>
              <w:rPr>
                <w:b/>
              </w:rPr>
            </w:pPr>
            <w:r w:rsidRPr="00944A9E">
              <w:rPr>
                <w:b/>
              </w:rPr>
              <w:t>Stručná anotace předmětu</w:t>
            </w:r>
          </w:p>
        </w:tc>
        <w:tc>
          <w:tcPr>
            <w:tcW w:w="6732" w:type="dxa"/>
            <w:gridSpan w:val="7"/>
            <w:tcBorders>
              <w:bottom w:val="nil"/>
            </w:tcBorders>
          </w:tcPr>
          <w:p w:rsidR="00716684" w:rsidRPr="00944A9E" w:rsidRDefault="00716684" w:rsidP="00E7344C">
            <w:pPr>
              <w:jc w:val="both"/>
            </w:pPr>
          </w:p>
        </w:tc>
      </w:tr>
      <w:tr w:rsidR="00716684" w:rsidRPr="00944A9E" w:rsidTr="001F47BB">
        <w:trPr>
          <w:trHeight w:val="3588"/>
          <w:jc w:val="center"/>
        </w:trPr>
        <w:tc>
          <w:tcPr>
            <w:tcW w:w="10207" w:type="dxa"/>
            <w:gridSpan w:val="8"/>
            <w:tcBorders>
              <w:top w:val="nil"/>
              <w:bottom w:val="single" w:sz="12" w:space="0" w:color="auto"/>
            </w:tcBorders>
          </w:tcPr>
          <w:p w:rsidR="00716684" w:rsidRPr="00944A9E" w:rsidRDefault="00716684" w:rsidP="00E7344C">
            <w:pPr>
              <w:rPr>
                <w:bCs/>
              </w:rPr>
            </w:pPr>
          </w:p>
          <w:p w:rsidR="00716684" w:rsidRPr="00944A9E" w:rsidRDefault="00716684" w:rsidP="00E7344C">
            <w:pPr>
              <w:rPr>
                <w:bCs/>
              </w:rPr>
            </w:pPr>
            <w:r w:rsidRPr="00944A9E">
              <w:rPr>
                <w:bCs/>
              </w:rPr>
              <w:t>Srovnávací (komparativní) pedagogika jako teorie a výzkum.</w:t>
            </w:r>
          </w:p>
          <w:p w:rsidR="00716684" w:rsidRPr="00944A9E" w:rsidRDefault="00716684" w:rsidP="00E7344C">
            <w:r w:rsidRPr="00944A9E">
              <w:t>Účely a využitelnost srovnávací pedagogiky.</w:t>
            </w:r>
          </w:p>
          <w:p w:rsidR="00716684" w:rsidRPr="00944A9E" w:rsidRDefault="00716684" w:rsidP="00E7344C">
            <w:r w:rsidRPr="00944A9E">
              <w:t xml:space="preserve">Poznatky ze srovnávací pedagogiky jako podklad pro </w:t>
            </w:r>
            <w:r w:rsidRPr="00944A9E">
              <w:rPr>
                <w:bCs/>
              </w:rPr>
              <w:t>vzdělávací politiku, plánování a řízení školství v ČR</w:t>
            </w:r>
            <w:r w:rsidRPr="00944A9E">
              <w:t>.</w:t>
            </w:r>
          </w:p>
          <w:p w:rsidR="00716684" w:rsidRPr="00944A9E" w:rsidRDefault="00716684" w:rsidP="00E7344C">
            <w:pPr>
              <w:shd w:val="clear" w:color="auto" w:fill="FFFFFF"/>
              <w:rPr>
                <w:lang w:eastAsia="sk-SK"/>
              </w:rPr>
            </w:pPr>
            <w:r w:rsidRPr="00944A9E">
              <w:rPr>
                <w:lang w:eastAsia="sk-SK"/>
              </w:rPr>
              <w:t xml:space="preserve">Výzkum a funkce srovnávací pedagogiky. </w:t>
            </w:r>
          </w:p>
          <w:p w:rsidR="00716684" w:rsidRPr="00944A9E" w:rsidRDefault="00716684" w:rsidP="00E7344C">
            <w:pPr>
              <w:shd w:val="clear" w:color="auto" w:fill="FFFFFF"/>
              <w:rPr>
                <w:lang w:eastAsia="sk-SK"/>
              </w:rPr>
            </w:pPr>
            <w:r w:rsidRPr="00944A9E">
              <w:rPr>
                <w:lang w:eastAsia="sk-SK"/>
              </w:rPr>
              <w:t>Typy a metody srovnávacích výzkumů.</w:t>
            </w:r>
          </w:p>
          <w:p w:rsidR="00716684" w:rsidRPr="00944A9E" w:rsidRDefault="00716684" w:rsidP="00E7344C">
            <w:pPr>
              <w:shd w:val="clear" w:color="auto" w:fill="FFFFFF"/>
              <w:rPr>
                <w:lang w:eastAsia="sk-SK"/>
              </w:rPr>
            </w:pPr>
            <w:r w:rsidRPr="00944A9E">
              <w:rPr>
                <w:lang w:eastAsia="sk-SK"/>
              </w:rPr>
              <w:t>Vzdělávací systémy vybraných státu Evropy, světa.</w:t>
            </w:r>
          </w:p>
          <w:p w:rsidR="00716684" w:rsidRPr="00944A9E" w:rsidRDefault="00716684" w:rsidP="00E7344C">
            <w:pPr>
              <w:shd w:val="clear" w:color="auto" w:fill="FFFFFF"/>
              <w:rPr>
                <w:lang w:eastAsia="sk-SK"/>
              </w:rPr>
            </w:pPr>
            <w:r w:rsidRPr="00944A9E">
              <w:rPr>
                <w:lang w:eastAsia="sk-SK"/>
              </w:rPr>
              <w:t>Globalizace ve srovnávací pedagogice, globální problémy a důsledky globalizace ve vzdělávání.</w:t>
            </w:r>
          </w:p>
          <w:p w:rsidR="00716684" w:rsidRPr="00944A9E" w:rsidRDefault="00716684" w:rsidP="00E7344C">
            <w:pPr>
              <w:shd w:val="clear" w:color="auto" w:fill="FFFFFF"/>
              <w:rPr>
                <w:lang w:eastAsia="sk-SK"/>
              </w:rPr>
            </w:pPr>
            <w:r w:rsidRPr="00944A9E">
              <w:rPr>
                <w:lang w:eastAsia="sk-SK"/>
              </w:rPr>
              <w:t>Vzdělávání v Evropě, evropské hodnotové paradigma, integrační proces jako kontext vzdělávání.</w:t>
            </w:r>
          </w:p>
          <w:p w:rsidR="00716684" w:rsidRPr="00944A9E" w:rsidRDefault="00716684" w:rsidP="00E7344C">
            <w:pPr>
              <w:shd w:val="clear" w:color="auto" w:fill="FFFFFF"/>
              <w:rPr>
                <w:lang w:eastAsia="sk-SK"/>
              </w:rPr>
            </w:pPr>
            <w:r w:rsidRPr="00944A9E">
              <w:rPr>
                <w:lang w:eastAsia="sk-SK"/>
              </w:rPr>
              <w:t>Klíčové organizace (UNESCO, OECD, EU) a mezinárodní asociace (WCCES, CESE) – přínos a vliv na vzdělávací politiku.</w:t>
            </w:r>
          </w:p>
          <w:p w:rsidR="00716684" w:rsidRPr="00944A9E" w:rsidRDefault="00716684" w:rsidP="00E7344C">
            <w:pPr>
              <w:shd w:val="clear" w:color="auto" w:fill="FFFFFF"/>
              <w:rPr>
                <w:lang w:eastAsia="sk-SK"/>
              </w:rPr>
            </w:pPr>
            <w:r w:rsidRPr="00944A9E">
              <w:rPr>
                <w:lang w:eastAsia="sk-SK"/>
              </w:rPr>
              <w:t>Specifika vzdělávacích systémů, nástroje srovnávání vzdělávacích systémů.</w:t>
            </w:r>
          </w:p>
          <w:p w:rsidR="00716684" w:rsidRPr="00944A9E" w:rsidRDefault="00716684" w:rsidP="00E7344C">
            <w:pPr>
              <w:shd w:val="clear" w:color="auto" w:fill="FFFFFF"/>
              <w:rPr>
                <w:lang w:eastAsia="sk-SK"/>
              </w:rPr>
            </w:pPr>
            <w:r w:rsidRPr="00944A9E">
              <w:rPr>
                <w:lang w:eastAsia="sk-SK"/>
              </w:rPr>
              <w:t>Indikátory vzdělávacích systémů v EU.</w:t>
            </w:r>
          </w:p>
          <w:p w:rsidR="00716684" w:rsidRPr="00944A9E" w:rsidRDefault="00716684" w:rsidP="00E7344C">
            <w:pPr>
              <w:shd w:val="clear" w:color="auto" w:fill="FFFFFF"/>
              <w:rPr>
                <w:lang w:eastAsia="sk-SK"/>
              </w:rPr>
            </w:pPr>
            <w:r w:rsidRPr="00944A9E">
              <w:rPr>
                <w:lang w:eastAsia="sk-SK"/>
              </w:rPr>
              <w:t>Srovnávací pedagogika v ČR, vývoj, proměny a současné výzvy, účast v mezinárodních projektech.</w:t>
            </w:r>
          </w:p>
          <w:p w:rsidR="00716684" w:rsidRPr="00944A9E" w:rsidRDefault="00716684" w:rsidP="00E7344C">
            <w:pPr>
              <w:shd w:val="clear" w:color="auto" w:fill="FFFFFF"/>
              <w:rPr>
                <w:lang w:eastAsia="sk-SK"/>
              </w:rPr>
            </w:pPr>
            <w:r w:rsidRPr="00944A9E">
              <w:rPr>
                <w:lang w:eastAsia="sk-SK"/>
              </w:rPr>
              <w:t>Vybrané problémy vzdělávacích systémů, specifika transformace vzdělávání.</w:t>
            </w:r>
            <w:r w:rsidR="00D41EA6">
              <w:rPr>
                <w:lang w:eastAsia="sk-SK"/>
              </w:rPr>
              <w:t xml:space="preserve"> Porovnání klasických i inovativních pojetí alternativní pedagogiky.</w:t>
            </w:r>
          </w:p>
          <w:p w:rsidR="00774F02" w:rsidRDefault="00716684" w:rsidP="00E7344C">
            <w:pPr>
              <w:shd w:val="clear" w:color="auto" w:fill="FFFFFF"/>
              <w:rPr>
                <w:lang w:eastAsia="sk-SK"/>
              </w:rPr>
            </w:pPr>
            <w:r w:rsidRPr="00944A9E">
              <w:rPr>
                <w:lang w:eastAsia="sk-SK"/>
              </w:rPr>
              <w:t>Vzdělávací politika EU – priority a principy.</w:t>
            </w:r>
          </w:p>
          <w:p w:rsidR="00774F02" w:rsidRPr="00944A9E" w:rsidRDefault="00774F02" w:rsidP="00E7344C">
            <w:pPr>
              <w:shd w:val="clear" w:color="auto" w:fill="FFFFFF"/>
              <w:rPr>
                <w:lang w:eastAsia="sk-SK"/>
              </w:rPr>
            </w:pPr>
          </w:p>
        </w:tc>
      </w:tr>
      <w:tr w:rsidR="00716684" w:rsidRPr="00944A9E" w:rsidTr="001F47BB">
        <w:trPr>
          <w:trHeight w:val="265"/>
          <w:jc w:val="center"/>
        </w:trPr>
        <w:tc>
          <w:tcPr>
            <w:tcW w:w="4042" w:type="dxa"/>
            <w:gridSpan w:val="2"/>
            <w:tcBorders>
              <w:top w:val="nil"/>
            </w:tcBorders>
            <w:shd w:val="clear" w:color="auto" w:fill="F7CAAC"/>
          </w:tcPr>
          <w:p w:rsidR="00716684" w:rsidRPr="00944A9E" w:rsidRDefault="00716684" w:rsidP="00E7344C">
            <w:pPr>
              <w:jc w:val="both"/>
            </w:pPr>
            <w:r w:rsidRPr="00944A9E">
              <w:rPr>
                <w:b/>
              </w:rPr>
              <w:t>Studijní literatura a studijní pomůcky</w:t>
            </w:r>
          </w:p>
        </w:tc>
        <w:tc>
          <w:tcPr>
            <w:tcW w:w="6165" w:type="dxa"/>
            <w:gridSpan w:val="6"/>
            <w:tcBorders>
              <w:top w:val="nil"/>
              <w:bottom w:val="nil"/>
            </w:tcBorders>
          </w:tcPr>
          <w:p w:rsidR="00716684" w:rsidRPr="00944A9E" w:rsidRDefault="00716684" w:rsidP="00E7344C">
            <w:pPr>
              <w:jc w:val="both"/>
            </w:pPr>
          </w:p>
        </w:tc>
      </w:tr>
      <w:tr w:rsidR="00716684" w:rsidRPr="00944A9E" w:rsidTr="001F47BB">
        <w:trPr>
          <w:trHeight w:val="1497"/>
          <w:jc w:val="center"/>
        </w:trPr>
        <w:tc>
          <w:tcPr>
            <w:tcW w:w="10207" w:type="dxa"/>
            <w:gridSpan w:val="8"/>
            <w:tcBorders>
              <w:top w:val="nil"/>
            </w:tcBorders>
          </w:tcPr>
          <w:p w:rsidR="00716684" w:rsidRPr="00944A9E" w:rsidRDefault="00716684" w:rsidP="00E7344C">
            <w:pPr>
              <w:jc w:val="both"/>
              <w:rPr>
                <w:b/>
              </w:rPr>
            </w:pPr>
          </w:p>
          <w:p w:rsidR="00716684" w:rsidRPr="00944A9E" w:rsidRDefault="00716684" w:rsidP="00E7344C">
            <w:pPr>
              <w:jc w:val="both"/>
            </w:pPr>
            <w:r w:rsidRPr="00944A9E">
              <w:rPr>
                <w:b/>
              </w:rPr>
              <w:t>Povinná literatura:</w:t>
            </w:r>
          </w:p>
          <w:p w:rsidR="00716684" w:rsidRPr="005209F5" w:rsidRDefault="00716684" w:rsidP="00E7344C">
            <w:pPr>
              <w:shd w:val="clear" w:color="auto" w:fill="FFFFFF"/>
              <w:rPr>
                <w:lang w:eastAsia="sk-SK"/>
              </w:rPr>
            </w:pPr>
            <w:r w:rsidRPr="00944A9E">
              <w:rPr>
                <w:lang w:eastAsia="sk-SK"/>
              </w:rPr>
              <w:t xml:space="preserve">Greger, D. (ed.). (2015). </w:t>
            </w:r>
            <w:r w:rsidRPr="00944A9E">
              <w:rPr>
                <w:i/>
                <w:lang w:eastAsia="sk-SK"/>
              </w:rPr>
              <w:t>Srovnávací pedagogika: problémy a výzvy.</w:t>
            </w:r>
            <w:r w:rsidRPr="00944A9E">
              <w:rPr>
                <w:lang w:eastAsia="sk-SK"/>
              </w:rPr>
              <w:t xml:space="preserve"> </w:t>
            </w:r>
            <w:r w:rsidRPr="005209F5">
              <w:rPr>
                <w:lang w:eastAsia="sk-SK"/>
              </w:rPr>
              <w:t>Praha: UK.</w:t>
            </w:r>
          </w:p>
          <w:p w:rsidR="00D41EA6" w:rsidRPr="005209F5" w:rsidRDefault="00D41EA6" w:rsidP="00E7344C">
            <w:pPr>
              <w:autoSpaceDE w:val="0"/>
              <w:autoSpaceDN w:val="0"/>
              <w:adjustRightInd w:val="0"/>
              <w:jc w:val="both"/>
            </w:pPr>
            <w:r w:rsidRPr="005209F5">
              <w:t xml:space="preserve">Lukášová, H. (2013). </w:t>
            </w:r>
            <w:r w:rsidRPr="005209F5">
              <w:rPr>
                <w:i/>
              </w:rPr>
              <w:t>Cesty k pedagogice obratu.</w:t>
            </w:r>
            <w:r w:rsidRPr="005209F5">
              <w:t xml:space="preserve"> Ostrava: Universitas Ostraviensis.</w:t>
            </w:r>
          </w:p>
          <w:p w:rsidR="00AA77E0" w:rsidRPr="005209F5" w:rsidRDefault="00AA77E0" w:rsidP="00AA77E0">
            <w:pPr>
              <w:pStyle w:val="Normlnweb"/>
              <w:shd w:val="clear" w:color="auto" w:fill="FFFFFF"/>
              <w:spacing w:before="0" w:beforeAutospacing="0" w:after="0"/>
              <w:jc w:val="both"/>
              <w:rPr>
                <w:ins w:id="1195" w:author="Hana Navrátilová" w:date="2019-09-24T11:10:00Z"/>
                <w:rFonts w:ascii="Times New Roman" w:cs="Times New Roman"/>
                <w:color w:val="201F1E"/>
                <w:sz w:val="20"/>
                <w:szCs w:val="20"/>
              </w:rPr>
            </w:pPr>
            <w:ins w:id="1196" w:author="Hana Navrátilová" w:date="2019-09-24T11:10:00Z">
              <w:r w:rsidRPr="005209F5">
                <w:rPr>
                  <w:rFonts w:ascii="Times New Roman" w:cs="Times New Roman"/>
                  <w:color w:val="000000"/>
                  <w:sz w:val="20"/>
                  <w:szCs w:val="20"/>
                  <w:bdr w:val="none" w:sz="0" w:space="0" w:color="auto" w:frame="1"/>
                </w:rPr>
                <w:t xml:space="preserve">Majerčíková J., </w:t>
              </w:r>
              <w:r w:rsidRPr="005209F5">
                <w:rPr>
                  <w:rFonts w:ascii="Times New Roman" w:cs="Times New Roman"/>
                  <w:noProof/>
                  <w:sz w:val="20"/>
                  <w:szCs w:val="20"/>
                  <w:shd w:val="clear" w:color="auto" w:fill="FFFFFF"/>
                </w:rPr>
                <w:t xml:space="preserve">&amp; </w:t>
              </w:r>
              <w:r w:rsidRPr="005209F5">
                <w:rPr>
                  <w:rFonts w:ascii="Times New Roman" w:cs="Times New Roman"/>
                  <w:color w:val="000000"/>
                  <w:sz w:val="20"/>
                  <w:szCs w:val="20"/>
                  <w:bdr w:val="none" w:sz="0" w:space="0" w:color="auto" w:frame="1"/>
                </w:rPr>
                <w:t>Petrů Puhrová, B. (2019). </w:t>
              </w:r>
              <w:r w:rsidRPr="005209F5">
                <w:rPr>
                  <w:rFonts w:ascii="Times New Roman" w:cs="Times New Roman"/>
                  <w:iCs/>
                  <w:color w:val="000000"/>
                  <w:sz w:val="20"/>
                  <w:szCs w:val="20"/>
                  <w:bdr w:val="none" w:sz="0" w:space="0" w:color="auto" w:frame="1"/>
                </w:rPr>
                <w:t>Pupils’ learning aspirations and the perceived influence of their parent.</w:t>
              </w:r>
              <w:r w:rsidRPr="005209F5">
                <w:rPr>
                  <w:rFonts w:ascii="Times New Roman" w:cs="Times New Roman"/>
                  <w:i/>
                  <w:iCs/>
                  <w:color w:val="000000"/>
                  <w:sz w:val="20"/>
                  <w:szCs w:val="20"/>
                  <w:bdr w:val="none" w:sz="0" w:space="0" w:color="auto" w:frame="1"/>
                </w:rPr>
                <w:t> </w:t>
              </w:r>
              <w:r w:rsidRPr="005209F5">
                <w:rPr>
                  <w:rFonts w:ascii="Times New Roman" w:cs="Times New Roman"/>
                  <w:i/>
                  <w:color w:val="000000"/>
                  <w:sz w:val="20"/>
                  <w:szCs w:val="20"/>
                  <w:bdr w:val="none" w:sz="0" w:space="0" w:color="auto" w:frame="1"/>
                </w:rPr>
                <w:t>Didactica Slovenica</w:t>
              </w:r>
              <w:r w:rsidRPr="005209F5">
                <w:rPr>
                  <w:rFonts w:ascii="Times New Roman" w:cs="Times New Roman"/>
                  <w:color w:val="000000"/>
                  <w:sz w:val="20"/>
                  <w:szCs w:val="20"/>
                  <w:bdr w:val="none" w:sz="0" w:space="0" w:color="auto" w:frame="1"/>
                </w:rPr>
                <w:t xml:space="preserve">. V recenzním řízení - termín vydání 2019. </w:t>
              </w:r>
            </w:ins>
          </w:p>
          <w:p w:rsidR="001058A9" w:rsidRDefault="001058A9" w:rsidP="00E7344C">
            <w:pPr>
              <w:shd w:val="clear" w:color="auto" w:fill="FFFFFF"/>
              <w:rPr>
                <w:lang w:eastAsia="sk-SK"/>
              </w:rPr>
            </w:pPr>
            <w:r w:rsidRPr="005209F5">
              <w:rPr>
                <w:lang w:eastAsia="sk-SK"/>
              </w:rPr>
              <w:t xml:space="preserve">Ondrejkovič, P., &amp; Majerčíková, J. (2012). </w:t>
            </w:r>
            <w:r w:rsidRPr="005209F5">
              <w:rPr>
                <w:i/>
                <w:lang w:eastAsia="sk-SK"/>
              </w:rPr>
              <w:t>Vysvetlenie, porozumenie a interpretácia v s spoločenskovednom výskume.</w:t>
            </w:r>
            <w:r w:rsidRPr="005209F5">
              <w:rPr>
                <w:lang w:eastAsia="sk-SK"/>
              </w:rPr>
              <w:t xml:space="preserve"> Bratislava: VEDA.</w:t>
            </w:r>
          </w:p>
          <w:p w:rsidR="00716684" w:rsidRPr="00944A9E" w:rsidRDefault="00716684" w:rsidP="00E7344C">
            <w:pPr>
              <w:shd w:val="clear" w:color="auto" w:fill="FFFFFF"/>
              <w:rPr>
                <w:lang w:eastAsia="sk-SK"/>
              </w:rPr>
            </w:pPr>
            <w:r w:rsidRPr="00944A9E">
              <w:rPr>
                <w:lang w:eastAsia="sk-SK"/>
              </w:rPr>
              <w:t xml:space="preserve">Průcha, J. (2012). </w:t>
            </w:r>
            <w:r w:rsidRPr="00944A9E">
              <w:rPr>
                <w:i/>
                <w:lang w:eastAsia="sk-SK"/>
              </w:rPr>
              <w:t>Srovnávací pedagogika. Mezinárodní komparace vzdělávacích systémů</w:t>
            </w:r>
            <w:r w:rsidRPr="00944A9E">
              <w:rPr>
                <w:lang w:eastAsia="sk-SK"/>
              </w:rPr>
              <w:t>. (2. aktuální a rozšířené vydání). Praha: Portál.</w:t>
            </w:r>
          </w:p>
          <w:p w:rsidR="00716684" w:rsidRPr="00944A9E" w:rsidRDefault="00716684" w:rsidP="00E7344C">
            <w:pPr>
              <w:shd w:val="clear" w:color="auto" w:fill="FFFFFF"/>
              <w:rPr>
                <w:del w:id="1197" w:author="Hana Navrátilová" w:date="2019-09-24T11:10:00Z"/>
                <w:lang w:eastAsia="sk-SK"/>
              </w:rPr>
            </w:pPr>
            <w:del w:id="1198" w:author="Hana Navrátilová" w:date="2019-09-24T11:10:00Z">
              <w:r w:rsidRPr="00944A9E">
                <w:rPr>
                  <w:lang w:eastAsia="sk-SK"/>
                </w:rPr>
                <w:delText xml:space="preserve">Rýdl, K. (2003). </w:delText>
              </w:r>
              <w:r w:rsidRPr="00944A9E">
                <w:rPr>
                  <w:i/>
                  <w:lang w:eastAsia="sk-SK"/>
                </w:rPr>
                <w:delText>Inovace školských systémů</w:delText>
              </w:r>
              <w:r w:rsidRPr="00944A9E">
                <w:rPr>
                  <w:lang w:eastAsia="sk-SK"/>
                </w:rPr>
                <w:delText>. Praha: ISV.</w:delText>
              </w:r>
            </w:del>
          </w:p>
          <w:p w:rsidR="00716684" w:rsidRPr="00944A9E" w:rsidRDefault="00716684" w:rsidP="00E7344C">
            <w:pPr>
              <w:shd w:val="clear" w:color="auto" w:fill="FFFFFF"/>
              <w:rPr>
                <w:del w:id="1199" w:author="Hana Navrátilová" w:date="2019-09-24T11:10:00Z"/>
                <w:lang w:eastAsia="sk-SK"/>
              </w:rPr>
            </w:pPr>
            <w:del w:id="1200" w:author="Hana Navrátilová" w:date="2019-09-24T11:10:00Z">
              <w:r w:rsidRPr="00944A9E">
                <w:rPr>
                  <w:lang w:eastAsia="sk-SK"/>
                </w:rPr>
                <w:delText xml:space="preserve">Walterová, E. (2006). </w:delText>
              </w:r>
              <w:r w:rsidRPr="00944A9E">
                <w:rPr>
                  <w:i/>
                  <w:iCs/>
                  <w:lang w:eastAsia="sk-SK"/>
                </w:rPr>
                <w:delText xml:space="preserve">Srovnávací pedagogika. </w:delText>
              </w:r>
              <w:r w:rsidRPr="00944A9E">
                <w:rPr>
                  <w:i/>
                  <w:lang w:eastAsia="sk-SK"/>
                </w:rPr>
                <w:delText>Vývoj a proměny v globálním kontextu</w:delText>
              </w:r>
              <w:r w:rsidRPr="00944A9E">
                <w:rPr>
                  <w:lang w:eastAsia="sk-SK"/>
                </w:rPr>
                <w:delText>. Praha: PedF UK.</w:delText>
              </w:r>
            </w:del>
          </w:p>
          <w:p w:rsidR="00716684" w:rsidRPr="00944A9E" w:rsidRDefault="00716684" w:rsidP="00E7344C">
            <w:pPr>
              <w:jc w:val="both"/>
              <w:rPr>
                <w:b/>
                <w:i/>
              </w:rPr>
            </w:pPr>
          </w:p>
          <w:p w:rsidR="00716684" w:rsidRPr="00944A9E" w:rsidRDefault="00716684" w:rsidP="00E7344C">
            <w:pPr>
              <w:jc w:val="both"/>
            </w:pPr>
            <w:r w:rsidRPr="00944A9E">
              <w:rPr>
                <w:b/>
              </w:rPr>
              <w:t>Doporučená literatura:</w:t>
            </w:r>
          </w:p>
          <w:p w:rsidR="00716684" w:rsidRPr="00944A9E" w:rsidRDefault="00716684" w:rsidP="00E7344C">
            <w:pPr>
              <w:jc w:val="both"/>
            </w:pPr>
            <w:r w:rsidRPr="00944A9E">
              <w:t xml:space="preserve">Dvořák, D. (2010). </w:t>
            </w:r>
            <w:r w:rsidRPr="00944A9E">
              <w:rPr>
                <w:i/>
                <w:iCs/>
              </w:rPr>
              <w:t>Česká základní škola: vícepřípadová studie</w:t>
            </w:r>
            <w:r w:rsidRPr="00944A9E">
              <w:t>. Praha: Karolinum.</w:t>
            </w:r>
          </w:p>
          <w:p w:rsidR="00716684" w:rsidRPr="00944A9E" w:rsidRDefault="00716684" w:rsidP="00E7344C">
            <w:pPr>
              <w:jc w:val="both"/>
              <w:rPr>
                <w:iCs/>
                <w:lang w:eastAsia="sk-SK"/>
              </w:rPr>
            </w:pPr>
            <w:r w:rsidRPr="00944A9E">
              <w:rPr>
                <w:lang w:eastAsia="sk-SK"/>
              </w:rPr>
              <w:t>Hörner, W., Döbert, H, Kopp, B., &amp; Mitter, W. (2007)</w:t>
            </w:r>
            <w:r w:rsidR="001E7ADA" w:rsidRPr="00944A9E">
              <w:rPr>
                <w:lang w:eastAsia="sk-SK"/>
              </w:rPr>
              <w:t>.</w:t>
            </w:r>
            <w:r w:rsidR="004B6344">
              <w:rPr>
                <w:lang w:eastAsia="sk-SK"/>
              </w:rPr>
              <w:t xml:space="preserve"> </w:t>
            </w:r>
            <w:r w:rsidRPr="00944A9E">
              <w:rPr>
                <w:i/>
                <w:iCs/>
                <w:lang w:eastAsia="sk-SK"/>
              </w:rPr>
              <w:t xml:space="preserve">The Education Systems of Europe. </w:t>
            </w:r>
            <w:r w:rsidRPr="00944A9E">
              <w:rPr>
                <w:lang w:eastAsia="sk-SK"/>
              </w:rPr>
              <w:t>Dordrecht: Springer.</w:t>
            </w:r>
          </w:p>
          <w:p w:rsidR="00716684" w:rsidRDefault="00716684" w:rsidP="00E7344C">
            <w:pPr>
              <w:jc w:val="both"/>
            </w:pPr>
            <w:r w:rsidRPr="00944A9E">
              <w:rPr>
                <w:iCs/>
                <w:lang w:eastAsia="sk-SK"/>
              </w:rPr>
              <w:t xml:space="preserve">Rabušicová, M., </w:t>
            </w:r>
            <w:r w:rsidRPr="00944A9E">
              <w:rPr>
                <w:lang w:eastAsia="sk-SK"/>
              </w:rPr>
              <w:t>&amp;</w:t>
            </w:r>
            <w:r w:rsidR="00D87164" w:rsidRPr="00944A9E">
              <w:rPr>
                <w:lang w:eastAsia="sk-SK"/>
              </w:rPr>
              <w:t> </w:t>
            </w:r>
            <w:r w:rsidRPr="00944A9E">
              <w:rPr>
                <w:iCs/>
                <w:lang w:eastAsia="sk-SK"/>
              </w:rPr>
              <w:t>Záleská, K. (2016).</w:t>
            </w:r>
            <w:r w:rsidR="004B6344">
              <w:rPr>
                <w:iCs/>
                <w:lang w:eastAsia="sk-SK"/>
              </w:rPr>
              <w:t xml:space="preserve"> </w:t>
            </w:r>
            <w:r w:rsidRPr="00944A9E">
              <w:rPr>
                <w:bCs/>
                <w:lang w:eastAsia="sk-SK"/>
              </w:rPr>
              <w:t xml:space="preserve">Metodologické otázky srovnávací pedagogiky: podněty pro koncipování komparativních studií. </w:t>
            </w:r>
            <w:r w:rsidRPr="00944A9E">
              <w:rPr>
                <w:bCs/>
                <w:i/>
                <w:lang w:eastAsia="sk-SK"/>
              </w:rPr>
              <w:t>Pedagogická orientace</w:t>
            </w:r>
            <w:r w:rsidRPr="00944A9E">
              <w:rPr>
                <w:bCs/>
                <w:lang w:eastAsia="sk-SK"/>
              </w:rPr>
              <w:t xml:space="preserve">, </w:t>
            </w:r>
            <w:r w:rsidRPr="00944A9E">
              <w:rPr>
                <w:bCs/>
                <w:i/>
                <w:lang w:eastAsia="sk-SK"/>
              </w:rPr>
              <w:t>26</w:t>
            </w:r>
            <w:r w:rsidRPr="00944A9E">
              <w:rPr>
                <w:bCs/>
                <w:lang w:eastAsia="sk-SK"/>
              </w:rPr>
              <w:t xml:space="preserve">(3), </w:t>
            </w:r>
            <w:r w:rsidRPr="00944A9E">
              <w:t>346–378.</w:t>
            </w:r>
          </w:p>
          <w:p w:rsidR="00DC2DBA" w:rsidRPr="00944A9E" w:rsidRDefault="00DC2DBA" w:rsidP="00E7344C">
            <w:pPr>
              <w:jc w:val="both"/>
            </w:pPr>
          </w:p>
          <w:p w:rsidR="00716684" w:rsidRPr="00944A9E" w:rsidRDefault="00480DE0" w:rsidP="00E7344C">
            <w:pPr>
              <w:jc w:val="both"/>
            </w:pPr>
            <w:r w:rsidRPr="00475786">
              <w:t>Studijní pomůcky:</w:t>
            </w:r>
            <w:r w:rsidRPr="00944A9E">
              <w:rPr>
                <w:b/>
              </w:rPr>
              <w:t xml:space="preserve"> </w:t>
            </w:r>
            <w:r w:rsidRPr="00944A9E">
              <w:t>pozorovací archy pro pedagogickou praxi</w:t>
            </w:r>
          </w:p>
        </w:tc>
      </w:tr>
      <w:tr w:rsidR="00716684"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16684" w:rsidRPr="00944A9E" w:rsidRDefault="00716684" w:rsidP="00E7344C">
            <w:pPr>
              <w:jc w:val="center"/>
              <w:rPr>
                <w:b/>
              </w:rPr>
            </w:pPr>
            <w:r w:rsidRPr="00944A9E">
              <w:rPr>
                <w:b/>
              </w:rPr>
              <w:t>Informace ke kombinované nebo distanční formě</w:t>
            </w:r>
          </w:p>
        </w:tc>
      </w:tr>
      <w:tr w:rsidR="00716684" w:rsidRPr="00944A9E" w:rsidTr="001F47BB">
        <w:trPr>
          <w:jc w:val="center"/>
        </w:trPr>
        <w:tc>
          <w:tcPr>
            <w:tcW w:w="5672" w:type="dxa"/>
            <w:gridSpan w:val="3"/>
            <w:tcBorders>
              <w:top w:val="single" w:sz="2" w:space="0" w:color="auto"/>
            </w:tcBorders>
            <w:shd w:val="clear" w:color="auto" w:fill="F7CAAC"/>
          </w:tcPr>
          <w:p w:rsidR="00716684" w:rsidRPr="00944A9E" w:rsidRDefault="00716684" w:rsidP="00E7344C">
            <w:pPr>
              <w:jc w:val="both"/>
            </w:pPr>
            <w:r w:rsidRPr="00944A9E">
              <w:rPr>
                <w:b/>
              </w:rPr>
              <w:t>Rozsah konzultací (soustředění)</w:t>
            </w:r>
          </w:p>
        </w:tc>
        <w:tc>
          <w:tcPr>
            <w:tcW w:w="567" w:type="dxa"/>
            <w:tcBorders>
              <w:top w:val="single" w:sz="2" w:space="0" w:color="auto"/>
            </w:tcBorders>
          </w:tcPr>
          <w:p w:rsidR="00716684" w:rsidRPr="00944A9E" w:rsidRDefault="00716684" w:rsidP="00E7344C">
            <w:pPr>
              <w:jc w:val="both"/>
            </w:pPr>
          </w:p>
        </w:tc>
        <w:tc>
          <w:tcPr>
            <w:tcW w:w="3968" w:type="dxa"/>
            <w:gridSpan w:val="4"/>
            <w:tcBorders>
              <w:top w:val="single" w:sz="2" w:space="0" w:color="auto"/>
            </w:tcBorders>
            <w:shd w:val="clear" w:color="auto" w:fill="F7CAAC"/>
          </w:tcPr>
          <w:p w:rsidR="00716684" w:rsidRPr="00944A9E" w:rsidRDefault="00716684" w:rsidP="00E7344C">
            <w:pPr>
              <w:jc w:val="both"/>
              <w:rPr>
                <w:b/>
              </w:rPr>
            </w:pPr>
            <w:r w:rsidRPr="00944A9E">
              <w:rPr>
                <w:b/>
              </w:rPr>
              <w:t xml:space="preserve">hodin </w:t>
            </w:r>
          </w:p>
        </w:tc>
      </w:tr>
      <w:tr w:rsidR="00716684" w:rsidRPr="00944A9E" w:rsidTr="001F47BB">
        <w:trPr>
          <w:jc w:val="center"/>
        </w:trPr>
        <w:tc>
          <w:tcPr>
            <w:tcW w:w="10207" w:type="dxa"/>
            <w:gridSpan w:val="8"/>
            <w:shd w:val="clear" w:color="auto" w:fill="F7CAAC"/>
          </w:tcPr>
          <w:p w:rsidR="00716684" w:rsidRPr="00944A9E" w:rsidRDefault="00716684" w:rsidP="00E7344C">
            <w:pPr>
              <w:jc w:val="both"/>
              <w:rPr>
                <w:b/>
              </w:rPr>
            </w:pPr>
            <w:r w:rsidRPr="00944A9E">
              <w:rPr>
                <w:b/>
              </w:rPr>
              <w:t>Informace o způsobu kontaktu s</w:t>
            </w:r>
            <w:r w:rsidR="00D87164" w:rsidRPr="00944A9E">
              <w:rPr>
                <w:b/>
              </w:rPr>
              <w:t> </w:t>
            </w:r>
            <w:r w:rsidRPr="00944A9E">
              <w:rPr>
                <w:b/>
              </w:rPr>
              <w:t>vyučujícím</w:t>
            </w:r>
          </w:p>
        </w:tc>
      </w:tr>
      <w:tr w:rsidR="00716684" w:rsidRPr="00944A9E" w:rsidTr="00AD6519">
        <w:trPr>
          <w:trHeight w:val="295"/>
          <w:jc w:val="center"/>
        </w:trPr>
        <w:tc>
          <w:tcPr>
            <w:tcW w:w="10207" w:type="dxa"/>
            <w:gridSpan w:val="8"/>
          </w:tcPr>
          <w:p w:rsidR="00716684" w:rsidRPr="00944A9E" w:rsidRDefault="00716684"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366930" w:rsidRPr="00944A9E" w:rsidTr="001F47BB">
        <w:trPr>
          <w:jc w:val="center"/>
        </w:trPr>
        <w:tc>
          <w:tcPr>
            <w:tcW w:w="10207" w:type="dxa"/>
            <w:gridSpan w:val="8"/>
            <w:tcBorders>
              <w:bottom w:val="double" w:sz="4" w:space="0" w:color="auto"/>
            </w:tcBorders>
            <w:shd w:val="clear" w:color="auto" w:fill="BDD6EE"/>
          </w:tcPr>
          <w:p w:rsidR="00366930" w:rsidRPr="00944A9E" w:rsidRDefault="00F32C9A" w:rsidP="00E7344C">
            <w:pPr>
              <w:jc w:val="both"/>
              <w:rPr>
                <w:b/>
                <w:sz w:val="28"/>
                <w:szCs w:val="28"/>
              </w:rPr>
            </w:pPr>
            <w:r>
              <w:br w:type="page"/>
            </w:r>
            <w:r w:rsidR="00366930" w:rsidRPr="00944A9E">
              <w:br w:type="page"/>
            </w:r>
            <w:r w:rsidR="00366930" w:rsidRPr="00944A9E">
              <w:rPr>
                <w:b/>
                <w:sz w:val="28"/>
                <w:szCs w:val="28"/>
              </w:rPr>
              <w:t>B-III – Charakteristika studijního předmětu</w:t>
            </w:r>
          </w:p>
        </w:tc>
      </w:tr>
      <w:tr w:rsidR="00366930" w:rsidRPr="00944A9E" w:rsidTr="001F47BB">
        <w:trPr>
          <w:jc w:val="center"/>
        </w:trPr>
        <w:tc>
          <w:tcPr>
            <w:tcW w:w="3475" w:type="dxa"/>
            <w:tcBorders>
              <w:top w:val="double" w:sz="4" w:space="0" w:color="auto"/>
            </w:tcBorders>
            <w:shd w:val="clear" w:color="auto" w:fill="F7CAAC"/>
          </w:tcPr>
          <w:p w:rsidR="00366930" w:rsidRPr="00944A9E" w:rsidRDefault="00366930" w:rsidP="00E7344C">
            <w:pPr>
              <w:jc w:val="both"/>
              <w:rPr>
                <w:b/>
              </w:rPr>
            </w:pPr>
            <w:r w:rsidRPr="00944A9E">
              <w:rPr>
                <w:b/>
              </w:rPr>
              <w:t>Název studijního předmětu</w:t>
            </w:r>
          </w:p>
        </w:tc>
        <w:tc>
          <w:tcPr>
            <w:tcW w:w="6732" w:type="dxa"/>
            <w:gridSpan w:val="7"/>
            <w:tcBorders>
              <w:top w:val="double" w:sz="4" w:space="0" w:color="auto"/>
            </w:tcBorders>
          </w:tcPr>
          <w:p w:rsidR="00366930" w:rsidRPr="00944A9E" w:rsidRDefault="00366930" w:rsidP="00E7344C">
            <w:pPr>
              <w:jc w:val="both"/>
            </w:pPr>
            <w:r w:rsidRPr="00944A9E">
              <w:t xml:space="preserve">Pedagogická psychologie </w:t>
            </w:r>
          </w:p>
        </w:tc>
      </w:tr>
      <w:tr w:rsidR="00366930" w:rsidRPr="00944A9E" w:rsidTr="001F47BB">
        <w:trPr>
          <w:jc w:val="center"/>
        </w:trPr>
        <w:tc>
          <w:tcPr>
            <w:tcW w:w="3475" w:type="dxa"/>
            <w:shd w:val="clear" w:color="auto" w:fill="F7CAAC"/>
          </w:tcPr>
          <w:p w:rsidR="00366930" w:rsidRPr="00944A9E" w:rsidRDefault="00366930" w:rsidP="00E7344C">
            <w:pPr>
              <w:jc w:val="both"/>
              <w:rPr>
                <w:b/>
              </w:rPr>
            </w:pPr>
            <w:r w:rsidRPr="00944A9E">
              <w:rPr>
                <w:b/>
              </w:rPr>
              <w:t>Typ předmětu</w:t>
            </w:r>
          </w:p>
        </w:tc>
        <w:tc>
          <w:tcPr>
            <w:tcW w:w="3411" w:type="dxa"/>
            <w:gridSpan w:val="4"/>
          </w:tcPr>
          <w:p w:rsidR="00366930" w:rsidRPr="00944A9E" w:rsidRDefault="004B6344" w:rsidP="00E7344C">
            <w:pPr>
              <w:jc w:val="both"/>
            </w:pPr>
            <w:r>
              <w:t>p</w:t>
            </w:r>
            <w:r w:rsidR="00366930" w:rsidRPr="00944A9E">
              <w:t>ovinný, ZT</w:t>
            </w:r>
          </w:p>
        </w:tc>
        <w:tc>
          <w:tcPr>
            <w:tcW w:w="2694" w:type="dxa"/>
            <w:gridSpan w:val="2"/>
            <w:shd w:val="clear" w:color="auto" w:fill="F7CAAC"/>
          </w:tcPr>
          <w:p w:rsidR="00366930" w:rsidRPr="00944A9E" w:rsidRDefault="00366930" w:rsidP="00E7344C">
            <w:pPr>
              <w:jc w:val="both"/>
            </w:pPr>
            <w:r w:rsidRPr="00944A9E">
              <w:rPr>
                <w:b/>
              </w:rPr>
              <w:t>doporučený ročník / semestr</w:t>
            </w:r>
          </w:p>
        </w:tc>
        <w:tc>
          <w:tcPr>
            <w:tcW w:w="627" w:type="dxa"/>
          </w:tcPr>
          <w:p w:rsidR="00366930" w:rsidRPr="00944A9E" w:rsidRDefault="00366930" w:rsidP="00E7344C">
            <w:pPr>
              <w:jc w:val="both"/>
            </w:pPr>
            <w:r w:rsidRPr="00944A9E">
              <w:t>3/ZS</w:t>
            </w:r>
          </w:p>
        </w:tc>
      </w:tr>
      <w:tr w:rsidR="00366930" w:rsidRPr="00944A9E" w:rsidTr="001F47BB">
        <w:trPr>
          <w:jc w:val="center"/>
        </w:trPr>
        <w:tc>
          <w:tcPr>
            <w:tcW w:w="3475" w:type="dxa"/>
            <w:shd w:val="clear" w:color="auto" w:fill="F7CAAC"/>
          </w:tcPr>
          <w:p w:rsidR="00366930" w:rsidRPr="00944A9E" w:rsidRDefault="00366930" w:rsidP="00E7344C">
            <w:pPr>
              <w:jc w:val="both"/>
              <w:rPr>
                <w:b/>
              </w:rPr>
            </w:pPr>
            <w:r w:rsidRPr="00944A9E">
              <w:rPr>
                <w:b/>
              </w:rPr>
              <w:t>Rozsah studijního předmětu</w:t>
            </w:r>
          </w:p>
        </w:tc>
        <w:tc>
          <w:tcPr>
            <w:tcW w:w="2197" w:type="dxa"/>
            <w:gridSpan w:val="2"/>
          </w:tcPr>
          <w:p w:rsidR="00366930" w:rsidRPr="00944A9E" w:rsidRDefault="00366930" w:rsidP="00E7344C">
            <w:pPr>
              <w:jc w:val="both"/>
            </w:pPr>
            <w:r w:rsidRPr="00944A9E">
              <w:t>14p+28s+14c</w:t>
            </w:r>
          </w:p>
        </w:tc>
        <w:tc>
          <w:tcPr>
            <w:tcW w:w="709" w:type="dxa"/>
            <w:shd w:val="clear" w:color="auto" w:fill="F7CAAC"/>
          </w:tcPr>
          <w:p w:rsidR="00366930" w:rsidRPr="00944A9E" w:rsidRDefault="00366930" w:rsidP="00E7344C">
            <w:pPr>
              <w:jc w:val="both"/>
              <w:rPr>
                <w:b/>
              </w:rPr>
            </w:pPr>
            <w:r w:rsidRPr="00944A9E">
              <w:rPr>
                <w:b/>
              </w:rPr>
              <w:t xml:space="preserve">hod. </w:t>
            </w:r>
          </w:p>
        </w:tc>
        <w:tc>
          <w:tcPr>
            <w:tcW w:w="505" w:type="dxa"/>
          </w:tcPr>
          <w:p w:rsidR="00366930" w:rsidRPr="00944A9E" w:rsidRDefault="00366930" w:rsidP="00E7344C">
            <w:pPr>
              <w:jc w:val="both"/>
            </w:pPr>
            <w:r w:rsidRPr="00944A9E">
              <w:t>56</w:t>
            </w:r>
          </w:p>
        </w:tc>
        <w:tc>
          <w:tcPr>
            <w:tcW w:w="2155" w:type="dxa"/>
            <w:shd w:val="clear" w:color="auto" w:fill="F7CAAC"/>
          </w:tcPr>
          <w:p w:rsidR="00366930" w:rsidRPr="00944A9E" w:rsidRDefault="00366930" w:rsidP="00E7344C">
            <w:pPr>
              <w:jc w:val="both"/>
              <w:rPr>
                <w:b/>
              </w:rPr>
            </w:pPr>
            <w:r w:rsidRPr="00944A9E">
              <w:rPr>
                <w:b/>
              </w:rPr>
              <w:t>kreditů</w:t>
            </w:r>
          </w:p>
        </w:tc>
        <w:tc>
          <w:tcPr>
            <w:tcW w:w="1166" w:type="dxa"/>
            <w:gridSpan w:val="2"/>
          </w:tcPr>
          <w:p w:rsidR="00366930" w:rsidRPr="00944A9E" w:rsidRDefault="00366930" w:rsidP="00E7344C">
            <w:pPr>
              <w:jc w:val="both"/>
            </w:pPr>
            <w:r w:rsidRPr="00944A9E">
              <w:t>4</w:t>
            </w:r>
          </w:p>
        </w:tc>
      </w:tr>
      <w:tr w:rsidR="00366930" w:rsidRPr="00944A9E" w:rsidTr="001F47BB">
        <w:trPr>
          <w:jc w:val="center"/>
        </w:trPr>
        <w:tc>
          <w:tcPr>
            <w:tcW w:w="3475" w:type="dxa"/>
            <w:shd w:val="clear" w:color="auto" w:fill="F7CAAC"/>
          </w:tcPr>
          <w:p w:rsidR="00366930" w:rsidRPr="00944A9E" w:rsidRDefault="00366930" w:rsidP="00E7344C">
            <w:pPr>
              <w:jc w:val="both"/>
              <w:rPr>
                <w:b/>
              </w:rPr>
            </w:pPr>
            <w:r w:rsidRPr="00944A9E">
              <w:rPr>
                <w:b/>
              </w:rPr>
              <w:t>Prerekvizity, korekvizity, ekvivalence</w:t>
            </w:r>
          </w:p>
        </w:tc>
        <w:tc>
          <w:tcPr>
            <w:tcW w:w="6732" w:type="dxa"/>
            <w:gridSpan w:val="7"/>
          </w:tcPr>
          <w:p w:rsidR="00366930" w:rsidRPr="00944A9E" w:rsidRDefault="00366930" w:rsidP="00E7344C">
            <w:pPr>
              <w:jc w:val="both"/>
            </w:pPr>
          </w:p>
        </w:tc>
      </w:tr>
      <w:tr w:rsidR="00366930" w:rsidRPr="00944A9E" w:rsidTr="001F47BB">
        <w:trPr>
          <w:jc w:val="center"/>
        </w:trPr>
        <w:tc>
          <w:tcPr>
            <w:tcW w:w="3475" w:type="dxa"/>
            <w:shd w:val="clear" w:color="auto" w:fill="F7CAAC"/>
          </w:tcPr>
          <w:p w:rsidR="00366930" w:rsidRPr="00944A9E" w:rsidRDefault="00366930" w:rsidP="00E7344C">
            <w:pPr>
              <w:jc w:val="both"/>
              <w:rPr>
                <w:b/>
              </w:rPr>
            </w:pPr>
            <w:r w:rsidRPr="00944A9E">
              <w:rPr>
                <w:b/>
              </w:rPr>
              <w:t>Způsob ověření studijních výsledků</w:t>
            </w:r>
          </w:p>
        </w:tc>
        <w:tc>
          <w:tcPr>
            <w:tcW w:w="3411" w:type="dxa"/>
            <w:gridSpan w:val="4"/>
          </w:tcPr>
          <w:p w:rsidR="00366930" w:rsidRPr="00944A9E" w:rsidRDefault="00366930" w:rsidP="00E7344C">
            <w:pPr>
              <w:jc w:val="both"/>
            </w:pPr>
            <w:r w:rsidRPr="00944A9E">
              <w:t>zápočet, zkouška</w:t>
            </w:r>
          </w:p>
        </w:tc>
        <w:tc>
          <w:tcPr>
            <w:tcW w:w="2155" w:type="dxa"/>
            <w:shd w:val="clear" w:color="auto" w:fill="F7CAAC"/>
          </w:tcPr>
          <w:p w:rsidR="00366930" w:rsidRPr="00944A9E" w:rsidRDefault="00366930" w:rsidP="00E7344C">
            <w:pPr>
              <w:jc w:val="both"/>
              <w:rPr>
                <w:b/>
              </w:rPr>
            </w:pPr>
            <w:r w:rsidRPr="00944A9E">
              <w:rPr>
                <w:b/>
              </w:rPr>
              <w:t>Forma výuky</w:t>
            </w:r>
          </w:p>
        </w:tc>
        <w:tc>
          <w:tcPr>
            <w:tcW w:w="1166" w:type="dxa"/>
            <w:gridSpan w:val="2"/>
          </w:tcPr>
          <w:p w:rsidR="00F017F9" w:rsidRPr="00944A9E" w:rsidRDefault="00F017F9" w:rsidP="00E7344C">
            <w:pPr>
              <w:jc w:val="both"/>
            </w:pPr>
            <w:r w:rsidRPr="00944A9E">
              <w:t>přednáška</w:t>
            </w:r>
          </w:p>
          <w:p w:rsidR="00366930" w:rsidRPr="00944A9E" w:rsidRDefault="00366930" w:rsidP="00E7344C">
            <w:pPr>
              <w:jc w:val="both"/>
            </w:pPr>
            <w:r w:rsidRPr="00944A9E">
              <w:t>seminář</w:t>
            </w:r>
          </w:p>
          <w:p w:rsidR="00366930" w:rsidRPr="00944A9E" w:rsidRDefault="00366930" w:rsidP="00E7344C">
            <w:pPr>
              <w:jc w:val="both"/>
            </w:pPr>
            <w:r w:rsidRPr="00944A9E">
              <w:t>cvičení</w:t>
            </w:r>
          </w:p>
        </w:tc>
      </w:tr>
      <w:tr w:rsidR="00366930" w:rsidRPr="00944A9E" w:rsidTr="001F47BB">
        <w:trPr>
          <w:jc w:val="center"/>
        </w:trPr>
        <w:tc>
          <w:tcPr>
            <w:tcW w:w="3475" w:type="dxa"/>
            <w:shd w:val="clear" w:color="auto" w:fill="F7CAAC"/>
          </w:tcPr>
          <w:p w:rsidR="00366930" w:rsidRPr="00944A9E" w:rsidRDefault="00366930"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366930" w:rsidRPr="00944A9E" w:rsidRDefault="008A0961" w:rsidP="00E7344C">
            <w:pPr>
              <w:jc w:val="both"/>
            </w:pPr>
            <w:r w:rsidRPr="00944A9E">
              <w:t>A</w:t>
            </w:r>
            <w:r w:rsidR="00366930" w:rsidRPr="00944A9E">
              <w:t>ktivní účast ve výuce (min. 80 %); prezentace na zadané téma; písemné zpracování poznámek k vybranému odbornému textu časopisecké literatury;</w:t>
            </w:r>
            <w:r w:rsidRPr="00944A9E">
              <w:t xml:space="preserve"> ústní zkouška.</w:t>
            </w:r>
          </w:p>
        </w:tc>
      </w:tr>
      <w:tr w:rsidR="00366930" w:rsidRPr="00944A9E" w:rsidTr="001F47BB">
        <w:trPr>
          <w:trHeight w:val="286"/>
          <w:jc w:val="center"/>
        </w:trPr>
        <w:tc>
          <w:tcPr>
            <w:tcW w:w="10207" w:type="dxa"/>
            <w:gridSpan w:val="8"/>
            <w:tcBorders>
              <w:top w:val="nil"/>
            </w:tcBorders>
          </w:tcPr>
          <w:p w:rsidR="00366930" w:rsidRPr="00944A9E" w:rsidRDefault="00366930" w:rsidP="00E7344C">
            <w:pPr>
              <w:jc w:val="both"/>
            </w:pPr>
          </w:p>
        </w:tc>
      </w:tr>
      <w:tr w:rsidR="00366930" w:rsidRPr="00944A9E" w:rsidTr="001F47BB">
        <w:trPr>
          <w:trHeight w:val="197"/>
          <w:jc w:val="center"/>
        </w:trPr>
        <w:tc>
          <w:tcPr>
            <w:tcW w:w="3475" w:type="dxa"/>
            <w:tcBorders>
              <w:top w:val="nil"/>
            </w:tcBorders>
            <w:shd w:val="clear" w:color="auto" w:fill="F7CAAC"/>
          </w:tcPr>
          <w:p w:rsidR="00366930" w:rsidRPr="00944A9E" w:rsidRDefault="00366930" w:rsidP="00E7344C">
            <w:pPr>
              <w:jc w:val="both"/>
              <w:rPr>
                <w:b/>
              </w:rPr>
            </w:pPr>
            <w:r w:rsidRPr="00944A9E">
              <w:rPr>
                <w:b/>
              </w:rPr>
              <w:t>Garant předmětu</w:t>
            </w:r>
          </w:p>
        </w:tc>
        <w:tc>
          <w:tcPr>
            <w:tcW w:w="6732" w:type="dxa"/>
            <w:gridSpan w:val="7"/>
            <w:tcBorders>
              <w:top w:val="nil"/>
            </w:tcBorders>
          </w:tcPr>
          <w:p w:rsidR="00366930" w:rsidRPr="00944A9E" w:rsidRDefault="00706771" w:rsidP="00E7344C">
            <w:pPr>
              <w:tabs>
                <w:tab w:val="left" w:pos="3330"/>
              </w:tabs>
              <w:jc w:val="both"/>
            </w:pPr>
            <w:del w:id="1201" w:author="Hana Navrátilová" w:date="2019-09-24T11:10:00Z">
              <w:r w:rsidRPr="00944A9E">
                <w:delText>Mgr. et Mgr. Viktor Pacholík, Ph.D.</w:delText>
              </w:r>
            </w:del>
            <w:ins w:id="1202" w:author="Hana Navrátilová" w:date="2019-09-24T11:10:00Z">
              <w:r w:rsidR="00365A65">
                <w:t>prof. PhDr. Iva Lukšík, CSc.</w:t>
              </w:r>
            </w:ins>
          </w:p>
        </w:tc>
      </w:tr>
      <w:tr w:rsidR="00366930" w:rsidRPr="00944A9E" w:rsidTr="001F47BB">
        <w:trPr>
          <w:trHeight w:val="543"/>
          <w:jc w:val="center"/>
        </w:trPr>
        <w:tc>
          <w:tcPr>
            <w:tcW w:w="3475" w:type="dxa"/>
            <w:tcBorders>
              <w:top w:val="nil"/>
            </w:tcBorders>
            <w:shd w:val="clear" w:color="auto" w:fill="F7CAAC"/>
          </w:tcPr>
          <w:p w:rsidR="00366930" w:rsidRPr="00944A9E" w:rsidRDefault="00366930" w:rsidP="00E7344C">
            <w:pPr>
              <w:jc w:val="both"/>
              <w:rPr>
                <w:b/>
              </w:rPr>
            </w:pPr>
            <w:r w:rsidRPr="00944A9E">
              <w:rPr>
                <w:b/>
              </w:rPr>
              <w:t>Zapojení garanta do výuky předmětu</w:t>
            </w:r>
          </w:p>
        </w:tc>
        <w:tc>
          <w:tcPr>
            <w:tcW w:w="6732" w:type="dxa"/>
            <w:gridSpan w:val="7"/>
            <w:tcBorders>
              <w:top w:val="nil"/>
            </w:tcBorders>
          </w:tcPr>
          <w:p w:rsidR="00366930" w:rsidRPr="00944A9E" w:rsidRDefault="008A0961" w:rsidP="00E7344C">
            <w:pPr>
              <w:jc w:val="both"/>
            </w:pPr>
            <w:r w:rsidRPr="00944A9E">
              <w:t>přednášející, vede seminář</w:t>
            </w:r>
          </w:p>
        </w:tc>
      </w:tr>
      <w:tr w:rsidR="00366930" w:rsidRPr="00944A9E" w:rsidTr="001F47BB">
        <w:trPr>
          <w:jc w:val="center"/>
        </w:trPr>
        <w:tc>
          <w:tcPr>
            <w:tcW w:w="3475" w:type="dxa"/>
            <w:shd w:val="clear" w:color="auto" w:fill="F7CAAC"/>
          </w:tcPr>
          <w:p w:rsidR="00366930" w:rsidRPr="00944A9E" w:rsidRDefault="00366930" w:rsidP="00E7344C">
            <w:pPr>
              <w:jc w:val="both"/>
              <w:rPr>
                <w:b/>
              </w:rPr>
            </w:pPr>
            <w:r w:rsidRPr="00944A9E">
              <w:rPr>
                <w:b/>
              </w:rPr>
              <w:t>Vyučující</w:t>
            </w:r>
          </w:p>
        </w:tc>
        <w:tc>
          <w:tcPr>
            <w:tcW w:w="6732" w:type="dxa"/>
            <w:gridSpan w:val="7"/>
            <w:tcBorders>
              <w:bottom w:val="nil"/>
            </w:tcBorders>
            <w:shd w:val="clear" w:color="auto" w:fill="auto"/>
          </w:tcPr>
          <w:p w:rsidR="00366930" w:rsidRPr="00944A9E" w:rsidRDefault="00706771" w:rsidP="00E7344C">
            <w:del w:id="1203" w:author="Hana Navrátilová" w:date="2019-09-24T11:10:00Z">
              <w:r w:rsidRPr="00944A9E">
                <w:delText xml:space="preserve">Mgr. et Mgr. Viktor Pacholík, Ph.D. (50%), </w:delText>
              </w:r>
            </w:del>
            <w:r w:rsidR="00365A65">
              <w:t xml:space="preserve">prof. PhDr. </w:t>
            </w:r>
            <w:del w:id="1204" w:author="Hana Navrátilová" w:date="2019-09-24T11:10:00Z">
              <w:r w:rsidRPr="00944A9E">
                <w:delText xml:space="preserve">Miron Zelina, DrSc., </w:delText>
              </w:r>
              <w:r w:rsidR="00243AF1">
                <w:delText>Dr.h.c.</w:delText>
              </w:r>
              <w:r w:rsidRPr="00944A9E">
                <w:delText xml:space="preserve"> (50</w:delText>
              </w:r>
            </w:del>
            <w:ins w:id="1205" w:author="Hana Navrátilová" w:date="2019-09-24T11:10:00Z">
              <w:r w:rsidR="00365A65">
                <w:t>Iva Lukšík, CSc. (100</w:t>
              </w:r>
            </w:ins>
            <w:r w:rsidR="00365A65">
              <w:t>%)</w:t>
            </w:r>
          </w:p>
        </w:tc>
      </w:tr>
      <w:tr w:rsidR="00366930" w:rsidRPr="00944A9E" w:rsidTr="001F47BB">
        <w:trPr>
          <w:trHeight w:val="248"/>
          <w:jc w:val="center"/>
        </w:trPr>
        <w:tc>
          <w:tcPr>
            <w:tcW w:w="10207" w:type="dxa"/>
            <w:gridSpan w:val="8"/>
            <w:tcBorders>
              <w:top w:val="nil"/>
            </w:tcBorders>
          </w:tcPr>
          <w:p w:rsidR="00366930" w:rsidRPr="00944A9E" w:rsidRDefault="00366930" w:rsidP="00E7344C">
            <w:pPr>
              <w:jc w:val="both"/>
            </w:pPr>
          </w:p>
        </w:tc>
      </w:tr>
      <w:tr w:rsidR="00366930" w:rsidRPr="00944A9E" w:rsidTr="001F47BB">
        <w:trPr>
          <w:jc w:val="center"/>
        </w:trPr>
        <w:tc>
          <w:tcPr>
            <w:tcW w:w="3475" w:type="dxa"/>
            <w:shd w:val="clear" w:color="auto" w:fill="F7CAAC"/>
          </w:tcPr>
          <w:p w:rsidR="00366930" w:rsidRPr="00944A9E" w:rsidRDefault="00366930" w:rsidP="00E7344C">
            <w:pPr>
              <w:jc w:val="both"/>
              <w:rPr>
                <w:b/>
              </w:rPr>
            </w:pPr>
            <w:r w:rsidRPr="00944A9E">
              <w:rPr>
                <w:b/>
              </w:rPr>
              <w:t>Stručná anotace předmětu</w:t>
            </w:r>
          </w:p>
        </w:tc>
        <w:tc>
          <w:tcPr>
            <w:tcW w:w="6732" w:type="dxa"/>
            <w:gridSpan w:val="7"/>
            <w:tcBorders>
              <w:bottom w:val="nil"/>
            </w:tcBorders>
          </w:tcPr>
          <w:p w:rsidR="00366930" w:rsidRPr="00944A9E" w:rsidRDefault="00366930" w:rsidP="00E7344C">
            <w:pPr>
              <w:jc w:val="both"/>
            </w:pPr>
          </w:p>
        </w:tc>
      </w:tr>
      <w:tr w:rsidR="00366930" w:rsidRPr="00944A9E" w:rsidTr="001F47BB">
        <w:trPr>
          <w:trHeight w:val="3380"/>
          <w:jc w:val="center"/>
        </w:trPr>
        <w:tc>
          <w:tcPr>
            <w:tcW w:w="10207" w:type="dxa"/>
            <w:gridSpan w:val="8"/>
            <w:tcBorders>
              <w:top w:val="nil"/>
              <w:bottom w:val="single" w:sz="12" w:space="0" w:color="auto"/>
            </w:tcBorders>
          </w:tcPr>
          <w:p w:rsidR="00366930" w:rsidRPr="00944A9E" w:rsidRDefault="00366930" w:rsidP="00E7344C">
            <w:pPr>
              <w:jc w:val="both"/>
            </w:pPr>
          </w:p>
          <w:p w:rsidR="00366930" w:rsidRPr="00944A9E" w:rsidRDefault="00366930" w:rsidP="00E7344C">
            <w:pPr>
              <w:jc w:val="both"/>
            </w:pPr>
            <w:bookmarkStart w:id="1206" w:name="OLE_LINK94"/>
            <w:bookmarkStart w:id="1207" w:name="OLE_LINK95"/>
            <w:bookmarkStart w:id="1208" w:name="OLE_LINK96"/>
            <w:bookmarkStart w:id="1209" w:name="OLE_LINK97"/>
            <w:r w:rsidRPr="00944A9E">
              <w:t>Rozbor studentských prekonceptů ve vztahu k problematikám předmětu</w:t>
            </w:r>
            <w:bookmarkEnd w:id="1206"/>
            <w:bookmarkEnd w:id="1207"/>
            <w:r w:rsidRPr="00944A9E">
              <w:t>.</w:t>
            </w:r>
          </w:p>
          <w:bookmarkEnd w:id="1208"/>
          <w:bookmarkEnd w:id="1209"/>
          <w:p w:rsidR="00366930" w:rsidRPr="00944A9E" w:rsidRDefault="00366930" w:rsidP="00E7344C">
            <w:pPr>
              <w:jc w:val="both"/>
            </w:pPr>
            <w:r w:rsidRPr="00944A9E">
              <w:t>Psychologické aspekty pedagogické práce učitele.</w:t>
            </w:r>
          </w:p>
          <w:p w:rsidR="00366930" w:rsidRPr="00944A9E" w:rsidRDefault="00366930" w:rsidP="00E7344C">
            <w:pPr>
              <w:jc w:val="both"/>
            </w:pPr>
            <w:r w:rsidRPr="00944A9E">
              <w:t>Psychologie učení.</w:t>
            </w:r>
          </w:p>
          <w:p w:rsidR="00366930" w:rsidRPr="00944A9E" w:rsidRDefault="00366930" w:rsidP="00E7344C">
            <w:pPr>
              <w:jc w:val="both"/>
            </w:pPr>
            <w:r w:rsidRPr="00944A9E">
              <w:t>Výsledky učení.</w:t>
            </w:r>
          </w:p>
          <w:p w:rsidR="00366930" w:rsidRPr="00944A9E" w:rsidRDefault="00366930" w:rsidP="00E7344C">
            <w:pPr>
              <w:jc w:val="both"/>
            </w:pPr>
            <w:r w:rsidRPr="00944A9E">
              <w:t>Příčiny neprospěchu žáků.</w:t>
            </w:r>
          </w:p>
          <w:p w:rsidR="00366930" w:rsidRPr="00944A9E" w:rsidRDefault="00366930" w:rsidP="00E7344C">
            <w:pPr>
              <w:jc w:val="both"/>
            </w:pPr>
            <w:r w:rsidRPr="00944A9E">
              <w:t>Psychologie výchovy.</w:t>
            </w:r>
          </w:p>
          <w:p w:rsidR="00366930" w:rsidRPr="00944A9E" w:rsidRDefault="00366930" w:rsidP="00E7344C">
            <w:pPr>
              <w:jc w:val="both"/>
            </w:pPr>
            <w:r w:rsidRPr="00944A9E">
              <w:t>Problematika odměn a trestů.</w:t>
            </w:r>
          </w:p>
          <w:p w:rsidR="00366930" w:rsidRPr="00944A9E" w:rsidRDefault="00366930" w:rsidP="00E7344C">
            <w:pPr>
              <w:jc w:val="both"/>
            </w:pPr>
            <w:r w:rsidRPr="00944A9E">
              <w:t>Osobnost žáka.</w:t>
            </w:r>
          </w:p>
          <w:p w:rsidR="00366930" w:rsidRPr="00944A9E" w:rsidRDefault="00366930" w:rsidP="00E7344C">
            <w:pPr>
              <w:jc w:val="both"/>
            </w:pPr>
            <w:r w:rsidRPr="00944A9E">
              <w:t>Osobnost učitele.</w:t>
            </w:r>
          </w:p>
          <w:p w:rsidR="00366930" w:rsidRPr="00944A9E" w:rsidRDefault="00366930" w:rsidP="00E7344C">
            <w:pPr>
              <w:jc w:val="both"/>
            </w:pPr>
            <w:r w:rsidRPr="00944A9E">
              <w:t>Klima školní třídy a klima školy.</w:t>
            </w:r>
          </w:p>
          <w:p w:rsidR="00366930" w:rsidRPr="00944A9E" w:rsidRDefault="00366930" w:rsidP="00E7344C">
            <w:pPr>
              <w:jc w:val="both"/>
            </w:pPr>
            <w:r w:rsidRPr="00944A9E">
              <w:t>Poruchy učení a chování.</w:t>
            </w:r>
          </w:p>
          <w:p w:rsidR="00774F02" w:rsidRDefault="00366930" w:rsidP="00E7344C">
            <w:pPr>
              <w:jc w:val="both"/>
            </w:pPr>
            <w:r w:rsidRPr="00944A9E">
              <w:t>Sociálně patologické jevy v prostředí základní školy.</w:t>
            </w:r>
          </w:p>
          <w:p w:rsidR="00774F02" w:rsidRPr="00944A9E" w:rsidRDefault="00774F02" w:rsidP="00E7344C">
            <w:pPr>
              <w:jc w:val="both"/>
            </w:pPr>
          </w:p>
        </w:tc>
      </w:tr>
      <w:tr w:rsidR="00366930" w:rsidRPr="00944A9E" w:rsidTr="001F47BB">
        <w:trPr>
          <w:trHeight w:val="265"/>
          <w:jc w:val="center"/>
        </w:trPr>
        <w:tc>
          <w:tcPr>
            <w:tcW w:w="4042" w:type="dxa"/>
            <w:gridSpan w:val="2"/>
            <w:tcBorders>
              <w:top w:val="nil"/>
            </w:tcBorders>
            <w:shd w:val="clear" w:color="auto" w:fill="F7CAAC"/>
          </w:tcPr>
          <w:p w:rsidR="00366930" w:rsidRPr="00944A9E" w:rsidRDefault="00366930" w:rsidP="00E7344C">
            <w:pPr>
              <w:jc w:val="both"/>
            </w:pPr>
            <w:r w:rsidRPr="00944A9E">
              <w:rPr>
                <w:b/>
              </w:rPr>
              <w:t>Studijní literatura a studijní pomůcky</w:t>
            </w:r>
          </w:p>
        </w:tc>
        <w:tc>
          <w:tcPr>
            <w:tcW w:w="6165" w:type="dxa"/>
            <w:gridSpan w:val="6"/>
            <w:tcBorders>
              <w:top w:val="nil"/>
              <w:bottom w:val="nil"/>
            </w:tcBorders>
          </w:tcPr>
          <w:p w:rsidR="00366930" w:rsidRPr="00944A9E" w:rsidRDefault="00366930" w:rsidP="00E7344C">
            <w:pPr>
              <w:jc w:val="both"/>
            </w:pPr>
          </w:p>
        </w:tc>
      </w:tr>
      <w:tr w:rsidR="00366930" w:rsidRPr="00944A9E" w:rsidTr="001F47BB">
        <w:trPr>
          <w:trHeight w:val="1497"/>
          <w:jc w:val="center"/>
        </w:trPr>
        <w:tc>
          <w:tcPr>
            <w:tcW w:w="10207" w:type="dxa"/>
            <w:gridSpan w:val="8"/>
            <w:tcBorders>
              <w:top w:val="nil"/>
            </w:tcBorders>
          </w:tcPr>
          <w:p w:rsidR="00366930" w:rsidRPr="00944A9E" w:rsidRDefault="00366930" w:rsidP="00E7344C">
            <w:pPr>
              <w:jc w:val="both"/>
            </w:pPr>
          </w:p>
          <w:p w:rsidR="00366930" w:rsidRPr="00944A9E" w:rsidRDefault="00366930" w:rsidP="00E7344C">
            <w:pPr>
              <w:jc w:val="both"/>
              <w:rPr>
                <w:b/>
              </w:rPr>
            </w:pPr>
            <w:r w:rsidRPr="00944A9E">
              <w:rPr>
                <w:b/>
              </w:rPr>
              <w:t xml:space="preserve">Povinná literatura: </w:t>
            </w:r>
          </w:p>
          <w:p w:rsidR="00366930" w:rsidRPr="005209F5" w:rsidRDefault="00366930" w:rsidP="00235A60">
            <w:pPr>
              <w:jc w:val="both"/>
            </w:pPr>
            <w:r w:rsidRPr="005209F5">
              <w:t xml:space="preserve">Čáp, J., &amp; Mareš, J. (2007). </w:t>
            </w:r>
            <w:r w:rsidRPr="005209F5">
              <w:rPr>
                <w:i/>
              </w:rPr>
              <w:t>Psychologie pro učitele</w:t>
            </w:r>
            <w:r w:rsidRPr="005209F5">
              <w:t>. Praha: Portál.</w:t>
            </w:r>
          </w:p>
          <w:p w:rsidR="009A7918" w:rsidRPr="005209F5" w:rsidRDefault="009A7918" w:rsidP="00235A60">
            <w:pPr>
              <w:jc w:val="both"/>
              <w:rPr>
                <w:ins w:id="1210" w:author="Hana Navrátilová" w:date="2019-09-24T11:10:00Z"/>
              </w:rPr>
            </w:pPr>
            <w:ins w:id="1211" w:author="Hana Navrátilová" w:date="2019-09-24T11:10:00Z">
              <w:r w:rsidRPr="005209F5">
                <w:t xml:space="preserve">Lukšík, I. </w:t>
              </w:r>
              <w:r w:rsidRPr="005209F5">
                <w:rPr>
                  <w:rFonts w:ascii="Calibri" w:hAnsi="Calibri" w:cs="Calibri"/>
                </w:rPr>
                <w:t>&amp;</w:t>
              </w:r>
              <w:r w:rsidRPr="005209F5">
                <w:t xml:space="preserve"> Zápotočná, O. (2010) Kultúra školy a občiasnka participácia. </w:t>
              </w:r>
              <w:r w:rsidRPr="005209F5">
                <w:rPr>
                  <w:lang w:val="sk-SK"/>
                </w:rPr>
                <w:t xml:space="preserve">In </w:t>
              </w:r>
              <w:r w:rsidRPr="005209F5">
                <w:rPr>
                  <w:i/>
                  <w:iCs/>
                  <w:lang w:val="sk-SK"/>
                </w:rPr>
                <w:t>Občianstvo, participácia a deliberácia na Slovensku : teória a realita</w:t>
              </w:r>
              <w:r w:rsidRPr="005209F5">
                <w:rPr>
                  <w:lang w:val="sk-SK"/>
                </w:rPr>
                <w:t>. Bratislava: VEDA.</w:t>
              </w:r>
            </w:ins>
          </w:p>
          <w:p w:rsidR="00366930" w:rsidRPr="005209F5" w:rsidRDefault="00366930" w:rsidP="00235A60">
            <w:pPr>
              <w:jc w:val="both"/>
            </w:pPr>
            <w:r w:rsidRPr="005209F5">
              <w:t xml:space="preserve">Mertin, V., &amp; Gillernová, I. (2010). </w:t>
            </w:r>
            <w:r w:rsidRPr="005209F5">
              <w:rPr>
                <w:i/>
              </w:rPr>
              <w:t>Psychologie pro učitelky</w:t>
            </w:r>
            <w:r w:rsidRPr="005209F5">
              <w:t>. Praha: Portál.</w:t>
            </w:r>
          </w:p>
          <w:p w:rsidR="00366930" w:rsidRPr="00944A9E" w:rsidRDefault="00366930" w:rsidP="00235A60">
            <w:pPr>
              <w:jc w:val="both"/>
            </w:pPr>
            <w:r w:rsidRPr="005209F5">
              <w:t xml:space="preserve">Plháková, A. (2007). </w:t>
            </w:r>
            <w:r w:rsidRPr="005209F5">
              <w:rPr>
                <w:i/>
              </w:rPr>
              <w:t>Učebnice obecné psychologie</w:t>
            </w:r>
            <w:r w:rsidRPr="005209F5">
              <w:t>. Praha: Acad</w:t>
            </w:r>
            <w:r w:rsidRPr="00944A9E">
              <w:t>emia.</w:t>
            </w:r>
          </w:p>
          <w:p w:rsidR="00366930" w:rsidRPr="00944A9E" w:rsidRDefault="00366930" w:rsidP="00235A60">
            <w:pPr>
              <w:jc w:val="both"/>
            </w:pPr>
            <w:r w:rsidRPr="00944A9E">
              <w:t xml:space="preserve">Mareš, J. (2013). </w:t>
            </w:r>
            <w:r w:rsidRPr="00944A9E">
              <w:rPr>
                <w:i/>
              </w:rPr>
              <w:t>Pedagogická psychologie</w:t>
            </w:r>
            <w:r w:rsidRPr="00944A9E">
              <w:t>. Praha: Portál.</w:t>
            </w:r>
          </w:p>
          <w:p w:rsidR="00366930" w:rsidRPr="00944A9E" w:rsidRDefault="00366930" w:rsidP="00235A60">
            <w:pPr>
              <w:jc w:val="both"/>
            </w:pPr>
            <w:r w:rsidRPr="00944A9E">
              <w:t xml:space="preserve">Vágnerová, M. (2014). </w:t>
            </w:r>
            <w:r w:rsidRPr="00944A9E">
              <w:rPr>
                <w:i/>
              </w:rPr>
              <w:t>Současná psychopatologie pro pomáhající profese</w:t>
            </w:r>
            <w:r w:rsidRPr="00944A9E">
              <w:t>. Praha: Portál.</w:t>
            </w:r>
          </w:p>
          <w:p w:rsidR="00861A06" w:rsidRPr="00944A9E" w:rsidRDefault="00861A06" w:rsidP="00235A60">
            <w:pPr>
              <w:jc w:val="both"/>
            </w:pPr>
            <w:r w:rsidRPr="00944A9E">
              <w:t xml:space="preserve">Zelina, M. (2011). </w:t>
            </w:r>
            <w:r w:rsidRPr="00944A9E">
              <w:rPr>
                <w:i/>
              </w:rPr>
              <w:t>Stratégie a metódy rozvoja osobnosti dieťaťa</w:t>
            </w:r>
            <w:r w:rsidRPr="00944A9E">
              <w:t>.</w:t>
            </w:r>
            <w:r w:rsidR="002010CC">
              <w:t xml:space="preserve"> </w:t>
            </w:r>
            <w:r w:rsidRPr="00944A9E">
              <w:t>IRIS</w:t>
            </w:r>
            <w:r w:rsidR="00D84EC0" w:rsidRPr="00944A9E">
              <w:t>:</w:t>
            </w:r>
            <w:r w:rsidRPr="00944A9E">
              <w:t xml:space="preserve"> Bratislava.</w:t>
            </w:r>
          </w:p>
          <w:p w:rsidR="00861A06" w:rsidRPr="00944A9E" w:rsidRDefault="00861A06" w:rsidP="00E7344C">
            <w:pPr>
              <w:ind w:hanging="322"/>
              <w:jc w:val="both"/>
            </w:pPr>
          </w:p>
          <w:p w:rsidR="00366930" w:rsidRPr="00944A9E" w:rsidRDefault="00366930" w:rsidP="00E7344C">
            <w:pPr>
              <w:jc w:val="both"/>
              <w:rPr>
                <w:b/>
              </w:rPr>
            </w:pPr>
            <w:r w:rsidRPr="00944A9E">
              <w:rPr>
                <w:b/>
              </w:rPr>
              <w:t xml:space="preserve">Doporučená literatura: </w:t>
            </w:r>
          </w:p>
          <w:p w:rsidR="00366930" w:rsidRPr="00944A9E" w:rsidRDefault="00366930" w:rsidP="00E7344C">
            <w:pPr>
              <w:jc w:val="both"/>
            </w:pPr>
            <w:r w:rsidRPr="00944A9E">
              <w:t xml:space="preserve">Atkinson, R. L. (2003). </w:t>
            </w:r>
            <w:r w:rsidRPr="00944A9E">
              <w:rPr>
                <w:i/>
              </w:rPr>
              <w:t>Psychologie</w:t>
            </w:r>
            <w:r w:rsidRPr="00944A9E">
              <w:t>. Praha: Portál.</w:t>
            </w:r>
          </w:p>
          <w:p w:rsidR="00366930" w:rsidRPr="00944A9E" w:rsidRDefault="00366930" w:rsidP="00E7344C">
            <w:pPr>
              <w:jc w:val="both"/>
            </w:pPr>
            <w:r w:rsidRPr="00944A9E">
              <w:t xml:space="preserve">Cakirpaloglu, P. (2012). </w:t>
            </w:r>
            <w:r w:rsidRPr="00944A9E">
              <w:rPr>
                <w:i/>
              </w:rPr>
              <w:t>Úvod do psychologie osobnosti</w:t>
            </w:r>
            <w:r w:rsidRPr="00944A9E">
              <w:t>. Praha: Grada.</w:t>
            </w:r>
          </w:p>
          <w:p w:rsidR="00366930" w:rsidRPr="00944A9E" w:rsidRDefault="00366930" w:rsidP="00E7344C">
            <w:pPr>
              <w:jc w:val="both"/>
            </w:pPr>
            <w:r w:rsidRPr="00944A9E">
              <w:t xml:space="preserve">Hartl, P., &amp; Hartlová, H. (2010). </w:t>
            </w:r>
            <w:r w:rsidRPr="00944A9E">
              <w:rPr>
                <w:i/>
              </w:rPr>
              <w:t>Velký psychologický slovník</w:t>
            </w:r>
            <w:r w:rsidRPr="00944A9E">
              <w:t>. Praha: Portál.</w:t>
            </w:r>
          </w:p>
          <w:p w:rsidR="00366930" w:rsidRDefault="00366930" w:rsidP="00E7344C">
            <w:pPr>
              <w:jc w:val="both"/>
            </w:pPr>
            <w:r w:rsidRPr="00944A9E">
              <w:t xml:space="preserve">Kohoutek, R. (2002). </w:t>
            </w:r>
            <w:r w:rsidRPr="00944A9E">
              <w:rPr>
                <w:i/>
              </w:rPr>
              <w:t>Základy užité psychologie</w:t>
            </w:r>
            <w:r w:rsidRPr="00944A9E">
              <w:t xml:space="preserve">. Brno: Akademické nakladatelství CERM, s.r.o. a Vysoké učení technické </w:t>
            </w:r>
            <w:r w:rsidR="00D84EC0" w:rsidRPr="00944A9E">
              <w:br/>
            </w:r>
            <w:r w:rsidRPr="00944A9E">
              <w:t>v Brně, Fakulta stavební</w:t>
            </w:r>
            <w:r w:rsidR="009B33B2" w:rsidRPr="00944A9E">
              <w:t>.</w:t>
            </w:r>
          </w:p>
          <w:p w:rsidR="00492A0F" w:rsidRPr="00944A9E" w:rsidRDefault="00492A0F" w:rsidP="00E7344C">
            <w:pPr>
              <w:jc w:val="both"/>
            </w:pPr>
            <w:r w:rsidRPr="00944A9E">
              <w:t xml:space="preserve">Pacholík, V. (Ed.), Lipnická, M., Machů, E., Leix, A., &amp; Nedělová, M. (2015). </w:t>
            </w:r>
            <w:r w:rsidRPr="00944A9E">
              <w:rPr>
                <w:i/>
              </w:rPr>
              <w:t>Specifika edukace dětí se speciálními vzdělávacími potřebami v mateřských školách.</w:t>
            </w:r>
            <w:r w:rsidRPr="00944A9E">
              <w:t xml:space="preserve"> Zlín: Univerzita Tomáše Bati ve Zlíně, Fakulta humanitních studií.</w:t>
            </w:r>
          </w:p>
          <w:p w:rsidR="00366930" w:rsidRPr="00944A9E" w:rsidRDefault="00366930" w:rsidP="00E7344C">
            <w:pPr>
              <w:jc w:val="both"/>
            </w:pPr>
          </w:p>
        </w:tc>
      </w:tr>
      <w:tr w:rsidR="00366930"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366930" w:rsidRPr="00944A9E" w:rsidRDefault="00366930" w:rsidP="00E7344C">
            <w:pPr>
              <w:jc w:val="center"/>
              <w:rPr>
                <w:b/>
              </w:rPr>
            </w:pPr>
            <w:r w:rsidRPr="00944A9E">
              <w:rPr>
                <w:b/>
              </w:rPr>
              <w:t>Informace ke kombinované nebo distanční formě</w:t>
            </w:r>
          </w:p>
        </w:tc>
      </w:tr>
      <w:tr w:rsidR="00366930" w:rsidRPr="00944A9E" w:rsidTr="001F47BB">
        <w:trPr>
          <w:jc w:val="center"/>
        </w:trPr>
        <w:tc>
          <w:tcPr>
            <w:tcW w:w="5672" w:type="dxa"/>
            <w:gridSpan w:val="3"/>
            <w:tcBorders>
              <w:top w:val="single" w:sz="2" w:space="0" w:color="auto"/>
            </w:tcBorders>
            <w:shd w:val="clear" w:color="auto" w:fill="F7CAAC"/>
          </w:tcPr>
          <w:p w:rsidR="00366930" w:rsidRPr="00944A9E" w:rsidRDefault="00366930" w:rsidP="00E7344C">
            <w:pPr>
              <w:jc w:val="both"/>
            </w:pPr>
            <w:r w:rsidRPr="00944A9E">
              <w:rPr>
                <w:b/>
              </w:rPr>
              <w:t>Rozsah konzultací (soustředění)</w:t>
            </w:r>
          </w:p>
        </w:tc>
        <w:tc>
          <w:tcPr>
            <w:tcW w:w="709" w:type="dxa"/>
            <w:tcBorders>
              <w:top w:val="single" w:sz="2" w:space="0" w:color="auto"/>
            </w:tcBorders>
          </w:tcPr>
          <w:p w:rsidR="00366930" w:rsidRPr="00944A9E" w:rsidRDefault="00366930" w:rsidP="00E7344C">
            <w:pPr>
              <w:jc w:val="both"/>
            </w:pPr>
          </w:p>
        </w:tc>
        <w:tc>
          <w:tcPr>
            <w:tcW w:w="3826" w:type="dxa"/>
            <w:gridSpan w:val="4"/>
            <w:tcBorders>
              <w:top w:val="single" w:sz="2" w:space="0" w:color="auto"/>
            </w:tcBorders>
            <w:shd w:val="clear" w:color="auto" w:fill="F7CAAC"/>
          </w:tcPr>
          <w:p w:rsidR="00366930" w:rsidRPr="00944A9E" w:rsidRDefault="00366930" w:rsidP="00E7344C">
            <w:pPr>
              <w:jc w:val="both"/>
              <w:rPr>
                <w:b/>
              </w:rPr>
            </w:pPr>
            <w:r w:rsidRPr="00944A9E">
              <w:rPr>
                <w:b/>
              </w:rPr>
              <w:t xml:space="preserve">hodin </w:t>
            </w:r>
          </w:p>
        </w:tc>
      </w:tr>
      <w:tr w:rsidR="00366930" w:rsidRPr="00944A9E" w:rsidTr="001F47BB">
        <w:trPr>
          <w:jc w:val="center"/>
        </w:trPr>
        <w:tc>
          <w:tcPr>
            <w:tcW w:w="10207" w:type="dxa"/>
            <w:gridSpan w:val="8"/>
            <w:shd w:val="clear" w:color="auto" w:fill="F7CAAC"/>
          </w:tcPr>
          <w:p w:rsidR="00366930" w:rsidRPr="00944A9E" w:rsidRDefault="00366930" w:rsidP="00E7344C">
            <w:pPr>
              <w:jc w:val="both"/>
              <w:rPr>
                <w:b/>
              </w:rPr>
            </w:pPr>
            <w:r w:rsidRPr="00944A9E">
              <w:rPr>
                <w:b/>
              </w:rPr>
              <w:t>Informace o způsobu kontaktu s vyučujícím</w:t>
            </w:r>
          </w:p>
        </w:tc>
      </w:tr>
      <w:tr w:rsidR="00366930" w:rsidRPr="00944A9E" w:rsidTr="001F47BB">
        <w:trPr>
          <w:trHeight w:val="141"/>
          <w:jc w:val="center"/>
        </w:trPr>
        <w:tc>
          <w:tcPr>
            <w:tcW w:w="10207" w:type="dxa"/>
            <w:gridSpan w:val="8"/>
          </w:tcPr>
          <w:p w:rsidR="00774F02" w:rsidRDefault="00774F02" w:rsidP="00E7344C">
            <w:pPr>
              <w:jc w:val="both"/>
              <w:rPr>
                <w:del w:id="1212" w:author="Hana Navrátilová" w:date="2019-09-24T11:10:00Z"/>
              </w:rPr>
            </w:pPr>
          </w:p>
          <w:p w:rsidR="00774F02" w:rsidRPr="00944A9E" w:rsidRDefault="00774F02"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558"/>
        <w:gridCol w:w="72"/>
        <w:gridCol w:w="495"/>
        <w:gridCol w:w="214"/>
        <w:gridCol w:w="505"/>
        <w:gridCol w:w="2155"/>
        <w:gridCol w:w="539"/>
        <w:gridCol w:w="627"/>
      </w:tblGrid>
      <w:tr w:rsidR="00987D0B" w:rsidRPr="00944A9E" w:rsidTr="001F47BB">
        <w:trPr>
          <w:trHeight w:val="141"/>
          <w:jc w:val="center"/>
        </w:trPr>
        <w:tc>
          <w:tcPr>
            <w:tcW w:w="10207" w:type="dxa"/>
            <w:gridSpan w:val="10"/>
            <w:tcBorders>
              <w:top w:val="single" w:sz="4" w:space="0" w:color="auto"/>
              <w:left w:val="single" w:sz="4" w:space="0" w:color="auto"/>
              <w:bottom w:val="single" w:sz="4" w:space="0" w:color="auto"/>
              <w:right w:val="single" w:sz="4" w:space="0" w:color="auto"/>
            </w:tcBorders>
            <w:shd w:val="clear" w:color="auto" w:fill="BDD6EE"/>
          </w:tcPr>
          <w:p w:rsidR="00987D0B" w:rsidRPr="00944A9E" w:rsidRDefault="00F32C9A" w:rsidP="00E7344C">
            <w:pPr>
              <w:jc w:val="both"/>
            </w:pPr>
            <w:r>
              <w:br w:type="page"/>
            </w:r>
            <w:r w:rsidR="00987D0B" w:rsidRPr="00944A9E">
              <w:br w:type="page"/>
            </w:r>
            <w:r w:rsidR="00987D0B" w:rsidRPr="00944A9E">
              <w:rPr>
                <w:b/>
                <w:sz w:val="28"/>
                <w:szCs w:val="28"/>
              </w:rPr>
              <w:t>B-III – Charakteristika studijního předmětu</w:t>
            </w:r>
          </w:p>
        </w:tc>
      </w:tr>
      <w:tr w:rsidR="00987D0B" w:rsidRPr="00944A9E" w:rsidTr="001F47BB">
        <w:trPr>
          <w:trHeight w:val="355"/>
          <w:jc w:val="center"/>
        </w:trPr>
        <w:tc>
          <w:tcPr>
            <w:tcW w:w="3475"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6732" w:type="dxa"/>
            <w:gridSpan w:val="9"/>
            <w:tcBorders>
              <w:top w:val="double" w:sz="4" w:space="0" w:color="auto"/>
            </w:tcBorders>
          </w:tcPr>
          <w:p w:rsidR="00987D0B" w:rsidRPr="00944A9E" w:rsidRDefault="00987D0B" w:rsidP="00E7344C">
            <w:pPr>
              <w:jc w:val="both"/>
            </w:pPr>
            <w:r w:rsidRPr="00944A9E">
              <w:t>Didaktika matematiky v primárním vzdělávání s praxí 1</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Typ předmětu</w:t>
            </w:r>
          </w:p>
        </w:tc>
        <w:tc>
          <w:tcPr>
            <w:tcW w:w="3411" w:type="dxa"/>
            <w:gridSpan w:val="6"/>
          </w:tcPr>
          <w:p w:rsidR="00987D0B" w:rsidRPr="00944A9E" w:rsidRDefault="004B6344" w:rsidP="00E7344C">
            <w:pPr>
              <w:jc w:val="both"/>
            </w:pPr>
            <w:r>
              <w:t>p</w:t>
            </w:r>
            <w:r w:rsidR="00987D0B" w:rsidRPr="00944A9E">
              <w:t>ovinný, PZ</w:t>
            </w:r>
          </w:p>
        </w:tc>
        <w:tc>
          <w:tcPr>
            <w:tcW w:w="2694" w:type="dxa"/>
            <w:gridSpan w:val="2"/>
            <w:shd w:val="clear" w:color="auto" w:fill="F7CAAC"/>
          </w:tcPr>
          <w:p w:rsidR="00987D0B" w:rsidRPr="00944A9E" w:rsidRDefault="00987D0B" w:rsidP="00E7344C">
            <w:pPr>
              <w:jc w:val="both"/>
            </w:pPr>
            <w:r w:rsidRPr="00944A9E">
              <w:rPr>
                <w:b/>
              </w:rPr>
              <w:t>doporučený ročník / semestr</w:t>
            </w:r>
          </w:p>
        </w:tc>
        <w:tc>
          <w:tcPr>
            <w:tcW w:w="627" w:type="dxa"/>
          </w:tcPr>
          <w:p w:rsidR="00987D0B" w:rsidRPr="00944A9E" w:rsidRDefault="00987D0B" w:rsidP="00E7344C">
            <w:pPr>
              <w:jc w:val="both"/>
            </w:pPr>
            <w:r w:rsidRPr="00944A9E">
              <w:t>3/ZS</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Rozsah studijního předmětu</w:t>
            </w:r>
          </w:p>
        </w:tc>
        <w:tc>
          <w:tcPr>
            <w:tcW w:w="2125" w:type="dxa"/>
            <w:gridSpan w:val="2"/>
          </w:tcPr>
          <w:p w:rsidR="00987D0B" w:rsidRPr="00944A9E" w:rsidRDefault="00987D0B" w:rsidP="00E7344C">
            <w:pPr>
              <w:jc w:val="both"/>
            </w:pPr>
            <w:r w:rsidRPr="00944A9E">
              <w:t>28p+28c+</w:t>
            </w:r>
            <w:del w:id="1213" w:author="Hana Navrátilová" w:date="2019-09-24T11:10:00Z">
              <w:r w:rsidR="00633F6B" w:rsidRPr="00944A9E">
                <w:delText>4hodiny</w:delText>
              </w:r>
            </w:del>
            <w:ins w:id="1214" w:author="Hana Navrátilová" w:date="2019-09-24T11:10:00Z">
              <w:r w:rsidR="00365A65">
                <w:t>8 hodin</w:t>
              </w:r>
            </w:ins>
            <w:r w:rsidR="00633F6B" w:rsidRPr="00944A9E">
              <w:t xml:space="preserve"> praxe</w:t>
            </w:r>
          </w:p>
        </w:tc>
        <w:tc>
          <w:tcPr>
            <w:tcW w:w="567" w:type="dxa"/>
            <w:gridSpan w:val="2"/>
            <w:shd w:val="clear" w:color="auto" w:fill="F7CAAC"/>
          </w:tcPr>
          <w:p w:rsidR="00987D0B" w:rsidRPr="00944A9E" w:rsidRDefault="00987D0B" w:rsidP="00E7344C">
            <w:pPr>
              <w:jc w:val="both"/>
              <w:rPr>
                <w:b/>
              </w:rPr>
            </w:pPr>
            <w:r w:rsidRPr="00944A9E">
              <w:rPr>
                <w:b/>
              </w:rPr>
              <w:t xml:space="preserve">hod. </w:t>
            </w:r>
          </w:p>
        </w:tc>
        <w:tc>
          <w:tcPr>
            <w:tcW w:w="719" w:type="dxa"/>
            <w:gridSpan w:val="2"/>
          </w:tcPr>
          <w:p w:rsidR="00987D0B" w:rsidRPr="00944A9E" w:rsidRDefault="00987D0B" w:rsidP="00E7344C">
            <w:pPr>
              <w:jc w:val="both"/>
            </w:pPr>
            <w:r w:rsidRPr="00944A9E">
              <w:t>56+4</w:t>
            </w:r>
          </w:p>
        </w:tc>
        <w:tc>
          <w:tcPr>
            <w:tcW w:w="2155" w:type="dxa"/>
            <w:shd w:val="clear" w:color="auto" w:fill="F7CAAC"/>
          </w:tcPr>
          <w:p w:rsidR="00987D0B" w:rsidRPr="00944A9E" w:rsidRDefault="00987D0B" w:rsidP="00E7344C">
            <w:pPr>
              <w:jc w:val="both"/>
              <w:rPr>
                <w:b/>
              </w:rPr>
            </w:pPr>
            <w:r w:rsidRPr="00944A9E">
              <w:rPr>
                <w:b/>
              </w:rPr>
              <w:t>kreditů</w:t>
            </w:r>
          </w:p>
        </w:tc>
        <w:tc>
          <w:tcPr>
            <w:tcW w:w="1166" w:type="dxa"/>
            <w:gridSpan w:val="2"/>
          </w:tcPr>
          <w:p w:rsidR="00987D0B" w:rsidRPr="00944A9E" w:rsidRDefault="00987D0B" w:rsidP="00E7344C">
            <w:pPr>
              <w:jc w:val="both"/>
            </w:pPr>
            <w:r w:rsidRPr="00944A9E">
              <w:t>4</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Prerekvizity, korekvizity, ekvivalence</w:t>
            </w:r>
          </w:p>
        </w:tc>
        <w:tc>
          <w:tcPr>
            <w:tcW w:w="6732" w:type="dxa"/>
            <w:gridSpan w:val="9"/>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Způsob ověření studijních výsledků</w:t>
            </w:r>
          </w:p>
        </w:tc>
        <w:tc>
          <w:tcPr>
            <w:tcW w:w="3411" w:type="dxa"/>
            <w:gridSpan w:val="6"/>
          </w:tcPr>
          <w:p w:rsidR="00987D0B" w:rsidRPr="00944A9E" w:rsidRDefault="00987D0B" w:rsidP="00E7344C">
            <w:pPr>
              <w:jc w:val="both"/>
            </w:pPr>
            <w:r w:rsidRPr="00944A9E">
              <w:t>zápočet, zkouška</w:t>
            </w:r>
          </w:p>
        </w:tc>
        <w:tc>
          <w:tcPr>
            <w:tcW w:w="2155" w:type="dxa"/>
            <w:shd w:val="clear" w:color="auto" w:fill="F7CAAC"/>
          </w:tcPr>
          <w:p w:rsidR="00987D0B" w:rsidRPr="00944A9E" w:rsidRDefault="00987D0B" w:rsidP="00E7344C">
            <w:pPr>
              <w:jc w:val="both"/>
              <w:rPr>
                <w:b/>
              </w:rPr>
            </w:pPr>
            <w:r w:rsidRPr="00944A9E">
              <w:rPr>
                <w:b/>
              </w:rPr>
              <w:t>Forma výuky</w:t>
            </w:r>
          </w:p>
        </w:tc>
        <w:tc>
          <w:tcPr>
            <w:tcW w:w="1166" w:type="dxa"/>
            <w:gridSpan w:val="2"/>
          </w:tcPr>
          <w:p w:rsidR="00987D0B" w:rsidRPr="00944A9E" w:rsidRDefault="00987D0B" w:rsidP="00E7344C">
            <w:pPr>
              <w:jc w:val="both"/>
            </w:pPr>
            <w:r w:rsidRPr="00944A9E">
              <w:t>přednáška, seminář,</w:t>
            </w:r>
          </w:p>
          <w:p w:rsidR="00987D0B" w:rsidRPr="00944A9E" w:rsidRDefault="00987D0B" w:rsidP="00E7344C">
            <w:pPr>
              <w:jc w:val="both"/>
            </w:pPr>
            <w:r w:rsidRPr="00944A9E">
              <w:t>odborná praxe</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6732" w:type="dxa"/>
            <w:gridSpan w:val="9"/>
            <w:tcBorders>
              <w:bottom w:val="nil"/>
            </w:tcBorders>
          </w:tcPr>
          <w:p w:rsidR="00987D0B" w:rsidRPr="00944A9E" w:rsidRDefault="00987D0B" w:rsidP="00E7344C">
            <w:pPr>
              <w:jc w:val="both"/>
            </w:pPr>
            <w:r w:rsidRPr="00944A9E">
              <w:t>Závěrečný test a ústní zkouška.</w:t>
            </w:r>
          </w:p>
        </w:tc>
      </w:tr>
      <w:tr w:rsidR="00987D0B" w:rsidRPr="00944A9E" w:rsidTr="001F47BB">
        <w:trPr>
          <w:trHeight w:val="276"/>
          <w:jc w:val="center"/>
        </w:trPr>
        <w:tc>
          <w:tcPr>
            <w:tcW w:w="10207" w:type="dxa"/>
            <w:gridSpan w:val="10"/>
            <w:tcBorders>
              <w:top w:val="nil"/>
            </w:tcBorders>
          </w:tcPr>
          <w:p w:rsidR="00987D0B" w:rsidRPr="00944A9E" w:rsidRDefault="00987D0B" w:rsidP="00E7344C">
            <w:pPr>
              <w:jc w:val="both"/>
            </w:pPr>
          </w:p>
        </w:tc>
      </w:tr>
      <w:tr w:rsidR="00987D0B" w:rsidRPr="00944A9E" w:rsidTr="001F47BB">
        <w:trPr>
          <w:trHeight w:val="197"/>
          <w:jc w:val="center"/>
        </w:trPr>
        <w:tc>
          <w:tcPr>
            <w:tcW w:w="3475" w:type="dxa"/>
            <w:tcBorders>
              <w:top w:val="nil"/>
            </w:tcBorders>
            <w:shd w:val="clear" w:color="auto" w:fill="F7CAAC"/>
          </w:tcPr>
          <w:p w:rsidR="00987D0B" w:rsidRPr="00944A9E" w:rsidRDefault="00987D0B" w:rsidP="00E7344C">
            <w:pPr>
              <w:jc w:val="both"/>
              <w:rPr>
                <w:b/>
              </w:rPr>
            </w:pPr>
            <w:r w:rsidRPr="00944A9E">
              <w:rPr>
                <w:b/>
              </w:rPr>
              <w:t>Garant předmětu</w:t>
            </w:r>
          </w:p>
        </w:tc>
        <w:tc>
          <w:tcPr>
            <w:tcW w:w="6732" w:type="dxa"/>
            <w:gridSpan w:val="9"/>
            <w:tcBorders>
              <w:top w:val="nil"/>
            </w:tcBorders>
          </w:tcPr>
          <w:p w:rsidR="00987D0B" w:rsidRPr="00944A9E" w:rsidRDefault="00B600D3" w:rsidP="00E7344C">
            <w:r w:rsidRPr="00B600D3">
              <w:t>Mgr. Lubomír Sedláček, Ph.D.</w:t>
            </w:r>
          </w:p>
        </w:tc>
      </w:tr>
      <w:tr w:rsidR="00987D0B" w:rsidRPr="00944A9E" w:rsidTr="001F47BB">
        <w:trPr>
          <w:trHeight w:val="543"/>
          <w:jc w:val="center"/>
        </w:trPr>
        <w:tc>
          <w:tcPr>
            <w:tcW w:w="3475"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6732" w:type="dxa"/>
            <w:gridSpan w:val="9"/>
            <w:tcBorders>
              <w:top w:val="nil"/>
            </w:tcBorders>
          </w:tcPr>
          <w:p w:rsidR="00987D0B" w:rsidRPr="00944A9E" w:rsidRDefault="00987D0B" w:rsidP="00E7344C">
            <w:pPr>
              <w:jc w:val="both"/>
            </w:pPr>
            <w:r w:rsidRPr="00944A9E">
              <w:t>přednášející</w:t>
            </w:r>
          </w:p>
        </w:tc>
      </w:tr>
      <w:tr w:rsidR="00987D0B" w:rsidRPr="00944A9E" w:rsidTr="001F47BB">
        <w:trPr>
          <w:trHeight w:val="172"/>
          <w:jc w:val="center"/>
        </w:trPr>
        <w:tc>
          <w:tcPr>
            <w:tcW w:w="3475" w:type="dxa"/>
            <w:shd w:val="clear" w:color="auto" w:fill="F7CAAC"/>
          </w:tcPr>
          <w:p w:rsidR="00987D0B" w:rsidRPr="00944A9E" w:rsidRDefault="00987D0B" w:rsidP="00E7344C">
            <w:pPr>
              <w:jc w:val="both"/>
              <w:rPr>
                <w:b/>
              </w:rPr>
            </w:pPr>
            <w:r w:rsidRPr="00944A9E">
              <w:rPr>
                <w:b/>
              </w:rPr>
              <w:t>Vyučující</w:t>
            </w:r>
          </w:p>
        </w:tc>
        <w:tc>
          <w:tcPr>
            <w:tcW w:w="6732" w:type="dxa"/>
            <w:gridSpan w:val="9"/>
            <w:tcBorders>
              <w:bottom w:val="nil"/>
            </w:tcBorders>
            <w:shd w:val="clear" w:color="auto" w:fill="auto"/>
          </w:tcPr>
          <w:p w:rsidR="00365A65" w:rsidRDefault="00B600D3" w:rsidP="00365A65">
            <w:pPr>
              <w:rPr>
                <w:ins w:id="1215" w:author="Hana Navrátilová" w:date="2019-09-24T11:10:00Z"/>
              </w:rPr>
            </w:pPr>
            <w:r w:rsidRPr="00B600D3">
              <w:t>Mgr. Lubomír Sedláček, Ph.D.</w:t>
            </w:r>
            <w:r w:rsidR="00987D0B" w:rsidRPr="00944A9E">
              <w:t xml:space="preserve"> (50%), </w:t>
            </w:r>
            <w:del w:id="1216" w:author="Hana Navrátilová" w:date="2019-09-24T11:10:00Z">
              <w:r w:rsidR="00987D0B" w:rsidRPr="00944A9E">
                <w:delText>Mgr. Marie Pavelková</w:delText>
              </w:r>
            </w:del>
            <w:ins w:id="1217" w:author="Hana Navrátilová" w:date="2019-09-24T11:10:00Z">
              <w:r w:rsidR="00365A65">
                <w:t>prof. RNDr. Anna Tirpáková, CSc.</w:t>
              </w:r>
            </w:ins>
            <w:r w:rsidR="00365A65">
              <w:t xml:space="preserve"> (50%)</w:t>
            </w:r>
          </w:p>
          <w:p w:rsidR="00987D0B" w:rsidRPr="00944A9E" w:rsidRDefault="00987D0B" w:rsidP="00365A65"/>
        </w:tc>
      </w:tr>
      <w:tr w:rsidR="00987D0B" w:rsidRPr="00944A9E" w:rsidTr="001F47BB">
        <w:trPr>
          <w:trHeight w:val="224"/>
          <w:jc w:val="center"/>
        </w:trPr>
        <w:tc>
          <w:tcPr>
            <w:tcW w:w="10207" w:type="dxa"/>
            <w:gridSpan w:val="10"/>
            <w:tcBorders>
              <w:top w:val="nil"/>
            </w:tcBorders>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Stručná anotace předmětu</w:t>
            </w:r>
          </w:p>
        </w:tc>
        <w:tc>
          <w:tcPr>
            <w:tcW w:w="6732" w:type="dxa"/>
            <w:gridSpan w:val="9"/>
            <w:tcBorders>
              <w:bottom w:val="nil"/>
            </w:tcBorders>
          </w:tcPr>
          <w:p w:rsidR="00987D0B" w:rsidRPr="00944A9E" w:rsidRDefault="00987D0B" w:rsidP="00E7344C">
            <w:pPr>
              <w:jc w:val="both"/>
            </w:pPr>
          </w:p>
        </w:tc>
      </w:tr>
      <w:tr w:rsidR="00987D0B" w:rsidRPr="00944A9E" w:rsidTr="001F47BB">
        <w:trPr>
          <w:trHeight w:val="3593"/>
          <w:jc w:val="center"/>
        </w:trPr>
        <w:tc>
          <w:tcPr>
            <w:tcW w:w="10207" w:type="dxa"/>
            <w:gridSpan w:val="10"/>
            <w:tcBorders>
              <w:top w:val="nil"/>
              <w:bottom w:val="single" w:sz="12" w:space="0" w:color="auto"/>
            </w:tcBorders>
          </w:tcPr>
          <w:p w:rsidR="00987D0B" w:rsidRPr="00944A9E" w:rsidRDefault="00987D0B" w:rsidP="00E7344C">
            <w:pPr>
              <w:jc w:val="both"/>
            </w:pPr>
          </w:p>
          <w:p w:rsidR="00987D0B" w:rsidRPr="00944A9E" w:rsidRDefault="00987D0B" w:rsidP="00E7344C">
            <w:pPr>
              <w:jc w:val="both"/>
              <w:rPr>
                <w:lang w:val="sk-SK"/>
              </w:rPr>
            </w:pPr>
            <w:r w:rsidRPr="00944A9E">
              <w:t>Základní pojmy teorie množin a matematické logiky v elementární matematice.</w:t>
            </w:r>
          </w:p>
          <w:p w:rsidR="00987D0B" w:rsidRPr="00944A9E" w:rsidRDefault="00987D0B" w:rsidP="00E7344C">
            <w:pPr>
              <w:jc w:val="both"/>
            </w:pPr>
            <w:r w:rsidRPr="00944A9E">
              <w:t xml:space="preserve">Numerace a úvodní poznatky o přirozených číslech. </w:t>
            </w:r>
          </w:p>
          <w:p w:rsidR="00987D0B" w:rsidRPr="00944A9E" w:rsidRDefault="00987D0B" w:rsidP="00E7344C">
            <w:pPr>
              <w:jc w:val="both"/>
            </w:pPr>
            <w:r w:rsidRPr="00944A9E">
              <w:t>Binární operace v aritmetice na 1. stupni ZŠ a jejich vlastnosti – sčítaní, zavedení pojmu, modely a způsoby znázornění.</w:t>
            </w:r>
          </w:p>
          <w:p w:rsidR="00987D0B" w:rsidRPr="00944A9E" w:rsidRDefault="00987D0B" w:rsidP="00E7344C">
            <w:pPr>
              <w:jc w:val="both"/>
            </w:pPr>
            <w:r w:rsidRPr="00944A9E">
              <w:t xml:space="preserve">Binární operace v aritmetice na 1. stupni ZŠ a jejich vlastnosti – odčítání, zavedení pojmu, modely a způsoby znázornění. </w:t>
            </w:r>
          </w:p>
          <w:p w:rsidR="00987D0B" w:rsidRPr="00944A9E" w:rsidRDefault="00987D0B" w:rsidP="00E7344C">
            <w:pPr>
              <w:jc w:val="both"/>
            </w:pPr>
            <w:r w:rsidRPr="00944A9E">
              <w:t>Binární operace v aritmetice na 1. stupni ZŠ a jejich vlastnosti – násobení, zavedení pojmu, modely a způsoby znázornění.</w:t>
            </w:r>
          </w:p>
          <w:p w:rsidR="00987D0B" w:rsidRPr="0098197E" w:rsidRDefault="00987D0B" w:rsidP="00E7344C">
            <w:pPr>
              <w:jc w:val="both"/>
            </w:pPr>
            <w:r w:rsidRPr="00944A9E">
              <w:t>Binární operace v aritmetice na 1. stupni ZŠ a jejich vlastnosti – dělení</w:t>
            </w:r>
            <w:r w:rsidRPr="0098197E">
              <w:t xml:space="preserve">, </w:t>
            </w:r>
            <w:r w:rsidRPr="00944A9E">
              <w:t>zavedení pojmu, modely a způsoby znázornění.</w:t>
            </w:r>
          </w:p>
          <w:p w:rsidR="00987D0B" w:rsidRPr="00944A9E" w:rsidRDefault="00987D0B" w:rsidP="00E7344C">
            <w:pPr>
              <w:jc w:val="both"/>
              <w:rPr>
                <w:lang w:val="en-US"/>
              </w:rPr>
            </w:pPr>
            <w:r w:rsidRPr="00944A9E">
              <w:t>Zlomky a jejich modelování, porovnávání.</w:t>
            </w:r>
          </w:p>
          <w:p w:rsidR="00987D0B" w:rsidRPr="00944A9E" w:rsidRDefault="00987D0B" w:rsidP="00E7344C">
            <w:pPr>
              <w:jc w:val="both"/>
            </w:pPr>
            <w:r w:rsidRPr="00944A9E">
              <w:t>Typologie slovních úloh, jednoduché a složené slovní úlohy a metody řešení.</w:t>
            </w:r>
          </w:p>
          <w:p w:rsidR="00987D0B" w:rsidRPr="00944A9E" w:rsidRDefault="00987D0B" w:rsidP="00E7344C">
            <w:pPr>
              <w:jc w:val="both"/>
            </w:pPr>
            <w:r w:rsidRPr="00944A9E">
              <w:t>Hladiny poznávacího procesu v geometrii, jejich charakteristika a význam pro diagnostiku žáka.</w:t>
            </w:r>
          </w:p>
          <w:p w:rsidR="00987D0B" w:rsidRPr="00944A9E" w:rsidRDefault="00987D0B" w:rsidP="00E7344C">
            <w:pPr>
              <w:jc w:val="both"/>
            </w:pPr>
            <w:r w:rsidRPr="00944A9E">
              <w:t xml:space="preserve">Školní geometrie: přehled základních geometrických pojmů a modelování geometrických pojmů. </w:t>
            </w:r>
          </w:p>
          <w:p w:rsidR="00987D0B" w:rsidRPr="00944A9E" w:rsidRDefault="00987D0B" w:rsidP="00E7344C">
            <w:pPr>
              <w:jc w:val="both"/>
            </w:pPr>
            <w:r w:rsidRPr="00944A9E">
              <w:t>Binární relace a operace v geometrii na 1. stupni ZŠ. Metody modelování.</w:t>
            </w:r>
          </w:p>
          <w:p w:rsidR="00987D0B" w:rsidRPr="00944A9E" w:rsidRDefault="00987D0B" w:rsidP="00E7344C">
            <w:pPr>
              <w:jc w:val="both"/>
            </w:pPr>
            <w:r w:rsidRPr="00944A9E">
              <w:t>Elementární poznatky z teorie míry, metody měření geometrických útvarů.</w:t>
            </w:r>
          </w:p>
          <w:p w:rsidR="00987D0B" w:rsidRPr="00944A9E" w:rsidRDefault="00987D0B" w:rsidP="00E7344C">
            <w:pPr>
              <w:jc w:val="both"/>
            </w:pPr>
            <w:r w:rsidRPr="00944A9E">
              <w:t>Rozvíjení prostorové představivosti v primárním matematickém vzdělávání. Orientace v prostoru. T</w:t>
            </w:r>
            <w:r w:rsidRPr="00944A9E">
              <w:rPr>
                <w:lang w:val="sk-SK"/>
              </w:rPr>
              <w:t>ě</w:t>
            </w:r>
            <w:r w:rsidRPr="00944A9E">
              <w:t>lesa a jejich vlastnosti.</w:t>
            </w:r>
          </w:p>
          <w:p w:rsidR="00987D0B" w:rsidRDefault="00987D0B" w:rsidP="00E7344C">
            <w:pPr>
              <w:jc w:val="both"/>
            </w:pPr>
            <w:r w:rsidRPr="00944A9E">
              <w:t>Rozvíjení finanční gramotnosti – kompetence pro primární vzdělávání a jejich aplikace do vyučování matematice.</w:t>
            </w:r>
          </w:p>
          <w:p w:rsidR="00774F02" w:rsidRPr="00944A9E" w:rsidRDefault="00774F02" w:rsidP="00E7344C">
            <w:pPr>
              <w:jc w:val="both"/>
            </w:pPr>
          </w:p>
        </w:tc>
      </w:tr>
      <w:tr w:rsidR="00987D0B" w:rsidRPr="00944A9E" w:rsidTr="001F47BB">
        <w:trPr>
          <w:trHeight w:val="265"/>
          <w:jc w:val="center"/>
        </w:trPr>
        <w:tc>
          <w:tcPr>
            <w:tcW w:w="4042" w:type="dxa"/>
            <w:gridSpan w:val="2"/>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165" w:type="dxa"/>
            <w:gridSpan w:val="8"/>
            <w:tcBorders>
              <w:top w:val="nil"/>
              <w:bottom w:val="nil"/>
            </w:tcBorders>
          </w:tcPr>
          <w:p w:rsidR="00987D0B" w:rsidRPr="00944A9E" w:rsidRDefault="00987D0B" w:rsidP="00E7344C">
            <w:pPr>
              <w:jc w:val="both"/>
            </w:pPr>
          </w:p>
        </w:tc>
      </w:tr>
      <w:tr w:rsidR="00987D0B" w:rsidRPr="00944A9E" w:rsidTr="001F47BB">
        <w:trPr>
          <w:trHeight w:val="283"/>
          <w:jc w:val="center"/>
        </w:trPr>
        <w:tc>
          <w:tcPr>
            <w:tcW w:w="10207" w:type="dxa"/>
            <w:gridSpan w:val="10"/>
            <w:tcBorders>
              <w:top w:val="nil"/>
            </w:tcBorders>
          </w:tcPr>
          <w:p w:rsidR="00987D0B" w:rsidRPr="00944A9E" w:rsidRDefault="00987D0B" w:rsidP="00E7344C">
            <w:pPr>
              <w:jc w:val="both"/>
            </w:pPr>
          </w:p>
          <w:p w:rsidR="00987D0B" w:rsidRPr="00944A9E" w:rsidRDefault="00987D0B" w:rsidP="00E7344C">
            <w:pPr>
              <w:jc w:val="both"/>
              <w:rPr>
                <w:b/>
              </w:rPr>
            </w:pPr>
            <w:r w:rsidRPr="00944A9E">
              <w:rPr>
                <w:b/>
              </w:rPr>
              <w:t xml:space="preserve">Povinná literatura: </w:t>
            </w:r>
          </w:p>
          <w:p w:rsidR="00987D0B" w:rsidRPr="00944A9E" w:rsidRDefault="00987D0B" w:rsidP="00E7344C">
            <w:pPr>
              <w:jc w:val="both"/>
            </w:pPr>
            <w:r w:rsidRPr="00944A9E">
              <w:t xml:space="preserve">Coufalová, J. </w:t>
            </w:r>
            <w:r w:rsidRPr="00944A9E">
              <w:rPr>
                <w:lang w:val="en-US"/>
              </w:rPr>
              <w:t>(2004).</w:t>
            </w:r>
            <w:r w:rsidR="004B6344">
              <w:rPr>
                <w:lang w:val="en-US"/>
              </w:rPr>
              <w:t xml:space="preserve"> </w:t>
            </w:r>
            <w:r w:rsidRPr="00944A9E">
              <w:rPr>
                <w:i/>
              </w:rPr>
              <w:t>Matematika s didaktikou pro 1. ročník učitelství 1. stupně ZŠ.</w:t>
            </w:r>
            <w:r w:rsidRPr="00944A9E">
              <w:t xml:space="preserve"> Plzeň: Západočeská univerzita.</w:t>
            </w:r>
          </w:p>
          <w:p w:rsidR="00987D0B" w:rsidRPr="00944A9E" w:rsidRDefault="00987D0B" w:rsidP="00E7344C">
            <w:pPr>
              <w:jc w:val="both"/>
            </w:pPr>
            <w:r w:rsidRPr="00944A9E">
              <w:t>Div</w:t>
            </w:r>
            <w:r w:rsidRPr="00944A9E">
              <w:rPr>
                <w:lang w:val="sk-SK"/>
              </w:rPr>
              <w:t>íšek</w:t>
            </w:r>
            <w:r w:rsidRPr="00944A9E">
              <w:t xml:space="preserve">, F., a kol. </w:t>
            </w:r>
            <w:r w:rsidRPr="0098197E">
              <w:t>(1989).</w:t>
            </w:r>
            <w:r w:rsidR="004B6344" w:rsidRPr="0098197E">
              <w:t xml:space="preserve"> </w:t>
            </w:r>
            <w:r w:rsidRPr="00944A9E">
              <w:rPr>
                <w:i/>
              </w:rPr>
              <w:t>Didaktika matematiky pro učitelství 1. stupně ZŠ.</w:t>
            </w:r>
            <w:r w:rsidRPr="00944A9E">
              <w:t xml:space="preserve"> Praha: SPN.</w:t>
            </w:r>
          </w:p>
          <w:p w:rsidR="00987D0B" w:rsidRPr="00944A9E" w:rsidRDefault="00987D0B" w:rsidP="00E7344C">
            <w:pPr>
              <w:jc w:val="both"/>
            </w:pPr>
            <w:r w:rsidRPr="00944A9E">
              <w:t>Hejn</w:t>
            </w:r>
            <w:r w:rsidRPr="00944A9E">
              <w:rPr>
                <w:lang w:val="sk-SK"/>
              </w:rPr>
              <w:t>ý</w:t>
            </w:r>
            <w:r w:rsidRPr="00944A9E">
              <w:t xml:space="preserve">, M., &amp; Kuřina, F. </w:t>
            </w:r>
            <w:r w:rsidRPr="0098197E">
              <w:t>(2001).</w:t>
            </w:r>
            <w:r w:rsidR="004B6344" w:rsidRPr="0098197E">
              <w:t xml:space="preserve"> </w:t>
            </w:r>
            <w:r w:rsidRPr="00944A9E">
              <w:rPr>
                <w:i/>
              </w:rPr>
              <w:t>Dítě, škola a matematika: konstruktivistické přístupy k vyučování.</w:t>
            </w:r>
            <w:r w:rsidRPr="00944A9E">
              <w:t xml:space="preserve"> Praha: Portál. </w:t>
            </w:r>
          </w:p>
          <w:p w:rsidR="00987D0B" w:rsidRPr="005209F5" w:rsidRDefault="00987D0B" w:rsidP="00E7344C">
            <w:pPr>
              <w:jc w:val="both"/>
            </w:pPr>
            <w:r w:rsidRPr="00944A9E">
              <w:t xml:space="preserve">Hejný, M., Novotná, J., &amp; Stehlíková, N. </w:t>
            </w:r>
            <w:r w:rsidRPr="0098197E">
              <w:t xml:space="preserve">(2004). </w:t>
            </w:r>
            <w:r w:rsidRPr="00944A9E">
              <w:rPr>
                <w:i/>
              </w:rPr>
              <w:t xml:space="preserve">Dvacet pět kapitol </w:t>
            </w:r>
            <w:r w:rsidRPr="005209F5">
              <w:rPr>
                <w:i/>
              </w:rPr>
              <w:t xml:space="preserve">z didaktiky matematiky. </w:t>
            </w:r>
            <w:r w:rsidRPr="005209F5">
              <w:t>Praha: PedF UK.</w:t>
            </w:r>
          </w:p>
          <w:p w:rsidR="00987D0B" w:rsidRPr="005209F5" w:rsidRDefault="00987D0B" w:rsidP="00E7344C">
            <w:pPr>
              <w:jc w:val="both"/>
            </w:pPr>
            <w:r w:rsidRPr="005209F5">
              <w:t xml:space="preserve">Musser, G. L., Burger, W. F., &amp; Peterson, B. E. </w:t>
            </w:r>
            <w:r w:rsidRPr="005209F5">
              <w:rPr>
                <w:lang w:val="en-US"/>
              </w:rPr>
              <w:t>(2001)</w:t>
            </w:r>
            <w:r w:rsidRPr="005209F5">
              <w:t xml:space="preserve">. </w:t>
            </w:r>
            <w:r w:rsidRPr="005209F5">
              <w:rPr>
                <w:i/>
              </w:rPr>
              <w:t xml:space="preserve">Mathematics for Elementary Teachers. </w:t>
            </w:r>
            <w:r w:rsidRPr="005209F5">
              <w:t>New York: John Wiley.</w:t>
            </w:r>
          </w:p>
          <w:p w:rsidR="00D46429" w:rsidRPr="005209F5" w:rsidRDefault="00D46429" w:rsidP="00D46429">
            <w:pPr>
              <w:rPr>
                <w:ins w:id="1218" w:author="Hana Navrátilová" w:date="2019-09-24T11:10:00Z"/>
              </w:rPr>
            </w:pPr>
            <w:ins w:id="1219" w:author="Hana Navrátilová" w:date="2019-09-24T11:10:00Z">
              <w:r w:rsidRPr="005209F5">
                <w:t xml:space="preserve">Polášek, V., Sedláček, l. </w:t>
              </w:r>
              <w:r w:rsidRPr="005209F5">
                <w:rPr>
                  <w:rFonts w:ascii="Calibri" w:hAnsi="Calibri" w:cs="Calibri"/>
                </w:rPr>
                <w:t>&amp;</w:t>
              </w:r>
              <w:r w:rsidRPr="005209F5">
                <w:t xml:space="preserve"> Kozáková, L. (2018) </w:t>
              </w:r>
              <w:r w:rsidRPr="005209F5">
                <w:rPr>
                  <w:i/>
                </w:rPr>
                <w:t>Matematický seminář.</w:t>
              </w:r>
              <w:r w:rsidRPr="005209F5">
                <w:t xml:space="preserve"> Zlín: Nakladatelství UTB.</w:t>
              </w:r>
            </w:ins>
          </w:p>
          <w:p w:rsidR="00987D0B" w:rsidRPr="005209F5" w:rsidRDefault="00987D0B" w:rsidP="00E7344C">
            <w:pPr>
              <w:jc w:val="both"/>
            </w:pPr>
            <w:r w:rsidRPr="005209F5">
              <w:t>Žilková, K., &amp;</w:t>
            </w:r>
            <w:r w:rsidR="00D87164" w:rsidRPr="005209F5">
              <w:t> </w:t>
            </w:r>
            <w:r w:rsidRPr="005209F5">
              <w:rPr>
                <w:lang w:val="sk-SK"/>
              </w:rPr>
              <w:t xml:space="preserve">Židek, O. </w:t>
            </w:r>
            <w:r w:rsidRPr="005209F5">
              <w:rPr>
                <w:lang w:val="en-US"/>
              </w:rPr>
              <w:t>(2013).</w:t>
            </w:r>
            <w:r w:rsidRPr="005209F5">
              <w:rPr>
                <w:i/>
                <w:lang w:val="sk-SK"/>
              </w:rPr>
              <w:t>Manipulačná geometria.</w:t>
            </w:r>
            <w:r w:rsidRPr="005209F5">
              <w:rPr>
                <w:lang w:val="sk-SK"/>
              </w:rPr>
              <w:t xml:space="preserve"> Bratislava: Univerzita Komenského.</w:t>
            </w:r>
          </w:p>
          <w:p w:rsidR="00987D0B" w:rsidRPr="00944A9E" w:rsidRDefault="00987D0B" w:rsidP="00E7344C">
            <w:pPr>
              <w:jc w:val="both"/>
            </w:pPr>
            <w:r w:rsidRPr="005209F5">
              <w:t xml:space="preserve">Aktuální učebnice matematiky pro primární </w:t>
            </w:r>
            <w:r w:rsidR="00CF3FA4" w:rsidRPr="005209F5">
              <w:t>vzdělávání</w:t>
            </w:r>
            <w:r w:rsidRPr="005209F5">
              <w:t>.</w:t>
            </w:r>
            <w:r w:rsidRPr="00944A9E">
              <w:t xml:space="preserve"> </w:t>
            </w:r>
          </w:p>
          <w:p w:rsidR="00987D0B" w:rsidRPr="00944A9E" w:rsidRDefault="00987D0B" w:rsidP="00E7344C">
            <w:pPr>
              <w:jc w:val="both"/>
              <w:rPr>
                <w:i/>
              </w:rPr>
            </w:pPr>
          </w:p>
          <w:p w:rsidR="00987D0B" w:rsidRPr="00944A9E" w:rsidRDefault="00987D0B" w:rsidP="00E7344C">
            <w:pPr>
              <w:jc w:val="both"/>
              <w:rPr>
                <w:b/>
              </w:rPr>
            </w:pPr>
            <w:r w:rsidRPr="00944A9E">
              <w:rPr>
                <w:b/>
              </w:rPr>
              <w:t xml:space="preserve">Doporučená literatura: </w:t>
            </w:r>
          </w:p>
          <w:p w:rsidR="00987D0B" w:rsidRPr="00944A9E" w:rsidRDefault="00987D0B" w:rsidP="00E7344C">
            <w:pPr>
              <w:jc w:val="both"/>
            </w:pPr>
            <w:r w:rsidRPr="00944A9E">
              <w:t xml:space="preserve">Blažková, R. </w:t>
            </w:r>
            <w:r w:rsidRPr="00944A9E">
              <w:rPr>
                <w:lang w:val="en-US"/>
              </w:rPr>
              <w:t>(2009).</w:t>
            </w:r>
            <w:r w:rsidR="004B6344">
              <w:rPr>
                <w:lang w:val="en-US"/>
              </w:rPr>
              <w:t xml:space="preserve"> </w:t>
            </w:r>
            <w:r w:rsidRPr="00944A9E">
              <w:rPr>
                <w:i/>
              </w:rPr>
              <w:t>Dyskalkulie a další specifické poruchy učení v matematice.</w:t>
            </w:r>
            <w:r w:rsidRPr="00944A9E">
              <w:t xml:space="preserve"> Brno: Masarykova univerzita. </w:t>
            </w:r>
          </w:p>
          <w:p w:rsidR="00987D0B" w:rsidRPr="00944A9E" w:rsidRDefault="00987D0B" w:rsidP="00E7344C">
            <w:pPr>
              <w:jc w:val="both"/>
            </w:pPr>
            <w:r w:rsidRPr="00944A9E">
              <w:t xml:space="preserve">Hejný, M. </w:t>
            </w:r>
            <w:r w:rsidRPr="0098197E">
              <w:t>(2014)</w:t>
            </w:r>
            <w:r w:rsidRPr="00944A9E">
              <w:rPr>
                <w:lang w:val="sk-SK"/>
              </w:rPr>
              <w:t xml:space="preserve">. </w:t>
            </w:r>
            <w:r w:rsidRPr="00944A9E">
              <w:rPr>
                <w:i/>
              </w:rPr>
              <w:t xml:space="preserve">Vyučování matematice orientované na budování schémat: aritmetika 1. stupně. </w:t>
            </w:r>
            <w:r w:rsidRPr="00944A9E">
              <w:t xml:space="preserve">Praha: </w:t>
            </w:r>
            <w:r w:rsidR="00D84EC0" w:rsidRPr="00944A9E">
              <w:t>Univerzita Karlova v Praze</w:t>
            </w:r>
            <w:r w:rsidRPr="00944A9E">
              <w:t>.</w:t>
            </w:r>
          </w:p>
          <w:p w:rsidR="00987D0B" w:rsidRDefault="00987D0B" w:rsidP="00E7344C">
            <w:pPr>
              <w:jc w:val="both"/>
            </w:pPr>
            <w:r w:rsidRPr="00944A9E">
              <w:t xml:space="preserve">Jirotková, D. </w:t>
            </w:r>
            <w:r w:rsidRPr="0098197E">
              <w:t>(2010).</w:t>
            </w:r>
            <w:r w:rsidR="00D87164" w:rsidRPr="0098197E">
              <w:t> </w:t>
            </w:r>
            <w:r w:rsidRPr="00944A9E">
              <w:rPr>
                <w:i/>
              </w:rPr>
              <w:t>Cesty ke zkvalitňování výuky geometrie.</w:t>
            </w:r>
            <w:r w:rsidRPr="00944A9E">
              <w:t xml:space="preserve"> Praha</w:t>
            </w:r>
            <w:r w:rsidR="00F017F9" w:rsidRPr="00944A9E">
              <w:t xml:space="preserve">: Univerzita Karlova v Praze.  </w:t>
            </w:r>
          </w:p>
          <w:p w:rsidR="00774F02" w:rsidRDefault="00774F02" w:rsidP="00E7344C">
            <w:pPr>
              <w:jc w:val="both"/>
              <w:rPr>
                <w:del w:id="1220" w:author="Hana Navrátilová" w:date="2019-09-24T11:10:00Z"/>
              </w:rPr>
            </w:pPr>
          </w:p>
          <w:p w:rsidR="00774F02" w:rsidRPr="00944A9E" w:rsidRDefault="00774F02" w:rsidP="00E7344C">
            <w:pPr>
              <w:jc w:val="both"/>
            </w:pPr>
          </w:p>
        </w:tc>
      </w:tr>
      <w:tr w:rsidR="00987D0B" w:rsidRPr="00944A9E" w:rsidTr="001F47BB">
        <w:trPr>
          <w:jc w:val="center"/>
        </w:trPr>
        <w:tc>
          <w:tcPr>
            <w:tcW w:w="10207" w:type="dxa"/>
            <w:gridSpan w:val="10"/>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987D0B" w:rsidRPr="00944A9E" w:rsidTr="001F47BB">
        <w:trPr>
          <w:jc w:val="center"/>
        </w:trPr>
        <w:tc>
          <w:tcPr>
            <w:tcW w:w="5672" w:type="dxa"/>
            <w:gridSpan w:val="4"/>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709" w:type="dxa"/>
            <w:gridSpan w:val="2"/>
            <w:tcBorders>
              <w:top w:val="single" w:sz="2" w:space="0" w:color="auto"/>
            </w:tcBorders>
          </w:tcPr>
          <w:p w:rsidR="00987D0B" w:rsidRPr="00944A9E" w:rsidRDefault="00987D0B" w:rsidP="00E7344C">
            <w:pPr>
              <w:jc w:val="both"/>
            </w:pPr>
          </w:p>
        </w:tc>
        <w:tc>
          <w:tcPr>
            <w:tcW w:w="3826" w:type="dxa"/>
            <w:gridSpan w:val="4"/>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1F47BB">
        <w:trPr>
          <w:jc w:val="center"/>
        </w:trPr>
        <w:tc>
          <w:tcPr>
            <w:tcW w:w="10207" w:type="dxa"/>
            <w:gridSpan w:val="10"/>
            <w:shd w:val="clear" w:color="auto" w:fill="F7CAAC"/>
          </w:tcPr>
          <w:p w:rsidR="00987D0B" w:rsidRPr="00944A9E" w:rsidRDefault="00987D0B" w:rsidP="00E7344C">
            <w:pPr>
              <w:jc w:val="both"/>
              <w:rPr>
                <w:b/>
              </w:rPr>
            </w:pPr>
            <w:r w:rsidRPr="00944A9E">
              <w:rPr>
                <w:b/>
              </w:rPr>
              <w:t>Informace o způsobu kontaktu s vyučujícím</w:t>
            </w:r>
          </w:p>
        </w:tc>
      </w:tr>
      <w:tr w:rsidR="00987D0B" w:rsidRPr="00944A9E" w:rsidTr="001F47BB">
        <w:trPr>
          <w:trHeight w:val="50"/>
          <w:jc w:val="center"/>
        </w:trPr>
        <w:tc>
          <w:tcPr>
            <w:tcW w:w="10207" w:type="dxa"/>
            <w:gridSpan w:val="10"/>
          </w:tcPr>
          <w:p w:rsidR="00987D0B" w:rsidRDefault="00987D0B" w:rsidP="00E7344C">
            <w:pPr>
              <w:jc w:val="both"/>
              <w:rPr>
                <w:del w:id="1221" w:author="Hana Navrátilová" w:date="2019-09-24T11:10:00Z"/>
              </w:rPr>
            </w:pPr>
          </w:p>
          <w:p w:rsidR="00987D0B" w:rsidRDefault="00987D0B" w:rsidP="00E7344C">
            <w:pPr>
              <w:jc w:val="both"/>
            </w:pPr>
          </w:p>
          <w:p w:rsidR="00774F02" w:rsidRPr="00944A9E" w:rsidRDefault="00774F02"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987D0B"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987D0B" w:rsidRPr="00944A9E" w:rsidRDefault="00F32C9A" w:rsidP="00E7344C">
            <w:pPr>
              <w:jc w:val="both"/>
              <w:rPr>
                <w:b/>
                <w:sz w:val="28"/>
                <w:szCs w:val="28"/>
              </w:rPr>
            </w:pPr>
            <w:r>
              <w:br w:type="page"/>
            </w:r>
            <w:r w:rsidR="00987D0B" w:rsidRPr="00944A9E">
              <w:rPr>
                <w:b/>
              </w:rPr>
              <w:br w:type="page"/>
            </w:r>
            <w:r w:rsidR="00987D0B" w:rsidRPr="00944A9E">
              <w:rPr>
                <w:b/>
                <w:sz w:val="28"/>
                <w:szCs w:val="28"/>
              </w:rPr>
              <w:t>B-III – Charakteristika studijního předmětu</w:t>
            </w:r>
          </w:p>
        </w:tc>
      </w:tr>
      <w:tr w:rsidR="00987D0B" w:rsidRPr="00944A9E" w:rsidTr="001F47BB">
        <w:trPr>
          <w:jc w:val="center"/>
        </w:trPr>
        <w:tc>
          <w:tcPr>
            <w:tcW w:w="3475"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6732" w:type="dxa"/>
            <w:gridSpan w:val="7"/>
            <w:tcBorders>
              <w:top w:val="double" w:sz="4" w:space="0" w:color="auto"/>
            </w:tcBorders>
          </w:tcPr>
          <w:p w:rsidR="00987D0B" w:rsidRPr="00944A9E" w:rsidRDefault="00987D0B" w:rsidP="00E7344C">
            <w:pPr>
              <w:jc w:val="both"/>
            </w:pPr>
            <w:r w:rsidRPr="00944A9E">
              <w:t>Didaktika přírodovědného vzdělávání s praxí 2</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Typ předmětu</w:t>
            </w:r>
          </w:p>
        </w:tc>
        <w:tc>
          <w:tcPr>
            <w:tcW w:w="3411" w:type="dxa"/>
            <w:gridSpan w:val="4"/>
          </w:tcPr>
          <w:p w:rsidR="00987D0B" w:rsidRPr="00944A9E" w:rsidRDefault="00987D0B" w:rsidP="00E7344C">
            <w:pPr>
              <w:jc w:val="both"/>
            </w:pPr>
            <w:r w:rsidRPr="00944A9E">
              <w:t>povinný, PZ</w:t>
            </w:r>
          </w:p>
        </w:tc>
        <w:tc>
          <w:tcPr>
            <w:tcW w:w="2694" w:type="dxa"/>
            <w:gridSpan w:val="2"/>
            <w:shd w:val="clear" w:color="auto" w:fill="F7CAAC"/>
          </w:tcPr>
          <w:p w:rsidR="00987D0B" w:rsidRPr="00944A9E" w:rsidRDefault="00987D0B" w:rsidP="00E7344C">
            <w:pPr>
              <w:jc w:val="both"/>
            </w:pPr>
            <w:r w:rsidRPr="00944A9E">
              <w:rPr>
                <w:b/>
              </w:rPr>
              <w:t>doporučený ročník / semestr</w:t>
            </w:r>
          </w:p>
        </w:tc>
        <w:tc>
          <w:tcPr>
            <w:tcW w:w="627" w:type="dxa"/>
          </w:tcPr>
          <w:p w:rsidR="00987D0B" w:rsidRPr="00944A9E" w:rsidRDefault="00987D0B" w:rsidP="00E7344C">
            <w:pPr>
              <w:jc w:val="both"/>
            </w:pPr>
            <w:r w:rsidRPr="00944A9E">
              <w:t>3/ZS</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Rozsah studijního předmětu</w:t>
            </w:r>
          </w:p>
        </w:tc>
        <w:tc>
          <w:tcPr>
            <w:tcW w:w="2197" w:type="dxa"/>
            <w:gridSpan w:val="2"/>
          </w:tcPr>
          <w:p w:rsidR="00987D0B" w:rsidRPr="00944A9E" w:rsidRDefault="00987D0B" w:rsidP="00E7344C">
            <w:pPr>
              <w:jc w:val="both"/>
            </w:pPr>
            <w:r w:rsidRPr="00944A9E">
              <w:t>28p+28c+4 hodiny praxe</w:t>
            </w:r>
          </w:p>
        </w:tc>
        <w:tc>
          <w:tcPr>
            <w:tcW w:w="567" w:type="dxa"/>
            <w:shd w:val="clear" w:color="auto" w:fill="F7CAAC"/>
          </w:tcPr>
          <w:p w:rsidR="00987D0B" w:rsidRPr="00944A9E" w:rsidRDefault="00987D0B" w:rsidP="00E7344C">
            <w:pPr>
              <w:jc w:val="both"/>
              <w:rPr>
                <w:b/>
              </w:rPr>
            </w:pPr>
            <w:r w:rsidRPr="00944A9E">
              <w:rPr>
                <w:b/>
              </w:rPr>
              <w:t xml:space="preserve">hod. </w:t>
            </w:r>
          </w:p>
        </w:tc>
        <w:tc>
          <w:tcPr>
            <w:tcW w:w="647" w:type="dxa"/>
          </w:tcPr>
          <w:p w:rsidR="00987D0B" w:rsidRPr="00944A9E" w:rsidRDefault="00987D0B" w:rsidP="00E7344C">
            <w:pPr>
              <w:jc w:val="both"/>
            </w:pPr>
            <w:r w:rsidRPr="00944A9E">
              <w:t>56+4</w:t>
            </w:r>
          </w:p>
        </w:tc>
        <w:tc>
          <w:tcPr>
            <w:tcW w:w="2155" w:type="dxa"/>
            <w:shd w:val="clear" w:color="auto" w:fill="F7CAAC"/>
          </w:tcPr>
          <w:p w:rsidR="00987D0B" w:rsidRPr="00944A9E" w:rsidRDefault="00987D0B" w:rsidP="00E7344C">
            <w:pPr>
              <w:jc w:val="both"/>
              <w:rPr>
                <w:b/>
              </w:rPr>
            </w:pPr>
            <w:r w:rsidRPr="00944A9E">
              <w:rPr>
                <w:b/>
              </w:rPr>
              <w:t>kreditů</w:t>
            </w:r>
          </w:p>
        </w:tc>
        <w:tc>
          <w:tcPr>
            <w:tcW w:w="1166" w:type="dxa"/>
            <w:gridSpan w:val="2"/>
          </w:tcPr>
          <w:p w:rsidR="00987D0B" w:rsidRPr="00944A9E" w:rsidRDefault="00987D0B" w:rsidP="00E7344C">
            <w:pPr>
              <w:jc w:val="both"/>
            </w:pPr>
            <w:r w:rsidRPr="00944A9E">
              <w:t>4</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Prerekvizity, korekvizity, ekvivalence</w:t>
            </w:r>
          </w:p>
        </w:tc>
        <w:tc>
          <w:tcPr>
            <w:tcW w:w="6732" w:type="dxa"/>
            <w:gridSpan w:val="7"/>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Způsob ověření studijních výsledků</w:t>
            </w:r>
          </w:p>
        </w:tc>
        <w:tc>
          <w:tcPr>
            <w:tcW w:w="3411" w:type="dxa"/>
            <w:gridSpan w:val="4"/>
          </w:tcPr>
          <w:p w:rsidR="00987D0B" w:rsidRPr="00944A9E" w:rsidRDefault="00987D0B" w:rsidP="00E7344C">
            <w:pPr>
              <w:jc w:val="both"/>
            </w:pPr>
            <w:r w:rsidRPr="00944A9E">
              <w:t>zápočet, zkouška</w:t>
            </w:r>
          </w:p>
        </w:tc>
        <w:tc>
          <w:tcPr>
            <w:tcW w:w="2155" w:type="dxa"/>
            <w:shd w:val="clear" w:color="auto" w:fill="F7CAAC"/>
          </w:tcPr>
          <w:p w:rsidR="00987D0B" w:rsidRPr="00944A9E" w:rsidRDefault="00987D0B" w:rsidP="00E7344C">
            <w:pPr>
              <w:jc w:val="both"/>
              <w:rPr>
                <w:b/>
              </w:rPr>
            </w:pPr>
            <w:r w:rsidRPr="00944A9E">
              <w:rPr>
                <w:b/>
              </w:rPr>
              <w:t>Forma výuky</w:t>
            </w:r>
          </w:p>
        </w:tc>
        <w:tc>
          <w:tcPr>
            <w:tcW w:w="1166" w:type="dxa"/>
            <w:gridSpan w:val="2"/>
          </w:tcPr>
          <w:p w:rsidR="00987D0B" w:rsidRPr="00944A9E" w:rsidRDefault="00987D0B" w:rsidP="00E7344C">
            <w:pPr>
              <w:jc w:val="both"/>
            </w:pPr>
            <w:r w:rsidRPr="00944A9E">
              <w:t>přednáška cvičení</w:t>
            </w:r>
          </w:p>
          <w:p w:rsidR="00987D0B" w:rsidRPr="00944A9E" w:rsidRDefault="00987D0B" w:rsidP="00E7344C">
            <w:pPr>
              <w:jc w:val="both"/>
            </w:pPr>
            <w:r w:rsidRPr="00944A9E">
              <w:t>odborná praxe</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87D0B" w:rsidRPr="00944A9E" w:rsidRDefault="00987D0B" w:rsidP="00E7344C">
            <w:pPr>
              <w:autoSpaceDE w:val="0"/>
              <w:autoSpaceDN w:val="0"/>
              <w:adjustRightInd w:val="0"/>
              <w:jc w:val="both"/>
            </w:pPr>
            <w:r w:rsidRPr="00944A9E">
              <w:t>Zápočet – seminární práce a její prezentace.</w:t>
            </w:r>
          </w:p>
          <w:p w:rsidR="00987D0B" w:rsidRPr="00944A9E" w:rsidRDefault="00987D0B" w:rsidP="00E7344C">
            <w:pPr>
              <w:autoSpaceDE w:val="0"/>
              <w:autoSpaceDN w:val="0"/>
              <w:adjustRightInd w:val="0"/>
              <w:jc w:val="both"/>
            </w:pPr>
            <w:r w:rsidRPr="00944A9E">
              <w:t>Zkouška – písemná i ústní.</w:t>
            </w:r>
          </w:p>
          <w:p w:rsidR="00987D0B" w:rsidRPr="00944A9E" w:rsidRDefault="00987D0B" w:rsidP="00E7344C">
            <w:pPr>
              <w:autoSpaceDE w:val="0"/>
              <w:autoSpaceDN w:val="0"/>
              <w:adjustRightInd w:val="0"/>
              <w:jc w:val="both"/>
            </w:pPr>
            <w:r w:rsidRPr="00944A9E">
              <w:t>Předložení portfolia z průběžné praxe věnované především předmětům prvouka a přírodověda. Součástí portfolia budou i konkrétní analýzy vyučujícího a reakce studenta na ně.</w:t>
            </w:r>
          </w:p>
        </w:tc>
      </w:tr>
      <w:tr w:rsidR="00987D0B" w:rsidRPr="00944A9E" w:rsidTr="001F47BB">
        <w:trPr>
          <w:trHeight w:val="238"/>
          <w:jc w:val="center"/>
        </w:trPr>
        <w:tc>
          <w:tcPr>
            <w:tcW w:w="10207" w:type="dxa"/>
            <w:gridSpan w:val="8"/>
            <w:tcBorders>
              <w:top w:val="nil"/>
            </w:tcBorders>
          </w:tcPr>
          <w:p w:rsidR="00987D0B" w:rsidRPr="00944A9E" w:rsidRDefault="00987D0B" w:rsidP="00E7344C">
            <w:pPr>
              <w:jc w:val="both"/>
            </w:pPr>
          </w:p>
        </w:tc>
      </w:tr>
      <w:tr w:rsidR="00987D0B" w:rsidRPr="00944A9E" w:rsidTr="001F47BB">
        <w:trPr>
          <w:trHeight w:val="197"/>
          <w:jc w:val="center"/>
        </w:trPr>
        <w:tc>
          <w:tcPr>
            <w:tcW w:w="3475" w:type="dxa"/>
            <w:tcBorders>
              <w:top w:val="nil"/>
            </w:tcBorders>
            <w:shd w:val="clear" w:color="auto" w:fill="F7CAAC"/>
          </w:tcPr>
          <w:p w:rsidR="00987D0B" w:rsidRPr="00944A9E" w:rsidRDefault="00987D0B" w:rsidP="00E7344C">
            <w:pPr>
              <w:jc w:val="both"/>
              <w:rPr>
                <w:b/>
              </w:rPr>
            </w:pPr>
            <w:r w:rsidRPr="00944A9E">
              <w:rPr>
                <w:b/>
              </w:rPr>
              <w:t>Garant předmětu</w:t>
            </w:r>
          </w:p>
        </w:tc>
        <w:tc>
          <w:tcPr>
            <w:tcW w:w="6732" w:type="dxa"/>
            <w:gridSpan w:val="7"/>
            <w:tcBorders>
              <w:top w:val="nil"/>
            </w:tcBorders>
          </w:tcPr>
          <w:p w:rsidR="00987D0B" w:rsidRPr="00944A9E" w:rsidRDefault="00987D0B" w:rsidP="00E7344C">
            <w:r w:rsidRPr="00944A9E">
              <w:t>doc. PaedDr. Adriana Wiegerová, PhD.</w:t>
            </w:r>
          </w:p>
        </w:tc>
      </w:tr>
      <w:tr w:rsidR="00987D0B" w:rsidRPr="00944A9E" w:rsidTr="001F47BB">
        <w:trPr>
          <w:trHeight w:val="543"/>
          <w:jc w:val="center"/>
        </w:trPr>
        <w:tc>
          <w:tcPr>
            <w:tcW w:w="3475"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6732" w:type="dxa"/>
            <w:gridSpan w:val="7"/>
            <w:tcBorders>
              <w:top w:val="nil"/>
            </w:tcBorders>
          </w:tcPr>
          <w:p w:rsidR="00987D0B" w:rsidRPr="00944A9E" w:rsidRDefault="00987D0B" w:rsidP="00E7344C">
            <w:pPr>
              <w:jc w:val="both"/>
            </w:pPr>
            <w:r w:rsidRPr="00944A9E">
              <w:t>přednášející</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Vyučující</w:t>
            </w:r>
          </w:p>
        </w:tc>
        <w:tc>
          <w:tcPr>
            <w:tcW w:w="6732" w:type="dxa"/>
            <w:gridSpan w:val="7"/>
            <w:tcBorders>
              <w:bottom w:val="nil"/>
            </w:tcBorders>
            <w:shd w:val="clear" w:color="auto" w:fill="auto"/>
          </w:tcPr>
          <w:p w:rsidR="00987D0B" w:rsidRPr="00944A9E" w:rsidRDefault="00987D0B" w:rsidP="00E7344C">
            <w:r w:rsidRPr="00944A9E">
              <w:t xml:space="preserve">doc. PaedDr. Adriana Wiegerová, PhD. (50%), </w:t>
            </w:r>
          </w:p>
          <w:p w:rsidR="00987D0B" w:rsidRPr="00944A9E" w:rsidRDefault="00987D0B" w:rsidP="00E7344C">
            <w:del w:id="1222" w:author="Hana Navrátilová" w:date="2019-09-24T11:10:00Z">
              <w:r w:rsidRPr="00944A9E">
                <w:delText>Mgr</w:delText>
              </w:r>
            </w:del>
            <w:ins w:id="1223" w:author="Hana Navrátilová" w:date="2019-09-24T11:10:00Z">
              <w:r w:rsidR="00365A65">
                <w:t>PhDr</w:t>
              </w:r>
            </w:ins>
            <w:r w:rsidRPr="00944A9E">
              <w:t>. Petra Trávníčková (50%)</w:t>
            </w:r>
          </w:p>
        </w:tc>
      </w:tr>
      <w:tr w:rsidR="00987D0B" w:rsidRPr="00944A9E" w:rsidTr="001F47BB">
        <w:trPr>
          <w:trHeight w:val="144"/>
          <w:jc w:val="center"/>
        </w:trPr>
        <w:tc>
          <w:tcPr>
            <w:tcW w:w="10207" w:type="dxa"/>
            <w:gridSpan w:val="8"/>
            <w:tcBorders>
              <w:top w:val="nil"/>
            </w:tcBorders>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Stručná anotace předmětu</w:t>
            </w:r>
          </w:p>
        </w:tc>
        <w:tc>
          <w:tcPr>
            <w:tcW w:w="6732" w:type="dxa"/>
            <w:gridSpan w:val="7"/>
            <w:tcBorders>
              <w:bottom w:val="nil"/>
            </w:tcBorders>
          </w:tcPr>
          <w:p w:rsidR="00987D0B" w:rsidRPr="00944A9E" w:rsidRDefault="00987D0B" w:rsidP="00E7344C">
            <w:pPr>
              <w:jc w:val="both"/>
            </w:pPr>
          </w:p>
        </w:tc>
      </w:tr>
      <w:tr w:rsidR="00987D0B" w:rsidRPr="00944A9E" w:rsidTr="001F47BB">
        <w:trPr>
          <w:trHeight w:val="3720"/>
          <w:jc w:val="center"/>
        </w:trPr>
        <w:tc>
          <w:tcPr>
            <w:tcW w:w="10207" w:type="dxa"/>
            <w:gridSpan w:val="8"/>
            <w:tcBorders>
              <w:top w:val="nil"/>
              <w:bottom w:val="single" w:sz="12" w:space="0" w:color="auto"/>
            </w:tcBorders>
          </w:tcPr>
          <w:p w:rsidR="00987D0B" w:rsidRPr="00944A9E" w:rsidRDefault="00987D0B" w:rsidP="00235A60">
            <w:pPr>
              <w:jc w:val="both"/>
            </w:pPr>
          </w:p>
          <w:p w:rsidR="00987D0B" w:rsidRPr="00944A9E" w:rsidRDefault="00987D0B" w:rsidP="00235A60">
            <w:pPr>
              <w:jc w:val="both"/>
              <w:rPr>
                <w:b/>
                <w:bCs/>
              </w:rPr>
            </w:pPr>
            <w:r w:rsidRPr="00944A9E">
              <w:t>Poznat různé přístupy k řešení přírodovědných tezí ve vztahu ke školnímu prostředí.</w:t>
            </w:r>
          </w:p>
          <w:p w:rsidR="00987D0B" w:rsidRPr="00944A9E" w:rsidRDefault="00987D0B" w:rsidP="00235A60">
            <w:pPr>
              <w:jc w:val="both"/>
            </w:pPr>
            <w:r w:rsidRPr="00944A9E">
              <w:t>Analyzovat klasické a alternativní modely vzdělávání na 1. stupni ZŠ s důrazem na přírodovědná témata.</w:t>
            </w:r>
          </w:p>
          <w:p w:rsidR="00987D0B" w:rsidRPr="00944A9E" w:rsidRDefault="00987D0B" w:rsidP="00235A60">
            <w:pPr>
              <w:jc w:val="both"/>
            </w:pPr>
            <w:r w:rsidRPr="00944A9E">
              <w:t xml:space="preserve">Přírodovědné poznávání, přírodovědné vzdělávání. </w:t>
            </w:r>
          </w:p>
          <w:p w:rsidR="00987D0B" w:rsidRPr="00944A9E" w:rsidRDefault="00987D0B" w:rsidP="00235A60">
            <w:pPr>
              <w:tabs>
                <w:tab w:val="left" w:pos="1440"/>
              </w:tabs>
              <w:jc w:val="both"/>
            </w:pPr>
            <w:r w:rsidRPr="00944A9E">
              <w:t>Přírodovědné vzdělávání – obsah ČR, funkce, kompetence, dilemata.</w:t>
            </w:r>
          </w:p>
          <w:p w:rsidR="00987D0B" w:rsidRPr="00944A9E" w:rsidRDefault="00987D0B" w:rsidP="00235A60">
            <w:pPr>
              <w:jc w:val="both"/>
            </w:pPr>
            <w:r w:rsidRPr="00944A9E">
              <w:t xml:space="preserve">Kurikulum, jeho možné chápání a proměny ve školství. </w:t>
            </w:r>
          </w:p>
          <w:p w:rsidR="00987D0B" w:rsidRPr="00944A9E" w:rsidRDefault="00987D0B" w:rsidP="00235A60">
            <w:pPr>
              <w:tabs>
                <w:tab w:val="left" w:pos="1440"/>
              </w:tabs>
              <w:jc w:val="both"/>
            </w:pPr>
            <w:r w:rsidRPr="00944A9E">
              <w:t>ČR – koncepce vzdělávání ve vztahu k přírodovědným tématům.</w:t>
            </w:r>
          </w:p>
          <w:p w:rsidR="00987D0B" w:rsidRPr="00944A9E" w:rsidRDefault="00987D0B" w:rsidP="00235A60">
            <w:pPr>
              <w:tabs>
                <w:tab w:val="left" w:pos="1440"/>
              </w:tabs>
              <w:jc w:val="both"/>
            </w:pPr>
            <w:r w:rsidRPr="00944A9E">
              <w:t>Přírodovědné vzdělávání u nás a v zahraničí – koncepce.</w:t>
            </w:r>
          </w:p>
          <w:p w:rsidR="00987D0B" w:rsidRPr="00944A9E" w:rsidRDefault="00987D0B" w:rsidP="00235A60">
            <w:pPr>
              <w:jc w:val="both"/>
            </w:pPr>
            <w:r w:rsidRPr="00944A9E">
              <w:t>Cíle vzdělávání – taxonomie, kompetence dítěte.</w:t>
            </w:r>
          </w:p>
          <w:p w:rsidR="00987D0B" w:rsidRPr="00944A9E" w:rsidRDefault="00987D0B" w:rsidP="00235A60">
            <w:pPr>
              <w:jc w:val="both"/>
            </w:pPr>
            <w:r w:rsidRPr="00944A9E">
              <w:t xml:space="preserve">Obsah přírodovědného primárního vzdělávání. </w:t>
            </w:r>
          </w:p>
          <w:p w:rsidR="00987D0B" w:rsidRPr="00944A9E" w:rsidRDefault="00987D0B" w:rsidP="00235A60">
            <w:pPr>
              <w:jc w:val="both"/>
            </w:pPr>
            <w:r w:rsidRPr="00944A9E">
              <w:t>Koncepce předmětu prvouka v kurikulu českého primárního vzdělávání.</w:t>
            </w:r>
          </w:p>
          <w:p w:rsidR="00987D0B" w:rsidRPr="00944A9E" w:rsidRDefault="00987D0B" w:rsidP="00235A60">
            <w:pPr>
              <w:jc w:val="both"/>
            </w:pPr>
            <w:r w:rsidRPr="00944A9E">
              <w:t>Koncepce předmětu přírodověda v kurikulu českého primárního vzdělávání.</w:t>
            </w:r>
          </w:p>
          <w:p w:rsidR="00987D0B" w:rsidRPr="00944A9E" w:rsidRDefault="00987D0B" w:rsidP="00235A60">
            <w:pPr>
              <w:jc w:val="both"/>
            </w:pPr>
            <w:r w:rsidRPr="00944A9E">
              <w:t>Možnosti reflexe v primárním vzdělávání z pohledu vyučování prvouky a přírodovědy.</w:t>
            </w:r>
          </w:p>
          <w:p w:rsidR="00987D0B" w:rsidRPr="00944A9E" w:rsidRDefault="00987D0B" w:rsidP="00235A60">
            <w:pPr>
              <w:jc w:val="both"/>
            </w:pPr>
            <w:r w:rsidRPr="00944A9E">
              <w:t>Učebnice a jejich využití v kontextu přírodovědného vzdělávání v</w:t>
            </w:r>
            <w:r w:rsidR="00787AAD" w:rsidRPr="00944A9E">
              <w:t> </w:t>
            </w:r>
            <w:r w:rsidRPr="00944A9E">
              <w:t>ČR</w:t>
            </w:r>
            <w:r w:rsidR="00787AAD" w:rsidRPr="00944A9E">
              <w:t>.</w:t>
            </w:r>
          </w:p>
          <w:p w:rsidR="00987D0B" w:rsidRPr="00944A9E" w:rsidRDefault="00987D0B" w:rsidP="00235A60">
            <w:pPr>
              <w:jc w:val="both"/>
            </w:pPr>
            <w:r w:rsidRPr="00944A9E">
              <w:t>Učebnice a jiné vyučovací prostředky, jejich využití v kontextu přírodovědného vzdělávání v</w:t>
            </w:r>
            <w:r w:rsidR="00787AAD" w:rsidRPr="00944A9E">
              <w:t> </w:t>
            </w:r>
            <w:r w:rsidRPr="00944A9E">
              <w:t>zahraničí</w:t>
            </w:r>
            <w:r w:rsidR="00787AAD" w:rsidRPr="00944A9E">
              <w:t>.</w:t>
            </w:r>
          </w:p>
        </w:tc>
      </w:tr>
      <w:tr w:rsidR="00987D0B" w:rsidRPr="00944A9E" w:rsidTr="001F47BB">
        <w:trPr>
          <w:trHeight w:val="265"/>
          <w:jc w:val="center"/>
        </w:trPr>
        <w:tc>
          <w:tcPr>
            <w:tcW w:w="4042" w:type="dxa"/>
            <w:gridSpan w:val="2"/>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165" w:type="dxa"/>
            <w:gridSpan w:val="6"/>
            <w:tcBorders>
              <w:top w:val="nil"/>
              <w:bottom w:val="nil"/>
            </w:tcBorders>
          </w:tcPr>
          <w:p w:rsidR="00987D0B" w:rsidRPr="00944A9E" w:rsidRDefault="00987D0B" w:rsidP="00E7344C">
            <w:pPr>
              <w:jc w:val="both"/>
            </w:pPr>
          </w:p>
        </w:tc>
      </w:tr>
      <w:tr w:rsidR="00987D0B" w:rsidRPr="00944A9E" w:rsidTr="001F47BB">
        <w:trPr>
          <w:trHeight w:val="3017"/>
          <w:jc w:val="center"/>
        </w:trPr>
        <w:tc>
          <w:tcPr>
            <w:tcW w:w="10207" w:type="dxa"/>
            <w:gridSpan w:val="8"/>
            <w:tcBorders>
              <w:top w:val="nil"/>
            </w:tcBorders>
          </w:tcPr>
          <w:p w:rsidR="00987D0B" w:rsidRPr="00944A9E" w:rsidRDefault="00987D0B" w:rsidP="00E7344C">
            <w:pPr>
              <w:jc w:val="both"/>
              <w:rPr>
                <w:b/>
              </w:rPr>
            </w:pPr>
          </w:p>
          <w:p w:rsidR="00987D0B" w:rsidRPr="00944A9E" w:rsidRDefault="00987D0B" w:rsidP="00E7344C">
            <w:pPr>
              <w:jc w:val="both"/>
              <w:rPr>
                <w:b/>
              </w:rPr>
            </w:pPr>
            <w:r w:rsidRPr="00944A9E">
              <w:rPr>
                <w:b/>
              </w:rPr>
              <w:t xml:space="preserve">Povinná literatura: </w:t>
            </w:r>
          </w:p>
          <w:p w:rsidR="00987D0B" w:rsidRPr="00944A9E" w:rsidRDefault="00987D0B" w:rsidP="00235A60">
            <w:pPr>
              <w:jc w:val="both"/>
            </w:pPr>
            <w:r w:rsidRPr="00944A9E">
              <w:t xml:space="preserve">Horká, H. (2005). </w:t>
            </w:r>
            <w:r w:rsidRPr="00944A9E">
              <w:rPr>
                <w:i/>
              </w:rPr>
              <w:t>Ekologická dimenze výchovy a vzdělávání ve škole 21. století</w:t>
            </w:r>
            <w:r w:rsidRPr="00944A9E">
              <w:t>. Brno: MSD.</w:t>
            </w:r>
          </w:p>
          <w:p w:rsidR="00987D0B" w:rsidRPr="00944A9E" w:rsidRDefault="00987D0B" w:rsidP="00235A60">
            <w:pPr>
              <w:jc w:val="both"/>
            </w:pPr>
            <w:r w:rsidRPr="00944A9E">
              <w:t>Szimethová, M., Wiegerová, A., &amp;</w:t>
            </w:r>
            <w:r w:rsidR="00DD0ABA" w:rsidRPr="00944A9E">
              <w:t> </w:t>
            </w:r>
            <w:r w:rsidRPr="00944A9E">
              <w:t xml:space="preserve">Horká, H. (2012). </w:t>
            </w:r>
            <w:r w:rsidRPr="00944A9E">
              <w:rPr>
                <w:i/>
              </w:rPr>
              <w:t>Edukačné rámce prírodovedného poznávania v</w:t>
            </w:r>
            <w:r w:rsidR="001E7ADA" w:rsidRPr="00944A9E">
              <w:rPr>
                <w:i/>
              </w:rPr>
              <w:t> </w:t>
            </w:r>
            <w:r w:rsidRPr="00944A9E">
              <w:rPr>
                <w:i/>
              </w:rPr>
              <w:t>kurikule</w:t>
            </w:r>
            <w:r w:rsidR="002010CC">
              <w:rPr>
                <w:i/>
              </w:rPr>
              <w:t xml:space="preserve"> </w:t>
            </w:r>
            <w:r w:rsidRPr="00944A9E">
              <w:rPr>
                <w:i/>
              </w:rPr>
              <w:t>školy.</w:t>
            </w:r>
            <w:r w:rsidRPr="00944A9E">
              <w:t xml:space="preserve"> Zlín: </w:t>
            </w:r>
          </w:p>
          <w:p w:rsidR="00987D0B" w:rsidRPr="00944A9E" w:rsidRDefault="00987D0B" w:rsidP="00235A60">
            <w:pPr>
              <w:jc w:val="both"/>
            </w:pPr>
            <w:r w:rsidRPr="00944A9E">
              <w:t>Academia centrum.</w:t>
            </w:r>
          </w:p>
          <w:p w:rsidR="00987D0B" w:rsidRPr="00944A9E" w:rsidRDefault="00987D0B" w:rsidP="00235A60">
            <w:pPr>
              <w:jc w:val="both"/>
            </w:pPr>
            <w:r w:rsidRPr="00944A9E">
              <w:t xml:space="preserve">Žoldošová, K. (2006). </w:t>
            </w:r>
            <w:r w:rsidRPr="00944A9E">
              <w:rPr>
                <w:i/>
                <w:iCs/>
              </w:rPr>
              <w:t xml:space="preserve">Východiská primárneho přírodovědného vzdelávania. </w:t>
            </w:r>
            <w:r w:rsidRPr="00944A9E">
              <w:t>Bratislava: VEDA.</w:t>
            </w:r>
          </w:p>
          <w:p w:rsidR="00987D0B" w:rsidRPr="00944A9E" w:rsidRDefault="00987D0B" w:rsidP="00E7344C">
            <w:pPr>
              <w:jc w:val="both"/>
              <w:rPr>
                <w:i/>
              </w:rPr>
            </w:pPr>
          </w:p>
          <w:p w:rsidR="00987D0B" w:rsidRPr="00944A9E" w:rsidRDefault="00987D0B" w:rsidP="00E7344C">
            <w:pPr>
              <w:jc w:val="both"/>
              <w:rPr>
                <w:b/>
              </w:rPr>
            </w:pPr>
            <w:r w:rsidRPr="00944A9E">
              <w:rPr>
                <w:b/>
              </w:rPr>
              <w:t xml:space="preserve">Doporučená literatura: </w:t>
            </w:r>
          </w:p>
          <w:p w:rsidR="00987D0B" w:rsidRPr="00944A9E" w:rsidRDefault="00DD0ABA" w:rsidP="00E7344C">
            <w:pPr>
              <w:adjustRightInd w:val="0"/>
              <w:jc w:val="both"/>
              <w:rPr>
                <w:lang w:val="sk-SK"/>
              </w:rPr>
            </w:pPr>
            <w:r w:rsidRPr="00944A9E">
              <w:rPr>
                <w:lang w:val="sk-SK"/>
              </w:rPr>
              <w:t>Wiegerová, A.,</w:t>
            </w:r>
            <w:r w:rsidR="00987D0B" w:rsidRPr="00944A9E">
              <w:rPr>
                <w:lang w:val="sk-SK"/>
              </w:rPr>
              <w:t xml:space="preserve"> Česlová, G. </w:t>
            </w:r>
            <w:r w:rsidR="00987D0B" w:rsidRPr="00944A9E">
              <w:t xml:space="preserve">&amp; Majerčíková, J. (2017). </w:t>
            </w:r>
            <w:r w:rsidR="00987D0B" w:rsidRPr="00E6258B">
              <w:rPr>
                <w:i/>
              </w:rPr>
              <w:t>Prvouka pre 2. ročník ZŠ</w:t>
            </w:r>
            <w:r w:rsidR="00987D0B" w:rsidRPr="00944A9E">
              <w:t>. Bratislava: SPN-Mladé letá.</w:t>
            </w:r>
          </w:p>
          <w:p w:rsidR="00987D0B" w:rsidRPr="00944A9E" w:rsidRDefault="00DD0ABA" w:rsidP="00E7344C">
            <w:pPr>
              <w:jc w:val="both"/>
            </w:pPr>
            <w:r w:rsidRPr="00944A9E">
              <w:rPr>
                <w:lang w:val="sk-SK"/>
              </w:rPr>
              <w:t>Wiegerová, A.,</w:t>
            </w:r>
            <w:r w:rsidR="00987D0B" w:rsidRPr="00944A9E">
              <w:rPr>
                <w:lang w:val="sk-SK"/>
              </w:rPr>
              <w:t xml:space="preserve"> Česlová, G. </w:t>
            </w:r>
            <w:r w:rsidR="00987D0B" w:rsidRPr="00944A9E">
              <w:t xml:space="preserve">&amp; Majerčíková, J. (2017). </w:t>
            </w:r>
            <w:r w:rsidR="00987D0B" w:rsidRPr="00E6258B">
              <w:rPr>
                <w:i/>
              </w:rPr>
              <w:t xml:space="preserve">Prvouka pre 1. </w:t>
            </w:r>
            <w:r w:rsidR="00E6258B">
              <w:rPr>
                <w:i/>
              </w:rPr>
              <w:t>r</w:t>
            </w:r>
            <w:r w:rsidR="00987D0B" w:rsidRPr="00E6258B">
              <w:rPr>
                <w:i/>
              </w:rPr>
              <w:t>očník ZŠ</w:t>
            </w:r>
            <w:r w:rsidR="00987D0B" w:rsidRPr="00944A9E">
              <w:t>. Bratislava: SPN-Mladé letá.</w:t>
            </w:r>
          </w:p>
          <w:p w:rsidR="00987D0B" w:rsidRPr="00944A9E" w:rsidRDefault="00987D0B" w:rsidP="00E7344C">
            <w:pPr>
              <w:jc w:val="both"/>
            </w:pPr>
            <w:r w:rsidRPr="00944A9E">
              <w:t xml:space="preserve">Wiegerová, A. (2011). Diagnostikovanie v primárnom vzdelávaní – 4. kapitola. In. </w:t>
            </w:r>
            <w:r w:rsidRPr="00944A9E">
              <w:rPr>
                <w:i/>
              </w:rPr>
              <w:t>Kožuchová, M. a kol. Pedagogická diagnostika v primárnom vzdelávaní.</w:t>
            </w:r>
            <w:r w:rsidRPr="00944A9E">
              <w:t xml:space="preserve"> Bratislava: SPN.</w:t>
            </w:r>
          </w:p>
          <w:p w:rsidR="00987D0B" w:rsidRPr="00944A9E" w:rsidRDefault="00987D0B" w:rsidP="00E7344C">
            <w:pPr>
              <w:jc w:val="both"/>
            </w:pPr>
          </w:p>
        </w:tc>
      </w:tr>
      <w:tr w:rsidR="00987D0B"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987D0B" w:rsidRPr="00944A9E" w:rsidTr="001F47BB">
        <w:trPr>
          <w:jc w:val="center"/>
        </w:trPr>
        <w:tc>
          <w:tcPr>
            <w:tcW w:w="5672" w:type="dxa"/>
            <w:gridSpan w:val="3"/>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567" w:type="dxa"/>
            <w:tcBorders>
              <w:top w:val="single" w:sz="2" w:space="0" w:color="auto"/>
            </w:tcBorders>
          </w:tcPr>
          <w:p w:rsidR="00987D0B" w:rsidRPr="00944A9E" w:rsidRDefault="00987D0B" w:rsidP="00E7344C">
            <w:pPr>
              <w:jc w:val="both"/>
            </w:pPr>
          </w:p>
        </w:tc>
        <w:tc>
          <w:tcPr>
            <w:tcW w:w="3968" w:type="dxa"/>
            <w:gridSpan w:val="4"/>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1F47BB">
        <w:trPr>
          <w:jc w:val="center"/>
        </w:trPr>
        <w:tc>
          <w:tcPr>
            <w:tcW w:w="10207" w:type="dxa"/>
            <w:gridSpan w:val="8"/>
            <w:shd w:val="clear" w:color="auto" w:fill="F7CAAC"/>
          </w:tcPr>
          <w:p w:rsidR="00987D0B" w:rsidRPr="00944A9E" w:rsidRDefault="00987D0B" w:rsidP="00E7344C">
            <w:pPr>
              <w:jc w:val="both"/>
              <w:rPr>
                <w:b/>
              </w:rPr>
            </w:pPr>
            <w:r w:rsidRPr="00944A9E">
              <w:rPr>
                <w:b/>
              </w:rPr>
              <w:t>Informace o způsobu kontaktu s</w:t>
            </w:r>
            <w:r w:rsidR="00DD0ABA" w:rsidRPr="00944A9E">
              <w:rPr>
                <w:b/>
              </w:rPr>
              <w:t> </w:t>
            </w:r>
            <w:r w:rsidRPr="00944A9E">
              <w:rPr>
                <w:b/>
              </w:rPr>
              <w:t>vyučujícím</w:t>
            </w:r>
          </w:p>
        </w:tc>
      </w:tr>
      <w:tr w:rsidR="00987D0B" w:rsidRPr="00944A9E" w:rsidTr="001F47BB">
        <w:trPr>
          <w:trHeight w:val="141"/>
          <w:jc w:val="center"/>
        </w:trPr>
        <w:tc>
          <w:tcPr>
            <w:tcW w:w="10207" w:type="dxa"/>
            <w:gridSpan w:val="8"/>
          </w:tcPr>
          <w:p w:rsidR="00987D0B" w:rsidRDefault="00987D0B" w:rsidP="00E7344C">
            <w:pPr>
              <w:jc w:val="both"/>
              <w:rPr>
                <w:del w:id="1224" w:author="Hana Navrátilová" w:date="2019-09-24T11:10:00Z"/>
              </w:rPr>
            </w:pPr>
          </w:p>
          <w:p w:rsidR="00987D0B" w:rsidRDefault="00987D0B" w:rsidP="00E7344C">
            <w:pPr>
              <w:jc w:val="both"/>
            </w:pPr>
          </w:p>
          <w:p w:rsidR="00774F02" w:rsidRDefault="00774F02" w:rsidP="00E7344C">
            <w:pPr>
              <w:jc w:val="both"/>
            </w:pPr>
          </w:p>
          <w:p w:rsidR="00774F02" w:rsidRPr="00944A9E" w:rsidRDefault="00774F02"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987D0B" w:rsidRPr="00944A9E" w:rsidTr="001F47BB">
        <w:trPr>
          <w:jc w:val="center"/>
        </w:trPr>
        <w:tc>
          <w:tcPr>
            <w:tcW w:w="10207" w:type="dxa"/>
            <w:gridSpan w:val="8"/>
            <w:tcBorders>
              <w:bottom w:val="double" w:sz="4" w:space="0" w:color="auto"/>
            </w:tcBorders>
            <w:shd w:val="clear" w:color="auto" w:fill="BDD6EE"/>
          </w:tcPr>
          <w:p w:rsidR="00987D0B" w:rsidRPr="00944A9E" w:rsidRDefault="00987D0B" w:rsidP="00E7344C">
            <w:pPr>
              <w:jc w:val="both"/>
              <w:rPr>
                <w:b/>
                <w:sz w:val="28"/>
                <w:szCs w:val="28"/>
              </w:rPr>
            </w:pPr>
            <w:r w:rsidRPr="00944A9E">
              <w:br w:type="page"/>
            </w:r>
            <w:r w:rsidRPr="00944A9E">
              <w:br w:type="page"/>
            </w:r>
            <w:r w:rsidRPr="00944A9E">
              <w:rPr>
                <w:b/>
                <w:sz w:val="28"/>
                <w:szCs w:val="28"/>
              </w:rPr>
              <w:t>B-III – Charakteristika studijního předmětu</w:t>
            </w:r>
          </w:p>
        </w:tc>
      </w:tr>
      <w:tr w:rsidR="00987D0B" w:rsidRPr="00944A9E" w:rsidTr="001F47BB">
        <w:trPr>
          <w:jc w:val="center"/>
        </w:trPr>
        <w:tc>
          <w:tcPr>
            <w:tcW w:w="3475"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6732" w:type="dxa"/>
            <w:gridSpan w:val="7"/>
            <w:tcBorders>
              <w:top w:val="double" w:sz="4" w:space="0" w:color="auto"/>
            </w:tcBorders>
          </w:tcPr>
          <w:p w:rsidR="00987D0B" w:rsidRPr="00944A9E" w:rsidRDefault="00987D0B" w:rsidP="00E7344C">
            <w:pPr>
              <w:jc w:val="both"/>
            </w:pPr>
            <w:del w:id="1225" w:author="Hana Navrátilová" w:date="2019-09-24T11:10:00Z">
              <w:r w:rsidRPr="00944A9E">
                <w:delText>Základy inkluzivní pedagogiky</w:delText>
              </w:r>
            </w:del>
            <w:ins w:id="1226" w:author="Hana Navrátilová" w:date="2019-09-24T11:10:00Z">
              <w:r w:rsidR="00365A65">
                <w:t>Inkluzivní škola</w:t>
              </w:r>
            </w:ins>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Typ předmětu</w:t>
            </w:r>
          </w:p>
        </w:tc>
        <w:tc>
          <w:tcPr>
            <w:tcW w:w="3411" w:type="dxa"/>
            <w:gridSpan w:val="4"/>
          </w:tcPr>
          <w:p w:rsidR="00987D0B" w:rsidRPr="00944A9E" w:rsidRDefault="0046758D" w:rsidP="00E7344C">
            <w:pPr>
              <w:jc w:val="both"/>
            </w:pPr>
            <w:r>
              <w:t xml:space="preserve">povinný, </w:t>
            </w:r>
            <w:del w:id="1227" w:author="Hana Navrátilová" w:date="2019-09-24T11:10:00Z">
              <w:r w:rsidR="00987D0B" w:rsidRPr="00944A9E">
                <w:delText>ZT</w:delText>
              </w:r>
            </w:del>
            <w:ins w:id="1228" w:author="Hana Navrátilová" w:date="2019-09-24T11:10:00Z">
              <w:r>
                <w:t>PZ</w:t>
              </w:r>
            </w:ins>
          </w:p>
        </w:tc>
        <w:tc>
          <w:tcPr>
            <w:tcW w:w="2694" w:type="dxa"/>
            <w:gridSpan w:val="2"/>
            <w:shd w:val="clear" w:color="auto" w:fill="F7CAAC"/>
          </w:tcPr>
          <w:p w:rsidR="00987D0B" w:rsidRPr="00944A9E" w:rsidRDefault="00987D0B" w:rsidP="00E7344C">
            <w:pPr>
              <w:jc w:val="both"/>
            </w:pPr>
            <w:r w:rsidRPr="00944A9E">
              <w:rPr>
                <w:b/>
              </w:rPr>
              <w:t>doporučený ročník / semestr</w:t>
            </w:r>
          </w:p>
        </w:tc>
        <w:tc>
          <w:tcPr>
            <w:tcW w:w="627" w:type="dxa"/>
          </w:tcPr>
          <w:p w:rsidR="00987D0B" w:rsidRPr="00944A9E" w:rsidRDefault="00987D0B" w:rsidP="00E7344C">
            <w:pPr>
              <w:jc w:val="both"/>
            </w:pPr>
            <w:r w:rsidRPr="00944A9E">
              <w:t>3/ZS</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Rozsah studijního předmětu</w:t>
            </w:r>
          </w:p>
        </w:tc>
        <w:tc>
          <w:tcPr>
            <w:tcW w:w="1701" w:type="dxa"/>
            <w:gridSpan w:val="2"/>
          </w:tcPr>
          <w:p w:rsidR="00987D0B" w:rsidRPr="00944A9E" w:rsidRDefault="00987D0B" w:rsidP="00E7344C">
            <w:pPr>
              <w:jc w:val="both"/>
            </w:pPr>
            <w:r w:rsidRPr="00944A9E">
              <w:t>28p</w:t>
            </w:r>
          </w:p>
        </w:tc>
        <w:tc>
          <w:tcPr>
            <w:tcW w:w="889" w:type="dxa"/>
            <w:shd w:val="clear" w:color="auto" w:fill="F7CAAC"/>
          </w:tcPr>
          <w:p w:rsidR="00987D0B" w:rsidRPr="00944A9E" w:rsidRDefault="00987D0B" w:rsidP="00E7344C">
            <w:pPr>
              <w:jc w:val="both"/>
              <w:rPr>
                <w:b/>
              </w:rPr>
            </w:pPr>
            <w:r w:rsidRPr="00944A9E">
              <w:rPr>
                <w:b/>
              </w:rPr>
              <w:t xml:space="preserve">hod. </w:t>
            </w:r>
          </w:p>
        </w:tc>
        <w:tc>
          <w:tcPr>
            <w:tcW w:w="821" w:type="dxa"/>
          </w:tcPr>
          <w:p w:rsidR="00987D0B" w:rsidRPr="00944A9E" w:rsidRDefault="00987D0B" w:rsidP="00E7344C">
            <w:pPr>
              <w:jc w:val="both"/>
            </w:pPr>
            <w:r w:rsidRPr="00944A9E">
              <w:t>28</w:t>
            </w:r>
          </w:p>
        </w:tc>
        <w:tc>
          <w:tcPr>
            <w:tcW w:w="2155" w:type="dxa"/>
            <w:shd w:val="clear" w:color="auto" w:fill="F7CAAC"/>
          </w:tcPr>
          <w:p w:rsidR="00987D0B" w:rsidRPr="00944A9E" w:rsidRDefault="00987D0B" w:rsidP="00E7344C">
            <w:pPr>
              <w:jc w:val="both"/>
              <w:rPr>
                <w:b/>
              </w:rPr>
            </w:pPr>
            <w:r w:rsidRPr="00944A9E">
              <w:rPr>
                <w:b/>
              </w:rPr>
              <w:t>kreditů</w:t>
            </w:r>
          </w:p>
        </w:tc>
        <w:tc>
          <w:tcPr>
            <w:tcW w:w="1166" w:type="dxa"/>
            <w:gridSpan w:val="2"/>
          </w:tcPr>
          <w:p w:rsidR="00987D0B" w:rsidRPr="00944A9E" w:rsidRDefault="00003E70" w:rsidP="00E7344C">
            <w:pPr>
              <w:jc w:val="both"/>
            </w:pPr>
            <w:r w:rsidRPr="00944A9E">
              <w:t>2</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Prerekvizity, korekvizity, ekvivalence</w:t>
            </w:r>
          </w:p>
        </w:tc>
        <w:tc>
          <w:tcPr>
            <w:tcW w:w="6732" w:type="dxa"/>
            <w:gridSpan w:val="7"/>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Způsob ověření studijních výsledků</w:t>
            </w:r>
          </w:p>
        </w:tc>
        <w:tc>
          <w:tcPr>
            <w:tcW w:w="3411" w:type="dxa"/>
            <w:gridSpan w:val="4"/>
          </w:tcPr>
          <w:p w:rsidR="00987D0B" w:rsidRPr="00944A9E" w:rsidRDefault="00987D0B" w:rsidP="00E7344C">
            <w:pPr>
              <w:jc w:val="both"/>
            </w:pPr>
            <w:r w:rsidRPr="00944A9E">
              <w:t xml:space="preserve">klasifikovaný zápočet </w:t>
            </w:r>
          </w:p>
        </w:tc>
        <w:tc>
          <w:tcPr>
            <w:tcW w:w="2155" w:type="dxa"/>
            <w:shd w:val="clear" w:color="auto" w:fill="F7CAAC"/>
          </w:tcPr>
          <w:p w:rsidR="00987D0B" w:rsidRPr="00944A9E" w:rsidRDefault="00987D0B" w:rsidP="00E7344C">
            <w:pPr>
              <w:jc w:val="both"/>
              <w:rPr>
                <w:b/>
              </w:rPr>
            </w:pPr>
            <w:r w:rsidRPr="00944A9E">
              <w:rPr>
                <w:b/>
              </w:rPr>
              <w:t>Forma výuky</w:t>
            </w:r>
          </w:p>
        </w:tc>
        <w:tc>
          <w:tcPr>
            <w:tcW w:w="1166" w:type="dxa"/>
            <w:gridSpan w:val="2"/>
          </w:tcPr>
          <w:p w:rsidR="00987D0B" w:rsidRPr="00944A9E" w:rsidRDefault="00987D0B" w:rsidP="00E7344C">
            <w:pPr>
              <w:jc w:val="both"/>
            </w:pPr>
            <w:r w:rsidRPr="00944A9E">
              <w:t>přednáška</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87D0B" w:rsidRPr="00944A9E" w:rsidRDefault="00987D0B" w:rsidP="00E7344C">
            <w:pPr>
              <w:jc w:val="both"/>
            </w:pPr>
            <w:r w:rsidRPr="00944A9E">
              <w:t>Vypracování příprav na výuku obsahující principy inkluzivní pedagogiky.</w:t>
            </w:r>
          </w:p>
        </w:tc>
      </w:tr>
      <w:tr w:rsidR="00987D0B" w:rsidRPr="00944A9E" w:rsidTr="001F47BB">
        <w:trPr>
          <w:trHeight w:val="203"/>
          <w:jc w:val="center"/>
        </w:trPr>
        <w:tc>
          <w:tcPr>
            <w:tcW w:w="10207" w:type="dxa"/>
            <w:gridSpan w:val="8"/>
            <w:tcBorders>
              <w:top w:val="nil"/>
            </w:tcBorders>
          </w:tcPr>
          <w:p w:rsidR="00987D0B" w:rsidRPr="00944A9E" w:rsidRDefault="00987D0B" w:rsidP="00E7344C">
            <w:pPr>
              <w:jc w:val="both"/>
            </w:pPr>
          </w:p>
        </w:tc>
      </w:tr>
      <w:tr w:rsidR="00987D0B" w:rsidRPr="00944A9E" w:rsidTr="001F47BB">
        <w:trPr>
          <w:trHeight w:val="197"/>
          <w:jc w:val="center"/>
        </w:trPr>
        <w:tc>
          <w:tcPr>
            <w:tcW w:w="3475" w:type="dxa"/>
            <w:tcBorders>
              <w:top w:val="nil"/>
            </w:tcBorders>
            <w:shd w:val="clear" w:color="auto" w:fill="F7CAAC"/>
          </w:tcPr>
          <w:p w:rsidR="00987D0B" w:rsidRPr="00944A9E" w:rsidRDefault="00987D0B" w:rsidP="00E7344C">
            <w:pPr>
              <w:jc w:val="both"/>
              <w:rPr>
                <w:b/>
              </w:rPr>
            </w:pPr>
            <w:r w:rsidRPr="00944A9E">
              <w:rPr>
                <w:b/>
              </w:rPr>
              <w:t>Garant předmětu</w:t>
            </w:r>
          </w:p>
        </w:tc>
        <w:tc>
          <w:tcPr>
            <w:tcW w:w="6732" w:type="dxa"/>
            <w:gridSpan w:val="7"/>
            <w:tcBorders>
              <w:top w:val="nil"/>
            </w:tcBorders>
          </w:tcPr>
          <w:p w:rsidR="00987D0B" w:rsidRPr="00944A9E" w:rsidRDefault="00365A65" w:rsidP="00E7344C">
            <w:pPr>
              <w:jc w:val="both"/>
            </w:pPr>
            <w:r>
              <w:t xml:space="preserve">Mgr. </w:t>
            </w:r>
            <w:del w:id="1229" w:author="Hana Navrátilová" w:date="2019-09-24T11:10:00Z">
              <w:r w:rsidR="00987D0B" w:rsidRPr="00944A9E">
                <w:delText>Eva Machů</w:delText>
              </w:r>
            </w:del>
            <w:ins w:id="1230" w:author="Hana Navrátilová" w:date="2019-09-24T11:10:00Z">
              <w:r>
                <w:t>et Mgr. Viktor Pacholík</w:t>
              </w:r>
            </w:ins>
            <w:r>
              <w:t>, Ph.D.</w:t>
            </w:r>
          </w:p>
        </w:tc>
      </w:tr>
      <w:tr w:rsidR="00987D0B" w:rsidRPr="00944A9E" w:rsidTr="001F47BB">
        <w:trPr>
          <w:trHeight w:val="543"/>
          <w:jc w:val="center"/>
        </w:trPr>
        <w:tc>
          <w:tcPr>
            <w:tcW w:w="3475"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6732" w:type="dxa"/>
            <w:gridSpan w:val="7"/>
            <w:tcBorders>
              <w:top w:val="nil"/>
            </w:tcBorders>
          </w:tcPr>
          <w:p w:rsidR="00987D0B" w:rsidRPr="00944A9E" w:rsidRDefault="00987D0B" w:rsidP="00E7344C">
            <w:pPr>
              <w:jc w:val="both"/>
            </w:pPr>
            <w:r w:rsidRPr="00944A9E">
              <w:t>přednášející</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Vyučující</w:t>
            </w:r>
          </w:p>
        </w:tc>
        <w:tc>
          <w:tcPr>
            <w:tcW w:w="6732" w:type="dxa"/>
            <w:gridSpan w:val="7"/>
            <w:tcBorders>
              <w:bottom w:val="nil"/>
            </w:tcBorders>
            <w:shd w:val="clear" w:color="auto" w:fill="auto"/>
          </w:tcPr>
          <w:p w:rsidR="00987D0B" w:rsidRPr="00944A9E" w:rsidRDefault="00365A65" w:rsidP="00E7344C">
            <w:pPr>
              <w:rPr>
                <w:del w:id="1231" w:author="Hana Navrátilová" w:date="2019-09-24T11:10:00Z"/>
              </w:rPr>
            </w:pPr>
            <w:r>
              <w:t xml:space="preserve">Mgr. </w:t>
            </w:r>
            <w:del w:id="1232" w:author="Hana Navrátilová" w:date="2019-09-24T11:10:00Z">
              <w:r w:rsidR="00987D0B" w:rsidRPr="00944A9E">
                <w:delText>Eva Machů</w:delText>
              </w:r>
            </w:del>
            <w:ins w:id="1233" w:author="Hana Navrátilová" w:date="2019-09-24T11:10:00Z">
              <w:r>
                <w:t>et Mgr. Viktor Pacholík</w:t>
              </w:r>
            </w:ins>
            <w:r>
              <w:t>, Ph.D</w:t>
            </w:r>
            <w:r w:rsidRPr="002C304D">
              <w:t>.</w:t>
            </w:r>
            <w:r>
              <w:t xml:space="preserve"> (50%), </w:t>
            </w:r>
            <w:moveFromRangeStart w:id="1234" w:author="Hana Navrátilová" w:date="2019-09-24T11:10:00Z" w:name="move20215918"/>
            <w:moveFrom w:id="1235" w:author="Hana Navrátilová" w:date="2019-09-24T11:10:00Z">
              <w:r w:rsidR="005D75EF">
                <w:t xml:space="preserve">doc. </w:t>
              </w:r>
            </w:moveFrom>
            <w:moveFromRangeEnd w:id="1234"/>
            <w:r>
              <w:t xml:space="preserve">Mgr. </w:t>
            </w:r>
            <w:del w:id="1236" w:author="Hana Navrátilová" w:date="2019-09-24T11:10:00Z">
              <w:r w:rsidR="00987D0B" w:rsidRPr="00944A9E">
                <w:delText>Jana Kratochvílová, Ph.D.</w:delText>
              </w:r>
            </w:del>
            <w:ins w:id="1237" w:author="Hana Navrátilová" w:date="2019-09-24T11:10:00Z">
              <w:r w:rsidR="00895F23">
                <w:t xml:space="preserve">et Mgr. </w:t>
              </w:r>
              <w:r>
                <w:t>Gabriela Vojtěšková</w:t>
              </w:r>
            </w:ins>
            <w:r>
              <w:t xml:space="preserve"> (50%)</w:t>
            </w:r>
          </w:p>
          <w:p w:rsidR="00987D0B" w:rsidRPr="00944A9E" w:rsidRDefault="00987D0B" w:rsidP="00E7344C">
            <w:pPr>
              <w:jc w:val="both"/>
            </w:pPr>
          </w:p>
        </w:tc>
      </w:tr>
      <w:tr w:rsidR="00987D0B" w:rsidRPr="00944A9E" w:rsidTr="001F47BB">
        <w:trPr>
          <w:trHeight w:val="554"/>
          <w:jc w:val="center"/>
        </w:trPr>
        <w:tc>
          <w:tcPr>
            <w:tcW w:w="10207" w:type="dxa"/>
            <w:gridSpan w:val="8"/>
            <w:tcBorders>
              <w:top w:val="nil"/>
            </w:tcBorders>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Stručná anotace předmětu</w:t>
            </w:r>
          </w:p>
        </w:tc>
        <w:tc>
          <w:tcPr>
            <w:tcW w:w="6732" w:type="dxa"/>
            <w:gridSpan w:val="7"/>
            <w:tcBorders>
              <w:bottom w:val="nil"/>
            </w:tcBorders>
          </w:tcPr>
          <w:p w:rsidR="00987D0B" w:rsidRPr="00944A9E" w:rsidRDefault="00987D0B" w:rsidP="00E7344C">
            <w:pPr>
              <w:jc w:val="both"/>
            </w:pPr>
          </w:p>
        </w:tc>
      </w:tr>
      <w:tr w:rsidR="00987D0B" w:rsidRPr="00944A9E" w:rsidTr="001F47BB">
        <w:trPr>
          <w:trHeight w:val="3291"/>
          <w:jc w:val="center"/>
        </w:trPr>
        <w:tc>
          <w:tcPr>
            <w:tcW w:w="10207" w:type="dxa"/>
            <w:gridSpan w:val="8"/>
            <w:tcBorders>
              <w:top w:val="nil"/>
              <w:bottom w:val="single" w:sz="12" w:space="0" w:color="auto"/>
            </w:tcBorders>
          </w:tcPr>
          <w:p w:rsidR="00987D0B" w:rsidRPr="00944A9E" w:rsidRDefault="00987D0B" w:rsidP="00E7344C">
            <w:pPr>
              <w:jc w:val="both"/>
            </w:pPr>
          </w:p>
          <w:p w:rsidR="00987D0B" w:rsidRPr="00944A9E" w:rsidRDefault="00987D0B" w:rsidP="00E7344C">
            <w:pPr>
              <w:jc w:val="both"/>
            </w:pPr>
            <w:r w:rsidRPr="00944A9E">
              <w:t>Teoretická východiska inkluze (cíle, metody a postupy).</w:t>
            </w:r>
          </w:p>
          <w:p w:rsidR="00987D0B" w:rsidRPr="00944A9E" w:rsidRDefault="00987D0B" w:rsidP="00E7344C">
            <w:pPr>
              <w:jc w:val="both"/>
            </w:pPr>
            <w:r w:rsidRPr="00944A9E">
              <w:t xml:space="preserve">Individualizace, diferenciace, integrace a inkluze. </w:t>
            </w:r>
          </w:p>
          <w:p w:rsidR="00987D0B" w:rsidRPr="00944A9E" w:rsidRDefault="00987D0B" w:rsidP="00E7344C">
            <w:pPr>
              <w:jc w:val="both"/>
            </w:pPr>
            <w:r w:rsidRPr="00944A9E">
              <w:t>Zákony, vyhlášky a metodické pokyny ve vztahu k inkluzivnímu vzdělávání.</w:t>
            </w:r>
          </w:p>
          <w:p w:rsidR="00987D0B" w:rsidRPr="00944A9E" w:rsidRDefault="00987D0B" w:rsidP="00E7344C">
            <w:pPr>
              <w:jc w:val="both"/>
            </w:pPr>
            <w:r w:rsidRPr="00944A9E">
              <w:t>Stupně podpůrných opatření v primárním vzdělávání.</w:t>
            </w:r>
          </w:p>
          <w:p w:rsidR="00987D0B" w:rsidRPr="00944A9E" w:rsidRDefault="00987D0B" w:rsidP="00E7344C">
            <w:pPr>
              <w:jc w:val="both"/>
            </w:pPr>
            <w:r w:rsidRPr="00944A9E">
              <w:t>Dimenze a ukazatele inkluzivního vzdělávání, změna v tradičním chápání funkcí základní školy.</w:t>
            </w:r>
          </w:p>
          <w:p w:rsidR="00987D0B" w:rsidRPr="00944A9E" w:rsidRDefault="00987D0B" w:rsidP="00E7344C">
            <w:pPr>
              <w:jc w:val="both"/>
            </w:pPr>
            <w:r w:rsidRPr="00944A9E">
              <w:t>Žák se speciálními vzdělávacími potřebami a jeho rozvoj v podmínkách základní školy.</w:t>
            </w:r>
          </w:p>
          <w:p w:rsidR="00987D0B" w:rsidRPr="00944A9E" w:rsidRDefault="00987D0B" w:rsidP="00E7344C">
            <w:pPr>
              <w:jc w:val="both"/>
            </w:pPr>
            <w:r w:rsidRPr="00944A9E">
              <w:t>Nadaný žák a jeho rozvoj v podmínkách inkluzivní základní školy.</w:t>
            </w:r>
          </w:p>
          <w:p w:rsidR="00987D0B" w:rsidRPr="00944A9E" w:rsidRDefault="00987D0B" w:rsidP="00E7344C">
            <w:pPr>
              <w:jc w:val="both"/>
            </w:pPr>
            <w:r w:rsidRPr="00944A9E">
              <w:t>Sociální heterogenita jako charakteristika inkluzivní školy.</w:t>
            </w:r>
          </w:p>
          <w:p w:rsidR="00987D0B" w:rsidRPr="00944A9E" w:rsidRDefault="00987D0B" w:rsidP="00E7344C">
            <w:pPr>
              <w:jc w:val="both"/>
            </w:pPr>
            <w:r w:rsidRPr="00944A9E">
              <w:t>Výchovně vzdělávací potřeby žáků na základní škole v pojetí inkluzivního vzdělávání.</w:t>
            </w:r>
          </w:p>
          <w:p w:rsidR="00987D0B" w:rsidRPr="00944A9E" w:rsidRDefault="00987D0B" w:rsidP="00E7344C">
            <w:pPr>
              <w:jc w:val="both"/>
            </w:pPr>
            <w:r w:rsidRPr="00944A9E">
              <w:t>Modifikace edukačních metod a didaktických postupů ve vztahu k inkluzivnímu vzdělávání.</w:t>
            </w:r>
          </w:p>
          <w:p w:rsidR="00987D0B" w:rsidRPr="00944A9E" w:rsidRDefault="00987D0B" w:rsidP="00E7344C">
            <w:pPr>
              <w:jc w:val="both"/>
            </w:pPr>
            <w:r w:rsidRPr="00944A9E">
              <w:t>Zapojení rodičů do akcí školy jako podmínka inkluzivního vzdělávání.</w:t>
            </w:r>
          </w:p>
          <w:p w:rsidR="00987D0B" w:rsidRPr="00944A9E" w:rsidRDefault="00987D0B" w:rsidP="00E7344C">
            <w:pPr>
              <w:jc w:val="both"/>
            </w:pPr>
            <w:r w:rsidRPr="00944A9E">
              <w:t>Učitel a jeho kompetence ve vztahu k inkluzivnímu vzdělávání na základní škole.</w:t>
            </w:r>
          </w:p>
          <w:p w:rsidR="00987D0B" w:rsidRPr="00944A9E" w:rsidRDefault="00987D0B" w:rsidP="00E7344C">
            <w:pPr>
              <w:jc w:val="both"/>
            </w:pPr>
            <w:r w:rsidRPr="00944A9E">
              <w:t>Znaky kvality školy ve vztahu k inkluzivnímu vzdělávání.</w:t>
            </w:r>
          </w:p>
          <w:p w:rsidR="00987D0B" w:rsidRPr="00944A9E" w:rsidRDefault="00987D0B" w:rsidP="00E7344C">
            <w:pPr>
              <w:jc w:val="both"/>
            </w:pPr>
            <w:r w:rsidRPr="00944A9E">
              <w:t>Učitelova reflexe výuky (rozbor ukázkových hodin ve vztahu k principům inkluzivního vzdělávání).</w:t>
            </w:r>
          </w:p>
          <w:p w:rsidR="00987D0B" w:rsidRPr="00944A9E" w:rsidRDefault="00987D0B" w:rsidP="00E7344C">
            <w:pPr>
              <w:jc w:val="both"/>
            </w:pPr>
          </w:p>
          <w:p w:rsidR="00987D0B" w:rsidRPr="00944A9E" w:rsidRDefault="00987D0B" w:rsidP="00E7344C">
            <w:pPr>
              <w:jc w:val="both"/>
              <w:rPr>
                <w:u w:val="single"/>
              </w:rPr>
            </w:pPr>
          </w:p>
        </w:tc>
      </w:tr>
      <w:tr w:rsidR="00987D0B" w:rsidRPr="00944A9E" w:rsidTr="001F47BB">
        <w:trPr>
          <w:trHeight w:val="265"/>
          <w:jc w:val="center"/>
        </w:trPr>
        <w:tc>
          <w:tcPr>
            <w:tcW w:w="4042" w:type="dxa"/>
            <w:gridSpan w:val="2"/>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165" w:type="dxa"/>
            <w:gridSpan w:val="6"/>
            <w:tcBorders>
              <w:top w:val="nil"/>
              <w:bottom w:val="nil"/>
            </w:tcBorders>
          </w:tcPr>
          <w:p w:rsidR="00987D0B" w:rsidRPr="00944A9E" w:rsidRDefault="00987D0B" w:rsidP="00E7344C">
            <w:pPr>
              <w:jc w:val="both"/>
            </w:pPr>
          </w:p>
        </w:tc>
      </w:tr>
      <w:tr w:rsidR="00987D0B" w:rsidRPr="00944A9E" w:rsidTr="001F47BB">
        <w:trPr>
          <w:trHeight w:val="1497"/>
          <w:jc w:val="center"/>
        </w:trPr>
        <w:tc>
          <w:tcPr>
            <w:tcW w:w="10207" w:type="dxa"/>
            <w:gridSpan w:val="8"/>
            <w:tcBorders>
              <w:top w:val="nil"/>
            </w:tcBorders>
          </w:tcPr>
          <w:p w:rsidR="00987D0B" w:rsidRPr="00944A9E" w:rsidRDefault="00987D0B" w:rsidP="00E7344C">
            <w:pPr>
              <w:jc w:val="both"/>
            </w:pPr>
          </w:p>
          <w:p w:rsidR="00987D0B" w:rsidRPr="00944A9E" w:rsidRDefault="00987D0B" w:rsidP="00235A60">
            <w:pPr>
              <w:jc w:val="both"/>
            </w:pPr>
            <w:r w:rsidRPr="00944A9E">
              <w:rPr>
                <w:b/>
              </w:rPr>
              <w:t xml:space="preserve">Povinná literatura: </w:t>
            </w:r>
          </w:p>
          <w:p w:rsidR="00987D0B" w:rsidRPr="00944A9E" w:rsidRDefault="00987D0B" w:rsidP="00235A60">
            <w:pPr>
              <w:jc w:val="both"/>
              <w:rPr>
                <w:b/>
                <w:bCs/>
              </w:rPr>
            </w:pPr>
            <w:r w:rsidRPr="00944A9E">
              <w:t xml:space="preserve">Hájková, V., &amp; Strnadová, I. (2010). </w:t>
            </w:r>
            <w:r w:rsidRPr="00944A9E">
              <w:rPr>
                <w:i/>
              </w:rPr>
              <w:t>Inkluzivní vzdělávání</w:t>
            </w:r>
            <w:r w:rsidRPr="00944A9E">
              <w:t>. Praha: Grada.</w:t>
            </w:r>
          </w:p>
          <w:p w:rsidR="00987D0B" w:rsidRPr="00944A9E" w:rsidRDefault="00987D0B" w:rsidP="00235A60">
            <w:r w:rsidRPr="00944A9E">
              <w:t>Kasíková, H.</w:t>
            </w:r>
            <w:r w:rsidR="00E95B4E">
              <w:t>, &amp;</w:t>
            </w:r>
            <w:r w:rsidRPr="00944A9E">
              <w:t xml:space="preserve">Straková, J. (2011). </w:t>
            </w:r>
            <w:r w:rsidRPr="00944A9E">
              <w:rPr>
                <w:i/>
                <w:iCs/>
              </w:rPr>
              <w:t>Diverzita a diferenciace v základním vzdělávání.</w:t>
            </w:r>
            <w:r w:rsidRPr="00944A9E">
              <w:t xml:space="preserve"> Praha: Karolinum.  </w:t>
            </w:r>
          </w:p>
          <w:p w:rsidR="00987D0B" w:rsidRPr="00944A9E" w:rsidRDefault="00987D0B" w:rsidP="00235A60">
            <w:pPr>
              <w:rPr>
                <w:i/>
                <w:iCs/>
              </w:rPr>
            </w:pPr>
            <w:r w:rsidRPr="00944A9E">
              <w:t xml:space="preserve">Kratochvílová, J. (2013). </w:t>
            </w:r>
            <w:r w:rsidRPr="00944A9E">
              <w:rPr>
                <w:i/>
                <w:iCs/>
              </w:rPr>
              <w:t>Inkluzivní vzdělávání v české primární škole: teorie, praxe, výzkum.</w:t>
            </w:r>
            <w:r w:rsidRPr="00944A9E">
              <w:t xml:space="preserve"> Brno: Masarykova univerzita. </w:t>
            </w:r>
          </w:p>
          <w:p w:rsidR="00987D0B" w:rsidRPr="005209F5" w:rsidRDefault="00987D0B" w:rsidP="00235A60">
            <w:pPr>
              <w:rPr>
                <w:i/>
              </w:rPr>
            </w:pPr>
            <w:r w:rsidRPr="00944A9E">
              <w:t xml:space="preserve">Lechta, V. a kol. (2010). </w:t>
            </w:r>
            <w:r w:rsidRPr="00944A9E">
              <w:rPr>
                <w:i/>
              </w:rPr>
              <w:t>Základy inkluzivní pedagogiky. D</w:t>
            </w:r>
            <w:r w:rsidRPr="005209F5">
              <w:rPr>
                <w:i/>
              </w:rPr>
              <w:t xml:space="preserve">ítě s postižením, narušením a ohrožením ve škole. </w:t>
            </w:r>
            <w:r w:rsidRPr="005209F5">
              <w:t xml:space="preserve">Praha: Portál. </w:t>
            </w:r>
          </w:p>
          <w:p w:rsidR="00C43AD8" w:rsidRPr="005209F5" w:rsidRDefault="00C43AD8" w:rsidP="00C43AD8">
            <w:pPr>
              <w:jc w:val="both"/>
              <w:rPr>
                <w:ins w:id="1238" w:author="Hana Navrátilová" w:date="2019-09-24T11:10:00Z"/>
              </w:rPr>
            </w:pPr>
            <w:ins w:id="1239" w:author="Hana Navrátilová" w:date="2019-09-24T11:10:00Z">
              <w:r w:rsidRPr="005209F5">
                <w:t xml:space="preserve">Pacholík, V. (Ed.), Lipnická, M., Machů, E., Leix, A., &amp; Nedělová, M. (2015). </w:t>
              </w:r>
              <w:r w:rsidRPr="005209F5">
                <w:rPr>
                  <w:i/>
                </w:rPr>
                <w:t xml:space="preserve">Specifika edukace dětí se speciálními vzdělávacími potřebami v mateřských </w:t>
              </w:r>
              <w:r w:rsidR="00377FB1" w:rsidRPr="005209F5">
                <w:rPr>
                  <w:i/>
                </w:rPr>
                <w:t xml:space="preserve">a jiných </w:t>
              </w:r>
              <w:r w:rsidRPr="005209F5">
                <w:rPr>
                  <w:i/>
                </w:rPr>
                <w:t>školách.</w:t>
              </w:r>
              <w:r w:rsidRPr="005209F5">
                <w:t xml:space="preserve"> Zlín: Univerzita Tomáše Bati ve Zlíně, Fakulta humanitních studií.</w:t>
              </w:r>
            </w:ins>
          </w:p>
          <w:p w:rsidR="009A7918" w:rsidRPr="005209F5" w:rsidRDefault="009A7918" w:rsidP="00235A60">
            <w:pPr>
              <w:jc w:val="both"/>
              <w:rPr>
                <w:b/>
                <w:bCs/>
              </w:rPr>
            </w:pPr>
          </w:p>
          <w:p w:rsidR="00987D0B" w:rsidRPr="005209F5" w:rsidRDefault="00987D0B" w:rsidP="00235A60">
            <w:pPr>
              <w:jc w:val="both"/>
              <w:rPr>
                <w:b/>
              </w:rPr>
            </w:pPr>
            <w:r w:rsidRPr="005209F5">
              <w:rPr>
                <w:b/>
              </w:rPr>
              <w:t>Doporučená literatura:</w:t>
            </w:r>
          </w:p>
          <w:p w:rsidR="00987D0B" w:rsidRPr="00944A9E" w:rsidRDefault="00987D0B" w:rsidP="00235A60">
            <w:r w:rsidRPr="005209F5">
              <w:t xml:space="preserve">Chvál, M. a kol. (2012). </w:t>
            </w:r>
            <w:r w:rsidRPr="005209F5">
              <w:rPr>
                <w:i/>
              </w:rPr>
              <w:t>Školy na cestě ke kvalitě.</w:t>
            </w:r>
            <w:r w:rsidRPr="005209F5">
              <w:t xml:space="preserve"> Praha: NÚ</w:t>
            </w:r>
            <w:r w:rsidRPr="00944A9E">
              <w:t xml:space="preserve">V. </w:t>
            </w:r>
          </w:p>
          <w:p w:rsidR="00987D0B" w:rsidRPr="00944A9E" w:rsidRDefault="00987D0B" w:rsidP="00235A60">
            <w:r w:rsidRPr="00944A9E">
              <w:t xml:space="preserve">Kalhous, Z., Obst, O. (2002). </w:t>
            </w:r>
            <w:r w:rsidRPr="00944A9E">
              <w:rPr>
                <w:i/>
                <w:iCs/>
              </w:rPr>
              <w:t>Školní didaktika.</w:t>
            </w:r>
            <w:r w:rsidRPr="00944A9E">
              <w:t xml:space="preserve"> Praha: Portál. </w:t>
            </w:r>
          </w:p>
          <w:p w:rsidR="00987D0B" w:rsidRPr="00944A9E" w:rsidRDefault="00987D0B" w:rsidP="00235A60">
            <w:r w:rsidRPr="00944A9E">
              <w:t xml:space="preserve">Machů, E. (2010). </w:t>
            </w:r>
            <w:r w:rsidRPr="00944A9E">
              <w:rPr>
                <w:i/>
                <w:iCs/>
              </w:rPr>
              <w:t>Nadaný žák</w:t>
            </w:r>
            <w:r w:rsidRPr="00944A9E">
              <w:t xml:space="preserve">. Brno: Paido. </w:t>
            </w:r>
          </w:p>
          <w:p w:rsidR="00987D0B" w:rsidRPr="00944A9E" w:rsidRDefault="00987D0B" w:rsidP="00235A60">
            <w:pPr>
              <w:shd w:val="clear" w:color="auto" w:fill="FFFFFF"/>
            </w:pPr>
            <w:r w:rsidRPr="00944A9E">
              <w:rPr>
                <w:lang w:eastAsia="ja-JP"/>
              </w:rPr>
              <w:t xml:space="preserve">Polechová, P. (2005). </w:t>
            </w:r>
            <w:r w:rsidRPr="00944A9E">
              <w:rPr>
                <w:i/>
                <w:iCs/>
              </w:rPr>
              <w:t xml:space="preserve">Jak se dělá „Škola pro všechny“. </w:t>
            </w:r>
            <w:r w:rsidRPr="00944A9E">
              <w:t>Kladno: Aisis.</w:t>
            </w:r>
          </w:p>
          <w:p w:rsidR="00987D0B" w:rsidRPr="00944A9E" w:rsidRDefault="00987D0B" w:rsidP="00235A60">
            <w:pPr>
              <w:shd w:val="clear" w:color="auto" w:fill="FFFFFF"/>
            </w:pPr>
            <w:r w:rsidRPr="00944A9E">
              <w:t xml:space="preserve">Průcha, J. (2004). </w:t>
            </w:r>
            <w:r w:rsidRPr="00944A9E">
              <w:rPr>
                <w:i/>
              </w:rPr>
              <w:t>Alternativní školy a inovace ve vzdělávání</w:t>
            </w:r>
            <w:r w:rsidRPr="00944A9E">
              <w:t xml:space="preserve">. Praha: Portál. </w:t>
            </w:r>
          </w:p>
          <w:p w:rsidR="00F017F9" w:rsidRDefault="00F017F9" w:rsidP="00E7344C">
            <w:pPr>
              <w:shd w:val="clear" w:color="auto" w:fill="FFFFFF"/>
              <w:ind w:hanging="282"/>
            </w:pPr>
          </w:p>
          <w:p w:rsidR="00774F02" w:rsidRPr="00944A9E" w:rsidRDefault="00774F02" w:rsidP="00E7344C">
            <w:pPr>
              <w:shd w:val="clear" w:color="auto" w:fill="FFFFFF"/>
              <w:ind w:hanging="282"/>
            </w:pPr>
          </w:p>
        </w:tc>
      </w:tr>
      <w:tr w:rsidR="00987D0B"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987D0B" w:rsidRPr="00944A9E" w:rsidTr="001F47BB">
        <w:trPr>
          <w:jc w:val="center"/>
        </w:trPr>
        <w:tc>
          <w:tcPr>
            <w:tcW w:w="5176" w:type="dxa"/>
            <w:gridSpan w:val="3"/>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889" w:type="dxa"/>
            <w:tcBorders>
              <w:top w:val="single" w:sz="2" w:space="0" w:color="auto"/>
            </w:tcBorders>
          </w:tcPr>
          <w:p w:rsidR="00987D0B" w:rsidRPr="00944A9E" w:rsidRDefault="00987D0B" w:rsidP="00E7344C">
            <w:pPr>
              <w:jc w:val="both"/>
            </w:pPr>
          </w:p>
        </w:tc>
        <w:tc>
          <w:tcPr>
            <w:tcW w:w="4142" w:type="dxa"/>
            <w:gridSpan w:val="4"/>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1F47BB">
        <w:trPr>
          <w:jc w:val="center"/>
        </w:trPr>
        <w:tc>
          <w:tcPr>
            <w:tcW w:w="10207" w:type="dxa"/>
            <w:gridSpan w:val="8"/>
            <w:shd w:val="clear" w:color="auto" w:fill="F7CAAC"/>
          </w:tcPr>
          <w:p w:rsidR="00987D0B" w:rsidRPr="00944A9E" w:rsidRDefault="00987D0B" w:rsidP="00E7344C">
            <w:pPr>
              <w:jc w:val="both"/>
              <w:rPr>
                <w:b/>
              </w:rPr>
            </w:pPr>
            <w:r w:rsidRPr="00944A9E">
              <w:rPr>
                <w:b/>
              </w:rPr>
              <w:t>Informace o způsobu kontaktu s vyučujícím</w:t>
            </w:r>
          </w:p>
        </w:tc>
      </w:tr>
      <w:tr w:rsidR="00987D0B" w:rsidRPr="00944A9E" w:rsidTr="001F47BB">
        <w:trPr>
          <w:trHeight w:val="197"/>
          <w:jc w:val="center"/>
        </w:trPr>
        <w:tc>
          <w:tcPr>
            <w:tcW w:w="10207" w:type="dxa"/>
            <w:gridSpan w:val="8"/>
          </w:tcPr>
          <w:p w:rsidR="00987D0B" w:rsidRPr="00944A9E" w:rsidRDefault="00987D0B" w:rsidP="00E7344C">
            <w:pPr>
              <w:jc w:val="both"/>
              <w:rPr>
                <w:del w:id="1240" w:author="Hana Navrátilová" w:date="2019-09-24T11:10:00Z"/>
              </w:rPr>
            </w:pPr>
          </w:p>
          <w:p w:rsidR="00987D0B" w:rsidRPr="00944A9E" w:rsidRDefault="00987D0B" w:rsidP="00E7344C">
            <w:pPr>
              <w:jc w:val="both"/>
            </w:pPr>
          </w:p>
          <w:p w:rsidR="00774F02" w:rsidRDefault="00774F02" w:rsidP="00E7344C">
            <w:pPr>
              <w:jc w:val="both"/>
            </w:pPr>
          </w:p>
          <w:p w:rsidR="00774F02" w:rsidRPr="00944A9E" w:rsidRDefault="00774F02"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283"/>
        <w:gridCol w:w="606"/>
        <w:gridCol w:w="821"/>
        <w:gridCol w:w="2155"/>
        <w:gridCol w:w="539"/>
        <w:gridCol w:w="627"/>
      </w:tblGrid>
      <w:tr w:rsidR="00987D0B" w:rsidRPr="00944A9E" w:rsidTr="001F47BB">
        <w:trPr>
          <w:jc w:val="center"/>
        </w:trPr>
        <w:tc>
          <w:tcPr>
            <w:tcW w:w="10207" w:type="dxa"/>
            <w:gridSpan w:val="9"/>
            <w:tcBorders>
              <w:bottom w:val="double" w:sz="4" w:space="0" w:color="auto"/>
            </w:tcBorders>
            <w:shd w:val="clear" w:color="auto" w:fill="BDD6EE"/>
          </w:tcPr>
          <w:p w:rsidR="00987D0B" w:rsidRPr="00944A9E" w:rsidRDefault="00987D0B" w:rsidP="00E7344C">
            <w:pPr>
              <w:jc w:val="both"/>
              <w:rPr>
                <w:b/>
                <w:sz w:val="28"/>
                <w:szCs w:val="28"/>
              </w:rPr>
            </w:pPr>
            <w:r w:rsidRPr="00944A9E">
              <w:br w:type="page"/>
            </w:r>
            <w:r w:rsidRPr="00944A9E">
              <w:br w:type="page"/>
            </w:r>
            <w:r w:rsidRPr="00944A9E">
              <w:rPr>
                <w:b/>
                <w:sz w:val="28"/>
                <w:szCs w:val="28"/>
              </w:rPr>
              <w:t>B-III – Charakteristika studijního předmětu</w:t>
            </w:r>
          </w:p>
        </w:tc>
      </w:tr>
      <w:tr w:rsidR="00987D0B" w:rsidRPr="00944A9E" w:rsidTr="001F47BB">
        <w:trPr>
          <w:jc w:val="center"/>
        </w:trPr>
        <w:tc>
          <w:tcPr>
            <w:tcW w:w="3475"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6732" w:type="dxa"/>
            <w:gridSpan w:val="8"/>
            <w:tcBorders>
              <w:top w:val="double" w:sz="4" w:space="0" w:color="auto"/>
            </w:tcBorders>
          </w:tcPr>
          <w:p w:rsidR="00987D0B" w:rsidRPr="00944A9E" w:rsidRDefault="00987D0B" w:rsidP="00E7344C">
            <w:pPr>
              <w:jc w:val="both"/>
            </w:pPr>
            <w:r w:rsidRPr="00944A9E">
              <w:t>Didaktika jazyka a komunikace s praxí 1</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Typ předmětu</w:t>
            </w:r>
          </w:p>
        </w:tc>
        <w:tc>
          <w:tcPr>
            <w:tcW w:w="3411" w:type="dxa"/>
            <w:gridSpan w:val="5"/>
          </w:tcPr>
          <w:p w:rsidR="00987D0B" w:rsidRPr="00944A9E" w:rsidRDefault="00987D0B" w:rsidP="00E7344C">
            <w:pPr>
              <w:jc w:val="both"/>
            </w:pPr>
            <w:r w:rsidRPr="00944A9E">
              <w:t>povinný, PZ</w:t>
            </w:r>
          </w:p>
        </w:tc>
        <w:tc>
          <w:tcPr>
            <w:tcW w:w="2694" w:type="dxa"/>
            <w:gridSpan w:val="2"/>
            <w:shd w:val="clear" w:color="auto" w:fill="F7CAAC"/>
          </w:tcPr>
          <w:p w:rsidR="00987D0B" w:rsidRPr="00944A9E" w:rsidRDefault="00987D0B" w:rsidP="00E7344C">
            <w:pPr>
              <w:jc w:val="both"/>
            </w:pPr>
            <w:r w:rsidRPr="00944A9E">
              <w:rPr>
                <w:b/>
              </w:rPr>
              <w:t>doporučený ročník / semestr</w:t>
            </w:r>
          </w:p>
        </w:tc>
        <w:tc>
          <w:tcPr>
            <w:tcW w:w="627" w:type="dxa"/>
          </w:tcPr>
          <w:p w:rsidR="00987D0B" w:rsidRPr="00944A9E" w:rsidRDefault="00987D0B" w:rsidP="00E7344C">
            <w:pPr>
              <w:jc w:val="both"/>
            </w:pPr>
            <w:r w:rsidRPr="00944A9E">
              <w:t>3/ZS</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Rozsah studijního předmětu</w:t>
            </w:r>
          </w:p>
        </w:tc>
        <w:tc>
          <w:tcPr>
            <w:tcW w:w="1984" w:type="dxa"/>
            <w:gridSpan w:val="3"/>
          </w:tcPr>
          <w:p w:rsidR="00987D0B" w:rsidRPr="00944A9E" w:rsidRDefault="00987D0B" w:rsidP="00E7344C">
            <w:r w:rsidRPr="00944A9E">
              <w:t>28p+28s+8 hodin praxe</w:t>
            </w:r>
          </w:p>
        </w:tc>
        <w:tc>
          <w:tcPr>
            <w:tcW w:w="606" w:type="dxa"/>
            <w:shd w:val="clear" w:color="auto" w:fill="F7CAAC"/>
          </w:tcPr>
          <w:p w:rsidR="00987D0B" w:rsidRPr="00944A9E" w:rsidRDefault="00987D0B" w:rsidP="00E7344C">
            <w:pPr>
              <w:jc w:val="both"/>
              <w:rPr>
                <w:b/>
              </w:rPr>
            </w:pPr>
            <w:r w:rsidRPr="00944A9E">
              <w:rPr>
                <w:b/>
              </w:rPr>
              <w:t xml:space="preserve">hod. </w:t>
            </w:r>
          </w:p>
        </w:tc>
        <w:tc>
          <w:tcPr>
            <w:tcW w:w="821" w:type="dxa"/>
          </w:tcPr>
          <w:p w:rsidR="00987D0B" w:rsidRPr="00944A9E" w:rsidRDefault="00987D0B" w:rsidP="00E7344C">
            <w:pPr>
              <w:jc w:val="both"/>
            </w:pPr>
            <w:r w:rsidRPr="00944A9E">
              <w:t>56+8</w:t>
            </w:r>
          </w:p>
        </w:tc>
        <w:tc>
          <w:tcPr>
            <w:tcW w:w="2155" w:type="dxa"/>
            <w:shd w:val="clear" w:color="auto" w:fill="F7CAAC"/>
          </w:tcPr>
          <w:p w:rsidR="00987D0B" w:rsidRPr="00944A9E" w:rsidRDefault="00987D0B" w:rsidP="00E7344C">
            <w:pPr>
              <w:jc w:val="both"/>
              <w:rPr>
                <w:b/>
              </w:rPr>
            </w:pPr>
            <w:r w:rsidRPr="00944A9E">
              <w:rPr>
                <w:b/>
              </w:rPr>
              <w:t>kreditů</w:t>
            </w:r>
          </w:p>
        </w:tc>
        <w:tc>
          <w:tcPr>
            <w:tcW w:w="1166" w:type="dxa"/>
            <w:gridSpan w:val="2"/>
          </w:tcPr>
          <w:p w:rsidR="00987D0B" w:rsidRPr="00944A9E" w:rsidRDefault="00987D0B" w:rsidP="00E7344C">
            <w:pPr>
              <w:jc w:val="both"/>
            </w:pPr>
            <w:r w:rsidRPr="00944A9E">
              <w:t>4</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Prerekvizity, korekvizity, ekvivalence</w:t>
            </w:r>
          </w:p>
        </w:tc>
        <w:tc>
          <w:tcPr>
            <w:tcW w:w="6732" w:type="dxa"/>
            <w:gridSpan w:val="8"/>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Způsob ověření studijních výsledků</w:t>
            </w:r>
          </w:p>
        </w:tc>
        <w:tc>
          <w:tcPr>
            <w:tcW w:w="3411" w:type="dxa"/>
            <w:gridSpan w:val="5"/>
          </w:tcPr>
          <w:p w:rsidR="00987D0B" w:rsidRPr="00944A9E" w:rsidRDefault="00987D0B" w:rsidP="00E7344C">
            <w:pPr>
              <w:jc w:val="both"/>
            </w:pPr>
            <w:r w:rsidRPr="00944A9E">
              <w:t>zápočet, zkouška</w:t>
            </w:r>
          </w:p>
        </w:tc>
        <w:tc>
          <w:tcPr>
            <w:tcW w:w="2155" w:type="dxa"/>
            <w:shd w:val="clear" w:color="auto" w:fill="F7CAAC"/>
          </w:tcPr>
          <w:p w:rsidR="00987D0B" w:rsidRPr="00944A9E" w:rsidRDefault="00987D0B" w:rsidP="00E7344C">
            <w:pPr>
              <w:jc w:val="both"/>
              <w:rPr>
                <w:b/>
              </w:rPr>
            </w:pPr>
            <w:r w:rsidRPr="00944A9E">
              <w:rPr>
                <w:b/>
              </w:rPr>
              <w:t>Forma výuky</w:t>
            </w:r>
          </w:p>
        </w:tc>
        <w:tc>
          <w:tcPr>
            <w:tcW w:w="1166" w:type="dxa"/>
            <w:gridSpan w:val="2"/>
          </w:tcPr>
          <w:p w:rsidR="00987D0B" w:rsidRPr="00944A9E" w:rsidRDefault="00F017F9" w:rsidP="00E7344C">
            <w:pPr>
              <w:jc w:val="both"/>
            </w:pPr>
            <w:r w:rsidRPr="00944A9E">
              <w:t>přednáška cvičení</w:t>
            </w:r>
            <w:r w:rsidR="00987D0B" w:rsidRPr="00944A9E">
              <w:t xml:space="preserve"> odborná praxe</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6732" w:type="dxa"/>
            <w:gridSpan w:val="8"/>
            <w:tcBorders>
              <w:bottom w:val="nil"/>
            </w:tcBorders>
          </w:tcPr>
          <w:p w:rsidR="00987D0B" w:rsidRPr="00944A9E" w:rsidRDefault="00987D0B" w:rsidP="00E7344C">
            <w:pPr>
              <w:jc w:val="both"/>
            </w:pPr>
            <w:r w:rsidRPr="00944A9E">
              <w:t xml:space="preserve">Aktivní účast na seminářích a praxích. Založení didaktického portfolia se zpracovanými dílčími úkoly. Písemná a ústní zkouška. </w:t>
            </w:r>
          </w:p>
        </w:tc>
      </w:tr>
      <w:tr w:rsidR="00987D0B" w:rsidRPr="00944A9E" w:rsidTr="001F47BB">
        <w:trPr>
          <w:trHeight w:val="309"/>
          <w:jc w:val="center"/>
        </w:trPr>
        <w:tc>
          <w:tcPr>
            <w:tcW w:w="10207" w:type="dxa"/>
            <w:gridSpan w:val="9"/>
            <w:tcBorders>
              <w:top w:val="nil"/>
            </w:tcBorders>
          </w:tcPr>
          <w:p w:rsidR="00987D0B" w:rsidRPr="00944A9E" w:rsidRDefault="00987D0B" w:rsidP="00E7344C">
            <w:pPr>
              <w:jc w:val="both"/>
            </w:pPr>
          </w:p>
        </w:tc>
      </w:tr>
      <w:tr w:rsidR="00987D0B" w:rsidRPr="00944A9E" w:rsidTr="001F47BB">
        <w:trPr>
          <w:trHeight w:val="197"/>
          <w:jc w:val="center"/>
        </w:trPr>
        <w:tc>
          <w:tcPr>
            <w:tcW w:w="3475" w:type="dxa"/>
            <w:tcBorders>
              <w:top w:val="nil"/>
            </w:tcBorders>
            <w:shd w:val="clear" w:color="auto" w:fill="F7CAAC"/>
          </w:tcPr>
          <w:p w:rsidR="00987D0B" w:rsidRPr="00944A9E" w:rsidRDefault="00987D0B" w:rsidP="00E7344C">
            <w:pPr>
              <w:jc w:val="both"/>
              <w:rPr>
                <w:b/>
              </w:rPr>
            </w:pPr>
            <w:r w:rsidRPr="00944A9E">
              <w:rPr>
                <w:b/>
              </w:rPr>
              <w:t>Garant předmětu</w:t>
            </w:r>
          </w:p>
        </w:tc>
        <w:tc>
          <w:tcPr>
            <w:tcW w:w="6732" w:type="dxa"/>
            <w:gridSpan w:val="8"/>
            <w:tcBorders>
              <w:top w:val="nil"/>
            </w:tcBorders>
          </w:tcPr>
          <w:p w:rsidR="00987D0B" w:rsidRPr="00944A9E" w:rsidRDefault="00987D0B" w:rsidP="0046758D">
            <w:r w:rsidRPr="00944A9E">
              <w:t xml:space="preserve">PhDr. </w:t>
            </w:r>
            <w:del w:id="1241" w:author="Hana Navrátilová" w:date="2019-09-24T11:10:00Z">
              <w:r w:rsidRPr="00944A9E">
                <w:delText>Jana Doležalová</w:delText>
              </w:r>
            </w:del>
            <w:ins w:id="1242" w:author="Hana Navrátilová" w:date="2019-09-24T11:10:00Z">
              <w:r w:rsidR="0046758D">
                <w:t>Hana Navrátilová</w:t>
              </w:r>
            </w:ins>
            <w:r w:rsidRPr="00944A9E">
              <w:t>, Ph.D.</w:t>
            </w:r>
          </w:p>
        </w:tc>
      </w:tr>
      <w:tr w:rsidR="00987D0B" w:rsidRPr="00944A9E" w:rsidTr="001F47BB">
        <w:trPr>
          <w:trHeight w:val="543"/>
          <w:jc w:val="center"/>
        </w:trPr>
        <w:tc>
          <w:tcPr>
            <w:tcW w:w="3475"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6732" w:type="dxa"/>
            <w:gridSpan w:val="8"/>
            <w:tcBorders>
              <w:top w:val="nil"/>
            </w:tcBorders>
          </w:tcPr>
          <w:p w:rsidR="00787AAD" w:rsidRPr="00944A9E" w:rsidRDefault="00987D0B" w:rsidP="00E7344C">
            <w:pPr>
              <w:jc w:val="both"/>
            </w:pPr>
            <w:r w:rsidRPr="00944A9E">
              <w:t xml:space="preserve">přednášející, </w:t>
            </w:r>
            <w:r w:rsidR="00787AAD" w:rsidRPr="00944A9E">
              <w:t>vede praxe</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Vyučující</w:t>
            </w:r>
          </w:p>
        </w:tc>
        <w:tc>
          <w:tcPr>
            <w:tcW w:w="6732" w:type="dxa"/>
            <w:gridSpan w:val="8"/>
            <w:tcBorders>
              <w:bottom w:val="nil"/>
            </w:tcBorders>
            <w:shd w:val="clear" w:color="auto" w:fill="auto"/>
          </w:tcPr>
          <w:p w:rsidR="00987D0B" w:rsidRPr="00944A9E" w:rsidRDefault="00987D0B" w:rsidP="0046758D">
            <w:r w:rsidRPr="00944A9E">
              <w:t xml:space="preserve">PhDr. </w:t>
            </w:r>
            <w:del w:id="1243" w:author="Hana Navrátilová" w:date="2019-09-24T11:10:00Z">
              <w:r w:rsidRPr="00944A9E">
                <w:delText xml:space="preserve">Jana Doležalová, Ph.D. (50%), Mgr. </w:delText>
              </w:r>
            </w:del>
            <w:r w:rsidR="0046758D" w:rsidRPr="00944A9E">
              <w:t>Hana Navrátilová</w:t>
            </w:r>
            <w:del w:id="1244" w:author="Hana Navrátilová" w:date="2019-09-24T11:10:00Z">
              <w:r w:rsidRPr="00944A9E">
                <w:delText xml:space="preserve"> (50</w:delText>
              </w:r>
            </w:del>
            <w:ins w:id="1245" w:author="Hana Navrátilová" w:date="2019-09-24T11:10:00Z">
              <w:r w:rsidRPr="00944A9E">
                <w:t>, Ph.D. (</w:t>
              </w:r>
              <w:r w:rsidR="0046758D">
                <w:t>100</w:t>
              </w:r>
            </w:ins>
            <w:r w:rsidR="0046758D">
              <w:t>%)</w:t>
            </w:r>
          </w:p>
        </w:tc>
      </w:tr>
      <w:tr w:rsidR="00987D0B" w:rsidRPr="00944A9E" w:rsidTr="001F47BB">
        <w:trPr>
          <w:trHeight w:val="119"/>
          <w:jc w:val="center"/>
        </w:trPr>
        <w:tc>
          <w:tcPr>
            <w:tcW w:w="10207" w:type="dxa"/>
            <w:gridSpan w:val="9"/>
            <w:tcBorders>
              <w:top w:val="nil"/>
            </w:tcBorders>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Stručná anotace předmětu</w:t>
            </w:r>
          </w:p>
        </w:tc>
        <w:tc>
          <w:tcPr>
            <w:tcW w:w="6732" w:type="dxa"/>
            <w:gridSpan w:val="8"/>
            <w:tcBorders>
              <w:bottom w:val="nil"/>
            </w:tcBorders>
          </w:tcPr>
          <w:p w:rsidR="00987D0B" w:rsidRPr="00944A9E" w:rsidRDefault="00987D0B" w:rsidP="00E7344C">
            <w:pPr>
              <w:jc w:val="both"/>
            </w:pPr>
          </w:p>
        </w:tc>
      </w:tr>
      <w:tr w:rsidR="00987D0B" w:rsidRPr="00944A9E" w:rsidTr="001F47BB">
        <w:trPr>
          <w:trHeight w:val="3575"/>
          <w:jc w:val="center"/>
        </w:trPr>
        <w:tc>
          <w:tcPr>
            <w:tcW w:w="10207" w:type="dxa"/>
            <w:gridSpan w:val="9"/>
            <w:tcBorders>
              <w:top w:val="nil"/>
              <w:bottom w:val="single" w:sz="12" w:space="0" w:color="auto"/>
            </w:tcBorders>
          </w:tcPr>
          <w:p w:rsidR="00987D0B" w:rsidRPr="00944A9E" w:rsidRDefault="00987D0B" w:rsidP="00E7344C">
            <w:pPr>
              <w:jc w:val="both"/>
            </w:pPr>
          </w:p>
          <w:p w:rsidR="00987D0B" w:rsidRPr="00944A9E" w:rsidRDefault="00987D0B" w:rsidP="00E7344C">
            <w:pPr>
              <w:jc w:val="both"/>
            </w:pPr>
            <w:r w:rsidRPr="00944A9E">
              <w:t>Současné komunikační pojetí výuky literární výchovy.</w:t>
            </w:r>
          </w:p>
          <w:p w:rsidR="00987D0B" w:rsidRPr="00944A9E" w:rsidRDefault="00987D0B" w:rsidP="00E7344C">
            <w:pPr>
              <w:jc w:val="both"/>
            </w:pPr>
            <w:r w:rsidRPr="00944A9E">
              <w:t>Didaktika literární výchovy.</w:t>
            </w:r>
          </w:p>
          <w:p w:rsidR="00987D0B" w:rsidRPr="00944A9E" w:rsidRDefault="00987D0B" w:rsidP="00E7344C">
            <w:pPr>
              <w:jc w:val="both"/>
            </w:pPr>
            <w:r w:rsidRPr="00944A9E">
              <w:t>Literární výchova v RVP ZV.</w:t>
            </w:r>
          </w:p>
          <w:p w:rsidR="00987D0B" w:rsidRPr="00944A9E" w:rsidRDefault="00987D0B" w:rsidP="00E7344C">
            <w:pPr>
              <w:jc w:val="both"/>
            </w:pPr>
            <w:r w:rsidRPr="00944A9E">
              <w:t>Základní informace o výzkumech čtenářství a čtenářské percepce dětí mladšího školního věku.</w:t>
            </w:r>
          </w:p>
          <w:p w:rsidR="00987D0B" w:rsidRPr="00944A9E" w:rsidRDefault="00987D0B" w:rsidP="00E7344C">
            <w:pPr>
              <w:jc w:val="both"/>
            </w:pPr>
            <w:r w:rsidRPr="00944A9E">
              <w:t>Diagnostika a rozvoj čtenářství.</w:t>
            </w:r>
          </w:p>
          <w:p w:rsidR="00987D0B" w:rsidRPr="00944A9E" w:rsidRDefault="00987D0B" w:rsidP="00E7344C">
            <w:pPr>
              <w:jc w:val="both"/>
            </w:pPr>
            <w:r w:rsidRPr="00944A9E">
              <w:t>Literárněvědné souvislosti interpretace.</w:t>
            </w:r>
          </w:p>
          <w:p w:rsidR="00987D0B" w:rsidRPr="00944A9E" w:rsidRDefault="00987D0B" w:rsidP="00E7344C">
            <w:pPr>
              <w:jc w:val="both"/>
            </w:pPr>
            <w:r w:rsidRPr="00944A9E">
              <w:t>Komplexní interpretace jako těžiště přípravy učitele na práci s textem – teoreticky a prakticky.</w:t>
            </w:r>
          </w:p>
          <w:p w:rsidR="00987D0B" w:rsidRPr="00944A9E" w:rsidRDefault="00987D0B" w:rsidP="00E7344C">
            <w:pPr>
              <w:jc w:val="both"/>
            </w:pPr>
            <w:r w:rsidRPr="00944A9E">
              <w:t>Didaktická interpretace jako součást hodin literární výchovy.</w:t>
            </w:r>
          </w:p>
          <w:p w:rsidR="00987D0B" w:rsidRPr="00944A9E" w:rsidRDefault="00987D0B" w:rsidP="00E7344C">
            <w:pPr>
              <w:jc w:val="both"/>
            </w:pPr>
            <w:r w:rsidRPr="00944A9E">
              <w:t>Tradiční a netradiční metody interpretační práce s textem – příklady aplikace metod.</w:t>
            </w:r>
          </w:p>
          <w:p w:rsidR="00987D0B" w:rsidRPr="00944A9E" w:rsidRDefault="00987D0B" w:rsidP="00E7344C">
            <w:pPr>
              <w:jc w:val="both"/>
            </w:pPr>
            <w:r w:rsidRPr="00944A9E">
              <w:t>Klasické a aktivizující výukové metody v literární výchově.</w:t>
            </w:r>
          </w:p>
          <w:p w:rsidR="00987D0B" w:rsidRPr="00944A9E" w:rsidRDefault="00987D0B" w:rsidP="00E7344C">
            <w:pPr>
              <w:jc w:val="both"/>
            </w:pPr>
            <w:r w:rsidRPr="00944A9E">
              <w:t>Tvorba textů žáky.</w:t>
            </w:r>
          </w:p>
          <w:p w:rsidR="00987D0B" w:rsidRPr="00944A9E" w:rsidRDefault="00987D0B" w:rsidP="00E7344C">
            <w:pPr>
              <w:jc w:val="both"/>
            </w:pPr>
            <w:r w:rsidRPr="00944A9E">
              <w:t>Hodnocení žáků ve výuce literární výchovy.</w:t>
            </w:r>
          </w:p>
          <w:p w:rsidR="00987D0B" w:rsidRPr="00944A9E" w:rsidRDefault="00987D0B" w:rsidP="00E7344C">
            <w:pPr>
              <w:jc w:val="both"/>
            </w:pPr>
            <w:r w:rsidRPr="00944A9E">
              <w:t>Akce na podporu čtenářství.</w:t>
            </w:r>
          </w:p>
          <w:p w:rsidR="00987D0B" w:rsidRPr="00944A9E" w:rsidRDefault="00987D0B" w:rsidP="00E7344C">
            <w:pPr>
              <w:jc w:val="both"/>
            </w:pPr>
          </w:p>
        </w:tc>
      </w:tr>
      <w:tr w:rsidR="00987D0B" w:rsidRPr="00944A9E" w:rsidTr="001F47BB">
        <w:trPr>
          <w:trHeight w:val="265"/>
          <w:jc w:val="center"/>
        </w:trPr>
        <w:tc>
          <w:tcPr>
            <w:tcW w:w="4042" w:type="dxa"/>
            <w:gridSpan w:val="2"/>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165" w:type="dxa"/>
            <w:gridSpan w:val="7"/>
            <w:tcBorders>
              <w:top w:val="nil"/>
              <w:bottom w:val="nil"/>
            </w:tcBorders>
          </w:tcPr>
          <w:p w:rsidR="00987D0B" w:rsidRPr="00944A9E" w:rsidRDefault="00987D0B" w:rsidP="00E7344C">
            <w:pPr>
              <w:jc w:val="both"/>
            </w:pPr>
          </w:p>
        </w:tc>
      </w:tr>
      <w:tr w:rsidR="00987D0B" w:rsidRPr="00944A9E" w:rsidTr="001F47BB">
        <w:trPr>
          <w:trHeight w:val="1497"/>
          <w:jc w:val="center"/>
        </w:trPr>
        <w:tc>
          <w:tcPr>
            <w:tcW w:w="10207" w:type="dxa"/>
            <w:gridSpan w:val="9"/>
            <w:tcBorders>
              <w:top w:val="nil"/>
            </w:tcBorders>
          </w:tcPr>
          <w:p w:rsidR="00F017F9" w:rsidRPr="00944A9E" w:rsidRDefault="00F017F9" w:rsidP="00E7344C">
            <w:pPr>
              <w:jc w:val="both"/>
              <w:rPr>
                <w:b/>
              </w:rPr>
            </w:pPr>
          </w:p>
          <w:p w:rsidR="00987D0B" w:rsidRPr="005209F5" w:rsidRDefault="00987D0B" w:rsidP="00E7344C">
            <w:pPr>
              <w:jc w:val="both"/>
              <w:rPr>
                <w:b/>
              </w:rPr>
            </w:pPr>
            <w:r w:rsidRPr="005209F5">
              <w:rPr>
                <w:b/>
              </w:rPr>
              <w:t xml:space="preserve">Povinná literatura: </w:t>
            </w:r>
          </w:p>
          <w:p w:rsidR="00A355F0" w:rsidRPr="005209F5" w:rsidRDefault="00A355F0" w:rsidP="00A355F0">
            <w:pPr>
              <w:jc w:val="both"/>
              <w:rPr>
                <w:ins w:id="1246" w:author="Hana Navrátilová" w:date="2019-09-24T11:10:00Z"/>
              </w:rPr>
            </w:pPr>
            <w:ins w:id="1247" w:author="Hana Navrátilová" w:date="2019-09-24T11:10:00Z">
              <w:r w:rsidRPr="005209F5">
                <w:t xml:space="preserve">Navrátilová, H. (2016). Monologizace učitelových promluv ve vyučování. </w:t>
              </w:r>
              <w:r w:rsidRPr="005209F5">
                <w:rPr>
                  <w:i/>
                </w:rPr>
                <w:t>e-Pedagogium, 3</w:t>
              </w:r>
              <w:r w:rsidRPr="005209F5">
                <w:t>, 89-100.</w:t>
              </w:r>
            </w:ins>
          </w:p>
          <w:p w:rsidR="00987D0B" w:rsidRPr="00944A9E" w:rsidRDefault="00987D0B" w:rsidP="00E7344C">
            <w:pPr>
              <w:jc w:val="both"/>
            </w:pPr>
            <w:r w:rsidRPr="005209F5">
              <w:t xml:space="preserve">Toman, J. (2007). </w:t>
            </w:r>
            <w:r w:rsidRPr="005209F5">
              <w:rPr>
                <w:i/>
              </w:rPr>
              <w:t>Didaktika čtení a primární literární výchov</w:t>
            </w:r>
            <w:r w:rsidRPr="00944A9E">
              <w:rPr>
                <w:i/>
              </w:rPr>
              <w:t>y.</w:t>
            </w:r>
            <w:r w:rsidRPr="00944A9E">
              <w:t xml:space="preserve"> České Budějovice: Jihočeská univerzita.</w:t>
            </w:r>
          </w:p>
          <w:p w:rsidR="00987D0B" w:rsidRPr="00944A9E" w:rsidRDefault="00987D0B" w:rsidP="00E7344C">
            <w:pPr>
              <w:jc w:val="both"/>
            </w:pPr>
            <w:r w:rsidRPr="00944A9E">
              <w:t xml:space="preserve">Vařejková, V. (2005). </w:t>
            </w:r>
            <w:r w:rsidRPr="00944A9E">
              <w:rPr>
                <w:i/>
              </w:rPr>
              <w:t>Literárněvýchovná interpretace uměleckého textu na 1. stupni základní školy</w:t>
            </w:r>
            <w:r w:rsidRPr="00944A9E">
              <w:t>. Brno: Masarykova univerzita.</w:t>
            </w:r>
          </w:p>
          <w:p w:rsidR="00987D0B" w:rsidRDefault="00987D0B" w:rsidP="00E7344C">
            <w:pPr>
              <w:jc w:val="both"/>
            </w:pPr>
            <w:r w:rsidRPr="00944A9E">
              <w:t xml:space="preserve">Zítková, J. (2004). </w:t>
            </w:r>
            <w:r w:rsidRPr="00944A9E">
              <w:rPr>
                <w:i/>
              </w:rPr>
              <w:t>Kapitoly z didaktiky literární výchovy ve 2.</w:t>
            </w:r>
            <w:r w:rsidR="00353B19">
              <w:rPr>
                <w:i/>
              </w:rPr>
              <w:t xml:space="preserve"> </w:t>
            </w:r>
            <w:r w:rsidR="00353B19" w:rsidRPr="000C60B6">
              <w:rPr>
                <w:rFonts w:eastAsiaTheme="minorEastAsia"/>
              </w:rPr>
              <w:t>–</w:t>
            </w:r>
            <w:r w:rsidR="00353B19">
              <w:rPr>
                <w:i/>
              </w:rPr>
              <w:t xml:space="preserve"> </w:t>
            </w:r>
            <w:r w:rsidRPr="00944A9E">
              <w:rPr>
                <w:i/>
              </w:rPr>
              <w:t>5. ročníku základní školy</w:t>
            </w:r>
            <w:r w:rsidRPr="00944A9E">
              <w:t>. Brno: Masarykova univerzita.</w:t>
            </w:r>
          </w:p>
          <w:p w:rsidR="00235A60" w:rsidRPr="00944A9E" w:rsidRDefault="00235A60" w:rsidP="00E7344C">
            <w:pPr>
              <w:jc w:val="both"/>
            </w:pPr>
          </w:p>
          <w:p w:rsidR="00987D0B" w:rsidRPr="00944A9E" w:rsidRDefault="00987D0B" w:rsidP="00E7344C">
            <w:pPr>
              <w:jc w:val="both"/>
              <w:rPr>
                <w:b/>
              </w:rPr>
            </w:pPr>
            <w:r w:rsidRPr="00944A9E">
              <w:rPr>
                <w:b/>
              </w:rPr>
              <w:t xml:space="preserve">Doporučená literatura: </w:t>
            </w:r>
          </w:p>
          <w:p w:rsidR="00987D0B" w:rsidRPr="00944A9E" w:rsidRDefault="00987D0B" w:rsidP="00E7344C">
            <w:pPr>
              <w:jc w:val="both"/>
            </w:pPr>
            <w:r w:rsidRPr="00944A9E">
              <w:t xml:space="preserve">Homolová, K. (2009). </w:t>
            </w:r>
            <w:r w:rsidRPr="00944A9E">
              <w:rPr>
                <w:i/>
              </w:rPr>
              <w:t>Čtenářská propedeutika</w:t>
            </w:r>
            <w:r w:rsidRPr="00944A9E">
              <w:t>. Ostrava: Ostravská univerzita.</w:t>
            </w:r>
          </w:p>
          <w:p w:rsidR="00987D0B" w:rsidRPr="00944A9E" w:rsidRDefault="00987D0B" w:rsidP="00E7344C">
            <w:pPr>
              <w:jc w:val="both"/>
            </w:pPr>
            <w:r w:rsidRPr="00944A9E">
              <w:t xml:space="preserve">Toman, J. (1990). </w:t>
            </w:r>
            <w:r w:rsidRPr="00944A9E">
              <w:rPr>
                <w:i/>
              </w:rPr>
              <w:t>Vybrané kapitoly z didaktiky čtení a literární výchovy. II, Literární výchova na 1. stupni základní školy.</w:t>
            </w:r>
            <w:r w:rsidRPr="00944A9E">
              <w:t xml:space="preserve"> České Budějovice: Pedagogická fakulta.</w:t>
            </w:r>
          </w:p>
          <w:p w:rsidR="00987D0B" w:rsidRDefault="00987D0B" w:rsidP="00E7344C">
            <w:pPr>
              <w:jc w:val="both"/>
            </w:pPr>
            <w:r w:rsidRPr="00944A9E">
              <w:t xml:space="preserve">Urbanová, S. (2004). </w:t>
            </w:r>
            <w:r w:rsidRPr="00944A9E">
              <w:rPr>
                <w:i/>
              </w:rPr>
              <w:t>Sedm klíčů k otevření literatury pro děti a mládež 90. let XX. století: reflexe české tvorby a recepce.</w:t>
            </w:r>
            <w:r w:rsidRPr="00944A9E">
              <w:t xml:space="preserve"> Olomouc: Votobia.</w:t>
            </w:r>
          </w:p>
          <w:p w:rsidR="00774F02" w:rsidRPr="00944A9E" w:rsidRDefault="00774F02" w:rsidP="00E7344C">
            <w:pPr>
              <w:jc w:val="both"/>
            </w:pPr>
          </w:p>
        </w:tc>
      </w:tr>
      <w:tr w:rsidR="00987D0B" w:rsidRPr="00944A9E" w:rsidTr="001F47BB">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987D0B" w:rsidRPr="00944A9E" w:rsidTr="001F47BB">
        <w:trPr>
          <w:jc w:val="center"/>
        </w:trPr>
        <w:tc>
          <w:tcPr>
            <w:tcW w:w="5176" w:type="dxa"/>
            <w:gridSpan w:val="3"/>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889" w:type="dxa"/>
            <w:gridSpan w:val="2"/>
            <w:tcBorders>
              <w:top w:val="single" w:sz="2" w:space="0" w:color="auto"/>
            </w:tcBorders>
          </w:tcPr>
          <w:p w:rsidR="00987D0B" w:rsidRPr="00944A9E" w:rsidRDefault="00987D0B" w:rsidP="00E7344C">
            <w:pPr>
              <w:jc w:val="both"/>
            </w:pPr>
          </w:p>
        </w:tc>
        <w:tc>
          <w:tcPr>
            <w:tcW w:w="4142" w:type="dxa"/>
            <w:gridSpan w:val="4"/>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1F47BB">
        <w:trPr>
          <w:jc w:val="center"/>
        </w:trPr>
        <w:tc>
          <w:tcPr>
            <w:tcW w:w="10207" w:type="dxa"/>
            <w:gridSpan w:val="9"/>
            <w:shd w:val="clear" w:color="auto" w:fill="F7CAAC"/>
          </w:tcPr>
          <w:p w:rsidR="00987D0B" w:rsidRPr="00944A9E" w:rsidRDefault="00987D0B" w:rsidP="00E7344C">
            <w:pPr>
              <w:jc w:val="both"/>
              <w:rPr>
                <w:b/>
              </w:rPr>
            </w:pPr>
            <w:r w:rsidRPr="00944A9E">
              <w:rPr>
                <w:b/>
              </w:rPr>
              <w:t>Informace o způsobu kontaktu s vyučujícím</w:t>
            </w:r>
          </w:p>
        </w:tc>
      </w:tr>
      <w:tr w:rsidR="00987D0B" w:rsidRPr="00944A9E" w:rsidTr="001F47BB">
        <w:trPr>
          <w:trHeight w:val="292"/>
          <w:jc w:val="center"/>
        </w:trPr>
        <w:tc>
          <w:tcPr>
            <w:tcW w:w="10207" w:type="dxa"/>
            <w:gridSpan w:val="9"/>
          </w:tcPr>
          <w:p w:rsidR="00987D0B" w:rsidRDefault="00987D0B" w:rsidP="00E7344C">
            <w:pPr>
              <w:jc w:val="both"/>
              <w:rPr>
                <w:del w:id="1248" w:author="Hana Navrátilová" w:date="2019-09-24T11:10:00Z"/>
              </w:rPr>
            </w:pPr>
          </w:p>
          <w:p w:rsidR="00774F02" w:rsidRDefault="00774F02" w:rsidP="00E7344C">
            <w:pPr>
              <w:jc w:val="both"/>
              <w:rPr>
                <w:del w:id="1249" w:author="Hana Navrátilová" w:date="2019-09-24T11:10:00Z"/>
              </w:rPr>
            </w:pPr>
          </w:p>
          <w:p w:rsidR="00774F02" w:rsidRDefault="00774F02" w:rsidP="00E7344C">
            <w:pPr>
              <w:jc w:val="both"/>
              <w:rPr>
                <w:del w:id="1250" w:author="Hana Navrátilová" w:date="2019-09-24T11:10:00Z"/>
              </w:rPr>
            </w:pPr>
          </w:p>
          <w:p w:rsidR="00774F02" w:rsidRDefault="00774F02" w:rsidP="00E7344C">
            <w:pPr>
              <w:jc w:val="both"/>
            </w:pPr>
          </w:p>
          <w:p w:rsidR="00774F02" w:rsidRDefault="00774F02" w:rsidP="00E7344C">
            <w:pPr>
              <w:jc w:val="both"/>
            </w:pPr>
          </w:p>
          <w:p w:rsidR="00774F02" w:rsidRPr="00944A9E" w:rsidRDefault="00774F02" w:rsidP="00E7344C">
            <w:pPr>
              <w:jc w:val="both"/>
            </w:pPr>
          </w:p>
        </w:tc>
      </w:tr>
    </w:tbl>
    <w:p w:rsidR="001F47BB" w:rsidRDefault="001F47BB">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987D0B"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987D0B" w:rsidRPr="00944A9E" w:rsidRDefault="00987D0B" w:rsidP="00E7344C">
            <w:pPr>
              <w:jc w:val="both"/>
              <w:rPr>
                <w:b/>
                <w:sz w:val="28"/>
                <w:szCs w:val="28"/>
              </w:rPr>
            </w:pPr>
            <w:r w:rsidRPr="00944A9E">
              <w:rPr>
                <w:b/>
                <w:sz w:val="28"/>
                <w:szCs w:val="28"/>
              </w:rPr>
              <w:br w:type="page"/>
              <w:t>B-III – Charakteristika studijního předmětu</w:t>
            </w:r>
          </w:p>
        </w:tc>
      </w:tr>
      <w:tr w:rsidR="00987D0B" w:rsidRPr="00944A9E" w:rsidTr="001F47BB">
        <w:trPr>
          <w:jc w:val="center"/>
        </w:trPr>
        <w:tc>
          <w:tcPr>
            <w:tcW w:w="3475"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6732" w:type="dxa"/>
            <w:gridSpan w:val="7"/>
            <w:tcBorders>
              <w:top w:val="double" w:sz="4" w:space="0" w:color="auto"/>
            </w:tcBorders>
          </w:tcPr>
          <w:p w:rsidR="00987D0B" w:rsidRPr="00944A9E" w:rsidRDefault="00987D0B" w:rsidP="00E7344C">
            <w:pPr>
              <w:jc w:val="both"/>
            </w:pPr>
            <w:r w:rsidRPr="00944A9E">
              <w:t>Rétorika pro učitele</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Typ předmětu</w:t>
            </w:r>
          </w:p>
        </w:tc>
        <w:tc>
          <w:tcPr>
            <w:tcW w:w="3411" w:type="dxa"/>
            <w:gridSpan w:val="4"/>
          </w:tcPr>
          <w:p w:rsidR="00987D0B" w:rsidRPr="00944A9E" w:rsidRDefault="00987D0B" w:rsidP="00E7344C">
            <w:pPr>
              <w:jc w:val="both"/>
            </w:pPr>
            <w:r w:rsidRPr="00944A9E">
              <w:t>povinný, PZ</w:t>
            </w:r>
          </w:p>
        </w:tc>
        <w:tc>
          <w:tcPr>
            <w:tcW w:w="2694" w:type="dxa"/>
            <w:gridSpan w:val="2"/>
            <w:shd w:val="clear" w:color="auto" w:fill="F7CAAC"/>
          </w:tcPr>
          <w:p w:rsidR="00987D0B" w:rsidRPr="00944A9E" w:rsidRDefault="00987D0B" w:rsidP="00E7344C">
            <w:pPr>
              <w:jc w:val="both"/>
            </w:pPr>
            <w:r w:rsidRPr="00944A9E">
              <w:rPr>
                <w:b/>
              </w:rPr>
              <w:t>doporučený ročník / semestr</w:t>
            </w:r>
          </w:p>
        </w:tc>
        <w:tc>
          <w:tcPr>
            <w:tcW w:w="627" w:type="dxa"/>
          </w:tcPr>
          <w:p w:rsidR="00987D0B" w:rsidRPr="00944A9E" w:rsidRDefault="00987D0B" w:rsidP="00E7344C">
            <w:pPr>
              <w:jc w:val="both"/>
            </w:pPr>
            <w:r w:rsidRPr="00944A9E">
              <w:t>3/ZS</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Rozsah studijního předmětu</w:t>
            </w:r>
          </w:p>
        </w:tc>
        <w:tc>
          <w:tcPr>
            <w:tcW w:w="2197" w:type="dxa"/>
            <w:gridSpan w:val="2"/>
          </w:tcPr>
          <w:p w:rsidR="00987D0B" w:rsidRPr="00944A9E" w:rsidRDefault="00987D0B" w:rsidP="00E7344C">
            <w:pPr>
              <w:jc w:val="both"/>
            </w:pPr>
            <w:r w:rsidRPr="00944A9E">
              <w:t>28c</w:t>
            </w:r>
          </w:p>
        </w:tc>
        <w:tc>
          <w:tcPr>
            <w:tcW w:w="709" w:type="dxa"/>
            <w:shd w:val="clear" w:color="auto" w:fill="F7CAAC"/>
          </w:tcPr>
          <w:p w:rsidR="00987D0B" w:rsidRPr="00944A9E" w:rsidRDefault="00987D0B" w:rsidP="00E7344C">
            <w:pPr>
              <w:jc w:val="both"/>
              <w:rPr>
                <w:b/>
              </w:rPr>
            </w:pPr>
            <w:r w:rsidRPr="00944A9E">
              <w:rPr>
                <w:b/>
              </w:rPr>
              <w:t xml:space="preserve">hod. </w:t>
            </w:r>
          </w:p>
        </w:tc>
        <w:tc>
          <w:tcPr>
            <w:tcW w:w="505" w:type="dxa"/>
          </w:tcPr>
          <w:p w:rsidR="00987D0B" w:rsidRPr="00944A9E" w:rsidRDefault="00987D0B" w:rsidP="00E7344C">
            <w:pPr>
              <w:jc w:val="both"/>
            </w:pPr>
            <w:r w:rsidRPr="00944A9E">
              <w:t>28</w:t>
            </w:r>
          </w:p>
        </w:tc>
        <w:tc>
          <w:tcPr>
            <w:tcW w:w="2155" w:type="dxa"/>
            <w:shd w:val="clear" w:color="auto" w:fill="F7CAAC"/>
          </w:tcPr>
          <w:p w:rsidR="00987D0B" w:rsidRPr="00944A9E" w:rsidRDefault="00987D0B" w:rsidP="00E7344C">
            <w:pPr>
              <w:jc w:val="both"/>
              <w:rPr>
                <w:b/>
              </w:rPr>
            </w:pPr>
            <w:r w:rsidRPr="00944A9E">
              <w:rPr>
                <w:b/>
              </w:rPr>
              <w:t>kreditů</w:t>
            </w:r>
          </w:p>
        </w:tc>
        <w:tc>
          <w:tcPr>
            <w:tcW w:w="1166" w:type="dxa"/>
            <w:gridSpan w:val="2"/>
          </w:tcPr>
          <w:p w:rsidR="00987D0B" w:rsidRPr="00944A9E" w:rsidRDefault="00987D0B" w:rsidP="00E7344C">
            <w:pPr>
              <w:jc w:val="both"/>
            </w:pPr>
            <w:r w:rsidRPr="00944A9E">
              <w:t>2</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Prerekvizity, korekvizity, ekvivalence</w:t>
            </w:r>
          </w:p>
        </w:tc>
        <w:tc>
          <w:tcPr>
            <w:tcW w:w="6732" w:type="dxa"/>
            <w:gridSpan w:val="7"/>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Způsob ověření studijních výsledků</w:t>
            </w:r>
          </w:p>
        </w:tc>
        <w:tc>
          <w:tcPr>
            <w:tcW w:w="3411" w:type="dxa"/>
            <w:gridSpan w:val="4"/>
          </w:tcPr>
          <w:p w:rsidR="00987D0B" w:rsidRPr="00944A9E" w:rsidRDefault="00987D0B" w:rsidP="00E7344C">
            <w:pPr>
              <w:jc w:val="both"/>
            </w:pPr>
            <w:r w:rsidRPr="00944A9E">
              <w:t>zápočet</w:t>
            </w:r>
          </w:p>
        </w:tc>
        <w:tc>
          <w:tcPr>
            <w:tcW w:w="2155" w:type="dxa"/>
            <w:shd w:val="clear" w:color="auto" w:fill="F7CAAC"/>
          </w:tcPr>
          <w:p w:rsidR="00987D0B" w:rsidRPr="00944A9E" w:rsidRDefault="00987D0B" w:rsidP="00E7344C">
            <w:pPr>
              <w:jc w:val="both"/>
              <w:rPr>
                <w:b/>
              </w:rPr>
            </w:pPr>
            <w:r w:rsidRPr="00944A9E">
              <w:rPr>
                <w:b/>
              </w:rPr>
              <w:t>Forma výuky</w:t>
            </w:r>
          </w:p>
        </w:tc>
        <w:tc>
          <w:tcPr>
            <w:tcW w:w="1166" w:type="dxa"/>
            <w:gridSpan w:val="2"/>
          </w:tcPr>
          <w:p w:rsidR="00987D0B" w:rsidRPr="00944A9E" w:rsidRDefault="00987D0B" w:rsidP="00E7344C">
            <w:pPr>
              <w:jc w:val="both"/>
            </w:pPr>
            <w:r w:rsidRPr="00944A9E">
              <w:t>cvičení</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87D0B" w:rsidRPr="00944A9E" w:rsidRDefault="00987D0B" w:rsidP="00E7344C">
            <w:pPr>
              <w:jc w:val="both"/>
            </w:pPr>
            <w:r w:rsidRPr="00944A9E">
              <w:t>Docházka (80% účast na výuce).</w:t>
            </w:r>
          </w:p>
          <w:p w:rsidR="00987D0B" w:rsidRPr="00944A9E" w:rsidRDefault="00987D0B" w:rsidP="00E7344C">
            <w:pPr>
              <w:jc w:val="both"/>
            </w:pPr>
            <w:r w:rsidRPr="00944A9E">
              <w:t>Zpracování a prezentace modelové prezentace podle zadání vyučujícího.</w:t>
            </w:r>
          </w:p>
        </w:tc>
      </w:tr>
      <w:tr w:rsidR="00987D0B" w:rsidRPr="00944A9E" w:rsidTr="001F47BB">
        <w:trPr>
          <w:trHeight w:val="554"/>
          <w:jc w:val="center"/>
        </w:trPr>
        <w:tc>
          <w:tcPr>
            <w:tcW w:w="10207" w:type="dxa"/>
            <w:gridSpan w:val="8"/>
            <w:tcBorders>
              <w:top w:val="nil"/>
            </w:tcBorders>
          </w:tcPr>
          <w:p w:rsidR="00987D0B" w:rsidRPr="00944A9E" w:rsidRDefault="00987D0B" w:rsidP="00E7344C">
            <w:pPr>
              <w:jc w:val="both"/>
            </w:pPr>
          </w:p>
        </w:tc>
      </w:tr>
      <w:tr w:rsidR="00987D0B" w:rsidRPr="00944A9E" w:rsidTr="001F47BB">
        <w:trPr>
          <w:trHeight w:val="197"/>
          <w:jc w:val="center"/>
        </w:trPr>
        <w:tc>
          <w:tcPr>
            <w:tcW w:w="3475" w:type="dxa"/>
            <w:tcBorders>
              <w:top w:val="nil"/>
            </w:tcBorders>
            <w:shd w:val="clear" w:color="auto" w:fill="F7CAAC"/>
          </w:tcPr>
          <w:p w:rsidR="00987D0B" w:rsidRPr="00944A9E" w:rsidRDefault="00987D0B" w:rsidP="00E7344C">
            <w:pPr>
              <w:jc w:val="both"/>
              <w:rPr>
                <w:b/>
              </w:rPr>
            </w:pPr>
            <w:r w:rsidRPr="00944A9E">
              <w:rPr>
                <w:b/>
              </w:rPr>
              <w:t>Garant předmětu</w:t>
            </w:r>
          </w:p>
        </w:tc>
        <w:tc>
          <w:tcPr>
            <w:tcW w:w="6732" w:type="dxa"/>
            <w:gridSpan w:val="7"/>
            <w:tcBorders>
              <w:top w:val="nil"/>
            </w:tcBorders>
          </w:tcPr>
          <w:p w:rsidR="00987D0B" w:rsidRPr="00944A9E" w:rsidRDefault="00987D0B" w:rsidP="00E7344C">
            <w:del w:id="1251" w:author="Hana Navrátilová" w:date="2019-09-24T11:10:00Z">
              <w:r w:rsidRPr="00944A9E">
                <w:delText>Mgr. Hana Navrátilová</w:delText>
              </w:r>
            </w:del>
            <w:ins w:id="1252" w:author="Hana Navrátilová" w:date="2019-09-24T11:10:00Z">
              <w:r w:rsidR="0046758D">
                <w:t xml:space="preserve">PhDr. Barbora Petrů Puhrová, Ph.D. </w:t>
              </w:r>
            </w:ins>
          </w:p>
        </w:tc>
      </w:tr>
      <w:tr w:rsidR="00987D0B" w:rsidRPr="00944A9E" w:rsidTr="001F47BB">
        <w:trPr>
          <w:trHeight w:val="543"/>
          <w:jc w:val="center"/>
        </w:trPr>
        <w:tc>
          <w:tcPr>
            <w:tcW w:w="3475"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6732" w:type="dxa"/>
            <w:gridSpan w:val="7"/>
            <w:tcBorders>
              <w:top w:val="nil"/>
            </w:tcBorders>
          </w:tcPr>
          <w:p w:rsidR="00987D0B" w:rsidRPr="00944A9E" w:rsidRDefault="00987D0B" w:rsidP="00E7344C">
            <w:pPr>
              <w:jc w:val="both"/>
            </w:pPr>
            <w:r w:rsidRPr="00944A9E">
              <w:t>cvičící</w:t>
            </w:r>
          </w:p>
        </w:tc>
      </w:tr>
      <w:tr w:rsidR="00987D0B" w:rsidRPr="00944A9E" w:rsidTr="001F47BB">
        <w:trPr>
          <w:trHeight w:val="172"/>
          <w:jc w:val="center"/>
        </w:trPr>
        <w:tc>
          <w:tcPr>
            <w:tcW w:w="3475" w:type="dxa"/>
            <w:shd w:val="clear" w:color="auto" w:fill="F7CAAC"/>
          </w:tcPr>
          <w:p w:rsidR="00987D0B" w:rsidRPr="00944A9E" w:rsidRDefault="00987D0B" w:rsidP="00E7344C">
            <w:pPr>
              <w:jc w:val="both"/>
              <w:rPr>
                <w:b/>
              </w:rPr>
            </w:pPr>
            <w:r w:rsidRPr="00944A9E">
              <w:rPr>
                <w:b/>
              </w:rPr>
              <w:t>Vyučující</w:t>
            </w:r>
          </w:p>
        </w:tc>
        <w:tc>
          <w:tcPr>
            <w:tcW w:w="6732" w:type="dxa"/>
            <w:gridSpan w:val="7"/>
            <w:tcBorders>
              <w:bottom w:val="nil"/>
            </w:tcBorders>
            <w:shd w:val="clear" w:color="auto" w:fill="auto"/>
          </w:tcPr>
          <w:p w:rsidR="00987D0B" w:rsidRPr="00944A9E" w:rsidRDefault="00987D0B" w:rsidP="00E7344C">
            <w:del w:id="1253" w:author="Hana Navrátilová" w:date="2019-09-24T11:10:00Z">
              <w:r w:rsidRPr="00944A9E">
                <w:delText>Mgr. Hana Navrátilová</w:delText>
              </w:r>
            </w:del>
            <w:ins w:id="1254" w:author="Hana Navrátilová" w:date="2019-09-24T11:10:00Z">
              <w:r w:rsidR="0046758D">
                <w:t>PhDr. Barbora Petrů Puhrová, Ph.D.</w:t>
              </w:r>
            </w:ins>
            <w:r w:rsidR="0046758D">
              <w:t xml:space="preserve"> </w:t>
            </w:r>
            <w:r w:rsidRPr="00944A9E">
              <w:t>(100%)</w:t>
            </w:r>
          </w:p>
        </w:tc>
      </w:tr>
      <w:tr w:rsidR="00987D0B" w:rsidRPr="00944A9E" w:rsidTr="001F47BB">
        <w:trPr>
          <w:trHeight w:val="554"/>
          <w:jc w:val="center"/>
        </w:trPr>
        <w:tc>
          <w:tcPr>
            <w:tcW w:w="10207" w:type="dxa"/>
            <w:gridSpan w:val="8"/>
            <w:tcBorders>
              <w:top w:val="nil"/>
            </w:tcBorders>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Stručná anotace předmětu</w:t>
            </w:r>
          </w:p>
        </w:tc>
        <w:tc>
          <w:tcPr>
            <w:tcW w:w="6732" w:type="dxa"/>
            <w:gridSpan w:val="7"/>
            <w:tcBorders>
              <w:bottom w:val="nil"/>
            </w:tcBorders>
          </w:tcPr>
          <w:p w:rsidR="00987D0B" w:rsidRPr="00944A9E" w:rsidRDefault="00987D0B" w:rsidP="00E7344C">
            <w:pPr>
              <w:jc w:val="both"/>
            </w:pPr>
          </w:p>
        </w:tc>
      </w:tr>
      <w:tr w:rsidR="00987D0B" w:rsidRPr="00944A9E" w:rsidTr="001F47BB">
        <w:trPr>
          <w:trHeight w:val="3938"/>
          <w:jc w:val="center"/>
        </w:trPr>
        <w:tc>
          <w:tcPr>
            <w:tcW w:w="10207" w:type="dxa"/>
            <w:gridSpan w:val="8"/>
            <w:tcBorders>
              <w:top w:val="nil"/>
              <w:bottom w:val="single" w:sz="12" w:space="0" w:color="auto"/>
            </w:tcBorders>
          </w:tcPr>
          <w:p w:rsidR="00987D0B" w:rsidRPr="00944A9E" w:rsidRDefault="00987D0B" w:rsidP="00E7344C">
            <w:pPr>
              <w:jc w:val="both"/>
            </w:pPr>
          </w:p>
          <w:p w:rsidR="00987D0B" w:rsidRPr="00944A9E" w:rsidRDefault="00987D0B" w:rsidP="00E7344C">
            <w:pPr>
              <w:jc w:val="both"/>
            </w:pPr>
            <w:r w:rsidRPr="00944A9E">
              <w:t>Jazyková kultura. Kultura mluveného projevu.</w:t>
            </w:r>
          </w:p>
          <w:p w:rsidR="00987D0B" w:rsidRPr="00944A9E" w:rsidRDefault="00987D0B" w:rsidP="00E7344C">
            <w:pPr>
              <w:jc w:val="both"/>
            </w:pPr>
            <w:r w:rsidRPr="00944A9E">
              <w:t>Význam rétoriky.</w:t>
            </w:r>
          </w:p>
          <w:p w:rsidR="00987D0B" w:rsidRPr="00944A9E" w:rsidRDefault="00987D0B" w:rsidP="00E7344C">
            <w:pPr>
              <w:jc w:val="both"/>
            </w:pPr>
            <w:r w:rsidRPr="00944A9E">
              <w:t>Počátky rétoriky ve starém Řecku – první učitelé.</w:t>
            </w:r>
          </w:p>
          <w:p w:rsidR="00987D0B" w:rsidRPr="00944A9E" w:rsidRDefault="00987D0B" w:rsidP="00E7344C">
            <w:pPr>
              <w:jc w:val="both"/>
            </w:pPr>
            <w:r w:rsidRPr="00944A9E">
              <w:t>Druhy řečnických projevů.</w:t>
            </w:r>
          </w:p>
          <w:p w:rsidR="00987D0B" w:rsidRPr="00944A9E" w:rsidRDefault="00987D0B" w:rsidP="00E7344C">
            <w:pPr>
              <w:jc w:val="both"/>
            </w:pPr>
            <w:r w:rsidRPr="00944A9E">
              <w:t xml:space="preserve">Učitel jako řečový vzor (nejen) pro žáky. </w:t>
            </w:r>
          </w:p>
          <w:p w:rsidR="00987D0B" w:rsidRPr="00944A9E" w:rsidRDefault="00987D0B" w:rsidP="00E7344C">
            <w:pPr>
              <w:jc w:val="both"/>
            </w:pPr>
            <w:r w:rsidRPr="00944A9E">
              <w:t>Spisovná výslovnost.</w:t>
            </w:r>
          </w:p>
          <w:p w:rsidR="00987D0B" w:rsidRPr="00944A9E" w:rsidRDefault="00987D0B" w:rsidP="00E7344C">
            <w:pPr>
              <w:jc w:val="both"/>
            </w:pPr>
            <w:r w:rsidRPr="00944A9E">
              <w:t>Specifika učitelských projevů pronášených kolegům, nadřízeným a rodičům žáků.</w:t>
            </w:r>
          </w:p>
          <w:p w:rsidR="00987D0B" w:rsidRPr="00944A9E" w:rsidRDefault="00987D0B" w:rsidP="00E7344C">
            <w:pPr>
              <w:jc w:val="both"/>
            </w:pPr>
            <w:r w:rsidRPr="00944A9E">
              <w:t>Vnímání specifik dětského hlasu.</w:t>
            </w:r>
          </w:p>
          <w:p w:rsidR="00987D0B" w:rsidRPr="00944A9E" w:rsidRDefault="00987D0B" w:rsidP="00E7344C">
            <w:pPr>
              <w:jc w:val="both"/>
            </w:pPr>
            <w:r w:rsidRPr="00944A9E">
              <w:t>Příprava řečnického projevu – obsah a struktura.</w:t>
            </w:r>
          </w:p>
          <w:p w:rsidR="00987D0B" w:rsidRPr="00944A9E" w:rsidRDefault="00987D0B" w:rsidP="00E7344C">
            <w:pPr>
              <w:jc w:val="both"/>
            </w:pPr>
            <w:r w:rsidRPr="00944A9E">
              <w:t>Umění argumentace.</w:t>
            </w:r>
          </w:p>
          <w:p w:rsidR="00987D0B" w:rsidRPr="00944A9E" w:rsidRDefault="00987D0B" w:rsidP="00E7344C">
            <w:pPr>
              <w:jc w:val="both"/>
            </w:pPr>
            <w:r w:rsidRPr="00944A9E">
              <w:t>Hlasová technika.</w:t>
            </w:r>
          </w:p>
          <w:p w:rsidR="00987D0B" w:rsidRPr="00944A9E" w:rsidRDefault="00987D0B" w:rsidP="00E7344C">
            <w:pPr>
              <w:jc w:val="both"/>
            </w:pPr>
            <w:r w:rsidRPr="00944A9E">
              <w:t>Hlasová hygiena.</w:t>
            </w:r>
          </w:p>
          <w:p w:rsidR="00987D0B" w:rsidRPr="00944A9E" w:rsidRDefault="00987D0B" w:rsidP="00E7344C">
            <w:pPr>
              <w:jc w:val="both"/>
            </w:pPr>
            <w:r w:rsidRPr="00944A9E">
              <w:t>Artikulační cvičení.</w:t>
            </w:r>
          </w:p>
          <w:p w:rsidR="00987D0B" w:rsidRPr="00944A9E" w:rsidRDefault="00987D0B" w:rsidP="00E7344C">
            <w:pPr>
              <w:jc w:val="both"/>
            </w:pPr>
            <w:r w:rsidRPr="00944A9E">
              <w:t>Práce se stresem.</w:t>
            </w:r>
          </w:p>
          <w:p w:rsidR="001F47BB" w:rsidRPr="00944A9E" w:rsidRDefault="001F47BB" w:rsidP="00E7344C">
            <w:pPr>
              <w:jc w:val="both"/>
            </w:pPr>
          </w:p>
        </w:tc>
      </w:tr>
      <w:tr w:rsidR="00987D0B" w:rsidRPr="00944A9E" w:rsidTr="001F47BB">
        <w:trPr>
          <w:trHeight w:val="265"/>
          <w:jc w:val="center"/>
        </w:trPr>
        <w:tc>
          <w:tcPr>
            <w:tcW w:w="4042" w:type="dxa"/>
            <w:gridSpan w:val="2"/>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165" w:type="dxa"/>
            <w:gridSpan w:val="6"/>
            <w:tcBorders>
              <w:top w:val="nil"/>
              <w:bottom w:val="nil"/>
            </w:tcBorders>
          </w:tcPr>
          <w:p w:rsidR="00987D0B" w:rsidRPr="00944A9E" w:rsidRDefault="00987D0B" w:rsidP="00E7344C">
            <w:pPr>
              <w:jc w:val="both"/>
            </w:pPr>
          </w:p>
        </w:tc>
      </w:tr>
      <w:tr w:rsidR="00987D0B" w:rsidRPr="00944A9E" w:rsidTr="001F47BB">
        <w:trPr>
          <w:trHeight w:val="1497"/>
          <w:jc w:val="center"/>
        </w:trPr>
        <w:tc>
          <w:tcPr>
            <w:tcW w:w="10207" w:type="dxa"/>
            <w:gridSpan w:val="8"/>
            <w:tcBorders>
              <w:top w:val="nil"/>
            </w:tcBorders>
          </w:tcPr>
          <w:p w:rsidR="00987D0B" w:rsidRPr="00944A9E" w:rsidRDefault="00987D0B" w:rsidP="00E7344C">
            <w:pPr>
              <w:jc w:val="both"/>
            </w:pPr>
          </w:p>
          <w:p w:rsidR="00987D0B" w:rsidRPr="00944A9E" w:rsidRDefault="00987D0B" w:rsidP="00E7344C">
            <w:pPr>
              <w:jc w:val="both"/>
              <w:rPr>
                <w:b/>
              </w:rPr>
            </w:pPr>
            <w:r w:rsidRPr="00944A9E">
              <w:rPr>
                <w:b/>
              </w:rPr>
              <w:t xml:space="preserve">Povinná literatura: </w:t>
            </w:r>
          </w:p>
          <w:p w:rsidR="00987D0B" w:rsidRPr="00944A9E" w:rsidRDefault="00987D0B" w:rsidP="001F47BB">
            <w:pPr>
              <w:jc w:val="both"/>
            </w:pPr>
            <w:r w:rsidRPr="00944A9E">
              <w:t xml:space="preserve">Hájková, E. </w:t>
            </w:r>
            <w:r w:rsidR="00CF3FA4" w:rsidRPr="00944A9E">
              <w:t xml:space="preserve">(2011). </w:t>
            </w:r>
            <w:r w:rsidRPr="00944A9E">
              <w:rPr>
                <w:i/>
              </w:rPr>
              <w:t>Rétorika pro pedagogy</w:t>
            </w:r>
            <w:r w:rsidRPr="00944A9E">
              <w:t>. Praha: Grada.</w:t>
            </w:r>
          </w:p>
          <w:p w:rsidR="00987D0B" w:rsidRPr="00944A9E" w:rsidRDefault="00987D0B" w:rsidP="00E7344C">
            <w:pPr>
              <w:jc w:val="both"/>
            </w:pPr>
            <w:r w:rsidRPr="00944A9E">
              <w:t xml:space="preserve">Hájková, E. </w:t>
            </w:r>
            <w:r w:rsidR="00CF3FA4" w:rsidRPr="00944A9E">
              <w:t xml:space="preserve">(2010). </w:t>
            </w:r>
            <w:r w:rsidRPr="00944A9E">
              <w:rPr>
                <w:i/>
              </w:rPr>
              <w:t>Komunikační činnosti a jejich cíle (z hlediska vyučování mateřskému jazyku na 1. stupni základní školy)</w:t>
            </w:r>
            <w:r w:rsidRPr="00944A9E">
              <w:t>. Praha: Pedagogická fakulta UK.</w:t>
            </w:r>
          </w:p>
          <w:p w:rsidR="00987D0B" w:rsidRPr="005209F5" w:rsidRDefault="00987D0B" w:rsidP="00E7344C">
            <w:pPr>
              <w:jc w:val="both"/>
            </w:pPr>
            <w:r w:rsidRPr="00944A9E">
              <w:t xml:space="preserve">Kraus, J. (2011). </w:t>
            </w:r>
            <w:r w:rsidRPr="00944A9E">
              <w:rPr>
                <w:i/>
                <w:iCs/>
              </w:rPr>
              <w:t xml:space="preserve">Člověk mluvící: řečníci bez tribuny čtením </w:t>
            </w:r>
            <w:r w:rsidRPr="005209F5">
              <w:rPr>
                <w:i/>
                <w:iCs/>
              </w:rPr>
              <w:t>i poslechem</w:t>
            </w:r>
            <w:r w:rsidRPr="005209F5">
              <w:t xml:space="preserve">. Voznice: Leda. </w:t>
            </w:r>
          </w:p>
          <w:p w:rsidR="00987D0B" w:rsidRPr="005209F5" w:rsidRDefault="00987D0B" w:rsidP="00E7344C">
            <w:pPr>
              <w:jc w:val="both"/>
            </w:pPr>
            <w:r w:rsidRPr="005209F5">
              <w:t xml:space="preserve">Nelešovská, A. (2005). </w:t>
            </w:r>
            <w:r w:rsidRPr="005209F5">
              <w:rPr>
                <w:i/>
                <w:iCs/>
              </w:rPr>
              <w:t>Pedagogická komunikace v teorii a praxi</w:t>
            </w:r>
            <w:r w:rsidRPr="005209F5">
              <w:t>. Praha: Grada.</w:t>
            </w:r>
          </w:p>
          <w:p w:rsidR="00A355F0" w:rsidRPr="005209F5" w:rsidRDefault="00A355F0" w:rsidP="00A355F0">
            <w:pPr>
              <w:jc w:val="both"/>
              <w:rPr>
                <w:ins w:id="1255" w:author="Hana Navrátilová" w:date="2019-09-24T11:10:00Z"/>
              </w:rPr>
            </w:pPr>
            <w:ins w:id="1256" w:author="Hana Navrátilová" w:date="2019-09-24T11:10:00Z">
              <w:r w:rsidRPr="005209F5">
                <w:t xml:space="preserve">Navrátilová, H., &amp; Petrů Puhrová, B. (2017). From the Theory of Play into the Practice in Kindergarten: Verification of the Original Didactic Toys for Preschool Children. </w:t>
              </w:r>
              <w:r w:rsidRPr="005209F5">
                <w:rPr>
                  <w:i/>
                </w:rPr>
                <w:t>Acta Educationis Generalis,7</w:t>
              </w:r>
              <w:r w:rsidRPr="005209F5">
                <w:t>(3), 25-44.</w:t>
              </w:r>
            </w:ins>
          </w:p>
          <w:p w:rsidR="009A7918" w:rsidRPr="005209F5" w:rsidRDefault="009A7918" w:rsidP="00E7344C">
            <w:pPr>
              <w:jc w:val="both"/>
              <w:rPr>
                <w:i/>
              </w:rPr>
            </w:pPr>
          </w:p>
          <w:p w:rsidR="00987D0B" w:rsidRPr="00944A9E" w:rsidRDefault="00987D0B" w:rsidP="00E7344C">
            <w:pPr>
              <w:jc w:val="both"/>
              <w:rPr>
                <w:b/>
              </w:rPr>
            </w:pPr>
            <w:r w:rsidRPr="005209F5">
              <w:rPr>
                <w:b/>
              </w:rPr>
              <w:t>Doporučená literatura:</w:t>
            </w:r>
            <w:r w:rsidRPr="00944A9E">
              <w:rPr>
                <w:b/>
              </w:rPr>
              <w:t xml:space="preserve"> </w:t>
            </w:r>
          </w:p>
          <w:p w:rsidR="00987D0B" w:rsidRPr="00944A9E" w:rsidRDefault="00987D0B" w:rsidP="00E7344C">
            <w:pPr>
              <w:jc w:val="both"/>
            </w:pPr>
            <w:r w:rsidRPr="00944A9E">
              <w:t xml:space="preserve">Gruber, D. (2009). </w:t>
            </w:r>
            <w:r w:rsidRPr="00944A9E">
              <w:rPr>
                <w:i/>
              </w:rPr>
              <w:t>Zlatá kniha komunikace</w:t>
            </w:r>
            <w:r w:rsidRPr="00944A9E">
              <w:t xml:space="preserve"> (3., rozš. vyd.). Ostrava: Gruber-TDP.</w:t>
            </w:r>
          </w:p>
          <w:p w:rsidR="00987D0B" w:rsidRPr="00944A9E" w:rsidRDefault="00987D0B" w:rsidP="00E7344C">
            <w:pPr>
              <w:jc w:val="both"/>
            </w:pPr>
            <w:r w:rsidRPr="00944A9E">
              <w:t xml:space="preserve">Janderková, D. (2017). </w:t>
            </w:r>
            <w:r w:rsidRPr="00944A9E">
              <w:rPr>
                <w:i/>
              </w:rPr>
              <w:t>Vybrané kapitoly z rétoriky.</w:t>
            </w:r>
            <w:r w:rsidR="004B6344">
              <w:rPr>
                <w:i/>
              </w:rPr>
              <w:t xml:space="preserve"> </w:t>
            </w:r>
            <w:r w:rsidR="00CF3FA4" w:rsidRPr="00944A9E">
              <w:t>Brno</w:t>
            </w:r>
            <w:r w:rsidRPr="00944A9E">
              <w:t>: Mendelova univerzita.</w:t>
            </w:r>
          </w:p>
          <w:p w:rsidR="00987D0B" w:rsidRPr="00944A9E" w:rsidRDefault="00987D0B" w:rsidP="00E7344C">
            <w:pPr>
              <w:jc w:val="both"/>
            </w:pPr>
          </w:p>
        </w:tc>
      </w:tr>
      <w:tr w:rsidR="00987D0B"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987D0B" w:rsidRPr="00944A9E" w:rsidTr="001F47BB">
        <w:trPr>
          <w:jc w:val="center"/>
        </w:trPr>
        <w:tc>
          <w:tcPr>
            <w:tcW w:w="5672" w:type="dxa"/>
            <w:gridSpan w:val="3"/>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709" w:type="dxa"/>
            <w:tcBorders>
              <w:top w:val="single" w:sz="2" w:space="0" w:color="auto"/>
            </w:tcBorders>
          </w:tcPr>
          <w:p w:rsidR="00987D0B" w:rsidRPr="00944A9E" w:rsidRDefault="00987D0B" w:rsidP="00E7344C">
            <w:pPr>
              <w:jc w:val="both"/>
            </w:pPr>
          </w:p>
        </w:tc>
        <w:tc>
          <w:tcPr>
            <w:tcW w:w="3826" w:type="dxa"/>
            <w:gridSpan w:val="4"/>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1F47BB">
        <w:trPr>
          <w:jc w:val="center"/>
        </w:trPr>
        <w:tc>
          <w:tcPr>
            <w:tcW w:w="10207" w:type="dxa"/>
            <w:gridSpan w:val="8"/>
            <w:shd w:val="clear" w:color="auto" w:fill="F7CAAC"/>
          </w:tcPr>
          <w:p w:rsidR="00987D0B" w:rsidRPr="00944A9E" w:rsidRDefault="00987D0B" w:rsidP="00E7344C">
            <w:pPr>
              <w:jc w:val="both"/>
              <w:rPr>
                <w:b/>
              </w:rPr>
            </w:pPr>
            <w:r w:rsidRPr="00944A9E">
              <w:rPr>
                <w:b/>
              </w:rPr>
              <w:t>Informace o způsobu kontaktu s vyučujícím</w:t>
            </w:r>
          </w:p>
        </w:tc>
      </w:tr>
      <w:tr w:rsidR="00987D0B" w:rsidRPr="00944A9E" w:rsidTr="001F47BB">
        <w:trPr>
          <w:trHeight w:val="756"/>
          <w:jc w:val="center"/>
        </w:trPr>
        <w:tc>
          <w:tcPr>
            <w:tcW w:w="10207" w:type="dxa"/>
            <w:gridSpan w:val="8"/>
          </w:tcPr>
          <w:p w:rsidR="00774F02" w:rsidRDefault="00774F02" w:rsidP="00E7344C">
            <w:pPr>
              <w:jc w:val="both"/>
              <w:rPr>
                <w:del w:id="1257" w:author="Hana Navrátilová" w:date="2019-09-24T11:10:00Z"/>
              </w:rPr>
            </w:pPr>
          </w:p>
          <w:p w:rsidR="00774F02" w:rsidRDefault="00774F02" w:rsidP="00E7344C">
            <w:pPr>
              <w:jc w:val="both"/>
              <w:rPr>
                <w:del w:id="1258" w:author="Hana Navrátilová" w:date="2019-09-24T11:10:00Z"/>
              </w:rPr>
            </w:pPr>
          </w:p>
          <w:p w:rsidR="00774F02" w:rsidRDefault="00774F02" w:rsidP="00E7344C">
            <w:pPr>
              <w:jc w:val="both"/>
              <w:rPr>
                <w:del w:id="1259" w:author="Hana Navrátilová" w:date="2019-09-24T11:10:00Z"/>
              </w:rPr>
            </w:pPr>
          </w:p>
          <w:p w:rsidR="00774F02" w:rsidRDefault="00774F02" w:rsidP="00E7344C">
            <w:pPr>
              <w:jc w:val="both"/>
            </w:pPr>
          </w:p>
          <w:p w:rsidR="00B67B97" w:rsidRDefault="00B67B97" w:rsidP="00E7344C">
            <w:pPr>
              <w:jc w:val="both"/>
            </w:pPr>
          </w:p>
          <w:p w:rsidR="00B67B97" w:rsidRDefault="00B67B97" w:rsidP="00E7344C">
            <w:pPr>
              <w:jc w:val="both"/>
            </w:pPr>
          </w:p>
          <w:p w:rsidR="00774F02" w:rsidRPr="00944A9E" w:rsidRDefault="00774F02" w:rsidP="00E7344C">
            <w:pPr>
              <w:jc w:val="both"/>
            </w:pPr>
          </w:p>
        </w:tc>
      </w:tr>
    </w:tbl>
    <w:p w:rsidR="00B67B97" w:rsidRDefault="00B67B97">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987D0B" w:rsidRPr="00944A9E" w:rsidTr="001F47B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987D0B" w:rsidRPr="00944A9E" w:rsidRDefault="00F32C9A" w:rsidP="00E7344C">
            <w:pPr>
              <w:jc w:val="both"/>
              <w:rPr>
                <w:b/>
                <w:sz w:val="28"/>
                <w:szCs w:val="28"/>
              </w:rPr>
            </w:pPr>
            <w:r>
              <w:br w:type="page"/>
            </w:r>
            <w:r w:rsidR="00987D0B" w:rsidRPr="00944A9E">
              <w:br w:type="page"/>
            </w:r>
            <w:r w:rsidR="00987D0B" w:rsidRPr="00944A9E">
              <w:rPr>
                <w:b/>
                <w:sz w:val="28"/>
                <w:szCs w:val="28"/>
              </w:rPr>
              <w:t>B-III – Charakteristika studijního předmětu</w:t>
            </w:r>
          </w:p>
        </w:tc>
      </w:tr>
      <w:tr w:rsidR="00987D0B" w:rsidRPr="00944A9E" w:rsidTr="001F47BB">
        <w:trPr>
          <w:jc w:val="center"/>
        </w:trPr>
        <w:tc>
          <w:tcPr>
            <w:tcW w:w="3475"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6732" w:type="dxa"/>
            <w:gridSpan w:val="7"/>
            <w:tcBorders>
              <w:top w:val="double" w:sz="4" w:space="0" w:color="auto"/>
            </w:tcBorders>
          </w:tcPr>
          <w:p w:rsidR="00987D0B" w:rsidRPr="00944A9E" w:rsidRDefault="00987D0B" w:rsidP="00E7344C">
            <w:pPr>
              <w:jc w:val="both"/>
            </w:pPr>
            <w:r w:rsidRPr="00944A9E">
              <w:t>Sociální reálie v primárním vzdělávání</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Typ předmětu</w:t>
            </w:r>
          </w:p>
        </w:tc>
        <w:tc>
          <w:tcPr>
            <w:tcW w:w="3411" w:type="dxa"/>
            <w:gridSpan w:val="4"/>
          </w:tcPr>
          <w:p w:rsidR="00987D0B" w:rsidRPr="00944A9E" w:rsidRDefault="00987D0B" w:rsidP="00E7344C">
            <w:pPr>
              <w:jc w:val="both"/>
            </w:pPr>
            <w:r w:rsidRPr="00944A9E">
              <w:t>povinný, PZ</w:t>
            </w:r>
          </w:p>
        </w:tc>
        <w:tc>
          <w:tcPr>
            <w:tcW w:w="2694" w:type="dxa"/>
            <w:gridSpan w:val="2"/>
            <w:shd w:val="clear" w:color="auto" w:fill="F7CAAC"/>
          </w:tcPr>
          <w:p w:rsidR="00987D0B" w:rsidRPr="00944A9E" w:rsidRDefault="00987D0B" w:rsidP="00E7344C">
            <w:pPr>
              <w:jc w:val="both"/>
            </w:pPr>
            <w:r w:rsidRPr="00944A9E">
              <w:rPr>
                <w:b/>
              </w:rPr>
              <w:t>doporučený ročník / semestr</w:t>
            </w:r>
          </w:p>
        </w:tc>
        <w:tc>
          <w:tcPr>
            <w:tcW w:w="627" w:type="dxa"/>
          </w:tcPr>
          <w:p w:rsidR="00987D0B" w:rsidRPr="00944A9E" w:rsidRDefault="00987D0B" w:rsidP="00E7344C">
            <w:pPr>
              <w:jc w:val="both"/>
            </w:pPr>
            <w:r w:rsidRPr="00944A9E">
              <w:t>3/ZS</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Rozsah studijního předmětu</w:t>
            </w:r>
          </w:p>
        </w:tc>
        <w:tc>
          <w:tcPr>
            <w:tcW w:w="2197" w:type="dxa"/>
            <w:gridSpan w:val="2"/>
          </w:tcPr>
          <w:p w:rsidR="00987D0B" w:rsidRPr="00944A9E" w:rsidRDefault="00987D0B" w:rsidP="00E7344C">
            <w:pPr>
              <w:jc w:val="both"/>
            </w:pPr>
            <w:r w:rsidRPr="00944A9E">
              <w:t>28s</w:t>
            </w:r>
          </w:p>
        </w:tc>
        <w:tc>
          <w:tcPr>
            <w:tcW w:w="709" w:type="dxa"/>
            <w:shd w:val="clear" w:color="auto" w:fill="F7CAAC"/>
          </w:tcPr>
          <w:p w:rsidR="00987D0B" w:rsidRPr="00944A9E" w:rsidRDefault="00987D0B" w:rsidP="00E7344C">
            <w:pPr>
              <w:jc w:val="both"/>
              <w:rPr>
                <w:b/>
              </w:rPr>
            </w:pPr>
            <w:r w:rsidRPr="00944A9E">
              <w:rPr>
                <w:b/>
              </w:rPr>
              <w:t xml:space="preserve">hod. </w:t>
            </w:r>
          </w:p>
        </w:tc>
        <w:tc>
          <w:tcPr>
            <w:tcW w:w="505" w:type="dxa"/>
          </w:tcPr>
          <w:p w:rsidR="00987D0B" w:rsidRPr="00944A9E" w:rsidRDefault="00987D0B" w:rsidP="00E7344C">
            <w:pPr>
              <w:jc w:val="both"/>
            </w:pPr>
            <w:r w:rsidRPr="00944A9E">
              <w:t>42</w:t>
            </w:r>
          </w:p>
        </w:tc>
        <w:tc>
          <w:tcPr>
            <w:tcW w:w="2155" w:type="dxa"/>
            <w:shd w:val="clear" w:color="auto" w:fill="F7CAAC"/>
          </w:tcPr>
          <w:p w:rsidR="00987D0B" w:rsidRPr="00944A9E" w:rsidRDefault="00987D0B" w:rsidP="00E7344C">
            <w:pPr>
              <w:jc w:val="both"/>
              <w:rPr>
                <w:b/>
              </w:rPr>
            </w:pPr>
            <w:r w:rsidRPr="00944A9E">
              <w:rPr>
                <w:b/>
              </w:rPr>
              <w:t>kreditů</w:t>
            </w:r>
          </w:p>
        </w:tc>
        <w:tc>
          <w:tcPr>
            <w:tcW w:w="1166" w:type="dxa"/>
            <w:gridSpan w:val="2"/>
          </w:tcPr>
          <w:p w:rsidR="00987D0B" w:rsidRPr="00944A9E" w:rsidRDefault="00003E70" w:rsidP="00E7344C">
            <w:pPr>
              <w:jc w:val="both"/>
            </w:pPr>
            <w:r w:rsidRPr="00944A9E">
              <w:t>3</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Prerekvizity, korekvizity, ekvivalence</w:t>
            </w:r>
          </w:p>
        </w:tc>
        <w:tc>
          <w:tcPr>
            <w:tcW w:w="6732" w:type="dxa"/>
            <w:gridSpan w:val="7"/>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Způsob ověření studijních výsledků</w:t>
            </w:r>
          </w:p>
        </w:tc>
        <w:tc>
          <w:tcPr>
            <w:tcW w:w="3411" w:type="dxa"/>
            <w:gridSpan w:val="4"/>
          </w:tcPr>
          <w:p w:rsidR="0046758D" w:rsidRPr="00944A9E" w:rsidRDefault="00987D0B" w:rsidP="00E7344C">
            <w:pPr>
              <w:jc w:val="both"/>
            </w:pPr>
            <w:del w:id="1260" w:author="Hana Navrátilová" w:date="2019-09-24T11:10:00Z">
              <w:r w:rsidRPr="00944A9E">
                <w:delText xml:space="preserve">klasifikovaný </w:delText>
              </w:r>
            </w:del>
            <w:r w:rsidR="0046758D">
              <w:t>zápočet</w:t>
            </w:r>
            <w:ins w:id="1261" w:author="Hana Navrátilová" w:date="2019-09-24T11:10:00Z">
              <w:r w:rsidR="0046758D">
                <w:t>, zkouška</w:t>
              </w:r>
            </w:ins>
          </w:p>
        </w:tc>
        <w:tc>
          <w:tcPr>
            <w:tcW w:w="2155" w:type="dxa"/>
            <w:shd w:val="clear" w:color="auto" w:fill="F7CAAC"/>
          </w:tcPr>
          <w:p w:rsidR="00987D0B" w:rsidRPr="00944A9E" w:rsidRDefault="00987D0B" w:rsidP="00E7344C">
            <w:pPr>
              <w:jc w:val="both"/>
              <w:rPr>
                <w:b/>
              </w:rPr>
            </w:pPr>
            <w:r w:rsidRPr="00944A9E">
              <w:rPr>
                <w:b/>
              </w:rPr>
              <w:t>Forma výuky</w:t>
            </w:r>
          </w:p>
        </w:tc>
        <w:tc>
          <w:tcPr>
            <w:tcW w:w="1166" w:type="dxa"/>
            <w:gridSpan w:val="2"/>
          </w:tcPr>
          <w:p w:rsidR="00987D0B" w:rsidRPr="00944A9E" w:rsidRDefault="00987D0B" w:rsidP="00E7344C">
            <w:pPr>
              <w:jc w:val="both"/>
            </w:pPr>
            <w:r w:rsidRPr="00944A9E">
              <w:t>přednáška seminář</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87D0B" w:rsidRPr="00944A9E" w:rsidRDefault="00987D0B" w:rsidP="00E7344C">
            <w:pPr>
              <w:jc w:val="both"/>
            </w:pPr>
            <w:r w:rsidRPr="00944A9E">
              <w:t xml:space="preserve">Docházka (80% účast ve výuce). </w:t>
            </w:r>
          </w:p>
          <w:p w:rsidR="00987D0B" w:rsidRPr="00944A9E" w:rsidRDefault="00987D0B" w:rsidP="00E7344C">
            <w:pPr>
              <w:jc w:val="both"/>
            </w:pPr>
            <w:r w:rsidRPr="00944A9E">
              <w:t>Seminární práce spojená s prezentací, písemná zkouška.</w:t>
            </w:r>
          </w:p>
        </w:tc>
      </w:tr>
      <w:tr w:rsidR="00987D0B" w:rsidRPr="00944A9E" w:rsidTr="001F47BB">
        <w:trPr>
          <w:trHeight w:val="554"/>
          <w:jc w:val="center"/>
        </w:trPr>
        <w:tc>
          <w:tcPr>
            <w:tcW w:w="10207" w:type="dxa"/>
            <w:gridSpan w:val="8"/>
            <w:tcBorders>
              <w:top w:val="nil"/>
            </w:tcBorders>
          </w:tcPr>
          <w:p w:rsidR="00987D0B" w:rsidRPr="00944A9E" w:rsidRDefault="00987D0B" w:rsidP="00E7344C">
            <w:pPr>
              <w:jc w:val="both"/>
            </w:pPr>
          </w:p>
        </w:tc>
      </w:tr>
      <w:tr w:rsidR="00987D0B" w:rsidRPr="00944A9E" w:rsidTr="001F47BB">
        <w:trPr>
          <w:trHeight w:val="197"/>
          <w:jc w:val="center"/>
        </w:trPr>
        <w:tc>
          <w:tcPr>
            <w:tcW w:w="3475" w:type="dxa"/>
            <w:tcBorders>
              <w:top w:val="nil"/>
            </w:tcBorders>
            <w:shd w:val="clear" w:color="auto" w:fill="F7CAAC"/>
          </w:tcPr>
          <w:p w:rsidR="00987D0B" w:rsidRPr="00944A9E" w:rsidRDefault="00987D0B" w:rsidP="00E7344C">
            <w:pPr>
              <w:jc w:val="both"/>
              <w:rPr>
                <w:b/>
              </w:rPr>
            </w:pPr>
            <w:r w:rsidRPr="00944A9E">
              <w:rPr>
                <w:b/>
              </w:rPr>
              <w:t>Garant předmětu</w:t>
            </w:r>
          </w:p>
        </w:tc>
        <w:tc>
          <w:tcPr>
            <w:tcW w:w="6732" w:type="dxa"/>
            <w:gridSpan w:val="7"/>
            <w:tcBorders>
              <w:top w:val="nil"/>
            </w:tcBorders>
          </w:tcPr>
          <w:p w:rsidR="00987D0B" w:rsidRPr="00944A9E" w:rsidRDefault="00AA402B" w:rsidP="00E7344C">
            <w:moveToRangeStart w:id="1262" w:author="Hana Navrátilová" w:date="2019-09-24T11:10:00Z" w:name="move20215871"/>
            <w:moveTo w:id="1263" w:author="Hana Navrátilová" w:date="2019-09-24T11:10:00Z">
              <w:r w:rsidRPr="002C304D">
                <w:t xml:space="preserve">Mgr. </w:t>
              </w:r>
            </w:moveTo>
            <w:moveToRangeEnd w:id="1262"/>
            <w:del w:id="1264" w:author="Hana Navrátilová" w:date="2019-09-24T11:10:00Z">
              <w:r w:rsidR="00987D0B" w:rsidRPr="00944A9E">
                <w:delText>doc. PaedDr. Jana Majerčíková, PhD.</w:delText>
              </w:r>
            </w:del>
            <w:ins w:id="1265" w:author="Hana Navrátilová" w:date="2019-09-24T11:10:00Z">
              <w:r>
                <w:t>Dušan</w:t>
              </w:r>
              <w:r w:rsidR="0046758D">
                <w:t xml:space="preserve"> Klapko, Ph.D. </w:t>
              </w:r>
            </w:ins>
          </w:p>
        </w:tc>
      </w:tr>
      <w:tr w:rsidR="00987D0B" w:rsidRPr="00944A9E" w:rsidTr="001F47BB">
        <w:trPr>
          <w:trHeight w:val="543"/>
          <w:jc w:val="center"/>
        </w:trPr>
        <w:tc>
          <w:tcPr>
            <w:tcW w:w="3475"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6732" w:type="dxa"/>
            <w:gridSpan w:val="7"/>
            <w:tcBorders>
              <w:top w:val="nil"/>
            </w:tcBorders>
          </w:tcPr>
          <w:p w:rsidR="00987D0B" w:rsidRPr="00944A9E" w:rsidRDefault="00987D0B" w:rsidP="00E7344C">
            <w:pPr>
              <w:jc w:val="both"/>
            </w:pPr>
            <w:r w:rsidRPr="00944A9E">
              <w:t>přednášející, vede seminář</w:t>
            </w:r>
          </w:p>
        </w:tc>
      </w:tr>
      <w:tr w:rsidR="00987D0B" w:rsidRPr="00944A9E" w:rsidTr="001F47BB">
        <w:trPr>
          <w:trHeight w:val="172"/>
          <w:jc w:val="center"/>
        </w:trPr>
        <w:tc>
          <w:tcPr>
            <w:tcW w:w="3475" w:type="dxa"/>
            <w:shd w:val="clear" w:color="auto" w:fill="F7CAAC"/>
          </w:tcPr>
          <w:p w:rsidR="00987D0B" w:rsidRPr="00944A9E" w:rsidRDefault="00987D0B" w:rsidP="00E7344C">
            <w:pPr>
              <w:jc w:val="both"/>
              <w:rPr>
                <w:b/>
              </w:rPr>
            </w:pPr>
            <w:r w:rsidRPr="00944A9E">
              <w:rPr>
                <w:b/>
              </w:rPr>
              <w:t>Vyučující</w:t>
            </w:r>
          </w:p>
        </w:tc>
        <w:tc>
          <w:tcPr>
            <w:tcW w:w="6732" w:type="dxa"/>
            <w:gridSpan w:val="7"/>
            <w:tcBorders>
              <w:bottom w:val="nil"/>
            </w:tcBorders>
            <w:shd w:val="clear" w:color="auto" w:fill="auto"/>
          </w:tcPr>
          <w:p w:rsidR="00987D0B" w:rsidRPr="00944A9E" w:rsidRDefault="00987D0B" w:rsidP="00E7344C">
            <w:del w:id="1266" w:author="Hana Navrátilová" w:date="2019-09-24T11:10:00Z">
              <w:r w:rsidRPr="00944A9E">
                <w:delText>doc. PaedDr. Jana Majerčíková, PhD.</w:delText>
              </w:r>
            </w:del>
            <w:ins w:id="1267" w:author="Hana Navrátilová" w:date="2019-09-24T11:10:00Z">
              <w:r w:rsidR="00AA402B">
                <w:t>Mgr. Dušan</w:t>
              </w:r>
              <w:r w:rsidR="0046758D">
                <w:t xml:space="preserve"> Klapko, Ph.D.</w:t>
              </w:r>
            </w:ins>
            <w:r w:rsidR="0046758D">
              <w:t xml:space="preserve"> </w:t>
            </w:r>
            <w:r w:rsidRPr="00944A9E">
              <w:t>(100%)</w:t>
            </w:r>
          </w:p>
          <w:p w:rsidR="00987D0B" w:rsidRPr="00944A9E" w:rsidRDefault="00987D0B" w:rsidP="00E7344C"/>
        </w:tc>
      </w:tr>
      <w:tr w:rsidR="00987D0B" w:rsidRPr="00944A9E" w:rsidTr="001F47BB">
        <w:trPr>
          <w:trHeight w:val="554"/>
          <w:jc w:val="center"/>
        </w:trPr>
        <w:tc>
          <w:tcPr>
            <w:tcW w:w="10207" w:type="dxa"/>
            <w:gridSpan w:val="8"/>
            <w:tcBorders>
              <w:top w:val="nil"/>
            </w:tcBorders>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Stručná anotace předmětu</w:t>
            </w:r>
          </w:p>
        </w:tc>
        <w:tc>
          <w:tcPr>
            <w:tcW w:w="6732" w:type="dxa"/>
            <w:gridSpan w:val="7"/>
            <w:tcBorders>
              <w:bottom w:val="nil"/>
            </w:tcBorders>
          </w:tcPr>
          <w:p w:rsidR="00987D0B" w:rsidRPr="00944A9E" w:rsidRDefault="00987D0B" w:rsidP="00E7344C">
            <w:pPr>
              <w:jc w:val="both"/>
            </w:pPr>
          </w:p>
        </w:tc>
      </w:tr>
      <w:tr w:rsidR="00987D0B" w:rsidRPr="00944A9E" w:rsidTr="001F47BB">
        <w:trPr>
          <w:trHeight w:val="3575"/>
          <w:jc w:val="center"/>
        </w:trPr>
        <w:tc>
          <w:tcPr>
            <w:tcW w:w="10207" w:type="dxa"/>
            <w:gridSpan w:val="8"/>
            <w:tcBorders>
              <w:top w:val="nil"/>
              <w:bottom w:val="single" w:sz="12" w:space="0" w:color="auto"/>
            </w:tcBorders>
          </w:tcPr>
          <w:p w:rsidR="00987D0B" w:rsidRPr="00944A9E" w:rsidRDefault="00987D0B" w:rsidP="00E7344C">
            <w:pPr>
              <w:jc w:val="both"/>
            </w:pPr>
          </w:p>
          <w:p w:rsidR="00987D0B" w:rsidRPr="00944A9E" w:rsidRDefault="00987D0B" w:rsidP="00E7344C">
            <w:pPr>
              <w:jc w:val="both"/>
            </w:pPr>
            <w:r w:rsidRPr="00944A9E">
              <w:t>Sociální reálie, sociální univerzálie v evropském kulturním prostoru.</w:t>
            </w:r>
          </w:p>
          <w:p w:rsidR="00987D0B" w:rsidRPr="00944A9E" w:rsidRDefault="00987D0B" w:rsidP="00E7344C">
            <w:pPr>
              <w:jc w:val="both"/>
            </w:pPr>
            <w:r w:rsidRPr="00944A9E">
              <w:t>Sociální studie v primárním společenskovědném vzdělávání v ČR.</w:t>
            </w:r>
          </w:p>
          <w:p w:rsidR="00987D0B" w:rsidRPr="00944A9E" w:rsidRDefault="00987D0B" w:rsidP="00E7344C">
            <w:pPr>
              <w:jc w:val="both"/>
            </w:pPr>
            <w:r w:rsidRPr="00944A9E">
              <w:t xml:space="preserve">Sociální reálie a jejich místo v primárním společenskovědním vzdělávání v ČR </w:t>
            </w:r>
          </w:p>
          <w:p w:rsidR="00987D0B" w:rsidRPr="00944A9E" w:rsidRDefault="00987D0B" w:rsidP="00E7344C">
            <w:pPr>
              <w:jc w:val="both"/>
            </w:pPr>
            <w:r w:rsidRPr="00944A9E">
              <w:t xml:space="preserve">Společenskovědné učivo v primárním </w:t>
            </w:r>
            <w:r w:rsidR="00CF3FA4" w:rsidRPr="00944A9E">
              <w:t>vzdělávání</w:t>
            </w:r>
            <w:r w:rsidRPr="00944A9E">
              <w:t xml:space="preserve"> – pravěk a starověk v ČR.</w:t>
            </w:r>
          </w:p>
          <w:p w:rsidR="00987D0B" w:rsidRPr="00944A9E" w:rsidRDefault="00987D0B" w:rsidP="00E7344C">
            <w:pPr>
              <w:jc w:val="both"/>
            </w:pPr>
            <w:r w:rsidRPr="00944A9E">
              <w:t xml:space="preserve">Společenskovědné učivo v primárním </w:t>
            </w:r>
            <w:r w:rsidR="00CF3FA4" w:rsidRPr="00944A9E">
              <w:t>vzdělávání</w:t>
            </w:r>
            <w:r w:rsidRPr="00944A9E">
              <w:t xml:space="preserve"> – středověk v ČR.</w:t>
            </w:r>
          </w:p>
          <w:p w:rsidR="00987D0B" w:rsidRPr="00944A9E" w:rsidRDefault="00987D0B" w:rsidP="00E7344C">
            <w:pPr>
              <w:jc w:val="both"/>
            </w:pPr>
            <w:r w:rsidRPr="00944A9E">
              <w:t xml:space="preserve">Společenskovědné učivo v primárním </w:t>
            </w:r>
            <w:r w:rsidR="00CF3FA4" w:rsidRPr="00944A9E">
              <w:t>vzdělávání</w:t>
            </w:r>
            <w:r w:rsidR="00E6258B">
              <w:t xml:space="preserve"> </w:t>
            </w:r>
            <w:r w:rsidR="008033F4" w:rsidRPr="00944A9E">
              <w:t>–</w:t>
            </w:r>
            <w:r w:rsidRPr="00944A9E">
              <w:t xml:space="preserve"> novověk v ČR.</w:t>
            </w:r>
          </w:p>
          <w:p w:rsidR="00987D0B" w:rsidRPr="00944A9E" w:rsidRDefault="00987D0B" w:rsidP="00E7344C">
            <w:pPr>
              <w:jc w:val="both"/>
            </w:pPr>
            <w:r w:rsidRPr="00944A9E">
              <w:t xml:space="preserve">Společenskovědné učivo v primárním </w:t>
            </w:r>
            <w:r w:rsidR="00CF3FA4" w:rsidRPr="00944A9E">
              <w:t>vzdělávání</w:t>
            </w:r>
            <w:r w:rsidRPr="00944A9E">
              <w:t xml:space="preserve"> – 20. a 21. století.</w:t>
            </w:r>
          </w:p>
          <w:p w:rsidR="00987D0B" w:rsidRPr="00944A9E" w:rsidRDefault="00987D0B" w:rsidP="00E7344C">
            <w:pPr>
              <w:jc w:val="both"/>
            </w:pPr>
            <w:r w:rsidRPr="00944A9E">
              <w:t xml:space="preserve">Společenskovědné učivo v primárním </w:t>
            </w:r>
            <w:r w:rsidR="00CF3FA4" w:rsidRPr="00944A9E">
              <w:t>vzdělávání</w:t>
            </w:r>
            <w:r w:rsidRPr="00944A9E">
              <w:t xml:space="preserve"> – geografie ČR 1.</w:t>
            </w:r>
          </w:p>
          <w:p w:rsidR="00987D0B" w:rsidRPr="00944A9E" w:rsidRDefault="00987D0B" w:rsidP="00E7344C">
            <w:pPr>
              <w:jc w:val="both"/>
            </w:pPr>
            <w:r w:rsidRPr="00944A9E">
              <w:t xml:space="preserve">Společenskovědné učivo v primárním </w:t>
            </w:r>
            <w:r w:rsidR="00CF3FA4" w:rsidRPr="00944A9E">
              <w:t>vzdělávání</w:t>
            </w:r>
            <w:r w:rsidRPr="00944A9E">
              <w:t xml:space="preserve"> – geografie ČR 2.</w:t>
            </w:r>
          </w:p>
          <w:p w:rsidR="00987D0B" w:rsidRPr="00944A9E" w:rsidRDefault="00987D0B" w:rsidP="00E7344C">
            <w:pPr>
              <w:jc w:val="both"/>
            </w:pPr>
            <w:r w:rsidRPr="00944A9E">
              <w:t xml:space="preserve">Společenskovědné učivo v primárním </w:t>
            </w:r>
            <w:r w:rsidR="00CF3FA4" w:rsidRPr="00944A9E">
              <w:t>vzdělávání</w:t>
            </w:r>
            <w:r w:rsidRPr="00944A9E">
              <w:t xml:space="preserve"> – geografie ČR 3.</w:t>
            </w:r>
          </w:p>
          <w:p w:rsidR="00987D0B" w:rsidRPr="00944A9E" w:rsidRDefault="00987D0B" w:rsidP="00E7344C">
            <w:pPr>
              <w:jc w:val="both"/>
            </w:pPr>
            <w:r w:rsidRPr="00944A9E">
              <w:t>Finanční gramotnost žáků primárního vzdělávání.</w:t>
            </w:r>
          </w:p>
          <w:p w:rsidR="00987D0B" w:rsidRPr="00944A9E" w:rsidRDefault="00987D0B" w:rsidP="00E7344C">
            <w:pPr>
              <w:jc w:val="both"/>
            </w:pPr>
            <w:r w:rsidRPr="00944A9E">
              <w:t>Sociální instituce ČR – rodina, armáda, politika, výchova a vzdělávání.</w:t>
            </w:r>
          </w:p>
          <w:p w:rsidR="00987D0B" w:rsidRPr="00944A9E" w:rsidRDefault="00987D0B" w:rsidP="00E7344C">
            <w:pPr>
              <w:jc w:val="both"/>
            </w:pPr>
            <w:r w:rsidRPr="00944A9E">
              <w:t>Státní zřízení a politický systém ČR.</w:t>
            </w:r>
          </w:p>
          <w:p w:rsidR="00987D0B" w:rsidRDefault="00987D0B" w:rsidP="00E7344C">
            <w:pPr>
              <w:jc w:val="both"/>
            </w:pPr>
            <w:r w:rsidRPr="00944A9E">
              <w:t>Státní správa a samospráva v ČR.</w:t>
            </w:r>
          </w:p>
          <w:p w:rsidR="00774F02" w:rsidRDefault="00774F02" w:rsidP="00E7344C">
            <w:pPr>
              <w:jc w:val="both"/>
              <w:rPr>
                <w:del w:id="1268" w:author="Hana Navrátilová" w:date="2019-09-24T11:10:00Z"/>
              </w:rPr>
            </w:pPr>
          </w:p>
          <w:p w:rsidR="00774F02" w:rsidRPr="00944A9E" w:rsidRDefault="00774F02" w:rsidP="00E7344C">
            <w:pPr>
              <w:jc w:val="both"/>
            </w:pPr>
          </w:p>
        </w:tc>
      </w:tr>
      <w:tr w:rsidR="00987D0B" w:rsidRPr="00944A9E" w:rsidTr="001F47BB">
        <w:trPr>
          <w:trHeight w:val="265"/>
          <w:jc w:val="center"/>
        </w:trPr>
        <w:tc>
          <w:tcPr>
            <w:tcW w:w="4042" w:type="dxa"/>
            <w:gridSpan w:val="2"/>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165" w:type="dxa"/>
            <w:gridSpan w:val="6"/>
            <w:tcBorders>
              <w:top w:val="nil"/>
              <w:bottom w:val="nil"/>
            </w:tcBorders>
          </w:tcPr>
          <w:p w:rsidR="00987D0B" w:rsidRPr="00944A9E" w:rsidRDefault="00987D0B" w:rsidP="00E7344C">
            <w:pPr>
              <w:jc w:val="both"/>
            </w:pPr>
          </w:p>
        </w:tc>
      </w:tr>
      <w:tr w:rsidR="00987D0B" w:rsidRPr="00944A9E" w:rsidTr="001F47BB">
        <w:trPr>
          <w:trHeight w:val="1497"/>
          <w:jc w:val="center"/>
        </w:trPr>
        <w:tc>
          <w:tcPr>
            <w:tcW w:w="10207" w:type="dxa"/>
            <w:gridSpan w:val="8"/>
            <w:tcBorders>
              <w:top w:val="nil"/>
            </w:tcBorders>
          </w:tcPr>
          <w:p w:rsidR="00987D0B" w:rsidRPr="00944A9E" w:rsidRDefault="00987D0B" w:rsidP="00E7344C">
            <w:pPr>
              <w:jc w:val="both"/>
              <w:rPr>
                <w:b/>
              </w:rPr>
            </w:pPr>
          </w:p>
          <w:p w:rsidR="00987D0B" w:rsidRPr="00944A9E" w:rsidRDefault="00987D0B" w:rsidP="00E7344C">
            <w:pPr>
              <w:jc w:val="both"/>
            </w:pPr>
            <w:r w:rsidRPr="00944A9E">
              <w:rPr>
                <w:b/>
              </w:rPr>
              <w:t>Povinná literatura:</w:t>
            </w:r>
          </w:p>
          <w:p w:rsidR="00987D0B" w:rsidRPr="002C304D" w:rsidRDefault="00987D0B" w:rsidP="00E7344C">
            <w:pPr>
              <w:jc w:val="both"/>
            </w:pPr>
            <w:r w:rsidRPr="00944A9E">
              <w:t xml:space="preserve">Hledíková, Z., Janák, J., &amp; Dobeš, J. (2007). </w:t>
            </w:r>
            <w:r w:rsidRPr="00944A9E">
              <w:rPr>
                <w:i/>
                <w:iCs/>
              </w:rPr>
              <w:t>Dějiny správy v českých zemích od počátků státu po současnost</w:t>
            </w:r>
            <w:r w:rsidRPr="00944A9E">
              <w:t xml:space="preserve">. </w:t>
            </w:r>
            <w:r w:rsidR="00CF3FA4" w:rsidRPr="00944A9E">
              <w:br/>
            </w:r>
            <w:r w:rsidRPr="00944A9E">
              <w:t>Praha: Nakladatelství Lidové noviny.</w:t>
            </w:r>
          </w:p>
          <w:p w:rsidR="005A4AE1" w:rsidRPr="005209F5" w:rsidRDefault="00AE5F8F" w:rsidP="00E7344C">
            <w:pPr>
              <w:jc w:val="both"/>
              <w:rPr>
                <w:ins w:id="1269" w:author="Hana Navrátilová" w:date="2019-09-24T11:10:00Z"/>
                <w:color w:val="0A0A0A"/>
              </w:rPr>
            </w:pPr>
            <w:ins w:id="1270" w:author="Hana Navrátilová" w:date="2019-09-24T11:10:00Z">
              <w:r w:rsidRPr="005209F5">
                <w:rPr>
                  <w:color w:val="0A0A0A"/>
                  <w:shd w:val="clear" w:color="auto" w:fill="F7F8FC"/>
                </w:rPr>
                <w:t>Klapko, D.</w:t>
              </w:r>
              <w:r w:rsidRPr="005209F5">
                <w:rPr>
                  <w:i/>
                  <w:iCs/>
                  <w:color w:val="0A0A0A"/>
                  <w:shd w:val="clear" w:color="auto" w:fill="F7F8FC"/>
                </w:rPr>
                <w:t xml:space="preserve"> </w:t>
              </w:r>
              <w:r w:rsidRPr="005209F5">
                <w:rPr>
                  <w:iCs/>
                  <w:color w:val="0A0A0A"/>
                  <w:shd w:val="clear" w:color="auto" w:fill="F7F8FC"/>
                </w:rPr>
                <w:t>(2015).</w:t>
              </w:r>
              <w:r w:rsidRPr="005209F5">
                <w:rPr>
                  <w:i/>
                  <w:iCs/>
                  <w:color w:val="0A0A0A"/>
                  <w:shd w:val="clear" w:color="auto" w:fill="F7F8FC"/>
                </w:rPr>
                <w:t xml:space="preserve"> </w:t>
              </w:r>
              <w:r w:rsidRPr="005209F5">
                <w:rPr>
                  <w:color w:val="0A0A0A"/>
                </w:rPr>
                <w:t xml:space="preserve">Analysis of National and Cultural Indentity Educational Programmes with Examples of Good Practice. </w:t>
              </w:r>
              <w:r w:rsidRPr="005209F5">
                <w:rPr>
                  <w:i/>
                  <w:iCs/>
                  <w:color w:val="0A0A0A"/>
                </w:rPr>
                <w:t>Czech-polish historical and pedagogical journal</w:t>
              </w:r>
              <w:r w:rsidRPr="005209F5">
                <w:rPr>
                  <w:color w:val="0A0A0A"/>
                </w:rPr>
                <w:t xml:space="preserve">, </w:t>
              </w:r>
              <w:r w:rsidRPr="005209F5">
                <w:rPr>
                  <w:i/>
                  <w:color w:val="0A0A0A"/>
                </w:rPr>
                <w:t>7</w:t>
              </w:r>
              <w:r w:rsidRPr="005209F5">
                <w:rPr>
                  <w:color w:val="0A0A0A"/>
                </w:rPr>
                <w:t xml:space="preserve">(2), 72-90. </w:t>
              </w:r>
            </w:ins>
          </w:p>
          <w:p w:rsidR="00987D0B" w:rsidRPr="005209F5" w:rsidRDefault="00987D0B" w:rsidP="00E7344C">
            <w:pPr>
              <w:jc w:val="both"/>
              <w:rPr>
                <w:i/>
              </w:rPr>
            </w:pPr>
            <w:r w:rsidRPr="005209F5">
              <w:t xml:space="preserve">Rychlík, J., &amp; Penčev, V. (2013). </w:t>
            </w:r>
            <w:r w:rsidRPr="005209F5">
              <w:rPr>
                <w:i/>
              </w:rPr>
              <w:t>Od minulosti k dnešku. Dějiny českých zemí</w:t>
            </w:r>
            <w:r w:rsidRPr="005209F5">
              <w:t>. Praha: Vyšehrad.</w:t>
            </w:r>
          </w:p>
          <w:p w:rsidR="00987D0B" w:rsidRPr="00944A9E" w:rsidRDefault="00987D0B" w:rsidP="00E7344C">
            <w:pPr>
              <w:jc w:val="both"/>
            </w:pPr>
            <w:r w:rsidRPr="005209F5">
              <w:t xml:space="preserve">Svobodová, H., Hofmann, E., &amp; Vězník, A. (2013). </w:t>
            </w:r>
            <w:r w:rsidRPr="005209F5">
              <w:rPr>
                <w:i/>
              </w:rPr>
              <w:t>V</w:t>
            </w:r>
            <w:r w:rsidRPr="00944A9E">
              <w:rPr>
                <w:i/>
              </w:rPr>
              <w:t>ybrané kapitoly ze socioekonomické geografie České republiky</w:t>
            </w:r>
            <w:r w:rsidRPr="00944A9E">
              <w:t xml:space="preserve">. </w:t>
            </w:r>
            <w:r w:rsidR="000D797A" w:rsidRPr="00944A9E">
              <w:br/>
            </w:r>
            <w:r w:rsidRPr="00944A9E">
              <w:t>Br</w:t>
            </w:r>
            <w:r w:rsidR="00F017F9" w:rsidRPr="00944A9E">
              <w:t>no:</w:t>
            </w:r>
            <w:r w:rsidRPr="00944A9E">
              <w:t xml:space="preserve">MU. </w:t>
            </w:r>
          </w:p>
          <w:p w:rsidR="00987D0B" w:rsidRPr="00944A9E" w:rsidRDefault="00987D0B" w:rsidP="00E7344C">
            <w:pPr>
              <w:jc w:val="both"/>
            </w:pPr>
            <w:r w:rsidRPr="00944A9E">
              <w:t xml:space="preserve">Stará, J., </w:t>
            </w:r>
            <w:r w:rsidR="00DD0ABA" w:rsidRPr="00944A9E">
              <w:t>&amp;</w:t>
            </w:r>
            <w:r w:rsidR="00C21F2C">
              <w:t xml:space="preserve"> </w:t>
            </w:r>
            <w:r w:rsidRPr="00944A9E">
              <w:t xml:space="preserve">Starý, K. (2016). Studie výuky dějepisného učiva na 1. stupni ZŠ. </w:t>
            </w:r>
            <w:r w:rsidRPr="00944A9E">
              <w:rPr>
                <w:i/>
              </w:rPr>
              <w:t>Pedagogická orientace.</w:t>
            </w:r>
            <w:r w:rsidRPr="00944A9E">
              <w:t xml:space="preserve"> 27(1), 6-29.</w:t>
            </w:r>
          </w:p>
          <w:p w:rsidR="00987D0B" w:rsidRPr="00944A9E" w:rsidRDefault="00987D0B" w:rsidP="00E7344C">
            <w:pPr>
              <w:jc w:val="both"/>
              <w:rPr>
                <w:b/>
              </w:rPr>
            </w:pPr>
          </w:p>
          <w:p w:rsidR="00987D0B" w:rsidRPr="00944A9E" w:rsidRDefault="00987D0B" w:rsidP="00E7344C">
            <w:pPr>
              <w:jc w:val="both"/>
            </w:pPr>
            <w:r w:rsidRPr="00944A9E">
              <w:rPr>
                <w:b/>
              </w:rPr>
              <w:t>Doporučená literatura:</w:t>
            </w:r>
          </w:p>
          <w:p w:rsidR="00987D0B" w:rsidRPr="00944A9E" w:rsidRDefault="00987D0B" w:rsidP="00E7344C">
            <w:pPr>
              <w:jc w:val="both"/>
            </w:pPr>
            <w:r w:rsidRPr="00944A9E">
              <w:t xml:space="preserve">Hampl, M. (2005). </w:t>
            </w:r>
            <w:r w:rsidRPr="00944A9E">
              <w:rPr>
                <w:i/>
              </w:rPr>
              <w:t>Geografická organizace společnosti v České republice: transformační procesy a jejich obecný kontext</w:t>
            </w:r>
            <w:r w:rsidRPr="00944A9E">
              <w:t>. Praha: PřF UK, DemoArt.</w:t>
            </w:r>
          </w:p>
          <w:p w:rsidR="00987D0B" w:rsidRPr="00944A9E" w:rsidRDefault="00987D0B" w:rsidP="00E7344C">
            <w:pPr>
              <w:jc w:val="both"/>
            </w:pPr>
            <w:r w:rsidRPr="00944A9E">
              <w:t xml:space="preserve">Jirásek, A. (1921). </w:t>
            </w:r>
            <w:r w:rsidRPr="00944A9E">
              <w:rPr>
                <w:i/>
                <w:iCs/>
              </w:rPr>
              <w:t>Staré pověsti české</w:t>
            </w:r>
            <w:r w:rsidRPr="00944A9E">
              <w:t xml:space="preserve">. Praha: Jos. R. Vilímek. </w:t>
            </w:r>
          </w:p>
          <w:p w:rsidR="00987D0B" w:rsidRPr="00944A9E" w:rsidRDefault="00987D0B" w:rsidP="00E7344C">
            <w:pPr>
              <w:jc w:val="both"/>
            </w:pPr>
            <w:r w:rsidRPr="00944A9E">
              <w:rPr>
                <w:i/>
              </w:rPr>
              <w:t>Ústava české republiky.</w:t>
            </w:r>
            <w:r w:rsidRPr="00944A9E">
              <w:t xml:space="preserve"> Dostupné na http://www.psp.cz/docs/laws/constitution.html</w:t>
            </w:r>
          </w:p>
          <w:p w:rsidR="00987D0B" w:rsidRPr="00944A9E" w:rsidRDefault="00987D0B" w:rsidP="00E7344C">
            <w:pPr>
              <w:jc w:val="both"/>
            </w:pPr>
          </w:p>
        </w:tc>
      </w:tr>
      <w:tr w:rsidR="00987D0B"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987D0B" w:rsidRPr="00944A9E" w:rsidTr="001F47BB">
        <w:trPr>
          <w:jc w:val="center"/>
        </w:trPr>
        <w:tc>
          <w:tcPr>
            <w:tcW w:w="5672" w:type="dxa"/>
            <w:gridSpan w:val="3"/>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709" w:type="dxa"/>
            <w:tcBorders>
              <w:top w:val="single" w:sz="2" w:space="0" w:color="auto"/>
            </w:tcBorders>
          </w:tcPr>
          <w:p w:rsidR="00987D0B" w:rsidRPr="00944A9E" w:rsidRDefault="00987D0B" w:rsidP="00E7344C">
            <w:pPr>
              <w:jc w:val="both"/>
            </w:pPr>
          </w:p>
        </w:tc>
        <w:tc>
          <w:tcPr>
            <w:tcW w:w="3826" w:type="dxa"/>
            <w:gridSpan w:val="4"/>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1F47BB">
        <w:trPr>
          <w:jc w:val="center"/>
        </w:trPr>
        <w:tc>
          <w:tcPr>
            <w:tcW w:w="10207" w:type="dxa"/>
            <w:gridSpan w:val="8"/>
            <w:shd w:val="clear" w:color="auto" w:fill="F7CAAC"/>
          </w:tcPr>
          <w:p w:rsidR="00987D0B" w:rsidRPr="00944A9E" w:rsidRDefault="00987D0B" w:rsidP="00E7344C">
            <w:pPr>
              <w:jc w:val="both"/>
              <w:rPr>
                <w:b/>
              </w:rPr>
            </w:pPr>
            <w:r w:rsidRPr="00944A9E">
              <w:rPr>
                <w:b/>
              </w:rPr>
              <w:t>Informace o způsobu kontaktu s</w:t>
            </w:r>
            <w:r w:rsidR="0065270A">
              <w:rPr>
                <w:b/>
              </w:rPr>
              <w:t> </w:t>
            </w:r>
            <w:r w:rsidRPr="00944A9E">
              <w:rPr>
                <w:b/>
              </w:rPr>
              <w:t>vyučujícím</w:t>
            </w:r>
          </w:p>
        </w:tc>
      </w:tr>
      <w:tr w:rsidR="00987D0B" w:rsidRPr="00944A9E" w:rsidTr="001F47BB">
        <w:trPr>
          <w:trHeight w:val="141"/>
          <w:jc w:val="center"/>
        </w:trPr>
        <w:tc>
          <w:tcPr>
            <w:tcW w:w="10207" w:type="dxa"/>
            <w:gridSpan w:val="8"/>
          </w:tcPr>
          <w:p w:rsidR="00774F02" w:rsidRDefault="00774F02" w:rsidP="00E7344C">
            <w:pPr>
              <w:jc w:val="both"/>
            </w:pPr>
          </w:p>
          <w:p w:rsidR="00774F02" w:rsidRDefault="00774F02" w:rsidP="00E7344C">
            <w:pPr>
              <w:jc w:val="both"/>
              <w:rPr>
                <w:del w:id="1271" w:author="Hana Navrátilová" w:date="2019-09-24T11:10:00Z"/>
              </w:rPr>
            </w:pPr>
          </w:p>
          <w:p w:rsidR="00774F02" w:rsidRDefault="00774F02" w:rsidP="00E7344C">
            <w:pPr>
              <w:jc w:val="both"/>
              <w:rPr>
                <w:del w:id="1272" w:author="Hana Navrátilová" w:date="2019-09-24T11:10:00Z"/>
              </w:rPr>
            </w:pPr>
          </w:p>
          <w:p w:rsidR="00774F02" w:rsidRPr="00944A9E" w:rsidRDefault="00774F02" w:rsidP="00E7344C">
            <w:pPr>
              <w:jc w:val="both"/>
            </w:pPr>
          </w:p>
        </w:tc>
      </w:tr>
      <w:tr w:rsidR="00987D0B" w:rsidRPr="00944A9E" w:rsidTr="001F47BB">
        <w:trPr>
          <w:trHeight w:val="141"/>
          <w:jc w:val="center"/>
          <w:del w:id="1273" w:author="Hana Navrátilová" w:date="2019-09-24T11:10:00Z"/>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987D0B" w:rsidRPr="00944A9E" w:rsidRDefault="00987D0B" w:rsidP="00E7344C">
            <w:pPr>
              <w:jc w:val="both"/>
              <w:rPr>
                <w:del w:id="1274" w:author="Hana Navrátilová" w:date="2019-09-24T11:10:00Z"/>
                <w:b/>
                <w:sz w:val="28"/>
                <w:szCs w:val="28"/>
              </w:rPr>
            </w:pPr>
            <w:del w:id="1275" w:author="Hana Navrátilová" w:date="2019-09-24T11:10:00Z">
              <w:r w:rsidRPr="00944A9E">
                <w:br w:type="page"/>
              </w:r>
              <w:r w:rsidRPr="00944A9E">
                <w:rPr>
                  <w:b/>
                  <w:sz w:val="28"/>
                  <w:szCs w:val="28"/>
                </w:rPr>
                <w:delText>B-III – Charakteristika studijního předmětu</w:delText>
              </w:r>
            </w:del>
          </w:p>
        </w:tc>
      </w:tr>
    </w:tbl>
    <w:p w:rsidR="00B67B97" w:rsidRDefault="00B67B97">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987D0B" w:rsidRPr="00944A9E" w:rsidTr="001F47BB">
        <w:trPr>
          <w:trHeight w:val="141"/>
          <w:jc w:val="center"/>
          <w:ins w:id="1276" w:author="Hana Navrátilová" w:date="2019-09-24T11:10:00Z"/>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987D0B" w:rsidRPr="00944A9E" w:rsidRDefault="00987D0B" w:rsidP="00E7344C">
            <w:pPr>
              <w:jc w:val="both"/>
              <w:rPr>
                <w:ins w:id="1277" w:author="Hana Navrátilová" w:date="2019-09-24T11:10:00Z"/>
                <w:b/>
                <w:sz w:val="28"/>
                <w:szCs w:val="28"/>
              </w:rPr>
            </w:pPr>
            <w:ins w:id="1278" w:author="Hana Navrátilová" w:date="2019-09-24T11:10:00Z">
              <w:r w:rsidRPr="00944A9E">
                <w:br w:type="page"/>
              </w:r>
              <w:r w:rsidRPr="00944A9E">
                <w:rPr>
                  <w:b/>
                  <w:sz w:val="28"/>
                  <w:szCs w:val="28"/>
                </w:rPr>
                <w:t>B-III – Charakteristika studijního předmětu</w:t>
              </w:r>
            </w:ins>
          </w:p>
        </w:tc>
      </w:tr>
      <w:tr w:rsidR="00987D0B" w:rsidRPr="00944A9E" w:rsidTr="001F47BB">
        <w:trPr>
          <w:jc w:val="center"/>
        </w:trPr>
        <w:tc>
          <w:tcPr>
            <w:tcW w:w="3475"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6732" w:type="dxa"/>
            <w:gridSpan w:val="7"/>
            <w:tcBorders>
              <w:top w:val="double" w:sz="4" w:space="0" w:color="auto"/>
            </w:tcBorders>
          </w:tcPr>
          <w:p w:rsidR="00987D0B" w:rsidRPr="00944A9E" w:rsidRDefault="00987D0B" w:rsidP="00E7344C">
            <w:pPr>
              <w:jc w:val="both"/>
            </w:pPr>
            <w:r w:rsidRPr="00944A9E">
              <w:t>Pedagogická dokumentace v ZŠ</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Typ předmětu</w:t>
            </w:r>
          </w:p>
        </w:tc>
        <w:tc>
          <w:tcPr>
            <w:tcW w:w="3411" w:type="dxa"/>
            <w:gridSpan w:val="4"/>
          </w:tcPr>
          <w:p w:rsidR="00987D0B" w:rsidRPr="00944A9E" w:rsidRDefault="001E1227" w:rsidP="00E7344C">
            <w:pPr>
              <w:jc w:val="both"/>
            </w:pPr>
            <w:r w:rsidRPr="00944A9E">
              <w:t>p</w:t>
            </w:r>
            <w:r w:rsidR="00987D0B" w:rsidRPr="00944A9E">
              <w:t>ovinn</w:t>
            </w:r>
            <w:r w:rsidRPr="00944A9E">
              <w:t>ě volitelný</w:t>
            </w:r>
            <w:r w:rsidR="00987D0B" w:rsidRPr="00944A9E">
              <w:t>, PZ</w:t>
            </w:r>
          </w:p>
        </w:tc>
        <w:tc>
          <w:tcPr>
            <w:tcW w:w="2694" w:type="dxa"/>
            <w:gridSpan w:val="2"/>
            <w:shd w:val="clear" w:color="auto" w:fill="F7CAAC"/>
          </w:tcPr>
          <w:p w:rsidR="00987D0B" w:rsidRPr="00944A9E" w:rsidRDefault="00987D0B" w:rsidP="00E7344C">
            <w:pPr>
              <w:jc w:val="both"/>
            </w:pPr>
            <w:r w:rsidRPr="00944A9E">
              <w:rPr>
                <w:b/>
              </w:rPr>
              <w:t>doporučený ročník / semestr</w:t>
            </w:r>
          </w:p>
        </w:tc>
        <w:tc>
          <w:tcPr>
            <w:tcW w:w="627" w:type="dxa"/>
          </w:tcPr>
          <w:p w:rsidR="00987D0B" w:rsidRPr="00944A9E" w:rsidRDefault="00987D0B" w:rsidP="00E7344C">
            <w:pPr>
              <w:jc w:val="both"/>
            </w:pPr>
            <w:r w:rsidRPr="00944A9E">
              <w:t>3/ZS</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Rozsah studijního předmětu</w:t>
            </w:r>
          </w:p>
        </w:tc>
        <w:tc>
          <w:tcPr>
            <w:tcW w:w="2197" w:type="dxa"/>
            <w:gridSpan w:val="2"/>
          </w:tcPr>
          <w:p w:rsidR="00987D0B" w:rsidRPr="00944A9E" w:rsidRDefault="00987D0B" w:rsidP="00E7344C">
            <w:pPr>
              <w:jc w:val="both"/>
            </w:pPr>
            <w:r w:rsidRPr="00944A9E">
              <w:t>28c</w:t>
            </w:r>
          </w:p>
        </w:tc>
        <w:tc>
          <w:tcPr>
            <w:tcW w:w="709" w:type="dxa"/>
            <w:shd w:val="clear" w:color="auto" w:fill="F7CAAC"/>
          </w:tcPr>
          <w:p w:rsidR="00987D0B" w:rsidRPr="00944A9E" w:rsidRDefault="00987D0B" w:rsidP="00E7344C">
            <w:pPr>
              <w:jc w:val="both"/>
              <w:rPr>
                <w:b/>
              </w:rPr>
            </w:pPr>
            <w:r w:rsidRPr="00944A9E">
              <w:rPr>
                <w:b/>
              </w:rPr>
              <w:t xml:space="preserve">hod. </w:t>
            </w:r>
          </w:p>
        </w:tc>
        <w:tc>
          <w:tcPr>
            <w:tcW w:w="505" w:type="dxa"/>
          </w:tcPr>
          <w:p w:rsidR="00987D0B" w:rsidRPr="00944A9E" w:rsidRDefault="00987D0B" w:rsidP="00E7344C">
            <w:pPr>
              <w:jc w:val="both"/>
            </w:pPr>
            <w:r w:rsidRPr="00944A9E">
              <w:t>28</w:t>
            </w:r>
          </w:p>
        </w:tc>
        <w:tc>
          <w:tcPr>
            <w:tcW w:w="2155" w:type="dxa"/>
            <w:shd w:val="clear" w:color="auto" w:fill="F7CAAC"/>
          </w:tcPr>
          <w:p w:rsidR="00987D0B" w:rsidRPr="00944A9E" w:rsidRDefault="00987D0B" w:rsidP="00E7344C">
            <w:pPr>
              <w:jc w:val="both"/>
              <w:rPr>
                <w:b/>
              </w:rPr>
            </w:pPr>
            <w:r w:rsidRPr="00944A9E">
              <w:rPr>
                <w:b/>
              </w:rPr>
              <w:t>kreditů</w:t>
            </w:r>
          </w:p>
        </w:tc>
        <w:tc>
          <w:tcPr>
            <w:tcW w:w="1166" w:type="dxa"/>
            <w:gridSpan w:val="2"/>
          </w:tcPr>
          <w:p w:rsidR="00987D0B" w:rsidRPr="00944A9E" w:rsidRDefault="00987D0B" w:rsidP="00E7344C">
            <w:pPr>
              <w:jc w:val="both"/>
            </w:pPr>
            <w:r w:rsidRPr="00944A9E">
              <w:t>2</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Prerekvizity, korekvizity, ekvivalence</w:t>
            </w:r>
          </w:p>
        </w:tc>
        <w:tc>
          <w:tcPr>
            <w:tcW w:w="6732" w:type="dxa"/>
            <w:gridSpan w:val="7"/>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Způsob ověření studijních výsledků</w:t>
            </w:r>
          </w:p>
        </w:tc>
        <w:tc>
          <w:tcPr>
            <w:tcW w:w="3411" w:type="dxa"/>
            <w:gridSpan w:val="4"/>
          </w:tcPr>
          <w:p w:rsidR="00987D0B" w:rsidRPr="00944A9E" w:rsidRDefault="00987D0B" w:rsidP="00E7344C">
            <w:pPr>
              <w:jc w:val="both"/>
            </w:pPr>
            <w:r w:rsidRPr="00944A9E">
              <w:t>zápočet</w:t>
            </w:r>
          </w:p>
        </w:tc>
        <w:tc>
          <w:tcPr>
            <w:tcW w:w="2155" w:type="dxa"/>
            <w:shd w:val="clear" w:color="auto" w:fill="F7CAAC"/>
          </w:tcPr>
          <w:p w:rsidR="00987D0B" w:rsidRPr="00944A9E" w:rsidRDefault="00987D0B" w:rsidP="00E7344C">
            <w:pPr>
              <w:jc w:val="both"/>
              <w:rPr>
                <w:b/>
              </w:rPr>
            </w:pPr>
            <w:r w:rsidRPr="00944A9E">
              <w:rPr>
                <w:b/>
              </w:rPr>
              <w:t>Forma výuky</w:t>
            </w:r>
          </w:p>
        </w:tc>
        <w:tc>
          <w:tcPr>
            <w:tcW w:w="1166" w:type="dxa"/>
            <w:gridSpan w:val="2"/>
          </w:tcPr>
          <w:p w:rsidR="00987D0B" w:rsidRPr="00944A9E" w:rsidRDefault="00987D0B" w:rsidP="00E7344C">
            <w:pPr>
              <w:jc w:val="both"/>
            </w:pPr>
            <w:r w:rsidRPr="00944A9E">
              <w:t>cvičení</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87D0B" w:rsidRPr="00944A9E" w:rsidRDefault="00987D0B" w:rsidP="00E7344C">
            <w:pPr>
              <w:jc w:val="both"/>
            </w:pPr>
            <w:r w:rsidRPr="00944A9E">
              <w:t xml:space="preserve">Aktivní zapojení do dílčích úkolů dle zadání vyučujícího. </w:t>
            </w:r>
          </w:p>
        </w:tc>
      </w:tr>
      <w:tr w:rsidR="00987D0B" w:rsidRPr="00944A9E" w:rsidTr="001F47BB">
        <w:trPr>
          <w:trHeight w:val="554"/>
          <w:jc w:val="center"/>
        </w:trPr>
        <w:tc>
          <w:tcPr>
            <w:tcW w:w="10207" w:type="dxa"/>
            <w:gridSpan w:val="8"/>
            <w:tcBorders>
              <w:top w:val="nil"/>
            </w:tcBorders>
          </w:tcPr>
          <w:p w:rsidR="00987D0B" w:rsidRPr="00944A9E" w:rsidRDefault="00987D0B" w:rsidP="00E7344C">
            <w:pPr>
              <w:jc w:val="both"/>
            </w:pPr>
          </w:p>
        </w:tc>
      </w:tr>
      <w:tr w:rsidR="00987D0B" w:rsidRPr="00944A9E" w:rsidTr="001F47BB">
        <w:trPr>
          <w:trHeight w:val="197"/>
          <w:jc w:val="center"/>
        </w:trPr>
        <w:tc>
          <w:tcPr>
            <w:tcW w:w="3475" w:type="dxa"/>
            <w:tcBorders>
              <w:top w:val="nil"/>
            </w:tcBorders>
            <w:shd w:val="clear" w:color="auto" w:fill="F7CAAC"/>
          </w:tcPr>
          <w:p w:rsidR="00987D0B" w:rsidRPr="00944A9E" w:rsidRDefault="00987D0B" w:rsidP="00E7344C">
            <w:pPr>
              <w:jc w:val="both"/>
              <w:rPr>
                <w:b/>
              </w:rPr>
            </w:pPr>
            <w:r w:rsidRPr="00944A9E">
              <w:rPr>
                <w:b/>
              </w:rPr>
              <w:t>Garant předmětu</w:t>
            </w:r>
          </w:p>
        </w:tc>
        <w:tc>
          <w:tcPr>
            <w:tcW w:w="6732" w:type="dxa"/>
            <w:gridSpan w:val="7"/>
            <w:tcBorders>
              <w:top w:val="nil"/>
            </w:tcBorders>
          </w:tcPr>
          <w:p w:rsidR="00987D0B" w:rsidRPr="00944A9E" w:rsidRDefault="0046758D" w:rsidP="00E7344C">
            <w:r>
              <w:t>PhDr. Barbora Petrů Puhrová</w:t>
            </w:r>
            <w:del w:id="1279" w:author="Hana Navrátilová" w:date="2019-09-24T11:10:00Z">
              <w:r w:rsidR="005F532C">
                <w:delText xml:space="preserve"> </w:delText>
              </w:r>
            </w:del>
            <w:ins w:id="1280" w:author="Hana Navrátilová" w:date="2019-09-24T11:10:00Z">
              <w:r>
                <w:t>, Ph.D.</w:t>
              </w:r>
            </w:ins>
          </w:p>
        </w:tc>
      </w:tr>
      <w:tr w:rsidR="00987D0B" w:rsidRPr="00944A9E" w:rsidTr="001F47BB">
        <w:trPr>
          <w:trHeight w:val="543"/>
          <w:jc w:val="center"/>
        </w:trPr>
        <w:tc>
          <w:tcPr>
            <w:tcW w:w="3475"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6732" w:type="dxa"/>
            <w:gridSpan w:val="7"/>
            <w:tcBorders>
              <w:top w:val="nil"/>
            </w:tcBorders>
          </w:tcPr>
          <w:p w:rsidR="00987D0B" w:rsidRPr="00944A9E" w:rsidRDefault="00987D0B" w:rsidP="00E7344C">
            <w:pPr>
              <w:jc w:val="both"/>
            </w:pPr>
            <w:r w:rsidRPr="00944A9E">
              <w:t>cvičící</w:t>
            </w: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Vyučující</w:t>
            </w:r>
          </w:p>
        </w:tc>
        <w:tc>
          <w:tcPr>
            <w:tcW w:w="6732" w:type="dxa"/>
            <w:gridSpan w:val="7"/>
            <w:tcBorders>
              <w:bottom w:val="nil"/>
            </w:tcBorders>
            <w:shd w:val="clear" w:color="auto" w:fill="auto"/>
          </w:tcPr>
          <w:p w:rsidR="00987D0B" w:rsidRPr="00944A9E" w:rsidRDefault="005F532C" w:rsidP="00E7344C">
            <w:r>
              <w:t>PhDr. Barbora Petrů Puhrová</w:t>
            </w:r>
            <w:ins w:id="1281" w:author="Hana Navrátilová" w:date="2019-09-24T11:10:00Z">
              <w:r w:rsidR="0046758D">
                <w:t>, Ph.D.</w:t>
              </w:r>
            </w:ins>
            <w:r>
              <w:t xml:space="preserve"> </w:t>
            </w:r>
            <w:r w:rsidR="00987D0B" w:rsidRPr="00944A9E">
              <w:t>(100%)</w:t>
            </w:r>
          </w:p>
        </w:tc>
      </w:tr>
      <w:tr w:rsidR="00987D0B" w:rsidRPr="00944A9E" w:rsidTr="001F47BB">
        <w:trPr>
          <w:trHeight w:val="554"/>
          <w:jc w:val="center"/>
        </w:trPr>
        <w:tc>
          <w:tcPr>
            <w:tcW w:w="10207" w:type="dxa"/>
            <w:gridSpan w:val="8"/>
            <w:tcBorders>
              <w:top w:val="nil"/>
            </w:tcBorders>
          </w:tcPr>
          <w:p w:rsidR="00987D0B" w:rsidRPr="00944A9E" w:rsidRDefault="00987D0B" w:rsidP="00E7344C">
            <w:pPr>
              <w:jc w:val="both"/>
            </w:pPr>
          </w:p>
        </w:tc>
      </w:tr>
      <w:tr w:rsidR="00987D0B" w:rsidRPr="00944A9E" w:rsidTr="001F47BB">
        <w:trPr>
          <w:jc w:val="center"/>
        </w:trPr>
        <w:tc>
          <w:tcPr>
            <w:tcW w:w="3475" w:type="dxa"/>
            <w:shd w:val="clear" w:color="auto" w:fill="F7CAAC"/>
          </w:tcPr>
          <w:p w:rsidR="00987D0B" w:rsidRPr="00944A9E" w:rsidRDefault="00987D0B" w:rsidP="00E7344C">
            <w:pPr>
              <w:jc w:val="both"/>
              <w:rPr>
                <w:b/>
              </w:rPr>
            </w:pPr>
            <w:r w:rsidRPr="00944A9E">
              <w:rPr>
                <w:b/>
              </w:rPr>
              <w:t>Stručná anotace předmětu</w:t>
            </w:r>
          </w:p>
        </w:tc>
        <w:tc>
          <w:tcPr>
            <w:tcW w:w="6732" w:type="dxa"/>
            <w:gridSpan w:val="7"/>
            <w:tcBorders>
              <w:bottom w:val="nil"/>
            </w:tcBorders>
          </w:tcPr>
          <w:p w:rsidR="00987D0B" w:rsidRPr="00944A9E" w:rsidRDefault="00987D0B" w:rsidP="00E7344C">
            <w:pPr>
              <w:jc w:val="both"/>
            </w:pPr>
          </w:p>
        </w:tc>
      </w:tr>
      <w:tr w:rsidR="00987D0B" w:rsidRPr="00944A9E" w:rsidTr="001F47BB">
        <w:trPr>
          <w:trHeight w:val="3938"/>
          <w:jc w:val="center"/>
        </w:trPr>
        <w:tc>
          <w:tcPr>
            <w:tcW w:w="10207" w:type="dxa"/>
            <w:gridSpan w:val="8"/>
            <w:tcBorders>
              <w:top w:val="nil"/>
              <w:bottom w:val="single" w:sz="12" w:space="0" w:color="auto"/>
            </w:tcBorders>
          </w:tcPr>
          <w:p w:rsidR="00987D0B" w:rsidRPr="00944A9E" w:rsidRDefault="00987D0B" w:rsidP="00E7344C">
            <w:pPr>
              <w:jc w:val="both"/>
            </w:pPr>
          </w:p>
          <w:p w:rsidR="00987D0B" w:rsidRPr="00944A9E" w:rsidRDefault="00987D0B" w:rsidP="00E7344C">
            <w:pPr>
              <w:jc w:val="both"/>
            </w:pPr>
            <w:r w:rsidRPr="00944A9E">
              <w:t xml:space="preserve">Stručný přehled vývoje vzdělávání, školství a institucí primárního vzdělávání od 19. století po současnost. </w:t>
            </w:r>
          </w:p>
          <w:p w:rsidR="00987D0B" w:rsidRPr="00944A9E" w:rsidRDefault="00987D0B" w:rsidP="00E7344C">
            <w:pPr>
              <w:jc w:val="both"/>
            </w:pPr>
            <w:r w:rsidRPr="00944A9E">
              <w:rPr>
                <w:rFonts w:cs="TimesNewRomanPSMT"/>
              </w:rPr>
              <w:t xml:space="preserve">Dokumentace školství v kontextu EU – nadnárodní programy, zahraniční vzdělávací programy (kurikula vzdělávání), </w:t>
            </w:r>
            <w:r w:rsidRPr="00944A9E">
              <w:rPr>
                <w:rFonts w:cs="TimesNewRomanPSMT"/>
              </w:rPr>
              <w:br/>
              <w:t xml:space="preserve">zprávy OECD, ECEC, výsledky testování. </w:t>
            </w:r>
          </w:p>
          <w:p w:rsidR="00987D0B" w:rsidRPr="00944A9E" w:rsidRDefault="00987D0B" w:rsidP="00E7344C">
            <w:pPr>
              <w:rPr>
                <w:rFonts w:cs="TimesNewRomanPSMT"/>
              </w:rPr>
            </w:pPr>
            <w:r w:rsidRPr="00944A9E">
              <w:rPr>
                <w:rFonts w:cs="TimesNewRomanPSMT"/>
              </w:rPr>
              <w:t>Základní legislativa v praxi základní školy.</w:t>
            </w:r>
          </w:p>
          <w:p w:rsidR="00987D0B" w:rsidRPr="00944A9E" w:rsidRDefault="00987D0B" w:rsidP="00E7344C">
            <w:r w:rsidRPr="00944A9E">
              <w:t xml:space="preserve">Rozbor platných právních předpisů, zákonů, vyhlášek a nařízení vztahujících se k oblasti primárního vzdělávání. </w:t>
            </w:r>
          </w:p>
          <w:p w:rsidR="00987D0B" w:rsidRPr="00944A9E" w:rsidRDefault="00987D0B" w:rsidP="00E7344C">
            <w:pPr>
              <w:rPr>
                <w:rFonts w:cs="TimesNewRomanPSMT"/>
              </w:rPr>
            </w:pPr>
            <w:r w:rsidRPr="00944A9E">
              <w:t xml:space="preserve">Zřízení soukromé základní školy v příkladech. </w:t>
            </w:r>
          </w:p>
          <w:p w:rsidR="00987D0B" w:rsidRPr="00944A9E" w:rsidRDefault="00987D0B" w:rsidP="00E7344C">
            <w:pPr>
              <w:rPr>
                <w:rFonts w:cs="TimesNewRomanPSMT"/>
              </w:rPr>
            </w:pPr>
            <w:r w:rsidRPr="00944A9E">
              <w:rPr>
                <w:rFonts w:cs="TimesNewRomanPSMT"/>
              </w:rPr>
              <w:t xml:space="preserve">Rozbor povinné dokumentace s příklady. </w:t>
            </w:r>
          </w:p>
          <w:p w:rsidR="00987D0B" w:rsidRPr="00944A9E" w:rsidRDefault="00987D0B" w:rsidP="00E7344C">
            <w:pPr>
              <w:autoSpaceDE w:val="0"/>
              <w:autoSpaceDN w:val="0"/>
              <w:adjustRightInd w:val="0"/>
              <w:rPr>
                <w:rFonts w:cs="TimesNewRomanPSMT"/>
              </w:rPr>
            </w:pPr>
            <w:r w:rsidRPr="00944A9E">
              <w:rPr>
                <w:rFonts w:cs="TimesNewRomanPSMT"/>
              </w:rPr>
              <w:t xml:space="preserve">Dílčí dokumentace školy v příkladech. </w:t>
            </w:r>
          </w:p>
          <w:p w:rsidR="00987D0B" w:rsidRPr="00944A9E" w:rsidRDefault="00987D0B" w:rsidP="00E7344C">
            <w:pPr>
              <w:autoSpaceDE w:val="0"/>
              <w:autoSpaceDN w:val="0"/>
              <w:adjustRightInd w:val="0"/>
              <w:rPr>
                <w:rFonts w:cs="TimesNewRomanPSMT"/>
              </w:rPr>
            </w:pPr>
            <w:r w:rsidRPr="00944A9E">
              <w:rPr>
                <w:rFonts w:cs="TimesNewRomanPSMT"/>
              </w:rPr>
              <w:t xml:space="preserve">Profesní portfolio učitele. </w:t>
            </w:r>
          </w:p>
          <w:p w:rsidR="00987D0B" w:rsidRPr="00944A9E" w:rsidRDefault="00987D0B" w:rsidP="00E7344C">
            <w:pPr>
              <w:autoSpaceDE w:val="0"/>
              <w:autoSpaceDN w:val="0"/>
              <w:adjustRightInd w:val="0"/>
              <w:rPr>
                <w:rFonts w:cs="TimesNewRomanPSMT"/>
              </w:rPr>
            </w:pPr>
            <w:r w:rsidRPr="00944A9E">
              <w:rPr>
                <w:rFonts w:cs="TimesNewRomanPSMT"/>
              </w:rPr>
              <w:t xml:space="preserve">Portfolio žáka 1. stupně základní školy. </w:t>
            </w:r>
          </w:p>
          <w:p w:rsidR="00987D0B" w:rsidRPr="00944A9E" w:rsidRDefault="00987D0B" w:rsidP="00E7344C">
            <w:pPr>
              <w:autoSpaceDE w:val="0"/>
              <w:autoSpaceDN w:val="0"/>
              <w:adjustRightInd w:val="0"/>
            </w:pPr>
            <w:r w:rsidRPr="00944A9E">
              <w:rPr>
                <w:rFonts w:cs="TimesNewRomanPSMT"/>
              </w:rPr>
              <w:t>Š</w:t>
            </w:r>
            <w:r w:rsidRPr="00944A9E">
              <w:t xml:space="preserve">kolní řád, klasifikační řád. </w:t>
            </w:r>
          </w:p>
          <w:p w:rsidR="00987D0B" w:rsidRPr="00944A9E" w:rsidRDefault="00987D0B" w:rsidP="00E7344C">
            <w:pPr>
              <w:autoSpaceDE w:val="0"/>
              <w:autoSpaceDN w:val="0"/>
              <w:adjustRightInd w:val="0"/>
              <w:rPr>
                <w:rFonts w:cs="TimesNewRomanPSMT"/>
              </w:rPr>
            </w:pPr>
            <w:r w:rsidRPr="00944A9E">
              <w:t xml:space="preserve">Třídní kniha, třídní výkaz, katalogové listy, používaný způsob vysvědčení, pravidla třídy. </w:t>
            </w:r>
          </w:p>
          <w:p w:rsidR="00987D0B" w:rsidRPr="00944A9E" w:rsidRDefault="00987D0B" w:rsidP="00E7344C">
            <w:pPr>
              <w:autoSpaceDE w:val="0"/>
              <w:autoSpaceDN w:val="0"/>
              <w:adjustRightInd w:val="0"/>
              <w:rPr>
                <w:rFonts w:cs="TimesNewRomanPSMT"/>
              </w:rPr>
            </w:pPr>
            <w:r w:rsidRPr="00944A9E">
              <w:rPr>
                <w:rFonts w:cs="TimesNewRomanPSMT"/>
              </w:rPr>
              <w:t xml:space="preserve">Kontrolní a hospitační činnost učitele základní školy. </w:t>
            </w:r>
          </w:p>
          <w:p w:rsidR="00987D0B" w:rsidRPr="00944A9E" w:rsidRDefault="00987D0B" w:rsidP="00E7344C">
            <w:pPr>
              <w:autoSpaceDE w:val="0"/>
              <w:autoSpaceDN w:val="0"/>
              <w:adjustRightInd w:val="0"/>
              <w:rPr>
                <w:rFonts w:cs="TimesNewRomanPSMT"/>
              </w:rPr>
            </w:pPr>
            <w:r w:rsidRPr="00944A9E">
              <w:rPr>
                <w:rFonts w:cs="TimesNewRomanPSMT"/>
              </w:rPr>
              <w:t xml:space="preserve">Pracovně-právní vztahy ve školství. </w:t>
            </w:r>
          </w:p>
          <w:p w:rsidR="00987D0B" w:rsidRDefault="00987D0B" w:rsidP="00E7344C">
            <w:pPr>
              <w:autoSpaceDE w:val="0"/>
              <w:autoSpaceDN w:val="0"/>
              <w:adjustRightInd w:val="0"/>
              <w:rPr>
                <w:rFonts w:cs="TimesNewRomanPSMT"/>
              </w:rPr>
            </w:pPr>
            <w:r w:rsidRPr="00944A9E">
              <w:rPr>
                <w:rFonts w:cs="TimesNewRomanPSMT"/>
              </w:rPr>
              <w:t xml:space="preserve">Úloha České školní inspekce ve vztahu k učiteli základní školy. </w:t>
            </w:r>
          </w:p>
          <w:p w:rsidR="00774F02" w:rsidRPr="00944A9E" w:rsidRDefault="00774F02" w:rsidP="00E7344C">
            <w:pPr>
              <w:autoSpaceDE w:val="0"/>
              <w:autoSpaceDN w:val="0"/>
              <w:adjustRightInd w:val="0"/>
            </w:pPr>
          </w:p>
        </w:tc>
      </w:tr>
      <w:tr w:rsidR="00987D0B" w:rsidRPr="00944A9E" w:rsidTr="001F47BB">
        <w:trPr>
          <w:trHeight w:val="265"/>
          <w:jc w:val="center"/>
        </w:trPr>
        <w:tc>
          <w:tcPr>
            <w:tcW w:w="4042" w:type="dxa"/>
            <w:gridSpan w:val="2"/>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165" w:type="dxa"/>
            <w:gridSpan w:val="6"/>
            <w:tcBorders>
              <w:top w:val="nil"/>
              <w:bottom w:val="nil"/>
            </w:tcBorders>
          </w:tcPr>
          <w:p w:rsidR="00987D0B" w:rsidRPr="00944A9E" w:rsidRDefault="00987D0B" w:rsidP="00E7344C">
            <w:pPr>
              <w:jc w:val="both"/>
            </w:pPr>
          </w:p>
        </w:tc>
      </w:tr>
      <w:tr w:rsidR="00987D0B" w:rsidRPr="00944A9E" w:rsidTr="001F47BB">
        <w:trPr>
          <w:trHeight w:val="1497"/>
          <w:jc w:val="center"/>
        </w:trPr>
        <w:tc>
          <w:tcPr>
            <w:tcW w:w="10207" w:type="dxa"/>
            <w:gridSpan w:val="8"/>
            <w:tcBorders>
              <w:top w:val="nil"/>
            </w:tcBorders>
          </w:tcPr>
          <w:p w:rsidR="00987D0B" w:rsidRPr="00944A9E" w:rsidRDefault="00987D0B" w:rsidP="00E7344C">
            <w:pPr>
              <w:jc w:val="both"/>
              <w:rPr>
                <w:b/>
              </w:rPr>
            </w:pPr>
          </w:p>
          <w:p w:rsidR="00987D0B" w:rsidRPr="00944A9E" w:rsidRDefault="00987D0B" w:rsidP="00E7344C">
            <w:pPr>
              <w:jc w:val="both"/>
            </w:pPr>
            <w:r w:rsidRPr="00944A9E">
              <w:rPr>
                <w:b/>
              </w:rPr>
              <w:t>Povinná</w:t>
            </w:r>
            <w:r w:rsidR="007E2DF3">
              <w:rPr>
                <w:b/>
              </w:rPr>
              <w:t xml:space="preserve"> literatura</w:t>
            </w:r>
            <w:r w:rsidRPr="00944A9E">
              <w:rPr>
                <w:b/>
              </w:rPr>
              <w:t>:</w:t>
            </w:r>
          </w:p>
          <w:p w:rsidR="00987D0B" w:rsidRPr="00944A9E" w:rsidRDefault="00987D0B" w:rsidP="00E7344C">
            <w:pPr>
              <w:jc w:val="both"/>
            </w:pPr>
            <w:r w:rsidRPr="00944A9E">
              <w:t xml:space="preserve">Bréda, J., Čapek, R., Dandová, E., &amp; Kendíková, J. (2017). </w:t>
            </w:r>
            <w:r w:rsidRPr="00944A9E">
              <w:rPr>
                <w:i/>
                <w:iCs/>
              </w:rPr>
              <w:t>Třídní učitel jako kouč</w:t>
            </w:r>
            <w:r w:rsidRPr="00944A9E">
              <w:t>. Praha: Raabe.</w:t>
            </w:r>
          </w:p>
          <w:p w:rsidR="00987D0B" w:rsidRPr="00944A9E" w:rsidRDefault="00987D0B" w:rsidP="00E7344C">
            <w:pPr>
              <w:jc w:val="both"/>
            </w:pPr>
            <w:r w:rsidRPr="00944A9E">
              <w:t xml:space="preserve">Puškinová, M., &amp; Rigel, F. (2016). </w:t>
            </w:r>
            <w:r w:rsidRPr="00944A9E">
              <w:rPr>
                <w:i/>
                <w:iCs/>
              </w:rPr>
              <w:t>Správní řízení v praxi škol a školských zařízení</w:t>
            </w:r>
            <w:r w:rsidRPr="00944A9E">
              <w:t>. Praha: Wolters Kluwer.</w:t>
            </w:r>
          </w:p>
          <w:p w:rsidR="00987D0B" w:rsidRPr="005209F5" w:rsidRDefault="00987D0B" w:rsidP="00E7344C">
            <w:pPr>
              <w:jc w:val="both"/>
            </w:pPr>
            <w:r w:rsidRPr="00944A9E">
              <w:t xml:space="preserve">Trojan, V. (2014). </w:t>
            </w:r>
            <w:r w:rsidRPr="00944A9E">
              <w:rPr>
                <w:i/>
                <w:iCs/>
              </w:rPr>
              <w:t>Pedagogický proces a jeho řízení</w:t>
            </w:r>
            <w:r w:rsidRPr="00944A9E">
              <w:t>. Pr</w:t>
            </w:r>
            <w:r w:rsidRPr="005209F5">
              <w:t>aha: Wolters Kluwer.</w:t>
            </w:r>
          </w:p>
          <w:p w:rsidR="00987D0B" w:rsidRPr="005209F5" w:rsidRDefault="00987D0B" w:rsidP="00E7344C">
            <w:pPr>
              <w:jc w:val="both"/>
            </w:pPr>
            <w:r w:rsidRPr="005209F5">
              <w:t xml:space="preserve">Píšová, M. (2007). </w:t>
            </w:r>
            <w:r w:rsidRPr="005209F5">
              <w:rPr>
                <w:i/>
              </w:rPr>
              <w:t>Portfolio v profesní přípravě učitele</w:t>
            </w:r>
            <w:r w:rsidRPr="005209F5">
              <w:t>. Pardubice: Univerzita Pardubice.</w:t>
            </w:r>
          </w:p>
          <w:p w:rsidR="00377FB1" w:rsidRPr="005209F5" w:rsidRDefault="00377FB1" w:rsidP="00377FB1">
            <w:pPr>
              <w:rPr>
                <w:moveTo w:id="1282" w:author="Hana Navrátilová" w:date="2019-09-24T11:10:00Z"/>
                <w:lang w:eastAsia="en-US"/>
              </w:rPr>
            </w:pPr>
            <w:moveToRangeStart w:id="1283" w:author="Hana Navrátilová" w:date="2019-09-24T11:10:00Z" w:name="move20215919"/>
            <w:moveTo w:id="1284" w:author="Hana Navrátilová" w:date="2019-09-24T11:10:00Z">
              <w:r w:rsidRPr="005209F5">
                <w:t xml:space="preserve">Petrů Puhrová, B. (2016). Zapojení rodičů do domácí přípravy dítě na vyučování: přehledová studie. </w:t>
              </w:r>
              <w:r w:rsidRPr="008F48AF">
                <w:rPr>
                  <w:i/>
                </w:rPr>
                <w:t>Paidagogos, 2</w:t>
              </w:r>
              <w:r w:rsidRPr="008F48AF">
                <w:t>(2), 90-106.</w:t>
              </w:r>
            </w:moveTo>
          </w:p>
          <w:moveToRangeEnd w:id="1283"/>
          <w:p w:rsidR="00987D0B" w:rsidRPr="005209F5" w:rsidRDefault="00987D0B" w:rsidP="00E7344C">
            <w:pPr>
              <w:jc w:val="both"/>
              <w:rPr>
                <w:i/>
              </w:rPr>
            </w:pPr>
          </w:p>
          <w:p w:rsidR="00987D0B" w:rsidRPr="005209F5" w:rsidRDefault="00987D0B" w:rsidP="00E7344C">
            <w:pPr>
              <w:jc w:val="both"/>
              <w:rPr>
                <w:b/>
              </w:rPr>
            </w:pPr>
            <w:r w:rsidRPr="005209F5">
              <w:rPr>
                <w:b/>
              </w:rPr>
              <w:t>Doporučená</w:t>
            </w:r>
            <w:r w:rsidR="007E2DF3" w:rsidRPr="005209F5">
              <w:rPr>
                <w:b/>
              </w:rPr>
              <w:t xml:space="preserve"> literatura</w:t>
            </w:r>
            <w:r w:rsidRPr="005209F5">
              <w:rPr>
                <w:b/>
              </w:rPr>
              <w:t>:</w:t>
            </w:r>
          </w:p>
          <w:p w:rsidR="00987D0B" w:rsidRPr="005209F5" w:rsidRDefault="00987D0B" w:rsidP="00E7344C">
            <w:pPr>
              <w:jc w:val="both"/>
              <w:rPr>
                <w:b/>
              </w:rPr>
            </w:pPr>
            <w:r w:rsidRPr="005209F5">
              <w:t xml:space="preserve">Hayes, D. (2003). </w:t>
            </w:r>
            <w:r w:rsidRPr="005209F5">
              <w:rPr>
                <w:i/>
                <w:iCs/>
              </w:rPr>
              <w:t>Planning, teaching and class management in primary schools</w:t>
            </w:r>
            <w:r w:rsidRPr="005209F5">
              <w:t>. London: David Fulton Publishers.</w:t>
            </w:r>
          </w:p>
          <w:p w:rsidR="00987D0B" w:rsidRPr="005209F5" w:rsidRDefault="00987D0B" w:rsidP="00E7344C">
            <w:pPr>
              <w:jc w:val="both"/>
            </w:pPr>
            <w:r w:rsidRPr="005209F5">
              <w:t xml:space="preserve">Trunda, J. (2012). </w:t>
            </w:r>
            <w:r w:rsidRPr="005209F5">
              <w:rPr>
                <w:i/>
              </w:rPr>
              <w:t xml:space="preserve">Profesní portfolio učitele. </w:t>
            </w:r>
            <w:r w:rsidRPr="005209F5">
              <w:t>Praha: Národní ústav pro vzdělávání</w:t>
            </w:r>
            <w:r w:rsidRPr="005209F5">
              <w:rPr>
                <w:i/>
              </w:rPr>
              <w:t xml:space="preserve">. </w:t>
            </w:r>
          </w:p>
          <w:p w:rsidR="00987D0B" w:rsidRPr="005209F5" w:rsidRDefault="00987D0B" w:rsidP="00E7344C">
            <w:pPr>
              <w:autoSpaceDE w:val="0"/>
              <w:autoSpaceDN w:val="0"/>
              <w:adjustRightInd w:val="0"/>
              <w:rPr>
                <w:rFonts w:eastAsia="Calibri"/>
                <w:lang w:eastAsia="en-US"/>
              </w:rPr>
            </w:pPr>
            <w:r w:rsidRPr="005209F5">
              <w:rPr>
                <w:rFonts w:eastAsia="Calibri"/>
                <w:iCs/>
                <w:lang w:eastAsia="en-US"/>
              </w:rPr>
              <w:t xml:space="preserve">Zákon č. 563/2004 Sb., </w:t>
            </w:r>
            <w:r w:rsidRPr="005209F5">
              <w:rPr>
                <w:rFonts w:eastAsia="Calibri"/>
                <w:i/>
                <w:iCs/>
                <w:lang w:eastAsia="en-US"/>
              </w:rPr>
              <w:t>o pedagogických pracovnících a o změně některých zákonů</w:t>
            </w:r>
            <w:r w:rsidRPr="005209F5">
              <w:rPr>
                <w:rFonts w:eastAsia="Calibri"/>
                <w:iCs/>
                <w:lang w:eastAsia="en-US"/>
              </w:rPr>
              <w:t xml:space="preserve">, v platném znění. </w:t>
            </w:r>
          </w:p>
          <w:p w:rsidR="00987D0B" w:rsidRPr="00944A9E" w:rsidRDefault="00987D0B" w:rsidP="00E7344C">
            <w:pPr>
              <w:rPr>
                <w:iCs/>
                <w:sz w:val="24"/>
                <w:szCs w:val="24"/>
              </w:rPr>
            </w:pPr>
            <w:r w:rsidRPr="005209F5">
              <w:rPr>
                <w:iCs/>
              </w:rPr>
              <w:t xml:space="preserve">Zákon č. 561/2004 Sb., </w:t>
            </w:r>
            <w:r w:rsidRPr="005209F5">
              <w:rPr>
                <w:i/>
                <w:iCs/>
              </w:rPr>
              <w:t>o předškolním, základním, středn</w:t>
            </w:r>
            <w:r w:rsidRPr="00944A9E">
              <w:rPr>
                <w:i/>
                <w:iCs/>
              </w:rPr>
              <w:t>ím, vyšším odborném a jiném vzdělávání (školský zákon)</w:t>
            </w:r>
            <w:r w:rsidRPr="00944A9E">
              <w:rPr>
                <w:iCs/>
              </w:rPr>
              <w:t>.</w:t>
            </w:r>
          </w:p>
          <w:p w:rsidR="00987D0B" w:rsidRPr="00944A9E" w:rsidRDefault="00987D0B" w:rsidP="00E7344C">
            <w:pPr>
              <w:jc w:val="both"/>
            </w:pPr>
          </w:p>
        </w:tc>
      </w:tr>
      <w:tr w:rsidR="00987D0B"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987D0B" w:rsidRPr="00944A9E" w:rsidTr="001F47BB">
        <w:trPr>
          <w:jc w:val="center"/>
        </w:trPr>
        <w:tc>
          <w:tcPr>
            <w:tcW w:w="5672" w:type="dxa"/>
            <w:gridSpan w:val="3"/>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709" w:type="dxa"/>
            <w:tcBorders>
              <w:top w:val="single" w:sz="2" w:space="0" w:color="auto"/>
            </w:tcBorders>
          </w:tcPr>
          <w:p w:rsidR="00987D0B" w:rsidRPr="00944A9E" w:rsidRDefault="00987D0B" w:rsidP="00E7344C">
            <w:pPr>
              <w:jc w:val="both"/>
            </w:pPr>
          </w:p>
        </w:tc>
        <w:tc>
          <w:tcPr>
            <w:tcW w:w="3826" w:type="dxa"/>
            <w:gridSpan w:val="4"/>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1F47BB">
        <w:trPr>
          <w:jc w:val="center"/>
        </w:trPr>
        <w:tc>
          <w:tcPr>
            <w:tcW w:w="10207" w:type="dxa"/>
            <w:gridSpan w:val="8"/>
            <w:shd w:val="clear" w:color="auto" w:fill="F7CAAC"/>
          </w:tcPr>
          <w:p w:rsidR="00987D0B" w:rsidRPr="00944A9E" w:rsidRDefault="00987D0B" w:rsidP="00E7344C">
            <w:pPr>
              <w:jc w:val="both"/>
              <w:rPr>
                <w:b/>
              </w:rPr>
            </w:pPr>
            <w:r w:rsidRPr="00944A9E">
              <w:rPr>
                <w:b/>
              </w:rPr>
              <w:t>Informace o způsobu kontaktu s vyučujícím</w:t>
            </w:r>
          </w:p>
        </w:tc>
      </w:tr>
      <w:tr w:rsidR="00987D0B" w:rsidRPr="00944A9E" w:rsidTr="001F47BB">
        <w:trPr>
          <w:trHeight w:val="546"/>
          <w:jc w:val="center"/>
        </w:trPr>
        <w:tc>
          <w:tcPr>
            <w:tcW w:w="10207" w:type="dxa"/>
            <w:gridSpan w:val="8"/>
          </w:tcPr>
          <w:p w:rsidR="00987D0B" w:rsidRPr="00944A9E" w:rsidRDefault="00987D0B" w:rsidP="00E7344C">
            <w:pPr>
              <w:jc w:val="both"/>
              <w:rPr>
                <w:del w:id="1285" w:author="Hana Navrátilová" w:date="2019-09-24T11:10:00Z"/>
              </w:rPr>
            </w:pPr>
          </w:p>
          <w:p w:rsidR="00987D0B" w:rsidRDefault="00987D0B" w:rsidP="00E7344C">
            <w:pPr>
              <w:jc w:val="both"/>
              <w:rPr>
                <w:del w:id="1286" w:author="Hana Navrátilová" w:date="2019-09-24T11:10:00Z"/>
              </w:rPr>
            </w:pPr>
          </w:p>
          <w:p w:rsidR="00774F02" w:rsidRDefault="00774F02" w:rsidP="00E7344C">
            <w:pPr>
              <w:jc w:val="both"/>
              <w:rPr>
                <w:del w:id="1287" w:author="Hana Navrátilová" w:date="2019-09-24T11:10:00Z"/>
              </w:rPr>
            </w:pPr>
          </w:p>
          <w:p w:rsidR="00987D0B" w:rsidRPr="00944A9E" w:rsidRDefault="00987D0B" w:rsidP="00E7344C">
            <w:pPr>
              <w:jc w:val="both"/>
            </w:pPr>
          </w:p>
          <w:p w:rsidR="00987D0B" w:rsidRDefault="00987D0B" w:rsidP="00E7344C">
            <w:pPr>
              <w:jc w:val="both"/>
            </w:pPr>
          </w:p>
          <w:p w:rsidR="00774F02" w:rsidRDefault="00774F02" w:rsidP="00E7344C">
            <w:pPr>
              <w:jc w:val="both"/>
            </w:pPr>
          </w:p>
          <w:p w:rsidR="00774F02" w:rsidRDefault="00774F02" w:rsidP="00E7344C">
            <w:pPr>
              <w:jc w:val="both"/>
            </w:pPr>
          </w:p>
          <w:p w:rsidR="00774F02" w:rsidRPr="00944A9E" w:rsidRDefault="00774F02" w:rsidP="00E7344C">
            <w:pPr>
              <w:jc w:val="both"/>
            </w:pPr>
          </w:p>
        </w:tc>
      </w:tr>
    </w:tbl>
    <w:p w:rsidR="00AA402B" w:rsidRPr="00AD6519" w:rsidRDefault="00AD6519">
      <w:pPr>
        <w:rPr>
          <w:ins w:id="1288" w:author="Hana Navrátilová" w:date="2019-09-24T11:10:00Z"/>
        </w:rPr>
      </w:pPr>
      <w:r>
        <w:br w:type="page"/>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48"/>
        <w:gridCol w:w="396"/>
        <w:gridCol w:w="144"/>
        <w:gridCol w:w="403"/>
        <w:gridCol w:w="689"/>
        <w:gridCol w:w="405"/>
        <w:gridCol w:w="479"/>
        <w:gridCol w:w="381"/>
        <w:gridCol w:w="410"/>
        <w:gridCol w:w="384"/>
        <w:gridCol w:w="1686"/>
        <w:gridCol w:w="389"/>
        <w:gridCol w:w="130"/>
        <w:gridCol w:w="392"/>
        <w:gridCol w:w="608"/>
        <w:gridCol w:w="357"/>
      </w:tblGrid>
      <w:tr w:rsidR="00987D0B" w:rsidRPr="00944A9E" w:rsidTr="00AD6519">
        <w:trPr>
          <w:jc w:val="center"/>
        </w:trPr>
        <w:tc>
          <w:tcPr>
            <w:tcW w:w="10201" w:type="dxa"/>
            <w:gridSpan w:val="16"/>
            <w:tcBorders>
              <w:bottom w:val="double" w:sz="4" w:space="0" w:color="auto"/>
            </w:tcBorders>
            <w:shd w:val="clear" w:color="auto" w:fill="BDD6EE"/>
          </w:tcPr>
          <w:p w:rsidR="00987D0B" w:rsidRPr="00944A9E" w:rsidRDefault="00F32C9A" w:rsidP="00E7344C">
            <w:pPr>
              <w:jc w:val="both"/>
              <w:rPr>
                <w:b/>
                <w:sz w:val="28"/>
              </w:rPr>
            </w:pPr>
            <w:r>
              <w:br w:type="page"/>
            </w:r>
            <w:r w:rsidR="00987D0B" w:rsidRPr="00944A9E">
              <w:br w:type="page"/>
            </w:r>
            <w:r w:rsidR="00987D0B" w:rsidRPr="00944A9E">
              <w:rPr>
                <w:b/>
                <w:sz w:val="28"/>
              </w:rPr>
              <w:t>B-III – Charakteristika studijního předmětu</w:t>
            </w:r>
          </w:p>
        </w:tc>
      </w:tr>
      <w:tr w:rsidR="00987D0B" w:rsidRPr="00944A9E" w:rsidTr="00AD6519">
        <w:trPr>
          <w:jc w:val="center"/>
        </w:trPr>
        <w:tc>
          <w:tcPr>
            <w:tcW w:w="2948" w:type="dxa"/>
            <w:tcBorders>
              <w:top w:val="double" w:sz="4" w:space="0" w:color="auto"/>
            </w:tcBorders>
            <w:shd w:val="clear" w:color="auto" w:fill="F7CAAC"/>
          </w:tcPr>
          <w:p w:rsidR="00987D0B" w:rsidRPr="00944A9E" w:rsidRDefault="00987D0B" w:rsidP="00E7344C">
            <w:pPr>
              <w:jc w:val="both"/>
              <w:rPr>
                <w:b/>
              </w:rPr>
            </w:pPr>
            <w:r w:rsidRPr="00944A9E">
              <w:rPr>
                <w:b/>
              </w:rPr>
              <w:t>Název studijního předmětu</w:t>
            </w:r>
          </w:p>
        </w:tc>
        <w:tc>
          <w:tcPr>
            <w:tcW w:w="7253" w:type="dxa"/>
            <w:gridSpan w:val="15"/>
            <w:tcBorders>
              <w:top w:val="double" w:sz="4" w:space="0" w:color="auto"/>
            </w:tcBorders>
          </w:tcPr>
          <w:p w:rsidR="00987D0B" w:rsidRPr="00944A9E" w:rsidRDefault="00987D0B" w:rsidP="00E7344C">
            <w:r w:rsidRPr="00944A9E">
              <w:t>Základy podnikatelství</w:t>
            </w:r>
          </w:p>
        </w:tc>
      </w:tr>
      <w:tr w:rsidR="00987D0B" w:rsidRPr="00944A9E" w:rsidTr="00AD6519">
        <w:trPr>
          <w:jc w:val="center"/>
        </w:trPr>
        <w:tc>
          <w:tcPr>
            <w:tcW w:w="2948" w:type="dxa"/>
            <w:shd w:val="clear" w:color="auto" w:fill="F7CAAC"/>
          </w:tcPr>
          <w:p w:rsidR="00987D0B" w:rsidRPr="00944A9E" w:rsidRDefault="00987D0B" w:rsidP="00E7344C">
            <w:pPr>
              <w:jc w:val="both"/>
              <w:rPr>
                <w:b/>
              </w:rPr>
            </w:pPr>
            <w:r w:rsidRPr="00944A9E">
              <w:rPr>
                <w:b/>
              </w:rPr>
              <w:t>Typ předmětu</w:t>
            </w:r>
          </w:p>
        </w:tc>
        <w:tc>
          <w:tcPr>
            <w:tcW w:w="3307" w:type="dxa"/>
            <w:gridSpan w:val="8"/>
          </w:tcPr>
          <w:p w:rsidR="00987D0B" w:rsidRPr="00944A9E" w:rsidRDefault="001E1227" w:rsidP="00E7344C">
            <w:pPr>
              <w:jc w:val="both"/>
            </w:pPr>
            <w:r w:rsidRPr="00944A9E">
              <w:t>p</w:t>
            </w:r>
            <w:r w:rsidR="00987D0B" w:rsidRPr="00944A9E">
              <w:t>ovinně volitelný</w:t>
            </w:r>
            <w:r w:rsidRPr="00944A9E">
              <w:t>, PZ</w:t>
            </w:r>
          </w:p>
        </w:tc>
        <w:tc>
          <w:tcPr>
            <w:tcW w:w="2589" w:type="dxa"/>
            <w:gridSpan w:val="4"/>
            <w:shd w:val="clear" w:color="auto" w:fill="F7CAAC"/>
          </w:tcPr>
          <w:p w:rsidR="00987D0B" w:rsidRPr="00944A9E" w:rsidRDefault="00987D0B" w:rsidP="00E7344C">
            <w:pPr>
              <w:jc w:val="both"/>
            </w:pPr>
            <w:r w:rsidRPr="00944A9E">
              <w:rPr>
                <w:b/>
              </w:rPr>
              <w:t>doporučený ročník / semestr</w:t>
            </w:r>
          </w:p>
        </w:tc>
        <w:tc>
          <w:tcPr>
            <w:tcW w:w="1357" w:type="dxa"/>
            <w:gridSpan w:val="3"/>
          </w:tcPr>
          <w:p w:rsidR="00987D0B" w:rsidRPr="00944A9E" w:rsidRDefault="00987D0B" w:rsidP="00E7344C">
            <w:pPr>
              <w:jc w:val="both"/>
            </w:pPr>
            <w:r w:rsidRPr="00944A9E">
              <w:t>3/ZS</w:t>
            </w:r>
          </w:p>
        </w:tc>
      </w:tr>
      <w:tr w:rsidR="008A1422" w:rsidRPr="00944A9E" w:rsidTr="00AD6519">
        <w:trPr>
          <w:jc w:val="center"/>
        </w:trPr>
        <w:tc>
          <w:tcPr>
            <w:tcW w:w="2948" w:type="dxa"/>
            <w:shd w:val="clear" w:color="auto" w:fill="F7CAAC"/>
          </w:tcPr>
          <w:p w:rsidR="00987D0B" w:rsidRPr="00944A9E" w:rsidRDefault="00987D0B" w:rsidP="00E7344C">
            <w:pPr>
              <w:jc w:val="both"/>
              <w:rPr>
                <w:b/>
              </w:rPr>
            </w:pPr>
            <w:r w:rsidRPr="00944A9E">
              <w:rPr>
                <w:b/>
              </w:rPr>
              <w:t>Rozsah studijního předmětu</w:t>
            </w:r>
          </w:p>
        </w:tc>
        <w:tc>
          <w:tcPr>
            <w:tcW w:w="1632" w:type="dxa"/>
            <w:gridSpan w:val="4"/>
          </w:tcPr>
          <w:p w:rsidR="00987D0B" w:rsidRPr="00944A9E" w:rsidRDefault="00987D0B" w:rsidP="00E7344C">
            <w:pPr>
              <w:jc w:val="both"/>
            </w:pPr>
            <w:r w:rsidRPr="00944A9E">
              <w:t>14p + 14s</w:t>
            </w:r>
          </w:p>
        </w:tc>
        <w:tc>
          <w:tcPr>
            <w:tcW w:w="884" w:type="dxa"/>
            <w:gridSpan w:val="2"/>
            <w:shd w:val="clear" w:color="auto" w:fill="F7CAAC"/>
          </w:tcPr>
          <w:p w:rsidR="00987D0B" w:rsidRPr="00944A9E" w:rsidRDefault="00987D0B" w:rsidP="00E7344C">
            <w:pPr>
              <w:jc w:val="both"/>
              <w:rPr>
                <w:b/>
              </w:rPr>
            </w:pPr>
            <w:r w:rsidRPr="00944A9E">
              <w:rPr>
                <w:b/>
              </w:rPr>
              <w:t xml:space="preserve">hod. </w:t>
            </w:r>
          </w:p>
        </w:tc>
        <w:tc>
          <w:tcPr>
            <w:tcW w:w="791" w:type="dxa"/>
            <w:gridSpan w:val="2"/>
          </w:tcPr>
          <w:p w:rsidR="00987D0B" w:rsidRPr="00944A9E" w:rsidRDefault="00987D0B" w:rsidP="00E7344C">
            <w:pPr>
              <w:jc w:val="both"/>
            </w:pPr>
            <w:r w:rsidRPr="00944A9E">
              <w:t>28</w:t>
            </w:r>
          </w:p>
        </w:tc>
        <w:tc>
          <w:tcPr>
            <w:tcW w:w="2070" w:type="dxa"/>
            <w:gridSpan w:val="2"/>
            <w:shd w:val="clear" w:color="auto" w:fill="F7CAAC"/>
          </w:tcPr>
          <w:p w:rsidR="00987D0B" w:rsidRPr="00944A9E" w:rsidRDefault="00987D0B" w:rsidP="00E7344C">
            <w:pPr>
              <w:jc w:val="both"/>
              <w:rPr>
                <w:b/>
              </w:rPr>
            </w:pPr>
            <w:r w:rsidRPr="00944A9E">
              <w:rPr>
                <w:b/>
              </w:rPr>
              <w:t>kreditů</w:t>
            </w:r>
          </w:p>
        </w:tc>
        <w:tc>
          <w:tcPr>
            <w:tcW w:w="1876" w:type="dxa"/>
            <w:gridSpan w:val="5"/>
          </w:tcPr>
          <w:p w:rsidR="00987D0B" w:rsidRPr="00944A9E" w:rsidRDefault="00987D0B" w:rsidP="00E7344C">
            <w:pPr>
              <w:jc w:val="both"/>
            </w:pPr>
            <w:r w:rsidRPr="00944A9E">
              <w:t>2</w:t>
            </w:r>
          </w:p>
        </w:tc>
      </w:tr>
      <w:tr w:rsidR="00987D0B" w:rsidRPr="00944A9E" w:rsidTr="00AD6519">
        <w:trPr>
          <w:jc w:val="center"/>
        </w:trPr>
        <w:tc>
          <w:tcPr>
            <w:tcW w:w="2948" w:type="dxa"/>
            <w:shd w:val="clear" w:color="auto" w:fill="F7CAAC"/>
          </w:tcPr>
          <w:p w:rsidR="00987D0B" w:rsidRPr="00944A9E" w:rsidRDefault="00987D0B" w:rsidP="00E7344C">
            <w:pPr>
              <w:jc w:val="both"/>
              <w:rPr>
                <w:b/>
                <w:sz w:val="22"/>
              </w:rPr>
            </w:pPr>
            <w:r w:rsidRPr="00944A9E">
              <w:rPr>
                <w:b/>
              </w:rPr>
              <w:t>Prerekvizity, korekvizity, ekvivalence</w:t>
            </w:r>
          </w:p>
        </w:tc>
        <w:tc>
          <w:tcPr>
            <w:tcW w:w="7253" w:type="dxa"/>
            <w:gridSpan w:val="15"/>
          </w:tcPr>
          <w:p w:rsidR="00987D0B" w:rsidRPr="00944A9E" w:rsidRDefault="00987D0B" w:rsidP="00E7344C">
            <w:pPr>
              <w:jc w:val="both"/>
            </w:pPr>
          </w:p>
        </w:tc>
      </w:tr>
      <w:tr w:rsidR="00987D0B" w:rsidRPr="00944A9E" w:rsidTr="00AD6519">
        <w:trPr>
          <w:jc w:val="center"/>
        </w:trPr>
        <w:tc>
          <w:tcPr>
            <w:tcW w:w="2948" w:type="dxa"/>
            <w:shd w:val="clear" w:color="auto" w:fill="F7CAAC"/>
          </w:tcPr>
          <w:p w:rsidR="00987D0B" w:rsidRPr="00944A9E" w:rsidRDefault="00987D0B" w:rsidP="00E7344C">
            <w:pPr>
              <w:jc w:val="both"/>
              <w:rPr>
                <w:b/>
              </w:rPr>
            </w:pPr>
            <w:r w:rsidRPr="00944A9E">
              <w:rPr>
                <w:b/>
              </w:rPr>
              <w:t>Způsob ověření studijních výsledků</w:t>
            </w:r>
          </w:p>
        </w:tc>
        <w:tc>
          <w:tcPr>
            <w:tcW w:w="3307" w:type="dxa"/>
            <w:gridSpan w:val="8"/>
          </w:tcPr>
          <w:p w:rsidR="00987D0B" w:rsidRPr="00944A9E" w:rsidRDefault="00987D0B" w:rsidP="00E7344C">
            <w:pPr>
              <w:jc w:val="both"/>
            </w:pPr>
            <w:r w:rsidRPr="00944A9E">
              <w:t>klasifikovaný zápočet</w:t>
            </w:r>
          </w:p>
        </w:tc>
        <w:tc>
          <w:tcPr>
            <w:tcW w:w="2070" w:type="dxa"/>
            <w:gridSpan w:val="2"/>
            <w:shd w:val="clear" w:color="auto" w:fill="F7CAAC"/>
          </w:tcPr>
          <w:p w:rsidR="00987D0B" w:rsidRPr="00944A9E" w:rsidRDefault="00987D0B" w:rsidP="00E7344C">
            <w:pPr>
              <w:jc w:val="both"/>
              <w:rPr>
                <w:b/>
              </w:rPr>
            </w:pPr>
            <w:r w:rsidRPr="00944A9E">
              <w:rPr>
                <w:b/>
              </w:rPr>
              <w:t>Forma výuky</w:t>
            </w:r>
          </w:p>
        </w:tc>
        <w:tc>
          <w:tcPr>
            <w:tcW w:w="1876" w:type="dxa"/>
            <w:gridSpan w:val="5"/>
          </w:tcPr>
          <w:p w:rsidR="00987D0B" w:rsidRPr="00944A9E" w:rsidRDefault="004B6344" w:rsidP="00E7344C">
            <w:pPr>
              <w:jc w:val="both"/>
            </w:pPr>
            <w:r>
              <w:t>p</w:t>
            </w:r>
            <w:r w:rsidR="00987D0B" w:rsidRPr="00944A9E">
              <w:t>řednáška</w:t>
            </w:r>
          </w:p>
        </w:tc>
      </w:tr>
      <w:tr w:rsidR="00987D0B" w:rsidRPr="00944A9E" w:rsidTr="00AD6519">
        <w:trPr>
          <w:jc w:val="center"/>
        </w:trPr>
        <w:tc>
          <w:tcPr>
            <w:tcW w:w="2948" w:type="dxa"/>
            <w:shd w:val="clear" w:color="auto" w:fill="F7CAAC"/>
          </w:tcPr>
          <w:p w:rsidR="00987D0B" w:rsidRPr="00944A9E" w:rsidRDefault="00987D0B" w:rsidP="00E7344C">
            <w:pPr>
              <w:jc w:val="both"/>
              <w:rPr>
                <w:b/>
              </w:rPr>
            </w:pPr>
            <w:r w:rsidRPr="00944A9E">
              <w:rPr>
                <w:b/>
              </w:rPr>
              <w:t>Forma způsobu ověření studijních výsledků a další požadavky na studenta</w:t>
            </w:r>
          </w:p>
        </w:tc>
        <w:tc>
          <w:tcPr>
            <w:tcW w:w="7253" w:type="dxa"/>
            <w:gridSpan w:val="15"/>
            <w:tcBorders>
              <w:bottom w:val="nil"/>
            </w:tcBorders>
          </w:tcPr>
          <w:p w:rsidR="00987D0B" w:rsidRPr="00944A9E" w:rsidRDefault="00987D0B" w:rsidP="00E7344C">
            <w:pPr>
              <w:jc w:val="both"/>
            </w:pPr>
            <w:r w:rsidRPr="00944A9E">
              <w:t>Písemná forma, prezentace podnikatelského záměru</w:t>
            </w:r>
            <w:r w:rsidR="008033F4" w:rsidRPr="00944A9E">
              <w:t>.</w:t>
            </w:r>
          </w:p>
          <w:p w:rsidR="00987D0B" w:rsidRPr="00944A9E" w:rsidRDefault="00987D0B" w:rsidP="00E7344C">
            <w:pPr>
              <w:jc w:val="both"/>
              <w:rPr>
                <w:b/>
              </w:rPr>
            </w:pPr>
          </w:p>
        </w:tc>
      </w:tr>
      <w:tr w:rsidR="00987D0B" w:rsidRPr="00944A9E" w:rsidTr="00AD6519">
        <w:trPr>
          <w:trHeight w:val="121"/>
          <w:jc w:val="center"/>
        </w:trPr>
        <w:tc>
          <w:tcPr>
            <w:tcW w:w="10201" w:type="dxa"/>
            <w:gridSpan w:val="16"/>
            <w:tcBorders>
              <w:top w:val="nil"/>
            </w:tcBorders>
          </w:tcPr>
          <w:p w:rsidR="00987D0B" w:rsidRPr="00944A9E" w:rsidRDefault="00987D0B" w:rsidP="00E7344C">
            <w:pPr>
              <w:jc w:val="both"/>
            </w:pPr>
          </w:p>
        </w:tc>
      </w:tr>
      <w:tr w:rsidR="00987D0B" w:rsidRPr="00944A9E" w:rsidTr="00AD6519">
        <w:trPr>
          <w:trHeight w:val="197"/>
          <w:jc w:val="center"/>
        </w:trPr>
        <w:tc>
          <w:tcPr>
            <w:tcW w:w="2948" w:type="dxa"/>
            <w:tcBorders>
              <w:top w:val="nil"/>
            </w:tcBorders>
            <w:shd w:val="clear" w:color="auto" w:fill="F7CAAC"/>
          </w:tcPr>
          <w:p w:rsidR="00987D0B" w:rsidRPr="00944A9E" w:rsidRDefault="00987D0B" w:rsidP="00E7344C">
            <w:pPr>
              <w:jc w:val="both"/>
              <w:rPr>
                <w:b/>
              </w:rPr>
            </w:pPr>
            <w:r w:rsidRPr="00944A9E">
              <w:rPr>
                <w:b/>
              </w:rPr>
              <w:t>Garant předmětu</w:t>
            </w:r>
          </w:p>
        </w:tc>
        <w:tc>
          <w:tcPr>
            <w:tcW w:w="7253" w:type="dxa"/>
            <w:gridSpan w:val="15"/>
            <w:tcBorders>
              <w:top w:val="nil"/>
            </w:tcBorders>
          </w:tcPr>
          <w:p w:rsidR="00987D0B" w:rsidRPr="00944A9E" w:rsidRDefault="00987D0B" w:rsidP="00E7344C">
            <w:pPr>
              <w:jc w:val="both"/>
            </w:pPr>
            <w:r w:rsidRPr="00944A9E">
              <w:t>Ing. Petr Novák, Ph.D.</w:t>
            </w:r>
          </w:p>
        </w:tc>
      </w:tr>
      <w:tr w:rsidR="00987D0B" w:rsidRPr="00944A9E" w:rsidTr="00AD6519">
        <w:trPr>
          <w:trHeight w:val="243"/>
          <w:jc w:val="center"/>
        </w:trPr>
        <w:tc>
          <w:tcPr>
            <w:tcW w:w="2948" w:type="dxa"/>
            <w:tcBorders>
              <w:top w:val="nil"/>
            </w:tcBorders>
            <w:shd w:val="clear" w:color="auto" w:fill="F7CAAC"/>
          </w:tcPr>
          <w:p w:rsidR="00987D0B" w:rsidRPr="00944A9E" w:rsidRDefault="00987D0B" w:rsidP="00E7344C">
            <w:pPr>
              <w:jc w:val="both"/>
              <w:rPr>
                <w:b/>
              </w:rPr>
            </w:pPr>
            <w:r w:rsidRPr="00944A9E">
              <w:rPr>
                <w:b/>
              </w:rPr>
              <w:t>Zapojení garanta do výuky předmětu</w:t>
            </w:r>
          </w:p>
        </w:tc>
        <w:tc>
          <w:tcPr>
            <w:tcW w:w="7253" w:type="dxa"/>
            <w:gridSpan w:val="15"/>
            <w:tcBorders>
              <w:top w:val="nil"/>
            </w:tcBorders>
          </w:tcPr>
          <w:p w:rsidR="00987D0B" w:rsidRPr="00944A9E" w:rsidRDefault="004B6344" w:rsidP="00E7344C">
            <w:pPr>
              <w:jc w:val="both"/>
            </w:pPr>
            <w:r>
              <w:t>p</w:t>
            </w:r>
            <w:r w:rsidR="00987D0B" w:rsidRPr="00944A9E">
              <w:t>řednášející</w:t>
            </w:r>
          </w:p>
        </w:tc>
      </w:tr>
      <w:tr w:rsidR="00987D0B" w:rsidRPr="00944A9E" w:rsidTr="00AD6519">
        <w:trPr>
          <w:jc w:val="center"/>
        </w:trPr>
        <w:tc>
          <w:tcPr>
            <w:tcW w:w="2948" w:type="dxa"/>
            <w:shd w:val="clear" w:color="auto" w:fill="F7CAAC"/>
          </w:tcPr>
          <w:p w:rsidR="00987D0B" w:rsidRPr="00944A9E" w:rsidRDefault="00987D0B" w:rsidP="00E7344C">
            <w:pPr>
              <w:jc w:val="both"/>
              <w:rPr>
                <w:b/>
              </w:rPr>
            </w:pPr>
            <w:r w:rsidRPr="00944A9E">
              <w:rPr>
                <w:b/>
              </w:rPr>
              <w:t>Vyučující</w:t>
            </w:r>
          </w:p>
        </w:tc>
        <w:tc>
          <w:tcPr>
            <w:tcW w:w="7253" w:type="dxa"/>
            <w:gridSpan w:val="15"/>
            <w:tcBorders>
              <w:bottom w:val="nil"/>
            </w:tcBorders>
          </w:tcPr>
          <w:p w:rsidR="00987D0B" w:rsidRPr="00944A9E" w:rsidRDefault="00987D0B" w:rsidP="00E7344C">
            <w:pPr>
              <w:jc w:val="both"/>
            </w:pPr>
            <w:r w:rsidRPr="00944A9E">
              <w:t>Ing. Petr Novák, Ph.D., (50%), Ing. Ludmila Kozubíková, Ph.D.</w:t>
            </w:r>
            <w:r w:rsidR="00F745B7">
              <w:t xml:space="preserve"> </w:t>
            </w:r>
            <w:r w:rsidRPr="00944A9E">
              <w:t>(50%)</w:t>
            </w:r>
          </w:p>
        </w:tc>
      </w:tr>
      <w:tr w:rsidR="00987D0B" w:rsidRPr="00944A9E" w:rsidTr="00AD6519">
        <w:trPr>
          <w:trHeight w:val="554"/>
          <w:jc w:val="center"/>
        </w:trPr>
        <w:tc>
          <w:tcPr>
            <w:tcW w:w="10201" w:type="dxa"/>
            <w:gridSpan w:val="16"/>
            <w:tcBorders>
              <w:top w:val="nil"/>
            </w:tcBorders>
          </w:tcPr>
          <w:p w:rsidR="00987D0B" w:rsidRPr="00944A9E" w:rsidRDefault="00987D0B" w:rsidP="00E7344C">
            <w:pPr>
              <w:jc w:val="both"/>
            </w:pPr>
          </w:p>
        </w:tc>
      </w:tr>
      <w:tr w:rsidR="00987D0B" w:rsidRPr="00944A9E" w:rsidTr="00AD6519">
        <w:trPr>
          <w:jc w:val="center"/>
        </w:trPr>
        <w:tc>
          <w:tcPr>
            <w:tcW w:w="2948" w:type="dxa"/>
            <w:shd w:val="clear" w:color="auto" w:fill="F7CAAC"/>
          </w:tcPr>
          <w:p w:rsidR="00987D0B" w:rsidRPr="00944A9E" w:rsidRDefault="00987D0B" w:rsidP="00E7344C">
            <w:pPr>
              <w:jc w:val="both"/>
              <w:rPr>
                <w:b/>
              </w:rPr>
            </w:pPr>
            <w:r w:rsidRPr="00944A9E">
              <w:rPr>
                <w:b/>
              </w:rPr>
              <w:t>Stručná anotace předmětu</w:t>
            </w:r>
          </w:p>
        </w:tc>
        <w:tc>
          <w:tcPr>
            <w:tcW w:w="7253" w:type="dxa"/>
            <w:gridSpan w:val="15"/>
            <w:tcBorders>
              <w:bottom w:val="nil"/>
            </w:tcBorders>
          </w:tcPr>
          <w:p w:rsidR="00987D0B" w:rsidRPr="00944A9E" w:rsidRDefault="00987D0B" w:rsidP="00E7344C">
            <w:pPr>
              <w:jc w:val="both"/>
            </w:pPr>
          </w:p>
        </w:tc>
      </w:tr>
      <w:tr w:rsidR="00987D0B" w:rsidRPr="00944A9E" w:rsidTr="00AD6519">
        <w:trPr>
          <w:trHeight w:val="3174"/>
          <w:jc w:val="center"/>
        </w:trPr>
        <w:tc>
          <w:tcPr>
            <w:tcW w:w="10201" w:type="dxa"/>
            <w:gridSpan w:val="16"/>
            <w:tcBorders>
              <w:top w:val="nil"/>
              <w:bottom w:val="single" w:sz="12" w:space="0" w:color="auto"/>
            </w:tcBorders>
          </w:tcPr>
          <w:p w:rsidR="00987D0B" w:rsidRPr="00944A9E" w:rsidRDefault="00987D0B" w:rsidP="00E7344C">
            <w:pPr>
              <w:jc w:val="both"/>
            </w:pPr>
          </w:p>
          <w:p w:rsidR="007E2DF3" w:rsidRDefault="00987D0B" w:rsidP="00E7344C">
            <w:pPr>
              <w:jc w:val="both"/>
            </w:pPr>
            <w:r w:rsidRPr="00944A9E">
              <w:t>Úvod do podnikání</w:t>
            </w:r>
            <w:r w:rsidR="007E2DF3">
              <w:t xml:space="preserve">. </w:t>
            </w:r>
          </w:p>
          <w:p w:rsidR="00987D0B" w:rsidRPr="00944A9E" w:rsidRDefault="007E2DF3" w:rsidP="00E7344C">
            <w:pPr>
              <w:jc w:val="both"/>
            </w:pPr>
            <w:r>
              <w:t>P</w:t>
            </w:r>
            <w:r w:rsidR="00987D0B" w:rsidRPr="00944A9E">
              <w:t>odnikatelské prostředí</w:t>
            </w:r>
            <w:r w:rsidR="007D3C4E">
              <w:t xml:space="preserve"> ve školství</w:t>
            </w:r>
            <w:r w:rsidR="00987D0B" w:rsidRPr="00944A9E">
              <w:t>.</w:t>
            </w:r>
          </w:p>
          <w:p w:rsidR="00987D0B" w:rsidRPr="00944A9E" w:rsidRDefault="00987D0B" w:rsidP="00E7344C">
            <w:pPr>
              <w:jc w:val="both"/>
            </w:pPr>
            <w:r w:rsidRPr="00944A9E">
              <w:t>Právní aspekty podnikání a právní formy podnikání v ČR.</w:t>
            </w:r>
          </w:p>
          <w:p w:rsidR="008033F4" w:rsidRPr="00944A9E" w:rsidRDefault="00987D0B" w:rsidP="00E7344C">
            <w:pPr>
              <w:jc w:val="both"/>
            </w:pPr>
            <w:r w:rsidRPr="00944A9E">
              <w:t xml:space="preserve">Živnostenské právo, životní cyklus </w:t>
            </w:r>
            <w:r w:rsidR="007E2DF3">
              <w:t>školy</w:t>
            </w:r>
            <w:r w:rsidR="008033F4" w:rsidRPr="00944A9E">
              <w:t xml:space="preserve">. </w:t>
            </w:r>
          </w:p>
          <w:p w:rsidR="00987D0B" w:rsidRPr="00944A9E" w:rsidRDefault="008033F4" w:rsidP="00E7344C">
            <w:pPr>
              <w:jc w:val="both"/>
            </w:pPr>
            <w:r w:rsidRPr="00944A9E">
              <w:t>V</w:t>
            </w:r>
            <w:r w:rsidR="00987D0B" w:rsidRPr="00944A9E">
              <w:t xml:space="preserve">znik a zánik </w:t>
            </w:r>
            <w:r w:rsidR="007E2DF3">
              <w:t>školy</w:t>
            </w:r>
            <w:r w:rsidR="00987D0B" w:rsidRPr="00944A9E">
              <w:t>.</w:t>
            </w:r>
          </w:p>
          <w:p w:rsidR="00987D0B" w:rsidRPr="00944A9E" w:rsidRDefault="00987D0B" w:rsidP="00E7344C">
            <w:pPr>
              <w:jc w:val="both"/>
            </w:pPr>
            <w:r w:rsidRPr="00944A9E">
              <w:t>Založení fyzické a právnické osoby.</w:t>
            </w:r>
          </w:p>
          <w:p w:rsidR="00987D0B" w:rsidRPr="00944A9E" w:rsidRDefault="00987D0B" w:rsidP="00E7344C">
            <w:pPr>
              <w:jc w:val="both"/>
            </w:pPr>
            <w:r w:rsidRPr="00944A9E">
              <w:t>Podpora podnikání</w:t>
            </w:r>
            <w:r w:rsidR="007D3C4E">
              <w:t xml:space="preserve"> ve školství</w:t>
            </w:r>
            <w:r w:rsidRPr="00944A9E">
              <w:t>.</w:t>
            </w:r>
          </w:p>
          <w:p w:rsidR="00987D0B" w:rsidRPr="00944A9E" w:rsidRDefault="00987D0B" w:rsidP="00E7344C">
            <w:pPr>
              <w:jc w:val="both"/>
            </w:pPr>
            <w:r w:rsidRPr="00944A9E">
              <w:t xml:space="preserve">Základy ekonomiky </w:t>
            </w:r>
            <w:r w:rsidR="007D3C4E">
              <w:t>školy</w:t>
            </w:r>
            <w:r w:rsidRPr="00944A9E">
              <w:t>.</w:t>
            </w:r>
          </w:p>
          <w:p w:rsidR="00987D0B" w:rsidRPr="00944A9E" w:rsidRDefault="00987D0B" w:rsidP="00E7344C">
            <w:pPr>
              <w:jc w:val="both"/>
            </w:pPr>
            <w:r w:rsidRPr="00944A9E">
              <w:t>Základy řízení nákladů, výnosů a výsledku hospodaření.</w:t>
            </w:r>
          </w:p>
          <w:p w:rsidR="00987D0B" w:rsidRPr="00944A9E" w:rsidRDefault="00987D0B" w:rsidP="00E7344C">
            <w:pPr>
              <w:jc w:val="both"/>
            </w:pPr>
            <w:r w:rsidRPr="00944A9E">
              <w:t>Majetková a kapitálová struktura</w:t>
            </w:r>
            <w:r w:rsidR="007E2DF3">
              <w:t xml:space="preserve"> školy</w:t>
            </w:r>
            <w:r w:rsidRPr="00944A9E">
              <w:t>.</w:t>
            </w:r>
          </w:p>
          <w:p w:rsidR="00987D0B" w:rsidRPr="00944A9E" w:rsidRDefault="00987D0B" w:rsidP="00E7344C">
            <w:pPr>
              <w:jc w:val="both"/>
            </w:pPr>
            <w:r w:rsidRPr="00944A9E">
              <w:t>Základy financí a finančního řízení v</w:t>
            </w:r>
            <w:r w:rsidR="007E2DF3">
              <w:t>e</w:t>
            </w:r>
            <w:r w:rsidRPr="00944A9E">
              <w:t> </w:t>
            </w:r>
            <w:r w:rsidR="007E2DF3">
              <w:t>škole</w:t>
            </w:r>
            <w:r w:rsidRPr="00944A9E">
              <w:t>.</w:t>
            </w:r>
          </w:p>
          <w:p w:rsidR="00987D0B" w:rsidRPr="00944A9E" w:rsidRDefault="00987D0B" w:rsidP="00E7344C">
            <w:pPr>
              <w:jc w:val="both"/>
            </w:pPr>
            <w:r w:rsidRPr="00944A9E">
              <w:t>Daňové aspekty v podnikání.</w:t>
            </w:r>
          </w:p>
          <w:p w:rsidR="00987D0B" w:rsidRDefault="00987D0B" w:rsidP="00E7344C">
            <w:pPr>
              <w:jc w:val="both"/>
            </w:pPr>
            <w:r w:rsidRPr="00944A9E">
              <w:t>Podnikatelský plán.</w:t>
            </w:r>
          </w:p>
          <w:p w:rsidR="007E2DF3" w:rsidRDefault="007E2DF3" w:rsidP="00E7344C">
            <w:pPr>
              <w:jc w:val="both"/>
            </w:pPr>
            <w:r>
              <w:t xml:space="preserve">Doplňková činnost školy. </w:t>
            </w:r>
          </w:p>
          <w:p w:rsidR="00774F02" w:rsidRDefault="00774F02" w:rsidP="00E7344C">
            <w:pPr>
              <w:jc w:val="both"/>
              <w:rPr>
                <w:del w:id="1289" w:author="Hana Navrátilová" w:date="2019-09-24T11:10:00Z"/>
              </w:rPr>
            </w:pPr>
          </w:p>
          <w:p w:rsidR="007E2DF3" w:rsidRPr="00944A9E" w:rsidRDefault="007E2DF3" w:rsidP="00E7344C">
            <w:pPr>
              <w:jc w:val="both"/>
            </w:pPr>
          </w:p>
        </w:tc>
      </w:tr>
      <w:tr w:rsidR="00987D0B" w:rsidRPr="00944A9E" w:rsidTr="00AD6519">
        <w:trPr>
          <w:trHeight w:val="265"/>
          <w:jc w:val="center"/>
        </w:trPr>
        <w:tc>
          <w:tcPr>
            <w:tcW w:w="3488" w:type="dxa"/>
            <w:gridSpan w:val="3"/>
            <w:tcBorders>
              <w:top w:val="nil"/>
            </w:tcBorders>
            <w:shd w:val="clear" w:color="auto" w:fill="F7CAAC"/>
          </w:tcPr>
          <w:p w:rsidR="00987D0B" w:rsidRPr="00944A9E" w:rsidRDefault="00987D0B" w:rsidP="00E7344C">
            <w:pPr>
              <w:jc w:val="both"/>
            </w:pPr>
            <w:r w:rsidRPr="00944A9E">
              <w:rPr>
                <w:b/>
              </w:rPr>
              <w:t>Studijní literatura a studijní pomůcky</w:t>
            </w:r>
          </w:p>
        </w:tc>
        <w:tc>
          <w:tcPr>
            <w:tcW w:w="6713" w:type="dxa"/>
            <w:gridSpan w:val="13"/>
            <w:tcBorders>
              <w:top w:val="nil"/>
              <w:bottom w:val="nil"/>
            </w:tcBorders>
          </w:tcPr>
          <w:p w:rsidR="00987D0B" w:rsidRPr="00944A9E" w:rsidRDefault="00987D0B" w:rsidP="00E7344C">
            <w:pPr>
              <w:jc w:val="both"/>
            </w:pPr>
          </w:p>
        </w:tc>
      </w:tr>
      <w:tr w:rsidR="00987D0B" w:rsidRPr="00944A9E" w:rsidTr="00AD6519">
        <w:trPr>
          <w:trHeight w:val="3920"/>
          <w:jc w:val="center"/>
        </w:trPr>
        <w:tc>
          <w:tcPr>
            <w:tcW w:w="10201" w:type="dxa"/>
            <w:gridSpan w:val="16"/>
            <w:tcBorders>
              <w:top w:val="nil"/>
            </w:tcBorders>
          </w:tcPr>
          <w:p w:rsidR="00774F02" w:rsidRDefault="00774F02" w:rsidP="00E7344C">
            <w:pPr>
              <w:jc w:val="both"/>
              <w:rPr>
                <w:b/>
                <w:sz w:val="19"/>
                <w:szCs w:val="19"/>
              </w:rPr>
            </w:pPr>
          </w:p>
          <w:p w:rsidR="00987D0B" w:rsidRPr="00944A9E" w:rsidRDefault="00987D0B" w:rsidP="00E7344C">
            <w:pPr>
              <w:jc w:val="both"/>
              <w:rPr>
                <w:b/>
                <w:sz w:val="19"/>
                <w:szCs w:val="19"/>
              </w:rPr>
            </w:pPr>
            <w:r w:rsidRPr="00944A9E">
              <w:rPr>
                <w:b/>
                <w:sz w:val="19"/>
                <w:szCs w:val="19"/>
              </w:rPr>
              <w:t>Povinná literatura</w:t>
            </w:r>
            <w:r w:rsidR="007E2DF3">
              <w:rPr>
                <w:b/>
                <w:sz w:val="19"/>
                <w:szCs w:val="19"/>
              </w:rPr>
              <w:t>:</w:t>
            </w:r>
          </w:p>
          <w:p w:rsidR="00987D0B" w:rsidRPr="00944A9E" w:rsidRDefault="00987D0B" w:rsidP="00E7344C">
            <w:pPr>
              <w:jc w:val="both"/>
            </w:pPr>
            <w:r w:rsidRPr="00944A9E">
              <w:t>Martinovičová, D., Konečný</w:t>
            </w:r>
            <w:r w:rsidR="005D07CD" w:rsidRPr="00944A9E">
              <w:t>, M</w:t>
            </w:r>
            <w:r w:rsidR="000D797A" w:rsidRPr="00944A9E">
              <w:t>.</w:t>
            </w:r>
            <w:r w:rsidRPr="00944A9E">
              <w:t xml:space="preserve">, </w:t>
            </w:r>
            <w:r w:rsidR="005D07CD" w:rsidRPr="00944A9E">
              <w:t>&amp;</w:t>
            </w:r>
            <w:r w:rsidR="00DD0ABA" w:rsidRPr="00944A9E">
              <w:t> </w:t>
            </w:r>
            <w:r w:rsidRPr="00944A9E">
              <w:t xml:space="preserve">Vavřina. J. (2014). </w:t>
            </w:r>
            <w:r w:rsidRPr="00944A9E">
              <w:rPr>
                <w:i/>
                <w:iCs/>
              </w:rPr>
              <w:t>Úvod do podnikové ekonomiky</w:t>
            </w:r>
            <w:r w:rsidR="00A3219B" w:rsidRPr="00944A9E">
              <w:t>. Praha: Grada.</w:t>
            </w:r>
          </w:p>
          <w:p w:rsidR="00987D0B" w:rsidRPr="00944A9E" w:rsidRDefault="00987D0B" w:rsidP="00E7344C">
            <w:pPr>
              <w:jc w:val="both"/>
            </w:pPr>
            <w:r w:rsidRPr="00944A9E">
              <w:t>Synek,</w:t>
            </w:r>
            <w:r w:rsidR="00A3219B" w:rsidRPr="00944A9E">
              <w:t xml:space="preserve"> M.,</w:t>
            </w:r>
            <w:r w:rsidR="00DD0ABA" w:rsidRPr="00944A9E">
              <w:t> </w:t>
            </w:r>
            <w:r w:rsidR="005D07CD" w:rsidRPr="00944A9E">
              <w:t>&amp;</w:t>
            </w:r>
            <w:r w:rsidR="00A3219B" w:rsidRPr="00944A9E">
              <w:t xml:space="preserve"> Kislingerová,</w:t>
            </w:r>
            <w:r w:rsidR="00E6258B">
              <w:t xml:space="preserve"> </w:t>
            </w:r>
            <w:r w:rsidR="00F83029">
              <w:t>E.</w:t>
            </w:r>
            <w:r w:rsidR="00475786">
              <w:t>,</w:t>
            </w:r>
            <w:r w:rsidR="006A2873" w:rsidRPr="00944A9E">
              <w:t xml:space="preserve"> </w:t>
            </w:r>
            <w:r w:rsidR="00A3219B" w:rsidRPr="00944A9E">
              <w:t>a kol.</w:t>
            </w:r>
            <w:r w:rsidR="005D07CD" w:rsidRPr="00944A9E">
              <w:t xml:space="preserve"> (2015). </w:t>
            </w:r>
            <w:r w:rsidRPr="00944A9E">
              <w:rPr>
                <w:i/>
              </w:rPr>
              <w:t xml:space="preserve">Podniková ekonomika. </w:t>
            </w:r>
            <w:r w:rsidRPr="00944A9E">
              <w:t>6. přepracované a doplněné vydání. Praha: C. H. Beck</w:t>
            </w:r>
            <w:r w:rsidR="005D07CD" w:rsidRPr="00944A9E">
              <w:t xml:space="preserve">. </w:t>
            </w:r>
          </w:p>
          <w:p w:rsidR="00987D0B" w:rsidRPr="00944A9E" w:rsidRDefault="00987D0B" w:rsidP="00E7344C">
            <w:pPr>
              <w:jc w:val="both"/>
            </w:pPr>
            <w:r w:rsidRPr="00944A9E">
              <w:t>Synek, M.</w:t>
            </w:r>
            <w:r w:rsidR="008305C8" w:rsidRPr="00944A9E">
              <w:t>,</w:t>
            </w:r>
            <w:r w:rsidRPr="00944A9E">
              <w:t xml:space="preserve"> a kol</w:t>
            </w:r>
            <w:r w:rsidR="008305C8" w:rsidRPr="00944A9E">
              <w:t>.</w:t>
            </w:r>
            <w:r w:rsidR="005D07CD" w:rsidRPr="00944A9E">
              <w:t xml:space="preserve">(2011). </w:t>
            </w:r>
            <w:r w:rsidRPr="00944A9E">
              <w:rPr>
                <w:i/>
              </w:rPr>
              <w:t xml:space="preserve">Manažerská ekonomika. </w:t>
            </w:r>
            <w:r w:rsidRPr="00944A9E">
              <w:t xml:space="preserve">5. aktualizované a doplněné vydání. Praha: Grada. </w:t>
            </w:r>
          </w:p>
          <w:p w:rsidR="00987D0B" w:rsidRPr="00944A9E" w:rsidRDefault="00DD0ABA" w:rsidP="00E7344C">
            <w:pPr>
              <w:jc w:val="both"/>
            </w:pPr>
            <w:r w:rsidRPr="00944A9E">
              <w:t>Veber, J., J. Srpová, &amp; kol.</w:t>
            </w:r>
            <w:r w:rsidR="005D07CD" w:rsidRPr="00944A9E">
              <w:t xml:space="preserve">(2012). </w:t>
            </w:r>
            <w:r w:rsidR="00987D0B" w:rsidRPr="00944A9E">
              <w:rPr>
                <w:i/>
              </w:rPr>
              <w:t xml:space="preserve">Podnikání malé a střední firmy. </w:t>
            </w:r>
            <w:r w:rsidR="00987D0B" w:rsidRPr="00944A9E">
              <w:t>3. aktualizované a doplněné vydání. Praha: Grada.</w:t>
            </w:r>
          </w:p>
          <w:p w:rsidR="00987D0B" w:rsidRPr="00944A9E" w:rsidRDefault="00987D0B" w:rsidP="00E7344C">
            <w:pPr>
              <w:jc w:val="both"/>
            </w:pPr>
            <w:r w:rsidRPr="00944A9E">
              <w:t>V</w:t>
            </w:r>
            <w:r w:rsidR="008033F4" w:rsidRPr="00944A9E">
              <w:t>ochozka</w:t>
            </w:r>
            <w:r w:rsidRPr="00944A9E">
              <w:t>, M</w:t>
            </w:r>
            <w:r w:rsidR="005D07CD" w:rsidRPr="00944A9E">
              <w:t>., &amp; Mulač, P. (2012).</w:t>
            </w:r>
            <w:r w:rsidR="004B6344">
              <w:t xml:space="preserve"> </w:t>
            </w:r>
            <w:r w:rsidRPr="00944A9E">
              <w:rPr>
                <w:i/>
                <w:iCs/>
              </w:rPr>
              <w:t xml:space="preserve">Podniková ekonomika. </w:t>
            </w:r>
            <w:r w:rsidRPr="00944A9E">
              <w:t>1. vyd. Praha: Grada.</w:t>
            </w:r>
          </w:p>
          <w:p w:rsidR="00987D0B" w:rsidRPr="00944A9E" w:rsidRDefault="00987D0B" w:rsidP="00E7344C">
            <w:pPr>
              <w:jc w:val="both"/>
              <w:rPr>
                <w:sz w:val="19"/>
                <w:szCs w:val="19"/>
              </w:rPr>
            </w:pPr>
            <w:r w:rsidRPr="00944A9E">
              <w:t xml:space="preserve">Zákon č. 455/1991 Sb., </w:t>
            </w:r>
            <w:r w:rsidR="000D797A" w:rsidRPr="00944A9E">
              <w:t>O</w:t>
            </w:r>
            <w:r w:rsidRPr="00944A9E">
              <w:t xml:space="preserve"> živnostenském podnikání v platném znění</w:t>
            </w:r>
            <w:r w:rsidR="008033F4" w:rsidRPr="00944A9E">
              <w:t>.</w:t>
            </w:r>
          </w:p>
          <w:p w:rsidR="00987D0B" w:rsidRPr="00944A9E" w:rsidRDefault="00987D0B" w:rsidP="00E7344C">
            <w:pPr>
              <w:jc w:val="both"/>
              <w:rPr>
                <w:b/>
                <w:sz w:val="19"/>
                <w:szCs w:val="19"/>
              </w:rPr>
            </w:pPr>
          </w:p>
          <w:p w:rsidR="00987D0B" w:rsidRPr="00944A9E" w:rsidRDefault="00987D0B" w:rsidP="00E7344C">
            <w:pPr>
              <w:jc w:val="both"/>
              <w:rPr>
                <w:b/>
                <w:sz w:val="19"/>
                <w:szCs w:val="19"/>
              </w:rPr>
            </w:pPr>
            <w:r w:rsidRPr="00944A9E">
              <w:rPr>
                <w:b/>
                <w:sz w:val="19"/>
                <w:szCs w:val="19"/>
              </w:rPr>
              <w:t>Doporučená literatura</w:t>
            </w:r>
            <w:r w:rsidR="007E2DF3">
              <w:rPr>
                <w:b/>
                <w:sz w:val="19"/>
                <w:szCs w:val="19"/>
              </w:rPr>
              <w:t>:</w:t>
            </w:r>
          </w:p>
          <w:p w:rsidR="00987D0B" w:rsidRPr="00944A9E" w:rsidRDefault="00987D0B" w:rsidP="00E7344C">
            <w:pPr>
              <w:jc w:val="both"/>
            </w:pPr>
            <w:r w:rsidRPr="00944A9E">
              <w:t xml:space="preserve">Janatka, F. (2017). </w:t>
            </w:r>
            <w:r w:rsidRPr="00944A9E">
              <w:rPr>
                <w:i/>
                <w:iCs/>
              </w:rPr>
              <w:t>Podnikání v globalizovaném světě</w:t>
            </w:r>
            <w:r w:rsidRPr="00944A9E">
              <w:t>. Praha: Wolters Kluwer.</w:t>
            </w:r>
          </w:p>
          <w:p w:rsidR="00987D0B" w:rsidRPr="00944A9E" w:rsidRDefault="00987D0B" w:rsidP="00E7344C">
            <w:pPr>
              <w:jc w:val="both"/>
            </w:pPr>
            <w:r w:rsidRPr="00944A9E">
              <w:t xml:space="preserve">Váchal, J. </w:t>
            </w:r>
            <w:r w:rsidR="008033F4" w:rsidRPr="00944A9E">
              <w:t>&amp;</w:t>
            </w:r>
            <w:r w:rsidR="00DD0ABA" w:rsidRPr="00944A9E">
              <w:t> </w:t>
            </w:r>
            <w:r w:rsidRPr="00944A9E">
              <w:t xml:space="preserve">Vochozka, M. (2013). </w:t>
            </w:r>
            <w:r w:rsidRPr="00944A9E">
              <w:rPr>
                <w:i/>
                <w:iCs/>
              </w:rPr>
              <w:t>Podnikové řízení</w:t>
            </w:r>
            <w:r w:rsidRPr="00944A9E">
              <w:t>. Praha: Grada.</w:t>
            </w:r>
          </w:p>
          <w:p w:rsidR="00987D0B" w:rsidRPr="00944A9E" w:rsidRDefault="008033F4" w:rsidP="00E7344C">
            <w:pPr>
              <w:jc w:val="both"/>
            </w:pPr>
            <w:r w:rsidRPr="00944A9E">
              <w:t>Wöhe, G., &amp;</w:t>
            </w:r>
            <w:r w:rsidR="00DD0ABA" w:rsidRPr="00944A9E">
              <w:t> </w:t>
            </w:r>
            <w:r w:rsidR="00987D0B" w:rsidRPr="00944A9E">
              <w:t>Kislingerová</w:t>
            </w:r>
            <w:r w:rsidR="005D07CD" w:rsidRPr="00944A9E">
              <w:t>, P</w:t>
            </w:r>
            <w:r w:rsidR="00987D0B" w:rsidRPr="00944A9E">
              <w:t xml:space="preserve">. (2007). </w:t>
            </w:r>
            <w:r w:rsidR="00987D0B" w:rsidRPr="00944A9E">
              <w:rPr>
                <w:i/>
              </w:rPr>
              <w:t xml:space="preserve">Úvod do podnikového hospodářství. </w:t>
            </w:r>
            <w:r w:rsidR="00987D0B" w:rsidRPr="00944A9E">
              <w:t>2. přepracované a doplněné vydání. Praha: C. H. Beck.</w:t>
            </w:r>
          </w:p>
          <w:p w:rsidR="00987D0B" w:rsidRPr="00944A9E" w:rsidRDefault="00987D0B" w:rsidP="00E7344C">
            <w:pPr>
              <w:jc w:val="both"/>
            </w:pPr>
            <w:r w:rsidRPr="00944A9E">
              <w:t>Zákon č. 89/2012 Sb., Občanský zákoník v platném znění</w:t>
            </w:r>
            <w:r w:rsidR="005D07CD" w:rsidRPr="00944A9E">
              <w:t>.</w:t>
            </w:r>
          </w:p>
          <w:p w:rsidR="00987D0B" w:rsidRPr="00944A9E" w:rsidRDefault="00987D0B" w:rsidP="00E7344C">
            <w:pPr>
              <w:jc w:val="both"/>
            </w:pPr>
            <w:r w:rsidRPr="00944A9E">
              <w:t>Zákon č. 90/2012 Sb., Zákon o obchodních společnostech a družstvech (zákon o obchodních korporacích) v platném znění</w:t>
            </w:r>
            <w:r w:rsidR="005D07CD" w:rsidRPr="00944A9E">
              <w:t>.</w:t>
            </w:r>
          </w:p>
        </w:tc>
      </w:tr>
      <w:tr w:rsidR="00987D0B" w:rsidRPr="00944A9E" w:rsidTr="00AD6519">
        <w:trPr>
          <w:jc w:val="center"/>
        </w:trPr>
        <w:tc>
          <w:tcPr>
            <w:tcW w:w="10201" w:type="dxa"/>
            <w:gridSpan w:val="16"/>
            <w:tcBorders>
              <w:top w:val="single" w:sz="12" w:space="0" w:color="auto"/>
              <w:left w:val="single" w:sz="2" w:space="0" w:color="auto"/>
              <w:bottom w:val="single" w:sz="2" w:space="0" w:color="auto"/>
              <w:right w:val="single" w:sz="2" w:space="0" w:color="auto"/>
            </w:tcBorders>
            <w:shd w:val="clear" w:color="auto" w:fill="F7CAAC"/>
          </w:tcPr>
          <w:p w:rsidR="00987D0B" w:rsidRPr="00944A9E" w:rsidRDefault="00987D0B" w:rsidP="00E7344C">
            <w:pPr>
              <w:jc w:val="center"/>
              <w:rPr>
                <w:b/>
              </w:rPr>
            </w:pPr>
            <w:r w:rsidRPr="00944A9E">
              <w:rPr>
                <w:b/>
              </w:rPr>
              <w:t>Informace ke kombinované nebo distanční formě</w:t>
            </w:r>
          </w:p>
        </w:tc>
      </w:tr>
      <w:tr w:rsidR="008A1422" w:rsidRPr="00944A9E" w:rsidTr="00AD6519">
        <w:trPr>
          <w:jc w:val="center"/>
        </w:trPr>
        <w:tc>
          <w:tcPr>
            <w:tcW w:w="4580" w:type="dxa"/>
            <w:gridSpan w:val="5"/>
            <w:tcBorders>
              <w:top w:val="single" w:sz="2" w:space="0" w:color="auto"/>
            </w:tcBorders>
            <w:shd w:val="clear" w:color="auto" w:fill="F7CAAC"/>
          </w:tcPr>
          <w:p w:rsidR="00987D0B" w:rsidRPr="00944A9E" w:rsidRDefault="00987D0B" w:rsidP="00E7344C">
            <w:pPr>
              <w:jc w:val="both"/>
            </w:pPr>
            <w:r w:rsidRPr="00944A9E">
              <w:rPr>
                <w:b/>
              </w:rPr>
              <w:t>Rozsah konzultací (soustředění)</w:t>
            </w:r>
          </w:p>
        </w:tc>
        <w:tc>
          <w:tcPr>
            <w:tcW w:w="884" w:type="dxa"/>
            <w:gridSpan w:val="2"/>
            <w:tcBorders>
              <w:top w:val="single" w:sz="2" w:space="0" w:color="auto"/>
            </w:tcBorders>
          </w:tcPr>
          <w:p w:rsidR="00987D0B" w:rsidRPr="00944A9E" w:rsidRDefault="00987D0B" w:rsidP="00E7344C">
            <w:pPr>
              <w:jc w:val="both"/>
            </w:pPr>
          </w:p>
        </w:tc>
        <w:tc>
          <w:tcPr>
            <w:tcW w:w="4737" w:type="dxa"/>
            <w:gridSpan w:val="9"/>
            <w:tcBorders>
              <w:top w:val="single" w:sz="2" w:space="0" w:color="auto"/>
            </w:tcBorders>
            <w:shd w:val="clear" w:color="auto" w:fill="F7CAAC"/>
          </w:tcPr>
          <w:p w:rsidR="00987D0B" w:rsidRPr="00944A9E" w:rsidRDefault="00987D0B" w:rsidP="00E7344C">
            <w:pPr>
              <w:jc w:val="both"/>
              <w:rPr>
                <w:b/>
              </w:rPr>
            </w:pPr>
            <w:r w:rsidRPr="00944A9E">
              <w:rPr>
                <w:b/>
              </w:rPr>
              <w:t xml:space="preserve">hodin </w:t>
            </w:r>
          </w:p>
        </w:tc>
      </w:tr>
      <w:tr w:rsidR="00987D0B" w:rsidRPr="00944A9E" w:rsidTr="00AD6519">
        <w:trPr>
          <w:jc w:val="center"/>
        </w:trPr>
        <w:tc>
          <w:tcPr>
            <w:tcW w:w="10201" w:type="dxa"/>
            <w:gridSpan w:val="16"/>
            <w:shd w:val="clear" w:color="auto" w:fill="F7CAAC"/>
          </w:tcPr>
          <w:p w:rsidR="00987D0B" w:rsidRPr="00944A9E" w:rsidRDefault="00987D0B" w:rsidP="00E7344C">
            <w:pPr>
              <w:jc w:val="both"/>
              <w:rPr>
                <w:b/>
              </w:rPr>
            </w:pPr>
            <w:r w:rsidRPr="00944A9E">
              <w:rPr>
                <w:b/>
              </w:rPr>
              <w:t>Informace o způsobu kontaktu s</w:t>
            </w:r>
            <w:r w:rsidR="0065270A">
              <w:rPr>
                <w:b/>
              </w:rPr>
              <w:t> </w:t>
            </w:r>
            <w:r w:rsidRPr="00944A9E">
              <w:rPr>
                <w:b/>
              </w:rPr>
              <w:t>vyučujícím</w:t>
            </w:r>
          </w:p>
        </w:tc>
      </w:tr>
      <w:tr w:rsidR="00987D0B" w:rsidRPr="00944A9E" w:rsidTr="00AD6519">
        <w:trPr>
          <w:trHeight w:val="70"/>
          <w:jc w:val="center"/>
        </w:trPr>
        <w:tc>
          <w:tcPr>
            <w:tcW w:w="10201" w:type="dxa"/>
            <w:gridSpan w:val="16"/>
          </w:tcPr>
          <w:p w:rsidR="00987D0B" w:rsidRDefault="00987D0B" w:rsidP="00E7344C">
            <w:pPr>
              <w:jc w:val="both"/>
            </w:pPr>
          </w:p>
          <w:p w:rsidR="00774F02" w:rsidRPr="00944A9E" w:rsidRDefault="00774F02" w:rsidP="00E7344C">
            <w:pPr>
              <w:jc w:val="both"/>
            </w:pPr>
          </w:p>
        </w:tc>
      </w:tr>
      <w:tr w:rsidR="006133D7" w:rsidRPr="00944A9E" w:rsidTr="00AD6519">
        <w:trPr>
          <w:gridAfter w:val="1"/>
          <w:wAfter w:w="357" w:type="dxa"/>
          <w:jc w:val="center"/>
          <w:del w:id="1290" w:author="Hana Navrátilová" w:date="2019-09-24T11:10:00Z"/>
        </w:trPr>
        <w:tc>
          <w:tcPr>
            <w:tcW w:w="9844" w:type="dxa"/>
            <w:gridSpan w:val="15"/>
            <w:tcBorders>
              <w:bottom w:val="double" w:sz="4" w:space="0" w:color="auto"/>
            </w:tcBorders>
            <w:shd w:val="clear" w:color="auto" w:fill="BDD6EE"/>
          </w:tcPr>
          <w:p w:rsidR="006133D7" w:rsidRPr="00944A9E" w:rsidRDefault="006133D7" w:rsidP="00E7344C">
            <w:pPr>
              <w:tabs>
                <w:tab w:val="left" w:pos="8018"/>
              </w:tabs>
              <w:jc w:val="both"/>
              <w:rPr>
                <w:del w:id="1291" w:author="Hana Navrátilová" w:date="2019-09-24T11:10:00Z"/>
                <w:b/>
                <w:bCs/>
                <w:sz w:val="28"/>
                <w:szCs w:val="28"/>
              </w:rPr>
            </w:pPr>
            <w:del w:id="1292" w:author="Hana Navrátilová" w:date="2019-09-24T11:10:00Z">
              <w:r w:rsidRPr="00944A9E">
                <w:br w:type="page"/>
              </w:r>
              <w:r w:rsidRPr="00944A9E">
                <w:rPr>
                  <w:b/>
                  <w:bCs/>
                  <w:sz w:val="28"/>
                  <w:szCs w:val="28"/>
                </w:rPr>
                <w:delText>B-III – Charakteristika studijního předmětu</w:delText>
              </w:r>
              <w:r w:rsidRPr="00944A9E">
                <w:rPr>
                  <w:b/>
                  <w:bCs/>
                  <w:sz w:val="28"/>
                  <w:szCs w:val="28"/>
                </w:rPr>
                <w:tab/>
              </w:r>
            </w:del>
          </w:p>
        </w:tc>
      </w:tr>
      <w:tr w:rsidR="006133D7" w:rsidRPr="00944A9E" w:rsidTr="00AD6519">
        <w:trPr>
          <w:gridAfter w:val="1"/>
          <w:wAfter w:w="357" w:type="dxa"/>
          <w:jc w:val="center"/>
          <w:del w:id="1293" w:author="Hana Navrátilová" w:date="2019-09-24T11:10:00Z"/>
        </w:trPr>
        <w:tc>
          <w:tcPr>
            <w:tcW w:w="3344" w:type="dxa"/>
            <w:gridSpan w:val="2"/>
            <w:tcBorders>
              <w:top w:val="double" w:sz="4" w:space="0" w:color="auto"/>
            </w:tcBorders>
            <w:shd w:val="clear" w:color="auto" w:fill="F7CAAC"/>
          </w:tcPr>
          <w:p w:rsidR="006133D7" w:rsidRPr="00944A9E" w:rsidRDefault="006133D7" w:rsidP="00E7344C">
            <w:pPr>
              <w:jc w:val="both"/>
              <w:rPr>
                <w:del w:id="1294" w:author="Hana Navrátilová" w:date="2019-09-24T11:10:00Z"/>
                <w:b/>
                <w:bCs/>
              </w:rPr>
            </w:pPr>
            <w:del w:id="1295" w:author="Hana Navrátilová" w:date="2019-09-24T11:10:00Z">
              <w:r w:rsidRPr="00944A9E">
                <w:rPr>
                  <w:b/>
                  <w:bCs/>
                </w:rPr>
                <w:delText>Název studijního předmětu</w:delText>
              </w:r>
            </w:del>
          </w:p>
        </w:tc>
        <w:tc>
          <w:tcPr>
            <w:tcW w:w="6500" w:type="dxa"/>
            <w:gridSpan w:val="13"/>
            <w:tcBorders>
              <w:top w:val="double" w:sz="4" w:space="0" w:color="auto"/>
            </w:tcBorders>
          </w:tcPr>
          <w:p w:rsidR="006133D7" w:rsidRPr="00944A9E" w:rsidRDefault="006133D7" w:rsidP="00E7344C">
            <w:pPr>
              <w:jc w:val="both"/>
              <w:rPr>
                <w:del w:id="1296" w:author="Hana Navrátilová" w:date="2019-09-24T11:10:00Z"/>
              </w:rPr>
            </w:pPr>
            <w:del w:id="1297" w:author="Hana Navrátilová" w:date="2019-09-24T11:10:00Z">
              <w:r w:rsidRPr="00944A9E">
                <w:delText>ICT v praxi ZŠ</w:delText>
              </w:r>
            </w:del>
          </w:p>
        </w:tc>
      </w:tr>
      <w:tr w:rsidR="006133D7" w:rsidRPr="00944A9E" w:rsidTr="00AD6519">
        <w:trPr>
          <w:gridAfter w:val="1"/>
          <w:wAfter w:w="357" w:type="dxa"/>
          <w:jc w:val="center"/>
          <w:del w:id="1298" w:author="Hana Navrátilová" w:date="2019-09-24T11:10:00Z"/>
        </w:trPr>
        <w:tc>
          <w:tcPr>
            <w:tcW w:w="3344" w:type="dxa"/>
            <w:gridSpan w:val="2"/>
            <w:shd w:val="clear" w:color="auto" w:fill="F7CAAC"/>
          </w:tcPr>
          <w:p w:rsidR="006133D7" w:rsidRPr="00944A9E" w:rsidRDefault="006133D7" w:rsidP="00E7344C">
            <w:pPr>
              <w:jc w:val="both"/>
              <w:rPr>
                <w:del w:id="1299" w:author="Hana Navrátilová" w:date="2019-09-24T11:10:00Z"/>
                <w:b/>
                <w:bCs/>
              </w:rPr>
            </w:pPr>
            <w:del w:id="1300" w:author="Hana Navrátilová" w:date="2019-09-24T11:10:00Z">
              <w:r w:rsidRPr="00944A9E">
                <w:rPr>
                  <w:b/>
                  <w:bCs/>
                </w:rPr>
                <w:delText>Typ předmětu</w:delText>
              </w:r>
            </w:del>
          </w:p>
        </w:tc>
        <w:tc>
          <w:tcPr>
            <w:tcW w:w="3295" w:type="dxa"/>
            <w:gridSpan w:val="8"/>
          </w:tcPr>
          <w:p w:rsidR="006133D7" w:rsidRPr="00944A9E" w:rsidRDefault="004B6344" w:rsidP="00E7344C">
            <w:pPr>
              <w:jc w:val="both"/>
              <w:rPr>
                <w:del w:id="1301" w:author="Hana Navrátilová" w:date="2019-09-24T11:10:00Z"/>
              </w:rPr>
            </w:pPr>
            <w:del w:id="1302" w:author="Hana Navrátilová" w:date="2019-09-24T11:10:00Z">
              <w:r>
                <w:delText>p</w:delText>
              </w:r>
              <w:r w:rsidR="006133D7" w:rsidRPr="00944A9E">
                <w:delText>ovinně volitelný, PZ</w:delText>
              </w:r>
            </w:del>
          </w:p>
        </w:tc>
        <w:tc>
          <w:tcPr>
            <w:tcW w:w="2597" w:type="dxa"/>
            <w:gridSpan w:val="4"/>
            <w:shd w:val="clear" w:color="auto" w:fill="F7CAAC"/>
          </w:tcPr>
          <w:p w:rsidR="006133D7" w:rsidRPr="00944A9E" w:rsidRDefault="006133D7" w:rsidP="00E7344C">
            <w:pPr>
              <w:jc w:val="both"/>
              <w:rPr>
                <w:del w:id="1303" w:author="Hana Navrátilová" w:date="2019-09-24T11:10:00Z"/>
              </w:rPr>
            </w:pPr>
            <w:del w:id="1304" w:author="Hana Navrátilová" w:date="2019-09-24T11:10:00Z">
              <w:r w:rsidRPr="00944A9E">
                <w:rPr>
                  <w:b/>
                  <w:bCs/>
                </w:rPr>
                <w:delText>doporučený ročník / semestr</w:delText>
              </w:r>
            </w:del>
          </w:p>
        </w:tc>
        <w:tc>
          <w:tcPr>
            <w:tcW w:w="608" w:type="dxa"/>
          </w:tcPr>
          <w:p w:rsidR="006133D7" w:rsidRPr="00944A9E" w:rsidRDefault="006133D7" w:rsidP="00E7344C">
            <w:pPr>
              <w:jc w:val="both"/>
              <w:rPr>
                <w:del w:id="1305" w:author="Hana Navrátilová" w:date="2019-09-24T11:10:00Z"/>
              </w:rPr>
            </w:pPr>
            <w:del w:id="1306" w:author="Hana Navrátilová" w:date="2019-09-24T11:10:00Z">
              <w:r w:rsidRPr="00944A9E">
                <w:delText>3/ZS</w:delText>
              </w:r>
            </w:del>
          </w:p>
        </w:tc>
      </w:tr>
      <w:tr w:rsidR="006133D7" w:rsidRPr="00944A9E" w:rsidTr="00AD6519">
        <w:trPr>
          <w:gridAfter w:val="1"/>
          <w:wAfter w:w="357" w:type="dxa"/>
          <w:jc w:val="center"/>
          <w:del w:id="1307" w:author="Hana Navrátilová" w:date="2019-09-24T11:10:00Z"/>
        </w:trPr>
        <w:tc>
          <w:tcPr>
            <w:tcW w:w="3344" w:type="dxa"/>
            <w:gridSpan w:val="2"/>
            <w:shd w:val="clear" w:color="auto" w:fill="F7CAAC"/>
          </w:tcPr>
          <w:p w:rsidR="006133D7" w:rsidRPr="00944A9E" w:rsidRDefault="006133D7" w:rsidP="00E7344C">
            <w:pPr>
              <w:jc w:val="both"/>
              <w:rPr>
                <w:del w:id="1308" w:author="Hana Navrátilová" w:date="2019-09-24T11:10:00Z"/>
                <w:b/>
                <w:bCs/>
              </w:rPr>
            </w:pPr>
            <w:del w:id="1309" w:author="Hana Navrátilová" w:date="2019-09-24T11:10:00Z">
              <w:r w:rsidRPr="00944A9E">
                <w:rPr>
                  <w:b/>
                  <w:bCs/>
                </w:rPr>
                <w:delText>Rozsah studijního předmětu</w:delText>
              </w:r>
            </w:del>
          </w:p>
        </w:tc>
        <w:tc>
          <w:tcPr>
            <w:tcW w:w="1641" w:type="dxa"/>
            <w:gridSpan w:val="4"/>
          </w:tcPr>
          <w:p w:rsidR="006133D7" w:rsidRPr="00944A9E" w:rsidRDefault="006133D7" w:rsidP="00E7344C">
            <w:pPr>
              <w:jc w:val="both"/>
              <w:rPr>
                <w:del w:id="1310" w:author="Hana Navrátilová" w:date="2019-09-24T11:10:00Z"/>
              </w:rPr>
            </w:pPr>
            <w:del w:id="1311" w:author="Hana Navrátilová" w:date="2019-09-24T11:10:00Z">
              <w:r w:rsidRPr="00944A9E">
                <w:delText>28c</w:delText>
              </w:r>
            </w:del>
          </w:p>
        </w:tc>
        <w:tc>
          <w:tcPr>
            <w:tcW w:w="860" w:type="dxa"/>
            <w:gridSpan w:val="2"/>
            <w:shd w:val="clear" w:color="auto" w:fill="F7CAAC"/>
          </w:tcPr>
          <w:p w:rsidR="006133D7" w:rsidRPr="00944A9E" w:rsidRDefault="006133D7" w:rsidP="00E7344C">
            <w:pPr>
              <w:jc w:val="both"/>
              <w:rPr>
                <w:del w:id="1312" w:author="Hana Navrátilová" w:date="2019-09-24T11:10:00Z"/>
                <w:b/>
                <w:bCs/>
              </w:rPr>
            </w:pPr>
            <w:del w:id="1313" w:author="Hana Navrátilová" w:date="2019-09-24T11:10:00Z">
              <w:r w:rsidRPr="00944A9E">
                <w:rPr>
                  <w:b/>
                  <w:bCs/>
                </w:rPr>
                <w:delText xml:space="preserve">hod. </w:delText>
              </w:r>
            </w:del>
          </w:p>
        </w:tc>
        <w:tc>
          <w:tcPr>
            <w:tcW w:w="794" w:type="dxa"/>
            <w:gridSpan w:val="2"/>
          </w:tcPr>
          <w:p w:rsidR="006133D7" w:rsidRPr="00944A9E" w:rsidRDefault="006133D7" w:rsidP="00E7344C">
            <w:pPr>
              <w:jc w:val="both"/>
              <w:rPr>
                <w:del w:id="1314" w:author="Hana Navrátilová" w:date="2019-09-24T11:10:00Z"/>
              </w:rPr>
            </w:pPr>
            <w:del w:id="1315" w:author="Hana Navrátilová" w:date="2019-09-24T11:10:00Z">
              <w:r w:rsidRPr="00944A9E">
                <w:delText>28</w:delText>
              </w:r>
            </w:del>
          </w:p>
        </w:tc>
        <w:tc>
          <w:tcPr>
            <w:tcW w:w="2075" w:type="dxa"/>
            <w:gridSpan w:val="2"/>
            <w:shd w:val="clear" w:color="auto" w:fill="F7CAAC"/>
          </w:tcPr>
          <w:p w:rsidR="006133D7" w:rsidRPr="00944A9E" w:rsidRDefault="006133D7" w:rsidP="00E7344C">
            <w:pPr>
              <w:jc w:val="both"/>
              <w:rPr>
                <w:del w:id="1316" w:author="Hana Navrátilová" w:date="2019-09-24T11:10:00Z"/>
                <w:b/>
                <w:bCs/>
              </w:rPr>
            </w:pPr>
            <w:del w:id="1317" w:author="Hana Navrátilová" w:date="2019-09-24T11:10:00Z">
              <w:r w:rsidRPr="00944A9E">
                <w:rPr>
                  <w:b/>
                  <w:bCs/>
                </w:rPr>
                <w:delText>kreditů</w:delText>
              </w:r>
            </w:del>
          </w:p>
        </w:tc>
        <w:tc>
          <w:tcPr>
            <w:tcW w:w="1130" w:type="dxa"/>
            <w:gridSpan w:val="3"/>
          </w:tcPr>
          <w:p w:rsidR="006133D7" w:rsidRPr="00944A9E" w:rsidRDefault="006133D7" w:rsidP="00E7344C">
            <w:pPr>
              <w:jc w:val="both"/>
              <w:rPr>
                <w:del w:id="1318" w:author="Hana Navrátilová" w:date="2019-09-24T11:10:00Z"/>
              </w:rPr>
            </w:pPr>
            <w:del w:id="1319" w:author="Hana Navrátilová" w:date="2019-09-24T11:10:00Z">
              <w:r w:rsidRPr="00944A9E">
                <w:delText>2</w:delText>
              </w:r>
            </w:del>
          </w:p>
        </w:tc>
      </w:tr>
      <w:tr w:rsidR="006133D7" w:rsidRPr="00944A9E" w:rsidTr="00AD6519">
        <w:trPr>
          <w:gridAfter w:val="1"/>
          <w:wAfter w:w="357" w:type="dxa"/>
          <w:jc w:val="center"/>
          <w:del w:id="1320" w:author="Hana Navrátilová" w:date="2019-09-24T11:10:00Z"/>
        </w:trPr>
        <w:tc>
          <w:tcPr>
            <w:tcW w:w="3344" w:type="dxa"/>
            <w:gridSpan w:val="2"/>
            <w:shd w:val="clear" w:color="auto" w:fill="F7CAAC"/>
          </w:tcPr>
          <w:p w:rsidR="006133D7" w:rsidRPr="00944A9E" w:rsidRDefault="006133D7" w:rsidP="00E7344C">
            <w:pPr>
              <w:jc w:val="both"/>
              <w:rPr>
                <w:del w:id="1321" w:author="Hana Navrátilová" w:date="2019-09-24T11:10:00Z"/>
                <w:b/>
                <w:bCs/>
              </w:rPr>
            </w:pPr>
            <w:del w:id="1322" w:author="Hana Navrátilová" w:date="2019-09-24T11:10:00Z">
              <w:r w:rsidRPr="00944A9E">
                <w:rPr>
                  <w:b/>
                  <w:bCs/>
                </w:rPr>
                <w:delText>Prerekvizity, korekvizity, ekvivalence</w:delText>
              </w:r>
            </w:del>
          </w:p>
        </w:tc>
        <w:tc>
          <w:tcPr>
            <w:tcW w:w="6500" w:type="dxa"/>
            <w:gridSpan w:val="13"/>
          </w:tcPr>
          <w:p w:rsidR="006133D7" w:rsidRPr="00944A9E" w:rsidRDefault="006133D7" w:rsidP="00E7344C">
            <w:pPr>
              <w:jc w:val="both"/>
              <w:rPr>
                <w:del w:id="1323" w:author="Hana Navrátilová" w:date="2019-09-24T11:10:00Z"/>
              </w:rPr>
            </w:pPr>
          </w:p>
        </w:tc>
      </w:tr>
      <w:tr w:rsidR="006133D7" w:rsidRPr="00944A9E" w:rsidTr="00AD6519">
        <w:trPr>
          <w:gridAfter w:val="1"/>
          <w:wAfter w:w="357" w:type="dxa"/>
          <w:jc w:val="center"/>
          <w:del w:id="1324" w:author="Hana Navrátilová" w:date="2019-09-24T11:10:00Z"/>
        </w:trPr>
        <w:tc>
          <w:tcPr>
            <w:tcW w:w="3344" w:type="dxa"/>
            <w:gridSpan w:val="2"/>
            <w:shd w:val="clear" w:color="auto" w:fill="F7CAAC"/>
          </w:tcPr>
          <w:p w:rsidR="006133D7" w:rsidRPr="00944A9E" w:rsidRDefault="006133D7" w:rsidP="00E7344C">
            <w:pPr>
              <w:jc w:val="both"/>
              <w:rPr>
                <w:del w:id="1325" w:author="Hana Navrátilová" w:date="2019-09-24T11:10:00Z"/>
                <w:b/>
                <w:bCs/>
              </w:rPr>
            </w:pPr>
            <w:del w:id="1326" w:author="Hana Navrátilová" w:date="2019-09-24T11:10:00Z">
              <w:r w:rsidRPr="00944A9E">
                <w:rPr>
                  <w:b/>
                  <w:bCs/>
                </w:rPr>
                <w:delText>Způsob ověření studijních výsledků</w:delText>
              </w:r>
            </w:del>
          </w:p>
        </w:tc>
        <w:tc>
          <w:tcPr>
            <w:tcW w:w="3295" w:type="dxa"/>
            <w:gridSpan w:val="8"/>
          </w:tcPr>
          <w:p w:rsidR="006133D7" w:rsidRPr="00944A9E" w:rsidRDefault="006133D7" w:rsidP="00E7344C">
            <w:pPr>
              <w:jc w:val="both"/>
              <w:rPr>
                <w:del w:id="1327" w:author="Hana Navrátilová" w:date="2019-09-24T11:10:00Z"/>
              </w:rPr>
            </w:pPr>
            <w:del w:id="1328" w:author="Hana Navrátilová" w:date="2019-09-24T11:10:00Z">
              <w:r w:rsidRPr="00944A9E">
                <w:delText>zápočet</w:delText>
              </w:r>
            </w:del>
          </w:p>
        </w:tc>
        <w:tc>
          <w:tcPr>
            <w:tcW w:w="2075" w:type="dxa"/>
            <w:gridSpan w:val="2"/>
            <w:shd w:val="clear" w:color="auto" w:fill="F7CAAC"/>
          </w:tcPr>
          <w:p w:rsidR="006133D7" w:rsidRPr="00944A9E" w:rsidRDefault="006133D7" w:rsidP="00E7344C">
            <w:pPr>
              <w:jc w:val="both"/>
              <w:rPr>
                <w:del w:id="1329" w:author="Hana Navrátilová" w:date="2019-09-24T11:10:00Z"/>
                <w:b/>
                <w:bCs/>
              </w:rPr>
            </w:pPr>
            <w:del w:id="1330" w:author="Hana Navrátilová" w:date="2019-09-24T11:10:00Z">
              <w:r w:rsidRPr="00944A9E">
                <w:rPr>
                  <w:b/>
                  <w:bCs/>
                </w:rPr>
                <w:delText>Forma výuky</w:delText>
              </w:r>
            </w:del>
          </w:p>
        </w:tc>
        <w:tc>
          <w:tcPr>
            <w:tcW w:w="1130" w:type="dxa"/>
            <w:gridSpan w:val="3"/>
          </w:tcPr>
          <w:p w:rsidR="006133D7" w:rsidRPr="00944A9E" w:rsidRDefault="006133D7" w:rsidP="00E7344C">
            <w:pPr>
              <w:jc w:val="both"/>
              <w:rPr>
                <w:del w:id="1331" w:author="Hana Navrátilová" w:date="2019-09-24T11:10:00Z"/>
              </w:rPr>
            </w:pPr>
            <w:del w:id="1332" w:author="Hana Navrátilová" w:date="2019-09-24T11:10:00Z">
              <w:r w:rsidRPr="00944A9E">
                <w:delText>cvičení</w:delText>
              </w:r>
            </w:del>
          </w:p>
        </w:tc>
      </w:tr>
      <w:tr w:rsidR="006133D7" w:rsidRPr="00944A9E" w:rsidTr="00AD6519">
        <w:trPr>
          <w:gridAfter w:val="1"/>
          <w:wAfter w:w="357" w:type="dxa"/>
          <w:jc w:val="center"/>
          <w:del w:id="1333" w:author="Hana Navrátilová" w:date="2019-09-24T11:10:00Z"/>
        </w:trPr>
        <w:tc>
          <w:tcPr>
            <w:tcW w:w="3344" w:type="dxa"/>
            <w:gridSpan w:val="2"/>
            <w:shd w:val="clear" w:color="auto" w:fill="F7CAAC"/>
          </w:tcPr>
          <w:p w:rsidR="006133D7" w:rsidRPr="00944A9E" w:rsidRDefault="006133D7" w:rsidP="00E7344C">
            <w:pPr>
              <w:jc w:val="both"/>
              <w:rPr>
                <w:del w:id="1334" w:author="Hana Navrátilová" w:date="2019-09-24T11:10:00Z"/>
                <w:b/>
                <w:bCs/>
              </w:rPr>
            </w:pPr>
            <w:del w:id="1335" w:author="Hana Navrátilová" w:date="2019-09-24T11:10:00Z">
              <w:r w:rsidRPr="00944A9E">
                <w:rPr>
                  <w:b/>
                  <w:bCs/>
                </w:rPr>
                <w:delText>Forma způsobu ověření studijních výsledků a další požadavky na studenta</w:delText>
              </w:r>
            </w:del>
          </w:p>
        </w:tc>
        <w:tc>
          <w:tcPr>
            <w:tcW w:w="6500" w:type="dxa"/>
            <w:gridSpan w:val="13"/>
            <w:tcBorders>
              <w:bottom w:val="nil"/>
            </w:tcBorders>
          </w:tcPr>
          <w:p w:rsidR="006133D7" w:rsidRPr="00944A9E" w:rsidRDefault="006133D7" w:rsidP="00E7344C">
            <w:pPr>
              <w:jc w:val="both"/>
              <w:rPr>
                <w:del w:id="1336" w:author="Hana Navrátilová" w:date="2019-09-24T11:10:00Z"/>
              </w:rPr>
            </w:pPr>
            <w:del w:id="1337" w:author="Hana Navrátilová" w:date="2019-09-24T11:10:00Z">
              <w:r w:rsidRPr="00944A9E">
                <w:delText>Absolvování 1 průběžného testu (min. 60%), zpracování a prezentace seminární práce na téma zadané vyučujícím.</w:delText>
              </w:r>
            </w:del>
          </w:p>
        </w:tc>
      </w:tr>
      <w:tr w:rsidR="006133D7" w:rsidRPr="00944A9E" w:rsidTr="00AD6519">
        <w:trPr>
          <w:gridAfter w:val="1"/>
          <w:wAfter w:w="357" w:type="dxa"/>
          <w:trHeight w:val="158"/>
          <w:jc w:val="center"/>
          <w:del w:id="1338" w:author="Hana Navrátilová" w:date="2019-09-24T11:10:00Z"/>
        </w:trPr>
        <w:tc>
          <w:tcPr>
            <w:tcW w:w="9844" w:type="dxa"/>
            <w:gridSpan w:val="15"/>
            <w:tcBorders>
              <w:top w:val="nil"/>
            </w:tcBorders>
          </w:tcPr>
          <w:p w:rsidR="006133D7" w:rsidRPr="00944A9E" w:rsidRDefault="006133D7" w:rsidP="00E7344C">
            <w:pPr>
              <w:jc w:val="both"/>
              <w:rPr>
                <w:del w:id="1339" w:author="Hana Navrátilová" w:date="2019-09-24T11:10:00Z"/>
              </w:rPr>
            </w:pPr>
          </w:p>
        </w:tc>
      </w:tr>
      <w:tr w:rsidR="006133D7" w:rsidRPr="00944A9E" w:rsidTr="00AD6519">
        <w:trPr>
          <w:gridAfter w:val="1"/>
          <w:wAfter w:w="357" w:type="dxa"/>
          <w:trHeight w:val="197"/>
          <w:jc w:val="center"/>
          <w:del w:id="1340" w:author="Hana Navrátilová" w:date="2019-09-24T11:10:00Z"/>
        </w:trPr>
        <w:tc>
          <w:tcPr>
            <w:tcW w:w="3344" w:type="dxa"/>
            <w:gridSpan w:val="2"/>
            <w:tcBorders>
              <w:top w:val="nil"/>
            </w:tcBorders>
            <w:shd w:val="clear" w:color="auto" w:fill="F7CAAC"/>
          </w:tcPr>
          <w:p w:rsidR="006133D7" w:rsidRPr="00944A9E" w:rsidRDefault="006133D7" w:rsidP="00E7344C">
            <w:pPr>
              <w:jc w:val="both"/>
              <w:rPr>
                <w:del w:id="1341" w:author="Hana Navrátilová" w:date="2019-09-24T11:10:00Z"/>
                <w:b/>
                <w:bCs/>
              </w:rPr>
            </w:pPr>
            <w:del w:id="1342" w:author="Hana Navrátilová" w:date="2019-09-24T11:10:00Z">
              <w:r w:rsidRPr="00944A9E">
                <w:rPr>
                  <w:b/>
                  <w:bCs/>
                </w:rPr>
                <w:delText>Garant předmětu</w:delText>
              </w:r>
            </w:del>
          </w:p>
        </w:tc>
        <w:tc>
          <w:tcPr>
            <w:tcW w:w="6500" w:type="dxa"/>
            <w:gridSpan w:val="13"/>
            <w:tcBorders>
              <w:top w:val="nil"/>
            </w:tcBorders>
          </w:tcPr>
          <w:p w:rsidR="006133D7" w:rsidRPr="00944A9E" w:rsidRDefault="006133D7" w:rsidP="00E7344C">
            <w:pPr>
              <w:jc w:val="both"/>
              <w:rPr>
                <w:del w:id="1343" w:author="Hana Navrátilová" w:date="2019-09-24T11:10:00Z"/>
              </w:rPr>
            </w:pPr>
            <w:del w:id="1344" w:author="Hana Navrátilová" w:date="2019-09-24T11:10:00Z">
              <w:r w:rsidRPr="00944A9E">
                <w:delText>PhDr. Roman Božik, Ph.D.</w:delText>
              </w:r>
            </w:del>
          </w:p>
        </w:tc>
      </w:tr>
      <w:tr w:rsidR="006133D7" w:rsidRPr="00944A9E" w:rsidTr="00AD6519">
        <w:trPr>
          <w:gridAfter w:val="1"/>
          <w:wAfter w:w="357" w:type="dxa"/>
          <w:trHeight w:val="543"/>
          <w:jc w:val="center"/>
          <w:del w:id="1345" w:author="Hana Navrátilová" w:date="2019-09-24T11:10:00Z"/>
        </w:trPr>
        <w:tc>
          <w:tcPr>
            <w:tcW w:w="3344" w:type="dxa"/>
            <w:gridSpan w:val="2"/>
            <w:tcBorders>
              <w:top w:val="nil"/>
            </w:tcBorders>
            <w:shd w:val="clear" w:color="auto" w:fill="F7CAAC"/>
          </w:tcPr>
          <w:p w:rsidR="006133D7" w:rsidRPr="00944A9E" w:rsidRDefault="006133D7" w:rsidP="00E7344C">
            <w:pPr>
              <w:jc w:val="both"/>
              <w:rPr>
                <w:del w:id="1346" w:author="Hana Navrátilová" w:date="2019-09-24T11:10:00Z"/>
                <w:b/>
                <w:bCs/>
              </w:rPr>
            </w:pPr>
            <w:del w:id="1347" w:author="Hana Navrátilová" w:date="2019-09-24T11:10:00Z">
              <w:r w:rsidRPr="00944A9E">
                <w:rPr>
                  <w:b/>
                  <w:bCs/>
                </w:rPr>
                <w:delText>Zapojení garanta do výuky předmětu</w:delText>
              </w:r>
            </w:del>
          </w:p>
        </w:tc>
        <w:tc>
          <w:tcPr>
            <w:tcW w:w="6500" w:type="dxa"/>
            <w:gridSpan w:val="13"/>
            <w:tcBorders>
              <w:top w:val="nil"/>
            </w:tcBorders>
          </w:tcPr>
          <w:p w:rsidR="006133D7" w:rsidRPr="00944A9E" w:rsidRDefault="006133D7" w:rsidP="00E7344C">
            <w:pPr>
              <w:jc w:val="both"/>
              <w:rPr>
                <w:del w:id="1348" w:author="Hana Navrátilová" w:date="2019-09-24T11:10:00Z"/>
              </w:rPr>
            </w:pPr>
            <w:del w:id="1349" w:author="Hana Navrátilová" w:date="2019-09-24T11:10:00Z">
              <w:r w:rsidRPr="00944A9E">
                <w:delText>cvičící</w:delText>
              </w:r>
            </w:del>
          </w:p>
        </w:tc>
      </w:tr>
      <w:tr w:rsidR="006133D7" w:rsidRPr="00944A9E" w:rsidTr="00AD6519">
        <w:trPr>
          <w:gridAfter w:val="1"/>
          <w:wAfter w:w="357" w:type="dxa"/>
          <w:jc w:val="center"/>
          <w:del w:id="1350" w:author="Hana Navrátilová" w:date="2019-09-24T11:10:00Z"/>
        </w:trPr>
        <w:tc>
          <w:tcPr>
            <w:tcW w:w="3344" w:type="dxa"/>
            <w:gridSpan w:val="2"/>
            <w:shd w:val="clear" w:color="auto" w:fill="F7CAAC"/>
          </w:tcPr>
          <w:p w:rsidR="006133D7" w:rsidRPr="00944A9E" w:rsidRDefault="006133D7" w:rsidP="00E7344C">
            <w:pPr>
              <w:jc w:val="both"/>
              <w:rPr>
                <w:del w:id="1351" w:author="Hana Navrátilová" w:date="2019-09-24T11:10:00Z"/>
                <w:b/>
                <w:bCs/>
              </w:rPr>
            </w:pPr>
            <w:del w:id="1352" w:author="Hana Navrátilová" w:date="2019-09-24T11:10:00Z">
              <w:r w:rsidRPr="00944A9E">
                <w:rPr>
                  <w:b/>
                  <w:bCs/>
                </w:rPr>
                <w:delText>Vyučující</w:delText>
              </w:r>
            </w:del>
          </w:p>
        </w:tc>
        <w:tc>
          <w:tcPr>
            <w:tcW w:w="6500" w:type="dxa"/>
            <w:gridSpan w:val="13"/>
            <w:tcBorders>
              <w:bottom w:val="nil"/>
            </w:tcBorders>
            <w:shd w:val="clear" w:color="auto" w:fill="auto"/>
          </w:tcPr>
          <w:p w:rsidR="006133D7" w:rsidRPr="00944A9E" w:rsidRDefault="006133D7" w:rsidP="00E7344C">
            <w:pPr>
              <w:jc w:val="both"/>
              <w:rPr>
                <w:del w:id="1353" w:author="Hana Navrátilová" w:date="2019-09-24T11:10:00Z"/>
              </w:rPr>
            </w:pPr>
            <w:del w:id="1354" w:author="Hana Navrátilová" w:date="2019-09-24T11:10:00Z">
              <w:r w:rsidRPr="00944A9E">
                <w:delText>PhDr. Roman Božik, Ph.D. (100%)</w:delText>
              </w:r>
            </w:del>
          </w:p>
        </w:tc>
      </w:tr>
      <w:tr w:rsidR="006133D7" w:rsidRPr="00944A9E" w:rsidTr="00AD6519">
        <w:trPr>
          <w:gridAfter w:val="1"/>
          <w:wAfter w:w="357" w:type="dxa"/>
          <w:trHeight w:val="554"/>
          <w:jc w:val="center"/>
          <w:del w:id="1355" w:author="Hana Navrátilová" w:date="2019-09-24T11:10:00Z"/>
        </w:trPr>
        <w:tc>
          <w:tcPr>
            <w:tcW w:w="9844" w:type="dxa"/>
            <w:gridSpan w:val="15"/>
            <w:tcBorders>
              <w:top w:val="nil"/>
            </w:tcBorders>
          </w:tcPr>
          <w:p w:rsidR="006133D7" w:rsidRPr="00944A9E" w:rsidRDefault="006133D7" w:rsidP="00E7344C">
            <w:pPr>
              <w:jc w:val="both"/>
              <w:rPr>
                <w:del w:id="1356" w:author="Hana Navrátilová" w:date="2019-09-24T11:10:00Z"/>
              </w:rPr>
            </w:pPr>
          </w:p>
        </w:tc>
      </w:tr>
      <w:tr w:rsidR="006133D7" w:rsidRPr="00944A9E" w:rsidTr="00AD6519">
        <w:trPr>
          <w:gridAfter w:val="1"/>
          <w:wAfter w:w="357" w:type="dxa"/>
          <w:jc w:val="center"/>
          <w:del w:id="1357" w:author="Hana Navrátilová" w:date="2019-09-24T11:10:00Z"/>
        </w:trPr>
        <w:tc>
          <w:tcPr>
            <w:tcW w:w="3344" w:type="dxa"/>
            <w:gridSpan w:val="2"/>
            <w:shd w:val="clear" w:color="auto" w:fill="F7CAAC"/>
          </w:tcPr>
          <w:p w:rsidR="006133D7" w:rsidRPr="00944A9E" w:rsidRDefault="006133D7" w:rsidP="00E7344C">
            <w:pPr>
              <w:jc w:val="both"/>
              <w:rPr>
                <w:del w:id="1358" w:author="Hana Navrátilová" w:date="2019-09-24T11:10:00Z"/>
                <w:b/>
                <w:bCs/>
              </w:rPr>
            </w:pPr>
            <w:del w:id="1359" w:author="Hana Navrátilová" w:date="2019-09-24T11:10:00Z">
              <w:r w:rsidRPr="00944A9E">
                <w:rPr>
                  <w:b/>
                  <w:bCs/>
                </w:rPr>
                <w:delText>Stručná anotace předmětu</w:delText>
              </w:r>
            </w:del>
          </w:p>
        </w:tc>
        <w:tc>
          <w:tcPr>
            <w:tcW w:w="6500" w:type="dxa"/>
            <w:gridSpan w:val="13"/>
            <w:tcBorders>
              <w:bottom w:val="nil"/>
            </w:tcBorders>
          </w:tcPr>
          <w:p w:rsidR="006133D7" w:rsidRPr="00944A9E" w:rsidRDefault="006133D7" w:rsidP="00E7344C">
            <w:pPr>
              <w:jc w:val="both"/>
              <w:rPr>
                <w:del w:id="1360" w:author="Hana Navrátilová" w:date="2019-09-24T11:10:00Z"/>
              </w:rPr>
            </w:pPr>
          </w:p>
        </w:tc>
      </w:tr>
      <w:tr w:rsidR="006133D7" w:rsidRPr="00944A9E" w:rsidTr="00AD6519">
        <w:trPr>
          <w:gridAfter w:val="1"/>
          <w:wAfter w:w="357" w:type="dxa"/>
          <w:trHeight w:val="3938"/>
          <w:jc w:val="center"/>
          <w:del w:id="1361" w:author="Hana Navrátilová" w:date="2019-09-24T11:10:00Z"/>
        </w:trPr>
        <w:tc>
          <w:tcPr>
            <w:tcW w:w="9844" w:type="dxa"/>
            <w:gridSpan w:val="15"/>
            <w:tcBorders>
              <w:top w:val="nil"/>
              <w:bottom w:val="single" w:sz="12" w:space="0" w:color="auto"/>
            </w:tcBorders>
          </w:tcPr>
          <w:p w:rsidR="006133D7" w:rsidRPr="00944A9E" w:rsidRDefault="006133D7" w:rsidP="00E7344C">
            <w:pPr>
              <w:jc w:val="both"/>
              <w:rPr>
                <w:del w:id="1362" w:author="Hana Navrátilová" w:date="2019-09-24T11:10:00Z"/>
              </w:rPr>
            </w:pPr>
          </w:p>
          <w:p w:rsidR="006133D7" w:rsidRPr="00944A9E" w:rsidRDefault="006133D7" w:rsidP="00E7344C">
            <w:pPr>
              <w:jc w:val="both"/>
              <w:rPr>
                <w:del w:id="1363" w:author="Hana Navrátilová" w:date="2019-09-24T11:10:00Z"/>
              </w:rPr>
            </w:pPr>
            <w:del w:id="1364" w:author="Hana Navrátilová" w:date="2019-09-24T11:10:00Z">
              <w:r w:rsidRPr="00944A9E">
                <w:delText xml:space="preserve">Informační a počítačová gramotnost. </w:delText>
              </w:r>
            </w:del>
          </w:p>
          <w:p w:rsidR="006133D7" w:rsidRPr="00944A9E" w:rsidRDefault="006133D7" w:rsidP="00E7344C">
            <w:pPr>
              <w:rPr>
                <w:del w:id="1365" w:author="Hana Navrátilová" w:date="2019-09-24T11:10:00Z"/>
              </w:rPr>
            </w:pPr>
            <w:del w:id="1366" w:author="Hana Navrátilová" w:date="2019-09-24T11:10:00Z">
              <w:r w:rsidRPr="00944A9E">
                <w:delText>Současná média a jejich využití v primárním vzdělávání.</w:delText>
              </w:r>
            </w:del>
          </w:p>
          <w:p w:rsidR="006133D7" w:rsidRPr="00944A9E" w:rsidRDefault="006133D7" w:rsidP="00E7344C">
            <w:pPr>
              <w:rPr>
                <w:del w:id="1367" w:author="Hana Navrátilová" w:date="2019-09-24T11:10:00Z"/>
              </w:rPr>
            </w:pPr>
            <w:del w:id="1368" w:author="Hana Navrátilová" w:date="2019-09-24T11:10:00Z">
              <w:r w:rsidRPr="00944A9E">
                <w:delText>Interaktivní tabule, její využití a obsluha.</w:delText>
              </w:r>
            </w:del>
          </w:p>
          <w:p w:rsidR="006133D7" w:rsidRPr="00944A9E" w:rsidRDefault="006133D7" w:rsidP="00E7344C">
            <w:pPr>
              <w:rPr>
                <w:del w:id="1369" w:author="Hana Navrátilová" w:date="2019-09-24T11:10:00Z"/>
              </w:rPr>
            </w:pPr>
            <w:del w:id="1370" w:author="Hana Navrátilová" w:date="2019-09-24T11:10:00Z">
              <w:r w:rsidRPr="00944A9E">
                <w:delText>Internet a webové stránky pro učitele a žáky.</w:delText>
              </w:r>
            </w:del>
          </w:p>
          <w:p w:rsidR="006133D7" w:rsidRPr="00944A9E" w:rsidRDefault="006133D7" w:rsidP="00E7344C">
            <w:pPr>
              <w:rPr>
                <w:del w:id="1371" w:author="Hana Navrátilová" w:date="2019-09-24T11:10:00Z"/>
              </w:rPr>
            </w:pPr>
            <w:del w:id="1372" w:author="Hana Navrátilová" w:date="2019-09-24T11:10:00Z">
              <w:r w:rsidRPr="00944A9E">
                <w:delText>Televize a vzdělávací pořady pro děti.</w:delText>
              </w:r>
            </w:del>
          </w:p>
          <w:p w:rsidR="006133D7" w:rsidRPr="00944A9E" w:rsidRDefault="006133D7" w:rsidP="00E7344C">
            <w:pPr>
              <w:rPr>
                <w:del w:id="1373" w:author="Hana Navrátilová" w:date="2019-09-24T11:10:00Z"/>
              </w:rPr>
            </w:pPr>
            <w:del w:id="1374" w:author="Hana Navrátilová" w:date="2019-09-24T11:10:00Z">
              <w:r w:rsidRPr="00944A9E">
                <w:delText>Tablety a chytré mobilní telefony jako rozvíjející se školní pomůcky.</w:delText>
              </w:r>
            </w:del>
          </w:p>
          <w:p w:rsidR="006133D7" w:rsidRPr="00944A9E" w:rsidRDefault="006133D7" w:rsidP="00E7344C">
            <w:pPr>
              <w:rPr>
                <w:del w:id="1375" w:author="Hana Navrátilová" w:date="2019-09-24T11:10:00Z"/>
              </w:rPr>
            </w:pPr>
            <w:del w:id="1376" w:author="Hana Navrátilová" w:date="2019-09-24T11:10:00Z">
              <w:r w:rsidRPr="00944A9E">
                <w:delText>Další audio-vizuální technika a její využití ve škole</w:delText>
              </w:r>
            </w:del>
          </w:p>
          <w:p w:rsidR="006133D7" w:rsidRPr="00944A9E" w:rsidRDefault="006133D7" w:rsidP="00E7344C">
            <w:pPr>
              <w:jc w:val="both"/>
              <w:rPr>
                <w:del w:id="1377" w:author="Hana Navrátilová" w:date="2019-09-24T11:10:00Z"/>
              </w:rPr>
            </w:pPr>
            <w:del w:id="1378" w:author="Hana Navrátilová" w:date="2019-09-24T11:10:00Z">
              <w:r w:rsidRPr="00944A9E">
                <w:delText>Software pro potřeby výuky v primární škole.</w:delText>
              </w:r>
            </w:del>
          </w:p>
          <w:p w:rsidR="006133D7" w:rsidRPr="00944A9E" w:rsidRDefault="006133D7" w:rsidP="00E7344C">
            <w:pPr>
              <w:jc w:val="both"/>
              <w:rPr>
                <w:del w:id="1379" w:author="Hana Navrátilová" w:date="2019-09-24T11:10:00Z"/>
              </w:rPr>
            </w:pPr>
            <w:del w:id="1380" w:author="Hana Navrátilová" w:date="2019-09-24T11:10:00Z">
              <w:r w:rsidRPr="00944A9E">
                <w:delText xml:space="preserve">Práce se základními programy MS Office. </w:delText>
              </w:r>
            </w:del>
          </w:p>
          <w:p w:rsidR="006133D7" w:rsidRPr="00944A9E" w:rsidRDefault="006133D7" w:rsidP="00E7344C">
            <w:pPr>
              <w:jc w:val="both"/>
              <w:rPr>
                <w:del w:id="1381" w:author="Hana Navrátilová" w:date="2019-09-24T11:10:00Z"/>
                <w:lang w:val="sk-SK"/>
              </w:rPr>
            </w:pPr>
            <w:del w:id="1382" w:author="Hana Navrátilová" w:date="2019-09-24T11:10:00Z">
              <w:r w:rsidRPr="00944A9E">
                <w:rPr>
                  <w:lang w:val="sk-SK"/>
                </w:rPr>
                <w:delText>Tabulky a grafy.</w:delText>
              </w:r>
            </w:del>
          </w:p>
          <w:p w:rsidR="006133D7" w:rsidRPr="00944A9E" w:rsidRDefault="006133D7" w:rsidP="00E7344C">
            <w:pPr>
              <w:jc w:val="both"/>
              <w:rPr>
                <w:del w:id="1383" w:author="Hana Navrátilová" w:date="2019-09-24T11:10:00Z"/>
                <w:lang w:val="sk-SK"/>
              </w:rPr>
            </w:pPr>
            <w:del w:id="1384" w:author="Hana Navrátilová" w:date="2019-09-24T11:10:00Z">
              <w:r w:rsidRPr="00944A9E">
                <w:rPr>
                  <w:lang w:val="sk-SK"/>
                </w:rPr>
                <w:delText>Tvorba prezentací.</w:delText>
              </w:r>
            </w:del>
          </w:p>
          <w:p w:rsidR="006133D7" w:rsidRPr="00944A9E" w:rsidRDefault="006133D7" w:rsidP="00E7344C">
            <w:pPr>
              <w:jc w:val="both"/>
              <w:rPr>
                <w:del w:id="1385" w:author="Hana Navrátilová" w:date="2019-09-24T11:10:00Z"/>
                <w:lang w:val="sk-SK"/>
              </w:rPr>
            </w:pPr>
            <w:del w:id="1386" w:author="Hana Navrátilová" w:date="2019-09-24T11:10:00Z">
              <w:r w:rsidRPr="00944A9E">
                <w:rPr>
                  <w:lang w:val="sk-SK"/>
                </w:rPr>
                <w:delText>Vytváření digitálních učebních materiálů.</w:delText>
              </w:r>
            </w:del>
          </w:p>
          <w:p w:rsidR="006133D7" w:rsidRPr="00944A9E" w:rsidRDefault="006133D7" w:rsidP="00E7344C">
            <w:pPr>
              <w:jc w:val="both"/>
              <w:rPr>
                <w:del w:id="1387" w:author="Hana Navrátilová" w:date="2019-09-24T11:10:00Z"/>
                <w:lang w:val="sk-SK"/>
              </w:rPr>
            </w:pPr>
            <w:del w:id="1388" w:author="Hana Navrátilová" w:date="2019-09-24T11:10:00Z">
              <w:r w:rsidRPr="00944A9E">
                <w:rPr>
                  <w:lang w:val="sk-SK"/>
                </w:rPr>
                <w:delText>Sociální sítě.</w:delText>
              </w:r>
            </w:del>
          </w:p>
          <w:p w:rsidR="006133D7" w:rsidRDefault="006133D7" w:rsidP="00E7344C">
            <w:pPr>
              <w:jc w:val="both"/>
              <w:rPr>
                <w:del w:id="1389" w:author="Hana Navrátilová" w:date="2019-09-24T11:10:00Z"/>
                <w:lang w:val="sk-SK"/>
              </w:rPr>
            </w:pPr>
            <w:del w:id="1390" w:author="Hana Navrátilová" w:date="2019-09-24T11:10:00Z">
              <w:r w:rsidRPr="00944A9E">
                <w:rPr>
                  <w:lang w:val="sk-SK"/>
                </w:rPr>
                <w:delText>Fakta, charakteristiky a prevence chorob spojených s využíváním ICT.</w:delText>
              </w:r>
            </w:del>
          </w:p>
          <w:p w:rsidR="00774F02" w:rsidRDefault="00774F02" w:rsidP="00E7344C">
            <w:pPr>
              <w:jc w:val="both"/>
              <w:rPr>
                <w:del w:id="1391" w:author="Hana Navrátilová" w:date="2019-09-24T11:10:00Z"/>
                <w:lang w:val="sk-SK"/>
              </w:rPr>
            </w:pPr>
          </w:p>
          <w:p w:rsidR="00774F02" w:rsidRDefault="00774F02" w:rsidP="00E7344C">
            <w:pPr>
              <w:jc w:val="both"/>
              <w:rPr>
                <w:del w:id="1392" w:author="Hana Navrátilová" w:date="2019-09-24T11:10:00Z"/>
                <w:lang w:val="sk-SK"/>
              </w:rPr>
            </w:pPr>
          </w:p>
          <w:p w:rsidR="00774F02" w:rsidRPr="00944A9E" w:rsidRDefault="00774F02" w:rsidP="00E7344C">
            <w:pPr>
              <w:jc w:val="both"/>
              <w:rPr>
                <w:del w:id="1393" w:author="Hana Navrátilová" w:date="2019-09-24T11:10:00Z"/>
                <w:lang w:val="sk-SK"/>
              </w:rPr>
            </w:pPr>
          </w:p>
          <w:p w:rsidR="006133D7" w:rsidRPr="00944A9E" w:rsidRDefault="006133D7" w:rsidP="00E7344C">
            <w:pPr>
              <w:jc w:val="both"/>
              <w:rPr>
                <w:del w:id="1394" w:author="Hana Navrátilová" w:date="2019-09-24T11:10:00Z"/>
                <w:lang w:val="sk-SK"/>
              </w:rPr>
            </w:pPr>
          </w:p>
        </w:tc>
      </w:tr>
      <w:tr w:rsidR="006133D7" w:rsidRPr="00944A9E" w:rsidTr="00AD6519">
        <w:trPr>
          <w:gridAfter w:val="1"/>
          <w:wAfter w:w="357" w:type="dxa"/>
          <w:trHeight w:val="265"/>
          <w:jc w:val="center"/>
          <w:del w:id="1395" w:author="Hana Navrátilová" w:date="2019-09-24T11:10:00Z"/>
        </w:trPr>
        <w:tc>
          <w:tcPr>
            <w:tcW w:w="3891" w:type="dxa"/>
            <w:gridSpan w:val="4"/>
            <w:tcBorders>
              <w:top w:val="nil"/>
            </w:tcBorders>
            <w:shd w:val="clear" w:color="auto" w:fill="F7CAAC"/>
          </w:tcPr>
          <w:p w:rsidR="006133D7" w:rsidRPr="00944A9E" w:rsidRDefault="006133D7" w:rsidP="00E7344C">
            <w:pPr>
              <w:jc w:val="both"/>
              <w:rPr>
                <w:del w:id="1396" w:author="Hana Navrátilová" w:date="2019-09-24T11:10:00Z"/>
              </w:rPr>
            </w:pPr>
            <w:del w:id="1397" w:author="Hana Navrátilová" w:date="2019-09-24T11:10:00Z">
              <w:r w:rsidRPr="00944A9E">
                <w:rPr>
                  <w:b/>
                  <w:bCs/>
                </w:rPr>
                <w:delText>Studijní literatura a studijní pomůcky</w:delText>
              </w:r>
            </w:del>
          </w:p>
        </w:tc>
        <w:tc>
          <w:tcPr>
            <w:tcW w:w="5953" w:type="dxa"/>
            <w:gridSpan w:val="11"/>
            <w:tcBorders>
              <w:top w:val="nil"/>
              <w:bottom w:val="nil"/>
            </w:tcBorders>
          </w:tcPr>
          <w:p w:rsidR="006133D7" w:rsidRPr="00944A9E" w:rsidRDefault="006133D7" w:rsidP="00E7344C">
            <w:pPr>
              <w:jc w:val="both"/>
              <w:rPr>
                <w:del w:id="1398" w:author="Hana Navrátilová" w:date="2019-09-24T11:10:00Z"/>
              </w:rPr>
            </w:pPr>
          </w:p>
        </w:tc>
      </w:tr>
      <w:tr w:rsidR="006133D7" w:rsidRPr="00944A9E" w:rsidTr="00AD6519">
        <w:trPr>
          <w:gridAfter w:val="1"/>
          <w:wAfter w:w="357" w:type="dxa"/>
          <w:trHeight w:val="1497"/>
          <w:jc w:val="center"/>
          <w:del w:id="1399" w:author="Hana Navrátilová" w:date="2019-09-24T11:10:00Z"/>
        </w:trPr>
        <w:tc>
          <w:tcPr>
            <w:tcW w:w="9844" w:type="dxa"/>
            <w:gridSpan w:val="15"/>
            <w:tcBorders>
              <w:top w:val="nil"/>
            </w:tcBorders>
          </w:tcPr>
          <w:p w:rsidR="008305C8" w:rsidRPr="00944A9E" w:rsidRDefault="008305C8" w:rsidP="00E7344C">
            <w:pPr>
              <w:jc w:val="both"/>
              <w:rPr>
                <w:del w:id="1400" w:author="Hana Navrátilová" w:date="2019-09-24T11:10:00Z"/>
                <w:b/>
                <w:bCs/>
              </w:rPr>
            </w:pPr>
          </w:p>
          <w:p w:rsidR="006133D7" w:rsidRPr="00944A9E" w:rsidRDefault="006133D7" w:rsidP="00E7344C">
            <w:pPr>
              <w:jc w:val="both"/>
              <w:rPr>
                <w:del w:id="1401" w:author="Hana Navrátilová" w:date="2019-09-24T11:10:00Z"/>
                <w:b/>
                <w:bCs/>
              </w:rPr>
            </w:pPr>
            <w:del w:id="1402" w:author="Hana Navrátilová" w:date="2019-09-24T11:10:00Z">
              <w:r w:rsidRPr="00944A9E">
                <w:rPr>
                  <w:b/>
                  <w:bCs/>
                </w:rPr>
                <w:delText xml:space="preserve">Povinná literatura: </w:delText>
              </w:r>
            </w:del>
          </w:p>
          <w:p w:rsidR="006133D7" w:rsidRPr="00944A9E" w:rsidRDefault="006133D7" w:rsidP="00E7344C">
            <w:pPr>
              <w:jc w:val="both"/>
              <w:rPr>
                <w:del w:id="1403" w:author="Hana Navrátilová" w:date="2019-09-24T11:10:00Z"/>
                <w:lang w:val="sk-SK"/>
              </w:rPr>
            </w:pPr>
            <w:del w:id="1404" w:author="Hana Navrátilová" w:date="2019-09-24T11:10:00Z">
              <w:r w:rsidRPr="00944A9E">
                <w:rPr>
                  <w:lang w:val="sk-SK"/>
                </w:rPr>
                <w:delText xml:space="preserve">Zounek, J. (2006). </w:delText>
              </w:r>
              <w:r w:rsidRPr="00944A9E">
                <w:rPr>
                  <w:i/>
                  <w:iCs/>
                  <w:lang w:val="sk-SK"/>
                </w:rPr>
                <w:delText>ICT v životě základních škol. 1</w:delText>
              </w:r>
              <w:r w:rsidRPr="00944A9E">
                <w:rPr>
                  <w:lang w:val="sk-SK"/>
                </w:rPr>
                <w:delText xml:space="preserve">. </w:delText>
              </w:r>
              <w:r w:rsidRPr="00944A9E">
                <w:rPr>
                  <w:i/>
                  <w:iCs/>
                  <w:lang w:val="sk-SK"/>
                </w:rPr>
                <w:delText>vyd.</w:delText>
              </w:r>
              <w:r w:rsidRPr="00944A9E">
                <w:rPr>
                  <w:lang w:val="sk-SK"/>
                </w:rPr>
                <w:delText xml:space="preserve"> Praha: Triton. </w:delText>
              </w:r>
            </w:del>
          </w:p>
          <w:p w:rsidR="006133D7" w:rsidRPr="00475786" w:rsidRDefault="006133D7" w:rsidP="00E7344C">
            <w:pPr>
              <w:jc w:val="both"/>
              <w:rPr>
                <w:del w:id="1405" w:author="Hana Navrátilová" w:date="2019-09-24T11:10:00Z"/>
                <w:i/>
                <w:lang w:val="sk-SK"/>
              </w:rPr>
            </w:pPr>
            <w:del w:id="1406" w:author="Hana Navrátilová" w:date="2019-09-24T11:10:00Z">
              <w:r w:rsidRPr="00944A9E">
                <w:rPr>
                  <w:lang w:val="sk-SK"/>
                </w:rPr>
                <w:delText xml:space="preserve">Dostál, J. (2007).  </w:delText>
              </w:r>
              <w:r w:rsidRPr="00475786">
                <w:rPr>
                  <w:iCs/>
                  <w:lang w:val="sk-SK"/>
                </w:rPr>
                <w:delText>Informační a počítačová gramotnost – klíčové pojmy informační výchovy.</w:delText>
              </w:r>
              <w:r w:rsidRPr="00944A9E">
                <w:rPr>
                  <w:lang w:val="sk-SK"/>
                </w:rPr>
                <w:delText xml:space="preserve"> In </w:delText>
              </w:r>
              <w:r w:rsidRPr="00475786">
                <w:rPr>
                  <w:i/>
                  <w:lang w:val="sk-SK"/>
                </w:rPr>
                <w:delText>Infotech 2007</w:delText>
              </w:r>
              <w:r w:rsidR="008305C8" w:rsidRPr="00475786">
                <w:rPr>
                  <w:i/>
                  <w:lang w:val="sk-SK"/>
                </w:rPr>
                <w:delText>-</w:delText>
              </w:r>
              <w:r w:rsidRPr="00475786">
                <w:rPr>
                  <w:i/>
                  <w:lang w:val="sk-SK"/>
                </w:rPr>
                <w:delText>moderní</w:delText>
              </w:r>
            </w:del>
          </w:p>
          <w:p w:rsidR="006133D7" w:rsidRPr="00944A9E" w:rsidRDefault="006133D7" w:rsidP="00E7344C">
            <w:pPr>
              <w:jc w:val="both"/>
              <w:rPr>
                <w:del w:id="1407" w:author="Hana Navrátilová" w:date="2019-09-24T11:10:00Z"/>
                <w:lang w:val="sk-SK"/>
              </w:rPr>
            </w:pPr>
            <w:del w:id="1408" w:author="Hana Navrátilová" w:date="2019-09-24T11:10:00Z">
              <w:r w:rsidRPr="00475786">
                <w:rPr>
                  <w:i/>
                  <w:lang w:val="sk-SK"/>
                </w:rPr>
                <w:delText>informační a komunikační technologie ve vzdělávání</w:delText>
              </w:r>
              <w:r w:rsidRPr="00944A9E">
                <w:rPr>
                  <w:lang w:val="sk-SK"/>
                </w:rPr>
                <w:delText xml:space="preserve">. Olomouc: Votobia. </w:delText>
              </w:r>
            </w:del>
          </w:p>
          <w:p w:rsidR="006133D7" w:rsidRPr="00944A9E" w:rsidRDefault="006133D7" w:rsidP="00E7344C">
            <w:pPr>
              <w:jc w:val="both"/>
              <w:rPr>
                <w:del w:id="1409" w:author="Hana Navrátilová" w:date="2019-09-24T11:10:00Z"/>
                <w:lang w:val="sk-SK"/>
              </w:rPr>
            </w:pPr>
            <w:del w:id="1410" w:author="Hana Navrátilová" w:date="2019-09-24T11:10:00Z">
              <w:r w:rsidRPr="00944A9E">
                <w:rPr>
                  <w:lang w:val="sk-SK"/>
                </w:rPr>
                <w:delText>Jones, D. (2001</w:delText>
              </w:r>
              <w:r w:rsidRPr="00944A9E">
                <w:rPr>
                  <w:i/>
                  <w:iCs/>
                  <w:lang w:val="sk-SK"/>
                </w:rPr>
                <w:delText>). Jak využívat Internet</w:delText>
              </w:r>
              <w:r w:rsidRPr="00944A9E">
                <w:rPr>
                  <w:lang w:val="sk-SK"/>
                </w:rPr>
                <w:delText>. Praha: SoftPress.</w:delText>
              </w:r>
            </w:del>
          </w:p>
          <w:p w:rsidR="006133D7" w:rsidRPr="00944A9E" w:rsidRDefault="006133D7" w:rsidP="00E7344C">
            <w:pPr>
              <w:jc w:val="both"/>
              <w:rPr>
                <w:del w:id="1411" w:author="Hana Navrátilová" w:date="2019-09-24T11:10:00Z"/>
              </w:rPr>
            </w:pPr>
          </w:p>
          <w:p w:rsidR="006133D7" w:rsidRPr="00944A9E" w:rsidRDefault="006133D7" w:rsidP="00E7344C">
            <w:pPr>
              <w:jc w:val="both"/>
              <w:rPr>
                <w:del w:id="1412" w:author="Hana Navrátilová" w:date="2019-09-24T11:10:00Z"/>
                <w:b/>
                <w:bCs/>
              </w:rPr>
            </w:pPr>
            <w:del w:id="1413" w:author="Hana Navrátilová" w:date="2019-09-24T11:10:00Z">
              <w:r w:rsidRPr="00944A9E">
                <w:rPr>
                  <w:b/>
                  <w:bCs/>
                </w:rPr>
                <w:delText xml:space="preserve">Doporučená literatura: </w:delText>
              </w:r>
            </w:del>
          </w:p>
          <w:p w:rsidR="006133D7" w:rsidRPr="00944A9E" w:rsidRDefault="006133D7" w:rsidP="00E7344C">
            <w:pPr>
              <w:jc w:val="both"/>
              <w:rPr>
                <w:del w:id="1414" w:author="Hana Navrátilová" w:date="2019-09-24T11:10:00Z"/>
                <w:lang w:val="sk-SK"/>
              </w:rPr>
            </w:pPr>
            <w:del w:id="1415" w:author="Hana Navrátilová" w:date="2019-09-24T11:10:00Z">
              <w:r w:rsidRPr="00944A9E">
                <w:rPr>
                  <w:lang w:val="sk-SK"/>
                </w:rPr>
                <w:delText xml:space="preserve">Kalhous, Z. (2002). </w:delText>
              </w:r>
              <w:r w:rsidRPr="00944A9E">
                <w:rPr>
                  <w:i/>
                  <w:iCs/>
                  <w:lang w:val="sk-SK"/>
                </w:rPr>
                <w:delText>Školní didaktika. Vyd. 1</w:delText>
              </w:r>
              <w:r w:rsidRPr="00944A9E">
                <w:rPr>
                  <w:lang w:val="sk-SK"/>
                </w:rPr>
                <w:delText xml:space="preserve">. Praha: Portál. </w:delText>
              </w:r>
            </w:del>
          </w:p>
          <w:p w:rsidR="006133D7" w:rsidRPr="00944A9E" w:rsidRDefault="006133D7" w:rsidP="00E7344C">
            <w:pPr>
              <w:jc w:val="both"/>
              <w:rPr>
                <w:del w:id="1416" w:author="Hana Navrátilová" w:date="2019-09-24T11:10:00Z"/>
                <w:lang w:val="sk-SK"/>
              </w:rPr>
            </w:pPr>
            <w:del w:id="1417" w:author="Hana Navrátilová" w:date="2019-09-24T11:10:00Z">
              <w:r w:rsidRPr="00944A9E">
                <w:rPr>
                  <w:lang w:val="sk-SK"/>
                </w:rPr>
                <w:delText xml:space="preserve">Rúžičková, D. (2011).  </w:delText>
              </w:r>
              <w:r w:rsidRPr="00944A9E">
                <w:rPr>
                  <w:i/>
                  <w:iCs/>
                  <w:lang w:val="sk-SK"/>
                </w:rPr>
                <w:delText>Rozvíjíme ICT gramotnost žáků</w:delText>
              </w:r>
              <w:r w:rsidRPr="00944A9E">
                <w:rPr>
                  <w:lang w:val="sk-SK"/>
                </w:rPr>
                <w:delText>: Metodická příručka. První. Praha: Národní ústav pro vzdělávání,</w:delText>
              </w:r>
            </w:del>
          </w:p>
          <w:p w:rsidR="006133D7" w:rsidRPr="00944A9E" w:rsidRDefault="006133D7" w:rsidP="00E7344C">
            <w:pPr>
              <w:jc w:val="both"/>
              <w:rPr>
                <w:del w:id="1418" w:author="Hana Navrátilová" w:date="2019-09-24T11:10:00Z"/>
                <w:lang w:val="sk-SK"/>
              </w:rPr>
            </w:pPr>
            <w:del w:id="1419" w:author="Hana Navrátilová" w:date="2019-09-24T11:10:00Z">
              <w:r w:rsidRPr="00944A9E">
                <w:rPr>
                  <w:lang w:val="sk-SK"/>
                </w:rPr>
                <w:delText>školské poradenské zařízení a zařízení pro další vzdělávání pedagogických pracovníků (NÚV).</w:delText>
              </w:r>
            </w:del>
          </w:p>
          <w:p w:rsidR="006133D7" w:rsidRPr="00944A9E" w:rsidRDefault="006133D7" w:rsidP="00E7344C">
            <w:pPr>
              <w:jc w:val="both"/>
              <w:rPr>
                <w:del w:id="1420" w:author="Hana Navrátilová" w:date="2019-09-24T11:10:00Z"/>
              </w:rPr>
            </w:pPr>
          </w:p>
          <w:p w:rsidR="006133D7" w:rsidRPr="00944A9E" w:rsidRDefault="006133D7" w:rsidP="00E7344C">
            <w:pPr>
              <w:jc w:val="both"/>
              <w:rPr>
                <w:del w:id="1421" w:author="Hana Navrátilová" w:date="2019-09-24T11:10:00Z"/>
              </w:rPr>
            </w:pPr>
          </w:p>
        </w:tc>
      </w:tr>
      <w:tr w:rsidR="006133D7" w:rsidRPr="00944A9E" w:rsidTr="00AD6519">
        <w:trPr>
          <w:gridAfter w:val="1"/>
          <w:wAfter w:w="357" w:type="dxa"/>
          <w:jc w:val="center"/>
          <w:del w:id="1422" w:author="Hana Navrátilová" w:date="2019-09-24T11:10:00Z"/>
        </w:trPr>
        <w:tc>
          <w:tcPr>
            <w:tcW w:w="9844" w:type="dxa"/>
            <w:gridSpan w:val="15"/>
            <w:tcBorders>
              <w:top w:val="single" w:sz="12" w:space="0" w:color="auto"/>
              <w:left w:val="single" w:sz="2" w:space="0" w:color="auto"/>
              <w:bottom w:val="single" w:sz="2" w:space="0" w:color="auto"/>
              <w:right w:val="single" w:sz="2" w:space="0" w:color="auto"/>
            </w:tcBorders>
            <w:shd w:val="clear" w:color="auto" w:fill="F7CAAC"/>
          </w:tcPr>
          <w:p w:rsidR="006133D7" w:rsidRPr="00944A9E" w:rsidRDefault="006133D7" w:rsidP="00E7344C">
            <w:pPr>
              <w:jc w:val="center"/>
              <w:rPr>
                <w:del w:id="1423" w:author="Hana Navrátilová" w:date="2019-09-24T11:10:00Z"/>
                <w:b/>
                <w:bCs/>
              </w:rPr>
            </w:pPr>
            <w:del w:id="1424" w:author="Hana Navrátilová" w:date="2019-09-24T11:10:00Z">
              <w:r w:rsidRPr="00944A9E">
                <w:rPr>
                  <w:b/>
                  <w:bCs/>
                </w:rPr>
                <w:delText>Informace ke kombinované nebo distanční formě</w:delText>
              </w:r>
            </w:del>
          </w:p>
        </w:tc>
      </w:tr>
      <w:tr w:rsidR="006133D7" w:rsidRPr="00944A9E" w:rsidTr="00AD6519">
        <w:trPr>
          <w:gridAfter w:val="1"/>
          <w:wAfter w:w="357" w:type="dxa"/>
          <w:jc w:val="center"/>
          <w:del w:id="1425" w:author="Hana Navrátilová" w:date="2019-09-24T11:10:00Z"/>
        </w:trPr>
        <w:tc>
          <w:tcPr>
            <w:tcW w:w="4985" w:type="dxa"/>
            <w:gridSpan w:val="6"/>
            <w:tcBorders>
              <w:top w:val="single" w:sz="2" w:space="0" w:color="auto"/>
            </w:tcBorders>
            <w:shd w:val="clear" w:color="auto" w:fill="F7CAAC"/>
          </w:tcPr>
          <w:p w:rsidR="006133D7" w:rsidRPr="00944A9E" w:rsidRDefault="006133D7" w:rsidP="00E7344C">
            <w:pPr>
              <w:jc w:val="both"/>
              <w:rPr>
                <w:del w:id="1426" w:author="Hana Navrátilová" w:date="2019-09-24T11:10:00Z"/>
              </w:rPr>
            </w:pPr>
            <w:del w:id="1427" w:author="Hana Navrátilová" w:date="2019-09-24T11:10:00Z">
              <w:r w:rsidRPr="00944A9E">
                <w:rPr>
                  <w:b/>
                  <w:bCs/>
                </w:rPr>
                <w:delText>Rozsah konzultací (soustředění)</w:delText>
              </w:r>
            </w:del>
          </w:p>
        </w:tc>
        <w:tc>
          <w:tcPr>
            <w:tcW w:w="860" w:type="dxa"/>
            <w:gridSpan w:val="2"/>
            <w:tcBorders>
              <w:top w:val="single" w:sz="2" w:space="0" w:color="auto"/>
            </w:tcBorders>
          </w:tcPr>
          <w:p w:rsidR="006133D7" w:rsidRPr="00944A9E" w:rsidRDefault="006133D7" w:rsidP="00E7344C">
            <w:pPr>
              <w:jc w:val="both"/>
              <w:rPr>
                <w:del w:id="1428" w:author="Hana Navrátilová" w:date="2019-09-24T11:10:00Z"/>
              </w:rPr>
            </w:pPr>
          </w:p>
        </w:tc>
        <w:tc>
          <w:tcPr>
            <w:tcW w:w="3999" w:type="dxa"/>
            <w:gridSpan w:val="7"/>
            <w:tcBorders>
              <w:top w:val="single" w:sz="2" w:space="0" w:color="auto"/>
            </w:tcBorders>
            <w:shd w:val="clear" w:color="auto" w:fill="F7CAAC"/>
          </w:tcPr>
          <w:p w:rsidR="006133D7" w:rsidRPr="00944A9E" w:rsidRDefault="006133D7" w:rsidP="00E7344C">
            <w:pPr>
              <w:jc w:val="both"/>
              <w:rPr>
                <w:del w:id="1429" w:author="Hana Navrátilová" w:date="2019-09-24T11:10:00Z"/>
                <w:b/>
                <w:bCs/>
              </w:rPr>
            </w:pPr>
            <w:del w:id="1430" w:author="Hana Navrátilová" w:date="2019-09-24T11:10:00Z">
              <w:r w:rsidRPr="00944A9E">
                <w:rPr>
                  <w:b/>
                  <w:bCs/>
                </w:rPr>
                <w:delText xml:space="preserve">hodin </w:delText>
              </w:r>
            </w:del>
          </w:p>
        </w:tc>
      </w:tr>
      <w:tr w:rsidR="006133D7" w:rsidRPr="00944A9E" w:rsidTr="00AD6519">
        <w:trPr>
          <w:gridAfter w:val="1"/>
          <w:wAfter w:w="357" w:type="dxa"/>
          <w:jc w:val="center"/>
          <w:del w:id="1431" w:author="Hana Navrátilová" w:date="2019-09-24T11:10:00Z"/>
        </w:trPr>
        <w:tc>
          <w:tcPr>
            <w:tcW w:w="9844" w:type="dxa"/>
            <w:gridSpan w:val="15"/>
            <w:shd w:val="clear" w:color="auto" w:fill="F7CAAC"/>
          </w:tcPr>
          <w:p w:rsidR="006133D7" w:rsidRPr="00944A9E" w:rsidRDefault="006133D7" w:rsidP="00E7344C">
            <w:pPr>
              <w:jc w:val="both"/>
              <w:rPr>
                <w:del w:id="1432" w:author="Hana Navrátilová" w:date="2019-09-24T11:10:00Z"/>
                <w:b/>
                <w:bCs/>
              </w:rPr>
            </w:pPr>
            <w:del w:id="1433" w:author="Hana Navrátilová" w:date="2019-09-24T11:10:00Z">
              <w:r w:rsidRPr="00944A9E">
                <w:rPr>
                  <w:b/>
                  <w:bCs/>
                </w:rPr>
                <w:delText>Informace o způsobu kontaktu s vyučujícím</w:delText>
              </w:r>
            </w:del>
          </w:p>
        </w:tc>
      </w:tr>
      <w:tr w:rsidR="006133D7" w:rsidRPr="00944A9E" w:rsidTr="00AD6519">
        <w:trPr>
          <w:gridAfter w:val="1"/>
          <w:wAfter w:w="357" w:type="dxa"/>
          <w:trHeight w:val="1152"/>
          <w:jc w:val="center"/>
          <w:del w:id="1434" w:author="Hana Navrátilová" w:date="2019-09-24T11:10:00Z"/>
        </w:trPr>
        <w:tc>
          <w:tcPr>
            <w:tcW w:w="9844" w:type="dxa"/>
            <w:gridSpan w:val="15"/>
          </w:tcPr>
          <w:p w:rsidR="006133D7" w:rsidRDefault="006133D7" w:rsidP="00E7344C">
            <w:pPr>
              <w:jc w:val="both"/>
              <w:rPr>
                <w:del w:id="1435" w:author="Hana Navrátilová" w:date="2019-09-24T11:10:00Z"/>
              </w:rPr>
            </w:pPr>
          </w:p>
          <w:p w:rsidR="00774F02" w:rsidRDefault="00774F02" w:rsidP="00E7344C">
            <w:pPr>
              <w:jc w:val="both"/>
              <w:rPr>
                <w:del w:id="1436" w:author="Hana Navrátilová" w:date="2019-09-24T11:10:00Z"/>
              </w:rPr>
            </w:pPr>
          </w:p>
          <w:p w:rsidR="00774F02" w:rsidRDefault="00774F02" w:rsidP="00E7344C">
            <w:pPr>
              <w:jc w:val="both"/>
              <w:rPr>
                <w:del w:id="1437" w:author="Hana Navrátilová" w:date="2019-09-24T11:10:00Z"/>
              </w:rPr>
            </w:pPr>
          </w:p>
          <w:p w:rsidR="00774F02" w:rsidRDefault="00774F02" w:rsidP="00E7344C">
            <w:pPr>
              <w:jc w:val="both"/>
              <w:rPr>
                <w:del w:id="1438" w:author="Hana Navrátilová" w:date="2019-09-24T11:10:00Z"/>
              </w:rPr>
            </w:pPr>
          </w:p>
          <w:p w:rsidR="00774F02" w:rsidRDefault="00774F02" w:rsidP="00E7344C">
            <w:pPr>
              <w:jc w:val="both"/>
              <w:rPr>
                <w:del w:id="1439" w:author="Hana Navrátilová" w:date="2019-09-24T11:10:00Z"/>
              </w:rPr>
            </w:pPr>
          </w:p>
          <w:p w:rsidR="00774F02" w:rsidRDefault="00774F02" w:rsidP="00E7344C">
            <w:pPr>
              <w:jc w:val="both"/>
              <w:rPr>
                <w:del w:id="1440" w:author="Hana Navrátilová" w:date="2019-09-24T11:10:00Z"/>
              </w:rPr>
            </w:pPr>
          </w:p>
          <w:p w:rsidR="00774F02" w:rsidRDefault="00774F02" w:rsidP="00E7344C">
            <w:pPr>
              <w:jc w:val="both"/>
              <w:rPr>
                <w:del w:id="1441" w:author="Hana Navrátilová" w:date="2019-09-24T11:10:00Z"/>
              </w:rPr>
            </w:pPr>
          </w:p>
          <w:p w:rsidR="00774F02" w:rsidRPr="00944A9E" w:rsidRDefault="00774F02" w:rsidP="00E7344C">
            <w:pPr>
              <w:jc w:val="both"/>
              <w:rPr>
                <w:del w:id="1442" w:author="Hana Navrátilová" w:date="2019-09-24T11:10:00Z"/>
              </w:rPr>
            </w:pPr>
          </w:p>
        </w:tc>
      </w:tr>
    </w:tbl>
    <w:p w:rsidR="00B67B97" w:rsidRDefault="00B67B97">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A3219B" w:rsidRPr="00944A9E" w:rsidTr="001F47BB">
        <w:trPr>
          <w:jc w:val="center"/>
        </w:trPr>
        <w:tc>
          <w:tcPr>
            <w:tcW w:w="10207" w:type="dxa"/>
            <w:gridSpan w:val="8"/>
            <w:tcBorders>
              <w:bottom w:val="double" w:sz="4" w:space="0" w:color="auto"/>
            </w:tcBorders>
            <w:shd w:val="clear" w:color="auto" w:fill="BDD6EE"/>
          </w:tcPr>
          <w:p w:rsidR="00A3219B" w:rsidRPr="00944A9E" w:rsidRDefault="006133D7" w:rsidP="00E7344C">
            <w:pPr>
              <w:jc w:val="both"/>
              <w:rPr>
                <w:b/>
                <w:sz w:val="28"/>
                <w:szCs w:val="28"/>
              </w:rPr>
            </w:pPr>
            <w:r w:rsidRPr="00944A9E">
              <w:br w:type="page"/>
            </w:r>
            <w:r w:rsidR="00A3219B" w:rsidRPr="00944A9E">
              <w:br w:type="page"/>
            </w:r>
            <w:r w:rsidR="00A3219B" w:rsidRPr="00944A9E">
              <w:rPr>
                <w:b/>
                <w:sz w:val="28"/>
                <w:szCs w:val="28"/>
              </w:rPr>
              <w:t>B-III – Charakteristika studijního předmětu</w:t>
            </w:r>
          </w:p>
        </w:tc>
      </w:tr>
      <w:tr w:rsidR="00A3219B" w:rsidRPr="00944A9E" w:rsidTr="001F47BB">
        <w:trPr>
          <w:jc w:val="center"/>
        </w:trPr>
        <w:tc>
          <w:tcPr>
            <w:tcW w:w="3475" w:type="dxa"/>
            <w:tcBorders>
              <w:top w:val="double" w:sz="4" w:space="0" w:color="auto"/>
            </w:tcBorders>
            <w:shd w:val="clear" w:color="auto" w:fill="F7CAAC"/>
          </w:tcPr>
          <w:p w:rsidR="00A3219B" w:rsidRPr="00944A9E" w:rsidRDefault="00A3219B" w:rsidP="00E7344C">
            <w:pPr>
              <w:jc w:val="both"/>
              <w:rPr>
                <w:b/>
              </w:rPr>
            </w:pPr>
            <w:r w:rsidRPr="00944A9E">
              <w:rPr>
                <w:b/>
              </w:rPr>
              <w:t>Název studijního předmětu</w:t>
            </w:r>
          </w:p>
        </w:tc>
        <w:tc>
          <w:tcPr>
            <w:tcW w:w="6732" w:type="dxa"/>
            <w:gridSpan w:val="7"/>
            <w:tcBorders>
              <w:top w:val="double" w:sz="4" w:space="0" w:color="auto"/>
            </w:tcBorders>
          </w:tcPr>
          <w:p w:rsidR="00A3219B" w:rsidRPr="00944A9E" w:rsidRDefault="00A3219B" w:rsidP="00E7344C">
            <w:pPr>
              <w:jc w:val="both"/>
            </w:pPr>
            <w:r w:rsidRPr="00944A9E">
              <w:t>Primární pedagogika s praxí 6</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Typ předmětu</w:t>
            </w:r>
          </w:p>
        </w:tc>
        <w:tc>
          <w:tcPr>
            <w:tcW w:w="3411" w:type="dxa"/>
            <w:gridSpan w:val="4"/>
          </w:tcPr>
          <w:p w:rsidR="00A3219B" w:rsidRPr="00944A9E" w:rsidRDefault="00A3219B" w:rsidP="00E7344C">
            <w:pPr>
              <w:jc w:val="both"/>
            </w:pPr>
            <w:r w:rsidRPr="00944A9E">
              <w:t>povinný, ZT</w:t>
            </w:r>
          </w:p>
        </w:tc>
        <w:tc>
          <w:tcPr>
            <w:tcW w:w="2694" w:type="dxa"/>
            <w:gridSpan w:val="2"/>
            <w:shd w:val="clear" w:color="auto" w:fill="F7CAAC"/>
          </w:tcPr>
          <w:p w:rsidR="00A3219B" w:rsidRPr="00944A9E" w:rsidRDefault="00A3219B" w:rsidP="00E7344C">
            <w:pPr>
              <w:jc w:val="both"/>
            </w:pPr>
            <w:r w:rsidRPr="00944A9E">
              <w:rPr>
                <w:b/>
              </w:rPr>
              <w:t>doporučený ročník / semestr</w:t>
            </w:r>
          </w:p>
        </w:tc>
        <w:tc>
          <w:tcPr>
            <w:tcW w:w="627" w:type="dxa"/>
          </w:tcPr>
          <w:p w:rsidR="00A3219B" w:rsidRPr="00944A9E" w:rsidRDefault="00A3219B" w:rsidP="00E7344C">
            <w:pPr>
              <w:jc w:val="both"/>
            </w:pPr>
            <w:r w:rsidRPr="00944A9E">
              <w:t>3/LS</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Rozsah studijního předmětu</w:t>
            </w:r>
          </w:p>
        </w:tc>
        <w:tc>
          <w:tcPr>
            <w:tcW w:w="2197" w:type="dxa"/>
            <w:gridSpan w:val="2"/>
          </w:tcPr>
          <w:p w:rsidR="00A3219B" w:rsidRPr="00944A9E" w:rsidRDefault="00A3219B" w:rsidP="00E7344C">
            <w:r w:rsidRPr="00944A9E">
              <w:t>28p+28s+8 hodin praxe</w:t>
            </w:r>
          </w:p>
        </w:tc>
        <w:tc>
          <w:tcPr>
            <w:tcW w:w="567" w:type="dxa"/>
            <w:shd w:val="clear" w:color="auto" w:fill="F7CAAC"/>
          </w:tcPr>
          <w:p w:rsidR="00A3219B" w:rsidRPr="00944A9E" w:rsidRDefault="00A3219B" w:rsidP="00E7344C">
            <w:pPr>
              <w:jc w:val="both"/>
              <w:rPr>
                <w:b/>
              </w:rPr>
            </w:pPr>
            <w:r w:rsidRPr="00944A9E">
              <w:rPr>
                <w:b/>
              </w:rPr>
              <w:t xml:space="preserve">hod. </w:t>
            </w:r>
          </w:p>
        </w:tc>
        <w:tc>
          <w:tcPr>
            <w:tcW w:w="647" w:type="dxa"/>
          </w:tcPr>
          <w:p w:rsidR="00A3219B" w:rsidRPr="00944A9E" w:rsidRDefault="00A3219B" w:rsidP="00E7344C">
            <w:pPr>
              <w:jc w:val="both"/>
            </w:pPr>
            <w:r w:rsidRPr="00944A9E">
              <w:t>56+8</w:t>
            </w:r>
          </w:p>
        </w:tc>
        <w:tc>
          <w:tcPr>
            <w:tcW w:w="2155" w:type="dxa"/>
            <w:shd w:val="clear" w:color="auto" w:fill="F7CAAC"/>
          </w:tcPr>
          <w:p w:rsidR="00A3219B" w:rsidRPr="00944A9E" w:rsidRDefault="00A3219B" w:rsidP="00E7344C">
            <w:pPr>
              <w:jc w:val="both"/>
              <w:rPr>
                <w:b/>
              </w:rPr>
            </w:pPr>
            <w:r w:rsidRPr="00944A9E">
              <w:rPr>
                <w:b/>
              </w:rPr>
              <w:t>kreditů</w:t>
            </w:r>
          </w:p>
        </w:tc>
        <w:tc>
          <w:tcPr>
            <w:tcW w:w="1166" w:type="dxa"/>
            <w:gridSpan w:val="2"/>
          </w:tcPr>
          <w:p w:rsidR="00A3219B" w:rsidRPr="00944A9E" w:rsidRDefault="00A3219B" w:rsidP="00E7344C">
            <w:pPr>
              <w:jc w:val="both"/>
            </w:pPr>
            <w:r w:rsidRPr="00944A9E">
              <w:t>3</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Prerekvizity, korekvizity, ekvivalence</w:t>
            </w:r>
          </w:p>
        </w:tc>
        <w:tc>
          <w:tcPr>
            <w:tcW w:w="6732" w:type="dxa"/>
            <w:gridSpan w:val="7"/>
          </w:tcPr>
          <w:p w:rsidR="00A3219B" w:rsidRPr="00944A9E" w:rsidRDefault="00A3219B" w:rsidP="00E7344C">
            <w:pPr>
              <w:jc w:val="both"/>
            </w:pP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Způsob ověření studijních výsledků</w:t>
            </w:r>
          </w:p>
        </w:tc>
        <w:tc>
          <w:tcPr>
            <w:tcW w:w="3411" w:type="dxa"/>
            <w:gridSpan w:val="4"/>
          </w:tcPr>
          <w:p w:rsidR="00A3219B" w:rsidRPr="00944A9E" w:rsidRDefault="00A3219B" w:rsidP="00E7344C">
            <w:pPr>
              <w:jc w:val="both"/>
            </w:pPr>
            <w:r w:rsidRPr="00944A9E">
              <w:t>zápočet, zkouška</w:t>
            </w:r>
          </w:p>
        </w:tc>
        <w:tc>
          <w:tcPr>
            <w:tcW w:w="2155" w:type="dxa"/>
            <w:shd w:val="clear" w:color="auto" w:fill="F7CAAC"/>
          </w:tcPr>
          <w:p w:rsidR="00A3219B" w:rsidRPr="00944A9E" w:rsidRDefault="00A3219B" w:rsidP="00E7344C">
            <w:pPr>
              <w:jc w:val="both"/>
              <w:rPr>
                <w:b/>
              </w:rPr>
            </w:pPr>
            <w:r w:rsidRPr="00944A9E">
              <w:rPr>
                <w:b/>
              </w:rPr>
              <w:t>Forma výuky</w:t>
            </w:r>
          </w:p>
        </w:tc>
        <w:tc>
          <w:tcPr>
            <w:tcW w:w="1166" w:type="dxa"/>
            <w:gridSpan w:val="2"/>
          </w:tcPr>
          <w:p w:rsidR="00A3219B" w:rsidRPr="00944A9E" w:rsidRDefault="00A3219B" w:rsidP="00E7344C">
            <w:pPr>
              <w:jc w:val="both"/>
            </w:pPr>
            <w:r w:rsidRPr="00944A9E">
              <w:t>přednáška</w:t>
            </w:r>
          </w:p>
          <w:p w:rsidR="00A3219B" w:rsidRPr="00944A9E" w:rsidRDefault="00A3219B" w:rsidP="00E7344C">
            <w:pPr>
              <w:jc w:val="both"/>
            </w:pPr>
            <w:r w:rsidRPr="00944A9E">
              <w:t>seminář</w:t>
            </w:r>
          </w:p>
          <w:p w:rsidR="00A3219B" w:rsidRPr="00944A9E" w:rsidRDefault="00A3219B" w:rsidP="00E7344C">
            <w:pPr>
              <w:jc w:val="both"/>
            </w:pPr>
            <w:r w:rsidRPr="00944A9E">
              <w:t>odborná praxe</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A3219B" w:rsidRPr="00944A9E" w:rsidRDefault="00A3219B" w:rsidP="00E7344C">
            <w:pPr>
              <w:jc w:val="both"/>
            </w:pPr>
            <w:bookmarkStart w:id="1443" w:name="OLE_LINK48"/>
            <w:r w:rsidRPr="00944A9E">
              <w:t>Studenti si zvolí analýzu životního příběhu zajímavého učitele a provedou rozbor jeho sebepojetí</w:t>
            </w:r>
            <w:bookmarkEnd w:id="1443"/>
            <w:r w:rsidRPr="00944A9E">
              <w:t>.</w:t>
            </w:r>
          </w:p>
        </w:tc>
      </w:tr>
      <w:tr w:rsidR="00A3219B" w:rsidRPr="00944A9E" w:rsidTr="001F47BB">
        <w:trPr>
          <w:trHeight w:val="274"/>
          <w:jc w:val="center"/>
        </w:trPr>
        <w:tc>
          <w:tcPr>
            <w:tcW w:w="10207" w:type="dxa"/>
            <w:gridSpan w:val="8"/>
            <w:tcBorders>
              <w:top w:val="nil"/>
            </w:tcBorders>
          </w:tcPr>
          <w:p w:rsidR="00A3219B" w:rsidRPr="00944A9E" w:rsidRDefault="00A3219B" w:rsidP="00E7344C">
            <w:pPr>
              <w:jc w:val="both"/>
            </w:pPr>
          </w:p>
        </w:tc>
      </w:tr>
      <w:tr w:rsidR="00A3219B" w:rsidRPr="00944A9E" w:rsidTr="001F47BB">
        <w:trPr>
          <w:trHeight w:val="197"/>
          <w:jc w:val="center"/>
        </w:trPr>
        <w:tc>
          <w:tcPr>
            <w:tcW w:w="3475" w:type="dxa"/>
            <w:tcBorders>
              <w:top w:val="nil"/>
            </w:tcBorders>
            <w:shd w:val="clear" w:color="auto" w:fill="F7CAAC"/>
          </w:tcPr>
          <w:p w:rsidR="00A3219B" w:rsidRPr="00944A9E" w:rsidRDefault="00A3219B" w:rsidP="00E7344C">
            <w:pPr>
              <w:jc w:val="both"/>
              <w:rPr>
                <w:b/>
              </w:rPr>
            </w:pPr>
            <w:r w:rsidRPr="00944A9E">
              <w:rPr>
                <w:b/>
              </w:rPr>
              <w:t>Garant předmětu</w:t>
            </w:r>
          </w:p>
        </w:tc>
        <w:tc>
          <w:tcPr>
            <w:tcW w:w="6732" w:type="dxa"/>
            <w:gridSpan w:val="7"/>
            <w:tcBorders>
              <w:top w:val="nil"/>
            </w:tcBorders>
          </w:tcPr>
          <w:p w:rsidR="00A3219B" w:rsidRPr="00944A9E" w:rsidRDefault="00A3219B" w:rsidP="00E7344C">
            <w:pPr>
              <w:jc w:val="both"/>
            </w:pPr>
            <w:r w:rsidRPr="00944A9E">
              <w:t>prof. PhDr. Hana Lukášová, CSc.,</w:t>
            </w:r>
          </w:p>
        </w:tc>
      </w:tr>
      <w:tr w:rsidR="00A3219B" w:rsidRPr="00944A9E" w:rsidTr="001F47BB">
        <w:trPr>
          <w:trHeight w:val="543"/>
          <w:jc w:val="center"/>
        </w:trPr>
        <w:tc>
          <w:tcPr>
            <w:tcW w:w="3475" w:type="dxa"/>
            <w:tcBorders>
              <w:top w:val="nil"/>
            </w:tcBorders>
            <w:shd w:val="clear" w:color="auto" w:fill="F7CAAC"/>
          </w:tcPr>
          <w:p w:rsidR="00A3219B" w:rsidRPr="00944A9E" w:rsidRDefault="00A3219B" w:rsidP="00E7344C">
            <w:pPr>
              <w:jc w:val="both"/>
              <w:rPr>
                <w:b/>
              </w:rPr>
            </w:pPr>
            <w:r w:rsidRPr="00944A9E">
              <w:rPr>
                <w:b/>
              </w:rPr>
              <w:t>Zapojení garanta do výuky předmětu</w:t>
            </w:r>
          </w:p>
        </w:tc>
        <w:tc>
          <w:tcPr>
            <w:tcW w:w="6732" w:type="dxa"/>
            <w:gridSpan w:val="7"/>
            <w:tcBorders>
              <w:top w:val="nil"/>
            </w:tcBorders>
          </w:tcPr>
          <w:p w:rsidR="00A3219B" w:rsidRPr="00944A9E" w:rsidRDefault="00A3219B" w:rsidP="00E7344C">
            <w:pPr>
              <w:jc w:val="both"/>
            </w:pPr>
            <w:r w:rsidRPr="00944A9E">
              <w:t>přednášející, vede seminář</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Vyučující</w:t>
            </w:r>
          </w:p>
        </w:tc>
        <w:tc>
          <w:tcPr>
            <w:tcW w:w="6732" w:type="dxa"/>
            <w:gridSpan w:val="7"/>
            <w:tcBorders>
              <w:bottom w:val="nil"/>
            </w:tcBorders>
            <w:shd w:val="clear" w:color="auto" w:fill="auto"/>
          </w:tcPr>
          <w:p w:rsidR="00A3219B" w:rsidRPr="00944A9E" w:rsidRDefault="00A3219B" w:rsidP="00E7344C">
            <w:pPr>
              <w:jc w:val="both"/>
            </w:pPr>
            <w:r w:rsidRPr="00944A9E">
              <w:t>prof. PhDr. Hana Lukášová, CSc. (100%)</w:t>
            </w:r>
          </w:p>
        </w:tc>
      </w:tr>
      <w:tr w:rsidR="00A3219B" w:rsidRPr="00944A9E" w:rsidTr="001F47BB">
        <w:trPr>
          <w:trHeight w:val="93"/>
          <w:jc w:val="center"/>
        </w:trPr>
        <w:tc>
          <w:tcPr>
            <w:tcW w:w="10207" w:type="dxa"/>
            <w:gridSpan w:val="8"/>
            <w:tcBorders>
              <w:top w:val="nil"/>
            </w:tcBorders>
          </w:tcPr>
          <w:p w:rsidR="00A3219B" w:rsidRPr="00944A9E" w:rsidRDefault="00A3219B" w:rsidP="00E7344C">
            <w:pPr>
              <w:jc w:val="both"/>
            </w:pP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Stručná anotace předmětu</w:t>
            </w:r>
          </w:p>
        </w:tc>
        <w:tc>
          <w:tcPr>
            <w:tcW w:w="6732" w:type="dxa"/>
            <w:gridSpan w:val="7"/>
            <w:tcBorders>
              <w:bottom w:val="nil"/>
            </w:tcBorders>
          </w:tcPr>
          <w:p w:rsidR="00A3219B" w:rsidRPr="00944A9E" w:rsidRDefault="00A3219B" w:rsidP="00E7344C">
            <w:pPr>
              <w:jc w:val="both"/>
            </w:pPr>
          </w:p>
        </w:tc>
      </w:tr>
      <w:tr w:rsidR="00A3219B" w:rsidRPr="00944A9E" w:rsidTr="001F47BB">
        <w:trPr>
          <w:trHeight w:val="3707"/>
          <w:jc w:val="center"/>
        </w:trPr>
        <w:tc>
          <w:tcPr>
            <w:tcW w:w="10207" w:type="dxa"/>
            <w:gridSpan w:val="8"/>
            <w:tcBorders>
              <w:top w:val="nil"/>
              <w:bottom w:val="single" w:sz="12" w:space="0" w:color="auto"/>
            </w:tcBorders>
          </w:tcPr>
          <w:p w:rsidR="00A3219B" w:rsidRPr="00944A9E" w:rsidRDefault="00A3219B" w:rsidP="00E7344C">
            <w:pPr>
              <w:spacing w:line="276" w:lineRule="auto"/>
              <w:ind w:hanging="60"/>
              <w:jc w:val="both"/>
              <w:rPr>
                <w:lang w:eastAsia="en-US"/>
              </w:rPr>
            </w:pPr>
          </w:p>
          <w:p w:rsidR="00A3219B" w:rsidRPr="00944A9E" w:rsidRDefault="00A3219B" w:rsidP="00235A60">
            <w:pPr>
              <w:jc w:val="both"/>
              <w:rPr>
                <w:lang w:eastAsia="en-US"/>
              </w:rPr>
            </w:pPr>
            <w:r w:rsidRPr="00944A9E">
              <w:rPr>
                <w:lang w:eastAsia="en-US"/>
              </w:rPr>
              <w:t>Teoretická východiska pojetí učitelské osobnosti</w:t>
            </w:r>
            <w:r w:rsidR="006A2873" w:rsidRPr="00944A9E">
              <w:rPr>
                <w:lang w:eastAsia="en-US"/>
              </w:rPr>
              <w:t>.</w:t>
            </w:r>
          </w:p>
          <w:p w:rsidR="00A3219B" w:rsidRPr="00944A9E" w:rsidRDefault="00A3219B" w:rsidP="00235A60">
            <w:pPr>
              <w:jc w:val="both"/>
              <w:rPr>
                <w:lang w:eastAsia="en-US"/>
              </w:rPr>
            </w:pPr>
            <w:r w:rsidRPr="00944A9E">
              <w:rPr>
                <w:lang w:eastAsia="en-US"/>
              </w:rPr>
              <w:t>Učitelství jako autentická profese</w:t>
            </w:r>
            <w:r w:rsidR="006A2873" w:rsidRPr="00944A9E">
              <w:rPr>
                <w:lang w:eastAsia="en-US"/>
              </w:rPr>
              <w:t>.</w:t>
            </w:r>
          </w:p>
          <w:p w:rsidR="00A3219B" w:rsidRPr="00944A9E" w:rsidRDefault="00A3219B" w:rsidP="00235A60">
            <w:pPr>
              <w:jc w:val="both"/>
              <w:rPr>
                <w:lang w:eastAsia="en-US"/>
              </w:rPr>
            </w:pPr>
            <w:r w:rsidRPr="00944A9E">
              <w:rPr>
                <w:lang w:eastAsia="en-US"/>
              </w:rPr>
              <w:t>Učitelské ctnosti a profesní etika</w:t>
            </w:r>
            <w:r w:rsidR="006A2873" w:rsidRPr="00944A9E">
              <w:rPr>
                <w:lang w:eastAsia="en-US"/>
              </w:rPr>
              <w:t>.</w:t>
            </w:r>
          </w:p>
          <w:p w:rsidR="00A3219B" w:rsidRPr="00944A9E" w:rsidRDefault="00A3219B" w:rsidP="00235A60">
            <w:pPr>
              <w:jc w:val="both"/>
              <w:rPr>
                <w:lang w:eastAsia="en-US"/>
              </w:rPr>
            </w:pPr>
            <w:r w:rsidRPr="00944A9E">
              <w:rPr>
                <w:lang w:eastAsia="en-US"/>
              </w:rPr>
              <w:t>Učitelská identita – profesní já učitele</w:t>
            </w:r>
            <w:r w:rsidR="006A2873" w:rsidRPr="00944A9E">
              <w:rPr>
                <w:lang w:eastAsia="en-US"/>
              </w:rPr>
              <w:t>.</w:t>
            </w:r>
          </w:p>
          <w:p w:rsidR="00A3219B" w:rsidRPr="00944A9E" w:rsidRDefault="00A3219B" w:rsidP="00235A60">
            <w:pPr>
              <w:jc w:val="both"/>
              <w:rPr>
                <w:lang w:eastAsia="en-US"/>
              </w:rPr>
            </w:pPr>
            <w:r w:rsidRPr="00944A9E">
              <w:rPr>
                <w:lang w:eastAsia="en-US"/>
              </w:rPr>
              <w:t>Učitelské znalosti – základy učitelského myšlení</w:t>
            </w:r>
            <w:r w:rsidR="006A2873" w:rsidRPr="00944A9E">
              <w:rPr>
                <w:lang w:eastAsia="en-US"/>
              </w:rPr>
              <w:t>.</w:t>
            </w:r>
          </w:p>
          <w:p w:rsidR="00A3219B" w:rsidRPr="00944A9E" w:rsidRDefault="00A3219B" w:rsidP="00235A60">
            <w:pPr>
              <w:jc w:val="both"/>
              <w:rPr>
                <w:lang w:eastAsia="en-US"/>
              </w:rPr>
            </w:pPr>
            <w:r w:rsidRPr="00944A9E">
              <w:rPr>
                <w:lang w:eastAsia="en-US"/>
              </w:rPr>
              <w:t>Učitelské prožívání a zákonitosti empatie</w:t>
            </w:r>
            <w:r w:rsidR="006A2873" w:rsidRPr="00944A9E">
              <w:rPr>
                <w:lang w:eastAsia="en-US"/>
              </w:rPr>
              <w:t>.</w:t>
            </w:r>
          </w:p>
          <w:p w:rsidR="00A3219B" w:rsidRPr="00944A9E" w:rsidRDefault="00A3219B" w:rsidP="00235A60">
            <w:pPr>
              <w:jc w:val="both"/>
              <w:rPr>
                <w:lang w:eastAsia="en-US"/>
              </w:rPr>
            </w:pPr>
            <w:r w:rsidRPr="00944A9E">
              <w:rPr>
                <w:lang w:eastAsia="en-US"/>
              </w:rPr>
              <w:t>Učitelské rozhodování – zákonitosti decizní dimenze profese</w:t>
            </w:r>
            <w:r w:rsidR="006A2873" w:rsidRPr="00944A9E">
              <w:rPr>
                <w:lang w:eastAsia="en-US"/>
              </w:rPr>
              <w:t>.</w:t>
            </w:r>
          </w:p>
          <w:p w:rsidR="00A3219B" w:rsidRPr="00944A9E" w:rsidRDefault="00A3219B" w:rsidP="00235A60">
            <w:pPr>
              <w:jc w:val="both"/>
              <w:rPr>
                <w:lang w:eastAsia="en-US"/>
              </w:rPr>
            </w:pPr>
            <w:r w:rsidRPr="00944A9E">
              <w:rPr>
                <w:lang w:eastAsia="en-US"/>
              </w:rPr>
              <w:t>Učitelská tvořivost – profesní kreativita a invence</w:t>
            </w:r>
            <w:r w:rsidR="006A2873" w:rsidRPr="00944A9E">
              <w:rPr>
                <w:lang w:eastAsia="en-US"/>
              </w:rPr>
              <w:t>.</w:t>
            </w:r>
          </w:p>
          <w:p w:rsidR="00A3219B" w:rsidRPr="00944A9E" w:rsidRDefault="00A3219B" w:rsidP="00235A60">
            <w:pPr>
              <w:jc w:val="both"/>
              <w:rPr>
                <w:lang w:eastAsia="en-US"/>
              </w:rPr>
            </w:pPr>
            <w:r w:rsidRPr="00944A9E">
              <w:rPr>
                <w:lang w:eastAsia="en-US"/>
              </w:rPr>
              <w:t>Sociální dimenze učitelství</w:t>
            </w:r>
            <w:r w:rsidR="006A2873" w:rsidRPr="00944A9E">
              <w:rPr>
                <w:lang w:eastAsia="en-US"/>
              </w:rPr>
              <w:t>.</w:t>
            </w:r>
          </w:p>
          <w:p w:rsidR="00A3219B" w:rsidRPr="00944A9E" w:rsidRDefault="00A3219B" w:rsidP="00235A60">
            <w:pPr>
              <w:jc w:val="both"/>
              <w:rPr>
                <w:lang w:eastAsia="en-US"/>
              </w:rPr>
            </w:pPr>
            <w:r w:rsidRPr="00944A9E">
              <w:rPr>
                <w:lang w:eastAsia="en-US"/>
              </w:rPr>
              <w:t>Učitelské zdraví a profesní kondice</w:t>
            </w:r>
            <w:r w:rsidR="006A2873" w:rsidRPr="00944A9E">
              <w:rPr>
                <w:lang w:eastAsia="en-US"/>
              </w:rPr>
              <w:t>.</w:t>
            </w:r>
          </w:p>
          <w:p w:rsidR="00A3219B" w:rsidRPr="00944A9E" w:rsidRDefault="00A3219B" w:rsidP="00235A60">
            <w:pPr>
              <w:jc w:val="both"/>
              <w:rPr>
                <w:lang w:eastAsia="en-US"/>
              </w:rPr>
            </w:pPr>
            <w:r w:rsidRPr="00944A9E">
              <w:rPr>
                <w:lang w:eastAsia="en-US"/>
              </w:rPr>
              <w:t>Výzkumy učitelské profese</w:t>
            </w:r>
            <w:r w:rsidR="006A2873" w:rsidRPr="00944A9E">
              <w:rPr>
                <w:lang w:eastAsia="en-US"/>
              </w:rPr>
              <w:t>.</w:t>
            </w:r>
          </w:p>
          <w:p w:rsidR="00A3219B" w:rsidRPr="00944A9E" w:rsidRDefault="00A3219B" w:rsidP="00235A60">
            <w:pPr>
              <w:jc w:val="both"/>
            </w:pPr>
            <w:r w:rsidRPr="00944A9E">
              <w:t>Prezentace výsledků sledování životního příběhu učitele a jeho interpretace skupinou studentů č. 1</w:t>
            </w:r>
            <w:r w:rsidR="006A2873" w:rsidRPr="00944A9E">
              <w:t>.</w:t>
            </w:r>
          </w:p>
          <w:p w:rsidR="00A3219B" w:rsidRPr="00944A9E" w:rsidRDefault="00A3219B" w:rsidP="00235A60">
            <w:pPr>
              <w:jc w:val="both"/>
            </w:pPr>
            <w:r w:rsidRPr="00944A9E">
              <w:t>Prezentace výsledků sledování životního příběhu učitele a jeho interpretace skupinou studentů č. 2</w:t>
            </w:r>
            <w:r w:rsidR="006A2873" w:rsidRPr="00944A9E">
              <w:t>.</w:t>
            </w:r>
          </w:p>
          <w:p w:rsidR="00A3219B" w:rsidRDefault="00A3219B" w:rsidP="00235A60">
            <w:pPr>
              <w:jc w:val="both"/>
            </w:pPr>
            <w:r w:rsidRPr="00944A9E">
              <w:t>Prezentace výsledků sledování životního příběhu učitele a jeho interpretace skupinou studentů č. 3</w:t>
            </w:r>
            <w:r w:rsidR="006A2873" w:rsidRPr="00944A9E">
              <w:t>.</w:t>
            </w:r>
          </w:p>
          <w:p w:rsidR="00774F02" w:rsidRDefault="00774F02" w:rsidP="002C304D">
            <w:pPr>
              <w:jc w:val="both"/>
            </w:pPr>
          </w:p>
          <w:p w:rsidR="00774F02" w:rsidRDefault="00774F02" w:rsidP="00E7344C">
            <w:pPr>
              <w:ind w:hanging="60"/>
              <w:jc w:val="both"/>
              <w:rPr>
                <w:del w:id="1444" w:author="Hana Navrátilová" w:date="2019-09-24T11:10:00Z"/>
              </w:rPr>
            </w:pPr>
          </w:p>
          <w:p w:rsidR="00774F02" w:rsidRPr="00944A9E" w:rsidRDefault="00774F02" w:rsidP="00E7344C">
            <w:pPr>
              <w:ind w:hanging="60"/>
              <w:jc w:val="both"/>
            </w:pPr>
          </w:p>
        </w:tc>
      </w:tr>
      <w:tr w:rsidR="00A3219B" w:rsidRPr="00944A9E" w:rsidTr="001F47BB">
        <w:trPr>
          <w:trHeight w:val="265"/>
          <w:jc w:val="center"/>
        </w:trPr>
        <w:tc>
          <w:tcPr>
            <w:tcW w:w="4042" w:type="dxa"/>
            <w:gridSpan w:val="2"/>
            <w:tcBorders>
              <w:top w:val="nil"/>
            </w:tcBorders>
            <w:shd w:val="clear" w:color="auto" w:fill="F7CAAC"/>
          </w:tcPr>
          <w:p w:rsidR="00A3219B" w:rsidRPr="00944A9E" w:rsidRDefault="00A3219B" w:rsidP="00E7344C">
            <w:pPr>
              <w:jc w:val="both"/>
            </w:pPr>
            <w:r w:rsidRPr="00944A9E">
              <w:rPr>
                <w:b/>
              </w:rPr>
              <w:t>Studijní literatura a studijní pomůcky</w:t>
            </w:r>
          </w:p>
        </w:tc>
        <w:tc>
          <w:tcPr>
            <w:tcW w:w="6165" w:type="dxa"/>
            <w:gridSpan w:val="6"/>
            <w:tcBorders>
              <w:top w:val="nil"/>
              <w:bottom w:val="nil"/>
            </w:tcBorders>
          </w:tcPr>
          <w:p w:rsidR="00A3219B" w:rsidRPr="00944A9E" w:rsidRDefault="00A3219B" w:rsidP="00E7344C">
            <w:pPr>
              <w:jc w:val="both"/>
            </w:pPr>
          </w:p>
        </w:tc>
      </w:tr>
      <w:tr w:rsidR="00A3219B" w:rsidRPr="00944A9E" w:rsidTr="001F47BB">
        <w:trPr>
          <w:trHeight w:val="3528"/>
          <w:jc w:val="center"/>
        </w:trPr>
        <w:tc>
          <w:tcPr>
            <w:tcW w:w="10207" w:type="dxa"/>
            <w:gridSpan w:val="8"/>
            <w:tcBorders>
              <w:top w:val="nil"/>
            </w:tcBorders>
          </w:tcPr>
          <w:p w:rsidR="00A3219B" w:rsidRPr="00944A9E" w:rsidRDefault="00A3219B" w:rsidP="00E7344C">
            <w:pPr>
              <w:jc w:val="both"/>
            </w:pPr>
          </w:p>
          <w:p w:rsidR="00A3219B" w:rsidRPr="00944A9E" w:rsidRDefault="00A3219B" w:rsidP="00E7344C">
            <w:pPr>
              <w:jc w:val="both"/>
              <w:rPr>
                <w:b/>
              </w:rPr>
            </w:pPr>
            <w:r w:rsidRPr="00944A9E">
              <w:rPr>
                <w:b/>
              </w:rPr>
              <w:t xml:space="preserve">Povinná literatura: </w:t>
            </w:r>
          </w:p>
          <w:p w:rsidR="00A3219B" w:rsidRPr="00944A9E" w:rsidRDefault="00A3219B" w:rsidP="00E7344C">
            <w:pPr>
              <w:jc w:val="both"/>
            </w:pPr>
            <w:r w:rsidRPr="00944A9E">
              <w:t xml:space="preserve">Gavora, P., </w:t>
            </w:r>
            <w:r w:rsidR="006A2873" w:rsidRPr="00944A9E">
              <w:t>&amp;</w:t>
            </w:r>
            <w:r w:rsidR="00C21F2C">
              <w:t xml:space="preserve"> </w:t>
            </w:r>
            <w:r w:rsidRPr="00944A9E">
              <w:t xml:space="preserve">Mareš, J. (2012). Koncept self efficacy In Wiegerová, A. </w:t>
            </w:r>
            <w:r w:rsidRPr="00944A9E">
              <w:rPr>
                <w:i/>
              </w:rPr>
              <w:t>Self-efficacy v educačných súvislostiach (osobne vnímaná zdatnosť)</w:t>
            </w:r>
            <w:r w:rsidRPr="00944A9E">
              <w:t xml:space="preserve">. Bratislava: SPN. </w:t>
            </w:r>
          </w:p>
          <w:p w:rsidR="00FC77A5" w:rsidRDefault="00A3219B" w:rsidP="00E7344C">
            <w:pPr>
              <w:jc w:val="both"/>
            </w:pPr>
            <w:r w:rsidRPr="00944A9E">
              <w:t>Kosová, B. (2013).</w:t>
            </w:r>
            <w:r w:rsidR="004B6344">
              <w:t xml:space="preserve"> </w:t>
            </w:r>
            <w:r w:rsidRPr="00944A9E">
              <w:t xml:space="preserve">Vysokoškolské vzdelávanie učiteľov na Slovensku, </w:t>
            </w:r>
            <w:r w:rsidRPr="00944A9E">
              <w:rPr>
                <w:i/>
              </w:rPr>
              <w:t>Pedagogika</w:t>
            </w:r>
            <w:r w:rsidRPr="00944A9E">
              <w:t>, LXIII</w:t>
            </w:r>
            <w:r w:rsidR="00FC77A5" w:rsidRPr="00944A9E">
              <w:t>(4).</w:t>
            </w:r>
          </w:p>
          <w:p w:rsidR="00235A60" w:rsidRPr="00944A9E" w:rsidRDefault="00235A60" w:rsidP="00235A60">
            <w:pPr>
              <w:jc w:val="both"/>
            </w:pPr>
            <w:r w:rsidRPr="00944A9E">
              <w:t xml:space="preserve">Lukášová, H. (2015). </w:t>
            </w:r>
            <w:r w:rsidRPr="00944A9E">
              <w:rPr>
                <w:i/>
              </w:rPr>
              <w:t>Učitelské sebepojetí a jeho pedagogický výzkum</w:t>
            </w:r>
            <w:r w:rsidRPr="00944A9E">
              <w:t>. Zlín: FHS UTB.</w:t>
            </w:r>
          </w:p>
          <w:p w:rsidR="00A3219B" w:rsidRPr="00944A9E" w:rsidRDefault="00A3219B" w:rsidP="00E7344C">
            <w:pPr>
              <w:jc w:val="both"/>
            </w:pPr>
            <w:r w:rsidRPr="00944A9E">
              <w:t xml:space="preserve">Lukášová-Kantorková, H. (2003). </w:t>
            </w:r>
            <w:r w:rsidRPr="00944A9E">
              <w:rPr>
                <w:i/>
              </w:rPr>
              <w:t>Učitelská profese v primárním vzdělávání a  pedagogická příprava učitelů</w:t>
            </w:r>
            <w:r w:rsidRPr="00944A9E">
              <w:t>. Ostrava: OU.</w:t>
            </w:r>
          </w:p>
          <w:p w:rsidR="00A3219B" w:rsidRPr="00944A9E" w:rsidRDefault="00A3219B" w:rsidP="00E7344C">
            <w:pPr>
              <w:jc w:val="both"/>
            </w:pPr>
          </w:p>
          <w:p w:rsidR="00A3219B" w:rsidRPr="00944A9E" w:rsidRDefault="00A3219B" w:rsidP="00E7344C">
            <w:pPr>
              <w:jc w:val="both"/>
              <w:rPr>
                <w:b/>
              </w:rPr>
            </w:pPr>
            <w:r w:rsidRPr="00944A9E">
              <w:rPr>
                <w:b/>
              </w:rPr>
              <w:t xml:space="preserve">Doporučená literatura: </w:t>
            </w:r>
          </w:p>
          <w:p w:rsidR="00A3219B" w:rsidRPr="00944A9E" w:rsidRDefault="00A3219B" w:rsidP="00E7344C">
            <w:pPr>
              <w:jc w:val="both"/>
            </w:pPr>
            <w:r w:rsidRPr="00944A9E">
              <w:t xml:space="preserve">Gavora, P. (2001). Výzkum životního příběhu: učitelka Adamová, </w:t>
            </w:r>
            <w:r w:rsidRPr="00944A9E">
              <w:rPr>
                <w:i/>
              </w:rPr>
              <w:t>Pedagogika</w:t>
            </w:r>
            <w:r w:rsidRPr="00944A9E">
              <w:t>, 51</w:t>
            </w:r>
            <w:r w:rsidR="006A2873" w:rsidRPr="00944A9E">
              <w:t>(3).</w:t>
            </w:r>
          </w:p>
          <w:p w:rsidR="00FC77A5" w:rsidRPr="00944A9E" w:rsidRDefault="00A3219B" w:rsidP="00E7344C">
            <w:pPr>
              <w:jc w:val="both"/>
            </w:pPr>
            <w:r w:rsidRPr="00944A9E">
              <w:t>Gavora, P. (2012). U</w:t>
            </w:r>
            <w:r w:rsidRPr="00944A9E">
              <w:rPr>
                <w:rFonts w:hint="eastAsia"/>
              </w:rPr>
              <w:t>č</w:t>
            </w:r>
            <w:r w:rsidRPr="00944A9E">
              <w:t xml:space="preserve">iteľovo vnímánie svojej profesijnej zdatnosti: teória a výskum. In Wiegerová, A. </w:t>
            </w:r>
            <w:r w:rsidRPr="00944A9E">
              <w:rPr>
                <w:i/>
              </w:rPr>
              <w:t>Self-efficacy v educačných súvislostiach (osobne vnímaná zdatnosť)</w:t>
            </w:r>
            <w:r w:rsidRPr="00944A9E">
              <w:t>. Bratislava: SPN</w:t>
            </w:r>
            <w:r w:rsidR="00FC77A5" w:rsidRPr="00944A9E">
              <w:t>.</w:t>
            </w:r>
          </w:p>
          <w:p w:rsidR="00A3219B" w:rsidRPr="00944A9E" w:rsidRDefault="00A3219B" w:rsidP="00E7344C">
            <w:pPr>
              <w:jc w:val="both"/>
            </w:pPr>
            <w:r w:rsidRPr="00944A9E">
              <w:t xml:space="preserve">Spilková, V., </w:t>
            </w:r>
            <w:r w:rsidR="006A2873" w:rsidRPr="00944A9E">
              <w:t>&amp;</w:t>
            </w:r>
            <w:r w:rsidR="00DD0ABA" w:rsidRPr="00944A9E">
              <w:t> </w:t>
            </w:r>
            <w:r w:rsidRPr="00944A9E">
              <w:t xml:space="preserve">Hejlová, H. (Eds.). (2010). </w:t>
            </w:r>
            <w:r w:rsidRPr="00944A9E">
              <w:rPr>
                <w:i/>
              </w:rPr>
              <w:t>Příprava učitelů pro primární a preprimární vzdělávání v Česku a na Slovensku</w:t>
            </w:r>
            <w:r w:rsidRPr="00944A9E">
              <w:t xml:space="preserve">. Praha: PdF UK. </w:t>
            </w:r>
          </w:p>
          <w:p w:rsidR="00A3219B" w:rsidRDefault="00A3219B" w:rsidP="00E7344C">
            <w:pPr>
              <w:jc w:val="both"/>
            </w:pPr>
            <w:r w:rsidRPr="00944A9E">
              <w:t xml:space="preserve">Spilková, V. (2010).  Evropské přístupy k pojetí kvality učitele – optikou formálních dokumentů. </w:t>
            </w:r>
            <w:r w:rsidRPr="00944A9E">
              <w:rPr>
                <w:i/>
              </w:rPr>
              <w:t>Pedagogika</w:t>
            </w:r>
            <w:r w:rsidR="006A2873" w:rsidRPr="00944A9E">
              <w:rPr>
                <w:i/>
              </w:rPr>
              <w:t>,</w:t>
            </w:r>
            <w:r w:rsidR="006A2873" w:rsidRPr="00944A9E">
              <w:t xml:space="preserve"> 3-</w:t>
            </w:r>
            <w:r w:rsidRPr="00944A9E">
              <w:t>4</w:t>
            </w:r>
            <w:r w:rsidR="006A2873" w:rsidRPr="00944A9E">
              <w:t>.</w:t>
            </w:r>
          </w:p>
          <w:p w:rsidR="00774F02" w:rsidRDefault="00774F02" w:rsidP="00E7344C">
            <w:pPr>
              <w:jc w:val="both"/>
            </w:pPr>
          </w:p>
          <w:p w:rsidR="00774F02" w:rsidRPr="00944A9E" w:rsidRDefault="00774F02" w:rsidP="00E7344C">
            <w:pPr>
              <w:jc w:val="both"/>
            </w:pPr>
          </w:p>
        </w:tc>
      </w:tr>
      <w:tr w:rsidR="00A3219B" w:rsidRPr="00944A9E" w:rsidTr="001F47B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A3219B" w:rsidRPr="00944A9E" w:rsidRDefault="00A3219B" w:rsidP="00E7344C">
            <w:pPr>
              <w:jc w:val="center"/>
              <w:rPr>
                <w:b/>
              </w:rPr>
            </w:pPr>
            <w:r w:rsidRPr="00944A9E">
              <w:rPr>
                <w:b/>
              </w:rPr>
              <w:t>Informace ke kombinované nebo distanční formě</w:t>
            </w:r>
          </w:p>
        </w:tc>
      </w:tr>
      <w:tr w:rsidR="00A3219B" w:rsidRPr="00944A9E" w:rsidTr="001F47BB">
        <w:trPr>
          <w:jc w:val="center"/>
        </w:trPr>
        <w:tc>
          <w:tcPr>
            <w:tcW w:w="5672" w:type="dxa"/>
            <w:gridSpan w:val="3"/>
            <w:tcBorders>
              <w:top w:val="single" w:sz="2" w:space="0" w:color="auto"/>
            </w:tcBorders>
            <w:shd w:val="clear" w:color="auto" w:fill="F7CAAC"/>
          </w:tcPr>
          <w:p w:rsidR="00A3219B" w:rsidRPr="00944A9E" w:rsidRDefault="00A3219B" w:rsidP="00E7344C">
            <w:pPr>
              <w:jc w:val="both"/>
            </w:pPr>
            <w:r w:rsidRPr="00944A9E">
              <w:rPr>
                <w:b/>
              </w:rPr>
              <w:t>Rozsah konzultací (soustředění)</w:t>
            </w:r>
          </w:p>
        </w:tc>
        <w:tc>
          <w:tcPr>
            <w:tcW w:w="567" w:type="dxa"/>
            <w:tcBorders>
              <w:top w:val="single" w:sz="2" w:space="0" w:color="auto"/>
            </w:tcBorders>
          </w:tcPr>
          <w:p w:rsidR="00A3219B" w:rsidRPr="00944A9E" w:rsidRDefault="00A3219B" w:rsidP="00E7344C">
            <w:pPr>
              <w:jc w:val="both"/>
            </w:pPr>
          </w:p>
        </w:tc>
        <w:tc>
          <w:tcPr>
            <w:tcW w:w="3968" w:type="dxa"/>
            <w:gridSpan w:val="4"/>
            <w:tcBorders>
              <w:top w:val="single" w:sz="2" w:space="0" w:color="auto"/>
            </w:tcBorders>
            <w:shd w:val="clear" w:color="auto" w:fill="F7CAAC"/>
          </w:tcPr>
          <w:p w:rsidR="00A3219B" w:rsidRPr="00944A9E" w:rsidRDefault="00A3219B" w:rsidP="00E7344C">
            <w:pPr>
              <w:jc w:val="both"/>
              <w:rPr>
                <w:b/>
              </w:rPr>
            </w:pPr>
            <w:r w:rsidRPr="00944A9E">
              <w:rPr>
                <w:b/>
              </w:rPr>
              <w:t xml:space="preserve">hodin </w:t>
            </w:r>
          </w:p>
        </w:tc>
      </w:tr>
      <w:tr w:rsidR="00A3219B" w:rsidRPr="00944A9E" w:rsidTr="001F47BB">
        <w:trPr>
          <w:jc w:val="center"/>
        </w:trPr>
        <w:tc>
          <w:tcPr>
            <w:tcW w:w="10207" w:type="dxa"/>
            <w:gridSpan w:val="8"/>
            <w:shd w:val="clear" w:color="auto" w:fill="F7CAAC"/>
          </w:tcPr>
          <w:p w:rsidR="00A3219B" w:rsidRPr="00944A9E" w:rsidRDefault="00A3219B" w:rsidP="00E7344C">
            <w:pPr>
              <w:jc w:val="both"/>
              <w:rPr>
                <w:b/>
              </w:rPr>
            </w:pPr>
            <w:r w:rsidRPr="00944A9E">
              <w:rPr>
                <w:b/>
              </w:rPr>
              <w:t>Informace o způsobu kontaktu s vyučujícím</w:t>
            </w:r>
          </w:p>
        </w:tc>
      </w:tr>
      <w:tr w:rsidR="00A3219B" w:rsidRPr="00944A9E" w:rsidTr="001F47BB">
        <w:trPr>
          <w:trHeight w:val="50"/>
          <w:jc w:val="center"/>
        </w:trPr>
        <w:tc>
          <w:tcPr>
            <w:tcW w:w="10207" w:type="dxa"/>
            <w:gridSpan w:val="8"/>
          </w:tcPr>
          <w:p w:rsidR="00774F02" w:rsidRDefault="00774F02" w:rsidP="00E7344C">
            <w:pPr>
              <w:jc w:val="both"/>
              <w:rPr>
                <w:ins w:id="1445" w:author="Hana Navrátilová" w:date="2019-09-24T11:10:00Z"/>
              </w:rPr>
            </w:pPr>
          </w:p>
          <w:p w:rsidR="00377FB1" w:rsidRPr="00944A9E" w:rsidRDefault="00377FB1" w:rsidP="00E7344C">
            <w:pPr>
              <w:jc w:val="both"/>
            </w:pPr>
          </w:p>
        </w:tc>
      </w:tr>
    </w:tbl>
    <w:p w:rsidR="00AD6519" w:rsidRDefault="00AD6519" w:rsidP="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0"/>
        <w:gridCol w:w="149"/>
        <w:gridCol w:w="505"/>
        <w:gridCol w:w="2155"/>
        <w:gridCol w:w="539"/>
        <w:gridCol w:w="627"/>
      </w:tblGrid>
      <w:tr w:rsidR="00A3219B" w:rsidRPr="00944A9E" w:rsidTr="001F47BB">
        <w:trPr>
          <w:trHeight w:val="141"/>
          <w:jc w:val="center"/>
        </w:trPr>
        <w:tc>
          <w:tcPr>
            <w:tcW w:w="10207" w:type="dxa"/>
            <w:gridSpan w:val="9"/>
            <w:tcBorders>
              <w:top w:val="single" w:sz="4" w:space="0" w:color="auto"/>
              <w:left w:val="single" w:sz="4" w:space="0" w:color="auto"/>
              <w:bottom w:val="single" w:sz="4" w:space="0" w:color="auto"/>
              <w:right w:val="single" w:sz="4" w:space="0" w:color="auto"/>
            </w:tcBorders>
            <w:shd w:val="clear" w:color="auto" w:fill="BDD6EE"/>
          </w:tcPr>
          <w:p w:rsidR="00A3219B" w:rsidRPr="00944A9E" w:rsidRDefault="00A3219B" w:rsidP="00E7344C">
            <w:pPr>
              <w:jc w:val="both"/>
            </w:pPr>
            <w:r w:rsidRPr="00944A9E">
              <w:br w:type="page"/>
            </w:r>
            <w:r w:rsidRPr="00944A9E">
              <w:rPr>
                <w:b/>
                <w:sz w:val="28"/>
                <w:szCs w:val="28"/>
              </w:rPr>
              <w:t>B-III – Charakteristika studijního předmětu</w:t>
            </w:r>
          </w:p>
        </w:tc>
      </w:tr>
      <w:tr w:rsidR="00A3219B" w:rsidRPr="00944A9E" w:rsidTr="001F47BB">
        <w:trPr>
          <w:trHeight w:val="355"/>
          <w:jc w:val="center"/>
        </w:trPr>
        <w:tc>
          <w:tcPr>
            <w:tcW w:w="3475" w:type="dxa"/>
            <w:tcBorders>
              <w:top w:val="double" w:sz="4" w:space="0" w:color="auto"/>
            </w:tcBorders>
            <w:shd w:val="clear" w:color="auto" w:fill="F7CAAC"/>
          </w:tcPr>
          <w:p w:rsidR="00A3219B" w:rsidRPr="00944A9E" w:rsidRDefault="00A3219B" w:rsidP="00E7344C">
            <w:pPr>
              <w:jc w:val="both"/>
              <w:rPr>
                <w:b/>
              </w:rPr>
            </w:pPr>
            <w:r w:rsidRPr="00944A9E">
              <w:rPr>
                <w:b/>
              </w:rPr>
              <w:t>Název studijního předmětu</w:t>
            </w:r>
          </w:p>
        </w:tc>
        <w:tc>
          <w:tcPr>
            <w:tcW w:w="6732" w:type="dxa"/>
            <w:gridSpan w:val="8"/>
            <w:tcBorders>
              <w:top w:val="double" w:sz="4" w:space="0" w:color="auto"/>
            </w:tcBorders>
          </w:tcPr>
          <w:p w:rsidR="00A3219B" w:rsidRPr="00944A9E" w:rsidRDefault="00A3219B" w:rsidP="00E7344C">
            <w:pPr>
              <w:jc w:val="both"/>
            </w:pPr>
            <w:r w:rsidRPr="00944A9E">
              <w:t>Didaktika matematiky v primárním vzdělávání s praxí 2</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Typ předmětu</w:t>
            </w:r>
          </w:p>
        </w:tc>
        <w:tc>
          <w:tcPr>
            <w:tcW w:w="3411" w:type="dxa"/>
            <w:gridSpan w:val="5"/>
          </w:tcPr>
          <w:p w:rsidR="00A3219B" w:rsidRPr="00944A9E" w:rsidRDefault="00A3219B" w:rsidP="00E7344C">
            <w:pPr>
              <w:jc w:val="both"/>
            </w:pPr>
            <w:r w:rsidRPr="00944A9E">
              <w:t>povinný, PZ</w:t>
            </w:r>
          </w:p>
        </w:tc>
        <w:tc>
          <w:tcPr>
            <w:tcW w:w="2694" w:type="dxa"/>
            <w:gridSpan w:val="2"/>
            <w:shd w:val="clear" w:color="auto" w:fill="F7CAAC"/>
          </w:tcPr>
          <w:p w:rsidR="00A3219B" w:rsidRPr="00944A9E" w:rsidRDefault="00A3219B" w:rsidP="00E7344C">
            <w:pPr>
              <w:jc w:val="both"/>
            </w:pPr>
            <w:r w:rsidRPr="00944A9E">
              <w:rPr>
                <w:b/>
              </w:rPr>
              <w:t>doporučený ročník / semestr</w:t>
            </w:r>
          </w:p>
        </w:tc>
        <w:tc>
          <w:tcPr>
            <w:tcW w:w="627" w:type="dxa"/>
          </w:tcPr>
          <w:p w:rsidR="00A3219B" w:rsidRPr="00944A9E" w:rsidRDefault="00A3219B" w:rsidP="00E7344C">
            <w:pPr>
              <w:jc w:val="both"/>
            </w:pPr>
            <w:r w:rsidRPr="00944A9E">
              <w:t>3/LS</w:t>
            </w:r>
          </w:p>
        </w:tc>
      </w:tr>
      <w:tr w:rsidR="008A1422" w:rsidRPr="00944A9E" w:rsidTr="0046758D">
        <w:trPr>
          <w:jc w:val="center"/>
        </w:trPr>
        <w:tc>
          <w:tcPr>
            <w:tcW w:w="3475" w:type="dxa"/>
            <w:shd w:val="clear" w:color="auto" w:fill="F7CAAC"/>
          </w:tcPr>
          <w:p w:rsidR="00A3219B" w:rsidRPr="00944A9E" w:rsidRDefault="00A3219B" w:rsidP="00E7344C">
            <w:pPr>
              <w:jc w:val="both"/>
              <w:rPr>
                <w:b/>
              </w:rPr>
            </w:pPr>
            <w:r w:rsidRPr="00944A9E">
              <w:rPr>
                <w:b/>
              </w:rPr>
              <w:t>Rozsah studijního předmětu</w:t>
            </w:r>
          </w:p>
        </w:tc>
        <w:tc>
          <w:tcPr>
            <w:tcW w:w="2197" w:type="dxa"/>
            <w:gridSpan w:val="2"/>
          </w:tcPr>
          <w:p w:rsidR="00A3219B" w:rsidRPr="00944A9E" w:rsidRDefault="00A3219B" w:rsidP="00E7344C">
            <w:pPr>
              <w:jc w:val="both"/>
            </w:pPr>
            <w:r w:rsidRPr="00944A9E">
              <w:t xml:space="preserve">28p + 28c + </w:t>
            </w:r>
            <w:del w:id="1446" w:author="Hana Navrátilová" w:date="2019-09-24T11:10:00Z">
              <w:r w:rsidR="001E1227" w:rsidRPr="00944A9E">
                <w:delText>4 hod.</w:delText>
              </w:r>
            </w:del>
            <w:ins w:id="1447" w:author="Hana Navrátilová" w:date="2019-09-24T11:10:00Z">
              <w:r w:rsidR="0046758D">
                <w:t>8 hodin</w:t>
              </w:r>
            </w:ins>
            <w:r w:rsidR="001E1227" w:rsidRPr="00944A9E">
              <w:t xml:space="preserve"> praxe</w:t>
            </w:r>
          </w:p>
        </w:tc>
        <w:tc>
          <w:tcPr>
            <w:tcW w:w="560" w:type="dxa"/>
            <w:shd w:val="clear" w:color="auto" w:fill="F7CAAC"/>
          </w:tcPr>
          <w:p w:rsidR="00A3219B" w:rsidRPr="00944A9E" w:rsidRDefault="00A3219B" w:rsidP="00E7344C">
            <w:pPr>
              <w:jc w:val="both"/>
              <w:rPr>
                <w:b/>
              </w:rPr>
            </w:pPr>
            <w:r w:rsidRPr="00944A9E">
              <w:rPr>
                <w:b/>
              </w:rPr>
              <w:t xml:space="preserve">hod. </w:t>
            </w:r>
          </w:p>
        </w:tc>
        <w:tc>
          <w:tcPr>
            <w:tcW w:w="654" w:type="dxa"/>
            <w:gridSpan w:val="2"/>
          </w:tcPr>
          <w:p w:rsidR="00A3219B" w:rsidRPr="00944A9E" w:rsidRDefault="00A3219B" w:rsidP="00E7344C">
            <w:pPr>
              <w:jc w:val="both"/>
            </w:pPr>
            <w:r w:rsidRPr="00944A9E">
              <w:t>56</w:t>
            </w:r>
            <w:ins w:id="1448" w:author="Hana Navrátilová" w:date="2019-09-24T11:10:00Z">
              <w:r w:rsidR="0046758D">
                <w:t>+8</w:t>
              </w:r>
            </w:ins>
          </w:p>
        </w:tc>
        <w:tc>
          <w:tcPr>
            <w:tcW w:w="2155" w:type="dxa"/>
            <w:shd w:val="clear" w:color="auto" w:fill="F7CAAC"/>
          </w:tcPr>
          <w:p w:rsidR="00A3219B" w:rsidRPr="00944A9E" w:rsidRDefault="00A3219B" w:rsidP="00E7344C">
            <w:pPr>
              <w:jc w:val="both"/>
              <w:rPr>
                <w:b/>
              </w:rPr>
            </w:pPr>
            <w:r w:rsidRPr="00944A9E">
              <w:rPr>
                <w:b/>
              </w:rPr>
              <w:t>kreditů</w:t>
            </w:r>
          </w:p>
        </w:tc>
        <w:tc>
          <w:tcPr>
            <w:tcW w:w="1166" w:type="dxa"/>
            <w:gridSpan w:val="2"/>
          </w:tcPr>
          <w:p w:rsidR="00A3219B" w:rsidRPr="00944A9E" w:rsidRDefault="00A3219B" w:rsidP="00E7344C">
            <w:pPr>
              <w:jc w:val="both"/>
            </w:pPr>
            <w:r w:rsidRPr="00944A9E">
              <w:t>4</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Prerekvizity, korekvizity, ekvivalence</w:t>
            </w:r>
          </w:p>
        </w:tc>
        <w:tc>
          <w:tcPr>
            <w:tcW w:w="6732" w:type="dxa"/>
            <w:gridSpan w:val="8"/>
          </w:tcPr>
          <w:p w:rsidR="00A3219B" w:rsidRPr="00944A9E" w:rsidRDefault="00A3219B" w:rsidP="00E7344C">
            <w:pPr>
              <w:jc w:val="both"/>
            </w:pP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Způsob ověření studijních výsledků</w:t>
            </w:r>
          </w:p>
        </w:tc>
        <w:tc>
          <w:tcPr>
            <w:tcW w:w="3411" w:type="dxa"/>
            <w:gridSpan w:val="5"/>
          </w:tcPr>
          <w:p w:rsidR="00A3219B" w:rsidRPr="00944A9E" w:rsidRDefault="00A3219B" w:rsidP="00E7344C">
            <w:pPr>
              <w:jc w:val="both"/>
            </w:pPr>
            <w:r w:rsidRPr="00944A9E">
              <w:t>zápočet, zkouška</w:t>
            </w:r>
          </w:p>
        </w:tc>
        <w:tc>
          <w:tcPr>
            <w:tcW w:w="2155" w:type="dxa"/>
            <w:shd w:val="clear" w:color="auto" w:fill="F7CAAC"/>
          </w:tcPr>
          <w:p w:rsidR="00A3219B" w:rsidRPr="00944A9E" w:rsidRDefault="00A3219B" w:rsidP="00E7344C">
            <w:pPr>
              <w:jc w:val="both"/>
              <w:rPr>
                <w:b/>
              </w:rPr>
            </w:pPr>
            <w:r w:rsidRPr="00944A9E">
              <w:rPr>
                <w:b/>
              </w:rPr>
              <w:t>Forma výuky</w:t>
            </w:r>
          </w:p>
        </w:tc>
        <w:tc>
          <w:tcPr>
            <w:tcW w:w="1166" w:type="dxa"/>
            <w:gridSpan w:val="2"/>
          </w:tcPr>
          <w:p w:rsidR="00A3219B" w:rsidRPr="00944A9E" w:rsidRDefault="00A3219B" w:rsidP="00E7344C">
            <w:pPr>
              <w:jc w:val="both"/>
            </w:pPr>
            <w:r w:rsidRPr="00944A9E">
              <w:t>přednáška, seminář,</w:t>
            </w:r>
          </w:p>
          <w:p w:rsidR="00A3219B" w:rsidRPr="00944A9E" w:rsidRDefault="00A3219B" w:rsidP="00E7344C">
            <w:pPr>
              <w:jc w:val="both"/>
            </w:pPr>
            <w:r w:rsidRPr="00944A9E">
              <w:t>odborná praxe</w:t>
            </w: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Forma způsobu ověření studijních výsledků a další požadavky na studenta</w:t>
            </w:r>
          </w:p>
        </w:tc>
        <w:tc>
          <w:tcPr>
            <w:tcW w:w="6732" w:type="dxa"/>
            <w:gridSpan w:val="8"/>
            <w:tcBorders>
              <w:bottom w:val="nil"/>
            </w:tcBorders>
          </w:tcPr>
          <w:p w:rsidR="00A3219B" w:rsidRPr="00944A9E" w:rsidRDefault="00A3219B" w:rsidP="00E7344C">
            <w:pPr>
              <w:jc w:val="both"/>
            </w:pPr>
            <w:r w:rsidRPr="00944A9E">
              <w:t>Písemná příprava na hodinu matematiky, její praktická realizace. Ústní zkouška.</w:t>
            </w:r>
          </w:p>
        </w:tc>
      </w:tr>
      <w:tr w:rsidR="00A3219B" w:rsidRPr="00944A9E" w:rsidTr="001F47BB">
        <w:trPr>
          <w:trHeight w:val="248"/>
          <w:jc w:val="center"/>
        </w:trPr>
        <w:tc>
          <w:tcPr>
            <w:tcW w:w="10207" w:type="dxa"/>
            <w:gridSpan w:val="9"/>
            <w:tcBorders>
              <w:top w:val="nil"/>
            </w:tcBorders>
          </w:tcPr>
          <w:p w:rsidR="00A3219B" w:rsidRPr="00944A9E" w:rsidRDefault="00A3219B" w:rsidP="00E7344C">
            <w:pPr>
              <w:jc w:val="both"/>
            </w:pPr>
          </w:p>
        </w:tc>
      </w:tr>
      <w:tr w:rsidR="00A3219B" w:rsidRPr="00944A9E" w:rsidTr="001F47BB">
        <w:trPr>
          <w:trHeight w:val="197"/>
          <w:jc w:val="center"/>
        </w:trPr>
        <w:tc>
          <w:tcPr>
            <w:tcW w:w="3475" w:type="dxa"/>
            <w:tcBorders>
              <w:top w:val="nil"/>
            </w:tcBorders>
            <w:shd w:val="clear" w:color="auto" w:fill="F7CAAC"/>
          </w:tcPr>
          <w:p w:rsidR="00A3219B" w:rsidRPr="00944A9E" w:rsidRDefault="00A3219B" w:rsidP="00E7344C">
            <w:pPr>
              <w:jc w:val="both"/>
              <w:rPr>
                <w:b/>
              </w:rPr>
            </w:pPr>
            <w:r w:rsidRPr="00944A9E">
              <w:rPr>
                <w:b/>
              </w:rPr>
              <w:t>Garant předmětu</w:t>
            </w:r>
          </w:p>
        </w:tc>
        <w:tc>
          <w:tcPr>
            <w:tcW w:w="6732" w:type="dxa"/>
            <w:gridSpan w:val="8"/>
            <w:tcBorders>
              <w:top w:val="nil"/>
            </w:tcBorders>
          </w:tcPr>
          <w:p w:rsidR="00A3219B" w:rsidRPr="00944A9E" w:rsidRDefault="00835A15" w:rsidP="00E7344C">
            <w:r w:rsidRPr="00835A15">
              <w:t>Mgr. Lubomír Sedláček, Ph.D.</w:t>
            </w:r>
          </w:p>
        </w:tc>
      </w:tr>
      <w:tr w:rsidR="00A3219B" w:rsidRPr="00944A9E" w:rsidTr="001F47BB">
        <w:trPr>
          <w:trHeight w:val="543"/>
          <w:jc w:val="center"/>
        </w:trPr>
        <w:tc>
          <w:tcPr>
            <w:tcW w:w="3475" w:type="dxa"/>
            <w:tcBorders>
              <w:top w:val="nil"/>
            </w:tcBorders>
            <w:shd w:val="clear" w:color="auto" w:fill="F7CAAC"/>
          </w:tcPr>
          <w:p w:rsidR="00A3219B" w:rsidRPr="00944A9E" w:rsidRDefault="00A3219B" w:rsidP="00E7344C">
            <w:pPr>
              <w:jc w:val="both"/>
              <w:rPr>
                <w:b/>
              </w:rPr>
            </w:pPr>
            <w:r w:rsidRPr="00944A9E">
              <w:rPr>
                <w:b/>
              </w:rPr>
              <w:t>Zapojení garanta do výuky předmětu</w:t>
            </w:r>
          </w:p>
        </w:tc>
        <w:tc>
          <w:tcPr>
            <w:tcW w:w="6732" w:type="dxa"/>
            <w:gridSpan w:val="8"/>
            <w:tcBorders>
              <w:top w:val="nil"/>
            </w:tcBorders>
          </w:tcPr>
          <w:p w:rsidR="00A3219B" w:rsidRPr="00944A9E" w:rsidRDefault="00A3219B" w:rsidP="00E7344C">
            <w:pPr>
              <w:jc w:val="both"/>
            </w:pPr>
            <w:r w:rsidRPr="00944A9E">
              <w:t>přednášející</w:t>
            </w:r>
          </w:p>
        </w:tc>
      </w:tr>
      <w:tr w:rsidR="00A3219B" w:rsidRPr="00944A9E" w:rsidTr="001F47BB">
        <w:trPr>
          <w:trHeight w:val="172"/>
          <w:jc w:val="center"/>
        </w:trPr>
        <w:tc>
          <w:tcPr>
            <w:tcW w:w="3475" w:type="dxa"/>
            <w:shd w:val="clear" w:color="auto" w:fill="F7CAAC"/>
          </w:tcPr>
          <w:p w:rsidR="00A3219B" w:rsidRPr="00944A9E" w:rsidRDefault="00A3219B" w:rsidP="00E7344C">
            <w:pPr>
              <w:jc w:val="both"/>
              <w:rPr>
                <w:b/>
              </w:rPr>
            </w:pPr>
            <w:r w:rsidRPr="00944A9E">
              <w:rPr>
                <w:b/>
              </w:rPr>
              <w:t>Vyučující</w:t>
            </w:r>
          </w:p>
        </w:tc>
        <w:tc>
          <w:tcPr>
            <w:tcW w:w="6732" w:type="dxa"/>
            <w:gridSpan w:val="8"/>
            <w:tcBorders>
              <w:bottom w:val="nil"/>
            </w:tcBorders>
            <w:shd w:val="clear" w:color="auto" w:fill="auto"/>
          </w:tcPr>
          <w:p w:rsidR="00A3219B" w:rsidRPr="00944A9E" w:rsidRDefault="00835A15" w:rsidP="00E7344C">
            <w:r w:rsidRPr="00835A15">
              <w:t>Mgr. Lubomír Sedláček, Ph.D.</w:t>
            </w:r>
            <w:r w:rsidR="00A3219B" w:rsidRPr="00944A9E">
              <w:t xml:space="preserve"> (50%), Mgr. Marie Pavelková (50%)</w:t>
            </w:r>
          </w:p>
        </w:tc>
      </w:tr>
      <w:tr w:rsidR="00A3219B" w:rsidRPr="00944A9E" w:rsidTr="001F47BB">
        <w:trPr>
          <w:trHeight w:val="82"/>
          <w:jc w:val="center"/>
        </w:trPr>
        <w:tc>
          <w:tcPr>
            <w:tcW w:w="10207" w:type="dxa"/>
            <w:gridSpan w:val="9"/>
            <w:tcBorders>
              <w:top w:val="nil"/>
            </w:tcBorders>
          </w:tcPr>
          <w:p w:rsidR="00A3219B" w:rsidRPr="00944A9E" w:rsidRDefault="00A3219B" w:rsidP="00E7344C">
            <w:pPr>
              <w:jc w:val="both"/>
            </w:pPr>
          </w:p>
        </w:tc>
      </w:tr>
      <w:tr w:rsidR="00A3219B" w:rsidRPr="00944A9E" w:rsidTr="001F47BB">
        <w:trPr>
          <w:jc w:val="center"/>
        </w:trPr>
        <w:tc>
          <w:tcPr>
            <w:tcW w:w="3475" w:type="dxa"/>
            <w:shd w:val="clear" w:color="auto" w:fill="F7CAAC"/>
          </w:tcPr>
          <w:p w:rsidR="00A3219B" w:rsidRPr="00944A9E" w:rsidRDefault="00A3219B" w:rsidP="00E7344C">
            <w:pPr>
              <w:jc w:val="both"/>
              <w:rPr>
                <w:b/>
              </w:rPr>
            </w:pPr>
            <w:r w:rsidRPr="00944A9E">
              <w:rPr>
                <w:b/>
              </w:rPr>
              <w:t>Stručná anotace předmětu</w:t>
            </w:r>
          </w:p>
        </w:tc>
        <w:tc>
          <w:tcPr>
            <w:tcW w:w="6732" w:type="dxa"/>
            <w:gridSpan w:val="8"/>
            <w:tcBorders>
              <w:bottom w:val="nil"/>
            </w:tcBorders>
          </w:tcPr>
          <w:p w:rsidR="00A3219B" w:rsidRPr="00944A9E" w:rsidRDefault="00A3219B" w:rsidP="00E7344C">
            <w:pPr>
              <w:jc w:val="both"/>
            </w:pPr>
          </w:p>
        </w:tc>
      </w:tr>
      <w:tr w:rsidR="00A3219B" w:rsidRPr="00944A9E" w:rsidTr="001F47BB">
        <w:trPr>
          <w:trHeight w:val="3593"/>
          <w:jc w:val="center"/>
        </w:trPr>
        <w:tc>
          <w:tcPr>
            <w:tcW w:w="10207" w:type="dxa"/>
            <w:gridSpan w:val="9"/>
            <w:tcBorders>
              <w:top w:val="nil"/>
              <w:bottom w:val="single" w:sz="12" w:space="0" w:color="auto"/>
            </w:tcBorders>
          </w:tcPr>
          <w:p w:rsidR="00A3219B" w:rsidRPr="00944A9E" w:rsidRDefault="00A3219B" w:rsidP="00E7344C">
            <w:pPr>
              <w:jc w:val="both"/>
            </w:pPr>
          </w:p>
          <w:p w:rsidR="00A3219B" w:rsidRPr="00944A9E" w:rsidRDefault="00A3219B" w:rsidP="00E7344C">
            <w:pPr>
              <w:jc w:val="both"/>
            </w:pPr>
            <w:r w:rsidRPr="00944A9E">
              <w:t xml:space="preserve">Didaktika matematiky jako vědní disciplína, osobnosti didaktiky matematiky. </w:t>
            </w:r>
          </w:p>
          <w:p w:rsidR="00A3219B" w:rsidRPr="00944A9E" w:rsidRDefault="00A3219B" w:rsidP="00E7344C">
            <w:pPr>
              <w:jc w:val="both"/>
            </w:pPr>
            <w:r w:rsidRPr="00944A9E">
              <w:t>Cíle vyučování matematiky, národní a školní dokumenty.</w:t>
            </w:r>
          </w:p>
          <w:p w:rsidR="00A3219B" w:rsidRPr="00944A9E" w:rsidRDefault="00A3219B" w:rsidP="00E7344C">
            <w:pPr>
              <w:jc w:val="both"/>
            </w:pPr>
            <w:r w:rsidRPr="00944A9E">
              <w:t>Pedagogické, filozofické a psychologické teorie a trendy v kontextu didaktiky matematiky. Etapy pojmotvorného procesu.</w:t>
            </w:r>
          </w:p>
          <w:p w:rsidR="00A3219B" w:rsidRPr="00944A9E" w:rsidRDefault="00A3219B" w:rsidP="00E7344C">
            <w:pPr>
              <w:jc w:val="both"/>
            </w:pPr>
            <w:r w:rsidRPr="00944A9E">
              <w:t xml:space="preserve">Hodnocení a klasifikace v hodinách matematiky. Diagnostika chápání matematických pojmů, poznatkový formalizmus. </w:t>
            </w:r>
          </w:p>
          <w:p w:rsidR="00A3219B" w:rsidRPr="00944A9E" w:rsidRDefault="00A3219B" w:rsidP="00E7344C">
            <w:pPr>
              <w:jc w:val="both"/>
            </w:pPr>
            <w:r w:rsidRPr="00944A9E">
              <w:t>J. Marzano: 5 dimenzí učení se. Příklady zpracovaní přípravy na hodinu matematiky v duchu teorie Marzana.</w:t>
            </w:r>
          </w:p>
          <w:p w:rsidR="00A3219B" w:rsidRPr="00944A9E" w:rsidRDefault="00A3219B" w:rsidP="00E7344C">
            <w:pPr>
              <w:jc w:val="both"/>
            </w:pPr>
            <w:r w:rsidRPr="00944A9E">
              <w:t>G. Polya: 4 stupně při řešení problémové úlohy. Objevování matematiky – matematika jako metoda řešení problémů.</w:t>
            </w:r>
          </w:p>
          <w:p w:rsidR="00A3219B" w:rsidRPr="00944A9E" w:rsidRDefault="008F2207" w:rsidP="00E7344C">
            <w:pPr>
              <w:jc w:val="both"/>
            </w:pPr>
            <w:r w:rsidRPr="00944A9E">
              <w:t>Van Hiele: 5 úrovní chápá</w:t>
            </w:r>
            <w:r w:rsidR="00A3219B" w:rsidRPr="00944A9E">
              <w:t>ní geometrických pojmů. Ilustrace diagnostiky geometrického uvažování žáků a metody odstraňování miskoncepcí.</w:t>
            </w:r>
          </w:p>
          <w:p w:rsidR="00A3219B" w:rsidRPr="00944A9E" w:rsidRDefault="00A3219B" w:rsidP="00E7344C">
            <w:pPr>
              <w:jc w:val="both"/>
            </w:pPr>
            <w:r w:rsidRPr="00944A9E">
              <w:t>Teorie tvorby matematických úloh a testů. Řešení a hodnocení.</w:t>
            </w:r>
          </w:p>
          <w:p w:rsidR="00A3219B" w:rsidRPr="00944A9E" w:rsidRDefault="00A3219B" w:rsidP="00E7344C">
            <w:pPr>
              <w:jc w:val="both"/>
            </w:pPr>
            <w:r w:rsidRPr="00944A9E">
              <w:t>Matematické soutěže a další formy získávání a rozvíjení zájmu žáků o matematiku.</w:t>
            </w:r>
          </w:p>
          <w:p w:rsidR="00A3219B" w:rsidRPr="00944A9E" w:rsidRDefault="00A3219B" w:rsidP="00E7344C">
            <w:pPr>
              <w:jc w:val="both"/>
            </w:pPr>
            <w:r w:rsidRPr="00944A9E">
              <w:t>Vyučování matematice dle potřeb, zájmů a schopností žáků. Modelové situace edukační činnosti ve vyučování matematice.</w:t>
            </w:r>
          </w:p>
          <w:p w:rsidR="00A3219B" w:rsidRPr="00944A9E" w:rsidRDefault="00A3219B" w:rsidP="00E7344C">
            <w:pPr>
              <w:jc w:val="both"/>
            </w:pPr>
            <w:r w:rsidRPr="00944A9E">
              <w:t>Metody rozvíjení funkčního a kombinatorického myšlení v elementární matematice.</w:t>
            </w:r>
          </w:p>
          <w:p w:rsidR="00A3219B" w:rsidRPr="00944A9E" w:rsidRDefault="00A3219B" w:rsidP="00E7344C">
            <w:pPr>
              <w:jc w:val="both"/>
            </w:pPr>
            <w:r w:rsidRPr="00944A9E">
              <w:t xml:space="preserve">Význam názornosti ve vyučování elementární matematice. Využití kognitivních technologií ve výuce matematiky </w:t>
            </w:r>
            <w:r w:rsidR="00FC77A5" w:rsidRPr="00944A9E">
              <w:br/>
            </w:r>
            <w:r w:rsidRPr="00944A9E">
              <w:t>(CAS systémy, prostředí dynamické geometrie, aj.).</w:t>
            </w:r>
          </w:p>
          <w:p w:rsidR="00A3219B" w:rsidRPr="00944A9E" w:rsidRDefault="00A3219B" w:rsidP="00E7344C">
            <w:pPr>
              <w:jc w:val="both"/>
            </w:pPr>
            <w:r w:rsidRPr="00944A9E">
              <w:t xml:space="preserve">Kritéria </w:t>
            </w:r>
            <w:r w:rsidR="008F2207" w:rsidRPr="00944A9E">
              <w:t>výběru</w:t>
            </w:r>
            <w:r w:rsidRPr="00944A9E">
              <w:t xml:space="preserve"> kvalitního pedagogického softwaru na vyučování elementární matematiky.</w:t>
            </w:r>
          </w:p>
          <w:p w:rsidR="00774F02" w:rsidRPr="00944A9E" w:rsidRDefault="00A3219B" w:rsidP="00E02891">
            <w:pPr>
              <w:jc w:val="both"/>
            </w:pPr>
            <w:r w:rsidRPr="00944A9E">
              <w:t>Základní etapy historie matematiky jako vědy. Historie matematického vyučování.</w:t>
            </w:r>
            <w:r w:rsidRPr="00944A9E">
              <w:tab/>
            </w:r>
          </w:p>
        </w:tc>
      </w:tr>
      <w:tr w:rsidR="00A3219B" w:rsidRPr="00944A9E" w:rsidTr="001F47BB">
        <w:trPr>
          <w:trHeight w:val="265"/>
          <w:jc w:val="center"/>
        </w:trPr>
        <w:tc>
          <w:tcPr>
            <w:tcW w:w="4042" w:type="dxa"/>
            <w:gridSpan w:val="2"/>
            <w:tcBorders>
              <w:top w:val="nil"/>
            </w:tcBorders>
            <w:shd w:val="clear" w:color="auto" w:fill="F7CAAC"/>
          </w:tcPr>
          <w:p w:rsidR="00A3219B" w:rsidRPr="00944A9E" w:rsidRDefault="00A3219B" w:rsidP="00E7344C">
            <w:pPr>
              <w:jc w:val="both"/>
            </w:pPr>
            <w:r w:rsidRPr="00944A9E">
              <w:rPr>
                <w:b/>
              </w:rPr>
              <w:t>Studijní literatura a studijní pomůcky</w:t>
            </w:r>
          </w:p>
        </w:tc>
        <w:tc>
          <w:tcPr>
            <w:tcW w:w="6165" w:type="dxa"/>
            <w:gridSpan w:val="7"/>
            <w:tcBorders>
              <w:top w:val="nil"/>
              <w:bottom w:val="nil"/>
            </w:tcBorders>
          </w:tcPr>
          <w:p w:rsidR="00A3219B" w:rsidRPr="00944A9E" w:rsidRDefault="00A3219B" w:rsidP="00E7344C">
            <w:pPr>
              <w:jc w:val="both"/>
            </w:pPr>
          </w:p>
        </w:tc>
      </w:tr>
      <w:tr w:rsidR="00A3219B" w:rsidRPr="00944A9E" w:rsidTr="001F47BB">
        <w:trPr>
          <w:trHeight w:val="992"/>
          <w:jc w:val="center"/>
        </w:trPr>
        <w:tc>
          <w:tcPr>
            <w:tcW w:w="10207" w:type="dxa"/>
            <w:gridSpan w:val="9"/>
            <w:tcBorders>
              <w:top w:val="nil"/>
            </w:tcBorders>
          </w:tcPr>
          <w:p w:rsidR="00FC77A5" w:rsidRPr="00944A9E" w:rsidRDefault="00FC77A5" w:rsidP="00E7344C">
            <w:pPr>
              <w:jc w:val="both"/>
              <w:rPr>
                <w:b/>
              </w:rPr>
            </w:pPr>
          </w:p>
          <w:p w:rsidR="00A3219B" w:rsidRPr="00944A9E" w:rsidRDefault="00A3219B" w:rsidP="00E7344C">
            <w:pPr>
              <w:jc w:val="both"/>
              <w:rPr>
                <w:b/>
              </w:rPr>
            </w:pPr>
            <w:r w:rsidRPr="00944A9E">
              <w:rPr>
                <w:b/>
              </w:rPr>
              <w:t xml:space="preserve">Povinná literatura: </w:t>
            </w:r>
          </w:p>
          <w:p w:rsidR="00235A60" w:rsidRPr="00944A9E" w:rsidRDefault="00235A60" w:rsidP="00E7344C">
            <w:pPr>
              <w:jc w:val="both"/>
            </w:pPr>
            <w:r w:rsidRPr="00944A9E">
              <w:t xml:space="preserve">Blažková, R. </w:t>
            </w:r>
            <w:r w:rsidRPr="00944A9E">
              <w:rPr>
                <w:lang w:val="en-US"/>
              </w:rPr>
              <w:t>(2009).</w:t>
            </w:r>
            <w:r>
              <w:rPr>
                <w:lang w:val="en-US"/>
              </w:rPr>
              <w:t xml:space="preserve"> </w:t>
            </w:r>
            <w:r w:rsidRPr="00944A9E">
              <w:rPr>
                <w:i/>
              </w:rPr>
              <w:t>Dyskalkulie a další specifické poruchy učení v matematice.</w:t>
            </w:r>
            <w:r w:rsidRPr="00944A9E">
              <w:t xml:space="preserve"> Brno: Masarykova univerzita.</w:t>
            </w:r>
          </w:p>
          <w:p w:rsidR="00235A60" w:rsidRPr="00944A9E" w:rsidRDefault="00235A60" w:rsidP="00E7344C">
            <w:pPr>
              <w:jc w:val="both"/>
            </w:pPr>
            <w:r w:rsidRPr="00944A9E">
              <w:t xml:space="preserve">Hejný, M., &amp; Kuřina, F. </w:t>
            </w:r>
            <w:r w:rsidRPr="00944A9E">
              <w:rPr>
                <w:lang w:val="en-US"/>
              </w:rPr>
              <w:t>(2001). </w:t>
            </w:r>
            <w:r w:rsidRPr="00944A9E">
              <w:rPr>
                <w:i/>
              </w:rPr>
              <w:t>Dítě, škola a matematika: konstruktivistické přístupy k vyučování.</w:t>
            </w:r>
            <w:r w:rsidRPr="00944A9E">
              <w:t xml:space="preserve"> Praha: Portál.</w:t>
            </w:r>
          </w:p>
          <w:p w:rsidR="00235A60" w:rsidRPr="00944A9E" w:rsidRDefault="00235A60" w:rsidP="00E7344C">
            <w:pPr>
              <w:jc w:val="both"/>
            </w:pPr>
            <w:r w:rsidRPr="00944A9E">
              <w:t xml:space="preserve">Hejný, M., Novotná, J., &amp; Stehlíková, N. </w:t>
            </w:r>
            <w:r w:rsidRPr="0007295D">
              <w:t>(2004).</w:t>
            </w:r>
            <w:r w:rsidRPr="00944A9E">
              <w:rPr>
                <w:i/>
              </w:rPr>
              <w:t xml:space="preserve"> Dvacet pět kapitol z didaktiky matematiky. </w:t>
            </w:r>
            <w:r w:rsidRPr="00944A9E">
              <w:t>Praha: PedF UK.</w:t>
            </w:r>
          </w:p>
          <w:p w:rsidR="00235A60" w:rsidRPr="00944A9E" w:rsidRDefault="00235A60" w:rsidP="00E7344C">
            <w:pPr>
              <w:jc w:val="both"/>
            </w:pPr>
            <w:r w:rsidRPr="00944A9E">
              <w:t xml:space="preserve">Kopka, J. </w:t>
            </w:r>
            <w:r w:rsidRPr="00944A9E">
              <w:rPr>
                <w:lang w:val="en-US"/>
              </w:rPr>
              <w:t>(1999).</w:t>
            </w:r>
            <w:r>
              <w:rPr>
                <w:lang w:val="en-US"/>
              </w:rPr>
              <w:t xml:space="preserve"> </w:t>
            </w:r>
            <w:r w:rsidRPr="00944A9E">
              <w:rPr>
                <w:i/>
              </w:rPr>
              <w:t>Hrozny problémů ve školské matematice.</w:t>
            </w:r>
            <w:r w:rsidRPr="00944A9E">
              <w:t xml:space="preserve"> Ústí nad Labem: UJEP.</w:t>
            </w:r>
          </w:p>
          <w:p w:rsidR="00235A60" w:rsidRPr="00944A9E" w:rsidRDefault="00235A60" w:rsidP="00E7344C">
            <w:pPr>
              <w:jc w:val="both"/>
            </w:pPr>
            <w:r w:rsidRPr="00944A9E">
              <w:t xml:space="preserve">Molnár, J. </w:t>
            </w:r>
            <w:r w:rsidRPr="00944A9E">
              <w:rPr>
                <w:lang w:val="en-US"/>
              </w:rPr>
              <w:t xml:space="preserve">(2007). </w:t>
            </w:r>
            <w:r w:rsidRPr="00944A9E">
              <w:rPr>
                <w:i/>
              </w:rPr>
              <w:t>Učebnice matematiky a klíčové kompetence.</w:t>
            </w:r>
            <w:r w:rsidRPr="00944A9E">
              <w:t xml:space="preserve"> Olomouc: UPOL.</w:t>
            </w:r>
          </w:p>
          <w:p w:rsidR="00235A60" w:rsidRPr="005209F5" w:rsidRDefault="00235A60" w:rsidP="00E7344C">
            <w:pPr>
              <w:jc w:val="both"/>
            </w:pPr>
            <w:r w:rsidRPr="00944A9E">
              <w:t xml:space="preserve">Novák, B. </w:t>
            </w:r>
            <w:r w:rsidRPr="00944A9E">
              <w:rPr>
                <w:lang w:val="en-US"/>
              </w:rPr>
              <w:t xml:space="preserve">(2004). </w:t>
            </w:r>
            <w:r w:rsidRPr="00944A9E">
              <w:rPr>
                <w:i/>
              </w:rPr>
              <w:t>Vybrané kapitoly z didakt</w:t>
            </w:r>
            <w:r w:rsidRPr="005209F5">
              <w:rPr>
                <w:i/>
              </w:rPr>
              <w:t>iky matematiky 2.</w:t>
            </w:r>
            <w:r w:rsidRPr="005209F5">
              <w:t xml:space="preserve"> Olomouc: UPOL.</w:t>
            </w:r>
          </w:p>
          <w:p w:rsidR="00377FB1" w:rsidRPr="005209F5" w:rsidRDefault="00377FB1" w:rsidP="00377FB1">
            <w:pPr>
              <w:rPr>
                <w:ins w:id="1449" w:author="Hana Navrátilová" w:date="2019-09-24T11:10:00Z"/>
              </w:rPr>
            </w:pPr>
            <w:ins w:id="1450" w:author="Hana Navrátilová" w:date="2019-09-24T11:10:00Z">
              <w:r w:rsidRPr="005209F5">
                <w:t>Polášek, V., &amp; Sedláček, L. (2012). Tvorba výukových prezentací z matematiky v typografickém systému LaTeX.</w:t>
              </w:r>
              <w:r w:rsidRPr="005209F5">
                <w:rPr>
                  <w:i/>
                </w:rPr>
                <w:t xml:space="preserve"> Journal of Technology and Information Education</w:t>
              </w:r>
              <w:r w:rsidRPr="005209F5">
                <w:t>, 4(</w:t>
              </w:r>
              <w:r w:rsidRPr="005209F5">
                <w:rPr>
                  <w:i/>
                </w:rPr>
                <w:t>1</w:t>
              </w:r>
              <w:r w:rsidRPr="005209F5">
                <w:t xml:space="preserve">), 97-102. </w:t>
              </w:r>
            </w:ins>
          </w:p>
          <w:p w:rsidR="00235A60" w:rsidRDefault="00235A60" w:rsidP="00E7344C">
            <w:pPr>
              <w:jc w:val="both"/>
            </w:pPr>
            <w:r w:rsidRPr="005209F5">
              <w:t>Žilková, K. (2013). </w:t>
            </w:r>
            <w:r w:rsidRPr="005209F5">
              <w:rPr>
                <w:i/>
              </w:rPr>
              <w:t>Teória a prax geometrických manipulácií v primárnom vzdelávaní</w:t>
            </w:r>
            <w:r w:rsidRPr="005209F5">
              <w:t>. Praha: Powerprint.</w:t>
            </w:r>
          </w:p>
          <w:p w:rsidR="00774F02" w:rsidRPr="00944A9E" w:rsidRDefault="00774F02" w:rsidP="00E7344C">
            <w:pPr>
              <w:jc w:val="both"/>
            </w:pPr>
          </w:p>
          <w:p w:rsidR="00A3219B" w:rsidRPr="00944A9E" w:rsidRDefault="00A3219B" w:rsidP="00E7344C">
            <w:pPr>
              <w:jc w:val="both"/>
              <w:rPr>
                <w:b/>
              </w:rPr>
            </w:pPr>
            <w:r w:rsidRPr="00944A9E">
              <w:rPr>
                <w:b/>
              </w:rPr>
              <w:t xml:space="preserve">Doporučená literatura: </w:t>
            </w:r>
          </w:p>
          <w:p w:rsidR="00A3219B" w:rsidRPr="00944A9E" w:rsidRDefault="00A3219B" w:rsidP="00E7344C">
            <w:pPr>
              <w:jc w:val="both"/>
            </w:pPr>
            <w:r w:rsidRPr="00944A9E">
              <w:t xml:space="preserve">Hejný, M. </w:t>
            </w:r>
            <w:r w:rsidRPr="00944A9E">
              <w:rPr>
                <w:lang w:val="en-US"/>
              </w:rPr>
              <w:t xml:space="preserve">(2014). </w:t>
            </w:r>
            <w:r w:rsidRPr="00944A9E">
              <w:rPr>
                <w:i/>
              </w:rPr>
              <w:t>Vyučování matematice orientované na budování schémat: aritmetika 1. stupně.</w:t>
            </w:r>
            <w:r w:rsidRPr="00944A9E">
              <w:t xml:space="preserve"> Praha: UK.</w:t>
            </w:r>
          </w:p>
          <w:p w:rsidR="00A3219B" w:rsidRPr="00944A9E" w:rsidRDefault="00A3219B" w:rsidP="00E7344C">
            <w:pPr>
              <w:jc w:val="both"/>
            </w:pPr>
            <w:r w:rsidRPr="00944A9E">
              <w:t xml:space="preserve">Van Hiele, P. M. </w:t>
            </w:r>
            <w:r w:rsidRPr="00944A9E">
              <w:rPr>
                <w:lang w:val="en-US"/>
              </w:rPr>
              <w:t>(1986).</w:t>
            </w:r>
            <w:r w:rsidR="00DD0ABA" w:rsidRPr="00944A9E">
              <w:rPr>
                <w:lang w:val="en-US"/>
              </w:rPr>
              <w:t> </w:t>
            </w:r>
            <w:r w:rsidRPr="00944A9E">
              <w:rPr>
                <w:i/>
              </w:rPr>
              <w:t>Structure and Insight: A Theory of Mathematics Education.</w:t>
            </w:r>
            <w:r w:rsidRPr="00944A9E">
              <w:t xml:space="preserve"> Orlando: Academic Press.</w:t>
            </w:r>
          </w:p>
          <w:p w:rsidR="00A3219B" w:rsidRPr="00944A9E" w:rsidRDefault="00A3219B" w:rsidP="00E7344C">
            <w:pPr>
              <w:jc w:val="both"/>
            </w:pPr>
            <w:r w:rsidRPr="00944A9E">
              <w:t xml:space="preserve">Jitková, D. a kol. </w:t>
            </w:r>
            <w:r w:rsidRPr="00944A9E">
              <w:rPr>
                <w:lang w:val="en-US"/>
              </w:rPr>
              <w:t>(2010).</w:t>
            </w:r>
            <w:r w:rsidR="004B6344">
              <w:rPr>
                <w:lang w:val="en-US"/>
              </w:rPr>
              <w:t xml:space="preserve"> </w:t>
            </w:r>
            <w:r w:rsidRPr="00944A9E">
              <w:rPr>
                <w:i/>
              </w:rPr>
              <w:t>Cesty ku skvalitňovaniu výučby geometrie.</w:t>
            </w:r>
            <w:r w:rsidRPr="00944A9E">
              <w:t xml:space="preserve"> Praha: Univerzita Karlova v Pra</w:t>
            </w:r>
            <w:r w:rsidR="006362B6" w:rsidRPr="00944A9E">
              <w:t>ze</w:t>
            </w:r>
            <w:r w:rsidRPr="00944A9E">
              <w:t>.</w:t>
            </w:r>
          </w:p>
          <w:p w:rsidR="00A3219B" w:rsidRDefault="00A3219B" w:rsidP="00E7344C">
            <w:pPr>
              <w:jc w:val="both"/>
              <w:rPr>
                <w:del w:id="1451" w:author="Hana Navrátilová" w:date="2019-09-24T11:10:00Z"/>
              </w:rPr>
            </w:pPr>
            <w:del w:id="1452" w:author="Hana Navrátilová" w:date="2019-09-24T11:10:00Z">
              <w:r w:rsidRPr="00944A9E">
                <w:delText>Marzano, J.</w:delText>
              </w:r>
              <w:r w:rsidRPr="00944A9E">
                <w:rPr>
                  <w:lang w:val="en-US"/>
                </w:rPr>
                <w:delText xml:space="preserve"> (2007).</w:delText>
              </w:r>
              <w:r w:rsidR="00DD0ABA" w:rsidRPr="00944A9E">
                <w:rPr>
                  <w:lang w:val="en-US"/>
                </w:rPr>
                <w:delText> </w:delText>
              </w:r>
              <w:r w:rsidRPr="00944A9E">
                <w:rPr>
                  <w:i/>
                </w:rPr>
                <w:delText>Dimensions of Learning, Thinking with Technology.</w:delText>
              </w:r>
              <w:r w:rsidR="00944A9E" w:rsidRPr="00944A9E">
                <w:rPr>
                  <w:i/>
                </w:rPr>
                <w:delText> </w:delText>
              </w:r>
              <w:r w:rsidRPr="00944A9E">
                <w:rPr>
                  <w:i/>
                </w:rPr>
                <w:delText>Module 1 – Targeting. Thinking in the Classroom, Intel Corporation.</w:delText>
              </w:r>
              <w:r w:rsidRPr="00944A9E">
                <w:delText xml:space="preserve"> [online]. Dostupné na</w:delText>
              </w:r>
              <w:r w:rsidRPr="00F95ED3">
                <w:delText xml:space="preserve"> </w:delText>
              </w:r>
              <w:r w:rsidR="00781297">
                <w:fldChar w:fldCharType="begin"/>
              </w:r>
              <w:r w:rsidR="00781297">
                <w:delInstrText xml:space="preserve"> HYPERLINK "http://schoolnet.org.za/twt/01/M1_Marzano_Dimensions.html" </w:delInstrText>
              </w:r>
              <w:r w:rsidR="00781297">
                <w:fldChar w:fldCharType="separate"/>
              </w:r>
              <w:r w:rsidR="00475786" w:rsidRPr="00F95ED3">
                <w:rPr>
                  <w:rStyle w:val="Hypertextovodkaz"/>
                  <w:color w:val="auto"/>
                  <w:u w:val="none"/>
                </w:rPr>
                <w:delText>http://schoolnet.org.za/twt/01/M1_Marzano_Dimensions.html</w:delText>
              </w:r>
              <w:r w:rsidR="00781297">
                <w:rPr>
                  <w:rStyle w:val="Hypertextovodkaz"/>
                  <w:color w:val="auto"/>
                  <w:u w:val="none"/>
                </w:rPr>
                <w:fldChar w:fldCharType="end"/>
              </w:r>
            </w:del>
          </w:p>
          <w:p w:rsidR="00475786" w:rsidRPr="00944A9E" w:rsidRDefault="00475786" w:rsidP="00E7344C">
            <w:pPr>
              <w:jc w:val="both"/>
              <w:rPr>
                <w:del w:id="1453" w:author="Hana Navrátilová" w:date="2019-09-24T11:10:00Z"/>
              </w:rPr>
            </w:pPr>
          </w:p>
          <w:p w:rsidR="00A3219B" w:rsidRDefault="00A3219B" w:rsidP="00E7344C">
            <w:pPr>
              <w:jc w:val="both"/>
              <w:rPr>
                <w:del w:id="1454" w:author="Hana Navrátilová" w:date="2019-09-24T11:10:00Z"/>
              </w:rPr>
            </w:pPr>
            <w:del w:id="1455" w:author="Hana Navrátilová" w:date="2019-09-24T11:10:00Z">
              <w:r w:rsidRPr="00475786">
                <w:delText>Studijní pomůcky</w:delText>
              </w:r>
              <w:r w:rsidRPr="00944A9E">
                <w:rPr>
                  <w:b/>
                </w:rPr>
                <w:delText xml:space="preserve">: </w:delText>
              </w:r>
              <w:r w:rsidRPr="00944A9E">
                <w:delText>pozorovací archy pro pedagogickou praxi</w:delText>
              </w:r>
            </w:del>
          </w:p>
          <w:p w:rsidR="00774F02" w:rsidRPr="00944A9E" w:rsidRDefault="00774F02" w:rsidP="00C101BF">
            <w:pPr>
              <w:jc w:val="both"/>
            </w:pPr>
          </w:p>
        </w:tc>
      </w:tr>
      <w:tr w:rsidR="00A3219B" w:rsidRPr="00944A9E" w:rsidTr="001F47BB">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rsidR="00A3219B" w:rsidRPr="00944A9E" w:rsidRDefault="00A3219B" w:rsidP="00E7344C">
            <w:pPr>
              <w:jc w:val="center"/>
              <w:rPr>
                <w:b/>
              </w:rPr>
            </w:pPr>
            <w:r w:rsidRPr="00944A9E">
              <w:rPr>
                <w:b/>
              </w:rPr>
              <w:t>Informace ke kombinované nebo distanční formě</w:t>
            </w:r>
          </w:p>
        </w:tc>
      </w:tr>
      <w:tr w:rsidR="00A3219B" w:rsidRPr="00944A9E" w:rsidTr="001F47BB">
        <w:trPr>
          <w:jc w:val="center"/>
        </w:trPr>
        <w:tc>
          <w:tcPr>
            <w:tcW w:w="5672" w:type="dxa"/>
            <w:gridSpan w:val="3"/>
            <w:tcBorders>
              <w:top w:val="single" w:sz="2" w:space="0" w:color="auto"/>
            </w:tcBorders>
            <w:shd w:val="clear" w:color="auto" w:fill="F7CAAC"/>
          </w:tcPr>
          <w:p w:rsidR="00A3219B" w:rsidRPr="00944A9E" w:rsidRDefault="00A3219B" w:rsidP="00E7344C">
            <w:pPr>
              <w:jc w:val="both"/>
            </w:pPr>
            <w:r w:rsidRPr="00944A9E">
              <w:rPr>
                <w:b/>
              </w:rPr>
              <w:t>Rozsah konzultací (soustředění)</w:t>
            </w:r>
          </w:p>
        </w:tc>
        <w:tc>
          <w:tcPr>
            <w:tcW w:w="709" w:type="dxa"/>
            <w:gridSpan w:val="2"/>
            <w:tcBorders>
              <w:top w:val="single" w:sz="2" w:space="0" w:color="auto"/>
            </w:tcBorders>
          </w:tcPr>
          <w:p w:rsidR="00A3219B" w:rsidRPr="00944A9E" w:rsidRDefault="00A3219B" w:rsidP="00E7344C">
            <w:pPr>
              <w:jc w:val="both"/>
            </w:pPr>
          </w:p>
        </w:tc>
        <w:tc>
          <w:tcPr>
            <w:tcW w:w="3826" w:type="dxa"/>
            <w:gridSpan w:val="4"/>
            <w:tcBorders>
              <w:top w:val="single" w:sz="2" w:space="0" w:color="auto"/>
            </w:tcBorders>
            <w:shd w:val="clear" w:color="auto" w:fill="F7CAAC"/>
          </w:tcPr>
          <w:p w:rsidR="00A3219B" w:rsidRPr="00944A9E" w:rsidRDefault="00A3219B" w:rsidP="00E7344C">
            <w:pPr>
              <w:jc w:val="both"/>
              <w:rPr>
                <w:b/>
              </w:rPr>
            </w:pPr>
            <w:r w:rsidRPr="00944A9E">
              <w:rPr>
                <w:b/>
              </w:rPr>
              <w:t xml:space="preserve">hodin </w:t>
            </w:r>
          </w:p>
        </w:tc>
      </w:tr>
      <w:tr w:rsidR="00A3219B" w:rsidRPr="00944A9E" w:rsidTr="001F47BB">
        <w:trPr>
          <w:jc w:val="center"/>
        </w:trPr>
        <w:tc>
          <w:tcPr>
            <w:tcW w:w="10207" w:type="dxa"/>
            <w:gridSpan w:val="9"/>
            <w:shd w:val="clear" w:color="auto" w:fill="F7CAAC"/>
          </w:tcPr>
          <w:p w:rsidR="00A3219B" w:rsidRPr="00944A9E" w:rsidRDefault="00A3219B" w:rsidP="00E7344C">
            <w:pPr>
              <w:jc w:val="both"/>
              <w:rPr>
                <w:b/>
              </w:rPr>
            </w:pPr>
            <w:r w:rsidRPr="00944A9E">
              <w:rPr>
                <w:b/>
              </w:rPr>
              <w:t>Informace o způsobu kontaktu s vyučujícím</w:t>
            </w:r>
          </w:p>
        </w:tc>
      </w:tr>
      <w:tr w:rsidR="00A3219B" w:rsidRPr="00944A9E" w:rsidTr="001F47BB">
        <w:trPr>
          <w:trHeight w:val="70"/>
          <w:jc w:val="center"/>
        </w:trPr>
        <w:tc>
          <w:tcPr>
            <w:tcW w:w="10207" w:type="dxa"/>
            <w:gridSpan w:val="9"/>
          </w:tcPr>
          <w:p w:rsidR="00A3219B" w:rsidRDefault="00A3219B" w:rsidP="00E7344C">
            <w:pPr>
              <w:jc w:val="both"/>
              <w:rPr>
                <w:ins w:id="1456" w:author="Hana Navrátilová" w:date="2019-09-24T11:10:00Z"/>
              </w:rPr>
            </w:pPr>
          </w:p>
          <w:p w:rsidR="00C101BF" w:rsidRPr="00944A9E" w:rsidRDefault="00C101BF"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283"/>
        <w:gridCol w:w="606"/>
        <w:gridCol w:w="821"/>
        <w:gridCol w:w="2155"/>
        <w:gridCol w:w="539"/>
        <w:gridCol w:w="627"/>
      </w:tblGrid>
      <w:tr w:rsidR="007257E6" w:rsidRPr="00944A9E" w:rsidTr="001F47BB">
        <w:trPr>
          <w:jc w:val="center"/>
        </w:trPr>
        <w:tc>
          <w:tcPr>
            <w:tcW w:w="10207" w:type="dxa"/>
            <w:gridSpan w:val="9"/>
            <w:tcBorders>
              <w:bottom w:val="double" w:sz="4" w:space="0" w:color="auto"/>
            </w:tcBorders>
            <w:shd w:val="clear" w:color="auto" w:fill="BDD6EE"/>
          </w:tcPr>
          <w:p w:rsidR="007257E6" w:rsidRPr="00944A9E" w:rsidRDefault="0065270A" w:rsidP="00E7344C">
            <w:pPr>
              <w:jc w:val="both"/>
              <w:rPr>
                <w:b/>
                <w:sz w:val="28"/>
                <w:szCs w:val="28"/>
              </w:rPr>
            </w:pPr>
            <w:r>
              <w:br w:type="page"/>
            </w:r>
            <w:r w:rsidR="007257E6" w:rsidRPr="00944A9E">
              <w:br w:type="page"/>
            </w:r>
            <w:r w:rsidR="007257E6" w:rsidRPr="00944A9E">
              <w:rPr>
                <w:b/>
                <w:sz w:val="28"/>
                <w:szCs w:val="28"/>
              </w:rPr>
              <w:t>B-III – Charakteristika studijního předmětu</w:t>
            </w:r>
          </w:p>
        </w:tc>
      </w:tr>
      <w:tr w:rsidR="007257E6" w:rsidRPr="00944A9E" w:rsidTr="001F47BB">
        <w:trPr>
          <w:jc w:val="center"/>
        </w:trPr>
        <w:tc>
          <w:tcPr>
            <w:tcW w:w="3475" w:type="dxa"/>
            <w:tcBorders>
              <w:top w:val="double" w:sz="4" w:space="0" w:color="auto"/>
            </w:tcBorders>
            <w:shd w:val="clear" w:color="auto" w:fill="F7CAAC"/>
          </w:tcPr>
          <w:p w:rsidR="007257E6" w:rsidRPr="00944A9E" w:rsidRDefault="007257E6" w:rsidP="00E7344C">
            <w:pPr>
              <w:jc w:val="both"/>
              <w:rPr>
                <w:b/>
              </w:rPr>
            </w:pPr>
            <w:r w:rsidRPr="00944A9E">
              <w:rPr>
                <w:b/>
              </w:rPr>
              <w:t>Název studijního předmětu</w:t>
            </w:r>
          </w:p>
        </w:tc>
        <w:tc>
          <w:tcPr>
            <w:tcW w:w="6732" w:type="dxa"/>
            <w:gridSpan w:val="8"/>
            <w:tcBorders>
              <w:top w:val="double" w:sz="4" w:space="0" w:color="auto"/>
            </w:tcBorders>
          </w:tcPr>
          <w:p w:rsidR="007257E6" w:rsidRPr="00944A9E" w:rsidRDefault="007257E6" w:rsidP="00E7344C">
            <w:pPr>
              <w:jc w:val="both"/>
            </w:pPr>
            <w:r w:rsidRPr="00944A9E">
              <w:t>Didaktika jazyka a komunikace s praxí 2</w:t>
            </w:r>
          </w:p>
        </w:tc>
      </w:tr>
      <w:tr w:rsidR="007257E6" w:rsidRPr="00944A9E" w:rsidTr="001F47BB">
        <w:trPr>
          <w:jc w:val="center"/>
        </w:trPr>
        <w:tc>
          <w:tcPr>
            <w:tcW w:w="3475" w:type="dxa"/>
            <w:shd w:val="clear" w:color="auto" w:fill="F7CAAC"/>
          </w:tcPr>
          <w:p w:rsidR="007257E6" w:rsidRPr="00944A9E" w:rsidRDefault="007257E6" w:rsidP="00E7344C">
            <w:pPr>
              <w:jc w:val="both"/>
              <w:rPr>
                <w:b/>
              </w:rPr>
            </w:pPr>
            <w:r w:rsidRPr="00944A9E">
              <w:rPr>
                <w:b/>
              </w:rPr>
              <w:t>Typ předmětu</w:t>
            </w:r>
          </w:p>
        </w:tc>
        <w:tc>
          <w:tcPr>
            <w:tcW w:w="3411" w:type="dxa"/>
            <w:gridSpan w:val="5"/>
          </w:tcPr>
          <w:p w:rsidR="007257E6" w:rsidRPr="00944A9E" w:rsidRDefault="007257E6" w:rsidP="00E7344C">
            <w:pPr>
              <w:jc w:val="both"/>
            </w:pPr>
            <w:r w:rsidRPr="00944A9E">
              <w:t>povinný, PZ</w:t>
            </w:r>
          </w:p>
        </w:tc>
        <w:tc>
          <w:tcPr>
            <w:tcW w:w="2694" w:type="dxa"/>
            <w:gridSpan w:val="2"/>
            <w:shd w:val="clear" w:color="auto" w:fill="F7CAAC"/>
          </w:tcPr>
          <w:p w:rsidR="007257E6" w:rsidRPr="00944A9E" w:rsidRDefault="007257E6" w:rsidP="00E7344C">
            <w:pPr>
              <w:jc w:val="both"/>
            </w:pPr>
            <w:r w:rsidRPr="00944A9E">
              <w:rPr>
                <w:b/>
              </w:rPr>
              <w:t>doporučený ročník / semestr</w:t>
            </w:r>
          </w:p>
        </w:tc>
        <w:tc>
          <w:tcPr>
            <w:tcW w:w="627" w:type="dxa"/>
          </w:tcPr>
          <w:p w:rsidR="007257E6" w:rsidRPr="00944A9E" w:rsidRDefault="007257E6" w:rsidP="00E7344C">
            <w:pPr>
              <w:jc w:val="both"/>
            </w:pPr>
            <w:r w:rsidRPr="00944A9E">
              <w:t>3/LS</w:t>
            </w:r>
          </w:p>
        </w:tc>
      </w:tr>
      <w:tr w:rsidR="007257E6" w:rsidRPr="00944A9E" w:rsidTr="001F47BB">
        <w:trPr>
          <w:jc w:val="center"/>
        </w:trPr>
        <w:tc>
          <w:tcPr>
            <w:tcW w:w="3475" w:type="dxa"/>
            <w:shd w:val="clear" w:color="auto" w:fill="F7CAAC"/>
          </w:tcPr>
          <w:p w:rsidR="007257E6" w:rsidRPr="00944A9E" w:rsidRDefault="007257E6" w:rsidP="00E7344C">
            <w:pPr>
              <w:jc w:val="both"/>
              <w:rPr>
                <w:b/>
              </w:rPr>
            </w:pPr>
            <w:r w:rsidRPr="00944A9E">
              <w:rPr>
                <w:b/>
              </w:rPr>
              <w:t>Rozsah studijního předmětu</w:t>
            </w:r>
          </w:p>
        </w:tc>
        <w:tc>
          <w:tcPr>
            <w:tcW w:w="1984" w:type="dxa"/>
            <w:gridSpan w:val="3"/>
          </w:tcPr>
          <w:p w:rsidR="007257E6" w:rsidRPr="00944A9E" w:rsidRDefault="007257E6" w:rsidP="00E7344C">
            <w:pPr>
              <w:jc w:val="both"/>
            </w:pPr>
            <w:r w:rsidRPr="00944A9E">
              <w:t>28p+28c+8 hod praxe</w:t>
            </w:r>
          </w:p>
        </w:tc>
        <w:tc>
          <w:tcPr>
            <w:tcW w:w="606" w:type="dxa"/>
            <w:shd w:val="clear" w:color="auto" w:fill="F7CAAC"/>
          </w:tcPr>
          <w:p w:rsidR="007257E6" w:rsidRPr="00944A9E" w:rsidRDefault="007257E6" w:rsidP="00E7344C">
            <w:pPr>
              <w:jc w:val="both"/>
              <w:rPr>
                <w:b/>
              </w:rPr>
            </w:pPr>
            <w:r w:rsidRPr="00944A9E">
              <w:rPr>
                <w:b/>
              </w:rPr>
              <w:t xml:space="preserve">hod. </w:t>
            </w:r>
          </w:p>
        </w:tc>
        <w:tc>
          <w:tcPr>
            <w:tcW w:w="821" w:type="dxa"/>
          </w:tcPr>
          <w:p w:rsidR="007257E6" w:rsidRPr="00944A9E" w:rsidRDefault="007257E6" w:rsidP="00E7344C">
            <w:pPr>
              <w:jc w:val="both"/>
            </w:pPr>
            <w:r w:rsidRPr="00944A9E">
              <w:t>56+8</w:t>
            </w:r>
          </w:p>
        </w:tc>
        <w:tc>
          <w:tcPr>
            <w:tcW w:w="2155" w:type="dxa"/>
            <w:shd w:val="clear" w:color="auto" w:fill="F7CAAC"/>
          </w:tcPr>
          <w:p w:rsidR="007257E6" w:rsidRPr="00944A9E" w:rsidRDefault="007257E6" w:rsidP="00E7344C">
            <w:pPr>
              <w:jc w:val="both"/>
              <w:rPr>
                <w:b/>
              </w:rPr>
            </w:pPr>
            <w:r w:rsidRPr="00944A9E">
              <w:rPr>
                <w:b/>
              </w:rPr>
              <w:t>kreditů</w:t>
            </w:r>
          </w:p>
        </w:tc>
        <w:tc>
          <w:tcPr>
            <w:tcW w:w="1166" w:type="dxa"/>
            <w:gridSpan w:val="2"/>
          </w:tcPr>
          <w:p w:rsidR="007257E6" w:rsidRPr="00944A9E" w:rsidRDefault="007257E6" w:rsidP="00E7344C">
            <w:pPr>
              <w:jc w:val="both"/>
            </w:pPr>
            <w:r w:rsidRPr="00944A9E">
              <w:t>4</w:t>
            </w:r>
          </w:p>
        </w:tc>
      </w:tr>
      <w:tr w:rsidR="007257E6" w:rsidRPr="00944A9E" w:rsidTr="001F47BB">
        <w:trPr>
          <w:jc w:val="center"/>
        </w:trPr>
        <w:tc>
          <w:tcPr>
            <w:tcW w:w="3475" w:type="dxa"/>
            <w:shd w:val="clear" w:color="auto" w:fill="F7CAAC"/>
          </w:tcPr>
          <w:p w:rsidR="007257E6" w:rsidRPr="00944A9E" w:rsidRDefault="007257E6" w:rsidP="00E7344C">
            <w:pPr>
              <w:jc w:val="both"/>
              <w:rPr>
                <w:b/>
              </w:rPr>
            </w:pPr>
            <w:r w:rsidRPr="00944A9E">
              <w:rPr>
                <w:b/>
              </w:rPr>
              <w:t>Prerekvizity, korekvizity, ekvivalence</w:t>
            </w:r>
          </w:p>
        </w:tc>
        <w:tc>
          <w:tcPr>
            <w:tcW w:w="6732" w:type="dxa"/>
            <w:gridSpan w:val="8"/>
          </w:tcPr>
          <w:p w:rsidR="007257E6" w:rsidRPr="00944A9E" w:rsidRDefault="007257E6" w:rsidP="00E7344C">
            <w:pPr>
              <w:jc w:val="both"/>
            </w:pPr>
          </w:p>
        </w:tc>
      </w:tr>
      <w:tr w:rsidR="007257E6" w:rsidRPr="00944A9E" w:rsidTr="001F47BB">
        <w:trPr>
          <w:jc w:val="center"/>
        </w:trPr>
        <w:tc>
          <w:tcPr>
            <w:tcW w:w="3475" w:type="dxa"/>
            <w:shd w:val="clear" w:color="auto" w:fill="F7CAAC"/>
          </w:tcPr>
          <w:p w:rsidR="007257E6" w:rsidRPr="00944A9E" w:rsidRDefault="007257E6" w:rsidP="00E7344C">
            <w:pPr>
              <w:jc w:val="both"/>
              <w:rPr>
                <w:b/>
              </w:rPr>
            </w:pPr>
            <w:r w:rsidRPr="00944A9E">
              <w:rPr>
                <w:b/>
              </w:rPr>
              <w:t>Způsob ověření studijních výsledků</w:t>
            </w:r>
          </w:p>
        </w:tc>
        <w:tc>
          <w:tcPr>
            <w:tcW w:w="3411" w:type="dxa"/>
            <w:gridSpan w:val="5"/>
          </w:tcPr>
          <w:p w:rsidR="007257E6" w:rsidRPr="00944A9E" w:rsidRDefault="007257E6" w:rsidP="00E7344C">
            <w:pPr>
              <w:jc w:val="both"/>
            </w:pPr>
            <w:r w:rsidRPr="00944A9E">
              <w:t>zápočet, zkouška</w:t>
            </w:r>
          </w:p>
        </w:tc>
        <w:tc>
          <w:tcPr>
            <w:tcW w:w="2155" w:type="dxa"/>
            <w:shd w:val="clear" w:color="auto" w:fill="F7CAAC"/>
          </w:tcPr>
          <w:p w:rsidR="007257E6" w:rsidRPr="00944A9E" w:rsidRDefault="007257E6" w:rsidP="00E7344C">
            <w:pPr>
              <w:jc w:val="both"/>
              <w:rPr>
                <w:b/>
              </w:rPr>
            </w:pPr>
            <w:r w:rsidRPr="00944A9E">
              <w:rPr>
                <w:b/>
              </w:rPr>
              <w:t>Forma výuky</w:t>
            </w:r>
          </w:p>
        </w:tc>
        <w:tc>
          <w:tcPr>
            <w:tcW w:w="1166" w:type="dxa"/>
            <w:gridSpan w:val="2"/>
          </w:tcPr>
          <w:p w:rsidR="007257E6" w:rsidRPr="00944A9E" w:rsidRDefault="007257E6" w:rsidP="00E7344C">
            <w:pPr>
              <w:jc w:val="both"/>
            </w:pPr>
            <w:r w:rsidRPr="00944A9E">
              <w:t>přednáška, cvičení, odborná praxe</w:t>
            </w:r>
          </w:p>
        </w:tc>
      </w:tr>
      <w:tr w:rsidR="007257E6" w:rsidRPr="00944A9E" w:rsidTr="001F47BB">
        <w:trPr>
          <w:jc w:val="center"/>
        </w:trPr>
        <w:tc>
          <w:tcPr>
            <w:tcW w:w="3475" w:type="dxa"/>
            <w:shd w:val="clear" w:color="auto" w:fill="F7CAAC"/>
          </w:tcPr>
          <w:p w:rsidR="007257E6" w:rsidRPr="00944A9E" w:rsidRDefault="007257E6" w:rsidP="00E7344C">
            <w:pPr>
              <w:jc w:val="both"/>
              <w:rPr>
                <w:b/>
              </w:rPr>
            </w:pPr>
            <w:r w:rsidRPr="00944A9E">
              <w:rPr>
                <w:b/>
              </w:rPr>
              <w:t>Forma způsobu ověření studijních výsledků a další požadavky na studenta</w:t>
            </w:r>
          </w:p>
        </w:tc>
        <w:tc>
          <w:tcPr>
            <w:tcW w:w="6732" w:type="dxa"/>
            <w:gridSpan w:val="8"/>
            <w:tcBorders>
              <w:bottom w:val="nil"/>
            </w:tcBorders>
          </w:tcPr>
          <w:p w:rsidR="007257E6" w:rsidRPr="00944A9E" w:rsidRDefault="007257E6" w:rsidP="00E7344C">
            <w:pPr>
              <w:jc w:val="both"/>
            </w:pPr>
            <w:r w:rsidRPr="00944A9E">
              <w:t xml:space="preserve">Aktivní účast na seminářích a praxích. Pokračování v tvorbě didaktického portfolia </w:t>
            </w:r>
            <w:r w:rsidR="006362B6" w:rsidRPr="00944A9E">
              <w:t xml:space="preserve">– </w:t>
            </w:r>
            <w:r w:rsidRPr="00944A9E">
              <w:t xml:space="preserve">aplikace aktivizujících výukových metod, seminární práce s prezentací.  Písemná a ústní zkouška. </w:t>
            </w:r>
          </w:p>
        </w:tc>
      </w:tr>
      <w:tr w:rsidR="007257E6" w:rsidRPr="00944A9E" w:rsidTr="001F47BB">
        <w:trPr>
          <w:trHeight w:val="167"/>
          <w:jc w:val="center"/>
        </w:trPr>
        <w:tc>
          <w:tcPr>
            <w:tcW w:w="10207" w:type="dxa"/>
            <w:gridSpan w:val="9"/>
            <w:tcBorders>
              <w:top w:val="nil"/>
            </w:tcBorders>
          </w:tcPr>
          <w:p w:rsidR="007257E6" w:rsidRPr="00944A9E" w:rsidRDefault="007257E6" w:rsidP="00E7344C">
            <w:pPr>
              <w:jc w:val="both"/>
            </w:pPr>
          </w:p>
        </w:tc>
      </w:tr>
      <w:tr w:rsidR="007257E6" w:rsidRPr="00944A9E" w:rsidTr="001F47BB">
        <w:trPr>
          <w:trHeight w:val="197"/>
          <w:jc w:val="center"/>
        </w:trPr>
        <w:tc>
          <w:tcPr>
            <w:tcW w:w="3475" w:type="dxa"/>
            <w:tcBorders>
              <w:top w:val="nil"/>
            </w:tcBorders>
            <w:shd w:val="clear" w:color="auto" w:fill="F7CAAC"/>
          </w:tcPr>
          <w:p w:rsidR="007257E6" w:rsidRPr="00944A9E" w:rsidRDefault="007257E6" w:rsidP="00E7344C">
            <w:pPr>
              <w:jc w:val="both"/>
              <w:rPr>
                <w:b/>
              </w:rPr>
            </w:pPr>
            <w:r w:rsidRPr="00944A9E">
              <w:rPr>
                <w:b/>
              </w:rPr>
              <w:t>Garant předmětu</w:t>
            </w:r>
          </w:p>
        </w:tc>
        <w:tc>
          <w:tcPr>
            <w:tcW w:w="6732" w:type="dxa"/>
            <w:gridSpan w:val="8"/>
            <w:tcBorders>
              <w:top w:val="nil"/>
            </w:tcBorders>
          </w:tcPr>
          <w:p w:rsidR="007257E6" w:rsidRPr="00944A9E" w:rsidRDefault="007257E6" w:rsidP="0046758D">
            <w:r w:rsidRPr="00944A9E">
              <w:t xml:space="preserve">PhDr. </w:t>
            </w:r>
            <w:del w:id="1457" w:author="Hana Navrátilová" w:date="2019-09-24T11:10:00Z">
              <w:r w:rsidRPr="00944A9E">
                <w:delText>Jana Doležalová</w:delText>
              </w:r>
            </w:del>
            <w:ins w:id="1458" w:author="Hana Navrátilová" w:date="2019-09-24T11:10:00Z">
              <w:r w:rsidR="0046758D">
                <w:t>Hana Navrátilová</w:t>
              </w:r>
            </w:ins>
            <w:r w:rsidRPr="00944A9E">
              <w:t>, Ph.D.</w:t>
            </w:r>
          </w:p>
        </w:tc>
      </w:tr>
      <w:tr w:rsidR="007257E6" w:rsidRPr="00944A9E" w:rsidTr="001F47BB">
        <w:trPr>
          <w:trHeight w:val="543"/>
          <w:jc w:val="center"/>
        </w:trPr>
        <w:tc>
          <w:tcPr>
            <w:tcW w:w="3475" w:type="dxa"/>
            <w:tcBorders>
              <w:top w:val="nil"/>
            </w:tcBorders>
            <w:shd w:val="clear" w:color="auto" w:fill="F7CAAC"/>
          </w:tcPr>
          <w:p w:rsidR="007257E6" w:rsidRPr="00944A9E" w:rsidRDefault="007257E6" w:rsidP="00E7344C">
            <w:pPr>
              <w:jc w:val="both"/>
              <w:rPr>
                <w:b/>
              </w:rPr>
            </w:pPr>
            <w:r w:rsidRPr="00944A9E">
              <w:rPr>
                <w:b/>
              </w:rPr>
              <w:t>Zapojení garanta do výuky předmětu</w:t>
            </w:r>
          </w:p>
        </w:tc>
        <w:tc>
          <w:tcPr>
            <w:tcW w:w="6732" w:type="dxa"/>
            <w:gridSpan w:val="8"/>
            <w:tcBorders>
              <w:top w:val="nil"/>
            </w:tcBorders>
          </w:tcPr>
          <w:p w:rsidR="007257E6" w:rsidRPr="00944A9E" w:rsidRDefault="0046758D" w:rsidP="00E7344C">
            <w:pPr>
              <w:jc w:val="both"/>
            </w:pPr>
            <w:r>
              <w:t>p</w:t>
            </w:r>
            <w:r w:rsidR="007257E6" w:rsidRPr="00944A9E">
              <w:t>řednášející</w:t>
            </w:r>
            <w:ins w:id="1459" w:author="Hana Navrátilová" w:date="2019-09-24T11:10:00Z">
              <w:r>
                <w:t>, cvičící, vede praxe</w:t>
              </w:r>
            </w:ins>
          </w:p>
        </w:tc>
      </w:tr>
      <w:tr w:rsidR="007257E6" w:rsidRPr="00944A9E" w:rsidTr="001F47BB">
        <w:trPr>
          <w:jc w:val="center"/>
        </w:trPr>
        <w:tc>
          <w:tcPr>
            <w:tcW w:w="3475" w:type="dxa"/>
            <w:shd w:val="clear" w:color="auto" w:fill="F7CAAC"/>
          </w:tcPr>
          <w:p w:rsidR="007257E6" w:rsidRPr="00944A9E" w:rsidRDefault="007257E6" w:rsidP="00E7344C">
            <w:pPr>
              <w:jc w:val="both"/>
              <w:rPr>
                <w:b/>
              </w:rPr>
            </w:pPr>
            <w:r w:rsidRPr="00944A9E">
              <w:rPr>
                <w:b/>
              </w:rPr>
              <w:t>Vyučující</w:t>
            </w:r>
          </w:p>
        </w:tc>
        <w:tc>
          <w:tcPr>
            <w:tcW w:w="6732" w:type="dxa"/>
            <w:gridSpan w:val="8"/>
            <w:tcBorders>
              <w:bottom w:val="nil"/>
            </w:tcBorders>
            <w:shd w:val="clear" w:color="auto" w:fill="auto"/>
          </w:tcPr>
          <w:p w:rsidR="007257E6" w:rsidRPr="00944A9E" w:rsidRDefault="007257E6" w:rsidP="0046758D">
            <w:r w:rsidRPr="00944A9E">
              <w:t xml:space="preserve">PhDr. </w:t>
            </w:r>
            <w:del w:id="1460" w:author="Hana Navrátilová" w:date="2019-09-24T11:10:00Z">
              <w:r w:rsidRPr="00944A9E">
                <w:delText xml:space="preserve">Jana Doležalová, Ph.D. (50%), Mgr. </w:delText>
              </w:r>
            </w:del>
            <w:r w:rsidR="0046758D">
              <w:t>Hana Navrátilová</w:t>
            </w:r>
            <w:del w:id="1461" w:author="Hana Navrátilová" w:date="2019-09-24T11:10:00Z">
              <w:r w:rsidRPr="00944A9E">
                <w:delText xml:space="preserve"> (50</w:delText>
              </w:r>
            </w:del>
            <w:ins w:id="1462" w:author="Hana Navrátilová" w:date="2019-09-24T11:10:00Z">
              <w:r w:rsidRPr="00944A9E">
                <w:t xml:space="preserve">, Ph.D. </w:t>
              </w:r>
              <w:r w:rsidR="0046758D">
                <w:t>(100</w:t>
              </w:r>
            </w:ins>
            <w:r w:rsidR="0046758D">
              <w:t>%)</w:t>
            </w:r>
          </w:p>
        </w:tc>
      </w:tr>
      <w:tr w:rsidR="007257E6" w:rsidRPr="00944A9E" w:rsidTr="001F47BB">
        <w:trPr>
          <w:trHeight w:val="261"/>
          <w:jc w:val="center"/>
        </w:trPr>
        <w:tc>
          <w:tcPr>
            <w:tcW w:w="10207" w:type="dxa"/>
            <w:gridSpan w:val="9"/>
            <w:tcBorders>
              <w:top w:val="nil"/>
            </w:tcBorders>
          </w:tcPr>
          <w:p w:rsidR="007257E6" w:rsidRPr="00944A9E" w:rsidRDefault="007257E6" w:rsidP="00E7344C">
            <w:pPr>
              <w:jc w:val="both"/>
            </w:pPr>
          </w:p>
        </w:tc>
      </w:tr>
      <w:tr w:rsidR="007257E6" w:rsidRPr="00944A9E" w:rsidTr="001F47BB">
        <w:trPr>
          <w:jc w:val="center"/>
        </w:trPr>
        <w:tc>
          <w:tcPr>
            <w:tcW w:w="3475" w:type="dxa"/>
            <w:shd w:val="clear" w:color="auto" w:fill="F7CAAC"/>
          </w:tcPr>
          <w:p w:rsidR="007257E6" w:rsidRPr="00944A9E" w:rsidRDefault="007257E6" w:rsidP="00E7344C">
            <w:pPr>
              <w:jc w:val="both"/>
              <w:rPr>
                <w:b/>
              </w:rPr>
            </w:pPr>
            <w:r w:rsidRPr="00944A9E">
              <w:rPr>
                <w:b/>
              </w:rPr>
              <w:t>Stručná anotace předmětu</w:t>
            </w:r>
          </w:p>
        </w:tc>
        <w:tc>
          <w:tcPr>
            <w:tcW w:w="6732" w:type="dxa"/>
            <w:gridSpan w:val="8"/>
            <w:tcBorders>
              <w:bottom w:val="nil"/>
            </w:tcBorders>
          </w:tcPr>
          <w:p w:rsidR="007257E6" w:rsidRPr="00944A9E" w:rsidRDefault="007257E6" w:rsidP="00E7344C">
            <w:pPr>
              <w:jc w:val="both"/>
            </w:pPr>
          </w:p>
        </w:tc>
      </w:tr>
      <w:tr w:rsidR="007257E6" w:rsidRPr="00944A9E" w:rsidTr="001F47BB">
        <w:trPr>
          <w:trHeight w:val="4000"/>
          <w:jc w:val="center"/>
        </w:trPr>
        <w:tc>
          <w:tcPr>
            <w:tcW w:w="10207" w:type="dxa"/>
            <w:gridSpan w:val="9"/>
            <w:tcBorders>
              <w:top w:val="nil"/>
              <w:bottom w:val="single" w:sz="12" w:space="0" w:color="auto"/>
            </w:tcBorders>
          </w:tcPr>
          <w:p w:rsidR="007257E6" w:rsidRPr="00944A9E" w:rsidRDefault="007257E6" w:rsidP="00E7344C">
            <w:pPr>
              <w:jc w:val="both"/>
            </w:pPr>
          </w:p>
          <w:p w:rsidR="007257E6" w:rsidRPr="00944A9E" w:rsidRDefault="007257E6" w:rsidP="00E7344C">
            <w:pPr>
              <w:jc w:val="both"/>
            </w:pPr>
            <w:r w:rsidRPr="00944A9E">
              <w:t>Cíle jazykové, slohové a komunikační výchovy. Klíčové kompetence.</w:t>
            </w:r>
          </w:p>
          <w:p w:rsidR="007257E6" w:rsidRPr="00944A9E" w:rsidRDefault="007257E6" w:rsidP="00E7344C">
            <w:pPr>
              <w:jc w:val="both"/>
            </w:pPr>
            <w:r w:rsidRPr="00944A9E">
              <w:t>Obsah a struktura jazykového a slohového vyučování na 1. stupni ZŠ.</w:t>
            </w:r>
          </w:p>
          <w:p w:rsidR="007257E6" w:rsidRPr="00944A9E" w:rsidRDefault="007257E6" w:rsidP="00E7344C">
            <w:pPr>
              <w:jc w:val="both"/>
            </w:pPr>
            <w:r w:rsidRPr="00944A9E">
              <w:t>Obsahová integrace stránek mateřského jazyka.</w:t>
            </w:r>
          </w:p>
          <w:p w:rsidR="007257E6" w:rsidRPr="00944A9E" w:rsidRDefault="007257E6" w:rsidP="00E7344C">
            <w:pPr>
              <w:jc w:val="both"/>
            </w:pPr>
            <w:r w:rsidRPr="00944A9E">
              <w:t>Metody a prostředky osvojování zvukové stránky jazyka.</w:t>
            </w:r>
          </w:p>
          <w:p w:rsidR="007257E6" w:rsidRPr="00944A9E" w:rsidRDefault="007257E6" w:rsidP="00E7344C">
            <w:pPr>
              <w:jc w:val="both"/>
            </w:pPr>
            <w:r w:rsidRPr="00944A9E">
              <w:t>Metody a prostředky osvojování pravopisné stránky jazyka a jeho prověřování a hodnocení.</w:t>
            </w:r>
          </w:p>
          <w:p w:rsidR="007257E6" w:rsidRPr="00944A9E" w:rsidRDefault="007257E6" w:rsidP="00E7344C">
            <w:pPr>
              <w:jc w:val="both"/>
            </w:pPr>
            <w:r w:rsidRPr="00944A9E">
              <w:t>Metodické postupy při rozlišování významů slov a nácvik slovních druhů.</w:t>
            </w:r>
          </w:p>
          <w:p w:rsidR="007257E6" w:rsidRPr="00944A9E" w:rsidRDefault="007257E6" w:rsidP="00E7344C">
            <w:pPr>
              <w:jc w:val="both"/>
            </w:pPr>
            <w:r w:rsidRPr="00944A9E">
              <w:t>Rozvíjení komunikační a slohové výchovy na 1. stupni ZŠ.</w:t>
            </w:r>
          </w:p>
          <w:p w:rsidR="007257E6" w:rsidRPr="00944A9E" w:rsidRDefault="007257E6" w:rsidP="00E7344C">
            <w:pPr>
              <w:jc w:val="both"/>
            </w:pPr>
            <w:r w:rsidRPr="00944A9E">
              <w:t>Jazykové vyučování: různé typy a struktury hodin v závislosti na probíraném tématu.</w:t>
            </w:r>
          </w:p>
          <w:p w:rsidR="007257E6" w:rsidRPr="00944A9E" w:rsidRDefault="007257E6" w:rsidP="00E7344C">
            <w:pPr>
              <w:jc w:val="both"/>
            </w:pPr>
            <w:r w:rsidRPr="00944A9E">
              <w:t>Slohové vyučování: různé typy a struktury hodin v závislosti na probíraném tématu.</w:t>
            </w:r>
          </w:p>
          <w:p w:rsidR="007257E6" w:rsidRPr="00944A9E" w:rsidRDefault="007257E6" w:rsidP="00E7344C">
            <w:pPr>
              <w:jc w:val="both"/>
            </w:pPr>
            <w:r w:rsidRPr="00944A9E">
              <w:t>Metody rozvoje jazykových a komunikačních dovedností – metodika slohových útvarů vypravování a popis.</w:t>
            </w:r>
          </w:p>
          <w:p w:rsidR="007257E6" w:rsidRPr="00944A9E" w:rsidRDefault="007257E6" w:rsidP="00E7344C">
            <w:pPr>
              <w:jc w:val="both"/>
            </w:pPr>
            <w:r w:rsidRPr="00944A9E">
              <w:t>Práce s textem – postupy vedoucí ke čtení s porozuměním a k přemýšlení.</w:t>
            </w:r>
          </w:p>
          <w:p w:rsidR="007257E6" w:rsidRPr="00944A9E" w:rsidRDefault="007257E6" w:rsidP="00E7344C">
            <w:pPr>
              <w:jc w:val="both"/>
            </w:pPr>
            <w:r w:rsidRPr="00944A9E">
              <w:t>Práce s textem – postupy vedoucí k učení z textu.</w:t>
            </w:r>
          </w:p>
          <w:p w:rsidR="007257E6" w:rsidRPr="00944A9E" w:rsidRDefault="007257E6" w:rsidP="00E7344C">
            <w:pPr>
              <w:jc w:val="both"/>
            </w:pPr>
            <w:r w:rsidRPr="00944A9E">
              <w:t>Hodnocení žáků ve výuce mateřského jazyka.</w:t>
            </w:r>
          </w:p>
          <w:p w:rsidR="007257E6" w:rsidRPr="00944A9E" w:rsidRDefault="007257E6" w:rsidP="00E7344C">
            <w:pPr>
              <w:jc w:val="both"/>
            </w:pPr>
            <w:r w:rsidRPr="00944A9E">
              <w:t>Příprava na vyučování mateřského jazyka v oblasti jazykového, slohového a komunikačního vzdělávání.</w:t>
            </w:r>
          </w:p>
        </w:tc>
      </w:tr>
      <w:tr w:rsidR="007257E6" w:rsidRPr="00944A9E" w:rsidTr="001F47BB">
        <w:trPr>
          <w:trHeight w:val="265"/>
          <w:jc w:val="center"/>
        </w:trPr>
        <w:tc>
          <w:tcPr>
            <w:tcW w:w="4042" w:type="dxa"/>
            <w:gridSpan w:val="2"/>
            <w:tcBorders>
              <w:top w:val="nil"/>
            </w:tcBorders>
            <w:shd w:val="clear" w:color="auto" w:fill="F7CAAC"/>
          </w:tcPr>
          <w:p w:rsidR="007257E6" w:rsidRPr="00944A9E" w:rsidRDefault="007257E6" w:rsidP="00E7344C">
            <w:pPr>
              <w:jc w:val="both"/>
            </w:pPr>
            <w:r w:rsidRPr="00944A9E">
              <w:rPr>
                <w:b/>
              </w:rPr>
              <w:t>Studijní literatura a studijní pomůcky</w:t>
            </w:r>
          </w:p>
        </w:tc>
        <w:tc>
          <w:tcPr>
            <w:tcW w:w="6165" w:type="dxa"/>
            <w:gridSpan w:val="7"/>
            <w:tcBorders>
              <w:top w:val="nil"/>
              <w:bottom w:val="nil"/>
            </w:tcBorders>
          </w:tcPr>
          <w:p w:rsidR="007257E6" w:rsidRPr="00944A9E" w:rsidRDefault="007257E6" w:rsidP="00E7344C">
            <w:pPr>
              <w:jc w:val="both"/>
            </w:pPr>
          </w:p>
        </w:tc>
      </w:tr>
      <w:tr w:rsidR="007257E6" w:rsidRPr="00944A9E" w:rsidTr="001F47BB">
        <w:trPr>
          <w:trHeight w:val="1497"/>
          <w:jc w:val="center"/>
        </w:trPr>
        <w:tc>
          <w:tcPr>
            <w:tcW w:w="10207" w:type="dxa"/>
            <w:gridSpan w:val="9"/>
            <w:tcBorders>
              <w:top w:val="nil"/>
            </w:tcBorders>
          </w:tcPr>
          <w:p w:rsidR="007257E6" w:rsidRPr="00944A9E" w:rsidRDefault="007257E6" w:rsidP="00E7344C">
            <w:pPr>
              <w:jc w:val="both"/>
              <w:rPr>
                <w:b/>
              </w:rPr>
            </w:pPr>
          </w:p>
          <w:p w:rsidR="007257E6" w:rsidRPr="00944A9E" w:rsidRDefault="007257E6" w:rsidP="00E7344C">
            <w:pPr>
              <w:jc w:val="both"/>
              <w:rPr>
                <w:b/>
              </w:rPr>
            </w:pPr>
            <w:r w:rsidRPr="00944A9E">
              <w:rPr>
                <w:b/>
              </w:rPr>
              <w:t xml:space="preserve">Povinná literatura: </w:t>
            </w:r>
          </w:p>
          <w:p w:rsidR="007257E6" w:rsidRPr="005209F5" w:rsidRDefault="007257E6" w:rsidP="00E7344C">
            <w:pPr>
              <w:jc w:val="both"/>
            </w:pPr>
            <w:r w:rsidRPr="00944A9E">
              <w:t xml:space="preserve">Hauser, P. (2008). </w:t>
            </w:r>
            <w:r w:rsidRPr="00944A9E">
              <w:rPr>
                <w:i/>
              </w:rPr>
              <w:t>Základy skladby češti</w:t>
            </w:r>
            <w:r w:rsidRPr="005209F5">
              <w:rPr>
                <w:i/>
              </w:rPr>
              <w:t>ny</w:t>
            </w:r>
            <w:r w:rsidRPr="005209F5">
              <w:t>. Brno: Masarykova univerzita.</w:t>
            </w:r>
          </w:p>
          <w:p w:rsidR="007257E6" w:rsidRPr="005209F5" w:rsidRDefault="007257E6" w:rsidP="00E7344C">
            <w:pPr>
              <w:jc w:val="both"/>
            </w:pPr>
            <w:r w:rsidRPr="005209F5">
              <w:t xml:space="preserve">Kolářová, I. et al. (2012). </w:t>
            </w:r>
            <w:r w:rsidRPr="005209F5">
              <w:rPr>
                <w:i/>
              </w:rPr>
              <w:t>Český jazyk pro studující učitelství 1. stupně základní školy.</w:t>
            </w:r>
            <w:r w:rsidRPr="005209F5">
              <w:t xml:space="preserve"> Praha: Grada.</w:t>
            </w:r>
          </w:p>
          <w:p w:rsidR="00A355F0" w:rsidRPr="005209F5" w:rsidRDefault="00A355F0" w:rsidP="00A355F0">
            <w:pPr>
              <w:jc w:val="both"/>
              <w:rPr>
                <w:ins w:id="1463" w:author="Hana Navrátilová" w:date="2019-09-24T11:10:00Z"/>
              </w:rPr>
            </w:pPr>
            <w:ins w:id="1464" w:author="Hana Navrátilová" w:date="2019-09-24T11:10:00Z">
              <w:r w:rsidRPr="005209F5">
                <w:t xml:space="preserve">Navrátilová, H. (2016). Monologizace učitelových promluv ve vyučování. </w:t>
              </w:r>
              <w:r w:rsidRPr="005209F5">
                <w:rPr>
                  <w:i/>
                </w:rPr>
                <w:t>e-Pedagogium, 3</w:t>
              </w:r>
              <w:r w:rsidRPr="005209F5">
                <w:t>, 89-100.</w:t>
              </w:r>
            </w:ins>
          </w:p>
          <w:p w:rsidR="007257E6" w:rsidRPr="005209F5" w:rsidRDefault="007257E6" w:rsidP="00E7344C">
            <w:pPr>
              <w:jc w:val="both"/>
            </w:pPr>
            <w:r w:rsidRPr="005209F5">
              <w:t xml:space="preserve">Metelková Svobodová, R. (2008). </w:t>
            </w:r>
            <w:r w:rsidRPr="005209F5">
              <w:rPr>
                <w:i/>
              </w:rPr>
              <w:t>Moderní didaktika českého jazyka se zaměřením na jazykovou, komunikační a slohovou výchovu.</w:t>
            </w:r>
            <w:r w:rsidRPr="005209F5">
              <w:t xml:space="preserve"> Ostrava: Ostravská univerzita.</w:t>
            </w:r>
          </w:p>
          <w:p w:rsidR="007257E6" w:rsidRDefault="007257E6" w:rsidP="00E7344C">
            <w:pPr>
              <w:jc w:val="both"/>
            </w:pPr>
            <w:r w:rsidRPr="005209F5">
              <w:t xml:space="preserve">Štícha, F. (2011). </w:t>
            </w:r>
            <w:r w:rsidRPr="005209F5">
              <w:rPr>
                <w:i/>
              </w:rPr>
              <w:t>Kapitoly z české grama</w:t>
            </w:r>
            <w:r w:rsidRPr="00944A9E">
              <w:rPr>
                <w:i/>
              </w:rPr>
              <w:t>tiky.</w:t>
            </w:r>
            <w:r w:rsidRPr="00944A9E">
              <w:t xml:space="preserve"> Praha: Academia.</w:t>
            </w:r>
          </w:p>
          <w:p w:rsidR="00235A60" w:rsidRPr="00944A9E" w:rsidRDefault="00235A60" w:rsidP="00E7344C">
            <w:pPr>
              <w:jc w:val="both"/>
            </w:pPr>
          </w:p>
          <w:p w:rsidR="007257E6" w:rsidRPr="00944A9E" w:rsidRDefault="007257E6" w:rsidP="00E7344C">
            <w:pPr>
              <w:jc w:val="both"/>
              <w:rPr>
                <w:b/>
              </w:rPr>
            </w:pPr>
            <w:r w:rsidRPr="00944A9E">
              <w:rPr>
                <w:b/>
              </w:rPr>
              <w:t xml:space="preserve">Doporučená literatura: </w:t>
            </w:r>
          </w:p>
          <w:p w:rsidR="007257E6" w:rsidRPr="00944A9E" w:rsidRDefault="007257E6" w:rsidP="00E7344C">
            <w:pPr>
              <w:jc w:val="both"/>
            </w:pPr>
            <w:r w:rsidRPr="00944A9E">
              <w:t xml:space="preserve">Maňák, J., &amp; Švec, V. (2003). </w:t>
            </w:r>
            <w:r w:rsidRPr="00944A9E">
              <w:rPr>
                <w:i/>
              </w:rPr>
              <w:t>Výukové metody.</w:t>
            </w:r>
            <w:r w:rsidRPr="00944A9E">
              <w:t xml:space="preserve"> Brno: Paido.</w:t>
            </w:r>
          </w:p>
          <w:p w:rsidR="007257E6" w:rsidRDefault="007257E6" w:rsidP="00E7344C">
            <w:pPr>
              <w:jc w:val="both"/>
            </w:pPr>
            <w:r w:rsidRPr="00944A9E">
              <w:t xml:space="preserve">Mülhauserová, H., &amp; Neužilová, V. (2007). </w:t>
            </w:r>
            <w:r w:rsidRPr="00944A9E">
              <w:rPr>
                <w:i/>
              </w:rPr>
              <w:t xml:space="preserve">Metodický průvodce k pracovnímu sešitu Český jazyk a komunikace </w:t>
            </w:r>
            <w:r w:rsidRPr="00944A9E">
              <w:rPr>
                <w:i/>
              </w:rPr>
              <w:br/>
              <w:t>pro 5. ročník</w:t>
            </w:r>
            <w:r w:rsidRPr="00944A9E">
              <w:t xml:space="preserve">. Znojmo: Tiskárna Sládek Znojmo. </w:t>
            </w:r>
          </w:p>
          <w:p w:rsidR="00774F02" w:rsidRPr="00944A9E" w:rsidRDefault="00774F02" w:rsidP="00E7344C">
            <w:pPr>
              <w:jc w:val="both"/>
            </w:pPr>
          </w:p>
        </w:tc>
      </w:tr>
      <w:tr w:rsidR="007257E6" w:rsidRPr="00944A9E" w:rsidTr="001F47BB">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rsidR="007257E6" w:rsidRPr="00944A9E" w:rsidRDefault="007257E6" w:rsidP="00E7344C">
            <w:pPr>
              <w:jc w:val="center"/>
              <w:rPr>
                <w:b/>
              </w:rPr>
            </w:pPr>
            <w:r w:rsidRPr="00944A9E">
              <w:rPr>
                <w:b/>
              </w:rPr>
              <w:t>Informace ke kombinované nebo distanční formě</w:t>
            </w:r>
          </w:p>
        </w:tc>
      </w:tr>
      <w:tr w:rsidR="007257E6" w:rsidRPr="00944A9E" w:rsidTr="001F47BB">
        <w:trPr>
          <w:jc w:val="center"/>
        </w:trPr>
        <w:tc>
          <w:tcPr>
            <w:tcW w:w="5176" w:type="dxa"/>
            <w:gridSpan w:val="3"/>
            <w:tcBorders>
              <w:top w:val="single" w:sz="2" w:space="0" w:color="auto"/>
            </w:tcBorders>
            <w:shd w:val="clear" w:color="auto" w:fill="F7CAAC"/>
          </w:tcPr>
          <w:p w:rsidR="007257E6" w:rsidRPr="00944A9E" w:rsidRDefault="007257E6" w:rsidP="00E7344C">
            <w:pPr>
              <w:jc w:val="both"/>
            </w:pPr>
            <w:r w:rsidRPr="00944A9E">
              <w:rPr>
                <w:b/>
              </w:rPr>
              <w:t>Rozsah konzultací (soustředění)</w:t>
            </w:r>
          </w:p>
        </w:tc>
        <w:tc>
          <w:tcPr>
            <w:tcW w:w="889" w:type="dxa"/>
            <w:gridSpan w:val="2"/>
            <w:tcBorders>
              <w:top w:val="single" w:sz="2" w:space="0" w:color="auto"/>
            </w:tcBorders>
          </w:tcPr>
          <w:p w:rsidR="007257E6" w:rsidRPr="00944A9E" w:rsidRDefault="007257E6" w:rsidP="00E7344C">
            <w:pPr>
              <w:jc w:val="both"/>
            </w:pPr>
          </w:p>
        </w:tc>
        <w:tc>
          <w:tcPr>
            <w:tcW w:w="4142" w:type="dxa"/>
            <w:gridSpan w:val="4"/>
            <w:tcBorders>
              <w:top w:val="single" w:sz="2" w:space="0" w:color="auto"/>
            </w:tcBorders>
            <w:shd w:val="clear" w:color="auto" w:fill="F7CAAC"/>
          </w:tcPr>
          <w:p w:rsidR="007257E6" w:rsidRPr="00944A9E" w:rsidRDefault="007257E6" w:rsidP="00E7344C">
            <w:pPr>
              <w:jc w:val="both"/>
              <w:rPr>
                <w:b/>
              </w:rPr>
            </w:pPr>
            <w:r w:rsidRPr="00944A9E">
              <w:rPr>
                <w:b/>
              </w:rPr>
              <w:t xml:space="preserve">hodin </w:t>
            </w:r>
          </w:p>
        </w:tc>
      </w:tr>
      <w:tr w:rsidR="007257E6" w:rsidRPr="00944A9E" w:rsidTr="001F47BB">
        <w:trPr>
          <w:jc w:val="center"/>
        </w:trPr>
        <w:tc>
          <w:tcPr>
            <w:tcW w:w="10207" w:type="dxa"/>
            <w:gridSpan w:val="9"/>
            <w:shd w:val="clear" w:color="auto" w:fill="F7CAAC"/>
          </w:tcPr>
          <w:p w:rsidR="007257E6" w:rsidRPr="00944A9E" w:rsidRDefault="007257E6" w:rsidP="00E7344C">
            <w:pPr>
              <w:jc w:val="both"/>
              <w:rPr>
                <w:b/>
              </w:rPr>
            </w:pPr>
            <w:r w:rsidRPr="00944A9E">
              <w:rPr>
                <w:b/>
              </w:rPr>
              <w:t>Informace o způsobu kontaktu s</w:t>
            </w:r>
            <w:r w:rsidR="00DD0ABA" w:rsidRPr="00944A9E">
              <w:rPr>
                <w:b/>
              </w:rPr>
              <w:t> </w:t>
            </w:r>
            <w:r w:rsidRPr="00944A9E">
              <w:rPr>
                <w:b/>
              </w:rPr>
              <w:t>vyučujícím</w:t>
            </w:r>
          </w:p>
        </w:tc>
      </w:tr>
      <w:tr w:rsidR="007257E6" w:rsidRPr="00944A9E" w:rsidTr="001F47BB">
        <w:trPr>
          <w:trHeight w:val="772"/>
          <w:jc w:val="center"/>
        </w:trPr>
        <w:tc>
          <w:tcPr>
            <w:tcW w:w="10207" w:type="dxa"/>
            <w:gridSpan w:val="9"/>
          </w:tcPr>
          <w:p w:rsidR="007257E6" w:rsidRDefault="007257E6" w:rsidP="00E7344C">
            <w:pPr>
              <w:jc w:val="both"/>
              <w:rPr>
                <w:del w:id="1465" w:author="Hana Navrátilová" w:date="2019-09-24T11:10:00Z"/>
              </w:rPr>
            </w:pPr>
          </w:p>
          <w:p w:rsidR="007257E6" w:rsidRDefault="007257E6" w:rsidP="00E7344C">
            <w:pPr>
              <w:jc w:val="both"/>
            </w:pPr>
          </w:p>
          <w:p w:rsidR="00774F02" w:rsidRDefault="00774F02" w:rsidP="00E7344C">
            <w:pPr>
              <w:jc w:val="both"/>
            </w:pPr>
          </w:p>
          <w:p w:rsidR="00774F02" w:rsidRPr="00944A9E" w:rsidRDefault="00774F02" w:rsidP="00E7344C">
            <w:pPr>
              <w:jc w:val="both"/>
            </w:pPr>
          </w:p>
        </w:tc>
      </w:tr>
    </w:tbl>
    <w:p w:rsidR="001F47BB" w:rsidRDefault="001F47BB">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9D7CD1" w:rsidRPr="00944A9E" w:rsidTr="002C304D">
        <w:trPr>
          <w:jc w:val="center"/>
        </w:trPr>
        <w:tc>
          <w:tcPr>
            <w:tcW w:w="10207" w:type="dxa"/>
            <w:gridSpan w:val="8"/>
            <w:tcBorders>
              <w:bottom w:val="double" w:sz="4" w:space="0" w:color="auto"/>
            </w:tcBorders>
            <w:shd w:val="clear" w:color="auto" w:fill="BDD6EE"/>
          </w:tcPr>
          <w:p w:rsidR="009D7CD1" w:rsidRPr="00944A9E" w:rsidRDefault="009D7CD1" w:rsidP="00E7344C">
            <w:pPr>
              <w:jc w:val="both"/>
              <w:rPr>
                <w:b/>
                <w:sz w:val="28"/>
                <w:szCs w:val="28"/>
              </w:rPr>
            </w:pPr>
            <w:r w:rsidRPr="00944A9E">
              <w:br w:type="page"/>
            </w:r>
            <w:r w:rsidRPr="00944A9E">
              <w:rPr>
                <w:b/>
                <w:sz w:val="28"/>
                <w:szCs w:val="28"/>
              </w:rPr>
              <w:t>B-III – Charakteristika studijního předmětu</w:t>
            </w:r>
          </w:p>
        </w:tc>
      </w:tr>
      <w:tr w:rsidR="009D7CD1" w:rsidRPr="00944A9E" w:rsidTr="002C304D">
        <w:trPr>
          <w:jc w:val="center"/>
        </w:trPr>
        <w:tc>
          <w:tcPr>
            <w:tcW w:w="3475" w:type="dxa"/>
            <w:tcBorders>
              <w:top w:val="double" w:sz="4" w:space="0" w:color="auto"/>
            </w:tcBorders>
            <w:shd w:val="clear" w:color="auto" w:fill="F7CAAC"/>
          </w:tcPr>
          <w:p w:rsidR="009D7CD1" w:rsidRPr="00944A9E" w:rsidRDefault="009D7CD1" w:rsidP="00E7344C">
            <w:pPr>
              <w:jc w:val="both"/>
              <w:rPr>
                <w:b/>
              </w:rPr>
            </w:pPr>
            <w:r w:rsidRPr="00944A9E">
              <w:rPr>
                <w:b/>
              </w:rPr>
              <w:t>Název studijního předmětu</w:t>
            </w:r>
          </w:p>
        </w:tc>
        <w:tc>
          <w:tcPr>
            <w:tcW w:w="6732" w:type="dxa"/>
            <w:gridSpan w:val="7"/>
            <w:tcBorders>
              <w:top w:val="double" w:sz="4" w:space="0" w:color="auto"/>
            </w:tcBorders>
          </w:tcPr>
          <w:p w:rsidR="009D7CD1" w:rsidRPr="00944A9E" w:rsidRDefault="009D7CD1" w:rsidP="00E7344C">
            <w:pPr>
              <w:jc w:val="both"/>
            </w:pPr>
            <w:r w:rsidRPr="00944A9E">
              <w:t>Patopsychologie</w:t>
            </w:r>
          </w:p>
        </w:tc>
      </w:tr>
      <w:tr w:rsidR="009D7CD1" w:rsidRPr="00944A9E" w:rsidTr="002C304D">
        <w:trPr>
          <w:jc w:val="center"/>
        </w:trPr>
        <w:tc>
          <w:tcPr>
            <w:tcW w:w="3475" w:type="dxa"/>
            <w:shd w:val="clear" w:color="auto" w:fill="F7CAAC"/>
          </w:tcPr>
          <w:p w:rsidR="009D7CD1" w:rsidRPr="00944A9E" w:rsidRDefault="009D7CD1" w:rsidP="00E7344C">
            <w:pPr>
              <w:jc w:val="both"/>
              <w:rPr>
                <w:b/>
              </w:rPr>
            </w:pPr>
            <w:r w:rsidRPr="00944A9E">
              <w:rPr>
                <w:b/>
              </w:rPr>
              <w:t>Typ předmětu</w:t>
            </w:r>
          </w:p>
        </w:tc>
        <w:tc>
          <w:tcPr>
            <w:tcW w:w="3411" w:type="dxa"/>
            <w:gridSpan w:val="4"/>
          </w:tcPr>
          <w:p w:rsidR="009D7CD1" w:rsidRPr="00944A9E" w:rsidRDefault="001E1227" w:rsidP="00E7344C">
            <w:pPr>
              <w:jc w:val="both"/>
            </w:pPr>
            <w:r w:rsidRPr="00944A9E">
              <w:t xml:space="preserve">povinný, </w:t>
            </w:r>
            <w:del w:id="1466" w:author="Hana Navrátilová" w:date="2019-09-24T11:10:00Z">
              <w:r w:rsidR="009D7CD1" w:rsidRPr="00944A9E">
                <w:delText>Z</w:delText>
              </w:r>
              <w:r w:rsidRPr="00944A9E">
                <w:delText>T</w:delText>
              </w:r>
            </w:del>
            <w:ins w:id="1467" w:author="Hana Navrátilová" w:date="2019-09-24T11:10:00Z">
              <w:r w:rsidR="0046758D">
                <w:t>P</w:t>
              </w:r>
              <w:r w:rsidR="009D7CD1" w:rsidRPr="00944A9E">
                <w:t>Z</w:t>
              </w:r>
            </w:ins>
          </w:p>
        </w:tc>
        <w:tc>
          <w:tcPr>
            <w:tcW w:w="2694" w:type="dxa"/>
            <w:gridSpan w:val="2"/>
            <w:shd w:val="clear" w:color="auto" w:fill="F7CAAC"/>
          </w:tcPr>
          <w:p w:rsidR="009D7CD1" w:rsidRPr="00944A9E" w:rsidRDefault="009D7CD1" w:rsidP="00E7344C">
            <w:pPr>
              <w:jc w:val="both"/>
            </w:pPr>
            <w:r w:rsidRPr="00944A9E">
              <w:rPr>
                <w:b/>
              </w:rPr>
              <w:t>doporučený ročník / semestr</w:t>
            </w:r>
          </w:p>
        </w:tc>
        <w:tc>
          <w:tcPr>
            <w:tcW w:w="627" w:type="dxa"/>
          </w:tcPr>
          <w:p w:rsidR="009D7CD1" w:rsidRPr="00944A9E" w:rsidRDefault="009D7CD1" w:rsidP="00E7344C">
            <w:pPr>
              <w:jc w:val="both"/>
            </w:pPr>
            <w:r w:rsidRPr="00944A9E">
              <w:t>3/LS</w:t>
            </w:r>
          </w:p>
        </w:tc>
      </w:tr>
      <w:tr w:rsidR="008A1422" w:rsidRPr="00944A9E" w:rsidTr="00AA4644">
        <w:trPr>
          <w:jc w:val="center"/>
        </w:trPr>
        <w:tc>
          <w:tcPr>
            <w:tcW w:w="3475" w:type="dxa"/>
            <w:shd w:val="clear" w:color="auto" w:fill="F7CAAC"/>
          </w:tcPr>
          <w:p w:rsidR="009D7CD1" w:rsidRPr="00944A9E" w:rsidRDefault="009D7CD1" w:rsidP="00E7344C">
            <w:pPr>
              <w:jc w:val="both"/>
              <w:rPr>
                <w:b/>
              </w:rPr>
            </w:pPr>
            <w:r w:rsidRPr="00944A9E">
              <w:rPr>
                <w:b/>
              </w:rPr>
              <w:t>Rozsah studijního předmětu</w:t>
            </w:r>
          </w:p>
        </w:tc>
        <w:tc>
          <w:tcPr>
            <w:tcW w:w="1701" w:type="dxa"/>
            <w:gridSpan w:val="2"/>
          </w:tcPr>
          <w:p w:rsidR="009D7CD1" w:rsidRPr="00944A9E" w:rsidRDefault="009D7CD1" w:rsidP="00E7344C">
            <w:pPr>
              <w:jc w:val="both"/>
            </w:pPr>
            <w:r w:rsidRPr="00944A9E">
              <w:t>14s</w:t>
            </w:r>
          </w:p>
        </w:tc>
        <w:tc>
          <w:tcPr>
            <w:tcW w:w="889" w:type="dxa"/>
            <w:shd w:val="clear" w:color="auto" w:fill="F7CAAC"/>
          </w:tcPr>
          <w:p w:rsidR="009D7CD1" w:rsidRPr="00944A9E" w:rsidRDefault="009D7CD1" w:rsidP="00E7344C">
            <w:pPr>
              <w:jc w:val="both"/>
              <w:rPr>
                <w:b/>
              </w:rPr>
            </w:pPr>
            <w:r w:rsidRPr="00944A9E">
              <w:rPr>
                <w:b/>
              </w:rPr>
              <w:t xml:space="preserve">hod. </w:t>
            </w:r>
          </w:p>
        </w:tc>
        <w:tc>
          <w:tcPr>
            <w:tcW w:w="821" w:type="dxa"/>
          </w:tcPr>
          <w:p w:rsidR="009D7CD1" w:rsidRPr="00944A9E" w:rsidRDefault="009D7CD1" w:rsidP="00E7344C">
            <w:pPr>
              <w:jc w:val="both"/>
            </w:pPr>
            <w:r w:rsidRPr="00944A9E">
              <w:t>28</w:t>
            </w:r>
          </w:p>
        </w:tc>
        <w:tc>
          <w:tcPr>
            <w:tcW w:w="2155" w:type="dxa"/>
            <w:shd w:val="clear" w:color="auto" w:fill="F7CAAC"/>
          </w:tcPr>
          <w:p w:rsidR="009D7CD1" w:rsidRPr="00944A9E" w:rsidRDefault="009D7CD1" w:rsidP="00E7344C">
            <w:pPr>
              <w:jc w:val="both"/>
              <w:rPr>
                <w:b/>
              </w:rPr>
            </w:pPr>
            <w:r w:rsidRPr="00944A9E">
              <w:rPr>
                <w:b/>
              </w:rPr>
              <w:t>kreditů</w:t>
            </w:r>
          </w:p>
        </w:tc>
        <w:tc>
          <w:tcPr>
            <w:tcW w:w="1166" w:type="dxa"/>
            <w:gridSpan w:val="2"/>
          </w:tcPr>
          <w:p w:rsidR="009D7CD1" w:rsidRPr="00944A9E" w:rsidRDefault="009D7CD1" w:rsidP="00E7344C">
            <w:pPr>
              <w:jc w:val="both"/>
            </w:pPr>
            <w:r w:rsidRPr="00944A9E">
              <w:t>2</w:t>
            </w:r>
          </w:p>
        </w:tc>
      </w:tr>
      <w:tr w:rsidR="009D7CD1" w:rsidRPr="00944A9E" w:rsidTr="002C304D">
        <w:trPr>
          <w:jc w:val="center"/>
        </w:trPr>
        <w:tc>
          <w:tcPr>
            <w:tcW w:w="3475" w:type="dxa"/>
            <w:shd w:val="clear" w:color="auto" w:fill="F7CAAC"/>
          </w:tcPr>
          <w:p w:rsidR="009D7CD1" w:rsidRPr="00944A9E" w:rsidRDefault="009D7CD1" w:rsidP="00E7344C">
            <w:pPr>
              <w:jc w:val="both"/>
              <w:rPr>
                <w:b/>
              </w:rPr>
            </w:pPr>
            <w:r w:rsidRPr="00944A9E">
              <w:rPr>
                <w:b/>
              </w:rPr>
              <w:t>Prerekvizity, korekvizity, ekvivalence</w:t>
            </w:r>
          </w:p>
        </w:tc>
        <w:tc>
          <w:tcPr>
            <w:tcW w:w="6732" w:type="dxa"/>
            <w:gridSpan w:val="7"/>
          </w:tcPr>
          <w:p w:rsidR="009D7CD1" w:rsidRPr="00944A9E" w:rsidRDefault="009D7CD1" w:rsidP="00E7344C">
            <w:pPr>
              <w:jc w:val="both"/>
            </w:pPr>
          </w:p>
        </w:tc>
      </w:tr>
      <w:tr w:rsidR="009D7CD1" w:rsidRPr="00944A9E" w:rsidTr="002C304D">
        <w:trPr>
          <w:jc w:val="center"/>
        </w:trPr>
        <w:tc>
          <w:tcPr>
            <w:tcW w:w="3475" w:type="dxa"/>
            <w:shd w:val="clear" w:color="auto" w:fill="F7CAAC"/>
          </w:tcPr>
          <w:p w:rsidR="009D7CD1" w:rsidRPr="00944A9E" w:rsidRDefault="009D7CD1" w:rsidP="00E7344C">
            <w:pPr>
              <w:jc w:val="both"/>
              <w:rPr>
                <w:b/>
              </w:rPr>
            </w:pPr>
            <w:r w:rsidRPr="00944A9E">
              <w:rPr>
                <w:b/>
              </w:rPr>
              <w:t>Způsob ověření studijních výsledků</w:t>
            </w:r>
          </w:p>
        </w:tc>
        <w:tc>
          <w:tcPr>
            <w:tcW w:w="3411" w:type="dxa"/>
            <w:gridSpan w:val="4"/>
          </w:tcPr>
          <w:p w:rsidR="009D7CD1" w:rsidRPr="00944A9E" w:rsidRDefault="009D7CD1" w:rsidP="00E7344C">
            <w:pPr>
              <w:jc w:val="both"/>
            </w:pPr>
            <w:r w:rsidRPr="00944A9E">
              <w:t>klasifikovaný zápočet</w:t>
            </w:r>
          </w:p>
        </w:tc>
        <w:tc>
          <w:tcPr>
            <w:tcW w:w="2155" w:type="dxa"/>
            <w:shd w:val="clear" w:color="auto" w:fill="F7CAAC"/>
          </w:tcPr>
          <w:p w:rsidR="009D7CD1" w:rsidRPr="00944A9E" w:rsidRDefault="009D7CD1" w:rsidP="00E7344C">
            <w:pPr>
              <w:jc w:val="both"/>
              <w:rPr>
                <w:b/>
              </w:rPr>
            </w:pPr>
            <w:r w:rsidRPr="00944A9E">
              <w:rPr>
                <w:b/>
              </w:rPr>
              <w:t>Forma výuky</w:t>
            </w:r>
          </w:p>
        </w:tc>
        <w:tc>
          <w:tcPr>
            <w:tcW w:w="1166" w:type="dxa"/>
            <w:gridSpan w:val="2"/>
          </w:tcPr>
          <w:p w:rsidR="009D7CD1" w:rsidRPr="00944A9E" w:rsidRDefault="009D7CD1" w:rsidP="00E7344C">
            <w:pPr>
              <w:jc w:val="both"/>
            </w:pPr>
            <w:r w:rsidRPr="00944A9E">
              <w:t>přednáška seminář</w:t>
            </w:r>
          </w:p>
        </w:tc>
      </w:tr>
      <w:tr w:rsidR="009D7CD1" w:rsidRPr="00944A9E" w:rsidTr="002C304D">
        <w:trPr>
          <w:jc w:val="center"/>
        </w:trPr>
        <w:tc>
          <w:tcPr>
            <w:tcW w:w="3475" w:type="dxa"/>
            <w:shd w:val="clear" w:color="auto" w:fill="F7CAAC"/>
          </w:tcPr>
          <w:p w:rsidR="009D7CD1" w:rsidRPr="00944A9E" w:rsidRDefault="009D7CD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D7CD1" w:rsidRPr="00944A9E" w:rsidRDefault="00FC77A5" w:rsidP="00E7344C">
            <w:pPr>
              <w:jc w:val="both"/>
            </w:pPr>
            <w:r w:rsidRPr="00944A9E">
              <w:t>Ú</w:t>
            </w:r>
            <w:r w:rsidR="009D7CD1" w:rsidRPr="00944A9E">
              <w:t>čast ve výuce (min. 80 %); esej na zadané téma; prezentace v rámci výuky; písemné zpracování poznámek k vybranému odbornému textu nebo literatury; písemný test</w:t>
            </w:r>
            <w:r w:rsidRPr="00944A9E">
              <w:t>.</w:t>
            </w:r>
          </w:p>
        </w:tc>
      </w:tr>
      <w:tr w:rsidR="009D7CD1" w:rsidRPr="00944A9E" w:rsidTr="002C304D">
        <w:trPr>
          <w:trHeight w:val="144"/>
          <w:jc w:val="center"/>
        </w:trPr>
        <w:tc>
          <w:tcPr>
            <w:tcW w:w="10207" w:type="dxa"/>
            <w:gridSpan w:val="8"/>
            <w:tcBorders>
              <w:top w:val="nil"/>
            </w:tcBorders>
          </w:tcPr>
          <w:p w:rsidR="009D7CD1" w:rsidRPr="00944A9E" w:rsidRDefault="009D7CD1" w:rsidP="00E7344C">
            <w:pPr>
              <w:jc w:val="both"/>
            </w:pPr>
          </w:p>
        </w:tc>
      </w:tr>
      <w:tr w:rsidR="009D7CD1" w:rsidRPr="00944A9E" w:rsidTr="002C304D">
        <w:trPr>
          <w:trHeight w:val="197"/>
          <w:jc w:val="center"/>
        </w:trPr>
        <w:tc>
          <w:tcPr>
            <w:tcW w:w="3475" w:type="dxa"/>
            <w:tcBorders>
              <w:top w:val="nil"/>
            </w:tcBorders>
            <w:shd w:val="clear" w:color="auto" w:fill="F7CAAC"/>
          </w:tcPr>
          <w:p w:rsidR="009D7CD1" w:rsidRPr="00944A9E" w:rsidRDefault="009D7CD1" w:rsidP="00E7344C">
            <w:pPr>
              <w:jc w:val="both"/>
              <w:rPr>
                <w:b/>
              </w:rPr>
            </w:pPr>
            <w:r w:rsidRPr="00944A9E">
              <w:rPr>
                <w:b/>
              </w:rPr>
              <w:t>Garant předmětu</w:t>
            </w:r>
          </w:p>
        </w:tc>
        <w:tc>
          <w:tcPr>
            <w:tcW w:w="6732" w:type="dxa"/>
            <w:gridSpan w:val="7"/>
            <w:tcBorders>
              <w:top w:val="nil"/>
            </w:tcBorders>
          </w:tcPr>
          <w:p w:rsidR="009D7CD1" w:rsidRPr="00944A9E" w:rsidRDefault="009D7CD1" w:rsidP="00E7344C">
            <w:pPr>
              <w:jc w:val="both"/>
            </w:pPr>
            <w:r w:rsidRPr="00944A9E">
              <w:t>Mgr. et Mgr. Viktor Pacholík, Ph.D.</w:t>
            </w:r>
          </w:p>
        </w:tc>
      </w:tr>
      <w:tr w:rsidR="009D7CD1" w:rsidRPr="00944A9E" w:rsidTr="002C304D">
        <w:trPr>
          <w:trHeight w:val="378"/>
          <w:jc w:val="center"/>
        </w:trPr>
        <w:tc>
          <w:tcPr>
            <w:tcW w:w="3475" w:type="dxa"/>
            <w:tcBorders>
              <w:top w:val="nil"/>
            </w:tcBorders>
            <w:shd w:val="clear" w:color="auto" w:fill="F7CAAC"/>
          </w:tcPr>
          <w:p w:rsidR="009D7CD1" w:rsidRPr="00944A9E" w:rsidRDefault="009D7CD1" w:rsidP="00E7344C">
            <w:pPr>
              <w:jc w:val="both"/>
              <w:rPr>
                <w:b/>
              </w:rPr>
            </w:pPr>
            <w:r w:rsidRPr="00944A9E">
              <w:rPr>
                <w:b/>
              </w:rPr>
              <w:t>Zapojení garanta do výuky předmětu</w:t>
            </w:r>
          </w:p>
        </w:tc>
        <w:tc>
          <w:tcPr>
            <w:tcW w:w="6732" w:type="dxa"/>
            <w:gridSpan w:val="7"/>
            <w:tcBorders>
              <w:top w:val="nil"/>
            </w:tcBorders>
          </w:tcPr>
          <w:p w:rsidR="009D7CD1" w:rsidRPr="00944A9E" w:rsidRDefault="009D7CD1" w:rsidP="00E7344C">
            <w:pPr>
              <w:jc w:val="both"/>
            </w:pPr>
            <w:r w:rsidRPr="00944A9E">
              <w:t>přednášející</w:t>
            </w:r>
          </w:p>
        </w:tc>
      </w:tr>
      <w:tr w:rsidR="009D7CD1" w:rsidRPr="00944A9E" w:rsidTr="002C304D">
        <w:trPr>
          <w:jc w:val="center"/>
        </w:trPr>
        <w:tc>
          <w:tcPr>
            <w:tcW w:w="3475" w:type="dxa"/>
            <w:shd w:val="clear" w:color="auto" w:fill="F7CAAC"/>
          </w:tcPr>
          <w:p w:rsidR="009D7CD1" w:rsidRPr="00944A9E" w:rsidRDefault="009D7CD1" w:rsidP="00E7344C">
            <w:pPr>
              <w:jc w:val="both"/>
              <w:rPr>
                <w:b/>
              </w:rPr>
            </w:pPr>
            <w:r w:rsidRPr="00944A9E">
              <w:rPr>
                <w:b/>
              </w:rPr>
              <w:t>Vyučující</w:t>
            </w:r>
          </w:p>
        </w:tc>
        <w:tc>
          <w:tcPr>
            <w:tcW w:w="6732" w:type="dxa"/>
            <w:gridSpan w:val="7"/>
            <w:tcBorders>
              <w:bottom w:val="nil"/>
            </w:tcBorders>
            <w:shd w:val="clear" w:color="auto" w:fill="auto"/>
          </w:tcPr>
          <w:p w:rsidR="009D7CD1" w:rsidRPr="00944A9E" w:rsidRDefault="009D7CD1" w:rsidP="00E7344C">
            <w:pPr>
              <w:jc w:val="both"/>
            </w:pPr>
            <w:r w:rsidRPr="00944A9E">
              <w:t>Mgr. et Mgr. Viktor Pacholík, Ph.D. (</w:t>
            </w:r>
            <w:r w:rsidR="005B70B9">
              <w:t>5</w:t>
            </w:r>
            <w:r w:rsidRPr="00944A9E">
              <w:t>0%)</w:t>
            </w:r>
            <w:r w:rsidR="00E31877">
              <w:t>, PhDr. David Unger</w:t>
            </w:r>
            <w:r w:rsidR="005B70B9">
              <w:t xml:space="preserve"> (50%)</w:t>
            </w:r>
          </w:p>
        </w:tc>
      </w:tr>
      <w:tr w:rsidR="009D7CD1" w:rsidRPr="00944A9E" w:rsidTr="002C304D">
        <w:trPr>
          <w:trHeight w:val="58"/>
          <w:jc w:val="center"/>
        </w:trPr>
        <w:tc>
          <w:tcPr>
            <w:tcW w:w="10207" w:type="dxa"/>
            <w:gridSpan w:val="8"/>
            <w:tcBorders>
              <w:top w:val="nil"/>
            </w:tcBorders>
          </w:tcPr>
          <w:p w:rsidR="009D7CD1" w:rsidRPr="00944A9E" w:rsidRDefault="009D7CD1" w:rsidP="00E7344C">
            <w:pPr>
              <w:jc w:val="both"/>
            </w:pPr>
          </w:p>
        </w:tc>
      </w:tr>
      <w:tr w:rsidR="009D7CD1" w:rsidRPr="00944A9E" w:rsidTr="002C304D">
        <w:trPr>
          <w:jc w:val="center"/>
        </w:trPr>
        <w:tc>
          <w:tcPr>
            <w:tcW w:w="3475" w:type="dxa"/>
            <w:shd w:val="clear" w:color="auto" w:fill="F7CAAC"/>
          </w:tcPr>
          <w:p w:rsidR="009D7CD1" w:rsidRPr="00944A9E" w:rsidRDefault="009D7CD1" w:rsidP="00E7344C">
            <w:pPr>
              <w:jc w:val="both"/>
              <w:rPr>
                <w:b/>
              </w:rPr>
            </w:pPr>
            <w:r w:rsidRPr="00944A9E">
              <w:rPr>
                <w:b/>
              </w:rPr>
              <w:t>Stručná anotace předmětu</w:t>
            </w:r>
          </w:p>
        </w:tc>
        <w:tc>
          <w:tcPr>
            <w:tcW w:w="6732" w:type="dxa"/>
            <w:gridSpan w:val="7"/>
            <w:tcBorders>
              <w:bottom w:val="nil"/>
            </w:tcBorders>
          </w:tcPr>
          <w:p w:rsidR="009D7CD1" w:rsidRPr="00944A9E" w:rsidRDefault="009D7CD1" w:rsidP="00E7344C">
            <w:pPr>
              <w:jc w:val="both"/>
            </w:pPr>
          </w:p>
        </w:tc>
      </w:tr>
      <w:tr w:rsidR="009D7CD1" w:rsidRPr="00944A9E" w:rsidTr="002C304D">
        <w:trPr>
          <w:trHeight w:val="3938"/>
          <w:jc w:val="center"/>
        </w:trPr>
        <w:tc>
          <w:tcPr>
            <w:tcW w:w="10207" w:type="dxa"/>
            <w:gridSpan w:val="8"/>
            <w:tcBorders>
              <w:top w:val="nil"/>
              <w:bottom w:val="single" w:sz="12" w:space="0" w:color="auto"/>
            </w:tcBorders>
          </w:tcPr>
          <w:p w:rsidR="009D7CD1" w:rsidRPr="00944A9E" w:rsidRDefault="009D7CD1" w:rsidP="00E7344C">
            <w:pPr>
              <w:jc w:val="both"/>
            </w:pPr>
          </w:p>
          <w:p w:rsidR="009D7CD1" w:rsidRPr="00944A9E" w:rsidRDefault="009D7CD1" w:rsidP="00E7344C">
            <w:pPr>
              <w:jc w:val="both"/>
            </w:pPr>
            <w:r w:rsidRPr="00944A9E">
              <w:t>Uvedení do oboru patopsychologie a psychopatologie.</w:t>
            </w:r>
          </w:p>
          <w:p w:rsidR="009D7CD1" w:rsidRPr="00944A9E" w:rsidRDefault="009D7CD1" w:rsidP="00E7344C">
            <w:pPr>
              <w:jc w:val="both"/>
            </w:pPr>
            <w:r w:rsidRPr="00944A9E">
              <w:t>Vymezení normy.</w:t>
            </w:r>
          </w:p>
          <w:p w:rsidR="009D7CD1" w:rsidRPr="00944A9E" w:rsidRDefault="009D7CD1" w:rsidP="00E7344C">
            <w:pPr>
              <w:jc w:val="both"/>
            </w:pPr>
            <w:r w:rsidRPr="00944A9E">
              <w:t>Poruchy psychických funkcí (jednání, motivace a vůle, pozornost).</w:t>
            </w:r>
          </w:p>
          <w:p w:rsidR="009D7CD1" w:rsidRPr="00944A9E" w:rsidRDefault="009D7CD1" w:rsidP="00E7344C">
            <w:pPr>
              <w:jc w:val="both"/>
            </w:pPr>
            <w:r w:rsidRPr="00944A9E">
              <w:t>Poruchy psychických funkcí (myšlení, řeč, emoce).</w:t>
            </w:r>
          </w:p>
          <w:p w:rsidR="009D7CD1" w:rsidRPr="00944A9E" w:rsidRDefault="009D7CD1" w:rsidP="00E7344C">
            <w:pPr>
              <w:jc w:val="both"/>
            </w:pPr>
            <w:r w:rsidRPr="00944A9E">
              <w:t>Poruchy osobnosti.</w:t>
            </w:r>
          </w:p>
          <w:p w:rsidR="009D7CD1" w:rsidRPr="00944A9E" w:rsidRDefault="009D7CD1" w:rsidP="00E7344C">
            <w:pPr>
              <w:jc w:val="both"/>
            </w:pPr>
            <w:r w:rsidRPr="00944A9E">
              <w:t>Afektivní poruchy, úzkost a strach u dětí.</w:t>
            </w:r>
          </w:p>
          <w:p w:rsidR="009D7CD1" w:rsidRPr="00944A9E" w:rsidRDefault="009D7CD1" w:rsidP="00E7344C">
            <w:pPr>
              <w:jc w:val="both"/>
            </w:pPr>
            <w:r w:rsidRPr="00944A9E">
              <w:t>Psychosomatická onemocnění.</w:t>
            </w:r>
          </w:p>
          <w:p w:rsidR="009D7CD1" w:rsidRPr="00944A9E" w:rsidRDefault="009D7CD1" w:rsidP="00E7344C">
            <w:pPr>
              <w:jc w:val="both"/>
            </w:pPr>
            <w:r w:rsidRPr="00944A9E">
              <w:t>Dítě se smyslovým postižením ve školní třídě.</w:t>
            </w:r>
          </w:p>
          <w:p w:rsidR="009D7CD1" w:rsidRPr="00944A9E" w:rsidRDefault="009D7CD1" w:rsidP="00E7344C">
            <w:pPr>
              <w:jc w:val="both"/>
            </w:pPr>
            <w:r w:rsidRPr="00944A9E">
              <w:t>Dítě se somatickým onemocněním ve školní třídě.</w:t>
            </w:r>
          </w:p>
          <w:p w:rsidR="009D7CD1" w:rsidRPr="00944A9E" w:rsidRDefault="009D7CD1" w:rsidP="00E7344C">
            <w:pPr>
              <w:jc w:val="both"/>
            </w:pPr>
            <w:r w:rsidRPr="00944A9E">
              <w:t>Pervazivní poruchy.</w:t>
            </w:r>
          </w:p>
          <w:p w:rsidR="009D7CD1" w:rsidRPr="00944A9E" w:rsidRDefault="009D7CD1" w:rsidP="00E7344C">
            <w:pPr>
              <w:jc w:val="both"/>
            </w:pPr>
            <w:r w:rsidRPr="00944A9E">
              <w:t>Specifické poruchy učení a chování.</w:t>
            </w:r>
          </w:p>
          <w:p w:rsidR="009D7CD1" w:rsidRPr="00944A9E" w:rsidRDefault="009D7CD1" w:rsidP="00E7344C">
            <w:pPr>
              <w:jc w:val="both"/>
            </w:pPr>
            <w:r w:rsidRPr="00944A9E">
              <w:t>Psychologické aspekty poruch příjmu potravy.</w:t>
            </w:r>
          </w:p>
          <w:p w:rsidR="009D7CD1" w:rsidRPr="00944A9E" w:rsidRDefault="009D7CD1" w:rsidP="00E7344C">
            <w:pPr>
              <w:jc w:val="both"/>
            </w:pPr>
            <w:r w:rsidRPr="00944A9E">
              <w:t>Syndrom týraného, zanedbávaného a zneužívaného dítěte.</w:t>
            </w:r>
          </w:p>
          <w:p w:rsidR="009D7CD1" w:rsidRPr="00944A9E" w:rsidRDefault="009D7CD1" w:rsidP="00E7344C">
            <w:pPr>
              <w:jc w:val="both"/>
            </w:pPr>
            <w:r w:rsidRPr="00944A9E">
              <w:t>Šikana ve školním prostředí.</w:t>
            </w:r>
          </w:p>
        </w:tc>
      </w:tr>
      <w:tr w:rsidR="009D7CD1" w:rsidRPr="00944A9E" w:rsidTr="002C304D">
        <w:trPr>
          <w:trHeight w:val="265"/>
          <w:jc w:val="center"/>
        </w:trPr>
        <w:tc>
          <w:tcPr>
            <w:tcW w:w="4042" w:type="dxa"/>
            <w:gridSpan w:val="2"/>
            <w:tcBorders>
              <w:top w:val="nil"/>
            </w:tcBorders>
            <w:shd w:val="clear" w:color="auto" w:fill="F7CAAC"/>
          </w:tcPr>
          <w:p w:rsidR="009D7CD1" w:rsidRPr="00944A9E" w:rsidRDefault="009D7CD1" w:rsidP="00E7344C">
            <w:pPr>
              <w:jc w:val="both"/>
            </w:pPr>
            <w:r w:rsidRPr="00944A9E">
              <w:rPr>
                <w:b/>
              </w:rPr>
              <w:t>Studijní literatura a studijní pomůcky</w:t>
            </w:r>
          </w:p>
        </w:tc>
        <w:tc>
          <w:tcPr>
            <w:tcW w:w="6165" w:type="dxa"/>
            <w:gridSpan w:val="6"/>
            <w:tcBorders>
              <w:top w:val="nil"/>
              <w:bottom w:val="nil"/>
            </w:tcBorders>
          </w:tcPr>
          <w:p w:rsidR="009D7CD1" w:rsidRPr="00944A9E" w:rsidRDefault="009D7CD1" w:rsidP="00E7344C">
            <w:pPr>
              <w:jc w:val="both"/>
            </w:pPr>
          </w:p>
        </w:tc>
      </w:tr>
      <w:tr w:rsidR="009D7CD1" w:rsidRPr="00944A9E" w:rsidTr="002C304D">
        <w:trPr>
          <w:trHeight w:val="1497"/>
          <w:jc w:val="center"/>
        </w:trPr>
        <w:tc>
          <w:tcPr>
            <w:tcW w:w="10207" w:type="dxa"/>
            <w:gridSpan w:val="8"/>
            <w:tcBorders>
              <w:top w:val="nil"/>
            </w:tcBorders>
          </w:tcPr>
          <w:p w:rsidR="009D7CD1" w:rsidRPr="00944A9E" w:rsidRDefault="009D7CD1" w:rsidP="00E7344C">
            <w:pPr>
              <w:jc w:val="both"/>
              <w:rPr>
                <w:b/>
              </w:rPr>
            </w:pPr>
          </w:p>
          <w:p w:rsidR="009D7CD1" w:rsidRPr="005209F5" w:rsidRDefault="009D7CD1" w:rsidP="00E7344C">
            <w:pPr>
              <w:jc w:val="both"/>
              <w:rPr>
                <w:b/>
              </w:rPr>
            </w:pPr>
            <w:r w:rsidRPr="005209F5">
              <w:rPr>
                <w:b/>
              </w:rPr>
              <w:t xml:space="preserve">Povinná literatura: </w:t>
            </w:r>
          </w:p>
          <w:p w:rsidR="009D7CD1" w:rsidRPr="005209F5" w:rsidRDefault="009D7CD1" w:rsidP="00235A60">
            <w:pPr>
              <w:jc w:val="both"/>
            </w:pPr>
            <w:r w:rsidRPr="005209F5">
              <w:t xml:space="preserve">Kohoutek, R. (2007). </w:t>
            </w:r>
            <w:r w:rsidRPr="005209F5">
              <w:rPr>
                <w:i/>
              </w:rPr>
              <w:t>Patopsychologie a psychopatologie pro pedagogy</w:t>
            </w:r>
            <w:r w:rsidRPr="005209F5">
              <w:t>. Brno: Masarykova univerzita.</w:t>
            </w:r>
          </w:p>
          <w:p w:rsidR="00C43AD8" w:rsidRPr="005209F5" w:rsidRDefault="00C43AD8" w:rsidP="00C43AD8">
            <w:pPr>
              <w:jc w:val="both"/>
              <w:rPr>
                <w:ins w:id="1468" w:author="Hana Navrátilová" w:date="2019-09-24T11:10:00Z"/>
              </w:rPr>
            </w:pPr>
            <w:ins w:id="1469" w:author="Hana Navrátilová" w:date="2019-09-24T11:10:00Z">
              <w:r w:rsidRPr="005209F5">
                <w:t xml:space="preserve">Pacholík, V. (Ed.), Lipnická, M., Machů, E., Leix, A., &amp; Nedělová, M. (2015). </w:t>
              </w:r>
              <w:r w:rsidRPr="005209F5">
                <w:rPr>
                  <w:i/>
                </w:rPr>
                <w:t>Specifika edukace dětí se speciálními vzdělávacími potřebami v mateřských školách.</w:t>
              </w:r>
              <w:r w:rsidRPr="005209F5">
                <w:t xml:space="preserve"> Zlín: Univerzita Tomáše Bati ve Zlíně, Fakulta humanitních studií.</w:t>
              </w:r>
            </w:ins>
          </w:p>
          <w:p w:rsidR="009D7CD1" w:rsidRPr="005209F5" w:rsidRDefault="009D7CD1" w:rsidP="00235A60">
            <w:pPr>
              <w:jc w:val="both"/>
            </w:pPr>
            <w:r w:rsidRPr="005209F5">
              <w:t xml:space="preserve">Vágnerová, M. (2014). </w:t>
            </w:r>
            <w:r w:rsidRPr="005209F5">
              <w:rPr>
                <w:i/>
              </w:rPr>
              <w:t>Současná psychopatologie pro pomáhající profese</w:t>
            </w:r>
            <w:r w:rsidRPr="005209F5">
              <w:t xml:space="preserve">. Praha: Portál. </w:t>
            </w:r>
          </w:p>
          <w:p w:rsidR="009D7CD1" w:rsidRPr="00944A9E" w:rsidRDefault="009D7CD1" w:rsidP="00235A60">
            <w:pPr>
              <w:jc w:val="both"/>
            </w:pPr>
            <w:r w:rsidRPr="005209F5">
              <w:t xml:space="preserve">Vágnerová, M., Hadj-Moussová, Z., </w:t>
            </w:r>
            <w:r w:rsidR="00B94D23" w:rsidRPr="005209F5">
              <w:t>&amp;</w:t>
            </w:r>
            <w:r w:rsidR="00C21F2C" w:rsidRPr="005209F5">
              <w:t xml:space="preserve"> </w:t>
            </w:r>
            <w:r w:rsidRPr="005209F5">
              <w:t>Štech, S. (2</w:t>
            </w:r>
            <w:r w:rsidRPr="00944A9E">
              <w:t xml:space="preserve">004). </w:t>
            </w:r>
            <w:r w:rsidRPr="00944A9E">
              <w:rPr>
                <w:i/>
              </w:rPr>
              <w:t>Psychologie handicapu</w:t>
            </w:r>
            <w:r w:rsidRPr="00944A9E">
              <w:t xml:space="preserve">. Praha: Karolinum. </w:t>
            </w:r>
          </w:p>
          <w:p w:rsidR="009D7CD1" w:rsidRPr="00944A9E" w:rsidRDefault="009D7CD1" w:rsidP="00235A60">
            <w:pPr>
              <w:jc w:val="both"/>
              <w:rPr>
                <w:i/>
              </w:rPr>
            </w:pPr>
            <w:r w:rsidRPr="00944A9E">
              <w:rPr>
                <w:i/>
                <w:iCs/>
              </w:rPr>
              <w:t>Mezinárodní klasifikace nemocí: V. Poruchy duševní a poruchy chování</w:t>
            </w:r>
            <w:r w:rsidRPr="00944A9E">
              <w:rPr>
                <w:i/>
              </w:rPr>
              <w:t>.</w:t>
            </w:r>
            <w:r w:rsidRPr="00944A9E">
              <w:t xml:space="preserve"> (2016).</w:t>
            </w:r>
            <w:r w:rsidR="004B6344">
              <w:t xml:space="preserve"> </w:t>
            </w:r>
            <w:r w:rsidRPr="00944A9E">
              <w:t>Olomouc: Solen, Medical education.</w:t>
            </w:r>
          </w:p>
          <w:p w:rsidR="009D7CD1" w:rsidRPr="00944A9E" w:rsidRDefault="009D7CD1" w:rsidP="00235A60">
            <w:pPr>
              <w:jc w:val="both"/>
              <w:rPr>
                <w:i/>
              </w:rPr>
            </w:pPr>
          </w:p>
          <w:p w:rsidR="009D7CD1" w:rsidRPr="00944A9E" w:rsidRDefault="009D7CD1" w:rsidP="00235A60">
            <w:pPr>
              <w:jc w:val="both"/>
              <w:rPr>
                <w:b/>
              </w:rPr>
            </w:pPr>
            <w:r w:rsidRPr="00944A9E">
              <w:rPr>
                <w:b/>
              </w:rPr>
              <w:t xml:space="preserve">Doporučená literatura: </w:t>
            </w:r>
          </w:p>
          <w:p w:rsidR="009D7CD1" w:rsidRPr="00944A9E" w:rsidRDefault="009D7CD1" w:rsidP="00235A60">
            <w:pPr>
              <w:tabs>
                <w:tab w:val="left" w:pos="2066"/>
              </w:tabs>
              <w:jc w:val="both"/>
            </w:pPr>
            <w:r w:rsidRPr="00944A9E">
              <w:t xml:space="preserve">Krch, F. D. (2005). </w:t>
            </w:r>
            <w:r w:rsidRPr="00944A9E">
              <w:rPr>
                <w:i/>
              </w:rPr>
              <w:t>Poruchy příjmu potravy</w:t>
            </w:r>
            <w:r w:rsidRPr="00944A9E">
              <w:t>. Praha: Grada.</w:t>
            </w:r>
          </w:p>
          <w:p w:rsidR="009D7CD1" w:rsidRPr="00944A9E" w:rsidRDefault="009D7CD1" w:rsidP="00235A60">
            <w:pPr>
              <w:tabs>
                <w:tab w:val="left" w:pos="2066"/>
              </w:tabs>
              <w:jc w:val="both"/>
            </w:pPr>
            <w:r w:rsidRPr="00944A9E">
              <w:t xml:space="preserve">Kriegelová, M. (2008). </w:t>
            </w:r>
            <w:r w:rsidRPr="00944A9E">
              <w:rPr>
                <w:i/>
              </w:rPr>
              <w:t>Záměrné sebepoškozování v dětství a adolescenci</w:t>
            </w:r>
            <w:r w:rsidRPr="00944A9E">
              <w:t xml:space="preserve">. Praha: Grada. </w:t>
            </w:r>
          </w:p>
          <w:p w:rsidR="009D7CD1" w:rsidRPr="00944A9E" w:rsidRDefault="009D7CD1" w:rsidP="00235A60">
            <w:pPr>
              <w:tabs>
                <w:tab w:val="left" w:pos="2066"/>
              </w:tabs>
              <w:jc w:val="both"/>
            </w:pPr>
            <w:r w:rsidRPr="00944A9E">
              <w:t xml:space="preserve">Martínek, Z. (2009). </w:t>
            </w:r>
            <w:r w:rsidRPr="00944A9E">
              <w:rPr>
                <w:i/>
              </w:rPr>
              <w:t>Agresivita a kriminalita školní mládeže</w:t>
            </w:r>
            <w:r w:rsidRPr="00944A9E">
              <w:t>. Praha: Grada.</w:t>
            </w:r>
          </w:p>
          <w:p w:rsidR="009D7CD1" w:rsidRPr="00944A9E" w:rsidRDefault="009D7CD1" w:rsidP="00235A60">
            <w:pPr>
              <w:tabs>
                <w:tab w:val="left" w:pos="2066"/>
              </w:tabs>
              <w:jc w:val="both"/>
            </w:pPr>
            <w:r w:rsidRPr="00944A9E">
              <w:t xml:space="preserve">Matějček, Z. (2001). </w:t>
            </w:r>
            <w:r w:rsidRPr="00944A9E">
              <w:rPr>
                <w:i/>
              </w:rPr>
              <w:t>Psychologie nemocných a zdravotně postižených dětí</w:t>
            </w:r>
            <w:r w:rsidRPr="00944A9E">
              <w:t xml:space="preserve">. Jinočany: H &amp; H. </w:t>
            </w:r>
          </w:p>
          <w:p w:rsidR="009D7CD1" w:rsidRPr="00944A9E" w:rsidRDefault="009D7CD1" w:rsidP="00235A60">
            <w:pPr>
              <w:jc w:val="both"/>
            </w:pPr>
            <w:r w:rsidRPr="00944A9E">
              <w:t xml:space="preserve">Orel, M. (2012). </w:t>
            </w:r>
            <w:r w:rsidRPr="00944A9E">
              <w:rPr>
                <w:i/>
              </w:rPr>
              <w:t>Psychopatologie</w:t>
            </w:r>
            <w:r w:rsidRPr="00944A9E">
              <w:t xml:space="preserve">. Praha: Grada. </w:t>
            </w:r>
          </w:p>
          <w:p w:rsidR="009D7CD1" w:rsidRPr="00944A9E" w:rsidRDefault="009D7CD1" w:rsidP="00235A60">
            <w:pPr>
              <w:jc w:val="both"/>
            </w:pPr>
            <w:r w:rsidRPr="00944A9E">
              <w:t xml:space="preserve">Šedivá, Z. (2006). </w:t>
            </w:r>
            <w:r w:rsidRPr="00944A9E">
              <w:rPr>
                <w:i/>
              </w:rPr>
              <w:t>Psychologie sluchově postižených ve školní praxi</w:t>
            </w:r>
            <w:r w:rsidRPr="00944A9E">
              <w:t xml:space="preserve">. Praha: Septima. </w:t>
            </w:r>
          </w:p>
          <w:p w:rsidR="009D7CD1" w:rsidRDefault="009D7CD1" w:rsidP="00235A60">
            <w:pPr>
              <w:tabs>
                <w:tab w:val="left" w:pos="2066"/>
              </w:tabs>
              <w:jc w:val="both"/>
            </w:pPr>
            <w:r w:rsidRPr="00944A9E">
              <w:t xml:space="preserve">Vymětal, J. (2004). </w:t>
            </w:r>
            <w:r w:rsidRPr="00944A9E">
              <w:rPr>
                <w:i/>
              </w:rPr>
              <w:t>Úzkost a strach u dětí</w:t>
            </w:r>
            <w:r w:rsidRPr="00944A9E">
              <w:t xml:space="preserve">.  Praha: Portál. </w:t>
            </w:r>
          </w:p>
          <w:p w:rsidR="00774F02" w:rsidRDefault="00774F02" w:rsidP="00E7344C">
            <w:pPr>
              <w:tabs>
                <w:tab w:val="left" w:pos="2066"/>
              </w:tabs>
              <w:ind w:hanging="322"/>
              <w:jc w:val="both"/>
            </w:pPr>
          </w:p>
          <w:p w:rsidR="00774F02" w:rsidRPr="00944A9E" w:rsidRDefault="00774F02" w:rsidP="00E7344C">
            <w:pPr>
              <w:tabs>
                <w:tab w:val="left" w:pos="2066"/>
              </w:tabs>
              <w:ind w:hanging="322"/>
              <w:jc w:val="both"/>
            </w:pPr>
          </w:p>
        </w:tc>
      </w:tr>
      <w:tr w:rsidR="009D7CD1" w:rsidRPr="00944A9E" w:rsidTr="002C304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D7CD1" w:rsidRPr="00944A9E" w:rsidRDefault="009D7CD1" w:rsidP="00E7344C">
            <w:pPr>
              <w:jc w:val="center"/>
              <w:rPr>
                <w:b/>
              </w:rPr>
            </w:pPr>
            <w:r w:rsidRPr="00944A9E">
              <w:rPr>
                <w:b/>
              </w:rPr>
              <w:t>Informace ke kombinované nebo distanční formě</w:t>
            </w:r>
          </w:p>
        </w:tc>
      </w:tr>
      <w:tr w:rsidR="008A1422" w:rsidRPr="00944A9E" w:rsidTr="00AA4644">
        <w:trPr>
          <w:jc w:val="center"/>
        </w:trPr>
        <w:tc>
          <w:tcPr>
            <w:tcW w:w="5176" w:type="dxa"/>
            <w:gridSpan w:val="3"/>
            <w:tcBorders>
              <w:top w:val="single" w:sz="2" w:space="0" w:color="auto"/>
            </w:tcBorders>
            <w:shd w:val="clear" w:color="auto" w:fill="F7CAAC"/>
          </w:tcPr>
          <w:p w:rsidR="009D7CD1" w:rsidRPr="00944A9E" w:rsidRDefault="009D7CD1" w:rsidP="00E7344C">
            <w:pPr>
              <w:jc w:val="both"/>
            </w:pPr>
            <w:r w:rsidRPr="00944A9E">
              <w:rPr>
                <w:b/>
              </w:rPr>
              <w:t>Rozsah konzultací (soustředění)</w:t>
            </w:r>
          </w:p>
        </w:tc>
        <w:tc>
          <w:tcPr>
            <w:tcW w:w="889" w:type="dxa"/>
            <w:tcBorders>
              <w:top w:val="single" w:sz="2" w:space="0" w:color="auto"/>
            </w:tcBorders>
          </w:tcPr>
          <w:p w:rsidR="009D7CD1" w:rsidRPr="00944A9E" w:rsidRDefault="009D7CD1" w:rsidP="00E7344C">
            <w:pPr>
              <w:jc w:val="both"/>
            </w:pPr>
          </w:p>
        </w:tc>
        <w:tc>
          <w:tcPr>
            <w:tcW w:w="4142" w:type="dxa"/>
            <w:gridSpan w:val="4"/>
            <w:tcBorders>
              <w:top w:val="single" w:sz="2" w:space="0" w:color="auto"/>
            </w:tcBorders>
            <w:shd w:val="clear" w:color="auto" w:fill="F7CAAC"/>
          </w:tcPr>
          <w:p w:rsidR="009D7CD1" w:rsidRPr="00944A9E" w:rsidRDefault="009D7CD1" w:rsidP="00E7344C">
            <w:pPr>
              <w:jc w:val="both"/>
              <w:rPr>
                <w:b/>
              </w:rPr>
            </w:pPr>
            <w:r w:rsidRPr="00944A9E">
              <w:rPr>
                <w:b/>
              </w:rPr>
              <w:t xml:space="preserve">hodin </w:t>
            </w:r>
          </w:p>
        </w:tc>
      </w:tr>
      <w:tr w:rsidR="009D7CD1" w:rsidRPr="00944A9E" w:rsidTr="00AC0ADA">
        <w:trPr>
          <w:jc w:val="center"/>
        </w:trPr>
        <w:tc>
          <w:tcPr>
            <w:tcW w:w="10207" w:type="dxa"/>
            <w:gridSpan w:val="8"/>
            <w:shd w:val="clear" w:color="auto" w:fill="F7CAAC"/>
          </w:tcPr>
          <w:p w:rsidR="009D7CD1" w:rsidRPr="00944A9E" w:rsidRDefault="009D7CD1" w:rsidP="00E7344C">
            <w:pPr>
              <w:jc w:val="both"/>
              <w:rPr>
                <w:b/>
              </w:rPr>
            </w:pPr>
            <w:r w:rsidRPr="00944A9E">
              <w:rPr>
                <w:b/>
              </w:rPr>
              <w:t>Informace o způsobu kontaktu s</w:t>
            </w:r>
            <w:r w:rsidR="00B94D23" w:rsidRPr="00944A9E">
              <w:rPr>
                <w:b/>
              </w:rPr>
              <w:t> </w:t>
            </w:r>
            <w:r w:rsidRPr="00944A9E">
              <w:rPr>
                <w:b/>
              </w:rPr>
              <w:t>vyučujícím</w:t>
            </w:r>
          </w:p>
        </w:tc>
      </w:tr>
      <w:tr w:rsidR="009D7CD1" w:rsidRPr="00944A9E" w:rsidTr="00B67B97">
        <w:trPr>
          <w:trHeight w:val="589"/>
          <w:jc w:val="center"/>
        </w:trPr>
        <w:tc>
          <w:tcPr>
            <w:tcW w:w="10207" w:type="dxa"/>
            <w:gridSpan w:val="8"/>
          </w:tcPr>
          <w:p w:rsidR="009D7CD1" w:rsidRDefault="009D7CD1" w:rsidP="00E7344C">
            <w:pPr>
              <w:jc w:val="both"/>
              <w:rPr>
                <w:del w:id="1470" w:author="Hana Navrátilová" w:date="2019-09-24T11:10:00Z"/>
              </w:rPr>
            </w:pPr>
          </w:p>
          <w:p w:rsidR="00774F02" w:rsidRDefault="00774F02" w:rsidP="00E7344C">
            <w:pPr>
              <w:jc w:val="both"/>
              <w:rPr>
                <w:del w:id="1471" w:author="Hana Navrátilová" w:date="2019-09-24T11:10:00Z"/>
              </w:rPr>
            </w:pPr>
          </w:p>
          <w:p w:rsidR="00774F02" w:rsidRDefault="00774F02" w:rsidP="00E7344C">
            <w:pPr>
              <w:jc w:val="both"/>
              <w:rPr>
                <w:del w:id="1472" w:author="Hana Navrátilová" w:date="2019-09-24T11:10:00Z"/>
              </w:rPr>
            </w:pPr>
          </w:p>
          <w:p w:rsidR="00774F02" w:rsidRDefault="00774F02" w:rsidP="00E7344C">
            <w:pPr>
              <w:jc w:val="both"/>
              <w:rPr>
                <w:del w:id="1473" w:author="Hana Navrátilová" w:date="2019-09-24T11:10:00Z"/>
              </w:rPr>
            </w:pPr>
          </w:p>
          <w:p w:rsidR="00774F02" w:rsidRDefault="00774F02" w:rsidP="00E7344C">
            <w:pPr>
              <w:jc w:val="both"/>
              <w:rPr>
                <w:del w:id="1474" w:author="Hana Navrátilová" w:date="2019-09-24T11:10:00Z"/>
              </w:rPr>
            </w:pPr>
          </w:p>
          <w:p w:rsidR="00774F02" w:rsidRPr="00944A9E" w:rsidRDefault="00774F02"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9D7CD1" w:rsidRPr="00944A9E" w:rsidTr="00AC0ADA">
        <w:trPr>
          <w:jc w:val="center"/>
        </w:trPr>
        <w:tc>
          <w:tcPr>
            <w:tcW w:w="10207" w:type="dxa"/>
            <w:gridSpan w:val="8"/>
            <w:tcBorders>
              <w:bottom w:val="double" w:sz="4" w:space="0" w:color="auto"/>
            </w:tcBorders>
            <w:shd w:val="clear" w:color="auto" w:fill="BDD6EE"/>
          </w:tcPr>
          <w:p w:rsidR="009D7CD1" w:rsidRPr="00944A9E" w:rsidRDefault="00F32C9A" w:rsidP="00E7344C">
            <w:pPr>
              <w:jc w:val="both"/>
              <w:rPr>
                <w:b/>
                <w:sz w:val="28"/>
                <w:szCs w:val="28"/>
              </w:rPr>
            </w:pPr>
            <w:r>
              <w:br w:type="page"/>
            </w:r>
            <w:r w:rsidR="009D7CD1" w:rsidRPr="00944A9E">
              <w:rPr>
                <w:sz w:val="28"/>
                <w:szCs w:val="28"/>
              </w:rPr>
              <w:br w:type="page"/>
            </w:r>
            <w:r w:rsidR="009D7CD1" w:rsidRPr="00944A9E">
              <w:rPr>
                <w:b/>
                <w:sz w:val="28"/>
                <w:szCs w:val="28"/>
              </w:rPr>
              <w:t>B-III – Charakteristika studijního předmětu</w:t>
            </w:r>
          </w:p>
        </w:tc>
      </w:tr>
      <w:tr w:rsidR="009D7CD1" w:rsidRPr="00944A9E" w:rsidTr="00AC0ADA">
        <w:trPr>
          <w:jc w:val="center"/>
        </w:trPr>
        <w:tc>
          <w:tcPr>
            <w:tcW w:w="3475" w:type="dxa"/>
            <w:tcBorders>
              <w:top w:val="double" w:sz="4" w:space="0" w:color="auto"/>
            </w:tcBorders>
            <w:shd w:val="clear" w:color="auto" w:fill="F7CAAC"/>
          </w:tcPr>
          <w:p w:rsidR="009D7CD1" w:rsidRPr="00944A9E" w:rsidRDefault="009D7CD1" w:rsidP="00E7344C">
            <w:pPr>
              <w:jc w:val="both"/>
              <w:rPr>
                <w:b/>
              </w:rPr>
            </w:pPr>
            <w:r w:rsidRPr="00944A9E">
              <w:rPr>
                <w:b/>
              </w:rPr>
              <w:t>Název studijního předmětu</w:t>
            </w:r>
          </w:p>
        </w:tc>
        <w:tc>
          <w:tcPr>
            <w:tcW w:w="6732" w:type="dxa"/>
            <w:gridSpan w:val="7"/>
            <w:tcBorders>
              <w:top w:val="double" w:sz="4" w:space="0" w:color="auto"/>
            </w:tcBorders>
          </w:tcPr>
          <w:p w:rsidR="009D7CD1" w:rsidRPr="00944A9E" w:rsidRDefault="009D7CD1" w:rsidP="00AA4644">
            <w:pPr>
              <w:jc w:val="both"/>
            </w:pPr>
            <w:r w:rsidRPr="00944A9E">
              <w:t xml:space="preserve">Podpora zdraví </w:t>
            </w:r>
            <w:del w:id="1475" w:author="Hana Navrátilová" w:date="2019-09-24T11:10:00Z">
              <w:r w:rsidRPr="00944A9E">
                <w:delText>a výchova ke zdraví v primárním vzdělávání</w:delText>
              </w:r>
            </w:del>
            <w:ins w:id="1476" w:author="Hana Navrátilová" w:date="2019-09-24T11:10:00Z">
              <w:r w:rsidR="00DC5532">
                <w:t>ve školách</w:t>
              </w:r>
            </w:ins>
          </w:p>
        </w:tc>
      </w:tr>
      <w:tr w:rsidR="009D7CD1" w:rsidRPr="00944A9E" w:rsidTr="00AC0ADA">
        <w:trPr>
          <w:jc w:val="center"/>
        </w:trPr>
        <w:tc>
          <w:tcPr>
            <w:tcW w:w="3475" w:type="dxa"/>
            <w:shd w:val="clear" w:color="auto" w:fill="F7CAAC"/>
          </w:tcPr>
          <w:p w:rsidR="009D7CD1" w:rsidRPr="00944A9E" w:rsidRDefault="009D7CD1" w:rsidP="00E7344C">
            <w:pPr>
              <w:jc w:val="both"/>
              <w:rPr>
                <w:b/>
              </w:rPr>
            </w:pPr>
            <w:r w:rsidRPr="00944A9E">
              <w:rPr>
                <w:b/>
              </w:rPr>
              <w:t>Typ předmětu</w:t>
            </w:r>
          </w:p>
        </w:tc>
        <w:tc>
          <w:tcPr>
            <w:tcW w:w="3411" w:type="dxa"/>
            <w:gridSpan w:val="4"/>
          </w:tcPr>
          <w:p w:rsidR="009D7CD1" w:rsidRPr="00944A9E" w:rsidRDefault="009D7CD1" w:rsidP="00E7344C">
            <w:pPr>
              <w:jc w:val="both"/>
            </w:pPr>
            <w:r w:rsidRPr="00944A9E">
              <w:t>povinný, PZ</w:t>
            </w:r>
          </w:p>
        </w:tc>
        <w:tc>
          <w:tcPr>
            <w:tcW w:w="2694" w:type="dxa"/>
            <w:gridSpan w:val="2"/>
            <w:shd w:val="clear" w:color="auto" w:fill="F7CAAC"/>
          </w:tcPr>
          <w:p w:rsidR="009D7CD1" w:rsidRPr="00944A9E" w:rsidRDefault="009D7CD1" w:rsidP="00E7344C">
            <w:pPr>
              <w:jc w:val="both"/>
            </w:pPr>
            <w:r w:rsidRPr="00944A9E">
              <w:rPr>
                <w:b/>
              </w:rPr>
              <w:t>doporučený ročník / semestr</w:t>
            </w:r>
          </w:p>
        </w:tc>
        <w:tc>
          <w:tcPr>
            <w:tcW w:w="627" w:type="dxa"/>
          </w:tcPr>
          <w:p w:rsidR="009D7CD1" w:rsidRPr="00944A9E" w:rsidRDefault="009D7CD1" w:rsidP="00E7344C">
            <w:pPr>
              <w:jc w:val="both"/>
            </w:pPr>
            <w:r w:rsidRPr="00944A9E">
              <w:t>3/LS</w:t>
            </w:r>
          </w:p>
        </w:tc>
      </w:tr>
      <w:tr w:rsidR="008A1422" w:rsidRPr="00944A9E" w:rsidTr="00AA4644">
        <w:trPr>
          <w:jc w:val="center"/>
        </w:trPr>
        <w:tc>
          <w:tcPr>
            <w:tcW w:w="3475" w:type="dxa"/>
            <w:shd w:val="clear" w:color="auto" w:fill="F7CAAC"/>
          </w:tcPr>
          <w:p w:rsidR="009D7CD1" w:rsidRPr="00944A9E" w:rsidRDefault="009D7CD1" w:rsidP="00E7344C">
            <w:pPr>
              <w:jc w:val="both"/>
              <w:rPr>
                <w:b/>
              </w:rPr>
            </w:pPr>
            <w:r w:rsidRPr="00944A9E">
              <w:rPr>
                <w:b/>
              </w:rPr>
              <w:t>Rozsah studijního předmětu</w:t>
            </w:r>
          </w:p>
        </w:tc>
        <w:tc>
          <w:tcPr>
            <w:tcW w:w="1701" w:type="dxa"/>
            <w:gridSpan w:val="2"/>
          </w:tcPr>
          <w:p w:rsidR="009D7CD1" w:rsidRPr="00944A9E" w:rsidRDefault="009D7CD1" w:rsidP="00E7344C">
            <w:pPr>
              <w:jc w:val="both"/>
            </w:pPr>
            <w:r w:rsidRPr="00944A9E">
              <w:t>28p+14s</w:t>
            </w:r>
          </w:p>
        </w:tc>
        <w:tc>
          <w:tcPr>
            <w:tcW w:w="889" w:type="dxa"/>
            <w:shd w:val="clear" w:color="auto" w:fill="F7CAAC"/>
          </w:tcPr>
          <w:p w:rsidR="009D7CD1" w:rsidRPr="00944A9E" w:rsidRDefault="009D7CD1" w:rsidP="00E7344C">
            <w:pPr>
              <w:jc w:val="both"/>
              <w:rPr>
                <w:b/>
              </w:rPr>
            </w:pPr>
            <w:r w:rsidRPr="00944A9E">
              <w:rPr>
                <w:b/>
              </w:rPr>
              <w:t xml:space="preserve">hod. </w:t>
            </w:r>
          </w:p>
        </w:tc>
        <w:tc>
          <w:tcPr>
            <w:tcW w:w="821" w:type="dxa"/>
          </w:tcPr>
          <w:p w:rsidR="009D7CD1" w:rsidRPr="00944A9E" w:rsidRDefault="009D7CD1" w:rsidP="00E7344C">
            <w:pPr>
              <w:jc w:val="both"/>
            </w:pPr>
            <w:r w:rsidRPr="00944A9E">
              <w:t>42</w:t>
            </w:r>
          </w:p>
        </w:tc>
        <w:tc>
          <w:tcPr>
            <w:tcW w:w="2155" w:type="dxa"/>
            <w:shd w:val="clear" w:color="auto" w:fill="F7CAAC"/>
          </w:tcPr>
          <w:p w:rsidR="009D7CD1" w:rsidRPr="00944A9E" w:rsidRDefault="009D7CD1" w:rsidP="00E7344C">
            <w:pPr>
              <w:jc w:val="both"/>
              <w:rPr>
                <w:b/>
              </w:rPr>
            </w:pPr>
            <w:r w:rsidRPr="00944A9E">
              <w:rPr>
                <w:b/>
              </w:rPr>
              <w:t>kreditů</w:t>
            </w:r>
          </w:p>
        </w:tc>
        <w:tc>
          <w:tcPr>
            <w:tcW w:w="1166" w:type="dxa"/>
            <w:gridSpan w:val="2"/>
          </w:tcPr>
          <w:p w:rsidR="009D7CD1" w:rsidRPr="00944A9E" w:rsidRDefault="009D7CD1" w:rsidP="00E7344C">
            <w:pPr>
              <w:jc w:val="both"/>
            </w:pPr>
            <w:r w:rsidRPr="00944A9E">
              <w:t>2</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Prerekvizity, korekvizity, ekvivalence</w:t>
            </w:r>
          </w:p>
        </w:tc>
        <w:tc>
          <w:tcPr>
            <w:tcW w:w="6732" w:type="dxa"/>
            <w:gridSpan w:val="7"/>
          </w:tcPr>
          <w:p w:rsidR="009D7CD1" w:rsidRPr="00944A9E" w:rsidRDefault="009D7CD1" w:rsidP="00E7344C">
            <w:pPr>
              <w:jc w:val="both"/>
            </w:pP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Způsob ověření studijních výsledků</w:t>
            </w:r>
          </w:p>
        </w:tc>
        <w:tc>
          <w:tcPr>
            <w:tcW w:w="3411" w:type="dxa"/>
            <w:gridSpan w:val="4"/>
          </w:tcPr>
          <w:p w:rsidR="009D7CD1" w:rsidRPr="00944A9E" w:rsidRDefault="009D7CD1" w:rsidP="00E7344C">
            <w:pPr>
              <w:jc w:val="both"/>
            </w:pPr>
            <w:r w:rsidRPr="00944A9E">
              <w:t>klasifikovaný zápočet</w:t>
            </w:r>
          </w:p>
        </w:tc>
        <w:tc>
          <w:tcPr>
            <w:tcW w:w="2155" w:type="dxa"/>
            <w:shd w:val="clear" w:color="auto" w:fill="F7CAAC"/>
          </w:tcPr>
          <w:p w:rsidR="009D7CD1" w:rsidRPr="00944A9E" w:rsidRDefault="009D7CD1" w:rsidP="00E7344C">
            <w:pPr>
              <w:jc w:val="both"/>
              <w:rPr>
                <w:b/>
              </w:rPr>
            </w:pPr>
            <w:r w:rsidRPr="00944A9E">
              <w:rPr>
                <w:b/>
              </w:rPr>
              <w:t>Forma výuky</w:t>
            </w:r>
          </w:p>
        </w:tc>
        <w:tc>
          <w:tcPr>
            <w:tcW w:w="1166" w:type="dxa"/>
            <w:gridSpan w:val="2"/>
          </w:tcPr>
          <w:p w:rsidR="009D7CD1" w:rsidRPr="00944A9E" w:rsidRDefault="009D7CD1" w:rsidP="00E7344C">
            <w:pPr>
              <w:jc w:val="both"/>
            </w:pPr>
            <w:r w:rsidRPr="00944A9E">
              <w:t>přednáška</w:t>
            </w:r>
          </w:p>
          <w:p w:rsidR="009D7CD1" w:rsidRPr="00944A9E" w:rsidRDefault="009D7CD1" w:rsidP="00E7344C">
            <w:pPr>
              <w:jc w:val="both"/>
            </w:pPr>
            <w:r w:rsidRPr="00944A9E">
              <w:t>seminář</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D7CD1" w:rsidRPr="00944A9E" w:rsidRDefault="009D7CD1" w:rsidP="00E7344C">
            <w:pPr>
              <w:jc w:val="both"/>
            </w:pPr>
            <w:r w:rsidRPr="00944A9E">
              <w:t>Docházka (80% účast ve výuce). Seminární práce spojená s prezentací, písemný test.</w:t>
            </w:r>
          </w:p>
        </w:tc>
      </w:tr>
      <w:tr w:rsidR="009D7CD1" w:rsidRPr="00944A9E" w:rsidTr="00B7211C">
        <w:trPr>
          <w:trHeight w:val="203"/>
          <w:jc w:val="center"/>
        </w:trPr>
        <w:tc>
          <w:tcPr>
            <w:tcW w:w="10207" w:type="dxa"/>
            <w:gridSpan w:val="8"/>
            <w:tcBorders>
              <w:top w:val="nil"/>
            </w:tcBorders>
          </w:tcPr>
          <w:p w:rsidR="009D7CD1" w:rsidRPr="00944A9E" w:rsidRDefault="009D7CD1" w:rsidP="00E7344C">
            <w:pPr>
              <w:jc w:val="both"/>
            </w:pPr>
          </w:p>
        </w:tc>
      </w:tr>
      <w:tr w:rsidR="009D7CD1" w:rsidRPr="00944A9E" w:rsidTr="00B7211C">
        <w:trPr>
          <w:trHeight w:val="197"/>
          <w:jc w:val="center"/>
        </w:trPr>
        <w:tc>
          <w:tcPr>
            <w:tcW w:w="3475" w:type="dxa"/>
            <w:tcBorders>
              <w:top w:val="nil"/>
            </w:tcBorders>
            <w:shd w:val="clear" w:color="auto" w:fill="F7CAAC"/>
          </w:tcPr>
          <w:p w:rsidR="009D7CD1" w:rsidRPr="00944A9E" w:rsidRDefault="009D7CD1" w:rsidP="00E7344C">
            <w:pPr>
              <w:jc w:val="both"/>
              <w:rPr>
                <w:b/>
              </w:rPr>
            </w:pPr>
            <w:r w:rsidRPr="00944A9E">
              <w:rPr>
                <w:b/>
              </w:rPr>
              <w:t>Garant předmětu</w:t>
            </w:r>
          </w:p>
        </w:tc>
        <w:tc>
          <w:tcPr>
            <w:tcW w:w="6732" w:type="dxa"/>
            <w:gridSpan w:val="7"/>
            <w:tcBorders>
              <w:top w:val="nil"/>
            </w:tcBorders>
          </w:tcPr>
          <w:p w:rsidR="009D7CD1" w:rsidRPr="00944A9E" w:rsidRDefault="009D7CD1" w:rsidP="00E7344C">
            <w:pPr>
              <w:jc w:val="both"/>
            </w:pPr>
            <w:r w:rsidRPr="00944A9E">
              <w:t>PhDr. Roman Božik, Ph.D.</w:t>
            </w:r>
          </w:p>
        </w:tc>
      </w:tr>
      <w:tr w:rsidR="009D7CD1" w:rsidRPr="00944A9E" w:rsidTr="00B7211C">
        <w:trPr>
          <w:trHeight w:val="543"/>
          <w:jc w:val="center"/>
        </w:trPr>
        <w:tc>
          <w:tcPr>
            <w:tcW w:w="3475" w:type="dxa"/>
            <w:tcBorders>
              <w:top w:val="nil"/>
            </w:tcBorders>
            <w:shd w:val="clear" w:color="auto" w:fill="F7CAAC"/>
          </w:tcPr>
          <w:p w:rsidR="009D7CD1" w:rsidRPr="00944A9E" w:rsidRDefault="009D7CD1" w:rsidP="00E7344C">
            <w:pPr>
              <w:jc w:val="both"/>
              <w:rPr>
                <w:b/>
              </w:rPr>
            </w:pPr>
            <w:r w:rsidRPr="00944A9E">
              <w:rPr>
                <w:b/>
              </w:rPr>
              <w:t>Zapojení garanta do výuky předmětu</w:t>
            </w:r>
          </w:p>
        </w:tc>
        <w:tc>
          <w:tcPr>
            <w:tcW w:w="6732" w:type="dxa"/>
            <w:gridSpan w:val="7"/>
            <w:tcBorders>
              <w:top w:val="nil"/>
            </w:tcBorders>
          </w:tcPr>
          <w:p w:rsidR="009D7CD1" w:rsidRPr="00944A9E" w:rsidRDefault="009D7CD1" w:rsidP="00E7344C">
            <w:pPr>
              <w:jc w:val="both"/>
            </w:pPr>
            <w:r w:rsidRPr="00944A9E">
              <w:t>přednášející</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Vyučující</w:t>
            </w:r>
          </w:p>
        </w:tc>
        <w:tc>
          <w:tcPr>
            <w:tcW w:w="6732" w:type="dxa"/>
            <w:gridSpan w:val="7"/>
            <w:tcBorders>
              <w:bottom w:val="nil"/>
            </w:tcBorders>
            <w:shd w:val="clear" w:color="auto" w:fill="auto"/>
          </w:tcPr>
          <w:p w:rsidR="009D7CD1" w:rsidRPr="00944A9E" w:rsidRDefault="009D7CD1" w:rsidP="00E7344C">
            <w:pPr>
              <w:jc w:val="both"/>
            </w:pPr>
            <w:r w:rsidRPr="00944A9E">
              <w:t>PhDr. Roman Božik, Ph</w:t>
            </w:r>
            <w:r w:rsidR="00B872BD">
              <w:t>.</w:t>
            </w:r>
            <w:r w:rsidRPr="00944A9E">
              <w:t>D. (100%)</w:t>
            </w:r>
          </w:p>
        </w:tc>
      </w:tr>
      <w:tr w:rsidR="009D7CD1" w:rsidRPr="00944A9E" w:rsidTr="00B7211C">
        <w:trPr>
          <w:trHeight w:val="554"/>
          <w:jc w:val="center"/>
        </w:trPr>
        <w:tc>
          <w:tcPr>
            <w:tcW w:w="10207" w:type="dxa"/>
            <w:gridSpan w:val="8"/>
            <w:tcBorders>
              <w:top w:val="nil"/>
            </w:tcBorders>
          </w:tcPr>
          <w:p w:rsidR="009D7CD1" w:rsidRPr="00944A9E" w:rsidRDefault="009D7CD1" w:rsidP="00E7344C">
            <w:pPr>
              <w:jc w:val="both"/>
            </w:pP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Stručná anotace předmětu</w:t>
            </w:r>
          </w:p>
        </w:tc>
        <w:tc>
          <w:tcPr>
            <w:tcW w:w="6732" w:type="dxa"/>
            <w:gridSpan w:val="7"/>
            <w:tcBorders>
              <w:bottom w:val="nil"/>
            </w:tcBorders>
          </w:tcPr>
          <w:p w:rsidR="009D7CD1" w:rsidRPr="00944A9E" w:rsidRDefault="009D7CD1" w:rsidP="00E7344C">
            <w:pPr>
              <w:jc w:val="both"/>
            </w:pPr>
          </w:p>
        </w:tc>
      </w:tr>
      <w:tr w:rsidR="009D7CD1" w:rsidRPr="00944A9E" w:rsidTr="00B7211C">
        <w:trPr>
          <w:trHeight w:val="3693"/>
          <w:jc w:val="center"/>
        </w:trPr>
        <w:tc>
          <w:tcPr>
            <w:tcW w:w="10207" w:type="dxa"/>
            <w:gridSpan w:val="8"/>
            <w:tcBorders>
              <w:top w:val="nil"/>
              <w:bottom w:val="single" w:sz="12" w:space="0" w:color="auto"/>
            </w:tcBorders>
          </w:tcPr>
          <w:p w:rsidR="009D7CD1" w:rsidRPr="00944A9E" w:rsidRDefault="009D7CD1" w:rsidP="00E7344C">
            <w:pPr>
              <w:jc w:val="both"/>
              <w:rPr>
                <w:lang w:val="sk-SK"/>
              </w:rPr>
            </w:pPr>
          </w:p>
          <w:p w:rsidR="009D7CD1" w:rsidRPr="00944A9E" w:rsidRDefault="009D7CD1" w:rsidP="00E7344C">
            <w:pPr>
              <w:jc w:val="both"/>
              <w:rPr>
                <w:lang w:val="sk-SK"/>
              </w:rPr>
            </w:pPr>
            <w:r w:rsidRPr="00944A9E">
              <w:rPr>
                <w:lang w:val="sk-SK"/>
              </w:rPr>
              <w:t>Definování základních pojmů: zdraví, podpora zdraví, zdravotní výchova.</w:t>
            </w:r>
          </w:p>
          <w:p w:rsidR="009D7CD1" w:rsidRPr="00944A9E" w:rsidRDefault="009D7CD1" w:rsidP="00E7344C">
            <w:pPr>
              <w:jc w:val="both"/>
              <w:rPr>
                <w:lang w:val="sk-SK"/>
              </w:rPr>
            </w:pPr>
            <w:r w:rsidRPr="00944A9E">
              <w:rPr>
                <w:lang w:val="sk-SK"/>
              </w:rPr>
              <w:t>Význam výchovy ke zdraví v primárním vzdělávání.</w:t>
            </w:r>
          </w:p>
          <w:p w:rsidR="009D7CD1" w:rsidRPr="00944A9E" w:rsidRDefault="009D7CD1" w:rsidP="00E7344C">
            <w:pPr>
              <w:jc w:val="both"/>
              <w:rPr>
                <w:lang w:val="sk-SK"/>
              </w:rPr>
            </w:pPr>
            <w:r w:rsidRPr="00944A9E">
              <w:rPr>
                <w:lang w:val="sk-SK"/>
              </w:rPr>
              <w:t>Primární, sekundární, terciární prevence.</w:t>
            </w:r>
          </w:p>
          <w:p w:rsidR="009D7CD1" w:rsidRPr="00944A9E" w:rsidRDefault="009D7CD1" w:rsidP="00E7344C">
            <w:pPr>
              <w:jc w:val="both"/>
              <w:rPr>
                <w:lang w:val="sk-SK"/>
              </w:rPr>
            </w:pPr>
            <w:r w:rsidRPr="00944A9E">
              <w:rPr>
                <w:lang w:val="sk-SK"/>
              </w:rPr>
              <w:t>Zdravotně výchovné aktivity.</w:t>
            </w:r>
          </w:p>
          <w:p w:rsidR="009D7CD1" w:rsidRPr="00944A9E" w:rsidRDefault="009D7CD1" w:rsidP="00E7344C">
            <w:pPr>
              <w:jc w:val="both"/>
              <w:rPr>
                <w:lang w:val="sk-SK"/>
              </w:rPr>
            </w:pPr>
            <w:r w:rsidRPr="00944A9E">
              <w:rPr>
                <w:lang w:val="sk-SK"/>
              </w:rPr>
              <w:t>Životní styl.</w:t>
            </w:r>
          </w:p>
          <w:p w:rsidR="009D7CD1" w:rsidRPr="00944A9E" w:rsidRDefault="009D7CD1" w:rsidP="00E7344C">
            <w:pPr>
              <w:jc w:val="both"/>
              <w:rPr>
                <w:lang w:val="sk-SK"/>
              </w:rPr>
            </w:pPr>
            <w:r w:rsidRPr="00944A9E">
              <w:rPr>
                <w:lang w:val="sk-SK"/>
              </w:rPr>
              <w:t>Bio-psycho-socio-kulturní determinace zdraví.</w:t>
            </w:r>
          </w:p>
          <w:p w:rsidR="009D7CD1" w:rsidRPr="00944A9E" w:rsidRDefault="009D7CD1" w:rsidP="00E7344C">
            <w:pPr>
              <w:jc w:val="both"/>
              <w:rPr>
                <w:lang w:val="sk-SK"/>
              </w:rPr>
            </w:pPr>
            <w:r w:rsidRPr="00944A9E">
              <w:rPr>
                <w:lang w:val="sk-SK"/>
              </w:rPr>
              <w:t>Zdraví jako nejvyšší hodnota lidského bytí.</w:t>
            </w:r>
          </w:p>
          <w:p w:rsidR="009D7CD1" w:rsidRPr="00944A9E" w:rsidRDefault="009D7CD1" w:rsidP="00E7344C">
            <w:pPr>
              <w:jc w:val="both"/>
              <w:rPr>
                <w:lang w:val="sk-SK"/>
              </w:rPr>
            </w:pPr>
            <w:r w:rsidRPr="00944A9E">
              <w:rPr>
                <w:lang w:val="sk-SK"/>
              </w:rPr>
              <w:t>Prozdravotní postoje, hodnoty a způsobilosti.</w:t>
            </w:r>
          </w:p>
          <w:p w:rsidR="009D7CD1" w:rsidRPr="00944A9E" w:rsidRDefault="009D7CD1" w:rsidP="00E7344C">
            <w:pPr>
              <w:jc w:val="both"/>
              <w:rPr>
                <w:lang w:val="sk-SK"/>
              </w:rPr>
            </w:pPr>
            <w:r w:rsidRPr="00944A9E">
              <w:rPr>
                <w:lang w:val="sk-SK"/>
              </w:rPr>
              <w:t>Osobnostní a sociální rozvoj dětí.</w:t>
            </w:r>
          </w:p>
          <w:p w:rsidR="009D7CD1" w:rsidRPr="00944A9E" w:rsidRDefault="009D7CD1" w:rsidP="00E7344C">
            <w:pPr>
              <w:jc w:val="both"/>
              <w:rPr>
                <w:lang w:val="sk-SK"/>
              </w:rPr>
            </w:pPr>
            <w:r w:rsidRPr="00944A9E">
              <w:rPr>
                <w:lang w:val="sk-SK"/>
              </w:rPr>
              <w:t>Význam pohybu pro zdraví.</w:t>
            </w:r>
          </w:p>
          <w:p w:rsidR="009D7CD1" w:rsidRPr="00944A9E" w:rsidRDefault="009D7CD1" w:rsidP="00E7344C">
            <w:pPr>
              <w:jc w:val="both"/>
              <w:rPr>
                <w:lang w:val="sk-SK"/>
              </w:rPr>
            </w:pPr>
            <w:r w:rsidRPr="00944A9E">
              <w:rPr>
                <w:lang w:val="sk-SK"/>
              </w:rPr>
              <w:t>Lidské tělo a jeho funkce.</w:t>
            </w:r>
          </w:p>
          <w:p w:rsidR="009D7CD1" w:rsidRPr="00944A9E" w:rsidRDefault="009D7CD1" w:rsidP="00E7344C">
            <w:pPr>
              <w:jc w:val="both"/>
              <w:rPr>
                <w:lang w:val="sk-SK"/>
              </w:rPr>
            </w:pPr>
            <w:r w:rsidRPr="00944A9E">
              <w:rPr>
                <w:lang w:val="sk-SK"/>
              </w:rPr>
              <w:t>Význam rodiny a prosociálních vztahů pro zdraví.</w:t>
            </w:r>
          </w:p>
          <w:p w:rsidR="009D7CD1" w:rsidRPr="00944A9E" w:rsidRDefault="009D7CD1" w:rsidP="00E7344C">
            <w:pPr>
              <w:jc w:val="both"/>
              <w:rPr>
                <w:lang w:val="sk-SK"/>
              </w:rPr>
            </w:pPr>
            <w:r w:rsidRPr="00944A9E">
              <w:rPr>
                <w:lang w:val="sk-SK"/>
              </w:rPr>
              <w:t>Zásady zdravého života a péče o zdraví.</w:t>
            </w:r>
          </w:p>
          <w:p w:rsidR="009D7CD1" w:rsidRDefault="009D7CD1" w:rsidP="00E7344C">
            <w:pPr>
              <w:jc w:val="both"/>
              <w:rPr>
                <w:lang w:val="sk-SK"/>
              </w:rPr>
            </w:pPr>
            <w:r w:rsidRPr="00944A9E">
              <w:rPr>
                <w:lang w:val="sk-SK"/>
              </w:rPr>
              <w:t>Rizikové chování.</w:t>
            </w:r>
          </w:p>
          <w:p w:rsidR="00774F02" w:rsidRDefault="00774F02" w:rsidP="00E7344C">
            <w:pPr>
              <w:jc w:val="both"/>
              <w:rPr>
                <w:lang w:val="sk-SK"/>
              </w:rPr>
            </w:pPr>
          </w:p>
          <w:p w:rsidR="00774F02" w:rsidRPr="00944A9E" w:rsidRDefault="00774F02" w:rsidP="00E7344C">
            <w:pPr>
              <w:jc w:val="both"/>
              <w:rPr>
                <w:lang w:val="sk-SK"/>
              </w:rPr>
            </w:pPr>
          </w:p>
        </w:tc>
      </w:tr>
      <w:tr w:rsidR="009D7CD1" w:rsidRPr="00944A9E" w:rsidTr="00B7211C">
        <w:trPr>
          <w:trHeight w:val="265"/>
          <w:jc w:val="center"/>
        </w:trPr>
        <w:tc>
          <w:tcPr>
            <w:tcW w:w="4042" w:type="dxa"/>
            <w:gridSpan w:val="2"/>
            <w:tcBorders>
              <w:top w:val="nil"/>
            </w:tcBorders>
            <w:shd w:val="clear" w:color="auto" w:fill="F7CAAC"/>
          </w:tcPr>
          <w:p w:rsidR="009D7CD1" w:rsidRPr="00944A9E" w:rsidRDefault="009D7CD1" w:rsidP="00E7344C">
            <w:pPr>
              <w:jc w:val="both"/>
            </w:pPr>
            <w:r w:rsidRPr="00944A9E">
              <w:rPr>
                <w:b/>
              </w:rPr>
              <w:t>Studijní literatura a studijní pomůcky</w:t>
            </w:r>
          </w:p>
        </w:tc>
        <w:tc>
          <w:tcPr>
            <w:tcW w:w="6165" w:type="dxa"/>
            <w:gridSpan w:val="6"/>
            <w:tcBorders>
              <w:top w:val="nil"/>
              <w:bottom w:val="nil"/>
            </w:tcBorders>
          </w:tcPr>
          <w:p w:rsidR="009D7CD1" w:rsidRPr="00944A9E" w:rsidRDefault="009D7CD1" w:rsidP="00E7344C">
            <w:pPr>
              <w:jc w:val="both"/>
            </w:pPr>
          </w:p>
        </w:tc>
      </w:tr>
      <w:tr w:rsidR="009D7CD1" w:rsidRPr="00944A9E" w:rsidTr="00B7211C">
        <w:trPr>
          <w:trHeight w:val="1497"/>
          <w:jc w:val="center"/>
        </w:trPr>
        <w:tc>
          <w:tcPr>
            <w:tcW w:w="10207" w:type="dxa"/>
            <w:gridSpan w:val="8"/>
            <w:tcBorders>
              <w:top w:val="nil"/>
            </w:tcBorders>
          </w:tcPr>
          <w:p w:rsidR="009D7CD1" w:rsidRPr="00944A9E" w:rsidRDefault="009D7CD1" w:rsidP="00E7344C">
            <w:pPr>
              <w:jc w:val="both"/>
            </w:pPr>
          </w:p>
          <w:p w:rsidR="009D7CD1" w:rsidRPr="005209F5" w:rsidRDefault="009D7CD1" w:rsidP="00E7344C">
            <w:pPr>
              <w:jc w:val="both"/>
              <w:rPr>
                <w:ins w:id="1477" w:author="Hana Navrátilová" w:date="2019-09-24T11:10:00Z"/>
                <w:b/>
                <w:lang w:val="sk-SK"/>
              </w:rPr>
            </w:pPr>
            <w:r w:rsidRPr="005209F5">
              <w:rPr>
                <w:b/>
                <w:lang w:val="sk-SK"/>
              </w:rPr>
              <w:t>Povinná literatura:</w:t>
            </w:r>
            <w:ins w:id="1478" w:author="Hana Navrátilová" w:date="2019-09-24T11:10:00Z">
              <w:r w:rsidRPr="005209F5">
                <w:rPr>
                  <w:b/>
                  <w:lang w:val="sk-SK"/>
                </w:rPr>
                <w:t xml:space="preserve"> </w:t>
              </w:r>
            </w:ins>
          </w:p>
          <w:p w:rsidR="00600D71" w:rsidRPr="00B7211C" w:rsidRDefault="00600D71" w:rsidP="00B7211C">
            <w:ins w:id="1479" w:author="Hana Navrátilová" w:date="2019-09-24T11:10:00Z">
              <w:r w:rsidRPr="005209F5">
                <w:t xml:space="preserve">Božik, R. (2017). Professional career training for school prevention specialists at universities. </w:t>
              </w:r>
              <w:r w:rsidRPr="005209F5">
                <w:rPr>
                  <w:i/>
                </w:rPr>
                <w:t>Education, Health and ICT for a Transcultural World</w:t>
              </w:r>
              <w:r w:rsidRPr="005209F5">
                <w:t>. 37, 1468-1474.</w:t>
              </w:r>
            </w:ins>
            <w:r w:rsidRPr="00B7211C">
              <w:t xml:space="preserve"> </w:t>
            </w:r>
          </w:p>
          <w:p w:rsidR="009D7CD1" w:rsidRPr="00944A9E" w:rsidRDefault="009D7CD1" w:rsidP="00E7344C">
            <w:pPr>
              <w:jc w:val="both"/>
              <w:rPr>
                <w:lang w:val="sk-SK"/>
              </w:rPr>
            </w:pPr>
            <w:r w:rsidRPr="005209F5">
              <w:rPr>
                <w:lang w:val="sk-SK"/>
              </w:rPr>
              <w:t xml:space="preserve">Liba, J. (2010). </w:t>
            </w:r>
            <w:r w:rsidRPr="005209F5">
              <w:rPr>
                <w:i/>
                <w:lang w:val="sk-SK"/>
              </w:rPr>
              <w:t>Výchova k zdraviu</w:t>
            </w:r>
            <w:r w:rsidRPr="005209F5">
              <w:rPr>
                <w:lang w:val="sk-SK"/>
              </w:rPr>
              <w:t>. Preš</w:t>
            </w:r>
            <w:r w:rsidRPr="00944A9E">
              <w:rPr>
                <w:lang w:val="sk-SK"/>
              </w:rPr>
              <w:t>ov: PU.</w:t>
            </w:r>
          </w:p>
          <w:p w:rsidR="009D7CD1" w:rsidRPr="00944A9E" w:rsidRDefault="009D7CD1" w:rsidP="00E7344C">
            <w:pPr>
              <w:jc w:val="both"/>
              <w:rPr>
                <w:i/>
                <w:lang w:val="sk-SK"/>
              </w:rPr>
            </w:pPr>
            <w:r w:rsidRPr="00944A9E">
              <w:rPr>
                <w:lang w:val="sk-SK"/>
              </w:rPr>
              <w:t xml:space="preserve">Mužíková, L., Mužík, V., &amp; Kachlík, P. (2006). Výchova ke zdraví v záměru škola a zdraví 21. In: </w:t>
            </w:r>
            <w:r w:rsidRPr="00944A9E">
              <w:rPr>
                <w:i/>
                <w:lang w:val="sk-SK"/>
              </w:rPr>
              <w:t>Škola a zdraví 21</w:t>
            </w:r>
          </w:p>
          <w:p w:rsidR="009D7CD1" w:rsidRDefault="009D7CD1" w:rsidP="00E7344C">
            <w:pPr>
              <w:jc w:val="both"/>
              <w:rPr>
                <w:lang w:val="sk-SK"/>
              </w:rPr>
            </w:pPr>
            <w:r w:rsidRPr="00944A9E">
              <w:rPr>
                <w:i/>
                <w:lang w:val="sk-SK"/>
              </w:rPr>
              <w:t>(School and Health 21).</w:t>
            </w:r>
            <w:r w:rsidRPr="00944A9E">
              <w:rPr>
                <w:lang w:val="sk-SK"/>
              </w:rPr>
              <w:t xml:space="preserve"> Evžen Řehulka (ed.). Brno: MU. </w:t>
            </w:r>
          </w:p>
          <w:p w:rsidR="00B47E1D" w:rsidRPr="00B47E1D" w:rsidRDefault="00B47E1D" w:rsidP="00E7344C">
            <w:pPr>
              <w:jc w:val="both"/>
              <w:rPr>
                <w:lang w:val="sk-SK"/>
              </w:rPr>
            </w:pPr>
            <w:r>
              <w:rPr>
                <w:lang w:val="sk-SK"/>
              </w:rPr>
              <w:t xml:space="preserve">Wiegerová, A. (2005). </w:t>
            </w:r>
            <w:r>
              <w:rPr>
                <w:i/>
                <w:lang w:val="sk-SK"/>
              </w:rPr>
              <w:t xml:space="preserve">Učiťel-škola-zdravie. </w:t>
            </w:r>
            <w:r>
              <w:rPr>
                <w:lang w:val="sk-SK"/>
              </w:rPr>
              <w:t>Bratislava Regent.</w:t>
            </w:r>
          </w:p>
          <w:p w:rsidR="009D7CD1" w:rsidRPr="00944A9E" w:rsidRDefault="009D7CD1" w:rsidP="00E7344C">
            <w:pPr>
              <w:jc w:val="both"/>
              <w:rPr>
                <w:lang w:val="sk-SK"/>
              </w:rPr>
            </w:pPr>
            <w:r w:rsidRPr="00944A9E">
              <w:rPr>
                <w:lang w:val="sk-SK"/>
              </w:rPr>
              <w:t xml:space="preserve">Zelina, M. (2004). </w:t>
            </w:r>
            <w:r w:rsidRPr="00944A9E">
              <w:rPr>
                <w:i/>
                <w:lang w:val="sk-SK"/>
              </w:rPr>
              <w:t>Teórie výchovy alebo hľadanie dobra</w:t>
            </w:r>
            <w:r w:rsidRPr="00944A9E">
              <w:rPr>
                <w:lang w:val="sk-SK"/>
              </w:rPr>
              <w:t>. Bratislava: SPN.</w:t>
            </w:r>
          </w:p>
          <w:p w:rsidR="009D7CD1" w:rsidRPr="00944A9E" w:rsidRDefault="009D7CD1" w:rsidP="00E7344C">
            <w:pPr>
              <w:jc w:val="both"/>
              <w:rPr>
                <w:lang w:val="sk-SK"/>
              </w:rPr>
            </w:pPr>
          </w:p>
          <w:p w:rsidR="009D7CD1" w:rsidRPr="00944A9E" w:rsidRDefault="009D7CD1" w:rsidP="00E7344C">
            <w:pPr>
              <w:jc w:val="both"/>
              <w:rPr>
                <w:b/>
                <w:lang w:val="sk-SK"/>
              </w:rPr>
            </w:pPr>
            <w:r w:rsidRPr="00944A9E">
              <w:rPr>
                <w:b/>
                <w:lang w:val="sk-SK"/>
              </w:rPr>
              <w:t>Doporučená literatura:</w:t>
            </w:r>
          </w:p>
          <w:p w:rsidR="009D7CD1" w:rsidRPr="00944A9E" w:rsidRDefault="009D7CD1" w:rsidP="00E7344C">
            <w:pPr>
              <w:jc w:val="both"/>
              <w:rPr>
                <w:lang w:val="sk-SK"/>
              </w:rPr>
            </w:pPr>
            <w:r w:rsidRPr="00944A9E">
              <w:rPr>
                <w:lang w:val="sk-SK"/>
              </w:rPr>
              <w:t xml:space="preserve">Bašková, M. (2009). </w:t>
            </w:r>
            <w:r w:rsidRPr="00944A9E">
              <w:rPr>
                <w:i/>
                <w:lang w:val="sk-SK"/>
              </w:rPr>
              <w:t>Výchova k zdraviu</w:t>
            </w:r>
            <w:r w:rsidRPr="00944A9E">
              <w:rPr>
                <w:lang w:val="sk-SK"/>
              </w:rPr>
              <w:t>. Bratislava: Osveta.</w:t>
            </w:r>
          </w:p>
          <w:p w:rsidR="009D7CD1" w:rsidRPr="00944A9E" w:rsidRDefault="009D7CD1" w:rsidP="00E7344C">
            <w:pPr>
              <w:jc w:val="both"/>
            </w:pPr>
          </w:p>
          <w:p w:rsidR="009D7CD1" w:rsidRPr="00944A9E" w:rsidRDefault="009D7CD1" w:rsidP="00E7344C">
            <w:pPr>
              <w:jc w:val="both"/>
            </w:pPr>
          </w:p>
          <w:p w:rsidR="009D7CD1" w:rsidRPr="00944A9E" w:rsidRDefault="009D7CD1" w:rsidP="00E7344C">
            <w:pPr>
              <w:jc w:val="both"/>
            </w:pPr>
          </w:p>
        </w:tc>
      </w:tr>
      <w:tr w:rsidR="009D7CD1" w:rsidRPr="00944A9E" w:rsidTr="00B7211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D7CD1" w:rsidRPr="00944A9E" w:rsidRDefault="009D7CD1" w:rsidP="00E7344C">
            <w:pPr>
              <w:jc w:val="center"/>
              <w:rPr>
                <w:b/>
              </w:rPr>
            </w:pPr>
            <w:r w:rsidRPr="00944A9E">
              <w:rPr>
                <w:b/>
              </w:rPr>
              <w:t>Informace ke kombinované nebo distanční formě</w:t>
            </w:r>
          </w:p>
        </w:tc>
      </w:tr>
      <w:tr w:rsidR="008A1422" w:rsidRPr="00944A9E" w:rsidTr="00AA4644">
        <w:trPr>
          <w:jc w:val="center"/>
        </w:trPr>
        <w:tc>
          <w:tcPr>
            <w:tcW w:w="5176" w:type="dxa"/>
            <w:gridSpan w:val="3"/>
            <w:tcBorders>
              <w:top w:val="single" w:sz="2" w:space="0" w:color="auto"/>
            </w:tcBorders>
            <w:shd w:val="clear" w:color="auto" w:fill="F7CAAC"/>
          </w:tcPr>
          <w:p w:rsidR="009D7CD1" w:rsidRPr="00944A9E" w:rsidRDefault="009D7CD1" w:rsidP="00E7344C">
            <w:pPr>
              <w:jc w:val="both"/>
            </w:pPr>
            <w:r w:rsidRPr="00944A9E">
              <w:rPr>
                <w:b/>
              </w:rPr>
              <w:t>Rozsah konzultací (soustředění)</w:t>
            </w:r>
          </w:p>
        </w:tc>
        <w:tc>
          <w:tcPr>
            <w:tcW w:w="889" w:type="dxa"/>
            <w:tcBorders>
              <w:top w:val="single" w:sz="2" w:space="0" w:color="auto"/>
            </w:tcBorders>
          </w:tcPr>
          <w:p w:rsidR="009D7CD1" w:rsidRPr="00944A9E" w:rsidRDefault="009D7CD1" w:rsidP="00E7344C">
            <w:pPr>
              <w:jc w:val="both"/>
            </w:pPr>
          </w:p>
        </w:tc>
        <w:tc>
          <w:tcPr>
            <w:tcW w:w="4142" w:type="dxa"/>
            <w:gridSpan w:val="4"/>
            <w:tcBorders>
              <w:top w:val="single" w:sz="2" w:space="0" w:color="auto"/>
            </w:tcBorders>
            <w:shd w:val="clear" w:color="auto" w:fill="F7CAAC"/>
          </w:tcPr>
          <w:p w:rsidR="009D7CD1" w:rsidRPr="00944A9E" w:rsidRDefault="009D7CD1" w:rsidP="00E7344C">
            <w:pPr>
              <w:jc w:val="both"/>
              <w:rPr>
                <w:b/>
              </w:rPr>
            </w:pPr>
            <w:r w:rsidRPr="00944A9E">
              <w:rPr>
                <w:b/>
              </w:rPr>
              <w:t xml:space="preserve">hodin </w:t>
            </w:r>
          </w:p>
        </w:tc>
      </w:tr>
      <w:tr w:rsidR="009D7CD1" w:rsidRPr="00944A9E" w:rsidTr="00B7211C">
        <w:trPr>
          <w:jc w:val="center"/>
        </w:trPr>
        <w:tc>
          <w:tcPr>
            <w:tcW w:w="10207" w:type="dxa"/>
            <w:gridSpan w:val="8"/>
            <w:shd w:val="clear" w:color="auto" w:fill="F7CAAC"/>
          </w:tcPr>
          <w:p w:rsidR="009D7CD1" w:rsidRPr="00944A9E" w:rsidRDefault="009D7CD1" w:rsidP="00E7344C">
            <w:pPr>
              <w:jc w:val="both"/>
              <w:rPr>
                <w:b/>
              </w:rPr>
            </w:pPr>
            <w:r w:rsidRPr="00944A9E">
              <w:rPr>
                <w:b/>
              </w:rPr>
              <w:t>Informace o způsobu kontaktu s vyučujícím</w:t>
            </w:r>
          </w:p>
        </w:tc>
      </w:tr>
      <w:tr w:rsidR="009D7CD1" w:rsidRPr="00944A9E" w:rsidTr="00B7211C">
        <w:trPr>
          <w:trHeight w:val="1247"/>
          <w:jc w:val="center"/>
        </w:trPr>
        <w:tc>
          <w:tcPr>
            <w:tcW w:w="10207" w:type="dxa"/>
            <w:gridSpan w:val="8"/>
          </w:tcPr>
          <w:p w:rsidR="009D7CD1" w:rsidRDefault="009D7CD1" w:rsidP="00E7344C">
            <w:pPr>
              <w:jc w:val="both"/>
              <w:rPr>
                <w:del w:id="1480" w:author="Hana Navrátilová" w:date="2019-09-24T11:10:00Z"/>
              </w:rPr>
            </w:pPr>
          </w:p>
          <w:p w:rsidR="00774F02" w:rsidRDefault="00774F02" w:rsidP="00E7344C">
            <w:pPr>
              <w:jc w:val="both"/>
              <w:rPr>
                <w:del w:id="1481" w:author="Hana Navrátilová" w:date="2019-09-24T11:10:00Z"/>
              </w:rPr>
            </w:pPr>
          </w:p>
          <w:p w:rsidR="00774F02" w:rsidRDefault="00774F02" w:rsidP="00E7344C">
            <w:pPr>
              <w:jc w:val="both"/>
              <w:rPr>
                <w:del w:id="1482" w:author="Hana Navrátilová" w:date="2019-09-24T11:10:00Z"/>
              </w:rPr>
            </w:pPr>
          </w:p>
          <w:p w:rsidR="009D7CD1" w:rsidRDefault="009D7CD1" w:rsidP="00E7344C">
            <w:pPr>
              <w:jc w:val="both"/>
            </w:pPr>
          </w:p>
          <w:p w:rsidR="00774F02" w:rsidRDefault="00774F02" w:rsidP="00E7344C">
            <w:pPr>
              <w:jc w:val="both"/>
            </w:pPr>
          </w:p>
          <w:p w:rsidR="00774F02" w:rsidRDefault="00774F02" w:rsidP="00E7344C">
            <w:pPr>
              <w:jc w:val="both"/>
            </w:pPr>
          </w:p>
          <w:p w:rsidR="00774F02" w:rsidRPr="00944A9E" w:rsidRDefault="00774F02"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9D7CD1" w:rsidRPr="00944A9E" w:rsidTr="00B7211C">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9D7CD1" w:rsidRPr="00944A9E" w:rsidRDefault="009D7CD1" w:rsidP="00E7344C">
            <w:pPr>
              <w:jc w:val="both"/>
              <w:rPr>
                <w:b/>
                <w:sz w:val="28"/>
                <w:szCs w:val="28"/>
              </w:rPr>
            </w:pPr>
            <w:r w:rsidRPr="00944A9E">
              <w:br w:type="page"/>
            </w:r>
            <w:r w:rsidRPr="00944A9E">
              <w:rPr>
                <w:b/>
                <w:sz w:val="28"/>
                <w:szCs w:val="28"/>
              </w:rPr>
              <w:t>B-III – Charakteristika studijního předmětu</w:t>
            </w:r>
          </w:p>
        </w:tc>
      </w:tr>
      <w:tr w:rsidR="009D7CD1" w:rsidRPr="00944A9E" w:rsidTr="00B7211C">
        <w:trPr>
          <w:jc w:val="center"/>
        </w:trPr>
        <w:tc>
          <w:tcPr>
            <w:tcW w:w="3475" w:type="dxa"/>
            <w:tcBorders>
              <w:top w:val="double" w:sz="4" w:space="0" w:color="auto"/>
            </w:tcBorders>
            <w:shd w:val="clear" w:color="auto" w:fill="F7CAAC"/>
          </w:tcPr>
          <w:p w:rsidR="009D7CD1" w:rsidRPr="00944A9E" w:rsidRDefault="009D7CD1" w:rsidP="00E7344C">
            <w:pPr>
              <w:jc w:val="both"/>
              <w:rPr>
                <w:b/>
              </w:rPr>
            </w:pPr>
            <w:r w:rsidRPr="00944A9E">
              <w:rPr>
                <w:b/>
              </w:rPr>
              <w:t>Název studijního předmětu</w:t>
            </w:r>
          </w:p>
        </w:tc>
        <w:tc>
          <w:tcPr>
            <w:tcW w:w="6732" w:type="dxa"/>
            <w:gridSpan w:val="7"/>
            <w:tcBorders>
              <w:top w:val="double" w:sz="4" w:space="0" w:color="auto"/>
            </w:tcBorders>
          </w:tcPr>
          <w:p w:rsidR="009D7CD1" w:rsidRPr="00944A9E" w:rsidRDefault="009D7CD1" w:rsidP="00E7344C">
            <w:pPr>
              <w:jc w:val="both"/>
              <w:rPr>
                <w:b/>
              </w:rPr>
            </w:pPr>
            <w:r w:rsidRPr="00944A9E">
              <w:t>Didaktika anglického jazyka s praxí 1</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Typ předmětu</w:t>
            </w:r>
          </w:p>
        </w:tc>
        <w:tc>
          <w:tcPr>
            <w:tcW w:w="3411" w:type="dxa"/>
            <w:gridSpan w:val="4"/>
          </w:tcPr>
          <w:p w:rsidR="009D7CD1" w:rsidRPr="00944A9E" w:rsidRDefault="009D7CD1" w:rsidP="00E7344C">
            <w:pPr>
              <w:jc w:val="both"/>
            </w:pPr>
            <w:r w:rsidRPr="00944A9E">
              <w:t>povinný, PZ</w:t>
            </w:r>
          </w:p>
        </w:tc>
        <w:tc>
          <w:tcPr>
            <w:tcW w:w="2694" w:type="dxa"/>
            <w:gridSpan w:val="2"/>
            <w:shd w:val="clear" w:color="auto" w:fill="F7CAAC"/>
          </w:tcPr>
          <w:p w:rsidR="009D7CD1" w:rsidRPr="00944A9E" w:rsidRDefault="009D7CD1" w:rsidP="00E7344C">
            <w:pPr>
              <w:jc w:val="both"/>
            </w:pPr>
            <w:r w:rsidRPr="00944A9E">
              <w:rPr>
                <w:b/>
              </w:rPr>
              <w:t>doporučený ročník / semestr</w:t>
            </w:r>
          </w:p>
        </w:tc>
        <w:tc>
          <w:tcPr>
            <w:tcW w:w="627" w:type="dxa"/>
          </w:tcPr>
          <w:p w:rsidR="009D7CD1" w:rsidRPr="00944A9E" w:rsidRDefault="009D7CD1" w:rsidP="00E7344C">
            <w:pPr>
              <w:jc w:val="both"/>
            </w:pPr>
            <w:r w:rsidRPr="00944A9E">
              <w:t>3/LS</w:t>
            </w:r>
          </w:p>
        </w:tc>
      </w:tr>
      <w:tr w:rsidR="008A1422" w:rsidRPr="00944A9E" w:rsidTr="00AA4644">
        <w:trPr>
          <w:jc w:val="center"/>
        </w:trPr>
        <w:tc>
          <w:tcPr>
            <w:tcW w:w="3475" w:type="dxa"/>
            <w:shd w:val="clear" w:color="auto" w:fill="F7CAAC"/>
          </w:tcPr>
          <w:p w:rsidR="009D7CD1" w:rsidRPr="00944A9E" w:rsidRDefault="009D7CD1" w:rsidP="00E7344C">
            <w:pPr>
              <w:jc w:val="both"/>
              <w:rPr>
                <w:b/>
              </w:rPr>
            </w:pPr>
            <w:r w:rsidRPr="00944A9E">
              <w:rPr>
                <w:b/>
              </w:rPr>
              <w:t>Rozsah studijního předmětu</w:t>
            </w:r>
          </w:p>
        </w:tc>
        <w:tc>
          <w:tcPr>
            <w:tcW w:w="2197" w:type="dxa"/>
            <w:gridSpan w:val="2"/>
          </w:tcPr>
          <w:p w:rsidR="009D7CD1" w:rsidRPr="00944A9E" w:rsidRDefault="009D7CD1" w:rsidP="00E7344C">
            <w:pPr>
              <w:jc w:val="both"/>
            </w:pPr>
            <w:r w:rsidRPr="00944A9E">
              <w:t>28p+28s+8 hodin praxe</w:t>
            </w:r>
          </w:p>
        </w:tc>
        <w:tc>
          <w:tcPr>
            <w:tcW w:w="567" w:type="dxa"/>
            <w:shd w:val="clear" w:color="auto" w:fill="F7CAAC"/>
          </w:tcPr>
          <w:p w:rsidR="009D7CD1" w:rsidRPr="00944A9E" w:rsidRDefault="009D7CD1" w:rsidP="00E7344C">
            <w:pPr>
              <w:jc w:val="both"/>
              <w:rPr>
                <w:b/>
              </w:rPr>
            </w:pPr>
            <w:r w:rsidRPr="00944A9E">
              <w:rPr>
                <w:b/>
              </w:rPr>
              <w:t xml:space="preserve">hod. </w:t>
            </w:r>
          </w:p>
        </w:tc>
        <w:tc>
          <w:tcPr>
            <w:tcW w:w="647" w:type="dxa"/>
          </w:tcPr>
          <w:p w:rsidR="009D7CD1" w:rsidRPr="00944A9E" w:rsidRDefault="009D7CD1" w:rsidP="00E7344C">
            <w:pPr>
              <w:jc w:val="both"/>
            </w:pPr>
            <w:r w:rsidRPr="00944A9E">
              <w:t>56+8</w:t>
            </w:r>
          </w:p>
        </w:tc>
        <w:tc>
          <w:tcPr>
            <w:tcW w:w="2155" w:type="dxa"/>
            <w:shd w:val="clear" w:color="auto" w:fill="F7CAAC"/>
          </w:tcPr>
          <w:p w:rsidR="009D7CD1" w:rsidRPr="00944A9E" w:rsidRDefault="009D7CD1" w:rsidP="00E7344C">
            <w:pPr>
              <w:jc w:val="both"/>
              <w:rPr>
                <w:b/>
              </w:rPr>
            </w:pPr>
            <w:r w:rsidRPr="00944A9E">
              <w:rPr>
                <w:b/>
              </w:rPr>
              <w:t>kreditů</w:t>
            </w:r>
          </w:p>
        </w:tc>
        <w:tc>
          <w:tcPr>
            <w:tcW w:w="1166" w:type="dxa"/>
            <w:gridSpan w:val="2"/>
          </w:tcPr>
          <w:p w:rsidR="009D7CD1" w:rsidRPr="00944A9E" w:rsidRDefault="009D7CD1" w:rsidP="00E7344C">
            <w:pPr>
              <w:jc w:val="both"/>
            </w:pPr>
            <w:r w:rsidRPr="00944A9E">
              <w:t>4</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Prerekvizity, korekvizity, ekvivalence</w:t>
            </w:r>
          </w:p>
        </w:tc>
        <w:tc>
          <w:tcPr>
            <w:tcW w:w="6732" w:type="dxa"/>
            <w:gridSpan w:val="7"/>
          </w:tcPr>
          <w:p w:rsidR="009D7CD1" w:rsidRPr="00944A9E" w:rsidRDefault="009D7CD1" w:rsidP="00E7344C">
            <w:pPr>
              <w:jc w:val="both"/>
            </w:pP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Způsob ověření studijních výsledků</w:t>
            </w:r>
          </w:p>
        </w:tc>
        <w:tc>
          <w:tcPr>
            <w:tcW w:w="3411" w:type="dxa"/>
            <w:gridSpan w:val="4"/>
          </w:tcPr>
          <w:p w:rsidR="009D7CD1" w:rsidRPr="00944A9E" w:rsidRDefault="007D5A13" w:rsidP="00E7344C">
            <w:pPr>
              <w:jc w:val="both"/>
            </w:pPr>
            <w:r w:rsidRPr="00944A9E">
              <w:t xml:space="preserve">klasifikovaný </w:t>
            </w:r>
            <w:r w:rsidR="009D7CD1" w:rsidRPr="00944A9E">
              <w:t>zápočet</w:t>
            </w:r>
          </w:p>
        </w:tc>
        <w:tc>
          <w:tcPr>
            <w:tcW w:w="2155" w:type="dxa"/>
            <w:shd w:val="clear" w:color="auto" w:fill="F7CAAC"/>
          </w:tcPr>
          <w:p w:rsidR="009D7CD1" w:rsidRPr="00944A9E" w:rsidRDefault="009D7CD1" w:rsidP="00E7344C">
            <w:pPr>
              <w:jc w:val="both"/>
              <w:rPr>
                <w:b/>
              </w:rPr>
            </w:pPr>
            <w:r w:rsidRPr="00944A9E">
              <w:rPr>
                <w:b/>
              </w:rPr>
              <w:t>Forma výuky</w:t>
            </w:r>
          </w:p>
        </w:tc>
        <w:tc>
          <w:tcPr>
            <w:tcW w:w="1166" w:type="dxa"/>
            <w:gridSpan w:val="2"/>
          </w:tcPr>
          <w:p w:rsidR="009D7CD1" w:rsidRPr="00944A9E" w:rsidRDefault="009D7CD1" w:rsidP="00E7344C">
            <w:pPr>
              <w:jc w:val="both"/>
            </w:pPr>
            <w:r w:rsidRPr="00944A9E">
              <w:t>přednáška</w:t>
            </w:r>
          </w:p>
          <w:p w:rsidR="009D7CD1" w:rsidRPr="00944A9E" w:rsidRDefault="009D7CD1" w:rsidP="00E7344C">
            <w:pPr>
              <w:jc w:val="both"/>
            </w:pPr>
            <w:r w:rsidRPr="00944A9E">
              <w:t>seminář</w:t>
            </w:r>
          </w:p>
          <w:p w:rsidR="009D7CD1" w:rsidRPr="00944A9E" w:rsidRDefault="009D7CD1" w:rsidP="00E7344C">
            <w:pPr>
              <w:jc w:val="both"/>
            </w:pPr>
            <w:r w:rsidRPr="00944A9E">
              <w:t>odborná praxe</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D7CD1" w:rsidRPr="00944A9E" w:rsidRDefault="009D7CD1" w:rsidP="00E7344C">
            <w:pPr>
              <w:jc w:val="both"/>
            </w:pPr>
            <w:r w:rsidRPr="00944A9E">
              <w:rPr>
                <w:shd w:val="clear" w:color="auto" w:fill="FFFFFF"/>
              </w:rPr>
              <w:t>Zápočet: Aktivní účast na cvičeních a praxi - (80% účast ve výuce), vypracování portfolia dle požadavku vyučující. Součástí předmětu je povinná pedagogická praxe. </w:t>
            </w:r>
          </w:p>
        </w:tc>
      </w:tr>
      <w:tr w:rsidR="009D7CD1" w:rsidRPr="00944A9E" w:rsidTr="00B7211C">
        <w:trPr>
          <w:trHeight w:val="554"/>
          <w:jc w:val="center"/>
        </w:trPr>
        <w:tc>
          <w:tcPr>
            <w:tcW w:w="10207" w:type="dxa"/>
            <w:gridSpan w:val="8"/>
            <w:tcBorders>
              <w:top w:val="nil"/>
            </w:tcBorders>
          </w:tcPr>
          <w:p w:rsidR="009D7CD1" w:rsidRPr="00944A9E" w:rsidRDefault="009D7CD1" w:rsidP="00E7344C">
            <w:pPr>
              <w:jc w:val="both"/>
            </w:pPr>
          </w:p>
        </w:tc>
      </w:tr>
      <w:tr w:rsidR="009D7CD1" w:rsidRPr="00944A9E" w:rsidTr="00B7211C">
        <w:trPr>
          <w:trHeight w:val="197"/>
          <w:jc w:val="center"/>
        </w:trPr>
        <w:tc>
          <w:tcPr>
            <w:tcW w:w="3475" w:type="dxa"/>
            <w:tcBorders>
              <w:top w:val="nil"/>
            </w:tcBorders>
            <w:shd w:val="clear" w:color="auto" w:fill="F7CAAC"/>
          </w:tcPr>
          <w:p w:rsidR="009D7CD1" w:rsidRPr="00944A9E" w:rsidRDefault="009D7CD1" w:rsidP="00E7344C">
            <w:pPr>
              <w:jc w:val="both"/>
              <w:rPr>
                <w:b/>
              </w:rPr>
            </w:pPr>
            <w:r w:rsidRPr="00944A9E">
              <w:rPr>
                <w:b/>
              </w:rPr>
              <w:t>Garant předmětu</w:t>
            </w:r>
          </w:p>
        </w:tc>
        <w:tc>
          <w:tcPr>
            <w:tcW w:w="6732" w:type="dxa"/>
            <w:gridSpan w:val="7"/>
            <w:tcBorders>
              <w:top w:val="nil"/>
            </w:tcBorders>
          </w:tcPr>
          <w:p w:rsidR="009D7CD1" w:rsidRPr="00944A9E" w:rsidRDefault="009D7CD1" w:rsidP="00E7344C">
            <w:r w:rsidRPr="00944A9E">
              <w:t>prof. PaedDr. Silvia Pokrivčáková, PhD.</w:t>
            </w:r>
          </w:p>
        </w:tc>
      </w:tr>
      <w:tr w:rsidR="009D7CD1" w:rsidRPr="00944A9E" w:rsidTr="00B7211C">
        <w:trPr>
          <w:trHeight w:val="543"/>
          <w:jc w:val="center"/>
        </w:trPr>
        <w:tc>
          <w:tcPr>
            <w:tcW w:w="3475" w:type="dxa"/>
            <w:tcBorders>
              <w:top w:val="nil"/>
            </w:tcBorders>
            <w:shd w:val="clear" w:color="auto" w:fill="F7CAAC"/>
          </w:tcPr>
          <w:p w:rsidR="009D7CD1" w:rsidRPr="00944A9E" w:rsidRDefault="009D7CD1" w:rsidP="00E7344C">
            <w:pPr>
              <w:jc w:val="both"/>
              <w:rPr>
                <w:b/>
              </w:rPr>
            </w:pPr>
            <w:r w:rsidRPr="00944A9E">
              <w:rPr>
                <w:b/>
              </w:rPr>
              <w:t>Zapojení garanta do výuky předmětu</w:t>
            </w:r>
          </w:p>
        </w:tc>
        <w:tc>
          <w:tcPr>
            <w:tcW w:w="6732" w:type="dxa"/>
            <w:gridSpan w:val="7"/>
            <w:tcBorders>
              <w:top w:val="nil"/>
            </w:tcBorders>
          </w:tcPr>
          <w:p w:rsidR="009D7CD1" w:rsidRPr="00944A9E" w:rsidRDefault="009D7CD1" w:rsidP="00E7344C">
            <w:pPr>
              <w:jc w:val="both"/>
            </w:pPr>
            <w:r w:rsidRPr="00944A9E">
              <w:t>přednášející</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Vyučující</w:t>
            </w:r>
          </w:p>
        </w:tc>
        <w:tc>
          <w:tcPr>
            <w:tcW w:w="6732" w:type="dxa"/>
            <w:gridSpan w:val="7"/>
            <w:tcBorders>
              <w:bottom w:val="nil"/>
            </w:tcBorders>
            <w:shd w:val="clear" w:color="auto" w:fill="auto"/>
          </w:tcPr>
          <w:p w:rsidR="009D7CD1" w:rsidRPr="00944A9E" w:rsidRDefault="009D7CD1" w:rsidP="00DC5532">
            <w:r w:rsidRPr="00944A9E">
              <w:t xml:space="preserve">prof. PaedDr. Silvia Pokrivčáková, PhD. (50%/), Mgr. </w:t>
            </w:r>
            <w:del w:id="1483" w:author="Hana Navrátilová" w:date="2019-09-24T11:10:00Z">
              <w:r w:rsidRPr="00944A9E">
                <w:delText>Andrea Macková</w:delText>
              </w:r>
            </w:del>
            <w:ins w:id="1484" w:author="Hana Navrátilová" w:date="2019-09-24T11:10:00Z">
              <w:r w:rsidR="00DC5532">
                <w:t>Beata Horníčková</w:t>
              </w:r>
            </w:ins>
            <w:r w:rsidRPr="00944A9E">
              <w:t xml:space="preserve"> (50%)</w:t>
            </w:r>
          </w:p>
        </w:tc>
      </w:tr>
      <w:tr w:rsidR="009D7CD1" w:rsidRPr="00944A9E" w:rsidTr="00B7211C">
        <w:trPr>
          <w:trHeight w:val="275"/>
          <w:jc w:val="center"/>
        </w:trPr>
        <w:tc>
          <w:tcPr>
            <w:tcW w:w="10207" w:type="dxa"/>
            <w:gridSpan w:val="8"/>
            <w:tcBorders>
              <w:top w:val="nil"/>
            </w:tcBorders>
          </w:tcPr>
          <w:p w:rsidR="009D7CD1" w:rsidRPr="00944A9E" w:rsidRDefault="009D7CD1" w:rsidP="00E7344C">
            <w:pPr>
              <w:jc w:val="both"/>
            </w:pP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Stručná anotace předmětu</w:t>
            </w:r>
          </w:p>
        </w:tc>
        <w:tc>
          <w:tcPr>
            <w:tcW w:w="6732" w:type="dxa"/>
            <w:gridSpan w:val="7"/>
            <w:tcBorders>
              <w:bottom w:val="nil"/>
            </w:tcBorders>
          </w:tcPr>
          <w:p w:rsidR="009D7CD1" w:rsidRPr="00944A9E" w:rsidRDefault="009D7CD1" w:rsidP="00E7344C">
            <w:pPr>
              <w:jc w:val="both"/>
            </w:pPr>
          </w:p>
        </w:tc>
      </w:tr>
      <w:tr w:rsidR="009D7CD1" w:rsidRPr="00944A9E" w:rsidTr="00B7211C">
        <w:trPr>
          <w:trHeight w:val="3636"/>
          <w:jc w:val="center"/>
        </w:trPr>
        <w:tc>
          <w:tcPr>
            <w:tcW w:w="10207" w:type="dxa"/>
            <w:gridSpan w:val="8"/>
            <w:tcBorders>
              <w:top w:val="nil"/>
              <w:bottom w:val="single" w:sz="12" w:space="0" w:color="auto"/>
            </w:tcBorders>
          </w:tcPr>
          <w:p w:rsidR="009D7CD1" w:rsidRPr="00944A9E" w:rsidRDefault="009D7CD1" w:rsidP="00E7344C">
            <w:pPr>
              <w:jc w:val="both"/>
            </w:pPr>
          </w:p>
          <w:p w:rsidR="00E36D5C" w:rsidRPr="00944A9E" w:rsidRDefault="009D7CD1" w:rsidP="00E7344C">
            <w:r w:rsidRPr="00944A9E">
              <w:t>Vymezení základních pojmů a vztahů: výuka jazyka, osvojování si jazyka, první, druhý a cizí jazyk</w:t>
            </w:r>
            <w:r w:rsidR="00E36D5C" w:rsidRPr="00944A9E">
              <w:t xml:space="preserve">. </w:t>
            </w:r>
          </w:p>
          <w:p w:rsidR="009D7CD1" w:rsidRPr="00944A9E" w:rsidRDefault="00E36D5C" w:rsidP="00E7344C">
            <w:r w:rsidRPr="00944A9E">
              <w:t>L</w:t>
            </w:r>
            <w:r w:rsidR="009D7CD1" w:rsidRPr="00944A9E">
              <w:t xml:space="preserve">ingvodidaktika. </w:t>
            </w:r>
          </w:p>
          <w:p w:rsidR="009D7CD1" w:rsidRPr="00944A9E" w:rsidRDefault="009D7CD1" w:rsidP="00E7344C">
            <w:r w:rsidRPr="00944A9E">
              <w:t>Cíle osvojování si angličtiny jako cizího jazyka v</w:t>
            </w:r>
            <w:r w:rsidR="00233519">
              <w:t xml:space="preserve"> mladším školním </w:t>
            </w:r>
            <w:r w:rsidRPr="00944A9E">
              <w:t xml:space="preserve">věku. </w:t>
            </w:r>
          </w:p>
          <w:p w:rsidR="009D7CD1" w:rsidRPr="00944A9E" w:rsidRDefault="009D7CD1" w:rsidP="00E7344C">
            <w:r w:rsidRPr="00944A9E">
              <w:t>Jazykové systémy a způsobilosti.</w:t>
            </w:r>
          </w:p>
          <w:p w:rsidR="009D7CD1" w:rsidRPr="00944A9E" w:rsidRDefault="009D7CD1" w:rsidP="00E7344C">
            <w:r w:rsidRPr="00944A9E">
              <w:t>Charakteristiky a potřeby dítěte předškolního věku z hlediska lingvodidaktiky.</w:t>
            </w:r>
          </w:p>
          <w:p w:rsidR="009D7CD1" w:rsidRPr="00944A9E" w:rsidRDefault="009D7CD1" w:rsidP="00E7344C">
            <w:r w:rsidRPr="00944A9E">
              <w:t xml:space="preserve">Z didaktiky angličtiny pro děti předškolního věku: </w:t>
            </w:r>
          </w:p>
          <w:p w:rsidR="009D7CD1" w:rsidRPr="00944A9E" w:rsidRDefault="009D7CD1" w:rsidP="00E7344C">
            <w:r w:rsidRPr="00944A9E">
              <w:t>Rozvoj slovní zásoby dítěte – vizuální kontext, obrázkové slovníky, flashcards apod.</w:t>
            </w:r>
          </w:p>
          <w:p w:rsidR="009D7CD1" w:rsidRPr="00944A9E" w:rsidRDefault="009D7CD1" w:rsidP="00E7344C">
            <w:r w:rsidRPr="00944A9E">
              <w:t>Nácvik správné výslovnosti – písně, veršovánky, hry, jazykolamy, jazz chants apod.</w:t>
            </w:r>
          </w:p>
          <w:p w:rsidR="00E36D5C" w:rsidRPr="00944A9E" w:rsidRDefault="009D7CD1" w:rsidP="00E7344C">
            <w:r w:rsidRPr="00944A9E">
              <w:t>Rozvoj posl</w:t>
            </w:r>
            <w:r w:rsidR="00233519">
              <w:t>e</w:t>
            </w:r>
            <w:r w:rsidRPr="00944A9E">
              <w:t xml:space="preserve">chu. </w:t>
            </w:r>
          </w:p>
          <w:p w:rsidR="009D7CD1" w:rsidRPr="00944A9E" w:rsidRDefault="009D7CD1" w:rsidP="00E7344C">
            <w:r w:rsidRPr="00944A9E">
              <w:t xml:space="preserve">Obrázkové diktáty. </w:t>
            </w:r>
          </w:p>
          <w:p w:rsidR="009D7CD1" w:rsidRPr="00944A9E" w:rsidRDefault="009D7CD1" w:rsidP="00E7344C">
            <w:r w:rsidRPr="00944A9E">
              <w:t>Akční písně, veršovánky a hry.</w:t>
            </w:r>
          </w:p>
          <w:p w:rsidR="009D7CD1" w:rsidRPr="00944A9E" w:rsidRDefault="009D7CD1" w:rsidP="00E7344C">
            <w:r w:rsidRPr="00944A9E">
              <w:t xml:space="preserve">Rozvoj mluvení v anglickém jazyku. Kontrolované a volné mluvení. </w:t>
            </w:r>
          </w:p>
          <w:p w:rsidR="009D7CD1" w:rsidRPr="00944A9E" w:rsidRDefault="009D7CD1" w:rsidP="00E7344C">
            <w:pPr>
              <w:rPr>
                <w:lang w:eastAsia="sk-SK"/>
              </w:rPr>
            </w:pPr>
            <w:r w:rsidRPr="00944A9E">
              <w:rPr>
                <w:lang w:eastAsia="sk-SK"/>
              </w:rPr>
              <w:t>Využívání autentických materiál</w:t>
            </w:r>
            <w:r w:rsidRPr="00944A9E">
              <w:t>ů</w:t>
            </w:r>
            <w:r w:rsidRPr="00944A9E">
              <w:rPr>
                <w:lang w:eastAsia="sk-SK"/>
              </w:rPr>
              <w:t>.</w:t>
            </w:r>
          </w:p>
          <w:p w:rsidR="009D7CD1" w:rsidRPr="00944A9E" w:rsidRDefault="009D7CD1" w:rsidP="00E7344C">
            <w:pPr>
              <w:rPr>
                <w:lang w:eastAsia="sk-SK"/>
              </w:rPr>
            </w:pPr>
            <w:r w:rsidRPr="00944A9E">
              <w:rPr>
                <w:lang w:eastAsia="sk-SK"/>
              </w:rPr>
              <w:t>Využívaní učebnic a nových technologií.</w:t>
            </w:r>
          </w:p>
          <w:p w:rsidR="00774F02" w:rsidRPr="00944A9E" w:rsidRDefault="00774F02" w:rsidP="00E7344C">
            <w:pPr>
              <w:jc w:val="both"/>
            </w:pPr>
          </w:p>
        </w:tc>
      </w:tr>
      <w:tr w:rsidR="009D7CD1" w:rsidRPr="00944A9E" w:rsidTr="00B7211C">
        <w:trPr>
          <w:trHeight w:val="265"/>
          <w:jc w:val="center"/>
        </w:trPr>
        <w:tc>
          <w:tcPr>
            <w:tcW w:w="4042" w:type="dxa"/>
            <w:gridSpan w:val="2"/>
            <w:tcBorders>
              <w:top w:val="nil"/>
            </w:tcBorders>
            <w:shd w:val="clear" w:color="auto" w:fill="F7CAAC"/>
          </w:tcPr>
          <w:p w:rsidR="009D7CD1" w:rsidRPr="00944A9E" w:rsidRDefault="009D7CD1" w:rsidP="00E7344C">
            <w:pPr>
              <w:jc w:val="both"/>
            </w:pPr>
            <w:r w:rsidRPr="00944A9E">
              <w:rPr>
                <w:b/>
              </w:rPr>
              <w:t>Studijní literatura a studijní pomůcky</w:t>
            </w:r>
          </w:p>
        </w:tc>
        <w:tc>
          <w:tcPr>
            <w:tcW w:w="6165" w:type="dxa"/>
            <w:gridSpan w:val="6"/>
            <w:tcBorders>
              <w:top w:val="nil"/>
              <w:bottom w:val="nil"/>
            </w:tcBorders>
          </w:tcPr>
          <w:p w:rsidR="009D7CD1" w:rsidRPr="00944A9E" w:rsidRDefault="009D7CD1" w:rsidP="00E7344C">
            <w:pPr>
              <w:jc w:val="both"/>
            </w:pPr>
          </w:p>
        </w:tc>
      </w:tr>
      <w:tr w:rsidR="009D7CD1" w:rsidRPr="00944A9E" w:rsidTr="00B7211C">
        <w:trPr>
          <w:trHeight w:val="1497"/>
          <w:jc w:val="center"/>
        </w:trPr>
        <w:tc>
          <w:tcPr>
            <w:tcW w:w="10207" w:type="dxa"/>
            <w:gridSpan w:val="8"/>
            <w:tcBorders>
              <w:top w:val="nil"/>
            </w:tcBorders>
          </w:tcPr>
          <w:p w:rsidR="009639CD" w:rsidRPr="00944A9E" w:rsidRDefault="009639CD" w:rsidP="00E7344C">
            <w:pPr>
              <w:jc w:val="both"/>
              <w:rPr>
                <w:b/>
              </w:rPr>
            </w:pPr>
          </w:p>
          <w:p w:rsidR="009D7CD1" w:rsidRPr="00944A9E" w:rsidRDefault="009D7CD1" w:rsidP="00E7344C">
            <w:pPr>
              <w:jc w:val="both"/>
              <w:rPr>
                <w:b/>
              </w:rPr>
            </w:pPr>
            <w:r w:rsidRPr="00944A9E">
              <w:rPr>
                <w:b/>
              </w:rPr>
              <w:t>Povinná literatura</w:t>
            </w:r>
            <w:r w:rsidR="004E3C4D" w:rsidRPr="00944A9E">
              <w:rPr>
                <w:b/>
              </w:rPr>
              <w:t>:</w:t>
            </w:r>
          </w:p>
          <w:p w:rsidR="00FD256A" w:rsidRPr="00944A9E" w:rsidRDefault="00FD256A" w:rsidP="00FD256A">
            <w:pPr>
              <w:jc w:val="both"/>
            </w:pPr>
            <w:r w:rsidRPr="00944A9E">
              <w:t>Pokrivčáková, S. (2013). </w:t>
            </w:r>
            <w:r w:rsidRPr="00944A9E">
              <w:rPr>
                <w:i/>
                <w:iCs/>
              </w:rPr>
              <w:t>Teaching Techniques for Modern Teachers of English</w:t>
            </w:r>
            <w:r w:rsidRPr="00944A9E">
              <w:t>. Nitra: ASPA.</w:t>
            </w:r>
          </w:p>
          <w:p w:rsidR="00C80679" w:rsidRPr="00944A9E" w:rsidRDefault="009D7CD1" w:rsidP="00E7344C">
            <w:pPr>
              <w:jc w:val="both"/>
            </w:pPr>
            <w:r w:rsidRPr="00944A9E">
              <w:t>Slattery</w:t>
            </w:r>
            <w:r w:rsidR="00540D01" w:rsidRPr="00944A9E">
              <w:t xml:space="preserve">, </w:t>
            </w:r>
            <w:r w:rsidR="004E3C4D" w:rsidRPr="00944A9E">
              <w:t>M</w:t>
            </w:r>
            <w:r w:rsidR="00540D01" w:rsidRPr="00944A9E">
              <w:t>.</w:t>
            </w:r>
            <w:r w:rsidR="00F26440">
              <w:t>,</w:t>
            </w:r>
            <w:r w:rsidR="00F83029">
              <w:t xml:space="preserve"> </w:t>
            </w:r>
            <w:r w:rsidR="00540D01" w:rsidRPr="00944A9E">
              <w:t>&amp;</w:t>
            </w:r>
            <w:r w:rsidR="005C4D3D">
              <w:t> </w:t>
            </w:r>
            <w:r w:rsidRPr="00944A9E">
              <w:t>Willis</w:t>
            </w:r>
            <w:r w:rsidR="00540D01" w:rsidRPr="00944A9E">
              <w:t xml:space="preserve">, J. (2010). </w:t>
            </w:r>
            <w:r w:rsidRPr="00944A9E">
              <w:rPr>
                <w:i/>
                <w:iCs/>
              </w:rPr>
              <w:t>English Primary Teachers</w:t>
            </w:r>
            <w:r w:rsidR="00540D01" w:rsidRPr="00944A9E">
              <w:t>. OUP.</w:t>
            </w:r>
          </w:p>
          <w:p w:rsidR="009D7CD1" w:rsidRPr="00944A9E" w:rsidRDefault="00F83029" w:rsidP="00E7344C">
            <w:pPr>
              <w:jc w:val="both"/>
            </w:pPr>
            <w:r>
              <w:t>Scott, A.</w:t>
            </w:r>
            <w:r w:rsidR="00F137AD">
              <w:t xml:space="preserve"> </w:t>
            </w:r>
            <w:r w:rsidR="00C80679" w:rsidRPr="00944A9E">
              <w:t>W.</w:t>
            </w:r>
            <w:r w:rsidR="00F26440">
              <w:t>,</w:t>
            </w:r>
            <w:r>
              <w:t xml:space="preserve"> </w:t>
            </w:r>
            <w:r w:rsidR="00C80679" w:rsidRPr="00944A9E">
              <w:t>&amp; Ytenberg, L. H.</w:t>
            </w:r>
            <w:r>
              <w:t xml:space="preserve"> </w:t>
            </w:r>
            <w:r w:rsidR="00540D01" w:rsidRPr="00944A9E">
              <w:t xml:space="preserve">(1994). </w:t>
            </w:r>
            <w:r w:rsidR="009D7CD1" w:rsidRPr="00944A9E">
              <w:rPr>
                <w:i/>
                <w:iCs/>
              </w:rPr>
              <w:t>Teaching English to Children</w:t>
            </w:r>
            <w:r w:rsidR="009D7CD1" w:rsidRPr="00944A9E">
              <w:t>. Longman.</w:t>
            </w:r>
          </w:p>
          <w:p w:rsidR="009D7CD1" w:rsidRPr="00944A9E" w:rsidRDefault="009D7CD1" w:rsidP="00E7344C">
            <w:pPr>
              <w:jc w:val="both"/>
              <w:rPr>
                <w:b/>
              </w:rPr>
            </w:pPr>
          </w:p>
          <w:p w:rsidR="009D7CD1" w:rsidRPr="00944A9E" w:rsidRDefault="009D7CD1" w:rsidP="00E7344C">
            <w:pPr>
              <w:jc w:val="both"/>
              <w:rPr>
                <w:b/>
              </w:rPr>
            </w:pPr>
            <w:r w:rsidRPr="00944A9E">
              <w:rPr>
                <w:b/>
              </w:rPr>
              <w:t>Doporučená literatura</w:t>
            </w:r>
            <w:r w:rsidR="004E3C4D" w:rsidRPr="00944A9E">
              <w:rPr>
                <w:b/>
              </w:rPr>
              <w:t>:</w:t>
            </w:r>
          </w:p>
          <w:p w:rsidR="009D7CD1" w:rsidRPr="00944A9E" w:rsidRDefault="009D7CD1" w:rsidP="00E7344C">
            <w:pPr>
              <w:rPr>
                <w:lang w:eastAsia="sk-SK"/>
              </w:rPr>
            </w:pPr>
            <w:r w:rsidRPr="00944A9E">
              <w:rPr>
                <w:lang w:eastAsia="sk-SK"/>
              </w:rPr>
              <w:t>Stocker</w:t>
            </w:r>
            <w:r w:rsidR="00C80679" w:rsidRPr="00944A9E">
              <w:rPr>
                <w:lang w:eastAsia="sk-SK"/>
              </w:rPr>
              <w:t>, D. A.</w:t>
            </w:r>
            <w:r w:rsidR="00401761">
              <w:rPr>
                <w:lang w:eastAsia="sk-SK"/>
              </w:rPr>
              <w:t>,</w:t>
            </w:r>
            <w:r w:rsidR="00C80679" w:rsidRPr="00944A9E">
              <w:rPr>
                <w:lang w:eastAsia="sk-SK"/>
              </w:rPr>
              <w:t> &amp;</w:t>
            </w:r>
            <w:r w:rsidR="00B94D23" w:rsidRPr="00944A9E">
              <w:rPr>
                <w:lang w:eastAsia="sk-SK"/>
              </w:rPr>
              <w:t> </w:t>
            </w:r>
            <w:r w:rsidRPr="00944A9E">
              <w:rPr>
                <w:lang w:eastAsia="sk-SK"/>
              </w:rPr>
              <w:t>Stocker</w:t>
            </w:r>
            <w:r w:rsidR="00C80679" w:rsidRPr="00944A9E">
              <w:rPr>
                <w:lang w:eastAsia="sk-SK"/>
              </w:rPr>
              <w:t xml:space="preserve">, G. (2012). </w:t>
            </w:r>
            <w:r w:rsidRPr="00944A9E">
              <w:rPr>
                <w:i/>
                <w:lang w:eastAsia="sk-SK"/>
              </w:rPr>
              <w:t>Children’s ESL Curriculum: Learning English with Laughter</w:t>
            </w:r>
            <w:r w:rsidR="00C80679" w:rsidRPr="00944A9E">
              <w:rPr>
                <w:lang w:eastAsia="sk-SK"/>
              </w:rPr>
              <w:t>. CUP.</w:t>
            </w:r>
          </w:p>
          <w:p w:rsidR="009D7CD1" w:rsidRPr="00944A9E" w:rsidRDefault="00C80679" w:rsidP="00E7344C">
            <w:pPr>
              <w:keepNext/>
              <w:keepLines/>
              <w:outlineLvl w:val="2"/>
            </w:pPr>
            <w:r w:rsidRPr="00944A9E">
              <w:rPr>
                <w:bCs/>
              </w:rPr>
              <w:t xml:space="preserve">Claire, C. (2016). </w:t>
            </w:r>
            <w:r w:rsidR="009D7CD1" w:rsidRPr="00944A9E">
              <w:rPr>
                <w:bCs/>
                <w:i/>
              </w:rPr>
              <w:t>ESL Teacher’s Activities Kit</w:t>
            </w:r>
            <w:r w:rsidR="009D7CD1" w:rsidRPr="00944A9E">
              <w:rPr>
                <w:bCs/>
              </w:rPr>
              <w:t>.</w:t>
            </w:r>
            <w:r w:rsidRPr="00944A9E">
              <w:rPr>
                <w:bCs/>
              </w:rPr>
              <w:t xml:space="preserve"> OUP. </w:t>
            </w:r>
          </w:p>
          <w:p w:rsidR="009D7CD1" w:rsidRPr="00944A9E" w:rsidRDefault="009D7CD1" w:rsidP="00E7344C">
            <w:pPr>
              <w:rPr>
                <w:lang w:eastAsia="sk-SK"/>
              </w:rPr>
            </w:pPr>
            <w:r w:rsidRPr="00944A9E">
              <w:rPr>
                <w:lang w:eastAsia="sk-SK"/>
              </w:rPr>
              <w:t>Ferlazzo</w:t>
            </w:r>
            <w:r w:rsidR="0003736A" w:rsidRPr="00944A9E">
              <w:rPr>
                <w:lang w:eastAsia="sk-SK"/>
              </w:rPr>
              <w:t>, L.</w:t>
            </w:r>
            <w:r w:rsidR="00401761">
              <w:rPr>
                <w:lang w:eastAsia="sk-SK"/>
              </w:rPr>
              <w:t>,</w:t>
            </w:r>
            <w:r w:rsidR="00B94D23" w:rsidRPr="00944A9E">
              <w:rPr>
                <w:lang w:eastAsia="sk-SK"/>
              </w:rPr>
              <w:t> </w:t>
            </w:r>
            <w:r w:rsidRPr="00944A9E">
              <w:rPr>
                <w:lang w:eastAsia="sk-SK"/>
              </w:rPr>
              <w:t>&amp;</w:t>
            </w:r>
            <w:r w:rsidR="00B94D23" w:rsidRPr="00944A9E">
              <w:rPr>
                <w:lang w:eastAsia="sk-SK"/>
              </w:rPr>
              <w:t> </w:t>
            </w:r>
            <w:r w:rsidRPr="00944A9E">
              <w:t>Sypnieski</w:t>
            </w:r>
            <w:r w:rsidR="0003736A" w:rsidRPr="00944A9E">
              <w:rPr>
                <w:lang w:eastAsia="sk-SK"/>
              </w:rPr>
              <w:t xml:space="preserve">, H. K. (2012). </w:t>
            </w:r>
            <w:r w:rsidRPr="00944A9E">
              <w:rPr>
                <w:i/>
                <w:lang w:eastAsia="sk-SK"/>
              </w:rPr>
              <w:t>The ESL / ELL Teacher's Survival Guide: Ready-to-Use Strategies, Tools, and Activities for Teaching English Language</w:t>
            </w:r>
            <w:r w:rsidRPr="00944A9E">
              <w:rPr>
                <w:lang w:eastAsia="sk-SK"/>
              </w:rPr>
              <w:t>. OUP.</w:t>
            </w:r>
          </w:p>
          <w:p w:rsidR="009D7CD1" w:rsidRPr="00944A9E" w:rsidRDefault="009D7CD1" w:rsidP="00E7344C">
            <w:pPr>
              <w:jc w:val="both"/>
            </w:pPr>
            <w:r w:rsidRPr="00944A9E">
              <w:t xml:space="preserve">Průcha, J. (2011). </w:t>
            </w:r>
            <w:r w:rsidRPr="00944A9E">
              <w:rPr>
                <w:i/>
                <w:iCs/>
              </w:rPr>
              <w:t>Dětská řeč a komunikace. Poznatky vývojové psycholingvistiky</w:t>
            </w:r>
            <w:r w:rsidRPr="00944A9E">
              <w:t>. Praha: Grada. </w:t>
            </w:r>
          </w:p>
          <w:p w:rsidR="009D7CD1" w:rsidRPr="00944A9E" w:rsidRDefault="009D7CD1" w:rsidP="00E7344C">
            <w:pPr>
              <w:jc w:val="both"/>
            </w:pPr>
            <w:r w:rsidRPr="00944A9E">
              <w:t xml:space="preserve">Ingram, E. (1969). </w:t>
            </w:r>
            <w:r w:rsidRPr="00944A9E">
              <w:rPr>
                <w:i/>
                <w:iCs/>
              </w:rPr>
              <w:t>Language Development in Children. In: Fraser, H., O´Donnel, W. R. (Eds.). Applied Linguistics and the Teaching of English, 21-37</w:t>
            </w:r>
            <w:r w:rsidRPr="00944A9E">
              <w:t>. London: Longman.</w:t>
            </w:r>
          </w:p>
          <w:p w:rsidR="00774F02" w:rsidRDefault="009D7CD1" w:rsidP="00E7344C">
            <w:pPr>
              <w:jc w:val="both"/>
              <w:rPr>
                <w:lang w:val="sk-SK"/>
              </w:rPr>
            </w:pPr>
            <w:r w:rsidRPr="005C4D3D">
              <w:rPr>
                <w:lang w:val="sk-SK"/>
              </w:rPr>
              <w:t xml:space="preserve">Straková, Z., </w:t>
            </w:r>
            <w:r w:rsidR="004E3C4D" w:rsidRPr="005C4D3D">
              <w:rPr>
                <w:lang w:val="sk-SK"/>
              </w:rPr>
              <w:t>&amp;</w:t>
            </w:r>
            <w:r w:rsidR="00B94D23" w:rsidRPr="005C4D3D">
              <w:rPr>
                <w:lang w:val="sk-SK"/>
              </w:rPr>
              <w:t> </w:t>
            </w:r>
            <w:r w:rsidRPr="005C4D3D">
              <w:rPr>
                <w:lang w:val="sk-SK"/>
              </w:rPr>
              <w:t xml:space="preserve">Cimermanová, I. (2010). </w:t>
            </w:r>
            <w:r w:rsidRPr="005C4D3D">
              <w:rPr>
                <w:i/>
                <w:iCs/>
                <w:lang w:val="sk-SK"/>
              </w:rPr>
              <w:t>Učiteľ cudzieho jazyka v kontexte primárneho vzdelávania</w:t>
            </w:r>
            <w:r w:rsidRPr="005C4D3D">
              <w:rPr>
                <w:lang w:val="sk-SK"/>
              </w:rPr>
              <w:t>. Prešov: Prešovská univerzita v Prešove. </w:t>
            </w:r>
          </w:p>
          <w:p w:rsidR="00774F02" w:rsidRPr="005C4D3D" w:rsidRDefault="00774F02" w:rsidP="00E7344C">
            <w:pPr>
              <w:jc w:val="both"/>
              <w:rPr>
                <w:lang w:val="sk-SK"/>
              </w:rPr>
            </w:pPr>
          </w:p>
        </w:tc>
      </w:tr>
      <w:tr w:rsidR="009D7CD1" w:rsidRPr="00944A9E" w:rsidTr="00B7211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D7CD1" w:rsidRPr="00944A9E" w:rsidRDefault="009D7CD1" w:rsidP="00E7344C">
            <w:pPr>
              <w:jc w:val="center"/>
              <w:rPr>
                <w:b/>
              </w:rPr>
            </w:pPr>
            <w:r w:rsidRPr="00944A9E">
              <w:rPr>
                <w:b/>
              </w:rPr>
              <w:t>Informace ke kombinované nebo distanční formě</w:t>
            </w:r>
          </w:p>
        </w:tc>
      </w:tr>
      <w:tr w:rsidR="008A1422" w:rsidRPr="00944A9E" w:rsidTr="00AA4644">
        <w:trPr>
          <w:jc w:val="center"/>
        </w:trPr>
        <w:tc>
          <w:tcPr>
            <w:tcW w:w="5672" w:type="dxa"/>
            <w:gridSpan w:val="3"/>
            <w:tcBorders>
              <w:top w:val="single" w:sz="2" w:space="0" w:color="auto"/>
            </w:tcBorders>
            <w:shd w:val="clear" w:color="auto" w:fill="F7CAAC"/>
          </w:tcPr>
          <w:p w:rsidR="009D7CD1" w:rsidRPr="00944A9E" w:rsidRDefault="009D7CD1" w:rsidP="00E7344C">
            <w:pPr>
              <w:jc w:val="both"/>
            </w:pPr>
            <w:r w:rsidRPr="00944A9E">
              <w:rPr>
                <w:b/>
              </w:rPr>
              <w:t>Rozsah konzultací (soustředění)</w:t>
            </w:r>
          </w:p>
        </w:tc>
        <w:tc>
          <w:tcPr>
            <w:tcW w:w="567" w:type="dxa"/>
            <w:tcBorders>
              <w:top w:val="single" w:sz="2" w:space="0" w:color="auto"/>
            </w:tcBorders>
          </w:tcPr>
          <w:p w:rsidR="009D7CD1" w:rsidRPr="00944A9E" w:rsidRDefault="009D7CD1" w:rsidP="00E7344C">
            <w:pPr>
              <w:jc w:val="both"/>
            </w:pPr>
          </w:p>
        </w:tc>
        <w:tc>
          <w:tcPr>
            <w:tcW w:w="3968" w:type="dxa"/>
            <w:gridSpan w:val="4"/>
            <w:tcBorders>
              <w:top w:val="single" w:sz="2" w:space="0" w:color="auto"/>
            </w:tcBorders>
            <w:shd w:val="clear" w:color="auto" w:fill="F7CAAC"/>
          </w:tcPr>
          <w:p w:rsidR="009D7CD1" w:rsidRPr="00944A9E" w:rsidRDefault="009D7CD1" w:rsidP="00E7344C">
            <w:pPr>
              <w:jc w:val="both"/>
              <w:rPr>
                <w:b/>
              </w:rPr>
            </w:pPr>
            <w:r w:rsidRPr="00944A9E">
              <w:rPr>
                <w:b/>
              </w:rPr>
              <w:t xml:space="preserve">hodin </w:t>
            </w:r>
          </w:p>
        </w:tc>
      </w:tr>
      <w:tr w:rsidR="009D7CD1" w:rsidRPr="00944A9E" w:rsidTr="00B7211C">
        <w:trPr>
          <w:jc w:val="center"/>
        </w:trPr>
        <w:tc>
          <w:tcPr>
            <w:tcW w:w="10207" w:type="dxa"/>
            <w:gridSpan w:val="8"/>
            <w:shd w:val="clear" w:color="auto" w:fill="F7CAAC"/>
          </w:tcPr>
          <w:p w:rsidR="009D7CD1" w:rsidRPr="00944A9E" w:rsidRDefault="009D7CD1" w:rsidP="00E7344C">
            <w:pPr>
              <w:jc w:val="both"/>
              <w:rPr>
                <w:b/>
              </w:rPr>
            </w:pPr>
            <w:r w:rsidRPr="00944A9E">
              <w:rPr>
                <w:b/>
              </w:rPr>
              <w:t>Informace o způsobu kontaktu s</w:t>
            </w:r>
            <w:r w:rsidR="005C4D3D">
              <w:rPr>
                <w:b/>
              </w:rPr>
              <w:t> </w:t>
            </w:r>
            <w:r w:rsidRPr="00944A9E">
              <w:rPr>
                <w:b/>
              </w:rPr>
              <w:t>vyučujícím</w:t>
            </w:r>
          </w:p>
        </w:tc>
      </w:tr>
      <w:tr w:rsidR="009D7CD1" w:rsidRPr="00944A9E" w:rsidTr="00B7211C">
        <w:trPr>
          <w:trHeight w:val="141"/>
          <w:jc w:val="center"/>
        </w:trPr>
        <w:tc>
          <w:tcPr>
            <w:tcW w:w="10207" w:type="dxa"/>
            <w:gridSpan w:val="8"/>
          </w:tcPr>
          <w:p w:rsidR="009D7CD1" w:rsidRPr="00944A9E" w:rsidRDefault="009D7CD1"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9D7CD1" w:rsidRPr="00944A9E" w:rsidTr="00B7211C">
        <w:trPr>
          <w:jc w:val="center"/>
        </w:trPr>
        <w:tc>
          <w:tcPr>
            <w:tcW w:w="10207" w:type="dxa"/>
            <w:gridSpan w:val="8"/>
            <w:tcBorders>
              <w:bottom w:val="double" w:sz="4" w:space="0" w:color="auto"/>
            </w:tcBorders>
            <w:shd w:val="clear" w:color="auto" w:fill="BDD6EE"/>
          </w:tcPr>
          <w:p w:rsidR="009D7CD1" w:rsidRPr="00944A9E" w:rsidRDefault="00F32C9A" w:rsidP="00E7344C">
            <w:pPr>
              <w:jc w:val="both"/>
              <w:rPr>
                <w:b/>
                <w:sz w:val="28"/>
                <w:szCs w:val="28"/>
              </w:rPr>
            </w:pPr>
            <w:r>
              <w:br w:type="page"/>
            </w:r>
            <w:r w:rsidR="009D7CD1" w:rsidRPr="00944A9E">
              <w:rPr>
                <w:sz w:val="28"/>
                <w:szCs w:val="28"/>
              </w:rPr>
              <w:br w:type="page"/>
            </w:r>
            <w:r w:rsidR="009D7CD1" w:rsidRPr="00944A9E">
              <w:rPr>
                <w:b/>
                <w:sz w:val="28"/>
                <w:szCs w:val="28"/>
              </w:rPr>
              <w:t>B-III – Charakteristika studijního předmětu</w:t>
            </w:r>
          </w:p>
        </w:tc>
      </w:tr>
      <w:tr w:rsidR="009D7CD1" w:rsidRPr="00944A9E" w:rsidTr="00B7211C">
        <w:trPr>
          <w:jc w:val="center"/>
        </w:trPr>
        <w:tc>
          <w:tcPr>
            <w:tcW w:w="3475" w:type="dxa"/>
            <w:tcBorders>
              <w:top w:val="double" w:sz="4" w:space="0" w:color="auto"/>
            </w:tcBorders>
            <w:shd w:val="clear" w:color="auto" w:fill="F7CAAC"/>
          </w:tcPr>
          <w:p w:rsidR="009D7CD1" w:rsidRPr="00944A9E" w:rsidRDefault="009D7CD1" w:rsidP="00E7344C">
            <w:pPr>
              <w:jc w:val="both"/>
              <w:rPr>
                <w:b/>
              </w:rPr>
            </w:pPr>
            <w:r w:rsidRPr="00944A9E">
              <w:rPr>
                <w:b/>
              </w:rPr>
              <w:t>Název studijního předmětu</w:t>
            </w:r>
          </w:p>
        </w:tc>
        <w:tc>
          <w:tcPr>
            <w:tcW w:w="6732" w:type="dxa"/>
            <w:gridSpan w:val="7"/>
            <w:tcBorders>
              <w:top w:val="double" w:sz="4" w:space="0" w:color="auto"/>
            </w:tcBorders>
          </w:tcPr>
          <w:p w:rsidR="009D7CD1" w:rsidRPr="00944A9E" w:rsidRDefault="009D7CD1" w:rsidP="00E7344C">
            <w:pPr>
              <w:jc w:val="both"/>
            </w:pPr>
            <w:del w:id="1485" w:author="Hana Navrátilová" w:date="2019-09-24T11:10:00Z">
              <w:r w:rsidRPr="00944A9E">
                <w:delText>Základy logopedie</w:delText>
              </w:r>
            </w:del>
            <w:ins w:id="1486" w:author="Hana Navrátilová" w:date="2019-09-24T11:10:00Z">
              <w:r w:rsidR="00DC5532">
                <w:t>Primární prevence patologických jevů v základní škole</w:t>
              </w:r>
            </w:ins>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Typ předmětu</w:t>
            </w:r>
          </w:p>
        </w:tc>
        <w:tc>
          <w:tcPr>
            <w:tcW w:w="3411" w:type="dxa"/>
            <w:gridSpan w:val="4"/>
          </w:tcPr>
          <w:p w:rsidR="009D7CD1" w:rsidRPr="00944A9E" w:rsidRDefault="00DC5532" w:rsidP="00E7344C">
            <w:pPr>
              <w:jc w:val="both"/>
            </w:pPr>
            <w:r>
              <w:t xml:space="preserve">povinný, </w:t>
            </w:r>
            <w:del w:id="1487" w:author="Hana Navrátilová" w:date="2019-09-24T11:10:00Z">
              <w:r w:rsidR="009D7CD1" w:rsidRPr="00944A9E">
                <w:delText>ZT</w:delText>
              </w:r>
            </w:del>
            <w:ins w:id="1488" w:author="Hana Navrátilová" w:date="2019-09-24T11:10:00Z">
              <w:r>
                <w:t>PZ</w:t>
              </w:r>
            </w:ins>
          </w:p>
        </w:tc>
        <w:tc>
          <w:tcPr>
            <w:tcW w:w="2694" w:type="dxa"/>
            <w:gridSpan w:val="2"/>
            <w:shd w:val="clear" w:color="auto" w:fill="F7CAAC"/>
          </w:tcPr>
          <w:p w:rsidR="009D7CD1" w:rsidRPr="00944A9E" w:rsidRDefault="009D7CD1" w:rsidP="00E7344C">
            <w:pPr>
              <w:jc w:val="both"/>
            </w:pPr>
            <w:r w:rsidRPr="00944A9E">
              <w:rPr>
                <w:b/>
              </w:rPr>
              <w:t>doporučený ročník / semestr</w:t>
            </w:r>
          </w:p>
        </w:tc>
        <w:tc>
          <w:tcPr>
            <w:tcW w:w="627" w:type="dxa"/>
          </w:tcPr>
          <w:p w:rsidR="009D7CD1" w:rsidRPr="00944A9E" w:rsidRDefault="009D7CD1" w:rsidP="00E7344C">
            <w:pPr>
              <w:jc w:val="both"/>
            </w:pPr>
            <w:r w:rsidRPr="00944A9E">
              <w:t>3/LS</w:t>
            </w:r>
          </w:p>
        </w:tc>
      </w:tr>
      <w:tr w:rsidR="008A1422" w:rsidRPr="00944A9E" w:rsidTr="00AA4644">
        <w:trPr>
          <w:jc w:val="center"/>
        </w:trPr>
        <w:tc>
          <w:tcPr>
            <w:tcW w:w="3475" w:type="dxa"/>
            <w:shd w:val="clear" w:color="auto" w:fill="F7CAAC"/>
          </w:tcPr>
          <w:p w:rsidR="009D7CD1" w:rsidRPr="00944A9E" w:rsidRDefault="009D7CD1" w:rsidP="00E7344C">
            <w:pPr>
              <w:jc w:val="both"/>
              <w:rPr>
                <w:b/>
              </w:rPr>
            </w:pPr>
            <w:r w:rsidRPr="00944A9E">
              <w:rPr>
                <w:b/>
              </w:rPr>
              <w:t>Rozsah studijního předmětu</w:t>
            </w:r>
          </w:p>
        </w:tc>
        <w:tc>
          <w:tcPr>
            <w:tcW w:w="1701" w:type="dxa"/>
            <w:gridSpan w:val="2"/>
          </w:tcPr>
          <w:p w:rsidR="009D7CD1" w:rsidRPr="00944A9E" w:rsidRDefault="009D7CD1" w:rsidP="00E7344C">
            <w:pPr>
              <w:jc w:val="both"/>
            </w:pPr>
            <w:r w:rsidRPr="00944A9E">
              <w:t>28p</w:t>
            </w:r>
          </w:p>
        </w:tc>
        <w:tc>
          <w:tcPr>
            <w:tcW w:w="889" w:type="dxa"/>
            <w:shd w:val="clear" w:color="auto" w:fill="F7CAAC"/>
          </w:tcPr>
          <w:p w:rsidR="009D7CD1" w:rsidRPr="00944A9E" w:rsidRDefault="009D7CD1" w:rsidP="00E7344C">
            <w:pPr>
              <w:jc w:val="both"/>
              <w:rPr>
                <w:b/>
              </w:rPr>
            </w:pPr>
            <w:r w:rsidRPr="00944A9E">
              <w:rPr>
                <w:b/>
              </w:rPr>
              <w:t xml:space="preserve">hod. </w:t>
            </w:r>
          </w:p>
        </w:tc>
        <w:tc>
          <w:tcPr>
            <w:tcW w:w="821" w:type="dxa"/>
          </w:tcPr>
          <w:p w:rsidR="009D7CD1" w:rsidRPr="00944A9E" w:rsidRDefault="009D7CD1" w:rsidP="00E7344C">
            <w:pPr>
              <w:jc w:val="both"/>
            </w:pPr>
            <w:r w:rsidRPr="00944A9E">
              <w:t>28</w:t>
            </w:r>
          </w:p>
        </w:tc>
        <w:tc>
          <w:tcPr>
            <w:tcW w:w="2155" w:type="dxa"/>
            <w:shd w:val="clear" w:color="auto" w:fill="F7CAAC"/>
          </w:tcPr>
          <w:p w:rsidR="009D7CD1" w:rsidRPr="00944A9E" w:rsidRDefault="009D7CD1" w:rsidP="00E7344C">
            <w:pPr>
              <w:jc w:val="both"/>
              <w:rPr>
                <w:b/>
              </w:rPr>
            </w:pPr>
            <w:r w:rsidRPr="00944A9E">
              <w:rPr>
                <w:b/>
              </w:rPr>
              <w:t>kreditů</w:t>
            </w:r>
          </w:p>
        </w:tc>
        <w:tc>
          <w:tcPr>
            <w:tcW w:w="1166" w:type="dxa"/>
            <w:gridSpan w:val="2"/>
          </w:tcPr>
          <w:p w:rsidR="009D7CD1" w:rsidRPr="00944A9E" w:rsidRDefault="009D7CD1" w:rsidP="00E7344C">
            <w:pPr>
              <w:jc w:val="both"/>
            </w:pPr>
            <w:r w:rsidRPr="00944A9E">
              <w:t>2</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Prerekvizity, korekvizity, ekvivalence</w:t>
            </w:r>
          </w:p>
        </w:tc>
        <w:tc>
          <w:tcPr>
            <w:tcW w:w="6732" w:type="dxa"/>
            <w:gridSpan w:val="7"/>
          </w:tcPr>
          <w:p w:rsidR="009D7CD1" w:rsidRPr="00944A9E" w:rsidRDefault="009D7CD1" w:rsidP="00E7344C">
            <w:pPr>
              <w:jc w:val="both"/>
            </w:pP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Způsob ověření studijních výsledků</w:t>
            </w:r>
          </w:p>
        </w:tc>
        <w:tc>
          <w:tcPr>
            <w:tcW w:w="3411" w:type="dxa"/>
            <w:gridSpan w:val="4"/>
          </w:tcPr>
          <w:p w:rsidR="009D7CD1" w:rsidRPr="00944A9E" w:rsidRDefault="009D7CD1" w:rsidP="00E7344C">
            <w:pPr>
              <w:jc w:val="both"/>
            </w:pPr>
            <w:r w:rsidRPr="00944A9E">
              <w:t>klasifikovaný zápočet</w:t>
            </w:r>
          </w:p>
        </w:tc>
        <w:tc>
          <w:tcPr>
            <w:tcW w:w="2155" w:type="dxa"/>
            <w:shd w:val="clear" w:color="auto" w:fill="F7CAAC"/>
          </w:tcPr>
          <w:p w:rsidR="009D7CD1" w:rsidRPr="00944A9E" w:rsidRDefault="009D7CD1" w:rsidP="00E7344C">
            <w:pPr>
              <w:jc w:val="both"/>
              <w:rPr>
                <w:b/>
              </w:rPr>
            </w:pPr>
            <w:r w:rsidRPr="00944A9E">
              <w:rPr>
                <w:b/>
              </w:rPr>
              <w:t>Forma výuky</w:t>
            </w:r>
          </w:p>
        </w:tc>
        <w:tc>
          <w:tcPr>
            <w:tcW w:w="1166" w:type="dxa"/>
            <w:gridSpan w:val="2"/>
          </w:tcPr>
          <w:p w:rsidR="009D7CD1" w:rsidRPr="00944A9E" w:rsidRDefault="009D7CD1" w:rsidP="00E7344C">
            <w:pPr>
              <w:jc w:val="both"/>
            </w:pPr>
            <w:r w:rsidRPr="00944A9E">
              <w:t>přednáška</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9D7CD1" w:rsidRPr="00944A9E" w:rsidRDefault="009D7CD1" w:rsidP="00E7344C">
            <w:pPr>
              <w:jc w:val="both"/>
            </w:pPr>
            <w:r w:rsidRPr="00944A9E">
              <w:rPr>
                <w:shd w:val="clear" w:color="auto" w:fill="FFFFFF"/>
              </w:rPr>
              <w:t>Seminární práce a její obhajoba.</w:t>
            </w:r>
          </w:p>
        </w:tc>
      </w:tr>
      <w:tr w:rsidR="009D7CD1" w:rsidRPr="00944A9E" w:rsidTr="00B7211C">
        <w:trPr>
          <w:trHeight w:val="287"/>
          <w:jc w:val="center"/>
        </w:trPr>
        <w:tc>
          <w:tcPr>
            <w:tcW w:w="10207" w:type="dxa"/>
            <w:gridSpan w:val="8"/>
            <w:tcBorders>
              <w:top w:val="nil"/>
            </w:tcBorders>
          </w:tcPr>
          <w:p w:rsidR="009D7CD1" w:rsidRPr="00944A9E" w:rsidRDefault="009D7CD1" w:rsidP="00E7344C">
            <w:pPr>
              <w:jc w:val="both"/>
            </w:pPr>
          </w:p>
        </w:tc>
      </w:tr>
      <w:tr w:rsidR="009D7CD1" w:rsidRPr="00944A9E" w:rsidTr="00B7211C">
        <w:trPr>
          <w:trHeight w:val="197"/>
          <w:jc w:val="center"/>
        </w:trPr>
        <w:tc>
          <w:tcPr>
            <w:tcW w:w="3475" w:type="dxa"/>
            <w:tcBorders>
              <w:top w:val="nil"/>
            </w:tcBorders>
            <w:shd w:val="clear" w:color="auto" w:fill="F7CAAC"/>
          </w:tcPr>
          <w:p w:rsidR="009D7CD1" w:rsidRPr="00944A9E" w:rsidRDefault="009D7CD1" w:rsidP="00E7344C">
            <w:pPr>
              <w:jc w:val="both"/>
              <w:rPr>
                <w:b/>
              </w:rPr>
            </w:pPr>
            <w:r w:rsidRPr="00944A9E">
              <w:rPr>
                <w:b/>
              </w:rPr>
              <w:t>Garant předmětu</w:t>
            </w:r>
          </w:p>
        </w:tc>
        <w:tc>
          <w:tcPr>
            <w:tcW w:w="6732" w:type="dxa"/>
            <w:gridSpan w:val="7"/>
            <w:tcBorders>
              <w:top w:val="nil"/>
            </w:tcBorders>
          </w:tcPr>
          <w:p w:rsidR="009D7CD1" w:rsidRPr="00DC5532" w:rsidRDefault="00DC5532" w:rsidP="00E7344C">
            <w:pPr>
              <w:jc w:val="both"/>
            </w:pPr>
            <w:moveToRangeStart w:id="1489" w:author="Hana Navrátilová" w:date="2019-09-24T11:10:00Z" w:name="move20215920"/>
            <w:moveTo w:id="1490" w:author="Hana Navrátilová" w:date="2019-09-24T11:10:00Z">
              <w:r>
                <w:t xml:space="preserve">PhDr. </w:t>
              </w:r>
              <w:moveToRangeStart w:id="1491" w:author="Hana Navrátilová" w:date="2019-09-24T11:10:00Z" w:name="move20215908"/>
              <w:moveToRangeEnd w:id="1489"/>
              <w:r>
                <w:t>Roman Božik, Ph.D.</w:t>
              </w:r>
            </w:moveTo>
            <w:moveToRangeEnd w:id="1491"/>
            <w:del w:id="1492" w:author="Hana Navrátilová" w:date="2019-09-24T11:10:00Z">
              <w:r w:rsidR="009D7CD1" w:rsidRPr="00944A9E">
                <w:delText>Mgr. Jana Vašíková, PhD.</w:delText>
              </w:r>
            </w:del>
          </w:p>
        </w:tc>
      </w:tr>
      <w:tr w:rsidR="009D7CD1" w:rsidRPr="00944A9E" w:rsidTr="00B7211C">
        <w:trPr>
          <w:trHeight w:val="543"/>
          <w:jc w:val="center"/>
        </w:trPr>
        <w:tc>
          <w:tcPr>
            <w:tcW w:w="3475" w:type="dxa"/>
            <w:tcBorders>
              <w:top w:val="nil"/>
            </w:tcBorders>
            <w:shd w:val="clear" w:color="auto" w:fill="F7CAAC"/>
          </w:tcPr>
          <w:p w:rsidR="009D7CD1" w:rsidRPr="00944A9E" w:rsidRDefault="009D7CD1" w:rsidP="00E7344C">
            <w:pPr>
              <w:jc w:val="both"/>
              <w:rPr>
                <w:b/>
              </w:rPr>
            </w:pPr>
            <w:r w:rsidRPr="00944A9E">
              <w:rPr>
                <w:b/>
              </w:rPr>
              <w:t>Zapojení garanta do výuky předmětu</w:t>
            </w:r>
          </w:p>
        </w:tc>
        <w:tc>
          <w:tcPr>
            <w:tcW w:w="6732" w:type="dxa"/>
            <w:gridSpan w:val="7"/>
            <w:tcBorders>
              <w:top w:val="nil"/>
            </w:tcBorders>
          </w:tcPr>
          <w:p w:rsidR="009D7CD1" w:rsidRPr="00944A9E" w:rsidRDefault="009D7CD1" w:rsidP="00E7344C">
            <w:pPr>
              <w:jc w:val="both"/>
            </w:pPr>
            <w:r w:rsidRPr="00944A9E">
              <w:t>přednášející</w:t>
            </w: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Vyučující</w:t>
            </w:r>
          </w:p>
        </w:tc>
        <w:tc>
          <w:tcPr>
            <w:tcW w:w="6732" w:type="dxa"/>
            <w:gridSpan w:val="7"/>
            <w:tcBorders>
              <w:bottom w:val="nil"/>
            </w:tcBorders>
            <w:shd w:val="clear" w:color="auto" w:fill="auto"/>
          </w:tcPr>
          <w:p w:rsidR="009D7CD1" w:rsidRPr="00944A9E" w:rsidRDefault="009D7CD1" w:rsidP="00DC5532">
            <w:pPr>
              <w:jc w:val="both"/>
            </w:pPr>
            <w:del w:id="1493" w:author="Hana Navrátilová" w:date="2019-09-24T11:10:00Z">
              <w:r w:rsidRPr="00944A9E">
                <w:delText>Mgr. Jana Vašíková, PhD. (50%), Mgr. Iva Žáková (50%)</w:delText>
              </w:r>
            </w:del>
            <w:ins w:id="1494" w:author="Hana Navrátilová" w:date="2019-09-24T11:10:00Z">
              <w:r w:rsidR="00DC5532">
                <w:t>PhDr. Roman Božik, Ph.D.</w:t>
              </w:r>
              <w:r w:rsidR="00DC5532" w:rsidRPr="00944A9E">
                <w:t xml:space="preserve"> </w:t>
              </w:r>
              <w:r w:rsidR="00DC5532">
                <w:t>(10</w:t>
              </w:r>
              <w:r w:rsidRPr="00944A9E">
                <w:t>0%)</w:t>
              </w:r>
            </w:ins>
          </w:p>
        </w:tc>
      </w:tr>
      <w:tr w:rsidR="009D7CD1" w:rsidRPr="00944A9E" w:rsidTr="00B7211C">
        <w:trPr>
          <w:trHeight w:val="381"/>
          <w:jc w:val="center"/>
        </w:trPr>
        <w:tc>
          <w:tcPr>
            <w:tcW w:w="10207" w:type="dxa"/>
            <w:gridSpan w:val="8"/>
            <w:tcBorders>
              <w:top w:val="nil"/>
            </w:tcBorders>
          </w:tcPr>
          <w:p w:rsidR="009D7CD1" w:rsidRPr="00944A9E" w:rsidRDefault="009D7CD1" w:rsidP="00E7344C">
            <w:pPr>
              <w:jc w:val="both"/>
            </w:pPr>
          </w:p>
        </w:tc>
      </w:tr>
      <w:tr w:rsidR="009D7CD1" w:rsidRPr="00944A9E" w:rsidTr="00B7211C">
        <w:trPr>
          <w:jc w:val="center"/>
        </w:trPr>
        <w:tc>
          <w:tcPr>
            <w:tcW w:w="3475" w:type="dxa"/>
            <w:shd w:val="clear" w:color="auto" w:fill="F7CAAC"/>
          </w:tcPr>
          <w:p w:rsidR="009D7CD1" w:rsidRPr="00944A9E" w:rsidRDefault="009D7CD1" w:rsidP="00E7344C">
            <w:pPr>
              <w:jc w:val="both"/>
              <w:rPr>
                <w:b/>
              </w:rPr>
            </w:pPr>
            <w:r w:rsidRPr="00944A9E">
              <w:rPr>
                <w:b/>
              </w:rPr>
              <w:t>Stručná anotace předmětu</w:t>
            </w:r>
          </w:p>
        </w:tc>
        <w:tc>
          <w:tcPr>
            <w:tcW w:w="6732" w:type="dxa"/>
            <w:gridSpan w:val="7"/>
            <w:tcBorders>
              <w:bottom w:val="nil"/>
            </w:tcBorders>
          </w:tcPr>
          <w:p w:rsidR="009D7CD1" w:rsidRPr="00944A9E" w:rsidRDefault="009D7CD1" w:rsidP="00E7344C">
            <w:pPr>
              <w:jc w:val="both"/>
            </w:pPr>
          </w:p>
        </w:tc>
      </w:tr>
      <w:tr w:rsidR="009D7CD1" w:rsidRPr="00944A9E" w:rsidTr="00B7211C">
        <w:trPr>
          <w:trHeight w:val="3718"/>
          <w:jc w:val="center"/>
        </w:trPr>
        <w:tc>
          <w:tcPr>
            <w:tcW w:w="10207" w:type="dxa"/>
            <w:gridSpan w:val="8"/>
            <w:tcBorders>
              <w:top w:val="nil"/>
              <w:bottom w:val="single" w:sz="12" w:space="0" w:color="auto"/>
            </w:tcBorders>
          </w:tcPr>
          <w:p w:rsidR="009D7CD1" w:rsidRPr="00944A9E" w:rsidRDefault="009D7CD1" w:rsidP="00E7344C">
            <w:pPr>
              <w:jc w:val="both"/>
              <w:rPr>
                <w:b/>
              </w:rPr>
            </w:pPr>
          </w:p>
          <w:p w:rsidR="009D7CD1" w:rsidRPr="00944A9E" w:rsidRDefault="00E36D5C" w:rsidP="00E7344C">
            <w:pPr>
              <w:rPr>
                <w:shd w:val="clear" w:color="auto" w:fill="FFFFFF"/>
              </w:rPr>
            </w:pPr>
            <w:r w:rsidRPr="00944A9E">
              <w:rPr>
                <w:shd w:val="clear" w:color="auto" w:fill="FFFFFF"/>
              </w:rPr>
              <w:t>Logopedie –</w:t>
            </w:r>
            <w:r w:rsidR="009D7CD1" w:rsidRPr="00944A9E">
              <w:rPr>
                <w:shd w:val="clear" w:color="auto" w:fill="FFFFFF"/>
              </w:rPr>
              <w:t xml:space="preserve"> pojem, předmět, historické souvislosti.</w:t>
            </w:r>
          </w:p>
          <w:p w:rsidR="009D7CD1" w:rsidRPr="00944A9E" w:rsidRDefault="009D7CD1" w:rsidP="00E7344C">
            <w:pPr>
              <w:rPr>
                <w:shd w:val="clear" w:color="auto" w:fill="FFFFFF"/>
              </w:rPr>
            </w:pPr>
            <w:r w:rsidRPr="00944A9E">
              <w:rPr>
                <w:shd w:val="clear" w:color="auto" w:fill="FFFFFF"/>
              </w:rPr>
              <w:t>Systém logopedické péče v ČR. </w:t>
            </w:r>
          </w:p>
          <w:p w:rsidR="009D7CD1" w:rsidRPr="00944A9E" w:rsidRDefault="009D7CD1" w:rsidP="00E7344C">
            <w:pPr>
              <w:rPr>
                <w:shd w:val="clear" w:color="auto" w:fill="FFFFFF"/>
              </w:rPr>
            </w:pPr>
            <w:r w:rsidRPr="00944A9E">
              <w:rPr>
                <w:shd w:val="clear" w:color="auto" w:fill="FFFFFF"/>
              </w:rPr>
              <w:t>Legislativní ukotvení.</w:t>
            </w:r>
            <w:r w:rsidRPr="00944A9E">
              <w:br/>
            </w:r>
            <w:r w:rsidRPr="00944A9E">
              <w:rPr>
                <w:shd w:val="clear" w:color="auto" w:fill="FFFFFF"/>
              </w:rPr>
              <w:t>Anatomické a fyziologické předpoklady komunikace. </w:t>
            </w:r>
            <w:r w:rsidRPr="00944A9E">
              <w:br/>
            </w:r>
            <w:r w:rsidRPr="00944A9E">
              <w:rPr>
                <w:shd w:val="clear" w:color="auto" w:fill="FFFFFF"/>
              </w:rPr>
              <w:t>Fylogeneze řeči.</w:t>
            </w:r>
          </w:p>
          <w:p w:rsidR="009D7CD1" w:rsidRPr="00944A9E" w:rsidRDefault="009D7CD1" w:rsidP="00E7344C">
            <w:pPr>
              <w:rPr>
                <w:shd w:val="clear" w:color="auto" w:fill="FFFFFF"/>
              </w:rPr>
            </w:pPr>
            <w:r w:rsidRPr="00944A9E">
              <w:rPr>
                <w:shd w:val="clear" w:color="auto" w:fill="FFFFFF"/>
              </w:rPr>
              <w:t>Ontogeneze řeči. </w:t>
            </w:r>
            <w:r w:rsidRPr="00944A9E">
              <w:br/>
            </w:r>
            <w:r w:rsidRPr="00944A9E">
              <w:rPr>
                <w:shd w:val="clear" w:color="auto" w:fill="FFFFFF"/>
              </w:rPr>
              <w:t>Komunikace verbální a neverbální. </w:t>
            </w:r>
            <w:r w:rsidRPr="00944A9E">
              <w:br/>
            </w:r>
            <w:r w:rsidRPr="00944A9E">
              <w:rPr>
                <w:shd w:val="clear" w:color="auto" w:fill="FFFFFF"/>
              </w:rPr>
              <w:t>Systém českých hlásek, jazykové roviny. </w:t>
            </w:r>
            <w:r w:rsidRPr="00944A9E">
              <w:br/>
            </w:r>
            <w:r w:rsidRPr="00944A9E">
              <w:rPr>
                <w:shd w:val="clear" w:color="auto" w:fill="FFFFFF"/>
              </w:rPr>
              <w:t>Možnosti podpory fyziologického vývoje řeči, logopedická prevence. </w:t>
            </w:r>
          </w:p>
          <w:p w:rsidR="009D7CD1" w:rsidRPr="00944A9E" w:rsidRDefault="009D7CD1" w:rsidP="00E7344C">
            <w:pPr>
              <w:rPr>
                <w:shd w:val="clear" w:color="auto" w:fill="FFFFFF"/>
              </w:rPr>
            </w:pPr>
            <w:r w:rsidRPr="00944A9E">
              <w:rPr>
                <w:shd w:val="clear" w:color="auto" w:fill="FFFFFF"/>
              </w:rPr>
              <w:t>Kompetence učitele z pohledu logopedické prevence.</w:t>
            </w:r>
            <w:r w:rsidRPr="00944A9E">
              <w:br/>
            </w:r>
            <w:r w:rsidRPr="00944A9E">
              <w:rPr>
                <w:shd w:val="clear" w:color="auto" w:fill="FFFFFF"/>
              </w:rPr>
              <w:t>Okruhy narušení komunikační schopností. </w:t>
            </w:r>
            <w:r w:rsidRPr="00944A9E">
              <w:br/>
            </w:r>
            <w:r w:rsidRPr="00944A9E">
              <w:rPr>
                <w:shd w:val="clear" w:color="auto" w:fill="FFFFFF"/>
              </w:rPr>
              <w:t>Základní metody, formy a prostředky logopedické diagnostiky a intervence.</w:t>
            </w:r>
          </w:p>
          <w:p w:rsidR="009D7CD1" w:rsidRPr="00944A9E" w:rsidRDefault="009D7CD1" w:rsidP="00E7344C">
            <w:pPr>
              <w:rPr>
                <w:shd w:val="clear" w:color="auto" w:fill="FFFFFF"/>
              </w:rPr>
            </w:pPr>
            <w:r w:rsidRPr="00944A9E">
              <w:t>Možnosti zajištění logopedické péče.</w:t>
            </w:r>
          </w:p>
          <w:p w:rsidR="009D7CD1" w:rsidRDefault="009D7CD1" w:rsidP="00E7344C">
            <w:pPr>
              <w:jc w:val="both"/>
              <w:rPr>
                <w:shd w:val="clear" w:color="auto" w:fill="FFFFFF"/>
              </w:rPr>
            </w:pPr>
            <w:r w:rsidRPr="00944A9E">
              <w:rPr>
                <w:shd w:val="clear" w:color="auto" w:fill="FFFFFF"/>
              </w:rPr>
              <w:t>Logopedické pomůcky.</w:t>
            </w:r>
          </w:p>
          <w:p w:rsidR="00774F02" w:rsidRDefault="00774F02" w:rsidP="00E7344C">
            <w:pPr>
              <w:jc w:val="both"/>
              <w:rPr>
                <w:shd w:val="clear" w:color="auto" w:fill="FFFFFF"/>
              </w:rPr>
            </w:pPr>
          </w:p>
          <w:p w:rsidR="00774F02" w:rsidRPr="00944A9E" w:rsidRDefault="00774F02" w:rsidP="00E7344C">
            <w:pPr>
              <w:jc w:val="both"/>
            </w:pPr>
          </w:p>
        </w:tc>
      </w:tr>
      <w:tr w:rsidR="009D7CD1" w:rsidRPr="00944A9E" w:rsidTr="00B7211C">
        <w:trPr>
          <w:trHeight w:val="265"/>
          <w:jc w:val="center"/>
        </w:trPr>
        <w:tc>
          <w:tcPr>
            <w:tcW w:w="4042" w:type="dxa"/>
            <w:gridSpan w:val="2"/>
            <w:tcBorders>
              <w:top w:val="nil"/>
            </w:tcBorders>
            <w:shd w:val="clear" w:color="auto" w:fill="F7CAAC"/>
          </w:tcPr>
          <w:p w:rsidR="009D7CD1" w:rsidRPr="00944A9E" w:rsidRDefault="009D7CD1" w:rsidP="00E7344C">
            <w:pPr>
              <w:jc w:val="both"/>
            </w:pPr>
            <w:r w:rsidRPr="00944A9E">
              <w:rPr>
                <w:b/>
              </w:rPr>
              <w:t>Studijní literatura a studijní pomůcky</w:t>
            </w:r>
          </w:p>
        </w:tc>
        <w:tc>
          <w:tcPr>
            <w:tcW w:w="6165" w:type="dxa"/>
            <w:gridSpan w:val="6"/>
            <w:tcBorders>
              <w:top w:val="nil"/>
              <w:bottom w:val="nil"/>
            </w:tcBorders>
          </w:tcPr>
          <w:p w:rsidR="009D7CD1" w:rsidRPr="00944A9E" w:rsidRDefault="009D7CD1" w:rsidP="00E7344C">
            <w:pPr>
              <w:jc w:val="both"/>
            </w:pPr>
          </w:p>
        </w:tc>
      </w:tr>
      <w:tr w:rsidR="009D7CD1" w:rsidRPr="00944A9E" w:rsidTr="00B7211C">
        <w:trPr>
          <w:trHeight w:val="3099"/>
          <w:jc w:val="center"/>
        </w:trPr>
        <w:tc>
          <w:tcPr>
            <w:tcW w:w="10207" w:type="dxa"/>
            <w:gridSpan w:val="8"/>
            <w:tcBorders>
              <w:top w:val="nil"/>
            </w:tcBorders>
          </w:tcPr>
          <w:p w:rsidR="009D7CD1" w:rsidRPr="00944A9E" w:rsidRDefault="009D7CD1" w:rsidP="00E7344C">
            <w:pPr>
              <w:jc w:val="both"/>
              <w:rPr>
                <w:b/>
              </w:rPr>
            </w:pPr>
          </w:p>
          <w:p w:rsidR="009D7CD1" w:rsidRDefault="009D7CD1" w:rsidP="00E7344C">
            <w:pPr>
              <w:jc w:val="both"/>
              <w:rPr>
                <w:b/>
              </w:rPr>
            </w:pPr>
            <w:r w:rsidRPr="00944A9E">
              <w:rPr>
                <w:b/>
              </w:rPr>
              <w:t>Povinná literatura</w:t>
            </w:r>
            <w:r w:rsidR="00CA485D">
              <w:rPr>
                <w:b/>
              </w:rPr>
              <w:t>:</w:t>
            </w:r>
          </w:p>
          <w:p w:rsidR="00377FB1" w:rsidRPr="005209F5" w:rsidRDefault="00377FB1" w:rsidP="00377FB1">
            <w:pPr>
              <w:rPr>
                <w:ins w:id="1495" w:author="Hana Navrátilová" w:date="2019-09-24T11:10:00Z"/>
              </w:rPr>
            </w:pPr>
            <w:ins w:id="1496" w:author="Hana Navrátilová" w:date="2019-09-24T11:10:00Z">
              <w:r w:rsidRPr="005209F5">
                <w:t xml:space="preserve">Božik, R. (2017). Professional career training for school prevention specialists at universities. </w:t>
              </w:r>
              <w:r w:rsidRPr="005209F5">
                <w:rPr>
                  <w:i/>
                </w:rPr>
                <w:t>Education, Health and ICT for a Transcultural World</w:t>
              </w:r>
              <w:r w:rsidRPr="005209F5">
                <w:t xml:space="preserve">. 37, 1468-1474. </w:t>
              </w:r>
            </w:ins>
          </w:p>
          <w:p w:rsidR="009D7CD1" w:rsidRPr="00944A9E" w:rsidRDefault="009D7CD1" w:rsidP="00E7344C">
            <w:pPr>
              <w:jc w:val="both"/>
              <w:rPr>
                <w:b/>
              </w:rPr>
            </w:pPr>
            <w:r w:rsidRPr="005209F5">
              <w:t>Klenková, J., &amp;</w:t>
            </w:r>
            <w:r w:rsidR="00C21F2C" w:rsidRPr="005209F5">
              <w:t xml:space="preserve"> </w:t>
            </w:r>
            <w:r w:rsidRPr="005209F5">
              <w:t>Kolbábková, H. (2003). </w:t>
            </w:r>
            <w:r w:rsidRPr="005209F5">
              <w:rPr>
                <w:i/>
                <w:iCs/>
              </w:rPr>
              <w:t>Diagnostika p</w:t>
            </w:r>
            <w:r w:rsidRPr="00944A9E">
              <w:rPr>
                <w:i/>
                <w:iCs/>
              </w:rPr>
              <w:t>ředškoláka: správný vývoj řeči dítěte</w:t>
            </w:r>
            <w:r w:rsidRPr="00944A9E">
              <w:t xml:space="preserve">. Brno: MC nakladatelství. </w:t>
            </w:r>
          </w:p>
          <w:p w:rsidR="009D7CD1" w:rsidRPr="00944A9E" w:rsidRDefault="009D7CD1" w:rsidP="00E7344C">
            <w:pPr>
              <w:jc w:val="both"/>
              <w:rPr>
                <w:b/>
              </w:rPr>
            </w:pPr>
            <w:r w:rsidRPr="00944A9E">
              <w:t>Klenková, J. (2006). </w:t>
            </w:r>
            <w:r w:rsidRPr="00944A9E">
              <w:rPr>
                <w:i/>
                <w:iCs/>
              </w:rPr>
              <w:t>Logopedie: narušení komunikační schopnosti, logopedická prevence, logopedická intervence v ČR, příklady z praxe</w:t>
            </w:r>
            <w:r w:rsidRPr="00944A9E">
              <w:t>. Praha: Grada. </w:t>
            </w:r>
          </w:p>
          <w:p w:rsidR="009D7CD1" w:rsidRDefault="009D7CD1" w:rsidP="00E7344C">
            <w:pPr>
              <w:jc w:val="both"/>
            </w:pPr>
            <w:r w:rsidRPr="00944A9E">
              <w:t xml:space="preserve">Lechta, V. (2002). </w:t>
            </w:r>
            <w:r w:rsidRPr="00944A9E">
              <w:rPr>
                <w:i/>
                <w:iCs/>
              </w:rPr>
              <w:t>Symptomatické poruchy řeči u dětí</w:t>
            </w:r>
            <w:r w:rsidRPr="00944A9E">
              <w:t>. Praha: Portál. </w:t>
            </w:r>
          </w:p>
          <w:p w:rsidR="00CA485D" w:rsidRPr="00944A9E" w:rsidRDefault="00CA485D" w:rsidP="00E7344C">
            <w:pPr>
              <w:jc w:val="both"/>
              <w:rPr>
                <w:b/>
              </w:rPr>
            </w:pPr>
            <w:r w:rsidRPr="00944A9E">
              <w:t xml:space="preserve">Peutelschmiedová, A. (2001). </w:t>
            </w:r>
            <w:r w:rsidRPr="00944A9E">
              <w:rPr>
                <w:i/>
                <w:iCs/>
              </w:rPr>
              <w:t>Logopedické minimum</w:t>
            </w:r>
            <w:r w:rsidRPr="00944A9E">
              <w:t>. Olomouc: UP. </w:t>
            </w:r>
          </w:p>
          <w:p w:rsidR="00CA485D" w:rsidRDefault="00CA485D" w:rsidP="00E7344C">
            <w:pPr>
              <w:jc w:val="both"/>
            </w:pPr>
            <w:r w:rsidRPr="00944A9E">
              <w:t>Vašíková, J.</w:t>
            </w:r>
            <w:r>
              <w:t>, &amp;</w:t>
            </w:r>
            <w:r w:rsidRPr="00944A9E">
              <w:t xml:space="preserve"> Žáková, I. (201</w:t>
            </w:r>
            <w:r>
              <w:t>8</w:t>
            </w:r>
            <w:r w:rsidRPr="00944A9E">
              <w:t xml:space="preserve">). </w:t>
            </w:r>
            <w:r w:rsidRPr="00944A9E">
              <w:rPr>
                <w:i/>
              </w:rPr>
              <w:t>Význam primární logopedické prevence v rozvoji řečových a jazykových schopností dětí předškolního věku.</w:t>
            </w:r>
            <w:r w:rsidRPr="00944A9E">
              <w:t xml:space="preserve"> Zlín: </w:t>
            </w:r>
            <w:r>
              <w:t xml:space="preserve">Univerzita Tomáše Bati, Fakulta humanitních studií.  </w:t>
            </w:r>
          </w:p>
          <w:p w:rsidR="00CA485D" w:rsidRPr="00944A9E" w:rsidRDefault="00CA485D" w:rsidP="00E7344C">
            <w:pPr>
              <w:jc w:val="both"/>
              <w:rPr>
                <w:b/>
              </w:rPr>
            </w:pPr>
            <w:r w:rsidRPr="00944A9E">
              <w:t>Vitásková, K., &amp;</w:t>
            </w:r>
            <w:r>
              <w:t xml:space="preserve"> </w:t>
            </w:r>
            <w:r w:rsidRPr="00944A9E">
              <w:t xml:space="preserve">Peutelschmiedová, A. (2005). </w:t>
            </w:r>
            <w:r w:rsidRPr="00944A9E">
              <w:rPr>
                <w:i/>
                <w:iCs/>
              </w:rPr>
              <w:t>Logopedie</w:t>
            </w:r>
            <w:r w:rsidRPr="00944A9E">
              <w:t>. Olomouc: UP. </w:t>
            </w:r>
          </w:p>
          <w:p w:rsidR="009D7CD1" w:rsidRPr="00944A9E" w:rsidRDefault="009D7CD1" w:rsidP="00E7344C">
            <w:pPr>
              <w:jc w:val="both"/>
            </w:pPr>
          </w:p>
          <w:p w:rsidR="009D7CD1" w:rsidRPr="00944A9E" w:rsidRDefault="009D7CD1" w:rsidP="00E7344C">
            <w:pPr>
              <w:jc w:val="both"/>
              <w:rPr>
                <w:b/>
              </w:rPr>
            </w:pPr>
            <w:r w:rsidRPr="00944A9E">
              <w:rPr>
                <w:b/>
              </w:rPr>
              <w:t>Doporučená literatura</w:t>
            </w:r>
            <w:r w:rsidR="00CA485D">
              <w:rPr>
                <w:b/>
              </w:rPr>
              <w:t>:</w:t>
            </w:r>
          </w:p>
          <w:p w:rsidR="00FD256A" w:rsidRDefault="00775D79" w:rsidP="00E7344C">
            <w:pPr>
              <w:shd w:val="clear" w:color="auto" w:fill="FFFFFF"/>
              <w:rPr>
                <w:bCs/>
              </w:rPr>
            </w:pPr>
            <w:hyperlink r:id="rId24" w:tgtFrame="_blank" w:history="1">
              <w:r w:rsidR="00FD256A" w:rsidRPr="00944A9E">
                <w:rPr>
                  <w:bCs/>
                </w:rPr>
                <w:t>Andrysová, P. (2013). </w:t>
              </w:r>
              <w:r w:rsidR="00FD256A" w:rsidRPr="00944A9E">
                <w:rPr>
                  <w:bCs/>
                  <w:i/>
                  <w:iCs/>
                </w:rPr>
                <w:t>Základy logopedie. Distanční studijní opora</w:t>
              </w:r>
              <w:r w:rsidR="00FD256A" w:rsidRPr="00944A9E">
                <w:rPr>
                  <w:bCs/>
                </w:rPr>
                <w:t>. Zlín. </w:t>
              </w:r>
            </w:hyperlink>
          </w:p>
          <w:p w:rsidR="009D7CD1" w:rsidRDefault="009D7CD1" w:rsidP="00E7344C">
            <w:pPr>
              <w:shd w:val="clear" w:color="auto" w:fill="FFFFFF"/>
              <w:rPr>
                <w:del w:id="1497" w:author="Hana Navrátilová" w:date="2019-09-24T11:10:00Z"/>
                <w:bCs/>
              </w:rPr>
            </w:pPr>
            <w:r w:rsidRPr="00944A9E">
              <w:t xml:space="preserve">Kutálková, D. (2005). </w:t>
            </w:r>
            <w:r w:rsidRPr="00944A9E">
              <w:rPr>
                <w:i/>
                <w:iCs/>
              </w:rPr>
              <w:t>Vývoj dětské řeči krok za krokem</w:t>
            </w:r>
            <w:r w:rsidRPr="00944A9E">
              <w:t>. Praha: Grada. </w:t>
            </w:r>
          </w:p>
          <w:p w:rsidR="00774F02" w:rsidRPr="00377FB1" w:rsidRDefault="00774F02" w:rsidP="00E7344C">
            <w:pPr>
              <w:shd w:val="clear" w:color="auto" w:fill="FFFFFF"/>
              <w:rPr>
                <w:bCs/>
              </w:rPr>
            </w:pPr>
          </w:p>
        </w:tc>
      </w:tr>
      <w:tr w:rsidR="009D7CD1" w:rsidRPr="00944A9E" w:rsidTr="00B7211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D7CD1" w:rsidRPr="00944A9E" w:rsidRDefault="009D7CD1" w:rsidP="00E7344C">
            <w:pPr>
              <w:jc w:val="center"/>
              <w:rPr>
                <w:b/>
              </w:rPr>
            </w:pPr>
            <w:r w:rsidRPr="00944A9E">
              <w:rPr>
                <w:b/>
              </w:rPr>
              <w:t>Informace ke kombinované nebo distanční formě</w:t>
            </w:r>
          </w:p>
        </w:tc>
      </w:tr>
      <w:tr w:rsidR="008A1422" w:rsidRPr="00944A9E" w:rsidTr="00AA4644">
        <w:trPr>
          <w:jc w:val="center"/>
        </w:trPr>
        <w:tc>
          <w:tcPr>
            <w:tcW w:w="5176" w:type="dxa"/>
            <w:gridSpan w:val="3"/>
            <w:tcBorders>
              <w:top w:val="single" w:sz="2" w:space="0" w:color="auto"/>
            </w:tcBorders>
            <w:shd w:val="clear" w:color="auto" w:fill="F7CAAC"/>
          </w:tcPr>
          <w:p w:rsidR="009D7CD1" w:rsidRPr="00944A9E" w:rsidRDefault="009D7CD1" w:rsidP="00E7344C">
            <w:pPr>
              <w:jc w:val="both"/>
            </w:pPr>
            <w:r w:rsidRPr="00944A9E">
              <w:rPr>
                <w:b/>
              </w:rPr>
              <w:t>Rozsah konzultací (soustředění)</w:t>
            </w:r>
          </w:p>
        </w:tc>
        <w:tc>
          <w:tcPr>
            <w:tcW w:w="889" w:type="dxa"/>
            <w:tcBorders>
              <w:top w:val="single" w:sz="2" w:space="0" w:color="auto"/>
            </w:tcBorders>
          </w:tcPr>
          <w:p w:rsidR="009D7CD1" w:rsidRPr="00944A9E" w:rsidRDefault="009D7CD1" w:rsidP="00E7344C">
            <w:pPr>
              <w:jc w:val="both"/>
            </w:pPr>
          </w:p>
        </w:tc>
        <w:tc>
          <w:tcPr>
            <w:tcW w:w="4142" w:type="dxa"/>
            <w:gridSpan w:val="4"/>
            <w:tcBorders>
              <w:top w:val="single" w:sz="2" w:space="0" w:color="auto"/>
            </w:tcBorders>
            <w:shd w:val="clear" w:color="auto" w:fill="F7CAAC"/>
          </w:tcPr>
          <w:p w:rsidR="009D7CD1" w:rsidRPr="00944A9E" w:rsidRDefault="009D7CD1" w:rsidP="00E7344C">
            <w:pPr>
              <w:jc w:val="both"/>
              <w:rPr>
                <w:b/>
              </w:rPr>
            </w:pPr>
            <w:r w:rsidRPr="00944A9E">
              <w:rPr>
                <w:b/>
              </w:rPr>
              <w:t xml:space="preserve">hodin </w:t>
            </w:r>
          </w:p>
        </w:tc>
      </w:tr>
      <w:tr w:rsidR="009D7CD1" w:rsidRPr="00944A9E" w:rsidTr="00B7211C">
        <w:trPr>
          <w:jc w:val="center"/>
        </w:trPr>
        <w:tc>
          <w:tcPr>
            <w:tcW w:w="10207" w:type="dxa"/>
            <w:gridSpan w:val="8"/>
            <w:shd w:val="clear" w:color="auto" w:fill="F7CAAC"/>
          </w:tcPr>
          <w:p w:rsidR="009D7CD1" w:rsidRPr="00944A9E" w:rsidRDefault="009D7CD1" w:rsidP="00E7344C">
            <w:pPr>
              <w:jc w:val="both"/>
              <w:rPr>
                <w:b/>
              </w:rPr>
            </w:pPr>
            <w:r w:rsidRPr="00944A9E">
              <w:rPr>
                <w:b/>
              </w:rPr>
              <w:t>Informace o způsobu kontaktu s</w:t>
            </w:r>
            <w:r w:rsidR="005C4D3D">
              <w:rPr>
                <w:b/>
              </w:rPr>
              <w:t> </w:t>
            </w:r>
            <w:r w:rsidRPr="00944A9E">
              <w:rPr>
                <w:b/>
              </w:rPr>
              <w:t>vyučujícím</w:t>
            </w:r>
          </w:p>
        </w:tc>
      </w:tr>
      <w:tr w:rsidR="009D7CD1" w:rsidRPr="00944A9E" w:rsidTr="00B7211C">
        <w:trPr>
          <w:trHeight w:val="1020"/>
          <w:jc w:val="center"/>
        </w:trPr>
        <w:tc>
          <w:tcPr>
            <w:tcW w:w="10207" w:type="dxa"/>
            <w:gridSpan w:val="8"/>
          </w:tcPr>
          <w:p w:rsidR="009D7CD1" w:rsidRDefault="009D7CD1" w:rsidP="00E7344C">
            <w:pPr>
              <w:jc w:val="both"/>
              <w:rPr>
                <w:ins w:id="1498" w:author="Hana Navrátilová" w:date="2019-09-24T11:10:00Z"/>
              </w:rPr>
            </w:pPr>
          </w:p>
          <w:p w:rsidR="00377FB1" w:rsidRDefault="00377FB1" w:rsidP="00E7344C">
            <w:pPr>
              <w:jc w:val="both"/>
              <w:rPr>
                <w:ins w:id="1499" w:author="Hana Navrátilová" w:date="2019-09-24T11:10:00Z"/>
              </w:rPr>
            </w:pPr>
          </w:p>
          <w:p w:rsidR="00377FB1" w:rsidRDefault="00377FB1" w:rsidP="00E7344C">
            <w:pPr>
              <w:jc w:val="both"/>
              <w:rPr>
                <w:ins w:id="1500" w:author="Hana Navrátilová" w:date="2019-09-24T11:10:00Z"/>
              </w:rPr>
            </w:pPr>
          </w:p>
          <w:p w:rsidR="00377FB1" w:rsidRDefault="00377FB1" w:rsidP="00E7344C">
            <w:pPr>
              <w:jc w:val="both"/>
              <w:rPr>
                <w:ins w:id="1501" w:author="Hana Navrátilová" w:date="2019-09-24T11:10:00Z"/>
              </w:rPr>
            </w:pPr>
          </w:p>
          <w:p w:rsidR="00377FB1" w:rsidRPr="00944A9E" w:rsidRDefault="00377FB1" w:rsidP="00E7344C">
            <w:pPr>
              <w:jc w:val="both"/>
            </w:pPr>
          </w:p>
        </w:tc>
      </w:tr>
    </w:tbl>
    <w:p w:rsidR="00B67B97" w:rsidRDefault="00B67B97">
      <w:r>
        <w:br w:type="page"/>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69"/>
        <w:gridCol w:w="567"/>
        <w:gridCol w:w="1483"/>
        <w:gridCol w:w="709"/>
        <w:gridCol w:w="647"/>
        <w:gridCol w:w="2156"/>
        <w:gridCol w:w="539"/>
        <w:gridCol w:w="844"/>
      </w:tblGrid>
      <w:tr w:rsidR="004B7F8D" w:rsidRPr="00944A9E" w:rsidTr="00774F02">
        <w:trPr>
          <w:jc w:val="center"/>
        </w:trPr>
        <w:tc>
          <w:tcPr>
            <w:tcW w:w="10314" w:type="dxa"/>
            <w:gridSpan w:val="8"/>
            <w:tcBorders>
              <w:bottom w:val="double" w:sz="4" w:space="0" w:color="auto"/>
            </w:tcBorders>
            <w:shd w:val="clear" w:color="auto" w:fill="BDD6EE"/>
          </w:tcPr>
          <w:p w:rsidR="004B7F8D" w:rsidRPr="00944A9E" w:rsidRDefault="004B7F8D" w:rsidP="00E7344C">
            <w:pPr>
              <w:jc w:val="both"/>
              <w:rPr>
                <w:b/>
                <w:sz w:val="28"/>
                <w:szCs w:val="28"/>
              </w:rPr>
            </w:pPr>
            <w:r w:rsidRPr="00944A9E">
              <w:br w:type="page"/>
            </w:r>
            <w:r w:rsidRPr="00944A9E">
              <w:rPr>
                <w:b/>
                <w:sz w:val="28"/>
                <w:szCs w:val="28"/>
              </w:rPr>
              <w:t>B-III – Charakteristika studijního předmětu</w:t>
            </w:r>
          </w:p>
        </w:tc>
      </w:tr>
      <w:tr w:rsidR="004B7F8D" w:rsidRPr="00944A9E" w:rsidTr="00774F02">
        <w:trPr>
          <w:jc w:val="center"/>
        </w:trPr>
        <w:tc>
          <w:tcPr>
            <w:tcW w:w="3369" w:type="dxa"/>
            <w:tcBorders>
              <w:top w:val="double" w:sz="4" w:space="0" w:color="auto"/>
            </w:tcBorders>
            <w:shd w:val="clear" w:color="auto" w:fill="F7CAAC"/>
          </w:tcPr>
          <w:p w:rsidR="004B7F8D" w:rsidRPr="00944A9E" w:rsidRDefault="004B7F8D" w:rsidP="00E7344C">
            <w:pPr>
              <w:jc w:val="both"/>
              <w:rPr>
                <w:b/>
              </w:rPr>
            </w:pPr>
            <w:r w:rsidRPr="00944A9E">
              <w:rPr>
                <w:b/>
              </w:rPr>
              <w:t>Název studijního předmětu</w:t>
            </w:r>
          </w:p>
        </w:tc>
        <w:tc>
          <w:tcPr>
            <w:tcW w:w="6945" w:type="dxa"/>
            <w:gridSpan w:val="7"/>
            <w:tcBorders>
              <w:top w:val="double" w:sz="4" w:space="0" w:color="auto"/>
            </w:tcBorders>
          </w:tcPr>
          <w:p w:rsidR="004B7F8D" w:rsidRPr="00944A9E" w:rsidRDefault="004B7F8D" w:rsidP="00E7344C">
            <w:pPr>
              <w:jc w:val="both"/>
            </w:pPr>
            <w:r w:rsidRPr="00944A9E">
              <w:t>Didaktika techni</w:t>
            </w:r>
            <w:r w:rsidR="00052DC9" w:rsidRPr="00944A9E">
              <w:t>cké výchovy</w:t>
            </w:r>
          </w:p>
        </w:tc>
      </w:tr>
      <w:tr w:rsidR="004B7F8D" w:rsidRPr="00944A9E" w:rsidTr="00774F02">
        <w:trPr>
          <w:jc w:val="center"/>
        </w:trPr>
        <w:tc>
          <w:tcPr>
            <w:tcW w:w="3369" w:type="dxa"/>
            <w:shd w:val="clear" w:color="auto" w:fill="F7CAAC"/>
          </w:tcPr>
          <w:p w:rsidR="004B7F8D" w:rsidRPr="00944A9E" w:rsidRDefault="004B7F8D" w:rsidP="00E7344C">
            <w:pPr>
              <w:jc w:val="both"/>
              <w:rPr>
                <w:b/>
              </w:rPr>
            </w:pPr>
            <w:r w:rsidRPr="00944A9E">
              <w:rPr>
                <w:b/>
              </w:rPr>
              <w:t>Typ předmětu</w:t>
            </w:r>
          </w:p>
        </w:tc>
        <w:tc>
          <w:tcPr>
            <w:tcW w:w="3406" w:type="dxa"/>
            <w:gridSpan w:val="4"/>
          </w:tcPr>
          <w:p w:rsidR="004B7F8D" w:rsidRPr="00944A9E" w:rsidRDefault="004B7F8D" w:rsidP="00E7344C">
            <w:pPr>
              <w:jc w:val="both"/>
            </w:pPr>
            <w:r w:rsidRPr="00944A9E">
              <w:t>povinný, PZ</w:t>
            </w:r>
          </w:p>
        </w:tc>
        <w:tc>
          <w:tcPr>
            <w:tcW w:w="2695" w:type="dxa"/>
            <w:gridSpan w:val="2"/>
            <w:shd w:val="clear" w:color="auto" w:fill="F7CAAC"/>
          </w:tcPr>
          <w:p w:rsidR="004B7F8D" w:rsidRPr="00944A9E" w:rsidRDefault="004B7F8D" w:rsidP="00E7344C">
            <w:pPr>
              <w:jc w:val="both"/>
            </w:pPr>
            <w:r w:rsidRPr="00944A9E">
              <w:rPr>
                <w:b/>
              </w:rPr>
              <w:t>doporučený ročník / semestr</w:t>
            </w:r>
          </w:p>
        </w:tc>
        <w:tc>
          <w:tcPr>
            <w:tcW w:w="844" w:type="dxa"/>
          </w:tcPr>
          <w:p w:rsidR="004B7F8D" w:rsidRPr="00944A9E" w:rsidRDefault="004B7F8D" w:rsidP="00E7344C">
            <w:pPr>
              <w:jc w:val="both"/>
            </w:pPr>
            <w:r w:rsidRPr="00944A9E">
              <w:t>3/LS</w:t>
            </w:r>
          </w:p>
        </w:tc>
      </w:tr>
      <w:tr w:rsidR="004B7F8D" w:rsidRPr="00944A9E" w:rsidTr="00774F02">
        <w:trPr>
          <w:jc w:val="center"/>
        </w:trPr>
        <w:tc>
          <w:tcPr>
            <w:tcW w:w="3369" w:type="dxa"/>
            <w:shd w:val="clear" w:color="auto" w:fill="F7CAAC"/>
          </w:tcPr>
          <w:p w:rsidR="004B7F8D" w:rsidRPr="00944A9E" w:rsidRDefault="004B7F8D" w:rsidP="00E7344C">
            <w:pPr>
              <w:jc w:val="both"/>
              <w:rPr>
                <w:b/>
              </w:rPr>
            </w:pPr>
            <w:r w:rsidRPr="00944A9E">
              <w:rPr>
                <w:b/>
              </w:rPr>
              <w:t>Rozsah studijního předmětu</w:t>
            </w:r>
          </w:p>
        </w:tc>
        <w:tc>
          <w:tcPr>
            <w:tcW w:w="2050" w:type="dxa"/>
            <w:gridSpan w:val="2"/>
          </w:tcPr>
          <w:p w:rsidR="004B7F8D" w:rsidRPr="00944A9E" w:rsidRDefault="004B7F8D" w:rsidP="00E7344C">
            <w:pPr>
              <w:jc w:val="both"/>
            </w:pPr>
            <w:r w:rsidRPr="00944A9E">
              <w:t>28s+28c+</w:t>
            </w:r>
            <w:del w:id="1502" w:author="Hana Navrátilová" w:date="2019-09-24T11:10:00Z">
              <w:r w:rsidRPr="00944A9E">
                <w:delText>4hod</w:delText>
              </w:r>
            </w:del>
            <w:ins w:id="1503" w:author="Hana Navrátilová" w:date="2019-09-24T11:10:00Z">
              <w:r w:rsidRPr="00944A9E">
                <w:t>4</w:t>
              </w:r>
              <w:r w:rsidR="00DC5532">
                <w:t xml:space="preserve"> </w:t>
              </w:r>
              <w:r w:rsidRPr="00944A9E">
                <w:t>hod</w:t>
              </w:r>
              <w:r w:rsidR="00DC5532">
                <w:t>in</w:t>
              </w:r>
            </w:ins>
            <w:r w:rsidRPr="00944A9E">
              <w:t xml:space="preserve"> praxe</w:t>
            </w:r>
          </w:p>
        </w:tc>
        <w:tc>
          <w:tcPr>
            <w:tcW w:w="709" w:type="dxa"/>
            <w:shd w:val="clear" w:color="auto" w:fill="F7CAAC"/>
          </w:tcPr>
          <w:p w:rsidR="004B7F8D" w:rsidRPr="00944A9E" w:rsidRDefault="004B7F8D" w:rsidP="00E7344C">
            <w:pPr>
              <w:jc w:val="both"/>
              <w:rPr>
                <w:b/>
              </w:rPr>
            </w:pPr>
            <w:r w:rsidRPr="00944A9E">
              <w:rPr>
                <w:b/>
              </w:rPr>
              <w:t xml:space="preserve">hod. </w:t>
            </w:r>
          </w:p>
        </w:tc>
        <w:tc>
          <w:tcPr>
            <w:tcW w:w="647" w:type="dxa"/>
          </w:tcPr>
          <w:p w:rsidR="004B7F8D" w:rsidRPr="00944A9E" w:rsidRDefault="004B7F8D" w:rsidP="00E7344C">
            <w:pPr>
              <w:jc w:val="both"/>
            </w:pPr>
            <w:r w:rsidRPr="00944A9E">
              <w:t>56+4</w:t>
            </w:r>
          </w:p>
        </w:tc>
        <w:tc>
          <w:tcPr>
            <w:tcW w:w="2156" w:type="dxa"/>
            <w:shd w:val="clear" w:color="auto" w:fill="F7CAAC"/>
          </w:tcPr>
          <w:p w:rsidR="004B7F8D" w:rsidRPr="00944A9E" w:rsidRDefault="004B7F8D" w:rsidP="00E7344C">
            <w:pPr>
              <w:jc w:val="both"/>
              <w:rPr>
                <w:b/>
              </w:rPr>
            </w:pPr>
            <w:r w:rsidRPr="00944A9E">
              <w:rPr>
                <w:b/>
              </w:rPr>
              <w:t>kreditů</w:t>
            </w:r>
          </w:p>
        </w:tc>
        <w:tc>
          <w:tcPr>
            <w:tcW w:w="1383" w:type="dxa"/>
            <w:gridSpan w:val="2"/>
          </w:tcPr>
          <w:p w:rsidR="004B7F8D" w:rsidRPr="00944A9E" w:rsidRDefault="004B7F8D" w:rsidP="00E7344C">
            <w:pPr>
              <w:jc w:val="both"/>
            </w:pPr>
            <w:r w:rsidRPr="00944A9E">
              <w:t>2</w:t>
            </w:r>
          </w:p>
        </w:tc>
      </w:tr>
      <w:tr w:rsidR="004B7F8D" w:rsidRPr="00944A9E" w:rsidTr="00774F02">
        <w:trPr>
          <w:jc w:val="center"/>
        </w:trPr>
        <w:tc>
          <w:tcPr>
            <w:tcW w:w="3369" w:type="dxa"/>
            <w:shd w:val="clear" w:color="auto" w:fill="F7CAAC"/>
          </w:tcPr>
          <w:p w:rsidR="004B7F8D" w:rsidRPr="00944A9E" w:rsidRDefault="004B7F8D" w:rsidP="00E7344C">
            <w:pPr>
              <w:jc w:val="both"/>
              <w:rPr>
                <w:b/>
              </w:rPr>
            </w:pPr>
            <w:r w:rsidRPr="00944A9E">
              <w:rPr>
                <w:b/>
              </w:rPr>
              <w:t>Prerekvizity, korekvizity, ekvivalence</w:t>
            </w:r>
          </w:p>
        </w:tc>
        <w:tc>
          <w:tcPr>
            <w:tcW w:w="6945" w:type="dxa"/>
            <w:gridSpan w:val="7"/>
          </w:tcPr>
          <w:p w:rsidR="004B7F8D" w:rsidRPr="00944A9E" w:rsidRDefault="004B7F8D" w:rsidP="00E7344C">
            <w:pPr>
              <w:jc w:val="both"/>
            </w:pPr>
          </w:p>
        </w:tc>
      </w:tr>
      <w:tr w:rsidR="004B7F8D" w:rsidRPr="00944A9E" w:rsidTr="00774F02">
        <w:trPr>
          <w:jc w:val="center"/>
        </w:trPr>
        <w:tc>
          <w:tcPr>
            <w:tcW w:w="3369" w:type="dxa"/>
            <w:shd w:val="clear" w:color="auto" w:fill="F7CAAC"/>
          </w:tcPr>
          <w:p w:rsidR="004B7F8D" w:rsidRPr="00944A9E" w:rsidRDefault="004B7F8D" w:rsidP="00E7344C">
            <w:pPr>
              <w:jc w:val="both"/>
              <w:rPr>
                <w:b/>
              </w:rPr>
            </w:pPr>
            <w:r w:rsidRPr="00944A9E">
              <w:rPr>
                <w:b/>
              </w:rPr>
              <w:t>Způsob ověření studijních výsledků</w:t>
            </w:r>
          </w:p>
        </w:tc>
        <w:tc>
          <w:tcPr>
            <w:tcW w:w="3406" w:type="dxa"/>
            <w:gridSpan w:val="4"/>
          </w:tcPr>
          <w:p w:rsidR="004B7F8D" w:rsidRPr="00944A9E" w:rsidRDefault="004B7F8D" w:rsidP="00E7344C">
            <w:pPr>
              <w:jc w:val="both"/>
            </w:pPr>
            <w:r w:rsidRPr="00944A9E">
              <w:t>zápočet</w:t>
            </w:r>
          </w:p>
        </w:tc>
        <w:tc>
          <w:tcPr>
            <w:tcW w:w="2156" w:type="dxa"/>
            <w:shd w:val="clear" w:color="auto" w:fill="F7CAAC"/>
          </w:tcPr>
          <w:p w:rsidR="004B7F8D" w:rsidRPr="00944A9E" w:rsidRDefault="004B7F8D" w:rsidP="00E7344C">
            <w:pPr>
              <w:jc w:val="both"/>
              <w:rPr>
                <w:b/>
              </w:rPr>
            </w:pPr>
            <w:r w:rsidRPr="00944A9E">
              <w:rPr>
                <w:b/>
              </w:rPr>
              <w:t>Forma výuky</w:t>
            </w:r>
          </w:p>
        </w:tc>
        <w:tc>
          <w:tcPr>
            <w:tcW w:w="1383" w:type="dxa"/>
            <w:gridSpan w:val="2"/>
          </w:tcPr>
          <w:p w:rsidR="004B7F8D" w:rsidRPr="00944A9E" w:rsidRDefault="004B7F8D" w:rsidP="00E7344C">
            <w:pPr>
              <w:jc w:val="both"/>
            </w:pPr>
            <w:r w:rsidRPr="00944A9E">
              <w:t>seminář</w:t>
            </w:r>
          </w:p>
          <w:p w:rsidR="004B7F8D" w:rsidRPr="00944A9E" w:rsidRDefault="004B7F8D" w:rsidP="00E7344C">
            <w:pPr>
              <w:jc w:val="both"/>
            </w:pPr>
            <w:r w:rsidRPr="00944A9E">
              <w:t>cvičení</w:t>
            </w:r>
          </w:p>
          <w:p w:rsidR="004B7F8D" w:rsidRPr="00944A9E" w:rsidRDefault="004B7F8D" w:rsidP="00E7344C">
            <w:pPr>
              <w:jc w:val="both"/>
            </w:pPr>
            <w:r w:rsidRPr="00944A9E">
              <w:t>odborná praxe</w:t>
            </w:r>
          </w:p>
        </w:tc>
      </w:tr>
      <w:tr w:rsidR="004B7F8D" w:rsidRPr="00944A9E" w:rsidTr="00774F02">
        <w:trPr>
          <w:jc w:val="center"/>
        </w:trPr>
        <w:tc>
          <w:tcPr>
            <w:tcW w:w="3369" w:type="dxa"/>
            <w:shd w:val="clear" w:color="auto" w:fill="F7CAAC"/>
          </w:tcPr>
          <w:p w:rsidR="004B7F8D" w:rsidRPr="00944A9E" w:rsidRDefault="004B7F8D" w:rsidP="00E7344C">
            <w:pPr>
              <w:jc w:val="both"/>
              <w:rPr>
                <w:b/>
              </w:rPr>
            </w:pPr>
            <w:r w:rsidRPr="00944A9E">
              <w:rPr>
                <w:b/>
              </w:rPr>
              <w:t>Forma způsobu ověření studijních výsledků a další požadavky na studenta</w:t>
            </w:r>
          </w:p>
        </w:tc>
        <w:tc>
          <w:tcPr>
            <w:tcW w:w="6945" w:type="dxa"/>
            <w:gridSpan w:val="7"/>
            <w:tcBorders>
              <w:bottom w:val="nil"/>
            </w:tcBorders>
          </w:tcPr>
          <w:p w:rsidR="004B7F8D" w:rsidRPr="00944A9E" w:rsidRDefault="004B7F8D" w:rsidP="00E7344C">
            <w:pPr>
              <w:jc w:val="both"/>
            </w:pPr>
            <w:r w:rsidRPr="00944A9E">
              <w:t>zápočtový test</w:t>
            </w:r>
          </w:p>
        </w:tc>
      </w:tr>
      <w:tr w:rsidR="004B7F8D" w:rsidRPr="00944A9E" w:rsidTr="00774F02">
        <w:trPr>
          <w:trHeight w:val="121"/>
          <w:jc w:val="center"/>
        </w:trPr>
        <w:tc>
          <w:tcPr>
            <w:tcW w:w="10314" w:type="dxa"/>
            <w:gridSpan w:val="8"/>
            <w:tcBorders>
              <w:top w:val="nil"/>
            </w:tcBorders>
          </w:tcPr>
          <w:p w:rsidR="004B7F8D" w:rsidRPr="00944A9E" w:rsidRDefault="004B7F8D" w:rsidP="00E7344C">
            <w:pPr>
              <w:jc w:val="both"/>
            </w:pPr>
          </w:p>
        </w:tc>
      </w:tr>
      <w:tr w:rsidR="004B7F8D" w:rsidRPr="00944A9E" w:rsidTr="00774F02">
        <w:trPr>
          <w:trHeight w:val="197"/>
          <w:jc w:val="center"/>
        </w:trPr>
        <w:tc>
          <w:tcPr>
            <w:tcW w:w="3369" w:type="dxa"/>
            <w:tcBorders>
              <w:top w:val="nil"/>
            </w:tcBorders>
            <w:shd w:val="clear" w:color="auto" w:fill="F7CAAC"/>
          </w:tcPr>
          <w:p w:rsidR="004B7F8D" w:rsidRPr="00944A9E" w:rsidRDefault="004B7F8D" w:rsidP="00E7344C">
            <w:pPr>
              <w:jc w:val="both"/>
              <w:rPr>
                <w:b/>
              </w:rPr>
            </w:pPr>
            <w:r w:rsidRPr="00944A9E">
              <w:rPr>
                <w:b/>
              </w:rPr>
              <w:t>Garant předmětu</w:t>
            </w:r>
          </w:p>
        </w:tc>
        <w:tc>
          <w:tcPr>
            <w:tcW w:w="6945" w:type="dxa"/>
            <w:gridSpan w:val="7"/>
            <w:tcBorders>
              <w:top w:val="nil"/>
            </w:tcBorders>
          </w:tcPr>
          <w:p w:rsidR="004B7F8D" w:rsidRPr="00944A9E" w:rsidRDefault="00210F94" w:rsidP="00210F94">
            <w:pPr>
              <w:jc w:val="both"/>
            </w:pPr>
            <w:moveToRangeStart w:id="1504" w:author="Hana Navrátilová" w:date="2019-09-24T11:10:00Z" w:name="move20215900"/>
            <w:moveTo w:id="1505" w:author="Hana Navrátilová" w:date="2019-09-24T11:10:00Z">
              <w:r>
                <w:t>doc.</w:t>
              </w:r>
              <w:r w:rsidR="00DC5532">
                <w:t xml:space="preserve"> </w:t>
              </w:r>
            </w:moveTo>
            <w:moveToRangeEnd w:id="1504"/>
            <w:del w:id="1506" w:author="Hana Navrátilová" w:date="2019-09-24T11:10:00Z">
              <w:r w:rsidR="004B7F8D" w:rsidRPr="00944A9E">
                <w:delText>PaedDr. Miroslava Končitíková</w:delText>
              </w:r>
            </w:del>
            <w:ins w:id="1507" w:author="Hana Navrátilová" w:date="2019-09-24T11:10:00Z">
              <w:r>
                <w:t xml:space="preserve">Dr. </w:t>
              </w:r>
              <w:r w:rsidR="00DC5532">
                <w:t xml:space="preserve">Ing. Pata </w:t>
              </w:r>
            </w:ins>
          </w:p>
        </w:tc>
      </w:tr>
      <w:tr w:rsidR="004B7F8D" w:rsidRPr="00944A9E" w:rsidTr="00774F02">
        <w:trPr>
          <w:trHeight w:val="543"/>
          <w:jc w:val="center"/>
        </w:trPr>
        <w:tc>
          <w:tcPr>
            <w:tcW w:w="3369" w:type="dxa"/>
            <w:tcBorders>
              <w:top w:val="nil"/>
            </w:tcBorders>
            <w:shd w:val="clear" w:color="auto" w:fill="F7CAAC"/>
          </w:tcPr>
          <w:p w:rsidR="004B7F8D" w:rsidRPr="00944A9E" w:rsidRDefault="004B7F8D" w:rsidP="00E7344C">
            <w:pPr>
              <w:jc w:val="both"/>
              <w:rPr>
                <w:b/>
              </w:rPr>
            </w:pPr>
            <w:r w:rsidRPr="00944A9E">
              <w:rPr>
                <w:b/>
              </w:rPr>
              <w:t>Zapojení garanta do výuky předmětu</w:t>
            </w:r>
          </w:p>
        </w:tc>
        <w:tc>
          <w:tcPr>
            <w:tcW w:w="6945" w:type="dxa"/>
            <w:gridSpan w:val="7"/>
            <w:tcBorders>
              <w:top w:val="nil"/>
            </w:tcBorders>
          </w:tcPr>
          <w:p w:rsidR="004B7F8D" w:rsidRPr="00944A9E" w:rsidRDefault="004B7F8D" w:rsidP="00E7344C">
            <w:pPr>
              <w:jc w:val="both"/>
            </w:pPr>
            <w:r w:rsidRPr="00944A9E">
              <w:t>přednášející</w:t>
            </w:r>
          </w:p>
        </w:tc>
      </w:tr>
      <w:tr w:rsidR="004B7F8D" w:rsidRPr="00944A9E" w:rsidTr="00774F02">
        <w:trPr>
          <w:jc w:val="center"/>
        </w:trPr>
        <w:tc>
          <w:tcPr>
            <w:tcW w:w="3369" w:type="dxa"/>
            <w:shd w:val="clear" w:color="auto" w:fill="F7CAAC"/>
          </w:tcPr>
          <w:p w:rsidR="004B7F8D" w:rsidRPr="00944A9E" w:rsidRDefault="004B7F8D" w:rsidP="00E7344C">
            <w:pPr>
              <w:jc w:val="both"/>
              <w:rPr>
                <w:b/>
              </w:rPr>
            </w:pPr>
            <w:r w:rsidRPr="00944A9E">
              <w:rPr>
                <w:b/>
              </w:rPr>
              <w:t>Vyučující</w:t>
            </w:r>
          </w:p>
        </w:tc>
        <w:tc>
          <w:tcPr>
            <w:tcW w:w="6945" w:type="dxa"/>
            <w:gridSpan w:val="7"/>
            <w:tcBorders>
              <w:bottom w:val="nil"/>
            </w:tcBorders>
            <w:shd w:val="clear" w:color="auto" w:fill="auto"/>
          </w:tcPr>
          <w:p w:rsidR="004B7F8D" w:rsidRPr="00944A9E" w:rsidRDefault="00210F94" w:rsidP="00E7344C">
            <w:pPr>
              <w:jc w:val="both"/>
            </w:pPr>
            <w:moveToRangeStart w:id="1508" w:author="Hana Navrátilová" w:date="2019-09-24T11:10:00Z" w:name="move20215901"/>
            <w:moveTo w:id="1509" w:author="Hana Navrátilová" w:date="2019-09-24T11:10:00Z">
              <w:r>
                <w:t>doc</w:t>
              </w:r>
              <w:r w:rsidR="00DC5532">
                <w:t xml:space="preserve">. </w:t>
              </w:r>
            </w:moveTo>
            <w:moveToRangeEnd w:id="1508"/>
            <w:ins w:id="1510" w:author="Hana Navrátilová" w:date="2019-09-24T11:10:00Z">
              <w:r>
                <w:t xml:space="preserve">Dr. </w:t>
              </w:r>
              <w:r w:rsidR="00DC5532">
                <w:t xml:space="preserve">Ing. Pata (50%), </w:t>
              </w:r>
            </w:ins>
            <w:r w:rsidR="004B7F8D" w:rsidRPr="00944A9E">
              <w:t>Pa</w:t>
            </w:r>
            <w:r w:rsidR="00DC5532">
              <w:t>edDr. Miroslava Končitíková (</w:t>
            </w:r>
            <w:del w:id="1511" w:author="Hana Navrátilová" w:date="2019-09-24T11:10:00Z">
              <w:r w:rsidR="004B7F8D" w:rsidRPr="00944A9E">
                <w:delText>100</w:delText>
              </w:r>
            </w:del>
            <w:ins w:id="1512" w:author="Hana Navrátilová" w:date="2019-09-24T11:10:00Z">
              <w:r w:rsidR="00DC5532">
                <w:t>50</w:t>
              </w:r>
            </w:ins>
            <w:r w:rsidR="004B7F8D" w:rsidRPr="00944A9E">
              <w:t>%)</w:t>
            </w:r>
          </w:p>
        </w:tc>
      </w:tr>
      <w:tr w:rsidR="004B7F8D" w:rsidRPr="00944A9E" w:rsidTr="00774F02">
        <w:trPr>
          <w:trHeight w:val="554"/>
          <w:jc w:val="center"/>
        </w:trPr>
        <w:tc>
          <w:tcPr>
            <w:tcW w:w="10314" w:type="dxa"/>
            <w:gridSpan w:val="8"/>
            <w:tcBorders>
              <w:top w:val="nil"/>
            </w:tcBorders>
          </w:tcPr>
          <w:p w:rsidR="004B7F8D" w:rsidRPr="00944A9E" w:rsidRDefault="004B7F8D" w:rsidP="00E7344C">
            <w:pPr>
              <w:jc w:val="both"/>
            </w:pPr>
          </w:p>
        </w:tc>
      </w:tr>
      <w:tr w:rsidR="004B7F8D" w:rsidRPr="00944A9E" w:rsidTr="00774F02">
        <w:trPr>
          <w:jc w:val="center"/>
        </w:trPr>
        <w:tc>
          <w:tcPr>
            <w:tcW w:w="3369" w:type="dxa"/>
            <w:shd w:val="clear" w:color="auto" w:fill="F7CAAC"/>
          </w:tcPr>
          <w:p w:rsidR="004B7F8D" w:rsidRPr="00944A9E" w:rsidRDefault="004B7F8D" w:rsidP="00E7344C">
            <w:pPr>
              <w:jc w:val="both"/>
              <w:rPr>
                <w:b/>
              </w:rPr>
            </w:pPr>
            <w:r w:rsidRPr="00944A9E">
              <w:rPr>
                <w:b/>
              </w:rPr>
              <w:t>Stručná anotace předmětu</w:t>
            </w:r>
          </w:p>
        </w:tc>
        <w:tc>
          <w:tcPr>
            <w:tcW w:w="6945" w:type="dxa"/>
            <w:gridSpan w:val="7"/>
            <w:tcBorders>
              <w:bottom w:val="nil"/>
            </w:tcBorders>
          </w:tcPr>
          <w:p w:rsidR="004B7F8D" w:rsidRPr="00944A9E" w:rsidRDefault="004B7F8D" w:rsidP="00E7344C">
            <w:pPr>
              <w:jc w:val="both"/>
            </w:pPr>
          </w:p>
        </w:tc>
      </w:tr>
      <w:tr w:rsidR="004B7F8D" w:rsidRPr="00944A9E" w:rsidTr="00774F02">
        <w:trPr>
          <w:trHeight w:val="3938"/>
          <w:jc w:val="center"/>
        </w:trPr>
        <w:tc>
          <w:tcPr>
            <w:tcW w:w="10314" w:type="dxa"/>
            <w:gridSpan w:val="8"/>
            <w:tcBorders>
              <w:top w:val="nil"/>
              <w:bottom w:val="single" w:sz="12" w:space="0" w:color="auto"/>
            </w:tcBorders>
          </w:tcPr>
          <w:p w:rsidR="004B7F8D" w:rsidRPr="00944A9E" w:rsidRDefault="004B7F8D" w:rsidP="00E7344C">
            <w:pPr>
              <w:jc w:val="both"/>
            </w:pPr>
          </w:p>
          <w:p w:rsidR="004B7F8D" w:rsidRPr="00944A9E" w:rsidRDefault="004B7F8D" w:rsidP="00E7344C">
            <w:pPr>
              <w:jc w:val="both"/>
            </w:pPr>
            <w:r w:rsidRPr="00944A9E">
              <w:t>Pracovní postupy při vytváření různých předmětů z tradičních materiálů.</w:t>
            </w:r>
          </w:p>
          <w:p w:rsidR="004B7F8D" w:rsidRPr="00944A9E" w:rsidRDefault="004B7F8D" w:rsidP="00E7344C">
            <w:pPr>
              <w:jc w:val="both"/>
            </w:pPr>
            <w:r w:rsidRPr="00944A9E">
              <w:t>Pracovní postupy při práci s netradičními materiály.</w:t>
            </w:r>
          </w:p>
          <w:p w:rsidR="004B7F8D" w:rsidRPr="00944A9E" w:rsidRDefault="004B7F8D" w:rsidP="00E7344C">
            <w:pPr>
              <w:jc w:val="both"/>
            </w:pPr>
            <w:r w:rsidRPr="00944A9E">
              <w:t>Rozvíjení fantazie a kreativity při práci v přírodě (land-art).</w:t>
            </w:r>
          </w:p>
          <w:p w:rsidR="004B7F8D" w:rsidRPr="00944A9E" w:rsidRDefault="004B7F8D" w:rsidP="00E7344C">
            <w:pPr>
              <w:jc w:val="both"/>
            </w:pPr>
            <w:r w:rsidRPr="00944A9E">
              <w:t>Lidové zvyky, tradice, řemesla.</w:t>
            </w:r>
          </w:p>
          <w:p w:rsidR="004B7F8D" w:rsidRPr="00944A9E" w:rsidRDefault="004B7F8D" w:rsidP="00E7344C">
            <w:pPr>
              <w:jc w:val="both"/>
            </w:pPr>
            <w:r w:rsidRPr="00944A9E">
              <w:t>Jednoduché pracovní postupy – práce s návodem, předlohou, náčrtem.</w:t>
            </w:r>
          </w:p>
          <w:p w:rsidR="004B7F8D" w:rsidRPr="00944A9E" w:rsidRDefault="004B7F8D" w:rsidP="00E7344C">
            <w:pPr>
              <w:jc w:val="both"/>
            </w:pPr>
            <w:r w:rsidRPr="00944A9E">
              <w:t>Pracovní pomůcky a nástroje (tradiční, netradiční).</w:t>
            </w:r>
          </w:p>
          <w:p w:rsidR="004B7F8D" w:rsidRPr="00944A9E" w:rsidRDefault="004B7F8D" w:rsidP="00E7344C">
            <w:pPr>
              <w:jc w:val="both"/>
            </w:pPr>
            <w:r w:rsidRPr="00944A9E">
              <w:t>Význam organizace práce. Zásady bezpečnosti práce. První pomoc při drobných poraněních.</w:t>
            </w:r>
          </w:p>
          <w:p w:rsidR="004B7F8D" w:rsidRPr="00944A9E" w:rsidRDefault="004B7F8D" w:rsidP="00E7344C">
            <w:pPr>
              <w:jc w:val="both"/>
            </w:pPr>
            <w:r w:rsidRPr="00944A9E">
              <w:t>Tvořivá práce se stavebnicemi.</w:t>
            </w:r>
          </w:p>
          <w:p w:rsidR="004B7F8D" w:rsidRPr="00944A9E" w:rsidRDefault="004B7F8D" w:rsidP="00E7344C">
            <w:pPr>
              <w:jc w:val="both"/>
            </w:pPr>
            <w:r w:rsidRPr="00944A9E">
              <w:t xml:space="preserve">Pozorování přírody. Zaznamenávání výsledků. </w:t>
            </w:r>
          </w:p>
          <w:p w:rsidR="004B7F8D" w:rsidRPr="00944A9E" w:rsidRDefault="004B7F8D" w:rsidP="00E7344C">
            <w:pPr>
              <w:jc w:val="both"/>
            </w:pPr>
            <w:r w:rsidRPr="00944A9E">
              <w:t>Pěstitelské práce – pěstování pokojových rostlin i rostlin na školním pozemku.</w:t>
            </w:r>
          </w:p>
          <w:p w:rsidR="004B7F8D" w:rsidRPr="00944A9E" w:rsidRDefault="004B7F8D" w:rsidP="00E7344C">
            <w:pPr>
              <w:jc w:val="both"/>
            </w:pPr>
            <w:r w:rsidRPr="00944A9E">
              <w:t>Pravidla správného stolování. Zásady zdravé výživy.</w:t>
            </w:r>
          </w:p>
          <w:p w:rsidR="004B7F8D" w:rsidRPr="00944A9E" w:rsidRDefault="004B7F8D" w:rsidP="00E7344C">
            <w:pPr>
              <w:jc w:val="both"/>
            </w:pPr>
            <w:r w:rsidRPr="00944A9E">
              <w:t>Druhy materiálů a možnosti jejich využití při elementárních pracovních činnostech. Vlastnosti materiálů.</w:t>
            </w:r>
          </w:p>
          <w:p w:rsidR="004B7F8D" w:rsidRPr="00944A9E" w:rsidRDefault="004B7F8D" w:rsidP="00E7344C">
            <w:pPr>
              <w:jc w:val="both"/>
            </w:pPr>
            <w:r w:rsidRPr="00944A9E">
              <w:t>Postavení předmětu Pracovní činnosti v alternativních výchovně vzdělávacích programech.</w:t>
            </w:r>
          </w:p>
          <w:p w:rsidR="004B7F8D" w:rsidRPr="00944A9E" w:rsidRDefault="004B7F8D" w:rsidP="00E7344C">
            <w:pPr>
              <w:jc w:val="both"/>
            </w:pPr>
            <w:r w:rsidRPr="00944A9E">
              <w:t>Význam pracovních činností napříč předměty primárního vzdělávání.</w:t>
            </w:r>
          </w:p>
        </w:tc>
      </w:tr>
      <w:tr w:rsidR="004B7F8D" w:rsidRPr="00944A9E" w:rsidTr="00774F02">
        <w:trPr>
          <w:trHeight w:val="265"/>
          <w:jc w:val="center"/>
        </w:trPr>
        <w:tc>
          <w:tcPr>
            <w:tcW w:w="3936" w:type="dxa"/>
            <w:gridSpan w:val="2"/>
            <w:tcBorders>
              <w:top w:val="nil"/>
            </w:tcBorders>
            <w:shd w:val="clear" w:color="auto" w:fill="F7CAAC"/>
          </w:tcPr>
          <w:p w:rsidR="004B7F8D" w:rsidRPr="00944A9E" w:rsidRDefault="004B7F8D" w:rsidP="00E7344C">
            <w:pPr>
              <w:jc w:val="both"/>
            </w:pPr>
            <w:r w:rsidRPr="00944A9E">
              <w:rPr>
                <w:b/>
              </w:rPr>
              <w:t>Studijní literatura a studijní pomůcky</w:t>
            </w:r>
          </w:p>
        </w:tc>
        <w:tc>
          <w:tcPr>
            <w:tcW w:w="6378" w:type="dxa"/>
            <w:gridSpan w:val="6"/>
            <w:tcBorders>
              <w:top w:val="nil"/>
              <w:bottom w:val="nil"/>
            </w:tcBorders>
          </w:tcPr>
          <w:p w:rsidR="004B7F8D" w:rsidRPr="00944A9E" w:rsidRDefault="004B7F8D" w:rsidP="00E7344C">
            <w:pPr>
              <w:jc w:val="both"/>
            </w:pPr>
          </w:p>
        </w:tc>
      </w:tr>
      <w:tr w:rsidR="004B7F8D" w:rsidRPr="00944A9E" w:rsidTr="00774F02">
        <w:trPr>
          <w:trHeight w:val="1497"/>
          <w:jc w:val="center"/>
        </w:trPr>
        <w:tc>
          <w:tcPr>
            <w:tcW w:w="10314" w:type="dxa"/>
            <w:gridSpan w:val="8"/>
            <w:tcBorders>
              <w:top w:val="nil"/>
            </w:tcBorders>
          </w:tcPr>
          <w:p w:rsidR="004B7F8D" w:rsidRPr="00944A9E" w:rsidRDefault="004B7F8D" w:rsidP="00E7344C">
            <w:pPr>
              <w:jc w:val="both"/>
            </w:pPr>
          </w:p>
          <w:p w:rsidR="004B7F8D" w:rsidRPr="00944A9E" w:rsidRDefault="004B7F8D" w:rsidP="00E7344C">
            <w:pPr>
              <w:jc w:val="both"/>
              <w:rPr>
                <w:b/>
              </w:rPr>
            </w:pPr>
            <w:r w:rsidRPr="00944A9E">
              <w:rPr>
                <w:b/>
              </w:rPr>
              <w:t xml:space="preserve">Povinná literatura: </w:t>
            </w:r>
          </w:p>
          <w:p w:rsidR="00FD256A" w:rsidRPr="00944A9E" w:rsidRDefault="00FD256A" w:rsidP="00E7344C">
            <w:pPr>
              <w:jc w:val="both"/>
            </w:pPr>
            <w:r w:rsidRPr="00944A9E">
              <w:t xml:space="preserve">Brokbals, W. (2008).  </w:t>
            </w:r>
            <w:r w:rsidRPr="00944A9E">
              <w:rPr>
                <w:i/>
                <w:iCs/>
              </w:rPr>
              <w:t>Hry a hračky ze dřeva</w:t>
            </w:r>
            <w:r w:rsidRPr="00944A9E">
              <w:t>. Praha: Grada.</w:t>
            </w:r>
          </w:p>
          <w:p w:rsidR="00FD256A" w:rsidRPr="00944A9E" w:rsidRDefault="00FD256A" w:rsidP="00E7344C">
            <w:pPr>
              <w:jc w:val="both"/>
            </w:pPr>
            <w:r w:rsidRPr="00944A9E">
              <w:rPr>
                <w:bCs/>
              </w:rPr>
              <w:t>Čáp</w:t>
            </w:r>
            <w:r w:rsidRPr="00944A9E">
              <w:t xml:space="preserve">, J. (1996). </w:t>
            </w:r>
            <w:r w:rsidRPr="00944A9E">
              <w:rPr>
                <w:i/>
                <w:iCs/>
              </w:rPr>
              <w:t>Rozvíjení osobnosti a způsob výuky</w:t>
            </w:r>
            <w:r w:rsidRPr="00944A9E">
              <w:t>. Praha: ISV.</w:t>
            </w:r>
          </w:p>
          <w:p w:rsidR="00FD256A" w:rsidRPr="00944A9E" w:rsidRDefault="00FD256A" w:rsidP="00E7344C">
            <w:pPr>
              <w:jc w:val="both"/>
            </w:pPr>
            <w:r w:rsidRPr="00944A9E">
              <w:t xml:space="preserve">Kožuchová, M. (2003). </w:t>
            </w:r>
            <w:r w:rsidRPr="00944A9E">
              <w:rPr>
                <w:i/>
                <w:iCs/>
              </w:rPr>
              <w:t>Obsahová dimenzia technickej výchovy so zameraním na predškolskú a elementárnu edukáciu</w:t>
            </w:r>
            <w:r w:rsidRPr="00944A9E">
              <w:t xml:space="preserve">. Bratislava. </w:t>
            </w:r>
          </w:p>
          <w:p w:rsidR="00FD256A" w:rsidRPr="005209F5" w:rsidRDefault="00FD256A" w:rsidP="00E7344C">
            <w:pPr>
              <w:jc w:val="both"/>
            </w:pPr>
            <w:r w:rsidRPr="00944A9E">
              <w:t xml:space="preserve">Piller, B. (1978). </w:t>
            </w:r>
            <w:r w:rsidRPr="00944A9E">
              <w:rPr>
                <w:i/>
                <w:iCs/>
              </w:rPr>
              <w:t>Malá encyklopedie textilních materiál</w:t>
            </w:r>
            <w:r w:rsidRPr="005209F5">
              <w:rPr>
                <w:i/>
                <w:iCs/>
              </w:rPr>
              <w:t>ů</w:t>
            </w:r>
            <w:r w:rsidRPr="005209F5">
              <w:t>. Praha: SNTL.</w:t>
            </w:r>
          </w:p>
          <w:p w:rsidR="00FD256A" w:rsidRPr="005209F5" w:rsidRDefault="00FD256A" w:rsidP="00E7344C">
            <w:pPr>
              <w:jc w:val="both"/>
            </w:pPr>
            <w:r w:rsidRPr="005209F5">
              <w:t xml:space="preserve">Ptáček, L. a kol. (2003). </w:t>
            </w:r>
            <w:r w:rsidRPr="005209F5">
              <w:rPr>
                <w:i/>
                <w:iCs/>
              </w:rPr>
              <w:t xml:space="preserve">Nauka o materiálu I. </w:t>
            </w:r>
            <w:r w:rsidRPr="005209F5">
              <w:t xml:space="preserve">Brno: Cern. </w:t>
            </w:r>
          </w:p>
          <w:p w:rsidR="00AA77E0" w:rsidRPr="005209F5" w:rsidRDefault="00AA77E0" w:rsidP="00AA77E0">
            <w:pPr>
              <w:tabs>
                <w:tab w:val="left" w:pos="473"/>
                <w:tab w:val="left" w:pos="8844"/>
                <w:tab w:val="left" w:pos="9066"/>
              </w:tabs>
              <w:rPr>
                <w:ins w:id="1513" w:author="Hana Navrátilová" w:date="2019-09-24T11:10:00Z"/>
              </w:rPr>
            </w:pPr>
            <w:ins w:id="1514" w:author="Hana Navrátilová" w:date="2019-09-24T11:10:00Z">
              <w:r w:rsidRPr="005209F5">
                <w:t xml:space="preserve">Pata, V., Sýkorová, L., Kubišová, M., &amp; Malachova, M. (2016). Resolving problems of finding surface boundaries during laser machining. </w:t>
              </w:r>
              <w:r w:rsidRPr="005209F5">
                <w:rPr>
                  <w:i/>
                </w:rPr>
                <w:t>Materials Science Forum</w:t>
              </w:r>
              <w:r w:rsidRPr="005209F5">
                <w:t>, 862, 66-71.</w:t>
              </w:r>
            </w:ins>
          </w:p>
          <w:p w:rsidR="00FD256A" w:rsidRPr="005209F5" w:rsidRDefault="00FD256A" w:rsidP="00E7344C">
            <w:pPr>
              <w:jc w:val="both"/>
            </w:pPr>
            <w:r w:rsidRPr="005209F5">
              <w:t xml:space="preserve">Raab, J. (1999). </w:t>
            </w:r>
            <w:r w:rsidRPr="005209F5">
              <w:rPr>
                <w:i/>
                <w:iCs/>
              </w:rPr>
              <w:t>Materiály a člověk</w:t>
            </w:r>
            <w:r w:rsidRPr="005209F5">
              <w:t>. Praha: Ecyklopedický dům.</w:t>
            </w:r>
          </w:p>
          <w:p w:rsidR="00FD256A" w:rsidRPr="00944A9E" w:rsidRDefault="00FD256A" w:rsidP="00E7344C">
            <w:pPr>
              <w:jc w:val="both"/>
            </w:pPr>
            <w:r w:rsidRPr="005209F5">
              <w:t xml:space="preserve">Rada, P. (1997). </w:t>
            </w:r>
            <w:r w:rsidRPr="005209F5">
              <w:rPr>
                <w:i/>
                <w:iCs/>
              </w:rPr>
              <w:t>Slabikář keramiky</w:t>
            </w:r>
            <w:r w:rsidRPr="005209F5">
              <w:t>. Praha: Grada.</w:t>
            </w:r>
          </w:p>
          <w:p w:rsidR="004B7F8D" w:rsidRPr="00944A9E" w:rsidRDefault="004B7F8D" w:rsidP="00E7344C">
            <w:pPr>
              <w:jc w:val="both"/>
            </w:pPr>
          </w:p>
          <w:p w:rsidR="004B7F8D" w:rsidRPr="00944A9E" w:rsidRDefault="004B7F8D" w:rsidP="00E7344C">
            <w:pPr>
              <w:jc w:val="both"/>
              <w:rPr>
                <w:b/>
              </w:rPr>
            </w:pPr>
            <w:r w:rsidRPr="00944A9E">
              <w:rPr>
                <w:b/>
              </w:rPr>
              <w:t>Doporučená literatura:</w:t>
            </w:r>
          </w:p>
          <w:p w:rsidR="004B7F8D" w:rsidRPr="00944A9E" w:rsidRDefault="004B7F8D" w:rsidP="00E7344C">
            <w:pPr>
              <w:jc w:val="both"/>
            </w:pPr>
            <w:r w:rsidRPr="00944A9E">
              <w:t xml:space="preserve">Cílková,E., &amp; Šochovská J. (2008). </w:t>
            </w:r>
            <w:r w:rsidRPr="00944A9E">
              <w:rPr>
                <w:i/>
              </w:rPr>
              <w:t xml:space="preserve">Skládáme a vystřihujeme z papíru. </w:t>
            </w:r>
            <w:r w:rsidRPr="00944A9E">
              <w:t>Praha: Portál.</w:t>
            </w:r>
          </w:p>
          <w:p w:rsidR="004B7F8D" w:rsidRPr="00944A9E" w:rsidRDefault="004B7F8D" w:rsidP="00E7344C">
            <w:pPr>
              <w:jc w:val="both"/>
            </w:pPr>
            <w:r w:rsidRPr="00944A9E">
              <w:t xml:space="preserve">Slavíková, V., Slavík, J., &amp; Eliášová, S. (2007). </w:t>
            </w:r>
            <w:r w:rsidRPr="00944A9E">
              <w:rPr>
                <w:i/>
              </w:rPr>
              <w:t>Dívej se, tvoř a povídej!</w:t>
            </w:r>
            <w:r w:rsidRPr="00944A9E">
              <w:t xml:space="preserve"> Praha: Portál.</w:t>
            </w:r>
          </w:p>
          <w:p w:rsidR="004B7F8D" w:rsidRPr="00944A9E" w:rsidRDefault="004B7F8D" w:rsidP="00E7344C">
            <w:pPr>
              <w:jc w:val="both"/>
            </w:pPr>
          </w:p>
        </w:tc>
      </w:tr>
      <w:tr w:rsidR="004B7F8D" w:rsidRPr="00944A9E" w:rsidTr="00774F02">
        <w:trPr>
          <w:jc w:val="center"/>
        </w:trPr>
        <w:tc>
          <w:tcPr>
            <w:tcW w:w="10314" w:type="dxa"/>
            <w:gridSpan w:val="8"/>
            <w:tcBorders>
              <w:top w:val="single" w:sz="12" w:space="0" w:color="auto"/>
              <w:left w:val="single" w:sz="2" w:space="0" w:color="auto"/>
              <w:bottom w:val="single" w:sz="2" w:space="0" w:color="auto"/>
              <w:right w:val="single" w:sz="2" w:space="0" w:color="auto"/>
            </w:tcBorders>
            <w:shd w:val="clear" w:color="auto" w:fill="F7CAAC"/>
          </w:tcPr>
          <w:p w:rsidR="004B7F8D" w:rsidRPr="00944A9E" w:rsidRDefault="004B7F8D" w:rsidP="00E7344C">
            <w:pPr>
              <w:jc w:val="center"/>
              <w:rPr>
                <w:b/>
              </w:rPr>
            </w:pPr>
            <w:r w:rsidRPr="00944A9E">
              <w:rPr>
                <w:b/>
              </w:rPr>
              <w:t>Informace ke kombinované nebo distanční formě</w:t>
            </w:r>
          </w:p>
        </w:tc>
      </w:tr>
      <w:tr w:rsidR="004B7F8D" w:rsidRPr="00944A9E" w:rsidTr="00774F02">
        <w:trPr>
          <w:jc w:val="center"/>
        </w:trPr>
        <w:tc>
          <w:tcPr>
            <w:tcW w:w="5419" w:type="dxa"/>
            <w:gridSpan w:val="3"/>
            <w:tcBorders>
              <w:top w:val="single" w:sz="2" w:space="0" w:color="auto"/>
            </w:tcBorders>
            <w:shd w:val="clear" w:color="auto" w:fill="F7CAAC"/>
          </w:tcPr>
          <w:p w:rsidR="004B7F8D" w:rsidRPr="00944A9E" w:rsidRDefault="004B7F8D" w:rsidP="00E7344C">
            <w:pPr>
              <w:jc w:val="both"/>
            </w:pPr>
            <w:r w:rsidRPr="00944A9E">
              <w:rPr>
                <w:b/>
              </w:rPr>
              <w:t>Rozsah konzultací (soustředění)</w:t>
            </w:r>
          </w:p>
        </w:tc>
        <w:tc>
          <w:tcPr>
            <w:tcW w:w="709" w:type="dxa"/>
            <w:tcBorders>
              <w:top w:val="single" w:sz="2" w:space="0" w:color="auto"/>
            </w:tcBorders>
          </w:tcPr>
          <w:p w:rsidR="004B7F8D" w:rsidRPr="00944A9E" w:rsidRDefault="004B7F8D" w:rsidP="00E7344C">
            <w:pPr>
              <w:jc w:val="both"/>
            </w:pPr>
          </w:p>
        </w:tc>
        <w:tc>
          <w:tcPr>
            <w:tcW w:w="4186" w:type="dxa"/>
            <w:gridSpan w:val="4"/>
            <w:tcBorders>
              <w:top w:val="single" w:sz="2" w:space="0" w:color="auto"/>
            </w:tcBorders>
            <w:shd w:val="clear" w:color="auto" w:fill="F7CAAC"/>
          </w:tcPr>
          <w:p w:rsidR="004B7F8D" w:rsidRPr="00944A9E" w:rsidRDefault="004B7F8D" w:rsidP="00E7344C">
            <w:pPr>
              <w:jc w:val="both"/>
              <w:rPr>
                <w:b/>
              </w:rPr>
            </w:pPr>
            <w:r w:rsidRPr="00944A9E">
              <w:rPr>
                <w:b/>
              </w:rPr>
              <w:t xml:space="preserve">hodin </w:t>
            </w:r>
          </w:p>
        </w:tc>
      </w:tr>
      <w:tr w:rsidR="004B7F8D" w:rsidRPr="00944A9E" w:rsidTr="00774F02">
        <w:trPr>
          <w:jc w:val="center"/>
        </w:trPr>
        <w:tc>
          <w:tcPr>
            <w:tcW w:w="10314" w:type="dxa"/>
            <w:gridSpan w:val="8"/>
            <w:shd w:val="clear" w:color="auto" w:fill="F7CAAC"/>
          </w:tcPr>
          <w:p w:rsidR="004B7F8D" w:rsidRPr="00944A9E" w:rsidRDefault="004B7F8D" w:rsidP="00E7344C">
            <w:pPr>
              <w:jc w:val="both"/>
              <w:rPr>
                <w:b/>
              </w:rPr>
            </w:pPr>
            <w:r w:rsidRPr="00944A9E">
              <w:rPr>
                <w:b/>
              </w:rPr>
              <w:t>Informace o způsobu kontaktu s vyučujícím</w:t>
            </w:r>
          </w:p>
        </w:tc>
      </w:tr>
      <w:tr w:rsidR="004B7F8D" w:rsidRPr="00944A9E" w:rsidTr="00774F02">
        <w:trPr>
          <w:trHeight w:val="268"/>
          <w:jc w:val="center"/>
        </w:trPr>
        <w:tc>
          <w:tcPr>
            <w:tcW w:w="10314" w:type="dxa"/>
            <w:gridSpan w:val="8"/>
          </w:tcPr>
          <w:p w:rsidR="004B7F8D" w:rsidRDefault="004B7F8D" w:rsidP="00E7344C">
            <w:pPr>
              <w:jc w:val="both"/>
            </w:pPr>
          </w:p>
          <w:p w:rsidR="00774F02" w:rsidRDefault="00774F02" w:rsidP="00E7344C">
            <w:pPr>
              <w:jc w:val="both"/>
              <w:rPr>
                <w:del w:id="1515" w:author="Hana Navrátilová" w:date="2019-09-24T11:10:00Z"/>
              </w:rPr>
            </w:pPr>
          </w:p>
          <w:p w:rsidR="00774F02" w:rsidRDefault="00774F02" w:rsidP="00E7344C">
            <w:pPr>
              <w:jc w:val="both"/>
              <w:rPr>
                <w:del w:id="1516" w:author="Hana Navrátilová" w:date="2019-09-24T11:10:00Z"/>
              </w:rPr>
            </w:pPr>
          </w:p>
          <w:p w:rsidR="00774F02" w:rsidRPr="00944A9E" w:rsidRDefault="00774F02" w:rsidP="00E7344C">
            <w:pPr>
              <w:jc w:val="both"/>
            </w:pPr>
          </w:p>
        </w:tc>
      </w:tr>
    </w:tbl>
    <w:p w:rsidR="00F32C9A" w:rsidRDefault="00F32C9A"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C13091" w:rsidRPr="00944A9E" w:rsidTr="00DC193A">
        <w:trPr>
          <w:jc w:val="center"/>
        </w:trPr>
        <w:tc>
          <w:tcPr>
            <w:tcW w:w="10207" w:type="dxa"/>
            <w:gridSpan w:val="8"/>
            <w:tcBorders>
              <w:bottom w:val="double" w:sz="4" w:space="0" w:color="auto"/>
            </w:tcBorders>
            <w:shd w:val="clear" w:color="auto" w:fill="BDD6EE"/>
          </w:tcPr>
          <w:p w:rsidR="00C13091" w:rsidRPr="00944A9E" w:rsidRDefault="00C13091" w:rsidP="00E7344C">
            <w:pPr>
              <w:jc w:val="both"/>
              <w:rPr>
                <w:b/>
                <w:sz w:val="28"/>
                <w:szCs w:val="28"/>
              </w:rPr>
            </w:pPr>
            <w:r w:rsidRPr="00944A9E">
              <w:br w:type="page"/>
            </w:r>
            <w:r w:rsidRPr="00944A9E">
              <w:rPr>
                <w:b/>
                <w:sz w:val="28"/>
                <w:szCs w:val="28"/>
              </w:rPr>
              <w:t>B-III – Charakteristika studijního předmětu</w:t>
            </w:r>
          </w:p>
        </w:tc>
      </w:tr>
      <w:tr w:rsidR="00C13091" w:rsidRPr="00944A9E" w:rsidTr="00DC193A">
        <w:trPr>
          <w:jc w:val="center"/>
        </w:trPr>
        <w:tc>
          <w:tcPr>
            <w:tcW w:w="3475" w:type="dxa"/>
            <w:tcBorders>
              <w:top w:val="double" w:sz="4" w:space="0" w:color="auto"/>
            </w:tcBorders>
            <w:shd w:val="clear" w:color="auto" w:fill="F7CAAC"/>
          </w:tcPr>
          <w:p w:rsidR="00C13091" w:rsidRPr="00944A9E" w:rsidRDefault="00C13091" w:rsidP="00E7344C">
            <w:pPr>
              <w:jc w:val="both"/>
              <w:rPr>
                <w:b/>
              </w:rPr>
            </w:pPr>
            <w:r w:rsidRPr="00944A9E">
              <w:rPr>
                <w:b/>
              </w:rPr>
              <w:t>Název studijního předmětu</w:t>
            </w:r>
          </w:p>
        </w:tc>
        <w:tc>
          <w:tcPr>
            <w:tcW w:w="6732" w:type="dxa"/>
            <w:gridSpan w:val="7"/>
            <w:tcBorders>
              <w:top w:val="double" w:sz="4" w:space="0" w:color="auto"/>
            </w:tcBorders>
          </w:tcPr>
          <w:p w:rsidR="00C13091" w:rsidRPr="00944A9E" w:rsidRDefault="00C13091" w:rsidP="00E7344C">
            <w:pPr>
              <w:jc w:val="both"/>
            </w:pPr>
            <w:r w:rsidRPr="00944A9E">
              <w:t>D</w:t>
            </w:r>
            <w:r w:rsidR="0083252B" w:rsidRPr="00944A9E">
              <w:t>idaktika společenskovědní</w:t>
            </w:r>
            <w:r w:rsidR="004B7F8D" w:rsidRPr="00944A9E">
              <w:t>ho</w:t>
            </w:r>
            <w:r w:rsidRPr="00944A9E">
              <w:t>vzdělávání s praxí 1</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Typ předmětu</w:t>
            </w:r>
          </w:p>
        </w:tc>
        <w:tc>
          <w:tcPr>
            <w:tcW w:w="3411" w:type="dxa"/>
            <w:gridSpan w:val="4"/>
          </w:tcPr>
          <w:p w:rsidR="00C13091" w:rsidRPr="00944A9E" w:rsidRDefault="00C13091" w:rsidP="00E7344C">
            <w:pPr>
              <w:jc w:val="both"/>
            </w:pPr>
            <w:r w:rsidRPr="00944A9E">
              <w:t xml:space="preserve">povinný, </w:t>
            </w:r>
            <w:r w:rsidR="000E7DF9" w:rsidRPr="00944A9E">
              <w:t>PZ</w:t>
            </w:r>
          </w:p>
        </w:tc>
        <w:tc>
          <w:tcPr>
            <w:tcW w:w="2694" w:type="dxa"/>
            <w:gridSpan w:val="2"/>
            <w:shd w:val="clear" w:color="auto" w:fill="F7CAAC"/>
          </w:tcPr>
          <w:p w:rsidR="00C13091" w:rsidRPr="00944A9E" w:rsidRDefault="00C13091" w:rsidP="00E7344C">
            <w:pPr>
              <w:jc w:val="both"/>
            </w:pPr>
            <w:r w:rsidRPr="00944A9E">
              <w:rPr>
                <w:b/>
              </w:rPr>
              <w:t>doporučený ročník / semestr</w:t>
            </w:r>
          </w:p>
        </w:tc>
        <w:tc>
          <w:tcPr>
            <w:tcW w:w="627" w:type="dxa"/>
          </w:tcPr>
          <w:p w:rsidR="00C13091" w:rsidRPr="00944A9E" w:rsidRDefault="001218FA" w:rsidP="00E7344C">
            <w:pPr>
              <w:jc w:val="both"/>
            </w:pPr>
            <w:r w:rsidRPr="00944A9E">
              <w:t>3/LS</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Rozsah studijního předmětu</w:t>
            </w:r>
          </w:p>
        </w:tc>
        <w:tc>
          <w:tcPr>
            <w:tcW w:w="2197" w:type="dxa"/>
            <w:gridSpan w:val="2"/>
          </w:tcPr>
          <w:p w:rsidR="00C13091" w:rsidRPr="00944A9E" w:rsidRDefault="00C13091" w:rsidP="00E7344C">
            <w:pPr>
              <w:jc w:val="both"/>
            </w:pPr>
            <w:r w:rsidRPr="00944A9E">
              <w:t>28p+14s+4 hodiny praxe</w:t>
            </w:r>
          </w:p>
        </w:tc>
        <w:tc>
          <w:tcPr>
            <w:tcW w:w="567" w:type="dxa"/>
            <w:shd w:val="clear" w:color="auto" w:fill="F7CAAC"/>
          </w:tcPr>
          <w:p w:rsidR="00C13091" w:rsidRPr="00944A9E" w:rsidRDefault="00C13091" w:rsidP="00E7344C">
            <w:pPr>
              <w:jc w:val="both"/>
              <w:rPr>
                <w:b/>
              </w:rPr>
            </w:pPr>
            <w:r w:rsidRPr="00944A9E">
              <w:rPr>
                <w:b/>
              </w:rPr>
              <w:t xml:space="preserve">hod. </w:t>
            </w:r>
          </w:p>
        </w:tc>
        <w:tc>
          <w:tcPr>
            <w:tcW w:w="647" w:type="dxa"/>
          </w:tcPr>
          <w:p w:rsidR="00C13091" w:rsidRPr="00944A9E" w:rsidRDefault="00C13091" w:rsidP="00E7344C">
            <w:pPr>
              <w:jc w:val="both"/>
            </w:pPr>
            <w:r w:rsidRPr="00944A9E">
              <w:t>42+4</w:t>
            </w:r>
          </w:p>
        </w:tc>
        <w:tc>
          <w:tcPr>
            <w:tcW w:w="2155" w:type="dxa"/>
            <w:shd w:val="clear" w:color="auto" w:fill="F7CAAC"/>
          </w:tcPr>
          <w:p w:rsidR="00C13091" w:rsidRPr="00944A9E" w:rsidRDefault="00C13091" w:rsidP="00E7344C">
            <w:pPr>
              <w:jc w:val="both"/>
              <w:rPr>
                <w:b/>
              </w:rPr>
            </w:pPr>
            <w:r w:rsidRPr="00944A9E">
              <w:rPr>
                <w:b/>
              </w:rPr>
              <w:t>kreditů</w:t>
            </w:r>
          </w:p>
        </w:tc>
        <w:tc>
          <w:tcPr>
            <w:tcW w:w="1166" w:type="dxa"/>
            <w:gridSpan w:val="2"/>
          </w:tcPr>
          <w:p w:rsidR="00C13091" w:rsidRPr="00944A9E" w:rsidRDefault="001E1227" w:rsidP="00E7344C">
            <w:pPr>
              <w:jc w:val="both"/>
            </w:pPr>
            <w:r w:rsidRPr="00944A9E">
              <w:t>3</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Prerekvizity, korekvizity, ekvivalence</w:t>
            </w:r>
          </w:p>
        </w:tc>
        <w:tc>
          <w:tcPr>
            <w:tcW w:w="6732" w:type="dxa"/>
            <w:gridSpan w:val="7"/>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Způsob ověření studijních výsledků</w:t>
            </w:r>
          </w:p>
        </w:tc>
        <w:tc>
          <w:tcPr>
            <w:tcW w:w="3411" w:type="dxa"/>
            <w:gridSpan w:val="4"/>
          </w:tcPr>
          <w:p w:rsidR="00C13091" w:rsidRPr="00944A9E" w:rsidRDefault="00C13091" w:rsidP="00E7344C">
            <w:pPr>
              <w:jc w:val="both"/>
            </w:pPr>
            <w:r w:rsidRPr="00944A9E">
              <w:t>klasifikovaný zápočet</w:t>
            </w:r>
          </w:p>
        </w:tc>
        <w:tc>
          <w:tcPr>
            <w:tcW w:w="2155" w:type="dxa"/>
            <w:shd w:val="clear" w:color="auto" w:fill="F7CAAC"/>
          </w:tcPr>
          <w:p w:rsidR="00C13091" w:rsidRPr="00944A9E" w:rsidRDefault="00C13091" w:rsidP="00E7344C">
            <w:pPr>
              <w:jc w:val="both"/>
              <w:rPr>
                <w:b/>
              </w:rPr>
            </w:pPr>
            <w:r w:rsidRPr="00944A9E">
              <w:rPr>
                <w:b/>
              </w:rPr>
              <w:t>Forma výuky</w:t>
            </w:r>
          </w:p>
        </w:tc>
        <w:tc>
          <w:tcPr>
            <w:tcW w:w="1166" w:type="dxa"/>
            <w:gridSpan w:val="2"/>
          </w:tcPr>
          <w:p w:rsidR="00C13091" w:rsidRPr="00944A9E" w:rsidRDefault="004B6344" w:rsidP="00E7344C">
            <w:pPr>
              <w:jc w:val="both"/>
            </w:pPr>
            <w:r>
              <w:t>p</w:t>
            </w:r>
            <w:r w:rsidR="00C13091" w:rsidRPr="00944A9E">
              <w:t>řednáška</w:t>
            </w:r>
          </w:p>
          <w:p w:rsidR="00C13091" w:rsidRPr="00944A9E" w:rsidRDefault="00C13091" w:rsidP="00E7344C">
            <w:pPr>
              <w:jc w:val="both"/>
            </w:pPr>
            <w:r w:rsidRPr="00944A9E">
              <w:t>seminář</w:t>
            </w:r>
          </w:p>
          <w:p w:rsidR="00C13091" w:rsidRPr="00944A9E" w:rsidRDefault="00C13091" w:rsidP="00E7344C">
            <w:pPr>
              <w:jc w:val="both"/>
            </w:pPr>
            <w:r w:rsidRPr="00944A9E">
              <w:t>odborná praxe</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C13091" w:rsidRPr="00944A9E" w:rsidRDefault="00C13091" w:rsidP="00E7344C">
            <w:pPr>
              <w:jc w:val="both"/>
            </w:pPr>
            <w:r w:rsidRPr="00944A9E">
              <w:t xml:space="preserve">Docházka (80% účast ve výuce). </w:t>
            </w:r>
          </w:p>
          <w:p w:rsidR="00C13091" w:rsidRPr="00944A9E" w:rsidRDefault="00C13091" w:rsidP="00E7344C">
            <w:pPr>
              <w:jc w:val="both"/>
            </w:pPr>
            <w:r w:rsidRPr="00944A9E">
              <w:t>Seminární práce spojená s prezentací, písemná zkouška. Výstup z praxe.</w:t>
            </w:r>
          </w:p>
        </w:tc>
      </w:tr>
      <w:tr w:rsidR="00C13091" w:rsidRPr="00944A9E" w:rsidTr="00DC193A">
        <w:trPr>
          <w:trHeight w:val="53"/>
          <w:jc w:val="center"/>
        </w:trPr>
        <w:tc>
          <w:tcPr>
            <w:tcW w:w="10207" w:type="dxa"/>
            <w:gridSpan w:val="8"/>
            <w:tcBorders>
              <w:top w:val="nil"/>
            </w:tcBorders>
          </w:tcPr>
          <w:p w:rsidR="00C13091" w:rsidRPr="00944A9E" w:rsidRDefault="00C13091" w:rsidP="00E7344C">
            <w:pPr>
              <w:jc w:val="both"/>
            </w:pPr>
          </w:p>
        </w:tc>
      </w:tr>
      <w:tr w:rsidR="00C13091" w:rsidRPr="00944A9E" w:rsidTr="00DC193A">
        <w:trPr>
          <w:trHeight w:val="197"/>
          <w:jc w:val="center"/>
        </w:trPr>
        <w:tc>
          <w:tcPr>
            <w:tcW w:w="3475" w:type="dxa"/>
            <w:tcBorders>
              <w:top w:val="nil"/>
            </w:tcBorders>
            <w:shd w:val="clear" w:color="auto" w:fill="F7CAAC"/>
          </w:tcPr>
          <w:p w:rsidR="00C13091" w:rsidRPr="00944A9E" w:rsidRDefault="00C13091" w:rsidP="00E7344C">
            <w:pPr>
              <w:jc w:val="both"/>
              <w:rPr>
                <w:b/>
              </w:rPr>
            </w:pPr>
            <w:r w:rsidRPr="00944A9E">
              <w:rPr>
                <w:b/>
              </w:rPr>
              <w:t>Garant předmětu</w:t>
            </w:r>
          </w:p>
        </w:tc>
        <w:tc>
          <w:tcPr>
            <w:tcW w:w="6732" w:type="dxa"/>
            <w:gridSpan w:val="7"/>
            <w:tcBorders>
              <w:top w:val="nil"/>
            </w:tcBorders>
          </w:tcPr>
          <w:p w:rsidR="00C13091" w:rsidRPr="00944A9E" w:rsidRDefault="00C13091" w:rsidP="00E7344C">
            <w:pPr>
              <w:jc w:val="both"/>
            </w:pPr>
            <w:r w:rsidRPr="00944A9E">
              <w:t>doc. PaedDr. Jana Majerčíková, PhD.</w:t>
            </w:r>
          </w:p>
        </w:tc>
      </w:tr>
      <w:tr w:rsidR="00C13091" w:rsidRPr="00944A9E" w:rsidTr="00DC193A">
        <w:trPr>
          <w:trHeight w:val="543"/>
          <w:jc w:val="center"/>
        </w:trPr>
        <w:tc>
          <w:tcPr>
            <w:tcW w:w="3475" w:type="dxa"/>
            <w:tcBorders>
              <w:top w:val="nil"/>
            </w:tcBorders>
            <w:shd w:val="clear" w:color="auto" w:fill="F7CAAC"/>
          </w:tcPr>
          <w:p w:rsidR="00C13091" w:rsidRPr="00944A9E" w:rsidRDefault="00C13091" w:rsidP="00E7344C">
            <w:pPr>
              <w:jc w:val="both"/>
              <w:rPr>
                <w:b/>
              </w:rPr>
            </w:pPr>
            <w:r w:rsidRPr="00944A9E">
              <w:rPr>
                <w:b/>
              </w:rPr>
              <w:t>Zapojení garanta do výuky předmětu</w:t>
            </w:r>
          </w:p>
        </w:tc>
        <w:tc>
          <w:tcPr>
            <w:tcW w:w="6732" w:type="dxa"/>
            <w:gridSpan w:val="7"/>
            <w:tcBorders>
              <w:top w:val="nil"/>
            </w:tcBorders>
          </w:tcPr>
          <w:p w:rsidR="00C13091" w:rsidRPr="00944A9E" w:rsidRDefault="00C13091" w:rsidP="00E7344C">
            <w:pPr>
              <w:jc w:val="both"/>
            </w:pPr>
            <w:r w:rsidRPr="00944A9E">
              <w:t>přednášející, vede 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Vyučující</w:t>
            </w:r>
          </w:p>
        </w:tc>
        <w:tc>
          <w:tcPr>
            <w:tcW w:w="6732" w:type="dxa"/>
            <w:gridSpan w:val="7"/>
            <w:tcBorders>
              <w:bottom w:val="nil"/>
            </w:tcBorders>
            <w:shd w:val="clear" w:color="auto" w:fill="auto"/>
          </w:tcPr>
          <w:p w:rsidR="00C13091" w:rsidRPr="00944A9E" w:rsidRDefault="00C13091" w:rsidP="00E7344C">
            <w:pPr>
              <w:jc w:val="both"/>
            </w:pPr>
            <w:r w:rsidRPr="00944A9E">
              <w:t>doc. PaedDr. Jana Majerčíková, PhD. (</w:t>
            </w:r>
            <w:r w:rsidR="000E7DF9" w:rsidRPr="00944A9E">
              <w:t>50</w:t>
            </w:r>
            <w:r w:rsidRPr="00944A9E">
              <w:t>%)</w:t>
            </w:r>
            <w:r w:rsidR="000E7DF9" w:rsidRPr="00944A9E">
              <w:t xml:space="preserve">, Mgr. </w:t>
            </w:r>
            <w:r w:rsidR="00CC1DE7">
              <w:t>Iva Žáková</w:t>
            </w:r>
            <w:r w:rsidR="000E7DF9" w:rsidRPr="00944A9E">
              <w:t xml:space="preserve"> (50%)</w:t>
            </w:r>
          </w:p>
        </w:tc>
      </w:tr>
      <w:tr w:rsidR="00C13091" w:rsidRPr="00944A9E" w:rsidTr="00DC193A">
        <w:trPr>
          <w:trHeight w:val="172"/>
          <w:jc w:val="center"/>
        </w:trPr>
        <w:tc>
          <w:tcPr>
            <w:tcW w:w="10207" w:type="dxa"/>
            <w:gridSpan w:val="8"/>
            <w:tcBorders>
              <w:top w:val="nil"/>
            </w:tcBorders>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Stručná anotace předmětu</w:t>
            </w:r>
          </w:p>
        </w:tc>
        <w:tc>
          <w:tcPr>
            <w:tcW w:w="6732" w:type="dxa"/>
            <w:gridSpan w:val="7"/>
            <w:tcBorders>
              <w:bottom w:val="nil"/>
            </w:tcBorders>
          </w:tcPr>
          <w:p w:rsidR="00C13091" w:rsidRPr="00944A9E" w:rsidRDefault="00C13091" w:rsidP="00E7344C">
            <w:pPr>
              <w:jc w:val="both"/>
            </w:pPr>
          </w:p>
        </w:tc>
      </w:tr>
      <w:tr w:rsidR="00C13091" w:rsidRPr="00944A9E" w:rsidTr="00DC193A">
        <w:trPr>
          <w:trHeight w:val="3510"/>
          <w:jc w:val="center"/>
        </w:trPr>
        <w:tc>
          <w:tcPr>
            <w:tcW w:w="10207" w:type="dxa"/>
            <w:gridSpan w:val="8"/>
            <w:tcBorders>
              <w:top w:val="nil"/>
              <w:bottom w:val="single" w:sz="12" w:space="0" w:color="auto"/>
            </w:tcBorders>
          </w:tcPr>
          <w:p w:rsidR="00C13091" w:rsidRPr="00944A9E" w:rsidRDefault="00C13091" w:rsidP="00E7344C">
            <w:pPr>
              <w:jc w:val="both"/>
            </w:pPr>
          </w:p>
          <w:p w:rsidR="00C13091" w:rsidRPr="00944A9E" w:rsidRDefault="00C13091" w:rsidP="00E7344C">
            <w:pPr>
              <w:jc w:val="both"/>
            </w:pPr>
            <w:r w:rsidRPr="00944A9E">
              <w:t xml:space="preserve">Objasnění základních pojmů – společenskovědní vzdělávání, sociální studie v základní škole. </w:t>
            </w:r>
          </w:p>
          <w:p w:rsidR="00C13091" w:rsidRPr="00944A9E" w:rsidRDefault="00C13091" w:rsidP="00E7344C">
            <w:pPr>
              <w:jc w:val="both"/>
            </w:pPr>
            <w:r w:rsidRPr="00944A9E">
              <w:t xml:space="preserve">Objasnění souvisejících pojmů </w:t>
            </w:r>
            <w:r w:rsidR="00E36D5C" w:rsidRPr="00944A9E">
              <w:t>–</w:t>
            </w:r>
            <w:r w:rsidR="00B94D23" w:rsidRPr="00944A9E">
              <w:t> </w:t>
            </w:r>
            <w:r w:rsidRPr="00944A9E">
              <w:t>sociální reálie, poznávání sociálního prostředí.</w:t>
            </w:r>
          </w:p>
          <w:p w:rsidR="00C13091" w:rsidRPr="00944A9E" w:rsidRDefault="00C13091" w:rsidP="00E7344C">
            <w:pPr>
              <w:jc w:val="both"/>
            </w:pPr>
            <w:r w:rsidRPr="00944A9E">
              <w:t>Socializace, enkulturace, akulturace ve vazbě na primární společenskovědn</w:t>
            </w:r>
            <w:r w:rsidR="00917312" w:rsidRPr="00944A9E">
              <w:t>í</w:t>
            </w:r>
            <w:r w:rsidRPr="00944A9E">
              <w:t xml:space="preserve"> vzdělávání.</w:t>
            </w:r>
          </w:p>
          <w:p w:rsidR="00C13091" w:rsidRPr="00944A9E" w:rsidRDefault="00C13091" w:rsidP="00E7344C">
            <w:pPr>
              <w:jc w:val="both"/>
            </w:pPr>
            <w:r w:rsidRPr="00944A9E">
              <w:t xml:space="preserve">Vztah socializace, výchovy a vzdělávání v primární škole. </w:t>
            </w:r>
          </w:p>
          <w:p w:rsidR="00C13091" w:rsidRPr="00944A9E" w:rsidRDefault="00C13091" w:rsidP="00E7344C">
            <w:pPr>
              <w:jc w:val="both"/>
            </w:pPr>
            <w:r w:rsidRPr="00944A9E">
              <w:t xml:space="preserve">Kultura a rozvíjení kulturní gramotnosti žáka mladšího školního věku. </w:t>
            </w:r>
          </w:p>
          <w:p w:rsidR="00C13091" w:rsidRPr="00944A9E" w:rsidRDefault="00C13091" w:rsidP="00E7344C">
            <w:pPr>
              <w:jc w:val="both"/>
            </w:pPr>
            <w:r w:rsidRPr="00944A9E">
              <w:t xml:space="preserve">Společenskovědní vzdělávání v základních kurikulárních dokumentech pro primární vzdělávání. </w:t>
            </w:r>
          </w:p>
          <w:p w:rsidR="00C13091" w:rsidRPr="00944A9E" w:rsidRDefault="00C13091" w:rsidP="00E7344C">
            <w:pPr>
              <w:jc w:val="both"/>
            </w:pPr>
            <w:r w:rsidRPr="00944A9E">
              <w:t xml:space="preserve">Společenskovědní vzdělávání a jeho místo v obsahu primárního vzdělávání. </w:t>
            </w:r>
          </w:p>
          <w:p w:rsidR="00C13091" w:rsidRPr="00944A9E" w:rsidRDefault="00C13091" w:rsidP="00E7344C">
            <w:pPr>
              <w:jc w:val="both"/>
            </w:pPr>
            <w:r w:rsidRPr="00944A9E">
              <w:t>Historická, geografická a občansko-naučná dimenze primárního společenskovědního vzdělávání.</w:t>
            </w:r>
          </w:p>
          <w:p w:rsidR="00C13091" w:rsidRPr="00944A9E" w:rsidRDefault="00C13091" w:rsidP="00E7344C">
            <w:pPr>
              <w:jc w:val="both"/>
            </w:pPr>
            <w:r w:rsidRPr="00944A9E">
              <w:t>Historický vývoj učení o společnosti v ČR.</w:t>
            </w:r>
          </w:p>
          <w:p w:rsidR="00C13091" w:rsidRPr="00944A9E" w:rsidRDefault="00C13091" w:rsidP="00E7344C">
            <w:pPr>
              <w:jc w:val="both"/>
            </w:pPr>
            <w:r w:rsidRPr="00944A9E">
              <w:t>Historická dimenze společenskovědního vzdělávání v primární škole.</w:t>
            </w:r>
          </w:p>
          <w:p w:rsidR="00C13091" w:rsidRPr="00944A9E" w:rsidRDefault="00C13091" w:rsidP="00E7344C">
            <w:pPr>
              <w:jc w:val="both"/>
            </w:pPr>
            <w:r w:rsidRPr="00944A9E">
              <w:t>Geografická dimenze společenskovědního vzdělávání v primární škole.</w:t>
            </w:r>
          </w:p>
          <w:p w:rsidR="00C13091" w:rsidRPr="00944A9E" w:rsidRDefault="00C13091" w:rsidP="00E7344C">
            <w:pPr>
              <w:jc w:val="both"/>
            </w:pPr>
            <w:r w:rsidRPr="00944A9E">
              <w:t>Občansko-naučná dimenze společenskovědního vzdělávání v primární škole.</w:t>
            </w:r>
          </w:p>
          <w:p w:rsidR="00C13091" w:rsidRPr="00944A9E" w:rsidRDefault="00C13091" w:rsidP="00E7344C">
            <w:pPr>
              <w:jc w:val="both"/>
            </w:pPr>
            <w:r w:rsidRPr="00944A9E">
              <w:t>Didaktická transformace v primárním společenskovědném vzdělávání.</w:t>
            </w:r>
          </w:p>
          <w:p w:rsidR="00C13091" w:rsidRDefault="00C13091" w:rsidP="00E7344C">
            <w:pPr>
              <w:jc w:val="both"/>
            </w:pPr>
            <w:r w:rsidRPr="00944A9E">
              <w:t>Didaktické strategie a jejich aplikace v primárním společenskovědném vzdělávání – zahraniční inspirace.</w:t>
            </w:r>
          </w:p>
          <w:p w:rsidR="00774F02" w:rsidRDefault="00774F02" w:rsidP="00E7344C">
            <w:pPr>
              <w:jc w:val="both"/>
            </w:pPr>
          </w:p>
          <w:p w:rsidR="00774F02" w:rsidRPr="00944A9E" w:rsidRDefault="00774F02" w:rsidP="00E7344C">
            <w:pPr>
              <w:jc w:val="both"/>
            </w:pPr>
          </w:p>
        </w:tc>
      </w:tr>
      <w:tr w:rsidR="00C13091" w:rsidRPr="00944A9E" w:rsidTr="00DC193A">
        <w:trPr>
          <w:trHeight w:val="265"/>
          <w:jc w:val="center"/>
        </w:trPr>
        <w:tc>
          <w:tcPr>
            <w:tcW w:w="4042" w:type="dxa"/>
            <w:gridSpan w:val="2"/>
            <w:tcBorders>
              <w:top w:val="nil"/>
            </w:tcBorders>
            <w:shd w:val="clear" w:color="auto" w:fill="F7CAAC"/>
          </w:tcPr>
          <w:p w:rsidR="00C13091" w:rsidRPr="00944A9E" w:rsidRDefault="00C13091" w:rsidP="00E7344C">
            <w:pPr>
              <w:jc w:val="both"/>
            </w:pPr>
            <w:r w:rsidRPr="00944A9E">
              <w:rPr>
                <w:b/>
              </w:rPr>
              <w:t>Studijní literatura a studijní pomůcky</w:t>
            </w:r>
          </w:p>
        </w:tc>
        <w:tc>
          <w:tcPr>
            <w:tcW w:w="6165" w:type="dxa"/>
            <w:gridSpan w:val="6"/>
            <w:tcBorders>
              <w:top w:val="nil"/>
              <w:bottom w:val="nil"/>
            </w:tcBorders>
          </w:tcPr>
          <w:p w:rsidR="00C13091" w:rsidRPr="00944A9E" w:rsidRDefault="00C13091" w:rsidP="00E7344C">
            <w:pPr>
              <w:jc w:val="both"/>
            </w:pPr>
          </w:p>
        </w:tc>
      </w:tr>
      <w:tr w:rsidR="00C13091" w:rsidRPr="00944A9E" w:rsidTr="00DC193A">
        <w:trPr>
          <w:trHeight w:val="708"/>
          <w:jc w:val="center"/>
        </w:trPr>
        <w:tc>
          <w:tcPr>
            <w:tcW w:w="10207" w:type="dxa"/>
            <w:gridSpan w:val="8"/>
            <w:tcBorders>
              <w:top w:val="nil"/>
            </w:tcBorders>
          </w:tcPr>
          <w:p w:rsidR="00917312" w:rsidRPr="00944A9E" w:rsidRDefault="00917312" w:rsidP="00E7344C">
            <w:pPr>
              <w:jc w:val="both"/>
              <w:rPr>
                <w:b/>
              </w:rPr>
            </w:pPr>
          </w:p>
          <w:p w:rsidR="00C13091" w:rsidRPr="00944A9E" w:rsidRDefault="00C13091" w:rsidP="00E7344C">
            <w:pPr>
              <w:jc w:val="both"/>
              <w:rPr>
                <w:b/>
              </w:rPr>
            </w:pPr>
            <w:r w:rsidRPr="00944A9E">
              <w:rPr>
                <w:b/>
              </w:rPr>
              <w:t xml:space="preserve">Povinná literatura: </w:t>
            </w:r>
          </w:p>
          <w:p w:rsidR="00C13091" w:rsidRPr="00944A9E" w:rsidRDefault="00C13091" w:rsidP="00E7344C">
            <w:pPr>
              <w:jc w:val="both"/>
            </w:pPr>
            <w:r w:rsidRPr="00944A9E">
              <w:rPr>
                <w:caps/>
              </w:rPr>
              <w:t>K</w:t>
            </w:r>
            <w:r w:rsidRPr="00944A9E">
              <w:t>lusák</w:t>
            </w:r>
            <w:r w:rsidRPr="00944A9E">
              <w:rPr>
                <w:caps/>
              </w:rPr>
              <w:t>,</w:t>
            </w:r>
            <w:r w:rsidRPr="00944A9E">
              <w:t xml:space="preserve"> M. (2001). Poznávání sociálního prostředí. In </w:t>
            </w:r>
            <w:r w:rsidRPr="00944A9E">
              <w:rPr>
                <w:caps/>
              </w:rPr>
              <w:t>K</w:t>
            </w:r>
            <w:r w:rsidRPr="00944A9E">
              <w:t>olláriková</w:t>
            </w:r>
            <w:r w:rsidRPr="00944A9E">
              <w:rPr>
                <w:caps/>
              </w:rPr>
              <w:t>, Z., P</w:t>
            </w:r>
            <w:r w:rsidRPr="00944A9E">
              <w:t xml:space="preserve">upala, B. </w:t>
            </w:r>
            <w:r w:rsidRPr="00944A9E">
              <w:rPr>
                <w:i/>
              </w:rPr>
              <w:t xml:space="preserve">Predškolská a elementárna pedagogika. </w:t>
            </w:r>
            <w:r w:rsidRPr="00944A9E">
              <w:t xml:space="preserve">Praha: Portál, 363-400. </w:t>
            </w:r>
          </w:p>
          <w:p w:rsidR="00C13091" w:rsidRPr="00944A9E" w:rsidRDefault="00C13091" w:rsidP="00E7344C">
            <w:pPr>
              <w:jc w:val="both"/>
            </w:pPr>
            <w:r w:rsidRPr="00944A9E">
              <w:rPr>
                <w:caps/>
              </w:rPr>
              <w:t>K</w:t>
            </w:r>
            <w:r w:rsidRPr="00944A9E">
              <w:t xml:space="preserve">ožuchová, M., Gavora, P., Wiegerová, A., Majerčíková, J., &amp; Hirschnerová, </w:t>
            </w:r>
            <w:r w:rsidRPr="00944A9E">
              <w:rPr>
                <w:caps/>
              </w:rPr>
              <w:t>Z</w:t>
            </w:r>
            <w:r w:rsidRPr="00944A9E">
              <w:t xml:space="preserve">. (2011). </w:t>
            </w:r>
            <w:r w:rsidRPr="00944A9E">
              <w:rPr>
                <w:i/>
                <w:iCs/>
              </w:rPr>
              <w:t xml:space="preserve">Pedagogická diagnostika v primárnom vzdelávaní </w:t>
            </w:r>
            <w:r w:rsidRPr="00944A9E">
              <w:t>. Bratislava: Mladé letá.</w:t>
            </w:r>
          </w:p>
          <w:p w:rsidR="00C13091" w:rsidRPr="00944A9E" w:rsidRDefault="00C13091" w:rsidP="00E7344C">
            <w:pPr>
              <w:jc w:val="both"/>
            </w:pPr>
            <w:r w:rsidRPr="00944A9E">
              <w:t xml:space="preserve">Machalová, M. (2006). Co znamená, má-li se dítě naučit chápat historický čas? In Maňák, J., &amp; Janík, T. (eds.) </w:t>
            </w:r>
            <w:r w:rsidRPr="00944A9E">
              <w:rPr>
                <w:i/>
                <w:iCs/>
              </w:rPr>
              <w:t>Problémy kurikula základní školy</w:t>
            </w:r>
            <w:r w:rsidRPr="00944A9E">
              <w:t>. Brno: MU PdF Brno.</w:t>
            </w:r>
          </w:p>
          <w:p w:rsidR="00C13091" w:rsidRPr="005209F5" w:rsidRDefault="00C13091" w:rsidP="00E7344C">
            <w:pPr>
              <w:jc w:val="both"/>
            </w:pPr>
            <w:r w:rsidRPr="00944A9E">
              <w:t xml:space="preserve">Pupala, B., &amp; Zápotočná, O. (2001). Vzdelávanie ako formovanie kultúrnej gramotnosti. In </w:t>
            </w:r>
            <w:r w:rsidRPr="00944A9E">
              <w:rPr>
                <w:caps/>
              </w:rPr>
              <w:t>K</w:t>
            </w:r>
            <w:r w:rsidRPr="00944A9E">
              <w:t>olláriková</w:t>
            </w:r>
            <w:r w:rsidRPr="00944A9E">
              <w:rPr>
                <w:caps/>
              </w:rPr>
              <w:t>, Z., P</w:t>
            </w:r>
            <w:r w:rsidRPr="00944A9E">
              <w:t xml:space="preserve">upala, B. </w:t>
            </w:r>
            <w:r w:rsidRPr="00944A9E">
              <w:rPr>
                <w:i/>
              </w:rPr>
              <w:t xml:space="preserve">Predškolská a elementárna pedagogika. </w:t>
            </w:r>
            <w:r w:rsidRPr="00944A9E">
              <w:t>Praha: Portál, 261-2</w:t>
            </w:r>
            <w:r w:rsidRPr="005209F5">
              <w:t xml:space="preserve">69. </w:t>
            </w:r>
          </w:p>
          <w:p w:rsidR="00C13091" w:rsidRPr="005209F5" w:rsidRDefault="00C13091" w:rsidP="00E7344C">
            <w:pPr>
              <w:jc w:val="both"/>
            </w:pPr>
            <w:r w:rsidRPr="005209F5">
              <w:t xml:space="preserve">Rašková, M. (2006). </w:t>
            </w:r>
            <w:r w:rsidRPr="005209F5">
              <w:rPr>
                <w:i/>
                <w:iCs/>
              </w:rPr>
              <w:t>Elementární učení o přírodě a společnosti od minulosti k současnosti</w:t>
            </w:r>
            <w:r w:rsidRPr="005209F5">
              <w:t xml:space="preserve">. Olomouc: VUP. </w:t>
            </w:r>
          </w:p>
          <w:p w:rsidR="00C13091" w:rsidRPr="005209F5" w:rsidRDefault="00C13091" w:rsidP="00E7344C">
            <w:pPr>
              <w:jc w:val="both"/>
            </w:pPr>
            <w:r w:rsidRPr="005209F5">
              <w:t xml:space="preserve">Stará, J., </w:t>
            </w:r>
            <w:r w:rsidR="00B94D23" w:rsidRPr="005209F5">
              <w:t>&amp;</w:t>
            </w:r>
            <w:r w:rsidR="00741ACE" w:rsidRPr="005209F5">
              <w:t xml:space="preserve"> </w:t>
            </w:r>
            <w:r w:rsidRPr="005209F5">
              <w:t xml:space="preserve">Starý, K. (2016). Studie výuky dějepisného učiva na 1. stupni ZŠ. </w:t>
            </w:r>
            <w:r w:rsidRPr="005209F5">
              <w:rPr>
                <w:i/>
              </w:rPr>
              <w:t>Pedagogická orientace.</w:t>
            </w:r>
            <w:r w:rsidRPr="005209F5">
              <w:t xml:space="preserve"> 27(1), 6-29.</w:t>
            </w:r>
          </w:p>
          <w:p w:rsidR="00C13091" w:rsidRPr="005209F5" w:rsidRDefault="00C101BF" w:rsidP="00E7344C">
            <w:pPr>
              <w:jc w:val="both"/>
              <w:rPr>
                <w:ins w:id="1517" w:author="Hana Navrátilová" w:date="2019-09-24T11:10:00Z"/>
              </w:rPr>
            </w:pPr>
            <w:ins w:id="1518" w:author="Hana Navrátilová" w:date="2019-09-24T11:10:00Z">
              <w:r w:rsidRPr="005209F5">
                <w:t xml:space="preserve">Wiegerová, A., Majerčíková, J. &amp; Česlová, G. (2018) Vlastiveda pre 3. ročník ZŠ. Bratislava: SPN. </w:t>
              </w:r>
            </w:ins>
          </w:p>
          <w:p w:rsidR="00C101BF" w:rsidRPr="005209F5" w:rsidRDefault="00C101BF" w:rsidP="00E7344C">
            <w:pPr>
              <w:jc w:val="both"/>
            </w:pPr>
          </w:p>
          <w:p w:rsidR="00C13091" w:rsidRPr="005209F5" w:rsidRDefault="00C13091" w:rsidP="00E7344C">
            <w:pPr>
              <w:jc w:val="both"/>
              <w:rPr>
                <w:b/>
              </w:rPr>
            </w:pPr>
            <w:r w:rsidRPr="005209F5">
              <w:rPr>
                <w:b/>
              </w:rPr>
              <w:t xml:space="preserve">Doporučená literatura: </w:t>
            </w:r>
          </w:p>
          <w:p w:rsidR="00C13091" w:rsidRPr="00944A9E" w:rsidRDefault="00C13091" w:rsidP="00E7344C">
            <w:pPr>
              <w:jc w:val="both"/>
            </w:pPr>
            <w:r w:rsidRPr="005209F5">
              <w:t xml:space="preserve">Skalková, J. (2007). </w:t>
            </w:r>
            <w:r w:rsidRPr="005209F5">
              <w:rPr>
                <w:i/>
              </w:rPr>
              <w:t>Obecná didaktika</w:t>
            </w:r>
            <w:r w:rsidRPr="005209F5">
              <w:t>. Praha: Grada.</w:t>
            </w:r>
          </w:p>
          <w:p w:rsidR="00C13091" w:rsidRPr="00944A9E" w:rsidRDefault="00C13091" w:rsidP="00E7344C">
            <w:pPr>
              <w:jc w:val="both"/>
            </w:pPr>
            <w:r w:rsidRPr="00944A9E">
              <w:t xml:space="preserve">Skalková, J. (2006). Význam kategorie cíle a kompetence pro vzdělávací koncepce. </w:t>
            </w:r>
            <w:r w:rsidRPr="00944A9E">
              <w:rPr>
                <w:i/>
              </w:rPr>
              <w:t>Pedagogická orientace,</w:t>
            </w:r>
            <w:r w:rsidRPr="00944A9E">
              <w:t xml:space="preserve"> 4(28), 11-24. </w:t>
            </w:r>
          </w:p>
          <w:p w:rsidR="00C13091" w:rsidRPr="00944A9E" w:rsidRDefault="00C13091" w:rsidP="00E7344C">
            <w:pPr>
              <w:jc w:val="both"/>
            </w:pPr>
            <w:r w:rsidRPr="00944A9E">
              <w:t xml:space="preserve">Spilková, V. et al. (2005). </w:t>
            </w:r>
            <w:r w:rsidRPr="00944A9E">
              <w:rPr>
                <w:i/>
              </w:rPr>
              <w:t>Proměny primárního vzdělávání v ČR</w:t>
            </w:r>
            <w:r w:rsidRPr="00944A9E">
              <w:t xml:space="preserve">. Praha: Portál. </w:t>
            </w:r>
          </w:p>
          <w:p w:rsidR="00C13091" w:rsidRDefault="00C13091" w:rsidP="00E7344C">
            <w:pPr>
              <w:jc w:val="both"/>
              <w:rPr>
                <w:del w:id="1519" w:author="Hana Navrátilová" w:date="2019-09-24T11:10:00Z"/>
              </w:rPr>
            </w:pPr>
            <w:del w:id="1520" w:author="Hana Navrátilová" w:date="2019-09-24T11:10:00Z">
              <w:r w:rsidRPr="00944A9E">
                <w:delText xml:space="preserve">Vybíral, M. (1995). Cesta k domovu (Pokus o konstruktivistický přístup k jednomu tématu vlastivědy). </w:delText>
              </w:r>
              <w:r w:rsidRPr="00944A9E">
                <w:br/>
              </w:r>
              <w:r w:rsidRPr="00944A9E">
                <w:rPr>
                  <w:i/>
                  <w:iCs/>
                </w:rPr>
                <w:delText xml:space="preserve">Pedagogika. </w:delText>
              </w:r>
              <w:r w:rsidRPr="00944A9E">
                <w:delText>45, 350-362.</w:delText>
              </w:r>
            </w:del>
          </w:p>
          <w:p w:rsidR="00774F02" w:rsidRPr="00944A9E" w:rsidRDefault="00774F02" w:rsidP="00C101BF">
            <w:pPr>
              <w:jc w:val="both"/>
            </w:pPr>
          </w:p>
        </w:tc>
      </w:tr>
      <w:tr w:rsidR="00C13091"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C13091" w:rsidRPr="00944A9E" w:rsidRDefault="00C13091" w:rsidP="00E7344C">
            <w:pPr>
              <w:jc w:val="center"/>
              <w:rPr>
                <w:b/>
              </w:rPr>
            </w:pPr>
            <w:r w:rsidRPr="00944A9E">
              <w:rPr>
                <w:b/>
              </w:rPr>
              <w:t>Informace ke kombinované nebo distanční formě</w:t>
            </w:r>
          </w:p>
        </w:tc>
      </w:tr>
      <w:tr w:rsidR="00C13091" w:rsidRPr="00944A9E" w:rsidTr="00DC193A">
        <w:trPr>
          <w:jc w:val="center"/>
        </w:trPr>
        <w:tc>
          <w:tcPr>
            <w:tcW w:w="5672" w:type="dxa"/>
            <w:gridSpan w:val="3"/>
            <w:tcBorders>
              <w:top w:val="single" w:sz="2" w:space="0" w:color="auto"/>
            </w:tcBorders>
            <w:shd w:val="clear" w:color="auto" w:fill="F7CAAC"/>
          </w:tcPr>
          <w:p w:rsidR="00C13091" w:rsidRPr="00944A9E" w:rsidRDefault="00C13091" w:rsidP="00E7344C">
            <w:pPr>
              <w:jc w:val="both"/>
            </w:pPr>
            <w:r w:rsidRPr="00944A9E">
              <w:rPr>
                <w:b/>
              </w:rPr>
              <w:t>Rozsah konzultací (soustředění)</w:t>
            </w:r>
          </w:p>
        </w:tc>
        <w:tc>
          <w:tcPr>
            <w:tcW w:w="567" w:type="dxa"/>
            <w:tcBorders>
              <w:top w:val="single" w:sz="2" w:space="0" w:color="auto"/>
            </w:tcBorders>
          </w:tcPr>
          <w:p w:rsidR="00C13091" w:rsidRPr="00944A9E" w:rsidRDefault="00C13091" w:rsidP="00E7344C">
            <w:pPr>
              <w:jc w:val="both"/>
            </w:pPr>
          </w:p>
        </w:tc>
        <w:tc>
          <w:tcPr>
            <w:tcW w:w="3968" w:type="dxa"/>
            <w:gridSpan w:val="4"/>
            <w:tcBorders>
              <w:top w:val="single" w:sz="2" w:space="0" w:color="auto"/>
            </w:tcBorders>
            <w:shd w:val="clear" w:color="auto" w:fill="F7CAAC"/>
          </w:tcPr>
          <w:p w:rsidR="00C13091" w:rsidRPr="00944A9E" w:rsidRDefault="00C13091" w:rsidP="00E7344C">
            <w:pPr>
              <w:jc w:val="both"/>
              <w:rPr>
                <w:b/>
              </w:rPr>
            </w:pPr>
            <w:r w:rsidRPr="00944A9E">
              <w:rPr>
                <w:b/>
              </w:rPr>
              <w:t xml:space="preserve">hodin </w:t>
            </w:r>
          </w:p>
        </w:tc>
      </w:tr>
      <w:tr w:rsidR="00C13091" w:rsidRPr="00944A9E" w:rsidTr="00DC193A">
        <w:trPr>
          <w:jc w:val="center"/>
        </w:trPr>
        <w:tc>
          <w:tcPr>
            <w:tcW w:w="10207" w:type="dxa"/>
            <w:gridSpan w:val="8"/>
            <w:shd w:val="clear" w:color="auto" w:fill="F7CAAC"/>
          </w:tcPr>
          <w:p w:rsidR="00C13091" w:rsidRPr="00944A9E" w:rsidRDefault="00C13091" w:rsidP="00E7344C">
            <w:pPr>
              <w:jc w:val="both"/>
              <w:rPr>
                <w:b/>
              </w:rPr>
            </w:pPr>
            <w:r w:rsidRPr="00944A9E">
              <w:rPr>
                <w:b/>
              </w:rPr>
              <w:t>Informace o způsobu kontaktu s vyučujícím</w:t>
            </w:r>
          </w:p>
        </w:tc>
      </w:tr>
      <w:tr w:rsidR="00C13091" w:rsidRPr="00944A9E" w:rsidTr="00DC193A">
        <w:trPr>
          <w:trHeight w:val="77"/>
          <w:jc w:val="center"/>
        </w:trPr>
        <w:tc>
          <w:tcPr>
            <w:tcW w:w="10207" w:type="dxa"/>
            <w:gridSpan w:val="8"/>
          </w:tcPr>
          <w:p w:rsidR="00C13091" w:rsidRPr="00944A9E" w:rsidRDefault="00C13091" w:rsidP="00E7344C">
            <w:pPr>
              <w:jc w:val="both"/>
            </w:pPr>
          </w:p>
        </w:tc>
      </w:tr>
    </w:tbl>
    <w:p w:rsidR="00AA4644" w:rsidRDefault="00AD6519">
      <w:pPr>
        <w:rPr>
          <w:ins w:id="1521"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C13091" w:rsidRPr="00944A9E" w:rsidTr="00DC193A">
        <w:trPr>
          <w:jc w:val="center"/>
        </w:trPr>
        <w:tc>
          <w:tcPr>
            <w:tcW w:w="10207" w:type="dxa"/>
            <w:gridSpan w:val="8"/>
            <w:tcBorders>
              <w:bottom w:val="double" w:sz="4" w:space="0" w:color="auto"/>
            </w:tcBorders>
            <w:shd w:val="clear" w:color="auto" w:fill="BDD6EE"/>
          </w:tcPr>
          <w:p w:rsidR="00C13091" w:rsidRPr="00944A9E" w:rsidRDefault="00C13091" w:rsidP="00E7344C">
            <w:pPr>
              <w:jc w:val="both"/>
              <w:rPr>
                <w:b/>
                <w:sz w:val="28"/>
                <w:szCs w:val="28"/>
              </w:rPr>
            </w:pPr>
            <w:r w:rsidRPr="00944A9E">
              <w:br w:type="page"/>
            </w:r>
            <w:r w:rsidRPr="00944A9E">
              <w:rPr>
                <w:b/>
                <w:sz w:val="28"/>
                <w:szCs w:val="28"/>
              </w:rPr>
              <w:t>B-III – Charakteristika studijního předmětu</w:t>
            </w:r>
          </w:p>
        </w:tc>
      </w:tr>
      <w:tr w:rsidR="00C13091" w:rsidRPr="00944A9E" w:rsidTr="00DC193A">
        <w:trPr>
          <w:jc w:val="center"/>
        </w:trPr>
        <w:tc>
          <w:tcPr>
            <w:tcW w:w="3475" w:type="dxa"/>
            <w:tcBorders>
              <w:top w:val="double" w:sz="4" w:space="0" w:color="auto"/>
            </w:tcBorders>
            <w:shd w:val="clear" w:color="auto" w:fill="F7CAAC"/>
          </w:tcPr>
          <w:p w:rsidR="00C13091" w:rsidRPr="00944A9E" w:rsidRDefault="00C13091" w:rsidP="00E7344C">
            <w:pPr>
              <w:jc w:val="both"/>
              <w:rPr>
                <w:b/>
              </w:rPr>
            </w:pPr>
            <w:r w:rsidRPr="00944A9E">
              <w:rPr>
                <w:b/>
              </w:rPr>
              <w:t>Název studijního předmětu</w:t>
            </w:r>
          </w:p>
        </w:tc>
        <w:tc>
          <w:tcPr>
            <w:tcW w:w="6732" w:type="dxa"/>
            <w:gridSpan w:val="7"/>
            <w:tcBorders>
              <w:top w:val="double" w:sz="4" w:space="0" w:color="auto"/>
            </w:tcBorders>
          </w:tcPr>
          <w:p w:rsidR="00C13091" w:rsidRPr="00944A9E" w:rsidRDefault="00C13091" w:rsidP="00E7344C">
            <w:pPr>
              <w:jc w:val="both"/>
            </w:pPr>
            <w:r w:rsidRPr="00944A9E">
              <w:t>Práce ve školní družině</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Typ předmětu</w:t>
            </w:r>
          </w:p>
        </w:tc>
        <w:tc>
          <w:tcPr>
            <w:tcW w:w="3411" w:type="dxa"/>
            <w:gridSpan w:val="4"/>
          </w:tcPr>
          <w:p w:rsidR="00C13091" w:rsidRPr="00944A9E" w:rsidRDefault="00C13091" w:rsidP="00E7344C">
            <w:pPr>
              <w:jc w:val="both"/>
            </w:pPr>
            <w:r w:rsidRPr="00944A9E">
              <w:t>povinný, PZ</w:t>
            </w:r>
          </w:p>
        </w:tc>
        <w:tc>
          <w:tcPr>
            <w:tcW w:w="2694" w:type="dxa"/>
            <w:gridSpan w:val="2"/>
            <w:shd w:val="clear" w:color="auto" w:fill="F7CAAC"/>
          </w:tcPr>
          <w:p w:rsidR="00C13091" w:rsidRPr="00944A9E" w:rsidRDefault="00C13091" w:rsidP="00E7344C">
            <w:pPr>
              <w:jc w:val="both"/>
            </w:pPr>
            <w:r w:rsidRPr="00944A9E">
              <w:rPr>
                <w:b/>
              </w:rPr>
              <w:t>doporučený ročník / semestr</w:t>
            </w:r>
          </w:p>
        </w:tc>
        <w:tc>
          <w:tcPr>
            <w:tcW w:w="627" w:type="dxa"/>
          </w:tcPr>
          <w:p w:rsidR="00C13091" w:rsidRPr="00944A9E" w:rsidRDefault="00C13091" w:rsidP="00E7344C">
            <w:pPr>
              <w:jc w:val="both"/>
            </w:pPr>
            <w:r w:rsidRPr="00944A9E">
              <w:t>3/LS</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Rozsah studijního předmětu</w:t>
            </w:r>
          </w:p>
        </w:tc>
        <w:tc>
          <w:tcPr>
            <w:tcW w:w="1701" w:type="dxa"/>
            <w:gridSpan w:val="2"/>
          </w:tcPr>
          <w:p w:rsidR="00C13091" w:rsidRPr="00944A9E" w:rsidRDefault="00C13091" w:rsidP="00E7344C">
            <w:pPr>
              <w:jc w:val="both"/>
            </w:pPr>
            <w:r w:rsidRPr="00944A9E">
              <w:t>28</w:t>
            </w:r>
            <w:r w:rsidR="000E7DF9" w:rsidRPr="00944A9E">
              <w:t>c</w:t>
            </w:r>
          </w:p>
        </w:tc>
        <w:tc>
          <w:tcPr>
            <w:tcW w:w="889" w:type="dxa"/>
            <w:shd w:val="clear" w:color="auto" w:fill="F7CAAC"/>
          </w:tcPr>
          <w:p w:rsidR="00C13091" w:rsidRPr="00944A9E" w:rsidRDefault="00C13091" w:rsidP="00E7344C">
            <w:pPr>
              <w:jc w:val="both"/>
              <w:rPr>
                <w:b/>
              </w:rPr>
            </w:pPr>
            <w:r w:rsidRPr="00944A9E">
              <w:rPr>
                <w:b/>
              </w:rPr>
              <w:t xml:space="preserve">hod. </w:t>
            </w:r>
          </w:p>
        </w:tc>
        <w:tc>
          <w:tcPr>
            <w:tcW w:w="821" w:type="dxa"/>
          </w:tcPr>
          <w:p w:rsidR="00C13091" w:rsidRPr="00944A9E" w:rsidRDefault="00C13091" w:rsidP="00E7344C">
            <w:pPr>
              <w:jc w:val="both"/>
            </w:pPr>
            <w:r w:rsidRPr="00944A9E">
              <w:t>28</w:t>
            </w:r>
          </w:p>
        </w:tc>
        <w:tc>
          <w:tcPr>
            <w:tcW w:w="2155" w:type="dxa"/>
            <w:shd w:val="clear" w:color="auto" w:fill="F7CAAC"/>
          </w:tcPr>
          <w:p w:rsidR="00C13091" w:rsidRPr="00944A9E" w:rsidRDefault="00C13091" w:rsidP="00E7344C">
            <w:pPr>
              <w:jc w:val="both"/>
              <w:rPr>
                <w:b/>
              </w:rPr>
            </w:pPr>
            <w:r w:rsidRPr="00944A9E">
              <w:rPr>
                <w:b/>
              </w:rPr>
              <w:t>kreditů</w:t>
            </w:r>
          </w:p>
        </w:tc>
        <w:tc>
          <w:tcPr>
            <w:tcW w:w="1166" w:type="dxa"/>
            <w:gridSpan w:val="2"/>
          </w:tcPr>
          <w:p w:rsidR="00C13091" w:rsidRPr="00944A9E" w:rsidRDefault="00C13091" w:rsidP="00E7344C">
            <w:pPr>
              <w:jc w:val="both"/>
            </w:pPr>
            <w:r w:rsidRPr="00944A9E">
              <w:t>2</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Prerekvizity, korekvizity, ekvivalence</w:t>
            </w:r>
          </w:p>
        </w:tc>
        <w:tc>
          <w:tcPr>
            <w:tcW w:w="6732" w:type="dxa"/>
            <w:gridSpan w:val="7"/>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Způsob ověření studijních výsledků</w:t>
            </w:r>
          </w:p>
        </w:tc>
        <w:tc>
          <w:tcPr>
            <w:tcW w:w="3411" w:type="dxa"/>
            <w:gridSpan w:val="4"/>
          </w:tcPr>
          <w:p w:rsidR="00C13091" w:rsidRPr="00944A9E" w:rsidRDefault="00C13091" w:rsidP="00E7344C">
            <w:pPr>
              <w:jc w:val="both"/>
            </w:pPr>
            <w:r w:rsidRPr="00944A9E">
              <w:t>zápočet</w:t>
            </w:r>
          </w:p>
        </w:tc>
        <w:tc>
          <w:tcPr>
            <w:tcW w:w="2155" w:type="dxa"/>
            <w:shd w:val="clear" w:color="auto" w:fill="F7CAAC"/>
          </w:tcPr>
          <w:p w:rsidR="00C13091" w:rsidRPr="00944A9E" w:rsidRDefault="00C13091" w:rsidP="00E7344C">
            <w:pPr>
              <w:jc w:val="both"/>
              <w:rPr>
                <w:b/>
              </w:rPr>
            </w:pPr>
            <w:r w:rsidRPr="00944A9E">
              <w:rPr>
                <w:b/>
              </w:rPr>
              <w:t>Forma výuky</w:t>
            </w:r>
          </w:p>
        </w:tc>
        <w:tc>
          <w:tcPr>
            <w:tcW w:w="1166" w:type="dxa"/>
            <w:gridSpan w:val="2"/>
          </w:tcPr>
          <w:p w:rsidR="00C13091" w:rsidRPr="00944A9E" w:rsidRDefault="00C13091" w:rsidP="00E7344C">
            <w:pPr>
              <w:jc w:val="both"/>
            </w:pPr>
            <w:r w:rsidRPr="00944A9E">
              <w:t>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C13091" w:rsidRPr="00944A9E" w:rsidRDefault="00C13091" w:rsidP="00E7344C">
            <w:pPr>
              <w:jc w:val="both"/>
            </w:pPr>
            <w:r w:rsidRPr="00944A9E">
              <w:t>Docházka 80%.</w:t>
            </w:r>
          </w:p>
          <w:p w:rsidR="00C13091" w:rsidRPr="00944A9E" w:rsidRDefault="00C13091" w:rsidP="00E7344C">
            <w:pPr>
              <w:jc w:val="both"/>
            </w:pPr>
            <w:r w:rsidRPr="00944A9E">
              <w:t>Vytvoření tematického projektu pro děti mladšího školního věku a jeho prezentace ve skupině.</w:t>
            </w:r>
          </w:p>
          <w:p w:rsidR="00C13091" w:rsidRPr="00944A9E" w:rsidRDefault="00C13091" w:rsidP="00E7344C">
            <w:pPr>
              <w:jc w:val="both"/>
            </w:pPr>
          </w:p>
        </w:tc>
      </w:tr>
      <w:tr w:rsidR="00C13091" w:rsidRPr="00944A9E" w:rsidTr="00DC193A">
        <w:trPr>
          <w:trHeight w:val="554"/>
          <w:jc w:val="center"/>
        </w:trPr>
        <w:tc>
          <w:tcPr>
            <w:tcW w:w="10207" w:type="dxa"/>
            <w:gridSpan w:val="8"/>
            <w:tcBorders>
              <w:top w:val="nil"/>
            </w:tcBorders>
          </w:tcPr>
          <w:p w:rsidR="00C13091" w:rsidRPr="00944A9E" w:rsidRDefault="00C13091" w:rsidP="00E7344C">
            <w:pPr>
              <w:jc w:val="both"/>
            </w:pPr>
          </w:p>
        </w:tc>
      </w:tr>
      <w:tr w:rsidR="00C13091" w:rsidRPr="00944A9E" w:rsidTr="00DC193A">
        <w:trPr>
          <w:trHeight w:val="197"/>
          <w:jc w:val="center"/>
        </w:trPr>
        <w:tc>
          <w:tcPr>
            <w:tcW w:w="3475" w:type="dxa"/>
            <w:tcBorders>
              <w:top w:val="nil"/>
            </w:tcBorders>
            <w:shd w:val="clear" w:color="auto" w:fill="F7CAAC"/>
          </w:tcPr>
          <w:p w:rsidR="00C13091" w:rsidRPr="00944A9E" w:rsidRDefault="00C13091" w:rsidP="00E7344C">
            <w:pPr>
              <w:jc w:val="both"/>
              <w:rPr>
                <w:b/>
              </w:rPr>
            </w:pPr>
            <w:r w:rsidRPr="00944A9E">
              <w:rPr>
                <w:b/>
              </w:rPr>
              <w:t>Garant předmětu</w:t>
            </w:r>
          </w:p>
        </w:tc>
        <w:tc>
          <w:tcPr>
            <w:tcW w:w="6732" w:type="dxa"/>
            <w:gridSpan w:val="7"/>
            <w:tcBorders>
              <w:top w:val="nil"/>
            </w:tcBorders>
          </w:tcPr>
          <w:p w:rsidR="00C13091" w:rsidRPr="00944A9E" w:rsidRDefault="00C13091" w:rsidP="00DC5532">
            <w:pPr>
              <w:jc w:val="both"/>
            </w:pPr>
            <w:r w:rsidRPr="00944A9E">
              <w:t xml:space="preserve">Mgr. </w:t>
            </w:r>
            <w:del w:id="1522" w:author="Hana Navrátilová" w:date="2019-09-24T11:10:00Z">
              <w:r w:rsidRPr="00944A9E">
                <w:delText>Petra Trávníčková</w:delText>
              </w:r>
            </w:del>
            <w:ins w:id="1523" w:author="Hana Navrátilová" w:date="2019-09-24T11:10:00Z">
              <w:r w:rsidR="00DC5532">
                <w:t>Dušan Klapko, Ph.D.</w:t>
              </w:r>
            </w:ins>
          </w:p>
        </w:tc>
      </w:tr>
      <w:tr w:rsidR="00C13091" w:rsidRPr="00944A9E" w:rsidTr="00DC193A">
        <w:trPr>
          <w:trHeight w:val="543"/>
          <w:jc w:val="center"/>
        </w:trPr>
        <w:tc>
          <w:tcPr>
            <w:tcW w:w="3475" w:type="dxa"/>
            <w:tcBorders>
              <w:top w:val="nil"/>
            </w:tcBorders>
            <w:shd w:val="clear" w:color="auto" w:fill="F7CAAC"/>
          </w:tcPr>
          <w:p w:rsidR="00C13091" w:rsidRPr="00944A9E" w:rsidRDefault="00C13091" w:rsidP="00E7344C">
            <w:pPr>
              <w:jc w:val="both"/>
              <w:rPr>
                <w:b/>
              </w:rPr>
            </w:pPr>
            <w:r w:rsidRPr="00944A9E">
              <w:rPr>
                <w:b/>
              </w:rPr>
              <w:t>Zapojení garanta do výuky předmětu</w:t>
            </w:r>
          </w:p>
        </w:tc>
        <w:tc>
          <w:tcPr>
            <w:tcW w:w="6732" w:type="dxa"/>
            <w:gridSpan w:val="7"/>
            <w:tcBorders>
              <w:top w:val="nil"/>
            </w:tcBorders>
          </w:tcPr>
          <w:p w:rsidR="00C13091" w:rsidRPr="00944A9E" w:rsidRDefault="00C13091" w:rsidP="00E7344C">
            <w:pPr>
              <w:jc w:val="both"/>
            </w:pPr>
            <w:r w:rsidRPr="00944A9E">
              <w:t>vede 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Vyučující</w:t>
            </w:r>
          </w:p>
        </w:tc>
        <w:tc>
          <w:tcPr>
            <w:tcW w:w="6732" w:type="dxa"/>
            <w:gridSpan w:val="7"/>
            <w:tcBorders>
              <w:bottom w:val="nil"/>
            </w:tcBorders>
            <w:shd w:val="clear" w:color="auto" w:fill="auto"/>
          </w:tcPr>
          <w:p w:rsidR="00C13091" w:rsidRPr="00944A9E" w:rsidRDefault="00DC5532" w:rsidP="00E7344C">
            <w:pPr>
              <w:jc w:val="both"/>
            </w:pPr>
            <w:r w:rsidRPr="00944A9E">
              <w:t xml:space="preserve">Mgr. </w:t>
            </w:r>
            <w:del w:id="1524" w:author="Hana Navrátilová" w:date="2019-09-24T11:10:00Z">
              <w:r w:rsidR="00C13091" w:rsidRPr="00944A9E">
                <w:delText>Petra Trávníčková</w:delText>
              </w:r>
            </w:del>
            <w:ins w:id="1525" w:author="Hana Navrátilová" w:date="2019-09-24T11:10:00Z">
              <w:r>
                <w:t>Dušan Klapko, Ph.D.</w:t>
              </w:r>
            </w:ins>
            <w:r w:rsidRPr="00944A9E">
              <w:t xml:space="preserve"> </w:t>
            </w:r>
            <w:r w:rsidR="00C13091" w:rsidRPr="00944A9E">
              <w:t>(100%)</w:t>
            </w:r>
          </w:p>
        </w:tc>
      </w:tr>
      <w:tr w:rsidR="00C13091" w:rsidRPr="00944A9E" w:rsidTr="00DC193A">
        <w:trPr>
          <w:trHeight w:val="554"/>
          <w:jc w:val="center"/>
        </w:trPr>
        <w:tc>
          <w:tcPr>
            <w:tcW w:w="10207" w:type="dxa"/>
            <w:gridSpan w:val="8"/>
            <w:tcBorders>
              <w:top w:val="nil"/>
            </w:tcBorders>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Stručná anotace předmětu</w:t>
            </w:r>
          </w:p>
        </w:tc>
        <w:tc>
          <w:tcPr>
            <w:tcW w:w="6732" w:type="dxa"/>
            <w:gridSpan w:val="7"/>
            <w:tcBorders>
              <w:bottom w:val="nil"/>
            </w:tcBorders>
          </w:tcPr>
          <w:p w:rsidR="00C13091" w:rsidRPr="00944A9E" w:rsidRDefault="00C13091" w:rsidP="00E7344C">
            <w:pPr>
              <w:jc w:val="both"/>
            </w:pPr>
          </w:p>
        </w:tc>
      </w:tr>
      <w:tr w:rsidR="00C13091" w:rsidRPr="00944A9E" w:rsidTr="00DC193A">
        <w:trPr>
          <w:trHeight w:val="3419"/>
          <w:jc w:val="center"/>
        </w:trPr>
        <w:tc>
          <w:tcPr>
            <w:tcW w:w="10207" w:type="dxa"/>
            <w:gridSpan w:val="8"/>
            <w:tcBorders>
              <w:top w:val="nil"/>
              <w:bottom w:val="single" w:sz="12" w:space="0" w:color="auto"/>
            </w:tcBorders>
          </w:tcPr>
          <w:p w:rsidR="00C13091" w:rsidRPr="00944A9E" w:rsidRDefault="00C13091" w:rsidP="00E7344C">
            <w:pPr>
              <w:jc w:val="both"/>
              <w:rPr>
                <w:b/>
              </w:rPr>
            </w:pPr>
          </w:p>
          <w:p w:rsidR="00C13091" w:rsidRPr="00944A9E" w:rsidRDefault="00C13091" w:rsidP="00E7344C">
            <w:pPr>
              <w:jc w:val="both"/>
            </w:pPr>
            <w:r w:rsidRPr="00944A9E">
              <w:t>Zařízení pro výchovu mimo vyučování a zájmové vzdělávání. (střediska volného času, školní kluby, školní družiny).</w:t>
            </w:r>
          </w:p>
          <w:p w:rsidR="00C13091" w:rsidRPr="00944A9E" w:rsidRDefault="00C13091" w:rsidP="00E7344C">
            <w:pPr>
              <w:jc w:val="both"/>
            </w:pPr>
            <w:r w:rsidRPr="00944A9E">
              <w:t>Vymezení pojmu volný čas.</w:t>
            </w:r>
          </w:p>
          <w:p w:rsidR="00C13091" w:rsidRPr="00944A9E" w:rsidRDefault="00C13091" w:rsidP="00E7344C">
            <w:pPr>
              <w:jc w:val="both"/>
            </w:pPr>
            <w:r w:rsidRPr="00944A9E">
              <w:t>Obecná charakteristika školní družiny.</w:t>
            </w:r>
          </w:p>
          <w:p w:rsidR="00C13091" w:rsidRPr="00944A9E" w:rsidRDefault="00C13091" w:rsidP="00E7344C">
            <w:pPr>
              <w:jc w:val="both"/>
            </w:pPr>
            <w:r w:rsidRPr="00944A9E">
              <w:t>Historie a aspekty ovlivňující vývoj školní družiny.</w:t>
            </w:r>
          </w:p>
          <w:p w:rsidR="00C13091" w:rsidRPr="00944A9E" w:rsidRDefault="00C13091" w:rsidP="00E7344C">
            <w:pPr>
              <w:jc w:val="both"/>
            </w:pPr>
            <w:r w:rsidRPr="00944A9E">
              <w:t xml:space="preserve">Výchovné cíle, které školní družina naplňuje. </w:t>
            </w:r>
          </w:p>
          <w:p w:rsidR="00C13091" w:rsidRPr="00944A9E" w:rsidRDefault="00C13091" w:rsidP="00E7344C">
            <w:pPr>
              <w:jc w:val="both"/>
            </w:pPr>
            <w:r w:rsidRPr="00944A9E">
              <w:t>Funkce školní družiny.</w:t>
            </w:r>
          </w:p>
          <w:p w:rsidR="00C13091" w:rsidRPr="00944A9E" w:rsidRDefault="00C13091" w:rsidP="00E7344C">
            <w:pPr>
              <w:jc w:val="both"/>
            </w:pPr>
            <w:r w:rsidRPr="00944A9E">
              <w:t>Prostředí, prostory a materiální vybavení školní družiny.</w:t>
            </w:r>
          </w:p>
          <w:p w:rsidR="00C13091" w:rsidRPr="00944A9E" w:rsidRDefault="00C13091" w:rsidP="00E7344C">
            <w:pPr>
              <w:jc w:val="both"/>
            </w:pPr>
            <w:r w:rsidRPr="00944A9E">
              <w:t xml:space="preserve">Školní družina a její právní zakotvení. </w:t>
            </w:r>
          </w:p>
          <w:p w:rsidR="00C13091" w:rsidRPr="00944A9E" w:rsidRDefault="00C13091" w:rsidP="00E7344C">
            <w:pPr>
              <w:jc w:val="both"/>
            </w:pPr>
            <w:r w:rsidRPr="00944A9E">
              <w:t>Dokumentace, kontrola a hodnocení ve školní družině.</w:t>
            </w:r>
          </w:p>
          <w:p w:rsidR="00C13091" w:rsidRPr="00944A9E" w:rsidRDefault="00C13091" w:rsidP="00E7344C">
            <w:pPr>
              <w:jc w:val="both"/>
            </w:pPr>
            <w:r w:rsidRPr="00944A9E">
              <w:t>Činnosti, realizující se ve školní družině.</w:t>
            </w:r>
          </w:p>
          <w:p w:rsidR="00C13091" w:rsidRPr="00944A9E" w:rsidRDefault="00C13091" w:rsidP="00E7344C">
            <w:pPr>
              <w:jc w:val="both"/>
            </w:pPr>
            <w:r w:rsidRPr="00944A9E">
              <w:t>Osobnost vychovatele ve školní družině.</w:t>
            </w:r>
          </w:p>
          <w:p w:rsidR="00C13091" w:rsidRPr="00944A9E" w:rsidRDefault="00C13091" w:rsidP="00E7344C">
            <w:pPr>
              <w:jc w:val="both"/>
            </w:pPr>
            <w:r w:rsidRPr="00944A9E">
              <w:t>Tematické projekty realizující se ve školní družině (rámcové, měsíční, týdenní).</w:t>
            </w:r>
          </w:p>
          <w:p w:rsidR="00C13091" w:rsidRPr="00944A9E" w:rsidRDefault="00C13091" w:rsidP="00E7344C">
            <w:pPr>
              <w:jc w:val="both"/>
            </w:pPr>
            <w:r w:rsidRPr="00944A9E">
              <w:t>Vytvoření tematického projektu pro děti mladšího školního věku.</w:t>
            </w:r>
          </w:p>
          <w:p w:rsidR="00C13091" w:rsidRPr="00944A9E" w:rsidRDefault="00C13091" w:rsidP="00E7344C">
            <w:pPr>
              <w:jc w:val="both"/>
            </w:pPr>
            <w:r w:rsidRPr="00944A9E">
              <w:t>Prezentace tohoto projektu v semináři se zapojením ostatních studentů.</w:t>
            </w:r>
          </w:p>
          <w:p w:rsidR="009639CD" w:rsidRPr="00944A9E" w:rsidRDefault="009639CD" w:rsidP="00E7344C">
            <w:pPr>
              <w:jc w:val="both"/>
            </w:pPr>
          </w:p>
          <w:p w:rsidR="009639CD" w:rsidRPr="00944A9E" w:rsidRDefault="009639CD" w:rsidP="00E7344C">
            <w:pPr>
              <w:jc w:val="both"/>
            </w:pPr>
          </w:p>
          <w:p w:rsidR="00C13091" w:rsidRPr="00944A9E" w:rsidRDefault="00C13091" w:rsidP="00E7344C">
            <w:pPr>
              <w:jc w:val="both"/>
            </w:pPr>
          </w:p>
        </w:tc>
      </w:tr>
      <w:tr w:rsidR="00C13091" w:rsidRPr="00944A9E" w:rsidTr="00DC193A">
        <w:trPr>
          <w:trHeight w:val="265"/>
          <w:jc w:val="center"/>
        </w:trPr>
        <w:tc>
          <w:tcPr>
            <w:tcW w:w="4042" w:type="dxa"/>
            <w:gridSpan w:val="2"/>
            <w:tcBorders>
              <w:top w:val="nil"/>
            </w:tcBorders>
            <w:shd w:val="clear" w:color="auto" w:fill="F7CAAC"/>
          </w:tcPr>
          <w:p w:rsidR="00C13091" w:rsidRPr="00944A9E" w:rsidRDefault="00C13091" w:rsidP="00E7344C">
            <w:pPr>
              <w:jc w:val="both"/>
            </w:pPr>
            <w:r w:rsidRPr="00944A9E">
              <w:rPr>
                <w:b/>
              </w:rPr>
              <w:t>Studijní literatura a studijní pomůcky</w:t>
            </w:r>
          </w:p>
        </w:tc>
        <w:tc>
          <w:tcPr>
            <w:tcW w:w="6165" w:type="dxa"/>
            <w:gridSpan w:val="6"/>
            <w:tcBorders>
              <w:top w:val="nil"/>
              <w:bottom w:val="nil"/>
            </w:tcBorders>
          </w:tcPr>
          <w:p w:rsidR="00C13091" w:rsidRPr="00944A9E" w:rsidRDefault="00C13091" w:rsidP="00E7344C">
            <w:pPr>
              <w:jc w:val="both"/>
            </w:pPr>
          </w:p>
        </w:tc>
      </w:tr>
      <w:tr w:rsidR="00C13091" w:rsidRPr="00944A9E" w:rsidTr="00DC193A">
        <w:trPr>
          <w:trHeight w:val="1497"/>
          <w:jc w:val="center"/>
        </w:trPr>
        <w:tc>
          <w:tcPr>
            <w:tcW w:w="10207" w:type="dxa"/>
            <w:gridSpan w:val="8"/>
            <w:tcBorders>
              <w:top w:val="nil"/>
            </w:tcBorders>
          </w:tcPr>
          <w:p w:rsidR="00C13091" w:rsidRPr="00944A9E" w:rsidRDefault="00C13091" w:rsidP="00E7344C">
            <w:pPr>
              <w:jc w:val="both"/>
            </w:pPr>
          </w:p>
          <w:p w:rsidR="00C13091" w:rsidRPr="00944A9E" w:rsidRDefault="00C13091" w:rsidP="00E7344C">
            <w:pPr>
              <w:jc w:val="both"/>
              <w:rPr>
                <w:b/>
              </w:rPr>
            </w:pPr>
            <w:r w:rsidRPr="00944A9E">
              <w:rPr>
                <w:b/>
              </w:rPr>
              <w:t xml:space="preserve">Povinná literatura: </w:t>
            </w:r>
          </w:p>
          <w:p w:rsidR="00FD256A" w:rsidRDefault="00FD256A" w:rsidP="00FD256A">
            <w:r w:rsidRPr="00944A9E">
              <w:t>Holeyšovská, A. (2009). </w:t>
            </w:r>
            <w:r w:rsidRPr="00944A9E">
              <w:rPr>
                <w:i/>
                <w:iCs/>
              </w:rPr>
              <w:t>Zájmová činnost ve školní družině</w:t>
            </w:r>
            <w:r w:rsidRPr="00944A9E">
              <w:t>. Praha: Portál.</w:t>
            </w:r>
          </w:p>
          <w:p w:rsidR="005A4AE1" w:rsidRPr="005209F5" w:rsidRDefault="005A4AE1" w:rsidP="00E7344C">
            <w:pPr>
              <w:rPr>
                <w:ins w:id="1526" w:author="Hana Navrátilová" w:date="2019-09-24T11:10:00Z"/>
                <w:color w:val="0A0A0A"/>
              </w:rPr>
            </w:pPr>
            <w:ins w:id="1527" w:author="Hana Navrátilová" w:date="2019-09-24T11:10:00Z">
              <w:r w:rsidRPr="005209F5">
                <w:rPr>
                  <w:color w:val="0A0A0A"/>
                </w:rPr>
                <w:t xml:space="preserve">Klapko, D. (2015). Educational Challenge not only for Pupils: the Theoretical Foundations of Education of the National Heritage Institute’s program National and Cultural Identity. </w:t>
              </w:r>
              <w:r w:rsidRPr="005209F5">
                <w:rPr>
                  <w:i/>
                  <w:iCs/>
                  <w:color w:val="0A0A0A"/>
                </w:rPr>
                <w:t>Czech-polish historical and pedagogical journal</w:t>
              </w:r>
              <w:r w:rsidRPr="005209F5">
                <w:rPr>
                  <w:color w:val="0A0A0A"/>
                </w:rPr>
                <w:t xml:space="preserve">, </w:t>
              </w:r>
              <w:r w:rsidRPr="005209F5">
                <w:rPr>
                  <w:i/>
                  <w:color w:val="0A0A0A"/>
                </w:rPr>
                <w:t>7</w:t>
              </w:r>
              <w:r w:rsidRPr="005209F5">
                <w:rPr>
                  <w:color w:val="0A0A0A"/>
                </w:rPr>
                <w:t xml:space="preserve">(2), 58-71. </w:t>
              </w:r>
            </w:ins>
          </w:p>
          <w:p w:rsidR="00C13091" w:rsidRPr="00944A9E" w:rsidRDefault="00C13091" w:rsidP="00E7344C">
            <w:r w:rsidRPr="005209F5">
              <w:t>Pávková, J., &amp; Hájek, B. (2007). </w:t>
            </w:r>
            <w:r w:rsidRPr="005209F5">
              <w:rPr>
                <w:i/>
                <w:iCs/>
              </w:rPr>
              <w:t>Školní družina</w:t>
            </w:r>
            <w:r w:rsidRPr="005209F5">
              <w:t>. Praha: Portál.</w:t>
            </w:r>
          </w:p>
          <w:p w:rsidR="00C13091" w:rsidRPr="00944A9E" w:rsidRDefault="00C13091" w:rsidP="00E7344C">
            <w:pPr>
              <w:jc w:val="both"/>
            </w:pPr>
          </w:p>
          <w:p w:rsidR="00C13091" w:rsidRPr="00944A9E" w:rsidRDefault="00C13091" w:rsidP="00E7344C">
            <w:pPr>
              <w:jc w:val="both"/>
              <w:rPr>
                <w:b/>
              </w:rPr>
            </w:pPr>
            <w:r w:rsidRPr="00944A9E">
              <w:rPr>
                <w:b/>
              </w:rPr>
              <w:t xml:space="preserve">Doporučená literatura: </w:t>
            </w:r>
          </w:p>
          <w:p w:rsidR="00C13091" w:rsidRPr="00944A9E" w:rsidRDefault="00C13091" w:rsidP="00E7344C">
            <w:r w:rsidRPr="00944A9E">
              <w:t>Holeyšovská, A. (2007). </w:t>
            </w:r>
            <w:r w:rsidRPr="00944A9E">
              <w:rPr>
                <w:i/>
                <w:iCs/>
              </w:rPr>
              <w:t>Rok ve školní družině</w:t>
            </w:r>
            <w:r w:rsidRPr="00944A9E">
              <w:t> (Vyd. 2.). Praha: Portál.</w:t>
            </w:r>
          </w:p>
          <w:p w:rsidR="00C13091" w:rsidRDefault="00C13091" w:rsidP="00E7344C">
            <w:r w:rsidRPr="00944A9E">
              <w:t>Balková, K. (2006).</w:t>
            </w:r>
            <w:r w:rsidR="004B6344">
              <w:t xml:space="preserve"> </w:t>
            </w:r>
            <w:r w:rsidRPr="00944A9E">
              <w:rPr>
                <w:i/>
                <w:iCs/>
              </w:rPr>
              <w:t>Náměty pro školní družinu: konkrétní činnosti v 10 tematických projektech</w:t>
            </w:r>
            <w:r w:rsidRPr="00944A9E">
              <w:t xml:space="preserve">. Praha: Portál. </w:t>
            </w:r>
          </w:p>
          <w:p w:rsidR="00774F02" w:rsidRDefault="00774F02" w:rsidP="00E7344C"/>
          <w:p w:rsidR="00774F02" w:rsidRPr="00944A9E" w:rsidRDefault="00774F02" w:rsidP="00E7344C"/>
        </w:tc>
      </w:tr>
      <w:tr w:rsidR="00C13091"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C13091" w:rsidRPr="00944A9E" w:rsidRDefault="00C13091" w:rsidP="00E7344C">
            <w:pPr>
              <w:jc w:val="center"/>
              <w:rPr>
                <w:b/>
              </w:rPr>
            </w:pPr>
            <w:r w:rsidRPr="00944A9E">
              <w:rPr>
                <w:b/>
              </w:rPr>
              <w:t>Informace ke kombinované nebo distanční formě</w:t>
            </w:r>
          </w:p>
        </w:tc>
      </w:tr>
      <w:tr w:rsidR="00C13091" w:rsidRPr="00944A9E" w:rsidTr="00DC193A">
        <w:trPr>
          <w:jc w:val="center"/>
        </w:trPr>
        <w:tc>
          <w:tcPr>
            <w:tcW w:w="5176" w:type="dxa"/>
            <w:gridSpan w:val="3"/>
            <w:tcBorders>
              <w:top w:val="single" w:sz="2" w:space="0" w:color="auto"/>
            </w:tcBorders>
            <w:shd w:val="clear" w:color="auto" w:fill="F7CAAC"/>
          </w:tcPr>
          <w:p w:rsidR="00C13091" w:rsidRPr="00944A9E" w:rsidRDefault="00C13091" w:rsidP="00E7344C">
            <w:pPr>
              <w:jc w:val="both"/>
            </w:pPr>
            <w:r w:rsidRPr="00944A9E">
              <w:rPr>
                <w:b/>
              </w:rPr>
              <w:t>Rozsah konzultací (soustředění)</w:t>
            </w:r>
          </w:p>
        </w:tc>
        <w:tc>
          <w:tcPr>
            <w:tcW w:w="889" w:type="dxa"/>
            <w:tcBorders>
              <w:top w:val="single" w:sz="2" w:space="0" w:color="auto"/>
            </w:tcBorders>
          </w:tcPr>
          <w:p w:rsidR="00C13091" w:rsidRPr="00944A9E" w:rsidRDefault="00C13091" w:rsidP="00E7344C">
            <w:pPr>
              <w:jc w:val="both"/>
            </w:pPr>
          </w:p>
        </w:tc>
        <w:tc>
          <w:tcPr>
            <w:tcW w:w="4142" w:type="dxa"/>
            <w:gridSpan w:val="4"/>
            <w:tcBorders>
              <w:top w:val="single" w:sz="2" w:space="0" w:color="auto"/>
            </w:tcBorders>
            <w:shd w:val="clear" w:color="auto" w:fill="F7CAAC"/>
          </w:tcPr>
          <w:p w:rsidR="00C13091" w:rsidRPr="00944A9E" w:rsidRDefault="00C13091" w:rsidP="00E7344C">
            <w:pPr>
              <w:jc w:val="both"/>
              <w:rPr>
                <w:b/>
              </w:rPr>
            </w:pPr>
            <w:r w:rsidRPr="00944A9E">
              <w:rPr>
                <w:b/>
              </w:rPr>
              <w:t xml:space="preserve">hodin </w:t>
            </w:r>
          </w:p>
        </w:tc>
      </w:tr>
      <w:tr w:rsidR="00C13091" w:rsidRPr="00944A9E" w:rsidTr="00DC193A">
        <w:trPr>
          <w:jc w:val="center"/>
        </w:trPr>
        <w:tc>
          <w:tcPr>
            <w:tcW w:w="10207" w:type="dxa"/>
            <w:gridSpan w:val="8"/>
            <w:shd w:val="clear" w:color="auto" w:fill="F7CAAC"/>
          </w:tcPr>
          <w:p w:rsidR="00C13091" w:rsidRPr="00944A9E" w:rsidRDefault="00C13091" w:rsidP="00E7344C">
            <w:pPr>
              <w:jc w:val="both"/>
              <w:rPr>
                <w:b/>
              </w:rPr>
            </w:pPr>
            <w:r w:rsidRPr="00944A9E">
              <w:rPr>
                <w:b/>
              </w:rPr>
              <w:t>Informace o způsobu kontaktu s vyučujícím</w:t>
            </w:r>
          </w:p>
        </w:tc>
      </w:tr>
      <w:tr w:rsidR="00C13091" w:rsidRPr="00944A9E" w:rsidTr="00DC193A">
        <w:trPr>
          <w:trHeight w:val="1147"/>
          <w:jc w:val="center"/>
        </w:trPr>
        <w:tc>
          <w:tcPr>
            <w:tcW w:w="10207" w:type="dxa"/>
            <w:gridSpan w:val="8"/>
          </w:tcPr>
          <w:p w:rsidR="00C13091" w:rsidRDefault="00C13091" w:rsidP="00E7344C">
            <w:pPr>
              <w:jc w:val="both"/>
              <w:rPr>
                <w:del w:id="1528" w:author="Hana Navrátilová" w:date="2019-09-24T11:10:00Z"/>
              </w:rPr>
            </w:pPr>
          </w:p>
          <w:p w:rsidR="00774F02" w:rsidRDefault="00774F02" w:rsidP="00E7344C">
            <w:pPr>
              <w:jc w:val="both"/>
              <w:rPr>
                <w:del w:id="1529" w:author="Hana Navrátilová" w:date="2019-09-24T11:10:00Z"/>
              </w:rPr>
            </w:pPr>
          </w:p>
          <w:p w:rsidR="00C13091" w:rsidRDefault="00C13091" w:rsidP="00E7344C">
            <w:pPr>
              <w:jc w:val="both"/>
            </w:pPr>
          </w:p>
          <w:p w:rsidR="00C101BF" w:rsidRDefault="00C101BF" w:rsidP="00E7344C">
            <w:pPr>
              <w:jc w:val="both"/>
            </w:pPr>
          </w:p>
          <w:p w:rsidR="005A4AE1" w:rsidRDefault="005A4AE1" w:rsidP="00E7344C">
            <w:pPr>
              <w:jc w:val="both"/>
            </w:pPr>
          </w:p>
          <w:p w:rsidR="00774F02" w:rsidRDefault="00774F02" w:rsidP="00E7344C">
            <w:pPr>
              <w:jc w:val="both"/>
            </w:pPr>
          </w:p>
          <w:p w:rsidR="00774F02" w:rsidRPr="00944A9E" w:rsidRDefault="00774F02"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C13091" w:rsidRPr="00944A9E" w:rsidTr="00DC193A">
        <w:trPr>
          <w:jc w:val="center"/>
        </w:trPr>
        <w:tc>
          <w:tcPr>
            <w:tcW w:w="10207" w:type="dxa"/>
            <w:gridSpan w:val="8"/>
            <w:tcBorders>
              <w:bottom w:val="double" w:sz="4" w:space="0" w:color="auto"/>
            </w:tcBorders>
            <w:shd w:val="clear" w:color="auto" w:fill="BDD6EE"/>
          </w:tcPr>
          <w:p w:rsidR="00C13091" w:rsidRPr="00944A9E" w:rsidRDefault="00F32C9A" w:rsidP="00E7344C">
            <w:pPr>
              <w:jc w:val="both"/>
              <w:rPr>
                <w:b/>
                <w:sz w:val="28"/>
                <w:szCs w:val="28"/>
              </w:rPr>
            </w:pPr>
            <w:r>
              <w:br w:type="page"/>
            </w:r>
            <w:r w:rsidR="00C13091" w:rsidRPr="00944A9E">
              <w:br w:type="page"/>
            </w:r>
            <w:r w:rsidR="00C13091" w:rsidRPr="00944A9E">
              <w:rPr>
                <w:b/>
                <w:sz w:val="28"/>
                <w:szCs w:val="28"/>
              </w:rPr>
              <w:t>B-III – Charakteristika studijního předmětu</w:t>
            </w:r>
          </w:p>
        </w:tc>
      </w:tr>
      <w:tr w:rsidR="00C13091" w:rsidRPr="00944A9E" w:rsidTr="00DC193A">
        <w:trPr>
          <w:jc w:val="center"/>
        </w:trPr>
        <w:tc>
          <w:tcPr>
            <w:tcW w:w="3475" w:type="dxa"/>
            <w:tcBorders>
              <w:top w:val="double" w:sz="4" w:space="0" w:color="auto"/>
            </w:tcBorders>
            <w:shd w:val="clear" w:color="auto" w:fill="F7CAAC"/>
          </w:tcPr>
          <w:p w:rsidR="00C13091" w:rsidRPr="00944A9E" w:rsidRDefault="00C13091" w:rsidP="00E7344C">
            <w:pPr>
              <w:jc w:val="both"/>
              <w:rPr>
                <w:b/>
              </w:rPr>
            </w:pPr>
            <w:r w:rsidRPr="00944A9E">
              <w:rPr>
                <w:b/>
              </w:rPr>
              <w:t>Název studijního předmětu</w:t>
            </w:r>
          </w:p>
        </w:tc>
        <w:tc>
          <w:tcPr>
            <w:tcW w:w="6732" w:type="dxa"/>
            <w:gridSpan w:val="7"/>
            <w:tcBorders>
              <w:top w:val="double" w:sz="4" w:space="0" w:color="auto"/>
            </w:tcBorders>
          </w:tcPr>
          <w:p w:rsidR="00C13091" w:rsidRPr="00944A9E" w:rsidRDefault="00C13091" w:rsidP="00E7344C">
            <w:pPr>
              <w:jc w:val="both"/>
            </w:pPr>
            <w:r w:rsidRPr="00944A9E">
              <w:t>Rozvoj specifických sportovně-pohybových dovedností</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Typ předmětu</w:t>
            </w:r>
          </w:p>
        </w:tc>
        <w:tc>
          <w:tcPr>
            <w:tcW w:w="3411" w:type="dxa"/>
            <w:gridSpan w:val="4"/>
          </w:tcPr>
          <w:p w:rsidR="00C13091" w:rsidRPr="00944A9E" w:rsidRDefault="004B6344" w:rsidP="00E7344C">
            <w:pPr>
              <w:jc w:val="both"/>
            </w:pPr>
            <w:r>
              <w:t>p</w:t>
            </w:r>
            <w:r w:rsidR="00C13091" w:rsidRPr="00944A9E">
              <w:t>ovinně volitelný, PZ</w:t>
            </w:r>
          </w:p>
        </w:tc>
        <w:tc>
          <w:tcPr>
            <w:tcW w:w="2694" w:type="dxa"/>
            <w:gridSpan w:val="2"/>
            <w:shd w:val="clear" w:color="auto" w:fill="F7CAAC"/>
          </w:tcPr>
          <w:p w:rsidR="00C13091" w:rsidRPr="00944A9E" w:rsidRDefault="00C13091" w:rsidP="00E7344C">
            <w:pPr>
              <w:jc w:val="both"/>
            </w:pPr>
            <w:r w:rsidRPr="00944A9E">
              <w:rPr>
                <w:b/>
              </w:rPr>
              <w:t>doporučený ročník / semestr</w:t>
            </w:r>
          </w:p>
        </w:tc>
        <w:tc>
          <w:tcPr>
            <w:tcW w:w="627" w:type="dxa"/>
          </w:tcPr>
          <w:p w:rsidR="00C13091" w:rsidRPr="00944A9E" w:rsidRDefault="00C13091" w:rsidP="00E7344C">
            <w:pPr>
              <w:jc w:val="both"/>
            </w:pPr>
            <w:r w:rsidRPr="00944A9E">
              <w:t>3/LS</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Rozsah studijního předmětu</w:t>
            </w:r>
          </w:p>
        </w:tc>
        <w:tc>
          <w:tcPr>
            <w:tcW w:w="2197" w:type="dxa"/>
            <w:gridSpan w:val="2"/>
          </w:tcPr>
          <w:p w:rsidR="00C13091" w:rsidRPr="00944A9E" w:rsidRDefault="00C13091" w:rsidP="00E7344C">
            <w:pPr>
              <w:jc w:val="both"/>
            </w:pPr>
            <w:r w:rsidRPr="00944A9E">
              <w:t>28c</w:t>
            </w:r>
          </w:p>
        </w:tc>
        <w:tc>
          <w:tcPr>
            <w:tcW w:w="709" w:type="dxa"/>
            <w:shd w:val="clear" w:color="auto" w:fill="F7CAAC"/>
          </w:tcPr>
          <w:p w:rsidR="00C13091" w:rsidRPr="00944A9E" w:rsidRDefault="00C13091" w:rsidP="00E7344C">
            <w:pPr>
              <w:jc w:val="both"/>
              <w:rPr>
                <w:b/>
              </w:rPr>
            </w:pPr>
            <w:r w:rsidRPr="00944A9E">
              <w:rPr>
                <w:b/>
              </w:rPr>
              <w:t xml:space="preserve">hod. </w:t>
            </w:r>
          </w:p>
        </w:tc>
        <w:tc>
          <w:tcPr>
            <w:tcW w:w="505" w:type="dxa"/>
          </w:tcPr>
          <w:p w:rsidR="00C13091" w:rsidRPr="00944A9E" w:rsidRDefault="00C13091" w:rsidP="00E7344C">
            <w:pPr>
              <w:jc w:val="both"/>
            </w:pPr>
            <w:r w:rsidRPr="00944A9E">
              <w:t>28</w:t>
            </w:r>
          </w:p>
        </w:tc>
        <w:tc>
          <w:tcPr>
            <w:tcW w:w="2155" w:type="dxa"/>
            <w:shd w:val="clear" w:color="auto" w:fill="F7CAAC"/>
          </w:tcPr>
          <w:p w:rsidR="00C13091" w:rsidRPr="00944A9E" w:rsidRDefault="00C13091" w:rsidP="00E7344C">
            <w:pPr>
              <w:jc w:val="both"/>
              <w:rPr>
                <w:b/>
              </w:rPr>
            </w:pPr>
            <w:r w:rsidRPr="00944A9E">
              <w:rPr>
                <w:b/>
              </w:rPr>
              <w:t>kreditů</w:t>
            </w:r>
          </w:p>
        </w:tc>
        <w:tc>
          <w:tcPr>
            <w:tcW w:w="1166" w:type="dxa"/>
            <w:gridSpan w:val="2"/>
          </w:tcPr>
          <w:p w:rsidR="00C13091" w:rsidRPr="00944A9E" w:rsidRDefault="00C13091" w:rsidP="00E7344C">
            <w:pPr>
              <w:jc w:val="both"/>
            </w:pPr>
            <w:r w:rsidRPr="00944A9E">
              <w:t>2</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Prerekvizity, korekvizity, ekvivalence</w:t>
            </w:r>
          </w:p>
        </w:tc>
        <w:tc>
          <w:tcPr>
            <w:tcW w:w="6732" w:type="dxa"/>
            <w:gridSpan w:val="7"/>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Způsob ověření studijních výsledků</w:t>
            </w:r>
          </w:p>
        </w:tc>
        <w:tc>
          <w:tcPr>
            <w:tcW w:w="3411" w:type="dxa"/>
            <w:gridSpan w:val="4"/>
          </w:tcPr>
          <w:p w:rsidR="00C13091" w:rsidRPr="00944A9E" w:rsidRDefault="00C13091" w:rsidP="00E7344C">
            <w:pPr>
              <w:jc w:val="both"/>
            </w:pPr>
            <w:r w:rsidRPr="00944A9E">
              <w:t>zápočet</w:t>
            </w:r>
          </w:p>
        </w:tc>
        <w:tc>
          <w:tcPr>
            <w:tcW w:w="2155" w:type="dxa"/>
            <w:shd w:val="clear" w:color="auto" w:fill="F7CAAC"/>
          </w:tcPr>
          <w:p w:rsidR="00C13091" w:rsidRPr="00944A9E" w:rsidRDefault="00C13091" w:rsidP="00E7344C">
            <w:pPr>
              <w:jc w:val="both"/>
              <w:rPr>
                <w:b/>
              </w:rPr>
            </w:pPr>
            <w:r w:rsidRPr="00944A9E">
              <w:rPr>
                <w:b/>
              </w:rPr>
              <w:t>Forma výuky</w:t>
            </w:r>
          </w:p>
        </w:tc>
        <w:tc>
          <w:tcPr>
            <w:tcW w:w="1166" w:type="dxa"/>
            <w:gridSpan w:val="2"/>
          </w:tcPr>
          <w:p w:rsidR="00C13091" w:rsidRPr="00944A9E" w:rsidRDefault="00C13091" w:rsidP="00E7344C">
            <w:pPr>
              <w:jc w:val="both"/>
            </w:pPr>
            <w:r w:rsidRPr="00944A9E">
              <w:t>cvičení</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C13091" w:rsidRPr="00944A9E" w:rsidRDefault="00ED79C3" w:rsidP="00E7344C">
            <w:pPr>
              <w:jc w:val="both"/>
            </w:pPr>
            <w:r w:rsidRPr="00944A9E">
              <w:t>A</w:t>
            </w:r>
            <w:r w:rsidR="00C13091" w:rsidRPr="00944A9E">
              <w:t>ktivní účast ve výuce (min. 80 %); zpracování návrhu hrové a zábavné formy metodické řady nácviku vybraného atletického prvku; záznam pozorování, jeho</w:t>
            </w:r>
            <w:r w:rsidRPr="00944A9E">
              <w:t xml:space="preserve"> rozbor a skupinov</w:t>
            </w:r>
            <w:r w:rsidR="002950CC" w:rsidRPr="00944A9E">
              <w:t>á</w:t>
            </w:r>
            <w:r w:rsidRPr="00944A9E">
              <w:t xml:space="preserve"> diskuze nad závěry z pozorování.</w:t>
            </w:r>
          </w:p>
        </w:tc>
      </w:tr>
      <w:tr w:rsidR="00C13091" w:rsidRPr="00944A9E" w:rsidTr="00DC193A">
        <w:trPr>
          <w:trHeight w:val="286"/>
          <w:jc w:val="center"/>
        </w:trPr>
        <w:tc>
          <w:tcPr>
            <w:tcW w:w="10207" w:type="dxa"/>
            <w:gridSpan w:val="8"/>
            <w:tcBorders>
              <w:top w:val="nil"/>
            </w:tcBorders>
          </w:tcPr>
          <w:p w:rsidR="00C13091" w:rsidRPr="00944A9E" w:rsidRDefault="00C13091" w:rsidP="00E7344C">
            <w:pPr>
              <w:jc w:val="both"/>
            </w:pPr>
          </w:p>
        </w:tc>
      </w:tr>
      <w:tr w:rsidR="00C13091" w:rsidRPr="00944A9E" w:rsidTr="00DC193A">
        <w:trPr>
          <w:trHeight w:val="197"/>
          <w:jc w:val="center"/>
        </w:trPr>
        <w:tc>
          <w:tcPr>
            <w:tcW w:w="3475" w:type="dxa"/>
            <w:tcBorders>
              <w:top w:val="nil"/>
            </w:tcBorders>
            <w:shd w:val="clear" w:color="auto" w:fill="F7CAAC"/>
          </w:tcPr>
          <w:p w:rsidR="00C13091" w:rsidRPr="00944A9E" w:rsidRDefault="00C13091" w:rsidP="00E7344C">
            <w:pPr>
              <w:jc w:val="both"/>
              <w:rPr>
                <w:b/>
              </w:rPr>
            </w:pPr>
            <w:r w:rsidRPr="00944A9E">
              <w:rPr>
                <w:b/>
              </w:rPr>
              <w:t>Garant předmětu</w:t>
            </w:r>
          </w:p>
        </w:tc>
        <w:tc>
          <w:tcPr>
            <w:tcW w:w="6732" w:type="dxa"/>
            <w:gridSpan w:val="7"/>
            <w:tcBorders>
              <w:top w:val="nil"/>
            </w:tcBorders>
          </w:tcPr>
          <w:p w:rsidR="00C13091" w:rsidRPr="00944A9E" w:rsidRDefault="00B46C33" w:rsidP="00E7344C">
            <w:pPr>
              <w:jc w:val="both"/>
            </w:pPr>
            <w:r w:rsidRPr="00B46C33">
              <w:t>Mgr. Zdeněk Melichárek, Ph.D.</w:t>
            </w:r>
          </w:p>
        </w:tc>
      </w:tr>
      <w:tr w:rsidR="00C13091" w:rsidRPr="00944A9E" w:rsidTr="00DC193A">
        <w:trPr>
          <w:trHeight w:val="543"/>
          <w:jc w:val="center"/>
        </w:trPr>
        <w:tc>
          <w:tcPr>
            <w:tcW w:w="3475" w:type="dxa"/>
            <w:tcBorders>
              <w:top w:val="nil"/>
            </w:tcBorders>
            <w:shd w:val="clear" w:color="auto" w:fill="F7CAAC"/>
          </w:tcPr>
          <w:p w:rsidR="00C13091" w:rsidRPr="00944A9E" w:rsidRDefault="00C13091" w:rsidP="00E7344C">
            <w:pPr>
              <w:jc w:val="both"/>
              <w:rPr>
                <w:b/>
              </w:rPr>
            </w:pPr>
            <w:r w:rsidRPr="00944A9E">
              <w:rPr>
                <w:b/>
              </w:rPr>
              <w:t>Zapojení garanta do výuky předmětu</w:t>
            </w:r>
          </w:p>
        </w:tc>
        <w:tc>
          <w:tcPr>
            <w:tcW w:w="6732" w:type="dxa"/>
            <w:gridSpan w:val="7"/>
            <w:tcBorders>
              <w:top w:val="nil"/>
            </w:tcBorders>
          </w:tcPr>
          <w:p w:rsidR="00C13091" w:rsidRPr="00944A9E" w:rsidRDefault="00C13091" w:rsidP="00E7344C">
            <w:pPr>
              <w:jc w:val="both"/>
            </w:pPr>
            <w:r w:rsidRPr="00944A9E">
              <w:t>cvičící</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Vyučující</w:t>
            </w:r>
          </w:p>
        </w:tc>
        <w:tc>
          <w:tcPr>
            <w:tcW w:w="6732" w:type="dxa"/>
            <w:gridSpan w:val="7"/>
            <w:tcBorders>
              <w:bottom w:val="nil"/>
            </w:tcBorders>
            <w:shd w:val="clear" w:color="auto" w:fill="auto"/>
          </w:tcPr>
          <w:p w:rsidR="00C13091" w:rsidRPr="00944A9E" w:rsidRDefault="00B46C33" w:rsidP="00E7344C">
            <w:pPr>
              <w:jc w:val="both"/>
            </w:pPr>
            <w:r w:rsidRPr="00B46C33">
              <w:t>Mgr. Zdeněk Melichárek, Ph.D.</w:t>
            </w:r>
            <w:r w:rsidR="00C13091" w:rsidRPr="00944A9E">
              <w:t>(100%)</w:t>
            </w:r>
          </w:p>
        </w:tc>
      </w:tr>
      <w:tr w:rsidR="00C13091" w:rsidRPr="00944A9E" w:rsidTr="00DC193A">
        <w:trPr>
          <w:trHeight w:val="248"/>
          <w:jc w:val="center"/>
        </w:trPr>
        <w:tc>
          <w:tcPr>
            <w:tcW w:w="10207" w:type="dxa"/>
            <w:gridSpan w:val="8"/>
            <w:tcBorders>
              <w:top w:val="nil"/>
            </w:tcBorders>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Stručná anotace předmětu</w:t>
            </w:r>
          </w:p>
        </w:tc>
        <w:tc>
          <w:tcPr>
            <w:tcW w:w="6732" w:type="dxa"/>
            <w:gridSpan w:val="7"/>
            <w:tcBorders>
              <w:bottom w:val="nil"/>
            </w:tcBorders>
          </w:tcPr>
          <w:p w:rsidR="00C13091" w:rsidRPr="00944A9E" w:rsidRDefault="00C13091" w:rsidP="00E7344C">
            <w:pPr>
              <w:jc w:val="both"/>
            </w:pPr>
          </w:p>
        </w:tc>
      </w:tr>
      <w:tr w:rsidR="00C13091" w:rsidRPr="00944A9E" w:rsidTr="00B67B97">
        <w:trPr>
          <w:trHeight w:val="3559"/>
          <w:jc w:val="center"/>
        </w:trPr>
        <w:tc>
          <w:tcPr>
            <w:tcW w:w="10207" w:type="dxa"/>
            <w:gridSpan w:val="8"/>
            <w:tcBorders>
              <w:top w:val="nil"/>
              <w:bottom w:val="single" w:sz="12" w:space="0" w:color="auto"/>
            </w:tcBorders>
          </w:tcPr>
          <w:p w:rsidR="00C13091" w:rsidRPr="00944A9E" w:rsidRDefault="00C13091" w:rsidP="00E7344C">
            <w:pPr>
              <w:jc w:val="both"/>
            </w:pPr>
          </w:p>
          <w:p w:rsidR="00C13091" w:rsidRPr="00944A9E" w:rsidRDefault="00C13091" w:rsidP="00E7344C">
            <w:pPr>
              <w:jc w:val="both"/>
            </w:pPr>
            <w:r w:rsidRPr="00944A9E">
              <w:t>Příprava organizmu na zátěž.</w:t>
            </w:r>
          </w:p>
          <w:p w:rsidR="00C13091" w:rsidRPr="00944A9E" w:rsidRDefault="00C13091" w:rsidP="00E7344C">
            <w:pPr>
              <w:jc w:val="both"/>
            </w:pPr>
            <w:r w:rsidRPr="00944A9E">
              <w:t>Atletická abeceda.</w:t>
            </w:r>
          </w:p>
          <w:p w:rsidR="00C13091" w:rsidRPr="00944A9E" w:rsidRDefault="00C13091" w:rsidP="00E7344C">
            <w:pPr>
              <w:jc w:val="both"/>
            </w:pPr>
            <w:r w:rsidRPr="00944A9E">
              <w:t>Vysoký a nízký start.</w:t>
            </w:r>
          </w:p>
          <w:p w:rsidR="00C13091" w:rsidRPr="00944A9E" w:rsidRDefault="00C13091" w:rsidP="00E7344C">
            <w:pPr>
              <w:jc w:val="both"/>
            </w:pPr>
            <w:r w:rsidRPr="00944A9E">
              <w:t>Chůze – správná technika.</w:t>
            </w:r>
          </w:p>
          <w:p w:rsidR="00C13091" w:rsidRPr="00944A9E" w:rsidRDefault="00C13091" w:rsidP="00E7344C">
            <w:pPr>
              <w:jc w:val="both"/>
            </w:pPr>
            <w:r w:rsidRPr="00944A9E">
              <w:t>Vytrvalostní běh – technika a metodika nácviku.</w:t>
            </w:r>
          </w:p>
          <w:p w:rsidR="00C13091" w:rsidRPr="00944A9E" w:rsidRDefault="00C13091" w:rsidP="00E7344C">
            <w:pPr>
              <w:jc w:val="both"/>
            </w:pPr>
            <w:r w:rsidRPr="00944A9E">
              <w:t>Činnosti zaměřené na rozvíjení vytrvalosti.</w:t>
            </w:r>
          </w:p>
          <w:p w:rsidR="00C13091" w:rsidRPr="00944A9E" w:rsidRDefault="00C13091" w:rsidP="00E7344C">
            <w:pPr>
              <w:jc w:val="both"/>
            </w:pPr>
            <w:r w:rsidRPr="00944A9E">
              <w:t>Sprint – technika a metodika nácviku.</w:t>
            </w:r>
          </w:p>
          <w:p w:rsidR="00C13091" w:rsidRPr="00944A9E" w:rsidRDefault="00C13091" w:rsidP="00E7344C">
            <w:pPr>
              <w:jc w:val="both"/>
            </w:pPr>
            <w:r w:rsidRPr="00944A9E">
              <w:t>Činnosti zaměřené na rozvíjení rychlosti.</w:t>
            </w:r>
          </w:p>
          <w:p w:rsidR="00C13091" w:rsidRPr="00944A9E" w:rsidRDefault="00C13091" w:rsidP="00E7344C">
            <w:pPr>
              <w:jc w:val="both"/>
            </w:pPr>
            <w:r w:rsidRPr="00944A9E">
              <w:t>Překážkový běh – průpravná cvičení a základy techniky.</w:t>
            </w:r>
          </w:p>
          <w:p w:rsidR="00C13091" w:rsidRPr="00944A9E" w:rsidRDefault="00C13091" w:rsidP="00E7344C">
            <w:pPr>
              <w:jc w:val="both"/>
            </w:pPr>
            <w:r w:rsidRPr="00944A9E">
              <w:t>Štafetová předávka spodním obloukem</w:t>
            </w:r>
          </w:p>
          <w:p w:rsidR="00C13091" w:rsidRPr="00944A9E" w:rsidRDefault="00C13091" w:rsidP="00E7344C">
            <w:pPr>
              <w:jc w:val="both"/>
            </w:pPr>
            <w:r w:rsidRPr="00944A9E">
              <w:t>Skok daleký – technika a metodika nácviku.</w:t>
            </w:r>
          </w:p>
          <w:p w:rsidR="00C13091" w:rsidRPr="00944A9E" w:rsidRDefault="00C13091" w:rsidP="00E7344C">
            <w:pPr>
              <w:jc w:val="both"/>
            </w:pPr>
            <w:r w:rsidRPr="00944A9E">
              <w:t>Hod míčkem – technika a metodika nácviku.</w:t>
            </w:r>
          </w:p>
          <w:p w:rsidR="00C13091" w:rsidRPr="00944A9E" w:rsidRDefault="00C13091" w:rsidP="00E7344C">
            <w:pPr>
              <w:jc w:val="both"/>
            </w:pPr>
            <w:r w:rsidRPr="00944A9E">
              <w:t>Činnosti zaměřené na rozvíjení síly.</w:t>
            </w:r>
          </w:p>
          <w:p w:rsidR="00C13091" w:rsidRPr="00944A9E" w:rsidRDefault="00C13091" w:rsidP="00E7344C">
            <w:pPr>
              <w:jc w:val="both"/>
            </w:pPr>
            <w:r w:rsidRPr="00944A9E">
              <w:t>Organizace a zajištění dětských soutěží.</w:t>
            </w:r>
          </w:p>
        </w:tc>
      </w:tr>
      <w:tr w:rsidR="00C13091" w:rsidRPr="00944A9E" w:rsidTr="00DC193A">
        <w:trPr>
          <w:trHeight w:val="265"/>
          <w:jc w:val="center"/>
        </w:trPr>
        <w:tc>
          <w:tcPr>
            <w:tcW w:w="4042" w:type="dxa"/>
            <w:gridSpan w:val="2"/>
            <w:tcBorders>
              <w:top w:val="nil"/>
            </w:tcBorders>
            <w:shd w:val="clear" w:color="auto" w:fill="F7CAAC"/>
          </w:tcPr>
          <w:p w:rsidR="00C13091" w:rsidRPr="00944A9E" w:rsidRDefault="00C13091" w:rsidP="00E7344C">
            <w:pPr>
              <w:jc w:val="both"/>
            </w:pPr>
            <w:r w:rsidRPr="00944A9E">
              <w:rPr>
                <w:b/>
              </w:rPr>
              <w:t>Studijní literatura a studijní pomůcky</w:t>
            </w:r>
          </w:p>
        </w:tc>
        <w:tc>
          <w:tcPr>
            <w:tcW w:w="6165" w:type="dxa"/>
            <w:gridSpan w:val="6"/>
            <w:tcBorders>
              <w:top w:val="nil"/>
              <w:bottom w:val="nil"/>
            </w:tcBorders>
          </w:tcPr>
          <w:p w:rsidR="00C13091" w:rsidRPr="00944A9E" w:rsidRDefault="00C13091" w:rsidP="00E7344C">
            <w:pPr>
              <w:jc w:val="both"/>
            </w:pPr>
          </w:p>
        </w:tc>
      </w:tr>
      <w:tr w:rsidR="00C13091" w:rsidRPr="00944A9E" w:rsidTr="00DC193A">
        <w:trPr>
          <w:trHeight w:val="1497"/>
          <w:jc w:val="center"/>
        </w:trPr>
        <w:tc>
          <w:tcPr>
            <w:tcW w:w="10207" w:type="dxa"/>
            <w:gridSpan w:val="8"/>
            <w:tcBorders>
              <w:top w:val="nil"/>
            </w:tcBorders>
          </w:tcPr>
          <w:p w:rsidR="00C13091" w:rsidRPr="00944A9E" w:rsidRDefault="00C13091" w:rsidP="00E7344C">
            <w:pPr>
              <w:jc w:val="both"/>
            </w:pPr>
          </w:p>
          <w:p w:rsidR="00C13091" w:rsidRPr="00944A9E" w:rsidRDefault="00C13091" w:rsidP="00E7344C">
            <w:pPr>
              <w:jc w:val="both"/>
              <w:rPr>
                <w:b/>
              </w:rPr>
            </w:pPr>
            <w:r w:rsidRPr="00944A9E">
              <w:rPr>
                <w:b/>
              </w:rPr>
              <w:t xml:space="preserve">Povinná literatura: </w:t>
            </w:r>
          </w:p>
          <w:p w:rsidR="00C13091" w:rsidRPr="00944A9E" w:rsidRDefault="00C13091" w:rsidP="00FD256A">
            <w:pPr>
              <w:jc w:val="both"/>
            </w:pPr>
            <w:r w:rsidRPr="00944A9E">
              <w:t xml:space="preserve">Dvořáková, H. (2007). </w:t>
            </w:r>
            <w:r w:rsidRPr="00944A9E">
              <w:rPr>
                <w:i/>
              </w:rPr>
              <w:t>Didaktika tělesné výchovy nejmenších dětí.</w:t>
            </w:r>
            <w:r w:rsidRPr="00944A9E">
              <w:t xml:space="preserve"> Praha: Univerzita Karlova v Praze, Pedagogická fakulta.</w:t>
            </w:r>
          </w:p>
          <w:p w:rsidR="00C13091" w:rsidRPr="00944A9E" w:rsidRDefault="00C13091" w:rsidP="00FD256A">
            <w:pPr>
              <w:jc w:val="both"/>
            </w:pPr>
            <w:r w:rsidRPr="00944A9E">
              <w:t>Dvořáková, H., &amp; Engelthalerová, Z. (2017). </w:t>
            </w:r>
            <w:r w:rsidRPr="00944A9E">
              <w:rPr>
                <w:i/>
                <w:iCs/>
              </w:rPr>
              <w:t>Tělesná výchova na 1. stupni základní školy</w:t>
            </w:r>
            <w:r w:rsidRPr="00944A9E">
              <w:t>. Praha: Univerzita Karlova, nakladatelství Karolinum.</w:t>
            </w:r>
          </w:p>
          <w:p w:rsidR="00C13091" w:rsidRDefault="00C13091" w:rsidP="00FD256A">
            <w:pPr>
              <w:jc w:val="both"/>
            </w:pPr>
            <w:r w:rsidRPr="00944A9E">
              <w:t xml:space="preserve">Jeřábek, P. (2008). </w:t>
            </w:r>
            <w:r w:rsidRPr="00944A9E">
              <w:rPr>
                <w:i/>
              </w:rPr>
              <w:t>Atletická příprava</w:t>
            </w:r>
            <w:r w:rsidRPr="00944A9E">
              <w:t>. Praha: Grada.</w:t>
            </w:r>
          </w:p>
          <w:p w:rsidR="00C43AD8" w:rsidRPr="005209F5" w:rsidRDefault="00C43AD8" w:rsidP="00C43AD8">
            <w:pPr>
              <w:rPr>
                <w:ins w:id="1530" w:author="Hana Navrátilová" w:date="2019-09-24T11:10:00Z"/>
                <w:rFonts w:eastAsiaTheme="minorEastAsia"/>
                <w:iCs/>
              </w:rPr>
            </w:pPr>
            <w:ins w:id="1531" w:author="Hana Navrátilová" w:date="2019-09-24T11:10:00Z">
              <w:r w:rsidRPr="005209F5">
                <w:rPr>
                  <w:rFonts w:eastAsiaTheme="minorEastAsia"/>
                </w:rPr>
                <w:t>Melichárek</w:t>
              </w:r>
              <w:r w:rsidRPr="005209F5">
                <w:rPr>
                  <w:rFonts w:eastAsiaTheme="minorEastAsia"/>
                  <w:caps/>
                </w:rPr>
                <w:t>, Z</w:t>
              </w:r>
              <w:r w:rsidRPr="005209F5">
                <w:rPr>
                  <w:rFonts w:eastAsiaTheme="minorEastAsia"/>
                </w:rPr>
                <w:t xml:space="preserve">. (2010). Metodologie a praktické zkušenosti zavedení pohybového programu do časového harmonogramu psychotických klientů. In </w:t>
              </w:r>
              <w:r w:rsidRPr="005209F5">
                <w:rPr>
                  <w:rFonts w:eastAsiaTheme="minorEastAsia"/>
                  <w:i/>
                  <w:iCs/>
                </w:rPr>
                <w:t>31. konference sociální psychiatrie</w:t>
              </w:r>
              <w:r w:rsidRPr="005209F5">
                <w:rPr>
                  <w:rFonts w:eastAsiaTheme="minorEastAsia"/>
                  <w:iCs/>
                </w:rPr>
                <w:t xml:space="preserve"> (29-30)</w:t>
              </w:r>
              <w:r w:rsidRPr="005209F5">
                <w:rPr>
                  <w:rFonts w:eastAsiaTheme="minorEastAsia"/>
                  <w:i/>
                  <w:iCs/>
                </w:rPr>
                <w:t>.</w:t>
              </w:r>
              <w:r w:rsidRPr="005209F5">
                <w:rPr>
                  <w:rFonts w:eastAsiaTheme="minorEastAsia"/>
                  <w:iCs/>
                </w:rPr>
                <w:t xml:space="preserve"> Karlovy Vary.</w:t>
              </w:r>
            </w:ins>
          </w:p>
          <w:p w:rsidR="00C13091" w:rsidRPr="00944A9E" w:rsidRDefault="00C13091" w:rsidP="00FD256A">
            <w:pPr>
              <w:jc w:val="both"/>
            </w:pPr>
            <w:r w:rsidRPr="005209F5">
              <w:t xml:space="preserve">Vilímová, V. (1997). </w:t>
            </w:r>
            <w:r w:rsidRPr="005209F5">
              <w:rPr>
                <w:i/>
              </w:rPr>
              <w:t>Didaktika atletických disciplín</w:t>
            </w:r>
            <w:r w:rsidRPr="005209F5">
              <w:t>. Brno: Peda</w:t>
            </w:r>
            <w:r w:rsidRPr="00944A9E">
              <w:t>gogická fakulta MU.</w:t>
            </w:r>
          </w:p>
          <w:p w:rsidR="00C13091" w:rsidRPr="00944A9E" w:rsidRDefault="00C13091" w:rsidP="00FD256A">
            <w:pPr>
              <w:jc w:val="both"/>
              <w:rPr>
                <w:i/>
              </w:rPr>
            </w:pPr>
          </w:p>
          <w:p w:rsidR="00C13091" w:rsidRPr="00944A9E" w:rsidRDefault="00C13091" w:rsidP="00FD256A">
            <w:pPr>
              <w:jc w:val="both"/>
              <w:rPr>
                <w:b/>
              </w:rPr>
            </w:pPr>
            <w:r w:rsidRPr="00944A9E">
              <w:rPr>
                <w:b/>
              </w:rPr>
              <w:t xml:space="preserve">Doporučená literatura: </w:t>
            </w:r>
          </w:p>
          <w:p w:rsidR="00C13091" w:rsidRPr="00944A9E" w:rsidRDefault="00C13091" w:rsidP="00FD256A">
            <w:pPr>
              <w:jc w:val="both"/>
            </w:pPr>
            <w:r w:rsidRPr="00944A9E">
              <w:t xml:space="preserve">Hlavoňová, Z. (2014). </w:t>
            </w:r>
            <w:r w:rsidRPr="00944A9E">
              <w:rPr>
                <w:i/>
              </w:rPr>
              <w:t>Základy atletiky: pravidla vybraných atletických disciplín a zásady bezpečnosti</w:t>
            </w:r>
            <w:r w:rsidRPr="00944A9E">
              <w:t xml:space="preserve"> [online]. Brno: Masarykova univerzita. Dostupné z: http://www.fsps.muni.</w:t>
            </w:r>
            <w:r w:rsidR="002950CC" w:rsidRPr="00944A9E">
              <w:t>cz/impact/zaklady-atletiky/</w:t>
            </w:r>
          </w:p>
          <w:p w:rsidR="00C13091" w:rsidRPr="00944A9E" w:rsidRDefault="00C13091" w:rsidP="00FD256A">
            <w:pPr>
              <w:jc w:val="both"/>
              <w:rPr>
                <w:i/>
              </w:rPr>
            </w:pPr>
            <w:r w:rsidRPr="00944A9E">
              <w:t xml:space="preserve">Kaplan, A., &amp; Válková, N. (2009). </w:t>
            </w:r>
            <w:r w:rsidRPr="00944A9E">
              <w:rPr>
                <w:i/>
              </w:rPr>
              <w:t>Atletika pro děti a jejich rodiče, učitele a trenéry</w:t>
            </w:r>
            <w:r w:rsidRPr="00944A9E">
              <w:t>. Praha: Olympia.</w:t>
            </w:r>
          </w:p>
          <w:p w:rsidR="00C13091" w:rsidRPr="00944A9E" w:rsidRDefault="00C13091" w:rsidP="00FD256A">
            <w:r w:rsidRPr="00944A9E">
              <w:t xml:space="preserve">Michálek, J. (2014). </w:t>
            </w:r>
            <w:r w:rsidRPr="00944A9E">
              <w:rPr>
                <w:i/>
              </w:rPr>
              <w:t>Atletika II: bežecké disciplíny, chůze</w:t>
            </w:r>
            <w:r w:rsidRPr="00944A9E">
              <w:t>. [online]. Brno: Masarykova univerzita. Dostupné z http://www.fsps.muni.cz/impact/atletika-2/</w:t>
            </w:r>
          </w:p>
          <w:p w:rsidR="00C13091" w:rsidRPr="00944A9E" w:rsidRDefault="00C13091" w:rsidP="00FD256A">
            <w:r w:rsidRPr="00944A9E">
              <w:t xml:space="preserve">Michálek, J. (2014). </w:t>
            </w:r>
            <w:r w:rsidRPr="00944A9E">
              <w:rPr>
                <w:i/>
              </w:rPr>
              <w:t>Atletika III</w:t>
            </w:r>
            <w:r w:rsidRPr="00944A9E">
              <w:t>. [online]. Brno: Ma</w:t>
            </w:r>
            <w:r w:rsidR="00ED79C3" w:rsidRPr="00944A9E">
              <w:t>sarykova univerzita.</w:t>
            </w:r>
            <w:r w:rsidR="00FD256A">
              <w:t xml:space="preserve"> </w:t>
            </w:r>
            <w:r w:rsidR="00ED79C3" w:rsidRPr="00944A9E">
              <w:t>Dostupné z</w:t>
            </w:r>
            <w:r w:rsidRPr="00944A9E">
              <w:t xml:space="preserve"> http://www.</w:t>
            </w:r>
            <w:r w:rsidR="00FD256A">
              <w:br/>
            </w:r>
            <w:r w:rsidRPr="00944A9E">
              <w:t>fsps.muni.cz/impact/atletika-3</w:t>
            </w:r>
          </w:p>
          <w:p w:rsidR="00C13091" w:rsidRPr="00944A9E" w:rsidRDefault="00C13091" w:rsidP="00FD256A">
            <w:pPr>
              <w:jc w:val="both"/>
            </w:pPr>
          </w:p>
          <w:p w:rsidR="00C13091" w:rsidRDefault="00C13091" w:rsidP="00FD256A">
            <w:pPr>
              <w:jc w:val="both"/>
            </w:pPr>
            <w:r w:rsidRPr="00475786">
              <w:t>Studijní pomůcky:</w:t>
            </w:r>
            <w:r w:rsidRPr="00944A9E">
              <w:t xml:space="preserve"> pozorovací archy pro pedagogickou praxi</w:t>
            </w:r>
          </w:p>
          <w:p w:rsidR="00774F02" w:rsidRPr="00944A9E" w:rsidRDefault="00774F02" w:rsidP="00E7344C">
            <w:pPr>
              <w:jc w:val="both"/>
            </w:pPr>
          </w:p>
        </w:tc>
      </w:tr>
      <w:tr w:rsidR="00C13091"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C13091" w:rsidRPr="00944A9E" w:rsidRDefault="00C13091" w:rsidP="00E7344C">
            <w:pPr>
              <w:jc w:val="center"/>
              <w:rPr>
                <w:b/>
              </w:rPr>
            </w:pPr>
            <w:r w:rsidRPr="00944A9E">
              <w:rPr>
                <w:b/>
              </w:rPr>
              <w:t>Informace ke kombinované nebo distanční formě</w:t>
            </w:r>
          </w:p>
        </w:tc>
      </w:tr>
      <w:tr w:rsidR="00C13091" w:rsidRPr="00944A9E" w:rsidTr="00DC193A">
        <w:trPr>
          <w:jc w:val="center"/>
        </w:trPr>
        <w:tc>
          <w:tcPr>
            <w:tcW w:w="5672" w:type="dxa"/>
            <w:gridSpan w:val="3"/>
            <w:tcBorders>
              <w:top w:val="single" w:sz="2" w:space="0" w:color="auto"/>
            </w:tcBorders>
            <w:shd w:val="clear" w:color="auto" w:fill="F7CAAC"/>
          </w:tcPr>
          <w:p w:rsidR="00C13091" w:rsidRPr="00944A9E" w:rsidRDefault="00C13091" w:rsidP="00E7344C">
            <w:pPr>
              <w:jc w:val="both"/>
            </w:pPr>
            <w:r w:rsidRPr="00944A9E">
              <w:rPr>
                <w:b/>
              </w:rPr>
              <w:t>Rozsah konzultací (soustředění)</w:t>
            </w:r>
          </w:p>
        </w:tc>
        <w:tc>
          <w:tcPr>
            <w:tcW w:w="709" w:type="dxa"/>
            <w:tcBorders>
              <w:top w:val="single" w:sz="2" w:space="0" w:color="auto"/>
            </w:tcBorders>
          </w:tcPr>
          <w:p w:rsidR="00C13091" w:rsidRPr="00944A9E" w:rsidRDefault="00C13091" w:rsidP="00E7344C">
            <w:pPr>
              <w:jc w:val="both"/>
            </w:pPr>
          </w:p>
        </w:tc>
        <w:tc>
          <w:tcPr>
            <w:tcW w:w="3826" w:type="dxa"/>
            <w:gridSpan w:val="4"/>
            <w:tcBorders>
              <w:top w:val="single" w:sz="2" w:space="0" w:color="auto"/>
            </w:tcBorders>
            <w:shd w:val="clear" w:color="auto" w:fill="F7CAAC"/>
          </w:tcPr>
          <w:p w:rsidR="00C13091" w:rsidRPr="00944A9E" w:rsidRDefault="00C13091" w:rsidP="00E7344C">
            <w:pPr>
              <w:jc w:val="both"/>
              <w:rPr>
                <w:b/>
              </w:rPr>
            </w:pPr>
            <w:r w:rsidRPr="00944A9E">
              <w:rPr>
                <w:b/>
              </w:rPr>
              <w:t xml:space="preserve">hodin </w:t>
            </w:r>
          </w:p>
        </w:tc>
      </w:tr>
      <w:tr w:rsidR="00C13091" w:rsidRPr="00944A9E" w:rsidTr="00DC193A">
        <w:trPr>
          <w:jc w:val="center"/>
        </w:trPr>
        <w:tc>
          <w:tcPr>
            <w:tcW w:w="10207" w:type="dxa"/>
            <w:gridSpan w:val="8"/>
            <w:shd w:val="clear" w:color="auto" w:fill="F7CAAC"/>
          </w:tcPr>
          <w:p w:rsidR="00C13091" w:rsidRPr="00944A9E" w:rsidRDefault="00C13091" w:rsidP="00E7344C">
            <w:pPr>
              <w:jc w:val="both"/>
              <w:rPr>
                <w:b/>
              </w:rPr>
            </w:pPr>
            <w:r w:rsidRPr="00944A9E">
              <w:rPr>
                <w:b/>
              </w:rPr>
              <w:t>Informace o způsobu kontaktu s</w:t>
            </w:r>
            <w:r w:rsidR="00B94D23" w:rsidRPr="00944A9E">
              <w:rPr>
                <w:b/>
              </w:rPr>
              <w:t> </w:t>
            </w:r>
            <w:r w:rsidRPr="00944A9E">
              <w:rPr>
                <w:b/>
              </w:rPr>
              <w:t>vyučujícím</w:t>
            </w:r>
          </w:p>
        </w:tc>
      </w:tr>
      <w:tr w:rsidR="00C13091" w:rsidRPr="00944A9E" w:rsidTr="00DC193A">
        <w:trPr>
          <w:trHeight w:val="141"/>
          <w:jc w:val="center"/>
        </w:trPr>
        <w:tc>
          <w:tcPr>
            <w:tcW w:w="10207" w:type="dxa"/>
            <w:gridSpan w:val="8"/>
          </w:tcPr>
          <w:p w:rsidR="00774F02" w:rsidRDefault="00774F02" w:rsidP="00E7344C">
            <w:pPr>
              <w:jc w:val="both"/>
            </w:pPr>
          </w:p>
          <w:p w:rsidR="00774F02" w:rsidRDefault="00774F02" w:rsidP="00E7344C">
            <w:pPr>
              <w:jc w:val="both"/>
              <w:rPr>
                <w:del w:id="1532" w:author="Hana Navrátilová" w:date="2019-09-24T11:10:00Z"/>
              </w:rPr>
            </w:pPr>
          </w:p>
          <w:p w:rsidR="00774F02" w:rsidRPr="00944A9E" w:rsidRDefault="00774F02"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C13091" w:rsidRPr="00944A9E" w:rsidTr="00DC193A">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C13091" w:rsidRPr="00944A9E" w:rsidRDefault="00C13091" w:rsidP="00E7344C">
            <w:pPr>
              <w:jc w:val="both"/>
              <w:rPr>
                <w:b/>
                <w:sz w:val="28"/>
                <w:szCs w:val="28"/>
              </w:rPr>
            </w:pPr>
            <w:r w:rsidRPr="00944A9E">
              <w:br w:type="page"/>
            </w:r>
            <w:r w:rsidRPr="00944A9E">
              <w:rPr>
                <w:b/>
                <w:sz w:val="28"/>
                <w:szCs w:val="28"/>
              </w:rPr>
              <w:t>B-III – Charakteristika studijního předmětu</w:t>
            </w:r>
          </w:p>
        </w:tc>
      </w:tr>
      <w:tr w:rsidR="00C13091" w:rsidRPr="00944A9E" w:rsidTr="00DC193A">
        <w:trPr>
          <w:jc w:val="center"/>
        </w:trPr>
        <w:tc>
          <w:tcPr>
            <w:tcW w:w="3475" w:type="dxa"/>
            <w:tcBorders>
              <w:top w:val="double" w:sz="4" w:space="0" w:color="auto"/>
            </w:tcBorders>
            <w:shd w:val="clear" w:color="auto" w:fill="F7CAAC"/>
          </w:tcPr>
          <w:p w:rsidR="00C13091" w:rsidRPr="00944A9E" w:rsidRDefault="00C13091" w:rsidP="00E7344C">
            <w:pPr>
              <w:jc w:val="both"/>
              <w:rPr>
                <w:b/>
              </w:rPr>
            </w:pPr>
            <w:r w:rsidRPr="00944A9E">
              <w:rPr>
                <w:b/>
              </w:rPr>
              <w:t>Název studijního předmětu</w:t>
            </w:r>
          </w:p>
        </w:tc>
        <w:tc>
          <w:tcPr>
            <w:tcW w:w="6732" w:type="dxa"/>
            <w:gridSpan w:val="7"/>
            <w:tcBorders>
              <w:top w:val="double" w:sz="4" w:space="0" w:color="auto"/>
            </w:tcBorders>
          </w:tcPr>
          <w:p w:rsidR="00C13091" w:rsidRPr="00944A9E" w:rsidRDefault="00C13091" w:rsidP="00E7344C">
            <w:pPr>
              <w:jc w:val="both"/>
            </w:pPr>
            <w:r w:rsidRPr="00944A9E">
              <w:t>Specifika práce učitele v přípravném ročníku ZŠ</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Typ předmětu</w:t>
            </w:r>
          </w:p>
        </w:tc>
        <w:tc>
          <w:tcPr>
            <w:tcW w:w="3411" w:type="dxa"/>
            <w:gridSpan w:val="4"/>
          </w:tcPr>
          <w:p w:rsidR="00C13091" w:rsidRPr="00944A9E" w:rsidRDefault="00C13091" w:rsidP="00E7344C">
            <w:pPr>
              <w:jc w:val="both"/>
            </w:pPr>
            <w:r w:rsidRPr="00944A9E">
              <w:t>povinný, PZ</w:t>
            </w:r>
          </w:p>
        </w:tc>
        <w:tc>
          <w:tcPr>
            <w:tcW w:w="2694" w:type="dxa"/>
            <w:gridSpan w:val="2"/>
            <w:shd w:val="clear" w:color="auto" w:fill="F7CAAC"/>
          </w:tcPr>
          <w:p w:rsidR="00C13091" w:rsidRPr="00944A9E" w:rsidRDefault="00C13091" w:rsidP="00E7344C">
            <w:pPr>
              <w:jc w:val="both"/>
            </w:pPr>
            <w:r w:rsidRPr="00944A9E">
              <w:rPr>
                <w:b/>
              </w:rPr>
              <w:t>doporučený ročník / semestr</w:t>
            </w:r>
          </w:p>
        </w:tc>
        <w:tc>
          <w:tcPr>
            <w:tcW w:w="627" w:type="dxa"/>
          </w:tcPr>
          <w:p w:rsidR="00C13091" w:rsidRPr="00944A9E" w:rsidRDefault="00C13091" w:rsidP="00E7344C">
            <w:pPr>
              <w:jc w:val="both"/>
            </w:pPr>
            <w:r w:rsidRPr="00944A9E">
              <w:t>3/LS</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Rozsah studijního předmětu</w:t>
            </w:r>
          </w:p>
        </w:tc>
        <w:tc>
          <w:tcPr>
            <w:tcW w:w="2197" w:type="dxa"/>
            <w:gridSpan w:val="2"/>
          </w:tcPr>
          <w:p w:rsidR="00C13091" w:rsidRPr="00944A9E" w:rsidRDefault="00C13091" w:rsidP="00E7344C">
            <w:pPr>
              <w:jc w:val="both"/>
            </w:pPr>
            <w:r w:rsidRPr="00944A9E">
              <w:t>28s</w:t>
            </w:r>
          </w:p>
        </w:tc>
        <w:tc>
          <w:tcPr>
            <w:tcW w:w="709" w:type="dxa"/>
            <w:shd w:val="clear" w:color="auto" w:fill="F7CAAC"/>
          </w:tcPr>
          <w:p w:rsidR="00C13091" w:rsidRPr="00944A9E" w:rsidRDefault="00C13091" w:rsidP="00E7344C">
            <w:pPr>
              <w:jc w:val="both"/>
              <w:rPr>
                <w:b/>
              </w:rPr>
            </w:pPr>
            <w:r w:rsidRPr="00944A9E">
              <w:rPr>
                <w:b/>
              </w:rPr>
              <w:t xml:space="preserve">hod. </w:t>
            </w:r>
          </w:p>
        </w:tc>
        <w:tc>
          <w:tcPr>
            <w:tcW w:w="505" w:type="dxa"/>
          </w:tcPr>
          <w:p w:rsidR="00C13091" w:rsidRPr="00944A9E" w:rsidRDefault="00C13091" w:rsidP="00E7344C">
            <w:pPr>
              <w:jc w:val="both"/>
            </w:pPr>
            <w:r w:rsidRPr="00944A9E">
              <w:t>28</w:t>
            </w:r>
          </w:p>
        </w:tc>
        <w:tc>
          <w:tcPr>
            <w:tcW w:w="2155" w:type="dxa"/>
            <w:shd w:val="clear" w:color="auto" w:fill="F7CAAC"/>
          </w:tcPr>
          <w:p w:rsidR="00C13091" w:rsidRPr="00944A9E" w:rsidRDefault="00C13091" w:rsidP="00E7344C">
            <w:pPr>
              <w:jc w:val="both"/>
              <w:rPr>
                <w:b/>
              </w:rPr>
            </w:pPr>
            <w:r w:rsidRPr="00944A9E">
              <w:rPr>
                <w:b/>
              </w:rPr>
              <w:t>kreditů</w:t>
            </w:r>
          </w:p>
        </w:tc>
        <w:tc>
          <w:tcPr>
            <w:tcW w:w="1166" w:type="dxa"/>
            <w:gridSpan w:val="2"/>
          </w:tcPr>
          <w:p w:rsidR="00C13091" w:rsidRPr="00944A9E" w:rsidRDefault="00C13091" w:rsidP="00E7344C">
            <w:pPr>
              <w:jc w:val="both"/>
            </w:pPr>
            <w:r w:rsidRPr="00944A9E">
              <w:t>2</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Prerekvizity, korekvizity, ekvivalence</w:t>
            </w:r>
          </w:p>
        </w:tc>
        <w:tc>
          <w:tcPr>
            <w:tcW w:w="6732" w:type="dxa"/>
            <w:gridSpan w:val="7"/>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Způsob ověření studijních výsledků</w:t>
            </w:r>
          </w:p>
        </w:tc>
        <w:tc>
          <w:tcPr>
            <w:tcW w:w="3411" w:type="dxa"/>
            <w:gridSpan w:val="4"/>
          </w:tcPr>
          <w:p w:rsidR="00C13091" w:rsidRPr="00944A9E" w:rsidRDefault="00C13091" w:rsidP="00E7344C">
            <w:pPr>
              <w:jc w:val="both"/>
            </w:pPr>
            <w:r w:rsidRPr="00944A9E">
              <w:t>zápočet</w:t>
            </w:r>
          </w:p>
        </w:tc>
        <w:tc>
          <w:tcPr>
            <w:tcW w:w="2155" w:type="dxa"/>
            <w:shd w:val="clear" w:color="auto" w:fill="F7CAAC"/>
          </w:tcPr>
          <w:p w:rsidR="00C13091" w:rsidRPr="00944A9E" w:rsidRDefault="00C13091" w:rsidP="00E7344C">
            <w:pPr>
              <w:jc w:val="both"/>
              <w:rPr>
                <w:b/>
              </w:rPr>
            </w:pPr>
            <w:r w:rsidRPr="00944A9E">
              <w:rPr>
                <w:b/>
              </w:rPr>
              <w:t>Forma výuky</w:t>
            </w:r>
          </w:p>
        </w:tc>
        <w:tc>
          <w:tcPr>
            <w:tcW w:w="1166" w:type="dxa"/>
            <w:gridSpan w:val="2"/>
          </w:tcPr>
          <w:p w:rsidR="00C13091" w:rsidRPr="00944A9E" w:rsidRDefault="00C13091" w:rsidP="00E7344C">
            <w:pPr>
              <w:jc w:val="both"/>
            </w:pPr>
            <w:r w:rsidRPr="00944A9E">
              <w:t>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C13091" w:rsidRPr="00944A9E" w:rsidRDefault="00C13091" w:rsidP="00E7344C">
            <w:pPr>
              <w:jc w:val="both"/>
            </w:pPr>
            <w:r w:rsidRPr="00944A9E">
              <w:t xml:space="preserve">Vypracování a prezentace seminární práce na zadané téma. </w:t>
            </w:r>
          </w:p>
        </w:tc>
      </w:tr>
      <w:tr w:rsidR="00C13091" w:rsidRPr="00944A9E" w:rsidTr="00DC193A">
        <w:trPr>
          <w:trHeight w:val="554"/>
          <w:jc w:val="center"/>
        </w:trPr>
        <w:tc>
          <w:tcPr>
            <w:tcW w:w="10207" w:type="dxa"/>
            <w:gridSpan w:val="8"/>
            <w:tcBorders>
              <w:top w:val="nil"/>
            </w:tcBorders>
          </w:tcPr>
          <w:p w:rsidR="00C13091" w:rsidRPr="00944A9E" w:rsidRDefault="00C13091" w:rsidP="00E7344C">
            <w:pPr>
              <w:jc w:val="both"/>
            </w:pPr>
          </w:p>
        </w:tc>
      </w:tr>
      <w:tr w:rsidR="00C13091" w:rsidRPr="00944A9E" w:rsidTr="00DC193A">
        <w:trPr>
          <w:trHeight w:val="197"/>
          <w:jc w:val="center"/>
        </w:trPr>
        <w:tc>
          <w:tcPr>
            <w:tcW w:w="3475" w:type="dxa"/>
            <w:tcBorders>
              <w:top w:val="nil"/>
            </w:tcBorders>
            <w:shd w:val="clear" w:color="auto" w:fill="F7CAAC"/>
          </w:tcPr>
          <w:p w:rsidR="00C13091" w:rsidRPr="00944A9E" w:rsidRDefault="00C13091" w:rsidP="00E7344C">
            <w:pPr>
              <w:jc w:val="both"/>
              <w:rPr>
                <w:b/>
              </w:rPr>
            </w:pPr>
            <w:r w:rsidRPr="00944A9E">
              <w:rPr>
                <w:b/>
              </w:rPr>
              <w:t>Garant předmětu</w:t>
            </w:r>
          </w:p>
        </w:tc>
        <w:tc>
          <w:tcPr>
            <w:tcW w:w="6732" w:type="dxa"/>
            <w:gridSpan w:val="7"/>
            <w:tcBorders>
              <w:top w:val="nil"/>
            </w:tcBorders>
          </w:tcPr>
          <w:p w:rsidR="00C13091" w:rsidRPr="00944A9E" w:rsidRDefault="00297ED8" w:rsidP="00E7344C">
            <w:r>
              <w:t>PhDr. Barbora Petrů Puhrová</w:t>
            </w:r>
            <w:del w:id="1533" w:author="Hana Navrátilová" w:date="2019-09-24T11:10:00Z">
              <w:r w:rsidR="005F532C">
                <w:delText xml:space="preserve"> </w:delText>
              </w:r>
            </w:del>
            <w:ins w:id="1534" w:author="Hana Navrátilová" w:date="2019-09-24T11:10:00Z">
              <w:r>
                <w:t>, Ph.D.</w:t>
              </w:r>
            </w:ins>
          </w:p>
        </w:tc>
      </w:tr>
      <w:tr w:rsidR="00C13091" w:rsidRPr="00944A9E" w:rsidTr="00DC193A">
        <w:trPr>
          <w:trHeight w:val="543"/>
          <w:jc w:val="center"/>
        </w:trPr>
        <w:tc>
          <w:tcPr>
            <w:tcW w:w="3475" w:type="dxa"/>
            <w:tcBorders>
              <w:top w:val="nil"/>
            </w:tcBorders>
            <w:shd w:val="clear" w:color="auto" w:fill="F7CAAC"/>
          </w:tcPr>
          <w:p w:rsidR="00C13091" w:rsidRPr="00944A9E" w:rsidRDefault="00C13091" w:rsidP="00E7344C">
            <w:pPr>
              <w:jc w:val="both"/>
              <w:rPr>
                <w:b/>
              </w:rPr>
            </w:pPr>
            <w:r w:rsidRPr="00944A9E">
              <w:rPr>
                <w:b/>
              </w:rPr>
              <w:t>Zapojení garanta do výuky předmětu</w:t>
            </w:r>
          </w:p>
        </w:tc>
        <w:tc>
          <w:tcPr>
            <w:tcW w:w="6732" w:type="dxa"/>
            <w:gridSpan w:val="7"/>
            <w:tcBorders>
              <w:top w:val="nil"/>
            </w:tcBorders>
          </w:tcPr>
          <w:p w:rsidR="00C13091" w:rsidRPr="00944A9E" w:rsidRDefault="00C13091" w:rsidP="00E7344C">
            <w:pPr>
              <w:jc w:val="both"/>
            </w:pPr>
            <w:r w:rsidRPr="00944A9E">
              <w:t>vede 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Vyučující</w:t>
            </w:r>
          </w:p>
        </w:tc>
        <w:tc>
          <w:tcPr>
            <w:tcW w:w="6732" w:type="dxa"/>
            <w:gridSpan w:val="7"/>
            <w:tcBorders>
              <w:bottom w:val="nil"/>
            </w:tcBorders>
            <w:shd w:val="clear" w:color="auto" w:fill="auto"/>
          </w:tcPr>
          <w:p w:rsidR="00C13091" w:rsidRPr="00944A9E" w:rsidRDefault="005F532C" w:rsidP="00600E55">
            <w:r>
              <w:t>PhDr. Barbora Petrů Puhrová</w:t>
            </w:r>
            <w:ins w:id="1535" w:author="Hana Navrátilová" w:date="2019-09-24T11:10:00Z">
              <w:r w:rsidR="00297ED8">
                <w:t>, Ph.D.</w:t>
              </w:r>
            </w:ins>
            <w:r>
              <w:t xml:space="preserve"> </w:t>
            </w:r>
            <w:r w:rsidR="00C13091" w:rsidRPr="00944A9E">
              <w:t>(100%)</w:t>
            </w:r>
          </w:p>
        </w:tc>
      </w:tr>
      <w:tr w:rsidR="00C13091" w:rsidRPr="00944A9E" w:rsidTr="00DC193A">
        <w:trPr>
          <w:trHeight w:val="554"/>
          <w:jc w:val="center"/>
        </w:trPr>
        <w:tc>
          <w:tcPr>
            <w:tcW w:w="10207" w:type="dxa"/>
            <w:gridSpan w:val="8"/>
            <w:tcBorders>
              <w:top w:val="nil"/>
            </w:tcBorders>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Stručná anotace předmětu</w:t>
            </w:r>
          </w:p>
        </w:tc>
        <w:tc>
          <w:tcPr>
            <w:tcW w:w="6732" w:type="dxa"/>
            <w:gridSpan w:val="7"/>
            <w:tcBorders>
              <w:bottom w:val="nil"/>
            </w:tcBorders>
          </w:tcPr>
          <w:p w:rsidR="00C13091" w:rsidRPr="00944A9E" w:rsidRDefault="00C13091" w:rsidP="00E7344C">
            <w:pPr>
              <w:jc w:val="both"/>
            </w:pPr>
          </w:p>
        </w:tc>
      </w:tr>
      <w:tr w:rsidR="00C13091" w:rsidRPr="00944A9E" w:rsidTr="00DC193A">
        <w:trPr>
          <w:trHeight w:val="3938"/>
          <w:jc w:val="center"/>
        </w:trPr>
        <w:tc>
          <w:tcPr>
            <w:tcW w:w="10207" w:type="dxa"/>
            <w:gridSpan w:val="8"/>
            <w:tcBorders>
              <w:top w:val="nil"/>
              <w:bottom w:val="single" w:sz="12" w:space="0" w:color="auto"/>
            </w:tcBorders>
          </w:tcPr>
          <w:p w:rsidR="00C13091" w:rsidRPr="00944A9E" w:rsidRDefault="00C13091" w:rsidP="00E7344C">
            <w:pPr>
              <w:jc w:val="both"/>
              <w:rPr>
                <w:b/>
              </w:rPr>
            </w:pPr>
          </w:p>
          <w:p w:rsidR="00C13091" w:rsidRPr="00944A9E" w:rsidRDefault="00C13091" w:rsidP="00E7344C">
            <w:pPr>
              <w:jc w:val="both"/>
            </w:pPr>
            <w:r w:rsidRPr="00944A9E">
              <w:t>Legislativní východiska přípravných tříd/ročníků.</w:t>
            </w:r>
          </w:p>
          <w:p w:rsidR="00C13091" w:rsidRPr="00944A9E" w:rsidRDefault="00C13091" w:rsidP="00E7344C">
            <w:pPr>
              <w:jc w:val="both"/>
            </w:pPr>
            <w:r w:rsidRPr="00944A9E">
              <w:t xml:space="preserve">Dotační a rozvojové projekty podporující přípravné třídy v ČR. </w:t>
            </w:r>
          </w:p>
          <w:p w:rsidR="00C13091" w:rsidRPr="00944A9E" w:rsidRDefault="00C13091" w:rsidP="00E7344C">
            <w:pPr>
              <w:jc w:val="both"/>
            </w:pPr>
            <w:r w:rsidRPr="00944A9E">
              <w:t xml:space="preserve">Odklad školní docházky – podmínky, rozhodnutí. </w:t>
            </w:r>
          </w:p>
          <w:p w:rsidR="00C13091" w:rsidRPr="00944A9E" w:rsidRDefault="00C13091" w:rsidP="00E7344C">
            <w:pPr>
              <w:jc w:val="both"/>
            </w:pPr>
            <w:r w:rsidRPr="00944A9E">
              <w:t xml:space="preserve">Organizační, hygienické podmínky pro činnost přípravné třídy. </w:t>
            </w:r>
          </w:p>
          <w:p w:rsidR="00C13091" w:rsidRPr="00944A9E" w:rsidRDefault="00C13091" w:rsidP="00E7344C">
            <w:pPr>
              <w:jc w:val="both"/>
            </w:pPr>
            <w:r w:rsidRPr="00944A9E">
              <w:t xml:space="preserve">Výchovně-vzdělávací proces a jeho specifika v přípravné třídě. </w:t>
            </w:r>
          </w:p>
          <w:p w:rsidR="00C13091" w:rsidRPr="00944A9E" w:rsidRDefault="00C13091" w:rsidP="00E7344C">
            <w:pPr>
              <w:jc w:val="both"/>
            </w:pPr>
            <w:r w:rsidRPr="00944A9E">
              <w:t xml:space="preserve">Rozvoj předmatematických a sebeobslužných dovedností. </w:t>
            </w:r>
          </w:p>
          <w:p w:rsidR="00C13091" w:rsidRPr="00944A9E" w:rsidRDefault="00C13091" w:rsidP="00E7344C">
            <w:pPr>
              <w:jc w:val="both"/>
            </w:pPr>
            <w:r w:rsidRPr="00944A9E">
              <w:t xml:space="preserve">Rozvoj jazykových, předčtenářských dovedností. </w:t>
            </w:r>
          </w:p>
          <w:p w:rsidR="00C13091" w:rsidRPr="00944A9E" w:rsidRDefault="00C13091" w:rsidP="00E7344C">
            <w:pPr>
              <w:jc w:val="both"/>
            </w:pPr>
            <w:r w:rsidRPr="00944A9E">
              <w:t xml:space="preserve">Rozvoj sociálních dovedností, podpora spolupráce a tvořivosti dětí. </w:t>
            </w:r>
          </w:p>
          <w:p w:rsidR="00C13091" w:rsidRPr="00944A9E" w:rsidRDefault="00C13091" w:rsidP="00E7344C">
            <w:pPr>
              <w:jc w:val="both"/>
            </w:pPr>
            <w:r w:rsidRPr="00944A9E">
              <w:t>Využití inovativních a alternativních prvků výchovy a vzdělávání do procesu vzdělávání v přípravné třídě.</w:t>
            </w:r>
          </w:p>
          <w:p w:rsidR="00C13091" w:rsidRPr="00944A9E" w:rsidRDefault="00C13091" w:rsidP="00E7344C">
            <w:pPr>
              <w:jc w:val="both"/>
            </w:pPr>
            <w:r w:rsidRPr="00944A9E">
              <w:t xml:space="preserve">Oblasti pedagogické diagnostiky dětí v přípravné třídě – vybrané oblasti. </w:t>
            </w:r>
          </w:p>
          <w:p w:rsidR="00C13091" w:rsidRPr="00944A9E" w:rsidRDefault="00C13091" w:rsidP="00E7344C">
            <w:pPr>
              <w:jc w:val="both"/>
            </w:pPr>
            <w:r w:rsidRPr="00944A9E">
              <w:t xml:space="preserve">Praktické příklady projektování činností v přípravné třídě. </w:t>
            </w:r>
          </w:p>
          <w:p w:rsidR="00C13091" w:rsidRPr="00944A9E" w:rsidRDefault="00C13091" w:rsidP="00E7344C">
            <w:pPr>
              <w:jc w:val="both"/>
            </w:pPr>
            <w:r w:rsidRPr="00944A9E">
              <w:t xml:space="preserve">Profesní, pedagogické a diagnostické požadavky na učitele v přípravné třídě. </w:t>
            </w:r>
          </w:p>
          <w:p w:rsidR="00C13091" w:rsidRPr="00944A9E" w:rsidRDefault="00C13091" w:rsidP="00E7344C">
            <w:pPr>
              <w:jc w:val="both"/>
            </w:pPr>
            <w:r w:rsidRPr="00944A9E">
              <w:t>Spolupráce učitelů se speciálními pedagogy, odborná péče.</w:t>
            </w:r>
          </w:p>
          <w:p w:rsidR="00C13091" w:rsidRPr="00944A9E" w:rsidRDefault="00C13091" w:rsidP="00E7344C">
            <w:pPr>
              <w:jc w:val="both"/>
            </w:pPr>
            <w:r w:rsidRPr="00944A9E">
              <w:t xml:space="preserve">Domácí příprava a spolupráce s rodinou. </w:t>
            </w:r>
          </w:p>
        </w:tc>
      </w:tr>
      <w:tr w:rsidR="00C13091" w:rsidRPr="00944A9E" w:rsidTr="00DC193A">
        <w:trPr>
          <w:trHeight w:val="265"/>
          <w:jc w:val="center"/>
        </w:trPr>
        <w:tc>
          <w:tcPr>
            <w:tcW w:w="4042" w:type="dxa"/>
            <w:gridSpan w:val="2"/>
            <w:tcBorders>
              <w:top w:val="nil"/>
            </w:tcBorders>
            <w:shd w:val="clear" w:color="auto" w:fill="F7CAAC"/>
          </w:tcPr>
          <w:p w:rsidR="00C13091" w:rsidRPr="00944A9E" w:rsidRDefault="00C13091" w:rsidP="00E7344C">
            <w:pPr>
              <w:jc w:val="both"/>
            </w:pPr>
            <w:r w:rsidRPr="00944A9E">
              <w:rPr>
                <w:b/>
              </w:rPr>
              <w:t>Studijní literatura a studijní pomůcky</w:t>
            </w:r>
          </w:p>
        </w:tc>
        <w:tc>
          <w:tcPr>
            <w:tcW w:w="6165" w:type="dxa"/>
            <w:gridSpan w:val="6"/>
            <w:tcBorders>
              <w:top w:val="nil"/>
              <w:bottom w:val="nil"/>
            </w:tcBorders>
          </w:tcPr>
          <w:p w:rsidR="00C13091" w:rsidRPr="00944A9E" w:rsidRDefault="00C13091" w:rsidP="00E7344C">
            <w:pPr>
              <w:jc w:val="both"/>
            </w:pPr>
          </w:p>
        </w:tc>
      </w:tr>
      <w:tr w:rsidR="00C13091" w:rsidRPr="00944A9E" w:rsidTr="00DC193A">
        <w:trPr>
          <w:trHeight w:val="1497"/>
          <w:jc w:val="center"/>
        </w:trPr>
        <w:tc>
          <w:tcPr>
            <w:tcW w:w="10207" w:type="dxa"/>
            <w:gridSpan w:val="8"/>
            <w:tcBorders>
              <w:top w:val="nil"/>
            </w:tcBorders>
          </w:tcPr>
          <w:p w:rsidR="00C13091" w:rsidRPr="00944A9E" w:rsidRDefault="00C13091" w:rsidP="00E7344C">
            <w:pPr>
              <w:jc w:val="both"/>
            </w:pPr>
          </w:p>
          <w:p w:rsidR="00C13091" w:rsidRPr="00944A9E" w:rsidRDefault="00C13091" w:rsidP="00E7344C">
            <w:pPr>
              <w:jc w:val="both"/>
              <w:rPr>
                <w:b/>
              </w:rPr>
            </w:pPr>
            <w:r w:rsidRPr="00944A9E">
              <w:rPr>
                <w:b/>
              </w:rPr>
              <w:t xml:space="preserve">Povinná literatura: </w:t>
            </w:r>
          </w:p>
          <w:p w:rsidR="00C13091" w:rsidRPr="005209F5" w:rsidRDefault="00C13091" w:rsidP="00FD256A">
            <w:pPr>
              <w:jc w:val="both"/>
            </w:pPr>
            <w:r w:rsidRPr="00944A9E">
              <w:t xml:space="preserve">Hewitt, D., &amp; Tarrant, S. (2015). </w:t>
            </w:r>
            <w:r w:rsidRPr="00944A9E">
              <w:rPr>
                <w:i/>
                <w:iCs/>
              </w:rPr>
              <w:t xml:space="preserve">Innovative teaching and </w:t>
            </w:r>
            <w:r w:rsidRPr="005209F5">
              <w:rPr>
                <w:i/>
                <w:iCs/>
              </w:rPr>
              <w:t>learning in primary schools</w:t>
            </w:r>
            <w:r w:rsidRPr="005209F5">
              <w:t>. Los Angeles: SAGE.</w:t>
            </w:r>
          </w:p>
          <w:p w:rsidR="00AA77E0" w:rsidRPr="005209F5" w:rsidRDefault="00AA77E0" w:rsidP="00AA77E0">
            <w:pPr>
              <w:pStyle w:val="Normlnweb"/>
              <w:shd w:val="clear" w:color="auto" w:fill="FFFFFF"/>
              <w:spacing w:before="0" w:beforeAutospacing="0" w:after="0"/>
              <w:jc w:val="both"/>
              <w:rPr>
                <w:ins w:id="1536" w:author="Hana Navrátilová" w:date="2019-09-24T11:10:00Z"/>
                <w:rFonts w:ascii="Times New Roman" w:cs="Times New Roman"/>
                <w:color w:val="201F1E"/>
                <w:sz w:val="20"/>
                <w:szCs w:val="20"/>
              </w:rPr>
            </w:pPr>
            <w:ins w:id="1537" w:author="Hana Navrátilová" w:date="2019-09-24T11:10:00Z">
              <w:r w:rsidRPr="005209F5">
                <w:rPr>
                  <w:rFonts w:ascii="Times New Roman" w:cs="Times New Roman"/>
                  <w:color w:val="000000"/>
                  <w:sz w:val="20"/>
                  <w:szCs w:val="20"/>
                  <w:bdr w:val="none" w:sz="0" w:space="0" w:color="auto" w:frame="1"/>
                </w:rPr>
                <w:t xml:space="preserve">Majerčíková J., </w:t>
              </w:r>
              <w:r w:rsidRPr="005209F5">
                <w:rPr>
                  <w:rFonts w:ascii="Times New Roman" w:cs="Times New Roman"/>
                  <w:noProof/>
                  <w:sz w:val="20"/>
                  <w:szCs w:val="20"/>
                  <w:shd w:val="clear" w:color="auto" w:fill="FFFFFF"/>
                </w:rPr>
                <w:t xml:space="preserve">&amp; </w:t>
              </w:r>
              <w:r w:rsidRPr="005209F5">
                <w:rPr>
                  <w:rFonts w:ascii="Times New Roman" w:cs="Times New Roman"/>
                  <w:color w:val="000000"/>
                  <w:sz w:val="20"/>
                  <w:szCs w:val="20"/>
                  <w:bdr w:val="none" w:sz="0" w:space="0" w:color="auto" w:frame="1"/>
                </w:rPr>
                <w:t>Petrů Puhrová, B. (2019). </w:t>
              </w:r>
              <w:r w:rsidRPr="005209F5">
                <w:rPr>
                  <w:rFonts w:ascii="Times New Roman" w:cs="Times New Roman"/>
                  <w:iCs/>
                  <w:color w:val="000000"/>
                  <w:sz w:val="20"/>
                  <w:szCs w:val="20"/>
                  <w:bdr w:val="none" w:sz="0" w:space="0" w:color="auto" w:frame="1"/>
                </w:rPr>
                <w:t>Pupils’ learning aspirations and the perceived influence of their parent.</w:t>
              </w:r>
              <w:r w:rsidRPr="005209F5">
                <w:rPr>
                  <w:rFonts w:ascii="Times New Roman" w:cs="Times New Roman"/>
                  <w:i/>
                  <w:iCs/>
                  <w:color w:val="000000"/>
                  <w:sz w:val="20"/>
                  <w:szCs w:val="20"/>
                  <w:bdr w:val="none" w:sz="0" w:space="0" w:color="auto" w:frame="1"/>
                </w:rPr>
                <w:t> </w:t>
              </w:r>
              <w:r w:rsidRPr="005209F5">
                <w:rPr>
                  <w:rFonts w:ascii="Times New Roman" w:cs="Times New Roman"/>
                  <w:i/>
                  <w:color w:val="000000"/>
                  <w:sz w:val="20"/>
                  <w:szCs w:val="20"/>
                  <w:bdr w:val="none" w:sz="0" w:space="0" w:color="auto" w:frame="1"/>
                </w:rPr>
                <w:t>Didactica Slovenica</w:t>
              </w:r>
              <w:r w:rsidRPr="005209F5">
                <w:rPr>
                  <w:rFonts w:ascii="Times New Roman" w:cs="Times New Roman"/>
                  <w:color w:val="000000"/>
                  <w:sz w:val="20"/>
                  <w:szCs w:val="20"/>
                  <w:bdr w:val="none" w:sz="0" w:space="0" w:color="auto" w:frame="1"/>
                </w:rPr>
                <w:t xml:space="preserve">. V recenzním řízení - termín vydání 2019. </w:t>
              </w:r>
            </w:ins>
          </w:p>
          <w:p w:rsidR="00C13091" w:rsidRPr="00944A9E" w:rsidRDefault="00B94D23" w:rsidP="00FD256A">
            <w:pPr>
              <w:jc w:val="both"/>
            </w:pPr>
            <w:r w:rsidRPr="005209F5">
              <w:t xml:space="preserve">Spilková, V., </w:t>
            </w:r>
            <w:r w:rsidR="00C13091" w:rsidRPr="005209F5">
              <w:t xml:space="preserve">Hejlová, H. (Eds.). (2010). </w:t>
            </w:r>
            <w:r w:rsidR="00C13091" w:rsidRPr="005209F5">
              <w:rPr>
                <w:i/>
              </w:rPr>
              <w:t>Příprava učitelů</w:t>
            </w:r>
            <w:r w:rsidR="00C13091" w:rsidRPr="00944A9E">
              <w:rPr>
                <w:i/>
              </w:rPr>
              <w:t xml:space="preserve"> pro primární a neprimární vzdělávání v ČR a SR.</w:t>
            </w:r>
            <w:r w:rsidR="00C13091" w:rsidRPr="00944A9E">
              <w:t xml:space="preserve"> Praha: UK.</w:t>
            </w:r>
          </w:p>
          <w:p w:rsidR="00C13091" w:rsidRPr="00944A9E" w:rsidRDefault="00C13091" w:rsidP="00FD256A">
            <w:pPr>
              <w:jc w:val="both"/>
              <w:rPr>
                <w:i/>
              </w:rPr>
            </w:pPr>
            <w:r w:rsidRPr="00944A9E">
              <w:t xml:space="preserve">Stuchlíková, I., Janík, T., Beneš, Z., Bílek, M., Brücknerová, K., Černochová, M., et al. (2015). </w:t>
            </w:r>
            <w:r w:rsidRPr="00944A9E">
              <w:rPr>
                <w:i/>
                <w:iCs/>
              </w:rPr>
              <w:t>Oborové didaktiky: vývoj, stav, perspektivy</w:t>
            </w:r>
            <w:r w:rsidRPr="00944A9E">
              <w:t>. Brno: Masarykova univerzita.</w:t>
            </w:r>
          </w:p>
          <w:p w:rsidR="00C13091" w:rsidRPr="00944A9E" w:rsidRDefault="00C13091" w:rsidP="00FD256A">
            <w:pPr>
              <w:jc w:val="both"/>
            </w:pPr>
            <w:r w:rsidRPr="00944A9E">
              <w:t xml:space="preserve">Šulová, L. (2014). </w:t>
            </w:r>
            <w:r w:rsidRPr="00944A9E">
              <w:rPr>
                <w:i/>
                <w:iCs/>
              </w:rPr>
              <w:t>Význam domácí přípravy pro začínajícího školáka</w:t>
            </w:r>
            <w:r w:rsidRPr="00944A9E">
              <w:t>. Praha: Wolters Kluwer.</w:t>
            </w:r>
          </w:p>
          <w:p w:rsidR="00C13091" w:rsidRPr="00944A9E" w:rsidRDefault="00C13091" w:rsidP="00E7344C">
            <w:pPr>
              <w:jc w:val="both"/>
              <w:rPr>
                <w:i/>
              </w:rPr>
            </w:pPr>
          </w:p>
          <w:p w:rsidR="00C13091" w:rsidRPr="00944A9E" w:rsidRDefault="00C13091" w:rsidP="00E7344C">
            <w:pPr>
              <w:jc w:val="both"/>
              <w:rPr>
                <w:b/>
              </w:rPr>
            </w:pPr>
            <w:r w:rsidRPr="00944A9E">
              <w:rPr>
                <w:b/>
              </w:rPr>
              <w:t xml:space="preserve">Doporučená literatura: </w:t>
            </w:r>
          </w:p>
          <w:p w:rsidR="00C13091" w:rsidRPr="00944A9E" w:rsidRDefault="00C13091" w:rsidP="00E7344C">
            <w:pPr>
              <w:jc w:val="both"/>
            </w:pPr>
            <w:r w:rsidRPr="00944A9E">
              <w:t xml:space="preserve">Franclová, M. (2013). </w:t>
            </w:r>
            <w:r w:rsidRPr="00944A9E">
              <w:rPr>
                <w:i/>
                <w:iCs/>
              </w:rPr>
              <w:t>Zahájení školní docházky</w:t>
            </w:r>
            <w:r w:rsidRPr="00944A9E">
              <w:t>. Praha: Grada.</w:t>
            </w:r>
          </w:p>
          <w:p w:rsidR="00C13091" w:rsidRPr="00944A9E" w:rsidRDefault="00C13091" w:rsidP="00E7344C">
            <w:pPr>
              <w:jc w:val="both"/>
            </w:pPr>
            <w:r w:rsidRPr="00944A9E">
              <w:t xml:space="preserve">Kutálková, D. (2014). </w:t>
            </w:r>
            <w:r w:rsidRPr="00944A9E">
              <w:rPr>
                <w:i/>
                <w:iCs/>
              </w:rPr>
              <w:t xml:space="preserve">Jak připravit dítě do 1. třídy. </w:t>
            </w:r>
            <w:r w:rsidRPr="00944A9E">
              <w:t>Praha: Grada.</w:t>
            </w:r>
          </w:p>
          <w:p w:rsidR="00C13091" w:rsidRPr="00944A9E" w:rsidRDefault="00C13091" w:rsidP="00E7344C">
            <w:pPr>
              <w:jc w:val="both"/>
            </w:pPr>
            <w:r w:rsidRPr="00944A9E">
              <w:t xml:space="preserve">Petrů Puhrová, B. (2016). Zapojení rodičů do domácí přípravy dítě na vyučování: přehledová studie. </w:t>
            </w:r>
            <w:r w:rsidRPr="00944A9E">
              <w:rPr>
                <w:i/>
              </w:rPr>
              <w:t>Paidagogos, 2016</w:t>
            </w:r>
            <w:r w:rsidRPr="00944A9E">
              <w:t xml:space="preserve">(2), 90-106. </w:t>
            </w:r>
          </w:p>
          <w:p w:rsidR="00C13091" w:rsidRDefault="00C13091" w:rsidP="00E7344C">
            <w:pPr>
              <w:jc w:val="both"/>
            </w:pPr>
            <w:r w:rsidRPr="00944A9E">
              <w:t xml:space="preserve">Zitková, H. (2014). </w:t>
            </w:r>
            <w:r w:rsidRPr="00944A9E">
              <w:rPr>
                <w:i/>
                <w:iCs/>
              </w:rPr>
              <w:t xml:space="preserve">Rozvoj sociálních dovedností u žáků na I. stupni základních škol. </w:t>
            </w:r>
            <w:r w:rsidRPr="00944A9E">
              <w:t>Pardubice: Univerzita Pardubice, Fakulta filozofická.</w:t>
            </w:r>
          </w:p>
          <w:p w:rsidR="00774F02" w:rsidRPr="00944A9E" w:rsidRDefault="00774F02" w:rsidP="00E7344C">
            <w:pPr>
              <w:jc w:val="both"/>
            </w:pPr>
          </w:p>
        </w:tc>
      </w:tr>
      <w:tr w:rsidR="00C13091"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C13091" w:rsidRPr="00944A9E" w:rsidRDefault="00C13091" w:rsidP="00E7344C">
            <w:pPr>
              <w:jc w:val="center"/>
              <w:rPr>
                <w:b/>
              </w:rPr>
            </w:pPr>
            <w:r w:rsidRPr="00944A9E">
              <w:rPr>
                <w:b/>
              </w:rPr>
              <w:t>Informace ke kombinované nebo distanční formě</w:t>
            </w:r>
          </w:p>
        </w:tc>
      </w:tr>
      <w:tr w:rsidR="00C13091" w:rsidRPr="00944A9E" w:rsidTr="00DC193A">
        <w:trPr>
          <w:jc w:val="center"/>
        </w:trPr>
        <w:tc>
          <w:tcPr>
            <w:tcW w:w="5672" w:type="dxa"/>
            <w:gridSpan w:val="3"/>
            <w:tcBorders>
              <w:top w:val="single" w:sz="2" w:space="0" w:color="auto"/>
            </w:tcBorders>
            <w:shd w:val="clear" w:color="auto" w:fill="F7CAAC"/>
          </w:tcPr>
          <w:p w:rsidR="00C13091" w:rsidRPr="00944A9E" w:rsidRDefault="00C13091" w:rsidP="00E7344C">
            <w:pPr>
              <w:jc w:val="both"/>
            </w:pPr>
            <w:r w:rsidRPr="00944A9E">
              <w:rPr>
                <w:b/>
              </w:rPr>
              <w:t>Rozsah konzultací (soustředění)</w:t>
            </w:r>
          </w:p>
        </w:tc>
        <w:tc>
          <w:tcPr>
            <w:tcW w:w="709" w:type="dxa"/>
            <w:tcBorders>
              <w:top w:val="single" w:sz="2" w:space="0" w:color="auto"/>
            </w:tcBorders>
          </w:tcPr>
          <w:p w:rsidR="00C13091" w:rsidRPr="00944A9E" w:rsidRDefault="00C13091" w:rsidP="00E7344C">
            <w:pPr>
              <w:jc w:val="both"/>
            </w:pPr>
          </w:p>
        </w:tc>
        <w:tc>
          <w:tcPr>
            <w:tcW w:w="3826" w:type="dxa"/>
            <w:gridSpan w:val="4"/>
            <w:tcBorders>
              <w:top w:val="single" w:sz="2" w:space="0" w:color="auto"/>
            </w:tcBorders>
            <w:shd w:val="clear" w:color="auto" w:fill="F7CAAC"/>
          </w:tcPr>
          <w:p w:rsidR="00C13091" w:rsidRPr="00944A9E" w:rsidRDefault="00C13091" w:rsidP="00E7344C">
            <w:pPr>
              <w:jc w:val="both"/>
              <w:rPr>
                <w:b/>
              </w:rPr>
            </w:pPr>
            <w:r w:rsidRPr="00944A9E">
              <w:rPr>
                <w:b/>
              </w:rPr>
              <w:t xml:space="preserve">hodin </w:t>
            </w:r>
          </w:p>
        </w:tc>
      </w:tr>
      <w:tr w:rsidR="00C13091" w:rsidRPr="00944A9E" w:rsidTr="00DC193A">
        <w:trPr>
          <w:jc w:val="center"/>
        </w:trPr>
        <w:tc>
          <w:tcPr>
            <w:tcW w:w="10207" w:type="dxa"/>
            <w:gridSpan w:val="8"/>
            <w:shd w:val="clear" w:color="auto" w:fill="F7CAAC"/>
          </w:tcPr>
          <w:p w:rsidR="00C13091" w:rsidRPr="00944A9E" w:rsidRDefault="00C13091" w:rsidP="00E7344C">
            <w:pPr>
              <w:jc w:val="both"/>
              <w:rPr>
                <w:b/>
              </w:rPr>
            </w:pPr>
            <w:r w:rsidRPr="00944A9E">
              <w:rPr>
                <w:b/>
              </w:rPr>
              <w:t>Informace o způsobu kontaktu s vyučujícím</w:t>
            </w:r>
          </w:p>
        </w:tc>
      </w:tr>
      <w:tr w:rsidR="00C13091" w:rsidRPr="00944A9E" w:rsidTr="00DC193A">
        <w:trPr>
          <w:trHeight w:val="50"/>
          <w:jc w:val="center"/>
        </w:trPr>
        <w:tc>
          <w:tcPr>
            <w:tcW w:w="10207" w:type="dxa"/>
            <w:gridSpan w:val="8"/>
          </w:tcPr>
          <w:p w:rsidR="00C13091" w:rsidRDefault="00C13091" w:rsidP="00E7344C">
            <w:pPr>
              <w:jc w:val="both"/>
            </w:pPr>
          </w:p>
          <w:p w:rsidR="00B67B97" w:rsidRPr="00944A9E" w:rsidRDefault="00B67B97" w:rsidP="00E7344C">
            <w:pPr>
              <w:jc w:val="both"/>
              <w:rPr>
                <w:del w:id="1538" w:author="Hana Navrátilová" w:date="2019-09-24T11:10:00Z"/>
              </w:rPr>
            </w:pPr>
          </w:p>
          <w:p w:rsidR="00C13091" w:rsidRDefault="00C13091" w:rsidP="00E7344C">
            <w:pPr>
              <w:jc w:val="both"/>
              <w:rPr>
                <w:del w:id="1539" w:author="Hana Navrátilová" w:date="2019-09-24T11:10:00Z"/>
              </w:rPr>
            </w:pPr>
          </w:p>
          <w:p w:rsidR="00774F02" w:rsidRDefault="00774F02" w:rsidP="00E7344C">
            <w:pPr>
              <w:jc w:val="both"/>
              <w:rPr>
                <w:del w:id="1540" w:author="Hana Navrátilová" w:date="2019-09-24T11:10:00Z"/>
              </w:rPr>
            </w:pPr>
          </w:p>
          <w:p w:rsidR="00774F02" w:rsidRDefault="00774F02" w:rsidP="00E7344C">
            <w:pPr>
              <w:jc w:val="both"/>
              <w:rPr>
                <w:del w:id="1541" w:author="Hana Navrátilová" w:date="2019-09-24T11:10:00Z"/>
              </w:rPr>
            </w:pPr>
          </w:p>
          <w:p w:rsidR="00774F02" w:rsidRPr="00944A9E" w:rsidRDefault="00774F02" w:rsidP="00E7344C">
            <w:pPr>
              <w:jc w:val="both"/>
            </w:pPr>
          </w:p>
        </w:tc>
      </w:tr>
    </w:tbl>
    <w:p w:rsidR="00AA4644" w:rsidRDefault="00AA4644">
      <w:pPr>
        <w:rPr>
          <w:ins w:id="1542" w:author="Hana Navrátilová" w:date="2019-09-24T11:10:00Z"/>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C13091" w:rsidRPr="00944A9E" w:rsidTr="00DC193A">
        <w:trPr>
          <w:jc w:val="center"/>
        </w:trPr>
        <w:tc>
          <w:tcPr>
            <w:tcW w:w="10207" w:type="dxa"/>
            <w:gridSpan w:val="8"/>
            <w:tcBorders>
              <w:bottom w:val="double" w:sz="4" w:space="0" w:color="auto"/>
            </w:tcBorders>
            <w:shd w:val="clear" w:color="auto" w:fill="BDD6EE"/>
          </w:tcPr>
          <w:p w:rsidR="00C13091" w:rsidRPr="00944A9E" w:rsidRDefault="00F32C9A" w:rsidP="00E7344C">
            <w:pPr>
              <w:jc w:val="both"/>
              <w:rPr>
                <w:b/>
                <w:sz w:val="28"/>
                <w:szCs w:val="28"/>
              </w:rPr>
            </w:pPr>
            <w:r>
              <w:br w:type="page"/>
            </w:r>
            <w:r w:rsidR="00C13091" w:rsidRPr="00944A9E">
              <w:br w:type="page"/>
            </w:r>
            <w:r w:rsidR="00C13091" w:rsidRPr="00944A9E">
              <w:rPr>
                <w:b/>
                <w:sz w:val="28"/>
                <w:szCs w:val="28"/>
              </w:rPr>
              <w:t>B-III – Charakteristika studijního předmětu</w:t>
            </w:r>
          </w:p>
        </w:tc>
      </w:tr>
      <w:tr w:rsidR="00C13091" w:rsidRPr="00944A9E" w:rsidTr="00DC193A">
        <w:trPr>
          <w:jc w:val="center"/>
        </w:trPr>
        <w:tc>
          <w:tcPr>
            <w:tcW w:w="3475" w:type="dxa"/>
            <w:tcBorders>
              <w:top w:val="double" w:sz="4" w:space="0" w:color="auto"/>
            </w:tcBorders>
            <w:shd w:val="clear" w:color="auto" w:fill="F7CAAC"/>
          </w:tcPr>
          <w:p w:rsidR="00C13091" w:rsidRPr="00944A9E" w:rsidRDefault="00C13091" w:rsidP="00E7344C">
            <w:pPr>
              <w:jc w:val="both"/>
              <w:rPr>
                <w:b/>
              </w:rPr>
            </w:pPr>
            <w:r w:rsidRPr="00944A9E">
              <w:rPr>
                <w:b/>
              </w:rPr>
              <w:t>Název studijního předmětu</w:t>
            </w:r>
          </w:p>
        </w:tc>
        <w:tc>
          <w:tcPr>
            <w:tcW w:w="6732" w:type="dxa"/>
            <w:gridSpan w:val="7"/>
            <w:tcBorders>
              <w:top w:val="double" w:sz="4" w:space="0" w:color="auto"/>
            </w:tcBorders>
          </w:tcPr>
          <w:p w:rsidR="00C13091" w:rsidRPr="00944A9E" w:rsidRDefault="00C13091" w:rsidP="00E7344C">
            <w:pPr>
              <w:jc w:val="both"/>
            </w:pPr>
            <w:r w:rsidRPr="00944A9E">
              <w:t>Připravenost dítěte na vstup do základní školy</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Typ předmětu</w:t>
            </w:r>
          </w:p>
        </w:tc>
        <w:tc>
          <w:tcPr>
            <w:tcW w:w="3411" w:type="dxa"/>
            <w:gridSpan w:val="4"/>
          </w:tcPr>
          <w:p w:rsidR="00C13091" w:rsidRPr="00944A9E" w:rsidRDefault="00C13091" w:rsidP="00E7344C">
            <w:pPr>
              <w:jc w:val="both"/>
            </w:pPr>
            <w:r w:rsidRPr="00944A9E">
              <w:t>povinně volitelný, PZ</w:t>
            </w:r>
          </w:p>
        </w:tc>
        <w:tc>
          <w:tcPr>
            <w:tcW w:w="2694" w:type="dxa"/>
            <w:gridSpan w:val="2"/>
            <w:shd w:val="clear" w:color="auto" w:fill="F7CAAC"/>
          </w:tcPr>
          <w:p w:rsidR="00C13091" w:rsidRPr="00944A9E" w:rsidRDefault="00C13091" w:rsidP="00E7344C">
            <w:pPr>
              <w:jc w:val="both"/>
            </w:pPr>
            <w:r w:rsidRPr="00944A9E">
              <w:rPr>
                <w:b/>
              </w:rPr>
              <w:t>doporučený ročník / semestr</w:t>
            </w:r>
          </w:p>
        </w:tc>
        <w:tc>
          <w:tcPr>
            <w:tcW w:w="627" w:type="dxa"/>
          </w:tcPr>
          <w:p w:rsidR="00C13091" w:rsidRPr="00944A9E" w:rsidRDefault="00C13091" w:rsidP="00E7344C">
            <w:pPr>
              <w:jc w:val="both"/>
            </w:pPr>
            <w:r w:rsidRPr="00944A9E">
              <w:t>3/LS</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Rozsah studijního předmětu</w:t>
            </w:r>
          </w:p>
        </w:tc>
        <w:tc>
          <w:tcPr>
            <w:tcW w:w="1701" w:type="dxa"/>
            <w:gridSpan w:val="2"/>
          </w:tcPr>
          <w:p w:rsidR="00C13091" w:rsidRPr="00944A9E" w:rsidRDefault="00C13091" w:rsidP="00E7344C">
            <w:pPr>
              <w:jc w:val="both"/>
            </w:pPr>
            <w:r w:rsidRPr="00944A9E">
              <w:t>28s</w:t>
            </w:r>
          </w:p>
        </w:tc>
        <w:tc>
          <w:tcPr>
            <w:tcW w:w="889" w:type="dxa"/>
            <w:shd w:val="clear" w:color="auto" w:fill="F7CAAC"/>
          </w:tcPr>
          <w:p w:rsidR="00C13091" w:rsidRPr="00944A9E" w:rsidRDefault="00C13091" w:rsidP="00E7344C">
            <w:pPr>
              <w:jc w:val="both"/>
              <w:rPr>
                <w:b/>
              </w:rPr>
            </w:pPr>
            <w:r w:rsidRPr="00944A9E">
              <w:rPr>
                <w:b/>
              </w:rPr>
              <w:t xml:space="preserve">hod. </w:t>
            </w:r>
          </w:p>
        </w:tc>
        <w:tc>
          <w:tcPr>
            <w:tcW w:w="821" w:type="dxa"/>
          </w:tcPr>
          <w:p w:rsidR="00C13091" w:rsidRPr="00944A9E" w:rsidRDefault="00C13091" w:rsidP="00E7344C">
            <w:pPr>
              <w:jc w:val="both"/>
            </w:pPr>
            <w:r w:rsidRPr="00944A9E">
              <w:t>28</w:t>
            </w:r>
          </w:p>
        </w:tc>
        <w:tc>
          <w:tcPr>
            <w:tcW w:w="2155" w:type="dxa"/>
            <w:shd w:val="clear" w:color="auto" w:fill="F7CAAC"/>
          </w:tcPr>
          <w:p w:rsidR="00C13091" w:rsidRPr="00944A9E" w:rsidRDefault="00C13091" w:rsidP="00E7344C">
            <w:pPr>
              <w:jc w:val="both"/>
              <w:rPr>
                <w:b/>
              </w:rPr>
            </w:pPr>
            <w:r w:rsidRPr="00944A9E">
              <w:rPr>
                <w:b/>
              </w:rPr>
              <w:t>kreditů</w:t>
            </w:r>
          </w:p>
        </w:tc>
        <w:tc>
          <w:tcPr>
            <w:tcW w:w="1166" w:type="dxa"/>
            <w:gridSpan w:val="2"/>
          </w:tcPr>
          <w:p w:rsidR="00C13091" w:rsidRPr="00944A9E" w:rsidRDefault="00C13091" w:rsidP="00E7344C">
            <w:pPr>
              <w:jc w:val="both"/>
            </w:pPr>
            <w:r w:rsidRPr="00944A9E">
              <w:t>2</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Prerekvizity, korekvizity, ekvivalence</w:t>
            </w:r>
          </w:p>
        </w:tc>
        <w:tc>
          <w:tcPr>
            <w:tcW w:w="6732" w:type="dxa"/>
            <w:gridSpan w:val="7"/>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Způsob ověření studijních výsledků</w:t>
            </w:r>
          </w:p>
        </w:tc>
        <w:tc>
          <w:tcPr>
            <w:tcW w:w="3411" w:type="dxa"/>
            <w:gridSpan w:val="4"/>
          </w:tcPr>
          <w:p w:rsidR="00C13091" w:rsidRPr="00944A9E" w:rsidRDefault="00C13091" w:rsidP="00E7344C">
            <w:pPr>
              <w:jc w:val="both"/>
            </w:pPr>
            <w:r w:rsidRPr="00944A9E">
              <w:t>zápočet</w:t>
            </w:r>
          </w:p>
        </w:tc>
        <w:tc>
          <w:tcPr>
            <w:tcW w:w="2155" w:type="dxa"/>
            <w:shd w:val="clear" w:color="auto" w:fill="F7CAAC"/>
          </w:tcPr>
          <w:p w:rsidR="00C13091" w:rsidRPr="00944A9E" w:rsidRDefault="00C13091" w:rsidP="00E7344C">
            <w:pPr>
              <w:jc w:val="both"/>
              <w:rPr>
                <w:b/>
              </w:rPr>
            </w:pPr>
            <w:r w:rsidRPr="00944A9E">
              <w:rPr>
                <w:b/>
              </w:rPr>
              <w:t>Forma výuky</w:t>
            </w:r>
          </w:p>
        </w:tc>
        <w:tc>
          <w:tcPr>
            <w:tcW w:w="1166" w:type="dxa"/>
            <w:gridSpan w:val="2"/>
          </w:tcPr>
          <w:p w:rsidR="00C13091" w:rsidRPr="00944A9E" w:rsidRDefault="00C13091" w:rsidP="00E7344C">
            <w:pPr>
              <w:jc w:val="both"/>
            </w:pPr>
            <w:r w:rsidRPr="00944A9E">
              <w:t>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C13091" w:rsidRPr="00944A9E" w:rsidRDefault="00C13091" w:rsidP="00E7344C">
            <w:pPr>
              <w:jc w:val="both"/>
            </w:pPr>
            <w:r w:rsidRPr="00944A9E">
              <w:t>Seminární práce.</w:t>
            </w:r>
          </w:p>
        </w:tc>
      </w:tr>
      <w:tr w:rsidR="00C13091" w:rsidRPr="00944A9E" w:rsidTr="00DC193A">
        <w:trPr>
          <w:trHeight w:val="554"/>
          <w:jc w:val="center"/>
        </w:trPr>
        <w:tc>
          <w:tcPr>
            <w:tcW w:w="10207" w:type="dxa"/>
            <w:gridSpan w:val="8"/>
            <w:tcBorders>
              <w:top w:val="nil"/>
            </w:tcBorders>
          </w:tcPr>
          <w:p w:rsidR="00C13091" w:rsidRPr="00944A9E" w:rsidRDefault="00C13091" w:rsidP="00E7344C">
            <w:pPr>
              <w:jc w:val="both"/>
            </w:pPr>
          </w:p>
        </w:tc>
      </w:tr>
      <w:tr w:rsidR="00C13091" w:rsidRPr="00944A9E" w:rsidTr="00DC193A">
        <w:trPr>
          <w:trHeight w:val="197"/>
          <w:jc w:val="center"/>
        </w:trPr>
        <w:tc>
          <w:tcPr>
            <w:tcW w:w="3475" w:type="dxa"/>
            <w:tcBorders>
              <w:top w:val="nil"/>
            </w:tcBorders>
            <w:shd w:val="clear" w:color="auto" w:fill="F7CAAC"/>
          </w:tcPr>
          <w:p w:rsidR="00C13091" w:rsidRPr="00944A9E" w:rsidRDefault="00C13091" w:rsidP="00E7344C">
            <w:pPr>
              <w:jc w:val="both"/>
              <w:rPr>
                <w:b/>
              </w:rPr>
            </w:pPr>
            <w:r w:rsidRPr="00944A9E">
              <w:rPr>
                <w:b/>
              </w:rPr>
              <w:t>Garant předmětu</w:t>
            </w:r>
          </w:p>
        </w:tc>
        <w:tc>
          <w:tcPr>
            <w:tcW w:w="6732" w:type="dxa"/>
            <w:gridSpan w:val="7"/>
            <w:tcBorders>
              <w:top w:val="nil"/>
            </w:tcBorders>
          </w:tcPr>
          <w:p w:rsidR="00C13091" w:rsidRPr="00944A9E" w:rsidRDefault="00C13091" w:rsidP="00E7344C">
            <w:pPr>
              <w:jc w:val="both"/>
            </w:pPr>
            <w:del w:id="1543" w:author="Hana Navrátilová" w:date="2019-09-24T11:10:00Z">
              <w:r w:rsidRPr="00944A9E">
                <w:delText>Mgr. Jana Vašíková, PhD.</w:delText>
              </w:r>
            </w:del>
            <w:ins w:id="1544" w:author="Hana Navrátilová" w:date="2019-09-24T11:10:00Z">
              <w:r w:rsidR="00297ED8">
                <w:t>PhDr. Barbora Petrů Puhrová, Ph.D.</w:t>
              </w:r>
            </w:ins>
          </w:p>
        </w:tc>
      </w:tr>
      <w:tr w:rsidR="00C13091" w:rsidRPr="00944A9E" w:rsidTr="00DC193A">
        <w:trPr>
          <w:trHeight w:val="543"/>
          <w:jc w:val="center"/>
        </w:trPr>
        <w:tc>
          <w:tcPr>
            <w:tcW w:w="3475" w:type="dxa"/>
            <w:tcBorders>
              <w:top w:val="nil"/>
            </w:tcBorders>
            <w:shd w:val="clear" w:color="auto" w:fill="F7CAAC"/>
          </w:tcPr>
          <w:p w:rsidR="00C13091" w:rsidRPr="00944A9E" w:rsidRDefault="00C13091" w:rsidP="00E7344C">
            <w:pPr>
              <w:jc w:val="both"/>
              <w:rPr>
                <w:b/>
              </w:rPr>
            </w:pPr>
            <w:r w:rsidRPr="00944A9E">
              <w:rPr>
                <w:b/>
              </w:rPr>
              <w:t>Zapojení garanta do výuky předmětu</w:t>
            </w:r>
          </w:p>
        </w:tc>
        <w:tc>
          <w:tcPr>
            <w:tcW w:w="6732" w:type="dxa"/>
            <w:gridSpan w:val="7"/>
            <w:tcBorders>
              <w:top w:val="nil"/>
            </w:tcBorders>
          </w:tcPr>
          <w:p w:rsidR="00C13091" w:rsidRPr="00944A9E" w:rsidRDefault="00C13091" w:rsidP="00E7344C">
            <w:pPr>
              <w:jc w:val="both"/>
            </w:pPr>
            <w:r w:rsidRPr="00944A9E">
              <w:t>vede 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Vyučující</w:t>
            </w:r>
          </w:p>
        </w:tc>
        <w:tc>
          <w:tcPr>
            <w:tcW w:w="6732" w:type="dxa"/>
            <w:gridSpan w:val="7"/>
            <w:tcBorders>
              <w:bottom w:val="nil"/>
            </w:tcBorders>
            <w:shd w:val="clear" w:color="auto" w:fill="auto"/>
          </w:tcPr>
          <w:p w:rsidR="00C13091" w:rsidRPr="00944A9E" w:rsidRDefault="00C13091" w:rsidP="00E7344C">
            <w:pPr>
              <w:jc w:val="both"/>
            </w:pPr>
            <w:del w:id="1545" w:author="Hana Navrátilová" w:date="2019-09-24T11:10:00Z">
              <w:r w:rsidRPr="00944A9E">
                <w:delText>Mgr. Jana Vašíková, PhD.</w:delText>
              </w:r>
            </w:del>
            <w:ins w:id="1546" w:author="Hana Navrátilová" w:date="2019-09-24T11:10:00Z">
              <w:r w:rsidR="00297ED8">
                <w:t>PhDr. Barbora Petrů Puhrová, Ph.D.</w:t>
              </w:r>
            </w:ins>
            <w:r w:rsidR="00297ED8" w:rsidRPr="00944A9E">
              <w:t xml:space="preserve"> </w:t>
            </w:r>
            <w:r w:rsidRPr="00944A9E">
              <w:t>(100%)</w:t>
            </w:r>
          </w:p>
        </w:tc>
      </w:tr>
      <w:tr w:rsidR="00C13091" w:rsidRPr="00944A9E" w:rsidTr="00DC193A">
        <w:trPr>
          <w:trHeight w:val="554"/>
          <w:jc w:val="center"/>
        </w:trPr>
        <w:tc>
          <w:tcPr>
            <w:tcW w:w="10207" w:type="dxa"/>
            <w:gridSpan w:val="8"/>
            <w:tcBorders>
              <w:top w:val="nil"/>
            </w:tcBorders>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Stručná anotace předmětu</w:t>
            </w:r>
          </w:p>
        </w:tc>
        <w:tc>
          <w:tcPr>
            <w:tcW w:w="6732" w:type="dxa"/>
            <w:gridSpan w:val="7"/>
            <w:tcBorders>
              <w:bottom w:val="nil"/>
            </w:tcBorders>
          </w:tcPr>
          <w:p w:rsidR="00C13091" w:rsidRPr="00944A9E" w:rsidRDefault="00C13091" w:rsidP="00E7344C">
            <w:pPr>
              <w:jc w:val="both"/>
            </w:pPr>
          </w:p>
        </w:tc>
      </w:tr>
      <w:tr w:rsidR="00C13091" w:rsidRPr="00944A9E" w:rsidTr="00DC193A">
        <w:trPr>
          <w:trHeight w:val="3071"/>
          <w:jc w:val="center"/>
        </w:trPr>
        <w:tc>
          <w:tcPr>
            <w:tcW w:w="10207" w:type="dxa"/>
            <w:gridSpan w:val="8"/>
            <w:tcBorders>
              <w:top w:val="nil"/>
              <w:bottom w:val="single" w:sz="12" w:space="0" w:color="auto"/>
            </w:tcBorders>
          </w:tcPr>
          <w:p w:rsidR="00C13091" w:rsidRPr="00944A9E" w:rsidRDefault="00C13091" w:rsidP="00E7344C">
            <w:pPr>
              <w:jc w:val="both"/>
              <w:rPr>
                <w:b/>
              </w:rPr>
            </w:pPr>
          </w:p>
          <w:p w:rsidR="00C13091" w:rsidRPr="00944A9E" w:rsidRDefault="00C13091" w:rsidP="00E7344C">
            <w:pPr>
              <w:jc w:val="both"/>
            </w:pPr>
            <w:r w:rsidRPr="00944A9E">
              <w:t>Školní zralost, připravenost, způsobilost.</w:t>
            </w:r>
          </w:p>
          <w:p w:rsidR="00C13091" w:rsidRPr="00944A9E" w:rsidRDefault="00C13091" w:rsidP="00E7344C">
            <w:pPr>
              <w:jc w:val="both"/>
            </w:pPr>
            <w:r w:rsidRPr="00944A9E">
              <w:t>Kritéria školní zralosti, znaky školní zralosti.</w:t>
            </w:r>
          </w:p>
          <w:p w:rsidR="00C13091" w:rsidRPr="00944A9E" w:rsidRDefault="00C13091" w:rsidP="00E7344C">
            <w:pPr>
              <w:jc w:val="both"/>
            </w:pPr>
            <w:r w:rsidRPr="00944A9E">
              <w:t>Školní nezralost, odklad školní docházky.</w:t>
            </w:r>
          </w:p>
          <w:p w:rsidR="00C13091" w:rsidRPr="00944A9E" w:rsidRDefault="00C13091" w:rsidP="00E7344C">
            <w:pPr>
              <w:jc w:val="both"/>
            </w:pPr>
            <w:r w:rsidRPr="00944A9E">
              <w:t>Fyzické, psychické, sociální, kognitivní požadavky na dítě předškolního věku.</w:t>
            </w:r>
          </w:p>
          <w:p w:rsidR="00C13091" w:rsidRPr="00944A9E" w:rsidRDefault="00C13091" w:rsidP="00E7344C">
            <w:pPr>
              <w:jc w:val="both"/>
            </w:pPr>
            <w:r w:rsidRPr="00944A9E">
              <w:t>Dítě s odloženou školní docházkou.</w:t>
            </w:r>
          </w:p>
          <w:p w:rsidR="00C13091" w:rsidRPr="00944A9E" w:rsidRDefault="00C13091" w:rsidP="00E7344C">
            <w:pPr>
              <w:jc w:val="both"/>
            </w:pPr>
            <w:r w:rsidRPr="00944A9E">
              <w:t>Grafomotorika.</w:t>
            </w:r>
          </w:p>
          <w:p w:rsidR="00C13091" w:rsidRPr="00944A9E" w:rsidRDefault="00C13091" w:rsidP="00E7344C">
            <w:pPr>
              <w:jc w:val="both"/>
            </w:pPr>
            <w:r w:rsidRPr="00944A9E">
              <w:t>Lateralita.</w:t>
            </w:r>
          </w:p>
          <w:p w:rsidR="00C13091" w:rsidRPr="00944A9E" w:rsidRDefault="00C13091" w:rsidP="00E7344C">
            <w:pPr>
              <w:jc w:val="both"/>
            </w:pPr>
            <w:r w:rsidRPr="00944A9E">
              <w:t xml:space="preserve">Školí zralost a rodiče čerstvých prvňáčků. </w:t>
            </w:r>
          </w:p>
          <w:p w:rsidR="00C13091" w:rsidRPr="00944A9E" w:rsidRDefault="00C13091" w:rsidP="00E7344C">
            <w:pPr>
              <w:jc w:val="both"/>
            </w:pPr>
            <w:r w:rsidRPr="00944A9E">
              <w:t>Komunikační kompetence dítěte před nástupem do ZŠ.</w:t>
            </w:r>
          </w:p>
          <w:p w:rsidR="00C13091" w:rsidRPr="00944A9E" w:rsidRDefault="00C13091" w:rsidP="00E7344C">
            <w:pPr>
              <w:jc w:val="both"/>
            </w:pPr>
            <w:r w:rsidRPr="00944A9E">
              <w:t>Vliv rodiny na vstup dítěte do ZŠ.</w:t>
            </w:r>
          </w:p>
          <w:p w:rsidR="00C13091" w:rsidRPr="00944A9E" w:rsidRDefault="00C13091" w:rsidP="00E7344C">
            <w:pPr>
              <w:jc w:val="both"/>
            </w:pPr>
            <w:r w:rsidRPr="00944A9E">
              <w:t>Tradiční zápis do první třídy.</w:t>
            </w:r>
          </w:p>
          <w:p w:rsidR="00C13091" w:rsidRPr="00944A9E" w:rsidRDefault="00C13091" w:rsidP="00E7344C">
            <w:pPr>
              <w:jc w:val="both"/>
            </w:pPr>
            <w:r w:rsidRPr="00944A9E">
              <w:t xml:space="preserve">Alternativní zápis do první třídy. </w:t>
            </w:r>
          </w:p>
          <w:p w:rsidR="00C13091" w:rsidRPr="00944A9E" w:rsidRDefault="00C13091" w:rsidP="00E7344C">
            <w:pPr>
              <w:jc w:val="both"/>
            </w:pPr>
            <w:r w:rsidRPr="00944A9E">
              <w:t>Netradiční zápis do první třídy.</w:t>
            </w:r>
          </w:p>
          <w:p w:rsidR="00C13091" w:rsidRPr="00944A9E" w:rsidRDefault="00C13091" w:rsidP="00E7344C">
            <w:pPr>
              <w:jc w:val="both"/>
            </w:pPr>
            <w:r w:rsidRPr="00944A9E">
              <w:t>Dokumentace spojená se zápisem do první třídy.</w:t>
            </w:r>
          </w:p>
          <w:p w:rsidR="00C13091" w:rsidRDefault="00C13091" w:rsidP="00E7344C">
            <w:pPr>
              <w:jc w:val="both"/>
              <w:rPr>
                <w:del w:id="1547" w:author="Hana Navrátilová" w:date="2019-09-24T11:10:00Z"/>
              </w:rPr>
            </w:pPr>
          </w:p>
          <w:p w:rsidR="00774F02" w:rsidRDefault="00774F02" w:rsidP="00E7344C">
            <w:pPr>
              <w:jc w:val="both"/>
              <w:rPr>
                <w:del w:id="1548" w:author="Hana Navrátilová" w:date="2019-09-24T11:10:00Z"/>
              </w:rPr>
            </w:pPr>
          </w:p>
          <w:p w:rsidR="00774F02" w:rsidRPr="00944A9E" w:rsidRDefault="00774F02" w:rsidP="00E7344C">
            <w:pPr>
              <w:jc w:val="both"/>
            </w:pPr>
          </w:p>
        </w:tc>
      </w:tr>
      <w:tr w:rsidR="00C13091" w:rsidRPr="00944A9E" w:rsidTr="00DC193A">
        <w:trPr>
          <w:trHeight w:val="265"/>
          <w:jc w:val="center"/>
        </w:trPr>
        <w:tc>
          <w:tcPr>
            <w:tcW w:w="4042" w:type="dxa"/>
            <w:gridSpan w:val="2"/>
            <w:tcBorders>
              <w:top w:val="nil"/>
            </w:tcBorders>
            <w:shd w:val="clear" w:color="auto" w:fill="F7CAAC"/>
          </w:tcPr>
          <w:p w:rsidR="00C13091" w:rsidRPr="00944A9E" w:rsidRDefault="00C13091" w:rsidP="00E7344C">
            <w:pPr>
              <w:jc w:val="both"/>
            </w:pPr>
            <w:r w:rsidRPr="00944A9E">
              <w:rPr>
                <w:b/>
              </w:rPr>
              <w:t>Studijní literatura a studijní pomůcky</w:t>
            </w:r>
          </w:p>
        </w:tc>
        <w:tc>
          <w:tcPr>
            <w:tcW w:w="6165" w:type="dxa"/>
            <w:gridSpan w:val="6"/>
            <w:tcBorders>
              <w:top w:val="nil"/>
              <w:bottom w:val="nil"/>
            </w:tcBorders>
          </w:tcPr>
          <w:p w:rsidR="00C13091" w:rsidRPr="00944A9E" w:rsidRDefault="00C13091" w:rsidP="00E7344C">
            <w:pPr>
              <w:jc w:val="both"/>
            </w:pPr>
          </w:p>
        </w:tc>
      </w:tr>
      <w:tr w:rsidR="00C13091" w:rsidRPr="00944A9E" w:rsidTr="00DC193A">
        <w:trPr>
          <w:trHeight w:val="1497"/>
          <w:jc w:val="center"/>
        </w:trPr>
        <w:tc>
          <w:tcPr>
            <w:tcW w:w="10207" w:type="dxa"/>
            <w:gridSpan w:val="8"/>
            <w:tcBorders>
              <w:top w:val="nil"/>
            </w:tcBorders>
          </w:tcPr>
          <w:p w:rsidR="00C13091" w:rsidRPr="00944A9E" w:rsidRDefault="00C13091" w:rsidP="00E7344C">
            <w:pPr>
              <w:jc w:val="both"/>
            </w:pPr>
          </w:p>
          <w:p w:rsidR="00C13091" w:rsidRPr="00944A9E" w:rsidRDefault="00C13091" w:rsidP="00E7344C">
            <w:pPr>
              <w:jc w:val="both"/>
              <w:rPr>
                <w:b/>
              </w:rPr>
            </w:pPr>
            <w:r w:rsidRPr="00944A9E">
              <w:rPr>
                <w:b/>
              </w:rPr>
              <w:t xml:space="preserve">Povinná literatura: </w:t>
            </w:r>
          </w:p>
          <w:p w:rsidR="00FD256A" w:rsidRPr="00944A9E" w:rsidRDefault="00FD256A" w:rsidP="00E7344C">
            <w:pPr>
              <w:jc w:val="both"/>
              <w:rPr>
                <w:shd w:val="clear" w:color="auto" w:fill="FFFFFF"/>
              </w:rPr>
            </w:pPr>
            <w:r w:rsidRPr="00944A9E">
              <w:rPr>
                <w:shd w:val="clear" w:color="auto" w:fill="FFFFFF"/>
              </w:rPr>
              <w:t>Bednářová, J. &amp; Šmardová, V. (2010). Š</w:t>
            </w:r>
            <w:r w:rsidRPr="00944A9E">
              <w:rPr>
                <w:i/>
                <w:iCs/>
                <w:shd w:val="clear" w:color="auto" w:fill="FFFFFF"/>
              </w:rPr>
              <w:t>kolní zralost (Co by mělo umět dítě před vstupem do školy)</w:t>
            </w:r>
            <w:r w:rsidRPr="00944A9E">
              <w:rPr>
                <w:shd w:val="clear" w:color="auto" w:fill="FFFFFF"/>
              </w:rPr>
              <w:t>. 1. vyd. Ostrava: Computer Press.</w:t>
            </w:r>
          </w:p>
          <w:p w:rsidR="00FD256A" w:rsidRPr="005209F5" w:rsidRDefault="00FD256A" w:rsidP="00E7344C">
            <w:pPr>
              <w:jc w:val="both"/>
            </w:pPr>
            <w:r w:rsidRPr="00944A9E">
              <w:t>Drijverová, M, &amp; Tichá, M. (2003). </w:t>
            </w:r>
            <w:r w:rsidRPr="00944A9E">
              <w:rPr>
                <w:i/>
              </w:rPr>
              <w:t>Co má umět př</w:t>
            </w:r>
            <w:r w:rsidRPr="005209F5">
              <w:rPr>
                <w:i/>
              </w:rPr>
              <w:t>edškolák (nauč se to také tak).</w:t>
            </w:r>
            <w:r w:rsidRPr="005209F5">
              <w:t xml:space="preserve"> Praha: Egmont.</w:t>
            </w:r>
          </w:p>
          <w:p w:rsidR="00FD256A" w:rsidRPr="005209F5" w:rsidRDefault="00FD256A" w:rsidP="00E7344C">
            <w:pPr>
              <w:jc w:val="both"/>
              <w:rPr>
                <w:shd w:val="clear" w:color="auto" w:fill="FFFFFF"/>
              </w:rPr>
            </w:pPr>
            <w:r w:rsidRPr="005209F5">
              <w:rPr>
                <w:shd w:val="clear" w:color="auto" w:fill="FFFFFF"/>
              </w:rPr>
              <w:t>Kutálková, D. (2014). </w:t>
            </w:r>
            <w:r w:rsidRPr="005209F5">
              <w:rPr>
                <w:i/>
                <w:iCs/>
                <w:shd w:val="clear" w:color="auto" w:fill="FFFFFF"/>
              </w:rPr>
              <w:t>Jak připravit dítě do 1. třídy</w:t>
            </w:r>
            <w:r w:rsidRPr="005209F5">
              <w:rPr>
                <w:shd w:val="clear" w:color="auto" w:fill="FFFFFF"/>
              </w:rPr>
              <w:t>. 2. vyd. Banská Bystrica: Grada Publishing</w:t>
            </w:r>
          </w:p>
          <w:p w:rsidR="00AA77E0" w:rsidRPr="009B3AF8" w:rsidRDefault="00AA77E0" w:rsidP="00AA77E0">
            <w:pPr>
              <w:pStyle w:val="Normlnweb"/>
              <w:shd w:val="clear" w:color="auto" w:fill="FFFFFF"/>
              <w:spacing w:before="0" w:beforeAutospacing="0" w:after="0"/>
              <w:jc w:val="both"/>
              <w:rPr>
                <w:ins w:id="1549" w:author="Hana Navrátilová" w:date="2019-09-24T11:10:00Z"/>
                <w:rFonts w:ascii="Times New Roman" w:cs="Times New Roman"/>
                <w:color w:val="201F1E"/>
                <w:sz w:val="20"/>
                <w:szCs w:val="20"/>
              </w:rPr>
            </w:pPr>
            <w:ins w:id="1550" w:author="Hana Navrátilová" w:date="2019-09-24T11:10:00Z">
              <w:r w:rsidRPr="005209F5">
                <w:rPr>
                  <w:rFonts w:ascii="Times New Roman" w:cs="Times New Roman"/>
                  <w:color w:val="000000"/>
                  <w:sz w:val="20"/>
                  <w:szCs w:val="20"/>
                  <w:bdr w:val="none" w:sz="0" w:space="0" w:color="auto" w:frame="1"/>
                </w:rPr>
                <w:t xml:space="preserve">Majerčíková J., </w:t>
              </w:r>
              <w:r w:rsidRPr="005209F5">
                <w:rPr>
                  <w:rFonts w:ascii="Times New Roman" w:cs="Times New Roman"/>
                  <w:noProof/>
                  <w:sz w:val="20"/>
                  <w:szCs w:val="20"/>
                  <w:shd w:val="clear" w:color="auto" w:fill="FFFFFF"/>
                </w:rPr>
                <w:t xml:space="preserve">&amp; </w:t>
              </w:r>
              <w:r w:rsidRPr="005209F5">
                <w:rPr>
                  <w:rFonts w:ascii="Times New Roman" w:cs="Times New Roman"/>
                  <w:color w:val="000000"/>
                  <w:sz w:val="20"/>
                  <w:szCs w:val="20"/>
                  <w:bdr w:val="none" w:sz="0" w:space="0" w:color="auto" w:frame="1"/>
                </w:rPr>
                <w:t>Petrů Puhrová, B. (2019). </w:t>
              </w:r>
              <w:r w:rsidRPr="005209F5">
                <w:rPr>
                  <w:rFonts w:ascii="Times New Roman" w:cs="Times New Roman"/>
                  <w:iCs/>
                  <w:color w:val="000000"/>
                  <w:sz w:val="20"/>
                  <w:szCs w:val="20"/>
                  <w:bdr w:val="none" w:sz="0" w:space="0" w:color="auto" w:frame="1"/>
                </w:rPr>
                <w:t>Pupils’ learning aspirations and the perceived influence of their parent.</w:t>
              </w:r>
              <w:r w:rsidRPr="005209F5">
                <w:rPr>
                  <w:rFonts w:ascii="Times New Roman" w:cs="Times New Roman"/>
                  <w:i/>
                  <w:iCs/>
                  <w:color w:val="000000"/>
                  <w:sz w:val="20"/>
                  <w:szCs w:val="20"/>
                  <w:bdr w:val="none" w:sz="0" w:space="0" w:color="auto" w:frame="1"/>
                </w:rPr>
                <w:t> </w:t>
              </w:r>
              <w:r w:rsidRPr="005209F5">
                <w:rPr>
                  <w:rFonts w:ascii="Times New Roman" w:cs="Times New Roman"/>
                  <w:i/>
                  <w:color w:val="000000"/>
                  <w:sz w:val="20"/>
                  <w:szCs w:val="20"/>
                  <w:bdr w:val="none" w:sz="0" w:space="0" w:color="auto" w:frame="1"/>
                </w:rPr>
                <w:t>Didactica Slovenica</w:t>
              </w:r>
              <w:r w:rsidRPr="005209F5">
                <w:rPr>
                  <w:rFonts w:ascii="Times New Roman" w:cs="Times New Roman"/>
                  <w:color w:val="000000"/>
                  <w:sz w:val="20"/>
                  <w:szCs w:val="20"/>
                  <w:bdr w:val="none" w:sz="0" w:space="0" w:color="auto" w:frame="1"/>
                </w:rPr>
                <w:t>. V recenzním řízení - termín vydání 2019</w:t>
              </w:r>
              <w:r w:rsidRPr="00AA77E0">
                <w:rPr>
                  <w:rFonts w:ascii="Times New Roman" w:cs="Times New Roman"/>
                  <w:color w:val="000000"/>
                  <w:sz w:val="20"/>
                  <w:szCs w:val="20"/>
                  <w:highlight w:val="yellow"/>
                  <w:bdr w:val="none" w:sz="0" w:space="0" w:color="auto" w:frame="1"/>
                </w:rPr>
                <w:t>.</w:t>
              </w:r>
              <w:r w:rsidRPr="009B3AF8">
                <w:rPr>
                  <w:rFonts w:ascii="Times New Roman" w:cs="Times New Roman"/>
                  <w:color w:val="000000"/>
                  <w:sz w:val="20"/>
                  <w:szCs w:val="20"/>
                  <w:bdr w:val="none" w:sz="0" w:space="0" w:color="auto" w:frame="1"/>
                </w:rPr>
                <w:t xml:space="preserve"> </w:t>
              </w:r>
            </w:ins>
          </w:p>
          <w:p w:rsidR="00FD256A" w:rsidRPr="00944A9E" w:rsidRDefault="00FD256A" w:rsidP="00E7344C">
            <w:pPr>
              <w:jc w:val="both"/>
            </w:pPr>
            <w:r w:rsidRPr="00944A9E">
              <w:t xml:space="preserve">Opravilová, E. (1995). </w:t>
            </w:r>
            <w:r w:rsidRPr="00C15C74">
              <w:rPr>
                <w:i/>
              </w:rPr>
              <w:t>Než půjde do školy</w:t>
            </w:r>
            <w:r w:rsidRPr="00944A9E">
              <w:t>. Praha: BLUG.</w:t>
            </w:r>
          </w:p>
          <w:p w:rsidR="00FD256A" w:rsidRDefault="00FD256A" w:rsidP="00E7344C">
            <w:pPr>
              <w:jc w:val="both"/>
            </w:pPr>
            <w:r w:rsidRPr="00944A9E">
              <w:t>Vašíková, J.</w:t>
            </w:r>
            <w:r>
              <w:t>, &amp;</w:t>
            </w:r>
            <w:r w:rsidRPr="00944A9E">
              <w:t xml:space="preserve"> Žáková, I. (201</w:t>
            </w:r>
            <w:r>
              <w:t>8</w:t>
            </w:r>
            <w:r w:rsidRPr="00944A9E">
              <w:t xml:space="preserve">). </w:t>
            </w:r>
            <w:r w:rsidRPr="00944A9E">
              <w:rPr>
                <w:i/>
              </w:rPr>
              <w:t>Význam primární logopedické prevence v rozvoji řečových a jazykových schopností dětí předškolního věku.</w:t>
            </w:r>
            <w:r w:rsidRPr="00944A9E">
              <w:t xml:space="preserve"> Zlín: </w:t>
            </w:r>
            <w:r>
              <w:t xml:space="preserve">Univerzita Tomáše Bati, Fakulta humanitních studií.  </w:t>
            </w:r>
          </w:p>
          <w:p w:rsidR="00C13091" w:rsidRPr="00944A9E" w:rsidRDefault="00C13091" w:rsidP="00E7344C">
            <w:pPr>
              <w:jc w:val="both"/>
            </w:pPr>
          </w:p>
          <w:p w:rsidR="00C13091" w:rsidRPr="00944A9E" w:rsidRDefault="00C13091" w:rsidP="00E7344C">
            <w:pPr>
              <w:jc w:val="both"/>
              <w:rPr>
                <w:b/>
              </w:rPr>
            </w:pPr>
            <w:r w:rsidRPr="00944A9E">
              <w:rPr>
                <w:b/>
              </w:rPr>
              <w:t xml:space="preserve">Doporučená literatura: </w:t>
            </w:r>
          </w:p>
          <w:p w:rsidR="00C13091" w:rsidRPr="00944A9E" w:rsidRDefault="00C13091" w:rsidP="00E7344C">
            <w:pPr>
              <w:jc w:val="both"/>
            </w:pPr>
            <w:r w:rsidRPr="00944A9E">
              <w:rPr>
                <w:shd w:val="clear" w:color="auto" w:fill="FFFFFF"/>
              </w:rPr>
              <w:t>Budíková,</w:t>
            </w:r>
            <w:r w:rsidR="00324A1E" w:rsidRPr="00944A9E">
              <w:rPr>
                <w:shd w:val="clear" w:color="auto" w:fill="FFFFFF"/>
              </w:rPr>
              <w:t xml:space="preserve"> J., Krušinová, P.</w:t>
            </w:r>
            <w:r w:rsidR="00F26440">
              <w:rPr>
                <w:shd w:val="clear" w:color="auto" w:fill="FFFFFF"/>
              </w:rPr>
              <w:t>,</w:t>
            </w:r>
            <w:r w:rsidR="00E6258B">
              <w:rPr>
                <w:shd w:val="clear" w:color="auto" w:fill="FFFFFF"/>
              </w:rPr>
              <w:t xml:space="preserve"> </w:t>
            </w:r>
            <w:r w:rsidR="00324A1E" w:rsidRPr="00944A9E">
              <w:rPr>
                <w:shd w:val="clear" w:color="auto" w:fill="FFFFFF"/>
              </w:rPr>
              <w:t>&amp; Kuncová, P.</w:t>
            </w:r>
            <w:r w:rsidRPr="00944A9E">
              <w:rPr>
                <w:shd w:val="clear" w:color="auto" w:fill="FFFFFF"/>
              </w:rPr>
              <w:t> (2010)</w:t>
            </w:r>
            <w:r w:rsidR="00324A1E" w:rsidRPr="00944A9E">
              <w:rPr>
                <w:shd w:val="clear" w:color="auto" w:fill="FFFFFF"/>
              </w:rPr>
              <w:t>.</w:t>
            </w:r>
            <w:r w:rsidR="00B94D23" w:rsidRPr="00944A9E">
              <w:rPr>
                <w:shd w:val="clear" w:color="auto" w:fill="FFFFFF"/>
              </w:rPr>
              <w:t> </w:t>
            </w:r>
            <w:r w:rsidRPr="00944A9E">
              <w:rPr>
                <w:i/>
                <w:iCs/>
                <w:shd w:val="clear" w:color="auto" w:fill="FFFFFF"/>
              </w:rPr>
              <w:t>Je vaše dítě připraveno do první třídy?</w:t>
            </w:r>
            <w:r w:rsidRPr="00944A9E">
              <w:rPr>
                <w:shd w:val="clear" w:color="auto" w:fill="FFFFFF"/>
              </w:rPr>
              <w:t>. Ostrava: Computer Press.</w:t>
            </w:r>
          </w:p>
          <w:p w:rsidR="00C13091" w:rsidRPr="00944A9E" w:rsidRDefault="00C13091" w:rsidP="00E7344C">
            <w:pPr>
              <w:jc w:val="both"/>
            </w:pPr>
            <w:r w:rsidRPr="00944A9E">
              <w:t>Verecká, N. (2002)</w:t>
            </w:r>
            <w:r w:rsidR="00324A1E" w:rsidRPr="00944A9E">
              <w:t>.</w:t>
            </w:r>
            <w:r w:rsidR="00B94D23" w:rsidRPr="00944A9E">
              <w:t> </w:t>
            </w:r>
            <w:r w:rsidRPr="00944A9E">
              <w:rPr>
                <w:i/>
              </w:rPr>
              <w:t>Jak pomáhat dětem při vstupu do školy</w:t>
            </w:r>
            <w:r w:rsidRPr="00944A9E">
              <w:t>. Praha: Nakladatelství Lidové noviny.</w:t>
            </w:r>
          </w:p>
          <w:p w:rsidR="00C13091" w:rsidRPr="00944A9E" w:rsidRDefault="00C13091" w:rsidP="00E7344C">
            <w:pPr>
              <w:jc w:val="both"/>
            </w:pPr>
          </w:p>
        </w:tc>
      </w:tr>
      <w:tr w:rsidR="00C13091"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C13091" w:rsidRPr="00944A9E" w:rsidRDefault="00C13091" w:rsidP="00E7344C">
            <w:pPr>
              <w:jc w:val="center"/>
              <w:rPr>
                <w:b/>
              </w:rPr>
            </w:pPr>
            <w:r w:rsidRPr="00944A9E">
              <w:rPr>
                <w:b/>
              </w:rPr>
              <w:t>Informace ke kombinované nebo distanční formě</w:t>
            </w:r>
          </w:p>
        </w:tc>
      </w:tr>
      <w:tr w:rsidR="00C13091" w:rsidRPr="00944A9E" w:rsidTr="00DC193A">
        <w:trPr>
          <w:jc w:val="center"/>
        </w:trPr>
        <w:tc>
          <w:tcPr>
            <w:tcW w:w="5176" w:type="dxa"/>
            <w:gridSpan w:val="3"/>
            <w:tcBorders>
              <w:top w:val="single" w:sz="2" w:space="0" w:color="auto"/>
            </w:tcBorders>
            <w:shd w:val="clear" w:color="auto" w:fill="F7CAAC"/>
          </w:tcPr>
          <w:p w:rsidR="00C13091" w:rsidRPr="00944A9E" w:rsidRDefault="00C13091" w:rsidP="00E7344C">
            <w:pPr>
              <w:jc w:val="both"/>
            </w:pPr>
            <w:r w:rsidRPr="00944A9E">
              <w:rPr>
                <w:b/>
              </w:rPr>
              <w:t>Rozsah konzultací (soustředění)</w:t>
            </w:r>
          </w:p>
        </w:tc>
        <w:tc>
          <w:tcPr>
            <w:tcW w:w="889" w:type="dxa"/>
            <w:tcBorders>
              <w:top w:val="single" w:sz="2" w:space="0" w:color="auto"/>
            </w:tcBorders>
          </w:tcPr>
          <w:p w:rsidR="00C13091" w:rsidRPr="00944A9E" w:rsidRDefault="00C13091" w:rsidP="00E7344C">
            <w:pPr>
              <w:jc w:val="both"/>
            </w:pPr>
          </w:p>
        </w:tc>
        <w:tc>
          <w:tcPr>
            <w:tcW w:w="4142" w:type="dxa"/>
            <w:gridSpan w:val="4"/>
            <w:tcBorders>
              <w:top w:val="single" w:sz="2" w:space="0" w:color="auto"/>
            </w:tcBorders>
            <w:shd w:val="clear" w:color="auto" w:fill="F7CAAC"/>
          </w:tcPr>
          <w:p w:rsidR="00C13091" w:rsidRPr="00944A9E" w:rsidRDefault="00C13091" w:rsidP="00E7344C">
            <w:pPr>
              <w:jc w:val="both"/>
              <w:rPr>
                <w:b/>
              </w:rPr>
            </w:pPr>
            <w:r w:rsidRPr="00944A9E">
              <w:rPr>
                <w:b/>
              </w:rPr>
              <w:t xml:space="preserve">hodin </w:t>
            </w:r>
          </w:p>
        </w:tc>
      </w:tr>
      <w:tr w:rsidR="00C13091" w:rsidRPr="00944A9E" w:rsidTr="00DC193A">
        <w:trPr>
          <w:jc w:val="center"/>
        </w:trPr>
        <w:tc>
          <w:tcPr>
            <w:tcW w:w="10207" w:type="dxa"/>
            <w:gridSpan w:val="8"/>
            <w:shd w:val="clear" w:color="auto" w:fill="F7CAAC"/>
          </w:tcPr>
          <w:p w:rsidR="00C13091" w:rsidRPr="00944A9E" w:rsidRDefault="00C13091" w:rsidP="00E7344C">
            <w:pPr>
              <w:jc w:val="both"/>
              <w:rPr>
                <w:b/>
              </w:rPr>
            </w:pPr>
            <w:r w:rsidRPr="00944A9E">
              <w:rPr>
                <w:b/>
              </w:rPr>
              <w:t>Informace o způsobu kontaktu s</w:t>
            </w:r>
            <w:r w:rsidR="00B94D23" w:rsidRPr="00944A9E">
              <w:rPr>
                <w:b/>
              </w:rPr>
              <w:t> </w:t>
            </w:r>
            <w:r w:rsidRPr="00944A9E">
              <w:rPr>
                <w:b/>
              </w:rPr>
              <w:t>vyučujícím</w:t>
            </w:r>
          </w:p>
        </w:tc>
      </w:tr>
      <w:tr w:rsidR="00C13091" w:rsidRPr="00944A9E" w:rsidTr="00B67B97">
        <w:trPr>
          <w:trHeight w:val="1048"/>
          <w:jc w:val="center"/>
        </w:trPr>
        <w:tc>
          <w:tcPr>
            <w:tcW w:w="10207" w:type="dxa"/>
            <w:gridSpan w:val="8"/>
          </w:tcPr>
          <w:p w:rsidR="00774F02" w:rsidRDefault="00774F02" w:rsidP="00E7344C">
            <w:pPr>
              <w:jc w:val="both"/>
            </w:pPr>
          </w:p>
          <w:p w:rsidR="00774F02" w:rsidRDefault="00774F02" w:rsidP="00E7344C">
            <w:pPr>
              <w:jc w:val="both"/>
              <w:rPr>
                <w:del w:id="1551" w:author="Hana Navrátilová" w:date="2019-09-24T11:10:00Z"/>
              </w:rPr>
            </w:pPr>
          </w:p>
          <w:p w:rsidR="00774F02" w:rsidRDefault="00774F02" w:rsidP="00E7344C">
            <w:pPr>
              <w:jc w:val="both"/>
              <w:rPr>
                <w:del w:id="1552" w:author="Hana Navrátilová" w:date="2019-09-24T11:10:00Z"/>
              </w:rPr>
            </w:pPr>
          </w:p>
          <w:p w:rsidR="00774F02" w:rsidRDefault="00774F02" w:rsidP="00E7344C">
            <w:pPr>
              <w:jc w:val="both"/>
              <w:rPr>
                <w:del w:id="1553" w:author="Hana Navrátilová" w:date="2019-09-24T11:10:00Z"/>
              </w:rPr>
            </w:pPr>
          </w:p>
          <w:p w:rsidR="00774F02" w:rsidRDefault="00774F02" w:rsidP="00E7344C">
            <w:pPr>
              <w:jc w:val="both"/>
              <w:rPr>
                <w:del w:id="1554" w:author="Hana Navrátilová" w:date="2019-09-24T11:10:00Z"/>
              </w:rPr>
            </w:pPr>
          </w:p>
          <w:p w:rsidR="00774F02" w:rsidRPr="00944A9E" w:rsidRDefault="00774F02"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C13091" w:rsidRPr="00944A9E" w:rsidTr="00DC193A">
        <w:trPr>
          <w:jc w:val="center"/>
        </w:trPr>
        <w:tc>
          <w:tcPr>
            <w:tcW w:w="10207" w:type="dxa"/>
            <w:gridSpan w:val="8"/>
            <w:tcBorders>
              <w:bottom w:val="double" w:sz="4" w:space="0" w:color="auto"/>
            </w:tcBorders>
            <w:shd w:val="clear" w:color="auto" w:fill="BDD6EE"/>
          </w:tcPr>
          <w:p w:rsidR="00C13091" w:rsidRPr="00944A9E" w:rsidRDefault="00C13091" w:rsidP="00E7344C">
            <w:pPr>
              <w:jc w:val="both"/>
              <w:rPr>
                <w:b/>
                <w:sz w:val="28"/>
                <w:szCs w:val="28"/>
              </w:rPr>
            </w:pPr>
            <w:r w:rsidRPr="00944A9E">
              <w:br w:type="page"/>
            </w:r>
            <w:r w:rsidRPr="00944A9E">
              <w:rPr>
                <w:b/>
                <w:sz w:val="28"/>
                <w:szCs w:val="28"/>
              </w:rPr>
              <w:t>B-III – Charakteristika studijního předmětu</w:t>
            </w:r>
          </w:p>
        </w:tc>
      </w:tr>
      <w:tr w:rsidR="00C13091" w:rsidRPr="00944A9E" w:rsidTr="00DC193A">
        <w:trPr>
          <w:jc w:val="center"/>
        </w:trPr>
        <w:tc>
          <w:tcPr>
            <w:tcW w:w="3475" w:type="dxa"/>
            <w:tcBorders>
              <w:top w:val="double" w:sz="4" w:space="0" w:color="auto"/>
            </w:tcBorders>
            <w:shd w:val="clear" w:color="auto" w:fill="F7CAAC"/>
          </w:tcPr>
          <w:p w:rsidR="00C13091" w:rsidRPr="00944A9E" w:rsidRDefault="00C13091" w:rsidP="00E7344C">
            <w:pPr>
              <w:jc w:val="both"/>
              <w:rPr>
                <w:b/>
              </w:rPr>
            </w:pPr>
            <w:r w:rsidRPr="00944A9E">
              <w:rPr>
                <w:b/>
              </w:rPr>
              <w:t>Název studijního předmětu</w:t>
            </w:r>
          </w:p>
        </w:tc>
        <w:tc>
          <w:tcPr>
            <w:tcW w:w="6732" w:type="dxa"/>
            <w:gridSpan w:val="7"/>
            <w:tcBorders>
              <w:top w:val="double" w:sz="4" w:space="0" w:color="auto"/>
            </w:tcBorders>
          </w:tcPr>
          <w:p w:rsidR="00C13091" w:rsidRPr="00944A9E" w:rsidRDefault="00C13091" w:rsidP="00E7344C">
            <w:pPr>
              <w:jc w:val="both"/>
            </w:pPr>
            <w:r w:rsidRPr="00944A9E">
              <w:t>Primární pedagogika s praxí 7</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Typ předmětu</w:t>
            </w:r>
          </w:p>
        </w:tc>
        <w:tc>
          <w:tcPr>
            <w:tcW w:w="3411" w:type="dxa"/>
            <w:gridSpan w:val="4"/>
          </w:tcPr>
          <w:p w:rsidR="00C13091" w:rsidRPr="00944A9E" w:rsidRDefault="00C13091" w:rsidP="00E7344C">
            <w:pPr>
              <w:jc w:val="both"/>
            </w:pPr>
            <w:r w:rsidRPr="00944A9E">
              <w:t>povinný, ZT</w:t>
            </w:r>
          </w:p>
        </w:tc>
        <w:tc>
          <w:tcPr>
            <w:tcW w:w="2694" w:type="dxa"/>
            <w:gridSpan w:val="2"/>
            <w:shd w:val="clear" w:color="auto" w:fill="F7CAAC"/>
          </w:tcPr>
          <w:p w:rsidR="00C13091" w:rsidRPr="00944A9E" w:rsidRDefault="00C13091" w:rsidP="00E7344C">
            <w:pPr>
              <w:jc w:val="both"/>
            </w:pPr>
            <w:r w:rsidRPr="00944A9E">
              <w:rPr>
                <w:b/>
              </w:rPr>
              <w:t>doporučený ročník / semestr</w:t>
            </w:r>
          </w:p>
        </w:tc>
        <w:tc>
          <w:tcPr>
            <w:tcW w:w="627" w:type="dxa"/>
          </w:tcPr>
          <w:p w:rsidR="00C13091" w:rsidRPr="00944A9E" w:rsidRDefault="00C13091" w:rsidP="00E7344C">
            <w:pPr>
              <w:jc w:val="both"/>
            </w:pPr>
            <w:r w:rsidRPr="00944A9E">
              <w:t>4/ZS</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Rozsah studijního předmětu</w:t>
            </w:r>
          </w:p>
        </w:tc>
        <w:tc>
          <w:tcPr>
            <w:tcW w:w="1701" w:type="dxa"/>
            <w:gridSpan w:val="2"/>
          </w:tcPr>
          <w:p w:rsidR="00C13091" w:rsidRPr="00944A9E" w:rsidRDefault="00C13091" w:rsidP="00E7344C">
            <w:pPr>
              <w:jc w:val="both"/>
            </w:pPr>
            <w:r w:rsidRPr="00944A9E">
              <w:t>28p+28s+8hod praxe</w:t>
            </w:r>
          </w:p>
        </w:tc>
        <w:tc>
          <w:tcPr>
            <w:tcW w:w="889" w:type="dxa"/>
            <w:shd w:val="clear" w:color="auto" w:fill="F7CAAC"/>
          </w:tcPr>
          <w:p w:rsidR="00C13091" w:rsidRPr="00944A9E" w:rsidRDefault="00C13091" w:rsidP="00E7344C">
            <w:pPr>
              <w:jc w:val="both"/>
              <w:rPr>
                <w:b/>
              </w:rPr>
            </w:pPr>
            <w:r w:rsidRPr="00944A9E">
              <w:rPr>
                <w:b/>
              </w:rPr>
              <w:t xml:space="preserve">hod. </w:t>
            </w:r>
          </w:p>
        </w:tc>
        <w:tc>
          <w:tcPr>
            <w:tcW w:w="821" w:type="dxa"/>
          </w:tcPr>
          <w:p w:rsidR="00C13091" w:rsidRPr="00944A9E" w:rsidRDefault="00C13091" w:rsidP="00E7344C">
            <w:pPr>
              <w:jc w:val="both"/>
            </w:pPr>
            <w:r w:rsidRPr="00944A9E">
              <w:t>56+8</w:t>
            </w:r>
          </w:p>
        </w:tc>
        <w:tc>
          <w:tcPr>
            <w:tcW w:w="2155" w:type="dxa"/>
            <w:shd w:val="clear" w:color="auto" w:fill="F7CAAC"/>
          </w:tcPr>
          <w:p w:rsidR="00C13091" w:rsidRPr="00944A9E" w:rsidRDefault="00C13091" w:rsidP="00E7344C">
            <w:pPr>
              <w:jc w:val="both"/>
              <w:rPr>
                <w:b/>
              </w:rPr>
            </w:pPr>
            <w:r w:rsidRPr="00944A9E">
              <w:rPr>
                <w:b/>
              </w:rPr>
              <w:t>kreditů</w:t>
            </w:r>
          </w:p>
        </w:tc>
        <w:tc>
          <w:tcPr>
            <w:tcW w:w="1166" w:type="dxa"/>
            <w:gridSpan w:val="2"/>
          </w:tcPr>
          <w:p w:rsidR="00C13091" w:rsidRPr="00944A9E" w:rsidRDefault="00C13091" w:rsidP="00E7344C">
            <w:pPr>
              <w:jc w:val="both"/>
            </w:pPr>
            <w:r w:rsidRPr="00944A9E">
              <w:t>4</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Prerekvizity, korekvizity, ekvivalence</w:t>
            </w:r>
          </w:p>
        </w:tc>
        <w:tc>
          <w:tcPr>
            <w:tcW w:w="6732" w:type="dxa"/>
            <w:gridSpan w:val="7"/>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Způsob ověření studijních výsledků</w:t>
            </w:r>
          </w:p>
        </w:tc>
        <w:tc>
          <w:tcPr>
            <w:tcW w:w="3411" w:type="dxa"/>
            <w:gridSpan w:val="4"/>
          </w:tcPr>
          <w:p w:rsidR="00C13091" w:rsidRPr="00944A9E" w:rsidRDefault="00C13091" w:rsidP="00E7344C">
            <w:pPr>
              <w:jc w:val="both"/>
            </w:pPr>
            <w:r w:rsidRPr="00944A9E">
              <w:t>zápočet, zkouška</w:t>
            </w:r>
          </w:p>
        </w:tc>
        <w:tc>
          <w:tcPr>
            <w:tcW w:w="2155" w:type="dxa"/>
            <w:shd w:val="clear" w:color="auto" w:fill="F7CAAC"/>
          </w:tcPr>
          <w:p w:rsidR="00C13091" w:rsidRPr="00944A9E" w:rsidRDefault="00C13091" w:rsidP="00E7344C">
            <w:pPr>
              <w:jc w:val="both"/>
              <w:rPr>
                <w:b/>
              </w:rPr>
            </w:pPr>
            <w:r w:rsidRPr="00944A9E">
              <w:rPr>
                <w:b/>
              </w:rPr>
              <w:t>Forma výuky</w:t>
            </w:r>
          </w:p>
        </w:tc>
        <w:tc>
          <w:tcPr>
            <w:tcW w:w="1166" w:type="dxa"/>
            <w:gridSpan w:val="2"/>
          </w:tcPr>
          <w:p w:rsidR="00C13091" w:rsidRPr="00944A9E" w:rsidRDefault="00C13091" w:rsidP="00E7344C">
            <w:pPr>
              <w:jc w:val="both"/>
            </w:pPr>
            <w:r w:rsidRPr="00944A9E">
              <w:t>přednáška</w:t>
            </w:r>
          </w:p>
          <w:p w:rsidR="00C13091" w:rsidRPr="00944A9E" w:rsidRDefault="00C13091" w:rsidP="00E7344C">
            <w:pPr>
              <w:jc w:val="both"/>
            </w:pPr>
            <w:r w:rsidRPr="00944A9E">
              <w:t>seminář</w:t>
            </w:r>
          </w:p>
          <w:p w:rsidR="00C13091" w:rsidRPr="00944A9E" w:rsidRDefault="00C13091" w:rsidP="00E7344C">
            <w:pPr>
              <w:jc w:val="both"/>
            </w:pPr>
            <w:r w:rsidRPr="00944A9E">
              <w:t>odborná praxe</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C13091" w:rsidRPr="00944A9E" w:rsidRDefault="00C13091" w:rsidP="00E7344C">
            <w:pPr>
              <w:autoSpaceDE w:val="0"/>
              <w:autoSpaceDN w:val="0"/>
              <w:adjustRightInd w:val="0"/>
              <w:jc w:val="both"/>
            </w:pPr>
            <w:r w:rsidRPr="00944A9E">
              <w:t>Zápočet – seminární práce a její prezentace.</w:t>
            </w:r>
          </w:p>
          <w:p w:rsidR="00C13091" w:rsidRPr="00944A9E" w:rsidRDefault="00C13091" w:rsidP="00E7344C">
            <w:pPr>
              <w:autoSpaceDE w:val="0"/>
              <w:autoSpaceDN w:val="0"/>
              <w:adjustRightInd w:val="0"/>
              <w:jc w:val="both"/>
            </w:pPr>
            <w:r w:rsidRPr="00944A9E">
              <w:t>Zkouška – písemná i ústní.</w:t>
            </w:r>
          </w:p>
          <w:p w:rsidR="00C13091" w:rsidRPr="00944A9E" w:rsidRDefault="00C13091" w:rsidP="00E7344C">
            <w:pPr>
              <w:jc w:val="both"/>
            </w:pPr>
            <w:r w:rsidRPr="00944A9E">
              <w:t>Průběžná evaluace práce na portfoliu.</w:t>
            </w:r>
          </w:p>
        </w:tc>
      </w:tr>
      <w:tr w:rsidR="00C13091" w:rsidRPr="00944A9E" w:rsidTr="00DC193A">
        <w:trPr>
          <w:trHeight w:val="346"/>
          <w:jc w:val="center"/>
        </w:trPr>
        <w:tc>
          <w:tcPr>
            <w:tcW w:w="10207" w:type="dxa"/>
            <w:gridSpan w:val="8"/>
            <w:tcBorders>
              <w:top w:val="nil"/>
            </w:tcBorders>
          </w:tcPr>
          <w:p w:rsidR="00C13091" w:rsidRPr="00944A9E" w:rsidRDefault="00C13091" w:rsidP="00E7344C">
            <w:pPr>
              <w:jc w:val="both"/>
            </w:pPr>
          </w:p>
        </w:tc>
      </w:tr>
      <w:tr w:rsidR="00C13091" w:rsidRPr="00944A9E" w:rsidTr="00DC193A">
        <w:trPr>
          <w:trHeight w:val="197"/>
          <w:jc w:val="center"/>
        </w:trPr>
        <w:tc>
          <w:tcPr>
            <w:tcW w:w="3475" w:type="dxa"/>
            <w:tcBorders>
              <w:top w:val="nil"/>
            </w:tcBorders>
            <w:shd w:val="clear" w:color="auto" w:fill="F7CAAC"/>
          </w:tcPr>
          <w:p w:rsidR="00C13091" w:rsidRPr="00944A9E" w:rsidRDefault="00C13091" w:rsidP="00E7344C">
            <w:pPr>
              <w:jc w:val="both"/>
              <w:rPr>
                <w:b/>
              </w:rPr>
            </w:pPr>
            <w:r w:rsidRPr="00944A9E">
              <w:rPr>
                <w:b/>
              </w:rPr>
              <w:t>Garant předmětu</w:t>
            </w:r>
          </w:p>
        </w:tc>
        <w:tc>
          <w:tcPr>
            <w:tcW w:w="6732" w:type="dxa"/>
            <w:gridSpan w:val="7"/>
            <w:tcBorders>
              <w:top w:val="nil"/>
            </w:tcBorders>
          </w:tcPr>
          <w:p w:rsidR="00C13091" w:rsidRPr="00944A9E" w:rsidRDefault="00C13091" w:rsidP="00E7344C">
            <w:r w:rsidRPr="00944A9E">
              <w:t>doc. PaedDr. Adriana Wiegerová, PhD.</w:t>
            </w:r>
          </w:p>
        </w:tc>
      </w:tr>
      <w:tr w:rsidR="00C13091" w:rsidRPr="00944A9E" w:rsidTr="00DC193A">
        <w:trPr>
          <w:trHeight w:val="543"/>
          <w:jc w:val="center"/>
        </w:trPr>
        <w:tc>
          <w:tcPr>
            <w:tcW w:w="3475" w:type="dxa"/>
            <w:tcBorders>
              <w:top w:val="nil"/>
            </w:tcBorders>
            <w:shd w:val="clear" w:color="auto" w:fill="F7CAAC"/>
          </w:tcPr>
          <w:p w:rsidR="00C13091" w:rsidRPr="00944A9E" w:rsidRDefault="00C13091" w:rsidP="00E7344C">
            <w:pPr>
              <w:jc w:val="both"/>
              <w:rPr>
                <w:b/>
              </w:rPr>
            </w:pPr>
            <w:r w:rsidRPr="00944A9E">
              <w:rPr>
                <w:b/>
              </w:rPr>
              <w:t>Zapojení garanta do výuky předmětu</w:t>
            </w:r>
          </w:p>
        </w:tc>
        <w:tc>
          <w:tcPr>
            <w:tcW w:w="6732" w:type="dxa"/>
            <w:gridSpan w:val="7"/>
            <w:tcBorders>
              <w:top w:val="nil"/>
            </w:tcBorders>
          </w:tcPr>
          <w:p w:rsidR="00C13091" w:rsidRPr="00944A9E" w:rsidRDefault="00C13091" w:rsidP="00E7344C">
            <w:pPr>
              <w:jc w:val="both"/>
            </w:pPr>
            <w:r w:rsidRPr="00944A9E">
              <w:t>přednášející, vede seminář</w:t>
            </w: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Vyučující</w:t>
            </w:r>
          </w:p>
        </w:tc>
        <w:tc>
          <w:tcPr>
            <w:tcW w:w="6732" w:type="dxa"/>
            <w:gridSpan w:val="7"/>
            <w:tcBorders>
              <w:bottom w:val="nil"/>
            </w:tcBorders>
            <w:shd w:val="clear" w:color="auto" w:fill="auto"/>
          </w:tcPr>
          <w:p w:rsidR="00C13091" w:rsidRPr="00944A9E" w:rsidRDefault="00C13091" w:rsidP="00E7344C">
            <w:r w:rsidRPr="00944A9E">
              <w:t>doc. PaedDr. Adriana Wiegerová, PhD. (100%)</w:t>
            </w:r>
          </w:p>
        </w:tc>
      </w:tr>
      <w:tr w:rsidR="00C13091" w:rsidRPr="00944A9E" w:rsidTr="00DC193A">
        <w:trPr>
          <w:trHeight w:val="366"/>
          <w:jc w:val="center"/>
        </w:trPr>
        <w:tc>
          <w:tcPr>
            <w:tcW w:w="10207" w:type="dxa"/>
            <w:gridSpan w:val="8"/>
            <w:tcBorders>
              <w:top w:val="nil"/>
            </w:tcBorders>
          </w:tcPr>
          <w:p w:rsidR="00C13091" w:rsidRPr="00944A9E" w:rsidRDefault="00C13091" w:rsidP="00E7344C">
            <w:pPr>
              <w:jc w:val="both"/>
            </w:pPr>
          </w:p>
        </w:tc>
      </w:tr>
      <w:tr w:rsidR="00C13091" w:rsidRPr="00944A9E" w:rsidTr="00DC193A">
        <w:trPr>
          <w:jc w:val="center"/>
        </w:trPr>
        <w:tc>
          <w:tcPr>
            <w:tcW w:w="3475" w:type="dxa"/>
            <w:shd w:val="clear" w:color="auto" w:fill="F7CAAC"/>
          </w:tcPr>
          <w:p w:rsidR="00C13091" w:rsidRPr="00944A9E" w:rsidRDefault="00C13091" w:rsidP="00E7344C">
            <w:pPr>
              <w:jc w:val="both"/>
              <w:rPr>
                <w:b/>
              </w:rPr>
            </w:pPr>
            <w:r w:rsidRPr="00944A9E">
              <w:rPr>
                <w:b/>
              </w:rPr>
              <w:t>Stručná anotace předmětu</w:t>
            </w:r>
          </w:p>
        </w:tc>
        <w:tc>
          <w:tcPr>
            <w:tcW w:w="6732" w:type="dxa"/>
            <w:gridSpan w:val="7"/>
            <w:tcBorders>
              <w:bottom w:val="nil"/>
            </w:tcBorders>
          </w:tcPr>
          <w:p w:rsidR="00C13091" w:rsidRPr="00944A9E" w:rsidRDefault="00C13091" w:rsidP="00E7344C">
            <w:pPr>
              <w:jc w:val="both"/>
            </w:pPr>
          </w:p>
        </w:tc>
      </w:tr>
      <w:tr w:rsidR="00C13091" w:rsidRPr="00944A9E" w:rsidTr="00DC193A">
        <w:trPr>
          <w:trHeight w:val="3720"/>
          <w:jc w:val="center"/>
        </w:trPr>
        <w:tc>
          <w:tcPr>
            <w:tcW w:w="10207" w:type="dxa"/>
            <w:gridSpan w:val="8"/>
            <w:tcBorders>
              <w:top w:val="nil"/>
              <w:bottom w:val="single" w:sz="12" w:space="0" w:color="auto"/>
            </w:tcBorders>
          </w:tcPr>
          <w:p w:rsidR="00C13091" w:rsidRPr="00944A9E" w:rsidRDefault="00C13091" w:rsidP="00E7344C">
            <w:pPr>
              <w:jc w:val="both"/>
            </w:pPr>
          </w:p>
          <w:p w:rsidR="00C13091" w:rsidRPr="00944A9E" w:rsidRDefault="00C13091" w:rsidP="00E7344C">
            <w:pPr>
              <w:jc w:val="both"/>
            </w:pPr>
            <w:r w:rsidRPr="00944A9E">
              <w:t>Profesní přístupy ke sledování kvality výuky.</w:t>
            </w:r>
          </w:p>
          <w:p w:rsidR="00C13091" w:rsidRPr="00944A9E" w:rsidRDefault="00C13091" w:rsidP="00E7344C">
            <w:pPr>
              <w:jc w:val="both"/>
            </w:pPr>
            <w:r w:rsidRPr="00944A9E">
              <w:t>Teoretická znalost a praktická zkušenost – analýza vztah</w:t>
            </w:r>
            <w:r w:rsidRPr="00944A9E">
              <w:rPr>
                <w:rFonts w:ascii="Calibri" w:hAnsi="Calibri" w:cs="Calibri"/>
              </w:rPr>
              <w:t>ů</w:t>
            </w:r>
            <w:r w:rsidRPr="00944A9E">
              <w:t>.</w:t>
            </w:r>
          </w:p>
          <w:p w:rsidR="00C13091" w:rsidRPr="00944A9E" w:rsidRDefault="00C13091" w:rsidP="00E7344C">
            <w:pPr>
              <w:jc w:val="both"/>
            </w:pPr>
            <w:r w:rsidRPr="00944A9E">
              <w:t>Učitelovo přesvědčení o kvalitě výuky.</w:t>
            </w:r>
          </w:p>
          <w:p w:rsidR="00C13091" w:rsidRPr="00944A9E" w:rsidRDefault="00C13091" w:rsidP="00E7344C">
            <w:pPr>
              <w:jc w:val="both"/>
            </w:pPr>
            <w:r w:rsidRPr="00944A9E">
              <w:t>Přístupy učitele k vyučování.</w:t>
            </w:r>
          </w:p>
          <w:p w:rsidR="00C13091" w:rsidRPr="00944A9E" w:rsidRDefault="00C13091" w:rsidP="00E7344C">
            <w:pPr>
              <w:jc w:val="both"/>
            </w:pPr>
            <w:r w:rsidRPr="00944A9E">
              <w:t>Poznávání a hodnocení – normativní a explanačmí pojetí v</w:t>
            </w:r>
            <w:r w:rsidR="00D24BB7" w:rsidRPr="00944A9E">
              <w:t> </w:t>
            </w:r>
            <w:r w:rsidRPr="00944A9E">
              <w:t>didaktice</w:t>
            </w:r>
            <w:r w:rsidR="00D24BB7" w:rsidRPr="00944A9E">
              <w:t>.</w:t>
            </w:r>
          </w:p>
          <w:p w:rsidR="00C13091" w:rsidRPr="00944A9E" w:rsidRDefault="00C13091" w:rsidP="00E7344C">
            <w:pPr>
              <w:jc w:val="both"/>
            </w:pPr>
            <w:r w:rsidRPr="00944A9E">
              <w:t>Časový rozměr výuky, tvorba mentálního schématu.</w:t>
            </w:r>
          </w:p>
          <w:p w:rsidR="00C13091" w:rsidRPr="00944A9E" w:rsidRDefault="00C13091" w:rsidP="00E7344C">
            <w:pPr>
              <w:jc w:val="both"/>
            </w:pPr>
            <w:r w:rsidRPr="00944A9E">
              <w:t>Sebepojetí učitele.</w:t>
            </w:r>
          </w:p>
          <w:p w:rsidR="00C13091" w:rsidRPr="00944A9E" w:rsidRDefault="00C13091" w:rsidP="00E7344C">
            <w:pPr>
              <w:jc w:val="both"/>
            </w:pPr>
            <w:r w:rsidRPr="00944A9E">
              <w:t>Mezi gramotností a kompetencemi – analýza pojm</w:t>
            </w:r>
            <w:r w:rsidRPr="00944A9E">
              <w:rPr>
                <w:rFonts w:ascii="Calibri" w:hAnsi="Calibri" w:cs="Calibri"/>
              </w:rPr>
              <w:t>ů</w:t>
            </w:r>
            <w:r w:rsidRPr="00944A9E">
              <w:t>.</w:t>
            </w:r>
          </w:p>
          <w:p w:rsidR="00C13091" w:rsidRPr="00944A9E" w:rsidRDefault="00C13091" w:rsidP="00E7344C">
            <w:pPr>
              <w:jc w:val="both"/>
            </w:pPr>
            <w:r w:rsidRPr="00944A9E">
              <w:t>Transformace obsahu učiva.</w:t>
            </w:r>
          </w:p>
          <w:p w:rsidR="00C13091" w:rsidRPr="00944A9E" w:rsidRDefault="00C13091" w:rsidP="00E7344C">
            <w:pPr>
              <w:jc w:val="both"/>
            </w:pPr>
            <w:r w:rsidRPr="00944A9E">
              <w:t>Model sdílení znalostí.</w:t>
            </w:r>
          </w:p>
          <w:p w:rsidR="00C13091" w:rsidRPr="00944A9E" w:rsidRDefault="00C13091" w:rsidP="00E7344C">
            <w:pPr>
              <w:jc w:val="both"/>
            </w:pPr>
            <w:r w:rsidRPr="00944A9E">
              <w:t>Problém redukce v obsahu učiva.</w:t>
            </w:r>
          </w:p>
          <w:p w:rsidR="00C13091" w:rsidRPr="00944A9E" w:rsidRDefault="00C13091" w:rsidP="00E7344C">
            <w:pPr>
              <w:jc w:val="both"/>
            </w:pPr>
            <w:r w:rsidRPr="00944A9E">
              <w:t>Funkční gramotnost – analýza konstruktu.</w:t>
            </w:r>
          </w:p>
          <w:p w:rsidR="00C13091" w:rsidRPr="00944A9E" w:rsidRDefault="00C13091" w:rsidP="00E7344C">
            <w:pPr>
              <w:jc w:val="both"/>
            </w:pPr>
            <w:r w:rsidRPr="00944A9E">
              <w:t>Reprezentace obsahu jako základ didaktického náhledu na funkční gramotnost.</w:t>
            </w:r>
          </w:p>
          <w:p w:rsidR="00C13091" w:rsidRDefault="00C13091" w:rsidP="00E7344C">
            <w:pPr>
              <w:jc w:val="both"/>
            </w:pPr>
            <w:r w:rsidRPr="00944A9E">
              <w:t>Profese – učitel.</w:t>
            </w:r>
          </w:p>
          <w:p w:rsidR="00774F02" w:rsidRDefault="00774F02" w:rsidP="00E7344C">
            <w:pPr>
              <w:jc w:val="both"/>
            </w:pPr>
          </w:p>
          <w:p w:rsidR="00774F02" w:rsidRPr="00944A9E" w:rsidRDefault="00774F02" w:rsidP="00E7344C">
            <w:pPr>
              <w:jc w:val="both"/>
            </w:pPr>
          </w:p>
        </w:tc>
      </w:tr>
      <w:tr w:rsidR="00C13091" w:rsidRPr="00944A9E" w:rsidTr="00DC193A">
        <w:trPr>
          <w:trHeight w:val="265"/>
          <w:jc w:val="center"/>
        </w:trPr>
        <w:tc>
          <w:tcPr>
            <w:tcW w:w="4042" w:type="dxa"/>
            <w:gridSpan w:val="2"/>
            <w:tcBorders>
              <w:top w:val="nil"/>
            </w:tcBorders>
            <w:shd w:val="clear" w:color="auto" w:fill="F7CAAC"/>
          </w:tcPr>
          <w:p w:rsidR="00C13091" w:rsidRPr="00944A9E" w:rsidRDefault="00C13091" w:rsidP="00E7344C">
            <w:pPr>
              <w:jc w:val="both"/>
            </w:pPr>
            <w:r w:rsidRPr="00944A9E">
              <w:rPr>
                <w:b/>
              </w:rPr>
              <w:t>Studijní literatura a studijní pomůcky</w:t>
            </w:r>
          </w:p>
        </w:tc>
        <w:tc>
          <w:tcPr>
            <w:tcW w:w="6165" w:type="dxa"/>
            <w:gridSpan w:val="6"/>
            <w:tcBorders>
              <w:top w:val="nil"/>
              <w:bottom w:val="nil"/>
            </w:tcBorders>
          </w:tcPr>
          <w:p w:rsidR="00C13091" w:rsidRPr="00944A9E" w:rsidRDefault="00C13091" w:rsidP="00E7344C">
            <w:pPr>
              <w:jc w:val="both"/>
            </w:pPr>
          </w:p>
        </w:tc>
      </w:tr>
      <w:tr w:rsidR="00C13091" w:rsidRPr="00944A9E" w:rsidTr="00DC193A">
        <w:trPr>
          <w:trHeight w:val="2955"/>
          <w:jc w:val="center"/>
        </w:trPr>
        <w:tc>
          <w:tcPr>
            <w:tcW w:w="10207" w:type="dxa"/>
            <w:gridSpan w:val="8"/>
            <w:tcBorders>
              <w:top w:val="nil"/>
            </w:tcBorders>
          </w:tcPr>
          <w:p w:rsidR="00C13091" w:rsidRPr="00944A9E" w:rsidRDefault="00C13091" w:rsidP="00E7344C">
            <w:pPr>
              <w:jc w:val="both"/>
            </w:pPr>
          </w:p>
          <w:p w:rsidR="00C13091" w:rsidRPr="00944A9E" w:rsidRDefault="00D24BB7" w:rsidP="00FD256A">
            <w:pPr>
              <w:jc w:val="both"/>
              <w:rPr>
                <w:b/>
              </w:rPr>
            </w:pPr>
            <w:r w:rsidRPr="00944A9E">
              <w:rPr>
                <w:b/>
              </w:rPr>
              <w:t>Povinná literatura</w:t>
            </w:r>
            <w:r w:rsidR="00C13091" w:rsidRPr="00944A9E">
              <w:rPr>
                <w:b/>
              </w:rPr>
              <w:t>:</w:t>
            </w:r>
          </w:p>
          <w:p w:rsidR="00C13091" w:rsidRPr="00944A9E" w:rsidRDefault="00C13091" w:rsidP="00FD256A">
            <w:r w:rsidRPr="00944A9E">
              <w:t xml:space="preserve">Janík, T. a kol. (2007). </w:t>
            </w:r>
            <w:r w:rsidRPr="00944A9E">
              <w:rPr>
                <w:i/>
                <w:iCs/>
              </w:rPr>
              <w:t xml:space="preserve">Pedagogical content knowledge nebo didaktická znalost obsahu? </w:t>
            </w:r>
            <w:r w:rsidRPr="00944A9E">
              <w:t xml:space="preserve">Brno: Paido. </w:t>
            </w:r>
          </w:p>
          <w:p w:rsidR="00C13091" w:rsidRPr="00944A9E" w:rsidRDefault="00C13091" w:rsidP="00FD256A">
            <w:pPr>
              <w:jc w:val="both"/>
            </w:pPr>
            <w:r w:rsidRPr="00944A9E">
              <w:t xml:space="preserve">Hrabal, V., &amp; Pavelková, I. (2010). </w:t>
            </w:r>
            <w:r w:rsidRPr="00944A9E">
              <w:rPr>
                <w:i/>
              </w:rPr>
              <w:t xml:space="preserve">Jaký jsem učitel. </w:t>
            </w:r>
            <w:r w:rsidRPr="00944A9E">
              <w:t>Praha: Portál.</w:t>
            </w:r>
          </w:p>
          <w:p w:rsidR="00C13091" w:rsidRPr="00944A9E" w:rsidRDefault="00C13091" w:rsidP="00FD256A">
            <w:r w:rsidRPr="00944A9E">
              <w:t xml:space="preserve">Lukášová, H. (2015). </w:t>
            </w:r>
            <w:r w:rsidRPr="00944A9E">
              <w:rPr>
                <w:i/>
              </w:rPr>
              <w:t>Učitelské sebepojetí a jeho zkoumání.</w:t>
            </w:r>
            <w:r w:rsidRPr="00944A9E">
              <w:t xml:space="preserve"> Zlín: FHS UTB.</w:t>
            </w:r>
          </w:p>
          <w:p w:rsidR="00C13091" w:rsidRPr="005209F5" w:rsidRDefault="00C13091" w:rsidP="00FD256A">
            <w:r w:rsidRPr="00944A9E">
              <w:t xml:space="preserve">Slavík, J. a kol. (2017). </w:t>
            </w:r>
            <w:r w:rsidRPr="00944A9E">
              <w:rPr>
                <w:i/>
              </w:rPr>
              <w:t>Transdisciplinární didaktika.</w:t>
            </w:r>
            <w:r w:rsidRPr="00944A9E">
              <w:t xml:space="preserve"> B</w:t>
            </w:r>
            <w:r w:rsidRPr="005209F5">
              <w:t>rno: MU.</w:t>
            </w:r>
          </w:p>
          <w:p w:rsidR="00C13091" w:rsidRPr="005209F5" w:rsidRDefault="00C13091" w:rsidP="00FD256A">
            <w:r w:rsidRPr="005209F5">
              <w:t>Wiegerová, A. a kol. (2012)</w:t>
            </w:r>
            <w:r w:rsidR="00324A1E" w:rsidRPr="005209F5">
              <w:t>.</w:t>
            </w:r>
            <w:r w:rsidR="00490F9A" w:rsidRPr="005209F5">
              <w:t xml:space="preserve"> </w:t>
            </w:r>
            <w:r w:rsidRPr="005209F5">
              <w:rPr>
                <w:i/>
              </w:rPr>
              <w:t>Self efficacy v edukačných súvislostiach.</w:t>
            </w:r>
            <w:r w:rsidRPr="005209F5">
              <w:t xml:space="preserve"> Bratislava: SPN.</w:t>
            </w:r>
          </w:p>
          <w:p w:rsidR="00600D71" w:rsidRPr="005209F5" w:rsidRDefault="00600D71" w:rsidP="00600D71">
            <w:pPr>
              <w:rPr>
                <w:ins w:id="1555" w:author="Hana Navrátilová" w:date="2019-09-24T11:10:00Z"/>
                <w:i/>
                <w:lang w:val="sk-SK"/>
              </w:rPr>
            </w:pPr>
            <w:ins w:id="1556" w:author="Hana Navrátilová" w:date="2019-09-24T11:10:00Z">
              <w:r w:rsidRPr="005209F5">
                <w:rPr>
                  <w:lang w:val="sk-SK"/>
                </w:rPr>
                <w:t xml:space="preserve">Wiegerová, A. </w:t>
              </w:r>
              <w:r w:rsidRPr="005209F5">
                <w:rPr>
                  <w:shd w:val="clear" w:color="auto" w:fill="FFFFFF"/>
                </w:rPr>
                <w:t xml:space="preserve">&amp; Lampertová, A. (2013). </w:t>
              </w:r>
              <w:r w:rsidRPr="005209F5">
                <w:rPr>
                  <w:lang w:val="sk-SK"/>
                </w:rPr>
                <w:t xml:space="preserve">A teacher´s diary as a research instrument. </w:t>
              </w:r>
              <w:r w:rsidRPr="005209F5">
                <w:rPr>
                  <w:i/>
                  <w:lang w:val="sk-SK"/>
                </w:rPr>
                <w:t>e-Pedagogium</w:t>
              </w:r>
              <w:r w:rsidRPr="005209F5">
                <w:rPr>
                  <w:lang w:val="sk-SK"/>
                </w:rPr>
                <w:t xml:space="preserve">, </w:t>
              </w:r>
              <w:r w:rsidRPr="005209F5">
                <w:rPr>
                  <w:i/>
                  <w:lang w:val="sk-SK"/>
                </w:rPr>
                <w:t>51</w:t>
              </w:r>
              <w:r w:rsidRPr="005209F5">
                <w:rPr>
                  <w:lang w:val="sk-SK"/>
                </w:rPr>
                <w:t>(4), 24-32.</w:t>
              </w:r>
            </w:ins>
          </w:p>
          <w:p w:rsidR="00C13091" w:rsidRPr="005209F5" w:rsidRDefault="00C13091" w:rsidP="00E7344C">
            <w:pPr>
              <w:jc w:val="both"/>
            </w:pPr>
          </w:p>
          <w:p w:rsidR="00C13091" w:rsidRPr="005209F5" w:rsidRDefault="00C13091" w:rsidP="00E7344C">
            <w:pPr>
              <w:rPr>
                <w:b/>
              </w:rPr>
            </w:pPr>
            <w:r w:rsidRPr="005209F5">
              <w:rPr>
                <w:b/>
              </w:rPr>
              <w:t>Doporučená</w:t>
            </w:r>
            <w:r w:rsidR="00D24BB7" w:rsidRPr="005209F5">
              <w:rPr>
                <w:b/>
              </w:rPr>
              <w:t xml:space="preserve"> literatura</w:t>
            </w:r>
            <w:r w:rsidRPr="005209F5">
              <w:rPr>
                <w:b/>
              </w:rPr>
              <w:t>:</w:t>
            </w:r>
          </w:p>
          <w:p w:rsidR="00C13091" w:rsidRPr="005209F5" w:rsidRDefault="00C13091" w:rsidP="00E7344C">
            <w:r w:rsidRPr="005209F5">
              <w:t xml:space="preserve">Janík, T. (2005). </w:t>
            </w:r>
            <w:r w:rsidRPr="005209F5">
              <w:rPr>
                <w:i/>
              </w:rPr>
              <w:t>Znalost jako klíčová kategorie učitelského vzdělávání.</w:t>
            </w:r>
            <w:r w:rsidRPr="005209F5">
              <w:t xml:space="preserve"> Brno: Paido.</w:t>
            </w:r>
          </w:p>
          <w:p w:rsidR="00C13091" w:rsidRPr="005209F5" w:rsidRDefault="00C13091" w:rsidP="00E7344C">
            <w:r w:rsidRPr="005209F5">
              <w:t xml:space="preserve">Kaščák, O. (2010). </w:t>
            </w:r>
            <w:r w:rsidRPr="005209F5">
              <w:rPr>
                <w:i/>
              </w:rPr>
              <w:t>Škola jako rituálny priestor.</w:t>
            </w:r>
            <w:r w:rsidRPr="005209F5">
              <w:t xml:space="preserve"> Bratislava: Veda.</w:t>
            </w:r>
          </w:p>
          <w:p w:rsidR="00C13091" w:rsidRPr="00944A9E" w:rsidRDefault="00C13091" w:rsidP="00E7344C">
            <w:r w:rsidRPr="005209F5">
              <w:t>Časopisy: Pedagogická orientace, Orbis scholae, Studia pa</w:t>
            </w:r>
            <w:r w:rsidRPr="00944A9E">
              <w:t>edagogica, Pedagogika, Komenský, e-Pedagogium</w:t>
            </w:r>
            <w:r w:rsidR="00D24BB7" w:rsidRPr="00944A9E">
              <w:t>.</w:t>
            </w:r>
          </w:p>
          <w:p w:rsidR="00C13091" w:rsidRPr="00944A9E" w:rsidRDefault="00C13091" w:rsidP="00E7344C">
            <w:pPr>
              <w:jc w:val="both"/>
            </w:pPr>
          </w:p>
        </w:tc>
      </w:tr>
      <w:tr w:rsidR="00C13091"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C13091" w:rsidRPr="00944A9E" w:rsidRDefault="00C13091" w:rsidP="00E7344C">
            <w:pPr>
              <w:jc w:val="center"/>
              <w:rPr>
                <w:b/>
              </w:rPr>
            </w:pPr>
            <w:r w:rsidRPr="00944A9E">
              <w:rPr>
                <w:b/>
              </w:rPr>
              <w:t>Informace ke kombinované nebo distanční formě</w:t>
            </w:r>
          </w:p>
        </w:tc>
      </w:tr>
      <w:tr w:rsidR="00C13091" w:rsidRPr="00944A9E" w:rsidTr="00DC193A">
        <w:trPr>
          <w:jc w:val="center"/>
        </w:trPr>
        <w:tc>
          <w:tcPr>
            <w:tcW w:w="5176" w:type="dxa"/>
            <w:gridSpan w:val="3"/>
            <w:tcBorders>
              <w:top w:val="single" w:sz="2" w:space="0" w:color="auto"/>
            </w:tcBorders>
            <w:shd w:val="clear" w:color="auto" w:fill="F7CAAC"/>
          </w:tcPr>
          <w:p w:rsidR="00C13091" w:rsidRPr="00944A9E" w:rsidRDefault="00C13091" w:rsidP="00E7344C">
            <w:pPr>
              <w:jc w:val="both"/>
            </w:pPr>
            <w:r w:rsidRPr="00944A9E">
              <w:rPr>
                <w:b/>
              </w:rPr>
              <w:t>Rozsah konzultací (soustředění)</w:t>
            </w:r>
          </w:p>
        </w:tc>
        <w:tc>
          <w:tcPr>
            <w:tcW w:w="889" w:type="dxa"/>
            <w:tcBorders>
              <w:top w:val="single" w:sz="2" w:space="0" w:color="auto"/>
            </w:tcBorders>
          </w:tcPr>
          <w:p w:rsidR="00C13091" w:rsidRPr="00944A9E" w:rsidRDefault="00C13091" w:rsidP="00E7344C">
            <w:pPr>
              <w:jc w:val="both"/>
            </w:pPr>
          </w:p>
        </w:tc>
        <w:tc>
          <w:tcPr>
            <w:tcW w:w="4142" w:type="dxa"/>
            <w:gridSpan w:val="4"/>
            <w:tcBorders>
              <w:top w:val="single" w:sz="2" w:space="0" w:color="auto"/>
            </w:tcBorders>
            <w:shd w:val="clear" w:color="auto" w:fill="F7CAAC"/>
          </w:tcPr>
          <w:p w:rsidR="00C13091" w:rsidRPr="00944A9E" w:rsidRDefault="00C13091" w:rsidP="00E7344C">
            <w:pPr>
              <w:jc w:val="both"/>
              <w:rPr>
                <w:b/>
              </w:rPr>
            </w:pPr>
            <w:r w:rsidRPr="00944A9E">
              <w:rPr>
                <w:b/>
              </w:rPr>
              <w:t xml:space="preserve">hodin </w:t>
            </w:r>
          </w:p>
        </w:tc>
      </w:tr>
      <w:tr w:rsidR="00C13091" w:rsidRPr="00944A9E" w:rsidTr="00DC193A">
        <w:trPr>
          <w:jc w:val="center"/>
        </w:trPr>
        <w:tc>
          <w:tcPr>
            <w:tcW w:w="10207" w:type="dxa"/>
            <w:gridSpan w:val="8"/>
            <w:shd w:val="clear" w:color="auto" w:fill="F7CAAC"/>
          </w:tcPr>
          <w:p w:rsidR="00C13091" w:rsidRPr="00944A9E" w:rsidRDefault="00C13091" w:rsidP="00E7344C">
            <w:pPr>
              <w:jc w:val="both"/>
              <w:rPr>
                <w:b/>
              </w:rPr>
            </w:pPr>
            <w:r w:rsidRPr="00944A9E">
              <w:rPr>
                <w:b/>
              </w:rPr>
              <w:t>Informace o způsobu kontaktu s vyučujícím</w:t>
            </w:r>
          </w:p>
        </w:tc>
      </w:tr>
      <w:tr w:rsidR="00C13091" w:rsidRPr="00944A9E" w:rsidTr="00DC193A">
        <w:trPr>
          <w:trHeight w:val="276"/>
          <w:jc w:val="center"/>
        </w:trPr>
        <w:tc>
          <w:tcPr>
            <w:tcW w:w="10207" w:type="dxa"/>
            <w:gridSpan w:val="8"/>
          </w:tcPr>
          <w:p w:rsidR="00774F02" w:rsidRDefault="00774F02" w:rsidP="00E7344C">
            <w:pPr>
              <w:jc w:val="both"/>
            </w:pPr>
          </w:p>
          <w:p w:rsidR="00B67B97" w:rsidRPr="00944A9E" w:rsidRDefault="00B67B97"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62"/>
        <w:gridCol w:w="2093"/>
        <w:gridCol w:w="539"/>
        <w:gridCol w:w="627"/>
      </w:tblGrid>
      <w:tr w:rsidR="00D50AC7" w:rsidRPr="00944A9E" w:rsidTr="00DC193A">
        <w:trPr>
          <w:trHeight w:val="141"/>
          <w:jc w:val="center"/>
        </w:trPr>
        <w:tc>
          <w:tcPr>
            <w:tcW w:w="10207" w:type="dxa"/>
            <w:gridSpan w:val="9"/>
            <w:tcBorders>
              <w:top w:val="single" w:sz="4" w:space="0" w:color="auto"/>
              <w:left w:val="single" w:sz="4" w:space="0" w:color="auto"/>
              <w:bottom w:val="single" w:sz="4" w:space="0" w:color="auto"/>
              <w:right w:val="single" w:sz="4" w:space="0" w:color="auto"/>
            </w:tcBorders>
            <w:shd w:val="clear" w:color="auto" w:fill="BDD6EE"/>
          </w:tcPr>
          <w:p w:rsidR="00D50AC7" w:rsidRPr="00944A9E" w:rsidRDefault="00F32C9A" w:rsidP="00E7344C">
            <w:pPr>
              <w:jc w:val="both"/>
              <w:rPr>
                <w:b/>
                <w:sz w:val="28"/>
                <w:szCs w:val="28"/>
              </w:rPr>
            </w:pPr>
            <w:r>
              <w:br w:type="page"/>
            </w:r>
            <w:r w:rsidR="00D50AC7" w:rsidRPr="00944A9E">
              <w:br w:type="page"/>
            </w:r>
            <w:r w:rsidR="00D50AC7" w:rsidRPr="00944A9E">
              <w:rPr>
                <w:b/>
                <w:sz w:val="28"/>
                <w:szCs w:val="28"/>
              </w:rPr>
              <w:t>B-III – Charakteristika studijního předmětu</w:t>
            </w:r>
          </w:p>
        </w:tc>
      </w:tr>
      <w:tr w:rsidR="00D50AC7" w:rsidRPr="00944A9E" w:rsidTr="00DC193A">
        <w:trPr>
          <w:jc w:val="center"/>
        </w:trPr>
        <w:tc>
          <w:tcPr>
            <w:tcW w:w="3475" w:type="dxa"/>
            <w:tcBorders>
              <w:top w:val="double" w:sz="4" w:space="0" w:color="auto"/>
            </w:tcBorders>
            <w:shd w:val="clear" w:color="auto" w:fill="F7CAAC"/>
          </w:tcPr>
          <w:p w:rsidR="00D50AC7" w:rsidRPr="00944A9E" w:rsidRDefault="00D50AC7" w:rsidP="00E7344C">
            <w:pPr>
              <w:jc w:val="both"/>
              <w:rPr>
                <w:b/>
              </w:rPr>
            </w:pPr>
            <w:r w:rsidRPr="00944A9E">
              <w:rPr>
                <w:b/>
              </w:rPr>
              <w:t>Název studijního předmětu</w:t>
            </w:r>
          </w:p>
        </w:tc>
        <w:tc>
          <w:tcPr>
            <w:tcW w:w="6732" w:type="dxa"/>
            <w:gridSpan w:val="8"/>
            <w:tcBorders>
              <w:top w:val="double" w:sz="4" w:space="0" w:color="auto"/>
            </w:tcBorders>
          </w:tcPr>
          <w:p w:rsidR="00D50AC7" w:rsidRPr="00944A9E" w:rsidRDefault="00D50AC7" w:rsidP="00E7344C">
            <w:pPr>
              <w:jc w:val="both"/>
              <w:rPr>
                <w:b/>
              </w:rPr>
            </w:pPr>
            <w:r w:rsidRPr="00944A9E">
              <w:t>Didaktika anglického jazyka s praxí 2</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Typ předmětu</w:t>
            </w:r>
          </w:p>
        </w:tc>
        <w:tc>
          <w:tcPr>
            <w:tcW w:w="3473" w:type="dxa"/>
            <w:gridSpan w:val="5"/>
          </w:tcPr>
          <w:p w:rsidR="00D50AC7" w:rsidRPr="00944A9E" w:rsidRDefault="00D50AC7" w:rsidP="00E7344C">
            <w:pPr>
              <w:jc w:val="both"/>
            </w:pPr>
            <w:r w:rsidRPr="00944A9E">
              <w:t>povinný, PZ</w:t>
            </w:r>
          </w:p>
        </w:tc>
        <w:tc>
          <w:tcPr>
            <w:tcW w:w="2632" w:type="dxa"/>
            <w:gridSpan w:val="2"/>
            <w:shd w:val="clear" w:color="auto" w:fill="F7CAAC"/>
          </w:tcPr>
          <w:p w:rsidR="00D50AC7" w:rsidRPr="00944A9E" w:rsidRDefault="00D50AC7" w:rsidP="00E7344C">
            <w:pPr>
              <w:jc w:val="both"/>
            </w:pPr>
            <w:r w:rsidRPr="00944A9E">
              <w:rPr>
                <w:b/>
              </w:rPr>
              <w:t>doporučený ročník / semestr</w:t>
            </w:r>
          </w:p>
        </w:tc>
        <w:tc>
          <w:tcPr>
            <w:tcW w:w="627" w:type="dxa"/>
          </w:tcPr>
          <w:p w:rsidR="00D50AC7" w:rsidRPr="00944A9E" w:rsidRDefault="00D50AC7" w:rsidP="00E7344C">
            <w:pPr>
              <w:jc w:val="both"/>
            </w:pPr>
            <w:r w:rsidRPr="00944A9E">
              <w:t>4/ZS</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Rozsah studijního předmětu</w:t>
            </w:r>
          </w:p>
        </w:tc>
        <w:tc>
          <w:tcPr>
            <w:tcW w:w="2197" w:type="dxa"/>
            <w:gridSpan w:val="2"/>
          </w:tcPr>
          <w:p w:rsidR="00D50AC7" w:rsidRPr="00944A9E" w:rsidRDefault="00D50AC7" w:rsidP="00E7344C">
            <w:pPr>
              <w:jc w:val="both"/>
            </w:pPr>
            <w:r w:rsidRPr="00944A9E">
              <w:t>28p+28s+16 hodin praxe</w:t>
            </w:r>
          </w:p>
        </w:tc>
        <w:tc>
          <w:tcPr>
            <w:tcW w:w="567" w:type="dxa"/>
            <w:shd w:val="clear" w:color="auto" w:fill="F7CAAC"/>
          </w:tcPr>
          <w:p w:rsidR="00D50AC7" w:rsidRPr="00944A9E" w:rsidRDefault="00D50AC7" w:rsidP="00E7344C">
            <w:pPr>
              <w:jc w:val="both"/>
              <w:rPr>
                <w:b/>
              </w:rPr>
            </w:pPr>
            <w:r w:rsidRPr="00944A9E">
              <w:rPr>
                <w:b/>
              </w:rPr>
              <w:t xml:space="preserve">hod. </w:t>
            </w:r>
          </w:p>
        </w:tc>
        <w:tc>
          <w:tcPr>
            <w:tcW w:w="709" w:type="dxa"/>
            <w:gridSpan w:val="2"/>
          </w:tcPr>
          <w:p w:rsidR="00D50AC7" w:rsidRPr="00944A9E" w:rsidRDefault="00D50AC7" w:rsidP="00E7344C">
            <w:pPr>
              <w:jc w:val="both"/>
            </w:pPr>
            <w:r w:rsidRPr="00944A9E">
              <w:t>56+8</w:t>
            </w:r>
          </w:p>
        </w:tc>
        <w:tc>
          <w:tcPr>
            <w:tcW w:w="2093" w:type="dxa"/>
            <w:shd w:val="clear" w:color="auto" w:fill="F7CAAC"/>
          </w:tcPr>
          <w:p w:rsidR="00D50AC7" w:rsidRPr="00944A9E" w:rsidRDefault="00D50AC7" w:rsidP="00E7344C">
            <w:pPr>
              <w:jc w:val="both"/>
              <w:rPr>
                <w:b/>
              </w:rPr>
            </w:pPr>
            <w:r w:rsidRPr="00944A9E">
              <w:rPr>
                <w:b/>
              </w:rPr>
              <w:t>kreditů</w:t>
            </w:r>
          </w:p>
        </w:tc>
        <w:tc>
          <w:tcPr>
            <w:tcW w:w="1166" w:type="dxa"/>
            <w:gridSpan w:val="2"/>
          </w:tcPr>
          <w:p w:rsidR="00D50AC7" w:rsidRPr="00944A9E" w:rsidRDefault="00D50AC7" w:rsidP="00E7344C">
            <w:pPr>
              <w:jc w:val="both"/>
            </w:pPr>
            <w:r w:rsidRPr="00944A9E">
              <w:t>4</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Prerekvizity, korekvizity, ekvivalence</w:t>
            </w:r>
          </w:p>
        </w:tc>
        <w:tc>
          <w:tcPr>
            <w:tcW w:w="6732" w:type="dxa"/>
            <w:gridSpan w:val="8"/>
          </w:tcPr>
          <w:p w:rsidR="00D50AC7" w:rsidRPr="00944A9E" w:rsidRDefault="00D50AC7" w:rsidP="00E7344C">
            <w:pPr>
              <w:jc w:val="both"/>
            </w:pP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Způsob ověření studijních výsledků</w:t>
            </w:r>
          </w:p>
        </w:tc>
        <w:tc>
          <w:tcPr>
            <w:tcW w:w="3411" w:type="dxa"/>
            <w:gridSpan w:val="4"/>
          </w:tcPr>
          <w:p w:rsidR="00D50AC7" w:rsidRPr="00944A9E" w:rsidRDefault="00D50AC7" w:rsidP="00E7344C">
            <w:pPr>
              <w:jc w:val="both"/>
            </w:pPr>
            <w:r w:rsidRPr="00944A9E">
              <w:t>zápočet, zkouška</w:t>
            </w:r>
          </w:p>
        </w:tc>
        <w:tc>
          <w:tcPr>
            <w:tcW w:w="2155" w:type="dxa"/>
            <w:gridSpan w:val="2"/>
            <w:shd w:val="clear" w:color="auto" w:fill="F7CAAC"/>
          </w:tcPr>
          <w:p w:rsidR="00D50AC7" w:rsidRPr="00944A9E" w:rsidRDefault="00D50AC7" w:rsidP="00E7344C">
            <w:pPr>
              <w:jc w:val="both"/>
              <w:rPr>
                <w:b/>
              </w:rPr>
            </w:pPr>
            <w:r w:rsidRPr="00944A9E">
              <w:rPr>
                <w:b/>
              </w:rPr>
              <w:t>Forma výuky</w:t>
            </w:r>
          </w:p>
        </w:tc>
        <w:tc>
          <w:tcPr>
            <w:tcW w:w="1166" w:type="dxa"/>
            <w:gridSpan w:val="2"/>
          </w:tcPr>
          <w:p w:rsidR="00D50AC7" w:rsidRPr="00944A9E" w:rsidRDefault="00D50AC7" w:rsidP="00E7344C">
            <w:pPr>
              <w:jc w:val="both"/>
            </w:pPr>
            <w:r w:rsidRPr="00944A9E">
              <w:t>přednáška</w:t>
            </w:r>
          </w:p>
          <w:p w:rsidR="00D50AC7" w:rsidRPr="00944A9E" w:rsidRDefault="00D50AC7" w:rsidP="00E7344C">
            <w:pPr>
              <w:jc w:val="both"/>
            </w:pPr>
            <w:r w:rsidRPr="00944A9E">
              <w:t>seminář</w:t>
            </w:r>
          </w:p>
          <w:p w:rsidR="00D50AC7" w:rsidRPr="00944A9E" w:rsidRDefault="00D50AC7" w:rsidP="00E7344C">
            <w:pPr>
              <w:jc w:val="both"/>
            </w:pPr>
            <w:r w:rsidRPr="00944A9E">
              <w:t>odborná praxe</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Forma způsobu ověření studijních výsledků a další požadavky na studenta</w:t>
            </w:r>
          </w:p>
        </w:tc>
        <w:tc>
          <w:tcPr>
            <w:tcW w:w="6732" w:type="dxa"/>
            <w:gridSpan w:val="8"/>
            <w:tcBorders>
              <w:bottom w:val="nil"/>
            </w:tcBorders>
          </w:tcPr>
          <w:p w:rsidR="00D50AC7" w:rsidRPr="00944A9E" w:rsidRDefault="00D50AC7" w:rsidP="00E7344C">
            <w:pPr>
              <w:jc w:val="both"/>
              <w:rPr>
                <w:shd w:val="clear" w:color="auto" w:fill="FFFFFF"/>
              </w:rPr>
            </w:pPr>
            <w:r w:rsidRPr="00944A9E">
              <w:rPr>
                <w:shd w:val="clear" w:color="auto" w:fill="FFFFFF"/>
              </w:rPr>
              <w:t xml:space="preserve">Zápočet: Aktivní účast na cvičeních a praxi </w:t>
            </w:r>
            <w:r w:rsidR="00D24BB7" w:rsidRPr="00944A9E">
              <w:t>–</w:t>
            </w:r>
            <w:r w:rsidRPr="00944A9E">
              <w:rPr>
                <w:shd w:val="clear" w:color="auto" w:fill="FFFFFF"/>
              </w:rPr>
              <w:t xml:space="preserve"> (80% účast ve výuce), vypracování portfolia dle požadavku vyučující. Součástí předmětu je povinná pedagogická praxe. </w:t>
            </w:r>
          </w:p>
          <w:p w:rsidR="00D50AC7" w:rsidRPr="00944A9E" w:rsidRDefault="00D50AC7" w:rsidP="00E7344C">
            <w:pPr>
              <w:jc w:val="both"/>
            </w:pPr>
            <w:r w:rsidRPr="00944A9E">
              <w:t>Zkouška: prezentace semestrálního projektu (nahrávka), písemn</w:t>
            </w:r>
            <w:r w:rsidR="002D34C6" w:rsidRPr="00944A9E">
              <w:t>á</w:t>
            </w:r>
            <w:r w:rsidRPr="00944A9E">
              <w:t xml:space="preserve"> zkouška</w:t>
            </w:r>
            <w:r w:rsidR="00D24BB7" w:rsidRPr="00944A9E">
              <w:t>.</w:t>
            </w:r>
          </w:p>
        </w:tc>
      </w:tr>
      <w:tr w:rsidR="00D50AC7" w:rsidRPr="00944A9E" w:rsidTr="00B7211C">
        <w:trPr>
          <w:trHeight w:val="361"/>
          <w:jc w:val="center"/>
        </w:trPr>
        <w:tc>
          <w:tcPr>
            <w:tcW w:w="10207" w:type="dxa"/>
            <w:gridSpan w:val="9"/>
            <w:tcBorders>
              <w:top w:val="nil"/>
            </w:tcBorders>
          </w:tcPr>
          <w:p w:rsidR="00D50AC7" w:rsidRPr="00944A9E" w:rsidRDefault="00D50AC7" w:rsidP="00E7344C">
            <w:pPr>
              <w:jc w:val="both"/>
            </w:pPr>
          </w:p>
        </w:tc>
      </w:tr>
      <w:tr w:rsidR="00D50AC7" w:rsidRPr="00944A9E" w:rsidTr="00DC193A">
        <w:trPr>
          <w:trHeight w:val="197"/>
          <w:jc w:val="center"/>
        </w:trPr>
        <w:tc>
          <w:tcPr>
            <w:tcW w:w="3475" w:type="dxa"/>
            <w:tcBorders>
              <w:top w:val="nil"/>
            </w:tcBorders>
            <w:shd w:val="clear" w:color="auto" w:fill="F7CAAC"/>
          </w:tcPr>
          <w:p w:rsidR="00D50AC7" w:rsidRPr="00944A9E" w:rsidRDefault="00D50AC7" w:rsidP="00E7344C">
            <w:pPr>
              <w:jc w:val="both"/>
              <w:rPr>
                <w:b/>
              </w:rPr>
            </w:pPr>
            <w:r w:rsidRPr="00944A9E">
              <w:rPr>
                <w:b/>
              </w:rPr>
              <w:t>Garant předmětu</w:t>
            </w:r>
          </w:p>
        </w:tc>
        <w:tc>
          <w:tcPr>
            <w:tcW w:w="6732" w:type="dxa"/>
            <w:gridSpan w:val="8"/>
            <w:tcBorders>
              <w:top w:val="nil"/>
            </w:tcBorders>
          </w:tcPr>
          <w:p w:rsidR="00D50AC7" w:rsidRPr="00944A9E" w:rsidRDefault="00D50AC7" w:rsidP="00E7344C">
            <w:r w:rsidRPr="00944A9E">
              <w:t>prof. PaedDr. Silvia Pokrivčáková, PhD.</w:t>
            </w:r>
          </w:p>
        </w:tc>
      </w:tr>
      <w:tr w:rsidR="00D50AC7" w:rsidRPr="00944A9E" w:rsidTr="00DC193A">
        <w:trPr>
          <w:trHeight w:val="543"/>
          <w:jc w:val="center"/>
        </w:trPr>
        <w:tc>
          <w:tcPr>
            <w:tcW w:w="3475" w:type="dxa"/>
            <w:tcBorders>
              <w:top w:val="nil"/>
            </w:tcBorders>
            <w:shd w:val="clear" w:color="auto" w:fill="F7CAAC"/>
          </w:tcPr>
          <w:p w:rsidR="00D50AC7" w:rsidRPr="00944A9E" w:rsidRDefault="00D50AC7" w:rsidP="00E7344C">
            <w:pPr>
              <w:jc w:val="both"/>
              <w:rPr>
                <w:b/>
              </w:rPr>
            </w:pPr>
            <w:r w:rsidRPr="00944A9E">
              <w:rPr>
                <w:b/>
              </w:rPr>
              <w:t>Zapojení garanta do výuky předmětu</w:t>
            </w:r>
          </w:p>
        </w:tc>
        <w:tc>
          <w:tcPr>
            <w:tcW w:w="6732" w:type="dxa"/>
            <w:gridSpan w:val="8"/>
            <w:tcBorders>
              <w:top w:val="nil"/>
            </w:tcBorders>
          </w:tcPr>
          <w:p w:rsidR="00D50AC7" w:rsidRPr="00944A9E" w:rsidRDefault="008576C0" w:rsidP="00E7344C">
            <w:pPr>
              <w:jc w:val="both"/>
            </w:pPr>
            <w:r>
              <w:t>p</w:t>
            </w:r>
            <w:r w:rsidR="00D50AC7" w:rsidRPr="00944A9E">
              <w:t>řednášející</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Vyučující</w:t>
            </w:r>
          </w:p>
        </w:tc>
        <w:tc>
          <w:tcPr>
            <w:tcW w:w="6732" w:type="dxa"/>
            <w:gridSpan w:val="8"/>
            <w:tcBorders>
              <w:bottom w:val="nil"/>
            </w:tcBorders>
            <w:shd w:val="clear" w:color="auto" w:fill="auto"/>
          </w:tcPr>
          <w:p w:rsidR="00D50AC7" w:rsidRPr="00944A9E" w:rsidRDefault="00D50AC7" w:rsidP="00297ED8">
            <w:r w:rsidRPr="00944A9E">
              <w:t xml:space="preserve">prof. PaedDr. Silvia Pokrivčáková, PhD. (50%/), Mgr. </w:t>
            </w:r>
            <w:del w:id="1557" w:author="Hana Navrátilová" w:date="2019-09-24T11:10:00Z">
              <w:r w:rsidRPr="00944A9E">
                <w:delText>Andrea Macková</w:delText>
              </w:r>
            </w:del>
            <w:ins w:id="1558" w:author="Hana Navrátilová" w:date="2019-09-24T11:10:00Z">
              <w:r w:rsidR="00297ED8">
                <w:t>Beata Horníčková</w:t>
              </w:r>
            </w:ins>
            <w:r w:rsidRPr="00944A9E">
              <w:t xml:space="preserve"> (50%)</w:t>
            </w:r>
          </w:p>
        </w:tc>
      </w:tr>
      <w:tr w:rsidR="00D50AC7" w:rsidRPr="00944A9E" w:rsidTr="00B7211C">
        <w:trPr>
          <w:trHeight w:val="225"/>
          <w:jc w:val="center"/>
        </w:trPr>
        <w:tc>
          <w:tcPr>
            <w:tcW w:w="10207" w:type="dxa"/>
            <w:gridSpan w:val="9"/>
            <w:tcBorders>
              <w:top w:val="nil"/>
            </w:tcBorders>
          </w:tcPr>
          <w:p w:rsidR="00D50AC7" w:rsidRPr="00944A9E" w:rsidRDefault="00D50AC7" w:rsidP="00E7344C">
            <w:pPr>
              <w:jc w:val="both"/>
            </w:pP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Stručná anotace předmětu</w:t>
            </w:r>
          </w:p>
        </w:tc>
        <w:tc>
          <w:tcPr>
            <w:tcW w:w="6732" w:type="dxa"/>
            <w:gridSpan w:val="8"/>
            <w:tcBorders>
              <w:bottom w:val="nil"/>
            </w:tcBorders>
          </w:tcPr>
          <w:p w:rsidR="00D50AC7" w:rsidRPr="00944A9E" w:rsidRDefault="00D50AC7" w:rsidP="00E7344C">
            <w:pPr>
              <w:jc w:val="both"/>
            </w:pPr>
          </w:p>
        </w:tc>
      </w:tr>
      <w:tr w:rsidR="00D50AC7" w:rsidRPr="00944A9E" w:rsidTr="00DC193A">
        <w:trPr>
          <w:trHeight w:val="2224"/>
          <w:jc w:val="center"/>
        </w:trPr>
        <w:tc>
          <w:tcPr>
            <w:tcW w:w="10207" w:type="dxa"/>
            <w:gridSpan w:val="9"/>
            <w:tcBorders>
              <w:top w:val="nil"/>
              <w:bottom w:val="single" w:sz="12" w:space="0" w:color="auto"/>
            </w:tcBorders>
          </w:tcPr>
          <w:p w:rsidR="00D50AC7" w:rsidRPr="00944A9E" w:rsidRDefault="00D50AC7" w:rsidP="00E7344C">
            <w:pPr>
              <w:jc w:val="both"/>
            </w:pPr>
          </w:p>
          <w:p w:rsidR="00D50AC7" w:rsidRDefault="00D50AC7" w:rsidP="00E7344C">
            <w:pPr>
              <w:jc w:val="both"/>
            </w:pPr>
            <w:r w:rsidRPr="00944A9E">
              <w:t>Moderní přístupy k primárnímu cizojazyčnému vzdělávání.</w:t>
            </w:r>
          </w:p>
          <w:p w:rsidR="00233519" w:rsidRDefault="00233519" w:rsidP="00E7344C">
            <w:pPr>
              <w:jc w:val="both"/>
            </w:pPr>
            <w:r>
              <w:t xml:space="preserve">Cíle, obsah, formy cizojazyčného vzdělávání v primárním vzdělávání. </w:t>
            </w:r>
          </w:p>
          <w:p w:rsidR="00233519" w:rsidRDefault="00D50AC7" w:rsidP="00E7344C">
            <w:pPr>
              <w:jc w:val="both"/>
            </w:pPr>
            <w:r w:rsidRPr="00944A9E">
              <w:t>Principy vyučovaní angličtiny zaměřeného na žáka a vycházející z jeho potřeb</w:t>
            </w:r>
            <w:r w:rsidR="00233519">
              <w:t xml:space="preserve">. </w:t>
            </w:r>
          </w:p>
          <w:p w:rsidR="00D50AC7" w:rsidRPr="00944A9E" w:rsidRDefault="00233519" w:rsidP="00E7344C">
            <w:pPr>
              <w:jc w:val="both"/>
            </w:pPr>
            <w:r>
              <w:t xml:space="preserve">Imaginace a kreativita v primárním cizojazyčném vzdělávání. </w:t>
            </w:r>
          </w:p>
          <w:p w:rsidR="00D50AC7" w:rsidRPr="00944A9E" w:rsidRDefault="00D50AC7" w:rsidP="00E7344C">
            <w:pPr>
              <w:jc w:val="both"/>
            </w:pPr>
            <w:r w:rsidRPr="00944A9E">
              <w:t>Tvořivé aktivity (vytváření drobných předmětů)</w:t>
            </w:r>
            <w:r w:rsidR="002D34C6" w:rsidRPr="00944A9E">
              <w:t>.</w:t>
            </w:r>
          </w:p>
          <w:p w:rsidR="00D50AC7" w:rsidRPr="00944A9E" w:rsidRDefault="00D50AC7" w:rsidP="00E7344C">
            <w:pPr>
              <w:jc w:val="both"/>
            </w:pPr>
            <w:r w:rsidRPr="00944A9E">
              <w:t>Umělecké aktivity (příběhy, folklór, písně, veršovánky, básně apod.)</w:t>
            </w:r>
            <w:r w:rsidR="002D34C6" w:rsidRPr="00944A9E">
              <w:t>.</w:t>
            </w:r>
          </w:p>
          <w:p w:rsidR="00D50AC7" w:rsidRPr="00944A9E" w:rsidRDefault="00D50AC7" w:rsidP="00E7344C">
            <w:pPr>
              <w:jc w:val="both"/>
            </w:pPr>
            <w:r w:rsidRPr="00944A9E">
              <w:t>Dramatizace</w:t>
            </w:r>
            <w:r w:rsidR="002D34C6" w:rsidRPr="00944A9E">
              <w:t>.</w:t>
            </w:r>
          </w:p>
          <w:p w:rsidR="00D50AC7" w:rsidRPr="00944A9E" w:rsidRDefault="00D50AC7" w:rsidP="00E7344C">
            <w:pPr>
              <w:jc w:val="both"/>
            </w:pPr>
            <w:r w:rsidRPr="00944A9E">
              <w:t>Využívání autentických materiálů.</w:t>
            </w:r>
          </w:p>
          <w:p w:rsidR="00D50AC7" w:rsidRDefault="00D50AC7" w:rsidP="00E7344C">
            <w:pPr>
              <w:jc w:val="both"/>
            </w:pPr>
            <w:r w:rsidRPr="00944A9E">
              <w:t>Projektové úlohy pro mladší žáky.</w:t>
            </w:r>
          </w:p>
          <w:p w:rsidR="00233519" w:rsidRPr="00944A9E" w:rsidRDefault="00233519" w:rsidP="00E7344C">
            <w:pPr>
              <w:jc w:val="both"/>
            </w:pPr>
            <w:r>
              <w:t xml:space="preserve">Příprava a analýza pedagogické praxe s reflexí. </w:t>
            </w:r>
          </w:p>
          <w:p w:rsidR="00D50AC7" w:rsidRDefault="00D50AC7" w:rsidP="00FD256A">
            <w:pPr>
              <w:jc w:val="both"/>
            </w:pPr>
            <w:r w:rsidRPr="00944A9E">
              <w:t xml:space="preserve">Nové technologie v cizojazyčném </w:t>
            </w:r>
            <w:r w:rsidR="00CF3FA4" w:rsidRPr="00944A9E">
              <w:t>vzdělávání</w:t>
            </w:r>
            <w:r w:rsidRPr="00944A9E">
              <w:t>.</w:t>
            </w:r>
          </w:p>
          <w:p w:rsidR="00FD256A" w:rsidRPr="00944A9E" w:rsidRDefault="00FD256A" w:rsidP="00FD256A">
            <w:pPr>
              <w:jc w:val="both"/>
            </w:pPr>
          </w:p>
        </w:tc>
      </w:tr>
      <w:tr w:rsidR="00D50AC7" w:rsidRPr="00944A9E" w:rsidTr="00DC193A">
        <w:trPr>
          <w:trHeight w:val="265"/>
          <w:jc w:val="center"/>
        </w:trPr>
        <w:tc>
          <w:tcPr>
            <w:tcW w:w="4042" w:type="dxa"/>
            <w:gridSpan w:val="2"/>
            <w:tcBorders>
              <w:top w:val="nil"/>
            </w:tcBorders>
            <w:shd w:val="clear" w:color="auto" w:fill="F7CAAC"/>
          </w:tcPr>
          <w:p w:rsidR="00D50AC7" w:rsidRPr="00944A9E" w:rsidRDefault="00D50AC7" w:rsidP="00E7344C">
            <w:pPr>
              <w:jc w:val="both"/>
            </w:pPr>
            <w:r w:rsidRPr="00944A9E">
              <w:rPr>
                <w:b/>
              </w:rPr>
              <w:t>Studijní literatura a studijní pomůcky</w:t>
            </w:r>
          </w:p>
        </w:tc>
        <w:tc>
          <w:tcPr>
            <w:tcW w:w="6165" w:type="dxa"/>
            <w:gridSpan w:val="7"/>
            <w:tcBorders>
              <w:top w:val="nil"/>
              <w:bottom w:val="nil"/>
            </w:tcBorders>
          </w:tcPr>
          <w:p w:rsidR="00D50AC7" w:rsidRPr="00944A9E" w:rsidRDefault="00D50AC7" w:rsidP="00E7344C">
            <w:pPr>
              <w:jc w:val="both"/>
            </w:pPr>
          </w:p>
        </w:tc>
      </w:tr>
      <w:tr w:rsidR="00D50AC7" w:rsidRPr="00944A9E" w:rsidTr="00DC193A">
        <w:trPr>
          <w:trHeight w:val="1497"/>
          <w:jc w:val="center"/>
        </w:trPr>
        <w:tc>
          <w:tcPr>
            <w:tcW w:w="10207" w:type="dxa"/>
            <w:gridSpan w:val="9"/>
            <w:tcBorders>
              <w:top w:val="nil"/>
            </w:tcBorders>
          </w:tcPr>
          <w:p w:rsidR="009639CD" w:rsidRPr="00944A9E" w:rsidRDefault="009639CD" w:rsidP="00E7344C">
            <w:pPr>
              <w:jc w:val="both"/>
              <w:rPr>
                <w:b/>
              </w:rPr>
            </w:pPr>
          </w:p>
          <w:p w:rsidR="00D50AC7" w:rsidRPr="00944A9E" w:rsidRDefault="00D50AC7" w:rsidP="00E7344C">
            <w:pPr>
              <w:jc w:val="both"/>
              <w:rPr>
                <w:b/>
              </w:rPr>
            </w:pPr>
            <w:r w:rsidRPr="00944A9E">
              <w:rPr>
                <w:b/>
              </w:rPr>
              <w:t>Povinná literatura</w:t>
            </w:r>
            <w:r w:rsidR="005902BA">
              <w:rPr>
                <w:b/>
              </w:rPr>
              <w:t>:</w:t>
            </w:r>
          </w:p>
          <w:p w:rsidR="00FD256A" w:rsidRDefault="00FD256A" w:rsidP="00E7344C">
            <w:pPr>
              <w:jc w:val="both"/>
            </w:pPr>
            <w:r w:rsidRPr="00944A9E">
              <w:t xml:space="preserve">Pokrivčáková, S. (2013). </w:t>
            </w:r>
            <w:r w:rsidRPr="00944A9E">
              <w:rPr>
                <w:i/>
                <w:iCs/>
              </w:rPr>
              <w:t>Teaching Techniques for Modern Teachers of English</w:t>
            </w:r>
            <w:r w:rsidRPr="00944A9E">
              <w:t>. Nitra: ASPA.</w:t>
            </w:r>
          </w:p>
          <w:p w:rsidR="00D50AC7" w:rsidRPr="00944A9E" w:rsidRDefault="00D50AC7" w:rsidP="00E7344C">
            <w:pPr>
              <w:jc w:val="both"/>
            </w:pPr>
            <w:r w:rsidRPr="00944A9E">
              <w:t>Slattery</w:t>
            </w:r>
            <w:r w:rsidR="009975F5" w:rsidRPr="00944A9E">
              <w:t>, M</w:t>
            </w:r>
            <w:r w:rsidR="00F26440">
              <w:t>,</w:t>
            </w:r>
            <w:r w:rsidR="00E6258B">
              <w:t xml:space="preserve"> </w:t>
            </w:r>
            <w:r w:rsidR="009975F5" w:rsidRPr="00944A9E">
              <w:t>&amp;</w:t>
            </w:r>
            <w:r w:rsidR="00596E4C" w:rsidRPr="00944A9E">
              <w:t> </w:t>
            </w:r>
            <w:r w:rsidRPr="00944A9E">
              <w:t>Willis</w:t>
            </w:r>
            <w:r w:rsidR="009975F5" w:rsidRPr="00944A9E">
              <w:t xml:space="preserve">, J. (2010). </w:t>
            </w:r>
            <w:r w:rsidRPr="00944A9E">
              <w:rPr>
                <w:i/>
                <w:iCs/>
              </w:rPr>
              <w:t>English Primary Teachers</w:t>
            </w:r>
            <w:r w:rsidR="009975F5" w:rsidRPr="00944A9E">
              <w:t>. OUP.</w:t>
            </w:r>
          </w:p>
          <w:p w:rsidR="00D50AC7" w:rsidRPr="00944A9E" w:rsidRDefault="00D50AC7" w:rsidP="00E7344C">
            <w:pPr>
              <w:jc w:val="both"/>
            </w:pPr>
            <w:r w:rsidRPr="00944A9E">
              <w:t>Scott</w:t>
            </w:r>
            <w:r w:rsidR="009975F5" w:rsidRPr="00944A9E">
              <w:t>, W. A.</w:t>
            </w:r>
            <w:r w:rsidR="00F26440">
              <w:t>,</w:t>
            </w:r>
            <w:r w:rsidR="00596E4C" w:rsidRPr="00944A9E">
              <w:t> </w:t>
            </w:r>
            <w:r w:rsidRPr="00944A9E">
              <w:t>&amp; Ytenberg</w:t>
            </w:r>
            <w:r w:rsidR="009975F5" w:rsidRPr="00944A9E">
              <w:t>, J. H</w:t>
            </w:r>
            <w:r w:rsidR="00D24BB7" w:rsidRPr="00944A9E">
              <w:t>.</w:t>
            </w:r>
            <w:r w:rsidR="00596E4C" w:rsidRPr="00944A9E">
              <w:t> </w:t>
            </w:r>
            <w:r w:rsidR="009975F5" w:rsidRPr="00944A9E">
              <w:t xml:space="preserve">(1994). </w:t>
            </w:r>
            <w:r w:rsidRPr="00944A9E">
              <w:rPr>
                <w:i/>
                <w:iCs/>
              </w:rPr>
              <w:t>Teaching English to Children</w:t>
            </w:r>
            <w:r w:rsidR="009975F5" w:rsidRPr="00944A9E">
              <w:t>. Longman</w:t>
            </w:r>
            <w:r w:rsidRPr="00944A9E">
              <w:t>.</w:t>
            </w:r>
          </w:p>
          <w:p w:rsidR="00D50AC7" w:rsidRPr="00944A9E" w:rsidRDefault="00D50AC7" w:rsidP="00E7344C">
            <w:pPr>
              <w:jc w:val="both"/>
            </w:pPr>
          </w:p>
          <w:p w:rsidR="00D50AC7" w:rsidRPr="00944A9E" w:rsidRDefault="00D50AC7" w:rsidP="00E7344C">
            <w:pPr>
              <w:jc w:val="both"/>
              <w:rPr>
                <w:b/>
              </w:rPr>
            </w:pPr>
            <w:r w:rsidRPr="00944A9E">
              <w:rPr>
                <w:b/>
              </w:rPr>
              <w:t>Doporučená literatura</w:t>
            </w:r>
            <w:r w:rsidR="005902BA">
              <w:rPr>
                <w:b/>
              </w:rPr>
              <w:t>:</w:t>
            </w:r>
          </w:p>
          <w:p w:rsidR="00D50AC7" w:rsidRPr="00944A9E" w:rsidRDefault="00D50AC7" w:rsidP="00E7344C">
            <w:pPr>
              <w:rPr>
                <w:lang w:eastAsia="sk-SK"/>
              </w:rPr>
            </w:pPr>
            <w:r w:rsidRPr="00944A9E">
              <w:rPr>
                <w:lang w:eastAsia="sk-SK"/>
              </w:rPr>
              <w:t>Stocker</w:t>
            </w:r>
            <w:r w:rsidR="002C6B2D" w:rsidRPr="00944A9E">
              <w:rPr>
                <w:lang w:eastAsia="sk-SK"/>
              </w:rPr>
              <w:t>, D. A.</w:t>
            </w:r>
            <w:r w:rsidR="00F26440">
              <w:rPr>
                <w:lang w:eastAsia="sk-SK"/>
              </w:rPr>
              <w:t>,</w:t>
            </w:r>
            <w:r w:rsidRPr="00944A9E">
              <w:rPr>
                <w:lang w:eastAsia="sk-SK"/>
              </w:rPr>
              <w:t> &amp; Stocker</w:t>
            </w:r>
            <w:r w:rsidR="002C6B2D" w:rsidRPr="00944A9E">
              <w:rPr>
                <w:lang w:eastAsia="sk-SK"/>
              </w:rPr>
              <w:t>, G. A. (2012).</w:t>
            </w:r>
            <w:r w:rsidR="00596E4C" w:rsidRPr="00944A9E">
              <w:rPr>
                <w:lang w:eastAsia="sk-SK"/>
              </w:rPr>
              <w:t> </w:t>
            </w:r>
            <w:r w:rsidRPr="00944A9E">
              <w:rPr>
                <w:i/>
                <w:lang w:eastAsia="sk-SK"/>
              </w:rPr>
              <w:t>Children’s ESL Curriculum: Learning English with Laughter</w:t>
            </w:r>
            <w:r w:rsidRPr="00944A9E">
              <w:rPr>
                <w:lang w:eastAsia="sk-SK"/>
              </w:rPr>
              <w:t>. CUP.</w:t>
            </w:r>
          </w:p>
          <w:p w:rsidR="00D50AC7" w:rsidRPr="00944A9E" w:rsidRDefault="00D50AC7" w:rsidP="00E7344C">
            <w:pPr>
              <w:keepNext/>
              <w:keepLines/>
              <w:outlineLvl w:val="2"/>
            </w:pPr>
            <w:r w:rsidRPr="00944A9E">
              <w:rPr>
                <w:bCs/>
              </w:rPr>
              <w:t>Claire</w:t>
            </w:r>
            <w:r w:rsidR="002C6B2D" w:rsidRPr="00944A9E">
              <w:rPr>
                <w:bCs/>
              </w:rPr>
              <w:t xml:space="preserve">, E. (2016). </w:t>
            </w:r>
            <w:r w:rsidRPr="00944A9E">
              <w:rPr>
                <w:bCs/>
                <w:i/>
              </w:rPr>
              <w:t>ESL Teacher’s Activities Kit</w:t>
            </w:r>
            <w:r w:rsidRPr="00944A9E">
              <w:rPr>
                <w:bCs/>
              </w:rPr>
              <w:t>. OUP.</w:t>
            </w:r>
          </w:p>
          <w:p w:rsidR="00D50AC7" w:rsidRPr="00944A9E" w:rsidRDefault="00D50AC7" w:rsidP="00E7344C">
            <w:pPr>
              <w:rPr>
                <w:lang w:eastAsia="sk-SK"/>
              </w:rPr>
            </w:pPr>
            <w:r w:rsidRPr="00944A9E">
              <w:rPr>
                <w:lang w:eastAsia="sk-SK"/>
              </w:rPr>
              <w:t>Ferlazzo</w:t>
            </w:r>
            <w:r w:rsidR="002C6B2D" w:rsidRPr="00944A9E">
              <w:rPr>
                <w:lang w:eastAsia="sk-SK"/>
              </w:rPr>
              <w:t>, L.</w:t>
            </w:r>
            <w:r w:rsidR="00596E4C" w:rsidRPr="00944A9E">
              <w:rPr>
                <w:lang w:eastAsia="sk-SK"/>
              </w:rPr>
              <w:t> </w:t>
            </w:r>
            <w:r w:rsidRPr="00944A9E">
              <w:rPr>
                <w:lang w:eastAsia="sk-SK"/>
              </w:rPr>
              <w:t>&amp;</w:t>
            </w:r>
            <w:r w:rsidR="00596E4C" w:rsidRPr="00944A9E">
              <w:rPr>
                <w:lang w:eastAsia="sk-SK"/>
              </w:rPr>
              <w:t> </w:t>
            </w:r>
            <w:r w:rsidRPr="00944A9E">
              <w:t>Sypnieski</w:t>
            </w:r>
            <w:r w:rsidR="002C6B2D" w:rsidRPr="00944A9E">
              <w:t xml:space="preserve">, K. H. (2012). </w:t>
            </w:r>
            <w:r w:rsidRPr="00944A9E">
              <w:rPr>
                <w:i/>
                <w:lang w:eastAsia="sk-SK"/>
              </w:rPr>
              <w:t>The ESL / ELL Teacher's Survival Guide: Ready-to-Use Strategies, Tools, and Activities for Teaching English Language</w:t>
            </w:r>
            <w:r w:rsidRPr="00944A9E">
              <w:rPr>
                <w:lang w:eastAsia="sk-SK"/>
              </w:rPr>
              <w:t>. OUP.</w:t>
            </w:r>
          </w:p>
          <w:p w:rsidR="00D50AC7" w:rsidRPr="00944A9E" w:rsidRDefault="00D50AC7" w:rsidP="00E7344C">
            <w:pPr>
              <w:jc w:val="both"/>
            </w:pPr>
            <w:r w:rsidRPr="00944A9E">
              <w:t xml:space="preserve">Průcha, J. (2011). </w:t>
            </w:r>
            <w:r w:rsidRPr="00944A9E">
              <w:rPr>
                <w:i/>
                <w:iCs/>
              </w:rPr>
              <w:t>Dětská řeč a komunikace. Poznatky vývojové psycholingvistiky</w:t>
            </w:r>
            <w:r w:rsidRPr="00944A9E">
              <w:t>. Praha: Grada. </w:t>
            </w:r>
          </w:p>
          <w:p w:rsidR="00D50AC7" w:rsidRPr="00944A9E" w:rsidRDefault="00D50AC7" w:rsidP="00E7344C">
            <w:pPr>
              <w:jc w:val="both"/>
            </w:pPr>
            <w:r w:rsidRPr="00944A9E">
              <w:t>Ingram, E. (1969).</w:t>
            </w:r>
            <w:r w:rsidR="00EE65B9">
              <w:t xml:space="preserve"> </w:t>
            </w:r>
            <w:r w:rsidRPr="00944A9E">
              <w:rPr>
                <w:i/>
                <w:iCs/>
              </w:rPr>
              <w:t>Language Development in Children. In: Fraser, H., O´Donnel, W. R. (Eds.). Applied Linguistics and the Teaching of English, 21-37</w:t>
            </w:r>
            <w:r w:rsidRPr="00944A9E">
              <w:t>. London: Longman.</w:t>
            </w:r>
          </w:p>
          <w:p w:rsidR="00774F02" w:rsidRPr="00944A9E" w:rsidRDefault="00D50AC7" w:rsidP="00FD256A">
            <w:pPr>
              <w:jc w:val="both"/>
            </w:pPr>
            <w:r w:rsidRPr="00944A9E">
              <w:t xml:space="preserve">Straková, Z., </w:t>
            </w:r>
            <w:r w:rsidR="00C52B65" w:rsidRPr="00944A9E">
              <w:t>&amp;</w:t>
            </w:r>
            <w:r w:rsidR="00596E4C" w:rsidRPr="00944A9E">
              <w:t> </w:t>
            </w:r>
            <w:r w:rsidRPr="00944A9E">
              <w:t xml:space="preserve">Cimermanová, I. (2010). </w:t>
            </w:r>
            <w:r w:rsidRPr="00944A9E">
              <w:rPr>
                <w:i/>
                <w:iCs/>
              </w:rPr>
              <w:t>Učiteľ cudzieho jazyka v kontexte primárneho vzdelávania</w:t>
            </w:r>
            <w:r w:rsidRPr="00944A9E">
              <w:t>. Prešov: Prešovská univerzita v Prešove. </w:t>
            </w:r>
          </w:p>
        </w:tc>
      </w:tr>
      <w:tr w:rsidR="00D50AC7" w:rsidRPr="00944A9E" w:rsidTr="00DC193A">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rsidR="00D50AC7" w:rsidRPr="00944A9E" w:rsidRDefault="00D50AC7" w:rsidP="00E7344C">
            <w:pPr>
              <w:jc w:val="center"/>
              <w:rPr>
                <w:b/>
              </w:rPr>
            </w:pPr>
            <w:r w:rsidRPr="00944A9E">
              <w:rPr>
                <w:b/>
              </w:rPr>
              <w:t>Informace ke kombinované nebo distanční formě</w:t>
            </w:r>
          </w:p>
        </w:tc>
      </w:tr>
      <w:tr w:rsidR="00D50AC7" w:rsidRPr="00944A9E" w:rsidTr="00DC193A">
        <w:trPr>
          <w:jc w:val="center"/>
        </w:trPr>
        <w:tc>
          <w:tcPr>
            <w:tcW w:w="5672" w:type="dxa"/>
            <w:gridSpan w:val="3"/>
            <w:tcBorders>
              <w:top w:val="single" w:sz="2" w:space="0" w:color="auto"/>
            </w:tcBorders>
            <w:shd w:val="clear" w:color="auto" w:fill="F7CAAC"/>
          </w:tcPr>
          <w:p w:rsidR="00D50AC7" w:rsidRPr="00944A9E" w:rsidRDefault="00D50AC7" w:rsidP="00E7344C">
            <w:pPr>
              <w:jc w:val="both"/>
            </w:pPr>
            <w:r w:rsidRPr="00944A9E">
              <w:rPr>
                <w:b/>
              </w:rPr>
              <w:t>Rozsah konzultací (soustředění)</w:t>
            </w:r>
          </w:p>
        </w:tc>
        <w:tc>
          <w:tcPr>
            <w:tcW w:w="567" w:type="dxa"/>
            <w:tcBorders>
              <w:top w:val="single" w:sz="2" w:space="0" w:color="auto"/>
            </w:tcBorders>
          </w:tcPr>
          <w:p w:rsidR="00D50AC7" w:rsidRPr="00944A9E" w:rsidRDefault="00D50AC7" w:rsidP="00E7344C">
            <w:pPr>
              <w:jc w:val="both"/>
            </w:pPr>
          </w:p>
        </w:tc>
        <w:tc>
          <w:tcPr>
            <w:tcW w:w="3968" w:type="dxa"/>
            <w:gridSpan w:val="5"/>
            <w:tcBorders>
              <w:top w:val="single" w:sz="2" w:space="0" w:color="auto"/>
            </w:tcBorders>
            <w:shd w:val="clear" w:color="auto" w:fill="F7CAAC"/>
          </w:tcPr>
          <w:p w:rsidR="00D50AC7" w:rsidRPr="00944A9E" w:rsidRDefault="00D50AC7" w:rsidP="00E7344C">
            <w:pPr>
              <w:jc w:val="both"/>
              <w:rPr>
                <w:b/>
              </w:rPr>
            </w:pPr>
            <w:r w:rsidRPr="00944A9E">
              <w:rPr>
                <w:b/>
              </w:rPr>
              <w:t xml:space="preserve">hodin </w:t>
            </w:r>
          </w:p>
        </w:tc>
      </w:tr>
      <w:tr w:rsidR="00D50AC7" w:rsidRPr="00944A9E" w:rsidTr="00DC193A">
        <w:trPr>
          <w:jc w:val="center"/>
        </w:trPr>
        <w:tc>
          <w:tcPr>
            <w:tcW w:w="10207" w:type="dxa"/>
            <w:gridSpan w:val="9"/>
            <w:shd w:val="clear" w:color="auto" w:fill="F7CAAC"/>
          </w:tcPr>
          <w:p w:rsidR="00D50AC7" w:rsidRPr="00944A9E" w:rsidRDefault="00D50AC7" w:rsidP="00E7344C">
            <w:pPr>
              <w:jc w:val="both"/>
              <w:rPr>
                <w:b/>
              </w:rPr>
            </w:pPr>
            <w:r w:rsidRPr="00944A9E">
              <w:rPr>
                <w:b/>
              </w:rPr>
              <w:t>Informace o způsobu kontaktu s vyučujícím</w:t>
            </w:r>
          </w:p>
        </w:tc>
      </w:tr>
      <w:tr w:rsidR="00D50AC7" w:rsidRPr="00944A9E" w:rsidTr="00DC193A">
        <w:trPr>
          <w:trHeight w:val="858"/>
          <w:jc w:val="center"/>
        </w:trPr>
        <w:tc>
          <w:tcPr>
            <w:tcW w:w="10207" w:type="dxa"/>
            <w:gridSpan w:val="9"/>
          </w:tcPr>
          <w:p w:rsidR="00F137AD" w:rsidRDefault="00F137AD" w:rsidP="00E7344C">
            <w:pPr>
              <w:jc w:val="both"/>
              <w:rPr>
                <w:ins w:id="1559" w:author="Hana Navrátilová" w:date="2019-09-24T11:10:00Z"/>
              </w:rPr>
            </w:pPr>
          </w:p>
          <w:p w:rsidR="00C101BF" w:rsidRDefault="00C101BF" w:rsidP="00E7344C">
            <w:pPr>
              <w:jc w:val="both"/>
              <w:rPr>
                <w:ins w:id="1560" w:author="Hana Navrátilová" w:date="2019-09-24T11:10:00Z"/>
              </w:rPr>
            </w:pPr>
          </w:p>
          <w:p w:rsidR="00C101BF" w:rsidRDefault="00C101BF" w:rsidP="00E7344C">
            <w:pPr>
              <w:jc w:val="both"/>
              <w:rPr>
                <w:ins w:id="1561" w:author="Hana Navrátilová" w:date="2019-09-24T11:10:00Z"/>
              </w:rPr>
            </w:pPr>
          </w:p>
          <w:p w:rsidR="00C101BF" w:rsidRDefault="00C101BF" w:rsidP="00E7344C">
            <w:pPr>
              <w:jc w:val="both"/>
              <w:rPr>
                <w:ins w:id="1562" w:author="Hana Navrátilová" w:date="2019-09-24T11:10:00Z"/>
              </w:rPr>
            </w:pPr>
          </w:p>
          <w:p w:rsidR="00C101BF" w:rsidRPr="00944A9E" w:rsidRDefault="00C101BF"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141"/>
        <w:gridCol w:w="748"/>
        <w:gridCol w:w="821"/>
        <w:gridCol w:w="2155"/>
        <w:gridCol w:w="539"/>
        <w:gridCol w:w="627"/>
      </w:tblGrid>
      <w:tr w:rsidR="00D50AC7" w:rsidRPr="00944A9E" w:rsidTr="00DC193A">
        <w:trPr>
          <w:jc w:val="center"/>
        </w:trPr>
        <w:tc>
          <w:tcPr>
            <w:tcW w:w="10207" w:type="dxa"/>
            <w:gridSpan w:val="9"/>
            <w:tcBorders>
              <w:bottom w:val="double" w:sz="4" w:space="0" w:color="auto"/>
            </w:tcBorders>
            <w:shd w:val="clear" w:color="auto" w:fill="BDD6EE"/>
          </w:tcPr>
          <w:p w:rsidR="00D50AC7" w:rsidRPr="00944A9E" w:rsidRDefault="00D50AC7" w:rsidP="00E7344C">
            <w:pPr>
              <w:tabs>
                <w:tab w:val="left" w:pos="769"/>
              </w:tabs>
              <w:jc w:val="both"/>
              <w:rPr>
                <w:b/>
                <w:sz w:val="28"/>
                <w:szCs w:val="28"/>
              </w:rPr>
            </w:pPr>
            <w:r w:rsidRPr="00944A9E">
              <w:rPr>
                <w:b/>
                <w:sz w:val="28"/>
                <w:szCs w:val="28"/>
              </w:rPr>
              <w:t>B-III – Charakteristika studijního předmětu</w:t>
            </w:r>
          </w:p>
        </w:tc>
      </w:tr>
      <w:tr w:rsidR="00D50AC7" w:rsidRPr="00944A9E" w:rsidTr="00DC193A">
        <w:trPr>
          <w:jc w:val="center"/>
        </w:trPr>
        <w:tc>
          <w:tcPr>
            <w:tcW w:w="3475" w:type="dxa"/>
            <w:tcBorders>
              <w:top w:val="double" w:sz="4" w:space="0" w:color="auto"/>
            </w:tcBorders>
            <w:shd w:val="clear" w:color="auto" w:fill="F7CAAC"/>
          </w:tcPr>
          <w:p w:rsidR="00D50AC7" w:rsidRPr="00944A9E" w:rsidRDefault="00D50AC7" w:rsidP="00E7344C">
            <w:pPr>
              <w:tabs>
                <w:tab w:val="left" w:pos="769"/>
              </w:tabs>
              <w:jc w:val="both"/>
              <w:rPr>
                <w:b/>
              </w:rPr>
            </w:pPr>
            <w:r w:rsidRPr="00944A9E">
              <w:rPr>
                <w:b/>
              </w:rPr>
              <w:t>Název studijního předmětu</w:t>
            </w:r>
          </w:p>
        </w:tc>
        <w:tc>
          <w:tcPr>
            <w:tcW w:w="6732" w:type="dxa"/>
            <w:gridSpan w:val="8"/>
            <w:tcBorders>
              <w:top w:val="double" w:sz="4" w:space="0" w:color="auto"/>
            </w:tcBorders>
          </w:tcPr>
          <w:p w:rsidR="00D50AC7" w:rsidRPr="00944A9E" w:rsidRDefault="00D50AC7" w:rsidP="00E7344C">
            <w:pPr>
              <w:tabs>
                <w:tab w:val="left" w:pos="769"/>
              </w:tabs>
              <w:jc w:val="both"/>
            </w:pPr>
            <w:r w:rsidRPr="00944A9E">
              <w:t xml:space="preserve">Didaktika hudební výchovy s praxí </w:t>
            </w:r>
          </w:p>
        </w:tc>
      </w:tr>
      <w:tr w:rsidR="00D50AC7" w:rsidRPr="00944A9E" w:rsidTr="00DC193A">
        <w:trPr>
          <w:jc w:val="center"/>
        </w:trPr>
        <w:tc>
          <w:tcPr>
            <w:tcW w:w="3475" w:type="dxa"/>
            <w:shd w:val="clear" w:color="auto" w:fill="F7CAAC"/>
          </w:tcPr>
          <w:p w:rsidR="00D50AC7" w:rsidRPr="00944A9E" w:rsidRDefault="00D50AC7" w:rsidP="00E7344C">
            <w:pPr>
              <w:tabs>
                <w:tab w:val="left" w:pos="769"/>
              </w:tabs>
              <w:jc w:val="both"/>
              <w:rPr>
                <w:b/>
              </w:rPr>
            </w:pPr>
            <w:r w:rsidRPr="00944A9E">
              <w:rPr>
                <w:b/>
              </w:rPr>
              <w:t>Typ předmětu</w:t>
            </w:r>
          </w:p>
        </w:tc>
        <w:tc>
          <w:tcPr>
            <w:tcW w:w="3411" w:type="dxa"/>
            <w:gridSpan w:val="5"/>
          </w:tcPr>
          <w:p w:rsidR="00D50AC7" w:rsidRPr="00944A9E" w:rsidRDefault="00D50AC7" w:rsidP="00E7344C">
            <w:pPr>
              <w:tabs>
                <w:tab w:val="left" w:pos="769"/>
              </w:tabs>
              <w:jc w:val="both"/>
            </w:pPr>
            <w:r w:rsidRPr="00944A9E">
              <w:t>povinný, PZ</w:t>
            </w:r>
          </w:p>
        </w:tc>
        <w:tc>
          <w:tcPr>
            <w:tcW w:w="2694" w:type="dxa"/>
            <w:gridSpan w:val="2"/>
            <w:shd w:val="clear" w:color="auto" w:fill="F7CAAC"/>
          </w:tcPr>
          <w:p w:rsidR="00D50AC7" w:rsidRPr="00944A9E" w:rsidRDefault="00D50AC7" w:rsidP="00E7344C">
            <w:pPr>
              <w:tabs>
                <w:tab w:val="left" w:pos="769"/>
              </w:tabs>
              <w:jc w:val="both"/>
            </w:pPr>
            <w:r w:rsidRPr="00944A9E">
              <w:rPr>
                <w:b/>
              </w:rPr>
              <w:t>doporučený ročník / semestr</w:t>
            </w:r>
          </w:p>
        </w:tc>
        <w:tc>
          <w:tcPr>
            <w:tcW w:w="627" w:type="dxa"/>
          </w:tcPr>
          <w:p w:rsidR="00D50AC7" w:rsidRPr="00944A9E" w:rsidRDefault="00D50AC7" w:rsidP="00E7344C">
            <w:pPr>
              <w:tabs>
                <w:tab w:val="left" w:pos="769"/>
              </w:tabs>
              <w:jc w:val="both"/>
            </w:pPr>
            <w:r w:rsidRPr="00944A9E">
              <w:t>4/ZS</w:t>
            </w:r>
          </w:p>
        </w:tc>
      </w:tr>
      <w:tr w:rsidR="00D50AC7" w:rsidRPr="00944A9E" w:rsidTr="00DC193A">
        <w:trPr>
          <w:jc w:val="center"/>
        </w:trPr>
        <w:tc>
          <w:tcPr>
            <w:tcW w:w="3475" w:type="dxa"/>
            <w:shd w:val="clear" w:color="auto" w:fill="F7CAAC"/>
          </w:tcPr>
          <w:p w:rsidR="00D50AC7" w:rsidRPr="00944A9E" w:rsidRDefault="00D50AC7" w:rsidP="00E7344C">
            <w:pPr>
              <w:tabs>
                <w:tab w:val="left" w:pos="769"/>
              </w:tabs>
              <w:jc w:val="both"/>
              <w:rPr>
                <w:b/>
              </w:rPr>
            </w:pPr>
            <w:r w:rsidRPr="00944A9E">
              <w:rPr>
                <w:b/>
              </w:rPr>
              <w:t>Rozsah studijního předmětu</w:t>
            </w:r>
          </w:p>
        </w:tc>
        <w:tc>
          <w:tcPr>
            <w:tcW w:w="1842" w:type="dxa"/>
            <w:gridSpan w:val="3"/>
          </w:tcPr>
          <w:p w:rsidR="00D50AC7" w:rsidRPr="00944A9E" w:rsidRDefault="00D50AC7" w:rsidP="00E7344C">
            <w:pPr>
              <w:tabs>
                <w:tab w:val="left" w:pos="769"/>
              </w:tabs>
              <w:jc w:val="both"/>
            </w:pPr>
            <w:r w:rsidRPr="00944A9E">
              <w:t>28p+28c+4hod praxe</w:t>
            </w:r>
          </w:p>
        </w:tc>
        <w:tc>
          <w:tcPr>
            <w:tcW w:w="748" w:type="dxa"/>
            <w:shd w:val="clear" w:color="auto" w:fill="F7CAAC"/>
          </w:tcPr>
          <w:p w:rsidR="00D50AC7" w:rsidRPr="00944A9E" w:rsidRDefault="00D50AC7" w:rsidP="00E7344C">
            <w:pPr>
              <w:tabs>
                <w:tab w:val="left" w:pos="769"/>
              </w:tabs>
              <w:jc w:val="both"/>
              <w:rPr>
                <w:b/>
              </w:rPr>
            </w:pPr>
            <w:r w:rsidRPr="00944A9E">
              <w:rPr>
                <w:b/>
              </w:rPr>
              <w:t xml:space="preserve">hod. </w:t>
            </w:r>
          </w:p>
        </w:tc>
        <w:tc>
          <w:tcPr>
            <w:tcW w:w="821" w:type="dxa"/>
          </w:tcPr>
          <w:p w:rsidR="00D50AC7" w:rsidRPr="00944A9E" w:rsidRDefault="00D50AC7" w:rsidP="00E7344C">
            <w:pPr>
              <w:tabs>
                <w:tab w:val="left" w:pos="769"/>
              </w:tabs>
              <w:jc w:val="both"/>
            </w:pPr>
            <w:r w:rsidRPr="00944A9E">
              <w:t>56+4</w:t>
            </w:r>
          </w:p>
        </w:tc>
        <w:tc>
          <w:tcPr>
            <w:tcW w:w="2155" w:type="dxa"/>
            <w:shd w:val="clear" w:color="auto" w:fill="F7CAAC"/>
          </w:tcPr>
          <w:p w:rsidR="00D50AC7" w:rsidRPr="00944A9E" w:rsidRDefault="00D50AC7" w:rsidP="00E7344C">
            <w:pPr>
              <w:tabs>
                <w:tab w:val="left" w:pos="769"/>
              </w:tabs>
              <w:jc w:val="both"/>
              <w:rPr>
                <w:b/>
              </w:rPr>
            </w:pPr>
            <w:r w:rsidRPr="00944A9E">
              <w:rPr>
                <w:b/>
              </w:rPr>
              <w:t>kreditů</w:t>
            </w:r>
          </w:p>
        </w:tc>
        <w:tc>
          <w:tcPr>
            <w:tcW w:w="1166" w:type="dxa"/>
            <w:gridSpan w:val="2"/>
          </w:tcPr>
          <w:p w:rsidR="00D50AC7" w:rsidRPr="00944A9E" w:rsidRDefault="00D50AC7" w:rsidP="00E7344C">
            <w:pPr>
              <w:tabs>
                <w:tab w:val="left" w:pos="769"/>
              </w:tabs>
              <w:jc w:val="both"/>
            </w:pPr>
            <w:r w:rsidRPr="00944A9E">
              <w:t>4</w:t>
            </w:r>
          </w:p>
        </w:tc>
      </w:tr>
      <w:tr w:rsidR="00D50AC7" w:rsidRPr="00944A9E" w:rsidTr="00DC193A">
        <w:trPr>
          <w:jc w:val="center"/>
        </w:trPr>
        <w:tc>
          <w:tcPr>
            <w:tcW w:w="3475" w:type="dxa"/>
            <w:shd w:val="clear" w:color="auto" w:fill="F7CAAC"/>
          </w:tcPr>
          <w:p w:rsidR="00D50AC7" w:rsidRPr="00944A9E" w:rsidRDefault="00D50AC7" w:rsidP="00E7344C">
            <w:pPr>
              <w:tabs>
                <w:tab w:val="left" w:pos="769"/>
              </w:tabs>
              <w:jc w:val="both"/>
              <w:rPr>
                <w:b/>
              </w:rPr>
            </w:pPr>
            <w:r w:rsidRPr="00944A9E">
              <w:rPr>
                <w:b/>
              </w:rPr>
              <w:t>Prerekvizity, korekvizity, ekvivalence</w:t>
            </w:r>
          </w:p>
        </w:tc>
        <w:tc>
          <w:tcPr>
            <w:tcW w:w="6732" w:type="dxa"/>
            <w:gridSpan w:val="8"/>
          </w:tcPr>
          <w:p w:rsidR="00D50AC7" w:rsidRPr="00944A9E" w:rsidRDefault="00D50AC7" w:rsidP="00E7344C">
            <w:pPr>
              <w:tabs>
                <w:tab w:val="left" w:pos="769"/>
              </w:tabs>
              <w:jc w:val="both"/>
            </w:pPr>
          </w:p>
        </w:tc>
      </w:tr>
      <w:tr w:rsidR="00D50AC7" w:rsidRPr="00944A9E" w:rsidTr="00DC193A">
        <w:trPr>
          <w:jc w:val="center"/>
        </w:trPr>
        <w:tc>
          <w:tcPr>
            <w:tcW w:w="3475" w:type="dxa"/>
            <w:shd w:val="clear" w:color="auto" w:fill="F7CAAC"/>
          </w:tcPr>
          <w:p w:rsidR="00D50AC7" w:rsidRPr="00944A9E" w:rsidRDefault="00D50AC7" w:rsidP="00E7344C">
            <w:pPr>
              <w:tabs>
                <w:tab w:val="left" w:pos="769"/>
              </w:tabs>
              <w:jc w:val="both"/>
              <w:rPr>
                <w:b/>
              </w:rPr>
            </w:pPr>
            <w:r w:rsidRPr="00944A9E">
              <w:rPr>
                <w:b/>
              </w:rPr>
              <w:t>Způsob ověření studijních výsledků</w:t>
            </w:r>
          </w:p>
        </w:tc>
        <w:tc>
          <w:tcPr>
            <w:tcW w:w="3411" w:type="dxa"/>
            <w:gridSpan w:val="5"/>
          </w:tcPr>
          <w:p w:rsidR="00D50AC7" w:rsidRPr="00944A9E" w:rsidRDefault="00D50AC7" w:rsidP="00E7344C">
            <w:pPr>
              <w:tabs>
                <w:tab w:val="left" w:pos="769"/>
              </w:tabs>
              <w:jc w:val="both"/>
            </w:pPr>
            <w:r w:rsidRPr="00944A9E">
              <w:t>zápočet, zkouška</w:t>
            </w:r>
          </w:p>
        </w:tc>
        <w:tc>
          <w:tcPr>
            <w:tcW w:w="2155" w:type="dxa"/>
            <w:shd w:val="clear" w:color="auto" w:fill="F7CAAC"/>
          </w:tcPr>
          <w:p w:rsidR="00D50AC7" w:rsidRPr="00944A9E" w:rsidRDefault="00D50AC7" w:rsidP="00E7344C">
            <w:pPr>
              <w:tabs>
                <w:tab w:val="left" w:pos="769"/>
              </w:tabs>
              <w:jc w:val="both"/>
              <w:rPr>
                <w:b/>
              </w:rPr>
            </w:pPr>
            <w:r w:rsidRPr="00944A9E">
              <w:rPr>
                <w:b/>
              </w:rPr>
              <w:t>Forma výuky</w:t>
            </w:r>
          </w:p>
        </w:tc>
        <w:tc>
          <w:tcPr>
            <w:tcW w:w="1166" w:type="dxa"/>
            <w:gridSpan w:val="2"/>
          </w:tcPr>
          <w:p w:rsidR="00D50AC7" w:rsidRPr="00944A9E" w:rsidRDefault="00D50AC7" w:rsidP="00E7344C">
            <w:pPr>
              <w:tabs>
                <w:tab w:val="left" w:pos="769"/>
              </w:tabs>
              <w:jc w:val="both"/>
            </w:pPr>
            <w:r w:rsidRPr="00944A9E">
              <w:t>přednáška</w:t>
            </w:r>
          </w:p>
          <w:p w:rsidR="00D50AC7" w:rsidRPr="00944A9E" w:rsidRDefault="00D50AC7" w:rsidP="00E7344C">
            <w:pPr>
              <w:tabs>
                <w:tab w:val="left" w:pos="769"/>
              </w:tabs>
              <w:jc w:val="both"/>
            </w:pPr>
            <w:r w:rsidRPr="00944A9E">
              <w:t>cvičení, odborná praxe</w:t>
            </w:r>
          </w:p>
        </w:tc>
      </w:tr>
      <w:tr w:rsidR="00D50AC7" w:rsidRPr="00944A9E" w:rsidTr="00DC193A">
        <w:trPr>
          <w:jc w:val="center"/>
        </w:trPr>
        <w:tc>
          <w:tcPr>
            <w:tcW w:w="3475" w:type="dxa"/>
            <w:shd w:val="clear" w:color="auto" w:fill="F7CAAC"/>
          </w:tcPr>
          <w:p w:rsidR="00D50AC7" w:rsidRPr="00944A9E" w:rsidRDefault="00D50AC7" w:rsidP="00E7344C">
            <w:pPr>
              <w:tabs>
                <w:tab w:val="left" w:pos="769"/>
              </w:tabs>
              <w:jc w:val="both"/>
              <w:rPr>
                <w:b/>
              </w:rPr>
            </w:pPr>
            <w:r w:rsidRPr="00944A9E">
              <w:rPr>
                <w:b/>
              </w:rPr>
              <w:t>Forma způsobu ověření studijních výsledků a další požadavky na studenta</w:t>
            </w:r>
          </w:p>
        </w:tc>
        <w:tc>
          <w:tcPr>
            <w:tcW w:w="6732" w:type="dxa"/>
            <w:gridSpan w:val="8"/>
            <w:tcBorders>
              <w:bottom w:val="nil"/>
            </w:tcBorders>
          </w:tcPr>
          <w:p w:rsidR="00D50AC7" w:rsidRPr="00944A9E" w:rsidRDefault="00D50AC7" w:rsidP="00E7344C">
            <w:pPr>
              <w:tabs>
                <w:tab w:val="left" w:pos="769"/>
              </w:tabs>
              <w:jc w:val="both"/>
            </w:pPr>
            <w:r w:rsidRPr="00944A9E">
              <w:t xml:space="preserve">Vypracování portfolia hudebních aktivit, jeho aplikace v praxi a evaluace. </w:t>
            </w:r>
            <w:r w:rsidRPr="00944A9E">
              <w:br/>
              <w:t>Aktivní účast na cvičeních, aktivní domácí příprava.</w:t>
            </w:r>
          </w:p>
        </w:tc>
      </w:tr>
      <w:tr w:rsidR="00D50AC7" w:rsidRPr="00944A9E" w:rsidTr="00DC193A">
        <w:trPr>
          <w:trHeight w:val="213"/>
          <w:jc w:val="center"/>
        </w:trPr>
        <w:tc>
          <w:tcPr>
            <w:tcW w:w="10207" w:type="dxa"/>
            <w:gridSpan w:val="9"/>
            <w:tcBorders>
              <w:top w:val="nil"/>
            </w:tcBorders>
          </w:tcPr>
          <w:p w:rsidR="00D50AC7" w:rsidRPr="00944A9E" w:rsidRDefault="00D50AC7" w:rsidP="00E7344C">
            <w:pPr>
              <w:tabs>
                <w:tab w:val="left" w:pos="769"/>
              </w:tabs>
              <w:jc w:val="both"/>
            </w:pPr>
          </w:p>
        </w:tc>
      </w:tr>
      <w:tr w:rsidR="00D50AC7" w:rsidRPr="00944A9E" w:rsidTr="00DC193A">
        <w:trPr>
          <w:trHeight w:val="197"/>
          <w:jc w:val="center"/>
        </w:trPr>
        <w:tc>
          <w:tcPr>
            <w:tcW w:w="3475" w:type="dxa"/>
            <w:tcBorders>
              <w:top w:val="nil"/>
            </w:tcBorders>
            <w:shd w:val="clear" w:color="auto" w:fill="F7CAAC"/>
          </w:tcPr>
          <w:p w:rsidR="00D50AC7" w:rsidRPr="00944A9E" w:rsidRDefault="00D50AC7" w:rsidP="00E7344C">
            <w:pPr>
              <w:tabs>
                <w:tab w:val="left" w:pos="769"/>
              </w:tabs>
              <w:jc w:val="both"/>
              <w:rPr>
                <w:b/>
              </w:rPr>
            </w:pPr>
            <w:r w:rsidRPr="00944A9E">
              <w:rPr>
                <w:b/>
              </w:rPr>
              <w:t>Garant předmětu</w:t>
            </w:r>
          </w:p>
        </w:tc>
        <w:tc>
          <w:tcPr>
            <w:tcW w:w="6732" w:type="dxa"/>
            <w:gridSpan w:val="8"/>
            <w:tcBorders>
              <w:top w:val="nil"/>
            </w:tcBorders>
          </w:tcPr>
          <w:p w:rsidR="00D50AC7" w:rsidRPr="00944A9E" w:rsidRDefault="00AA59E0" w:rsidP="00E7344C">
            <w:pPr>
              <w:tabs>
                <w:tab w:val="left" w:pos="769"/>
              </w:tabs>
              <w:jc w:val="both"/>
            </w:pPr>
            <w:r w:rsidRPr="00944A9E">
              <w:t xml:space="preserve">Mgr. Libuše </w:t>
            </w:r>
            <w:r w:rsidR="00C80CD3">
              <w:t>Jelénková</w:t>
            </w:r>
            <w:r w:rsidR="00D50AC7" w:rsidRPr="00944A9E">
              <w:t>, Ph.D.</w:t>
            </w:r>
          </w:p>
        </w:tc>
      </w:tr>
      <w:tr w:rsidR="00D50AC7" w:rsidRPr="00944A9E" w:rsidTr="00DC193A">
        <w:trPr>
          <w:trHeight w:val="543"/>
          <w:jc w:val="center"/>
        </w:trPr>
        <w:tc>
          <w:tcPr>
            <w:tcW w:w="3475" w:type="dxa"/>
            <w:tcBorders>
              <w:top w:val="nil"/>
            </w:tcBorders>
            <w:shd w:val="clear" w:color="auto" w:fill="F7CAAC"/>
          </w:tcPr>
          <w:p w:rsidR="00D50AC7" w:rsidRPr="00944A9E" w:rsidRDefault="00D50AC7" w:rsidP="00E7344C">
            <w:pPr>
              <w:tabs>
                <w:tab w:val="left" w:pos="769"/>
              </w:tabs>
              <w:jc w:val="both"/>
              <w:rPr>
                <w:b/>
              </w:rPr>
            </w:pPr>
            <w:r w:rsidRPr="00944A9E">
              <w:rPr>
                <w:b/>
              </w:rPr>
              <w:t>Zapojení garanta do výuky předmětu</w:t>
            </w:r>
          </w:p>
        </w:tc>
        <w:tc>
          <w:tcPr>
            <w:tcW w:w="6732" w:type="dxa"/>
            <w:gridSpan w:val="8"/>
            <w:tcBorders>
              <w:top w:val="nil"/>
            </w:tcBorders>
          </w:tcPr>
          <w:p w:rsidR="00D50AC7" w:rsidRPr="00944A9E" w:rsidRDefault="00D50AC7" w:rsidP="00E7344C">
            <w:pPr>
              <w:tabs>
                <w:tab w:val="left" w:pos="769"/>
              </w:tabs>
              <w:jc w:val="both"/>
            </w:pPr>
            <w:r w:rsidRPr="00944A9E">
              <w:t>přednášející, vede praxe</w:t>
            </w:r>
          </w:p>
        </w:tc>
      </w:tr>
      <w:tr w:rsidR="00D50AC7" w:rsidRPr="00944A9E" w:rsidTr="00DC193A">
        <w:trPr>
          <w:jc w:val="center"/>
        </w:trPr>
        <w:tc>
          <w:tcPr>
            <w:tcW w:w="3475" w:type="dxa"/>
            <w:shd w:val="clear" w:color="auto" w:fill="F7CAAC"/>
          </w:tcPr>
          <w:p w:rsidR="00D50AC7" w:rsidRPr="00944A9E" w:rsidRDefault="00D50AC7" w:rsidP="00E7344C">
            <w:pPr>
              <w:tabs>
                <w:tab w:val="left" w:pos="769"/>
              </w:tabs>
              <w:jc w:val="both"/>
              <w:rPr>
                <w:b/>
              </w:rPr>
            </w:pPr>
            <w:r w:rsidRPr="00944A9E">
              <w:rPr>
                <w:b/>
              </w:rPr>
              <w:t>Vyučující</w:t>
            </w:r>
          </w:p>
        </w:tc>
        <w:tc>
          <w:tcPr>
            <w:tcW w:w="6732" w:type="dxa"/>
            <w:gridSpan w:val="8"/>
            <w:tcBorders>
              <w:bottom w:val="nil"/>
            </w:tcBorders>
            <w:shd w:val="clear" w:color="auto" w:fill="auto"/>
          </w:tcPr>
          <w:p w:rsidR="00D50AC7" w:rsidRPr="00944A9E" w:rsidRDefault="00AA59E0" w:rsidP="00297ED8">
            <w:pPr>
              <w:tabs>
                <w:tab w:val="left" w:pos="769"/>
              </w:tabs>
              <w:jc w:val="both"/>
            </w:pPr>
            <w:r w:rsidRPr="00944A9E">
              <w:t xml:space="preserve">Mgr. Libuše </w:t>
            </w:r>
            <w:r w:rsidR="00C80CD3">
              <w:t>Jelénková</w:t>
            </w:r>
            <w:r w:rsidR="00D50AC7" w:rsidRPr="00944A9E">
              <w:t xml:space="preserve">, Ph.D., (50%), </w:t>
            </w:r>
            <w:del w:id="1563" w:author="Hana Navrátilová" w:date="2019-09-24T11:10:00Z">
              <w:r w:rsidR="00D50AC7" w:rsidRPr="00944A9E">
                <w:delText>Mgr</w:delText>
              </w:r>
            </w:del>
            <w:ins w:id="1564" w:author="Hana Navrátilová" w:date="2019-09-24T11:10:00Z">
              <w:r w:rsidR="00297ED8">
                <w:t>PhDr</w:t>
              </w:r>
            </w:ins>
            <w:r w:rsidR="00D50AC7" w:rsidRPr="00944A9E">
              <w:t>. Petra Trávníčková (50%)</w:t>
            </w:r>
          </w:p>
        </w:tc>
      </w:tr>
      <w:tr w:rsidR="00D50AC7" w:rsidRPr="00944A9E" w:rsidTr="00DC193A">
        <w:trPr>
          <w:trHeight w:val="321"/>
          <w:jc w:val="center"/>
        </w:trPr>
        <w:tc>
          <w:tcPr>
            <w:tcW w:w="10207" w:type="dxa"/>
            <w:gridSpan w:val="9"/>
            <w:tcBorders>
              <w:top w:val="nil"/>
            </w:tcBorders>
          </w:tcPr>
          <w:p w:rsidR="00D50AC7" w:rsidRPr="00944A9E" w:rsidRDefault="00D50AC7" w:rsidP="00E7344C">
            <w:pPr>
              <w:tabs>
                <w:tab w:val="left" w:pos="769"/>
              </w:tabs>
              <w:jc w:val="both"/>
            </w:pPr>
          </w:p>
        </w:tc>
      </w:tr>
      <w:tr w:rsidR="00D50AC7" w:rsidRPr="00944A9E" w:rsidTr="00DC193A">
        <w:trPr>
          <w:jc w:val="center"/>
        </w:trPr>
        <w:tc>
          <w:tcPr>
            <w:tcW w:w="3475" w:type="dxa"/>
            <w:shd w:val="clear" w:color="auto" w:fill="F7CAAC"/>
          </w:tcPr>
          <w:p w:rsidR="00D50AC7" w:rsidRPr="00944A9E" w:rsidRDefault="00D50AC7" w:rsidP="00E7344C">
            <w:pPr>
              <w:tabs>
                <w:tab w:val="left" w:pos="769"/>
              </w:tabs>
              <w:jc w:val="both"/>
              <w:rPr>
                <w:b/>
              </w:rPr>
            </w:pPr>
            <w:r w:rsidRPr="00944A9E">
              <w:rPr>
                <w:b/>
              </w:rPr>
              <w:t>Stručná anotace předmětu</w:t>
            </w:r>
          </w:p>
        </w:tc>
        <w:tc>
          <w:tcPr>
            <w:tcW w:w="6732" w:type="dxa"/>
            <w:gridSpan w:val="8"/>
            <w:tcBorders>
              <w:bottom w:val="nil"/>
            </w:tcBorders>
          </w:tcPr>
          <w:p w:rsidR="00D50AC7" w:rsidRPr="00944A9E" w:rsidRDefault="00D50AC7" w:rsidP="00E7344C">
            <w:pPr>
              <w:tabs>
                <w:tab w:val="left" w:pos="769"/>
              </w:tabs>
              <w:jc w:val="both"/>
            </w:pPr>
          </w:p>
        </w:tc>
      </w:tr>
      <w:tr w:rsidR="00D50AC7" w:rsidRPr="00944A9E" w:rsidTr="001F47BB">
        <w:trPr>
          <w:trHeight w:val="3639"/>
          <w:jc w:val="center"/>
        </w:trPr>
        <w:tc>
          <w:tcPr>
            <w:tcW w:w="10207" w:type="dxa"/>
            <w:gridSpan w:val="9"/>
            <w:tcBorders>
              <w:top w:val="nil"/>
              <w:bottom w:val="single" w:sz="12" w:space="0" w:color="auto"/>
            </w:tcBorders>
          </w:tcPr>
          <w:p w:rsidR="00D50AC7" w:rsidRPr="00944A9E" w:rsidRDefault="00D50AC7" w:rsidP="00E7344C">
            <w:pPr>
              <w:tabs>
                <w:tab w:val="left" w:pos="769"/>
              </w:tabs>
              <w:jc w:val="both"/>
            </w:pPr>
          </w:p>
          <w:p w:rsidR="00D50AC7" w:rsidRPr="00944A9E" w:rsidRDefault="00D50AC7" w:rsidP="00E7344C">
            <w:pPr>
              <w:tabs>
                <w:tab w:val="left" w:pos="769"/>
              </w:tabs>
              <w:jc w:val="both"/>
            </w:pPr>
            <w:r w:rsidRPr="00944A9E">
              <w:t>Hudba v životě dítěte mladšího školního věku.</w:t>
            </w:r>
          </w:p>
          <w:p w:rsidR="00D50AC7" w:rsidRPr="00944A9E" w:rsidRDefault="00D50AC7" w:rsidP="00E7344C">
            <w:pPr>
              <w:tabs>
                <w:tab w:val="left" w:pos="769"/>
              </w:tabs>
              <w:jc w:val="both"/>
            </w:pPr>
            <w:r w:rsidRPr="00944A9E">
              <w:t>Vývoj hudebních schopností od narození až po mladší školní věk.</w:t>
            </w:r>
          </w:p>
          <w:p w:rsidR="00D50AC7" w:rsidRPr="00944A9E" w:rsidRDefault="00D50AC7" w:rsidP="00E7344C">
            <w:pPr>
              <w:tabs>
                <w:tab w:val="left" w:pos="769"/>
              </w:tabs>
              <w:jc w:val="both"/>
            </w:pPr>
            <w:r w:rsidRPr="00944A9E">
              <w:t xml:space="preserve">Přehled osobností zabývajícími se hudební tvorbou pro děti. </w:t>
            </w:r>
          </w:p>
          <w:p w:rsidR="00D50AC7" w:rsidRPr="00944A9E" w:rsidRDefault="00D50AC7" w:rsidP="00E7344C">
            <w:pPr>
              <w:tabs>
                <w:tab w:val="left" w:pos="769"/>
              </w:tabs>
              <w:jc w:val="both"/>
            </w:pPr>
            <w:r w:rsidRPr="00944A9E">
              <w:t>Zařazení hudebních aktivit do RVP ZV.</w:t>
            </w:r>
          </w:p>
          <w:p w:rsidR="00D50AC7" w:rsidRPr="00944A9E" w:rsidRDefault="00D50AC7" w:rsidP="00E7344C">
            <w:pPr>
              <w:tabs>
                <w:tab w:val="left" w:pos="769"/>
              </w:tabs>
              <w:jc w:val="both"/>
            </w:pPr>
            <w:r w:rsidRPr="00944A9E">
              <w:rPr>
                <w:shd w:val="clear" w:color="auto" w:fill="FFFFFF"/>
              </w:rPr>
              <w:t>Využití didaktických metod, zásad v hudební tvorbě pro děti mladšího školního věku.</w:t>
            </w:r>
          </w:p>
          <w:p w:rsidR="00D50AC7" w:rsidRPr="00944A9E" w:rsidRDefault="00D50AC7" w:rsidP="00E7344C">
            <w:pPr>
              <w:tabs>
                <w:tab w:val="left" w:pos="769"/>
              </w:tabs>
              <w:jc w:val="both"/>
            </w:pPr>
            <w:r w:rsidRPr="00944A9E">
              <w:rPr>
                <w:shd w:val="clear" w:color="auto" w:fill="FFFFFF"/>
              </w:rPr>
              <w:t>Různorodost hudebních činností pro děti mladšího školního věku. </w:t>
            </w:r>
          </w:p>
          <w:p w:rsidR="00D50AC7" w:rsidRPr="00944A9E" w:rsidRDefault="00D50AC7" w:rsidP="00E7344C">
            <w:pPr>
              <w:tabs>
                <w:tab w:val="left" w:pos="769"/>
              </w:tabs>
              <w:jc w:val="both"/>
            </w:pPr>
            <w:r w:rsidRPr="00944A9E">
              <w:rPr>
                <w:shd w:val="clear" w:color="auto" w:fill="FFFFFF"/>
              </w:rPr>
              <w:t>Poslechové činnosti a poslechový repertoár pro děti mladšího školního věku. </w:t>
            </w:r>
          </w:p>
          <w:p w:rsidR="00D50AC7" w:rsidRPr="00944A9E" w:rsidRDefault="00D50AC7" w:rsidP="00E7344C">
            <w:pPr>
              <w:tabs>
                <w:tab w:val="left" w:pos="769"/>
              </w:tabs>
              <w:jc w:val="both"/>
            </w:pPr>
            <w:r w:rsidRPr="00944A9E">
              <w:rPr>
                <w:shd w:val="clear" w:color="auto" w:fill="FFFFFF"/>
              </w:rPr>
              <w:t>Instrumentální hry na základní škole.</w:t>
            </w:r>
          </w:p>
          <w:p w:rsidR="00D50AC7" w:rsidRPr="00944A9E" w:rsidRDefault="00D50AC7" w:rsidP="00E7344C">
            <w:pPr>
              <w:tabs>
                <w:tab w:val="left" w:pos="769"/>
              </w:tabs>
              <w:jc w:val="both"/>
            </w:pPr>
            <w:r w:rsidRPr="00944A9E">
              <w:t xml:space="preserve">Rytmické, tonální a harmonické cítění dětí </w:t>
            </w:r>
            <w:r w:rsidRPr="00944A9E">
              <w:rPr>
                <w:shd w:val="clear" w:color="auto" w:fill="FFFFFF"/>
              </w:rPr>
              <w:t>mladšího školního</w:t>
            </w:r>
            <w:r w:rsidRPr="00944A9E">
              <w:t xml:space="preserve"> věku.</w:t>
            </w:r>
          </w:p>
          <w:p w:rsidR="00D50AC7" w:rsidRPr="00944A9E" w:rsidRDefault="00D50AC7" w:rsidP="00E7344C">
            <w:pPr>
              <w:tabs>
                <w:tab w:val="left" w:pos="769"/>
              </w:tabs>
              <w:jc w:val="both"/>
            </w:pPr>
            <w:r w:rsidRPr="00944A9E">
              <w:rPr>
                <w:shd w:val="clear" w:color="auto" w:fill="FFFFFF"/>
              </w:rPr>
              <w:t>Integrace výchovných složek ve vzdělávacím procesu (hudební výchova, výtvarná výchova, pohybová výchova). </w:t>
            </w:r>
          </w:p>
          <w:p w:rsidR="00D50AC7" w:rsidRPr="00944A9E" w:rsidRDefault="00D50AC7" w:rsidP="00E7344C">
            <w:pPr>
              <w:tabs>
                <w:tab w:val="left" w:pos="769"/>
              </w:tabs>
              <w:jc w:val="both"/>
            </w:pPr>
            <w:r w:rsidRPr="00944A9E">
              <w:t>Diagnostika hudebnosti u dětí, nadané děti, děti s poruchami hudebnosti a pedagogická práce s nimi.</w:t>
            </w:r>
          </w:p>
          <w:p w:rsidR="00D50AC7" w:rsidRPr="00944A9E" w:rsidRDefault="00D50AC7" w:rsidP="00E7344C">
            <w:pPr>
              <w:tabs>
                <w:tab w:val="left" w:pos="769"/>
              </w:tabs>
              <w:jc w:val="both"/>
            </w:pPr>
            <w:r w:rsidRPr="00944A9E">
              <w:t>Nejmodernější trendy v hudební tvorbě pro děti; orientace ve vokální, instrumentální a divadelní tvorbě</w:t>
            </w:r>
            <w:r w:rsidR="001F47BB">
              <w:t>.</w:t>
            </w:r>
            <w:r w:rsidRPr="00944A9E">
              <w:t xml:space="preserve"> </w:t>
            </w:r>
          </w:p>
          <w:p w:rsidR="00D50AC7" w:rsidRPr="00944A9E" w:rsidRDefault="00D50AC7" w:rsidP="00E7344C">
            <w:pPr>
              <w:tabs>
                <w:tab w:val="left" w:pos="769"/>
              </w:tabs>
              <w:jc w:val="both"/>
            </w:pPr>
            <w:r w:rsidRPr="00944A9E">
              <w:t xml:space="preserve">Různorodost hudebních činností pro děti </w:t>
            </w:r>
            <w:r w:rsidRPr="00944A9E">
              <w:rPr>
                <w:shd w:val="clear" w:color="auto" w:fill="FFFFFF"/>
              </w:rPr>
              <w:t xml:space="preserve">mladšího školního </w:t>
            </w:r>
            <w:r w:rsidRPr="00944A9E">
              <w:t>věku.</w:t>
            </w:r>
          </w:p>
          <w:p w:rsidR="00D50AC7" w:rsidRDefault="00D50AC7" w:rsidP="001F47BB">
            <w:pPr>
              <w:tabs>
                <w:tab w:val="left" w:pos="769"/>
              </w:tabs>
              <w:jc w:val="both"/>
            </w:pPr>
            <w:r w:rsidRPr="00944A9E">
              <w:t xml:space="preserve">Rozbor </w:t>
            </w:r>
            <w:r w:rsidR="009639CD" w:rsidRPr="00944A9E">
              <w:t>studentského portfolia z praxe.</w:t>
            </w:r>
          </w:p>
          <w:p w:rsidR="00FD256A" w:rsidRPr="00944A9E" w:rsidRDefault="00FD256A" w:rsidP="001F47BB">
            <w:pPr>
              <w:tabs>
                <w:tab w:val="left" w:pos="769"/>
              </w:tabs>
              <w:jc w:val="both"/>
            </w:pPr>
          </w:p>
        </w:tc>
      </w:tr>
      <w:tr w:rsidR="00D50AC7" w:rsidRPr="00944A9E" w:rsidTr="00DC193A">
        <w:trPr>
          <w:trHeight w:val="265"/>
          <w:jc w:val="center"/>
        </w:trPr>
        <w:tc>
          <w:tcPr>
            <w:tcW w:w="4042" w:type="dxa"/>
            <w:gridSpan w:val="2"/>
            <w:tcBorders>
              <w:top w:val="nil"/>
            </w:tcBorders>
            <w:shd w:val="clear" w:color="auto" w:fill="F7CAAC"/>
          </w:tcPr>
          <w:p w:rsidR="00D50AC7" w:rsidRPr="00944A9E" w:rsidRDefault="00D50AC7" w:rsidP="00E7344C">
            <w:pPr>
              <w:tabs>
                <w:tab w:val="left" w:pos="769"/>
              </w:tabs>
              <w:jc w:val="both"/>
            </w:pPr>
            <w:r w:rsidRPr="00944A9E">
              <w:rPr>
                <w:b/>
              </w:rPr>
              <w:t>Studijní literatura a studijní pomůcky</w:t>
            </w:r>
          </w:p>
        </w:tc>
        <w:tc>
          <w:tcPr>
            <w:tcW w:w="6165" w:type="dxa"/>
            <w:gridSpan w:val="7"/>
            <w:tcBorders>
              <w:top w:val="nil"/>
              <w:bottom w:val="nil"/>
            </w:tcBorders>
          </w:tcPr>
          <w:p w:rsidR="00D50AC7" w:rsidRPr="00944A9E" w:rsidRDefault="00D50AC7" w:rsidP="00E7344C">
            <w:pPr>
              <w:tabs>
                <w:tab w:val="left" w:pos="769"/>
              </w:tabs>
              <w:jc w:val="both"/>
            </w:pPr>
          </w:p>
        </w:tc>
      </w:tr>
      <w:tr w:rsidR="00D50AC7" w:rsidRPr="00944A9E" w:rsidTr="00DC193A">
        <w:trPr>
          <w:trHeight w:val="1497"/>
          <w:jc w:val="center"/>
        </w:trPr>
        <w:tc>
          <w:tcPr>
            <w:tcW w:w="10207" w:type="dxa"/>
            <w:gridSpan w:val="9"/>
            <w:tcBorders>
              <w:top w:val="nil"/>
            </w:tcBorders>
          </w:tcPr>
          <w:p w:rsidR="00D50AC7" w:rsidRPr="00944A9E" w:rsidRDefault="00D50AC7" w:rsidP="00E7344C">
            <w:pPr>
              <w:tabs>
                <w:tab w:val="left" w:pos="769"/>
              </w:tabs>
              <w:jc w:val="both"/>
              <w:rPr>
                <w:b/>
                <w:bCs/>
              </w:rPr>
            </w:pPr>
          </w:p>
          <w:p w:rsidR="00D50AC7" w:rsidRDefault="00D50AC7" w:rsidP="00E7344C">
            <w:pPr>
              <w:tabs>
                <w:tab w:val="left" w:pos="769"/>
              </w:tabs>
              <w:jc w:val="both"/>
              <w:rPr>
                <w:b/>
                <w:bCs/>
              </w:rPr>
            </w:pPr>
            <w:r w:rsidRPr="00944A9E">
              <w:rPr>
                <w:b/>
                <w:bCs/>
              </w:rPr>
              <w:t>Povinná literatura:</w:t>
            </w:r>
          </w:p>
          <w:p w:rsidR="00952D16" w:rsidRPr="00952D16" w:rsidRDefault="00952D16" w:rsidP="00E7344C">
            <w:pPr>
              <w:tabs>
                <w:tab w:val="left" w:pos="769"/>
              </w:tabs>
              <w:jc w:val="both"/>
              <w:rPr>
                <w:bCs/>
              </w:rPr>
            </w:pPr>
            <w:r w:rsidRPr="00952D16">
              <w:rPr>
                <w:bCs/>
              </w:rPr>
              <w:t xml:space="preserve">Černá, L. (2012). Nadání žáků a problematika jeho identifikování v edukační realitě. In </w:t>
            </w:r>
            <w:r w:rsidRPr="00952D16">
              <w:rPr>
                <w:bCs/>
                <w:i/>
              </w:rPr>
              <w:t xml:space="preserve">Sapere Aude 2012 – Vzdělání a dnešní společnost. </w:t>
            </w:r>
            <w:r w:rsidRPr="00952D16">
              <w:rPr>
                <w:bCs/>
              </w:rPr>
              <w:t>Hradec Králové: Magnanimitas, 476–484.</w:t>
            </w:r>
          </w:p>
          <w:p w:rsidR="00D50AC7" w:rsidRPr="00944A9E" w:rsidRDefault="00D50AC7" w:rsidP="00E7344C">
            <w:pPr>
              <w:tabs>
                <w:tab w:val="left" w:pos="769"/>
              </w:tabs>
              <w:jc w:val="both"/>
            </w:pPr>
            <w:r w:rsidRPr="00944A9E">
              <w:t xml:space="preserve">Daniel, L. (2001). </w:t>
            </w:r>
            <w:r w:rsidRPr="00944A9E">
              <w:rPr>
                <w:i/>
              </w:rPr>
              <w:t xml:space="preserve">Metodika hudební výchovy. </w:t>
            </w:r>
            <w:r w:rsidRPr="00944A9E">
              <w:t>Ostrava: Montanex.</w:t>
            </w:r>
          </w:p>
          <w:p w:rsidR="00D50AC7" w:rsidRPr="00944A9E" w:rsidRDefault="00D50AC7" w:rsidP="00E7344C">
            <w:pPr>
              <w:tabs>
                <w:tab w:val="left" w:pos="769"/>
                <w:tab w:val="left" w:pos="4999"/>
              </w:tabs>
              <w:jc w:val="both"/>
            </w:pPr>
            <w:r w:rsidRPr="00944A9E">
              <w:t xml:space="preserve">Sedlák, F., </w:t>
            </w:r>
            <w:r w:rsidR="002D34C6" w:rsidRPr="00944A9E">
              <w:t>&amp;</w:t>
            </w:r>
            <w:r w:rsidR="00596E4C" w:rsidRPr="00944A9E">
              <w:t> </w:t>
            </w:r>
            <w:r w:rsidRPr="00944A9E">
              <w:t xml:space="preserve">Váňová, M. (2013). </w:t>
            </w:r>
            <w:r w:rsidRPr="00944A9E">
              <w:rPr>
                <w:i/>
              </w:rPr>
              <w:t>Hudební psychologie pro učitele.</w:t>
            </w:r>
            <w:r w:rsidRPr="00944A9E">
              <w:t xml:space="preserve"> Praha: Karolinum.</w:t>
            </w:r>
          </w:p>
          <w:p w:rsidR="00D50AC7" w:rsidRPr="00944A9E" w:rsidRDefault="00D50AC7" w:rsidP="00E7344C">
            <w:pPr>
              <w:tabs>
                <w:tab w:val="left" w:pos="769"/>
              </w:tabs>
              <w:jc w:val="both"/>
            </w:pPr>
            <w:r w:rsidRPr="00944A9E">
              <w:t xml:space="preserve">Šimanovský, Z. (2011). </w:t>
            </w:r>
            <w:r w:rsidRPr="00944A9E">
              <w:rPr>
                <w:i/>
              </w:rPr>
              <w:t>Hry s hudbou pro děti a mládež.</w:t>
            </w:r>
            <w:r w:rsidRPr="00944A9E">
              <w:t xml:space="preserve"> Praha: Portál.</w:t>
            </w:r>
          </w:p>
          <w:p w:rsidR="00D50AC7" w:rsidRPr="00944A9E" w:rsidRDefault="00D50AC7" w:rsidP="00E7344C">
            <w:pPr>
              <w:tabs>
                <w:tab w:val="left" w:pos="769"/>
              </w:tabs>
              <w:jc w:val="both"/>
              <w:rPr>
                <w:b/>
                <w:bCs/>
              </w:rPr>
            </w:pPr>
          </w:p>
          <w:p w:rsidR="00D50AC7" w:rsidRPr="00944A9E" w:rsidRDefault="00D50AC7" w:rsidP="00E7344C">
            <w:pPr>
              <w:tabs>
                <w:tab w:val="left" w:pos="769"/>
              </w:tabs>
              <w:jc w:val="both"/>
              <w:rPr>
                <w:b/>
              </w:rPr>
            </w:pPr>
            <w:r w:rsidRPr="00944A9E">
              <w:rPr>
                <w:b/>
              </w:rPr>
              <w:t>Doporučená literatura:</w:t>
            </w:r>
          </w:p>
          <w:p w:rsidR="00D50AC7" w:rsidRPr="00944A9E" w:rsidRDefault="00D50AC7" w:rsidP="00E7344C">
            <w:pPr>
              <w:tabs>
                <w:tab w:val="left" w:pos="769"/>
              </w:tabs>
              <w:jc w:val="both"/>
            </w:pPr>
            <w:r w:rsidRPr="00944A9E">
              <w:t xml:space="preserve">Jenčková, E. (2005). </w:t>
            </w:r>
            <w:r w:rsidRPr="00944A9E">
              <w:rPr>
                <w:i/>
                <w:iCs/>
              </w:rPr>
              <w:t xml:space="preserve">Hudba a pohyb ve škole. </w:t>
            </w:r>
            <w:r w:rsidRPr="00944A9E">
              <w:t xml:space="preserve">Hradec Králové: Tandem. </w:t>
            </w:r>
          </w:p>
          <w:p w:rsidR="00D50AC7" w:rsidRPr="00944A9E" w:rsidRDefault="00775D79" w:rsidP="00E7344C">
            <w:pPr>
              <w:tabs>
                <w:tab w:val="left" w:pos="769"/>
              </w:tabs>
              <w:jc w:val="both"/>
            </w:pPr>
            <w:hyperlink r:id="rId25" w:history="1">
              <w:r w:rsidR="00D50AC7" w:rsidRPr="00944A9E">
                <w:t>Knopová, B</w:t>
              </w:r>
            </w:hyperlink>
            <w:r w:rsidR="00D50AC7" w:rsidRPr="00944A9E">
              <w:t xml:space="preserve">. (2005). </w:t>
            </w:r>
            <w:r w:rsidR="00D50AC7" w:rsidRPr="00944A9E">
              <w:rPr>
                <w:i/>
                <w:iCs/>
              </w:rPr>
              <w:t>Činnosti hudebně pohybové v systému hudebního vzdělávání na ZŠ a SŠ</w:t>
            </w:r>
            <w:r w:rsidR="00D50AC7" w:rsidRPr="00944A9E">
              <w:t>. Brno: Ondrášková Karla.</w:t>
            </w:r>
          </w:p>
          <w:p w:rsidR="00D50AC7" w:rsidRPr="00944A9E" w:rsidRDefault="00D50AC7" w:rsidP="00E7344C">
            <w:pPr>
              <w:tabs>
                <w:tab w:val="left" w:pos="769"/>
              </w:tabs>
              <w:jc w:val="both"/>
            </w:pPr>
            <w:r w:rsidRPr="00944A9E">
              <w:t xml:space="preserve">Kulhánková, E. (2013). </w:t>
            </w:r>
            <w:r w:rsidRPr="00944A9E">
              <w:rPr>
                <w:i/>
              </w:rPr>
              <w:t>Taneční hry s písničkami</w:t>
            </w:r>
            <w:r w:rsidRPr="00944A9E">
              <w:t>. Praha: Portál.</w:t>
            </w:r>
          </w:p>
          <w:p w:rsidR="00D50AC7" w:rsidRPr="00944A9E" w:rsidRDefault="00D50AC7" w:rsidP="00E7344C">
            <w:pPr>
              <w:tabs>
                <w:tab w:val="left" w:pos="769"/>
              </w:tabs>
              <w:jc w:val="both"/>
            </w:pPr>
            <w:r w:rsidRPr="00944A9E">
              <w:t xml:space="preserve">Payneová, H. (2011). </w:t>
            </w:r>
            <w:r w:rsidRPr="00944A9E">
              <w:rPr>
                <w:i/>
              </w:rPr>
              <w:t>Kreativní pohyb a tanec ve výchově, sociální práci a klinické praxi</w:t>
            </w:r>
            <w:r w:rsidRPr="00944A9E">
              <w:t>. Praha: Portál.</w:t>
            </w:r>
          </w:p>
          <w:p w:rsidR="00D50AC7" w:rsidRPr="00944A9E" w:rsidRDefault="00D50AC7" w:rsidP="00E7344C">
            <w:pPr>
              <w:tabs>
                <w:tab w:val="left" w:pos="769"/>
              </w:tabs>
              <w:jc w:val="both"/>
            </w:pPr>
            <w:r w:rsidRPr="00944A9E">
              <w:t xml:space="preserve">Šimanovský, Z., Tichá, A., &amp; Burešová, V. (2000). </w:t>
            </w:r>
            <w:r w:rsidRPr="00944A9E">
              <w:rPr>
                <w:i/>
                <w:iCs/>
              </w:rPr>
              <w:t>Písničky a jejich dramatizace: zpěvník pro děti předškolního a školního věku</w:t>
            </w:r>
            <w:r w:rsidRPr="00944A9E">
              <w:t>. Praha: Portál.</w:t>
            </w:r>
          </w:p>
          <w:p w:rsidR="00774F02" w:rsidRDefault="00D50AC7" w:rsidP="001F47BB">
            <w:pPr>
              <w:tabs>
                <w:tab w:val="left" w:pos="769"/>
              </w:tabs>
              <w:jc w:val="both"/>
            </w:pPr>
            <w:r w:rsidRPr="00944A9E">
              <w:t xml:space="preserve">Tichá, A. (2005). </w:t>
            </w:r>
            <w:r w:rsidRPr="00944A9E">
              <w:rPr>
                <w:i/>
                <w:iCs/>
              </w:rPr>
              <w:t>Učíme děti zpívat</w:t>
            </w:r>
            <w:r w:rsidR="009639CD" w:rsidRPr="00944A9E">
              <w:t>. Praha: Portál.</w:t>
            </w:r>
          </w:p>
          <w:p w:rsidR="00FD256A" w:rsidRDefault="00FD256A" w:rsidP="001F47BB">
            <w:pPr>
              <w:tabs>
                <w:tab w:val="left" w:pos="769"/>
              </w:tabs>
              <w:jc w:val="both"/>
            </w:pPr>
          </w:p>
          <w:p w:rsidR="00FD256A" w:rsidRPr="00944A9E" w:rsidRDefault="00FD256A" w:rsidP="001F47BB">
            <w:pPr>
              <w:tabs>
                <w:tab w:val="left" w:pos="769"/>
              </w:tabs>
              <w:jc w:val="both"/>
            </w:pPr>
          </w:p>
        </w:tc>
      </w:tr>
      <w:tr w:rsidR="00D50AC7" w:rsidRPr="00944A9E" w:rsidTr="00DC193A">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rsidR="00D50AC7" w:rsidRPr="00944A9E" w:rsidRDefault="00D50AC7" w:rsidP="00E7344C">
            <w:pPr>
              <w:tabs>
                <w:tab w:val="left" w:pos="769"/>
              </w:tabs>
              <w:jc w:val="center"/>
              <w:rPr>
                <w:b/>
              </w:rPr>
            </w:pPr>
            <w:r w:rsidRPr="00944A9E">
              <w:rPr>
                <w:b/>
              </w:rPr>
              <w:t>Informace ke kombinované nebo distanční formě</w:t>
            </w:r>
          </w:p>
        </w:tc>
      </w:tr>
      <w:tr w:rsidR="00D50AC7" w:rsidRPr="00944A9E" w:rsidTr="00DC193A">
        <w:trPr>
          <w:jc w:val="center"/>
        </w:trPr>
        <w:tc>
          <w:tcPr>
            <w:tcW w:w="5176" w:type="dxa"/>
            <w:gridSpan w:val="3"/>
            <w:tcBorders>
              <w:top w:val="single" w:sz="2" w:space="0" w:color="auto"/>
            </w:tcBorders>
            <w:shd w:val="clear" w:color="auto" w:fill="F7CAAC"/>
          </w:tcPr>
          <w:p w:rsidR="00D50AC7" w:rsidRPr="00944A9E" w:rsidRDefault="00D50AC7" w:rsidP="00E7344C">
            <w:pPr>
              <w:tabs>
                <w:tab w:val="left" w:pos="769"/>
              </w:tabs>
              <w:jc w:val="both"/>
            </w:pPr>
            <w:r w:rsidRPr="00944A9E">
              <w:rPr>
                <w:b/>
              </w:rPr>
              <w:t>Rozsah konzultací (soustředění)</w:t>
            </w:r>
          </w:p>
        </w:tc>
        <w:tc>
          <w:tcPr>
            <w:tcW w:w="889" w:type="dxa"/>
            <w:gridSpan w:val="2"/>
            <w:tcBorders>
              <w:top w:val="single" w:sz="2" w:space="0" w:color="auto"/>
            </w:tcBorders>
          </w:tcPr>
          <w:p w:rsidR="00D50AC7" w:rsidRPr="00944A9E" w:rsidRDefault="00D50AC7" w:rsidP="00E7344C">
            <w:pPr>
              <w:tabs>
                <w:tab w:val="left" w:pos="769"/>
              </w:tabs>
              <w:jc w:val="both"/>
            </w:pPr>
          </w:p>
        </w:tc>
        <w:tc>
          <w:tcPr>
            <w:tcW w:w="4142" w:type="dxa"/>
            <w:gridSpan w:val="4"/>
            <w:tcBorders>
              <w:top w:val="single" w:sz="2" w:space="0" w:color="auto"/>
            </w:tcBorders>
            <w:shd w:val="clear" w:color="auto" w:fill="F7CAAC"/>
          </w:tcPr>
          <w:p w:rsidR="00D50AC7" w:rsidRPr="00944A9E" w:rsidRDefault="00D50AC7" w:rsidP="00E7344C">
            <w:pPr>
              <w:tabs>
                <w:tab w:val="left" w:pos="769"/>
              </w:tabs>
              <w:jc w:val="both"/>
              <w:rPr>
                <w:b/>
              </w:rPr>
            </w:pPr>
            <w:r w:rsidRPr="00944A9E">
              <w:rPr>
                <w:b/>
              </w:rPr>
              <w:t xml:space="preserve">hodin </w:t>
            </w:r>
          </w:p>
        </w:tc>
      </w:tr>
      <w:tr w:rsidR="00D50AC7" w:rsidRPr="00944A9E" w:rsidTr="00DC193A">
        <w:trPr>
          <w:jc w:val="center"/>
        </w:trPr>
        <w:tc>
          <w:tcPr>
            <w:tcW w:w="10207" w:type="dxa"/>
            <w:gridSpan w:val="9"/>
            <w:shd w:val="clear" w:color="auto" w:fill="F7CAAC"/>
          </w:tcPr>
          <w:p w:rsidR="00D50AC7" w:rsidRPr="00944A9E" w:rsidRDefault="00D50AC7" w:rsidP="00E7344C">
            <w:pPr>
              <w:tabs>
                <w:tab w:val="left" w:pos="769"/>
              </w:tabs>
              <w:jc w:val="both"/>
              <w:rPr>
                <w:b/>
              </w:rPr>
            </w:pPr>
            <w:r w:rsidRPr="00944A9E">
              <w:rPr>
                <w:b/>
              </w:rPr>
              <w:t>Informace o způsobu kontaktu s vyučujícím</w:t>
            </w:r>
          </w:p>
        </w:tc>
      </w:tr>
      <w:tr w:rsidR="00D50AC7" w:rsidRPr="00944A9E" w:rsidTr="00DC193A">
        <w:trPr>
          <w:trHeight w:val="70"/>
          <w:jc w:val="center"/>
        </w:trPr>
        <w:tc>
          <w:tcPr>
            <w:tcW w:w="10207" w:type="dxa"/>
            <w:gridSpan w:val="9"/>
          </w:tcPr>
          <w:p w:rsidR="00774F02" w:rsidRPr="00944A9E" w:rsidRDefault="00774F02" w:rsidP="00E7344C">
            <w:pPr>
              <w:tabs>
                <w:tab w:val="left" w:pos="769"/>
              </w:tabs>
              <w:jc w:val="both"/>
            </w:pPr>
          </w:p>
        </w:tc>
      </w:tr>
    </w:tbl>
    <w:p w:rsidR="00FD256A" w:rsidRDefault="00FD256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141"/>
        <w:gridCol w:w="748"/>
        <w:gridCol w:w="821"/>
        <w:gridCol w:w="2155"/>
        <w:gridCol w:w="539"/>
        <w:gridCol w:w="627"/>
      </w:tblGrid>
      <w:tr w:rsidR="00D50AC7" w:rsidRPr="00944A9E" w:rsidTr="00DC193A">
        <w:trPr>
          <w:jc w:val="center"/>
        </w:trPr>
        <w:tc>
          <w:tcPr>
            <w:tcW w:w="10207" w:type="dxa"/>
            <w:gridSpan w:val="9"/>
            <w:tcBorders>
              <w:bottom w:val="double" w:sz="4" w:space="0" w:color="auto"/>
            </w:tcBorders>
            <w:shd w:val="clear" w:color="auto" w:fill="BDD6EE"/>
          </w:tcPr>
          <w:p w:rsidR="00D50AC7" w:rsidRPr="00944A9E" w:rsidRDefault="005C4D3D" w:rsidP="00E7344C">
            <w:pPr>
              <w:jc w:val="both"/>
              <w:rPr>
                <w:b/>
                <w:sz w:val="28"/>
                <w:szCs w:val="28"/>
              </w:rPr>
            </w:pPr>
            <w:r>
              <w:br w:type="page"/>
            </w:r>
            <w:r w:rsidR="00D50AC7" w:rsidRPr="00944A9E">
              <w:br w:type="page"/>
            </w:r>
            <w:r w:rsidR="00D50AC7" w:rsidRPr="00944A9E">
              <w:rPr>
                <w:b/>
                <w:sz w:val="28"/>
                <w:szCs w:val="28"/>
              </w:rPr>
              <w:t>B-III – Charakteristika studijního předmětu</w:t>
            </w:r>
          </w:p>
        </w:tc>
      </w:tr>
      <w:tr w:rsidR="00D50AC7" w:rsidRPr="00944A9E" w:rsidTr="00DC193A">
        <w:trPr>
          <w:jc w:val="center"/>
        </w:trPr>
        <w:tc>
          <w:tcPr>
            <w:tcW w:w="3475" w:type="dxa"/>
            <w:tcBorders>
              <w:top w:val="double" w:sz="4" w:space="0" w:color="auto"/>
            </w:tcBorders>
            <w:shd w:val="clear" w:color="auto" w:fill="F7CAAC"/>
          </w:tcPr>
          <w:p w:rsidR="00D50AC7" w:rsidRPr="00944A9E" w:rsidRDefault="00D50AC7" w:rsidP="00E7344C">
            <w:pPr>
              <w:jc w:val="both"/>
              <w:rPr>
                <w:b/>
              </w:rPr>
            </w:pPr>
            <w:r w:rsidRPr="00944A9E">
              <w:rPr>
                <w:b/>
              </w:rPr>
              <w:t>Název studijního předmětu</w:t>
            </w:r>
          </w:p>
        </w:tc>
        <w:tc>
          <w:tcPr>
            <w:tcW w:w="6732" w:type="dxa"/>
            <w:gridSpan w:val="8"/>
            <w:tcBorders>
              <w:top w:val="double" w:sz="4" w:space="0" w:color="auto"/>
            </w:tcBorders>
          </w:tcPr>
          <w:p w:rsidR="00D50AC7" w:rsidRPr="00944A9E" w:rsidRDefault="00D50AC7" w:rsidP="00E7344C">
            <w:pPr>
              <w:jc w:val="both"/>
            </w:pPr>
            <w:r w:rsidRPr="00944A9E">
              <w:t>Didaktika výtvarné výchovy s praxí</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Typ předmětu</w:t>
            </w:r>
          </w:p>
        </w:tc>
        <w:tc>
          <w:tcPr>
            <w:tcW w:w="3411" w:type="dxa"/>
            <w:gridSpan w:val="5"/>
          </w:tcPr>
          <w:p w:rsidR="00D50AC7" w:rsidRPr="00944A9E" w:rsidRDefault="00D50AC7" w:rsidP="00E7344C">
            <w:pPr>
              <w:jc w:val="both"/>
            </w:pPr>
            <w:r w:rsidRPr="00944A9E">
              <w:t>povinný, PZ</w:t>
            </w:r>
          </w:p>
        </w:tc>
        <w:tc>
          <w:tcPr>
            <w:tcW w:w="2694" w:type="dxa"/>
            <w:gridSpan w:val="2"/>
            <w:shd w:val="clear" w:color="auto" w:fill="F7CAAC"/>
          </w:tcPr>
          <w:p w:rsidR="00D50AC7" w:rsidRPr="00944A9E" w:rsidRDefault="00D50AC7" w:rsidP="00E7344C">
            <w:pPr>
              <w:jc w:val="both"/>
            </w:pPr>
            <w:r w:rsidRPr="00944A9E">
              <w:rPr>
                <w:b/>
              </w:rPr>
              <w:t>doporučený ročník / semestr</w:t>
            </w:r>
          </w:p>
        </w:tc>
        <w:tc>
          <w:tcPr>
            <w:tcW w:w="627" w:type="dxa"/>
          </w:tcPr>
          <w:p w:rsidR="00D50AC7" w:rsidRPr="00944A9E" w:rsidRDefault="00D50AC7" w:rsidP="00E7344C">
            <w:pPr>
              <w:jc w:val="both"/>
            </w:pPr>
            <w:r w:rsidRPr="00944A9E">
              <w:t>4/ZS</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Rozsah studijního předmětu</w:t>
            </w:r>
          </w:p>
        </w:tc>
        <w:tc>
          <w:tcPr>
            <w:tcW w:w="1842" w:type="dxa"/>
            <w:gridSpan w:val="3"/>
          </w:tcPr>
          <w:p w:rsidR="00D50AC7" w:rsidRPr="00944A9E" w:rsidRDefault="00D50AC7" w:rsidP="00E7344C">
            <w:pPr>
              <w:jc w:val="both"/>
            </w:pPr>
            <w:r w:rsidRPr="00944A9E">
              <w:t>28p+28c+4hod praxe</w:t>
            </w:r>
          </w:p>
        </w:tc>
        <w:tc>
          <w:tcPr>
            <w:tcW w:w="748" w:type="dxa"/>
            <w:shd w:val="clear" w:color="auto" w:fill="F7CAAC"/>
          </w:tcPr>
          <w:p w:rsidR="00D50AC7" w:rsidRPr="00944A9E" w:rsidRDefault="00D50AC7" w:rsidP="00E7344C">
            <w:pPr>
              <w:jc w:val="both"/>
              <w:rPr>
                <w:b/>
              </w:rPr>
            </w:pPr>
            <w:r w:rsidRPr="00944A9E">
              <w:rPr>
                <w:b/>
              </w:rPr>
              <w:t xml:space="preserve">hod. </w:t>
            </w:r>
          </w:p>
        </w:tc>
        <w:tc>
          <w:tcPr>
            <w:tcW w:w="821" w:type="dxa"/>
          </w:tcPr>
          <w:p w:rsidR="00D50AC7" w:rsidRPr="00944A9E" w:rsidRDefault="00D50AC7" w:rsidP="00E7344C">
            <w:pPr>
              <w:jc w:val="both"/>
            </w:pPr>
            <w:r w:rsidRPr="00944A9E">
              <w:t>56+4</w:t>
            </w:r>
          </w:p>
        </w:tc>
        <w:tc>
          <w:tcPr>
            <w:tcW w:w="2155" w:type="dxa"/>
            <w:shd w:val="clear" w:color="auto" w:fill="F7CAAC"/>
          </w:tcPr>
          <w:p w:rsidR="00D50AC7" w:rsidRPr="00944A9E" w:rsidRDefault="00D50AC7" w:rsidP="00E7344C">
            <w:pPr>
              <w:jc w:val="both"/>
              <w:rPr>
                <w:b/>
              </w:rPr>
            </w:pPr>
            <w:r w:rsidRPr="00944A9E">
              <w:rPr>
                <w:b/>
              </w:rPr>
              <w:t>kreditů</w:t>
            </w:r>
          </w:p>
        </w:tc>
        <w:tc>
          <w:tcPr>
            <w:tcW w:w="1166" w:type="dxa"/>
            <w:gridSpan w:val="2"/>
          </w:tcPr>
          <w:p w:rsidR="00D50AC7" w:rsidRPr="00944A9E" w:rsidRDefault="00D50AC7" w:rsidP="00E7344C">
            <w:pPr>
              <w:jc w:val="both"/>
            </w:pPr>
            <w:r w:rsidRPr="00944A9E">
              <w:t>4</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Prerekvizity, korekvizity, ekvivalence</w:t>
            </w:r>
          </w:p>
        </w:tc>
        <w:tc>
          <w:tcPr>
            <w:tcW w:w="6732" w:type="dxa"/>
            <w:gridSpan w:val="8"/>
          </w:tcPr>
          <w:p w:rsidR="00D50AC7" w:rsidRPr="00944A9E" w:rsidRDefault="00D50AC7" w:rsidP="00E7344C">
            <w:pPr>
              <w:jc w:val="both"/>
            </w:pP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Způsob ověření studijních výsledků</w:t>
            </w:r>
          </w:p>
        </w:tc>
        <w:tc>
          <w:tcPr>
            <w:tcW w:w="3411" w:type="dxa"/>
            <w:gridSpan w:val="5"/>
          </w:tcPr>
          <w:p w:rsidR="00D50AC7" w:rsidRPr="00944A9E" w:rsidRDefault="00D50AC7" w:rsidP="00E7344C">
            <w:pPr>
              <w:jc w:val="both"/>
            </w:pPr>
            <w:r w:rsidRPr="00944A9E">
              <w:t>zápočet, zkouška</w:t>
            </w:r>
          </w:p>
        </w:tc>
        <w:tc>
          <w:tcPr>
            <w:tcW w:w="2155" w:type="dxa"/>
            <w:shd w:val="clear" w:color="auto" w:fill="F7CAAC"/>
          </w:tcPr>
          <w:p w:rsidR="00D50AC7" w:rsidRPr="00944A9E" w:rsidRDefault="00D50AC7" w:rsidP="00E7344C">
            <w:pPr>
              <w:jc w:val="both"/>
              <w:rPr>
                <w:b/>
              </w:rPr>
            </w:pPr>
            <w:r w:rsidRPr="00944A9E">
              <w:rPr>
                <w:b/>
              </w:rPr>
              <w:t>Forma výuky</w:t>
            </w:r>
          </w:p>
        </w:tc>
        <w:tc>
          <w:tcPr>
            <w:tcW w:w="1166" w:type="dxa"/>
            <w:gridSpan w:val="2"/>
          </w:tcPr>
          <w:p w:rsidR="00D50AC7" w:rsidRPr="00944A9E" w:rsidRDefault="00D50AC7" w:rsidP="00E7344C">
            <w:pPr>
              <w:jc w:val="both"/>
            </w:pPr>
            <w:r w:rsidRPr="00944A9E">
              <w:t>přednáška cvičení odborná praxe</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Forma způsobu ověření studijních výsledků a další požadavky na studenta</w:t>
            </w:r>
          </w:p>
        </w:tc>
        <w:tc>
          <w:tcPr>
            <w:tcW w:w="6732" w:type="dxa"/>
            <w:gridSpan w:val="8"/>
            <w:tcBorders>
              <w:bottom w:val="nil"/>
            </w:tcBorders>
          </w:tcPr>
          <w:p w:rsidR="00D50AC7" w:rsidRPr="00944A9E" w:rsidRDefault="00D50AC7" w:rsidP="00E7344C">
            <w:pPr>
              <w:jc w:val="both"/>
            </w:pPr>
            <w:r w:rsidRPr="00944A9E">
              <w:t>Zpracování dílčích úkolů odevzdaných v podobě portfolia.</w:t>
            </w:r>
          </w:p>
          <w:p w:rsidR="00D50AC7" w:rsidRPr="00944A9E" w:rsidRDefault="00D50AC7" w:rsidP="00E7344C">
            <w:pPr>
              <w:jc w:val="both"/>
            </w:pPr>
            <w:r w:rsidRPr="00944A9E">
              <w:t xml:space="preserve">Ústní zkouška. </w:t>
            </w:r>
          </w:p>
        </w:tc>
      </w:tr>
      <w:tr w:rsidR="00D50AC7" w:rsidRPr="00944A9E" w:rsidTr="00DC193A">
        <w:trPr>
          <w:trHeight w:val="191"/>
          <w:jc w:val="center"/>
        </w:trPr>
        <w:tc>
          <w:tcPr>
            <w:tcW w:w="10207" w:type="dxa"/>
            <w:gridSpan w:val="9"/>
            <w:tcBorders>
              <w:top w:val="nil"/>
            </w:tcBorders>
          </w:tcPr>
          <w:p w:rsidR="00D50AC7" w:rsidRPr="00944A9E" w:rsidRDefault="00D50AC7" w:rsidP="00E7344C">
            <w:pPr>
              <w:jc w:val="both"/>
            </w:pPr>
          </w:p>
        </w:tc>
      </w:tr>
      <w:tr w:rsidR="00D50AC7" w:rsidRPr="00944A9E" w:rsidTr="00DC193A">
        <w:trPr>
          <w:trHeight w:val="197"/>
          <w:jc w:val="center"/>
        </w:trPr>
        <w:tc>
          <w:tcPr>
            <w:tcW w:w="3475" w:type="dxa"/>
            <w:tcBorders>
              <w:top w:val="nil"/>
            </w:tcBorders>
            <w:shd w:val="clear" w:color="auto" w:fill="F7CAAC"/>
          </w:tcPr>
          <w:p w:rsidR="00D50AC7" w:rsidRPr="00944A9E" w:rsidRDefault="00D50AC7" w:rsidP="00E7344C">
            <w:pPr>
              <w:jc w:val="both"/>
              <w:rPr>
                <w:b/>
              </w:rPr>
            </w:pPr>
            <w:r w:rsidRPr="00944A9E">
              <w:rPr>
                <w:b/>
              </w:rPr>
              <w:t>Garant předmětu</w:t>
            </w:r>
          </w:p>
        </w:tc>
        <w:tc>
          <w:tcPr>
            <w:tcW w:w="6732" w:type="dxa"/>
            <w:gridSpan w:val="8"/>
            <w:tcBorders>
              <w:top w:val="nil"/>
            </w:tcBorders>
          </w:tcPr>
          <w:p w:rsidR="00D50AC7" w:rsidRPr="00944A9E" w:rsidRDefault="00297ED8" w:rsidP="00E7344C">
            <w:pPr>
              <w:rPr>
                <w:del w:id="1565" w:author="Hana Navrátilová" w:date="2019-09-24T11:10:00Z"/>
              </w:rPr>
            </w:pPr>
            <w:moveToRangeStart w:id="1566" w:author="Hana Navrátilová" w:date="2019-09-24T11:10:00Z" w:name="move20215884"/>
            <w:moveTo w:id="1567" w:author="Hana Navrátilová" w:date="2019-09-24T11:10:00Z">
              <w:r>
                <w:t xml:space="preserve">doc. </w:t>
              </w:r>
              <w:moveToRangeStart w:id="1568" w:author="Hana Navrátilová" w:date="2019-09-24T11:10:00Z" w:name="move20215914"/>
              <w:moveToRangeEnd w:id="1566"/>
              <w:r>
                <w:t xml:space="preserve">PaedDr. </w:t>
              </w:r>
            </w:moveTo>
            <w:moveToRangeEnd w:id="1568"/>
            <w:del w:id="1569" w:author="Hana Navrátilová" w:date="2019-09-24T11:10:00Z">
              <w:r w:rsidR="00D50AC7" w:rsidRPr="00944A9E">
                <w:delText>Mgr. Jana Vašíková, PhD.</w:delText>
              </w:r>
            </w:del>
          </w:p>
          <w:p w:rsidR="00D50AC7" w:rsidRPr="00944A9E" w:rsidRDefault="00297ED8" w:rsidP="00E7344C">
            <w:pPr>
              <w:rPr>
                <w:ins w:id="1570" w:author="Hana Navrátilová" w:date="2019-09-24T11:10:00Z"/>
              </w:rPr>
            </w:pPr>
            <w:ins w:id="1571" w:author="Hana Navrátilová" w:date="2019-09-24T11:10:00Z">
              <w:r>
                <w:t>Hana Stadlerová</w:t>
              </w:r>
              <w:r w:rsidR="00D50AC7" w:rsidRPr="00944A9E">
                <w:t>, Ph</w:t>
              </w:r>
              <w:r>
                <w:t>.</w:t>
              </w:r>
              <w:r w:rsidR="00D50AC7" w:rsidRPr="00944A9E">
                <w:t>D.</w:t>
              </w:r>
            </w:ins>
          </w:p>
          <w:p w:rsidR="00D50AC7" w:rsidRPr="00944A9E" w:rsidRDefault="00D50AC7" w:rsidP="00E7344C">
            <w:pPr>
              <w:jc w:val="both"/>
            </w:pPr>
          </w:p>
        </w:tc>
      </w:tr>
      <w:tr w:rsidR="00D50AC7" w:rsidRPr="00944A9E" w:rsidTr="00DC193A">
        <w:trPr>
          <w:trHeight w:val="543"/>
          <w:jc w:val="center"/>
        </w:trPr>
        <w:tc>
          <w:tcPr>
            <w:tcW w:w="3475" w:type="dxa"/>
            <w:tcBorders>
              <w:top w:val="nil"/>
            </w:tcBorders>
            <w:shd w:val="clear" w:color="auto" w:fill="F7CAAC"/>
          </w:tcPr>
          <w:p w:rsidR="00D50AC7" w:rsidRPr="00944A9E" w:rsidRDefault="00D50AC7" w:rsidP="00E7344C">
            <w:pPr>
              <w:jc w:val="both"/>
              <w:rPr>
                <w:b/>
              </w:rPr>
            </w:pPr>
            <w:r w:rsidRPr="00944A9E">
              <w:rPr>
                <w:b/>
              </w:rPr>
              <w:t>Zapojení garanta do výuky předmětu</w:t>
            </w:r>
          </w:p>
        </w:tc>
        <w:tc>
          <w:tcPr>
            <w:tcW w:w="6732" w:type="dxa"/>
            <w:gridSpan w:val="8"/>
            <w:tcBorders>
              <w:top w:val="nil"/>
            </w:tcBorders>
          </w:tcPr>
          <w:p w:rsidR="00D50AC7" w:rsidRPr="00944A9E" w:rsidRDefault="00D50AC7" w:rsidP="00E7344C">
            <w:pPr>
              <w:jc w:val="both"/>
            </w:pPr>
            <w:r w:rsidRPr="00944A9E">
              <w:t>přednášející, cvičící</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Vyučující</w:t>
            </w:r>
          </w:p>
        </w:tc>
        <w:tc>
          <w:tcPr>
            <w:tcW w:w="6732" w:type="dxa"/>
            <w:gridSpan w:val="8"/>
            <w:tcBorders>
              <w:bottom w:val="nil"/>
            </w:tcBorders>
            <w:shd w:val="clear" w:color="auto" w:fill="auto"/>
          </w:tcPr>
          <w:p w:rsidR="00D50AC7" w:rsidRPr="00944A9E" w:rsidRDefault="00297ED8" w:rsidP="00E7344C">
            <w:moveToRangeStart w:id="1572" w:author="Hana Navrátilová" w:date="2019-09-24T11:10:00Z" w:name="move20215911"/>
            <w:moveTo w:id="1573" w:author="Hana Navrátilová" w:date="2019-09-24T11:10:00Z">
              <w:r>
                <w:t xml:space="preserve">doc. PaedDr. </w:t>
              </w:r>
            </w:moveTo>
            <w:moveToRangeEnd w:id="1572"/>
            <w:del w:id="1574" w:author="Hana Navrátilová" w:date="2019-09-24T11:10:00Z">
              <w:r w:rsidR="00D50AC7" w:rsidRPr="00944A9E">
                <w:delText>Mgr. Jana Vašíková, PhD.</w:delText>
              </w:r>
            </w:del>
            <w:ins w:id="1575" w:author="Hana Navrátilová" w:date="2019-09-24T11:10:00Z">
              <w:r>
                <w:t>Hana Stadlerová</w:t>
              </w:r>
              <w:r w:rsidRPr="00944A9E">
                <w:t>, Ph</w:t>
              </w:r>
              <w:r>
                <w:t>.D.</w:t>
              </w:r>
            </w:ins>
            <w:r>
              <w:t xml:space="preserve"> </w:t>
            </w:r>
            <w:r w:rsidR="00D50AC7" w:rsidRPr="00944A9E">
              <w:t>(100%)</w:t>
            </w:r>
          </w:p>
          <w:p w:rsidR="00D50AC7" w:rsidRPr="00944A9E" w:rsidRDefault="00D50AC7" w:rsidP="00E7344C">
            <w:pPr>
              <w:jc w:val="both"/>
            </w:pPr>
          </w:p>
        </w:tc>
      </w:tr>
      <w:tr w:rsidR="00D50AC7" w:rsidRPr="00944A9E" w:rsidTr="00DC193A">
        <w:trPr>
          <w:trHeight w:val="107"/>
          <w:jc w:val="center"/>
        </w:trPr>
        <w:tc>
          <w:tcPr>
            <w:tcW w:w="10207" w:type="dxa"/>
            <w:gridSpan w:val="9"/>
            <w:tcBorders>
              <w:top w:val="nil"/>
            </w:tcBorders>
          </w:tcPr>
          <w:p w:rsidR="00D50AC7" w:rsidRPr="00944A9E" w:rsidRDefault="00D50AC7" w:rsidP="00E7344C">
            <w:pPr>
              <w:jc w:val="both"/>
            </w:pP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Stručná anotace předmětu</w:t>
            </w:r>
          </w:p>
        </w:tc>
        <w:tc>
          <w:tcPr>
            <w:tcW w:w="6732" w:type="dxa"/>
            <w:gridSpan w:val="8"/>
            <w:tcBorders>
              <w:bottom w:val="nil"/>
            </w:tcBorders>
          </w:tcPr>
          <w:p w:rsidR="00D50AC7" w:rsidRPr="00944A9E" w:rsidRDefault="00D50AC7" w:rsidP="00E7344C">
            <w:pPr>
              <w:jc w:val="both"/>
            </w:pPr>
          </w:p>
        </w:tc>
      </w:tr>
      <w:tr w:rsidR="00D50AC7" w:rsidRPr="00944A9E" w:rsidTr="00DC193A">
        <w:trPr>
          <w:trHeight w:val="3563"/>
          <w:jc w:val="center"/>
        </w:trPr>
        <w:tc>
          <w:tcPr>
            <w:tcW w:w="10207" w:type="dxa"/>
            <w:gridSpan w:val="9"/>
            <w:tcBorders>
              <w:top w:val="nil"/>
              <w:bottom w:val="single" w:sz="12" w:space="0" w:color="auto"/>
            </w:tcBorders>
          </w:tcPr>
          <w:p w:rsidR="00D50AC7" w:rsidRPr="00944A9E" w:rsidRDefault="00D50AC7" w:rsidP="00E7344C">
            <w:pPr>
              <w:jc w:val="both"/>
            </w:pPr>
          </w:p>
          <w:p w:rsidR="00D50AC7" w:rsidRPr="00944A9E" w:rsidRDefault="00D50AC7" w:rsidP="00E7344C">
            <w:pPr>
              <w:jc w:val="both"/>
            </w:pPr>
            <w:r w:rsidRPr="00944A9E">
              <w:t>Předmět a vědní základ didaktiky výtvarné výchovy.</w:t>
            </w:r>
          </w:p>
          <w:p w:rsidR="00D50AC7" w:rsidRPr="00944A9E" w:rsidRDefault="00D50AC7" w:rsidP="00E7344C">
            <w:pPr>
              <w:jc w:val="both"/>
            </w:pPr>
            <w:r w:rsidRPr="00944A9E">
              <w:t xml:space="preserve">Pojetí a cíle VV. </w:t>
            </w:r>
          </w:p>
          <w:p w:rsidR="00D50AC7" w:rsidRPr="00944A9E" w:rsidRDefault="00D50AC7" w:rsidP="00E7344C">
            <w:pPr>
              <w:jc w:val="both"/>
            </w:pPr>
            <w:r w:rsidRPr="00944A9E">
              <w:t xml:space="preserve">Současné trendy ve VV a jejich představitelé. </w:t>
            </w:r>
          </w:p>
          <w:p w:rsidR="00D50AC7" w:rsidRPr="00944A9E" w:rsidRDefault="00D50AC7" w:rsidP="00E7344C">
            <w:pPr>
              <w:rPr>
                <w:shd w:val="clear" w:color="auto" w:fill="FFFFFF"/>
              </w:rPr>
            </w:pPr>
            <w:r w:rsidRPr="00944A9E">
              <w:rPr>
                <w:shd w:val="clear" w:color="auto" w:fill="FFFFFF"/>
              </w:rPr>
              <w:t>Dětský výtvarný projev, jeho teorie.</w:t>
            </w:r>
          </w:p>
          <w:p w:rsidR="00D50AC7" w:rsidRPr="00944A9E" w:rsidRDefault="00D50AC7" w:rsidP="00E7344C">
            <w:r w:rsidRPr="00944A9E">
              <w:rPr>
                <w:shd w:val="clear" w:color="auto" w:fill="FFFFFF"/>
              </w:rPr>
              <w:t>Vznik a podstata dětského výtvarného projevu, grafomotorika. </w:t>
            </w:r>
            <w:r w:rsidRPr="00944A9E">
              <w:br/>
            </w:r>
            <w:r w:rsidRPr="00944A9E">
              <w:rPr>
                <w:shd w:val="clear" w:color="auto" w:fill="FFFFFF"/>
              </w:rPr>
              <w:t>Stadia vývoje dětského výtvarného projevu, charakteristické znaky. </w:t>
            </w:r>
          </w:p>
          <w:p w:rsidR="00D50AC7" w:rsidRPr="00944A9E" w:rsidRDefault="00D50AC7" w:rsidP="00E7344C">
            <w:pPr>
              <w:jc w:val="both"/>
            </w:pPr>
            <w:r w:rsidRPr="00944A9E">
              <w:t xml:space="preserve">Typologie výtvarného projevu (Herbert Read, Victor Löwenfeld, Jaromír Uždil, Věra Roeselová). </w:t>
            </w:r>
          </w:p>
          <w:p w:rsidR="00D50AC7" w:rsidRPr="00944A9E" w:rsidRDefault="00D50AC7" w:rsidP="00E7344C">
            <w:pPr>
              <w:jc w:val="both"/>
            </w:pPr>
            <w:r w:rsidRPr="00944A9E">
              <w:t>Plánování výtvarných činností s ohledem na typologii. Problematika hodnocení DVP s ohledem na typologii.</w:t>
            </w:r>
          </w:p>
          <w:p w:rsidR="00D50AC7" w:rsidRPr="00944A9E" w:rsidRDefault="00D50AC7" w:rsidP="00E7344C">
            <w:pPr>
              <w:rPr>
                <w:shd w:val="clear" w:color="auto" w:fill="FFFFFF"/>
              </w:rPr>
            </w:pPr>
            <w:r w:rsidRPr="00944A9E">
              <w:rPr>
                <w:shd w:val="clear" w:color="auto" w:fill="FFFFFF"/>
              </w:rPr>
              <w:t>Zobrazení lidské postavy, rodiny, prostoru, způsoby zobrazování. </w:t>
            </w:r>
            <w:r w:rsidRPr="00944A9E">
              <w:br/>
            </w:r>
            <w:r w:rsidRPr="00944A9E">
              <w:rPr>
                <w:shd w:val="clear" w:color="auto" w:fill="FFFFFF"/>
              </w:rPr>
              <w:t>Význam barev a symbolů v dětské kresbě a v životě dítěte. </w:t>
            </w:r>
          </w:p>
          <w:p w:rsidR="00D50AC7" w:rsidRPr="00944A9E" w:rsidRDefault="00D50AC7" w:rsidP="00E7344C">
            <w:r w:rsidRPr="00944A9E">
              <w:rPr>
                <w:shd w:val="clear" w:color="auto" w:fill="FFFFFF"/>
              </w:rPr>
              <w:t>Fenomén ilustrace (forma i obsah); ilustrace a text; ilustrace pro děti; tvůrcové dětské knihy, komiksů. </w:t>
            </w:r>
          </w:p>
          <w:p w:rsidR="00D50AC7" w:rsidRDefault="00D50AC7" w:rsidP="00E7344C">
            <w:pPr>
              <w:rPr>
                <w:shd w:val="clear" w:color="auto" w:fill="FFFFFF"/>
              </w:rPr>
            </w:pPr>
            <w:r w:rsidRPr="00944A9E">
              <w:rPr>
                <w:shd w:val="clear" w:color="auto" w:fill="FFFFFF"/>
              </w:rPr>
              <w:t>Integrace výchovných složek ve vzdělávacím procesu (hudební výchova, výtvarná výchova, tělesná výchova). </w:t>
            </w:r>
            <w:r w:rsidRPr="00944A9E">
              <w:br/>
            </w:r>
            <w:r w:rsidRPr="00944A9E">
              <w:rPr>
                <w:shd w:val="clear" w:color="auto" w:fill="FFFFFF"/>
              </w:rPr>
              <w:t xml:space="preserve">Příprava a realizace modelových hodin </w:t>
            </w:r>
            <w:r w:rsidR="00C52B65" w:rsidRPr="00944A9E">
              <w:t>–</w:t>
            </w:r>
            <w:r w:rsidR="008576C0">
              <w:t xml:space="preserve"> </w:t>
            </w:r>
            <w:r w:rsidRPr="00944A9E">
              <w:rPr>
                <w:shd w:val="clear" w:color="auto" w:fill="FFFFFF"/>
              </w:rPr>
              <w:t>procvičování, zdokonalování. </w:t>
            </w:r>
            <w:r w:rsidRPr="00944A9E">
              <w:br/>
            </w:r>
            <w:r w:rsidRPr="00944A9E">
              <w:rPr>
                <w:shd w:val="clear" w:color="auto" w:fill="FFFFFF"/>
              </w:rPr>
              <w:t>Příprava, realizace a analýza působení studenta v ZŠ.</w:t>
            </w:r>
          </w:p>
          <w:p w:rsidR="00774F02" w:rsidRDefault="00774F02" w:rsidP="00E7344C">
            <w:pPr>
              <w:rPr>
                <w:shd w:val="clear" w:color="auto" w:fill="FFFFFF"/>
              </w:rPr>
            </w:pPr>
          </w:p>
          <w:p w:rsidR="00774F02" w:rsidRDefault="00774F02" w:rsidP="00E7344C">
            <w:pPr>
              <w:rPr>
                <w:shd w:val="clear" w:color="auto" w:fill="FFFFFF"/>
              </w:rPr>
            </w:pPr>
          </w:p>
          <w:p w:rsidR="00774F02" w:rsidRPr="00944A9E" w:rsidRDefault="00774F02" w:rsidP="00E7344C"/>
        </w:tc>
      </w:tr>
      <w:tr w:rsidR="00D50AC7" w:rsidRPr="00944A9E" w:rsidTr="00DC193A">
        <w:trPr>
          <w:trHeight w:val="265"/>
          <w:jc w:val="center"/>
        </w:trPr>
        <w:tc>
          <w:tcPr>
            <w:tcW w:w="4042" w:type="dxa"/>
            <w:gridSpan w:val="2"/>
            <w:tcBorders>
              <w:top w:val="nil"/>
            </w:tcBorders>
            <w:shd w:val="clear" w:color="auto" w:fill="F7CAAC"/>
          </w:tcPr>
          <w:p w:rsidR="00D50AC7" w:rsidRPr="00944A9E" w:rsidRDefault="00D50AC7" w:rsidP="00E7344C">
            <w:pPr>
              <w:jc w:val="both"/>
            </w:pPr>
            <w:r w:rsidRPr="00944A9E">
              <w:rPr>
                <w:b/>
              </w:rPr>
              <w:t>Studijní literatura a studijní pomůcky</w:t>
            </w:r>
          </w:p>
        </w:tc>
        <w:tc>
          <w:tcPr>
            <w:tcW w:w="6165" w:type="dxa"/>
            <w:gridSpan w:val="7"/>
            <w:tcBorders>
              <w:top w:val="nil"/>
              <w:bottom w:val="nil"/>
            </w:tcBorders>
          </w:tcPr>
          <w:p w:rsidR="00D50AC7" w:rsidRPr="00944A9E" w:rsidRDefault="00D50AC7" w:rsidP="00E7344C">
            <w:pPr>
              <w:jc w:val="both"/>
            </w:pPr>
          </w:p>
        </w:tc>
      </w:tr>
      <w:tr w:rsidR="00D50AC7" w:rsidRPr="00944A9E" w:rsidTr="00DC193A">
        <w:trPr>
          <w:trHeight w:val="2662"/>
          <w:jc w:val="center"/>
        </w:trPr>
        <w:tc>
          <w:tcPr>
            <w:tcW w:w="10207" w:type="dxa"/>
            <w:gridSpan w:val="9"/>
            <w:tcBorders>
              <w:top w:val="nil"/>
            </w:tcBorders>
          </w:tcPr>
          <w:p w:rsidR="00D50AC7" w:rsidRPr="00944A9E" w:rsidRDefault="00D50AC7" w:rsidP="00E7344C">
            <w:pPr>
              <w:jc w:val="both"/>
              <w:rPr>
                <w:b/>
              </w:rPr>
            </w:pPr>
          </w:p>
          <w:p w:rsidR="00D50AC7" w:rsidRPr="00944A9E" w:rsidRDefault="00D50AC7" w:rsidP="00E7344C">
            <w:pPr>
              <w:jc w:val="both"/>
              <w:rPr>
                <w:b/>
              </w:rPr>
            </w:pPr>
            <w:r w:rsidRPr="00944A9E">
              <w:rPr>
                <w:b/>
              </w:rPr>
              <w:t xml:space="preserve">Povinná literatura: </w:t>
            </w:r>
          </w:p>
          <w:p w:rsidR="00FD256A" w:rsidRPr="00944A9E" w:rsidRDefault="00FD256A" w:rsidP="00E7344C">
            <w:pPr>
              <w:jc w:val="both"/>
            </w:pPr>
            <w:r w:rsidRPr="00944A9E">
              <w:t>Babyrádová, H. (1999). </w:t>
            </w:r>
            <w:r w:rsidRPr="00944A9E">
              <w:rPr>
                <w:i/>
                <w:iCs/>
              </w:rPr>
              <w:t>Symbol v dětském výtvarném projevu</w:t>
            </w:r>
            <w:r w:rsidRPr="00944A9E">
              <w:t>. Brno: Masarykova univerzita.</w:t>
            </w:r>
          </w:p>
          <w:p w:rsidR="00FD256A" w:rsidRPr="00944A9E" w:rsidRDefault="00FD256A" w:rsidP="00E7344C">
            <w:pPr>
              <w:jc w:val="both"/>
            </w:pPr>
            <w:r w:rsidRPr="00944A9E">
              <w:t>Davido, R. (2001). </w:t>
            </w:r>
            <w:r w:rsidRPr="00944A9E">
              <w:rPr>
                <w:i/>
                <w:iCs/>
              </w:rPr>
              <w:t>Kresba jako nástroj poznání dítěte: dětská kresba z pohledu psychologie</w:t>
            </w:r>
            <w:r w:rsidRPr="00944A9E">
              <w:t xml:space="preserve">. </w:t>
            </w:r>
          </w:p>
          <w:p w:rsidR="00FD256A" w:rsidRPr="00944A9E" w:rsidRDefault="00FD256A" w:rsidP="00E7344C">
            <w:pPr>
              <w:jc w:val="both"/>
            </w:pPr>
            <w:r w:rsidRPr="00944A9E">
              <w:t>Hazuková, H.</w:t>
            </w:r>
            <w:r>
              <w:t xml:space="preserve">, </w:t>
            </w:r>
            <w:r w:rsidRPr="00944A9E">
              <w:t>&amp; Šamšula, P. (2010). </w:t>
            </w:r>
            <w:r w:rsidRPr="00944A9E">
              <w:rPr>
                <w:i/>
              </w:rPr>
              <w:t>Didaktika výtvarné výchovy IV</w:t>
            </w:r>
            <w:r w:rsidRPr="00944A9E">
              <w:t xml:space="preserve">. Praha: Karolinum. </w:t>
            </w:r>
          </w:p>
          <w:p w:rsidR="00FD256A" w:rsidRDefault="00FD256A" w:rsidP="00E7344C">
            <w:pPr>
              <w:outlineLvl w:val="2"/>
              <w:rPr>
                <w:bCs/>
              </w:rPr>
            </w:pPr>
            <w:r w:rsidRPr="00944A9E">
              <w:rPr>
                <w:bCs/>
              </w:rPr>
              <w:t xml:space="preserve">Stadlerová, H. a kol.(2010). </w:t>
            </w:r>
            <w:hyperlink r:id="rId26" w:tooltip="ZOP Zkušenost, odbornost, praxe v psychodidaktické přípravě učitele výtvarné výchovy v primárním vzdělávání" w:history="1">
              <w:r w:rsidRPr="00944A9E">
                <w:rPr>
                  <w:bCs/>
                  <w:i/>
                </w:rPr>
                <w:t xml:space="preserve">ZOP Zkušenost, odbornost, praxe v psychodidaktické přípravě učitele výtvarné výchovy </w:t>
              </w:r>
              <w:r w:rsidRPr="00944A9E">
                <w:rPr>
                  <w:bCs/>
                  <w:i/>
                </w:rPr>
                <w:br/>
                <w:t>v primárním vzdělávání</w:t>
              </w:r>
            </w:hyperlink>
            <w:r w:rsidRPr="00944A9E">
              <w:rPr>
                <w:bCs/>
              </w:rPr>
              <w:t>. Brno: MU.</w:t>
            </w:r>
          </w:p>
          <w:p w:rsidR="00FD256A" w:rsidRPr="00A925A9" w:rsidRDefault="00FD256A" w:rsidP="00E7344C">
            <w:pPr>
              <w:outlineLvl w:val="2"/>
              <w:rPr>
                <w:del w:id="1576" w:author="Hana Navrátilová" w:date="2019-09-24T11:10:00Z"/>
                <w:bCs/>
                <w:i/>
              </w:rPr>
            </w:pPr>
            <w:del w:id="1577" w:author="Hana Navrátilová" w:date="2019-09-24T11:10:00Z">
              <w:r w:rsidRPr="005209F5">
                <w:rPr>
                  <w:bCs/>
                </w:rPr>
                <w:delText>Vašíková, J.</w:delText>
              </w:r>
            </w:del>
            <w:moveFromRangeStart w:id="1578" w:author="Hana Navrátilová" w:date="2019-09-24T11:10:00Z" w:name="move20215902"/>
            <w:moveFrom w:id="1579" w:author="Hana Navrátilová" w:date="2019-09-24T11:10:00Z">
              <w:r w:rsidR="002029EE" w:rsidRPr="00B7211C">
                <w:rPr>
                  <w:lang w:val="sk-SK"/>
                </w:rPr>
                <w:t xml:space="preserve"> (2017). </w:t>
              </w:r>
            </w:moveFrom>
            <w:moveFromRangeEnd w:id="1578"/>
            <w:del w:id="1580" w:author="Hana Navrátilová" w:date="2019-09-24T11:10:00Z">
              <w:r w:rsidRPr="005209F5">
                <w:rPr>
                  <w:bCs/>
                </w:rPr>
                <w:delText xml:space="preserve">The curriculum of art education in primary school and educational reality. </w:delText>
              </w:r>
              <w:r w:rsidRPr="005209F5">
                <w:rPr>
                  <w:bCs/>
                  <w:i/>
                </w:rPr>
                <w:delText>4 th International Multidisciplinary Scientific Conference on Social S</w:delText>
              </w:r>
              <w:r w:rsidRPr="00A925A9">
                <w:rPr>
                  <w:bCs/>
                  <w:i/>
                </w:rPr>
                <w:delText>ciences &amp; Arts. SGEM</w:delText>
              </w:r>
              <w:r>
                <w:rPr>
                  <w:bCs/>
                  <w:i/>
                </w:rPr>
                <w:delText xml:space="preserve">, 6)1, </w:delText>
              </w:r>
              <w:r w:rsidRPr="00A925A9">
                <w:rPr>
                  <w:bCs/>
                </w:rPr>
                <w:delText>Science and Arts.</w:delText>
              </w:r>
              <w:r>
                <w:rPr>
                  <w:bCs/>
                  <w:i/>
                </w:rPr>
                <w:delText xml:space="preserve"> </w:delText>
              </w:r>
            </w:del>
          </w:p>
          <w:p w:rsidR="002D34C6" w:rsidRPr="00944A9E" w:rsidRDefault="002D34C6" w:rsidP="00E7344C">
            <w:pPr>
              <w:spacing w:line="300" w:lineRule="atLeast"/>
              <w:outlineLvl w:val="2"/>
              <w:rPr>
                <w:bCs/>
              </w:rPr>
            </w:pPr>
          </w:p>
          <w:p w:rsidR="00D50AC7" w:rsidRPr="00944A9E" w:rsidRDefault="00D50AC7" w:rsidP="00E7344C">
            <w:pPr>
              <w:jc w:val="both"/>
              <w:rPr>
                <w:b/>
              </w:rPr>
            </w:pPr>
            <w:r w:rsidRPr="00944A9E">
              <w:rPr>
                <w:b/>
              </w:rPr>
              <w:t xml:space="preserve">Doporučená literatura: </w:t>
            </w:r>
          </w:p>
          <w:p w:rsidR="00D50AC7" w:rsidRPr="00944A9E" w:rsidRDefault="00D50AC7" w:rsidP="00E7344C">
            <w:pPr>
              <w:jc w:val="both"/>
            </w:pPr>
            <w:r w:rsidRPr="00944A9E">
              <w:t>Slavík, J</w:t>
            </w:r>
            <w:r w:rsidRPr="00944A9E">
              <w:rPr>
                <w:b/>
                <w:bCs/>
              </w:rPr>
              <w:t>.</w:t>
            </w:r>
            <w:r w:rsidRPr="00944A9E">
              <w:t xml:space="preserve"> (1997)</w:t>
            </w:r>
            <w:r w:rsidR="00E66B95" w:rsidRPr="00944A9E">
              <w:t>.</w:t>
            </w:r>
            <w:r w:rsidR="00596E4C" w:rsidRPr="00944A9E">
              <w:t> </w:t>
            </w:r>
            <w:r w:rsidRPr="00944A9E">
              <w:rPr>
                <w:i/>
                <w:iCs/>
              </w:rPr>
              <w:t>Průvodce výtvarným uměním V</w:t>
            </w:r>
            <w:r w:rsidRPr="00944A9E">
              <w:t>. 1. vydání. Praha: Práce.</w:t>
            </w:r>
          </w:p>
          <w:p w:rsidR="00D50AC7" w:rsidRPr="00944A9E" w:rsidRDefault="00D50AC7" w:rsidP="00E7344C">
            <w:pPr>
              <w:jc w:val="both"/>
              <w:rPr>
                <w:snapToGrid w:val="0"/>
              </w:rPr>
            </w:pPr>
            <w:r w:rsidRPr="00944A9E">
              <w:rPr>
                <w:snapToGrid w:val="0"/>
              </w:rPr>
              <w:t>Roeselová, V. (1999)</w:t>
            </w:r>
            <w:r w:rsidR="00E66B95" w:rsidRPr="00944A9E">
              <w:rPr>
                <w:snapToGrid w:val="0"/>
              </w:rPr>
              <w:t>.</w:t>
            </w:r>
            <w:r w:rsidR="00596E4C" w:rsidRPr="00944A9E">
              <w:rPr>
                <w:snapToGrid w:val="0"/>
              </w:rPr>
              <w:t> </w:t>
            </w:r>
            <w:r w:rsidRPr="00944A9E">
              <w:rPr>
                <w:i/>
                <w:snapToGrid w:val="0"/>
              </w:rPr>
              <w:t>Proudy ve výtvarné výchově.</w:t>
            </w:r>
            <w:r w:rsidR="00E66B95" w:rsidRPr="00944A9E">
              <w:rPr>
                <w:snapToGrid w:val="0"/>
              </w:rPr>
              <w:t xml:space="preserve"> Praha: Sarah.</w:t>
            </w:r>
          </w:p>
          <w:p w:rsidR="00D50AC7" w:rsidRPr="00944A9E" w:rsidRDefault="00D50AC7" w:rsidP="00E7344C">
            <w:pPr>
              <w:jc w:val="both"/>
            </w:pPr>
            <w:r w:rsidRPr="00944A9E">
              <w:rPr>
                <w:lang w:eastAsia="ar-SA"/>
              </w:rPr>
              <w:t>Zhoř. I. (1992)</w:t>
            </w:r>
            <w:r w:rsidR="00E66B95" w:rsidRPr="00944A9E">
              <w:rPr>
                <w:lang w:eastAsia="ar-SA"/>
              </w:rPr>
              <w:t>.</w:t>
            </w:r>
            <w:r w:rsidR="00596E4C" w:rsidRPr="00944A9E">
              <w:rPr>
                <w:lang w:eastAsia="ar-SA"/>
              </w:rPr>
              <w:t> </w:t>
            </w:r>
            <w:r w:rsidRPr="00944A9E">
              <w:rPr>
                <w:i/>
                <w:lang w:eastAsia="ar-SA"/>
              </w:rPr>
              <w:t>Proměny soudobého výtvarného umění</w:t>
            </w:r>
            <w:r w:rsidRPr="00944A9E">
              <w:rPr>
                <w:lang w:eastAsia="ar-SA"/>
              </w:rPr>
              <w:t xml:space="preserve">. Praha: SPN. </w:t>
            </w:r>
          </w:p>
          <w:p w:rsidR="00D50AC7" w:rsidRPr="00944A9E" w:rsidRDefault="00D50AC7" w:rsidP="00E7344C">
            <w:pPr>
              <w:jc w:val="both"/>
            </w:pPr>
          </w:p>
        </w:tc>
      </w:tr>
      <w:tr w:rsidR="00D50AC7" w:rsidRPr="00944A9E" w:rsidTr="00DC193A">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rsidR="00D50AC7" w:rsidRPr="00944A9E" w:rsidRDefault="00D50AC7" w:rsidP="00E7344C">
            <w:pPr>
              <w:jc w:val="center"/>
              <w:rPr>
                <w:b/>
              </w:rPr>
            </w:pPr>
            <w:r w:rsidRPr="00944A9E">
              <w:rPr>
                <w:b/>
              </w:rPr>
              <w:t>Informace ke kombinované nebo distanční formě</w:t>
            </w:r>
          </w:p>
        </w:tc>
      </w:tr>
      <w:tr w:rsidR="00D50AC7" w:rsidRPr="00944A9E" w:rsidTr="00DC193A">
        <w:trPr>
          <w:jc w:val="center"/>
        </w:trPr>
        <w:tc>
          <w:tcPr>
            <w:tcW w:w="5176" w:type="dxa"/>
            <w:gridSpan w:val="3"/>
            <w:tcBorders>
              <w:top w:val="single" w:sz="2" w:space="0" w:color="auto"/>
            </w:tcBorders>
            <w:shd w:val="clear" w:color="auto" w:fill="F7CAAC"/>
          </w:tcPr>
          <w:p w:rsidR="00D50AC7" w:rsidRPr="00944A9E" w:rsidRDefault="00D50AC7" w:rsidP="00E7344C">
            <w:pPr>
              <w:jc w:val="both"/>
            </w:pPr>
            <w:r w:rsidRPr="00944A9E">
              <w:rPr>
                <w:b/>
              </w:rPr>
              <w:t>Rozsah konzultací (soustředění)</w:t>
            </w:r>
          </w:p>
        </w:tc>
        <w:tc>
          <w:tcPr>
            <w:tcW w:w="889" w:type="dxa"/>
            <w:gridSpan w:val="2"/>
            <w:tcBorders>
              <w:top w:val="single" w:sz="2" w:space="0" w:color="auto"/>
            </w:tcBorders>
          </w:tcPr>
          <w:p w:rsidR="00D50AC7" w:rsidRPr="00944A9E" w:rsidRDefault="00D50AC7" w:rsidP="00E7344C">
            <w:pPr>
              <w:jc w:val="both"/>
            </w:pPr>
          </w:p>
        </w:tc>
        <w:tc>
          <w:tcPr>
            <w:tcW w:w="4142" w:type="dxa"/>
            <w:gridSpan w:val="4"/>
            <w:tcBorders>
              <w:top w:val="single" w:sz="2" w:space="0" w:color="auto"/>
            </w:tcBorders>
            <w:shd w:val="clear" w:color="auto" w:fill="F7CAAC"/>
          </w:tcPr>
          <w:p w:rsidR="00D50AC7" w:rsidRPr="00944A9E" w:rsidRDefault="00D50AC7" w:rsidP="00E7344C">
            <w:pPr>
              <w:jc w:val="both"/>
              <w:rPr>
                <w:b/>
              </w:rPr>
            </w:pPr>
            <w:r w:rsidRPr="00944A9E">
              <w:rPr>
                <w:b/>
              </w:rPr>
              <w:t xml:space="preserve">hodin </w:t>
            </w:r>
          </w:p>
        </w:tc>
      </w:tr>
      <w:tr w:rsidR="00D50AC7" w:rsidRPr="00944A9E" w:rsidTr="00DC193A">
        <w:trPr>
          <w:jc w:val="center"/>
        </w:trPr>
        <w:tc>
          <w:tcPr>
            <w:tcW w:w="10207" w:type="dxa"/>
            <w:gridSpan w:val="9"/>
            <w:shd w:val="clear" w:color="auto" w:fill="F7CAAC"/>
          </w:tcPr>
          <w:p w:rsidR="00D50AC7" w:rsidRPr="00944A9E" w:rsidRDefault="00D50AC7" w:rsidP="00E7344C">
            <w:pPr>
              <w:jc w:val="both"/>
              <w:rPr>
                <w:b/>
              </w:rPr>
            </w:pPr>
            <w:r w:rsidRPr="00944A9E">
              <w:rPr>
                <w:b/>
              </w:rPr>
              <w:t>Informace o způsobu kontaktu s vyučujícím</w:t>
            </w:r>
          </w:p>
        </w:tc>
      </w:tr>
      <w:tr w:rsidR="00D50AC7" w:rsidRPr="00944A9E" w:rsidTr="00DC193A">
        <w:trPr>
          <w:trHeight w:val="70"/>
          <w:jc w:val="center"/>
        </w:trPr>
        <w:tc>
          <w:tcPr>
            <w:tcW w:w="10207" w:type="dxa"/>
            <w:gridSpan w:val="9"/>
          </w:tcPr>
          <w:p w:rsidR="00D50AC7" w:rsidRDefault="00D50AC7" w:rsidP="00E7344C">
            <w:pPr>
              <w:jc w:val="both"/>
            </w:pPr>
          </w:p>
          <w:p w:rsidR="00774F02" w:rsidRDefault="00774F02" w:rsidP="00E7344C">
            <w:pPr>
              <w:jc w:val="both"/>
            </w:pPr>
          </w:p>
          <w:p w:rsidR="00774F02" w:rsidRPr="00944A9E" w:rsidRDefault="00774F02" w:rsidP="00E7344C">
            <w:pPr>
              <w:jc w:val="both"/>
            </w:pPr>
          </w:p>
        </w:tc>
      </w:tr>
      <w:tr w:rsidR="00D50AC7" w:rsidRPr="00944A9E" w:rsidTr="00DC193A">
        <w:trPr>
          <w:jc w:val="center"/>
          <w:del w:id="1581" w:author="Hana Navrátilová" w:date="2019-09-24T11:10:00Z"/>
        </w:trPr>
        <w:tc>
          <w:tcPr>
            <w:tcW w:w="10207" w:type="dxa"/>
            <w:gridSpan w:val="9"/>
            <w:tcBorders>
              <w:bottom w:val="double" w:sz="4" w:space="0" w:color="auto"/>
            </w:tcBorders>
            <w:shd w:val="clear" w:color="auto" w:fill="BDD6EE"/>
          </w:tcPr>
          <w:p w:rsidR="00D50AC7" w:rsidRPr="00944A9E" w:rsidRDefault="00D50AC7" w:rsidP="00E7344C">
            <w:pPr>
              <w:jc w:val="both"/>
              <w:rPr>
                <w:del w:id="1582" w:author="Hana Navrátilová" w:date="2019-09-24T11:10:00Z"/>
                <w:b/>
                <w:sz w:val="28"/>
                <w:szCs w:val="28"/>
              </w:rPr>
            </w:pPr>
            <w:del w:id="1583" w:author="Hana Navrátilová" w:date="2019-09-24T11:10:00Z">
              <w:r w:rsidRPr="00944A9E">
                <w:br w:type="page"/>
              </w:r>
              <w:r w:rsidRPr="00944A9E">
                <w:rPr>
                  <w:b/>
                  <w:sz w:val="28"/>
                  <w:szCs w:val="28"/>
                </w:rPr>
                <w:delText>B-III – Charakteristika studijního předmětu</w:delText>
              </w:r>
            </w:del>
          </w:p>
        </w:tc>
      </w:tr>
    </w:tbl>
    <w:p w:rsidR="00AA4644" w:rsidRDefault="00AD6519">
      <w:pPr>
        <w:rPr>
          <w:ins w:id="1584"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D50AC7" w:rsidRPr="00944A9E" w:rsidTr="00DC193A">
        <w:trPr>
          <w:jc w:val="center"/>
          <w:ins w:id="1585" w:author="Hana Navrátilová" w:date="2019-09-24T11:10:00Z"/>
        </w:trPr>
        <w:tc>
          <w:tcPr>
            <w:tcW w:w="10207" w:type="dxa"/>
            <w:gridSpan w:val="8"/>
            <w:tcBorders>
              <w:bottom w:val="double" w:sz="4" w:space="0" w:color="auto"/>
            </w:tcBorders>
            <w:shd w:val="clear" w:color="auto" w:fill="BDD6EE"/>
          </w:tcPr>
          <w:p w:rsidR="00D50AC7" w:rsidRPr="00944A9E" w:rsidRDefault="00D50AC7" w:rsidP="00E7344C">
            <w:pPr>
              <w:jc w:val="both"/>
              <w:rPr>
                <w:ins w:id="1586" w:author="Hana Navrátilová" w:date="2019-09-24T11:10:00Z"/>
                <w:b/>
                <w:sz w:val="28"/>
                <w:szCs w:val="28"/>
              </w:rPr>
            </w:pPr>
            <w:ins w:id="1587" w:author="Hana Navrátilová" w:date="2019-09-24T11:10:00Z">
              <w:r w:rsidRPr="00944A9E">
                <w:br w:type="page"/>
              </w:r>
              <w:r w:rsidRPr="00944A9E">
                <w:rPr>
                  <w:b/>
                  <w:sz w:val="28"/>
                  <w:szCs w:val="28"/>
                </w:rPr>
                <w:t>B-III – Charakteristika studijního předmětu</w:t>
              </w:r>
            </w:ins>
          </w:p>
        </w:tc>
      </w:tr>
      <w:tr w:rsidR="00D50AC7" w:rsidRPr="00944A9E" w:rsidTr="00DC193A">
        <w:trPr>
          <w:jc w:val="center"/>
        </w:trPr>
        <w:tc>
          <w:tcPr>
            <w:tcW w:w="3475" w:type="dxa"/>
            <w:tcBorders>
              <w:top w:val="double" w:sz="4" w:space="0" w:color="auto"/>
            </w:tcBorders>
            <w:shd w:val="clear" w:color="auto" w:fill="F7CAAC"/>
          </w:tcPr>
          <w:p w:rsidR="00D50AC7" w:rsidRPr="00944A9E" w:rsidRDefault="00D50AC7" w:rsidP="00E7344C">
            <w:pPr>
              <w:jc w:val="both"/>
              <w:rPr>
                <w:b/>
              </w:rPr>
            </w:pPr>
            <w:r w:rsidRPr="00944A9E">
              <w:rPr>
                <w:b/>
              </w:rPr>
              <w:t>Název studijního předmětu</w:t>
            </w:r>
          </w:p>
        </w:tc>
        <w:tc>
          <w:tcPr>
            <w:tcW w:w="6732" w:type="dxa"/>
            <w:gridSpan w:val="7"/>
            <w:tcBorders>
              <w:top w:val="double" w:sz="4" w:space="0" w:color="auto"/>
            </w:tcBorders>
          </w:tcPr>
          <w:p w:rsidR="00D50AC7" w:rsidRPr="00944A9E" w:rsidRDefault="00D50AC7" w:rsidP="00E7344C">
            <w:pPr>
              <w:jc w:val="both"/>
            </w:pPr>
            <w:r w:rsidRPr="00944A9E">
              <w:t xml:space="preserve">Školní a poradenská psychologie </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Typ předmětu</w:t>
            </w:r>
          </w:p>
        </w:tc>
        <w:tc>
          <w:tcPr>
            <w:tcW w:w="3411" w:type="dxa"/>
            <w:gridSpan w:val="4"/>
          </w:tcPr>
          <w:p w:rsidR="00D50AC7" w:rsidRPr="00944A9E" w:rsidRDefault="00D50AC7" w:rsidP="00E7344C">
            <w:pPr>
              <w:jc w:val="both"/>
            </w:pPr>
            <w:r w:rsidRPr="00944A9E">
              <w:t xml:space="preserve">povinný, </w:t>
            </w:r>
            <w:del w:id="1588" w:author="Hana Navrátilová" w:date="2019-09-24T11:10:00Z">
              <w:r w:rsidR="000E7DF9" w:rsidRPr="00944A9E">
                <w:delText>ZT</w:delText>
              </w:r>
            </w:del>
            <w:ins w:id="1589" w:author="Hana Navrátilová" w:date="2019-09-24T11:10:00Z">
              <w:r w:rsidR="00297ED8">
                <w:t>PZ</w:t>
              </w:r>
            </w:ins>
          </w:p>
        </w:tc>
        <w:tc>
          <w:tcPr>
            <w:tcW w:w="2694" w:type="dxa"/>
            <w:gridSpan w:val="2"/>
            <w:shd w:val="clear" w:color="auto" w:fill="F7CAAC"/>
          </w:tcPr>
          <w:p w:rsidR="00D50AC7" w:rsidRPr="00944A9E" w:rsidRDefault="00D50AC7" w:rsidP="00E7344C">
            <w:pPr>
              <w:jc w:val="both"/>
            </w:pPr>
            <w:r w:rsidRPr="00944A9E">
              <w:rPr>
                <w:b/>
              </w:rPr>
              <w:t>doporučený ročník / semestr</w:t>
            </w:r>
          </w:p>
        </w:tc>
        <w:tc>
          <w:tcPr>
            <w:tcW w:w="627" w:type="dxa"/>
          </w:tcPr>
          <w:p w:rsidR="00D50AC7" w:rsidRPr="00944A9E" w:rsidRDefault="00D50AC7" w:rsidP="00E7344C">
            <w:pPr>
              <w:jc w:val="both"/>
            </w:pPr>
            <w:r w:rsidRPr="00944A9E">
              <w:t>4/ZS</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Rozsah studijního předmětu</w:t>
            </w:r>
          </w:p>
        </w:tc>
        <w:tc>
          <w:tcPr>
            <w:tcW w:w="1701" w:type="dxa"/>
            <w:gridSpan w:val="2"/>
          </w:tcPr>
          <w:p w:rsidR="00D50AC7" w:rsidRPr="00944A9E" w:rsidRDefault="00D50AC7" w:rsidP="00E7344C">
            <w:pPr>
              <w:jc w:val="both"/>
            </w:pPr>
            <w:r w:rsidRPr="00944A9E">
              <w:t>14p+14s</w:t>
            </w:r>
          </w:p>
        </w:tc>
        <w:tc>
          <w:tcPr>
            <w:tcW w:w="889" w:type="dxa"/>
            <w:shd w:val="clear" w:color="auto" w:fill="F7CAAC"/>
          </w:tcPr>
          <w:p w:rsidR="00D50AC7" w:rsidRPr="00944A9E" w:rsidRDefault="00D50AC7" w:rsidP="00E7344C">
            <w:pPr>
              <w:jc w:val="both"/>
              <w:rPr>
                <w:b/>
              </w:rPr>
            </w:pPr>
            <w:r w:rsidRPr="00944A9E">
              <w:rPr>
                <w:b/>
              </w:rPr>
              <w:t xml:space="preserve">hod. </w:t>
            </w:r>
          </w:p>
        </w:tc>
        <w:tc>
          <w:tcPr>
            <w:tcW w:w="821" w:type="dxa"/>
          </w:tcPr>
          <w:p w:rsidR="00D50AC7" w:rsidRPr="00944A9E" w:rsidRDefault="00D50AC7" w:rsidP="00E7344C">
            <w:pPr>
              <w:jc w:val="both"/>
            </w:pPr>
            <w:r w:rsidRPr="00944A9E">
              <w:t>28</w:t>
            </w:r>
          </w:p>
        </w:tc>
        <w:tc>
          <w:tcPr>
            <w:tcW w:w="2155" w:type="dxa"/>
            <w:shd w:val="clear" w:color="auto" w:fill="F7CAAC"/>
          </w:tcPr>
          <w:p w:rsidR="00D50AC7" w:rsidRPr="00944A9E" w:rsidRDefault="00D50AC7" w:rsidP="00E7344C">
            <w:pPr>
              <w:jc w:val="both"/>
              <w:rPr>
                <w:b/>
              </w:rPr>
            </w:pPr>
            <w:r w:rsidRPr="00944A9E">
              <w:rPr>
                <w:b/>
              </w:rPr>
              <w:t>kreditů</w:t>
            </w:r>
          </w:p>
        </w:tc>
        <w:tc>
          <w:tcPr>
            <w:tcW w:w="1166" w:type="dxa"/>
            <w:gridSpan w:val="2"/>
          </w:tcPr>
          <w:p w:rsidR="00D50AC7" w:rsidRPr="00944A9E" w:rsidRDefault="00D50AC7" w:rsidP="00E7344C">
            <w:pPr>
              <w:jc w:val="both"/>
            </w:pPr>
            <w:r w:rsidRPr="00944A9E">
              <w:t>3</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Prerekvizity, korekvizity, ekvivalence</w:t>
            </w:r>
          </w:p>
        </w:tc>
        <w:tc>
          <w:tcPr>
            <w:tcW w:w="6732" w:type="dxa"/>
            <w:gridSpan w:val="7"/>
          </w:tcPr>
          <w:p w:rsidR="00D50AC7" w:rsidRPr="00944A9E" w:rsidRDefault="00D50AC7" w:rsidP="00E7344C">
            <w:pPr>
              <w:jc w:val="both"/>
            </w:pP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Způsob ověření studijních výsledků</w:t>
            </w:r>
          </w:p>
        </w:tc>
        <w:tc>
          <w:tcPr>
            <w:tcW w:w="3411" w:type="dxa"/>
            <w:gridSpan w:val="4"/>
          </w:tcPr>
          <w:p w:rsidR="00D50AC7" w:rsidRPr="00944A9E" w:rsidRDefault="00D50AC7" w:rsidP="00E7344C">
            <w:pPr>
              <w:jc w:val="both"/>
            </w:pPr>
            <w:r w:rsidRPr="00944A9E">
              <w:t>klasifikovaný zápočet</w:t>
            </w:r>
          </w:p>
        </w:tc>
        <w:tc>
          <w:tcPr>
            <w:tcW w:w="2155" w:type="dxa"/>
            <w:shd w:val="clear" w:color="auto" w:fill="F7CAAC"/>
          </w:tcPr>
          <w:p w:rsidR="00D50AC7" w:rsidRPr="00944A9E" w:rsidRDefault="00D50AC7" w:rsidP="00E7344C">
            <w:pPr>
              <w:jc w:val="both"/>
              <w:rPr>
                <w:b/>
              </w:rPr>
            </w:pPr>
            <w:r w:rsidRPr="00944A9E">
              <w:rPr>
                <w:b/>
              </w:rPr>
              <w:t>Forma výuky</w:t>
            </w:r>
          </w:p>
        </w:tc>
        <w:tc>
          <w:tcPr>
            <w:tcW w:w="1166" w:type="dxa"/>
            <w:gridSpan w:val="2"/>
          </w:tcPr>
          <w:p w:rsidR="00D50AC7" w:rsidRPr="00944A9E" w:rsidRDefault="00D50AC7" w:rsidP="00E7344C">
            <w:pPr>
              <w:jc w:val="both"/>
            </w:pPr>
            <w:r w:rsidRPr="00944A9E">
              <w:t>přednáška seminář</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D50AC7" w:rsidRPr="00944A9E" w:rsidRDefault="002D34C6" w:rsidP="00E7344C">
            <w:pPr>
              <w:jc w:val="both"/>
            </w:pPr>
            <w:r w:rsidRPr="00944A9E">
              <w:t>Ú</w:t>
            </w:r>
            <w:r w:rsidR="00D50AC7" w:rsidRPr="00944A9E">
              <w:t>čast ve výuce (min. 80 %); esej na zadané téma; písemné zpracování poznámek k vybranému odbornému textu tuzemské nebo cizojazyčné literatury; písemný test</w:t>
            </w:r>
            <w:r w:rsidRPr="00944A9E">
              <w:t xml:space="preserve">. </w:t>
            </w:r>
          </w:p>
        </w:tc>
      </w:tr>
      <w:tr w:rsidR="00D50AC7" w:rsidRPr="00944A9E" w:rsidTr="00DC193A">
        <w:trPr>
          <w:trHeight w:val="144"/>
          <w:jc w:val="center"/>
        </w:trPr>
        <w:tc>
          <w:tcPr>
            <w:tcW w:w="10207" w:type="dxa"/>
            <w:gridSpan w:val="8"/>
            <w:tcBorders>
              <w:top w:val="nil"/>
            </w:tcBorders>
          </w:tcPr>
          <w:p w:rsidR="00D50AC7" w:rsidRPr="00944A9E" w:rsidRDefault="00D50AC7" w:rsidP="00E7344C">
            <w:pPr>
              <w:jc w:val="both"/>
            </w:pPr>
          </w:p>
        </w:tc>
      </w:tr>
      <w:tr w:rsidR="00D50AC7" w:rsidRPr="00944A9E" w:rsidTr="00DC193A">
        <w:trPr>
          <w:trHeight w:val="197"/>
          <w:jc w:val="center"/>
        </w:trPr>
        <w:tc>
          <w:tcPr>
            <w:tcW w:w="3475" w:type="dxa"/>
            <w:tcBorders>
              <w:top w:val="nil"/>
            </w:tcBorders>
            <w:shd w:val="clear" w:color="auto" w:fill="F7CAAC"/>
          </w:tcPr>
          <w:p w:rsidR="00D50AC7" w:rsidRPr="00944A9E" w:rsidRDefault="00D50AC7" w:rsidP="00E7344C">
            <w:pPr>
              <w:jc w:val="both"/>
              <w:rPr>
                <w:b/>
              </w:rPr>
            </w:pPr>
            <w:r w:rsidRPr="00944A9E">
              <w:rPr>
                <w:b/>
              </w:rPr>
              <w:t>Garant předmětu</w:t>
            </w:r>
          </w:p>
        </w:tc>
        <w:tc>
          <w:tcPr>
            <w:tcW w:w="6732" w:type="dxa"/>
            <w:gridSpan w:val="7"/>
            <w:tcBorders>
              <w:top w:val="nil"/>
            </w:tcBorders>
          </w:tcPr>
          <w:p w:rsidR="00D50AC7" w:rsidRPr="00944A9E" w:rsidRDefault="00D50AC7" w:rsidP="00E7344C">
            <w:pPr>
              <w:jc w:val="both"/>
            </w:pPr>
            <w:r w:rsidRPr="00944A9E">
              <w:t>Mgr. et Mgr. Viktor Pacholík, Ph.D.</w:t>
            </w:r>
          </w:p>
        </w:tc>
      </w:tr>
      <w:tr w:rsidR="00D50AC7" w:rsidRPr="00944A9E" w:rsidTr="00DC193A">
        <w:trPr>
          <w:trHeight w:val="378"/>
          <w:jc w:val="center"/>
        </w:trPr>
        <w:tc>
          <w:tcPr>
            <w:tcW w:w="3475" w:type="dxa"/>
            <w:tcBorders>
              <w:top w:val="nil"/>
            </w:tcBorders>
            <w:shd w:val="clear" w:color="auto" w:fill="F7CAAC"/>
          </w:tcPr>
          <w:p w:rsidR="00D50AC7" w:rsidRPr="00944A9E" w:rsidRDefault="00D50AC7" w:rsidP="00E7344C">
            <w:pPr>
              <w:jc w:val="both"/>
              <w:rPr>
                <w:b/>
              </w:rPr>
            </w:pPr>
            <w:r w:rsidRPr="00944A9E">
              <w:rPr>
                <w:b/>
              </w:rPr>
              <w:t>Zapojení garanta do výuky předmětu</w:t>
            </w:r>
          </w:p>
        </w:tc>
        <w:tc>
          <w:tcPr>
            <w:tcW w:w="6732" w:type="dxa"/>
            <w:gridSpan w:val="7"/>
            <w:tcBorders>
              <w:top w:val="nil"/>
            </w:tcBorders>
          </w:tcPr>
          <w:p w:rsidR="00D50AC7" w:rsidRPr="00944A9E" w:rsidRDefault="00D50AC7" w:rsidP="00E7344C">
            <w:pPr>
              <w:jc w:val="both"/>
            </w:pPr>
            <w:r w:rsidRPr="00944A9E">
              <w:t>přednášející</w:t>
            </w: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Vyučující</w:t>
            </w:r>
          </w:p>
        </w:tc>
        <w:tc>
          <w:tcPr>
            <w:tcW w:w="6732" w:type="dxa"/>
            <w:gridSpan w:val="7"/>
            <w:tcBorders>
              <w:bottom w:val="nil"/>
            </w:tcBorders>
            <w:shd w:val="clear" w:color="auto" w:fill="auto"/>
          </w:tcPr>
          <w:p w:rsidR="00D50AC7" w:rsidRPr="00944A9E" w:rsidRDefault="00D50AC7" w:rsidP="00E7344C">
            <w:pPr>
              <w:jc w:val="both"/>
            </w:pPr>
            <w:r w:rsidRPr="00944A9E">
              <w:t xml:space="preserve">Mgr. et Mgr. Viktor Pacholík, Ph.D. (50%), Mgr. Pavla </w:t>
            </w:r>
            <w:r w:rsidR="007A48F4">
              <w:t>Tomancová</w:t>
            </w:r>
            <w:r w:rsidRPr="00944A9E">
              <w:t xml:space="preserve"> (50%)</w:t>
            </w:r>
          </w:p>
        </w:tc>
      </w:tr>
      <w:tr w:rsidR="00D50AC7" w:rsidRPr="00944A9E" w:rsidTr="00DC193A">
        <w:trPr>
          <w:trHeight w:val="148"/>
          <w:jc w:val="center"/>
        </w:trPr>
        <w:tc>
          <w:tcPr>
            <w:tcW w:w="10207" w:type="dxa"/>
            <w:gridSpan w:val="8"/>
            <w:tcBorders>
              <w:top w:val="nil"/>
            </w:tcBorders>
          </w:tcPr>
          <w:p w:rsidR="00D50AC7" w:rsidRPr="00944A9E" w:rsidRDefault="00D50AC7" w:rsidP="00E7344C">
            <w:pPr>
              <w:jc w:val="both"/>
            </w:pPr>
          </w:p>
        </w:tc>
      </w:tr>
      <w:tr w:rsidR="00D50AC7" w:rsidRPr="00944A9E" w:rsidTr="00DC193A">
        <w:trPr>
          <w:jc w:val="center"/>
        </w:trPr>
        <w:tc>
          <w:tcPr>
            <w:tcW w:w="3475" w:type="dxa"/>
            <w:shd w:val="clear" w:color="auto" w:fill="F7CAAC"/>
          </w:tcPr>
          <w:p w:rsidR="00D50AC7" w:rsidRPr="00944A9E" w:rsidRDefault="00D50AC7" w:rsidP="00E7344C">
            <w:pPr>
              <w:jc w:val="both"/>
              <w:rPr>
                <w:b/>
              </w:rPr>
            </w:pPr>
            <w:r w:rsidRPr="00944A9E">
              <w:rPr>
                <w:b/>
              </w:rPr>
              <w:t>Stručná anotace předmětu</w:t>
            </w:r>
          </w:p>
        </w:tc>
        <w:tc>
          <w:tcPr>
            <w:tcW w:w="6732" w:type="dxa"/>
            <w:gridSpan w:val="7"/>
            <w:tcBorders>
              <w:bottom w:val="nil"/>
            </w:tcBorders>
          </w:tcPr>
          <w:p w:rsidR="00D50AC7" w:rsidRPr="00944A9E" w:rsidRDefault="00D50AC7" w:rsidP="00E7344C">
            <w:pPr>
              <w:jc w:val="both"/>
            </w:pPr>
          </w:p>
        </w:tc>
      </w:tr>
      <w:tr w:rsidR="00D50AC7" w:rsidRPr="00944A9E" w:rsidTr="00DC193A">
        <w:trPr>
          <w:trHeight w:val="3938"/>
          <w:jc w:val="center"/>
        </w:trPr>
        <w:tc>
          <w:tcPr>
            <w:tcW w:w="10207" w:type="dxa"/>
            <w:gridSpan w:val="8"/>
            <w:tcBorders>
              <w:top w:val="nil"/>
              <w:bottom w:val="single" w:sz="12" w:space="0" w:color="auto"/>
            </w:tcBorders>
          </w:tcPr>
          <w:p w:rsidR="00D50AC7" w:rsidRPr="00944A9E" w:rsidRDefault="00D50AC7" w:rsidP="001F47BB">
            <w:pPr>
              <w:tabs>
                <w:tab w:val="left" w:pos="1305"/>
              </w:tabs>
              <w:jc w:val="both"/>
            </w:pPr>
            <w:r w:rsidRPr="00944A9E">
              <w:tab/>
            </w:r>
          </w:p>
          <w:p w:rsidR="00D50AC7" w:rsidRPr="00944A9E" w:rsidRDefault="00D50AC7" w:rsidP="001F47BB">
            <w:pPr>
              <w:jc w:val="both"/>
            </w:pPr>
            <w:r w:rsidRPr="00944A9E">
              <w:t>Rozbor studentských prekonceptů ve vztahu k psychologickému poradenství, organizaci a činnosti poradenských pracovišť.</w:t>
            </w:r>
          </w:p>
          <w:p w:rsidR="00D50AC7" w:rsidRPr="00944A9E" w:rsidRDefault="00D50AC7" w:rsidP="001F47BB">
            <w:pPr>
              <w:jc w:val="both"/>
            </w:pPr>
            <w:r w:rsidRPr="00944A9E">
              <w:t>Předmět a význam psychologického poradenství. Systém pedagogicko-psychologického poradenství v ČR.</w:t>
            </w:r>
          </w:p>
          <w:p w:rsidR="00D50AC7" w:rsidRPr="00944A9E" w:rsidRDefault="00D50AC7" w:rsidP="001F47BB">
            <w:pPr>
              <w:jc w:val="both"/>
            </w:pPr>
            <w:r w:rsidRPr="00944A9E">
              <w:t>Etické otázky pedagogicko-psychologického poradenství.</w:t>
            </w:r>
          </w:p>
          <w:p w:rsidR="00D50AC7" w:rsidRPr="00944A9E" w:rsidRDefault="00D50AC7" w:rsidP="001F47BB">
            <w:pPr>
              <w:jc w:val="both"/>
            </w:pPr>
            <w:r w:rsidRPr="00944A9E">
              <w:t>Poradenské přístupy,</w:t>
            </w:r>
            <w:r w:rsidR="008576C0">
              <w:t xml:space="preserve"> </w:t>
            </w:r>
            <w:r w:rsidRPr="00944A9E">
              <w:t>poradenský proces.</w:t>
            </w:r>
          </w:p>
          <w:p w:rsidR="00D50AC7" w:rsidRPr="00944A9E" w:rsidRDefault="00D50AC7" w:rsidP="001F47BB">
            <w:pPr>
              <w:jc w:val="both"/>
            </w:pPr>
            <w:r w:rsidRPr="00944A9E">
              <w:t>Komunikace v poradenském procesu.</w:t>
            </w:r>
          </w:p>
          <w:p w:rsidR="00D50AC7" w:rsidRPr="00944A9E" w:rsidRDefault="00D50AC7" w:rsidP="001F47BB">
            <w:pPr>
              <w:jc w:val="both"/>
            </w:pPr>
            <w:r w:rsidRPr="00944A9E">
              <w:t>Specifika práce s dětskou klientelou.</w:t>
            </w:r>
          </w:p>
          <w:p w:rsidR="00D50AC7" w:rsidRPr="00944A9E" w:rsidRDefault="00D50AC7" w:rsidP="001F47BB">
            <w:pPr>
              <w:jc w:val="both"/>
            </w:pPr>
            <w:r w:rsidRPr="00944A9E">
              <w:t>Diagnostické strategie v různých věkových obdobích.</w:t>
            </w:r>
          </w:p>
          <w:p w:rsidR="00D50AC7" w:rsidRPr="00944A9E" w:rsidRDefault="00D50AC7" w:rsidP="001F47BB">
            <w:pPr>
              <w:jc w:val="both"/>
            </w:pPr>
            <w:r w:rsidRPr="00944A9E">
              <w:t>Zpráva z vyšetření a práce s údaji.</w:t>
            </w:r>
          </w:p>
          <w:p w:rsidR="00D50AC7" w:rsidRPr="00944A9E" w:rsidRDefault="00D50AC7" w:rsidP="001F47BB">
            <w:pPr>
              <w:jc w:val="both"/>
            </w:pPr>
            <w:r w:rsidRPr="00944A9E">
              <w:t>Přehled nejčastějších školních problémů.</w:t>
            </w:r>
          </w:p>
          <w:p w:rsidR="00D50AC7" w:rsidRPr="00944A9E" w:rsidRDefault="00D50AC7" w:rsidP="001F47BB">
            <w:pPr>
              <w:jc w:val="both"/>
            </w:pPr>
            <w:r w:rsidRPr="00944A9E">
              <w:t>Problematika školní neúspěšnosti (inteligence, specifické poruchy učení, poruchy pozornosti, vývojově podmíněné změny).</w:t>
            </w:r>
          </w:p>
          <w:p w:rsidR="00D50AC7" w:rsidRPr="00944A9E" w:rsidRDefault="00D50AC7" w:rsidP="001F47BB">
            <w:pPr>
              <w:jc w:val="both"/>
            </w:pPr>
            <w:r w:rsidRPr="00944A9E">
              <w:t>Problémy související s narušeného chování (agresivní a neagresivní poruchy chování).</w:t>
            </w:r>
          </w:p>
          <w:p w:rsidR="00D50AC7" w:rsidRPr="00944A9E" w:rsidRDefault="00D50AC7" w:rsidP="001F47BB">
            <w:pPr>
              <w:jc w:val="both"/>
            </w:pPr>
            <w:r w:rsidRPr="00944A9E">
              <w:t>Narušené sociální vztahy ve třídě. Možnosti jejich řešení.</w:t>
            </w:r>
          </w:p>
          <w:p w:rsidR="00D50AC7" w:rsidRPr="00944A9E" w:rsidRDefault="00D50AC7" w:rsidP="001F47BB">
            <w:pPr>
              <w:jc w:val="both"/>
            </w:pPr>
            <w:r w:rsidRPr="00944A9E">
              <w:t>Problémy související s narušeným citovým prožíváním.</w:t>
            </w:r>
          </w:p>
          <w:p w:rsidR="00D50AC7" w:rsidRPr="00944A9E" w:rsidRDefault="00D50AC7" w:rsidP="001F47BB">
            <w:pPr>
              <w:jc w:val="both"/>
            </w:pPr>
            <w:r w:rsidRPr="00944A9E">
              <w:t>Specifika zdravotně a sociálně znevýhodněných žáků.</w:t>
            </w:r>
          </w:p>
        </w:tc>
      </w:tr>
      <w:tr w:rsidR="00D50AC7" w:rsidRPr="00944A9E" w:rsidTr="00DC193A">
        <w:trPr>
          <w:trHeight w:val="265"/>
          <w:jc w:val="center"/>
        </w:trPr>
        <w:tc>
          <w:tcPr>
            <w:tcW w:w="4042" w:type="dxa"/>
            <w:gridSpan w:val="2"/>
            <w:tcBorders>
              <w:top w:val="nil"/>
            </w:tcBorders>
            <w:shd w:val="clear" w:color="auto" w:fill="F7CAAC"/>
          </w:tcPr>
          <w:p w:rsidR="00D50AC7" w:rsidRPr="00944A9E" w:rsidRDefault="00D50AC7" w:rsidP="00E7344C">
            <w:pPr>
              <w:jc w:val="both"/>
            </w:pPr>
            <w:r w:rsidRPr="00944A9E">
              <w:rPr>
                <w:b/>
              </w:rPr>
              <w:t>Studijní literatura a studijní pomůcky</w:t>
            </w:r>
          </w:p>
        </w:tc>
        <w:tc>
          <w:tcPr>
            <w:tcW w:w="6165" w:type="dxa"/>
            <w:gridSpan w:val="6"/>
            <w:tcBorders>
              <w:top w:val="nil"/>
              <w:bottom w:val="nil"/>
            </w:tcBorders>
          </w:tcPr>
          <w:p w:rsidR="00D50AC7" w:rsidRPr="00944A9E" w:rsidRDefault="00D50AC7" w:rsidP="00E7344C">
            <w:pPr>
              <w:jc w:val="both"/>
            </w:pPr>
          </w:p>
        </w:tc>
      </w:tr>
      <w:tr w:rsidR="00D50AC7" w:rsidRPr="00944A9E" w:rsidTr="00DC193A">
        <w:trPr>
          <w:trHeight w:val="1497"/>
          <w:jc w:val="center"/>
        </w:trPr>
        <w:tc>
          <w:tcPr>
            <w:tcW w:w="10207" w:type="dxa"/>
            <w:gridSpan w:val="8"/>
            <w:tcBorders>
              <w:top w:val="nil"/>
            </w:tcBorders>
          </w:tcPr>
          <w:p w:rsidR="00D50AC7" w:rsidRPr="00944A9E" w:rsidRDefault="00D50AC7" w:rsidP="00E7344C">
            <w:pPr>
              <w:jc w:val="both"/>
              <w:rPr>
                <w:b/>
              </w:rPr>
            </w:pPr>
          </w:p>
          <w:p w:rsidR="00D50AC7" w:rsidRPr="00944A9E" w:rsidRDefault="00D50AC7" w:rsidP="00E7344C">
            <w:pPr>
              <w:jc w:val="both"/>
              <w:rPr>
                <w:b/>
              </w:rPr>
            </w:pPr>
            <w:r w:rsidRPr="00944A9E">
              <w:rPr>
                <w:b/>
              </w:rPr>
              <w:t xml:space="preserve">Povinná literatura: </w:t>
            </w:r>
          </w:p>
          <w:p w:rsidR="00D50AC7" w:rsidRPr="00944A9E" w:rsidRDefault="00D50AC7" w:rsidP="00E7344C">
            <w:pPr>
              <w:jc w:val="both"/>
            </w:pPr>
            <w:r w:rsidRPr="00944A9E">
              <w:t>Knotová, D. (2014). </w:t>
            </w:r>
            <w:r w:rsidRPr="00944A9E">
              <w:rPr>
                <w:i/>
                <w:iCs/>
              </w:rPr>
              <w:t>Školní poradenství</w:t>
            </w:r>
            <w:r w:rsidRPr="00944A9E">
              <w:t>. Praha: Grada.</w:t>
            </w:r>
          </w:p>
          <w:p w:rsidR="00D50AC7" w:rsidRDefault="00D50AC7" w:rsidP="00E7344C">
            <w:pPr>
              <w:jc w:val="both"/>
            </w:pPr>
            <w:r w:rsidRPr="00944A9E">
              <w:t>Kyriacou, C. (2005). </w:t>
            </w:r>
            <w:r w:rsidRPr="00944A9E">
              <w:rPr>
                <w:i/>
                <w:iCs/>
              </w:rPr>
              <w:t>Řešení výchovných problémů ve škole</w:t>
            </w:r>
            <w:r w:rsidRPr="00944A9E">
              <w:t>. Praha: Portál.</w:t>
            </w:r>
          </w:p>
          <w:p w:rsidR="00FA34C9" w:rsidRPr="00944A9E" w:rsidRDefault="00FA34C9" w:rsidP="00E7344C">
            <w:pPr>
              <w:jc w:val="both"/>
            </w:pPr>
            <w:r w:rsidRPr="00944A9E">
              <w:t xml:space="preserve">Pacholík, V., Nedělová, M., &amp; Šmatelková, N. (2016). </w:t>
            </w:r>
            <w:r w:rsidRPr="00944A9E">
              <w:rPr>
                <w:i/>
              </w:rPr>
              <w:t>Rozvíjení sociálních dovedností dětí prostřednictvím pohybových her.</w:t>
            </w:r>
            <w:r w:rsidRPr="00944A9E">
              <w:t xml:space="preserve"> Zlín: Univerzita Tomáše Bati ve Zlíně, Fakulta humanitních studií.</w:t>
            </w:r>
          </w:p>
          <w:p w:rsidR="00D50AC7" w:rsidRPr="00944A9E" w:rsidRDefault="00D50AC7" w:rsidP="00E7344C">
            <w:pPr>
              <w:jc w:val="both"/>
            </w:pPr>
            <w:r w:rsidRPr="00944A9E">
              <w:t>Štech, S., &amp; Zapletalová, J. (2013). </w:t>
            </w:r>
            <w:r w:rsidRPr="00944A9E">
              <w:rPr>
                <w:i/>
                <w:iCs/>
              </w:rPr>
              <w:t>Úvod do školní psychologie</w:t>
            </w:r>
            <w:r w:rsidRPr="00944A9E">
              <w:t>. Praha: Portál.</w:t>
            </w:r>
          </w:p>
          <w:p w:rsidR="00D50AC7" w:rsidRPr="00944A9E" w:rsidRDefault="00D50AC7" w:rsidP="00E7344C">
            <w:pPr>
              <w:jc w:val="both"/>
            </w:pPr>
            <w:r w:rsidRPr="00944A9E">
              <w:t>Vágnerová, M. (2005). </w:t>
            </w:r>
            <w:r w:rsidRPr="00944A9E">
              <w:rPr>
                <w:i/>
                <w:iCs/>
              </w:rPr>
              <w:t>Školní poradenská psychologie pro pedagogy</w:t>
            </w:r>
            <w:r w:rsidRPr="00944A9E">
              <w:t>. Praha: Karolinum.</w:t>
            </w:r>
          </w:p>
          <w:p w:rsidR="00D50AC7" w:rsidRPr="00944A9E" w:rsidRDefault="00D50AC7" w:rsidP="00E7344C">
            <w:pPr>
              <w:jc w:val="both"/>
            </w:pPr>
          </w:p>
          <w:p w:rsidR="00D50AC7" w:rsidRPr="00944A9E" w:rsidRDefault="00D50AC7" w:rsidP="00E7344C">
            <w:pPr>
              <w:jc w:val="both"/>
              <w:rPr>
                <w:b/>
              </w:rPr>
            </w:pPr>
            <w:r w:rsidRPr="00944A9E">
              <w:rPr>
                <w:b/>
              </w:rPr>
              <w:t>Doporučená literatura:</w:t>
            </w:r>
          </w:p>
          <w:p w:rsidR="00D50AC7" w:rsidRPr="00944A9E" w:rsidRDefault="00D50AC7" w:rsidP="00E7344C">
            <w:pPr>
              <w:jc w:val="both"/>
            </w:pPr>
            <w:r w:rsidRPr="00944A9E">
              <w:t>Geldard, K., &amp; Geldard, D. (2008). </w:t>
            </w:r>
            <w:r w:rsidRPr="00944A9E">
              <w:rPr>
                <w:i/>
                <w:iCs/>
              </w:rPr>
              <w:t>Dětská psychoterapie a poradenství</w:t>
            </w:r>
            <w:r w:rsidRPr="00944A9E">
              <w:t>. Praha: Portál.</w:t>
            </w:r>
          </w:p>
          <w:p w:rsidR="00D50AC7" w:rsidRPr="00944A9E" w:rsidRDefault="00D50AC7" w:rsidP="00E7344C">
            <w:pPr>
              <w:jc w:val="both"/>
            </w:pPr>
            <w:r w:rsidRPr="00944A9E">
              <w:t>Kendíková, J., &amp; Vosmik, M. (2016). </w:t>
            </w:r>
            <w:r w:rsidRPr="00944A9E">
              <w:rPr>
                <w:i/>
                <w:iCs/>
              </w:rPr>
              <w:t>Jak zvládnout problémy dětí se školou?: děti se speciálními vzdělávacími potřebami ve škole - praktická příručka pro rodiče, učitele a další odborné pracovníky</w:t>
            </w:r>
            <w:r w:rsidRPr="00944A9E">
              <w:t> (2. vydání). Praha: Pasparta.</w:t>
            </w:r>
          </w:p>
          <w:p w:rsidR="00D50AC7" w:rsidRPr="00944A9E" w:rsidRDefault="00D50AC7" w:rsidP="00E7344C">
            <w:pPr>
              <w:jc w:val="both"/>
            </w:pPr>
            <w:r w:rsidRPr="00944A9E">
              <w:t>Matějček, Z., &amp; Klégrová, J. (2011). </w:t>
            </w:r>
            <w:r w:rsidRPr="00944A9E">
              <w:rPr>
                <w:i/>
                <w:iCs/>
              </w:rPr>
              <w:t>Praxe dětského psychologického poradenství</w:t>
            </w:r>
            <w:r w:rsidRPr="00944A9E">
              <w:t>. Praha: Portál.</w:t>
            </w:r>
          </w:p>
          <w:p w:rsidR="00D50AC7" w:rsidRPr="00944A9E" w:rsidRDefault="00D50AC7" w:rsidP="00E7344C">
            <w:pPr>
              <w:jc w:val="both"/>
            </w:pPr>
            <w:r w:rsidRPr="00944A9E">
              <w:t>Svoboda, M., Krejčířová, D., &amp; Vágnerová, M. (2015). </w:t>
            </w:r>
            <w:r w:rsidRPr="00944A9E">
              <w:rPr>
                <w:i/>
                <w:iCs/>
              </w:rPr>
              <w:t>Psychodiagnostika dětí a dospívajících</w:t>
            </w:r>
            <w:r w:rsidRPr="00944A9E">
              <w:t> (Vydání třetí). Praha: Portál.</w:t>
            </w:r>
          </w:p>
          <w:p w:rsidR="00D50AC7" w:rsidRPr="00944A9E" w:rsidRDefault="00D50AC7" w:rsidP="00E7344C">
            <w:pPr>
              <w:jc w:val="both"/>
            </w:pPr>
            <w:r w:rsidRPr="00944A9E">
              <w:t>Vágnerová, M., &amp; Klégrová, J. (2008). </w:t>
            </w:r>
            <w:r w:rsidRPr="00944A9E">
              <w:rPr>
                <w:i/>
                <w:iCs/>
              </w:rPr>
              <w:t>Poradenská psychologická diagnostika dětí a dospívajících</w:t>
            </w:r>
            <w:r w:rsidRPr="00944A9E">
              <w:t>. Praha: Karolinum.</w:t>
            </w:r>
          </w:p>
          <w:p w:rsidR="00D50AC7" w:rsidRPr="00944A9E" w:rsidRDefault="00D50AC7" w:rsidP="00E7344C">
            <w:pPr>
              <w:jc w:val="both"/>
            </w:pPr>
          </w:p>
        </w:tc>
      </w:tr>
      <w:tr w:rsidR="00D50AC7"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D50AC7" w:rsidRPr="00944A9E" w:rsidRDefault="00D50AC7" w:rsidP="00E7344C">
            <w:pPr>
              <w:jc w:val="center"/>
              <w:rPr>
                <w:b/>
              </w:rPr>
            </w:pPr>
            <w:r w:rsidRPr="00944A9E">
              <w:rPr>
                <w:b/>
              </w:rPr>
              <w:t>Informace ke kombinované nebo distanční formě</w:t>
            </w:r>
          </w:p>
        </w:tc>
      </w:tr>
      <w:tr w:rsidR="00D50AC7" w:rsidRPr="00944A9E" w:rsidTr="00DC193A">
        <w:trPr>
          <w:jc w:val="center"/>
        </w:trPr>
        <w:tc>
          <w:tcPr>
            <w:tcW w:w="5176" w:type="dxa"/>
            <w:gridSpan w:val="3"/>
            <w:tcBorders>
              <w:top w:val="single" w:sz="2" w:space="0" w:color="auto"/>
            </w:tcBorders>
            <w:shd w:val="clear" w:color="auto" w:fill="F7CAAC"/>
          </w:tcPr>
          <w:p w:rsidR="00D50AC7" w:rsidRPr="00944A9E" w:rsidRDefault="00D50AC7" w:rsidP="00E7344C">
            <w:pPr>
              <w:jc w:val="both"/>
            </w:pPr>
            <w:r w:rsidRPr="00944A9E">
              <w:rPr>
                <w:b/>
              </w:rPr>
              <w:t>Rozsah konzultací (soustředění)</w:t>
            </w:r>
          </w:p>
        </w:tc>
        <w:tc>
          <w:tcPr>
            <w:tcW w:w="889" w:type="dxa"/>
            <w:tcBorders>
              <w:top w:val="single" w:sz="2" w:space="0" w:color="auto"/>
            </w:tcBorders>
          </w:tcPr>
          <w:p w:rsidR="00D50AC7" w:rsidRPr="00944A9E" w:rsidRDefault="00D50AC7" w:rsidP="00E7344C">
            <w:pPr>
              <w:jc w:val="both"/>
            </w:pPr>
          </w:p>
        </w:tc>
        <w:tc>
          <w:tcPr>
            <w:tcW w:w="4142" w:type="dxa"/>
            <w:gridSpan w:val="4"/>
            <w:tcBorders>
              <w:top w:val="single" w:sz="2" w:space="0" w:color="auto"/>
            </w:tcBorders>
            <w:shd w:val="clear" w:color="auto" w:fill="F7CAAC"/>
          </w:tcPr>
          <w:p w:rsidR="00D50AC7" w:rsidRPr="00944A9E" w:rsidRDefault="00D50AC7" w:rsidP="00E7344C">
            <w:pPr>
              <w:jc w:val="both"/>
              <w:rPr>
                <w:b/>
              </w:rPr>
            </w:pPr>
            <w:r w:rsidRPr="00944A9E">
              <w:rPr>
                <w:b/>
              </w:rPr>
              <w:t xml:space="preserve">hodin </w:t>
            </w:r>
          </w:p>
        </w:tc>
      </w:tr>
      <w:tr w:rsidR="00D50AC7" w:rsidRPr="00944A9E" w:rsidTr="00DC193A">
        <w:trPr>
          <w:jc w:val="center"/>
        </w:trPr>
        <w:tc>
          <w:tcPr>
            <w:tcW w:w="10207" w:type="dxa"/>
            <w:gridSpan w:val="8"/>
            <w:shd w:val="clear" w:color="auto" w:fill="F7CAAC"/>
          </w:tcPr>
          <w:p w:rsidR="00D50AC7" w:rsidRPr="00944A9E" w:rsidRDefault="00D50AC7" w:rsidP="00E7344C">
            <w:pPr>
              <w:jc w:val="both"/>
              <w:rPr>
                <w:b/>
              </w:rPr>
            </w:pPr>
            <w:r w:rsidRPr="00944A9E">
              <w:rPr>
                <w:b/>
              </w:rPr>
              <w:t>Informace o způsobu kontaktu s vyučujícím</w:t>
            </w:r>
          </w:p>
        </w:tc>
      </w:tr>
      <w:tr w:rsidR="00D50AC7" w:rsidRPr="00944A9E" w:rsidTr="00DC193A">
        <w:trPr>
          <w:trHeight w:val="1253"/>
          <w:jc w:val="center"/>
        </w:trPr>
        <w:tc>
          <w:tcPr>
            <w:tcW w:w="10207" w:type="dxa"/>
            <w:gridSpan w:val="8"/>
          </w:tcPr>
          <w:p w:rsidR="00D50AC7" w:rsidRDefault="00D50AC7" w:rsidP="00E7344C">
            <w:pPr>
              <w:jc w:val="both"/>
              <w:rPr>
                <w:del w:id="1590" w:author="Hana Navrátilová" w:date="2019-09-24T11:10:00Z"/>
              </w:rPr>
            </w:pPr>
          </w:p>
          <w:p w:rsidR="00774F02" w:rsidRDefault="00774F02" w:rsidP="00E7344C">
            <w:pPr>
              <w:jc w:val="both"/>
              <w:rPr>
                <w:del w:id="1591" w:author="Hana Navrátilová" w:date="2019-09-24T11:10:00Z"/>
              </w:rPr>
            </w:pPr>
          </w:p>
          <w:p w:rsidR="00774F02" w:rsidRDefault="00774F02" w:rsidP="00E7344C">
            <w:pPr>
              <w:jc w:val="both"/>
              <w:rPr>
                <w:del w:id="1592" w:author="Hana Navrátilová" w:date="2019-09-24T11:10:00Z"/>
              </w:rPr>
            </w:pPr>
          </w:p>
          <w:p w:rsidR="00774F02" w:rsidRDefault="00774F02" w:rsidP="00E7344C">
            <w:pPr>
              <w:jc w:val="both"/>
              <w:rPr>
                <w:del w:id="1593" w:author="Hana Navrátilová" w:date="2019-09-24T11:10:00Z"/>
              </w:rPr>
            </w:pPr>
          </w:p>
          <w:p w:rsidR="00D50AC7" w:rsidRDefault="00D50AC7" w:rsidP="00E7344C">
            <w:pPr>
              <w:jc w:val="both"/>
            </w:pPr>
          </w:p>
          <w:p w:rsidR="00774F02" w:rsidRDefault="00774F02" w:rsidP="00E7344C">
            <w:pPr>
              <w:jc w:val="both"/>
            </w:pPr>
          </w:p>
          <w:p w:rsidR="00774F02" w:rsidRPr="00944A9E" w:rsidRDefault="00774F02" w:rsidP="00E7344C">
            <w:pPr>
              <w:jc w:val="both"/>
            </w:pPr>
          </w:p>
        </w:tc>
      </w:tr>
    </w:tbl>
    <w:p w:rsidR="00AA4644" w:rsidRDefault="00AD6519">
      <w:pPr>
        <w:rPr>
          <w:ins w:id="1594"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83252B" w:rsidRPr="00944A9E" w:rsidTr="00DC193A">
        <w:trPr>
          <w:jc w:val="center"/>
        </w:trPr>
        <w:tc>
          <w:tcPr>
            <w:tcW w:w="10207" w:type="dxa"/>
            <w:gridSpan w:val="8"/>
            <w:tcBorders>
              <w:bottom w:val="double" w:sz="4" w:space="0" w:color="auto"/>
            </w:tcBorders>
            <w:shd w:val="clear" w:color="auto" w:fill="BDD6EE"/>
          </w:tcPr>
          <w:p w:rsidR="0083252B" w:rsidRPr="00050E7C" w:rsidRDefault="00F32C9A" w:rsidP="00E7344C">
            <w:pPr>
              <w:jc w:val="both"/>
              <w:rPr>
                <w:b/>
                <w:sz w:val="28"/>
                <w:szCs w:val="28"/>
              </w:rPr>
            </w:pPr>
            <w:r>
              <w:br w:type="page"/>
            </w:r>
            <w:r w:rsidR="0083252B" w:rsidRPr="00944A9E">
              <w:br w:type="page"/>
            </w:r>
            <w:r w:rsidR="0083252B" w:rsidRPr="00050E7C">
              <w:rPr>
                <w:b/>
                <w:sz w:val="28"/>
                <w:szCs w:val="28"/>
              </w:rPr>
              <w:t>B-III – Charakteristika studijního předmětu</w:t>
            </w:r>
          </w:p>
        </w:tc>
      </w:tr>
      <w:tr w:rsidR="0083252B" w:rsidRPr="00944A9E" w:rsidTr="00DC193A">
        <w:trPr>
          <w:jc w:val="center"/>
        </w:trPr>
        <w:tc>
          <w:tcPr>
            <w:tcW w:w="3475" w:type="dxa"/>
            <w:tcBorders>
              <w:top w:val="double" w:sz="4" w:space="0" w:color="auto"/>
            </w:tcBorders>
            <w:shd w:val="clear" w:color="auto" w:fill="F7CAAC"/>
          </w:tcPr>
          <w:p w:rsidR="0083252B" w:rsidRPr="00944A9E" w:rsidRDefault="0083252B" w:rsidP="00E7344C">
            <w:pPr>
              <w:jc w:val="both"/>
              <w:rPr>
                <w:b/>
              </w:rPr>
            </w:pPr>
            <w:r w:rsidRPr="00944A9E">
              <w:rPr>
                <w:b/>
              </w:rPr>
              <w:t>Název studijního předmětu</w:t>
            </w:r>
          </w:p>
        </w:tc>
        <w:tc>
          <w:tcPr>
            <w:tcW w:w="6732" w:type="dxa"/>
            <w:gridSpan w:val="7"/>
            <w:tcBorders>
              <w:top w:val="double" w:sz="4" w:space="0" w:color="auto"/>
            </w:tcBorders>
          </w:tcPr>
          <w:p w:rsidR="0083252B" w:rsidRPr="00944A9E" w:rsidRDefault="0083252B" w:rsidP="00E7344C">
            <w:pPr>
              <w:jc w:val="both"/>
            </w:pPr>
            <w:r w:rsidRPr="00944A9E">
              <w:t>Spolupráce rodiny a školy</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Typ předmětu</w:t>
            </w:r>
          </w:p>
        </w:tc>
        <w:tc>
          <w:tcPr>
            <w:tcW w:w="3411" w:type="dxa"/>
            <w:gridSpan w:val="4"/>
          </w:tcPr>
          <w:p w:rsidR="0083252B" w:rsidRPr="00944A9E" w:rsidRDefault="0083252B" w:rsidP="00E7344C">
            <w:pPr>
              <w:jc w:val="both"/>
            </w:pPr>
            <w:r w:rsidRPr="00944A9E">
              <w:t xml:space="preserve">povinný, </w:t>
            </w:r>
            <w:r w:rsidR="000E7DF9" w:rsidRPr="00944A9E">
              <w:t>PZ</w:t>
            </w:r>
          </w:p>
        </w:tc>
        <w:tc>
          <w:tcPr>
            <w:tcW w:w="2694" w:type="dxa"/>
            <w:gridSpan w:val="2"/>
            <w:shd w:val="clear" w:color="auto" w:fill="F7CAAC"/>
          </w:tcPr>
          <w:p w:rsidR="0083252B" w:rsidRPr="00944A9E" w:rsidRDefault="0083252B" w:rsidP="00E7344C">
            <w:pPr>
              <w:jc w:val="both"/>
            </w:pPr>
            <w:r w:rsidRPr="00944A9E">
              <w:rPr>
                <w:b/>
              </w:rPr>
              <w:t>doporučený ročník / semestr</w:t>
            </w:r>
          </w:p>
        </w:tc>
        <w:tc>
          <w:tcPr>
            <w:tcW w:w="627" w:type="dxa"/>
          </w:tcPr>
          <w:p w:rsidR="0083252B" w:rsidRPr="00944A9E" w:rsidRDefault="0083252B" w:rsidP="00E7344C">
            <w:pPr>
              <w:jc w:val="both"/>
            </w:pPr>
            <w:r w:rsidRPr="00944A9E">
              <w:t>4/ZS</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Rozsah studijního předmětu</w:t>
            </w:r>
          </w:p>
        </w:tc>
        <w:tc>
          <w:tcPr>
            <w:tcW w:w="1701" w:type="dxa"/>
            <w:gridSpan w:val="2"/>
          </w:tcPr>
          <w:p w:rsidR="0083252B" w:rsidRPr="00944A9E" w:rsidRDefault="0083252B" w:rsidP="00E7344C">
            <w:pPr>
              <w:jc w:val="both"/>
            </w:pPr>
            <w:r w:rsidRPr="00944A9E">
              <w:t>14p+14s</w:t>
            </w:r>
          </w:p>
        </w:tc>
        <w:tc>
          <w:tcPr>
            <w:tcW w:w="889" w:type="dxa"/>
            <w:shd w:val="clear" w:color="auto" w:fill="F7CAAC"/>
          </w:tcPr>
          <w:p w:rsidR="0083252B" w:rsidRPr="00944A9E" w:rsidRDefault="0083252B" w:rsidP="00E7344C">
            <w:pPr>
              <w:jc w:val="both"/>
              <w:rPr>
                <w:b/>
              </w:rPr>
            </w:pPr>
            <w:r w:rsidRPr="00944A9E">
              <w:rPr>
                <w:b/>
              </w:rPr>
              <w:t xml:space="preserve">hod. </w:t>
            </w:r>
          </w:p>
        </w:tc>
        <w:tc>
          <w:tcPr>
            <w:tcW w:w="821" w:type="dxa"/>
          </w:tcPr>
          <w:p w:rsidR="0083252B" w:rsidRPr="00944A9E" w:rsidRDefault="0083252B" w:rsidP="00E7344C">
            <w:pPr>
              <w:jc w:val="both"/>
            </w:pPr>
            <w:r w:rsidRPr="00944A9E">
              <w:t>28</w:t>
            </w:r>
          </w:p>
        </w:tc>
        <w:tc>
          <w:tcPr>
            <w:tcW w:w="2155" w:type="dxa"/>
            <w:shd w:val="clear" w:color="auto" w:fill="F7CAAC"/>
          </w:tcPr>
          <w:p w:rsidR="0083252B" w:rsidRPr="00944A9E" w:rsidRDefault="0083252B" w:rsidP="00E7344C">
            <w:pPr>
              <w:jc w:val="both"/>
              <w:rPr>
                <w:b/>
              </w:rPr>
            </w:pPr>
            <w:r w:rsidRPr="00944A9E">
              <w:rPr>
                <w:b/>
              </w:rPr>
              <w:t>kreditů</w:t>
            </w:r>
          </w:p>
        </w:tc>
        <w:tc>
          <w:tcPr>
            <w:tcW w:w="1166" w:type="dxa"/>
            <w:gridSpan w:val="2"/>
          </w:tcPr>
          <w:p w:rsidR="0083252B" w:rsidRPr="00944A9E" w:rsidRDefault="0083252B" w:rsidP="00E7344C">
            <w:pPr>
              <w:jc w:val="both"/>
            </w:pPr>
            <w:r w:rsidRPr="00944A9E">
              <w:t>2</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Prerekvizity, korekvizity, ekvivalence</w:t>
            </w:r>
          </w:p>
        </w:tc>
        <w:tc>
          <w:tcPr>
            <w:tcW w:w="6732" w:type="dxa"/>
            <w:gridSpan w:val="7"/>
          </w:tcPr>
          <w:p w:rsidR="0083252B" w:rsidRPr="00944A9E" w:rsidRDefault="0083252B" w:rsidP="00E7344C">
            <w:pPr>
              <w:jc w:val="both"/>
            </w:pP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Způsob ověření studijních výsledků</w:t>
            </w:r>
          </w:p>
        </w:tc>
        <w:tc>
          <w:tcPr>
            <w:tcW w:w="3411" w:type="dxa"/>
            <w:gridSpan w:val="4"/>
          </w:tcPr>
          <w:p w:rsidR="0083252B" w:rsidRPr="00944A9E" w:rsidRDefault="0083252B" w:rsidP="00E7344C">
            <w:pPr>
              <w:jc w:val="both"/>
            </w:pPr>
            <w:r w:rsidRPr="00944A9E">
              <w:t>klasifikovaný zápočet</w:t>
            </w:r>
          </w:p>
        </w:tc>
        <w:tc>
          <w:tcPr>
            <w:tcW w:w="2155" w:type="dxa"/>
            <w:shd w:val="clear" w:color="auto" w:fill="F7CAAC"/>
          </w:tcPr>
          <w:p w:rsidR="0083252B" w:rsidRPr="00944A9E" w:rsidRDefault="0083252B" w:rsidP="00E7344C">
            <w:pPr>
              <w:jc w:val="both"/>
              <w:rPr>
                <w:b/>
              </w:rPr>
            </w:pPr>
            <w:r w:rsidRPr="00944A9E">
              <w:rPr>
                <w:b/>
              </w:rPr>
              <w:t>Forma výuky</w:t>
            </w:r>
          </w:p>
        </w:tc>
        <w:tc>
          <w:tcPr>
            <w:tcW w:w="1166" w:type="dxa"/>
            <w:gridSpan w:val="2"/>
          </w:tcPr>
          <w:p w:rsidR="0083252B" w:rsidRPr="00944A9E" w:rsidRDefault="0083252B" w:rsidP="00E7344C">
            <w:pPr>
              <w:jc w:val="both"/>
            </w:pPr>
            <w:r w:rsidRPr="00944A9E">
              <w:t>přednáška seminář</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83252B" w:rsidRPr="00944A9E" w:rsidRDefault="0083252B" w:rsidP="00E7344C">
            <w:pPr>
              <w:jc w:val="both"/>
            </w:pPr>
            <w:r w:rsidRPr="00944A9E">
              <w:t xml:space="preserve">Docházka (80% účast ve výuce). </w:t>
            </w:r>
          </w:p>
          <w:p w:rsidR="0083252B" w:rsidRPr="00944A9E" w:rsidRDefault="0083252B" w:rsidP="00E7344C">
            <w:pPr>
              <w:jc w:val="both"/>
            </w:pPr>
            <w:r w:rsidRPr="00944A9E">
              <w:t>Seminární práce spojená s prezentací, písemná zkouška.</w:t>
            </w:r>
          </w:p>
        </w:tc>
      </w:tr>
      <w:tr w:rsidR="0083252B" w:rsidRPr="00944A9E" w:rsidTr="00DC193A">
        <w:trPr>
          <w:trHeight w:val="246"/>
          <w:jc w:val="center"/>
        </w:trPr>
        <w:tc>
          <w:tcPr>
            <w:tcW w:w="10207" w:type="dxa"/>
            <w:gridSpan w:val="8"/>
            <w:tcBorders>
              <w:top w:val="nil"/>
            </w:tcBorders>
          </w:tcPr>
          <w:p w:rsidR="0083252B" w:rsidRPr="00944A9E" w:rsidRDefault="0083252B" w:rsidP="00E7344C">
            <w:pPr>
              <w:jc w:val="both"/>
            </w:pPr>
          </w:p>
        </w:tc>
      </w:tr>
      <w:tr w:rsidR="0083252B" w:rsidRPr="00944A9E" w:rsidTr="00DC193A">
        <w:trPr>
          <w:trHeight w:val="197"/>
          <w:jc w:val="center"/>
        </w:trPr>
        <w:tc>
          <w:tcPr>
            <w:tcW w:w="3475" w:type="dxa"/>
            <w:tcBorders>
              <w:top w:val="nil"/>
            </w:tcBorders>
            <w:shd w:val="clear" w:color="auto" w:fill="F7CAAC"/>
          </w:tcPr>
          <w:p w:rsidR="0083252B" w:rsidRPr="00944A9E" w:rsidRDefault="0083252B" w:rsidP="00E7344C">
            <w:pPr>
              <w:jc w:val="both"/>
              <w:rPr>
                <w:b/>
              </w:rPr>
            </w:pPr>
            <w:r w:rsidRPr="00944A9E">
              <w:rPr>
                <w:b/>
              </w:rPr>
              <w:t>Garant předmětu</w:t>
            </w:r>
          </w:p>
        </w:tc>
        <w:tc>
          <w:tcPr>
            <w:tcW w:w="6732" w:type="dxa"/>
            <w:gridSpan w:val="7"/>
            <w:tcBorders>
              <w:top w:val="nil"/>
            </w:tcBorders>
          </w:tcPr>
          <w:p w:rsidR="0083252B" w:rsidRPr="00944A9E" w:rsidRDefault="0083252B" w:rsidP="00E7344C">
            <w:pPr>
              <w:jc w:val="both"/>
            </w:pPr>
            <w:r w:rsidRPr="00944A9E">
              <w:t>doc. PaedDr. Jana Majerčíková, PhD.</w:t>
            </w:r>
          </w:p>
        </w:tc>
      </w:tr>
      <w:tr w:rsidR="0083252B" w:rsidRPr="00944A9E" w:rsidTr="00DC193A">
        <w:trPr>
          <w:trHeight w:val="543"/>
          <w:jc w:val="center"/>
        </w:trPr>
        <w:tc>
          <w:tcPr>
            <w:tcW w:w="3475" w:type="dxa"/>
            <w:tcBorders>
              <w:top w:val="nil"/>
            </w:tcBorders>
            <w:shd w:val="clear" w:color="auto" w:fill="F7CAAC"/>
          </w:tcPr>
          <w:p w:rsidR="0083252B" w:rsidRPr="00944A9E" w:rsidRDefault="0083252B" w:rsidP="00E7344C">
            <w:pPr>
              <w:jc w:val="both"/>
              <w:rPr>
                <w:b/>
              </w:rPr>
            </w:pPr>
            <w:r w:rsidRPr="00944A9E">
              <w:rPr>
                <w:b/>
              </w:rPr>
              <w:t>Zapojení garanta do výuky předmětu</w:t>
            </w:r>
          </w:p>
        </w:tc>
        <w:tc>
          <w:tcPr>
            <w:tcW w:w="6732" w:type="dxa"/>
            <w:gridSpan w:val="7"/>
            <w:tcBorders>
              <w:top w:val="nil"/>
            </w:tcBorders>
          </w:tcPr>
          <w:p w:rsidR="0083252B" w:rsidRPr="00944A9E" w:rsidRDefault="0083252B" w:rsidP="00E7344C">
            <w:pPr>
              <w:jc w:val="both"/>
            </w:pPr>
            <w:r w:rsidRPr="00944A9E">
              <w:t>přednášející</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Vyučující</w:t>
            </w:r>
          </w:p>
        </w:tc>
        <w:tc>
          <w:tcPr>
            <w:tcW w:w="6732" w:type="dxa"/>
            <w:gridSpan w:val="7"/>
            <w:tcBorders>
              <w:bottom w:val="nil"/>
            </w:tcBorders>
            <w:shd w:val="clear" w:color="auto" w:fill="auto"/>
          </w:tcPr>
          <w:p w:rsidR="0083252B" w:rsidRPr="00944A9E" w:rsidRDefault="0083252B" w:rsidP="00600E55">
            <w:pPr>
              <w:jc w:val="both"/>
            </w:pPr>
            <w:r w:rsidRPr="00944A9E">
              <w:t xml:space="preserve">doc. PaedDr. Jana Majerčíková, PhD. (50%), </w:t>
            </w:r>
            <w:r w:rsidR="005F532C">
              <w:t>PhDr. Barbora Petrů Puhrová</w:t>
            </w:r>
            <w:ins w:id="1595" w:author="Hana Navrátilová" w:date="2019-09-24T11:10:00Z">
              <w:r w:rsidR="00297ED8">
                <w:t>, Ph.D.</w:t>
              </w:r>
            </w:ins>
            <w:r w:rsidR="005F532C">
              <w:t xml:space="preserve"> </w:t>
            </w:r>
            <w:r w:rsidRPr="00944A9E">
              <w:t>(50%)</w:t>
            </w:r>
          </w:p>
        </w:tc>
      </w:tr>
      <w:tr w:rsidR="0083252B" w:rsidRPr="00944A9E" w:rsidTr="00DC193A">
        <w:trPr>
          <w:trHeight w:val="237"/>
          <w:jc w:val="center"/>
        </w:trPr>
        <w:tc>
          <w:tcPr>
            <w:tcW w:w="10207" w:type="dxa"/>
            <w:gridSpan w:val="8"/>
            <w:tcBorders>
              <w:top w:val="nil"/>
            </w:tcBorders>
          </w:tcPr>
          <w:p w:rsidR="0083252B" w:rsidRPr="00944A9E" w:rsidRDefault="0083252B" w:rsidP="00E7344C">
            <w:pPr>
              <w:jc w:val="both"/>
            </w:pP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Stručná anotace předmětu</w:t>
            </w:r>
          </w:p>
        </w:tc>
        <w:tc>
          <w:tcPr>
            <w:tcW w:w="6732" w:type="dxa"/>
            <w:gridSpan w:val="7"/>
            <w:tcBorders>
              <w:bottom w:val="nil"/>
            </w:tcBorders>
          </w:tcPr>
          <w:p w:rsidR="0083252B" w:rsidRPr="00944A9E" w:rsidRDefault="0083252B" w:rsidP="00E7344C">
            <w:pPr>
              <w:jc w:val="both"/>
            </w:pPr>
          </w:p>
        </w:tc>
      </w:tr>
      <w:tr w:rsidR="0083252B" w:rsidRPr="00944A9E" w:rsidTr="00DC193A">
        <w:trPr>
          <w:trHeight w:val="3574"/>
          <w:jc w:val="center"/>
        </w:trPr>
        <w:tc>
          <w:tcPr>
            <w:tcW w:w="10207" w:type="dxa"/>
            <w:gridSpan w:val="8"/>
            <w:tcBorders>
              <w:top w:val="nil"/>
              <w:bottom w:val="single" w:sz="12" w:space="0" w:color="auto"/>
            </w:tcBorders>
          </w:tcPr>
          <w:p w:rsidR="0083252B" w:rsidRPr="00944A9E" w:rsidRDefault="0083252B" w:rsidP="00E7344C">
            <w:pPr>
              <w:jc w:val="both"/>
            </w:pPr>
          </w:p>
          <w:p w:rsidR="0083252B" w:rsidRPr="00944A9E" w:rsidRDefault="0083252B" w:rsidP="00E7344C">
            <w:pPr>
              <w:jc w:val="both"/>
            </w:pPr>
            <w:r w:rsidRPr="00944A9E">
              <w:t>Spolupráce školy a rodiny – vymezení klíčových pojmů.</w:t>
            </w:r>
          </w:p>
          <w:p w:rsidR="0083252B" w:rsidRPr="00944A9E" w:rsidRDefault="0083252B" w:rsidP="00E7344C">
            <w:pPr>
              <w:jc w:val="both"/>
            </w:pPr>
            <w:r w:rsidRPr="00944A9E">
              <w:t>Rodina, rodiče, rodičovství jako aktéři vztahu školy a rodiny.</w:t>
            </w:r>
          </w:p>
          <w:p w:rsidR="0083252B" w:rsidRPr="00944A9E" w:rsidRDefault="0083252B" w:rsidP="00E7344C">
            <w:pPr>
              <w:jc w:val="both"/>
            </w:pPr>
            <w:r w:rsidRPr="00944A9E">
              <w:t xml:space="preserve">Učitelé a děti jako aktéři vztahu školy a rodiny. </w:t>
            </w:r>
          </w:p>
          <w:p w:rsidR="0083252B" w:rsidRPr="00944A9E" w:rsidRDefault="0083252B" w:rsidP="00E7344C">
            <w:pPr>
              <w:jc w:val="both"/>
            </w:pPr>
            <w:r w:rsidRPr="00944A9E">
              <w:t xml:space="preserve">Roviny vztahu MŠ a rodiny (personální a organizační). </w:t>
            </w:r>
          </w:p>
          <w:p w:rsidR="0083252B" w:rsidRPr="00944A9E" w:rsidRDefault="0083252B" w:rsidP="00E7344C">
            <w:pPr>
              <w:jc w:val="both"/>
            </w:pPr>
            <w:r w:rsidRPr="00944A9E">
              <w:t>Historie a současnost vztahu školy a rodiny u nás a ve světě.</w:t>
            </w:r>
          </w:p>
          <w:p w:rsidR="0083252B" w:rsidRPr="00944A9E" w:rsidRDefault="0083252B" w:rsidP="00E7344C">
            <w:pPr>
              <w:jc w:val="both"/>
            </w:pPr>
            <w:r w:rsidRPr="00944A9E">
              <w:t xml:space="preserve">Argumenty pro rozvoj vztahu školy a rodiny. </w:t>
            </w:r>
          </w:p>
          <w:p w:rsidR="0083252B" w:rsidRPr="00944A9E" w:rsidRDefault="0083252B" w:rsidP="00E7344C">
            <w:pPr>
              <w:jc w:val="both"/>
            </w:pPr>
            <w:r w:rsidRPr="00944A9E">
              <w:t>Sporné aspekty vztahů školy a rodiny.</w:t>
            </w:r>
          </w:p>
          <w:p w:rsidR="0083252B" w:rsidRPr="00944A9E" w:rsidRDefault="0083252B" w:rsidP="00E7344C">
            <w:pPr>
              <w:jc w:val="both"/>
            </w:pPr>
            <w:r w:rsidRPr="00944A9E">
              <w:t xml:space="preserve">Specifika vztahu školy a rodiny v preprimárním a primárním vzdělávání. </w:t>
            </w:r>
          </w:p>
          <w:p w:rsidR="0083252B" w:rsidRPr="00944A9E" w:rsidRDefault="0083252B" w:rsidP="00E7344C">
            <w:pPr>
              <w:jc w:val="both"/>
            </w:pPr>
            <w:r w:rsidRPr="00944A9E">
              <w:t>Přechod z mateřské do základní školy jako specifická agenda spolupráce školy a rodiny.</w:t>
            </w:r>
          </w:p>
          <w:p w:rsidR="0083252B" w:rsidRPr="00944A9E" w:rsidRDefault="0083252B" w:rsidP="00E7344C">
            <w:pPr>
              <w:jc w:val="both"/>
            </w:pPr>
            <w:r w:rsidRPr="00944A9E">
              <w:t>Formy spolupráce školy a rodiny – možnosti a rizika.</w:t>
            </w:r>
          </w:p>
          <w:p w:rsidR="0083252B" w:rsidRPr="00944A9E" w:rsidRDefault="0083252B" w:rsidP="00E7344C">
            <w:pPr>
              <w:jc w:val="both"/>
            </w:pPr>
            <w:r w:rsidRPr="00944A9E">
              <w:t xml:space="preserve">Typy rodičů podle jejich vztahů ke škole s ohledem na podmínky MŠ. </w:t>
            </w:r>
          </w:p>
          <w:p w:rsidR="0083252B" w:rsidRPr="00944A9E" w:rsidRDefault="0083252B" w:rsidP="00E7344C">
            <w:pPr>
              <w:jc w:val="both"/>
            </w:pPr>
            <w:r w:rsidRPr="00944A9E">
              <w:t xml:space="preserve">Komunikace – základ vztahů školy a rodiny. </w:t>
            </w:r>
          </w:p>
          <w:p w:rsidR="0083252B" w:rsidRPr="00944A9E" w:rsidRDefault="0083252B" w:rsidP="00E7344C">
            <w:pPr>
              <w:jc w:val="both"/>
            </w:pPr>
            <w:r w:rsidRPr="00944A9E">
              <w:t>Rozhovor: učitelka – rodič. Třídní schůzka – setkání s rodiči.</w:t>
            </w:r>
          </w:p>
          <w:p w:rsidR="0083252B" w:rsidRDefault="0083252B" w:rsidP="00E7344C">
            <w:pPr>
              <w:jc w:val="both"/>
              <w:rPr>
                <w:bCs/>
              </w:rPr>
            </w:pPr>
            <w:r w:rsidRPr="00944A9E">
              <w:rPr>
                <w:bCs/>
              </w:rPr>
              <w:t>Rodičovské sdružení, European Parents Asociation (EPA), EDUin, Rodiče vítáni.</w:t>
            </w:r>
          </w:p>
          <w:p w:rsidR="00774F02" w:rsidRPr="00944A9E" w:rsidRDefault="00774F02" w:rsidP="00E7344C">
            <w:pPr>
              <w:jc w:val="both"/>
              <w:rPr>
                <w:del w:id="1596" w:author="Hana Navrátilová" w:date="2019-09-24T11:10:00Z"/>
                <w:bCs/>
              </w:rPr>
            </w:pPr>
          </w:p>
          <w:p w:rsidR="0083252B" w:rsidRPr="00944A9E" w:rsidRDefault="0083252B" w:rsidP="00E7344C">
            <w:pPr>
              <w:jc w:val="both"/>
            </w:pPr>
          </w:p>
        </w:tc>
      </w:tr>
      <w:tr w:rsidR="0083252B" w:rsidRPr="00944A9E" w:rsidTr="00DC193A">
        <w:trPr>
          <w:trHeight w:val="265"/>
          <w:jc w:val="center"/>
        </w:trPr>
        <w:tc>
          <w:tcPr>
            <w:tcW w:w="4042" w:type="dxa"/>
            <w:gridSpan w:val="2"/>
            <w:tcBorders>
              <w:top w:val="nil"/>
            </w:tcBorders>
            <w:shd w:val="clear" w:color="auto" w:fill="F7CAAC"/>
          </w:tcPr>
          <w:p w:rsidR="0083252B" w:rsidRPr="00944A9E" w:rsidRDefault="0083252B" w:rsidP="00E7344C">
            <w:pPr>
              <w:jc w:val="both"/>
            </w:pPr>
            <w:r w:rsidRPr="00944A9E">
              <w:rPr>
                <w:b/>
              </w:rPr>
              <w:t>Studijní literatura a studijní pomůcky</w:t>
            </w:r>
          </w:p>
        </w:tc>
        <w:tc>
          <w:tcPr>
            <w:tcW w:w="6165" w:type="dxa"/>
            <w:gridSpan w:val="6"/>
            <w:tcBorders>
              <w:top w:val="nil"/>
              <w:bottom w:val="nil"/>
            </w:tcBorders>
          </w:tcPr>
          <w:p w:rsidR="0083252B" w:rsidRPr="00944A9E" w:rsidRDefault="0083252B" w:rsidP="00E7344C">
            <w:pPr>
              <w:jc w:val="both"/>
            </w:pPr>
          </w:p>
        </w:tc>
      </w:tr>
      <w:tr w:rsidR="0083252B" w:rsidRPr="00944A9E" w:rsidTr="00DC193A">
        <w:trPr>
          <w:trHeight w:val="1497"/>
          <w:jc w:val="center"/>
        </w:trPr>
        <w:tc>
          <w:tcPr>
            <w:tcW w:w="10207" w:type="dxa"/>
            <w:gridSpan w:val="8"/>
            <w:tcBorders>
              <w:top w:val="nil"/>
            </w:tcBorders>
          </w:tcPr>
          <w:p w:rsidR="0083252B" w:rsidRPr="00944A9E" w:rsidRDefault="0083252B" w:rsidP="00E7344C">
            <w:pPr>
              <w:jc w:val="both"/>
            </w:pPr>
          </w:p>
          <w:p w:rsidR="0083252B" w:rsidRPr="00944A9E" w:rsidRDefault="0083252B" w:rsidP="00E7344C">
            <w:pPr>
              <w:jc w:val="both"/>
              <w:rPr>
                <w:b/>
              </w:rPr>
            </w:pPr>
            <w:r w:rsidRPr="00944A9E">
              <w:rPr>
                <w:b/>
              </w:rPr>
              <w:t xml:space="preserve">Povinná literatura: </w:t>
            </w:r>
          </w:p>
          <w:p w:rsidR="0083252B" w:rsidRPr="00944A9E" w:rsidRDefault="0083252B" w:rsidP="00E7344C">
            <w:pPr>
              <w:autoSpaceDE w:val="0"/>
              <w:autoSpaceDN w:val="0"/>
              <w:adjustRightInd w:val="0"/>
              <w:jc w:val="both"/>
              <w:rPr>
                <w:rFonts w:eastAsia="Calibri"/>
                <w:lang w:eastAsia="en-US"/>
              </w:rPr>
            </w:pPr>
            <w:r w:rsidRPr="00944A9E">
              <w:rPr>
                <w:rFonts w:eastAsia="Calibri"/>
                <w:lang w:eastAsia="en-US"/>
              </w:rPr>
              <w:t xml:space="preserve">Majerčíková, J. (2015). Sporné aspekty úzkych vzťahov rodiny a školy na začiatku vzdelávania. </w:t>
            </w:r>
            <w:r w:rsidRPr="00944A9E">
              <w:rPr>
                <w:rFonts w:eastAsia="Calibri"/>
                <w:i/>
                <w:iCs/>
                <w:lang w:eastAsia="en-US"/>
              </w:rPr>
              <w:t>Studia Paedagogica</w:t>
            </w:r>
            <w:r w:rsidRPr="00944A9E">
              <w:rPr>
                <w:rFonts w:eastAsia="Calibri"/>
                <w:lang w:eastAsia="en-US"/>
              </w:rPr>
              <w:t xml:space="preserve">. 20(1), 29-44. </w:t>
            </w:r>
          </w:p>
          <w:p w:rsidR="0083252B" w:rsidRPr="00944A9E" w:rsidRDefault="0083252B" w:rsidP="00E7344C">
            <w:pPr>
              <w:jc w:val="both"/>
            </w:pPr>
            <w:r w:rsidRPr="00944A9E">
              <w:t xml:space="preserve">Majerčíková, J., </w:t>
            </w:r>
            <w:r w:rsidRPr="00944A9E">
              <w:rPr>
                <w:noProof/>
                <w:shd w:val="clear" w:color="auto" w:fill="FFFFFF"/>
              </w:rPr>
              <w:t>&amp;</w:t>
            </w:r>
            <w:r w:rsidRPr="00944A9E">
              <w:t xml:space="preserve"> Šuhajová, Z. (2014). "Mám pre teba dve správy: dobrú i zlú, ktorú chceš počuť skôr?" stratégie dieťaťa-žiaka v komunikácii rodiny a primárnej školy. </w:t>
            </w:r>
            <w:r w:rsidR="00F02970">
              <w:t>e</w:t>
            </w:r>
            <w:r w:rsidRPr="00944A9E">
              <w:rPr>
                <w:i/>
              </w:rPr>
              <w:t>-Pedagogium.</w:t>
            </w:r>
            <w:r w:rsidRPr="00944A9E">
              <w:t xml:space="preserve"> 1(4), 76-88.</w:t>
            </w:r>
          </w:p>
          <w:p w:rsidR="0083252B" w:rsidRPr="00944A9E" w:rsidRDefault="0083252B" w:rsidP="00E7344C">
            <w:r w:rsidRPr="00944A9E">
              <w:t xml:space="preserve">Majerčíková, J. (2011). Rodina a jej dôvera ku škole. </w:t>
            </w:r>
            <w:r w:rsidR="00490F9A">
              <w:rPr>
                <w:i/>
              </w:rPr>
              <w:t xml:space="preserve">Pedgogika, </w:t>
            </w:r>
            <w:r w:rsidRPr="00944A9E">
              <w:rPr>
                <w:i/>
              </w:rPr>
              <w:t>2</w:t>
            </w:r>
            <w:r w:rsidRPr="00944A9E">
              <w:t xml:space="preserve">(1), 9-27. </w:t>
            </w:r>
          </w:p>
          <w:p w:rsidR="0083252B" w:rsidRPr="00944A9E" w:rsidRDefault="0083252B" w:rsidP="00E7344C">
            <w:pPr>
              <w:jc w:val="both"/>
            </w:pPr>
            <w:r w:rsidRPr="00944A9E">
              <w:t xml:space="preserve">Rabušicová, M. et al. (2004). </w:t>
            </w:r>
            <w:r w:rsidRPr="00944A9E">
              <w:rPr>
                <w:i/>
                <w:iCs/>
              </w:rPr>
              <w:t>Škola a (versus) rodina</w:t>
            </w:r>
            <w:r w:rsidRPr="00944A9E">
              <w:t xml:space="preserve">. Brno: MU. </w:t>
            </w:r>
          </w:p>
          <w:p w:rsidR="0083252B" w:rsidRPr="00944A9E" w:rsidRDefault="0083252B" w:rsidP="00E7344C">
            <w:pPr>
              <w:tabs>
                <w:tab w:val="left" w:pos="6379"/>
              </w:tabs>
              <w:jc w:val="both"/>
            </w:pPr>
            <w:r w:rsidRPr="00944A9E">
              <w:t xml:space="preserve">Štech, S., </w:t>
            </w:r>
            <w:r w:rsidRPr="00944A9E">
              <w:rPr>
                <w:noProof/>
                <w:shd w:val="clear" w:color="auto" w:fill="FFFFFF"/>
              </w:rPr>
              <w:t>&amp;</w:t>
            </w:r>
            <w:r w:rsidRPr="00944A9E">
              <w:t xml:space="preserve"> Viktorová, I. (2001). Vztahy rodiny a školy – hledání dialogu. In Kolláriková, Z., Pupala, B. </w:t>
            </w:r>
            <w:r w:rsidRPr="00944A9E">
              <w:rPr>
                <w:i/>
                <w:iCs/>
              </w:rPr>
              <w:t>Predškolská</w:t>
            </w:r>
            <w:r w:rsidRPr="00944A9E">
              <w:rPr>
                <w:i/>
                <w:iCs/>
              </w:rPr>
              <w:br/>
              <w:t>a elementárna pedagogika</w:t>
            </w:r>
            <w:r w:rsidRPr="00944A9E">
              <w:t>. Praha: Portál.</w:t>
            </w:r>
          </w:p>
          <w:p w:rsidR="0083252B" w:rsidRPr="00944A9E" w:rsidRDefault="0083252B" w:rsidP="00E7344C">
            <w:pPr>
              <w:jc w:val="both"/>
            </w:pPr>
          </w:p>
          <w:p w:rsidR="0083252B" w:rsidRPr="00944A9E" w:rsidRDefault="0083252B" w:rsidP="00E7344C">
            <w:pPr>
              <w:jc w:val="both"/>
              <w:rPr>
                <w:b/>
              </w:rPr>
            </w:pPr>
            <w:r w:rsidRPr="00944A9E">
              <w:rPr>
                <w:b/>
              </w:rPr>
              <w:t xml:space="preserve">Doporučená literatura: </w:t>
            </w:r>
          </w:p>
          <w:p w:rsidR="0083252B" w:rsidRPr="00944A9E" w:rsidRDefault="0083252B" w:rsidP="00E7344C">
            <w:pPr>
              <w:jc w:val="both"/>
            </w:pPr>
            <w:r w:rsidRPr="00944A9E">
              <w:t xml:space="preserve">Lažová, L. (2013). </w:t>
            </w:r>
            <w:r w:rsidRPr="00944A9E">
              <w:rPr>
                <w:i/>
              </w:rPr>
              <w:t>Mateřská škola komunikuje s rodiči</w:t>
            </w:r>
            <w:r w:rsidRPr="00944A9E">
              <w:t xml:space="preserve">. Praha: Portál. </w:t>
            </w:r>
          </w:p>
          <w:p w:rsidR="0083252B" w:rsidRDefault="0083252B" w:rsidP="00E7344C">
            <w:r w:rsidRPr="00944A9E">
              <w:t xml:space="preserve">Majerčíková, J. et al. (2012). </w:t>
            </w:r>
            <w:r w:rsidRPr="00944A9E">
              <w:rPr>
                <w:i/>
                <w:iCs/>
              </w:rPr>
              <w:t xml:space="preserve">Profesijná zdatnosť (self-efficacy) študentov učiteľstva a učiteľov spolupracovať s rodičmi. </w:t>
            </w:r>
            <w:r w:rsidRPr="00944A9E">
              <w:t>Bratislava: Vydavateľstvo UK.</w:t>
            </w:r>
          </w:p>
          <w:p w:rsidR="00774F02" w:rsidRPr="00944A9E" w:rsidRDefault="00774F02" w:rsidP="00E7344C"/>
        </w:tc>
      </w:tr>
      <w:tr w:rsidR="0083252B"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83252B" w:rsidRPr="00944A9E" w:rsidRDefault="0083252B" w:rsidP="00E7344C">
            <w:pPr>
              <w:jc w:val="center"/>
              <w:rPr>
                <w:b/>
              </w:rPr>
            </w:pPr>
            <w:r w:rsidRPr="00944A9E">
              <w:rPr>
                <w:b/>
              </w:rPr>
              <w:t>Informace ke kombinované nebo distanční formě</w:t>
            </w:r>
          </w:p>
        </w:tc>
      </w:tr>
      <w:tr w:rsidR="0083252B" w:rsidRPr="00944A9E" w:rsidTr="00DC193A">
        <w:trPr>
          <w:jc w:val="center"/>
        </w:trPr>
        <w:tc>
          <w:tcPr>
            <w:tcW w:w="5176" w:type="dxa"/>
            <w:gridSpan w:val="3"/>
            <w:tcBorders>
              <w:top w:val="single" w:sz="2" w:space="0" w:color="auto"/>
            </w:tcBorders>
            <w:shd w:val="clear" w:color="auto" w:fill="F7CAAC"/>
          </w:tcPr>
          <w:p w:rsidR="0083252B" w:rsidRPr="00944A9E" w:rsidRDefault="0083252B" w:rsidP="00E7344C">
            <w:pPr>
              <w:jc w:val="both"/>
            </w:pPr>
            <w:r w:rsidRPr="00944A9E">
              <w:rPr>
                <w:b/>
              </w:rPr>
              <w:t>Rozsah konzultací (soustředění)</w:t>
            </w:r>
          </w:p>
        </w:tc>
        <w:tc>
          <w:tcPr>
            <w:tcW w:w="889" w:type="dxa"/>
            <w:tcBorders>
              <w:top w:val="single" w:sz="2" w:space="0" w:color="auto"/>
            </w:tcBorders>
          </w:tcPr>
          <w:p w:rsidR="0083252B" w:rsidRPr="00944A9E" w:rsidRDefault="0083252B" w:rsidP="00E7344C">
            <w:pPr>
              <w:jc w:val="both"/>
            </w:pPr>
          </w:p>
        </w:tc>
        <w:tc>
          <w:tcPr>
            <w:tcW w:w="4142" w:type="dxa"/>
            <w:gridSpan w:val="4"/>
            <w:tcBorders>
              <w:top w:val="single" w:sz="2" w:space="0" w:color="auto"/>
            </w:tcBorders>
            <w:shd w:val="clear" w:color="auto" w:fill="F7CAAC"/>
          </w:tcPr>
          <w:p w:rsidR="0083252B" w:rsidRPr="00944A9E" w:rsidRDefault="0083252B" w:rsidP="00E7344C">
            <w:pPr>
              <w:jc w:val="both"/>
              <w:rPr>
                <w:b/>
              </w:rPr>
            </w:pPr>
            <w:r w:rsidRPr="00944A9E">
              <w:rPr>
                <w:b/>
              </w:rPr>
              <w:t xml:space="preserve">hodin </w:t>
            </w:r>
          </w:p>
        </w:tc>
      </w:tr>
      <w:tr w:rsidR="0083252B" w:rsidRPr="00944A9E" w:rsidTr="00DC193A">
        <w:trPr>
          <w:jc w:val="center"/>
        </w:trPr>
        <w:tc>
          <w:tcPr>
            <w:tcW w:w="10207" w:type="dxa"/>
            <w:gridSpan w:val="8"/>
            <w:shd w:val="clear" w:color="auto" w:fill="F7CAAC"/>
          </w:tcPr>
          <w:p w:rsidR="0083252B" w:rsidRPr="00944A9E" w:rsidRDefault="0083252B" w:rsidP="00E7344C">
            <w:pPr>
              <w:jc w:val="both"/>
              <w:rPr>
                <w:b/>
              </w:rPr>
            </w:pPr>
            <w:r w:rsidRPr="00944A9E">
              <w:rPr>
                <w:b/>
              </w:rPr>
              <w:t>Informace o způsobu kontaktu s vyučujícím</w:t>
            </w:r>
          </w:p>
        </w:tc>
      </w:tr>
      <w:tr w:rsidR="0083252B" w:rsidRPr="00944A9E" w:rsidTr="00B67B97">
        <w:trPr>
          <w:trHeight w:val="1060"/>
          <w:jc w:val="center"/>
        </w:trPr>
        <w:tc>
          <w:tcPr>
            <w:tcW w:w="10207" w:type="dxa"/>
            <w:gridSpan w:val="8"/>
          </w:tcPr>
          <w:p w:rsidR="0083252B" w:rsidRDefault="0083252B" w:rsidP="00E7344C">
            <w:pPr>
              <w:jc w:val="both"/>
              <w:rPr>
                <w:del w:id="1597" w:author="Hana Navrátilová" w:date="2019-09-24T11:10:00Z"/>
              </w:rPr>
            </w:pPr>
          </w:p>
          <w:p w:rsidR="00774F02" w:rsidRDefault="00774F02" w:rsidP="00E7344C">
            <w:pPr>
              <w:jc w:val="both"/>
            </w:pPr>
          </w:p>
          <w:p w:rsidR="00774F02" w:rsidRDefault="00774F02" w:rsidP="00E7344C">
            <w:pPr>
              <w:jc w:val="both"/>
            </w:pPr>
          </w:p>
          <w:p w:rsidR="00774F02" w:rsidRPr="00944A9E" w:rsidRDefault="00774F02"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83252B" w:rsidRPr="00944A9E" w:rsidTr="00DC193A">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83252B" w:rsidRPr="00944A9E" w:rsidRDefault="0083252B" w:rsidP="00E7344C">
            <w:pPr>
              <w:jc w:val="both"/>
              <w:rPr>
                <w:b/>
                <w:sz w:val="28"/>
                <w:szCs w:val="28"/>
              </w:rPr>
            </w:pPr>
            <w:r w:rsidRPr="00944A9E">
              <w:br w:type="page"/>
            </w:r>
            <w:r w:rsidRPr="00944A9E">
              <w:rPr>
                <w:b/>
                <w:sz w:val="28"/>
                <w:szCs w:val="28"/>
              </w:rPr>
              <w:t>B-III – Charakteristika studijního předmětu</w:t>
            </w:r>
          </w:p>
        </w:tc>
      </w:tr>
      <w:tr w:rsidR="0083252B" w:rsidRPr="00944A9E" w:rsidTr="00DC193A">
        <w:trPr>
          <w:jc w:val="center"/>
        </w:trPr>
        <w:tc>
          <w:tcPr>
            <w:tcW w:w="3475" w:type="dxa"/>
            <w:tcBorders>
              <w:top w:val="double" w:sz="4" w:space="0" w:color="auto"/>
            </w:tcBorders>
            <w:shd w:val="clear" w:color="auto" w:fill="F7CAAC"/>
          </w:tcPr>
          <w:p w:rsidR="0083252B" w:rsidRPr="00944A9E" w:rsidRDefault="0083252B" w:rsidP="00E7344C">
            <w:pPr>
              <w:jc w:val="both"/>
              <w:rPr>
                <w:b/>
              </w:rPr>
            </w:pPr>
            <w:r w:rsidRPr="00944A9E">
              <w:rPr>
                <w:b/>
              </w:rPr>
              <w:t>Název studijního předmětu</w:t>
            </w:r>
          </w:p>
        </w:tc>
        <w:tc>
          <w:tcPr>
            <w:tcW w:w="6732" w:type="dxa"/>
            <w:gridSpan w:val="7"/>
            <w:tcBorders>
              <w:top w:val="double" w:sz="4" w:space="0" w:color="auto"/>
            </w:tcBorders>
          </w:tcPr>
          <w:p w:rsidR="0083252B" w:rsidRPr="00944A9E" w:rsidRDefault="0083252B" w:rsidP="00E7344C">
            <w:pPr>
              <w:jc w:val="both"/>
            </w:pPr>
            <w:r w:rsidRPr="00944A9E">
              <w:t>Didaktika tělesné výchovy s praxí</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Typ předmětu</w:t>
            </w:r>
          </w:p>
        </w:tc>
        <w:tc>
          <w:tcPr>
            <w:tcW w:w="3411" w:type="dxa"/>
            <w:gridSpan w:val="4"/>
          </w:tcPr>
          <w:p w:rsidR="0083252B" w:rsidRPr="00944A9E" w:rsidRDefault="0083252B" w:rsidP="00E7344C">
            <w:pPr>
              <w:jc w:val="both"/>
            </w:pPr>
            <w:r w:rsidRPr="00944A9E">
              <w:t>povinný, PZ</w:t>
            </w:r>
          </w:p>
        </w:tc>
        <w:tc>
          <w:tcPr>
            <w:tcW w:w="2694" w:type="dxa"/>
            <w:gridSpan w:val="2"/>
            <w:shd w:val="clear" w:color="auto" w:fill="F7CAAC"/>
          </w:tcPr>
          <w:p w:rsidR="0083252B" w:rsidRPr="00944A9E" w:rsidRDefault="0083252B" w:rsidP="00E7344C">
            <w:pPr>
              <w:jc w:val="both"/>
            </w:pPr>
            <w:r w:rsidRPr="00944A9E">
              <w:rPr>
                <w:b/>
              </w:rPr>
              <w:t>doporučený ročník / semestr</w:t>
            </w:r>
          </w:p>
        </w:tc>
        <w:tc>
          <w:tcPr>
            <w:tcW w:w="627" w:type="dxa"/>
          </w:tcPr>
          <w:p w:rsidR="0083252B" w:rsidRPr="00944A9E" w:rsidRDefault="0083252B" w:rsidP="00E7344C">
            <w:pPr>
              <w:jc w:val="both"/>
            </w:pPr>
            <w:r w:rsidRPr="00944A9E">
              <w:t>4/ZS</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Rozsah studijního předmětu</w:t>
            </w:r>
          </w:p>
        </w:tc>
        <w:tc>
          <w:tcPr>
            <w:tcW w:w="2197" w:type="dxa"/>
            <w:gridSpan w:val="2"/>
          </w:tcPr>
          <w:p w:rsidR="0083252B" w:rsidRPr="00944A9E" w:rsidRDefault="0083252B" w:rsidP="00E7344C">
            <w:pPr>
              <w:jc w:val="both"/>
            </w:pPr>
            <w:r w:rsidRPr="00944A9E">
              <w:t>14p+14c+4 hodiny praxe</w:t>
            </w:r>
          </w:p>
        </w:tc>
        <w:tc>
          <w:tcPr>
            <w:tcW w:w="567" w:type="dxa"/>
            <w:shd w:val="clear" w:color="auto" w:fill="F7CAAC"/>
          </w:tcPr>
          <w:p w:rsidR="0083252B" w:rsidRPr="00944A9E" w:rsidRDefault="0083252B" w:rsidP="00E7344C">
            <w:pPr>
              <w:jc w:val="both"/>
              <w:rPr>
                <w:b/>
              </w:rPr>
            </w:pPr>
            <w:r w:rsidRPr="00944A9E">
              <w:rPr>
                <w:b/>
              </w:rPr>
              <w:t xml:space="preserve">hod. </w:t>
            </w:r>
          </w:p>
        </w:tc>
        <w:tc>
          <w:tcPr>
            <w:tcW w:w="647" w:type="dxa"/>
          </w:tcPr>
          <w:p w:rsidR="0083252B" w:rsidRPr="00944A9E" w:rsidRDefault="0083252B" w:rsidP="00E7344C">
            <w:pPr>
              <w:jc w:val="both"/>
            </w:pPr>
            <w:r w:rsidRPr="00944A9E">
              <w:t>28+4</w:t>
            </w:r>
          </w:p>
        </w:tc>
        <w:tc>
          <w:tcPr>
            <w:tcW w:w="2155" w:type="dxa"/>
            <w:shd w:val="clear" w:color="auto" w:fill="F7CAAC"/>
          </w:tcPr>
          <w:p w:rsidR="0083252B" w:rsidRPr="00944A9E" w:rsidRDefault="0083252B" w:rsidP="00E7344C">
            <w:pPr>
              <w:jc w:val="both"/>
              <w:rPr>
                <w:b/>
              </w:rPr>
            </w:pPr>
            <w:r w:rsidRPr="00944A9E">
              <w:rPr>
                <w:b/>
              </w:rPr>
              <w:t>kreditů</w:t>
            </w:r>
          </w:p>
        </w:tc>
        <w:tc>
          <w:tcPr>
            <w:tcW w:w="1166" w:type="dxa"/>
            <w:gridSpan w:val="2"/>
          </w:tcPr>
          <w:p w:rsidR="0083252B" w:rsidRPr="00944A9E" w:rsidRDefault="0083252B" w:rsidP="00E7344C">
            <w:pPr>
              <w:jc w:val="both"/>
            </w:pPr>
            <w:r w:rsidRPr="00944A9E">
              <w:t>3</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Prerekvizity, korekvizity, ekvivalence</w:t>
            </w:r>
          </w:p>
        </w:tc>
        <w:tc>
          <w:tcPr>
            <w:tcW w:w="6732" w:type="dxa"/>
            <w:gridSpan w:val="7"/>
          </w:tcPr>
          <w:p w:rsidR="0083252B" w:rsidRPr="00944A9E" w:rsidRDefault="0083252B" w:rsidP="00E7344C">
            <w:pPr>
              <w:jc w:val="both"/>
            </w:pP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Způsob ověření studijních výsledků</w:t>
            </w:r>
          </w:p>
        </w:tc>
        <w:tc>
          <w:tcPr>
            <w:tcW w:w="3411" w:type="dxa"/>
            <w:gridSpan w:val="4"/>
          </w:tcPr>
          <w:p w:rsidR="0083252B" w:rsidRPr="00944A9E" w:rsidRDefault="0083252B" w:rsidP="00E7344C">
            <w:pPr>
              <w:jc w:val="both"/>
            </w:pPr>
            <w:r w:rsidRPr="00944A9E">
              <w:t>zápočet, zkouška</w:t>
            </w:r>
          </w:p>
        </w:tc>
        <w:tc>
          <w:tcPr>
            <w:tcW w:w="2155" w:type="dxa"/>
            <w:shd w:val="clear" w:color="auto" w:fill="F7CAAC"/>
          </w:tcPr>
          <w:p w:rsidR="0083252B" w:rsidRPr="00944A9E" w:rsidRDefault="0083252B" w:rsidP="00E7344C">
            <w:pPr>
              <w:jc w:val="both"/>
              <w:rPr>
                <w:b/>
              </w:rPr>
            </w:pPr>
            <w:r w:rsidRPr="00944A9E">
              <w:rPr>
                <w:b/>
              </w:rPr>
              <w:t>Forma výuky</w:t>
            </w:r>
          </w:p>
        </w:tc>
        <w:tc>
          <w:tcPr>
            <w:tcW w:w="1166" w:type="dxa"/>
            <w:gridSpan w:val="2"/>
          </w:tcPr>
          <w:p w:rsidR="0083252B" w:rsidRPr="00944A9E" w:rsidRDefault="0083252B" w:rsidP="00E7344C">
            <w:pPr>
              <w:jc w:val="both"/>
            </w:pPr>
            <w:r w:rsidRPr="00944A9E">
              <w:t>přednáška</w:t>
            </w:r>
          </w:p>
          <w:p w:rsidR="0083252B" w:rsidRPr="00944A9E" w:rsidRDefault="0083252B" w:rsidP="00E7344C">
            <w:pPr>
              <w:jc w:val="both"/>
            </w:pPr>
            <w:r w:rsidRPr="00944A9E">
              <w:t>seminář</w:t>
            </w:r>
          </w:p>
          <w:p w:rsidR="0083252B" w:rsidRPr="00944A9E" w:rsidRDefault="0083252B" w:rsidP="00E7344C">
            <w:pPr>
              <w:jc w:val="both"/>
            </w:pPr>
            <w:r w:rsidRPr="00944A9E">
              <w:t>odborná praxe</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83252B" w:rsidRPr="005209F5" w:rsidRDefault="002D34C6" w:rsidP="00E7344C">
            <w:pPr>
              <w:jc w:val="both"/>
            </w:pPr>
            <w:r w:rsidRPr="005209F5">
              <w:t>Ú</w:t>
            </w:r>
            <w:r w:rsidR="0083252B" w:rsidRPr="005209F5">
              <w:t xml:space="preserve">čast ve výuce (min. 80 %); písemné zpracování poznámek k analýze školního vzdělávacího programu vybrané základní školy se zaměřením na tělesnou výchovu; </w:t>
            </w:r>
            <w:r w:rsidRPr="005209F5">
              <w:t>příprava a realizace vlastního vyučovacího pokusu; ústní zkouška.</w:t>
            </w:r>
          </w:p>
        </w:tc>
      </w:tr>
      <w:tr w:rsidR="0083252B" w:rsidRPr="00944A9E" w:rsidTr="00DC193A">
        <w:trPr>
          <w:trHeight w:val="204"/>
          <w:jc w:val="center"/>
        </w:trPr>
        <w:tc>
          <w:tcPr>
            <w:tcW w:w="10207" w:type="dxa"/>
            <w:gridSpan w:val="8"/>
            <w:tcBorders>
              <w:top w:val="nil"/>
            </w:tcBorders>
          </w:tcPr>
          <w:p w:rsidR="0083252B" w:rsidRPr="005209F5" w:rsidRDefault="0083252B" w:rsidP="00E7344C">
            <w:pPr>
              <w:jc w:val="both"/>
            </w:pPr>
          </w:p>
        </w:tc>
      </w:tr>
      <w:tr w:rsidR="0083252B" w:rsidRPr="00944A9E" w:rsidTr="00DC193A">
        <w:trPr>
          <w:trHeight w:val="197"/>
          <w:jc w:val="center"/>
        </w:trPr>
        <w:tc>
          <w:tcPr>
            <w:tcW w:w="3475" w:type="dxa"/>
            <w:tcBorders>
              <w:top w:val="nil"/>
            </w:tcBorders>
            <w:shd w:val="clear" w:color="auto" w:fill="F7CAAC"/>
          </w:tcPr>
          <w:p w:rsidR="0083252B" w:rsidRPr="00944A9E" w:rsidRDefault="0083252B" w:rsidP="00E7344C">
            <w:pPr>
              <w:jc w:val="both"/>
              <w:rPr>
                <w:b/>
              </w:rPr>
            </w:pPr>
            <w:r w:rsidRPr="00944A9E">
              <w:rPr>
                <w:b/>
              </w:rPr>
              <w:t>Garant předmětu</w:t>
            </w:r>
          </w:p>
        </w:tc>
        <w:tc>
          <w:tcPr>
            <w:tcW w:w="6732" w:type="dxa"/>
            <w:gridSpan w:val="7"/>
            <w:tcBorders>
              <w:top w:val="nil"/>
            </w:tcBorders>
          </w:tcPr>
          <w:p w:rsidR="0083252B" w:rsidRPr="005209F5" w:rsidRDefault="006C084F" w:rsidP="00E7344C">
            <w:moveFromRangeStart w:id="1598" w:author="Hana Navrátilová" w:date="2019-09-24T11:10:00Z" w:name="move20215889"/>
            <w:moveFrom w:id="1599" w:author="Hana Navrátilová" w:date="2019-09-24T11:10:00Z">
              <w:r w:rsidRPr="005209F5">
                <w:t xml:space="preserve">PhDr. </w:t>
              </w:r>
            </w:moveFrom>
            <w:moveFromRangeEnd w:id="1598"/>
            <w:r w:rsidR="00297ED8" w:rsidRPr="005209F5">
              <w:t xml:space="preserve">Mgr. </w:t>
            </w:r>
            <w:del w:id="1600" w:author="Hana Navrátilová" w:date="2019-09-24T11:10:00Z">
              <w:r w:rsidR="00794E2C" w:rsidRPr="005209F5">
                <w:delText>Marcela Janíková</w:delText>
              </w:r>
            </w:del>
            <w:ins w:id="1601" w:author="Hana Navrátilová" w:date="2019-09-24T11:10:00Z">
              <w:r w:rsidR="00297ED8" w:rsidRPr="005209F5">
                <w:t>Petr Soják</w:t>
              </w:r>
            </w:ins>
            <w:r w:rsidR="00297ED8" w:rsidRPr="005209F5">
              <w:t>, Ph.D.</w:t>
            </w:r>
          </w:p>
        </w:tc>
      </w:tr>
      <w:tr w:rsidR="0083252B" w:rsidRPr="00944A9E" w:rsidTr="00DC193A">
        <w:trPr>
          <w:trHeight w:val="140"/>
          <w:jc w:val="center"/>
        </w:trPr>
        <w:tc>
          <w:tcPr>
            <w:tcW w:w="3475" w:type="dxa"/>
            <w:tcBorders>
              <w:top w:val="nil"/>
            </w:tcBorders>
            <w:shd w:val="clear" w:color="auto" w:fill="F7CAAC"/>
          </w:tcPr>
          <w:p w:rsidR="0083252B" w:rsidRPr="00944A9E" w:rsidRDefault="0083252B" w:rsidP="00E7344C">
            <w:pPr>
              <w:jc w:val="both"/>
              <w:rPr>
                <w:b/>
              </w:rPr>
            </w:pPr>
            <w:r w:rsidRPr="00944A9E">
              <w:rPr>
                <w:b/>
              </w:rPr>
              <w:t>Zapojení garanta do výuky předmětu</w:t>
            </w:r>
          </w:p>
        </w:tc>
        <w:tc>
          <w:tcPr>
            <w:tcW w:w="6732" w:type="dxa"/>
            <w:gridSpan w:val="7"/>
            <w:tcBorders>
              <w:top w:val="nil"/>
            </w:tcBorders>
          </w:tcPr>
          <w:p w:rsidR="0083252B" w:rsidRPr="005209F5" w:rsidRDefault="0083252B" w:rsidP="00E7344C">
            <w:pPr>
              <w:jc w:val="both"/>
            </w:pPr>
            <w:del w:id="1602" w:author="Hana Navrátilová" w:date="2019-09-24T11:10:00Z">
              <w:r w:rsidRPr="005209F5">
                <w:delText>přednášející</w:delText>
              </w:r>
            </w:del>
            <w:ins w:id="1603" w:author="Hana Navrátilová" w:date="2019-09-24T11:10:00Z">
              <w:r w:rsidR="00AA4644" w:rsidRPr="005209F5">
                <w:t>P</w:t>
              </w:r>
              <w:r w:rsidRPr="005209F5">
                <w:t>řednášející</w:t>
              </w:r>
              <w:r w:rsidR="00AA4644" w:rsidRPr="005209F5">
                <w:t>, cvičící</w:t>
              </w:r>
            </w:ins>
          </w:p>
        </w:tc>
      </w:tr>
      <w:tr w:rsidR="0083252B" w:rsidRPr="00944A9E" w:rsidTr="00DC193A">
        <w:trPr>
          <w:trHeight w:val="172"/>
          <w:jc w:val="center"/>
        </w:trPr>
        <w:tc>
          <w:tcPr>
            <w:tcW w:w="3475" w:type="dxa"/>
            <w:shd w:val="clear" w:color="auto" w:fill="F7CAAC"/>
          </w:tcPr>
          <w:p w:rsidR="0083252B" w:rsidRPr="00944A9E" w:rsidRDefault="0083252B" w:rsidP="00E7344C">
            <w:pPr>
              <w:jc w:val="both"/>
              <w:rPr>
                <w:b/>
              </w:rPr>
            </w:pPr>
            <w:r w:rsidRPr="00944A9E">
              <w:rPr>
                <w:b/>
              </w:rPr>
              <w:t>Vyučující</w:t>
            </w:r>
          </w:p>
        </w:tc>
        <w:tc>
          <w:tcPr>
            <w:tcW w:w="6732" w:type="dxa"/>
            <w:gridSpan w:val="7"/>
            <w:tcBorders>
              <w:bottom w:val="nil"/>
            </w:tcBorders>
            <w:shd w:val="clear" w:color="auto" w:fill="auto"/>
          </w:tcPr>
          <w:p w:rsidR="0083252B" w:rsidRPr="005209F5" w:rsidRDefault="00B46C33" w:rsidP="00E7344C">
            <w:del w:id="1604" w:author="Hana Navrátilová" w:date="2019-09-24T11:10:00Z">
              <w:r w:rsidRPr="005209F5">
                <w:delText xml:space="preserve">PhDr. </w:delText>
              </w:r>
            </w:del>
            <w:r w:rsidR="00297ED8" w:rsidRPr="005209F5">
              <w:t xml:space="preserve">Mgr. </w:t>
            </w:r>
            <w:del w:id="1605" w:author="Hana Navrátilová" w:date="2019-09-24T11:10:00Z">
              <w:r w:rsidRPr="005209F5">
                <w:delText>Marcela Janíková</w:delText>
              </w:r>
            </w:del>
            <w:ins w:id="1606" w:author="Hana Navrátilová" w:date="2019-09-24T11:10:00Z">
              <w:r w:rsidR="00297ED8" w:rsidRPr="005209F5">
                <w:t>Petr Soják</w:t>
              </w:r>
            </w:ins>
            <w:r w:rsidR="00297ED8" w:rsidRPr="005209F5">
              <w:t xml:space="preserve">, Ph.D. </w:t>
            </w:r>
            <w:del w:id="1607" w:author="Hana Navrátilová" w:date="2019-09-24T11:10:00Z">
              <w:r w:rsidR="0086332B" w:rsidRPr="005209F5">
                <w:delText>(50%)</w:delText>
              </w:r>
              <w:r w:rsidR="00794E2C" w:rsidRPr="005209F5">
                <w:delText xml:space="preserve">, Mgr. et Mgr. Viktor Pacholík, Ph.D. (50%) </w:delText>
              </w:r>
            </w:del>
            <w:ins w:id="1608" w:author="Hana Navrátilová" w:date="2019-09-24T11:10:00Z">
              <w:r w:rsidR="00297ED8" w:rsidRPr="005209F5">
                <w:t>(100%)</w:t>
              </w:r>
            </w:ins>
          </w:p>
        </w:tc>
      </w:tr>
      <w:tr w:rsidR="0083252B" w:rsidRPr="00944A9E" w:rsidTr="00DC193A">
        <w:trPr>
          <w:trHeight w:val="58"/>
          <w:jc w:val="center"/>
        </w:trPr>
        <w:tc>
          <w:tcPr>
            <w:tcW w:w="10207" w:type="dxa"/>
            <w:gridSpan w:val="8"/>
            <w:tcBorders>
              <w:top w:val="nil"/>
            </w:tcBorders>
          </w:tcPr>
          <w:p w:rsidR="0083252B" w:rsidRPr="00944A9E" w:rsidRDefault="0083252B" w:rsidP="00E7344C">
            <w:pPr>
              <w:jc w:val="both"/>
            </w:pP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Stručná anotace předmětu</w:t>
            </w:r>
          </w:p>
        </w:tc>
        <w:tc>
          <w:tcPr>
            <w:tcW w:w="6732" w:type="dxa"/>
            <w:gridSpan w:val="7"/>
            <w:tcBorders>
              <w:bottom w:val="nil"/>
            </w:tcBorders>
          </w:tcPr>
          <w:p w:rsidR="0083252B" w:rsidRPr="00944A9E" w:rsidRDefault="0083252B" w:rsidP="00E7344C">
            <w:pPr>
              <w:jc w:val="both"/>
            </w:pPr>
          </w:p>
        </w:tc>
      </w:tr>
      <w:tr w:rsidR="0083252B" w:rsidRPr="00944A9E" w:rsidTr="00B7211C">
        <w:trPr>
          <w:trHeight w:val="3691"/>
          <w:jc w:val="center"/>
        </w:trPr>
        <w:tc>
          <w:tcPr>
            <w:tcW w:w="10207" w:type="dxa"/>
            <w:gridSpan w:val="8"/>
            <w:tcBorders>
              <w:top w:val="nil"/>
              <w:bottom w:val="single" w:sz="12" w:space="0" w:color="auto"/>
            </w:tcBorders>
          </w:tcPr>
          <w:p w:rsidR="0083252B" w:rsidRPr="00944A9E" w:rsidRDefault="0083252B" w:rsidP="00E7344C">
            <w:pPr>
              <w:jc w:val="both"/>
              <w:rPr>
                <w:b/>
              </w:rPr>
            </w:pPr>
          </w:p>
          <w:p w:rsidR="0083252B" w:rsidRPr="00944A9E" w:rsidRDefault="0083252B" w:rsidP="00E7344C">
            <w:pPr>
              <w:jc w:val="both"/>
            </w:pPr>
            <w:r w:rsidRPr="00944A9E">
              <w:t>Vývoj tělesné výchovy na českých školách. Reformy školství a současné pojetí školní tělesné výchovy.</w:t>
            </w:r>
          </w:p>
          <w:p w:rsidR="0083252B" w:rsidRPr="00944A9E" w:rsidRDefault="0083252B" w:rsidP="00E7344C">
            <w:pPr>
              <w:jc w:val="both"/>
            </w:pPr>
            <w:r w:rsidRPr="00944A9E">
              <w:t>Základní pojmy z didaktiky TV.</w:t>
            </w:r>
          </w:p>
          <w:p w:rsidR="0083252B" w:rsidRPr="00944A9E" w:rsidRDefault="0083252B" w:rsidP="00E7344C">
            <w:pPr>
              <w:jc w:val="both"/>
            </w:pPr>
            <w:r w:rsidRPr="00944A9E">
              <w:t>Kurikulární dokumenty ve vztahu ke školní tělesné výchově.</w:t>
            </w:r>
          </w:p>
          <w:p w:rsidR="0083252B" w:rsidRPr="00944A9E" w:rsidRDefault="0083252B" w:rsidP="00E7344C">
            <w:pPr>
              <w:jc w:val="both"/>
            </w:pPr>
            <w:r w:rsidRPr="00944A9E">
              <w:t>Osobnost žáka s ohledem na psychomotorický vývoj</w:t>
            </w:r>
          </w:p>
          <w:p w:rsidR="0083252B" w:rsidRPr="00944A9E" w:rsidRDefault="0083252B" w:rsidP="00E7344C">
            <w:pPr>
              <w:jc w:val="both"/>
            </w:pPr>
            <w:r w:rsidRPr="00944A9E">
              <w:t>Role učitele tělesné výchovy.</w:t>
            </w:r>
          </w:p>
          <w:p w:rsidR="0083252B" w:rsidRPr="00944A9E" w:rsidRDefault="0083252B" w:rsidP="00E7344C">
            <w:pPr>
              <w:jc w:val="both"/>
            </w:pPr>
            <w:r w:rsidRPr="00944A9E">
              <w:t>Cíle, obsah a metody školní tělesné výchovy.</w:t>
            </w:r>
          </w:p>
          <w:p w:rsidR="0083252B" w:rsidRPr="00944A9E" w:rsidRDefault="0083252B" w:rsidP="00E7344C">
            <w:pPr>
              <w:jc w:val="both"/>
            </w:pPr>
            <w:r w:rsidRPr="00944A9E">
              <w:t>Organizační formy školní tělesné výchovy.</w:t>
            </w:r>
          </w:p>
          <w:p w:rsidR="0083252B" w:rsidRPr="00944A9E" w:rsidRDefault="0083252B" w:rsidP="00E7344C">
            <w:pPr>
              <w:jc w:val="both"/>
            </w:pPr>
            <w:r w:rsidRPr="00944A9E">
              <w:t>Stavba vyučovací jednotky tělesné výchovy.</w:t>
            </w:r>
          </w:p>
          <w:p w:rsidR="0083252B" w:rsidRPr="00944A9E" w:rsidRDefault="0083252B" w:rsidP="00E7344C">
            <w:pPr>
              <w:jc w:val="both"/>
            </w:pPr>
            <w:r w:rsidRPr="00944A9E">
              <w:t>Kritéria efektivnosti vyučování a učení v tělesné výchově.</w:t>
            </w:r>
          </w:p>
          <w:p w:rsidR="0083252B" w:rsidRPr="00944A9E" w:rsidRDefault="0083252B" w:rsidP="00E7344C">
            <w:pPr>
              <w:jc w:val="both"/>
            </w:pPr>
            <w:r w:rsidRPr="00944A9E">
              <w:t>Metody posuzování efektivnosti vyučování a učení v TV.</w:t>
            </w:r>
          </w:p>
          <w:p w:rsidR="0083252B" w:rsidRPr="00944A9E" w:rsidRDefault="0083252B" w:rsidP="00E7344C">
            <w:pPr>
              <w:jc w:val="both"/>
            </w:pPr>
            <w:r w:rsidRPr="00944A9E">
              <w:t>Plánování, hodnocení a klasifikace ve školní tělesné výchově.</w:t>
            </w:r>
          </w:p>
          <w:p w:rsidR="0083252B" w:rsidRPr="00944A9E" w:rsidRDefault="0083252B" w:rsidP="00E7344C">
            <w:pPr>
              <w:jc w:val="both"/>
            </w:pPr>
            <w:r w:rsidRPr="00944A9E">
              <w:t>Tělocvičné názvosloví. Písemné a schematické znázornění tělocvičných prvků.</w:t>
            </w:r>
          </w:p>
          <w:p w:rsidR="0083252B" w:rsidRPr="00944A9E" w:rsidRDefault="0083252B" w:rsidP="00E7344C">
            <w:pPr>
              <w:jc w:val="both"/>
            </w:pPr>
            <w:r w:rsidRPr="00944A9E">
              <w:t>Bezpečnost při pohybových aktivitách.</w:t>
            </w:r>
          </w:p>
          <w:p w:rsidR="0083252B" w:rsidRPr="00944A9E" w:rsidRDefault="0083252B" w:rsidP="00E7344C">
            <w:pPr>
              <w:jc w:val="both"/>
            </w:pPr>
            <w:r w:rsidRPr="00944A9E">
              <w:t>Nástin metodiky nácviku vybraných pohybových prvků.</w:t>
            </w:r>
          </w:p>
        </w:tc>
      </w:tr>
      <w:tr w:rsidR="0083252B" w:rsidRPr="00944A9E" w:rsidTr="00DC193A">
        <w:trPr>
          <w:trHeight w:val="265"/>
          <w:jc w:val="center"/>
        </w:trPr>
        <w:tc>
          <w:tcPr>
            <w:tcW w:w="4042" w:type="dxa"/>
            <w:gridSpan w:val="2"/>
            <w:tcBorders>
              <w:top w:val="nil"/>
            </w:tcBorders>
            <w:shd w:val="clear" w:color="auto" w:fill="F7CAAC"/>
          </w:tcPr>
          <w:p w:rsidR="0083252B" w:rsidRPr="00944A9E" w:rsidRDefault="0083252B" w:rsidP="00E7344C">
            <w:pPr>
              <w:jc w:val="both"/>
            </w:pPr>
            <w:r w:rsidRPr="00944A9E">
              <w:rPr>
                <w:b/>
              </w:rPr>
              <w:t>Studijní literatura a studijní pomůcky</w:t>
            </w:r>
          </w:p>
        </w:tc>
        <w:tc>
          <w:tcPr>
            <w:tcW w:w="6165" w:type="dxa"/>
            <w:gridSpan w:val="6"/>
            <w:tcBorders>
              <w:top w:val="nil"/>
              <w:bottom w:val="nil"/>
            </w:tcBorders>
          </w:tcPr>
          <w:p w:rsidR="0083252B" w:rsidRPr="00944A9E" w:rsidRDefault="0083252B" w:rsidP="00E7344C">
            <w:pPr>
              <w:jc w:val="both"/>
            </w:pPr>
          </w:p>
        </w:tc>
      </w:tr>
      <w:tr w:rsidR="0083252B" w:rsidRPr="00944A9E" w:rsidTr="00DC193A">
        <w:trPr>
          <w:trHeight w:val="1497"/>
          <w:jc w:val="center"/>
        </w:trPr>
        <w:tc>
          <w:tcPr>
            <w:tcW w:w="10207" w:type="dxa"/>
            <w:gridSpan w:val="8"/>
            <w:tcBorders>
              <w:top w:val="nil"/>
            </w:tcBorders>
          </w:tcPr>
          <w:p w:rsidR="00B3711C" w:rsidRPr="00944A9E" w:rsidRDefault="00B3711C" w:rsidP="00E7344C">
            <w:pPr>
              <w:jc w:val="both"/>
              <w:rPr>
                <w:b/>
              </w:rPr>
            </w:pPr>
          </w:p>
          <w:p w:rsidR="0083252B" w:rsidRPr="00944A9E" w:rsidRDefault="0083252B" w:rsidP="00E7344C">
            <w:pPr>
              <w:jc w:val="both"/>
              <w:rPr>
                <w:b/>
              </w:rPr>
            </w:pPr>
            <w:r w:rsidRPr="00944A9E">
              <w:rPr>
                <w:b/>
              </w:rPr>
              <w:t xml:space="preserve">Povinná literatura: </w:t>
            </w:r>
          </w:p>
          <w:p w:rsidR="0083252B" w:rsidRPr="00944A9E" w:rsidRDefault="0083252B" w:rsidP="00E7344C">
            <w:pPr>
              <w:jc w:val="both"/>
            </w:pPr>
            <w:r w:rsidRPr="00944A9E">
              <w:t xml:space="preserve">Dvořáková, H. (2007). </w:t>
            </w:r>
            <w:r w:rsidRPr="00944A9E">
              <w:rPr>
                <w:i/>
              </w:rPr>
              <w:t>Didaktika tělesné výchovy nejmenších dětí.</w:t>
            </w:r>
            <w:r w:rsidRPr="00944A9E">
              <w:t xml:space="preserve"> Praha: Univerzita Karlova v Praze, Pedagogická fakulta.</w:t>
            </w:r>
          </w:p>
          <w:p w:rsidR="0083252B" w:rsidRPr="00944A9E" w:rsidRDefault="0083252B" w:rsidP="00E7344C">
            <w:pPr>
              <w:jc w:val="both"/>
            </w:pPr>
            <w:r w:rsidRPr="00944A9E">
              <w:t>Dvořáková, H., &amp; Engelthalerová, Z. (2017). </w:t>
            </w:r>
            <w:r w:rsidRPr="00944A9E">
              <w:rPr>
                <w:i/>
                <w:iCs/>
              </w:rPr>
              <w:t>Tělesná výchova na 1. stupni základní školy</w:t>
            </w:r>
            <w:r w:rsidRPr="00944A9E">
              <w:t>. Praha: Univerzita Karlova, nakladatelství Karolinum.</w:t>
            </w:r>
          </w:p>
          <w:p w:rsidR="0083252B" w:rsidRPr="005209F5" w:rsidRDefault="0083252B" w:rsidP="00E7344C">
            <w:pPr>
              <w:jc w:val="both"/>
            </w:pPr>
            <w:r w:rsidRPr="00944A9E">
              <w:t xml:space="preserve">Fialová, L. (2010). </w:t>
            </w:r>
            <w:r w:rsidRPr="00944A9E">
              <w:rPr>
                <w:i/>
              </w:rPr>
              <w:t xml:space="preserve">Aktuální témata didaktiky: školní </w:t>
            </w:r>
            <w:r w:rsidRPr="005209F5">
              <w:rPr>
                <w:i/>
              </w:rPr>
              <w:t>tělesná výchova</w:t>
            </w:r>
            <w:r w:rsidRPr="005209F5">
              <w:t>. Praha: Karolinum.</w:t>
            </w:r>
          </w:p>
          <w:p w:rsidR="0083252B" w:rsidRPr="005209F5" w:rsidRDefault="0083252B" w:rsidP="00E7344C">
            <w:pPr>
              <w:jc w:val="both"/>
            </w:pPr>
            <w:r w:rsidRPr="005209F5">
              <w:rPr>
                <w:i/>
              </w:rPr>
              <w:t>Rámcový vzdělávací program pro základní vzdělávání</w:t>
            </w:r>
            <w:r w:rsidRPr="005209F5">
              <w:t>. Aktuální verze. Praha: MŠMT a NÚV.</w:t>
            </w:r>
          </w:p>
          <w:p w:rsidR="00D46429" w:rsidRPr="005209F5" w:rsidRDefault="00D46429" w:rsidP="00D46429">
            <w:pPr>
              <w:ind w:hanging="5"/>
              <w:rPr>
                <w:ins w:id="1609" w:author="Hana Navrátilová" w:date="2019-09-24T11:10:00Z"/>
                <w:rFonts w:eastAsia="Arial Unicode MS"/>
              </w:rPr>
            </w:pPr>
            <w:ins w:id="1610" w:author="Hana Navrátilová" w:date="2019-09-24T11:10:00Z">
              <w:r w:rsidRPr="005209F5">
                <w:rPr>
                  <w:rFonts w:eastAsia="Arial Unicode MS"/>
                </w:rPr>
                <w:t xml:space="preserve">Soják, P. a kol. (2014). </w:t>
              </w:r>
              <w:r w:rsidRPr="005209F5">
                <w:rPr>
                  <w:rFonts w:eastAsia="Arial Unicode MS"/>
                  <w:i/>
                </w:rPr>
                <w:t>Kuchařka pro lektory zážitkově orientovaných kurzů aneb (Ne)vaříme z vody</w:t>
              </w:r>
              <w:r w:rsidRPr="005209F5">
                <w:rPr>
                  <w:rFonts w:eastAsia="Arial Unicode MS"/>
                </w:rPr>
                <w:t xml:space="preserve">. Brno: Masarykova univerzita. </w:t>
              </w:r>
            </w:ins>
          </w:p>
          <w:p w:rsidR="0083252B" w:rsidRPr="00944A9E" w:rsidRDefault="0083252B" w:rsidP="00E7344C">
            <w:pPr>
              <w:jc w:val="both"/>
            </w:pPr>
            <w:r w:rsidRPr="005209F5">
              <w:t xml:space="preserve">Rychtecký, A., &amp; Fialová, L. (1998). </w:t>
            </w:r>
            <w:r w:rsidRPr="005209F5">
              <w:rPr>
                <w:i/>
              </w:rPr>
              <w:t>Didaktika škol</w:t>
            </w:r>
            <w:r w:rsidRPr="00944A9E">
              <w:rPr>
                <w:i/>
              </w:rPr>
              <w:t>ní tělesné výchovy.</w:t>
            </w:r>
            <w:r w:rsidRPr="00944A9E">
              <w:t xml:space="preserve"> Praha: Karolinum.</w:t>
            </w:r>
          </w:p>
          <w:p w:rsidR="0083252B" w:rsidRPr="00944A9E" w:rsidRDefault="0083252B" w:rsidP="00E7344C">
            <w:pPr>
              <w:jc w:val="both"/>
              <w:rPr>
                <w:i/>
              </w:rPr>
            </w:pPr>
          </w:p>
          <w:p w:rsidR="0083252B" w:rsidRPr="00944A9E" w:rsidRDefault="0083252B" w:rsidP="00E7344C">
            <w:pPr>
              <w:jc w:val="both"/>
              <w:rPr>
                <w:b/>
              </w:rPr>
            </w:pPr>
            <w:r w:rsidRPr="00944A9E">
              <w:rPr>
                <w:b/>
              </w:rPr>
              <w:t xml:space="preserve">Doporučená literatura: </w:t>
            </w:r>
          </w:p>
          <w:p w:rsidR="0083252B" w:rsidRPr="00944A9E" w:rsidRDefault="0083252B" w:rsidP="00E7344C">
            <w:pPr>
              <w:jc w:val="both"/>
            </w:pPr>
            <w:r w:rsidRPr="00944A9E">
              <w:t>Dandová, E. (2008). </w:t>
            </w:r>
            <w:r w:rsidRPr="00944A9E">
              <w:rPr>
                <w:i/>
                <w:iCs/>
              </w:rPr>
              <w:t>Bezpečnost a ochrana zdraví dětí ve školách</w:t>
            </w:r>
            <w:r w:rsidRPr="00944A9E">
              <w:t>. Praha: ASPI.</w:t>
            </w:r>
          </w:p>
          <w:p w:rsidR="0083252B" w:rsidRPr="00944A9E" w:rsidRDefault="0083252B" w:rsidP="00E7344C">
            <w:pPr>
              <w:jc w:val="both"/>
            </w:pPr>
            <w:r w:rsidRPr="00944A9E">
              <w:t>Kolář, Z., &amp; Šikulová, R. (2009). </w:t>
            </w:r>
            <w:r w:rsidRPr="00944A9E">
              <w:rPr>
                <w:i/>
                <w:iCs/>
              </w:rPr>
              <w:t>Hodnocení žáků</w:t>
            </w:r>
            <w:r w:rsidRPr="00944A9E">
              <w:t> (2., dopl. vyd.). Praha: Grada.</w:t>
            </w:r>
          </w:p>
          <w:p w:rsidR="0083252B" w:rsidRPr="00944A9E" w:rsidRDefault="0083252B" w:rsidP="00E7344C">
            <w:pPr>
              <w:jc w:val="both"/>
            </w:pPr>
            <w:r w:rsidRPr="00944A9E">
              <w:t>Košťálová, H., Miková, Š., &amp; Stang, J. (2012). </w:t>
            </w:r>
            <w:r w:rsidRPr="00944A9E">
              <w:rPr>
                <w:i/>
                <w:iCs/>
              </w:rPr>
              <w:t>Školní hodnocení žáků a studentů se zaměřením na slovní hodnocení</w:t>
            </w:r>
            <w:r w:rsidRPr="00944A9E">
              <w:t>. Praha: Portál.</w:t>
            </w:r>
          </w:p>
          <w:p w:rsidR="0083252B" w:rsidRPr="00944A9E" w:rsidRDefault="0083252B" w:rsidP="00E7344C">
            <w:pPr>
              <w:jc w:val="both"/>
            </w:pPr>
            <w:r w:rsidRPr="00944A9E">
              <w:t xml:space="preserve">Nováček, V., Mužík, V., &amp; Kopřivová, J. (2001). </w:t>
            </w:r>
            <w:r w:rsidRPr="00944A9E">
              <w:rPr>
                <w:i/>
              </w:rPr>
              <w:t>Vybrané kapitoly z teorie a didaktiky tělesné výchovy.</w:t>
            </w:r>
            <w:r w:rsidRPr="00944A9E">
              <w:t xml:space="preserve"> Brno: Masarykova univerzita v Brně.</w:t>
            </w:r>
          </w:p>
          <w:p w:rsidR="0083252B" w:rsidRPr="00944A9E" w:rsidRDefault="0083252B" w:rsidP="00E7344C">
            <w:pPr>
              <w:jc w:val="both"/>
            </w:pPr>
          </w:p>
        </w:tc>
      </w:tr>
      <w:tr w:rsidR="0083252B"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83252B" w:rsidRPr="00944A9E" w:rsidRDefault="0083252B" w:rsidP="00E7344C">
            <w:pPr>
              <w:jc w:val="center"/>
              <w:rPr>
                <w:b/>
              </w:rPr>
            </w:pPr>
            <w:r w:rsidRPr="00944A9E">
              <w:rPr>
                <w:b/>
              </w:rPr>
              <w:t>Informace ke kombinované nebo distanční formě</w:t>
            </w:r>
          </w:p>
        </w:tc>
      </w:tr>
      <w:tr w:rsidR="0083252B" w:rsidRPr="00944A9E" w:rsidTr="00DC193A">
        <w:trPr>
          <w:jc w:val="center"/>
        </w:trPr>
        <w:tc>
          <w:tcPr>
            <w:tcW w:w="5672" w:type="dxa"/>
            <w:gridSpan w:val="3"/>
            <w:tcBorders>
              <w:top w:val="single" w:sz="2" w:space="0" w:color="auto"/>
            </w:tcBorders>
            <w:shd w:val="clear" w:color="auto" w:fill="F7CAAC"/>
          </w:tcPr>
          <w:p w:rsidR="0083252B" w:rsidRPr="00944A9E" w:rsidRDefault="0083252B" w:rsidP="00E7344C">
            <w:pPr>
              <w:jc w:val="both"/>
            </w:pPr>
            <w:r w:rsidRPr="00944A9E">
              <w:rPr>
                <w:b/>
              </w:rPr>
              <w:t>Rozsah konzultací (soustředění)</w:t>
            </w:r>
          </w:p>
        </w:tc>
        <w:tc>
          <w:tcPr>
            <w:tcW w:w="567" w:type="dxa"/>
            <w:tcBorders>
              <w:top w:val="single" w:sz="2" w:space="0" w:color="auto"/>
            </w:tcBorders>
          </w:tcPr>
          <w:p w:rsidR="0083252B" w:rsidRPr="00944A9E" w:rsidRDefault="0083252B" w:rsidP="00E7344C">
            <w:pPr>
              <w:jc w:val="both"/>
            </w:pPr>
          </w:p>
        </w:tc>
        <w:tc>
          <w:tcPr>
            <w:tcW w:w="3968" w:type="dxa"/>
            <w:gridSpan w:val="4"/>
            <w:tcBorders>
              <w:top w:val="single" w:sz="2" w:space="0" w:color="auto"/>
            </w:tcBorders>
            <w:shd w:val="clear" w:color="auto" w:fill="F7CAAC"/>
          </w:tcPr>
          <w:p w:rsidR="0083252B" w:rsidRPr="00944A9E" w:rsidRDefault="0083252B" w:rsidP="00E7344C">
            <w:pPr>
              <w:jc w:val="both"/>
              <w:rPr>
                <w:b/>
              </w:rPr>
            </w:pPr>
            <w:r w:rsidRPr="00944A9E">
              <w:rPr>
                <w:b/>
              </w:rPr>
              <w:t xml:space="preserve">hodin </w:t>
            </w:r>
          </w:p>
        </w:tc>
      </w:tr>
      <w:tr w:rsidR="0083252B" w:rsidRPr="00944A9E" w:rsidTr="00DC193A">
        <w:trPr>
          <w:jc w:val="center"/>
        </w:trPr>
        <w:tc>
          <w:tcPr>
            <w:tcW w:w="10207" w:type="dxa"/>
            <w:gridSpan w:val="8"/>
            <w:shd w:val="clear" w:color="auto" w:fill="F7CAAC"/>
          </w:tcPr>
          <w:p w:rsidR="0083252B" w:rsidRPr="00944A9E" w:rsidRDefault="0083252B" w:rsidP="00E7344C">
            <w:pPr>
              <w:jc w:val="both"/>
              <w:rPr>
                <w:b/>
              </w:rPr>
            </w:pPr>
            <w:r w:rsidRPr="00944A9E">
              <w:rPr>
                <w:b/>
              </w:rPr>
              <w:t>Informace o způsobu kontaktu s vyučujícím</w:t>
            </w:r>
          </w:p>
        </w:tc>
      </w:tr>
      <w:tr w:rsidR="0083252B" w:rsidRPr="00944A9E" w:rsidTr="00DC193A">
        <w:trPr>
          <w:trHeight w:val="141"/>
          <w:jc w:val="center"/>
        </w:trPr>
        <w:tc>
          <w:tcPr>
            <w:tcW w:w="10207" w:type="dxa"/>
            <w:gridSpan w:val="8"/>
          </w:tcPr>
          <w:p w:rsidR="00DC193A" w:rsidRDefault="00DC193A" w:rsidP="00E7344C">
            <w:pPr>
              <w:jc w:val="both"/>
            </w:pPr>
          </w:p>
          <w:p w:rsidR="00600D71" w:rsidRPr="00944A9E" w:rsidRDefault="00600D71"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603E7E" w:rsidRPr="00944A9E" w:rsidTr="00DC193A">
        <w:trPr>
          <w:jc w:val="center"/>
        </w:trPr>
        <w:tc>
          <w:tcPr>
            <w:tcW w:w="10207" w:type="dxa"/>
            <w:gridSpan w:val="8"/>
            <w:tcBorders>
              <w:bottom w:val="double" w:sz="4" w:space="0" w:color="auto"/>
            </w:tcBorders>
            <w:shd w:val="clear" w:color="auto" w:fill="BDD6EE"/>
          </w:tcPr>
          <w:p w:rsidR="00603E7E" w:rsidRPr="00944A9E" w:rsidRDefault="00F32C9A" w:rsidP="00E7344C">
            <w:pPr>
              <w:jc w:val="both"/>
              <w:rPr>
                <w:b/>
                <w:sz w:val="28"/>
                <w:szCs w:val="28"/>
              </w:rPr>
            </w:pPr>
            <w:r>
              <w:br w:type="page"/>
            </w:r>
            <w:r w:rsidR="00603E7E" w:rsidRPr="00944A9E">
              <w:br w:type="page"/>
            </w:r>
            <w:r w:rsidR="00603E7E" w:rsidRPr="00944A9E">
              <w:rPr>
                <w:b/>
                <w:sz w:val="28"/>
                <w:szCs w:val="28"/>
              </w:rPr>
              <w:t>B-III – Charakteristika studijního předmětu</w:t>
            </w:r>
          </w:p>
        </w:tc>
      </w:tr>
      <w:tr w:rsidR="00603E7E" w:rsidRPr="00944A9E" w:rsidTr="00DC193A">
        <w:trPr>
          <w:jc w:val="center"/>
        </w:trPr>
        <w:tc>
          <w:tcPr>
            <w:tcW w:w="3475" w:type="dxa"/>
            <w:tcBorders>
              <w:top w:val="double" w:sz="4" w:space="0" w:color="auto"/>
            </w:tcBorders>
            <w:shd w:val="clear" w:color="auto" w:fill="F7CAAC"/>
          </w:tcPr>
          <w:p w:rsidR="00603E7E" w:rsidRPr="00944A9E" w:rsidRDefault="00603E7E" w:rsidP="00E7344C">
            <w:pPr>
              <w:jc w:val="both"/>
              <w:rPr>
                <w:b/>
              </w:rPr>
            </w:pPr>
            <w:r w:rsidRPr="00944A9E">
              <w:rPr>
                <w:b/>
              </w:rPr>
              <w:t>Název studijního předmětu</w:t>
            </w:r>
          </w:p>
        </w:tc>
        <w:tc>
          <w:tcPr>
            <w:tcW w:w="6732" w:type="dxa"/>
            <w:gridSpan w:val="7"/>
            <w:tcBorders>
              <w:top w:val="double" w:sz="4" w:space="0" w:color="auto"/>
            </w:tcBorders>
          </w:tcPr>
          <w:p w:rsidR="00603E7E" w:rsidRPr="00944A9E" w:rsidRDefault="00603E7E" w:rsidP="00E7344C">
            <w:pPr>
              <w:jc w:val="both"/>
            </w:pPr>
            <w:r w:rsidRPr="00944A9E">
              <w:t xml:space="preserve">Základy pedagogického výzkumu </w:t>
            </w:r>
          </w:p>
        </w:tc>
      </w:tr>
      <w:tr w:rsidR="00603E7E" w:rsidRPr="00944A9E" w:rsidTr="00DC193A">
        <w:trPr>
          <w:jc w:val="center"/>
        </w:trPr>
        <w:tc>
          <w:tcPr>
            <w:tcW w:w="3475" w:type="dxa"/>
            <w:shd w:val="clear" w:color="auto" w:fill="F7CAAC"/>
          </w:tcPr>
          <w:p w:rsidR="00603E7E" w:rsidRPr="00944A9E" w:rsidRDefault="00603E7E" w:rsidP="00E7344C">
            <w:pPr>
              <w:jc w:val="both"/>
              <w:rPr>
                <w:b/>
              </w:rPr>
            </w:pPr>
            <w:r w:rsidRPr="00944A9E">
              <w:rPr>
                <w:b/>
              </w:rPr>
              <w:t>Typ předmětu</w:t>
            </w:r>
          </w:p>
        </w:tc>
        <w:tc>
          <w:tcPr>
            <w:tcW w:w="3411" w:type="dxa"/>
            <w:gridSpan w:val="4"/>
          </w:tcPr>
          <w:p w:rsidR="00603E7E" w:rsidRPr="00944A9E" w:rsidRDefault="00297ED8" w:rsidP="00E7344C">
            <w:pPr>
              <w:jc w:val="both"/>
            </w:pPr>
            <w:r>
              <w:t xml:space="preserve">povinný, </w:t>
            </w:r>
            <w:del w:id="1611" w:author="Hana Navrátilová" w:date="2019-09-24T11:10:00Z">
              <w:r w:rsidR="00603E7E" w:rsidRPr="00944A9E">
                <w:delText>PZ</w:delText>
              </w:r>
            </w:del>
            <w:ins w:id="1612" w:author="Hana Navrátilová" w:date="2019-09-24T11:10:00Z">
              <w:r>
                <w:t>ZT</w:t>
              </w:r>
            </w:ins>
          </w:p>
        </w:tc>
        <w:tc>
          <w:tcPr>
            <w:tcW w:w="2694" w:type="dxa"/>
            <w:gridSpan w:val="2"/>
            <w:shd w:val="clear" w:color="auto" w:fill="F7CAAC"/>
          </w:tcPr>
          <w:p w:rsidR="00603E7E" w:rsidRPr="00944A9E" w:rsidRDefault="00603E7E" w:rsidP="00E7344C">
            <w:pPr>
              <w:jc w:val="both"/>
            </w:pPr>
            <w:r w:rsidRPr="00944A9E">
              <w:rPr>
                <w:b/>
              </w:rPr>
              <w:t>doporučený ročník / semestr</w:t>
            </w:r>
          </w:p>
        </w:tc>
        <w:tc>
          <w:tcPr>
            <w:tcW w:w="627" w:type="dxa"/>
          </w:tcPr>
          <w:p w:rsidR="00603E7E" w:rsidRPr="00944A9E" w:rsidRDefault="00297ED8" w:rsidP="00E7344C">
            <w:pPr>
              <w:jc w:val="both"/>
            </w:pPr>
            <w:r>
              <w:t>4/</w:t>
            </w:r>
            <w:del w:id="1613" w:author="Hana Navrátilová" w:date="2019-09-24T11:10:00Z">
              <w:r w:rsidR="00603E7E" w:rsidRPr="00944A9E">
                <w:delText>LS</w:delText>
              </w:r>
            </w:del>
            <w:ins w:id="1614" w:author="Hana Navrátilová" w:date="2019-09-24T11:10:00Z">
              <w:r>
                <w:t>Z</w:t>
              </w:r>
              <w:r w:rsidR="00603E7E" w:rsidRPr="00944A9E">
                <w:t>S</w:t>
              </w:r>
            </w:ins>
          </w:p>
        </w:tc>
      </w:tr>
      <w:tr w:rsidR="00603E7E" w:rsidRPr="00944A9E" w:rsidTr="00DC193A">
        <w:trPr>
          <w:jc w:val="center"/>
        </w:trPr>
        <w:tc>
          <w:tcPr>
            <w:tcW w:w="3475" w:type="dxa"/>
            <w:shd w:val="clear" w:color="auto" w:fill="F7CAAC"/>
          </w:tcPr>
          <w:p w:rsidR="00603E7E" w:rsidRPr="00944A9E" w:rsidRDefault="00603E7E" w:rsidP="00E7344C">
            <w:pPr>
              <w:jc w:val="both"/>
              <w:rPr>
                <w:b/>
              </w:rPr>
            </w:pPr>
            <w:r w:rsidRPr="00944A9E">
              <w:rPr>
                <w:b/>
              </w:rPr>
              <w:t>Rozsah studijního předmětu</w:t>
            </w:r>
          </w:p>
        </w:tc>
        <w:tc>
          <w:tcPr>
            <w:tcW w:w="1701" w:type="dxa"/>
            <w:gridSpan w:val="2"/>
          </w:tcPr>
          <w:p w:rsidR="00603E7E" w:rsidRPr="00944A9E" w:rsidRDefault="00603E7E" w:rsidP="00E7344C">
            <w:pPr>
              <w:jc w:val="both"/>
            </w:pPr>
            <w:r w:rsidRPr="00944A9E">
              <w:t>28p+14s</w:t>
            </w:r>
          </w:p>
        </w:tc>
        <w:tc>
          <w:tcPr>
            <w:tcW w:w="889" w:type="dxa"/>
            <w:shd w:val="clear" w:color="auto" w:fill="F7CAAC"/>
          </w:tcPr>
          <w:p w:rsidR="00603E7E" w:rsidRPr="00944A9E" w:rsidRDefault="00603E7E" w:rsidP="00E7344C">
            <w:pPr>
              <w:jc w:val="both"/>
              <w:rPr>
                <w:b/>
              </w:rPr>
            </w:pPr>
            <w:r w:rsidRPr="00944A9E">
              <w:rPr>
                <w:b/>
              </w:rPr>
              <w:t xml:space="preserve">hod. </w:t>
            </w:r>
          </w:p>
        </w:tc>
        <w:tc>
          <w:tcPr>
            <w:tcW w:w="821" w:type="dxa"/>
          </w:tcPr>
          <w:p w:rsidR="00603E7E" w:rsidRPr="00944A9E" w:rsidRDefault="00603E7E" w:rsidP="00E7344C">
            <w:pPr>
              <w:jc w:val="both"/>
            </w:pPr>
            <w:r w:rsidRPr="00944A9E">
              <w:t>42</w:t>
            </w:r>
          </w:p>
        </w:tc>
        <w:tc>
          <w:tcPr>
            <w:tcW w:w="2155" w:type="dxa"/>
            <w:shd w:val="clear" w:color="auto" w:fill="F7CAAC"/>
          </w:tcPr>
          <w:p w:rsidR="00603E7E" w:rsidRPr="00944A9E" w:rsidRDefault="00603E7E" w:rsidP="00E7344C">
            <w:pPr>
              <w:jc w:val="both"/>
              <w:rPr>
                <w:b/>
              </w:rPr>
            </w:pPr>
            <w:r w:rsidRPr="00944A9E">
              <w:rPr>
                <w:b/>
              </w:rPr>
              <w:t>kreditů</w:t>
            </w:r>
          </w:p>
        </w:tc>
        <w:tc>
          <w:tcPr>
            <w:tcW w:w="1166" w:type="dxa"/>
            <w:gridSpan w:val="2"/>
          </w:tcPr>
          <w:p w:rsidR="00603E7E" w:rsidRPr="00944A9E" w:rsidRDefault="00603E7E" w:rsidP="00E7344C">
            <w:pPr>
              <w:jc w:val="both"/>
            </w:pPr>
            <w:r w:rsidRPr="00944A9E">
              <w:t>4</w:t>
            </w:r>
          </w:p>
        </w:tc>
      </w:tr>
      <w:tr w:rsidR="00603E7E" w:rsidRPr="00944A9E" w:rsidTr="00DC193A">
        <w:trPr>
          <w:jc w:val="center"/>
        </w:trPr>
        <w:tc>
          <w:tcPr>
            <w:tcW w:w="3475" w:type="dxa"/>
            <w:shd w:val="clear" w:color="auto" w:fill="F7CAAC"/>
          </w:tcPr>
          <w:p w:rsidR="00603E7E" w:rsidRPr="00944A9E" w:rsidRDefault="00603E7E" w:rsidP="00E7344C">
            <w:pPr>
              <w:jc w:val="both"/>
              <w:rPr>
                <w:b/>
              </w:rPr>
            </w:pPr>
            <w:r w:rsidRPr="00944A9E">
              <w:rPr>
                <w:b/>
              </w:rPr>
              <w:t>Prerekvizity, korekvizity, ekvivalence</w:t>
            </w:r>
          </w:p>
        </w:tc>
        <w:tc>
          <w:tcPr>
            <w:tcW w:w="6732" w:type="dxa"/>
            <w:gridSpan w:val="7"/>
          </w:tcPr>
          <w:p w:rsidR="00603E7E" w:rsidRPr="00944A9E" w:rsidRDefault="00603E7E" w:rsidP="00E7344C">
            <w:pPr>
              <w:jc w:val="both"/>
            </w:pPr>
          </w:p>
        </w:tc>
      </w:tr>
      <w:tr w:rsidR="00603E7E" w:rsidRPr="00944A9E" w:rsidTr="00DC193A">
        <w:trPr>
          <w:jc w:val="center"/>
        </w:trPr>
        <w:tc>
          <w:tcPr>
            <w:tcW w:w="3475" w:type="dxa"/>
            <w:shd w:val="clear" w:color="auto" w:fill="F7CAAC"/>
          </w:tcPr>
          <w:p w:rsidR="00603E7E" w:rsidRPr="00944A9E" w:rsidRDefault="00603E7E" w:rsidP="00E7344C">
            <w:pPr>
              <w:jc w:val="both"/>
              <w:rPr>
                <w:b/>
              </w:rPr>
            </w:pPr>
            <w:r w:rsidRPr="00944A9E">
              <w:rPr>
                <w:b/>
              </w:rPr>
              <w:t>Způsob ověření studijních výsledků</w:t>
            </w:r>
          </w:p>
        </w:tc>
        <w:tc>
          <w:tcPr>
            <w:tcW w:w="3411" w:type="dxa"/>
            <w:gridSpan w:val="4"/>
          </w:tcPr>
          <w:p w:rsidR="00603E7E" w:rsidRPr="00944A9E" w:rsidRDefault="00603E7E" w:rsidP="00E7344C">
            <w:pPr>
              <w:jc w:val="both"/>
            </w:pPr>
            <w:r w:rsidRPr="00944A9E">
              <w:t>zápočet, zkouška</w:t>
            </w:r>
          </w:p>
        </w:tc>
        <w:tc>
          <w:tcPr>
            <w:tcW w:w="2155" w:type="dxa"/>
            <w:shd w:val="clear" w:color="auto" w:fill="F7CAAC"/>
          </w:tcPr>
          <w:p w:rsidR="00603E7E" w:rsidRPr="00944A9E" w:rsidRDefault="00603E7E" w:rsidP="00E7344C">
            <w:pPr>
              <w:jc w:val="both"/>
              <w:rPr>
                <w:b/>
              </w:rPr>
            </w:pPr>
            <w:r w:rsidRPr="00944A9E">
              <w:rPr>
                <w:b/>
              </w:rPr>
              <w:t>Forma výuky</w:t>
            </w:r>
          </w:p>
        </w:tc>
        <w:tc>
          <w:tcPr>
            <w:tcW w:w="1166" w:type="dxa"/>
            <w:gridSpan w:val="2"/>
          </w:tcPr>
          <w:p w:rsidR="00603E7E" w:rsidRPr="00944A9E" w:rsidRDefault="008576C0" w:rsidP="00E7344C">
            <w:pPr>
              <w:jc w:val="both"/>
            </w:pPr>
            <w:r>
              <w:t>p</w:t>
            </w:r>
            <w:r w:rsidR="00603E7E" w:rsidRPr="00944A9E">
              <w:t>řednáška</w:t>
            </w:r>
          </w:p>
          <w:p w:rsidR="00603E7E" w:rsidRPr="00944A9E" w:rsidRDefault="00603E7E" w:rsidP="00E7344C">
            <w:pPr>
              <w:jc w:val="both"/>
            </w:pPr>
            <w:r w:rsidRPr="00944A9E">
              <w:t>seminář</w:t>
            </w:r>
          </w:p>
        </w:tc>
      </w:tr>
      <w:tr w:rsidR="00603E7E" w:rsidRPr="00944A9E" w:rsidTr="00DC193A">
        <w:trPr>
          <w:jc w:val="center"/>
        </w:trPr>
        <w:tc>
          <w:tcPr>
            <w:tcW w:w="3475" w:type="dxa"/>
            <w:shd w:val="clear" w:color="auto" w:fill="F7CAAC"/>
          </w:tcPr>
          <w:p w:rsidR="00603E7E" w:rsidRPr="00944A9E" w:rsidRDefault="00603E7E"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603E7E" w:rsidRPr="00944A9E" w:rsidRDefault="00603E7E" w:rsidP="00E7344C">
            <w:pPr>
              <w:jc w:val="both"/>
            </w:pPr>
            <w:r w:rsidRPr="00944A9E">
              <w:t>Naprojektování a realizace malého výzkumného projektu kvalitativního zaměření</w:t>
            </w:r>
            <w:r w:rsidR="005C6EA2" w:rsidRPr="00944A9E">
              <w:t>.</w:t>
            </w:r>
          </w:p>
        </w:tc>
      </w:tr>
      <w:tr w:rsidR="00603E7E" w:rsidRPr="00944A9E" w:rsidTr="00DC193A">
        <w:trPr>
          <w:trHeight w:val="554"/>
          <w:jc w:val="center"/>
        </w:trPr>
        <w:tc>
          <w:tcPr>
            <w:tcW w:w="10207" w:type="dxa"/>
            <w:gridSpan w:val="8"/>
            <w:tcBorders>
              <w:top w:val="nil"/>
            </w:tcBorders>
          </w:tcPr>
          <w:p w:rsidR="00603E7E" w:rsidRPr="00944A9E" w:rsidRDefault="00603E7E" w:rsidP="00E7344C">
            <w:pPr>
              <w:jc w:val="both"/>
            </w:pPr>
          </w:p>
        </w:tc>
      </w:tr>
      <w:tr w:rsidR="00603E7E" w:rsidRPr="00944A9E" w:rsidTr="00DC193A">
        <w:trPr>
          <w:trHeight w:val="197"/>
          <w:jc w:val="center"/>
        </w:trPr>
        <w:tc>
          <w:tcPr>
            <w:tcW w:w="3475" w:type="dxa"/>
            <w:tcBorders>
              <w:top w:val="nil"/>
            </w:tcBorders>
            <w:shd w:val="clear" w:color="auto" w:fill="F7CAAC"/>
          </w:tcPr>
          <w:p w:rsidR="00603E7E" w:rsidRPr="00944A9E" w:rsidRDefault="00603E7E" w:rsidP="00E7344C">
            <w:pPr>
              <w:jc w:val="both"/>
              <w:rPr>
                <w:b/>
              </w:rPr>
            </w:pPr>
            <w:r w:rsidRPr="00944A9E">
              <w:rPr>
                <w:b/>
              </w:rPr>
              <w:t>Garant předmětu</w:t>
            </w:r>
          </w:p>
        </w:tc>
        <w:tc>
          <w:tcPr>
            <w:tcW w:w="6732" w:type="dxa"/>
            <w:gridSpan w:val="7"/>
            <w:tcBorders>
              <w:top w:val="nil"/>
            </w:tcBorders>
          </w:tcPr>
          <w:p w:rsidR="00603E7E" w:rsidRPr="00944A9E" w:rsidRDefault="00603E7E" w:rsidP="007347BE">
            <w:pPr>
              <w:jc w:val="both"/>
            </w:pPr>
            <w:r w:rsidRPr="00944A9E">
              <w:t>prof. PhDr. P</w:t>
            </w:r>
            <w:r w:rsidR="007347BE">
              <w:t>eter</w:t>
            </w:r>
            <w:r w:rsidRPr="00944A9E">
              <w:t xml:space="preserve"> Gavora, CSc.</w:t>
            </w:r>
          </w:p>
        </w:tc>
      </w:tr>
      <w:tr w:rsidR="00603E7E" w:rsidRPr="00944A9E" w:rsidTr="00DC193A">
        <w:trPr>
          <w:trHeight w:val="543"/>
          <w:jc w:val="center"/>
        </w:trPr>
        <w:tc>
          <w:tcPr>
            <w:tcW w:w="3475" w:type="dxa"/>
            <w:tcBorders>
              <w:top w:val="nil"/>
            </w:tcBorders>
            <w:shd w:val="clear" w:color="auto" w:fill="F7CAAC"/>
          </w:tcPr>
          <w:p w:rsidR="00603E7E" w:rsidRPr="00944A9E" w:rsidRDefault="00603E7E" w:rsidP="00E7344C">
            <w:pPr>
              <w:jc w:val="both"/>
              <w:rPr>
                <w:b/>
              </w:rPr>
            </w:pPr>
            <w:r w:rsidRPr="00944A9E">
              <w:rPr>
                <w:b/>
              </w:rPr>
              <w:t>Zapojení garanta do výuky předmětu</w:t>
            </w:r>
          </w:p>
        </w:tc>
        <w:tc>
          <w:tcPr>
            <w:tcW w:w="6732" w:type="dxa"/>
            <w:gridSpan w:val="7"/>
            <w:tcBorders>
              <w:top w:val="nil"/>
            </w:tcBorders>
          </w:tcPr>
          <w:p w:rsidR="00603E7E" w:rsidRPr="00944A9E" w:rsidRDefault="00603E7E" w:rsidP="00E7344C">
            <w:pPr>
              <w:jc w:val="both"/>
            </w:pPr>
            <w:r w:rsidRPr="00944A9E">
              <w:t>přednášející</w:t>
            </w:r>
          </w:p>
        </w:tc>
      </w:tr>
      <w:tr w:rsidR="00603E7E" w:rsidRPr="00944A9E" w:rsidTr="00DC193A">
        <w:trPr>
          <w:jc w:val="center"/>
        </w:trPr>
        <w:tc>
          <w:tcPr>
            <w:tcW w:w="3475" w:type="dxa"/>
            <w:shd w:val="clear" w:color="auto" w:fill="F7CAAC"/>
          </w:tcPr>
          <w:p w:rsidR="00603E7E" w:rsidRPr="00944A9E" w:rsidRDefault="00603E7E" w:rsidP="00E7344C">
            <w:pPr>
              <w:jc w:val="both"/>
              <w:rPr>
                <w:b/>
              </w:rPr>
            </w:pPr>
            <w:r w:rsidRPr="00944A9E">
              <w:rPr>
                <w:b/>
              </w:rPr>
              <w:t>Vyučující</w:t>
            </w:r>
          </w:p>
        </w:tc>
        <w:tc>
          <w:tcPr>
            <w:tcW w:w="6732" w:type="dxa"/>
            <w:gridSpan w:val="7"/>
            <w:tcBorders>
              <w:bottom w:val="nil"/>
            </w:tcBorders>
            <w:shd w:val="clear" w:color="auto" w:fill="auto"/>
          </w:tcPr>
          <w:p w:rsidR="00603E7E" w:rsidRPr="00944A9E" w:rsidRDefault="00603E7E" w:rsidP="00297ED8">
            <w:pPr>
              <w:jc w:val="both"/>
            </w:pPr>
            <w:r w:rsidRPr="00944A9E">
              <w:t>prof. PhDr. P</w:t>
            </w:r>
            <w:r w:rsidR="007347BE">
              <w:t>eter</w:t>
            </w:r>
            <w:r w:rsidR="00297ED8">
              <w:t xml:space="preserve"> Gavora, CSc. </w:t>
            </w:r>
            <w:del w:id="1615" w:author="Hana Navrátilová" w:date="2019-09-24T11:10:00Z">
              <w:r w:rsidRPr="00944A9E">
                <w:delText>(75%), doc. PaedDr. Adriana Wiegerová</w:delText>
              </w:r>
            </w:del>
            <w:ins w:id="1616" w:author="Hana Navrátilová" w:date="2019-09-24T11:10:00Z">
              <w:r w:rsidR="00297ED8">
                <w:t>(50</w:t>
              </w:r>
              <w:r w:rsidRPr="00944A9E">
                <w:t xml:space="preserve">%), </w:t>
              </w:r>
              <w:r w:rsidR="00297ED8">
                <w:t>Mgr. Dušan Klapko</w:t>
              </w:r>
            </w:ins>
            <w:r w:rsidRPr="00944A9E">
              <w:t>, PhD. (</w:t>
            </w:r>
            <w:del w:id="1617" w:author="Hana Navrátilová" w:date="2019-09-24T11:10:00Z">
              <w:r w:rsidRPr="00944A9E">
                <w:delText>25</w:delText>
              </w:r>
            </w:del>
            <w:ins w:id="1618" w:author="Hana Navrátilová" w:date="2019-09-24T11:10:00Z">
              <w:r w:rsidR="00297ED8">
                <w:t>50</w:t>
              </w:r>
            </w:ins>
            <w:r w:rsidRPr="00944A9E">
              <w:t>%)</w:t>
            </w:r>
          </w:p>
        </w:tc>
      </w:tr>
      <w:tr w:rsidR="00603E7E" w:rsidRPr="00944A9E" w:rsidTr="00DC193A">
        <w:trPr>
          <w:trHeight w:val="554"/>
          <w:jc w:val="center"/>
        </w:trPr>
        <w:tc>
          <w:tcPr>
            <w:tcW w:w="10207" w:type="dxa"/>
            <w:gridSpan w:val="8"/>
            <w:tcBorders>
              <w:top w:val="nil"/>
            </w:tcBorders>
          </w:tcPr>
          <w:p w:rsidR="00603E7E" w:rsidRPr="00944A9E" w:rsidRDefault="00603E7E" w:rsidP="00E7344C">
            <w:pPr>
              <w:jc w:val="both"/>
            </w:pPr>
          </w:p>
        </w:tc>
      </w:tr>
      <w:tr w:rsidR="00603E7E" w:rsidRPr="00944A9E" w:rsidTr="00DC193A">
        <w:trPr>
          <w:jc w:val="center"/>
        </w:trPr>
        <w:tc>
          <w:tcPr>
            <w:tcW w:w="3475" w:type="dxa"/>
            <w:shd w:val="clear" w:color="auto" w:fill="F7CAAC"/>
          </w:tcPr>
          <w:p w:rsidR="00603E7E" w:rsidRPr="00944A9E" w:rsidRDefault="00603E7E" w:rsidP="00E7344C">
            <w:pPr>
              <w:jc w:val="both"/>
              <w:rPr>
                <w:b/>
              </w:rPr>
            </w:pPr>
            <w:r w:rsidRPr="00944A9E">
              <w:rPr>
                <w:b/>
              </w:rPr>
              <w:t>Stručná anotace předmětu</w:t>
            </w:r>
          </w:p>
        </w:tc>
        <w:tc>
          <w:tcPr>
            <w:tcW w:w="6732" w:type="dxa"/>
            <w:gridSpan w:val="7"/>
            <w:tcBorders>
              <w:bottom w:val="nil"/>
            </w:tcBorders>
          </w:tcPr>
          <w:p w:rsidR="00603E7E" w:rsidRPr="00944A9E" w:rsidRDefault="00603E7E" w:rsidP="00E7344C">
            <w:pPr>
              <w:jc w:val="both"/>
            </w:pPr>
          </w:p>
        </w:tc>
      </w:tr>
      <w:tr w:rsidR="00603E7E" w:rsidRPr="00944A9E" w:rsidTr="00DC193A">
        <w:trPr>
          <w:trHeight w:val="3753"/>
          <w:jc w:val="center"/>
        </w:trPr>
        <w:tc>
          <w:tcPr>
            <w:tcW w:w="10207" w:type="dxa"/>
            <w:gridSpan w:val="8"/>
            <w:tcBorders>
              <w:top w:val="nil"/>
              <w:bottom w:val="single" w:sz="12" w:space="0" w:color="auto"/>
            </w:tcBorders>
          </w:tcPr>
          <w:p w:rsidR="00603E7E" w:rsidRPr="00944A9E" w:rsidRDefault="00603E7E" w:rsidP="00E7344C">
            <w:pPr>
              <w:jc w:val="both"/>
            </w:pPr>
          </w:p>
          <w:p w:rsidR="005C6EA2" w:rsidRPr="00944A9E" w:rsidRDefault="00603E7E" w:rsidP="00E7344C">
            <w:pPr>
              <w:jc w:val="both"/>
            </w:pPr>
            <w:r w:rsidRPr="00944A9E">
              <w:t>Věda</w:t>
            </w:r>
            <w:r w:rsidR="005C6EA2" w:rsidRPr="00944A9E">
              <w:t xml:space="preserve"> a </w:t>
            </w:r>
            <w:r w:rsidRPr="00944A9E">
              <w:t>výzkum</w:t>
            </w:r>
            <w:r w:rsidR="005C6EA2" w:rsidRPr="00944A9E">
              <w:t xml:space="preserve">. </w:t>
            </w:r>
          </w:p>
          <w:p w:rsidR="00603E7E" w:rsidRPr="00944A9E" w:rsidRDefault="005C6EA2" w:rsidP="00E7344C">
            <w:pPr>
              <w:jc w:val="both"/>
            </w:pPr>
            <w:r w:rsidRPr="00944A9E">
              <w:t>M</w:t>
            </w:r>
            <w:r w:rsidR="00603E7E" w:rsidRPr="00944A9E">
              <w:t xml:space="preserve">etodologie vědy. </w:t>
            </w:r>
          </w:p>
          <w:p w:rsidR="00603E7E" w:rsidRPr="00944A9E" w:rsidRDefault="00603E7E" w:rsidP="00E7344C">
            <w:pPr>
              <w:jc w:val="both"/>
            </w:pPr>
            <w:r w:rsidRPr="00944A9E">
              <w:t xml:space="preserve">Etika vědecké práce. </w:t>
            </w:r>
          </w:p>
          <w:p w:rsidR="005C6EA2" w:rsidRPr="00944A9E" w:rsidRDefault="00603E7E" w:rsidP="00E7344C">
            <w:pPr>
              <w:jc w:val="both"/>
            </w:pPr>
            <w:r w:rsidRPr="00944A9E">
              <w:t>Vyhledávání a využívání informačních zdrojů</w:t>
            </w:r>
            <w:r w:rsidR="005C6EA2" w:rsidRPr="00944A9E">
              <w:t xml:space="preserve">. </w:t>
            </w:r>
          </w:p>
          <w:p w:rsidR="00603E7E" w:rsidRPr="00944A9E" w:rsidRDefault="005C6EA2" w:rsidP="00E7344C">
            <w:pPr>
              <w:jc w:val="both"/>
            </w:pPr>
            <w:r w:rsidRPr="00944A9E">
              <w:t>P</w:t>
            </w:r>
            <w:r w:rsidR="00603E7E" w:rsidRPr="00944A9E">
              <w:t xml:space="preserve">ráce s odbornou literaturou a odbornými texty. </w:t>
            </w:r>
          </w:p>
          <w:p w:rsidR="00603E7E" w:rsidRPr="00944A9E" w:rsidRDefault="00603E7E" w:rsidP="00E7344C">
            <w:pPr>
              <w:jc w:val="both"/>
            </w:pPr>
            <w:r w:rsidRPr="00944A9E">
              <w:t xml:space="preserve">Základní filosofická východiska pedagogického výzkumu. </w:t>
            </w:r>
          </w:p>
          <w:p w:rsidR="00603E7E" w:rsidRPr="00944A9E" w:rsidRDefault="00603E7E" w:rsidP="00E7344C">
            <w:pPr>
              <w:jc w:val="both"/>
            </w:pPr>
            <w:r w:rsidRPr="00944A9E">
              <w:t xml:space="preserve">Základní druhy a členění výzkumu. </w:t>
            </w:r>
          </w:p>
          <w:p w:rsidR="00603E7E" w:rsidRPr="00944A9E" w:rsidRDefault="00603E7E" w:rsidP="00E7344C">
            <w:pPr>
              <w:jc w:val="both"/>
            </w:pPr>
            <w:r w:rsidRPr="00944A9E">
              <w:t xml:space="preserve">Strategie výzkumu a výzkumný design. </w:t>
            </w:r>
          </w:p>
          <w:p w:rsidR="00603E7E" w:rsidRPr="00944A9E" w:rsidRDefault="00603E7E" w:rsidP="00E7344C">
            <w:pPr>
              <w:jc w:val="both"/>
            </w:pPr>
            <w:r w:rsidRPr="00944A9E">
              <w:t xml:space="preserve">Plán a postup realizace pedagogického výzkumu. </w:t>
            </w:r>
          </w:p>
          <w:p w:rsidR="00603E7E" w:rsidRPr="00944A9E" w:rsidRDefault="00603E7E" w:rsidP="00E7344C">
            <w:pPr>
              <w:jc w:val="both"/>
            </w:pPr>
            <w:r w:rsidRPr="00944A9E">
              <w:t xml:space="preserve">Úvod do kvalitativního výzkumu. </w:t>
            </w:r>
          </w:p>
          <w:p w:rsidR="00603E7E" w:rsidRPr="00944A9E" w:rsidRDefault="00603E7E" w:rsidP="00E7344C">
            <w:pPr>
              <w:jc w:val="both"/>
            </w:pPr>
            <w:r w:rsidRPr="00944A9E">
              <w:t xml:space="preserve">Úvod do kvantitativního výzkumu. </w:t>
            </w:r>
          </w:p>
          <w:p w:rsidR="00603E7E" w:rsidRPr="00944A9E" w:rsidRDefault="00603E7E" w:rsidP="00E7344C">
            <w:pPr>
              <w:jc w:val="both"/>
            </w:pPr>
            <w:r w:rsidRPr="00944A9E">
              <w:t>Vstup do terénu: strategie a taktika.</w:t>
            </w:r>
          </w:p>
          <w:p w:rsidR="00603E7E" w:rsidRPr="00944A9E" w:rsidRDefault="00603E7E" w:rsidP="00E7344C">
            <w:pPr>
              <w:jc w:val="both"/>
            </w:pPr>
            <w:r w:rsidRPr="00944A9E">
              <w:t xml:space="preserve">Základní principy zpracování dat v pedagogickém výzkumu. </w:t>
            </w:r>
          </w:p>
          <w:p w:rsidR="00603E7E" w:rsidRPr="00944A9E" w:rsidRDefault="00603E7E" w:rsidP="00E7344C">
            <w:pPr>
              <w:jc w:val="both"/>
            </w:pPr>
            <w:r w:rsidRPr="00944A9E">
              <w:t>Psaní textu o pedagogickém výzkumu.</w:t>
            </w:r>
          </w:p>
          <w:p w:rsidR="00603E7E" w:rsidRPr="00944A9E" w:rsidRDefault="00603E7E" w:rsidP="00E7344C">
            <w:pPr>
              <w:jc w:val="both"/>
            </w:pPr>
          </w:p>
          <w:p w:rsidR="00603E7E" w:rsidRPr="00944A9E" w:rsidRDefault="00603E7E" w:rsidP="00E7344C">
            <w:pPr>
              <w:jc w:val="both"/>
            </w:pPr>
          </w:p>
        </w:tc>
      </w:tr>
      <w:tr w:rsidR="00603E7E" w:rsidRPr="00944A9E" w:rsidTr="00DC193A">
        <w:trPr>
          <w:trHeight w:val="265"/>
          <w:jc w:val="center"/>
        </w:trPr>
        <w:tc>
          <w:tcPr>
            <w:tcW w:w="4042" w:type="dxa"/>
            <w:gridSpan w:val="2"/>
            <w:tcBorders>
              <w:top w:val="nil"/>
            </w:tcBorders>
            <w:shd w:val="clear" w:color="auto" w:fill="F7CAAC"/>
          </w:tcPr>
          <w:p w:rsidR="00603E7E" w:rsidRPr="00944A9E" w:rsidRDefault="00603E7E" w:rsidP="00E7344C">
            <w:pPr>
              <w:jc w:val="both"/>
            </w:pPr>
            <w:r w:rsidRPr="00944A9E">
              <w:rPr>
                <w:b/>
              </w:rPr>
              <w:t>Studijní literatura a studijní pomůcky</w:t>
            </w:r>
          </w:p>
        </w:tc>
        <w:tc>
          <w:tcPr>
            <w:tcW w:w="6165" w:type="dxa"/>
            <w:gridSpan w:val="6"/>
            <w:tcBorders>
              <w:top w:val="nil"/>
              <w:bottom w:val="nil"/>
            </w:tcBorders>
          </w:tcPr>
          <w:p w:rsidR="00603E7E" w:rsidRPr="00944A9E" w:rsidRDefault="00603E7E" w:rsidP="00E7344C">
            <w:pPr>
              <w:jc w:val="both"/>
            </w:pPr>
          </w:p>
        </w:tc>
      </w:tr>
      <w:tr w:rsidR="00603E7E" w:rsidRPr="00944A9E" w:rsidTr="00DC193A">
        <w:trPr>
          <w:trHeight w:val="1497"/>
          <w:jc w:val="center"/>
        </w:trPr>
        <w:tc>
          <w:tcPr>
            <w:tcW w:w="10207" w:type="dxa"/>
            <w:gridSpan w:val="8"/>
            <w:tcBorders>
              <w:top w:val="nil"/>
            </w:tcBorders>
          </w:tcPr>
          <w:p w:rsidR="00603E7E" w:rsidRPr="00944A9E" w:rsidRDefault="00603E7E" w:rsidP="00E7344C">
            <w:pPr>
              <w:jc w:val="both"/>
            </w:pPr>
          </w:p>
          <w:p w:rsidR="00603E7E" w:rsidRDefault="00603E7E" w:rsidP="00E7344C">
            <w:pPr>
              <w:jc w:val="both"/>
              <w:rPr>
                <w:b/>
              </w:rPr>
            </w:pPr>
            <w:r w:rsidRPr="00944A9E">
              <w:rPr>
                <w:b/>
              </w:rPr>
              <w:t xml:space="preserve">Povinná literatura: </w:t>
            </w:r>
          </w:p>
          <w:p w:rsidR="00FA34C9" w:rsidRPr="005209F5" w:rsidRDefault="00FA34C9" w:rsidP="00E7344C">
            <w:pPr>
              <w:rPr>
                <w:i/>
                <w:lang w:val="en-GB"/>
              </w:rPr>
            </w:pPr>
            <w:r w:rsidRPr="00944A9E">
              <w:t>Gavora, P. (2015). Obsahová analýza v pe</w:t>
            </w:r>
            <w:r w:rsidRPr="005209F5">
              <w:t xml:space="preserve">dagogickom výskume: Pohľad na jej súčasné podoby. </w:t>
            </w:r>
            <w:r w:rsidRPr="005209F5">
              <w:rPr>
                <w:i/>
              </w:rPr>
              <w:t>Pedagogická orientace, 25</w:t>
            </w:r>
            <w:r w:rsidRPr="005209F5">
              <w:t xml:space="preserve">(3), 345-371. </w:t>
            </w:r>
          </w:p>
          <w:p w:rsidR="00603E7E" w:rsidRPr="005209F5" w:rsidRDefault="00603E7E" w:rsidP="00E7344C">
            <w:pPr>
              <w:autoSpaceDE w:val="0"/>
              <w:autoSpaceDN w:val="0"/>
              <w:adjustRightInd w:val="0"/>
              <w:rPr>
                <w:rFonts w:eastAsia="Calibri"/>
                <w:lang w:val="sk-SK" w:eastAsia="en-US"/>
              </w:rPr>
            </w:pPr>
            <w:r w:rsidRPr="005209F5">
              <w:rPr>
                <w:rFonts w:eastAsia="Calibri"/>
                <w:lang w:val="sk-SK" w:eastAsia="en-US"/>
              </w:rPr>
              <w:t xml:space="preserve">Hendl, J. (2016). </w:t>
            </w:r>
            <w:r w:rsidRPr="005209F5">
              <w:rPr>
                <w:rFonts w:eastAsia="Calibri"/>
                <w:i/>
                <w:lang w:val="sk-SK" w:eastAsia="en-US"/>
              </w:rPr>
              <w:t>Kvalitativní výzkum.</w:t>
            </w:r>
            <w:r w:rsidR="00972AFB" w:rsidRPr="005209F5">
              <w:rPr>
                <w:rFonts w:eastAsia="Calibri"/>
                <w:i/>
                <w:lang w:val="sk-SK" w:eastAsia="en-US"/>
              </w:rPr>
              <w:t xml:space="preserve"> </w:t>
            </w:r>
            <w:r w:rsidRPr="005209F5">
              <w:rPr>
                <w:rFonts w:eastAsia="Calibri"/>
                <w:i/>
                <w:iCs/>
                <w:lang w:val="sk-SK" w:eastAsia="en-US"/>
              </w:rPr>
              <w:t>Základní teorie a aplikace</w:t>
            </w:r>
            <w:r w:rsidRPr="005209F5">
              <w:rPr>
                <w:rFonts w:eastAsia="Calibri"/>
                <w:lang w:val="sk-SK" w:eastAsia="en-US"/>
              </w:rPr>
              <w:t>. Praha: Portál.</w:t>
            </w:r>
          </w:p>
          <w:p w:rsidR="005A4AE1" w:rsidRPr="005209F5" w:rsidRDefault="00AE5F8F" w:rsidP="00E7344C">
            <w:pPr>
              <w:autoSpaceDE w:val="0"/>
              <w:autoSpaceDN w:val="0"/>
              <w:adjustRightInd w:val="0"/>
              <w:rPr>
                <w:ins w:id="1619" w:author="Hana Navrátilová" w:date="2019-09-24T11:10:00Z"/>
                <w:color w:val="0A0A0A"/>
              </w:rPr>
            </w:pPr>
            <w:ins w:id="1620" w:author="Hana Navrátilová" w:date="2019-09-24T11:10:00Z">
              <w:r w:rsidRPr="005209F5">
                <w:rPr>
                  <w:color w:val="0A0A0A"/>
                  <w:shd w:val="clear" w:color="auto" w:fill="F7F8FC"/>
                </w:rPr>
                <w:t>Klapko, D.</w:t>
              </w:r>
              <w:r w:rsidRPr="005209F5">
                <w:rPr>
                  <w:i/>
                  <w:iCs/>
                  <w:color w:val="0A0A0A"/>
                  <w:shd w:val="clear" w:color="auto" w:fill="F7F8FC"/>
                </w:rPr>
                <w:t xml:space="preserve"> </w:t>
              </w:r>
              <w:r w:rsidRPr="005209F5">
                <w:rPr>
                  <w:iCs/>
                  <w:color w:val="0A0A0A"/>
                  <w:shd w:val="clear" w:color="auto" w:fill="F7F8FC"/>
                </w:rPr>
                <w:t>(2015).</w:t>
              </w:r>
              <w:r w:rsidRPr="005209F5">
                <w:rPr>
                  <w:i/>
                  <w:iCs/>
                  <w:color w:val="0A0A0A"/>
                  <w:shd w:val="clear" w:color="auto" w:fill="F7F8FC"/>
                </w:rPr>
                <w:t xml:space="preserve"> </w:t>
              </w:r>
              <w:r w:rsidRPr="005209F5">
                <w:rPr>
                  <w:color w:val="0A0A0A"/>
                </w:rPr>
                <w:t xml:space="preserve">Analysis of National and Cultural Indentity Educational Programmes with Examples of Good Practice. </w:t>
              </w:r>
              <w:r w:rsidRPr="005209F5">
                <w:rPr>
                  <w:i/>
                  <w:iCs/>
                  <w:color w:val="0A0A0A"/>
                </w:rPr>
                <w:t>Czech-polish historical and pedagogical journal</w:t>
              </w:r>
              <w:r w:rsidRPr="005209F5">
                <w:rPr>
                  <w:color w:val="0A0A0A"/>
                </w:rPr>
                <w:t xml:space="preserve">, </w:t>
              </w:r>
              <w:r w:rsidRPr="005209F5">
                <w:rPr>
                  <w:i/>
                  <w:color w:val="0A0A0A"/>
                </w:rPr>
                <w:t>7</w:t>
              </w:r>
              <w:r w:rsidRPr="005209F5">
                <w:rPr>
                  <w:color w:val="0A0A0A"/>
                </w:rPr>
                <w:t>(2), 72-90.</w:t>
              </w:r>
            </w:ins>
          </w:p>
          <w:p w:rsidR="00603E7E" w:rsidRPr="00B7211C" w:rsidRDefault="00AE5F8F" w:rsidP="00E7344C">
            <w:pPr>
              <w:autoSpaceDE w:val="0"/>
              <w:autoSpaceDN w:val="0"/>
              <w:adjustRightInd w:val="0"/>
              <w:rPr>
                <w:color w:val="0A0A0A"/>
                <w:highlight w:val="yellow"/>
              </w:rPr>
            </w:pPr>
            <w:ins w:id="1621" w:author="Hana Navrátilová" w:date="2019-09-24T11:10:00Z">
              <w:r w:rsidRPr="005209F5">
                <w:rPr>
                  <w:color w:val="0A0A0A"/>
                </w:rPr>
                <w:t xml:space="preserve"> </w:t>
              </w:r>
            </w:ins>
            <w:r w:rsidR="00603E7E" w:rsidRPr="005209F5">
              <w:rPr>
                <w:lang w:val="en-GB"/>
              </w:rPr>
              <w:t xml:space="preserve">Strauss, A., &amp; Corbinová, </w:t>
            </w:r>
            <w:r w:rsidR="00603E7E" w:rsidRPr="005209F5">
              <w:rPr>
                <w:caps/>
                <w:lang w:val="en-GB"/>
              </w:rPr>
              <w:t>j.</w:t>
            </w:r>
            <w:r w:rsidR="00603E7E" w:rsidRPr="005209F5">
              <w:rPr>
                <w:lang w:val="en-GB"/>
              </w:rPr>
              <w:t xml:space="preserve"> (1999). </w:t>
            </w:r>
            <w:r w:rsidR="00603E7E" w:rsidRPr="005209F5">
              <w:rPr>
                <w:rFonts w:eastAsia="Calibri"/>
                <w:i/>
                <w:iCs/>
                <w:lang w:val="en-GB"/>
              </w:rPr>
              <w:t>Zákl</w:t>
            </w:r>
            <w:r w:rsidR="00603E7E" w:rsidRPr="005A4AE1">
              <w:rPr>
                <w:rFonts w:eastAsia="Calibri"/>
                <w:i/>
                <w:iCs/>
                <w:lang w:val="en-GB"/>
              </w:rPr>
              <w:t>ady kvalitativního výzkumu.</w:t>
            </w:r>
            <w:r w:rsidR="00603E7E" w:rsidRPr="005A4AE1">
              <w:rPr>
                <w:rFonts w:eastAsia="Calibri"/>
                <w:lang w:val="en-GB"/>
              </w:rPr>
              <w:t xml:space="preserve"> Bozkovice: Nakladatelství Albert.</w:t>
            </w:r>
          </w:p>
          <w:p w:rsidR="00603E7E" w:rsidRPr="00944A9E" w:rsidRDefault="00603E7E" w:rsidP="00E7344C">
            <w:pPr>
              <w:autoSpaceDE w:val="0"/>
              <w:autoSpaceDN w:val="0"/>
              <w:adjustRightInd w:val="0"/>
              <w:rPr>
                <w:rFonts w:eastAsia="Calibri"/>
                <w:lang w:val="sk-SK" w:eastAsia="en-US"/>
              </w:rPr>
            </w:pPr>
            <w:r w:rsidRPr="00944A9E">
              <w:rPr>
                <w:rFonts w:eastAsia="Calibri"/>
                <w:lang w:val="sk-SK" w:eastAsia="en-US"/>
              </w:rPr>
              <w:t>Švaříček, R.</w:t>
            </w:r>
            <w:r w:rsidR="00F26440">
              <w:rPr>
                <w:rFonts w:eastAsia="Calibri"/>
                <w:lang w:val="sk-SK" w:eastAsia="en-US"/>
              </w:rPr>
              <w:t>,</w:t>
            </w:r>
            <w:r w:rsidRPr="00944A9E">
              <w:rPr>
                <w:rFonts w:eastAsia="Calibri"/>
                <w:lang w:val="sk-SK" w:eastAsia="en-US"/>
              </w:rPr>
              <w:t xml:space="preserve">&amp; Šeďová, K. et al. (2007). </w:t>
            </w:r>
            <w:r w:rsidRPr="00944A9E">
              <w:rPr>
                <w:rFonts w:eastAsia="Calibri"/>
                <w:i/>
                <w:lang w:val="sk-SK" w:eastAsia="en-US"/>
              </w:rPr>
              <w:t>Kvalitativní výzkum v pedagogických vědách</w:t>
            </w:r>
            <w:r w:rsidRPr="00944A9E">
              <w:rPr>
                <w:rFonts w:eastAsia="Calibri"/>
                <w:lang w:val="sk-SK" w:eastAsia="en-US"/>
              </w:rPr>
              <w:t>. Praha: Portál.</w:t>
            </w:r>
          </w:p>
          <w:p w:rsidR="00603E7E" w:rsidRPr="00B7211C" w:rsidRDefault="00603E7E" w:rsidP="00B7211C">
            <w:pPr>
              <w:jc w:val="both"/>
            </w:pPr>
          </w:p>
          <w:p w:rsidR="00603E7E" w:rsidRPr="00944A9E" w:rsidRDefault="00603E7E" w:rsidP="00E7344C">
            <w:pPr>
              <w:jc w:val="both"/>
              <w:rPr>
                <w:del w:id="1622" w:author="Hana Navrátilová" w:date="2019-09-24T11:10:00Z"/>
              </w:rPr>
            </w:pPr>
          </w:p>
          <w:p w:rsidR="00603E7E" w:rsidRPr="00944A9E" w:rsidRDefault="00603E7E" w:rsidP="00E7344C">
            <w:pPr>
              <w:jc w:val="both"/>
              <w:rPr>
                <w:b/>
              </w:rPr>
            </w:pPr>
            <w:r w:rsidRPr="00944A9E">
              <w:rPr>
                <w:b/>
              </w:rPr>
              <w:t xml:space="preserve">Doporučená literatura: </w:t>
            </w:r>
          </w:p>
          <w:p w:rsidR="00603E7E" w:rsidRPr="00944A9E" w:rsidRDefault="00603E7E" w:rsidP="00E7344C">
            <w:pPr>
              <w:jc w:val="both"/>
            </w:pPr>
            <w:r w:rsidRPr="00944A9E">
              <w:t xml:space="preserve">Flick, U. (2002). </w:t>
            </w:r>
            <w:r w:rsidRPr="00944A9E">
              <w:rPr>
                <w:i/>
              </w:rPr>
              <w:t>An introduction to qualitative research</w:t>
            </w:r>
            <w:r w:rsidRPr="00944A9E">
              <w:t xml:space="preserve">. London: SAGE. </w:t>
            </w:r>
          </w:p>
          <w:p w:rsidR="00603E7E" w:rsidRPr="00944A9E" w:rsidRDefault="00603E7E" w:rsidP="00E7344C">
            <w:pPr>
              <w:jc w:val="both"/>
            </w:pPr>
            <w:r w:rsidRPr="00944A9E">
              <w:t xml:space="preserve">Silverman, D. (2003). </w:t>
            </w:r>
            <w:r w:rsidRPr="00944A9E">
              <w:rPr>
                <w:i/>
              </w:rPr>
              <w:t>Ako robiť kvalitatívny výskum</w:t>
            </w:r>
            <w:r w:rsidRPr="00944A9E">
              <w:t xml:space="preserve">. Bratislava: Ikar. </w:t>
            </w:r>
          </w:p>
          <w:p w:rsidR="00603E7E" w:rsidRPr="00944A9E" w:rsidRDefault="00603E7E" w:rsidP="00E7344C">
            <w:pPr>
              <w:jc w:val="both"/>
            </w:pPr>
            <w:r w:rsidRPr="00944A9E">
              <w:rPr>
                <w:bCs/>
              </w:rPr>
              <w:t>Charmaz, K. (2014)</w:t>
            </w:r>
            <w:r w:rsidR="005C6EA2" w:rsidRPr="00944A9E">
              <w:rPr>
                <w:bCs/>
              </w:rPr>
              <w:t>.</w:t>
            </w:r>
            <w:r w:rsidR="00596E4C" w:rsidRPr="00944A9E">
              <w:rPr>
                <w:bCs/>
              </w:rPr>
              <w:t> </w:t>
            </w:r>
            <w:r w:rsidRPr="00944A9E">
              <w:rPr>
                <w:bCs/>
                <w:i/>
              </w:rPr>
              <w:t>Constructing grounded theory.</w:t>
            </w:r>
            <w:r w:rsidRPr="00944A9E">
              <w:rPr>
                <w:bCs/>
                <w:kern w:val="36"/>
                <w:lang w:val="sk-SK" w:eastAsia="sk-SK"/>
              </w:rPr>
              <w:t>Thousand Isles</w:t>
            </w:r>
            <w:r w:rsidRPr="00944A9E">
              <w:rPr>
                <w:bCs/>
              </w:rPr>
              <w:t>: S</w:t>
            </w:r>
            <w:r w:rsidRPr="00944A9E">
              <w:rPr>
                <w:bCs/>
                <w:kern w:val="36"/>
                <w:lang w:val="sk-SK" w:eastAsia="sk-SK"/>
              </w:rPr>
              <w:t>AGE.</w:t>
            </w:r>
          </w:p>
          <w:p w:rsidR="00603E7E" w:rsidRPr="00944A9E" w:rsidRDefault="00603E7E" w:rsidP="00E7344C">
            <w:r w:rsidRPr="00944A9E">
              <w:rPr>
                <w:shd w:val="clear" w:color="auto" w:fill="FFFFFF"/>
              </w:rPr>
              <w:t>Šeďová, K., &amp; Švaříček, R. (2013). Jak psát kvalitativně orientované výzkumné studie. Kvalita v kvalitativním výzkumu. </w:t>
            </w:r>
            <w:r w:rsidRPr="00944A9E">
              <w:rPr>
                <w:i/>
                <w:iCs/>
                <w:shd w:val="clear" w:color="auto" w:fill="FFFFFF"/>
              </w:rPr>
              <w:t>Pedagogická orientace, 23</w:t>
            </w:r>
            <w:r w:rsidRPr="00944A9E">
              <w:rPr>
                <w:shd w:val="clear" w:color="auto" w:fill="FFFFFF"/>
              </w:rPr>
              <w:t>(4), 478–510.</w:t>
            </w:r>
          </w:p>
          <w:p w:rsidR="00603E7E" w:rsidRDefault="00603E7E" w:rsidP="00E7344C">
            <w:pPr>
              <w:jc w:val="both"/>
              <w:rPr>
                <w:del w:id="1623" w:author="Hana Navrátilová" w:date="2019-09-24T11:10:00Z"/>
              </w:rPr>
            </w:pPr>
          </w:p>
          <w:p w:rsidR="00DC193A" w:rsidRPr="00944A9E" w:rsidRDefault="00DC193A" w:rsidP="00E7344C">
            <w:pPr>
              <w:jc w:val="both"/>
            </w:pPr>
          </w:p>
        </w:tc>
      </w:tr>
      <w:tr w:rsidR="00603E7E"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603E7E" w:rsidRPr="00944A9E" w:rsidRDefault="00603E7E" w:rsidP="00E7344C">
            <w:pPr>
              <w:jc w:val="center"/>
              <w:rPr>
                <w:b/>
              </w:rPr>
            </w:pPr>
            <w:r w:rsidRPr="00944A9E">
              <w:rPr>
                <w:b/>
              </w:rPr>
              <w:t>Informace ke kombinované nebo distanční formě</w:t>
            </w:r>
          </w:p>
        </w:tc>
      </w:tr>
      <w:tr w:rsidR="00603E7E" w:rsidRPr="00944A9E" w:rsidTr="00DC193A">
        <w:trPr>
          <w:jc w:val="center"/>
        </w:trPr>
        <w:tc>
          <w:tcPr>
            <w:tcW w:w="5176" w:type="dxa"/>
            <w:gridSpan w:val="3"/>
            <w:tcBorders>
              <w:top w:val="single" w:sz="2" w:space="0" w:color="auto"/>
            </w:tcBorders>
            <w:shd w:val="clear" w:color="auto" w:fill="F7CAAC"/>
          </w:tcPr>
          <w:p w:rsidR="00603E7E" w:rsidRPr="00944A9E" w:rsidRDefault="00603E7E" w:rsidP="00E7344C">
            <w:pPr>
              <w:jc w:val="both"/>
            </w:pPr>
            <w:r w:rsidRPr="00944A9E">
              <w:rPr>
                <w:b/>
              </w:rPr>
              <w:t>Rozsah konzultací (soustředění)</w:t>
            </w:r>
          </w:p>
        </w:tc>
        <w:tc>
          <w:tcPr>
            <w:tcW w:w="889" w:type="dxa"/>
            <w:tcBorders>
              <w:top w:val="single" w:sz="2" w:space="0" w:color="auto"/>
            </w:tcBorders>
          </w:tcPr>
          <w:p w:rsidR="00603E7E" w:rsidRPr="00944A9E" w:rsidRDefault="00603E7E" w:rsidP="00E7344C">
            <w:pPr>
              <w:jc w:val="both"/>
            </w:pPr>
          </w:p>
        </w:tc>
        <w:tc>
          <w:tcPr>
            <w:tcW w:w="4142" w:type="dxa"/>
            <w:gridSpan w:val="4"/>
            <w:tcBorders>
              <w:top w:val="single" w:sz="2" w:space="0" w:color="auto"/>
            </w:tcBorders>
            <w:shd w:val="clear" w:color="auto" w:fill="F7CAAC"/>
          </w:tcPr>
          <w:p w:rsidR="00603E7E" w:rsidRPr="00944A9E" w:rsidRDefault="00603E7E" w:rsidP="00E7344C">
            <w:pPr>
              <w:jc w:val="both"/>
              <w:rPr>
                <w:b/>
              </w:rPr>
            </w:pPr>
            <w:r w:rsidRPr="00944A9E">
              <w:rPr>
                <w:b/>
              </w:rPr>
              <w:t xml:space="preserve">hodin </w:t>
            </w:r>
          </w:p>
        </w:tc>
      </w:tr>
      <w:tr w:rsidR="00603E7E" w:rsidRPr="00944A9E" w:rsidTr="00DC193A">
        <w:trPr>
          <w:jc w:val="center"/>
        </w:trPr>
        <w:tc>
          <w:tcPr>
            <w:tcW w:w="10207" w:type="dxa"/>
            <w:gridSpan w:val="8"/>
            <w:shd w:val="clear" w:color="auto" w:fill="F7CAAC"/>
          </w:tcPr>
          <w:p w:rsidR="00603E7E" w:rsidRPr="00944A9E" w:rsidRDefault="00603E7E" w:rsidP="00E7344C">
            <w:pPr>
              <w:jc w:val="both"/>
              <w:rPr>
                <w:b/>
              </w:rPr>
            </w:pPr>
            <w:r w:rsidRPr="00944A9E">
              <w:rPr>
                <w:b/>
              </w:rPr>
              <w:t>Informace o způsobu kontaktu s vyučujícím</w:t>
            </w:r>
          </w:p>
        </w:tc>
      </w:tr>
      <w:tr w:rsidR="00603E7E" w:rsidRPr="00944A9E" w:rsidTr="00DC193A">
        <w:trPr>
          <w:trHeight w:val="77"/>
          <w:jc w:val="center"/>
        </w:trPr>
        <w:tc>
          <w:tcPr>
            <w:tcW w:w="10207" w:type="dxa"/>
            <w:gridSpan w:val="8"/>
          </w:tcPr>
          <w:p w:rsidR="00603E7E" w:rsidRDefault="00603E7E" w:rsidP="00E7344C">
            <w:pPr>
              <w:jc w:val="both"/>
              <w:rPr>
                <w:ins w:id="1624" w:author="Hana Navrátilová" w:date="2019-09-24T11:10:00Z"/>
              </w:rPr>
            </w:pPr>
          </w:p>
          <w:p w:rsidR="00297ED8" w:rsidRPr="00944A9E" w:rsidRDefault="00297ED8" w:rsidP="00E7344C">
            <w:pPr>
              <w:jc w:val="both"/>
            </w:pPr>
          </w:p>
        </w:tc>
      </w:tr>
    </w:tbl>
    <w:p w:rsidR="00B67B97" w:rsidRDefault="00AD651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134"/>
        <w:gridCol w:w="889"/>
        <w:gridCol w:w="821"/>
        <w:gridCol w:w="2155"/>
        <w:gridCol w:w="539"/>
        <w:gridCol w:w="627"/>
      </w:tblGrid>
      <w:tr w:rsidR="0083252B" w:rsidRPr="00944A9E" w:rsidTr="00DC193A">
        <w:trPr>
          <w:jc w:val="center"/>
        </w:trPr>
        <w:tc>
          <w:tcPr>
            <w:tcW w:w="10207" w:type="dxa"/>
            <w:gridSpan w:val="8"/>
            <w:tcBorders>
              <w:bottom w:val="double" w:sz="4" w:space="0" w:color="auto"/>
            </w:tcBorders>
            <w:shd w:val="clear" w:color="auto" w:fill="BDD6EE"/>
          </w:tcPr>
          <w:p w:rsidR="0083252B" w:rsidRPr="00944A9E" w:rsidRDefault="0083252B" w:rsidP="00E7344C">
            <w:pPr>
              <w:jc w:val="both"/>
              <w:rPr>
                <w:b/>
                <w:sz w:val="28"/>
                <w:szCs w:val="28"/>
              </w:rPr>
            </w:pPr>
            <w:r w:rsidRPr="00944A9E">
              <w:br w:type="page"/>
            </w:r>
            <w:r w:rsidRPr="00944A9E">
              <w:rPr>
                <w:b/>
                <w:sz w:val="28"/>
                <w:szCs w:val="28"/>
              </w:rPr>
              <w:t>B-III – Charakteristika studijního předmětu</w:t>
            </w:r>
          </w:p>
        </w:tc>
      </w:tr>
      <w:tr w:rsidR="0083252B" w:rsidRPr="00944A9E" w:rsidTr="00DC193A">
        <w:trPr>
          <w:jc w:val="center"/>
        </w:trPr>
        <w:tc>
          <w:tcPr>
            <w:tcW w:w="3475" w:type="dxa"/>
            <w:tcBorders>
              <w:top w:val="double" w:sz="4" w:space="0" w:color="auto"/>
            </w:tcBorders>
            <w:shd w:val="clear" w:color="auto" w:fill="F7CAAC"/>
          </w:tcPr>
          <w:p w:rsidR="0083252B" w:rsidRPr="00944A9E" w:rsidRDefault="0083252B" w:rsidP="00E7344C">
            <w:pPr>
              <w:jc w:val="both"/>
              <w:rPr>
                <w:b/>
              </w:rPr>
            </w:pPr>
            <w:r w:rsidRPr="00944A9E">
              <w:rPr>
                <w:b/>
              </w:rPr>
              <w:t>Název studijního předmětu</w:t>
            </w:r>
          </w:p>
        </w:tc>
        <w:tc>
          <w:tcPr>
            <w:tcW w:w="6732" w:type="dxa"/>
            <w:gridSpan w:val="7"/>
            <w:tcBorders>
              <w:top w:val="double" w:sz="4" w:space="0" w:color="auto"/>
            </w:tcBorders>
          </w:tcPr>
          <w:p w:rsidR="0083252B" w:rsidRPr="00944A9E" w:rsidRDefault="0083252B" w:rsidP="00E7344C">
            <w:pPr>
              <w:jc w:val="both"/>
            </w:pPr>
            <w:r w:rsidRPr="00944A9E">
              <w:t>Příprava školy v přírodě</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Typ předmětu</w:t>
            </w:r>
          </w:p>
        </w:tc>
        <w:tc>
          <w:tcPr>
            <w:tcW w:w="3411" w:type="dxa"/>
            <w:gridSpan w:val="4"/>
          </w:tcPr>
          <w:p w:rsidR="0083252B" w:rsidRPr="00944A9E" w:rsidRDefault="0083252B" w:rsidP="00E7344C">
            <w:pPr>
              <w:jc w:val="both"/>
            </w:pPr>
            <w:r w:rsidRPr="00944A9E">
              <w:t>povinně volitelný, PZ</w:t>
            </w:r>
          </w:p>
        </w:tc>
        <w:tc>
          <w:tcPr>
            <w:tcW w:w="2694" w:type="dxa"/>
            <w:gridSpan w:val="2"/>
            <w:shd w:val="clear" w:color="auto" w:fill="F7CAAC"/>
          </w:tcPr>
          <w:p w:rsidR="0083252B" w:rsidRPr="00944A9E" w:rsidRDefault="0083252B" w:rsidP="00E7344C">
            <w:pPr>
              <w:jc w:val="both"/>
            </w:pPr>
            <w:r w:rsidRPr="00944A9E">
              <w:rPr>
                <w:b/>
              </w:rPr>
              <w:t>doporučený ročník / semestr</w:t>
            </w:r>
          </w:p>
        </w:tc>
        <w:tc>
          <w:tcPr>
            <w:tcW w:w="627" w:type="dxa"/>
          </w:tcPr>
          <w:p w:rsidR="0083252B" w:rsidRPr="00944A9E" w:rsidRDefault="0083252B" w:rsidP="00E7344C">
            <w:pPr>
              <w:jc w:val="both"/>
            </w:pPr>
            <w:r w:rsidRPr="00944A9E">
              <w:t>4/ZS</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Rozsah studijního předmětu</w:t>
            </w:r>
          </w:p>
        </w:tc>
        <w:tc>
          <w:tcPr>
            <w:tcW w:w="1701" w:type="dxa"/>
            <w:gridSpan w:val="2"/>
          </w:tcPr>
          <w:p w:rsidR="0083252B" w:rsidRPr="00944A9E" w:rsidRDefault="0083252B" w:rsidP="00E7344C">
            <w:pPr>
              <w:jc w:val="both"/>
            </w:pPr>
            <w:r w:rsidRPr="00944A9E">
              <w:t>28c</w:t>
            </w:r>
          </w:p>
        </w:tc>
        <w:tc>
          <w:tcPr>
            <w:tcW w:w="889" w:type="dxa"/>
            <w:shd w:val="clear" w:color="auto" w:fill="F7CAAC"/>
          </w:tcPr>
          <w:p w:rsidR="0083252B" w:rsidRPr="00944A9E" w:rsidRDefault="0083252B" w:rsidP="00E7344C">
            <w:pPr>
              <w:jc w:val="both"/>
              <w:rPr>
                <w:b/>
              </w:rPr>
            </w:pPr>
            <w:r w:rsidRPr="00944A9E">
              <w:rPr>
                <w:b/>
              </w:rPr>
              <w:t xml:space="preserve">hod. </w:t>
            </w:r>
          </w:p>
        </w:tc>
        <w:tc>
          <w:tcPr>
            <w:tcW w:w="821" w:type="dxa"/>
          </w:tcPr>
          <w:p w:rsidR="0083252B" w:rsidRPr="00944A9E" w:rsidRDefault="0083252B" w:rsidP="00E7344C">
            <w:pPr>
              <w:jc w:val="both"/>
            </w:pPr>
            <w:r w:rsidRPr="00944A9E">
              <w:t>28</w:t>
            </w:r>
          </w:p>
        </w:tc>
        <w:tc>
          <w:tcPr>
            <w:tcW w:w="2155" w:type="dxa"/>
            <w:shd w:val="clear" w:color="auto" w:fill="F7CAAC"/>
          </w:tcPr>
          <w:p w:rsidR="0083252B" w:rsidRPr="00944A9E" w:rsidRDefault="0083252B" w:rsidP="00E7344C">
            <w:pPr>
              <w:jc w:val="both"/>
              <w:rPr>
                <w:b/>
              </w:rPr>
            </w:pPr>
            <w:r w:rsidRPr="00944A9E">
              <w:rPr>
                <w:b/>
              </w:rPr>
              <w:t>kreditů</w:t>
            </w:r>
          </w:p>
        </w:tc>
        <w:tc>
          <w:tcPr>
            <w:tcW w:w="1166" w:type="dxa"/>
            <w:gridSpan w:val="2"/>
          </w:tcPr>
          <w:p w:rsidR="0083252B" w:rsidRPr="00944A9E" w:rsidRDefault="0083252B" w:rsidP="00E7344C">
            <w:pPr>
              <w:jc w:val="both"/>
            </w:pPr>
            <w:r w:rsidRPr="00944A9E">
              <w:t>2</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Prerekvizity, korekvizity, ekvivalence</w:t>
            </w:r>
          </w:p>
        </w:tc>
        <w:tc>
          <w:tcPr>
            <w:tcW w:w="6732" w:type="dxa"/>
            <w:gridSpan w:val="7"/>
          </w:tcPr>
          <w:p w:rsidR="0083252B" w:rsidRPr="00944A9E" w:rsidRDefault="0083252B" w:rsidP="00E7344C">
            <w:pPr>
              <w:jc w:val="both"/>
            </w:pP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Způsob ověření studijních výsledků</w:t>
            </w:r>
          </w:p>
        </w:tc>
        <w:tc>
          <w:tcPr>
            <w:tcW w:w="3411" w:type="dxa"/>
            <w:gridSpan w:val="4"/>
          </w:tcPr>
          <w:p w:rsidR="0083252B" w:rsidRPr="00944A9E" w:rsidRDefault="0083252B" w:rsidP="00E7344C">
            <w:pPr>
              <w:jc w:val="both"/>
            </w:pPr>
            <w:r w:rsidRPr="00944A9E">
              <w:t>zápočet</w:t>
            </w:r>
          </w:p>
        </w:tc>
        <w:tc>
          <w:tcPr>
            <w:tcW w:w="2155" w:type="dxa"/>
            <w:shd w:val="clear" w:color="auto" w:fill="F7CAAC"/>
          </w:tcPr>
          <w:p w:rsidR="0083252B" w:rsidRPr="00944A9E" w:rsidRDefault="0083252B" w:rsidP="00E7344C">
            <w:pPr>
              <w:jc w:val="both"/>
              <w:rPr>
                <w:b/>
              </w:rPr>
            </w:pPr>
            <w:r w:rsidRPr="00944A9E">
              <w:rPr>
                <w:b/>
              </w:rPr>
              <w:t>Forma výuky</w:t>
            </w:r>
          </w:p>
        </w:tc>
        <w:tc>
          <w:tcPr>
            <w:tcW w:w="1166" w:type="dxa"/>
            <w:gridSpan w:val="2"/>
          </w:tcPr>
          <w:p w:rsidR="0083252B" w:rsidRPr="00944A9E" w:rsidRDefault="0083252B" w:rsidP="00E7344C">
            <w:pPr>
              <w:jc w:val="both"/>
            </w:pPr>
            <w:r w:rsidRPr="00944A9E">
              <w:t>cvičení</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Forma způsobu ověření studijních vý</w:t>
            </w:r>
            <w:r w:rsidRPr="00944A9E">
              <w:rPr>
                <w:b/>
              </w:rPr>
              <w:softHyphen/>
              <w:t>sledků a další požadavky na studenta</w:t>
            </w:r>
          </w:p>
        </w:tc>
        <w:tc>
          <w:tcPr>
            <w:tcW w:w="6732" w:type="dxa"/>
            <w:gridSpan w:val="7"/>
            <w:tcBorders>
              <w:bottom w:val="nil"/>
            </w:tcBorders>
          </w:tcPr>
          <w:p w:rsidR="0083252B" w:rsidRPr="00944A9E" w:rsidRDefault="0083252B" w:rsidP="00E7344C">
            <w:r w:rsidRPr="00944A9E">
              <w:t>Aktivní účast na kurzu (100 %), metodické zpracování konceptu školy v přírodě pro děti mladšího školního věku a realizace vybrané aktivity z programu s dětmi v rámci cílové skupiny.</w:t>
            </w:r>
          </w:p>
        </w:tc>
      </w:tr>
      <w:tr w:rsidR="0083252B" w:rsidRPr="00944A9E" w:rsidTr="00DC193A">
        <w:trPr>
          <w:trHeight w:val="203"/>
          <w:jc w:val="center"/>
        </w:trPr>
        <w:tc>
          <w:tcPr>
            <w:tcW w:w="10207" w:type="dxa"/>
            <w:gridSpan w:val="8"/>
            <w:tcBorders>
              <w:top w:val="nil"/>
            </w:tcBorders>
          </w:tcPr>
          <w:p w:rsidR="0083252B" w:rsidRPr="00944A9E" w:rsidRDefault="0083252B" w:rsidP="00E7344C">
            <w:pPr>
              <w:jc w:val="both"/>
            </w:pPr>
          </w:p>
        </w:tc>
      </w:tr>
      <w:tr w:rsidR="0083252B" w:rsidRPr="00944A9E" w:rsidTr="00DC193A">
        <w:trPr>
          <w:trHeight w:val="197"/>
          <w:jc w:val="center"/>
        </w:trPr>
        <w:tc>
          <w:tcPr>
            <w:tcW w:w="3475" w:type="dxa"/>
            <w:tcBorders>
              <w:top w:val="nil"/>
            </w:tcBorders>
            <w:shd w:val="clear" w:color="auto" w:fill="F7CAAC"/>
          </w:tcPr>
          <w:p w:rsidR="0083252B" w:rsidRPr="00944A9E" w:rsidRDefault="0083252B" w:rsidP="00E7344C">
            <w:pPr>
              <w:jc w:val="both"/>
              <w:rPr>
                <w:b/>
              </w:rPr>
            </w:pPr>
            <w:r w:rsidRPr="00944A9E">
              <w:rPr>
                <w:b/>
              </w:rPr>
              <w:t>Garant předmětu</w:t>
            </w:r>
          </w:p>
        </w:tc>
        <w:tc>
          <w:tcPr>
            <w:tcW w:w="6732" w:type="dxa"/>
            <w:gridSpan w:val="7"/>
            <w:tcBorders>
              <w:top w:val="nil"/>
            </w:tcBorders>
          </w:tcPr>
          <w:p w:rsidR="0083252B" w:rsidRPr="00944A9E" w:rsidRDefault="0083252B" w:rsidP="00297ED8">
            <w:pPr>
              <w:jc w:val="both"/>
            </w:pPr>
            <w:del w:id="1625" w:author="Hana Navrátilová" w:date="2019-09-24T11:10:00Z">
              <w:r w:rsidRPr="00944A9E">
                <w:delText xml:space="preserve">doc. </w:delText>
              </w:r>
            </w:del>
            <w:r w:rsidRPr="00944A9E">
              <w:t xml:space="preserve">PhDr. </w:t>
            </w:r>
            <w:del w:id="1626" w:author="Hana Navrátilová" w:date="2019-09-24T11:10:00Z">
              <w:r w:rsidRPr="00944A9E">
                <w:delText>Tomáš Čech</w:delText>
              </w:r>
            </w:del>
            <w:ins w:id="1627" w:author="Hana Navrátilová" w:date="2019-09-24T11:10:00Z">
              <w:r w:rsidR="00297ED8">
                <w:t>Roman Božik</w:t>
              </w:r>
            </w:ins>
            <w:r w:rsidRPr="00944A9E">
              <w:t>, Ph.D.</w:t>
            </w:r>
          </w:p>
        </w:tc>
      </w:tr>
      <w:tr w:rsidR="0083252B" w:rsidRPr="00944A9E" w:rsidTr="00DC193A">
        <w:trPr>
          <w:trHeight w:val="543"/>
          <w:jc w:val="center"/>
        </w:trPr>
        <w:tc>
          <w:tcPr>
            <w:tcW w:w="3475" w:type="dxa"/>
            <w:tcBorders>
              <w:top w:val="nil"/>
            </w:tcBorders>
            <w:shd w:val="clear" w:color="auto" w:fill="F7CAAC"/>
          </w:tcPr>
          <w:p w:rsidR="0083252B" w:rsidRPr="00944A9E" w:rsidRDefault="0083252B" w:rsidP="00E7344C">
            <w:pPr>
              <w:jc w:val="both"/>
              <w:rPr>
                <w:b/>
              </w:rPr>
            </w:pPr>
            <w:r w:rsidRPr="00944A9E">
              <w:rPr>
                <w:b/>
              </w:rPr>
              <w:t>Zapojení garanta do výuky předmětu</w:t>
            </w:r>
          </w:p>
        </w:tc>
        <w:tc>
          <w:tcPr>
            <w:tcW w:w="6732" w:type="dxa"/>
            <w:gridSpan w:val="7"/>
            <w:tcBorders>
              <w:top w:val="nil"/>
            </w:tcBorders>
          </w:tcPr>
          <w:p w:rsidR="0083252B" w:rsidRPr="00944A9E" w:rsidRDefault="0083252B" w:rsidP="00E7344C">
            <w:pPr>
              <w:jc w:val="both"/>
            </w:pPr>
            <w:r w:rsidRPr="00944A9E">
              <w:t>cvičící</w:t>
            </w: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Vyučující</w:t>
            </w:r>
          </w:p>
        </w:tc>
        <w:tc>
          <w:tcPr>
            <w:tcW w:w="6732" w:type="dxa"/>
            <w:gridSpan w:val="7"/>
            <w:tcBorders>
              <w:bottom w:val="nil"/>
            </w:tcBorders>
            <w:shd w:val="clear" w:color="auto" w:fill="auto"/>
          </w:tcPr>
          <w:p w:rsidR="0083252B" w:rsidRPr="00944A9E" w:rsidRDefault="0083252B" w:rsidP="00297ED8">
            <w:del w:id="1628" w:author="Hana Navrátilová" w:date="2019-09-24T11:10:00Z">
              <w:r w:rsidRPr="00944A9E">
                <w:delText xml:space="preserve">doc. </w:delText>
              </w:r>
            </w:del>
            <w:r w:rsidR="00297ED8" w:rsidRPr="00944A9E">
              <w:t xml:space="preserve">PhDr. </w:t>
            </w:r>
            <w:del w:id="1629" w:author="Hana Navrátilová" w:date="2019-09-24T11:10:00Z">
              <w:r w:rsidRPr="00944A9E">
                <w:delText>Tomáš Čech</w:delText>
              </w:r>
            </w:del>
            <w:ins w:id="1630" w:author="Hana Navrátilová" w:date="2019-09-24T11:10:00Z">
              <w:r w:rsidR="00297ED8">
                <w:t>Roman Božik</w:t>
              </w:r>
            </w:ins>
            <w:r w:rsidR="00297ED8">
              <w:t>, Ph.D</w:t>
            </w:r>
            <w:r w:rsidRPr="00944A9E">
              <w:t xml:space="preserve">. </w:t>
            </w:r>
            <w:del w:id="1631" w:author="Hana Navrátilová" w:date="2019-09-24T11:10:00Z">
              <w:r w:rsidRPr="00944A9E">
                <w:delText>(50%),</w:delText>
              </w:r>
            </w:del>
            <w:ins w:id="1632" w:author="Hana Navrátilová" w:date="2019-09-24T11:10:00Z">
              <w:r w:rsidRPr="00944A9E">
                <w:t>(</w:t>
              </w:r>
              <w:r w:rsidR="00297ED8">
                <w:t>100</w:t>
              </w:r>
            </w:ins>
            <w:moveFromRangeStart w:id="1633" w:author="Hana Navrátilová" w:date="2019-09-24T11:10:00Z" w:name="move20215891"/>
            <w:moveFrom w:id="1634" w:author="Hana Navrátilová" w:date="2019-09-24T11:10:00Z">
              <w:r w:rsidR="008D5EBB">
                <w:t xml:space="preserve"> PhDr. </w:t>
              </w:r>
            </w:moveFrom>
            <w:moveFromRangeEnd w:id="1633"/>
            <w:del w:id="1635" w:author="Hana Navrátilová" w:date="2019-09-24T11:10:00Z">
              <w:r w:rsidR="005F532C">
                <w:delText xml:space="preserve">Barbora Petrů Puhrová </w:delText>
              </w:r>
              <w:r w:rsidRPr="00944A9E">
                <w:delText>(50</w:delText>
              </w:r>
            </w:del>
            <w:r w:rsidR="00297ED8">
              <w:t>%)</w:t>
            </w:r>
          </w:p>
        </w:tc>
      </w:tr>
      <w:tr w:rsidR="0083252B" w:rsidRPr="00944A9E" w:rsidTr="00DC193A">
        <w:trPr>
          <w:trHeight w:val="135"/>
          <w:jc w:val="center"/>
        </w:trPr>
        <w:tc>
          <w:tcPr>
            <w:tcW w:w="10207" w:type="dxa"/>
            <w:gridSpan w:val="8"/>
            <w:tcBorders>
              <w:top w:val="nil"/>
            </w:tcBorders>
          </w:tcPr>
          <w:p w:rsidR="0083252B" w:rsidRPr="00944A9E" w:rsidRDefault="0083252B" w:rsidP="00E7344C">
            <w:pPr>
              <w:jc w:val="both"/>
            </w:pPr>
          </w:p>
        </w:tc>
      </w:tr>
      <w:tr w:rsidR="0083252B" w:rsidRPr="00944A9E" w:rsidTr="00DC193A">
        <w:trPr>
          <w:jc w:val="center"/>
        </w:trPr>
        <w:tc>
          <w:tcPr>
            <w:tcW w:w="3475" w:type="dxa"/>
            <w:shd w:val="clear" w:color="auto" w:fill="F7CAAC"/>
          </w:tcPr>
          <w:p w:rsidR="0083252B" w:rsidRPr="00944A9E" w:rsidRDefault="0083252B" w:rsidP="00E7344C">
            <w:pPr>
              <w:jc w:val="both"/>
              <w:rPr>
                <w:b/>
              </w:rPr>
            </w:pPr>
            <w:r w:rsidRPr="00944A9E">
              <w:rPr>
                <w:b/>
              </w:rPr>
              <w:t>Stručná anotace předmětu</w:t>
            </w:r>
          </w:p>
        </w:tc>
        <w:tc>
          <w:tcPr>
            <w:tcW w:w="6732" w:type="dxa"/>
            <w:gridSpan w:val="7"/>
            <w:tcBorders>
              <w:bottom w:val="nil"/>
            </w:tcBorders>
          </w:tcPr>
          <w:p w:rsidR="0083252B" w:rsidRPr="00944A9E" w:rsidRDefault="0083252B" w:rsidP="00E7344C">
            <w:pPr>
              <w:jc w:val="both"/>
            </w:pPr>
          </w:p>
        </w:tc>
      </w:tr>
      <w:tr w:rsidR="0083252B" w:rsidRPr="00944A9E" w:rsidTr="00DC193A">
        <w:trPr>
          <w:trHeight w:val="3417"/>
          <w:jc w:val="center"/>
        </w:trPr>
        <w:tc>
          <w:tcPr>
            <w:tcW w:w="10207" w:type="dxa"/>
            <w:gridSpan w:val="8"/>
            <w:tcBorders>
              <w:top w:val="nil"/>
              <w:bottom w:val="single" w:sz="12" w:space="0" w:color="auto"/>
            </w:tcBorders>
          </w:tcPr>
          <w:p w:rsidR="0083252B" w:rsidRPr="00944A9E" w:rsidRDefault="0083252B" w:rsidP="00E7344C">
            <w:pPr>
              <w:jc w:val="both"/>
              <w:rPr>
                <w:sz w:val="10"/>
              </w:rPr>
            </w:pPr>
          </w:p>
          <w:p w:rsidR="0083252B" w:rsidRPr="00944A9E" w:rsidRDefault="0083252B" w:rsidP="00E7344C">
            <w:pPr>
              <w:jc w:val="both"/>
            </w:pPr>
            <w:r w:rsidRPr="00944A9E">
              <w:t xml:space="preserve">Škola v přírodě </w:t>
            </w:r>
            <w:r w:rsidRPr="00944A9E">
              <w:rPr>
                <w:rFonts w:eastAsia="Batang"/>
                <w:sz w:val="24"/>
                <w:szCs w:val="24"/>
              </w:rPr>
              <w:t>–</w:t>
            </w:r>
            <w:r w:rsidRPr="00944A9E">
              <w:t xml:space="preserve"> pojetí a zaměření škol v přírodě. </w:t>
            </w:r>
          </w:p>
          <w:p w:rsidR="0083252B" w:rsidRPr="00944A9E" w:rsidRDefault="0083252B" w:rsidP="00E7344C">
            <w:pPr>
              <w:jc w:val="both"/>
            </w:pPr>
            <w:r w:rsidRPr="00944A9E">
              <w:t>Role školy v přírodě v edukační práci s dětmi na primárním stupni vzdělávání.</w:t>
            </w:r>
          </w:p>
          <w:p w:rsidR="0083252B" w:rsidRPr="00944A9E" w:rsidRDefault="0083252B" w:rsidP="00E7344C">
            <w:pPr>
              <w:jc w:val="both"/>
            </w:pPr>
            <w:r w:rsidRPr="00944A9E">
              <w:t>Legislativa spojená se školami v přírodě, zásady první pomoci, přežití v přírodě.</w:t>
            </w:r>
          </w:p>
          <w:p w:rsidR="0083252B" w:rsidRPr="00944A9E" w:rsidRDefault="0083252B" w:rsidP="00E7344C">
            <w:pPr>
              <w:jc w:val="both"/>
            </w:pPr>
            <w:r w:rsidRPr="00944A9E">
              <w:t xml:space="preserve">Organizace školy v přírodě. </w:t>
            </w:r>
          </w:p>
          <w:p w:rsidR="0083252B" w:rsidRPr="00944A9E" w:rsidRDefault="0083252B" w:rsidP="00E7344C">
            <w:pPr>
              <w:jc w:val="both"/>
            </w:pPr>
            <w:r w:rsidRPr="00944A9E">
              <w:t>Příprava organizační a metodická.</w:t>
            </w:r>
          </w:p>
          <w:p w:rsidR="0083252B" w:rsidRPr="00944A9E" w:rsidRDefault="0083252B" w:rsidP="00E7344C">
            <w:pPr>
              <w:jc w:val="both"/>
            </w:pPr>
            <w:r w:rsidRPr="00944A9E">
              <w:t xml:space="preserve">Zásady bezpečnosti při realizaci školy v přírodě. </w:t>
            </w:r>
          </w:p>
          <w:p w:rsidR="0083252B" w:rsidRPr="00944A9E" w:rsidRDefault="0083252B" w:rsidP="00E7344C">
            <w:pPr>
              <w:jc w:val="both"/>
            </w:pPr>
            <w:r w:rsidRPr="00944A9E">
              <w:t>Realizace rozmanitých forem pobytu v přírodě se zaměřením na letní školu v přírodě.</w:t>
            </w:r>
          </w:p>
          <w:p w:rsidR="0083252B" w:rsidRPr="00944A9E" w:rsidRDefault="0083252B" w:rsidP="00E7344C">
            <w:pPr>
              <w:jc w:val="both"/>
            </w:pPr>
            <w:r w:rsidRPr="00944A9E">
              <w:t>Organizace výletu, táboření, orientace v přírodě a topografie.</w:t>
            </w:r>
          </w:p>
          <w:p w:rsidR="0083252B" w:rsidRPr="00944A9E" w:rsidRDefault="0083252B" w:rsidP="00E7344C">
            <w:r w:rsidRPr="00944A9E">
              <w:t xml:space="preserve">Aktivity a hry v přírodě. </w:t>
            </w:r>
          </w:p>
          <w:p w:rsidR="0083252B" w:rsidRPr="00944A9E" w:rsidRDefault="0083252B" w:rsidP="00E7344C">
            <w:r w:rsidRPr="00944A9E">
              <w:t xml:space="preserve">Seznamovací, týmové a kreativní činnosti. </w:t>
            </w:r>
          </w:p>
          <w:p w:rsidR="0083252B" w:rsidRPr="00944A9E" w:rsidRDefault="0083252B" w:rsidP="00E7344C">
            <w:r w:rsidRPr="00944A9E">
              <w:t xml:space="preserve">Využití projektů a tématické výuky v podmínkách školy v přírodě. </w:t>
            </w:r>
          </w:p>
          <w:p w:rsidR="0083252B" w:rsidRPr="00944A9E" w:rsidRDefault="0083252B" w:rsidP="00E7344C">
            <w:r w:rsidRPr="00944A9E">
              <w:t>Pohybové činnosti, práce s přírodním materiálem.</w:t>
            </w:r>
          </w:p>
          <w:p w:rsidR="0083252B" w:rsidRPr="00944A9E" w:rsidRDefault="0083252B" w:rsidP="00E7344C">
            <w:r w:rsidRPr="00944A9E">
              <w:t xml:space="preserve">Netradiční pohybové a edukační aktivity využívající prvků výchovy zážitkem. </w:t>
            </w:r>
          </w:p>
          <w:p w:rsidR="0083252B" w:rsidRDefault="0083252B" w:rsidP="00E7344C">
            <w:r w:rsidRPr="00944A9E">
              <w:t xml:space="preserve">Reflexe a její role v edukační práci. </w:t>
            </w:r>
          </w:p>
          <w:p w:rsidR="00DC193A" w:rsidRDefault="00DC193A" w:rsidP="00E7344C">
            <w:pPr>
              <w:rPr>
                <w:del w:id="1636" w:author="Hana Navrátilová" w:date="2019-09-24T11:10:00Z"/>
              </w:rPr>
            </w:pPr>
          </w:p>
          <w:p w:rsidR="00DC193A" w:rsidRPr="00944A9E" w:rsidRDefault="00DC193A" w:rsidP="00E7344C"/>
        </w:tc>
      </w:tr>
      <w:tr w:rsidR="0083252B" w:rsidRPr="00944A9E" w:rsidTr="00DC193A">
        <w:trPr>
          <w:trHeight w:val="265"/>
          <w:jc w:val="center"/>
        </w:trPr>
        <w:tc>
          <w:tcPr>
            <w:tcW w:w="4042" w:type="dxa"/>
            <w:gridSpan w:val="2"/>
            <w:tcBorders>
              <w:top w:val="nil"/>
            </w:tcBorders>
            <w:shd w:val="clear" w:color="auto" w:fill="F7CAAC"/>
          </w:tcPr>
          <w:p w:rsidR="0083252B" w:rsidRPr="00944A9E" w:rsidRDefault="0083252B" w:rsidP="00E7344C">
            <w:pPr>
              <w:jc w:val="both"/>
            </w:pPr>
            <w:r w:rsidRPr="00944A9E">
              <w:rPr>
                <w:b/>
              </w:rPr>
              <w:t>Studijní literatura a studijní pomůcky</w:t>
            </w:r>
          </w:p>
        </w:tc>
        <w:tc>
          <w:tcPr>
            <w:tcW w:w="6165" w:type="dxa"/>
            <w:gridSpan w:val="6"/>
            <w:tcBorders>
              <w:top w:val="nil"/>
              <w:bottom w:val="nil"/>
            </w:tcBorders>
          </w:tcPr>
          <w:p w:rsidR="0083252B" w:rsidRPr="00944A9E" w:rsidRDefault="0083252B" w:rsidP="00E7344C">
            <w:pPr>
              <w:jc w:val="both"/>
            </w:pPr>
          </w:p>
        </w:tc>
      </w:tr>
      <w:tr w:rsidR="0083252B" w:rsidRPr="00944A9E" w:rsidTr="00DC193A">
        <w:trPr>
          <w:trHeight w:val="1497"/>
          <w:jc w:val="center"/>
        </w:trPr>
        <w:tc>
          <w:tcPr>
            <w:tcW w:w="10207" w:type="dxa"/>
            <w:gridSpan w:val="8"/>
            <w:tcBorders>
              <w:top w:val="nil"/>
            </w:tcBorders>
          </w:tcPr>
          <w:p w:rsidR="0083252B" w:rsidRPr="00944A9E" w:rsidRDefault="0083252B" w:rsidP="00E7344C">
            <w:pPr>
              <w:jc w:val="both"/>
              <w:rPr>
                <w:sz w:val="12"/>
              </w:rPr>
            </w:pPr>
          </w:p>
          <w:p w:rsidR="0083252B" w:rsidRPr="00944A9E" w:rsidRDefault="0083252B" w:rsidP="00E7344C">
            <w:pPr>
              <w:ind w:hanging="5"/>
              <w:jc w:val="both"/>
              <w:rPr>
                <w:b/>
              </w:rPr>
            </w:pPr>
            <w:r w:rsidRPr="00944A9E">
              <w:rPr>
                <w:b/>
              </w:rPr>
              <w:t xml:space="preserve">Povinná literatura: </w:t>
            </w:r>
          </w:p>
          <w:p w:rsidR="0083252B" w:rsidRDefault="0083252B" w:rsidP="00E7344C">
            <w:pPr>
              <w:ind w:hanging="5"/>
              <w:jc w:val="both"/>
            </w:pPr>
            <w:r w:rsidRPr="00944A9E">
              <w:t xml:space="preserve">Bubelíniová, M., Wiegerová, A., </w:t>
            </w:r>
            <w:r w:rsidR="00AC493B" w:rsidRPr="00944A9E">
              <w:t>&amp;</w:t>
            </w:r>
            <w:r w:rsidR="00596E4C" w:rsidRPr="00944A9E">
              <w:t> </w:t>
            </w:r>
            <w:r w:rsidRPr="00944A9E">
              <w:t xml:space="preserve">Hirschnerová, Z. (2002). </w:t>
            </w:r>
            <w:r w:rsidRPr="00944A9E">
              <w:rPr>
                <w:i/>
              </w:rPr>
              <w:t>Premeny školy v prírode</w:t>
            </w:r>
            <w:r w:rsidRPr="00944A9E">
              <w:t>. Bratislava: Iuventa.</w:t>
            </w:r>
          </w:p>
          <w:p w:rsidR="0083252B" w:rsidRPr="00944A9E" w:rsidRDefault="0083252B" w:rsidP="00E7344C">
            <w:pPr>
              <w:ind w:hanging="5"/>
              <w:jc w:val="both"/>
            </w:pPr>
            <w:r w:rsidRPr="00944A9E">
              <w:t xml:space="preserve">Doležalová, E., </w:t>
            </w:r>
            <w:r w:rsidR="00AC493B" w:rsidRPr="00944A9E">
              <w:t>&amp;</w:t>
            </w:r>
            <w:r w:rsidR="00596E4C" w:rsidRPr="00944A9E">
              <w:t> </w:t>
            </w:r>
            <w:r w:rsidRPr="00944A9E">
              <w:t xml:space="preserve">Kučerová, A. (2004). </w:t>
            </w:r>
            <w:r w:rsidRPr="00944A9E">
              <w:rPr>
                <w:i/>
              </w:rPr>
              <w:t>Hry v přírodě a s přírodou</w:t>
            </w:r>
            <w:r w:rsidRPr="00944A9E">
              <w:t>. 1. vyd. Praha: Mladá fronta.</w:t>
            </w:r>
          </w:p>
          <w:p w:rsidR="0083252B" w:rsidRPr="00944A9E" w:rsidRDefault="0083252B" w:rsidP="00E7344C">
            <w:pPr>
              <w:ind w:hanging="5"/>
              <w:jc w:val="both"/>
            </w:pPr>
            <w:r w:rsidRPr="00944A9E">
              <w:t xml:space="preserve">Foglová, M. (2008). </w:t>
            </w:r>
            <w:r w:rsidRPr="00944A9E">
              <w:rPr>
                <w:i/>
              </w:rPr>
              <w:t>Etapové hry v přírodě: tábory a školy v přírodě, zpestření pobytů v ozdravovnách, inspirace pro vedoucí skautských oddílů [pro děti od 6 do 11 let].</w:t>
            </w:r>
            <w:r w:rsidRPr="00944A9E">
              <w:t xml:space="preserve"> Praha: Portál.</w:t>
            </w:r>
          </w:p>
          <w:p w:rsidR="0083252B" w:rsidRPr="00944A9E" w:rsidRDefault="0083252B" w:rsidP="00E7344C">
            <w:pPr>
              <w:ind w:hanging="5"/>
              <w:jc w:val="both"/>
            </w:pPr>
            <w:r w:rsidRPr="00944A9E">
              <w:t xml:space="preserve">Neuman, J. (2000). </w:t>
            </w:r>
            <w:r w:rsidRPr="00944A9E">
              <w:rPr>
                <w:i/>
              </w:rPr>
              <w:t>Turistika a sporty v přírodě. Přehled základních znalostí a dovedností pro výchovu v přírodě</w:t>
            </w:r>
            <w:r w:rsidRPr="00944A9E">
              <w:t>. Praha: Portál.</w:t>
            </w:r>
          </w:p>
          <w:p w:rsidR="0083252B" w:rsidRPr="005209F5" w:rsidRDefault="0083252B" w:rsidP="00E7344C">
            <w:pPr>
              <w:ind w:hanging="5"/>
              <w:jc w:val="both"/>
            </w:pPr>
            <w:r w:rsidRPr="00944A9E">
              <w:t xml:space="preserve">Neuman, J. (2009). </w:t>
            </w:r>
            <w:r w:rsidRPr="00944A9E">
              <w:rPr>
                <w:i/>
              </w:rPr>
              <w:t>Dobrodružné hry a cvi</w:t>
            </w:r>
            <w:r w:rsidRPr="005209F5">
              <w:rPr>
                <w:i/>
              </w:rPr>
              <w:t>čení v přírodě</w:t>
            </w:r>
            <w:r w:rsidR="009639CD" w:rsidRPr="005209F5">
              <w:t>. Praha: Portál.</w:t>
            </w:r>
          </w:p>
          <w:p w:rsidR="00AE5F8F" w:rsidRPr="005209F5" w:rsidRDefault="00AE5F8F" w:rsidP="00AE5F8F">
            <w:pPr>
              <w:rPr>
                <w:ins w:id="1637" w:author="Hana Navrátilová" w:date="2019-09-24T11:10:00Z"/>
              </w:rPr>
            </w:pPr>
            <w:ins w:id="1638" w:author="Hana Navrátilová" w:date="2019-09-24T11:10:00Z">
              <w:r w:rsidRPr="005209F5">
                <w:t xml:space="preserve">Wiegerová, A., Kršjaková, S., &amp; Božik, R. </w:t>
              </w:r>
            </w:ins>
            <w:moveToRangeStart w:id="1639" w:author="Hana Navrátilová" w:date="2019-09-24T11:10:00Z" w:name="move20215921"/>
            <w:moveTo w:id="1640" w:author="Hana Navrátilová" w:date="2019-09-24T11:10:00Z">
              <w:r w:rsidRPr="005209F5">
                <w:t xml:space="preserve">(2008). </w:t>
              </w:r>
            </w:moveTo>
            <w:moveToRangeEnd w:id="1639"/>
            <w:ins w:id="1641" w:author="Hana Navrátilová" w:date="2019-09-24T11:10:00Z">
              <w:r w:rsidRPr="005209F5">
                <w:t xml:space="preserve">Realizacjia praktyki pedagogicznej w kursie pedagogika zdrowia na PdF UK (uniwersytet komenskiego) w Bratysławie. In Klimaszewska, A. A. </w:t>
              </w:r>
              <w:r w:rsidRPr="005209F5">
                <w:rPr>
                  <w:i/>
                </w:rPr>
                <w:t>Jezyk współczesnej pedagogiki 2</w:t>
              </w:r>
              <w:r w:rsidRPr="005209F5">
                <w:t xml:space="preserve">, Siedlce. </w:t>
              </w:r>
            </w:ins>
          </w:p>
          <w:p w:rsidR="00AC493B" w:rsidRPr="005209F5" w:rsidRDefault="00AC493B" w:rsidP="00E7344C">
            <w:pPr>
              <w:ind w:hanging="5"/>
              <w:jc w:val="both"/>
            </w:pPr>
          </w:p>
          <w:p w:rsidR="0083252B" w:rsidRPr="005209F5" w:rsidRDefault="0083252B" w:rsidP="00E7344C">
            <w:pPr>
              <w:ind w:hanging="5"/>
              <w:jc w:val="both"/>
              <w:rPr>
                <w:b/>
              </w:rPr>
            </w:pPr>
            <w:r w:rsidRPr="005209F5">
              <w:rPr>
                <w:b/>
              </w:rPr>
              <w:t>Doporučená literatura</w:t>
            </w:r>
            <w:r w:rsidR="005C6EA2" w:rsidRPr="005209F5">
              <w:rPr>
                <w:b/>
              </w:rPr>
              <w:t>:</w:t>
            </w:r>
          </w:p>
          <w:p w:rsidR="0083252B" w:rsidRPr="005209F5" w:rsidRDefault="0083252B" w:rsidP="00E7344C">
            <w:pPr>
              <w:ind w:hanging="5"/>
              <w:rPr>
                <w:del w:id="1642" w:author="Hana Navrátilová" w:date="2019-09-24T11:10:00Z"/>
              </w:rPr>
            </w:pPr>
            <w:del w:id="1643" w:author="Hana Navrátilová" w:date="2019-09-24T11:10:00Z">
              <w:r w:rsidRPr="005209F5">
                <w:delText>Bartůněk, D. (2001).</w:delText>
              </w:r>
              <w:r w:rsidR="00596E4C" w:rsidRPr="005209F5">
                <w:delText> </w:delText>
              </w:r>
              <w:r w:rsidRPr="005209F5">
                <w:rPr>
                  <w:bCs/>
                  <w:i/>
                </w:rPr>
                <w:delText>Hry v přírodě s malými dětmi</w:delText>
              </w:r>
              <w:r w:rsidRPr="005209F5">
                <w:delText xml:space="preserve">. Praha: Portál. </w:delText>
              </w:r>
            </w:del>
          </w:p>
          <w:p w:rsidR="0083252B" w:rsidRPr="005209F5" w:rsidRDefault="0083252B" w:rsidP="00E7344C">
            <w:pPr>
              <w:ind w:hanging="5"/>
            </w:pPr>
            <w:r w:rsidRPr="005209F5">
              <w:t xml:space="preserve">Foglar, J. (Miloš Zapletal, ed.) (2000). </w:t>
            </w:r>
            <w:r w:rsidRPr="005209F5">
              <w:rPr>
                <w:bCs/>
                <w:i/>
              </w:rPr>
              <w:t>Hry Jaroslava Foglara.</w:t>
            </w:r>
            <w:r w:rsidRPr="005209F5">
              <w:t xml:space="preserve"> Praha: Olympia.</w:t>
            </w:r>
          </w:p>
          <w:p w:rsidR="0083252B" w:rsidRPr="005209F5" w:rsidRDefault="0083252B" w:rsidP="00E7344C">
            <w:pPr>
              <w:ind w:hanging="5"/>
              <w:jc w:val="both"/>
              <w:rPr>
                <w:del w:id="1644" w:author="Hana Navrátilová" w:date="2019-09-24T11:10:00Z"/>
              </w:rPr>
            </w:pPr>
            <w:del w:id="1645" w:author="Hana Navrátilová" w:date="2019-09-24T11:10:00Z">
              <w:r w:rsidRPr="005209F5">
                <w:delText xml:space="preserve">Foglová, M. </w:delText>
              </w:r>
            </w:del>
            <w:moveFromRangeStart w:id="1646" w:author="Hana Navrátilová" w:date="2019-09-24T11:10:00Z" w:name="move20215921"/>
            <w:moveFrom w:id="1647" w:author="Hana Navrátilová" w:date="2019-09-24T11:10:00Z">
              <w:r w:rsidR="00AE5F8F" w:rsidRPr="005209F5">
                <w:t xml:space="preserve">(2008). </w:t>
              </w:r>
            </w:moveFrom>
            <w:moveFromRangeEnd w:id="1646"/>
            <w:del w:id="1648" w:author="Hana Navrátilová" w:date="2019-09-24T11:10:00Z">
              <w:r w:rsidRPr="005209F5">
                <w:rPr>
                  <w:i/>
                </w:rPr>
                <w:delText>Etapové hry v přírodě: tábory a školy v přírodě, zpestření pobytů v ozdravovnách, inspirace pro vedoucí skautských oddílů [pro děti od 6 do 11 let].</w:delText>
              </w:r>
              <w:r w:rsidRPr="005209F5">
                <w:delText xml:space="preserve"> Vyd. 1. Praha: Portál.</w:delText>
              </w:r>
            </w:del>
          </w:p>
          <w:p w:rsidR="0083252B" w:rsidRPr="00944A9E" w:rsidRDefault="0083252B" w:rsidP="00E7344C">
            <w:pPr>
              <w:ind w:hanging="5"/>
              <w:rPr>
                <w:rFonts w:eastAsia="Arial Unicode MS"/>
              </w:rPr>
            </w:pPr>
            <w:r w:rsidRPr="005209F5">
              <w:rPr>
                <w:iCs/>
                <w:bdr w:val="none" w:sz="0" w:space="0" w:color="auto" w:frame="1"/>
                <w:shd w:val="clear" w:color="auto" w:fill="FFFFFF"/>
              </w:rPr>
              <w:t>Hermochová, S. (2005).</w:t>
            </w:r>
            <w:r w:rsidR="00596E4C" w:rsidRPr="005209F5">
              <w:rPr>
                <w:iCs/>
                <w:bdr w:val="none" w:sz="0" w:space="0" w:color="auto" w:frame="1"/>
                <w:shd w:val="clear" w:color="auto" w:fill="FFFFFF"/>
              </w:rPr>
              <w:t> </w:t>
            </w:r>
            <w:r w:rsidRPr="005209F5">
              <w:rPr>
                <w:i/>
                <w:iCs/>
                <w:bdr w:val="none" w:sz="0" w:space="0" w:color="auto" w:frame="1"/>
                <w:shd w:val="clear" w:color="auto" w:fill="FFFFFF"/>
              </w:rPr>
              <w:t>Skupinová dyna</w:t>
            </w:r>
            <w:r w:rsidRPr="00944A9E">
              <w:rPr>
                <w:i/>
                <w:iCs/>
                <w:bdr w:val="none" w:sz="0" w:space="0" w:color="auto" w:frame="1"/>
                <w:shd w:val="clear" w:color="auto" w:fill="FFFFFF"/>
              </w:rPr>
              <w:t xml:space="preserve">mika ve školní třídě. </w:t>
            </w:r>
            <w:r w:rsidRPr="00944A9E">
              <w:rPr>
                <w:iCs/>
                <w:bdr w:val="none" w:sz="0" w:space="0" w:color="auto" w:frame="1"/>
                <w:shd w:val="clear" w:color="auto" w:fill="FFFFFF"/>
              </w:rPr>
              <w:t>Kladno: AISIS, o.s.</w:t>
            </w:r>
          </w:p>
          <w:p w:rsidR="0083252B" w:rsidRPr="00944A9E" w:rsidRDefault="0083252B" w:rsidP="00E7344C">
            <w:pPr>
              <w:ind w:hanging="5"/>
              <w:jc w:val="both"/>
            </w:pPr>
            <w:r w:rsidRPr="00944A9E">
              <w:t xml:space="preserve">Lochmanová, L. </w:t>
            </w:r>
            <w:r w:rsidR="00AC493B" w:rsidRPr="00944A9E">
              <w:t>&amp;</w:t>
            </w:r>
            <w:r w:rsidR="00596E4C" w:rsidRPr="00944A9E">
              <w:t> </w:t>
            </w:r>
            <w:r w:rsidRPr="00944A9E">
              <w:t xml:space="preserve">Mazal, F. (1998). </w:t>
            </w:r>
            <w:r w:rsidRPr="00944A9E">
              <w:rPr>
                <w:i/>
              </w:rPr>
              <w:t>Učitel tělesné výchovy mezi paragrafy</w:t>
            </w:r>
            <w:r w:rsidRPr="00944A9E">
              <w:t>. Vyd. 1. Olomouc: Hanex.</w:t>
            </w:r>
          </w:p>
          <w:p w:rsidR="0083252B" w:rsidRPr="00944A9E" w:rsidRDefault="0083252B" w:rsidP="00E7344C">
            <w:pPr>
              <w:ind w:hanging="5"/>
              <w:rPr>
                <w:rFonts w:eastAsia="Arial Unicode MS"/>
              </w:rPr>
            </w:pPr>
            <w:r w:rsidRPr="00944A9E">
              <w:rPr>
                <w:rFonts w:eastAsia="Arial Unicode MS"/>
              </w:rPr>
              <w:t xml:space="preserve">Pelánek, R. (2010). </w:t>
            </w:r>
            <w:r w:rsidRPr="00944A9E">
              <w:rPr>
                <w:rFonts w:eastAsia="Arial Unicode MS"/>
                <w:i/>
              </w:rPr>
              <w:t>Zážitkové výukové kurzy.</w:t>
            </w:r>
            <w:r w:rsidRPr="00944A9E">
              <w:rPr>
                <w:rFonts w:eastAsia="Arial Unicode MS"/>
              </w:rPr>
              <w:t xml:space="preserve"> Praha: Portál. </w:t>
            </w:r>
          </w:p>
          <w:p w:rsidR="0083252B" w:rsidRPr="00944A9E" w:rsidRDefault="0083252B" w:rsidP="00E7344C">
            <w:pPr>
              <w:ind w:hanging="5"/>
              <w:rPr>
                <w:rFonts w:eastAsia="Arial Unicode MS"/>
              </w:rPr>
            </w:pPr>
            <w:r w:rsidRPr="00944A9E">
              <w:rPr>
                <w:rFonts w:eastAsia="Arial Unicode MS"/>
              </w:rPr>
              <w:t xml:space="preserve">Soják, P. a kol. (2014). </w:t>
            </w:r>
            <w:r w:rsidRPr="00944A9E">
              <w:rPr>
                <w:rFonts w:eastAsia="Arial Unicode MS"/>
                <w:i/>
              </w:rPr>
              <w:t>Kuchařka pro lektory zážitkově orientovaných kurzů aneb (Ne)vaříme z vody</w:t>
            </w:r>
            <w:r w:rsidRPr="00944A9E">
              <w:rPr>
                <w:rFonts w:eastAsia="Arial Unicode MS"/>
              </w:rPr>
              <w:t xml:space="preserve">. Brno: Masarykova univerzita. </w:t>
            </w:r>
          </w:p>
          <w:p w:rsidR="0083252B" w:rsidRDefault="0083252B" w:rsidP="00E7344C">
            <w:pPr>
              <w:ind w:hanging="5"/>
              <w:rPr>
                <w:del w:id="1649" w:author="Hana Navrátilová" w:date="2019-09-24T11:10:00Z"/>
                <w:rFonts w:eastAsia="Arial Unicode MS"/>
              </w:rPr>
            </w:pPr>
            <w:del w:id="1650" w:author="Hana Navrátilová" w:date="2019-09-24T11:10:00Z">
              <w:r w:rsidRPr="00944A9E">
                <w:rPr>
                  <w:rFonts w:eastAsia="Arial Unicode MS"/>
                </w:rPr>
                <w:delText xml:space="preserve">Zounková, D. (2007). </w:delText>
              </w:r>
              <w:r w:rsidRPr="00944A9E">
                <w:rPr>
                  <w:rFonts w:eastAsia="Arial Unicode MS"/>
                  <w:i/>
                </w:rPr>
                <w:delText>Zlatý fond her III</w:delText>
              </w:r>
              <w:r w:rsidRPr="00944A9E">
                <w:rPr>
                  <w:rFonts w:eastAsia="Arial Unicode MS"/>
                </w:rPr>
                <w:delText xml:space="preserve">. Praha: Portál. </w:delText>
              </w:r>
            </w:del>
          </w:p>
          <w:p w:rsidR="00DC193A" w:rsidRPr="00944A9E" w:rsidRDefault="00DC193A" w:rsidP="00E7344C">
            <w:pPr>
              <w:ind w:hanging="5"/>
              <w:rPr>
                <w:rFonts w:eastAsia="Arial Unicode MS"/>
              </w:rPr>
            </w:pPr>
          </w:p>
          <w:p w:rsidR="0083252B" w:rsidRPr="00944A9E" w:rsidRDefault="0083252B" w:rsidP="00E7344C">
            <w:pPr>
              <w:jc w:val="both"/>
              <w:rPr>
                <w:sz w:val="10"/>
              </w:rPr>
            </w:pPr>
          </w:p>
        </w:tc>
      </w:tr>
      <w:tr w:rsidR="0083252B" w:rsidRPr="00944A9E" w:rsidTr="00DC193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83252B" w:rsidRPr="00944A9E" w:rsidRDefault="0083252B" w:rsidP="00E7344C">
            <w:pPr>
              <w:jc w:val="center"/>
              <w:rPr>
                <w:b/>
              </w:rPr>
            </w:pPr>
            <w:r w:rsidRPr="00944A9E">
              <w:rPr>
                <w:b/>
              </w:rPr>
              <w:t>Informace ke kombinované nebo distanční formě</w:t>
            </w:r>
          </w:p>
        </w:tc>
      </w:tr>
      <w:tr w:rsidR="0083252B" w:rsidRPr="00944A9E" w:rsidTr="00DC193A">
        <w:trPr>
          <w:jc w:val="center"/>
        </w:trPr>
        <w:tc>
          <w:tcPr>
            <w:tcW w:w="5176" w:type="dxa"/>
            <w:gridSpan w:val="3"/>
            <w:tcBorders>
              <w:top w:val="single" w:sz="2" w:space="0" w:color="auto"/>
            </w:tcBorders>
            <w:shd w:val="clear" w:color="auto" w:fill="F7CAAC"/>
          </w:tcPr>
          <w:p w:rsidR="0083252B" w:rsidRPr="00944A9E" w:rsidRDefault="0083252B" w:rsidP="00E7344C">
            <w:pPr>
              <w:jc w:val="both"/>
            </w:pPr>
            <w:r w:rsidRPr="00944A9E">
              <w:rPr>
                <w:b/>
              </w:rPr>
              <w:t>Rozsah konzultací (soustředění)</w:t>
            </w:r>
          </w:p>
        </w:tc>
        <w:tc>
          <w:tcPr>
            <w:tcW w:w="889" w:type="dxa"/>
            <w:tcBorders>
              <w:top w:val="single" w:sz="2" w:space="0" w:color="auto"/>
            </w:tcBorders>
          </w:tcPr>
          <w:p w:rsidR="0083252B" w:rsidRPr="00944A9E" w:rsidRDefault="0083252B" w:rsidP="00E7344C">
            <w:pPr>
              <w:jc w:val="both"/>
            </w:pPr>
          </w:p>
        </w:tc>
        <w:tc>
          <w:tcPr>
            <w:tcW w:w="4142" w:type="dxa"/>
            <w:gridSpan w:val="4"/>
            <w:tcBorders>
              <w:top w:val="single" w:sz="2" w:space="0" w:color="auto"/>
            </w:tcBorders>
            <w:shd w:val="clear" w:color="auto" w:fill="F7CAAC"/>
          </w:tcPr>
          <w:p w:rsidR="0083252B" w:rsidRPr="00944A9E" w:rsidRDefault="0083252B" w:rsidP="00E7344C">
            <w:pPr>
              <w:jc w:val="both"/>
              <w:rPr>
                <w:b/>
              </w:rPr>
            </w:pPr>
            <w:r w:rsidRPr="00944A9E">
              <w:rPr>
                <w:b/>
              </w:rPr>
              <w:t xml:space="preserve">hodin </w:t>
            </w:r>
          </w:p>
        </w:tc>
      </w:tr>
      <w:tr w:rsidR="0083252B" w:rsidRPr="00944A9E" w:rsidTr="00DC193A">
        <w:trPr>
          <w:jc w:val="center"/>
        </w:trPr>
        <w:tc>
          <w:tcPr>
            <w:tcW w:w="10207" w:type="dxa"/>
            <w:gridSpan w:val="8"/>
            <w:shd w:val="clear" w:color="auto" w:fill="F7CAAC"/>
          </w:tcPr>
          <w:p w:rsidR="0083252B" w:rsidRPr="00944A9E" w:rsidRDefault="0083252B" w:rsidP="00E7344C">
            <w:pPr>
              <w:jc w:val="both"/>
              <w:rPr>
                <w:b/>
              </w:rPr>
            </w:pPr>
            <w:r w:rsidRPr="00944A9E">
              <w:rPr>
                <w:b/>
              </w:rPr>
              <w:t>Informace o způsobu kontaktu s</w:t>
            </w:r>
            <w:r w:rsidR="00596E4C" w:rsidRPr="00944A9E">
              <w:rPr>
                <w:b/>
              </w:rPr>
              <w:t> </w:t>
            </w:r>
            <w:r w:rsidRPr="00944A9E">
              <w:rPr>
                <w:b/>
              </w:rPr>
              <w:t>vyučujícím</w:t>
            </w:r>
          </w:p>
        </w:tc>
      </w:tr>
      <w:tr w:rsidR="0083252B" w:rsidRPr="00944A9E" w:rsidTr="00DC193A">
        <w:trPr>
          <w:trHeight w:val="410"/>
          <w:jc w:val="center"/>
        </w:trPr>
        <w:tc>
          <w:tcPr>
            <w:tcW w:w="10207" w:type="dxa"/>
            <w:gridSpan w:val="8"/>
          </w:tcPr>
          <w:p w:rsidR="0083252B" w:rsidRDefault="0083252B" w:rsidP="00E7344C">
            <w:pPr>
              <w:jc w:val="both"/>
              <w:rPr>
                <w:ins w:id="1651" w:author="Hana Navrátilová" w:date="2019-09-24T11:10:00Z"/>
              </w:rPr>
            </w:pPr>
          </w:p>
          <w:p w:rsidR="00600D71" w:rsidRPr="00944A9E" w:rsidRDefault="00600D71" w:rsidP="00E7344C">
            <w:pPr>
              <w:jc w:val="both"/>
            </w:pPr>
          </w:p>
        </w:tc>
      </w:tr>
    </w:tbl>
    <w:p w:rsidR="00AA4644" w:rsidRDefault="00AD6519">
      <w:pPr>
        <w:rPr>
          <w:ins w:id="1652"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86"/>
        <w:gridCol w:w="584"/>
        <w:gridCol w:w="1175"/>
        <w:gridCol w:w="146"/>
        <w:gridCol w:w="788"/>
        <w:gridCol w:w="846"/>
        <w:gridCol w:w="2231"/>
        <w:gridCol w:w="559"/>
        <w:gridCol w:w="692"/>
      </w:tblGrid>
      <w:tr w:rsidR="0083252B" w:rsidRPr="00944A9E" w:rsidTr="00AD6519">
        <w:trPr>
          <w:jc w:val="center"/>
        </w:trPr>
        <w:tc>
          <w:tcPr>
            <w:tcW w:w="10207" w:type="dxa"/>
            <w:gridSpan w:val="9"/>
            <w:tcBorders>
              <w:top w:val="single" w:sz="4" w:space="0" w:color="auto"/>
              <w:left w:val="single" w:sz="4" w:space="0" w:color="auto"/>
              <w:bottom w:val="double" w:sz="4" w:space="0" w:color="auto"/>
              <w:right w:val="single" w:sz="4" w:space="0" w:color="auto"/>
            </w:tcBorders>
            <w:shd w:val="clear" w:color="auto" w:fill="BDD6EE"/>
            <w:hideMark/>
          </w:tcPr>
          <w:p w:rsidR="0083252B" w:rsidRPr="00944A9E" w:rsidRDefault="00F32C9A" w:rsidP="00E7344C">
            <w:pPr>
              <w:spacing w:line="276" w:lineRule="auto"/>
              <w:jc w:val="both"/>
              <w:rPr>
                <w:b/>
                <w:sz w:val="28"/>
                <w:lang w:eastAsia="en-US"/>
              </w:rPr>
            </w:pPr>
            <w:r>
              <w:br w:type="page"/>
            </w:r>
            <w:r w:rsidR="0083252B" w:rsidRPr="00944A9E">
              <w:rPr>
                <w:b/>
                <w:sz w:val="28"/>
                <w:lang w:eastAsia="en-US"/>
              </w:rPr>
              <w:t>B-III – Charakteristika studijního předmětu</w:t>
            </w:r>
          </w:p>
        </w:tc>
      </w:tr>
      <w:tr w:rsidR="0083252B" w:rsidRPr="00944A9E" w:rsidTr="00AD6519">
        <w:trPr>
          <w:jc w:val="center"/>
        </w:trPr>
        <w:tc>
          <w:tcPr>
            <w:tcW w:w="3186" w:type="dxa"/>
            <w:tcBorders>
              <w:top w:val="doub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Název studijního předmětu</w:t>
            </w:r>
          </w:p>
        </w:tc>
        <w:tc>
          <w:tcPr>
            <w:tcW w:w="7021" w:type="dxa"/>
            <w:gridSpan w:val="8"/>
            <w:tcBorders>
              <w:top w:val="double" w:sz="4" w:space="0" w:color="auto"/>
              <w:left w:val="single" w:sz="4" w:space="0" w:color="auto"/>
              <w:bottom w:val="single" w:sz="4" w:space="0" w:color="auto"/>
              <w:right w:val="single" w:sz="4" w:space="0" w:color="auto"/>
            </w:tcBorders>
            <w:hideMark/>
          </w:tcPr>
          <w:p w:rsidR="0083252B" w:rsidRPr="00944A9E" w:rsidRDefault="0083252B" w:rsidP="00E7344C">
            <w:pPr>
              <w:rPr>
                <w:lang w:eastAsia="en-US"/>
              </w:rPr>
            </w:pPr>
            <w:r w:rsidRPr="00944A9E">
              <w:t>Podnikání a řízení organizací</w:t>
            </w:r>
          </w:p>
        </w:tc>
      </w:tr>
      <w:tr w:rsidR="0083252B" w:rsidRPr="00944A9E" w:rsidTr="00AD6519">
        <w:trPr>
          <w:jc w:val="center"/>
        </w:trPr>
        <w:tc>
          <w:tcPr>
            <w:tcW w:w="3186"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Typ předmětu</w:t>
            </w:r>
          </w:p>
        </w:tc>
        <w:tc>
          <w:tcPr>
            <w:tcW w:w="3539" w:type="dxa"/>
            <w:gridSpan w:val="5"/>
            <w:tcBorders>
              <w:top w:val="single" w:sz="4" w:space="0" w:color="auto"/>
              <w:left w:val="single" w:sz="4" w:space="0" w:color="auto"/>
              <w:bottom w:val="single" w:sz="4" w:space="0" w:color="auto"/>
              <w:right w:val="single" w:sz="4" w:space="0" w:color="auto"/>
            </w:tcBorders>
            <w:hideMark/>
          </w:tcPr>
          <w:p w:rsidR="0083252B" w:rsidRPr="00944A9E" w:rsidRDefault="0083252B" w:rsidP="00E7344C">
            <w:pPr>
              <w:spacing w:line="276" w:lineRule="auto"/>
              <w:jc w:val="both"/>
              <w:rPr>
                <w:lang w:eastAsia="en-US"/>
              </w:rPr>
            </w:pPr>
            <w:r w:rsidRPr="00944A9E">
              <w:rPr>
                <w:lang w:eastAsia="en-US"/>
              </w:rPr>
              <w:t>povinně volitelný, PZ</w:t>
            </w:r>
          </w:p>
        </w:tc>
        <w:tc>
          <w:tcPr>
            <w:tcW w:w="279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lang w:eastAsia="en-US"/>
              </w:rPr>
            </w:pPr>
            <w:r w:rsidRPr="00944A9E">
              <w:rPr>
                <w:b/>
                <w:lang w:eastAsia="en-US"/>
              </w:rPr>
              <w:t>doporučený ročník / semestr</w:t>
            </w:r>
          </w:p>
        </w:tc>
        <w:tc>
          <w:tcPr>
            <w:tcW w:w="692" w:type="dxa"/>
            <w:tcBorders>
              <w:top w:val="single" w:sz="4" w:space="0" w:color="auto"/>
              <w:left w:val="single" w:sz="4" w:space="0" w:color="auto"/>
              <w:bottom w:val="single" w:sz="4" w:space="0" w:color="auto"/>
              <w:right w:val="single" w:sz="4" w:space="0" w:color="auto"/>
            </w:tcBorders>
            <w:hideMark/>
          </w:tcPr>
          <w:p w:rsidR="0083252B" w:rsidRPr="00944A9E" w:rsidRDefault="0083252B" w:rsidP="00E7344C">
            <w:pPr>
              <w:spacing w:line="276" w:lineRule="auto"/>
              <w:jc w:val="both"/>
              <w:rPr>
                <w:lang w:eastAsia="en-US"/>
              </w:rPr>
            </w:pPr>
            <w:r w:rsidRPr="00944A9E">
              <w:rPr>
                <w:lang w:eastAsia="en-US"/>
              </w:rPr>
              <w:t>4/ZS</w:t>
            </w:r>
          </w:p>
        </w:tc>
      </w:tr>
      <w:tr w:rsidR="0083252B" w:rsidRPr="00944A9E" w:rsidTr="00AD6519">
        <w:trPr>
          <w:jc w:val="center"/>
        </w:trPr>
        <w:tc>
          <w:tcPr>
            <w:tcW w:w="3186"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Rozsah studijního předmětu</w:t>
            </w:r>
          </w:p>
        </w:tc>
        <w:tc>
          <w:tcPr>
            <w:tcW w:w="1905" w:type="dxa"/>
            <w:gridSpan w:val="3"/>
            <w:tcBorders>
              <w:top w:val="single" w:sz="4" w:space="0" w:color="auto"/>
              <w:left w:val="single" w:sz="4" w:space="0" w:color="auto"/>
              <w:bottom w:val="single" w:sz="4" w:space="0" w:color="auto"/>
              <w:right w:val="single" w:sz="4" w:space="0" w:color="auto"/>
            </w:tcBorders>
            <w:hideMark/>
          </w:tcPr>
          <w:p w:rsidR="0083252B" w:rsidRPr="00944A9E" w:rsidRDefault="0083252B" w:rsidP="00E7344C">
            <w:pPr>
              <w:spacing w:line="276" w:lineRule="auto"/>
              <w:rPr>
                <w:lang w:eastAsia="en-US"/>
              </w:rPr>
            </w:pPr>
            <w:r w:rsidRPr="00944A9E">
              <w:rPr>
                <w:lang w:eastAsia="en-US"/>
              </w:rPr>
              <w:t>14p+14s</w:t>
            </w:r>
          </w:p>
        </w:tc>
        <w:tc>
          <w:tcPr>
            <w:tcW w:w="788"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 xml:space="preserve">hod. </w:t>
            </w:r>
          </w:p>
        </w:tc>
        <w:tc>
          <w:tcPr>
            <w:tcW w:w="846" w:type="dxa"/>
            <w:tcBorders>
              <w:top w:val="single" w:sz="4" w:space="0" w:color="auto"/>
              <w:left w:val="single" w:sz="4" w:space="0" w:color="auto"/>
              <w:bottom w:val="single" w:sz="4" w:space="0" w:color="auto"/>
              <w:right w:val="single" w:sz="4" w:space="0" w:color="auto"/>
            </w:tcBorders>
            <w:hideMark/>
          </w:tcPr>
          <w:p w:rsidR="0083252B" w:rsidRPr="00944A9E" w:rsidRDefault="0083252B" w:rsidP="00E7344C">
            <w:pPr>
              <w:spacing w:line="276" w:lineRule="auto"/>
              <w:jc w:val="both"/>
              <w:rPr>
                <w:lang w:eastAsia="en-US"/>
              </w:rPr>
            </w:pPr>
            <w:r w:rsidRPr="00944A9E">
              <w:rPr>
                <w:lang w:eastAsia="en-US"/>
              </w:rPr>
              <w:t>28</w:t>
            </w:r>
          </w:p>
        </w:tc>
        <w:tc>
          <w:tcPr>
            <w:tcW w:w="2231"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kreditů</w:t>
            </w:r>
          </w:p>
        </w:tc>
        <w:tc>
          <w:tcPr>
            <w:tcW w:w="1251" w:type="dxa"/>
            <w:gridSpan w:val="2"/>
            <w:tcBorders>
              <w:top w:val="single" w:sz="4" w:space="0" w:color="auto"/>
              <w:left w:val="single" w:sz="4" w:space="0" w:color="auto"/>
              <w:bottom w:val="single" w:sz="4" w:space="0" w:color="auto"/>
              <w:right w:val="single" w:sz="4" w:space="0" w:color="auto"/>
            </w:tcBorders>
            <w:hideMark/>
          </w:tcPr>
          <w:p w:rsidR="0083252B" w:rsidRPr="00944A9E" w:rsidRDefault="0083252B" w:rsidP="00E7344C">
            <w:pPr>
              <w:spacing w:line="276" w:lineRule="auto"/>
              <w:jc w:val="both"/>
              <w:rPr>
                <w:lang w:eastAsia="en-US"/>
              </w:rPr>
            </w:pPr>
            <w:r w:rsidRPr="00944A9E">
              <w:rPr>
                <w:lang w:eastAsia="en-US"/>
              </w:rPr>
              <w:t>2</w:t>
            </w:r>
          </w:p>
        </w:tc>
      </w:tr>
      <w:tr w:rsidR="0083252B" w:rsidRPr="00944A9E" w:rsidTr="00AD6519">
        <w:trPr>
          <w:jc w:val="center"/>
        </w:trPr>
        <w:tc>
          <w:tcPr>
            <w:tcW w:w="3186"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sz w:val="22"/>
                <w:lang w:eastAsia="en-US"/>
              </w:rPr>
            </w:pPr>
            <w:r w:rsidRPr="00944A9E">
              <w:rPr>
                <w:b/>
                <w:lang w:eastAsia="en-US"/>
              </w:rPr>
              <w:t>Prerekvizity, korekvizity, ekvivalence</w:t>
            </w:r>
          </w:p>
        </w:tc>
        <w:tc>
          <w:tcPr>
            <w:tcW w:w="7021" w:type="dxa"/>
            <w:gridSpan w:val="8"/>
            <w:tcBorders>
              <w:top w:val="single" w:sz="4" w:space="0" w:color="auto"/>
              <w:left w:val="single" w:sz="4" w:space="0" w:color="auto"/>
              <w:bottom w:val="single" w:sz="4" w:space="0" w:color="auto"/>
              <w:right w:val="single" w:sz="4" w:space="0" w:color="auto"/>
            </w:tcBorders>
          </w:tcPr>
          <w:p w:rsidR="0083252B" w:rsidRPr="00944A9E" w:rsidRDefault="0083252B" w:rsidP="00E7344C">
            <w:pPr>
              <w:spacing w:line="276" w:lineRule="auto"/>
              <w:jc w:val="both"/>
              <w:rPr>
                <w:lang w:eastAsia="en-US"/>
              </w:rPr>
            </w:pPr>
          </w:p>
        </w:tc>
      </w:tr>
      <w:tr w:rsidR="0083252B" w:rsidRPr="00944A9E" w:rsidTr="00AD6519">
        <w:trPr>
          <w:jc w:val="center"/>
        </w:trPr>
        <w:tc>
          <w:tcPr>
            <w:tcW w:w="3186"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Způsob ověření studijních výsledků</w:t>
            </w:r>
          </w:p>
        </w:tc>
        <w:tc>
          <w:tcPr>
            <w:tcW w:w="3539" w:type="dxa"/>
            <w:gridSpan w:val="5"/>
            <w:tcBorders>
              <w:top w:val="single" w:sz="4" w:space="0" w:color="auto"/>
              <w:left w:val="single" w:sz="4" w:space="0" w:color="auto"/>
              <w:bottom w:val="single" w:sz="4" w:space="0" w:color="auto"/>
              <w:right w:val="single" w:sz="4" w:space="0" w:color="auto"/>
            </w:tcBorders>
            <w:hideMark/>
          </w:tcPr>
          <w:p w:rsidR="0083252B" w:rsidRPr="00944A9E" w:rsidRDefault="0083252B" w:rsidP="00E7344C">
            <w:pPr>
              <w:jc w:val="both"/>
            </w:pPr>
            <w:r w:rsidRPr="00944A9E">
              <w:t>klasifikovaný zápočet</w:t>
            </w:r>
          </w:p>
        </w:tc>
        <w:tc>
          <w:tcPr>
            <w:tcW w:w="2231"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Forma výuky</w:t>
            </w:r>
          </w:p>
        </w:tc>
        <w:tc>
          <w:tcPr>
            <w:tcW w:w="1251" w:type="dxa"/>
            <w:gridSpan w:val="2"/>
            <w:tcBorders>
              <w:top w:val="single" w:sz="4" w:space="0" w:color="auto"/>
              <w:left w:val="single" w:sz="4" w:space="0" w:color="auto"/>
              <w:bottom w:val="single" w:sz="4" w:space="0" w:color="auto"/>
              <w:right w:val="single" w:sz="4" w:space="0" w:color="auto"/>
            </w:tcBorders>
            <w:hideMark/>
          </w:tcPr>
          <w:p w:rsidR="0083252B" w:rsidRPr="00944A9E" w:rsidRDefault="0083252B" w:rsidP="00E7344C">
            <w:pPr>
              <w:spacing w:line="276" w:lineRule="auto"/>
              <w:jc w:val="both"/>
              <w:rPr>
                <w:lang w:eastAsia="en-US"/>
              </w:rPr>
            </w:pPr>
            <w:r w:rsidRPr="00944A9E">
              <w:rPr>
                <w:lang w:eastAsia="en-US"/>
              </w:rPr>
              <w:t>seminář, cvičení</w:t>
            </w:r>
          </w:p>
        </w:tc>
      </w:tr>
      <w:tr w:rsidR="0083252B" w:rsidRPr="00944A9E" w:rsidTr="00AD6519">
        <w:trPr>
          <w:jc w:val="center"/>
        </w:trPr>
        <w:tc>
          <w:tcPr>
            <w:tcW w:w="3186"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Forma způsobu ověření studijních výsledků a další požadavky na studenta</w:t>
            </w:r>
          </w:p>
        </w:tc>
        <w:tc>
          <w:tcPr>
            <w:tcW w:w="7021" w:type="dxa"/>
            <w:gridSpan w:val="8"/>
            <w:tcBorders>
              <w:top w:val="single" w:sz="4" w:space="0" w:color="auto"/>
              <w:left w:val="single" w:sz="4" w:space="0" w:color="auto"/>
              <w:bottom w:val="nil"/>
              <w:right w:val="single" w:sz="4" w:space="0" w:color="auto"/>
            </w:tcBorders>
          </w:tcPr>
          <w:p w:rsidR="0083252B" w:rsidRPr="00944A9E" w:rsidRDefault="0083252B" w:rsidP="00E7344C">
            <w:pPr>
              <w:jc w:val="both"/>
            </w:pPr>
            <w:r w:rsidRPr="00944A9E">
              <w:t>Písemná forma; vypracování podnikatelského plánu.</w:t>
            </w:r>
          </w:p>
        </w:tc>
      </w:tr>
      <w:tr w:rsidR="0083252B" w:rsidRPr="00944A9E" w:rsidTr="00AD6519">
        <w:trPr>
          <w:trHeight w:val="146"/>
          <w:jc w:val="center"/>
        </w:trPr>
        <w:tc>
          <w:tcPr>
            <w:tcW w:w="10207" w:type="dxa"/>
            <w:gridSpan w:val="9"/>
            <w:tcBorders>
              <w:top w:val="nil"/>
              <w:left w:val="single" w:sz="4" w:space="0" w:color="auto"/>
              <w:bottom w:val="single" w:sz="4" w:space="0" w:color="auto"/>
              <w:right w:val="single" w:sz="4" w:space="0" w:color="auto"/>
            </w:tcBorders>
          </w:tcPr>
          <w:p w:rsidR="0083252B" w:rsidRPr="00944A9E" w:rsidRDefault="0083252B" w:rsidP="00E7344C">
            <w:pPr>
              <w:spacing w:line="276" w:lineRule="auto"/>
              <w:jc w:val="both"/>
              <w:rPr>
                <w:lang w:eastAsia="en-US"/>
              </w:rPr>
            </w:pPr>
          </w:p>
        </w:tc>
      </w:tr>
      <w:tr w:rsidR="0083252B" w:rsidRPr="00944A9E" w:rsidTr="00AD6519">
        <w:trPr>
          <w:trHeight w:val="197"/>
          <w:jc w:val="center"/>
        </w:trPr>
        <w:tc>
          <w:tcPr>
            <w:tcW w:w="3186" w:type="dxa"/>
            <w:tcBorders>
              <w:top w:val="nil"/>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Garant předmětu</w:t>
            </w:r>
          </w:p>
        </w:tc>
        <w:tc>
          <w:tcPr>
            <w:tcW w:w="7021" w:type="dxa"/>
            <w:gridSpan w:val="8"/>
            <w:tcBorders>
              <w:top w:val="nil"/>
              <w:left w:val="single" w:sz="4" w:space="0" w:color="auto"/>
              <w:bottom w:val="single" w:sz="4" w:space="0" w:color="auto"/>
              <w:right w:val="single" w:sz="4" w:space="0" w:color="auto"/>
            </w:tcBorders>
            <w:hideMark/>
          </w:tcPr>
          <w:p w:rsidR="0083252B" w:rsidRPr="00944A9E" w:rsidRDefault="0083252B" w:rsidP="00E7344C">
            <w:r w:rsidRPr="00944A9E">
              <w:t>Ing. Petr Novák, Ph.D.</w:t>
            </w:r>
          </w:p>
        </w:tc>
      </w:tr>
      <w:tr w:rsidR="0083252B" w:rsidRPr="00944A9E" w:rsidTr="00AD6519">
        <w:trPr>
          <w:trHeight w:val="243"/>
          <w:jc w:val="center"/>
        </w:trPr>
        <w:tc>
          <w:tcPr>
            <w:tcW w:w="3186" w:type="dxa"/>
            <w:tcBorders>
              <w:top w:val="nil"/>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Zapojení garanta do výuky předmětu</w:t>
            </w:r>
          </w:p>
        </w:tc>
        <w:tc>
          <w:tcPr>
            <w:tcW w:w="7021" w:type="dxa"/>
            <w:gridSpan w:val="8"/>
            <w:tcBorders>
              <w:top w:val="nil"/>
              <w:left w:val="single" w:sz="4" w:space="0" w:color="auto"/>
              <w:bottom w:val="single" w:sz="4" w:space="0" w:color="auto"/>
              <w:right w:val="single" w:sz="4" w:space="0" w:color="auto"/>
            </w:tcBorders>
            <w:hideMark/>
          </w:tcPr>
          <w:p w:rsidR="0083252B" w:rsidRPr="00944A9E" w:rsidRDefault="008576C0" w:rsidP="00E7344C">
            <w:pPr>
              <w:spacing w:line="276" w:lineRule="auto"/>
              <w:jc w:val="both"/>
              <w:rPr>
                <w:lang w:eastAsia="en-US"/>
              </w:rPr>
            </w:pPr>
            <w:r>
              <w:rPr>
                <w:lang w:eastAsia="en-US"/>
              </w:rPr>
              <w:t>p</w:t>
            </w:r>
            <w:r w:rsidR="0083252B" w:rsidRPr="00944A9E">
              <w:rPr>
                <w:lang w:eastAsia="en-US"/>
              </w:rPr>
              <w:t>řednášející</w:t>
            </w:r>
          </w:p>
        </w:tc>
      </w:tr>
      <w:tr w:rsidR="0083252B" w:rsidRPr="00944A9E" w:rsidTr="00AD6519">
        <w:trPr>
          <w:jc w:val="center"/>
        </w:trPr>
        <w:tc>
          <w:tcPr>
            <w:tcW w:w="3186"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Vyučující</w:t>
            </w:r>
          </w:p>
        </w:tc>
        <w:tc>
          <w:tcPr>
            <w:tcW w:w="7021" w:type="dxa"/>
            <w:gridSpan w:val="8"/>
            <w:tcBorders>
              <w:top w:val="single" w:sz="4" w:space="0" w:color="auto"/>
              <w:left w:val="single" w:sz="4" w:space="0" w:color="auto"/>
              <w:bottom w:val="nil"/>
              <w:right w:val="single" w:sz="4" w:space="0" w:color="auto"/>
            </w:tcBorders>
            <w:hideMark/>
          </w:tcPr>
          <w:p w:rsidR="0083252B" w:rsidRPr="00944A9E" w:rsidRDefault="0083252B" w:rsidP="00E7344C">
            <w:r w:rsidRPr="00944A9E">
              <w:t>Ing. Petr Novák, Ph.D. (</w:t>
            </w:r>
            <w:r w:rsidR="00306AD6">
              <w:t>50</w:t>
            </w:r>
            <w:r w:rsidRPr="00944A9E">
              <w:t>%), Ing. Ludmila Kozubíková, Ph.D. (</w:t>
            </w:r>
            <w:r w:rsidR="00306AD6">
              <w:t>50</w:t>
            </w:r>
            <w:r w:rsidRPr="00944A9E">
              <w:t>%)</w:t>
            </w:r>
          </w:p>
          <w:p w:rsidR="0083252B" w:rsidRPr="00944A9E" w:rsidRDefault="0083252B" w:rsidP="00E7344C"/>
        </w:tc>
      </w:tr>
      <w:tr w:rsidR="0083252B" w:rsidRPr="00944A9E" w:rsidTr="00AD6519">
        <w:trPr>
          <w:trHeight w:val="137"/>
          <w:jc w:val="center"/>
        </w:trPr>
        <w:tc>
          <w:tcPr>
            <w:tcW w:w="10207" w:type="dxa"/>
            <w:gridSpan w:val="9"/>
            <w:tcBorders>
              <w:top w:val="nil"/>
              <w:left w:val="single" w:sz="4" w:space="0" w:color="auto"/>
              <w:bottom w:val="single" w:sz="4" w:space="0" w:color="auto"/>
              <w:right w:val="single" w:sz="4" w:space="0" w:color="auto"/>
            </w:tcBorders>
          </w:tcPr>
          <w:p w:rsidR="0083252B" w:rsidRPr="00944A9E" w:rsidRDefault="0083252B" w:rsidP="00E7344C">
            <w:pPr>
              <w:spacing w:line="276" w:lineRule="auto"/>
              <w:jc w:val="both"/>
              <w:rPr>
                <w:lang w:eastAsia="en-US"/>
              </w:rPr>
            </w:pPr>
          </w:p>
        </w:tc>
      </w:tr>
      <w:tr w:rsidR="0083252B" w:rsidRPr="00944A9E" w:rsidTr="00AD6519">
        <w:trPr>
          <w:jc w:val="center"/>
        </w:trPr>
        <w:tc>
          <w:tcPr>
            <w:tcW w:w="3186" w:type="dxa"/>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Stručná anotace předmětu</w:t>
            </w:r>
          </w:p>
        </w:tc>
        <w:tc>
          <w:tcPr>
            <w:tcW w:w="7021" w:type="dxa"/>
            <w:gridSpan w:val="8"/>
            <w:tcBorders>
              <w:top w:val="single" w:sz="4" w:space="0" w:color="auto"/>
              <w:left w:val="single" w:sz="4" w:space="0" w:color="auto"/>
              <w:bottom w:val="nil"/>
              <w:right w:val="single" w:sz="4" w:space="0" w:color="auto"/>
            </w:tcBorders>
          </w:tcPr>
          <w:p w:rsidR="0083252B" w:rsidRPr="00944A9E" w:rsidRDefault="0083252B" w:rsidP="00E7344C">
            <w:pPr>
              <w:spacing w:line="276" w:lineRule="auto"/>
              <w:jc w:val="both"/>
              <w:rPr>
                <w:lang w:eastAsia="en-US"/>
              </w:rPr>
            </w:pPr>
          </w:p>
        </w:tc>
      </w:tr>
      <w:tr w:rsidR="0083252B" w:rsidRPr="00944A9E" w:rsidTr="00AD6519">
        <w:trPr>
          <w:trHeight w:val="3148"/>
          <w:jc w:val="center"/>
        </w:trPr>
        <w:tc>
          <w:tcPr>
            <w:tcW w:w="10207" w:type="dxa"/>
            <w:gridSpan w:val="9"/>
            <w:tcBorders>
              <w:top w:val="nil"/>
              <w:left w:val="single" w:sz="4" w:space="0" w:color="auto"/>
              <w:bottom w:val="single" w:sz="12" w:space="0" w:color="auto"/>
              <w:right w:val="single" w:sz="4" w:space="0" w:color="auto"/>
            </w:tcBorders>
          </w:tcPr>
          <w:p w:rsidR="0083252B" w:rsidRPr="00944A9E" w:rsidRDefault="0083252B" w:rsidP="00E7344C">
            <w:pPr>
              <w:jc w:val="both"/>
            </w:pPr>
          </w:p>
          <w:p w:rsidR="0083252B" w:rsidRPr="00944A9E" w:rsidRDefault="0083252B" w:rsidP="00E7344C">
            <w:pPr>
              <w:jc w:val="both"/>
            </w:pPr>
            <w:r w:rsidRPr="00944A9E">
              <w:t>Podnikání a podnikatelské prostředí.</w:t>
            </w:r>
          </w:p>
          <w:p w:rsidR="0083252B" w:rsidRPr="00944A9E" w:rsidRDefault="0083252B" w:rsidP="00E7344C">
            <w:pPr>
              <w:jc w:val="both"/>
            </w:pPr>
            <w:r w:rsidRPr="00944A9E">
              <w:t>Právní aspekty podnikání a právní formy podnikání v ČR.</w:t>
            </w:r>
          </w:p>
          <w:p w:rsidR="0083252B" w:rsidRPr="00944A9E" w:rsidRDefault="0083252B" w:rsidP="00E7344C">
            <w:pPr>
              <w:jc w:val="both"/>
            </w:pPr>
            <w:r w:rsidRPr="00944A9E">
              <w:t xml:space="preserve">Životní cyklus podniku, vznik a zánik </w:t>
            </w:r>
            <w:r w:rsidR="004D4346">
              <w:t>školy</w:t>
            </w:r>
            <w:r w:rsidRPr="00944A9E">
              <w:t xml:space="preserve">. </w:t>
            </w:r>
          </w:p>
          <w:p w:rsidR="0083252B" w:rsidRPr="00944A9E" w:rsidRDefault="0083252B" w:rsidP="00E7344C">
            <w:pPr>
              <w:jc w:val="both"/>
            </w:pPr>
            <w:r w:rsidRPr="00944A9E">
              <w:t>Živnostenské právo.</w:t>
            </w:r>
          </w:p>
          <w:p w:rsidR="0083252B" w:rsidRPr="00944A9E" w:rsidRDefault="0083252B" w:rsidP="00E7344C">
            <w:pPr>
              <w:jc w:val="both"/>
            </w:pPr>
            <w:r w:rsidRPr="00944A9E">
              <w:t>Zakládání fyzické a právnické osoby.</w:t>
            </w:r>
          </w:p>
          <w:p w:rsidR="0083252B" w:rsidRPr="00944A9E" w:rsidRDefault="0083252B" w:rsidP="00E73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44A9E">
              <w:t>Neziskové organizace, jejich zakládání, financování a řízení.</w:t>
            </w:r>
          </w:p>
          <w:p w:rsidR="0083252B" w:rsidRPr="00944A9E" w:rsidRDefault="0083252B" w:rsidP="00E7344C">
            <w:pPr>
              <w:jc w:val="both"/>
            </w:pPr>
            <w:r w:rsidRPr="00944A9E">
              <w:t>Řízení nákladů, výnosů a výsledku hospodaření.</w:t>
            </w:r>
          </w:p>
          <w:p w:rsidR="0083252B" w:rsidRPr="00944A9E" w:rsidRDefault="0083252B" w:rsidP="00E7344C">
            <w:pPr>
              <w:jc w:val="both"/>
            </w:pPr>
            <w:r w:rsidRPr="00944A9E">
              <w:t>Majetková a kapitálová struktura organizací.</w:t>
            </w:r>
          </w:p>
          <w:p w:rsidR="0083252B" w:rsidRPr="00944A9E" w:rsidRDefault="0083252B" w:rsidP="00E7344C">
            <w:pPr>
              <w:jc w:val="both"/>
            </w:pPr>
            <w:r w:rsidRPr="00944A9E">
              <w:t xml:space="preserve">Základy financí a finančního řízení. </w:t>
            </w:r>
          </w:p>
          <w:p w:rsidR="0083252B" w:rsidRPr="00944A9E" w:rsidRDefault="0083252B" w:rsidP="00E7344C">
            <w:pPr>
              <w:jc w:val="both"/>
            </w:pPr>
            <w:r w:rsidRPr="00944A9E">
              <w:t xml:space="preserve">Tvorba business plánu. </w:t>
            </w:r>
          </w:p>
          <w:p w:rsidR="0083252B" w:rsidRPr="00944A9E" w:rsidRDefault="0083252B" w:rsidP="00E7344C">
            <w:pPr>
              <w:jc w:val="both"/>
            </w:pPr>
            <w:r w:rsidRPr="00944A9E">
              <w:t>Management organizací.</w:t>
            </w:r>
          </w:p>
          <w:p w:rsidR="00DC193A" w:rsidRPr="00944A9E" w:rsidRDefault="0083252B" w:rsidP="005018B1">
            <w:pPr>
              <w:jc w:val="both"/>
            </w:pPr>
            <w:r w:rsidRPr="00944A9E">
              <w:t>Založení a řízení specifických subjektů – základní škola.</w:t>
            </w:r>
          </w:p>
        </w:tc>
      </w:tr>
      <w:tr w:rsidR="0083252B" w:rsidRPr="00944A9E" w:rsidTr="00AD6519">
        <w:trPr>
          <w:trHeight w:val="265"/>
          <w:jc w:val="center"/>
        </w:trPr>
        <w:tc>
          <w:tcPr>
            <w:tcW w:w="3770" w:type="dxa"/>
            <w:gridSpan w:val="2"/>
            <w:tcBorders>
              <w:top w:val="nil"/>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lang w:eastAsia="en-US"/>
              </w:rPr>
            </w:pPr>
            <w:r w:rsidRPr="00944A9E">
              <w:rPr>
                <w:b/>
                <w:lang w:eastAsia="en-US"/>
              </w:rPr>
              <w:t>Studijní literatura a studijní pomůcky</w:t>
            </w:r>
          </w:p>
        </w:tc>
        <w:tc>
          <w:tcPr>
            <w:tcW w:w="6437" w:type="dxa"/>
            <w:gridSpan w:val="7"/>
            <w:tcBorders>
              <w:top w:val="nil"/>
              <w:left w:val="single" w:sz="4" w:space="0" w:color="auto"/>
              <w:bottom w:val="nil"/>
              <w:right w:val="single" w:sz="4" w:space="0" w:color="auto"/>
            </w:tcBorders>
          </w:tcPr>
          <w:p w:rsidR="0083252B" w:rsidRPr="00944A9E" w:rsidRDefault="0083252B" w:rsidP="00E7344C">
            <w:pPr>
              <w:spacing w:line="276" w:lineRule="auto"/>
              <w:jc w:val="both"/>
              <w:rPr>
                <w:lang w:eastAsia="en-US"/>
              </w:rPr>
            </w:pPr>
          </w:p>
        </w:tc>
      </w:tr>
      <w:tr w:rsidR="0083252B" w:rsidRPr="00944A9E" w:rsidTr="00AD6519">
        <w:trPr>
          <w:trHeight w:val="1497"/>
          <w:jc w:val="center"/>
        </w:trPr>
        <w:tc>
          <w:tcPr>
            <w:tcW w:w="10207" w:type="dxa"/>
            <w:gridSpan w:val="9"/>
            <w:tcBorders>
              <w:top w:val="nil"/>
              <w:left w:val="single" w:sz="4" w:space="0" w:color="auto"/>
              <w:bottom w:val="single" w:sz="4" w:space="0" w:color="auto"/>
              <w:right w:val="single" w:sz="4" w:space="0" w:color="auto"/>
            </w:tcBorders>
          </w:tcPr>
          <w:p w:rsidR="0083252B" w:rsidRPr="00944A9E" w:rsidRDefault="0083252B" w:rsidP="00E7344C">
            <w:pPr>
              <w:rPr>
                <w:b/>
              </w:rPr>
            </w:pPr>
          </w:p>
          <w:p w:rsidR="0083252B" w:rsidRPr="00944A9E" w:rsidRDefault="0083252B" w:rsidP="00E7344C">
            <w:pPr>
              <w:rPr>
                <w:b/>
              </w:rPr>
            </w:pPr>
            <w:r w:rsidRPr="00944A9E">
              <w:rPr>
                <w:b/>
              </w:rPr>
              <w:t>Povinná literatura:</w:t>
            </w:r>
          </w:p>
          <w:p w:rsidR="0083252B" w:rsidRPr="00944A9E" w:rsidRDefault="0083252B" w:rsidP="00E7344C">
            <w:pPr>
              <w:tabs>
                <w:tab w:val="left" w:pos="708"/>
              </w:tabs>
              <w:suppressAutoHyphens/>
              <w:jc w:val="both"/>
              <w:rPr>
                <w:bCs/>
                <w:noProof/>
              </w:rPr>
            </w:pPr>
            <w:r w:rsidRPr="00944A9E">
              <w:rPr>
                <w:bCs/>
                <w:noProof/>
              </w:rPr>
              <w:t>Dobrozemský, V.</w:t>
            </w:r>
            <w:r w:rsidR="00F26440">
              <w:rPr>
                <w:bCs/>
                <w:noProof/>
              </w:rPr>
              <w:t>,</w:t>
            </w:r>
            <w:r w:rsidRPr="00944A9E">
              <w:rPr>
                <w:bCs/>
                <w:noProof/>
                <w:szCs w:val="24"/>
              </w:rPr>
              <w:t xml:space="preserve">&amp; Stejskal, J. (2016). </w:t>
            </w:r>
            <w:r w:rsidRPr="00944A9E">
              <w:rPr>
                <w:bCs/>
                <w:i/>
                <w:noProof/>
              </w:rPr>
              <w:t>Nevýdělečné organizace v teori</w:t>
            </w:r>
            <w:r w:rsidRPr="00944A9E">
              <w:rPr>
                <w:bCs/>
                <w:noProof/>
              </w:rPr>
              <w:t xml:space="preserve">. Praha: Wolters Kluwer. </w:t>
            </w:r>
          </w:p>
          <w:p w:rsidR="0083252B" w:rsidRPr="005209F5" w:rsidRDefault="0083252B" w:rsidP="00E7344C">
            <w:pPr>
              <w:jc w:val="both"/>
            </w:pPr>
            <w:r w:rsidRPr="00944A9E">
              <w:t xml:space="preserve">Martinovičová, D., Konečný, M., &amp; </w:t>
            </w:r>
            <w:r w:rsidRPr="005209F5">
              <w:t xml:space="preserve">Vavřina, J. (2014). </w:t>
            </w:r>
            <w:r w:rsidRPr="005209F5">
              <w:rPr>
                <w:i/>
              </w:rPr>
              <w:t>Ú</w:t>
            </w:r>
            <w:r w:rsidRPr="005209F5">
              <w:rPr>
                <w:i/>
                <w:iCs/>
              </w:rPr>
              <w:t>vod do podnikové ekonomiky</w:t>
            </w:r>
            <w:r w:rsidRPr="005209F5">
              <w:t>. Praha: Grada.</w:t>
            </w:r>
          </w:p>
          <w:p w:rsidR="00C43AD8" w:rsidRPr="005209F5" w:rsidRDefault="00C43AD8" w:rsidP="00C43AD8">
            <w:pPr>
              <w:pStyle w:val="Nadpis5"/>
              <w:spacing w:before="0" w:line="240" w:lineRule="atLeast"/>
              <w:jc w:val="both"/>
              <w:rPr>
                <w:ins w:id="1653" w:author="Hana Navrátilová" w:date="2019-09-24T11:10:00Z"/>
                <w:rFonts w:ascii="Times New Roman" w:hAnsi="Times New Roman"/>
                <w:color w:val="000000"/>
                <w:sz w:val="20"/>
                <w:szCs w:val="20"/>
              </w:rPr>
            </w:pPr>
            <w:ins w:id="1654" w:author="Hana Navrátilová" w:date="2019-09-24T11:10:00Z">
              <w:r w:rsidRPr="005209F5">
                <w:rPr>
                  <w:rFonts w:ascii="Times New Roman" w:hAnsi="Times New Roman"/>
                  <w:caps/>
                  <w:color w:val="000000"/>
                  <w:sz w:val="20"/>
                  <w:szCs w:val="20"/>
                </w:rPr>
                <w:t>N</w:t>
              </w:r>
              <w:r w:rsidRPr="005209F5">
                <w:rPr>
                  <w:rFonts w:ascii="Times New Roman" w:hAnsi="Times New Roman"/>
                  <w:color w:val="000000"/>
                  <w:sz w:val="20"/>
                  <w:szCs w:val="20"/>
                </w:rPr>
                <w:t>ovák</w:t>
              </w:r>
              <w:r w:rsidRPr="005209F5">
                <w:rPr>
                  <w:rFonts w:ascii="Times New Roman" w:hAnsi="Times New Roman"/>
                  <w:caps/>
                  <w:color w:val="000000"/>
                  <w:sz w:val="20"/>
                  <w:szCs w:val="20"/>
                </w:rPr>
                <w:t>, P., D</w:t>
              </w:r>
              <w:r w:rsidRPr="005209F5">
                <w:rPr>
                  <w:rFonts w:ascii="Times New Roman" w:hAnsi="Times New Roman"/>
                  <w:color w:val="000000"/>
                  <w:sz w:val="20"/>
                  <w:szCs w:val="20"/>
                </w:rPr>
                <w:t>vorský</w:t>
              </w:r>
              <w:r w:rsidRPr="005209F5">
                <w:rPr>
                  <w:rFonts w:ascii="Times New Roman" w:hAnsi="Times New Roman"/>
                  <w:caps/>
                  <w:color w:val="000000"/>
                  <w:sz w:val="20"/>
                  <w:szCs w:val="20"/>
                </w:rPr>
                <w:t>, J., P</w:t>
              </w:r>
              <w:r w:rsidRPr="005209F5">
                <w:rPr>
                  <w:rFonts w:ascii="Times New Roman" w:hAnsi="Times New Roman"/>
                  <w:color w:val="000000"/>
                  <w:sz w:val="20"/>
                  <w:szCs w:val="20"/>
                </w:rPr>
                <w:t>opesko</w:t>
              </w:r>
              <w:r w:rsidRPr="005209F5">
                <w:rPr>
                  <w:rFonts w:ascii="Times New Roman" w:hAnsi="Times New Roman"/>
                  <w:caps/>
                  <w:color w:val="000000"/>
                  <w:sz w:val="20"/>
                  <w:szCs w:val="20"/>
                </w:rPr>
                <w:t xml:space="preserve">, B., </w:t>
              </w:r>
              <w:r w:rsidRPr="005209F5">
                <w:rPr>
                  <w:rFonts w:ascii="Times New Roman" w:hAnsi="Times New Roman"/>
                  <w:color w:val="000000"/>
                  <w:sz w:val="20"/>
                  <w:szCs w:val="20"/>
                </w:rPr>
                <w:t xml:space="preserve">&amp; </w:t>
              </w:r>
              <w:r w:rsidRPr="005209F5">
                <w:rPr>
                  <w:rFonts w:ascii="Times New Roman" w:hAnsi="Times New Roman"/>
                  <w:caps/>
                  <w:color w:val="000000"/>
                  <w:sz w:val="20"/>
                  <w:szCs w:val="20"/>
                </w:rPr>
                <w:t>S</w:t>
              </w:r>
              <w:r w:rsidRPr="005209F5">
                <w:rPr>
                  <w:rFonts w:ascii="Times New Roman" w:hAnsi="Times New Roman"/>
                  <w:color w:val="000000"/>
                  <w:sz w:val="20"/>
                  <w:szCs w:val="20"/>
                </w:rPr>
                <w:t>trouhal</w:t>
              </w:r>
              <w:r w:rsidRPr="005209F5">
                <w:rPr>
                  <w:rFonts w:ascii="Times New Roman" w:hAnsi="Times New Roman"/>
                  <w:caps/>
                  <w:color w:val="000000"/>
                  <w:sz w:val="20"/>
                  <w:szCs w:val="20"/>
                </w:rPr>
                <w:t xml:space="preserve">, J. (2017). </w:t>
              </w:r>
              <w:r w:rsidRPr="005209F5">
                <w:rPr>
                  <w:rFonts w:ascii="Times New Roman" w:hAnsi="Times New Roman"/>
                  <w:color w:val="000000"/>
                  <w:sz w:val="20"/>
                  <w:szCs w:val="20"/>
                </w:rPr>
                <w:t xml:space="preserve">Analysis of overhead cost behavior: Case study on decision-making approach. </w:t>
              </w:r>
              <w:r w:rsidRPr="005209F5">
                <w:rPr>
                  <w:rFonts w:ascii="Times New Roman" w:hAnsi="Times New Roman"/>
                  <w:i/>
                  <w:color w:val="000000"/>
                  <w:sz w:val="20"/>
                  <w:szCs w:val="20"/>
                </w:rPr>
                <w:t>Journal of International Studies,</w:t>
              </w:r>
              <w:r w:rsidRPr="005209F5">
                <w:rPr>
                  <w:rFonts w:ascii="Times New Roman" w:hAnsi="Times New Roman"/>
                  <w:color w:val="000000"/>
                  <w:sz w:val="20"/>
                  <w:szCs w:val="20"/>
                </w:rPr>
                <w:t xml:space="preserve"> </w:t>
              </w:r>
              <w:r w:rsidRPr="005209F5">
                <w:rPr>
                  <w:rFonts w:ascii="Times New Roman" w:hAnsi="Times New Roman"/>
                  <w:i/>
                  <w:color w:val="000000"/>
                  <w:sz w:val="20"/>
                  <w:szCs w:val="20"/>
                </w:rPr>
                <w:t>10</w:t>
              </w:r>
              <w:r w:rsidRPr="005209F5">
                <w:rPr>
                  <w:rFonts w:ascii="Times New Roman" w:hAnsi="Times New Roman"/>
                  <w:color w:val="000000"/>
                  <w:sz w:val="20"/>
                  <w:szCs w:val="20"/>
                </w:rPr>
                <w:t xml:space="preserve">(1), 74-91. </w:t>
              </w:r>
            </w:ins>
          </w:p>
          <w:p w:rsidR="0083252B" w:rsidRPr="005209F5" w:rsidRDefault="0083252B" w:rsidP="00E7344C">
            <w:pPr>
              <w:tabs>
                <w:tab w:val="left" w:pos="708"/>
              </w:tabs>
              <w:suppressAutoHyphens/>
              <w:jc w:val="both"/>
              <w:rPr>
                <w:bCs/>
                <w:noProof/>
              </w:rPr>
            </w:pPr>
            <w:r w:rsidRPr="005209F5">
              <w:rPr>
                <w:bCs/>
                <w:noProof/>
              </w:rPr>
              <w:t xml:space="preserve">Synek, M., a kol. (2011). </w:t>
            </w:r>
            <w:r w:rsidRPr="005209F5">
              <w:rPr>
                <w:bCs/>
                <w:i/>
                <w:noProof/>
              </w:rPr>
              <w:t xml:space="preserve">Manažerská ekonomika </w:t>
            </w:r>
            <w:r w:rsidRPr="005209F5">
              <w:rPr>
                <w:bCs/>
                <w:noProof/>
              </w:rPr>
              <w:t xml:space="preserve">(5. vyd.) Praha: Grada. </w:t>
            </w:r>
          </w:p>
          <w:p w:rsidR="0083252B" w:rsidRPr="00944A9E" w:rsidRDefault="0083252B" w:rsidP="00E7344C">
            <w:r w:rsidRPr="005209F5">
              <w:t>Šedivý, M., &amp; Mendlíková, O. (20</w:t>
            </w:r>
            <w:r w:rsidRPr="00944A9E">
              <w:t xml:space="preserve">17). </w:t>
            </w:r>
            <w:r w:rsidRPr="00944A9E">
              <w:rPr>
                <w:i/>
                <w:iCs/>
              </w:rPr>
              <w:t>Úspěšná nezisková organizace</w:t>
            </w:r>
            <w:r w:rsidRPr="00944A9E">
              <w:t xml:space="preserve">. Praha: Grada. </w:t>
            </w:r>
          </w:p>
          <w:p w:rsidR="0083252B" w:rsidRPr="00944A9E" w:rsidRDefault="0083252B" w:rsidP="00E7344C"/>
          <w:p w:rsidR="0083252B" w:rsidRPr="00944A9E" w:rsidRDefault="0083252B" w:rsidP="00E7344C">
            <w:pPr>
              <w:rPr>
                <w:b/>
              </w:rPr>
            </w:pPr>
            <w:r w:rsidRPr="00944A9E">
              <w:rPr>
                <w:b/>
              </w:rPr>
              <w:t>Doporučená literatura:</w:t>
            </w:r>
          </w:p>
          <w:p w:rsidR="0083252B" w:rsidRPr="00944A9E" w:rsidRDefault="0083252B" w:rsidP="00E7344C">
            <w:r w:rsidRPr="00944A9E">
              <w:t xml:space="preserve">Synek, M., &amp; Kislingerová, E., a kol. (2015). </w:t>
            </w:r>
            <w:r w:rsidRPr="00944A9E">
              <w:rPr>
                <w:i/>
              </w:rPr>
              <w:t>Podniková ekonomika</w:t>
            </w:r>
            <w:r w:rsidRPr="00944A9E">
              <w:t>. Praha: C. H. Beck.</w:t>
            </w:r>
          </w:p>
          <w:p w:rsidR="0083252B" w:rsidRPr="00944A9E" w:rsidRDefault="0083252B" w:rsidP="00E7344C">
            <w:pPr>
              <w:tabs>
                <w:tab w:val="left" w:pos="708"/>
              </w:tabs>
              <w:suppressAutoHyphens/>
              <w:jc w:val="both"/>
              <w:rPr>
                <w:bCs/>
                <w:noProof/>
              </w:rPr>
            </w:pPr>
            <w:r w:rsidRPr="00944A9E">
              <w:rPr>
                <w:bCs/>
                <w:noProof/>
              </w:rPr>
              <w:t xml:space="preserve">Srpová, J., &amp; Řehoř, V., a kol. (2010). </w:t>
            </w:r>
            <w:r w:rsidRPr="00944A9E">
              <w:rPr>
                <w:bCs/>
                <w:i/>
                <w:iCs/>
                <w:noProof/>
              </w:rPr>
              <w:t>Základy podnikání : teoretické poznatky, příklady a zkušenosti českých podnikatelů.</w:t>
            </w:r>
            <w:r w:rsidRPr="00944A9E">
              <w:rPr>
                <w:bCs/>
                <w:noProof/>
              </w:rPr>
              <w:t xml:space="preserve"> Praha: Grada. </w:t>
            </w:r>
          </w:p>
          <w:p w:rsidR="0083252B" w:rsidRPr="00944A9E" w:rsidRDefault="0083252B" w:rsidP="00E7344C">
            <w:pPr>
              <w:tabs>
                <w:tab w:val="left" w:pos="708"/>
              </w:tabs>
              <w:suppressAutoHyphens/>
              <w:jc w:val="both"/>
              <w:rPr>
                <w:bCs/>
                <w:noProof/>
              </w:rPr>
            </w:pPr>
            <w:r w:rsidRPr="00944A9E">
              <w:rPr>
                <w:bCs/>
                <w:noProof/>
              </w:rPr>
              <w:t xml:space="preserve">Janatka, F. (2017). </w:t>
            </w:r>
            <w:r w:rsidRPr="00944A9E">
              <w:rPr>
                <w:bCs/>
                <w:i/>
                <w:noProof/>
              </w:rPr>
              <w:t>Podnikání v globalizovaném světě</w:t>
            </w:r>
            <w:r w:rsidRPr="00944A9E">
              <w:rPr>
                <w:bCs/>
                <w:noProof/>
              </w:rPr>
              <w:t>. Praha: Wolters Kluwer.</w:t>
            </w:r>
          </w:p>
          <w:p w:rsidR="0083252B" w:rsidRPr="00944A9E" w:rsidRDefault="0083252B" w:rsidP="00E7344C">
            <w:pPr>
              <w:tabs>
                <w:tab w:val="left" w:pos="708"/>
              </w:tabs>
              <w:suppressAutoHyphens/>
              <w:jc w:val="both"/>
              <w:rPr>
                <w:bCs/>
                <w:noProof/>
              </w:rPr>
            </w:pPr>
            <w:r w:rsidRPr="00944A9E">
              <w:rPr>
                <w:bCs/>
                <w:noProof/>
              </w:rPr>
              <w:t xml:space="preserve">Zapletalová, Š. (2015). </w:t>
            </w:r>
            <w:r w:rsidRPr="00944A9E">
              <w:rPr>
                <w:bCs/>
                <w:i/>
                <w:noProof/>
              </w:rPr>
              <w:t xml:space="preserve">Podnikání malých a středních podniků na mezinárodních trzích. </w:t>
            </w:r>
            <w:r w:rsidRPr="00944A9E">
              <w:rPr>
                <w:bCs/>
                <w:noProof/>
              </w:rPr>
              <w:t xml:space="preserve">Praha: Ekopress. </w:t>
            </w:r>
          </w:p>
          <w:p w:rsidR="0083252B" w:rsidRPr="00944A9E" w:rsidRDefault="0083252B" w:rsidP="00E7344C">
            <w:pPr>
              <w:jc w:val="both"/>
            </w:pPr>
            <w:r w:rsidRPr="00944A9E">
              <w:t>Zákon č. 89/2012 Sb., Občanský zákoník, v platném znění.</w:t>
            </w:r>
          </w:p>
          <w:p w:rsidR="0083252B" w:rsidRDefault="0083252B" w:rsidP="00E7344C">
            <w:pPr>
              <w:jc w:val="both"/>
              <w:rPr>
                <w:del w:id="1655" w:author="Hana Navrátilová" w:date="2019-09-24T11:10:00Z"/>
              </w:rPr>
            </w:pPr>
            <w:del w:id="1656" w:author="Hana Navrátilová" w:date="2019-09-24T11:10:00Z">
              <w:r w:rsidRPr="00944A9E">
                <w:delText>Zákon č. 90/2012 Sb., Zákon o obchodních společnostech a družstvech (zákon o obchodních korporacích), v platném znění.</w:delText>
              </w:r>
            </w:del>
          </w:p>
          <w:p w:rsidR="00DC193A" w:rsidRPr="00944A9E" w:rsidRDefault="00DC193A" w:rsidP="003C2B25">
            <w:pPr>
              <w:jc w:val="both"/>
              <w:rPr>
                <w:lang w:eastAsia="en-US"/>
              </w:rPr>
            </w:pPr>
          </w:p>
        </w:tc>
      </w:tr>
      <w:tr w:rsidR="0083252B" w:rsidRPr="00944A9E" w:rsidTr="00AD6519">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83252B" w:rsidRPr="00944A9E" w:rsidRDefault="0083252B" w:rsidP="00E7344C">
            <w:pPr>
              <w:spacing w:line="276" w:lineRule="auto"/>
              <w:jc w:val="center"/>
              <w:rPr>
                <w:b/>
                <w:lang w:eastAsia="en-US"/>
              </w:rPr>
            </w:pPr>
            <w:r w:rsidRPr="00944A9E">
              <w:rPr>
                <w:b/>
                <w:lang w:eastAsia="en-US"/>
              </w:rPr>
              <w:t>Informace ke kombinované nebo distanční formě</w:t>
            </w:r>
          </w:p>
        </w:tc>
      </w:tr>
      <w:tr w:rsidR="0083252B" w:rsidRPr="00944A9E" w:rsidTr="00AD6519">
        <w:trPr>
          <w:jc w:val="center"/>
        </w:trPr>
        <w:tc>
          <w:tcPr>
            <w:tcW w:w="4945" w:type="dxa"/>
            <w:gridSpan w:val="3"/>
            <w:tcBorders>
              <w:top w:val="single" w:sz="2"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lang w:eastAsia="en-US"/>
              </w:rPr>
            </w:pPr>
            <w:r w:rsidRPr="00944A9E">
              <w:rPr>
                <w:b/>
                <w:lang w:eastAsia="en-US"/>
              </w:rPr>
              <w:t>Rozsah konzultací (soustředění)</w:t>
            </w:r>
          </w:p>
        </w:tc>
        <w:tc>
          <w:tcPr>
            <w:tcW w:w="934" w:type="dxa"/>
            <w:gridSpan w:val="2"/>
            <w:tcBorders>
              <w:top w:val="single" w:sz="2" w:space="0" w:color="auto"/>
              <w:left w:val="single" w:sz="4" w:space="0" w:color="auto"/>
              <w:bottom w:val="single" w:sz="4" w:space="0" w:color="auto"/>
              <w:right w:val="single" w:sz="4" w:space="0" w:color="auto"/>
            </w:tcBorders>
          </w:tcPr>
          <w:p w:rsidR="0083252B" w:rsidRPr="00944A9E" w:rsidRDefault="0083252B" w:rsidP="00E7344C">
            <w:pPr>
              <w:spacing w:line="276" w:lineRule="auto"/>
              <w:jc w:val="both"/>
              <w:rPr>
                <w:lang w:eastAsia="en-US"/>
              </w:rPr>
            </w:pPr>
          </w:p>
        </w:tc>
        <w:tc>
          <w:tcPr>
            <w:tcW w:w="4328" w:type="dxa"/>
            <w:gridSpan w:val="4"/>
            <w:tcBorders>
              <w:top w:val="single" w:sz="2"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 xml:space="preserve">hodin </w:t>
            </w:r>
          </w:p>
        </w:tc>
      </w:tr>
      <w:tr w:rsidR="0083252B" w:rsidRPr="00944A9E" w:rsidTr="00AD6519">
        <w:trPr>
          <w:jc w:val="center"/>
        </w:trPr>
        <w:tc>
          <w:tcPr>
            <w:tcW w:w="10207" w:type="dxa"/>
            <w:gridSpan w:val="9"/>
            <w:tcBorders>
              <w:top w:val="single" w:sz="4" w:space="0" w:color="auto"/>
              <w:left w:val="single" w:sz="4" w:space="0" w:color="auto"/>
              <w:bottom w:val="single" w:sz="4" w:space="0" w:color="auto"/>
              <w:right w:val="single" w:sz="4" w:space="0" w:color="auto"/>
            </w:tcBorders>
            <w:shd w:val="clear" w:color="auto" w:fill="F7CAAC"/>
            <w:hideMark/>
          </w:tcPr>
          <w:p w:rsidR="0083252B" w:rsidRPr="00944A9E" w:rsidRDefault="0083252B" w:rsidP="00E7344C">
            <w:pPr>
              <w:spacing w:line="276" w:lineRule="auto"/>
              <w:jc w:val="both"/>
              <w:rPr>
                <w:b/>
                <w:lang w:eastAsia="en-US"/>
              </w:rPr>
            </w:pPr>
            <w:r w:rsidRPr="00944A9E">
              <w:rPr>
                <w:b/>
                <w:lang w:eastAsia="en-US"/>
              </w:rPr>
              <w:t>Informace o způsobu kontaktu s</w:t>
            </w:r>
            <w:r w:rsidR="00596E4C" w:rsidRPr="00944A9E">
              <w:rPr>
                <w:b/>
                <w:lang w:eastAsia="en-US"/>
              </w:rPr>
              <w:t> </w:t>
            </w:r>
            <w:r w:rsidRPr="00944A9E">
              <w:rPr>
                <w:b/>
                <w:lang w:eastAsia="en-US"/>
              </w:rPr>
              <w:t>vyučujícím</w:t>
            </w:r>
          </w:p>
        </w:tc>
      </w:tr>
      <w:tr w:rsidR="0083252B" w:rsidRPr="00944A9E" w:rsidTr="00AD6519">
        <w:trPr>
          <w:trHeight w:val="526"/>
          <w:jc w:val="center"/>
        </w:trPr>
        <w:tc>
          <w:tcPr>
            <w:tcW w:w="10207" w:type="dxa"/>
            <w:gridSpan w:val="9"/>
            <w:tcBorders>
              <w:top w:val="single" w:sz="4" w:space="0" w:color="auto"/>
              <w:left w:val="single" w:sz="4" w:space="0" w:color="auto"/>
              <w:bottom w:val="single" w:sz="4" w:space="0" w:color="auto"/>
              <w:right w:val="single" w:sz="4" w:space="0" w:color="auto"/>
            </w:tcBorders>
          </w:tcPr>
          <w:p w:rsidR="003C2B25" w:rsidRDefault="003C2B25" w:rsidP="00E7344C">
            <w:pPr>
              <w:spacing w:line="276" w:lineRule="auto"/>
              <w:jc w:val="both"/>
              <w:rPr>
                <w:ins w:id="1657" w:author="Hana Navrátilová" w:date="2019-09-24T11:10:00Z"/>
                <w:lang w:eastAsia="en-US"/>
              </w:rPr>
            </w:pPr>
          </w:p>
          <w:p w:rsidR="003C2B25" w:rsidRPr="00944A9E" w:rsidRDefault="003C2B25" w:rsidP="00E7344C">
            <w:pPr>
              <w:spacing w:line="276" w:lineRule="auto"/>
              <w:jc w:val="both"/>
              <w:rPr>
                <w:lang w:eastAsia="en-US"/>
              </w:rPr>
            </w:pPr>
          </w:p>
        </w:tc>
      </w:tr>
    </w:tbl>
    <w:p w:rsidR="00AD6519" w:rsidRDefault="00AD6519" w:rsidP="00AD6519">
      <w:r>
        <w:br w:type="page"/>
      </w:r>
    </w:p>
    <w:p w:rsidR="00D620B5" w:rsidRDefault="00D620B5">
      <w:pPr>
        <w:rPr>
          <w:del w:id="1658" w:author="Hana Navrátilová" w:date="2019-09-24T11:10:00Z"/>
        </w:rPr>
      </w:pPr>
      <w:del w:id="1659" w:author="Hana Navrátilová" w:date="2019-09-24T11:10:00Z">
        <w:r>
          <w:br w:type="page"/>
        </w:r>
      </w:del>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483"/>
        <w:gridCol w:w="714"/>
        <w:gridCol w:w="647"/>
        <w:gridCol w:w="2155"/>
        <w:gridCol w:w="539"/>
        <w:gridCol w:w="627"/>
      </w:tblGrid>
      <w:tr w:rsidR="007A76D1" w:rsidRPr="00944A9E" w:rsidTr="00F32C9A">
        <w:trPr>
          <w:jc w:val="center"/>
        </w:trPr>
        <w:tc>
          <w:tcPr>
            <w:tcW w:w="10207" w:type="dxa"/>
            <w:gridSpan w:val="8"/>
            <w:tcBorders>
              <w:bottom w:val="double" w:sz="4" w:space="0" w:color="auto"/>
            </w:tcBorders>
            <w:shd w:val="clear" w:color="auto" w:fill="BDD6EE"/>
          </w:tcPr>
          <w:p w:rsidR="007A76D1" w:rsidRPr="00944A9E" w:rsidRDefault="007A76D1" w:rsidP="00E7344C">
            <w:pPr>
              <w:jc w:val="both"/>
              <w:rPr>
                <w:b/>
                <w:sz w:val="28"/>
                <w:szCs w:val="28"/>
              </w:rPr>
            </w:pPr>
            <w:r w:rsidRPr="00944A9E">
              <w:br w:type="page"/>
            </w:r>
            <w:r w:rsidRPr="00944A9E">
              <w:rPr>
                <w:b/>
                <w:sz w:val="28"/>
                <w:szCs w:val="28"/>
              </w:rPr>
              <w:t>B-III – Charakteristika studijního předmětu</w:t>
            </w:r>
          </w:p>
        </w:tc>
      </w:tr>
      <w:tr w:rsidR="007A76D1" w:rsidRPr="00944A9E" w:rsidTr="00DC193A">
        <w:trPr>
          <w:jc w:val="center"/>
        </w:trPr>
        <w:tc>
          <w:tcPr>
            <w:tcW w:w="3475" w:type="dxa"/>
            <w:tcBorders>
              <w:top w:val="double" w:sz="4" w:space="0" w:color="auto"/>
            </w:tcBorders>
            <w:shd w:val="clear" w:color="auto" w:fill="F7CAAC"/>
          </w:tcPr>
          <w:p w:rsidR="007A76D1" w:rsidRPr="00944A9E" w:rsidRDefault="007A76D1" w:rsidP="00E7344C">
            <w:pPr>
              <w:jc w:val="both"/>
              <w:rPr>
                <w:b/>
              </w:rPr>
            </w:pPr>
            <w:r w:rsidRPr="00944A9E">
              <w:rPr>
                <w:b/>
              </w:rPr>
              <w:t>Název studijního předmětu</w:t>
            </w:r>
          </w:p>
        </w:tc>
        <w:tc>
          <w:tcPr>
            <w:tcW w:w="6732" w:type="dxa"/>
            <w:gridSpan w:val="7"/>
            <w:tcBorders>
              <w:top w:val="double" w:sz="4" w:space="0" w:color="auto"/>
            </w:tcBorders>
          </w:tcPr>
          <w:p w:rsidR="007A76D1" w:rsidRPr="00944A9E" w:rsidRDefault="007A76D1" w:rsidP="00E7344C">
            <w:pPr>
              <w:jc w:val="both"/>
            </w:pPr>
            <w:r w:rsidRPr="00944A9E">
              <w:t>Primární pedagogika s praxí 8</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Typ předmětu</w:t>
            </w:r>
          </w:p>
        </w:tc>
        <w:tc>
          <w:tcPr>
            <w:tcW w:w="3411" w:type="dxa"/>
            <w:gridSpan w:val="4"/>
          </w:tcPr>
          <w:p w:rsidR="007A76D1" w:rsidRPr="00944A9E" w:rsidRDefault="007A76D1" w:rsidP="00E7344C">
            <w:pPr>
              <w:jc w:val="both"/>
            </w:pPr>
            <w:r w:rsidRPr="00944A9E">
              <w:t>povinný, ZT</w:t>
            </w:r>
          </w:p>
        </w:tc>
        <w:tc>
          <w:tcPr>
            <w:tcW w:w="2694" w:type="dxa"/>
            <w:gridSpan w:val="2"/>
            <w:shd w:val="clear" w:color="auto" w:fill="F7CAAC"/>
          </w:tcPr>
          <w:p w:rsidR="007A76D1" w:rsidRPr="00944A9E" w:rsidRDefault="007A76D1" w:rsidP="00E7344C">
            <w:pPr>
              <w:jc w:val="both"/>
            </w:pPr>
            <w:r w:rsidRPr="00944A9E">
              <w:rPr>
                <w:b/>
              </w:rPr>
              <w:t>doporučený ročník / semestr</w:t>
            </w:r>
          </w:p>
        </w:tc>
        <w:tc>
          <w:tcPr>
            <w:tcW w:w="627" w:type="dxa"/>
          </w:tcPr>
          <w:p w:rsidR="007A76D1" w:rsidRPr="00944A9E" w:rsidRDefault="007A76D1" w:rsidP="00E7344C">
            <w:pPr>
              <w:jc w:val="both"/>
            </w:pPr>
            <w:r w:rsidRPr="00944A9E">
              <w:t>4/LS</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Rozsah studijního předmětu</w:t>
            </w:r>
          </w:p>
        </w:tc>
        <w:tc>
          <w:tcPr>
            <w:tcW w:w="2050" w:type="dxa"/>
            <w:gridSpan w:val="2"/>
          </w:tcPr>
          <w:p w:rsidR="007A76D1" w:rsidRPr="00944A9E" w:rsidRDefault="007A76D1" w:rsidP="00E7344C">
            <w:pPr>
              <w:jc w:val="both"/>
            </w:pPr>
            <w:r w:rsidRPr="00944A9E">
              <w:t>28p+28s+8 hodin praxe</w:t>
            </w:r>
          </w:p>
        </w:tc>
        <w:tc>
          <w:tcPr>
            <w:tcW w:w="714" w:type="dxa"/>
            <w:shd w:val="clear" w:color="auto" w:fill="F7CAAC"/>
          </w:tcPr>
          <w:p w:rsidR="007A76D1" w:rsidRPr="00944A9E" w:rsidRDefault="007A76D1" w:rsidP="00E7344C">
            <w:pPr>
              <w:jc w:val="both"/>
              <w:rPr>
                <w:b/>
              </w:rPr>
            </w:pPr>
            <w:r w:rsidRPr="00944A9E">
              <w:rPr>
                <w:b/>
              </w:rPr>
              <w:t xml:space="preserve">hod. </w:t>
            </w:r>
          </w:p>
        </w:tc>
        <w:tc>
          <w:tcPr>
            <w:tcW w:w="647" w:type="dxa"/>
          </w:tcPr>
          <w:p w:rsidR="007A76D1" w:rsidRPr="00944A9E" w:rsidRDefault="007A76D1" w:rsidP="00E7344C">
            <w:pPr>
              <w:jc w:val="both"/>
            </w:pPr>
            <w:r w:rsidRPr="00944A9E">
              <w:t>56+8</w:t>
            </w:r>
          </w:p>
        </w:tc>
        <w:tc>
          <w:tcPr>
            <w:tcW w:w="2155" w:type="dxa"/>
            <w:shd w:val="clear" w:color="auto" w:fill="F7CAAC"/>
          </w:tcPr>
          <w:p w:rsidR="007A76D1" w:rsidRPr="00944A9E" w:rsidRDefault="007A76D1" w:rsidP="00E7344C">
            <w:pPr>
              <w:jc w:val="both"/>
              <w:rPr>
                <w:b/>
              </w:rPr>
            </w:pPr>
            <w:r w:rsidRPr="00944A9E">
              <w:rPr>
                <w:b/>
              </w:rPr>
              <w:t>kreditů</w:t>
            </w:r>
          </w:p>
        </w:tc>
        <w:tc>
          <w:tcPr>
            <w:tcW w:w="1166" w:type="dxa"/>
            <w:gridSpan w:val="2"/>
          </w:tcPr>
          <w:p w:rsidR="007A76D1" w:rsidRPr="00944A9E" w:rsidRDefault="007A76D1" w:rsidP="00E7344C">
            <w:pPr>
              <w:jc w:val="both"/>
            </w:pPr>
            <w:r w:rsidRPr="00944A9E">
              <w:t>5</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Prerekvizity, korekvizity, ekvivalence</w:t>
            </w:r>
          </w:p>
        </w:tc>
        <w:tc>
          <w:tcPr>
            <w:tcW w:w="6732" w:type="dxa"/>
            <w:gridSpan w:val="7"/>
          </w:tcPr>
          <w:p w:rsidR="007A76D1" w:rsidRPr="00944A9E" w:rsidRDefault="007A76D1" w:rsidP="00E7344C">
            <w:pPr>
              <w:jc w:val="both"/>
            </w:pP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Způsob ověření studijních výsledků</w:t>
            </w:r>
          </w:p>
        </w:tc>
        <w:tc>
          <w:tcPr>
            <w:tcW w:w="3411" w:type="dxa"/>
            <w:gridSpan w:val="4"/>
          </w:tcPr>
          <w:p w:rsidR="007A76D1" w:rsidRPr="00944A9E" w:rsidRDefault="007A76D1" w:rsidP="00E7344C">
            <w:pPr>
              <w:jc w:val="both"/>
            </w:pPr>
            <w:r w:rsidRPr="00944A9E">
              <w:t>zápočet, zkouška</w:t>
            </w:r>
          </w:p>
        </w:tc>
        <w:tc>
          <w:tcPr>
            <w:tcW w:w="2155" w:type="dxa"/>
            <w:shd w:val="clear" w:color="auto" w:fill="F7CAAC"/>
          </w:tcPr>
          <w:p w:rsidR="007A76D1" w:rsidRPr="00944A9E" w:rsidRDefault="007A76D1" w:rsidP="00E7344C">
            <w:pPr>
              <w:jc w:val="both"/>
              <w:rPr>
                <w:b/>
              </w:rPr>
            </w:pPr>
            <w:r w:rsidRPr="00944A9E">
              <w:rPr>
                <w:b/>
              </w:rPr>
              <w:t>Forma výuky</w:t>
            </w:r>
          </w:p>
        </w:tc>
        <w:tc>
          <w:tcPr>
            <w:tcW w:w="1166" w:type="dxa"/>
            <w:gridSpan w:val="2"/>
          </w:tcPr>
          <w:p w:rsidR="007A76D1" w:rsidRPr="00944A9E" w:rsidRDefault="007A76D1" w:rsidP="00E7344C">
            <w:pPr>
              <w:jc w:val="both"/>
            </w:pPr>
            <w:r w:rsidRPr="00944A9E">
              <w:t>přednáška</w:t>
            </w:r>
          </w:p>
          <w:p w:rsidR="007A76D1" w:rsidRPr="00944A9E" w:rsidRDefault="007A76D1" w:rsidP="00E7344C">
            <w:pPr>
              <w:jc w:val="both"/>
            </w:pPr>
            <w:r w:rsidRPr="00944A9E">
              <w:t>seminář</w:t>
            </w:r>
          </w:p>
          <w:p w:rsidR="007A76D1" w:rsidRPr="00944A9E" w:rsidRDefault="007A76D1" w:rsidP="00E7344C">
            <w:pPr>
              <w:jc w:val="both"/>
            </w:pPr>
            <w:r w:rsidRPr="00944A9E">
              <w:t>odborná praxe</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A76D1" w:rsidRPr="00944A9E" w:rsidRDefault="007A76D1" w:rsidP="00E7344C">
            <w:pPr>
              <w:jc w:val="both"/>
            </w:pPr>
            <w:r w:rsidRPr="00944A9E">
              <w:t>Strukturovanou pedagogickou reflexi závěrečné pedagogické praxe a prezentaci argumentů k obhajobě písemného portfolia k řešení pedagogického problému ke SZZ odevzdává student v písemné podobě.</w:t>
            </w:r>
          </w:p>
        </w:tc>
      </w:tr>
      <w:tr w:rsidR="007A76D1" w:rsidRPr="00944A9E" w:rsidTr="00F32C9A">
        <w:trPr>
          <w:trHeight w:val="178"/>
          <w:jc w:val="center"/>
        </w:trPr>
        <w:tc>
          <w:tcPr>
            <w:tcW w:w="10207" w:type="dxa"/>
            <w:gridSpan w:val="8"/>
            <w:tcBorders>
              <w:top w:val="nil"/>
            </w:tcBorders>
          </w:tcPr>
          <w:p w:rsidR="007A76D1" w:rsidRPr="00944A9E" w:rsidRDefault="007A76D1" w:rsidP="00E7344C">
            <w:pPr>
              <w:jc w:val="both"/>
            </w:pPr>
          </w:p>
        </w:tc>
      </w:tr>
      <w:tr w:rsidR="007A76D1" w:rsidRPr="00944A9E" w:rsidTr="00DC193A">
        <w:trPr>
          <w:trHeight w:val="197"/>
          <w:jc w:val="center"/>
        </w:trPr>
        <w:tc>
          <w:tcPr>
            <w:tcW w:w="3475" w:type="dxa"/>
            <w:tcBorders>
              <w:top w:val="nil"/>
            </w:tcBorders>
            <w:shd w:val="clear" w:color="auto" w:fill="F7CAAC"/>
          </w:tcPr>
          <w:p w:rsidR="007A76D1" w:rsidRPr="00944A9E" w:rsidRDefault="007A76D1" w:rsidP="00E7344C">
            <w:pPr>
              <w:jc w:val="both"/>
              <w:rPr>
                <w:b/>
              </w:rPr>
            </w:pPr>
            <w:r w:rsidRPr="00944A9E">
              <w:rPr>
                <w:b/>
              </w:rPr>
              <w:t>Garant předmětu</w:t>
            </w:r>
          </w:p>
        </w:tc>
        <w:tc>
          <w:tcPr>
            <w:tcW w:w="6732" w:type="dxa"/>
            <w:gridSpan w:val="7"/>
            <w:tcBorders>
              <w:top w:val="nil"/>
            </w:tcBorders>
          </w:tcPr>
          <w:p w:rsidR="007A76D1" w:rsidRPr="00944A9E" w:rsidRDefault="007A76D1" w:rsidP="00E7344C">
            <w:r w:rsidRPr="00944A9E">
              <w:t xml:space="preserve">prof. PhDr. Hana Lukášová, CSc. </w:t>
            </w:r>
          </w:p>
          <w:p w:rsidR="007A76D1" w:rsidRPr="00944A9E" w:rsidRDefault="007A76D1" w:rsidP="00E7344C">
            <w:pPr>
              <w:tabs>
                <w:tab w:val="left" w:pos="1603"/>
              </w:tabs>
              <w:jc w:val="both"/>
            </w:pPr>
          </w:p>
        </w:tc>
      </w:tr>
      <w:tr w:rsidR="007A76D1" w:rsidRPr="00944A9E" w:rsidTr="00DC193A">
        <w:trPr>
          <w:trHeight w:val="543"/>
          <w:jc w:val="center"/>
        </w:trPr>
        <w:tc>
          <w:tcPr>
            <w:tcW w:w="3475" w:type="dxa"/>
            <w:tcBorders>
              <w:top w:val="nil"/>
            </w:tcBorders>
            <w:shd w:val="clear" w:color="auto" w:fill="F7CAAC"/>
          </w:tcPr>
          <w:p w:rsidR="007A76D1" w:rsidRPr="00944A9E" w:rsidRDefault="007A76D1" w:rsidP="00E7344C">
            <w:pPr>
              <w:jc w:val="both"/>
              <w:rPr>
                <w:b/>
              </w:rPr>
            </w:pPr>
            <w:r w:rsidRPr="00944A9E">
              <w:rPr>
                <w:b/>
              </w:rPr>
              <w:t>Zapojení garanta do výuky předmětu</w:t>
            </w:r>
          </w:p>
        </w:tc>
        <w:tc>
          <w:tcPr>
            <w:tcW w:w="6732" w:type="dxa"/>
            <w:gridSpan w:val="7"/>
            <w:tcBorders>
              <w:top w:val="nil"/>
            </w:tcBorders>
          </w:tcPr>
          <w:p w:rsidR="007A76D1" w:rsidRPr="00944A9E" w:rsidRDefault="007A76D1" w:rsidP="00E7344C">
            <w:pPr>
              <w:jc w:val="both"/>
            </w:pPr>
            <w:r w:rsidRPr="00944A9E">
              <w:t>přednášející, vede seminář</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Vyučující</w:t>
            </w:r>
          </w:p>
        </w:tc>
        <w:tc>
          <w:tcPr>
            <w:tcW w:w="6732" w:type="dxa"/>
            <w:gridSpan w:val="7"/>
            <w:tcBorders>
              <w:bottom w:val="nil"/>
            </w:tcBorders>
            <w:shd w:val="clear" w:color="auto" w:fill="auto"/>
          </w:tcPr>
          <w:p w:rsidR="007A76D1" w:rsidRPr="00944A9E" w:rsidRDefault="007A76D1" w:rsidP="00E7344C">
            <w:r w:rsidRPr="00944A9E">
              <w:t>prof. PhDr. Hana Lukášová, CSc. (100%)</w:t>
            </w:r>
          </w:p>
        </w:tc>
      </w:tr>
      <w:tr w:rsidR="007A76D1" w:rsidRPr="00944A9E" w:rsidTr="00F32C9A">
        <w:trPr>
          <w:trHeight w:val="205"/>
          <w:jc w:val="center"/>
        </w:trPr>
        <w:tc>
          <w:tcPr>
            <w:tcW w:w="10207" w:type="dxa"/>
            <w:gridSpan w:val="8"/>
            <w:tcBorders>
              <w:top w:val="nil"/>
            </w:tcBorders>
          </w:tcPr>
          <w:p w:rsidR="007A76D1" w:rsidRPr="00944A9E" w:rsidRDefault="007A76D1" w:rsidP="00E7344C">
            <w:pPr>
              <w:jc w:val="both"/>
            </w:pP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Stručná anotace předmětu</w:t>
            </w:r>
          </w:p>
        </w:tc>
        <w:tc>
          <w:tcPr>
            <w:tcW w:w="6732" w:type="dxa"/>
            <w:gridSpan w:val="7"/>
            <w:tcBorders>
              <w:bottom w:val="nil"/>
            </w:tcBorders>
          </w:tcPr>
          <w:p w:rsidR="007A76D1" w:rsidRPr="00944A9E" w:rsidRDefault="007A76D1" w:rsidP="00E7344C">
            <w:pPr>
              <w:jc w:val="both"/>
            </w:pPr>
          </w:p>
        </w:tc>
      </w:tr>
      <w:tr w:rsidR="007A76D1" w:rsidRPr="00944A9E" w:rsidTr="00F32C9A">
        <w:trPr>
          <w:trHeight w:val="3913"/>
          <w:jc w:val="center"/>
        </w:trPr>
        <w:tc>
          <w:tcPr>
            <w:tcW w:w="10207" w:type="dxa"/>
            <w:gridSpan w:val="8"/>
            <w:tcBorders>
              <w:top w:val="nil"/>
              <w:bottom w:val="single" w:sz="12" w:space="0" w:color="auto"/>
            </w:tcBorders>
          </w:tcPr>
          <w:p w:rsidR="007A76D1" w:rsidRPr="00944A9E" w:rsidRDefault="007A76D1" w:rsidP="00E7344C">
            <w:pPr>
              <w:jc w:val="both"/>
            </w:pPr>
          </w:p>
          <w:p w:rsidR="007A76D1" w:rsidRPr="00944A9E" w:rsidRDefault="007A76D1" w:rsidP="00E7344C">
            <w:pPr>
              <w:jc w:val="both"/>
            </w:pPr>
            <w:r w:rsidRPr="00944A9E">
              <w:t>Student je veden k písemnému zpracování pedagogického problému.</w:t>
            </w:r>
          </w:p>
          <w:p w:rsidR="007A76D1" w:rsidRPr="00944A9E" w:rsidRDefault="007A76D1" w:rsidP="00E7344C">
            <w:pPr>
              <w:jc w:val="both"/>
            </w:pPr>
            <w:r w:rsidRPr="00944A9E">
              <w:t>Písemně zpracovává také teoretický okruh státní závěrečné zkoušky a hledá zajímavé postupy pro opakování teoretických otázek pedagogické vědy podle následujících okruhů.</w:t>
            </w:r>
          </w:p>
          <w:p w:rsidR="007A76D1" w:rsidRPr="00944A9E" w:rsidRDefault="007A76D1" w:rsidP="00E7344C">
            <w:pPr>
              <w:jc w:val="both"/>
            </w:pPr>
            <w:r w:rsidRPr="00944A9E">
              <w:t>Pedagogika, filosofická antropologie a psychologie. Člověk a společnost. Osobnost, její vývoj a formování</w:t>
            </w:r>
            <w:r w:rsidR="00AC493B" w:rsidRPr="00944A9E">
              <w:t>.</w:t>
            </w:r>
          </w:p>
          <w:p w:rsidR="007A76D1" w:rsidRPr="00944A9E" w:rsidRDefault="007A76D1" w:rsidP="00E7344C">
            <w:pPr>
              <w:jc w:val="both"/>
            </w:pPr>
            <w:r w:rsidRPr="00944A9E">
              <w:t>Vzdělávání a výchova. Otázky cílů a kompetencí jako očekávaných výsledků</w:t>
            </w:r>
            <w:r w:rsidR="00AC493B" w:rsidRPr="00944A9E">
              <w:t>.</w:t>
            </w:r>
          </w:p>
          <w:p w:rsidR="007A76D1" w:rsidRPr="00944A9E" w:rsidRDefault="007A76D1" w:rsidP="00E7344C">
            <w:pPr>
              <w:jc w:val="both"/>
            </w:pPr>
            <w:r w:rsidRPr="00944A9E">
              <w:t xml:space="preserve">Žák </w:t>
            </w:r>
            <w:r w:rsidR="00E10750" w:rsidRPr="00944A9E">
              <w:t>–</w:t>
            </w:r>
            <w:r w:rsidRPr="00944A9E">
              <w:t xml:space="preserve"> dítě v procesu výchovy a pojetí žáka ve vzdělávání</w:t>
            </w:r>
            <w:r w:rsidR="00AC493B" w:rsidRPr="00944A9E">
              <w:t>.</w:t>
            </w:r>
          </w:p>
          <w:p w:rsidR="007A76D1" w:rsidRPr="00944A9E" w:rsidRDefault="007A76D1" w:rsidP="00E7344C">
            <w:pPr>
              <w:jc w:val="both"/>
            </w:pPr>
            <w:r w:rsidRPr="00944A9E">
              <w:t>Učitel ve výchově a vzdělávání. Učitelská profese</w:t>
            </w:r>
            <w:r w:rsidR="00AC493B" w:rsidRPr="00944A9E">
              <w:t>.</w:t>
            </w:r>
          </w:p>
          <w:p w:rsidR="007A76D1" w:rsidRPr="00944A9E" w:rsidRDefault="007A76D1" w:rsidP="00E7344C">
            <w:pPr>
              <w:jc w:val="both"/>
            </w:pPr>
            <w:r w:rsidRPr="00944A9E">
              <w:t>Učitel a žák v pedagogickém procesu</w:t>
            </w:r>
            <w:r w:rsidR="00AC493B" w:rsidRPr="00944A9E">
              <w:t>.</w:t>
            </w:r>
          </w:p>
          <w:p w:rsidR="007A76D1" w:rsidRPr="00944A9E" w:rsidRDefault="007A76D1" w:rsidP="00E7344C">
            <w:pPr>
              <w:jc w:val="both"/>
            </w:pPr>
            <w:r w:rsidRPr="00944A9E">
              <w:t>Škola jako vzdělávací instituce, školský systém a  prvního stupeň škol v České republice a ve vybraných zemích v</w:t>
            </w:r>
            <w:r w:rsidR="00AC493B" w:rsidRPr="00944A9E">
              <w:t> </w:t>
            </w:r>
            <w:r w:rsidRPr="00944A9E">
              <w:t>zahraničí</w:t>
            </w:r>
            <w:r w:rsidR="00AC493B" w:rsidRPr="00944A9E">
              <w:t>.</w:t>
            </w:r>
          </w:p>
          <w:p w:rsidR="007A76D1" w:rsidRPr="00944A9E" w:rsidRDefault="007A76D1" w:rsidP="00E7344C">
            <w:pPr>
              <w:jc w:val="both"/>
            </w:pPr>
            <w:r w:rsidRPr="00944A9E">
              <w:t>Obsah vzdělání a výchovy, kurikulum prvního stupně základní školy</w:t>
            </w:r>
            <w:r w:rsidR="00AC493B" w:rsidRPr="00944A9E">
              <w:t>.</w:t>
            </w:r>
          </w:p>
          <w:p w:rsidR="007A76D1" w:rsidRPr="00944A9E" w:rsidRDefault="007A76D1" w:rsidP="00E7344C">
            <w:pPr>
              <w:jc w:val="both"/>
            </w:pPr>
            <w:r w:rsidRPr="00944A9E">
              <w:t xml:space="preserve">Koncepce </w:t>
            </w:r>
            <w:r w:rsidR="00E10750" w:rsidRPr="00944A9E">
              <w:t>v</w:t>
            </w:r>
            <w:r w:rsidRPr="00944A9E">
              <w:t>zdělávání a výuky</w:t>
            </w:r>
            <w:r w:rsidR="00AC493B" w:rsidRPr="00944A9E">
              <w:t>.</w:t>
            </w:r>
          </w:p>
          <w:p w:rsidR="007A76D1" w:rsidRPr="00944A9E" w:rsidRDefault="007A76D1" w:rsidP="00E7344C">
            <w:pPr>
              <w:jc w:val="both"/>
            </w:pPr>
            <w:r w:rsidRPr="00944A9E">
              <w:t>Proces výuky: projektování, řízení a reflexe</w:t>
            </w:r>
            <w:r w:rsidR="00AC493B" w:rsidRPr="00944A9E">
              <w:t>.</w:t>
            </w:r>
          </w:p>
          <w:p w:rsidR="007A76D1" w:rsidRPr="00944A9E" w:rsidRDefault="007A76D1" w:rsidP="00E7344C">
            <w:pPr>
              <w:jc w:val="both"/>
            </w:pPr>
            <w:r w:rsidRPr="00944A9E">
              <w:t>Výukové strategie, metody a organizační formy</w:t>
            </w:r>
            <w:r w:rsidR="00AC493B" w:rsidRPr="00944A9E">
              <w:t>.</w:t>
            </w:r>
          </w:p>
          <w:p w:rsidR="00DC193A" w:rsidRDefault="007A76D1" w:rsidP="00E7344C">
            <w:pPr>
              <w:jc w:val="both"/>
            </w:pPr>
            <w:r w:rsidRPr="00944A9E">
              <w:t>Pedagogická diagnostika a hodnocení žáka ve výuce</w:t>
            </w:r>
            <w:r w:rsidR="00AC493B" w:rsidRPr="00944A9E">
              <w:t>.</w:t>
            </w:r>
          </w:p>
          <w:p w:rsidR="007A76D1" w:rsidRDefault="007A76D1" w:rsidP="00E7344C">
            <w:pPr>
              <w:jc w:val="both"/>
            </w:pPr>
            <w:r w:rsidRPr="00944A9E">
              <w:t>Alternativní pojetí výchovy, vzdělávání a školy a výuky</w:t>
            </w:r>
            <w:r w:rsidR="00AC493B" w:rsidRPr="00944A9E">
              <w:t>.</w:t>
            </w:r>
          </w:p>
          <w:p w:rsidR="00DC193A" w:rsidRPr="00944A9E" w:rsidRDefault="00DC193A" w:rsidP="00E7344C">
            <w:pPr>
              <w:jc w:val="both"/>
              <w:rPr>
                <w:del w:id="1660" w:author="Hana Navrátilová" w:date="2019-09-24T11:10:00Z"/>
              </w:rPr>
            </w:pPr>
          </w:p>
          <w:p w:rsidR="007A76D1" w:rsidRPr="00944A9E" w:rsidRDefault="007A76D1" w:rsidP="00E7344C">
            <w:pPr>
              <w:jc w:val="both"/>
            </w:pPr>
          </w:p>
        </w:tc>
      </w:tr>
      <w:tr w:rsidR="007A76D1" w:rsidRPr="00944A9E" w:rsidTr="00DC193A">
        <w:trPr>
          <w:trHeight w:val="265"/>
          <w:jc w:val="center"/>
        </w:trPr>
        <w:tc>
          <w:tcPr>
            <w:tcW w:w="4042" w:type="dxa"/>
            <w:gridSpan w:val="2"/>
            <w:tcBorders>
              <w:top w:val="nil"/>
            </w:tcBorders>
            <w:shd w:val="clear" w:color="auto" w:fill="F7CAAC"/>
          </w:tcPr>
          <w:p w:rsidR="007A76D1" w:rsidRPr="00944A9E" w:rsidRDefault="007A76D1" w:rsidP="00E7344C">
            <w:pPr>
              <w:jc w:val="both"/>
            </w:pPr>
            <w:r w:rsidRPr="00944A9E">
              <w:rPr>
                <w:b/>
              </w:rPr>
              <w:t>Studijní literatura a studijní pomůcky</w:t>
            </w:r>
          </w:p>
        </w:tc>
        <w:tc>
          <w:tcPr>
            <w:tcW w:w="6165" w:type="dxa"/>
            <w:gridSpan w:val="6"/>
            <w:tcBorders>
              <w:top w:val="nil"/>
              <w:bottom w:val="nil"/>
            </w:tcBorders>
          </w:tcPr>
          <w:p w:rsidR="007A76D1" w:rsidRPr="00944A9E" w:rsidRDefault="007A76D1" w:rsidP="00E7344C">
            <w:pPr>
              <w:jc w:val="both"/>
            </w:pPr>
          </w:p>
        </w:tc>
      </w:tr>
      <w:tr w:rsidR="007A76D1" w:rsidRPr="00944A9E" w:rsidTr="00F32C9A">
        <w:trPr>
          <w:trHeight w:val="1497"/>
          <w:jc w:val="center"/>
        </w:trPr>
        <w:tc>
          <w:tcPr>
            <w:tcW w:w="10207" w:type="dxa"/>
            <w:gridSpan w:val="8"/>
            <w:tcBorders>
              <w:top w:val="nil"/>
            </w:tcBorders>
          </w:tcPr>
          <w:p w:rsidR="007A76D1" w:rsidRPr="00944A9E" w:rsidRDefault="007A76D1" w:rsidP="00E7344C">
            <w:pPr>
              <w:jc w:val="both"/>
              <w:rPr>
                <w:b/>
              </w:rPr>
            </w:pPr>
          </w:p>
          <w:p w:rsidR="007A76D1" w:rsidRPr="00944A9E" w:rsidRDefault="007A76D1" w:rsidP="00E7344C">
            <w:pPr>
              <w:jc w:val="both"/>
              <w:rPr>
                <w:b/>
              </w:rPr>
            </w:pPr>
            <w:r w:rsidRPr="00944A9E">
              <w:rPr>
                <w:b/>
              </w:rPr>
              <w:t xml:space="preserve">Povinná literatura: </w:t>
            </w:r>
          </w:p>
          <w:p w:rsidR="007A76D1" w:rsidRPr="00944A9E" w:rsidRDefault="007A76D1" w:rsidP="00E7344C">
            <w:r w:rsidRPr="00944A9E">
              <w:t>Lukášová, H</w:t>
            </w:r>
            <w:r w:rsidR="009639CD" w:rsidRPr="00944A9E">
              <w:t xml:space="preserve">., Svatoš, T., </w:t>
            </w:r>
            <w:r w:rsidR="00AC493B" w:rsidRPr="00944A9E">
              <w:t>&amp;</w:t>
            </w:r>
            <w:r w:rsidR="00596E4C" w:rsidRPr="00944A9E">
              <w:t> </w:t>
            </w:r>
            <w:r w:rsidR="009639CD" w:rsidRPr="00944A9E">
              <w:t xml:space="preserve">Majerčíková, J. </w:t>
            </w:r>
            <w:r w:rsidRPr="00944A9E">
              <w:t xml:space="preserve">(2014). </w:t>
            </w:r>
            <w:r w:rsidRPr="00944A9E">
              <w:rPr>
                <w:i/>
              </w:rPr>
              <w:t>Studentské portfolio jako prostředek pedagogického výzkumu – Příspěvek k autoregulaci a seberozvoji</w:t>
            </w:r>
            <w:r w:rsidRPr="00944A9E">
              <w:t xml:space="preserve">. Zlín: ÚŠP UTB. </w:t>
            </w:r>
          </w:p>
          <w:p w:rsidR="007A76D1" w:rsidRPr="00944A9E" w:rsidRDefault="009639CD" w:rsidP="00E7344C">
            <w:pPr>
              <w:jc w:val="both"/>
            </w:pPr>
            <w:r w:rsidRPr="00944A9E">
              <w:t xml:space="preserve">Slavík, </w:t>
            </w:r>
            <w:r w:rsidR="007A76D1" w:rsidRPr="00944A9E">
              <w:t xml:space="preserve">J., Janík, T., Najvar, P., </w:t>
            </w:r>
            <w:r w:rsidR="00AC493B" w:rsidRPr="00944A9E">
              <w:t>&amp;</w:t>
            </w:r>
            <w:r w:rsidR="00596E4C" w:rsidRPr="00944A9E">
              <w:t> </w:t>
            </w:r>
            <w:r w:rsidR="007A76D1" w:rsidRPr="00944A9E">
              <w:t xml:space="preserve">Knecht, P. (2017). </w:t>
            </w:r>
            <w:r w:rsidR="007A76D1" w:rsidRPr="00944A9E">
              <w:rPr>
                <w:i/>
              </w:rPr>
              <w:t>Transdisciplinární didaktika – o učitelském sdílení znalostí a zvyšování kvality výuky napříč obory</w:t>
            </w:r>
            <w:r w:rsidR="007A76D1" w:rsidRPr="00944A9E">
              <w:t>. Brno: Masarykova univerzita.</w:t>
            </w:r>
          </w:p>
          <w:p w:rsidR="007A76D1" w:rsidRPr="00944A9E" w:rsidRDefault="007A76D1" w:rsidP="00E7344C">
            <w:pPr>
              <w:jc w:val="both"/>
            </w:pPr>
            <w:r w:rsidRPr="00944A9E">
              <w:t>Spi</w:t>
            </w:r>
            <w:r w:rsidR="009639CD" w:rsidRPr="00944A9E">
              <w:t xml:space="preserve">lková, V., </w:t>
            </w:r>
            <w:r w:rsidR="00C508D2" w:rsidRPr="00944A9E">
              <w:t>&amp;</w:t>
            </w:r>
            <w:r w:rsidR="00596E4C" w:rsidRPr="00944A9E">
              <w:t> </w:t>
            </w:r>
            <w:r w:rsidR="009639CD" w:rsidRPr="00944A9E">
              <w:t xml:space="preserve">Hejlová, H. (Eds.). </w:t>
            </w:r>
            <w:r w:rsidRPr="00944A9E">
              <w:t xml:space="preserve">(2010). </w:t>
            </w:r>
            <w:r w:rsidRPr="00944A9E">
              <w:rPr>
                <w:i/>
              </w:rPr>
              <w:t>Příprava učitelů pro primární a preprimární vzdělávání v Česku a na Slovensku</w:t>
            </w:r>
            <w:r w:rsidRPr="00944A9E">
              <w:t xml:space="preserve">. Praha: PdF UK. </w:t>
            </w:r>
          </w:p>
          <w:p w:rsidR="007A76D1" w:rsidRPr="00944A9E" w:rsidRDefault="007A76D1" w:rsidP="00E7344C">
            <w:pPr>
              <w:jc w:val="both"/>
            </w:pPr>
          </w:p>
          <w:p w:rsidR="007A76D1" w:rsidRPr="00944A9E" w:rsidRDefault="007A76D1" w:rsidP="00E7344C">
            <w:pPr>
              <w:jc w:val="both"/>
              <w:rPr>
                <w:b/>
              </w:rPr>
            </w:pPr>
            <w:r w:rsidRPr="00944A9E">
              <w:rPr>
                <w:b/>
              </w:rPr>
              <w:t xml:space="preserve">Doporučená literatura: </w:t>
            </w:r>
          </w:p>
          <w:p w:rsidR="007A76D1" w:rsidRPr="00944A9E" w:rsidRDefault="00596E4C" w:rsidP="00E7344C">
            <w:r w:rsidRPr="00944A9E">
              <w:t xml:space="preserve">Janík, T. a kol. (2013). </w:t>
            </w:r>
            <w:r w:rsidR="007A76D1" w:rsidRPr="00944A9E">
              <w:rPr>
                <w:i/>
              </w:rPr>
              <w:t>Kvalita (ve) vzdělávání: obsahově zaměřený přístup ke zkoumání a zlepšení výuky</w:t>
            </w:r>
            <w:r w:rsidR="007A76D1" w:rsidRPr="00944A9E">
              <w:t>. Brno: Masarykova univerzita.</w:t>
            </w:r>
          </w:p>
          <w:p w:rsidR="007A76D1" w:rsidRDefault="009639CD" w:rsidP="00E7344C">
            <w:r w:rsidRPr="00944A9E">
              <w:t>Pišová, M. (Ed.)</w:t>
            </w:r>
            <w:r w:rsidR="00C508D2" w:rsidRPr="00944A9E">
              <w:t xml:space="preserve">. </w:t>
            </w:r>
            <w:r w:rsidR="00596E4C" w:rsidRPr="00944A9E">
              <w:t xml:space="preserve">(2007). </w:t>
            </w:r>
            <w:r w:rsidR="007A76D1" w:rsidRPr="00944A9E">
              <w:rPr>
                <w:i/>
              </w:rPr>
              <w:t>Portfolio v profesní přípravě učitele</w:t>
            </w:r>
            <w:r w:rsidR="007A76D1" w:rsidRPr="00944A9E">
              <w:t xml:space="preserve">. Pardubice: Univerzita Pardubice. </w:t>
            </w:r>
          </w:p>
          <w:p w:rsidR="00DC193A" w:rsidRDefault="00DC193A" w:rsidP="00E7344C">
            <w:pPr>
              <w:rPr>
                <w:del w:id="1661" w:author="Hana Navrátilová" w:date="2019-09-24T11:10:00Z"/>
              </w:rPr>
            </w:pPr>
          </w:p>
          <w:p w:rsidR="00DC193A" w:rsidRPr="00944A9E" w:rsidRDefault="00DC193A" w:rsidP="00E7344C"/>
        </w:tc>
      </w:tr>
      <w:tr w:rsidR="007A76D1" w:rsidRPr="00944A9E"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A76D1" w:rsidRPr="00944A9E" w:rsidRDefault="007A76D1" w:rsidP="00E7344C">
            <w:pPr>
              <w:jc w:val="center"/>
              <w:rPr>
                <w:b/>
              </w:rPr>
            </w:pPr>
            <w:r w:rsidRPr="00944A9E">
              <w:rPr>
                <w:b/>
              </w:rPr>
              <w:t>Informace ke kombinované nebo distanční formě</w:t>
            </w:r>
          </w:p>
        </w:tc>
      </w:tr>
      <w:tr w:rsidR="007A76D1" w:rsidRPr="00944A9E" w:rsidTr="00DC193A">
        <w:trPr>
          <w:jc w:val="center"/>
        </w:trPr>
        <w:tc>
          <w:tcPr>
            <w:tcW w:w="5525" w:type="dxa"/>
            <w:gridSpan w:val="3"/>
            <w:tcBorders>
              <w:top w:val="single" w:sz="2" w:space="0" w:color="auto"/>
            </w:tcBorders>
            <w:shd w:val="clear" w:color="auto" w:fill="F7CAAC"/>
          </w:tcPr>
          <w:p w:rsidR="007A76D1" w:rsidRPr="00944A9E" w:rsidRDefault="007A76D1" w:rsidP="00E7344C">
            <w:pPr>
              <w:jc w:val="both"/>
            </w:pPr>
            <w:r w:rsidRPr="00944A9E">
              <w:rPr>
                <w:b/>
              </w:rPr>
              <w:t>Rozsah konzultací (soustředění)</w:t>
            </w:r>
          </w:p>
        </w:tc>
        <w:tc>
          <w:tcPr>
            <w:tcW w:w="714" w:type="dxa"/>
            <w:tcBorders>
              <w:top w:val="single" w:sz="2" w:space="0" w:color="auto"/>
            </w:tcBorders>
          </w:tcPr>
          <w:p w:rsidR="007A76D1" w:rsidRPr="00944A9E" w:rsidRDefault="007A76D1" w:rsidP="00E7344C">
            <w:pPr>
              <w:jc w:val="both"/>
            </w:pPr>
          </w:p>
        </w:tc>
        <w:tc>
          <w:tcPr>
            <w:tcW w:w="3968" w:type="dxa"/>
            <w:gridSpan w:val="4"/>
            <w:tcBorders>
              <w:top w:val="single" w:sz="2" w:space="0" w:color="auto"/>
            </w:tcBorders>
            <w:shd w:val="clear" w:color="auto" w:fill="F7CAAC"/>
          </w:tcPr>
          <w:p w:rsidR="007A76D1" w:rsidRPr="00944A9E" w:rsidRDefault="007A76D1" w:rsidP="00E7344C">
            <w:pPr>
              <w:jc w:val="both"/>
              <w:rPr>
                <w:b/>
              </w:rPr>
            </w:pPr>
            <w:r w:rsidRPr="00944A9E">
              <w:rPr>
                <w:b/>
              </w:rPr>
              <w:t xml:space="preserve">hodin </w:t>
            </w:r>
          </w:p>
        </w:tc>
      </w:tr>
      <w:tr w:rsidR="007A76D1" w:rsidRPr="00944A9E" w:rsidTr="00F32C9A">
        <w:trPr>
          <w:jc w:val="center"/>
        </w:trPr>
        <w:tc>
          <w:tcPr>
            <w:tcW w:w="10207" w:type="dxa"/>
            <w:gridSpan w:val="8"/>
            <w:shd w:val="clear" w:color="auto" w:fill="F7CAAC"/>
          </w:tcPr>
          <w:p w:rsidR="007A76D1" w:rsidRPr="00944A9E" w:rsidRDefault="007A76D1" w:rsidP="00E7344C">
            <w:pPr>
              <w:jc w:val="both"/>
              <w:rPr>
                <w:b/>
              </w:rPr>
            </w:pPr>
            <w:r w:rsidRPr="00944A9E">
              <w:rPr>
                <w:b/>
              </w:rPr>
              <w:t>Informace o způsobu kontaktu s</w:t>
            </w:r>
            <w:r w:rsidR="00596E4C" w:rsidRPr="00944A9E">
              <w:rPr>
                <w:b/>
              </w:rPr>
              <w:t> </w:t>
            </w:r>
            <w:r w:rsidRPr="00944A9E">
              <w:rPr>
                <w:b/>
              </w:rPr>
              <w:t>vyučujícím</w:t>
            </w:r>
          </w:p>
        </w:tc>
      </w:tr>
      <w:tr w:rsidR="007A76D1" w:rsidRPr="00944A9E" w:rsidTr="00F32C9A">
        <w:trPr>
          <w:trHeight w:val="497"/>
          <w:jc w:val="center"/>
        </w:trPr>
        <w:tc>
          <w:tcPr>
            <w:tcW w:w="10207" w:type="dxa"/>
            <w:gridSpan w:val="8"/>
          </w:tcPr>
          <w:p w:rsidR="007A76D1" w:rsidRDefault="007A76D1" w:rsidP="00E7344C">
            <w:pPr>
              <w:jc w:val="both"/>
              <w:rPr>
                <w:ins w:id="1662" w:author="Hana Navrátilová" w:date="2019-09-24T11:10:00Z"/>
              </w:rPr>
            </w:pPr>
          </w:p>
          <w:p w:rsidR="003C2B25" w:rsidRDefault="003C2B25" w:rsidP="00E7344C">
            <w:pPr>
              <w:jc w:val="both"/>
            </w:pPr>
          </w:p>
          <w:p w:rsidR="003C2B25" w:rsidRDefault="003C2B25" w:rsidP="00E7344C">
            <w:pPr>
              <w:jc w:val="both"/>
            </w:pPr>
          </w:p>
          <w:p w:rsidR="003C2B25" w:rsidRPr="00944A9E" w:rsidRDefault="003C2B25" w:rsidP="00E7344C">
            <w:pPr>
              <w:jc w:val="both"/>
            </w:pPr>
          </w:p>
        </w:tc>
      </w:tr>
    </w:tbl>
    <w:p w:rsidR="00B67B97" w:rsidRDefault="00BF2D35">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7A76D1" w:rsidRPr="00944A9E" w:rsidTr="000D793C">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7A76D1" w:rsidRPr="00944A9E" w:rsidRDefault="00F32C9A" w:rsidP="00E7344C">
            <w:pPr>
              <w:jc w:val="both"/>
              <w:rPr>
                <w:b/>
                <w:sz w:val="28"/>
                <w:szCs w:val="28"/>
              </w:rPr>
            </w:pPr>
            <w:r>
              <w:br w:type="page"/>
            </w:r>
            <w:r w:rsidR="007A76D1" w:rsidRPr="00944A9E">
              <w:br w:type="page"/>
            </w:r>
            <w:r w:rsidR="007A76D1" w:rsidRPr="00944A9E">
              <w:rPr>
                <w:b/>
                <w:sz w:val="28"/>
                <w:szCs w:val="28"/>
              </w:rPr>
              <w:t>B-III – Charakteristika studijního předmětu</w:t>
            </w:r>
          </w:p>
        </w:tc>
      </w:tr>
      <w:tr w:rsidR="007A76D1" w:rsidRPr="00944A9E" w:rsidTr="00DC193A">
        <w:trPr>
          <w:jc w:val="center"/>
        </w:trPr>
        <w:tc>
          <w:tcPr>
            <w:tcW w:w="3475" w:type="dxa"/>
            <w:tcBorders>
              <w:top w:val="double" w:sz="4" w:space="0" w:color="auto"/>
            </w:tcBorders>
            <w:shd w:val="clear" w:color="auto" w:fill="F7CAAC"/>
          </w:tcPr>
          <w:p w:rsidR="007A76D1" w:rsidRPr="00944A9E" w:rsidRDefault="007A76D1" w:rsidP="00E7344C">
            <w:pPr>
              <w:jc w:val="both"/>
              <w:rPr>
                <w:b/>
              </w:rPr>
            </w:pPr>
            <w:r w:rsidRPr="00944A9E">
              <w:rPr>
                <w:b/>
              </w:rPr>
              <w:t>Název studijního předmětu</w:t>
            </w:r>
          </w:p>
        </w:tc>
        <w:tc>
          <w:tcPr>
            <w:tcW w:w="6732" w:type="dxa"/>
            <w:gridSpan w:val="7"/>
            <w:tcBorders>
              <w:top w:val="double" w:sz="4" w:space="0" w:color="auto"/>
            </w:tcBorders>
          </w:tcPr>
          <w:p w:rsidR="007A76D1" w:rsidRPr="00944A9E" w:rsidRDefault="007A76D1" w:rsidP="00E7344C">
            <w:pPr>
              <w:jc w:val="both"/>
            </w:pPr>
            <w:r w:rsidRPr="00944A9E">
              <w:t>Integrované tematické vyučování</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Typ předmětu</w:t>
            </w:r>
          </w:p>
        </w:tc>
        <w:tc>
          <w:tcPr>
            <w:tcW w:w="3411" w:type="dxa"/>
            <w:gridSpan w:val="4"/>
          </w:tcPr>
          <w:p w:rsidR="007A76D1" w:rsidRPr="00944A9E" w:rsidRDefault="007A76D1" w:rsidP="00E7344C">
            <w:pPr>
              <w:jc w:val="both"/>
            </w:pPr>
            <w:r w:rsidRPr="00944A9E">
              <w:t xml:space="preserve">povinně volitelný, </w:t>
            </w:r>
            <w:del w:id="1663" w:author="Hana Navrátilová" w:date="2019-09-24T11:10:00Z">
              <w:r w:rsidR="007D5A13" w:rsidRPr="00944A9E">
                <w:delText>ZT</w:delText>
              </w:r>
            </w:del>
            <w:ins w:id="1664" w:author="Hana Navrátilová" w:date="2019-09-24T11:10:00Z">
              <w:r w:rsidR="00297ED8">
                <w:t>PZ</w:t>
              </w:r>
            </w:ins>
          </w:p>
        </w:tc>
        <w:tc>
          <w:tcPr>
            <w:tcW w:w="2694" w:type="dxa"/>
            <w:gridSpan w:val="2"/>
            <w:shd w:val="clear" w:color="auto" w:fill="F7CAAC"/>
          </w:tcPr>
          <w:p w:rsidR="007A76D1" w:rsidRPr="00944A9E" w:rsidRDefault="007A76D1" w:rsidP="00E7344C">
            <w:pPr>
              <w:jc w:val="both"/>
            </w:pPr>
            <w:r w:rsidRPr="00944A9E">
              <w:rPr>
                <w:b/>
              </w:rPr>
              <w:t>doporučený ročník / semestr</w:t>
            </w:r>
          </w:p>
        </w:tc>
        <w:tc>
          <w:tcPr>
            <w:tcW w:w="627" w:type="dxa"/>
          </w:tcPr>
          <w:p w:rsidR="007A76D1" w:rsidRPr="00944A9E" w:rsidRDefault="007A76D1" w:rsidP="00E7344C">
            <w:pPr>
              <w:jc w:val="both"/>
            </w:pPr>
            <w:r w:rsidRPr="00944A9E">
              <w:t>4/LS</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Rozsah studijního předmětu</w:t>
            </w:r>
          </w:p>
        </w:tc>
        <w:tc>
          <w:tcPr>
            <w:tcW w:w="2197" w:type="dxa"/>
            <w:gridSpan w:val="2"/>
          </w:tcPr>
          <w:p w:rsidR="007A76D1" w:rsidRPr="00944A9E" w:rsidRDefault="007D5A13" w:rsidP="00E7344C">
            <w:pPr>
              <w:jc w:val="both"/>
            </w:pPr>
            <w:r w:rsidRPr="00944A9E">
              <w:t>28s+14c</w:t>
            </w:r>
          </w:p>
        </w:tc>
        <w:tc>
          <w:tcPr>
            <w:tcW w:w="709" w:type="dxa"/>
            <w:shd w:val="clear" w:color="auto" w:fill="F7CAAC"/>
          </w:tcPr>
          <w:p w:rsidR="007A76D1" w:rsidRPr="00944A9E" w:rsidRDefault="007A76D1" w:rsidP="00E7344C">
            <w:pPr>
              <w:jc w:val="both"/>
              <w:rPr>
                <w:b/>
              </w:rPr>
            </w:pPr>
            <w:r w:rsidRPr="00944A9E">
              <w:rPr>
                <w:b/>
              </w:rPr>
              <w:t xml:space="preserve">hod. </w:t>
            </w:r>
          </w:p>
        </w:tc>
        <w:tc>
          <w:tcPr>
            <w:tcW w:w="505" w:type="dxa"/>
          </w:tcPr>
          <w:p w:rsidR="007A76D1" w:rsidRPr="00944A9E" w:rsidRDefault="00CF5226" w:rsidP="00E7344C">
            <w:pPr>
              <w:jc w:val="both"/>
            </w:pPr>
            <w:r w:rsidRPr="00944A9E">
              <w:t>42</w:t>
            </w:r>
          </w:p>
        </w:tc>
        <w:tc>
          <w:tcPr>
            <w:tcW w:w="2155" w:type="dxa"/>
            <w:shd w:val="clear" w:color="auto" w:fill="F7CAAC"/>
          </w:tcPr>
          <w:p w:rsidR="007A76D1" w:rsidRPr="00944A9E" w:rsidRDefault="007A76D1" w:rsidP="00E7344C">
            <w:pPr>
              <w:jc w:val="both"/>
              <w:rPr>
                <w:b/>
              </w:rPr>
            </w:pPr>
            <w:r w:rsidRPr="00944A9E">
              <w:rPr>
                <w:b/>
              </w:rPr>
              <w:t>kreditů</w:t>
            </w:r>
          </w:p>
        </w:tc>
        <w:tc>
          <w:tcPr>
            <w:tcW w:w="1166" w:type="dxa"/>
            <w:gridSpan w:val="2"/>
          </w:tcPr>
          <w:p w:rsidR="007A76D1" w:rsidRPr="00944A9E" w:rsidRDefault="007A76D1" w:rsidP="00E7344C">
            <w:pPr>
              <w:jc w:val="both"/>
            </w:pPr>
            <w:r w:rsidRPr="00944A9E">
              <w:t>2</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Prerekvizity, korekvizity, ekvivalence</w:t>
            </w:r>
          </w:p>
        </w:tc>
        <w:tc>
          <w:tcPr>
            <w:tcW w:w="6732" w:type="dxa"/>
            <w:gridSpan w:val="7"/>
          </w:tcPr>
          <w:p w:rsidR="007A76D1" w:rsidRPr="00944A9E" w:rsidRDefault="007A76D1" w:rsidP="00E7344C">
            <w:pPr>
              <w:jc w:val="both"/>
            </w:pP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Způsob ověření studijních výsledků</w:t>
            </w:r>
          </w:p>
        </w:tc>
        <w:tc>
          <w:tcPr>
            <w:tcW w:w="3411" w:type="dxa"/>
            <w:gridSpan w:val="4"/>
          </w:tcPr>
          <w:p w:rsidR="007A76D1" w:rsidRPr="00944A9E" w:rsidRDefault="007A76D1" w:rsidP="00E7344C">
            <w:pPr>
              <w:jc w:val="both"/>
            </w:pPr>
            <w:r w:rsidRPr="00944A9E">
              <w:t>zápočet</w:t>
            </w:r>
          </w:p>
        </w:tc>
        <w:tc>
          <w:tcPr>
            <w:tcW w:w="2155" w:type="dxa"/>
            <w:shd w:val="clear" w:color="auto" w:fill="F7CAAC"/>
          </w:tcPr>
          <w:p w:rsidR="007A76D1" w:rsidRPr="00944A9E" w:rsidRDefault="007A76D1" w:rsidP="00E7344C">
            <w:pPr>
              <w:jc w:val="both"/>
              <w:rPr>
                <w:b/>
              </w:rPr>
            </w:pPr>
            <w:r w:rsidRPr="00944A9E">
              <w:rPr>
                <w:b/>
              </w:rPr>
              <w:t>Forma výuky</w:t>
            </w:r>
          </w:p>
        </w:tc>
        <w:tc>
          <w:tcPr>
            <w:tcW w:w="1166" w:type="dxa"/>
            <w:gridSpan w:val="2"/>
          </w:tcPr>
          <w:p w:rsidR="007A76D1" w:rsidRPr="00944A9E" w:rsidRDefault="007A76D1" w:rsidP="00E7344C">
            <w:pPr>
              <w:jc w:val="both"/>
            </w:pPr>
            <w:r w:rsidRPr="00944A9E">
              <w:t>seminář</w:t>
            </w:r>
          </w:p>
          <w:p w:rsidR="007A76D1" w:rsidRPr="00944A9E" w:rsidRDefault="007A76D1" w:rsidP="00E7344C">
            <w:pPr>
              <w:jc w:val="both"/>
            </w:pPr>
            <w:r w:rsidRPr="00944A9E">
              <w:t>cvičení</w:t>
            </w: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7A76D1" w:rsidRPr="00944A9E" w:rsidRDefault="007A76D1" w:rsidP="00E7344C">
            <w:pPr>
              <w:jc w:val="both"/>
            </w:pPr>
            <w:r w:rsidRPr="00944A9E">
              <w:t>Docházka (80% účast na výuce).</w:t>
            </w:r>
          </w:p>
          <w:p w:rsidR="007A76D1" w:rsidRPr="00944A9E" w:rsidRDefault="007A76D1" w:rsidP="00E7344C">
            <w:pPr>
              <w:jc w:val="both"/>
            </w:pPr>
            <w:r w:rsidRPr="00944A9E">
              <w:t xml:space="preserve">Vytvoření a obhajoba návrhu celoročního tématu pro integrované vyučování </w:t>
            </w:r>
            <w:r w:rsidR="00994D59" w:rsidRPr="00944A9E">
              <w:br/>
            </w:r>
            <w:r w:rsidRPr="00944A9E">
              <w:t>ve zvoleném ročníku 1. stupně základní školy.</w:t>
            </w:r>
          </w:p>
        </w:tc>
      </w:tr>
      <w:tr w:rsidR="007A76D1" w:rsidRPr="00944A9E" w:rsidTr="000D793C">
        <w:trPr>
          <w:trHeight w:val="554"/>
          <w:jc w:val="center"/>
        </w:trPr>
        <w:tc>
          <w:tcPr>
            <w:tcW w:w="10207" w:type="dxa"/>
            <w:gridSpan w:val="8"/>
            <w:tcBorders>
              <w:top w:val="nil"/>
            </w:tcBorders>
          </w:tcPr>
          <w:p w:rsidR="007A76D1" w:rsidRPr="00944A9E" w:rsidRDefault="007A76D1" w:rsidP="00E7344C">
            <w:pPr>
              <w:jc w:val="both"/>
            </w:pPr>
          </w:p>
        </w:tc>
      </w:tr>
      <w:tr w:rsidR="007A76D1" w:rsidRPr="00944A9E" w:rsidTr="00DC193A">
        <w:trPr>
          <w:trHeight w:val="197"/>
          <w:jc w:val="center"/>
        </w:trPr>
        <w:tc>
          <w:tcPr>
            <w:tcW w:w="3475" w:type="dxa"/>
            <w:tcBorders>
              <w:top w:val="nil"/>
            </w:tcBorders>
            <w:shd w:val="clear" w:color="auto" w:fill="F7CAAC"/>
          </w:tcPr>
          <w:p w:rsidR="007A76D1" w:rsidRPr="00944A9E" w:rsidRDefault="007A76D1" w:rsidP="00E7344C">
            <w:pPr>
              <w:jc w:val="both"/>
              <w:rPr>
                <w:b/>
              </w:rPr>
            </w:pPr>
            <w:r w:rsidRPr="00944A9E">
              <w:rPr>
                <w:b/>
              </w:rPr>
              <w:t>Garant předmětu</w:t>
            </w:r>
          </w:p>
        </w:tc>
        <w:tc>
          <w:tcPr>
            <w:tcW w:w="6732" w:type="dxa"/>
            <w:gridSpan w:val="7"/>
            <w:tcBorders>
              <w:top w:val="nil"/>
            </w:tcBorders>
          </w:tcPr>
          <w:p w:rsidR="007A76D1" w:rsidRPr="00944A9E" w:rsidRDefault="00663A60" w:rsidP="00E7344C">
            <w:r w:rsidRPr="00944A9E">
              <w:t xml:space="preserve">prof. PhDr. Hana Lukášová, CSc. </w:t>
            </w:r>
          </w:p>
        </w:tc>
      </w:tr>
      <w:tr w:rsidR="007A76D1" w:rsidRPr="00944A9E" w:rsidTr="00DC193A">
        <w:trPr>
          <w:trHeight w:val="543"/>
          <w:jc w:val="center"/>
        </w:trPr>
        <w:tc>
          <w:tcPr>
            <w:tcW w:w="3475" w:type="dxa"/>
            <w:tcBorders>
              <w:top w:val="nil"/>
            </w:tcBorders>
            <w:shd w:val="clear" w:color="auto" w:fill="F7CAAC"/>
          </w:tcPr>
          <w:p w:rsidR="007A76D1" w:rsidRPr="00944A9E" w:rsidRDefault="007A76D1" w:rsidP="00E7344C">
            <w:pPr>
              <w:jc w:val="both"/>
              <w:rPr>
                <w:b/>
              </w:rPr>
            </w:pPr>
            <w:r w:rsidRPr="00944A9E">
              <w:rPr>
                <w:b/>
              </w:rPr>
              <w:t>Zapojení garanta do výuky předmětu</w:t>
            </w:r>
          </w:p>
        </w:tc>
        <w:tc>
          <w:tcPr>
            <w:tcW w:w="6732" w:type="dxa"/>
            <w:gridSpan w:val="7"/>
            <w:tcBorders>
              <w:top w:val="nil"/>
            </w:tcBorders>
          </w:tcPr>
          <w:p w:rsidR="007A76D1" w:rsidRPr="00944A9E" w:rsidRDefault="007A76D1" w:rsidP="00E7344C">
            <w:pPr>
              <w:jc w:val="both"/>
            </w:pPr>
            <w:r w:rsidRPr="00944A9E">
              <w:t>vede seminář, cvičící</w:t>
            </w:r>
          </w:p>
        </w:tc>
      </w:tr>
      <w:tr w:rsidR="007A76D1" w:rsidRPr="00944A9E" w:rsidTr="00DC193A">
        <w:trPr>
          <w:trHeight w:val="172"/>
          <w:jc w:val="center"/>
        </w:trPr>
        <w:tc>
          <w:tcPr>
            <w:tcW w:w="3475" w:type="dxa"/>
            <w:shd w:val="clear" w:color="auto" w:fill="F7CAAC"/>
          </w:tcPr>
          <w:p w:rsidR="007A76D1" w:rsidRPr="00944A9E" w:rsidRDefault="007A76D1" w:rsidP="00E7344C">
            <w:pPr>
              <w:jc w:val="both"/>
              <w:rPr>
                <w:b/>
              </w:rPr>
            </w:pPr>
            <w:r w:rsidRPr="00944A9E">
              <w:rPr>
                <w:b/>
              </w:rPr>
              <w:t>Vyučující</w:t>
            </w:r>
          </w:p>
        </w:tc>
        <w:tc>
          <w:tcPr>
            <w:tcW w:w="6732" w:type="dxa"/>
            <w:gridSpan w:val="7"/>
            <w:tcBorders>
              <w:bottom w:val="nil"/>
            </w:tcBorders>
            <w:shd w:val="clear" w:color="auto" w:fill="auto"/>
          </w:tcPr>
          <w:p w:rsidR="007A76D1" w:rsidRPr="00944A9E" w:rsidRDefault="00706771" w:rsidP="00E7344C">
            <w:r w:rsidRPr="00944A9E">
              <w:t>prof. PhDr. Hana Lukášová, CSc.</w:t>
            </w:r>
            <w:r w:rsidR="00663A60" w:rsidRPr="00944A9E">
              <w:t xml:space="preserve"> (</w:t>
            </w:r>
            <w:r w:rsidRPr="00944A9E">
              <w:t>50%</w:t>
            </w:r>
            <w:r w:rsidR="00663A60" w:rsidRPr="00944A9E">
              <w:t xml:space="preserve">), Mgr. </w:t>
            </w:r>
            <w:r w:rsidR="009169F3">
              <w:t>Iva Žáková</w:t>
            </w:r>
            <w:r w:rsidR="00663A60" w:rsidRPr="00944A9E">
              <w:t xml:space="preserve"> (50%)</w:t>
            </w:r>
          </w:p>
        </w:tc>
      </w:tr>
      <w:tr w:rsidR="007A76D1" w:rsidRPr="00944A9E" w:rsidTr="000D793C">
        <w:trPr>
          <w:trHeight w:val="554"/>
          <w:jc w:val="center"/>
        </w:trPr>
        <w:tc>
          <w:tcPr>
            <w:tcW w:w="10207" w:type="dxa"/>
            <w:gridSpan w:val="8"/>
            <w:tcBorders>
              <w:top w:val="nil"/>
            </w:tcBorders>
          </w:tcPr>
          <w:p w:rsidR="007A76D1" w:rsidRPr="00944A9E" w:rsidRDefault="007A76D1" w:rsidP="00E7344C">
            <w:pPr>
              <w:jc w:val="both"/>
            </w:pPr>
          </w:p>
        </w:tc>
      </w:tr>
      <w:tr w:rsidR="007A76D1" w:rsidRPr="00944A9E" w:rsidTr="00DC193A">
        <w:trPr>
          <w:jc w:val="center"/>
        </w:trPr>
        <w:tc>
          <w:tcPr>
            <w:tcW w:w="3475" w:type="dxa"/>
            <w:shd w:val="clear" w:color="auto" w:fill="F7CAAC"/>
          </w:tcPr>
          <w:p w:rsidR="007A76D1" w:rsidRPr="00944A9E" w:rsidRDefault="007A76D1" w:rsidP="00E7344C">
            <w:pPr>
              <w:jc w:val="both"/>
              <w:rPr>
                <w:b/>
              </w:rPr>
            </w:pPr>
            <w:r w:rsidRPr="00944A9E">
              <w:rPr>
                <w:b/>
              </w:rPr>
              <w:t>Stručná anotace předmětu</w:t>
            </w:r>
          </w:p>
        </w:tc>
        <w:tc>
          <w:tcPr>
            <w:tcW w:w="6732" w:type="dxa"/>
            <w:gridSpan w:val="7"/>
            <w:tcBorders>
              <w:bottom w:val="nil"/>
            </w:tcBorders>
          </w:tcPr>
          <w:p w:rsidR="007A76D1" w:rsidRPr="00944A9E" w:rsidRDefault="007A76D1" w:rsidP="00E7344C">
            <w:pPr>
              <w:jc w:val="both"/>
            </w:pPr>
          </w:p>
        </w:tc>
      </w:tr>
      <w:tr w:rsidR="007A76D1" w:rsidRPr="00944A9E" w:rsidTr="009639CD">
        <w:trPr>
          <w:trHeight w:val="3600"/>
          <w:jc w:val="center"/>
        </w:trPr>
        <w:tc>
          <w:tcPr>
            <w:tcW w:w="10207" w:type="dxa"/>
            <w:gridSpan w:val="8"/>
            <w:tcBorders>
              <w:top w:val="nil"/>
              <w:bottom w:val="single" w:sz="12" w:space="0" w:color="auto"/>
            </w:tcBorders>
          </w:tcPr>
          <w:p w:rsidR="007A76D1" w:rsidRPr="00944A9E" w:rsidRDefault="007A76D1" w:rsidP="00E7344C">
            <w:pPr>
              <w:jc w:val="both"/>
            </w:pPr>
          </w:p>
          <w:p w:rsidR="007A76D1" w:rsidRPr="00944A9E" w:rsidRDefault="007A76D1" w:rsidP="00E7344C">
            <w:pPr>
              <w:jc w:val="both"/>
            </w:pPr>
            <w:r w:rsidRPr="00944A9E">
              <w:t>Zakotvení terminologie a uvedení do didakticko-psychologických principů.</w:t>
            </w:r>
          </w:p>
          <w:p w:rsidR="007A76D1" w:rsidRPr="00944A9E" w:rsidRDefault="007A76D1" w:rsidP="00E7344C">
            <w:pPr>
              <w:jc w:val="both"/>
            </w:pPr>
            <w:r w:rsidRPr="00944A9E">
              <w:t>Alternativní a inovativní programy edukace.</w:t>
            </w:r>
          </w:p>
          <w:p w:rsidR="007A76D1" w:rsidRPr="00944A9E" w:rsidRDefault="007A76D1" w:rsidP="00E7344C">
            <w:pPr>
              <w:jc w:val="both"/>
            </w:pPr>
            <w:r w:rsidRPr="00944A9E">
              <w:t>Vznik integrovaného tematického vyučování, současné inspirace.</w:t>
            </w:r>
          </w:p>
          <w:p w:rsidR="007A76D1" w:rsidRPr="00944A9E" w:rsidRDefault="007A76D1" w:rsidP="00E7344C">
            <w:pPr>
              <w:jc w:val="both"/>
            </w:pPr>
            <w:r w:rsidRPr="00944A9E">
              <w:t>Základní prvky integrovaného tematického vyučování.</w:t>
            </w:r>
          </w:p>
          <w:p w:rsidR="007A76D1" w:rsidRPr="00944A9E" w:rsidRDefault="007A76D1" w:rsidP="00E7344C">
            <w:pPr>
              <w:jc w:val="both"/>
            </w:pPr>
            <w:r w:rsidRPr="00944A9E">
              <w:t>Možnosti integrovaného tematického vyučování na 1. stupni základní školy.</w:t>
            </w:r>
          </w:p>
          <w:p w:rsidR="007A76D1" w:rsidRPr="00944A9E" w:rsidRDefault="007A76D1" w:rsidP="00E7344C">
            <w:pPr>
              <w:jc w:val="both"/>
            </w:pPr>
            <w:r w:rsidRPr="00944A9E">
              <w:t>Obsahová integrace.</w:t>
            </w:r>
          </w:p>
          <w:p w:rsidR="007A76D1" w:rsidRPr="00944A9E" w:rsidRDefault="007A76D1" w:rsidP="00E7344C">
            <w:pPr>
              <w:jc w:val="both"/>
            </w:pPr>
            <w:r w:rsidRPr="00944A9E">
              <w:t>Didaktická integrace.</w:t>
            </w:r>
          </w:p>
          <w:p w:rsidR="007A76D1" w:rsidRPr="00944A9E" w:rsidRDefault="007A76D1" w:rsidP="00E7344C">
            <w:pPr>
              <w:jc w:val="both"/>
            </w:pPr>
            <w:r w:rsidRPr="00944A9E">
              <w:t>Psychologická integrace.</w:t>
            </w:r>
          </w:p>
          <w:p w:rsidR="007A76D1" w:rsidRPr="00944A9E" w:rsidRDefault="007A76D1" w:rsidP="00E7344C">
            <w:pPr>
              <w:jc w:val="both"/>
            </w:pPr>
            <w:r w:rsidRPr="00944A9E">
              <w:t>Výhody a nevýhody integrovaného tematického vyučování.</w:t>
            </w:r>
          </w:p>
          <w:p w:rsidR="007A76D1" w:rsidRPr="00944A9E" w:rsidRDefault="007A76D1" w:rsidP="00E7344C">
            <w:pPr>
              <w:jc w:val="both"/>
            </w:pPr>
            <w:r w:rsidRPr="00944A9E">
              <w:t>Strategie při volbě témat a dalších tematických celků.</w:t>
            </w:r>
          </w:p>
          <w:p w:rsidR="007A76D1" w:rsidRPr="00944A9E" w:rsidRDefault="007A76D1" w:rsidP="00E7344C">
            <w:pPr>
              <w:jc w:val="both"/>
            </w:pPr>
            <w:r w:rsidRPr="00944A9E">
              <w:t>Role učitele v integrovaném tematickém vyučování.</w:t>
            </w:r>
          </w:p>
          <w:p w:rsidR="007A76D1" w:rsidRPr="00944A9E" w:rsidRDefault="007A76D1" w:rsidP="00E7344C">
            <w:pPr>
              <w:jc w:val="both"/>
            </w:pPr>
            <w:r w:rsidRPr="00944A9E">
              <w:t>Role žáka v integrovaném tematickém vyučování.</w:t>
            </w:r>
          </w:p>
          <w:p w:rsidR="007A76D1" w:rsidRPr="00944A9E" w:rsidRDefault="007A76D1" w:rsidP="00E7344C">
            <w:pPr>
              <w:jc w:val="both"/>
            </w:pPr>
            <w:r w:rsidRPr="00944A9E">
              <w:t>Funkční příklady z praxe – základní školy s prvky integrovaného tematického vyučování.</w:t>
            </w:r>
          </w:p>
          <w:p w:rsidR="007A76D1" w:rsidRDefault="007A76D1" w:rsidP="00E7344C">
            <w:pPr>
              <w:jc w:val="both"/>
            </w:pPr>
            <w:r w:rsidRPr="00944A9E">
              <w:t>Zahraniční modely integ</w:t>
            </w:r>
            <w:r w:rsidR="009639CD" w:rsidRPr="00944A9E">
              <w:t>rovaného tematického vyučování.</w:t>
            </w:r>
          </w:p>
          <w:p w:rsidR="00DC193A" w:rsidRDefault="00DC193A" w:rsidP="00E7344C">
            <w:pPr>
              <w:jc w:val="both"/>
            </w:pPr>
          </w:p>
          <w:p w:rsidR="00DC193A" w:rsidRDefault="00DC193A" w:rsidP="00E7344C">
            <w:pPr>
              <w:jc w:val="both"/>
            </w:pPr>
          </w:p>
          <w:p w:rsidR="00DC193A" w:rsidRPr="00944A9E" w:rsidRDefault="00DC193A" w:rsidP="00E7344C">
            <w:pPr>
              <w:jc w:val="both"/>
            </w:pPr>
          </w:p>
        </w:tc>
      </w:tr>
      <w:tr w:rsidR="007A76D1" w:rsidRPr="00944A9E" w:rsidTr="00DC193A">
        <w:trPr>
          <w:trHeight w:val="265"/>
          <w:jc w:val="center"/>
        </w:trPr>
        <w:tc>
          <w:tcPr>
            <w:tcW w:w="4042" w:type="dxa"/>
            <w:gridSpan w:val="2"/>
            <w:tcBorders>
              <w:top w:val="nil"/>
            </w:tcBorders>
            <w:shd w:val="clear" w:color="auto" w:fill="F7CAAC"/>
          </w:tcPr>
          <w:p w:rsidR="007A76D1" w:rsidRPr="00944A9E" w:rsidRDefault="007A76D1" w:rsidP="00E7344C">
            <w:pPr>
              <w:jc w:val="both"/>
            </w:pPr>
            <w:r w:rsidRPr="00944A9E">
              <w:rPr>
                <w:b/>
              </w:rPr>
              <w:t>Studijní literatura a studijní pomůcky</w:t>
            </w:r>
          </w:p>
        </w:tc>
        <w:tc>
          <w:tcPr>
            <w:tcW w:w="6165" w:type="dxa"/>
            <w:gridSpan w:val="6"/>
            <w:tcBorders>
              <w:top w:val="nil"/>
              <w:bottom w:val="nil"/>
            </w:tcBorders>
          </w:tcPr>
          <w:p w:rsidR="007A76D1" w:rsidRPr="00944A9E" w:rsidRDefault="007A76D1" w:rsidP="00E7344C">
            <w:pPr>
              <w:jc w:val="both"/>
            </w:pPr>
          </w:p>
        </w:tc>
      </w:tr>
      <w:tr w:rsidR="007A76D1" w:rsidRPr="00944A9E" w:rsidTr="000D793C">
        <w:trPr>
          <w:trHeight w:val="1497"/>
          <w:jc w:val="center"/>
        </w:trPr>
        <w:tc>
          <w:tcPr>
            <w:tcW w:w="10207" w:type="dxa"/>
            <w:gridSpan w:val="8"/>
            <w:tcBorders>
              <w:top w:val="nil"/>
            </w:tcBorders>
          </w:tcPr>
          <w:p w:rsidR="007A76D1" w:rsidRPr="00944A9E" w:rsidRDefault="007A76D1" w:rsidP="00E7344C">
            <w:pPr>
              <w:jc w:val="both"/>
            </w:pPr>
          </w:p>
          <w:p w:rsidR="007A76D1" w:rsidRPr="00944A9E" w:rsidRDefault="007A76D1" w:rsidP="00E7344C">
            <w:pPr>
              <w:jc w:val="both"/>
              <w:rPr>
                <w:b/>
              </w:rPr>
            </w:pPr>
            <w:r w:rsidRPr="00944A9E">
              <w:rPr>
                <w:b/>
              </w:rPr>
              <w:t xml:space="preserve">Povinná literatura: </w:t>
            </w:r>
          </w:p>
          <w:p w:rsidR="007A76D1" w:rsidRPr="00944A9E" w:rsidRDefault="007A76D1" w:rsidP="00E7344C">
            <w:pPr>
              <w:jc w:val="both"/>
            </w:pPr>
            <w:r w:rsidRPr="00944A9E">
              <w:t xml:space="preserve">Coufalová, J. (2006). </w:t>
            </w:r>
            <w:r w:rsidRPr="00944A9E">
              <w:rPr>
                <w:i/>
              </w:rPr>
              <w:t>Projektové vyučování pro první stupeň základní školy: náměty pro učitele.</w:t>
            </w:r>
            <w:r w:rsidRPr="00944A9E">
              <w:t xml:space="preserve"> Praha: Fortuna. </w:t>
            </w:r>
          </w:p>
          <w:p w:rsidR="007A76D1" w:rsidRPr="005209F5" w:rsidRDefault="007A76D1" w:rsidP="00E7344C">
            <w:pPr>
              <w:jc w:val="both"/>
            </w:pPr>
            <w:r w:rsidRPr="00944A9E">
              <w:t xml:space="preserve">Dvořáková, M. (2009). </w:t>
            </w:r>
            <w:r w:rsidRPr="00944A9E">
              <w:rPr>
                <w:i/>
              </w:rPr>
              <w:t>Projektové vyučo</w:t>
            </w:r>
            <w:r w:rsidRPr="005209F5">
              <w:rPr>
                <w:i/>
              </w:rPr>
              <w:t>vání v české škole: vývoj, inspirace, současné problémy</w:t>
            </w:r>
            <w:r w:rsidRPr="005209F5">
              <w:t>. Praha: Karolinum.</w:t>
            </w:r>
          </w:p>
          <w:p w:rsidR="007A76D1" w:rsidRPr="005209F5" w:rsidRDefault="007A76D1" w:rsidP="00E7344C">
            <w:pPr>
              <w:jc w:val="both"/>
            </w:pPr>
            <w:r w:rsidRPr="005209F5">
              <w:t>Kovaliková, S. (1995</w:t>
            </w:r>
            <w:r w:rsidR="00492FEB" w:rsidRPr="005209F5">
              <w:t>)</w:t>
            </w:r>
            <w:r w:rsidRPr="005209F5">
              <w:t xml:space="preserve">. </w:t>
            </w:r>
            <w:r w:rsidRPr="005209F5">
              <w:rPr>
                <w:i/>
              </w:rPr>
              <w:t>Integrovaná tematická výuka</w:t>
            </w:r>
            <w:r w:rsidRPr="005209F5">
              <w:t>. Kroměříž: Spirála.</w:t>
            </w:r>
          </w:p>
          <w:p w:rsidR="007A76D1" w:rsidRPr="005209F5" w:rsidRDefault="007A76D1" w:rsidP="00E7344C">
            <w:pPr>
              <w:jc w:val="both"/>
            </w:pPr>
            <w:r w:rsidRPr="005209F5">
              <w:t xml:space="preserve">Kratochvílová, J. (2006). </w:t>
            </w:r>
            <w:r w:rsidRPr="005209F5">
              <w:rPr>
                <w:i/>
              </w:rPr>
              <w:t>Teorie a praxe projektové výuky</w:t>
            </w:r>
            <w:r w:rsidRPr="005209F5">
              <w:t>. Brno: Masarykova univerzita.</w:t>
            </w:r>
          </w:p>
          <w:p w:rsidR="00AA77E0" w:rsidRPr="005209F5" w:rsidRDefault="00AA77E0" w:rsidP="00AA77E0">
            <w:pPr>
              <w:rPr>
                <w:ins w:id="1665" w:author="Hana Navrátilová" w:date="2019-09-24T11:10:00Z"/>
              </w:rPr>
            </w:pPr>
            <w:ins w:id="1666" w:author="Hana Navrátilová" w:date="2019-09-24T11:10:00Z">
              <w:r w:rsidRPr="005209F5">
                <w:t xml:space="preserve">Lukášová, H. (2015). </w:t>
              </w:r>
              <w:r w:rsidRPr="005209F5">
                <w:rPr>
                  <w:i/>
                  <w:iCs/>
                </w:rPr>
                <w:t>Učitelské sebepojetí a jeho zkoumání</w:t>
              </w:r>
              <w:r w:rsidRPr="005209F5">
                <w:t>. Zlín: Univerzita Tomáše Bati. </w:t>
              </w:r>
            </w:ins>
          </w:p>
          <w:p w:rsidR="007A76D1" w:rsidRPr="005209F5" w:rsidRDefault="007A76D1" w:rsidP="00E7344C">
            <w:pPr>
              <w:jc w:val="both"/>
            </w:pPr>
            <w:r w:rsidRPr="005209F5">
              <w:t xml:space="preserve">Tomková, A., Kašová, J., &amp; Dvořáková, M. (2009). </w:t>
            </w:r>
            <w:r w:rsidRPr="005209F5">
              <w:rPr>
                <w:i/>
              </w:rPr>
              <w:t>Učíme v projektech</w:t>
            </w:r>
            <w:r w:rsidRPr="005209F5">
              <w:t>. Praha: Portál.</w:t>
            </w:r>
          </w:p>
          <w:p w:rsidR="007A76D1" w:rsidRPr="005209F5" w:rsidRDefault="007A76D1" w:rsidP="00E7344C">
            <w:pPr>
              <w:jc w:val="both"/>
              <w:rPr>
                <w:i/>
              </w:rPr>
            </w:pPr>
          </w:p>
          <w:p w:rsidR="007A76D1" w:rsidRPr="00944A9E" w:rsidRDefault="007A76D1" w:rsidP="00E7344C">
            <w:pPr>
              <w:jc w:val="both"/>
              <w:rPr>
                <w:b/>
              </w:rPr>
            </w:pPr>
            <w:r w:rsidRPr="005209F5">
              <w:rPr>
                <w:b/>
              </w:rPr>
              <w:t>Doporučená literatura:</w:t>
            </w:r>
            <w:r w:rsidRPr="00944A9E">
              <w:rPr>
                <w:b/>
              </w:rPr>
              <w:t xml:space="preserve"> </w:t>
            </w:r>
          </w:p>
          <w:p w:rsidR="007A76D1" w:rsidRPr="00944A9E" w:rsidRDefault="007A76D1" w:rsidP="00E7344C">
            <w:pPr>
              <w:jc w:val="both"/>
            </w:pPr>
            <w:r w:rsidRPr="00944A9E">
              <w:t xml:space="preserve">Krauss, J., &amp; Boss, S. (2013). </w:t>
            </w:r>
            <w:r w:rsidRPr="00944A9E">
              <w:rPr>
                <w:i/>
              </w:rPr>
              <w:t>Thinking through project-based learning: guiding deeper inquiry.</w:t>
            </w:r>
            <w:r w:rsidRPr="00944A9E">
              <w:t xml:space="preserve"> Thousand Oaks: Corwin.</w:t>
            </w:r>
          </w:p>
          <w:p w:rsidR="007A76D1" w:rsidRPr="00944A9E" w:rsidRDefault="007A76D1" w:rsidP="00E7344C">
            <w:pPr>
              <w:jc w:val="both"/>
            </w:pPr>
            <w:r w:rsidRPr="00944A9E">
              <w:t xml:space="preserve">Rakoušová, A. (2008). </w:t>
            </w:r>
            <w:r w:rsidRPr="00944A9E">
              <w:rPr>
                <w:i/>
              </w:rPr>
              <w:t>Integrace obsahu vyučování: [integrované slovní úlohy napříč předměty].</w:t>
            </w:r>
            <w:r w:rsidRPr="00944A9E">
              <w:t xml:space="preserve"> Praha: Grada.</w:t>
            </w:r>
          </w:p>
          <w:p w:rsidR="007A76D1" w:rsidRPr="00944A9E" w:rsidRDefault="007A76D1" w:rsidP="00E7344C">
            <w:pPr>
              <w:jc w:val="both"/>
            </w:pPr>
          </w:p>
        </w:tc>
      </w:tr>
      <w:tr w:rsidR="007A76D1" w:rsidRPr="00944A9E"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A76D1" w:rsidRPr="00944A9E" w:rsidRDefault="007A76D1" w:rsidP="00E7344C">
            <w:pPr>
              <w:jc w:val="center"/>
              <w:rPr>
                <w:b/>
              </w:rPr>
            </w:pPr>
            <w:r w:rsidRPr="00944A9E">
              <w:rPr>
                <w:b/>
              </w:rPr>
              <w:t>Informace ke kombinované nebo distanční formě</w:t>
            </w:r>
          </w:p>
        </w:tc>
      </w:tr>
      <w:tr w:rsidR="007A76D1" w:rsidRPr="00944A9E" w:rsidTr="00DC193A">
        <w:trPr>
          <w:jc w:val="center"/>
        </w:trPr>
        <w:tc>
          <w:tcPr>
            <w:tcW w:w="5672" w:type="dxa"/>
            <w:gridSpan w:val="3"/>
            <w:tcBorders>
              <w:top w:val="single" w:sz="2" w:space="0" w:color="auto"/>
            </w:tcBorders>
            <w:shd w:val="clear" w:color="auto" w:fill="F7CAAC"/>
          </w:tcPr>
          <w:p w:rsidR="007A76D1" w:rsidRPr="00944A9E" w:rsidRDefault="007A76D1" w:rsidP="00E7344C">
            <w:pPr>
              <w:jc w:val="both"/>
            </w:pPr>
            <w:r w:rsidRPr="00944A9E">
              <w:rPr>
                <w:b/>
              </w:rPr>
              <w:t>Rozsah konzultací (soustředění)</w:t>
            </w:r>
          </w:p>
        </w:tc>
        <w:tc>
          <w:tcPr>
            <w:tcW w:w="709" w:type="dxa"/>
            <w:tcBorders>
              <w:top w:val="single" w:sz="2" w:space="0" w:color="auto"/>
            </w:tcBorders>
          </w:tcPr>
          <w:p w:rsidR="007A76D1" w:rsidRPr="00944A9E" w:rsidRDefault="007A76D1" w:rsidP="00E7344C">
            <w:pPr>
              <w:jc w:val="both"/>
            </w:pPr>
          </w:p>
        </w:tc>
        <w:tc>
          <w:tcPr>
            <w:tcW w:w="3826" w:type="dxa"/>
            <w:gridSpan w:val="4"/>
            <w:tcBorders>
              <w:top w:val="single" w:sz="2" w:space="0" w:color="auto"/>
            </w:tcBorders>
            <w:shd w:val="clear" w:color="auto" w:fill="F7CAAC"/>
          </w:tcPr>
          <w:p w:rsidR="007A76D1" w:rsidRPr="00944A9E" w:rsidRDefault="007A76D1" w:rsidP="00E7344C">
            <w:pPr>
              <w:jc w:val="both"/>
              <w:rPr>
                <w:b/>
              </w:rPr>
            </w:pPr>
            <w:r w:rsidRPr="00944A9E">
              <w:rPr>
                <w:b/>
              </w:rPr>
              <w:t xml:space="preserve">hodin </w:t>
            </w:r>
          </w:p>
        </w:tc>
      </w:tr>
      <w:tr w:rsidR="007A76D1" w:rsidRPr="00944A9E" w:rsidTr="000D793C">
        <w:trPr>
          <w:jc w:val="center"/>
        </w:trPr>
        <w:tc>
          <w:tcPr>
            <w:tcW w:w="10207" w:type="dxa"/>
            <w:gridSpan w:val="8"/>
            <w:shd w:val="clear" w:color="auto" w:fill="F7CAAC"/>
          </w:tcPr>
          <w:p w:rsidR="007A76D1" w:rsidRPr="00944A9E" w:rsidRDefault="007A76D1" w:rsidP="00E7344C">
            <w:pPr>
              <w:jc w:val="both"/>
              <w:rPr>
                <w:b/>
              </w:rPr>
            </w:pPr>
            <w:r w:rsidRPr="00944A9E">
              <w:rPr>
                <w:b/>
              </w:rPr>
              <w:t>Informace o způsobu kontaktu s vyučujícím</w:t>
            </w:r>
          </w:p>
        </w:tc>
      </w:tr>
      <w:tr w:rsidR="007A76D1" w:rsidRPr="00944A9E" w:rsidTr="00B67B97">
        <w:trPr>
          <w:trHeight w:val="810"/>
          <w:jc w:val="center"/>
        </w:trPr>
        <w:tc>
          <w:tcPr>
            <w:tcW w:w="10207" w:type="dxa"/>
            <w:gridSpan w:val="8"/>
          </w:tcPr>
          <w:p w:rsidR="007A76D1" w:rsidRDefault="007A76D1" w:rsidP="00E7344C">
            <w:pPr>
              <w:jc w:val="both"/>
              <w:rPr>
                <w:del w:id="1667" w:author="Hana Navrátilová" w:date="2019-09-24T11:10:00Z"/>
              </w:rPr>
            </w:pPr>
          </w:p>
          <w:p w:rsidR="007A76D1" w:rsidRDefault="007A76D1" w:rsidP="00E7344C">
            <w:pPr>
              <w:jc w:val="both"/>
            </w:pPr>
          </w:p>
          <w:p w:rsidR="00DC193A" w:rsidRDefault="00DC193A" w:rsidP="00E7344C">
            <w:pPr>
              <w:jc w:val="both"/>
            </w:pPr>
          </w:p>
          <w:p w:rsidR="00DC193A" w:rsidRPr="00944A9E" w:rsidRDefault="00DC193A" w:rsidP="00E7344C">
            <w:pPr>
              <w:jc w:val="both"/>
            </w:pPr>
          </w:p>
        </w:tc>
      </w:tr>
    </w:tbl>
    <w:p w:rsidR="00B67B97" w:rsidRDefault="00BF2D35">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603E7E" w:rsidRPr="00944A9E" w:rsidTr="00345537">
        <w:trPr>
          <w:jc w:val="center"/>
        </w:trPr>
        <w:tc>
          <w:tcPr>
            <w:tcW w:w="10207" w:type="dxa"/>
            <w:gridSpan w:val="8"/>
            <w:tcBorders>
              <w:bottom w:val="double" w:sz="4" w:space="0" w:color="auto"/>
            </w:tcBorders>
            <w:shd w:val="clear" w:color="auto" w:fill="BDD6EE"/>
          </w:tcPr>
          <w:p w:rsidR="00603E7E" w:rsidRPr="00944A9E" w:rsidRDefault="00603E7E" w:rsidP="00E7344C">
            <w:pPr>
              <w:jc w:val="both"/>
              <w:rPr>
                <w:b/>
                <w:sz w:val="28"/>
                <w:szCs w:val="28"/>
              </w:rPr>
            </w:pPr>
            <w:r w:rsidRPr="00944A9E">
              <w:rPr>
                <w:b/>
                <w:sz w:val="28"/>
                <w:szCs w:val="28"/>
              </w:rPr>
              <w:t>B-III – Charakteristika studijního předmětu</w:t>
            </w:r>
          </w:p>
        </w:tc>
      </w:tr>
      <w:tr w:rsidR="00603E7E" w:rsidRPr="00944A9E" w:rsidTr="00FD256A">
        <w:trPr>
          <w:jc w:val="center"/>
        </w:trPr>
        <w:tc>
          <w:tcPr>
            <w:tcW w:w="3475" w:type="dxa"/>
            <w:tcBorders>
              <w:top w:val="double" w:sz="4" w:space="0" w:color="auto"/>
            </w:tcBorders>
            <w:shd w:val="clear" w:color="auto" w:fill="F7CAAC"/>
          </w:tcPr>
          <w:p w:rsidR="00603E7E" w:rsidRPr="00944A9E" w:rsidRDefault="00603E7E" w:rsidP="00E7344C">
            <w:pPr>
              <w:jc w:val="both"/>
              <w:rPr>
                <w:b/>
              </w:rPr>
            </w:pPr>
            <w:r w:rsidRPr="00944A9E">
              <w:rPr>
                <w:b/>
              </w:rPr>
              <w:t>Název studijního předmětu</w:t>
            </w:r>
          </w:p>
        </w:tc>
        <w:tc>
          <w:tcPr>
            <w:tcW w:w="6732" w:type="dxa"/>
            <w:gridSpan w:val="7"/>
            <w:tcBorders>
              <w:top w:val="double" w:sz="4" w:space="0" w:color="auto"/>
            </w:tcBorders>
          </w:tcPr>
          <w:p w:rsidR="00603E7E" w:rsidRPr="00944A9E" w:rsidRDefault="00603E7E" w:rsidP="00E7344C">
            <w:pPr>
              <w:jc w:val="both"/>
            </w:pPr>
            <w:r w:rsidRPr="00944A9E">
              <w:t xml:space="preserve">Didaktika společenskovědníhovzdělávání s praxí 2 </w:t>
            </w:r>
          </w:p>
        </w:tc>
      </w:tr>
      <w:tr w:rsidR="00603E7E" w:rsidRPr="00944A9E" w:rsidTr="00FD256A">
        <w:trPr>
          <w:jc w:val="center"/>
        </w:trPr>
        <w:tc>
          <w:tcPr>
            <w:tcW w:w="3475" w:type="dxa"/>
            <w:shd w:val="clear" w:color="auto" w:fill="F7CAAC"/>
          </w:tcPr>
          <w:p w:rsidR="00603E7E" w:rsidRPr="00944A9E" w:rsidRDefault="00603E7E" w:rsidP="00E7344C">
            <w:pPr>
              <w:jc w:val="both"/>
              <w:rPr>
                <w:b/>
              </w:rPr>
            </w:pPr>
            <w:r w:rsidRPr="00944A9E">
              <w:rPr>
                <w:b/>
              </w:rPr>
              <w:t>Typ předmětu</w:t>
            </w:r>
          </w:p>
        </w:tc>
        <w:tc>
          <w:tcPr>
            <w:tcW w:w="3411" w:type="dxa"/>
            <w:gridSpan w:val="4"/>
          </w:tcPr>
          <w:p w:rsidR="00603E7E" w:rsidRPr="00944A9E" w:rsidRDefault="00603E7E" w:rsidP="00E7344C">
            <w:pPr>
              <w:jc w:val="both"/>
            </w:pPr>
            <w:r w:rsidRPr="00944A9E">
              <w:t>povinný, PZ</w:t>
            </w:r>
          </w:p>
        </w:tc>
        <w:tc>
          <w:tcPr>
            <w:tcW w:w="2694" w:type="dxa"/>
            <w:gridSpan w:val="2"/>
            <w:shd w:val="clear" w:color="auto" w:fill="F7CAAC"/>
          </w:tcPr>
          <w:p w:rsidR="00603E7E" w:rsidRPr="00944A9E" w:rsidRDefault="00603E7E" w:rsidP="00E7344C">
            <w:pPr>
              <w:jc w:val="both"/>
            </w:pPr>
            <w:r w:rsidRPr="00944A9E">
              <w:rPr>
                <w:b/>
              </w:rPr>
              <w:t>doporučený ročník / semestr</w:t>
            </w:r>
          </w:p>
        </w:tc>
        <w:tc>
          <w:tcPr>
            <w:tcW w:w="627" w:type="dxa"/>
          </w:tcPr>
          <w:p w:rsidR="00603E7E" w:rsidRPr="00944A9E" w:rsidRDefault="00603E7E" w:rsidP="00E7344C">
            <w:pPr>
              <w:jc w:val="both"/>
            </w:pPr>
            <w:del w:id="1668" w:author="Hana Navrátilová" w:date="2019-09-24T11:10:00Z">
              <w:r w:rsidRPr="00944A9E">
                <w:delText>3/ZS</w:delText>
              </w:r>
            </w:del>
            <w:ins w:id="1669" w:author="Hana Navrátilová" w:date="2019-09-24T11:10:00Z">
              <w:r w:rsidR="00607523">
                <w:t>4/L</w:t>
              </w:r>
              <w:r w:rsidRPr="00944A9E">
                <w:t>S</w:t>
              </w:r>
            </w:ins>
          </w:p>
        </w:tc>
      </w:tr>
      <w:tr w:rsidR="00603E7E" w:rsidRPr="00944A9E" w:rsidTr="00FD256A">
        <w:trPr>
          <w:jc w:val="center"/>
        </w:trPr>
        <w:tc>
          <w:tcPr>
            <w:tcW w:w="3475" w:type="dxa"/>
            <w:shd w:val="clear" w:color="auto" w:fill="F7CAAC"/>
          </w:tcPr>
          <w:p w:rsidR="00603E7E" w:rsidRPr="00944A9E" w:rsidRDefault="00603E7E" w:rsidP="00E7344C">
            <w:pPr>
              <w:jc w:val="both"/>
              <w:rPr>
                <w:b/>
              </w:rPr>
            </w:pPr>
            <w:r w:rsidRPr="00944A9E">
              <w:rPr>
                <w:b/>
              </w:rPr>
              <w:t>Rozsah studijního předmětu</w:t>
            </w:r>
          </w:p>
        </w:tc>
        <w:tc>
          <w:tcPr>
            <w:tcW w:w="2197" w:type="dxa"/>
            <w:gridSpan w:val="2"/>
          </w:tcPr>
          <w:p w:rsidR="00603E7E" w:rsidRPr="00944A9E" w:rsidRDefault="00603E7E" w:rsidP="00E7344C">
            <w:pPr>
              <w:jc w:val="both"/>
            </w:pPr>
            <w:r w:rsidRPr="00944A9E">
              <w:t>28p+14s+4 hodiny praxe</w:t>
            </w:r>
          </w:p>
        </w:tc>
        <w:tc>
          <w:tcPr>
            <w:tcW w:w="567" w:type="dxa"/>
            <w:shd w:val="clear" w:color="auto" w:fill="F7CAAC"/>
          </w:tcPr>
          <w:p w:rsidR="00603E7E" w:rsidRPr="00944A9E" w:rsidRDefault="00603E7E" w:rsidP="00E7344C">
            <w:pPr>
              <w:jc w:val="both"/>
              <w:rPr>
                <w:b/>
              </w:rPr>
            </w:pPr>
            <w:r w:rsidRPr="00944A9E">
              <w:rPr>
                <w:b/>
              </w:rPr>
              <w:t xml:space="preserve">hod. </w:t>
            </w:r>
          </w:p>
        </w:tc>
        <w:tc>
          <w:tcPr>
            <w:tcW w:w="647" w:type="dxa"/>
          </w:tcPr>
          <w:p w:rsidR="00603E7E" w:rsidRPr="00944A9E" w:rsidRDefault="00603E7E" w:rsidP="00E7344C">
            <w:pPr>
              <w:jc w:val="both"/>
            </w:pPr>
            <w:r w:rsidRPr="00944A9E">
              <w:t>42+4</w:t>
            </w:r>
          </w:p>
        </w:tc>
        <w:tc>
          <w:tcPr>
            <w:tcW w:w="2155" w:type="dxa"/>
            <w:shd w:val="clear" w:color="auto" w:fill="F7CAAC"/>
          </w:tcPr>
          <w:p w:rsidR="00603E7E" w:rsidRPr="00944A9E" w:rsidRDefault="00603E7E" w:rsidP="00E7344C">
            <w:pPr>
              <w:jc w:val="both"/>
              <w:rPr>
                <w:b/>
              </w:rPr>
            </w:pPr>
            <w:r w:rsidRPr="00944A9E">
              <w:rPr>
                <w:b/>
              </w:rPr>
              <w:t>kreditů</w:t>
            </w:r>
          </w:p>
        </w:tc>
        <w:tc>
          <w:tcPr>
            <w:tcW w:w="1166" w:type="dxa"/>
            <w:gridSpan w:val="2"/>
          </w:tcPr>
          <w:p w:rsidR="00603E7E" w:rsidRPr="00944A9E" w:rsidRDefault="00603E7E" w:rsidP="00E7344C">
            <w:pPr>
              <w:jc w:val="both"/>
            </w:pPr>
            <w:del w:id="1670" w:author="Hana Navrátilová" w:date="2019-09-24T11:10:00Z">
              <w:r w:rsidRPr="00944A9E">
                <w:delText>2</w:delText>
              </w:r>
            </w:del>
            <w:ins w:id="1671" w:author="Hana Navrátilová" w:date="2019-09-24T11:10:00Z">
              <w:r w:rsidR="00607523">
                <w:t>4</w:t>
              </w:r>
            </w:ins>
          </w:p>
        </w:tc>
      </w:tr>
      <w:tr w:rsidR="00603E7E" w:rsidRPr="00944A9E" w:rsidTr="00FD256A">
        <w:trPr>
          <w:jc w:val="center"/>
        </w:trPr>
        <w:tc>
          <w:tcPr>
            <w:tcW w:w="3475" w:type="dxa"/>
            <w:shd w:val="clear" w:color="auto" w:fill="F7CAAC"/>
          </w:tcPr>
          <w:p w:rsidR="00603E7E" w:rsidRPr="00944A9E" w:rsidRDefault="00603E7E" w:rsidP="00E7344C">
            <w:pPr>
              <w:jc w:val="both"/>
              <w:rPr>
                <w:b/>
              </w:rPr>
            </w:pPr>
            <w:r w:rsidRPr="00944A9E">
              <w:rPr>
                <w:b/>
              </w:rPr>
              <w:t>Prerekvizity, korekvizity, ekvivalence</w:t>
            </w:r>
          </w:p>
        </w:tc>
        <w:tc>
          <w:tcPr>
            <w:tcW w:w="6732" w:type="dxa"/>
            <w:gridSpan w:val="7"/>
          </w:tcPr>
          <w:p w:rsidR="00603E7E" w:rsidRPr="00944A9E" w:rsidRDefault="00603E7E" w:rsidP="00E7344C">
            <w:pPr>
              <w:jc w:val="both"/>
            </w:pPr>
          </w:p>
        </w:tc>
      </w:tr>
      <w:tr w:rsidR="00603E7E" w:rsidRPr="00944A9E" w:rsidTr="00FD256A">
        <w:trPr>
          <w:trHeight w:val="798"/>
          <w:jc w:val="center"/>
        </w:trPr>
        <w:tc>
          <w:tcPr>
            <w:tcW w:w="3475" w:type="dxa"/>
            <w:shd w:val="clear" w:color="auto" w:fill="F7CAAC"/>
          </w:tcPr>
          <w:p w:rsidR="00603E7E" w:rsidRPr="00944A9E" w:rsidRDefault="00603E7E" w:rsidP="00E7344C">
            <w:pPr>
              <w:jc w:val="both"/>
              <w:rPr>
                <w:b/>
              </w:rPr>
            </w:pPr>
            <w:r w:rsidRPr="00944A9E">
              <w:rPr>
                <w:b/>
              </w:rPr>
              <w:t>Způsob ověření studijních výsledků</w:t>
            </w:r>
          </w:p>
        </w:tc>
        <w:tc>
          <w:tcPr>
            <w:tcW w:w="3411" w:type="dxa"/>
            <w:gridSpan w:val="4"/>
          </w:tcPr>
          <w:p w:rsidR="00603E7E" w:rsidRPr="00944A9E" w:rsidRDefault="008576C0" w:rsidP="00E7344C">
            <w:pPr>
              <w:jc w:val="both"/>
            </w:pPr>
            <w:r>
              <w:t>k</w:t>
            </w:r>
            <w:r w:rsidR="00603E7E" w:rsidRPr="00944A9E">
              <w:t>lasifikovaný zápočet</w:t>
            </w:r>
          </w:p>
        </w:tc>
        <w:tc>
          <w:tcPr>
            <w:tcW w:w="2155" w:type="dxa"/>
            <w:shd w:val="clear" w:color="auto" w:fill="F7CAAC"/>
          </w:tcPr>
          <w:p w:rsidR="00603E7E" w:rsidRPr="00944A9E" w:rsidRDefault="00603E7E" w:rsidP="00E7344C">
            <w:pPr>
              <w:jc w:val="both"/>
              <w:rPr>
                <w:b/>
              </w:rPr>
            </w:pPr>
            <w:r w:rsidRPr="00944A9E">
              <w:rPr>
                <w:b/>
              </w:rPr>
              <w:t>Forma výuky</w:t>
            </w:r>
          </w:p>
        </w:tc>
        <w:tc>
          <w:tcPr>
            <w:tcW w:w="1166" w:type="dxa"/>
            <w:gridSpan w:val="2"/>
          </w:tcPr>
          <w:p w:rsidR="00603E7E" w:rsidRPr="00944A9E" w:rsidRDefault="008576C0" w:rsidP="00E7344C">
            <w:pPr>
              <w:jc w:val="both"/>
            </w:pPr>
            <w:r>
              <w:t>p</w:t>
            </w:r>
            <w:r w:rsidR="00603E7E" w:rsidRPr="00944A9E">
              <w:t>řednáška</w:t>
            </w:r>
          </w:p>
          <w:p w:rsidR="00603E7E" w:rsidRPr="00944A9E" w:rsidRDefault="00603E7E" w:rsidP="00E7344C">
            <w:pPr>
              <w:jc w:val="both"/>
            </w:pPr>
            <w:r w:rsidRPr="00944A9E">
              <w:t>seminář</w:t>
            </w:r>
          </w:p>
          <w:p w:rsidR="00603E7E" w:rsidRPr="00944A9E" w:rsidRDefault="00603E7E" w:rsidP="00E7344C">
            <w:pPr>
              <w:jc w:val="both"/>
            </w:pPr>
            <w:r w:rsidRPr="00944A9E">
              <w:t>odborná praxe</w:t>
            </w:r>
          </w:p>
        </w:tc>
      </w:tr>
      <w:tr w:rsidR="00603E7E" w:rsidRPr="00944A9E" w:rsidTr="00FD256A">
        <w:trPr>
          <w:jc w:val="center"/>
        </w:trPr>
        <w:tc>
          <w:tcPr>
            <w:tcW w:w="3475" w:type="dxa"/>
            <w:shd w:val="clear" w:color="auto" w:fill="F7CAAC"/>
          </w:tcPr>
          <w:p w:rsidR="00603E7E" w:rsidRPr="00944A9E" w:rsidRDefault="00603E7E" w:rsidP="00E7344C">
            <w:pPr>
              <w:jc w:val="both"/>
              <w:rPr>
                <w:b/>
              </w:rPr>
            </w:pPr>
            <w:r w:rsidRPr="00944A9E">
              <w:rPr>
                <w:b/>
              </w:rPr>
              <w:t>Forma způsobu ověření studijních výsledků a další požadavky na studenta</w:t>
            </w:r>
          </w:p>
        </w:tc>
        <w:tc>
          <w:tcPr>
            <w:tcW w:w="6732" w:type="dxa"/>
            <w:gridSpan w:val="7"/>
            <w:tcBorders>
              <w:bottom w:val="nil"/>
            </w:tcBorders>
          </w:tcPr>
          <w:p w:rsidR="00603E7E" w:rsidRPr="00944A9E" w:rsidRDefault="00603E7E" w:rsidP="00E7344C">
            <w:pPr>
              <w:jc w:val="both"/>
            </w:pPr>
            <w:r w:rsidRPr="00944A9E">
              <w:t xml:space="preserve">Docházka (80% účast ve výuce). </w:t>
            </w:r>
          </w:p>
          <w:p w:rsidR="00603E7E" w:rsidRPr="00944A9E" w:rsidRDefault="00603E7E" w:rsidP="00E7344C">
            <w:pPr>
              <w:jc w:val="both"/>
            </w:pPr>
            <w:r w:rsidRPr="00944A9E">
              <w:t>Seminární práce spojená s prezentací, písemná zkouška. Výstup z praxe.</w:t>
            </w:r>
          </w:p>
        </w:tc>
      </w:tr>
      <w:tr w:rsidR="00603E7E" w:rsidRPr="00944A9E" w:rsidTr="00345537">
        <w:trPr>
          <w:trHeight w:val="53"/>
          <w:jc w:val="center"/>
        </w:trPr>
        <w:tc>
          <w:tcPr>
            <w:tcW w:w="10207" w:type="dxa"/>
            <w:gridSpan w:val="8"/>
            <w:tcBorders>
              <w:top w:val="nil"/>
            </w:tcBorders>
          </w:tcPr>
          <w:p w:rsidR="00603E7E" w:rsidRPr="00944A9E" w:rsidRDefault="00603E7E" w:rsidP="00E7344C">
            <w:pPr>
              <w:jc w:val="both"/>
            </w:pPr>
          </w:p>
        </w:tc>
      </w:tr>
      <w:tr w:rsidR="00603E7E" w:rsidRPr="00944A9E" w:rsidTr="00FD256A">
        <w:trPr>
          <w:trHeight w:val="197"/>
          <w:jc w:val="center"/>
        </w:trPr>
        <w:tc>
          <w:tcPr>
            <w:tcW w:w="3475" w:type="dxa"/>
            <w:tcBorders>
              <w:top w:val="nil"/>
            </w:tcBorders>
            <w:shd w:val="clear" w:color="auto" w:fill="F7CAAC"/>
          </w:tcPr>
          <w:p w:rsidR="00603E7E" w:rsidRPr="00944A9E" w:rsidRDefault="00603E7E" w:rsidP="00E7344C">
            <w:pPr>
              <w:jc w:val="both"/>
              <w:rPr>
                <w:b/>
              </w:rPr>
            </w:pPr>
            <w:r w:rsidRPr="00944A9E">
              <w:rPr>
                <w:b/>
              </w:rPr>
              <w:t>Garant předmětu</w:t>
            </w:r>
          </w:p>
        </w:tc>
        <w:tc>
          <w:tcPr>
            <w:tcW w:w="6732" w:type="dxa"/>
            <w:gridSpan w:val="7"/>
            <w:tcBorders>
              <w:top w:val="nil"/>
            </w:tcBorders>
          </w:tcPr>
          <w:p w:rsidR="00603E7E" w:rsidRPr="00944A9E" w:rsidRDefault="00603E7E" w:rsidP="00E7344C">
            <w:pPr>
              <w:jc w:val="both"/>
            </w:pPr>
            <w:r w:rsidRPr="00944A9E">
              <w:t>doc. PaedDr. Jana Majerčíková, PhD.</w:t>
            </w:r>
          </w:p>
        </w:tc>
      </w:tr>
      <w:tr w:rsidR="00603E7E" w:rsidRPr="00944A9E" w:rsidTr="00FD256A">
        <w:trPr>
          <w:trHeight w:val="402"/>
          <w:jc w:val="center"/>
        </w:trPr>
        <w:tc>
          <w:tcPr>
            <w:tcW w:w="3475" w:type="dxa"/>
            <w:tcBorders>
              <w:top w:val="nil"/>
            </w:tcBorders>
            <w:shd w:val="clear" w:color="auto" w:fill="F7CAAC"/>
          </w:tcPr>
          <w:p w:rsidR="00603E7E" w:rsidRPr="00944A9E" w:rsidRDefault="00603E7E" w:rsidP="00E7344C">
            <w:pPr>
              <w:jc w:val="both"/>
              <w:rPr>
                <w:b/>
              </w:rPr>
            </w:pPr>
            <w:r w:rsidRPr="00944A9E">
              <w:rPr>
                <w:b/>
              </w:rPr>
              <w:t>Zapojení garanta do výuky předmětu</w:t>
            </w:r>
          </w:p>
        </w:tc>
        <w:tc>
          <w:tcPr>
            <w:tcW w:w="6732" w:type="dxa"/>
            <w:gridSpan w:val="7"/>
            <w:tcBorders>
              <w:top w:val="nil"/>
            </w:tcBorders>
          </w:tcPr>
          <w:p w:rsidR="00603E7E" w:rsidRPr="00944A9E" w:rsidRDefault="00603E7E" w:rsidP="00E7344C">
            <w:pPr>
              <w:jc w:val="both"/>
            </w:pPr>
            <w:r w:rsidRPr="00944A9E">
              <w:t>přednášející, vede seminář</w:t>
            </w:r>
          </w:p>
        </w:tc>
      </w:tr>
      <w:tr w:rsidR="00603E7E" w:rsidRPr="00944A9E" w:rsidTr="00FD256A">
        <w:trPr>
          <w:jc w:val="center"/>
        </w:trPr>
        <w:tc>
          <w:tcPr>
            <w:tcW w:w="3475" w:type="dxa"/>
            <w:shd w:val="clear" w:color="auto" w:fill="F7CAAC"/>
          </w:tcPr>
          <w:p w:rsidR="00603E7E" w:rsidRPr="00944A9E" w:rsidRDefault="00603E7E" w:rsidP="00E7344C">
            <w:pPr>
              <w:jc w:val="both"/>
              <w:rPr>
                <w:b/>
              </w:rPr>
            </w:pPr>
            <w:r w:rsidRPr="00944A9E">
              <w:rPr>
                <w:b/>
              </w:rPr>
              <w:t>Vyučující</w:t>
            </w:r>
          </w:p>
        </w:tc>
        <w:tc>
          <w:tcPr>
            <w:tcW w:w="6732" w:type="dxa"/>
            <w:gridSpan w:val="7"/>
            <w:tcBorders>
              <w:bottom w:val="nil"/>
            </w:tcBorders>
            <w:shd w:val="clear" w:color="auto" w:fill="auto"/>
          </w:tcPr>
          <w:p w:rsidR="00603E7E" w:rsidRPr="00944A9E" w:rsidRDefault="00603E7E" w:rsidP="00E7344C">
            <w:pPr>
              <w:jc w:val="both"/>
            </w:pPr>
            <w:r w:rsidRPr="00944A9E">
              <w:t>doc. PaedDr. Jana Majerčíková, PhD. (</w:t>
            </w:r>
            <w:r w:rsidR="00551DBC">
              <w:t>5</w:t>
            </w:r>
            <w:r w:rsidRPr="00944A9E">
              <w:t>0%)</w:t>
            </w:r>
            <w:r w:rsidR="00551DBC">
              <w:t xml:space="preserve">, </w:t>
            </w:r>
            <w:r w:rsidR="00551DBC" w:rsidRPr="00551DBC">
              <w:t>Mgr. Iva Žáková</w:t>
            </w:r>
            <w:r w:rsidR="00551DBC">
              <w:t xml:space="preserve"> (50%)</w:t>
            </w:r>
          </w:p>
        </w:tc>
      </w:tr>
      <w:tr w:rsidR="00603E7E" w:rsidRPr="00944A9E" w:rsidTr="00345537">
        <w:trPr>
          <w:trHeight w:val="186"/>
          <w:jc w:val="center"/>
        </w:trPr>
        <w:tc>
          <w:tcPr>
            <w:tcW w:w="10207" w:type="dxa"/>
            <w:gridSpan w:val="8"/>
            <w:tcBorders>
              <w:top w:val="nil"/>
            </w:tcBorders>
          </w:tcPr>
          <w:p w:rsidR="00603E7E" w:rsidRPr="00944A9E" w:rsidRDefault="00603E7E" w:rsidP="00E7344C">
            <w:pPr>
              <w:jc w:val="both"/>
            </w:pPr>
          </w:p>
        </w:tc>
      </w:tr>
      <w:tr w:rsidR="00603E7E" w:rsidRPr="00944A9E" w:rsidTr="00FD256A">
        <w:trPr>
          <w:jc w:val="center"/>
        </w:trPr>
        <w:tc>
          <w:tcPr>
            <w:tcW w:w="3475" w:type="dxa"/>
            <w:shd w:val="clear" w:color="auto" w:fill="F7CAAC"/>
          </w:tcPr>
          <w:p w:rsidR="00603E7E" w:rsidRPr="00944A9E" w:rsidRDefault="00603E7E" w:rsidP="00E7344C">
            <w:pPr>
              <w:jc w:val="both"/>
              <w:rPr>
                <w:b/>
              </w:rPr>
            </w:pPr>
            <w:r w:rsidRPr="00944A9E">
              <w:rPr>
                <w:b/>
              </w:rPr>
              <w:t>Stručná anotace předmětu</w:t>
            </w:r>
          </w:p>
        </w:tc>
        <w:tc>
          <w:tcPr>
            <w:tcW w:w="6732" w:type="dxa"/>
            <w:gridSpan w:val="7"/>
            <w:tcBorders>
              <w:bottom w:val="nil"/>
            </w:tcBorders>
          </w:tcPr>
          <w:p w:rsidR="00603E7E" w:rsidRPr="00944A9E" w:rsidRDefault="00603E7E" w:rsidP="00E7344C">
            <w:pPr>
              <w:jc w:val="both"/>
            </w:pPr>
          </w:p>
        </w:tc>
      </w:tr>
      <w:tr w:rsidR="00603E7E" w:rsidRPr="00944A9E" w:rsidTr="00345537">
        <w:trPr>
          <w:trHeight w:val="3531"/>
          <w:jc w:val="center"/>
        </w:trPr>
        <w:tc>
          <w:tcPr>
            <w:tcW w:w="10207" w:type="dxa"/>
            <w:gridSpan w:val="8"/>
            <w:tcBorders>
              <w:top w:val="nil"/>
              <w:bottom w:val="single" w:sz="12" w:space="0" w:color="auto"/>
            </w:tcBorders>
          </w:tcPr>
          <w:p w:rsidR="00603E7E" w:rsidRPr="00944A9E" w:rsidRDefault="00603E7E" w:rsidP="00E7344C">
            <w:pPr>
              <w:jc w:val="both"/>
            </w:pPr>
          </w:p>
          <w:p w:rsidR="00603E7E" w:rsidRPr="00944A9E" w:rsidRDefault="00603E7E" w:rsidP="00E7344C">
            <w:pPr>
              <w:jc w:val="both"/>
            </w:pPr>
            <w:r w:rsidRPr="00944A9E">
              <w:t xml:space="preserve">Didaktické cíle v primárním společenskovědním vzdělávání. </w:t>
            </w:r>
          </w:p>
          <w:p w:rsidR="00603E7E" w:rsidRPr="00944A9E" w:rsidRDefault="00603E7E" w:rsidP="00E7344C">
            <w:pPr>
              <w:jc w:val="both"/>
            </w:pPr>
            <w:r w:rsidRPr="00944A9E">
              <w:t xml:space="preserve">Kompetence a klíčové kompetence žáka jako cílové kategorie v primárním společenskovědním vzdělávání. </w:t>
            </w:r>
          </w:p>
          <w:p w:rsidR="00603E7E" w:rsidRPr="00944A9E" w:rsidRDefault="00603E7E" w:rsidP="00E7344C">
            <w:pPr>
              <w:jc w:val="both"/>
            </w:pPr>
            <w:r w:rsidRPr="00944A9E">
              <w:t xml:space="preserve">Didaktické metody. </w:t>
            </w:r>
          </w:p>
          <w:p w:rsidR="00603E7E" w:rsidRPr="00944A9E" w:rsidRDefault="00603E7E" w:rsidP="00E7344C">
            <w:pPr>
              <w:jc w:val="both"/>
            </w:pPr>
            <w:r w:rsidRPr="00944A9E">
              <w:t>Využití didaktických metod v primárním společenskovědném vzdělávání.</w:t>
            </w:r>
          </w:p>
          <w:p w:rsidR="00603E7E" w:rsidRPr="00944A9E" w:rsidRDefault="00603E7E" w:rsidP="00E7344C">
            <w:pPr>
              <w:jc w:val="both"/>
            </w:pPr>
            <w:r w:rsidRPr="00944A9E">
              <w:t>Práce s plánem a mapou v primárním společenskovědném vzdělávání.</w:t>
            </w:r>
          </w:p>
          <w:p w:rsidR="00603E7E" w:rsidRPr="00944A9E" w:rsidRDefault="00603E7E" w:rsidP="00E7344C">
            <w:pPr>
              <w:jc w:val="both"/>
            </w:pPr>
            <w:r w:rsidRPr="00944A9E">
              <w:t>Organizační formy a jejich využití v primárním společenskovědném vzdělávání.</w:t>
            </w:r>
          </w:p>
          <w:p w:rsidR="00603E7E" w:rsidRPr="00944A9E" w:rsidRDefault="00603E7E" w:rsidP="00E7344C">
            <w:pPr>
              <w:jc w:val="both"/>
            </w:pPr>
            <w:r w:rsidRPr="00944A9E">
              <w:t>Exkurze v primárním společenskovědném vzdělávání.</w:t>
            </w:r>
          </w:p>
          <w:p w:rsidR="00603E7E" w:rsidRPr="00944A9E" w:rsidRDefault="00603E7E" w:rsidP="00E7344C">
            <w:pPr>
              <w:jc w:val="both"/>
            </w:pPr>
            <w:r w:rsidRPr="00944A9E">
              <w:t>Projektové vyučování v primárním společenskovědném vzdělávání.</w:t>
            </w:r>
          </w:p>
          <w:p w:rsidR="00603E7E" w:rsidRPr="00944A9E" w:rsidRDefault="00603E7E" w:rsidP="00E7344C">
            <w:pPr>
              <w:jc w:val="both"/>
            </w:pPr>
            <w:r w:rsidRPr="00944A9E">
              <w:t>Didaktické pomůcky, didaktické prostředky a jejich využití v primárním společenskovědném vzdělávání.</w:t>
            </w:r>
          </w:p>
          <w:p w:rsidR="00603E7E" w:rsidRPr="00944A9E" w:rsidRDefault="00603E7E" w:rsidP="00E7344C">
            <w:pPr>
              <w:jc w:val="both"/>
            </w:pPr>
            <w:r w:rsidRPr="00944A9E">
              <w:t xml:space="preserve">Rozvíjení orientace v čase u žáka mladšího školního věku. </w:t>
            </w:r>
          </w:p>
          <w:p w:rsidR="00603E7E" w:rsidRPr="00944A9E" w:rsidRDefault="00603E7E" w:rsidP="00E7344C">
            <w:pPr>
              <w:jc w:val="both"/>
            </w:pPr>
            <w:r w:rsidRPr="00944A9E">
              <w:t xml:space="preserve">Rozvíjení orientace v prostoru u žáka mladšího školního věku. </w:t>
            </w:r>
          </w:p>
          <w:p w:rsidR="00603E7E" w:rsidRPr="00944A9E" w:rsidRDefault="00603E7E" w:rsidP="00E7344C">
            <w:pPr>
              <w:jc w:val="both"/>
            </w:pPr>
            <w:r w:rsidRPr="00944A9E">
              <w:t>Analýza doporučených učebních textů využívaných ve společenskovědním vzdělávání.</w:t>
            </w:r>
          </w:p>
          <w:p w:rsidR="00603E7E" w:rsidRPr="00944A9E" w:rsidRDefault="00603E7E" w:rsidP="00E7344C">
            <w:pPr>
              <w:jc w:val="both"/>
            </w:pPr>
            <w:r w:rsidRPr="00944A9E">
              <w:t>Analýza dostupných učebních textů využívaných ve společenskovědním vzdělávání.</w:t>
            </w:r>
          </w:p>
          <w:p w:rsidR="00603E7E" w:rsidRDefault="00603E7E" w:rsidP="00E7344C">
            <w:pPr>
              <w:jc w:val="both"/>
            </w:pPr>
            <w:r w:rsidRPr="00944A9E">
              <w:t xml:space="preserve">Využití informačních a komunikačních technologií v primárním společenskovědním vzdělávání. </w:t>
            </w:r>
          </w:p>
          <w:p w:rsidR="00DC193A" w:rsidRDefault="00DC193A" w:rsidP="00E7344C">
            <w:pPr>
              <w:jc w:val="both"/>
              <w:rPr>
                <w:del w:id="1672" w:author="Hana Navrátilová" w:date="2019-09-24T11:10:00Z"/>
              </w:rPr>
            </w:pPr>
          </w:p>
          <w:p w:rsidR="00DC193A" w:rsidRPr="00944A9E" w:rsidRDefault="00DC193A" w:rsidP="00E7344C">
            <w:pPr>
              <w:jc w:val="both"/>
            </w:pPr>
          </w:p>
        </w:tc>
      </w:tr>
      <w:tr w:rsidR="00603E7E" w:rsidRPr="00944A9E" w:rsidTr="00FD256A">
        <w:trPr>
          <w:trHeight w:val="265"/>
          <w:jc w:val="center"/>
        </w:trPr>
        <w:tc>
          <w:tcPr>
            <w:tcW w:w="4042" w:type="dxa"/>
            <w:gridSpan w:val="2"/>
            <w:tcBorders>
              <w:top w:val="nil"/>
            </w:tcBorders>
            <w:shd w:val="clear" w:color="auto" w:fill="F7CAAC"/>
          </w:tcPr>
          <w:p w:rsidR="00603E7E" w:rsidRPr="00944A9E" w:rsidRDefault="00603E7E" w:rsidP="00E7344C">
            <w:pPr>
              <w:jc w:val="both"/>
            </w:pPr>
            <w:r w:rsidRPr="00944A9E">
              <w:rPr>
                <w:b/>
              </w:rPr>
              <w:t>Studijní literatura a studijní pomůcky</w:t>
            </w:r>
          </w:p>
        </w:tc>
        <w:tc>
          <w:tcPr>
            <w:tcW w:w="6165" w:type="dxa"/>
            <w:gridSpan w:val="6"/>
            <w:tcBorders>
              <w:top w:val="nil"/>
              <w:bottom w:val="nil"/>
            </w:tcBorders>
          </w:tcPr>
          <w:p w:rsidR="00603E7E" w:rsidRPr="00944A9E" w:rsidRDefault="00603E7E" w:rsidP="00E7344C">
            <w:pPr>
              <w:jc w:val="both"/>
            </w:pPr>
          </w:p>
        </w:tc>
      </w:tr>
      <w:tr w:rsidR="00603E7E" w:rsidRPr="00944A9E" w:rsidTr="00345537">
        <w:trPr>
          <w:trHeight w:val="1417"/>
          <w:jc w:val="center"/>
        </w:trPr>
        <w:tc>
          <w:tcPr>
            <w:tcW w:w="10207" w:type="dxa"/>
            <w:gridSpan w:val="8"/>
            <w:tcBorders>
              <w:top w:val="nil"/>
            </w:tcBorders>
          </w:tcPr>
          <w:p w:rsidR="009960FE" w:rsidRPr="00944A9E" w:rsidRDefault="009960FE" w:rsidP="00E7344C">
            <w:pPr>
              <w:jc w:val="both"/>
              <w:rPr>
                <w:b/>
              </w:rPr>
            </w:pPr>
          </w:p>
          <w:p w:rsidR="00603E7E" w:rsidRPr="00944A9E" w:rsidRDefault="00603E7E" w:rsidP="00E7344C">
            <w:pPr>
              <w:jc w:val="both"/>
              <w:rPr>
                <w:b/>
              </w:rPr>
            </w:pPr>
            <w:r w:rsidRPr="00944A9E">
              <w:rPr>
                <w:b/>
              </w:rPr>
              <w:t xml:space="preserve">Povinná literatura: </w:t>
            </w:r>
          </w:p>
          <w:p w:rsidR="00603E7E" w:rsidRPr="00944A9E" w:rsidRDefault="00603E7E" w:rsidP="00E7344C">
            <w:pPr>
              <w:jc w:val="both"/>
            </w:pPr>
            <w:r w:rsidRPr="00944A9E">
              <w:rPr>
                <w:caps/>
              </w:rPr>
              <w:t>K</w:t>
            </w:r>
            <w:r w:rsidRPr="00944A9E">
              <w:t>lusák</w:t>
            </w:r>
            <w:r w:rsidRPr="00944A9E">
              <w:rPr>
                <w:caps/>
              </w:rPr>
              <w:t>,</w:t>
            </w:r>
            <w:r w:rsidRPr="00944A9E">
              <w:t xml:space="preserve"> M. (2001). Poznávání sociálního prostředí. In </w:t>
            </w:r>
            <w:r w:rsidRPr="00944A9E">
              <w:rPr>
                <w:caps/>
              </w:rPr>
              <w:t>K</w:t>
            </w:r>
            <w:r w:rsidRPr="00944A9E">
              <w:t>olláriková</w:t>
            </w:r>
            <w:r w:rsidR="00040392">
              <w:t xml:space="preserve">, Z., </w:t>
            </w:r>
            <w:r w:rsidR="00972AFB">
              <w:rPr>
                <w:caps/>
              </w:rPr>
              <w:t xml:space="preserve">&amp; </w:t>
            </w:r>
            <w:r w:rsidRPr="00944A9E">
              <w:rPr>
                <w:caps/>
              </w:rPr>
              <w:t>P</w:t>
            </w:r>
            <w:r w:rsidRPr="00944A9E">
              <w:t>upala</w:t>
            </w:r>
            <w:r w:rsidR="00040392">
              <w:t>, B.</w:t>
            </w:r>
            <w:r w:rsidRPr="00944A9E">
              <w:t xml:space="preserve"> </w:t>
            </w:r>
            <w:r w:rsidRPr="00944A9E">
              <w:rPr>
                <w:i/>
              </w:rPr>
              <w:t xml:space="preserve">Predškolská a elementárna pedagogika. </w:t>
            </w:r>
            <w:r w:rsidRPr="00944A9E">
              <w:t xml:space="preserve">Praha: Portál, 363-400. </w:t>
            </w:r>
          </w:p>
          <w:p w:rsidR="00603E7E" w:rsidRPr="00944A9E" w:rsidRDefault="00603E7E" w:rsidP="00E7344C">
            <w:pPr>
              <w:jc w:val="both"/>
            </w:pPr>
            <w:r w:rsidRPr="00944A9E">
              <w:rPr>
                <w:caps/>
              </w:rPr>
              <w:t>K</w:t>
            </w:r>
            <w:r w:rsidRPr="00944A9E">
              <w:t xml:space="preserve">ožuchová, M., Gavora, P., Wiegerová, A., Majerčíková, J., &amp; Hirschnerová, </w:t>
            </w:r>
            <w:r w:rsidRPr="00944A9E">
              <w:rPr>
                <w:caps/>
              </w:rPr>
              <w:t>Z</w:t>
            </w:r>
            <w:r w:rsidRPr="00944A9E">
              <w:t xml:space="preserve">. (2011). </w:t>
            </w:r>
            <w:r w:rsidRPr="00944A9E">
              <w:rPr>
                <w:i/>
                <w:iCs/>
              </w:rPr>
              <w:t>Pedagogická diagnostika v primárnom vzdelávaní</w:t>
            </w:r>
            <w:r w:rsidRPr="00944A9E">
              <w:t>. Bratislava: Mladé letá.</w:t>
            </w:r>
          </w:p>
          <w:p w:rsidR="00603E7E" w:rsidRPr="00944A9E" w:rsidRDefault="00603E7E" w:rsidP="00E7344C">
            <w:pPr>
              <w:jc w:val="both"/>
            </w:pPr>
            <w:r w:rsidRPr="00944A9E">
              <w:t>Machalová, M. (2006). Co znamená, má-li se dítě naučit chápat historický čas? In</w:t>
            </w:r>
            <w:r w:rsidR="00040392">
              <w:t xml:space="preserve"> </w:t>
            </w:r>
            <w:r w:rsidRPr="00944A9E">
              <w:t>Maňák</w:t>
            </w:r>
            <w:r w:rsidR="00040392">
              <w:t>, J.</w:t>
            </w:r>
            <w:r w:rsidRPr="00944A9E">
              <w:t xml:space="preserve">, </w:t>
            </w:r>
            <w:r w:rsidR="00972AFB">
              <w:t xml:space="preserve">&amp; </w:t>
            </w:r>
            <w:r w:rsidRPr="00944A9E">
              <w:t>Janík</w:t>
            </w:r>
            <w:r w:rsidR="00040392">
              <w:t>, T.</w:t>
            </w:r>
            <w:r w:rsidRPr="00944A9E">
              <w:t xml:space="preserve"> (eds.). </w:t>
            </w:r>
            <w:r w:rsidRPr="00944A9E">
              <w:rPr>
                <w:i/>
                <w:iCs/>
              </w:rPr>
              <w:t>Problémy kurikula základní školy</w:t>
            </w:r>
            <w:r w:rsidRPr="00944A9E">
              <w:t>. Brno: MU.</w:t>
            </w:r>
          </w:p>
          <w:p w:rsidR="00603E7E" w:rsidRPr="00944A9E" w:rsidRDefault="00603E7E" w:rsidP="00E7344C">
            <w:pPr>
              <w:jc w:val="both"/>
              <w:rPr>
                <w:del w:id="1673" w:author="Hana Navrátilová" w:date="2019-09-24T11:10:00Z"/>
              </w:rPr>
            </w:pPr>
            <w:del w:id="1674" w:author="Hana Navrátilová" w:date="2019-09-24T11:10:00Z">
              <w:r w:rsidRPr="00944A9E">
                <w:delText xml:space="preserve">Pupala, B., &amp; Zápotočná, O. (2001). Vzdelávanie ako formovanie kultúrnej gramotnosti. In </w:delText>
              </w:r>
              <w:r w:rsidRPr="00944A9E">
                <w:rPr>
                  <w:caps/>
                </w:rPr>
                <w:delText>K</w:delText>
              </w:r>
              <w:r w:rsidRPr="00944A9E">
                <w:delText>olláriková</w:delText>
              </w:r>
              <w:r w:rsidRPr="00944A9E">
                <w:rPr>
                  <w:caps/>
                </w:rPr>
                <w:delText>, Z., P</w:delText>
              </w:r>
              <w:r w:rsidRPr="00944A9E">
                <w:delText xml:space="preserve">upala, B. </w:delText>
              </w:r>
              <w:r w:rsidRPr="00944A9E">
                <w:rPr>
                  <w:i/>
                </w:rPr>
                <w:delText xml:space="preserve">Predškolská a elementárna pedagogika. </w:delText>
              </w:r>
              <w:r w:rsidRPr="00944A9E">
                <w:delText xml:space="preserve">Praha: Portál, 261-269. </w:delText>
              </w:r>
            </w:del>
          </w:p>
          <w:p w:rsidR="00603E7E" w:rsidRPr="00944A9E" w:rsidRDefault="00603E7E" w:rsidP="00E7344C">
            <w:pPr>
              <w:jc w:val="both"/>
            </w:pPr>
            <w:r w:rsidRPr="00944A9E">
              <w:t xml:space="preserve">Rašková, M. (2006). </w:t>
            </w:r>
            <w:r w:rsidRPr="00944A9E">
              <w:rPr>
                <w:i/>
                <w:iCs/>
              </w:rPr>
              <w:t>Elementární učení o přírodě a společnosti od minulosti k současnosti</w:t>
            </w:r>
            <w:r w:rsidRPr="00944A9E">
              <w:t xml:space="preserve">. Olomouc: VUP. </w:t>
            </w:r>
          </w:p>
          <w:p w:rsidR="00603E7E" w:rsidRPr="00944A9E" w:rsidRDefault="00603E7E" w:rsidP="00E7344C">
            <w:pPr>
              <w:jc w:val="both"/>
            </w:pPr>
            <w:r w:rsidRPr="00944A9E">
              <w:t xml:space="preserve">Stará, J., &amp; Starý, K. (2016). Studie výuky dějepisného učiva na 1. stupni ZŠ. </w:t>
            </w:r>
            <w:r w:rsidRPr="00944A9E">
              <w:rPr>
                <w:i/>
              </w:rPr>
              <w:t>Pedagogická orientace</w:t>
            </w:r>
            <w:r w:rsidRPr="00944A9E">
              <w:t>. 27(1), 6-29.</w:t>
            </w:r>
          </w:p>
          <w:p w:rsidR="009960FE" w:rsidRPr="00944A9E" w:rsidRDefault="009960FE" w:rsidP="00E7344C">
            <w:pPr>
              <w:jc w:val="both"/>
              <w:rPr>
                <w:b/>
              </w:rPr>
            </w:pPr>
          </w:p>
          <w:p w:rsidR="00603E7E" w:rsidRPr="00944A9E" w:rsidRDefault="00603E7E" w:rsidP="00E7344C">
            <w:pPr>
              <w:jc w:val="both"/>
            </w:pPr>
            <w:r w:rsidRPr="00944A9E">
              <w:rPr>
                <w:b/>
              </w:rPr>
              <w:t>Doporučená literatura:</w:t>
            </w:r>
          </w:p>
          <w:p w:rsidR="00603E7E" w:rsidRPr="00944A9E" w:rsidRDefault="00603E7E" w:rsidP="00E7344C">
            <w:pPr>
              <w:jc w:val="both"/>
            </w:pPr>
            <w:r w:rsidRPr="00944A9E">
              <w:t xml:space="preserve">Skalková, J. (2007). </w:t>
            </w:r>
            <w:r w:rsidRPr="00944A9E">
              <w:rPr>
                <w:i/>
              </w:rPr>
              <w:t>Obecná didaktika</w:t>
            </w:r>
            <w:r w:rsidRPr="00944A9E">
              <w:t>. Praha: Grada.</w:t>
            </w:r>
          </w:p>
          <w:p w:rsidR="00603E7E" w:rsidRPr="00944A9E" w:rsidRDefault="00603E7E" w:rsidP="00E7344C">
            <w:pPr>
              <w:jc w:val="both"/>
            </w:pPr>
            <w:r w:rsidRPr="00944A9E">
              <w:t xml:space="preserve">Skalková, J. (2006). Význam kategorie cíle a kompetence pro vzdělávací koncepce. </w:t>
            </w:r>
            <w:r w:rsidRPr="00944A9E">
              <w:rPr>
                <w:i/>
              </w:rPr>
              <w:t>Pedagogická orientace,</w:t>
            </w:r>
            <w:r w:rsidRPr="00944A9E">
              <w:t xml:space="preserve"> 4(28), 11-24. </w:t>
            </w:r>
          </w:p>
          <w:p w:rsidR="00603E7E" w:rsidRPr="00944A9E" w:rsidRDefault="00603E7E" w:rsidP="00E7344C">
            <w:pPr>
              <w:jc w:val="both"/>
              <w:rPr>
                <w:del w:id="1675" w:author="Hana Navrátilová" w:date="2019-09-24T11:10:00Z"/>
              </w:rPr>
            </w:pPr>
            <w:del w:id="1676" w:author="Hana Navrátilová" w:date="2019-09-24T11:10:00Z">
              <w:r w:rsidRPr="00944A9E">
                <w:delText xml:space="preserve">Spilková, V. et al. (2005). </w:delText>
              </w:r>
              <w:r w:rsidRPr="00944A9E">
                <w:rPr>
                  <w:i/>
                </w:rPr>
                <w:delText>Proměny primárního vzdělávání v ČR</w:delText>
              </w:r>
              <w:r w:rsidRPr="00944A9E">
                <w:delText xml:space="preserve">. Praha: Portál. </w:delText>
              </w:r>
            </w:del>
          </w:p>
          <w:p w:rsidR="00603E7E" w:rsidRDefault="00603E7E" w:rsidP="00E7344C">
            <w:pPr>
              <w:jc w:val="both"/>
              <w:rPr>
                <w:del w:id="1677" w:author="Hana Navrátilová" w:date="2019-09-24T11:10:00Z"/>
              </w:rPr>
            </w:pPr>
            <w:del w:id="1678" w:author="Hana Navrátilová" w:date="2019-09-24T11:10:00Z">
              <w:r w:rsidRPr="00944A9E">
                <w:delText xml:space="preserve">Vybíral, M. (1995). Cesta k domovu (Pokus o konstruktivistický přístup k jednomu tématu vlastivědy). </w:delText>
              </w:r>
              <w:r w:rsidRPr="00944A9E">
                <w:rPr>
                  <w:i/>
                  <w:iCs/>
                </w:rPr>
                <w:delText xml:space="preserve">Pedagogika, </w:delText>
              </w:r>
              <w:r w:rsidRPr="00944A9E">
                <w:delText>45, 350-362.</w:delText>
              </w:r>
            </w:del>
          </w:p>
          <w:p w:rsidR="00D46429" w:rsidRPr="00944A9E" w:rsidRDefault="00D46429" w:rsidP="00D46429">
            <w:pPr>
              <w:jc w:val="both"/>
            </w:pPr>
          </w:p>
        </w:tc>
      </w:tr>
      <w:tr w:rsidR="00603E7E" w:rsidRPr="00944A9E" w:rsidTr="0034553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603E7E" w:rsidRPr="00944A9E" w:rsidRDefault="00603E7E" w:rsidP="00E7344C">
            <w:pPr>
              <w:jc w:val="center"/>
              <w:rPr>
                <w:b/>
              </w:rPr>
            </w:pPr>
            <w:r w:rsidRPr="00944A9E">
              <w:rPr>
                <w:b/>
              </w:rPr>
              <w:t>Informace ke kombinované nebo distanční formě</w:t>
            </w:r>
          </w:p>
        </w:tc>
      </w:tr>
      <w:tr w:rsidR="00603E7E" w:rsidRPr="00944A9E" w:rsidTr="00FD256A">
        <w:trPr>
          <w:jc w:val="center"/>
        </w:trPr>
        <w:tc>
          <w:tcPr>
            <w:tcW w:w="5672" w:type="dxa"/>
            <w:gridSpan w:val="3"/>
            <w:tcBorders>
              <w:top w:val="single" w:sz="2" w:space="0" w:color="auto"/>
            </w:tcBorders>
            <w:shd w:val="clear" w:color="auto" w:fill="F7CAAC"/>
          </w:tcPr>
          <w:p w:rsidR="00603E7E" w:rsidRPr="00944A9E" w:rsidRDefault="00603E7E" w:rsidP="00E7344C">
            <w:pPr>
              <w:jc w:val="both"/>
            </w:pPr>
            <w:r w:rsidRPr="00944A9E">
              <w:rPr>
                <w:b/>
              </w:rPr>
              <w:t>Rozsah konzultací (soustředění)</w:t>
            </w:r>
          </w:p>
        </w:tc>
        <w:tc>
          <w:tcPr>
            <w:tcW w:w="567" w:type="dxa"/>
            <w:tcBorders>
              <w:top w:val="single" w:sz="2" w:space="0" w:color="auto"/>
            </w:tcBorders>
          </w:tcPr>
          <w:p w:rsidR="00603E7E" w:rsidRPr="00944A9E" w:rsidRDefault="00603E7E" w:rsidP="00E7344C">
            <w:pPr>
              <w:jc w:val="both"/>
            </w:pPr>
          </w:p>
        </w:tc>
        <w:tc>
          <w:tcPr>
            <w:tcW w:w="3968" w:type="dxa"/>
            <w:gridSpan w:val="4"/>
            <w:tcBorders>
              <w:top w:val="single" w:sz="2" w:space="0" w:color="auto"/>
            </w:tcBorders>
            <w:shd w:val="clear" w:color="auto" w:fill="F7CAAC"/>
          </w:tcPr>
          <w:p w:rsidR="00603E7E" w:rsidRPr="00944A9E" w:rsidRDefault="00603E7E" w:rsidP="00E7344C">
            <w:pPr>
              <w:jc w:val="both"/>
              <w:rPr>
                <w:b/>
              </w:rPr>
            </w:pPr>
            <w:r w:rsidRPr="00944A9E">
              <w:rPr>
                <w:b/>
              </w:rPr>
              <w:t xml:space="preserve">hodin </w:t>
            </w:r>
          </w:p>
        </w:tc>
      </w:tr>
      <w:tr w:rsidR="00603E7E" w:rsidRPr="00944A9E" w:rsidTr="00345537">
        <w:trPr>
          <w:jc w:val="center"/>
        </w:trPr>
        <w:tc>
          <w:tcPr>
            <w:tcW w:w="10207" w:type="dxa"/>
            <w:gridSpan w:val="8"/>
            <w:shd w:val="clear" w:color="auto" w:fill="F7CAAC"/>
          </w:tcPr>
          <w:p w:rsidR="00603E7E" w:rsidRPr="00944A9E" w:rsidRDefault="00603E7E" w:rsidP="00E7344C">
            <w:pPr>
              <w:jc w:val="both"/>
              <w:rPr>
                <w:b/>
              </w:rPr>
            </w:pPr>
            <w:r w:rsidRPr="00944A9E">
              <w:rPr>
                <w:b/>
              </w:rPr>
              <w:t>Informace o způsobu kontaktu s vyučujícím</w:t>
            </w:r>
          </w:p>
        </w:tc>
      </w:tr>
      <w:tr w:rsidR="00603E7E" w:rsidRPr="00944A9E" w:rsidTr="00345537">
        <w:trPr>
          <w:trHeight w:val="202"/>
          <w:jc w:val="center"/>
        </w:trPr>
        <w:tc>
          <w:tcPr>
            <w:tcW w:w="10207" w:type="dxa"/>
            <w:gridSpan w:val="8"/>
          </w:tcPr>
          <w:p w:rsidR="00603E7E" w:rsidRPr="00944A9E" w:rsidRDefault="00603E7E" w:rsidP="00E7344C">
            <w:pPr>
              <w:jc w:val="both"/>
            </w:pPr>
          </w:p>
        </w:tc>
      </w:tr>
    </w:tbl>
    <w:p w:rsidR="00F32C9A" w:rsidRDefault="00F32C9A"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A76D1" w:rsidRPr="00944A9E" w:rsidTr="000D793C">
        <w:trPr>
          <w:jc w:val="center"/>
        </w:trPr>
        <w:tc>
          <w:tcPr>
            <w:tcW w:w="10207" w:type="dxa"/>
            <w:gridSpan w:val="8"/>
            <w:tcBorders>
              <w:bottom w:val="double" w:sz="4" w:space="0" w:color="auto"/>
            </w:tcBorders>
            <w:shd w:val="clear" w:color="auto" w:fill="BDD6EE"/>
          </w:tcPr>
          <w:p w:rsidR="007A76D1" w:rsidRPr="00944A9E" w:rsidRDefault="007A76D1" w:rsidP="00E7344C">
            <w:pPr>
              <w:jc w:val="both"/>
              <w:rPr>
                <w:b/>
                <w:sz w:val="28"/>
                <w:szCs w:val="28"/>
              </w:rPr>
            </w:pPr>
            <w:r w:rsidRPr="00944A9E">
              <w:br w:type="page"/>
            </w:r>
            <w:r w:rsidRPr="00944A9E">
              <w:rPr>
                <w:b/>
                <w:sz w:val="28"/>
                <w:szCs w:val="28"/>
              </w:rPr>
              <w:t>B-III – Charakteristika studijního předmětu</w:t>
            </w:r>
          </w:p>
        </w:tc>
      </w:tr>
      <w:tr w:rsidR="007A76D1" w:rsidRPr="00944A9E" w:rsidTr="000D793C">
        <w:trPr>
          <w:jc w:val="center"/>
        </w:trPr>
        <w:tc>
          <w:tcPr>
            <w:tcW w:w="3479" w:type="dxa"/>
            <w:tcBorders>
              <w:top w:val="double" w:sz="4" w:space="0" w:color="auto"/>
            </w:tcBorders>
            <w:shd w:val="clear" w:color="auto" w:fill="F7CAAC"/>
          </w:tcPr>
          <w:p w:rsidR="007A76D1" w:rsidRPr="00944A9E" w:rsidRDefault="007A76D1" w:rsidP="00E7344C">
            <w:pPr>
              <w:jc w:val="both"/>
              <w:rPr>
                <w:b/>
              </w:rPr>
            </w:pPr>
            <w:r w:rsidRPr="00944A9E">
              <w:rPr>
                <w:b/>
              </w:rPr>
              <w:t>Název studijního předmětu</w:t>
            </w:r>
          </w:p>
        </w:tc>
        <w:tc>
          <w:tcPr>
            <w:tcW w:w="6728" w:type="dxa"/>
            <w:gridSpan w:val="7"/>
            <w:tcBorders>
              <w:top w:val="double" w:sz="4" w:space="0" w:color="auto"/>
            </w:tcBorders>
          </w:tcPr>
          <w:p w:rsidR="007A76D1" w:rsidRPr="00944A9E" w:rsidRDefault="007A76D1" w:rsidP="00E7344C">
            <w:pPr>
              <w:jc w:val="both"/>
            </w:pPr>
            <w:r w:rsidRPr="00944A9E">
              <w:t xml:space="preserve">Vybrané metody pedagogického výzkumu </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Typ předmětu</w:t>
            </w:r>
          </w:p>
        </w:tc>
        <w:tc>
          <w:tcPr>
            <w:tcW w:w="3406" w:type="dxa"/>
            <w:gridSpan w:val="4"/>
          </w:tcPr>
          <w:p w:rsidR="007A76D1" w:rsidRPr="00944A9E" w:rsidRDefault="007A76D1" w:rsidP="00E7344C">
            <w:pPr>
              <w:jc w:val="both"/>
            </w:pPr>
            <w:r w:rsidRPr="00944A9E">
              <w:t>povinný, PZ</w:t>
            </w:r>
          </w:p>
        </w:tc>
        <w:tc>
          <w:tcPr>
            <w:tcW w:w="2695" w:type="dxa"/>
            <w:gridSpan w:val="2"/>
            <w:shd w:val="clear" w:color="auto" w:fill="F7CAAC"/>
          </w:tcPr>
          <w:p w:rsidR="007A76D1" w:rsidRPr="00944A9E" w:rsidRDefault="007A76D1" w:rsidP="00E7344C">
            <w:pPr>
              <w:jc w:val="both"/>
            </w:pPr>
            <w:r w:rsidRPr="00944A9E">
              <w:rPr>
                <w:b/>
              </w:rPr>
              <w:t>doporučený ročník / semestr</w:t>
            </w:r>
          </w:p>
        </w:tc>
        <w:tc>
          <w:tcPr>
            <w:tcW w:w="627" w:type="dxa"/>
          </w:tcPr>
          <w:p w:rsidR="007A76D1" w:rsidRPr="00944A9E" w:rsidRDefault="007A76D1" w:rsidP="00E7344C">
            <w:pPr>
              <w:jc w:val="both"/>
            </w:pPr>
            <w:r w:rsidRPr="00944A9E">
              <w:t>4/LS</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Rozsah studijního předmětu</w:t>
            </w:r>
          </w:p>
        </w:tc>
        <w:tc>
          <w:tcPr>
            <w:tcW w:w="1701" w:type="dxa"/>
            <w:gridSpan w:val="2"/>
          </w:tcPr>
          <w:p w:rsidR="007A76D1" w:rsidRPr="00944A9E" w:rsidRDefault="007A76D1" w:rsidP="00E7344C">
            <w:pPr>
              <w:jc w:val="both"/>
            </w:pPr>
            <w:r w:rsidRPr="00944A9E">
              <w:t>28p+14s</w:t>
            </w:r>
          </w:p>
        </w:tc>
        <w:tc>
          <w:tcPr>
            <w:tcW w:w="889" w:type="dxa"/>
            <w:shd w:val="clear" w:color="auto" w:fill="F7CAAC"/>
          </w:tcPr>
          <w:p w:rsidR="007A76D1" w:rsidRPr="00944A9E" w:rsidRDefault="007A76D1" w:rsidP="00E7344C">
            <w:pPr>
              <w:jc w:val="both"/>
              <w:rPr>
                <w:b/>
              </w:rPr>
            </w:pPr>
            <w:r w:rsidRPr="00944A9E">
              <w:rPr>
                <w:b/>
              </w:rPr>
              <w:t xml:space="preserve">hod. </w:t>
            </w:r>
          </w:p>
        </w:tc>
        <w:tc>
          <w:tcPr>
            <w:tcW w:w="816" w:type="dxa"/>
          </w:tcPr>
          <w:p w:rsidR="007A76D1" w:rsidRPr="00944A9E" w:rsidRDefault="007A76D1" w:rsidP="00E7344C">
            <w:pPr>
              <w:jc w:val="both"/>
            </w:pPr>
            <w:r w:rsidRPr="00944A9E">
              <w:t>42</w:t>
            </w:r>
          </w:p>
        </w:tc>
        <w:tc>
          <w:tcPr>
            <w:tcW w:w="2156" w:type="dxa"/>
            <w:shd w:val="clear" w:color="auto" w:fill="F7CAAC"/>
          </w:tcPr>
          <w:p w:rsidR="007A76D1" w:rsidRPr="00944A9E" w:rsidRDefault="007A76D1" w:rsidP="00E7344C">
            <w:pPr>
              <w:jc w:val="both"/>
              <w:rPr>
                <w:b/>
              </w:rPr>
            </w:pPr>
            <w:r w:rsidRPr="00944A9E">
              <w:rPr>
                <w:b/>
              </w:rPr>
              <w:t>kreditů</w:t>
            </w:r>
          </w:p>
        </w:tc>
        <w:tc>
          <w:tcPr>
            <w:tcW w:w="1166" w:type="dxa"/>
            <w:gridSpan w:val="2"/>
          </w:tcPr>
          <w:p w:rsidR="007A76D1" w:rsidRPr="00944A9E" w:rsidRDefault="007A76D1" w:rsidP="00E7344C">
            <w:pPr>
              <w:jc w:val="both"/>
            </w:pPr>
            <w:r w:rsidRPr="00944A9E">
              <w:t>4</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Prerekvizity, korekvizity, ekvivalence</w:t>
            </w:r>
          </w:p>
        </w:tc>
        <w:tc>
          <w:tcPr>
            <w:tcW w:w="6728" w:type="dxa"/>
            <w:gridSpan w:val="7"/>
          </w:tcPr>
          <w:p w:rsidR="007A76D1" w:rsidRPr="00944A9E" w:rsidRDefault="007A76D1" w:rsidP="00E7344C">
            <w:pPr>
              <w:jc w:val="both"/>
            </w:pP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Způsob ověření studijních výsledků</w:t>
            </w:r>
          </w:p>
        </w:tc>
        <w:tc>
          <w:tcPr>
            <w:tcW w:w="3406" w:type="dxa"/>
            <w:gridSpan w:val="4"/>
          </w:tcPr>
          <w:p w:rsidR="007A76D1" w:rsidRPr="00944A9E" w:rsidRDefault="007A76D1" w:rsidP="00E7344C">
            <w:pPr>
              <w:jc w:val="both"/>
            </w:pPr>
            <w:r w:rsidRPr="00944A9E">
              <w:t>zápočet, zkouška</w:t>
            </w:r>
          </w:p>
        </w:tc>
        <w:tc>
          <w:tcPr>
            <w:tcW w:w="2156" w:type="dxa"/>
            <w:shd w:val="clear" w:color="auto" w:fill="F7CAAC"/>
          </w:tcPr>
          <w:p w:rsidR="007A76D1" w:rsidRPr="00944A9E" w:rsidRDefault="007A76D1" w:rsidP="00E7344C">
            <w:pPr>
              <w:jc w:val="both"/>
              <w:rPr>
                <w:b/>
              </w:rPr>
            </w:pPr>
            <w:r w:rsidRPr="00944A9E">
              <w:rPr>
                <w:b/>
              </w:rPr>
              <w:t>Forma výuky</w:t>
            </w:r>
          </w:p>
        </w:tc>
        <w:tc>
          <w:tcPr>
            <w:tcW w:w="1166" w:type="dxa"/>
            <w:gridSpan w:val="2"/>
          </w:tcPr>
          <w:p w:rsidR="007A76D1" w:rsidRPr="00944A9E" w:rsidRDefault="007A76D1" w:rsidP="00E7344C">
            <w:pPr>
              <w:jc w:val="both"/>
            </w:pPr>
            <w:r w:rsidRPr="00944A9E">
              <w:t>přednáška</w:t>
            </w:r>
          </w:p>
          <w:p w:rsidR="007A76D1" w:rsidRPr="00944A9E" w:rsidRDefault="007A76D1" w:rsidP="00E7344C">
            <w:pPr>
              <w:jc w:val="both"/>
            </w:pPr>
            <w:r w:rsidRPr="00944A9E">
              <w:t>seminář</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7A76D1" w:rsidRPr="00944A9E" w:rsidRDefault="007A76D1" w:rsidP="00E7344C">
            <w:pPr>
              <w:jc w:val="both"/>
            </w:pPr>
            <w:r w:rsidRPr="00944A9E">
              <w:t>vypracování seminární práce a referátu na zadané téma, písemná zkouška</w:t>
            </w:r>
          </w:p>
        </w:tc>
      </w:tr>
      <w:tr w:rsidR="007A76D1" w:rsidRPr="00944A9E" w:rsidTr="000D793C">
        <w:trPr>
          <w:trHeight w:val="143"/>
          <w:jc w:val="center"/>
        </w:trPr>
        <w:tc>
          <w:tcPr>
            <w:tcW w:w="10207" w:type="dxa"/>
            <w:gridSpan w:val="8"/>
            <w:tcBorders>
              <w:top w:val="nil"/>
            </w:tcBorders>
          </w:tcPr>
          <w:p w:rsidR="007A76D1" w:rsidRPr="00944A9E" w:rsidRDefault="007A76D1" w:rsidP="00E7344C">
            <w:pPr>
              <w:jc w:val="both"/>
            </w:pPr>
          </w:p>
        </w:tc>
      </w:tr>
      <w:tr w:rsidR="007A76D1" w:rsidRPr="00944A9E" w:rsidTr="000D793C">
        <w:trPr>
          <w:trHeight w:val="197"/>
          <w:jc w:val="center"/>
        </w:trPr>
        <w:tc>
          <w:tcPr>
            <w:tcW w:w="3479" w:type="dxa"/>
            <w:tcBorders>
              <w:top w:val="nil"/>
            </w:tcBorders>
            <w:shd w:val="clear" w:color="auto" w:fill="F7CAAC"/>
          </w:tcPr>
          <w:p w:rsidR="007A76D1" w:rsidRPr="00944A9E" w:rsidRDefault="007A76D1" w:rsidP="00E7344C">
            <w:pPr>
              <w:jc w:val="both"/>
              <w:rPr>
                <w:b/>
              </w:rPr>
            </w:pPr>
            <w:r w:rsidRPr="00944A9E">
              <w:rPr>
                <w:b/>
              </w:rPr>
              <w:t>Garant předmětu</w:t>
            </w:r>
          </w:p>
        </w:tc>
        <w:tc>
          <w:tcPr>
            <w:tcW w:w="6728" w:type="dxa"/>
            <w:gridSpan w:val="7"/>
            <w:tcBorders>
              <w:top w:val="nil"/>
            </w:tcBorders>
          </w:tcPr>
          <w:p w:rsidR="007A76D1" w:rsidRPr="00944A9E" w:rsidRDefault="007A76D1" w:rsidP="00607523">
            <w:pPr>
              <w:jc w:val="both"/>
            </w:pPr>
            <w:r w:rsidRPr="00944A9E">
              <w:t xml:space="preserve">Mgr. </w:t>
            </w:r>
            <w:del w:id="1679" w:author="Hana Navrátilová" w:date="2019-09-24T11:10:00Z">
              <w:r w:rsidRPr="00944A9E">
                <w:delText>Ilona Kočvarová</w:delText>
              </w:r>
            </w:del>
            <w:ins w:id="1680" w:author="Hana Navrátilová" w:date="2019-09-24T11:10:00Z">
              <w:r w:rsidR="00607523">
                <w:t>Dušan Klapko</w:t>
              </w:r>
            </w:ins>
            <w:r w:rsidRPr="00944A9E">
              <w:t>, Ph.D.</w:t>
            </w:r>
          </w:p>
        </w:tc>
      </w:tr>
      <w:tr w:rsidR="007A76D1" w:rsidRPr="00944A9E" w:rsidTr="000D793C">
        <w:trPr>
          <w:trHeight w:val="543"/>
          <w:jc w:val="center"/>
        </w:trPr>
        <w:tc>
          <w:tcPr>
            <w:tcW w:w="3479" w:type="dxa"/>
            <w:tcBorders>
              <w:top w:val="nil"/>
            </w:tcBorders>
            <w:shd w:val="clear" w:color="auto" w:fill="F7CAAC"/>
          </w:tcPr>
          <w:p w:rsidR="007A76D1" w:rsidRPr="00944A9E" w:rsidRDefault="007A76D1" w:rsidP="00E7344C">
            <w:pPr>
              <w:jc w:val="both"/>
              <w:rPr>
                <w:b/>
              </w:rPr>
            </w:pPr>
            <w:r w:rsidRPr="00944A9E">
              <w:rPr>
                <w:b/>
              </w:rPr>
              <w:t>Zapojení garanta do výuky předmětu</w:t>
            </w:r>
          </w:p>
        </w:tc>
        <w:tc>
          <w:tcPr>
            <w:tcW w:w="6728" w:type="dxa"/>
            <w:gridSpan w:val="7"/>
            <w:tcBorders>
              <w:top w:val="nil"/>
            </w:tcBorders>
          </w:tcPr>
          <w:p w:rsidR="007A76D1" w:rsidRPr="00944A9E" w:rsidRDefault="007A76D1" w:rsidP="00E7344C">
            <w:pPr>
              <w:jc w:val="both"/>
            </w:pPr>
            <w:r w:rsidRPr="00944A9E">
              <w:t>přednášející, vede seminář</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Vyučující</w:t>
            </w:r>
          </w:p>
        </w:tc>
        <w:tc>
          <w:tcPr>
            <w:tcW w:w="6728" w:type="dxa"/>
            <w:gridSpan w:val="7"/>
            <w:tcBorders>
              <w:bottom w:val="nil"/>
            </w:tcBorders>
            <w:shd w:val="clear" w:color="auto" w:fill="auto"/>
          </w:tcPr>
          <w:p w:rsidR="007A76D1" w:rsidRPr="00944A9E" w:rsidRDefault="007A76D1" w:rsidP="000278F0">
            <w:pPr>
              <w:jc w:val="both"/>
            </w:pPr>
            <w:r w:rsidRPr="00944A9E">
              <w:t xml:space="preserve">Mgr. </w:t>
            </w:r>
            <w:del w:id="1681" w:author="Hana Navrátilová" w:date="2019-09-24T11:10:00Z">
              <w:r w:rsidRPr="00944A9E">
                <w:delText>Ilona Kočvarová</w:delText>
              </w:r>
            </w:del>
            <w:ins w:id="1682" w:author="Hana Navrátilová" w:date="2019-09-24T11:10:00Z">
              <w:r w:rsidR="000278F0">
                <w:t>Dušan Klapko</w:t>
              </w:r>
            </w:ins>
            <w:r w:rsidR="000278F0">
              <w:t>, Ph.D.</w:t>
            </w:r>
            <w:del w:id="1683" w:author="Hana Navrátilová" w:date="2019-09-24T11:10:00Z">
              <w:r w:rsidRPr="00944A9E">
                <w:delText xml:space="preserve"> (</w:delText>
              </w:r>
              <w:r w:rsidR="0049160D">
                <w:delText>50</w:delText>
              </w:r>
              <w:r w:rsidR="00F3495F">
                <w:delText>%</w:delText>
              </w:r>
              <w:r w:rsidRPr="00944A9E">
                <w:delText>)</w:delText>
              </w:r>
              <w:r w:rsidR="00F3495F">
                <w:delText>, Mgr. Michal Málek (50%)</w:delText>
              </w:r>
            </w:del>
          </w:p>
        </w:tc>
      </w:tr>
      <w:tr w:rsidR="007A76D1" w:rsidRPr="00944A9E" w:rsidTr="000D793C">
        <w:trPr>
          <w:trHeight w:val="311"/>
          <w:jc w:val="center"/>
        </w:trPr>
        <w:tc>
          <w:tcPr>
            <w:tcW w:w="10207" w:type="dxa"/>
            <w:gridSpan w:val="8"/>
            <w:tcBorders>
              <w:top w:val="nil"/>
            </w:tcBorders>
          </w:tcPr>
          <w:p w:rsidR="007A76D1" w:rsidRPr="00944A9E" w:rsidRDefault="007A76D1" w:rsidP="00E7344C">
            <w:pPr>
              <w:jc w:val="both"/>
            </w:pP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Stručná anotace předmětu</w:t>
            </w:r>
          </w:p>
        </w:tc>
        <w:tc>
          <w:tcPr>
            <w:tcW w:w="6728" w:type="dxa"/>
            <w:gridSpan w:val="7"/>
            <w:tcBorders>
              <w:bottom w:val="nil"/>
            </w:tcBorders>
          </w:tcPr>
          <w:p w:rsidR="007A76D1" w:rsidRPr="00944A9E" w:rsidRDefault="007A76D1" w:rsidP="00E7344C">
            <w:pPr>
              <w:jc w:val="both"/>
            </w:pPr>
          </w:p>
        </w:tc>
      </w:tr>
      <w:tr w:rsidR="007A76D1" w:rsidRPr="00944A9E" w:rsidTr="000D793C">
        <w:trPr>
          <w:trHeight w:val="3715"/>
          <w:jc w:val="center"/>
        </w:trPr>
        <w:tc>
          <w:tcPr>
            <w:tcW w:w="10207" w:type="dxa"/>
            <w:gridSpan w:val="8"/>
            <w:tcBorders>
              <w:top w:val="nil"/>
              <w:bottom w:val="single" w:sz="12" w:space="0" w:color="auto"/>
            </w:tcBorders>
          </w:tcPr>
          <w:p w:rsidR="007A76D1" w:rsidRPr="00944A9E" w:rsidRDefault="007A76D1" w:rsidP="00E7344C">
            <w:pPr>
              <w:jc w:val="both"/>
            </w:pPr>
          </w:p>
          <w:p w:rsidR="007A76D1" w:rsidRPr="00944A9E" w:rsidRDefault="007A76D1" w:rsidP="00E7344C">
            <w:pPr>
              <w:jc w:val="both"/>
            </w:pPr>
            <w:r w:rsidRPr="00944A9E">
              <w:t>Vybrané techniky sběru dat v kvantitativním pedagogickém výzkumu.</w:t>
            </w:r>
          </w:p>
          <w:p w:rsidR="007A76D1" w:rsidRPr="00944A9E" w:rsidRDefault="007A76D1" w:rsidP="00E7344C">
            <w:pPr>
              <w:jc w:val="both"/>
            </w:pPr>
            <w:r w:rsidRPr="00944A9E">
              <w:t>Měření v kvantitativním pedagogickém výzkumu a záznam dat.</w:t>
            </w:r>
          </w:p>
          <w:p w:rsidR="007A76D1" w:rsidRPr="00944A9E" w:rsidRDefault="007A76D1" w:rsidP="00E7344C">
            <w:pPr>
              <w:jc w:val="both"/>
            </w:pPr>
            <w:r w:rsidRPr="00944A9E">
              <w:t>Základní požadavky na kvalitu výběrového souboru v kvantitativním pedagogickém výzkumu.</w:t>
            </w:r>
          </w:p>
          <w:p w:rsidR="007A76D1" w:rsidRPr="00944A9E" w:rsidRDefault="007A76D1" w:rsidP="00E7344C">
            <w:pPr>
              <w:jc w:val="both"/>
            </w:pPr>
            <w:r w:rsidRPr="00944A9E">
              <w:t>Výzkumné metody ve vztahu k výzkumným otázkám.</w:t>
            </w:r>
          </w:p>
          <w:p w:rsidR="007A76D1" w:rsidRPr="00944A9E" w:rsidRDefault="007A76D1" w:rsidP="00E7344C">
            <w:pPr>
              <w:jc w:val="both"/>
            </w:pPr>
            <w:r w:rsidRPr="00944A9E">
              <w:t>Hypotézy. Testování hypotéz: vybrané testy statistické významnosti.</w:t>
            </w:r>
          </w:p>
          <w:p w:rsidR="007A76D1" w:rsidRPr="00944A9E" w:rsidRDefault="007A76D1" w:rsidP="00E7344C">
            <w:pPr>
              <w:jc w:val="both"/>
            </w:pPr>
            <w:r w:rsidRPr="00944A9E">
              <w:t xml:space="preserve">Základní popisné statistiky. Korelační analýza. </w:t>
            </w:r>
          </w:p>
          <w:p w:rsidR="007A76D1" w:rsidRPr="00944A9E" w:rsidRDefault="007A76D1" w:rsidP="00E7344C">
            <w:pPr>
              <w:jc w:val="both"/>
            </w:pPr>
            <w:r w:rsidRPr="00944A9E">
              <w:t>Grafické zpracování výstupů statistických analýz.</w:t>
            </w:r>
          </w:p>
          <w:p w:rsidR="007A76D1" w:rsidRPr="00944A9E" w:rsidRDefault="007A76D1" w:rsidP="00E7344C">
            <w:pPr>
              <w:jc w:val="both"/>
            </w:pPr>
            <w:r w:rsidRPr="00944A9E">
              <w:t xml:space="preserve">Prezentace výsledků v kvantitativním výzkumu. </w:t>
            </w:r>
          </w:p>
          <w:p w:rsidR="007A76D1" w:rsidRPr="00944A9E" w:rsidRDefault="007A76D1" w:rsidP="00E7344C">
            <w:pPr>
              <w:jc w:val="both"/>
            </w:pPr>
            <w:r w:rsidRPr="00944A9E">
              <w:t>Výzkumné metody kvalitativního výzkumu: nestrukturované pozorování, nestrukturované a polostrukturované interview, fokusová skupina, narativní interview, analýza verbálních výpovědí, analýza vizuálních dat.</w:t>
            </w:r>
          </w:p>
          <w:p w:rsidR="007A76D1" w:rsidRPr="00944A9E" w:rsidRDefault="007A76D1" w:rsidP="00E7344C">
            <w:pPr>
              <w:jc w:val="both"/>
            </w:pPr>
            <w:r w:rsidRPr="00944A9E">
              <w:t>Vybrané techniky sběru dat v kvalitativním pedagogickém výzkumu.</w:t>
            </w:r>
          </w:p>
          <w:p w:rsidR="007A76D1" w:rsidRPr="00944A9E" w:rsidRDefault="007A76D1" w:rsidP="00E7344C">
            <w:pPr>
              <w:jc w:val="both"/>
            </w:pPr>
            <w:r w:rsidRPr="00944A9E">
              <w:t>Typy dat v kvalitativním výzkumu.</w:t>
            </w:r>
          </w:p>
          <w:p w:rsidR="007A76D1" w:rsidRPr="00944A9E" w:rsidRDefault="007A76D1" w:rsidP="00E7344C">
            <w:pPr>
              <w:jc w:val="both"/>
            </w:pPr>
            <w:r w:rsidRPr="00944A9E">
              <w:t xml:space="preserve">Zpracování dat: druhy kódování a postup od dat k teorii v jednotlivých designech. </w:t>
            </w:r>
          </w:p>
          <w:p w:rsidR="007A76D1" w:rsidRPr="00944A9E" w:rsidRDefault="007A76D1" w:rsidP="00E7344C">
            <w:pPr>
              <w:jc w:val="both"/>
            </w:pPr>
            <w:r w:rsidRPr="00944A9E">
              <w:t>Tematická analýza, etnografický výzkum, zakotvená teorie.</w:t>
            </w:r>
          </w:p>
          <w:p w:rsidR="007A76D1" w:rsidRDefault="007A76D1" w:rsidP="00E7344C">
            <w:pPr>
              <w:jc w:val="both"/>
            </w:pPr>
            <w:r w:rsidRPr="00944A9E">
              <w:t xml:space="preserve">Prezentace výsledků v kvalitativním výzkumu. </w:t>
            </w:r>
          </w:p>
          <w:p w:rsidR="00DC193A" w:rsidRPr="00944A9E" w:rsidRDefault="00DC193A" w:rsidP="00E7344C">
            <w:pPr>
              <w:jc w:val="both"/>
            </w:pPr>
          </w:p>
          <w:p w:rsidR="007A76D1" w:rsidRDefault="007A76D1" w:rsidP="00E7344C">
            <w:pPr>
              <w:jc w:val="both"/>
              <w:rPr>
                <w:del w:id="1684" w:author="Hana Navrátilová" w:date="2019-09-24T11:10:00Z"/>
              </w:rPr>
            </w:pPr>
          </w:p>
          <w:p w:rsidR="00DC193A" w:rsidRPr="00944A9E" w:rsidRDefault="00DC193A" w:rsidP="00E7344C">
            <w:pPr>
              <w:jc w:val="both"/>
            </w:pPr>
          </w:p>
        </w:tc>
      </w:tr>
      <w:tr w:rsidR="007A76D1" w:rsidRPr="00944A9E" w:rsidTr="000D793C">
        <w:trPr>
          <w:trHeight w:val="265"/>
          <w:jc w:val="center"/>
        </w:trPr>
        <w:tc>
          <w:tcPr>
            <w:tcW w:w="4046" w:type="dxa"/>
            <w:gridSpan w:val="2"/>
            <w:tcBorders>
              <w:top w:val="nil"/>
            </w:tcBorders>
            <w:shd w:val="clear" w:color="auto" w:fill="F7CAAC"/>
          </w:tcPr>
          <w:p w:rsidR="007A76D1" w:rsidRPr="00944A9E" w:rsidRDefault="007A76D1" w:rsidP="00E7344C">
            <w:pPr>
              <w:jc w:val="both"/>
            </w:pPr>
            <w:r w:rsidRPr="00944A9E">
              <w:rPr>
                <w:b/>
              </w:rPr>
              <w:t>Studijní literatura a studijní pomůcky</w:t>
            </w:r>
          </w:p>
        </w:tc>
        <w:tc>
          <w:tcPr>
            <w:tcW w:w="6161" w:type="dxa"/>
            <w:gridSpan w:val="6"/>
            <w:tcBorders>
              <w:top w:val="nil"/>
              <w:bottom w:val="nil"/>
            </w:tcBorders>
          </w:tcPr>
          <w:p w:rsidR="007A76D1" w:rsidRPr="00944A9E" w:rsidRDefault="007A76D1" w:rsidP="00E7344C">
            <w:pPr>
              <w:jc w:val="both"/>
            </w:pPr>
          </w:p>
        </w:tc>
      </w:tr>
      <w:tr w:rsidR="007A76D1" w:rsidRPr="00944A9E" w:rsidTr="000D793C">
        <w:trPr>
          <w:trHeight w:val="1497"/>
          <w:jc w:val="center"/>
        </w:trPr>
        <w:tc>
          <w:tcPr>
            <w:tcW w:w="10207" w:type="dxa"/>
            <w:gridSpan w:val="8"/>
            <w:tcBorders>
              <w:top w:val="nil"/>
            </w:tcBorders>
          </w:tcPr>
          <w:p w:rsidR="007A76D1" w:rsidRPr="00944A9E" w:rsidRDefault="007A76D1" w:rsidP="00E7344C">
            <w:pPr>
              <w:jc w:val="both"/>
              <w:rPr>
                <w:b/>
              </w:rPr>
            </w:pPr>
          </w:p>
          <w:p w:rsidR="007A76D1" w:rsidRPr="00944A9E" w:rsidRDefault="007A76D1" w:rsidP="00E7344C">
            <w:pPr>
              <w:jc w:val="both"/>
              <w:rPr>
                <w:b/>
              </w:rPr>
            </w:pPr>
            <w:r w:rsidRPr="00944A9E">
              <w:rPr>
                <w:b/>
              </w:rPr>
              <w:t>Povinná</w:t>
            </w:r>
            <w:r w:rsidR="009960FE" w:rsidRPr="00944A9E">
              <w:rPr>
                <w:b/>
              </w:rPr>
              <w:t xml:space="preserve"> literatura</w:t>
            </w:r>
            <w:r w:rsidRPr="00944A9E">
              <w:rPr>
                <w:b/>
              </w:rPr>
              <w:t xml:space="preserve">: </w:t>
            </w:r>
          </w:p>
          <w:p w:rsidR="00FD256A" w:rsidRPr="00944A9E" w:rsidRDefault="00FD256A" w:rsidP="00E7344C">
            <w:r w:rsidRPr="00944A9E">
              <w:t>Gavora, P. (2010). </w:t>
            </w:r>
            <w:r w:rsidRPr="00944A9E">
              <w:rPr>
                <w:i/>
              </w:rPr>
              <w:t>Úvod do pedagogického výzkumu</w:t>
            </w:r>
            <w:r w:rsidRPr="00944A9E">
              <w:t> (2., rozš. české vyd.). Brno: Paido.</w:t>
            </w:r>
          </w:p>
          <w:p w:rsidR="00FD256A" w:rsidRPr="00944A9E" w:rsidRDefault="00FD256A" w:rsidP="00E7344C">
            <w:r w:rsidRPr="00944A9E">
              <w:t>Chráska, M., &amp; Kočvarová, I. (2014). </w:t>
            </w:r>
            <w:r w:rsidRPr="00944A9E">
              <w:rPr>
                <w:i/>
              </w:rPr>
              <w:t>Kvantitativní design v pedagogických výzkumech začínajících akademických pracovníků</w:t>
            </w:r>
            <w:r w:rsidRPr="00944A9E">
              <w:t>. Zlín: Univerzita Tomáše Bati ve Zlíně, Fakulta humanitních studií.</w:t>
            </w:r>
          </w:p>
          <w:p w:rsidR="00FD256A" w:rsidRPr="00944A9E" w:rsidRDefault="00FD256A" w:rsidP="00E7344C">
            <w:r w:rsidRPr="00944A9E">
              <w:t>Chráska, M., &amp; Kočvarová, I. (2015). </w:t>
            </w:r>
            <w:r w:rsidRPr="00944A9E">
              <w:rPr>
                <w:i/>
              </w:rPr>
              <w:t>Kvantitativní metody sběru dat v pedagogických výzkumech</w:t>
            </w:r>
            <w:r w:rsidRPr="00944A9E">
              <w:t>. Zlín: Univerzita Tomáše Bati ve Zlíně, Fakulta humanitních studií.</w:t>
            </w:r>
          </w:p>
          <w:p w:rsidR="00FD256A" w:rsidRPr="00944A9E" w:rsidRDefault="00FD256A" w:rsidP="00E7344C">
            <w:r w:rsidRPr="00944A9E">
              <w:t>Mareš, P., Rabušic, L., &amp; Soukup, P. (2015). </w:t>
            </w:r>
            <w:r w:rsidRPr="00944A9E">
              <w:rPr>
                <w:i/>
              </w:rPr>
              <w:t>Analýza sociálněvědních dat (nejen) v SPSS</w:t>
            </w:r>
            <w:r w:rsidRPr="00944A9E">
              <w:t>. Brno: Masarykova univerzita.</w:t>
            </w:r>
          </w:p>
          <w:p w:rsidR="007A76D1" w:rsidRPr="00944A9E" w:rsidRDefault="007A76D1" w:rsidP="00E7344C">
            <w:pPr>
              <w:jc w:val="both"/>
            </w:pPr>
          </w:p>
          <w:p w:rsidR="007A76D1" w:rsidRPr="00944A9E" w:rsidRDefault="007A76D1" w:rsidP="00E7344C">
            <w:pPr>
              <w:jc w:val="both"/>
              <w:rPr>
                <w:b/>
              </w:rPr>
            </w:pPr>
            <w:r w:rsidRPr="00944A9E">
              <w:rPr>
                <w:b/>
              </w:rPr>
              <w:t>Doporučená</w:t>
            </w:r>
            <w:r w:rsidR="009960FE" w:rsidRPr="00944A9E">
              <w:rPr>
                <w:b/>
              </w:rPr>
              <w:t xml:space="preserve"> literatura</w:t>
            </w:r>
            <w:r w:rsidRPr="00944A9E">
              <w:rPr>
                <w:b/>
              </w:rPr>
              <w:t xml:space="preserve">: </w:t>
            </w:r>
          </w:p>
          <w:p w:rsidR="007A76D1" w:rsidRPr="00944A9E" w:rsidRDefault="007A76D1" w:rsidP="00E7344C">
            <w:r w:rsidRPr="00944A9E">
              <w:t>Field, A. P. (2013). </w:t>
            </w:r>
            <w:r w:rsidRPr="00944A9E">
              <w:rPr>
                <w:i/>
              </w:rPr>
              <w:t>Discovering statistics using IBM SPSS statistics: and sex and drugs and rock'n'roll</w:t>
            </w:r>
            <w:r w:rsidRPr="00944A9E">
              <w:t> (4th ed.). London: SAGE.</w:t>
            </w:r>
          </w:p>
          <w:p w:rsidR="007A76D1" w:rsidRDefault="007A76D1" w:rsidP="00E7344C">
            <w:r w:rsidRPr="00944A9E">
              <w:t>Gavora, P. (2012). </w:t>
            </w:r>
            <w:r w:rsidRPr="00944A9E">
              <w:rPr>
                <w:i/>
              </w:rPr>
              <w:t>Tvorba výskumného nástroja pre pedagogické bádanie</w:t>
            </w:r>
            <w:r w:rsidRPr="00944A9E">
              <w:t>. Bratislava: Slovenské pedagogické nakladateľstvo.</w:t>
            </w:r>
          </w:p>
          <w:p w:rsidR="00DC193A" w:rsidRPr="00944A9E" w:rsidRDefault="00DC193A" w:rsidP="00E7344C"/>
        </w:tc>
      </w:tr>
      <w:tr w:rsidR="007A76D1" w:rsidRPr="00944A9E"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A76D1" w:rsidRPr="00944A9E" w:rsidRDefault="007A76D1" w:rsidP="00E7344C">
            <w:pPr>
              <w:jc w:val="center"/>
              <w:rPr>
                <w:b/>
              </w:rPr>
            </w:pPr>
            <w:r w:rsidRPr="00944A9E">
              <w:rPr>
                <w:b/>
              </w:rPr>
              <w:t>Informace ke kombinované nebo distanční formě</w:t>
            </w:r>
          </w:p>
        </w:tc>
      </w:tr>
      <w:tr w:rsidR="007A76D1" w:rsidRPr="00944A9E" w:rsidTr="000D793C">
        <w:trPr>
          <w:jc w:val="center"/>
        </w:trPr>
        <w:tc>
          <w:tcPr>
            <w:tcW w:w="5180" w:type="dxa"/>
            <w:gridSpan w:val="3"/>
            <w:tcBorders>
              <w:top w:val="single" w:sz="2" w:space="0" w:color="auto"/>
            </w:tcBorders>
            <w:shd w:val="clear" w:color="auto" w:fill="F7CAAC"/>
          </w:tcPr>
          <w:p w:rsidR="007A76D1" w:rsidRPr="00944A9E" w:rsidRDefault="007A76D1" w:rsidP="00E7344C">
            <w:pPr>
              <w:jc w:val="both"/>
            </w:pPr>
            <w:r w:rsidRPr="00944A9E">
              <w:rPr>
                <w:b/>
              </w:rPr>
              <w:t>Rozsah konzultací (soustředění)</w:t>
            </w:r>
          </w:p>
        </w:tc>
        <w:tc>
          <w:tcPr>
            <w:tcW w:w="889" w:type="dxa"/>
            <w:tcBorders>
              <w:top w:val="single" w:sz="2" w:space="0" w:color="auto"/>
            </w:tcBorders>
          </w:tcPr>
          <w:p w:rsidR="007A76D1" w:rsidRPr="00944A9E" w:rsidRDefault="007A76D1" w:rsidP="00E7344C">
            <w:pPr>
              <w:jc w:val="both"/>
            </w:pPr>
          </w:p>
        </w:tc>
        <w:tc>
          <w:tcPr>
            <w:tcW w:w="4138" w:type="dxa"/>
            <w:gridSpan w:val="4"/>
            <w:tcBorders>
              <w:top w:val="single" w:sz="2" w:space="0" w:color="auto"/>
            </w:tcBorders>
            <w:shd w:val="clear" w:color="auto" w:fill="F7CAAC"/>
          </w:tcPr>
          <w:p w:rsidR="007A76D1" w:rsidRPr="00944A9E" w:rsidRDefault="007A76D1" w:rsidP="00E7344C">
            <w:pPr>
              <w:jc w:val="both"/>
              <w:rPr>
                <w:b/>
              </w:rPr>
            </w:pPr>
            <w:r w:rsidRPr="00944A9E">
              <w:rPr>
                <w:b/>
              </w:rPr>
              <w:t xml:space="preserve">hodin </w:t>
            </w:r>
          </w:p>
        </w:tc>
      </w:tr>
      <w:tr w:rsidR="007A76D1" w:rsidRPr="00944A9E" w:rsidTr="000D793C">
        <w:trPr>
          <w:jc w:val="center"/>
        </w:trPr>
        <w:tc>
          <w:tcPr>
            <w:tcW w:w="10207" w:type="dxa"/>
            <w:gridSpan w:val="8"/>
            <w:shd w:val="clear" w:color="auto" w:fill="F7CAAC"/>
          </w:tcPr>
          <w:p w:rsidR="007A76D1" w:rsidRPr="00944A9E" w:rsidRDefault="007A76D1" w:rsidP="00E7344C">
            <w:pPr>
              <w:jc w:val="both"/>
              <w:rPr>
                <w:b/>
              </w:rPr>
            </w:pPr>
            <w:r w:rsidRPr="00944A9E">
              <w:rPr>
                <w:b/>
              </w:rPr>
              <w:t>Informace o způsobu kontaktu s vyučujícím</w:t>
            </w:r>
          </w:p>
        </w:tc>
      </w:tr>
      <w:tr w:rsidR="007A76D1" w:rsidRPr="00944A9E" w:rsidTr="000D793C">
        <w:trPr>
          <w:trHeight w:val="1038"/>
          <w:jc w:val="center"/>
        </w:trPr>
        <w:tc>
          <w:tcPr>
            <w:tcW w:w="10207" w:type="dxa"/>
            <w:gridSpan w:val="8"/>
          </w:tcPr>
          <w:p w:rsidR="007A76D1" w:rsidRDefault="007A76D1" w:rsidP="00E7344C">
            <w:pPr>
              <w:jc w:val="both"/>
            </w:pPr>
          </w:p>
          <w:p w:rsidR="00DC193A" w:rsidRDefault="00DC193A" w:rsidP="00E7344C">
            <w:pPr>
              <w:jc w:val="both"/>
            </w:pPr>
          </w:p>
          <w:p w:rsidR="00DC193A" w:rsidRPr="00944A9E" w:rsidRDefault="00DC193A" w:rsidP="00E7344C">
            <w:pPr>
              <w:jc w:val="both"/>
            </w:pPr>
          </w:p>
        </w:tc>
      </w:tr>
    </w:tbl>
    <w:p w:rsidR="00F32C9A" w:rsidRDefault="00F32C9A"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A76D1" w:rsidRPr="00944A9E" w:rsidTr="000D793C">
        <w:trPr>
          <w:jc w:val="center"/>
        </w:trPr>
        <w:tc>
          <w:tcPr>
            <w:tcW w:w="10207" w:type="dxa"/>
            <w:gridSpan w:val="8"/>
            <w:tcBorders>
              <w:bottom w:val="double" w:sz="4" w:space="0" w:color="auto"/>
            </w:tcBorders>
            <w:shd w:val="clear" w:color="auto" w:fill="BDD6EE"/>
          </w:tcPr>
          <w:p w:rsidR="007A76D1" w:rsidRPr="00944A9E" w:rsidRDefault="007A76D1" w:rsidP="00E7344C">
            <w:pPr>
              <w:jc w:val="both"/>
              <w:rPr>
                <w:b/>
                <w:sz w:val="28"/>
                <w:szCs w:val="28"/>
              </w:rPr>
            </w:pPr>
            <w:r w:rsidRPr="00944A9E">
              <w:br w:type="page"/>
            </w:r>
            <w:r w:rsidRPr="00944A9E">
              <w:rPr>
                <w:b/>
                <w:sz w:val="28"/>
                <w:szCs w:val="28"/>
              </w:rPr>
              <w:t>B-III – Charakteristika studijního předmětu</w:t>
            </w:r>
          </w:p>
        </w:tc>
      </w:tr>
      <w:tr w:rsidR="007A76D1" w:rsidRPr="00944A9E" w:rsidTr="000D793C">
        <w:trPr>
          <w:jc w:val="center"/>
        </w:trPr>
        <w:tc>
          <w:tcPr>
            <w:tcW w:w="3479" w:type="dxa"/>
            <w:tcBorders>
              <w:top w:val="double" w:sz="4" w:space="0" w:color="auto"/>
            </w:tcBorders>
            <w:shd w:val="clear" w:color="auto" w:fill="F7CAAC"/>
          </w:tcPr>
          <w:p w:rsidR="007A76D1" w:rsidRPr="00944A9E" w:rsidRDefault="007A76D1" w:rsidP="00E7344C">
            <w:pPr>
              <w:jc w:val="both"/>
              <w:rPr>
                <w:b/>
              </w:rPr>
            </w:pPr>
            <w:r w:rsidRPr="00944A9E">
              <w:rPr>
                <w:b/>
              </w:rPr>
              <w:t>Název studijního předmětu</w:t>
            </w:r>
          </w:p>
        </w:tc>
        <w:tc>
          <w:tcPr>
            <w:tcW w:w="6728" w:type="dxa"/>
            <w:gridSpan w:val="7"/>
            <w:tcBorders>
              <w:top w:val="double" w:sz="4" w:space="0" w:color="auto"/>
            </w:tcBorders>
          </w:tcPr>
          <w:p w:rsidR="007A76D1" w:rsidRPr="00944A9E" w:rsidRDefault="007A76D1" w:rsidP="00E7344C">
            <w:pPr>
              <w:jc w:val="both"/>
            </w:pPr>
            <w:r w:rsidRPr="00944A9E">
              <w:t>Prezentační dovednosti učitele a tvorba profesního portfolia</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Typ předmětu</w:t>
            </w:r>
          </w:p>
        </w:tc>
        <w:tc>
          <w:tcPr>
            <w:tcW w:w="3406" w:type="dxa"/>
            <w:gridSpan w:val="4"/>
          </w:tcPr>
          <w:p w:rsidR="007A76D1" w:rsidRPr="00944A9E" w:rsidRDefault="007A76D1" w:rsidP="00E7344C">
            <w:pPr>
              <w:jc w:val="both"/>
            </w:pPr>
            <w:r w:rsidRPr="00944A9E">
              <w:t>povinný, PZ</w:t>
            </w:r>
          </w:p>
        </w:tc>
        <w:tc>
          <w:tcPr>
            <w:tcW w:w="2695" w:type="dxa"/>
            <w:gridSpan w:val="2"/>
            <w:shd w:val="clear" w:color="auto" w:fill="F7CAAC"/>
          </w:tcPr>
          <w:p w:rsidR="007A76D1" w:rsidRPr="00944A9E" w:rsidRDefault="007A76D1" w:rsidP="00E7344C">
            <w:pPr>
              <w:jc w:val="both"/>
            </w:pPr>
            <w:r w:rsidRPr="00944A9E">
              <w:rPr>
                <w:b/>
              </w:rPr>
              <w:t>doporučený ročník / semestr</w:t>
            </w:r>
          </w:p>
        </w:tc>
        <w:tc>
          <w:tcPr>
            <w:tcW w:w="627" w:type="dxa"/>
          </w:tcPr>
          <w:p w:rsidR="007A76D1" w:rsidRPr="00944A9E" w:rsidRDefault="007A76D1" w:rsidP="00E7344C">
            <w:pPr>
              <w:jc w:val="both"/>
            </w:pPr>
            <w:r w:rsidRPr="00944A9E">
              <w:t>4/LS</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Rozsah studijního předmětu</w:t>
            </w:r>
          </w:p>
        </w:tc>
        <w:tc>
          <w:tcPr>
            <w:tcW w:w="1701" w:type="dxa"/>
            <w:gridSpan w:val="2"/>
          </w:tcPr>
          <w:p w:rsidR="007A76D1" w:rsidRPr="00944A9E" w:rsidRDefault="007A76D1" w:rsidP="00E7344C">
            <w:pPr>
              <w:jc w:val="both"/>
            </w:pPr>
            <w:r w:rsidRPr="00944A9E">
              <w:t>14p+28c</w:t>
            </w:r>
          </w:p>
        </w:tc>
        <w:tc>
          <w:tcPr>
            <w:tcW w:w="889" w:type="dxa"/>
            <w:shd w:val="clear" w:color="auto" w:fill="F7CAAC"/>
          </w:tcPr>
          <w:p w:rsidR="007A76D1" w:rsidRPr="00944A9E" w:rsidRDefault="007A76D1" w:rsidP="00E7344C">
            <w:pPr>
              <w:jc w:val="both"/>
              <w:rPr>
                <w:b/>
              </w:rPr>
            </w:pPr>
            <w:r w:rsidRPr="00944A9E">
              <w:rPr>
                <w:b/>
              </w:rPr>
              <w:t xml:space="preserve">hod. </w:t>
            </w:r>
          </w:p>
        </w:tc>
        <w:tc>
          <w:tcPr>
            <w:tcW w:w="816" w:type="dxa"/>
          </w:tcPr>
          <w:p w:rsidR="007A76D1" w:rsidRPr="00944A9E" w:rsidRDefault="007A76D1" w:rsidP="00E7344C">
            <w:pPr>
              <w:jc w:val="both"/>
            </w:pPr>
            <w:r w:rsidRPr="00944A9E">
              <w:t>42</w:t>
            </w:r>
          </w:p>
        </w:tc>
        <w:tc>
          <w:tcPr>
            <w:tcW w:w="2156" w:type="dxa"/>
            <w:shd w:val="clear" w:color="auto" w:fill="F7CAAC"/>
          </w:tcPr>
          <w:p w:rsidR="007A76D1" w:rsidRPr="00944A9E" w:rsidRDefault="007A76D1" w:rsidP="00E7344C">
            <w:pPr>
              <w:jc w:val="both"/>
              <w:rPr>
                <w:b/>
              </w:rPr>
            </w:pPr>
            <w:r w:rsidRPr="00944A9E">
              <w:rPr>
                <w:b/>
              </w:rPr>
              <w:t>kreditů</w:t>
            </w:r>
          </w:p>
        </w:tc>
        <w:tc>
          <w:tcPr>
            <w:tcW w:w="1166" w:type="dxa"/>
            <w:gridSpan w:val="2"/>
          </w:tcPr>
          <w:p w:rsidR="007A76D1" w:rsidRPr="00944A9E" w:rsidRDefault="007A76D1" w:rsidP="00E7344C">
            <w:pPr>
              <w:jc w:val="both"/>
            </w:pPr>
            <w:r w:rsidRPr="00944A9E">
              <w:t>3</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Prerekvizity, korekvizity, ekvivalence</w:t>
            </w:r>
          </w:p>
        </w:tc>
        <w:tc>
          <w:tcPr>
            <w:tcW w:w="6728" w:type="dxa"/>
            <w:gridSpan w:val="7"/>
          </w:tcPr>
          <w:p w:rsidR="007A76D1" w:rsidRPr="00944A9E" w:rsidRDefault="007A76D1" w:rsidP="00E7344C">
            <w:pPr>
              <w:jc w:val="both"/>
            </w:pP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Způsob ověření studijních výsledků</w:t>
            </w:r>
          </w:p>
        </w:tc>
        <w:tc>
          <w:tcPr>
            <w:tcW w:w="3406" w:type="dxa"/>
            <w:gridSpan w:val="4"/>
          </w:tcPr>
          <w:p w:rsidR="007A76D1" w:rsidRPr="00944A9E" w:rsidRDefault="007A76D1" w:rsidP="00E7344C">
            <w:pPr>
              <w:jc w:val="both"/>
            </w:pPr>
            <w:r w:rsidRPr="00944A9E">
              <w:t>klasifikovaný zápočet</w:t>
            </w:r>
          </w:p>
        </w:tc>
        <w:tc>
          <w:tcPr>
            <w:tcW w:w="2156" w:type="dxa"/>
            <w:shd w:val="clear" w:color="auto" w:fill="F7CAAC"/>
          </w:tcPr>
          <w:p w:rsidR="007A76D1" w:rsidRPr="00944A9E" w:rsidRDefault="007A76D1" w:rsidP="00E7344C">
            <w:pPr>
              <w:jc w:val="both"/>
              <w:rPr>
                <w:b/>
              </w:rPr>
            </w:pPr>
            <w:r w:rsidRPr="00944A9E">
              <w:rPr>
                <w:b/>
              </w:rPr>
              <w:t>Forma výuky</w:t>
            </w:r>
          </w:p>
        </w:tc>
        <w:tc>
          <w:tcPr>
            <w:tcW w:w="1166" w:type="dxa"/>
            <w:gridSpan w:val="2"/>
          </w:tcPr>
          <w:p w:rsidR="007A76D1" w:rsidRPr="00944A9E" w:rsidRDefault="007A76D1" w:rsidP="00E7344C">
            <w:pPr>
              <w:jc w:val="both"/>
            </w:pPr>
            <w:r w:rsidRPr="00944A9E">
              <w:t>přednáška</w:t>
            </w:r>
          </w:p>
          <w:p w:rsidR="007A76D1" w:rsidRPr="00944A9E" w:rsidRDefault="007A76D1" w:rsidP="00E7344C">
            <w:pPr>
              <w:jc w:val="both"/>
            </w:pPr>
            <w:r w:rsidRPr="00944A9E">
              <w:t>cvičeni</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7A76D1" w:rsidRPr="00944A9E" w:rsidRDefault="007A76D1" w:rsidP="00E7344C">
            <w:pPr>
              <w:jc w:val="both"/>
            </w:pPr>
            <w:r w:rsidRPr="00944A9E">
              <w:t>Příprava ukázkového profesního portfolia z přípravy,  realizaci a reflexe závěrečné profesní pedagogické praxe.</w:t>
            </w:r>
          </w:p>
        </w:tc>
      </w:tr>
      <w:tr w:rsidR="007A76D1" w:rsidRPr="00944A9E" w:rsidTr="00BE1084">
        <w:trPr>
          <w:trHeight w:val="61"/>
          <w:jc w:val="center"/>
        </w:trPr>
        <w:tc>
          <w:tcPr>
            <w:tcW w:w="10207" w:type="dxa"/>
            <w:gridSpan w:val="8"/>
            <w:tcBorders>
              <w:top w:val="nil"/>
            </w:tcBorders>
          </w:tcPr>
          <w:p w:rsidR="007A76D1" w:rsidRPr="00944A9E" w:rsidRDefault="007A76D1" w:rsidP="00E7344C">
            <w:pPr>
              <w:jc w:val="both"/>
            </w:pPr>
          </w:p>
        </w:tc>
      </w:tr>
      <w:tr w:rsidR="007A76D1" w:rsidRPr="00944A9E" w:rsidTr="000D793C">
        <w:trPr>
          <w:trHeight w:val="197"/>
          <w:jc w:val="center"/>
        </w:trPr>
        <w:tc>
          <w:tcPr>
            <w:tcW w:w="3479" w:type="dxa"/>
            <w:tcBorders>
              <w:top w:val="nil"/>
            </w:tcBorders>
            <w:shd w:val="clear" w:color="auto" w:fill="F7CAAC"/>
          </w:tcPr>
          <w:p w:rsidR="007A76D1" w:rsidRPr="00944A9E" w:rsidRDefault="007A76D1" w:rsidP="00E7344C">
            <w:pPr>
              <w:jc w:val="both"/>
              <w:rPr>
                <w:b/>
              </w:rPr>
            </w:pPr>
            <w:r w:rsidRPr="00944A9E">
              <w:rPr>
                <w:b/>
              </w:rPr>
              <w:t>Garant předmětu</w:t>
            </w:r>
          </w:p>
        </w:tc>
        <w:tc>
          <w:tcPr>
            <w:tcW w:w="6728" w:type="dxa"/>
            <w:gridSpan w:val="7"/>
            <w:tcBorders>
              <w:top w:val="nil"/>
            </w:tcBorders>
          </w:tcPr>
          <w:p w:rsidR="007A76D1" w:rsidRPr="00944A9E" w:rsidRDefault="007A76D1" w:rsidP="00E7344C">
            <w:pPr>
              <w:jc w:val="both"/>
            </w:pPr>
            <w:r w:rsidRPr="00944A9E">
              <w:t>prof. PhDr. Hana Lukášová, CSc.</w:t>
            </w:r>
          </w:p>
        </w:tc>
      </w:tr>
      <w:tr w:rsidR="007A76D1" w:rsidRPr="00944A9E" w:rsidTr="0057304C">
        <w:trPr>
          <w:trHeight w:val="199"/>
          <w:jc w:val="center"/>
        </w:trPr>
        <w:tc>
          <w:tcPr>
            <w:tcW w:w="3479" w:type="dxa"/>
            <w:tcBorders>
              <w:top w:val="nil"/>
            </w:tcBorders>
            <w:shd w:val="clear" w:color="auto" w:fill="F7CAAC"/>
          </w:tcPr>
          <w:p w:rsidR="007A76D1" w:rsidRPr="00944A9E" w:rsidRDefault="007A76D1" w:rsidP="00E7344C">
            <w:pPr>
              <w:jc w:val="both"/>
              <w:rPr>
                <w:b/>
              </w:rPr>
            </w:pPr>
            <w:r w:rsidRPr="00944A9E">
              <w:rPr>
                <w:b/>
              </w:rPr>
              <w:t>Zapojení garanta do výuky předmětu</w:t>
            </w:r>
          </w:p>
        </w:tc>
        <w:tc>
          <w:tcPr>
            <w:tcW w:w="6728" w:type="dxa"/>
            <w:gridSpan w:val="7"/>
            <w:tcBorders>
              <w:top w:val="nil"/>
            </w:tcBorders>
          </w:tcPr>
          <w:p w:rsidR="007A76D1" w:rsidRPr="00944A9E" w:rsidRDefault="007A76D1" w:rsidP="00E7344C">
            <w:pPr>
              <w:jc w:val="both"/>
            </w:pPr>
            <w:r w:rsidRPr="00944A9E">
              <w:t>přednášející</w:t>
            </w: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Vyučující</w:t>
            </w:r>
          </w:p>
        </w:tc>
        <w:tc>
          <w:tcPr>
            <w:tcW w:w="6728" w:type="dxa"/>
            <w:gridSpan w:val="7"/>
            <w:tcBorders>
              <w:bottom w:val="nil"/>
            </w:tcBorders>
            <w:shd w:val="clear" w:color="auto" w:fill="auto"/>
          </w:tcPr>
          <w:p w:rsidR="007A76D1" w:rsidRPr="00944A9E" w:rsidRDefault="007A76D1" w:rsidP="00F4038E">
            <w:pPr>
              <w:jc w:val="both"/>
            </w:pPr>
            <w:r w:rsidRPr="00944A9E">
              <w:t xml:space="preserve">prof. PhDr. Hana Lukášová, CSc. (75%), </w:t>
            </w:r>
            <w:del w:id="1685" w:author="Hana Navrátilová" w:date="2019-09-24T11:10:00Z">
              <w:r w:rsidRPr="00944A9E">
                <w:delText>PhDr. Mgr. Marcela Janíková.</w:delText>
              </w:r>
            </w:del>
            <w:ins w:id="1686" w:author="Hana Navrátilová" w:date="2019-09-24T11:10:00Z">
              <w:r w:rsidR="00111EF4">
                <w:t xml:space="preserve">doc. </w:t>
              </w:r>
              <w:r w:rsidR="00F4038E">
                <w:t>Ing. Anežka Lengálová,</w:t>
              </w:r>
            </w:ins>
            <w:r w:rsidR="00F4038E">
              <w:t xml:space="preserve"> </w:t>
            </w:r>
            <w:r w:rsidRPr="00944A9E">
              <w:t>Ph</w:t>
            </w:r>
            <w:r w:rsidR="00040392">
              <w:t>.</w:t>
            </w:r>
            <w:r w:rsidRPr="00944A9E">
              <w:t>D. (25%)</w:t>
            </w:r>
          </w:p>
        </w:tc>
      </w:tr>
      <w:tr w:rsidR="007A76D1" w:rsidRPr="00944A9E" w:rsidTr="00BE1084">
        <w:trPr>
          <w:trHeight w:val="149"/>
          <w:jc w:val="center"/>
        </w:trPr>
        <w:tc>
          <w:tcPr>
            <w:tcW w:w="10207" w:type="dxa"/>
            <w:gridSpan w:val="8"/>
            <w:tcBorders>
              <w:top w:val="nil"/>
            </w:tcBorders>
          </w:tcPr>
          <w:p w:rsidR="007A76D1" w:rsidRPr="00944A9E" w:rsidRDefault="007A76D1" w:rsidP="00E7344C">
            <w:pPr>
              <w:jc w:val="both"/>
            </w:pPr>
          </w:p>
        </w:tc>
      </w:tr>
      <w:tr w:rsidR="007A76D1" w:rsidRPr="00944A9E" w:rsidTr="000D793C">
        <w:trPr>
          <w:jc w:val="center"/>
        </w:trPr>
        <w:tc>
          <w:tcPr>
            <w:tcW w:w="3479" w:type="dxa"/>
            <w:shd w:val="clear" w:color="auto" w:fill="F7CAAC"/>
          </w:tcPr>
          <w:p w:rsidR="007A76D1" w:rsidRPr="00944A9E" w:rsidRDefault="007A76D1" w:rsidP="00E7344C">
            <w:pPr>
              <w:jc w:val="both"/>
              <w:rPr>
                <w:b/>
              </w:rPr>
            </w:pPr>
            <w:r w:rsidRPr="00944A9E">
              <w:rPr>
                <w:b/>
              </w:rPr>
              <w:t>Stručná anotace předmětu</w:t>
            </w:r>
          </w:p>
        </w:tc>
        <w:tc>
          <w:tcPr>
            <w:tcW w:w="6728" w:type="dxa"/>
            <w:gridSpan w:val="7"/>
            <w:tcBorders>
              <w:bottom w:val="nil"/>
            </w:tcBorders>
          </w:tcPr>
          <w:p w:rsidR="007A76D1" w:rsidRPr="00944A9E" w:rsidRDefault="007A76D1" w:rsidP="00E7344C">
            <w:pPr>
              <w:jc w:val="both"/>
            </w:pPr>
          </w:p>
        </w:tc>
      </w:tr>
      <w:tr w:rsidR="007A76D1" w:rsidRPr="00944A9E" w:rsidTr="000D793C">
        <w:trPr>
          <w:trHeight w:val="3268"/>
          <w:jc w:val="center"/>
        </w:trPr>
        <w:tc>
          <w:tcPr>
            <w:tcW w:w="10207" w:type="dxa"/>
            <w:gridSpan w:val="8"/>
            <w:tcBorders>
              <w:top w:val="nil"/>
              <w:bottom w:val="single" w:sz="12" w:space="0" w:color="auto"/>
            </w:tcBorders>
          </w:tcPr>
          <w:p w:rsidR="00D05235" w:rsidRDefault="00D05235" w:rsidP="00E7344C">
            <w:pPr>
              <w:jc w:val="both"/>
            </w:pPr>
          </w:p>
          <w:p w:rsidR="003D1E85" w:rsidRDefault="003D1E85" w:rsidP="00E7344C">
            <w:pPr>
              <w:jc w:val="both"/>
            </w:pPr>
            <w:r>
              <w:t>N</w:t>
            </w:r>
            <w:r w:rsidRPr="00944A9E">
              <w:t>ávrh řešení pedagogického projektu</w:t>
            </w:r>
            <w:r w:rsidR="00D05235">
              <w:t>.</w:t>
            </w:r>
          </w:p>
          <w:p w:rsidR="007A76D1" w:rsidRDefault="002733A0" w:rsidP="00E7344C">
            <w:pPr>
              <w:jc w:val="both"/>
            </w:pPr>
            <w:r>
              <w:t>P</w:t>
            </w:r>
            <w:r w:rsidR="007A76D1" w:rsidRPr="00944A9E">
              <w:t>ísemné zpracování pedagogického projektu</w:t>
            </w:r>
            <w:r>
              <w:t xml:space="preserve">. </w:t>
            </w:r>
            <w:r w:rsidR="007A76D1" w:rsidRPr="00944A9E">
              <w:t xml:space="preserve"> </w:t>
            </w:r>
          </w:p>
          <w:p w:rsidR="002D17FF" w:rsidRDefault="002D17FF" w:rsidP="00E7344C">
            <w:pPr>
              <w:jc w:val="both"/>
            </w:pPr>
            <w:r>
              <w:t xml:space="preserve">Integrovaná tematická výuka. </w:t>
            </w:r>
          </w:p>
          <w:p w:rsidR="00F92D8B" w:rsidRDefault="00F92D8B" w:rsidP="00E7344C">
            <w:pPr>
              <w:jc w:val="both"/>
            </w:pPr>
            <w:r>
              <w:t xml:space="preserve">Stanovení cílů, obsahu dle podmínek školy, třídy, žáků. </w:t>
            </w:r>
          </w:p>
          <w:p w:rsidR="007A76D1" w:rsidRDefault="002733A0" w:rsidP="00E7344C">
            <w:pPr>
              <w:jc w:val="both"/>
            </w:pPr>
            <w:r>
              <w:t>Didaktická východiska a postupy pro přípravu didaktické sy</w:t>
            </w:r>
            <w:r w:rsidR="00D05235">
              <w:t>n</w:t>
            </w:r>
            <w:r>
              <w:t xml:space="preserve">tézy </w:t>
            </w:r>
            <w:r w:rsidR="007A76D1" w:rsidRPr="00944A9E">
              <w:t xml:space="preserve">z vybraných oborových didaktik. </w:t>
            </w:r>
          </w:p>
          <w:p w:rsidR="00F92D8B" w:rsidRDefault="00F92D8B" w:rsidP="00E7344C">
            <w:pPr>
              <w:jc w:val="both"/>
            </w:pPr>
            <w:r>
              <w:t>T</w:t>
            </w:r>
            <w:r w:rsidRPr="00944A9E">
              <w:t>ransdisciplinatit</w:t>
            </w:r>
            <w:r>
              <w:t>a</w:t>
            </w:r>
            <w:r w:rsidRPr="00944A9E">
              <w:t xml:space="preserve"> oborových didaktik.</w:t>
            </w:r>
          </w:p>
          <w:p w:rsidR="00D05235" w:rsidRPr="00944A9E" w:rsidRDefault="00D05235" w:rsidP="00E7344C">
            <w:pPr>
              <w:jc w:val="both"/>
            </w:pPr>
            <w:r>
              <w:t xml:space="preserve">Prezentace a analýza návrhů pedagogických projektů. </w:t>
            </w:r>
          </w:p>
          <w:p w:rsidR="002D17FF" w:rsidRDefault="002D17FF" w:rsidP="00E7344C">
            <w:pPr>
              <w:jc w:val="both"/>
            </w:pPr>
            <w:r>
              <w:t xml:space="preserve">Hodnocení výsledků </w:t>
            </w:r>
            <w:r w:rsidR="007A76D1" w:rsidRPr="00944A9E">
              <w:t>pedagogického projektu</w:t>
            </w:r>
            <w:r>
              <w:t xml:space="preserve">. </w:t>
            </w:r>
          </w:p>
          <w:p w:rsidR="00156B30" w:rsidRDefault="00156B30" w:rsidP="00E7344C">
            <w:pPr>
              <w:jc w:val="both"/>
            </w:pPr>
            <w:r>
              <w:t>P</w:t>
            </w:r>
            <w:r w:rsidRPr="00944A9E">
              <w:t>rezentac</w:t>
            </w:r>
            <w:r>
              <w:t>e</w:t>
            </w:r>
            <w:r w:rsidRPr="00944A9E">
              <w:t xml:space="preserve"> přípravy pro reflexi projektové praxe</w:t>
            </w:r>
            <w:r>
              <w:t xml:space="preserve">. </w:t>
            </w:r>
            <w:r w:rsidRPr="00944A9E">
              <w:t xml:space="preserve"> </w:t>
            </w:r>
          </w:p>
          <w:p w:rsidR="00156B30" w:rsidRPr="00944A9E" w:rsidRDefault="00156B30" w:rsidP="00E7344C">
            <w:pPr>
              <w:jc w:val="both"/>
            </w:pPr>
            <w:r>
              <w:t xml:space="preserve">Analýza </w:t>
            </w:r>
            <w:r w:rsidRPr="00944A9E">
              <w:t>příprav pedagogické praxe</w:t>
            </w:r>
            <w:r>
              <w:t xml:space="preserve">. </w:t>
            </w:r>
          </w:p>
          <w:p w:rsidR="00F92D8B" w:rsidRDefault="00F92D8B" w:rsidP="00E7344C">
            <w:pPr>
              <w:jc w:val="both"/>
            </w:pPr>
            <w:r w:rsidRPr="00944A9E">
              <w:t>Osvojení struktury reflexe závěrečné profesní praxe</w:t>
            </w:r>
            <w:r>
              <w:t xml:space="preserve">. </w:t>
            </w:r>
          </w:p>
          <w:p w:rsidR="00047567" w:rsidRDefault="00156B30" w:rsidP="00E7344C">
            <w:pPr>
              <w:jc w:val="both"/>
            </w:pPr>
            <w:r w:rsidRPr="00944A9E">
              <w:t>Reflexe projektové praxe</w:t>
            </w:r>
            <w:r>
              <w:t xml:space="preserve">. </w:t>
            </w:r>
          </w:p>
          <w:p w:rsidR="00047567" w:rsidRDefault="00047567" w:rsidP="00E7344C">
            <w:pPr>
              <w:jc w:val="both"/>
            </w:pPr>
            <w:r>
              <w:t xml:space="preserve">Tvorba profesního portfolia.  </w:t>
            </w:r>
          </w:p>
          <w:p w:rsidR="00156B30" w:rsidRPr="00944A9E" w:rsidRDefault="00156B30" w:rsidP="00E7344C">
            <w:pPr>
              <w:jc w:val="both"/>
            </w:pPr>
            <w:r w:rsidRPr="00944A9E">
              <w:t>Výsledné prezentace ukázkového didaktického portfolia ke SZZ</w:t>
            </w:r>
            <w:r w:rsidR="003D1E85">
              <w:t xml:space="preserve">. </w:t>
            </w:r>
          </w:p>
          <w:p w:rsidR="00156B30" w:rsidRDefault="00156B30" w:rsidP="00E7344C">
            <w:pPr>
              <w:jc w:val="both"/>
            </w:pPr>
          </w:p>
          <w:p w:rsidR="00047567" w:rsidRDefault="00047567" w:rsidP="00E7344C">
            <w:pPr>
              <w:jc w:val="both"/>
            </w:pPr>
          </w:p>
          <w:p w:rsidR="00156B30" w:rsidRDefault="00156B30" w:rsidP="00E7344C">
            <w:pPr>
              <w:jc w:val="both"/>
            </w:pPr>
          </w:p>
          <w:p w:rsidR="007A76D1" w:rsidRPr="00944A9E" w:rsidRDefault="00F92D8B" w:rsidP="00E7344C">
            <w:pPr>
              <w:jc w:val="both"/>
            </w:pPr>
            <w:r w:rsidRPr="00944A9E">
              <w:t xml:space="preserve"> </w:t>
            </w:r>
          </w:p>
        </w:tc>
      </w:tr>
      <w:tr w:rsidR="007A76D1" w:rsidRPr="00944A9E" w:rsidTr="000D793C">
        <w:trPr>
          <w:trHeight w:val="265"/>
          <w:jc w:val="center"/>
        </w:trPr>
        <w:tc>
          <w:tcPr>
            <w:tcW w:w="4046" w:type="dxa"/>
            <w:gridSpan w:val="2"/>
            <w:tcBorders>
              <w:top w:val="nil"/>
            </w:tcBorders>
            <w:shd w:val="clear" w:color="auto" w:fill="F7CAAC"/>
          </w:tcPr>
          <w:p w:rsidR="007A76D1" w:rsidRPr="00944A9E" w:rsidRDefault="007A76D1" w:rsidP="00E7344C">
            <w:pPr>
              <w:jc w:val="both"/>
            </w:pPr>
            <w:r w:rsidRPr="00944A9E">
              <w:rPr>
                <w:b/>
              </w:rPr>
              <w:t>Studijní literatura a studijní pomůcky</w:t>
            </w:r>
          </w:p>
        </w:tc>
        <w:tc>
          <w:tcPr>
            <w:tcW w:w="6161" w:type="dxa"/>
            <w:gridSpan w:val="6"/>
            <w:tcBorders>
              <w:top w:val="nil"/>
              <w:bottom w:val="nil"/>
            </w:tcBorders>
          </w:tcPr>
          <w:p w:rsidR="007A76D1" w:rsidRPr="00944A9E" w:rsidRDefault="007A76D1" w:rsidP="00E7344C">
            <w:pPr>
              <w:jc w:val="both"/>
            </w:pPr>
          </w:p>
        </w:tc>
      </w:tr>
      <w:tr w:rsidR="007A76D1" w:rsidRPr="00944A9E" w:rsidTr="000D793C">
        <w:trPr>
          <w:trHeight w:val="3439"/>
          <w:jc w:val="center"/>
        </w:trPr>
        <w:tc>
          <w:tcPr>
            <w:tcW w:w="10207" w:type="dxa"/>
            <w:gridSpan w:val="8"/>
            <w:tcBorders>
              <w:top w:val="nil"/>
            </w:tcBorders>
          </w:tcPr>
          <w:p w:rsidR="00047567" w:rsidRDefault="00047567" w:rsidP="00E7344C">
            <w:pPr>
              <w:rPr>
                <w:b/>
              </w:rPr>
            </w:pPr>
          </w:p>
          <w:p w:rsidR="007A76D1" w:rsidRPr="00944A9E" w:rsidRDefault="007A76D1" w:rsidP="00E7344C">
            <w:pPr>
              <w:rPr>
                <w:b/>
              </w:rPr>
            </w:pPr>
            <w:r w:rsidRPr="00944A9E">
              <w:rPr>
                <w:b/>
              </w:rPr>
              <w:t xml:space="preserve">Povinná literatura: </w:t>
            </w:r>
          </w:p>
          <w:p w:rsidR="007A76D1" w:rsidRPr="00944A9E" w:rsidRDefault="007A76D1" w:rsidP="00E7344C">
            <w:r w:rsidRPr="00944A9E">
              <w:t>Lukášová, H., Svatoš, T</w:t>
            </w:r>
            <w:r w:rsidR="00CF5226" w:rsidRPr="00944A9E">
              <w:t>.</w:t>
            </w:r>
            <w:r w:rsidR="00BE1084" w:rsidRPr="00944A9E">
              <w:t>,</w:t>
            </w:r>
            <w:r w:rsidR="00596E4C" w:rsidRPr="00944A9E">
              <w:t> </w:t>
            </w:r>
            <w:r w:rsidR="00C508D2" w:rsidRPr="00944A9E">
              <w:t>&amp;</w:t>
            </w:r>
            <w:r w:rsidR="00596E4C" w:rsidRPr="00944A9E">
              <w:t> </w:t>
            </w:r>
            <w:r w:rsidRPr="00944A9E">
              <w:t xml:space="preserve">Majerčíková, J. (2014).  </w:t>
            </w:r>
            <w:r w:rsidRPr="00944A9E">
              <w:rPr>
                <w:i/>
              </w:rPr>
              <w:t>Studentské portfolio jako prostředek pedagogického výzkumu – Příspěvek k autoregulaci a seberozvoji</w:t>
            </w:r>
            <w:r w:rsidRPr="00944A9E">
              <w:t xml:space="preserve">. Zlín: ÚŠP UTB. </w:t>
            </w:r>
          </w:p>
          <w:p w:rsidR="007A76D1" w:rsidRPr="00944A9E" w:rsidRDefault="0057304C" w:rsidP="00E7344C">
            <w:r w:rsidRPr="00944A9E">
              <w:t>Píšová, M. (Ed.)</w:t>
            </w:r>
            <w:r w:rsidR="00C508D2" w:rsidRPr="00944A9E">
              <w:t xml:space="preserve">. </w:t>
            </w:r>
            <w:r w:rsidR="007A76D1" w:rsidRPr="00944A9E">
              <w:t xml:space="preserve">(2007). Portfolio v profesní přípravě učitele – otazníky, naděje, nebezpečí. </w:t>
            </w:r>
            <w:r w:rsidR="007A76D1" w:rsidRPr="00944A9E">
              <w:rPr>
                <w:i/>
              </w:rPr>
              <w:t>Portfolio v profesní přípravě učitele</w:t>
            </w:r>
            <w:r w:rsidR="007A76D1" w:rsidRPr="00944A9E">
              <w:t xml:space="preserve">. Pardubice: Univerzita Pardubice. </w:t>
            </w:r>
          </w:p>
          <w:p w:rsidR="007A76D1" w:rsidRPr="00944A9E" w:rsidRDefault="005C4D3D" w:rsidP="00E7344C">
            <w:pPr>
              <w:ind w:hanging="5"/>
            </w:pPr>
            <w:r>
              <w:t xml:space="preserve">Píšová, M., </w:t>
            </w:r>
            <w:r w:rsidR="00C508D2" w:rsidRPr="00944A9E">
              <w:t>Dus</w:t>
            </w:r>
            <w:r>
              <w:t xml:space="preserve">chinská, K., </w:t>
            </w:r>
            <w:r w:rsidRPr="00944A9E">
              <w:t>&amp;</w:t>
            </w:r>
            <w:r w:rsidR="00C508D2" w:rsidRPr="00944A9E">
              <w:t xml:space="preserve"> kol.</w:t>
            </w:r>
            <w:r w:rsidR="007A76D1" w:rsidRPr="00944A9E">
              <w:t xml:space="preserve"> (2011). </w:t>
            </w:r>
            <w:r w:rsidR="007A76D1" w:rsidRPr="00944A9E">
              <w:rPr>
                <w:i/>
              </w:rPr>
              <w:t>Mentoring v učitelství</w:t>
            </w:r>
            <w:r w:rsidR="007A76D1" w:rsidRPr="00944A9E">
              <w:t>. Praha: PdF UK.</w:t>
            </w:r>
          </w:p>
          <w:p w:rsidR="005C4D3D" w:rsidRDefault="005C4D3D" w:rsidP="00E7344C">
            <w:pPr>
              <w:ind w:hanging="5"/>
              <w:rPr>
                <w:b/>
              </w:rPr>
            </w:pPr>
          </w:p>
          <w:p w:rsidR="007A76D1" w:rsidRPr="00944A9E" w:rsidRDefault="007A76D1" w:rsidP="00E7344C">
            <w:pPr>
              <w:ind w:hanging="5"/>
              <w:rPr>
                <w:b/>
              </w:rPr>
            </w:pPr>
            <w:r w:rsidRPr="00944A9E">
              <w:rPr>
                <w:b/>
              </w:rPr>
              <w:t xml:space="preserve">Doporučená literatura: </w:t>
            </w:r>
          </w:p>
          <w:p w:rsidR="007A76D1" w:rsidRPr="00944A9E" w:rsidRDefault="007A76D1" w:rsidP="00E7344C">
            <w:pPr>
              <w:ind w:hanging="5"/>
            </w:pPr>
            <w:r w:rsidRPr="00944A9E">
              <w:t xml:space="preserve">Svatoš, T. (2006). Studentské portfolio jako zdroj poznávání postojů začínajících studentů učitelství. </w:t>
            </w:r>
            <w:r w:rsidRPr="00944A9E">
              <w:rPr>
                <w:i/>
              </w:rPr>
              <w:t>Pedagogika</w:t>
            </w:r>
            <w:r w:rsidRPr="00944A9E">
              <w:t xml:space="preserve">, roč. LVI, č. 1, s. 45-57. </w:t>
            </w:r>
          </w:p>
          <w:p w:rsidR="007A76D1" w:rsidRPr="00944A9E" w:rsidRDefault="007A76D1" w:rsidP="00E7344C">
            <w:pPr>
              <w:ind w:hanging="5"/>
            </w:pPr>
            <w:r w:rsidRPr="00944A9E">
              <w:t xml:space="preserve">Svatoš, T., </w:t>
            </w:r>
            <w:r w:rsidR="00C508D2" w:rsidRPr="00944A9E">
              <w:t>&amp;</w:t>
            </w:r>
            <w:r w:rsidR="00596E4C" w:rsidRPr="00944A9E">
              <w:t> </w:t>
            </w:r>
            <w:r w:rsidRPr="00944A9E">
              <w:t>Holý, I. (2007). Studentské portfolio v pregraduálním učitelském vzdělávání. In P</w:t>
            </w:r>
            <w:r w:rsidR="00287C84">
              <w:t>íšová</w:t>
            </w:r>
            <w:r w:rsidRPr="00944A9E">
              <w:t xml:space="preserve">, M. (Ed.) </w:t>
            </w:r>
            <w:r w:rsidRPr="00944A9E">
              <w:rPr>
                <w:i/>
              </w:rPr>
              <w:t>Portfolio v profesní přípravě učitele</w:t>
            </w:r>
            <w:r w:rsidRPr="00944A9E">
              <w:t>. Pardubice: Univerzita Pardubice, s. 21-38.</w:t>
            </w:r>
          </w:p>
          <w:p w:rsidR="007A76D1" w:rsidRPr="00944A9E" w:rsidRDefault="007A76D1" w:rsidP="00E7344C">
            <w:pPr>
              <w:ind w:hanging="5"/>
            </w:pPr>
            <w:r w:rsidRPr="00944A9E">
              <w:t xml:space="preserve">Svatoš, T., </w:t>
            </w:r>
            <w:r w:rsidR="00C508D2" w:rsidRPr="00944A9E">
              <w:t>&amp;</w:t>
            </w:r>
            <w:r w:rsidR="00596E4C" w:rsidRPr="00944A9E">
              <w:t> </w:t>
            </w:r>
            <w:r w:rsidRPr="00944A9E">
              <w:t>Krejčová, V. (2002). Dotazník PoFoS- PRE. Vstupní dotazník k pedagogickému portfoliu. Hradec Králové: PF UHK.</w:t>
            </w:r>
          </w:p>
          <w:p w:rsidR="007A76D1" w:rsidRDefault="007A76D1" w:rsidP="00E7344C">
            <w:r w:rsidRPr="00944A9E">
              <w:t xml:space="preserve">Spilková, V., </w:t>
            </w:r>
            <w:r w:rsidR="00C508D2" w:rsidRPr="00944A9E">
              <w:t>&amp;</w:t>
            </w:r>
            <w:r w:rsidR="00596E4C" w:rsidRPr="00944A9E">
              <w:t> </w:t>
            </w:r>
            <w:r w:rsidRPr="00944A9E">
              <w:t xml:space="preserve">Hejlová, H. (Eds.). (2010). </w:t>
            </w:r>
            <w:r w:rsidRPr="00944A9E">
              <w:rPr>
                <w:i/>
              </w:rPr>
              <w:t>Příprava učitelů pro primární a preprimární vzdělávání v Česku a na Slovensku</w:t>
            </w:r>
            <w:r w:rsidRPr="00944A9E">
              <w:t>. Praha: PdF UK.</w:t>
            </w:r>
          </w:p>
          <w:p w:rsidR="00DC193A" w:rsidRDefault="00DC193A" w:rsidP="00E7344C">
            <w:pPr>
              <w:rPr>
                <w:del w:id="1687" w:author="Hana Navrátilová" w:date="2019-09-24T11:10:00Z"/>
              </w:rPr>
            </w:pPr>
          </w:p>
          <w:p w:rsidR="00DC193A" w:rsidRPr="00944A9E" w:rsidRDefault="00DC193A" w:rsidP="00E7344C"/>
        </w:tc>
      </w:tr>
      <w:tr w:rsidR="007A76D1" w:rsidRPr="00944A9E"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7A76D1" w:rsidRPr="00944A9E" w:rsidRDefault="007A76D1" w:rsidP="00E7344C">
            <w:pPr>
              <w:jc w:val="center"/>
              <w:rPr>
                <w:b/>
              </w:rPr>
            </w:pPr>
            <w:r w:rsidRPr="00944A9E">
              <w:rPr>
                <w:b/>
              </w:rPr>
              <w:t>Informace ke kombinované nebo distanční formě</w:t>
            </w:r>
          </w:p>
        </w:tc>
      </w:tr>
      <w:tr w:rsidR="007A76D1" w:rsidRPr="00944A9E" w:rsidTr="000D793C">
        <w:trPr>
          <w:jc w:val="center"/>
        </w:trPr>
        <w:tc>
          <w:tcPr>
            <w:tcW w:w="5180" w:type="dxa"/>
            <w:gridSpan w:val="3"/>
            <w:tcBorders>
              <w:top w:val="single" w:sz="2" w:space="0" w:color="auto"/>
            </w:tcBorders>
            <w:shd w:val="clear" w:color="auto" w:fill="F7CAAC"/>
          </w:tcPr>
          <w:p w:rsidR="007A76D1" w:rsidRPr="00944A9E" w:rsidRDefault="007A76D1" w:rsidP="00E7344C">
            <w:pPr>
              <w:jc w:val="both"/>
            </w:pPr>
            <w:r w:rsidRPr="00944A9E">
              <w:rPr>
                <w:b/>
              </w:rPr>
              <w:t>Rozsah konzultací (soustředění)</w:t>
            </w:r>
          </w:p>
        </w:tc>
        <w:tc>
          <w:tcPr>
            <w:tcW w:w="889" w:type="dxa"/>
            <w:tcBorders>
              <w:top w:val="single" w:sz="2" w:space="0" w:color="auto"/>
            </w:tcBorders>
          </w:tcPr>
          <w:p w:rsidR="007A76D1" w:rsidRPr="00944A9E" w:rsidRDefault="007A76D1" w:rsidP="00E7344C">
            <w:pPr>
              <w:jc w:val="both"/>
            </w:pPr>
          </w:p>
        </w:tc>
        <w:tc>
          <w:tcPr>
            <w:tcW w:w="4138" w:type="dxa"/>
            <w:gridSpan w:val="4"/>
            <w:tcBorders>
              <w:top w:val="single" w:sz="2" w:space="0" w:color="auto"/>
            </w:tcBorders>
            <w:shd w:val="clear" w:color="auto" w:fill="F7CAAC"/>
          </w:tcPr>
          <w:p w:rsidR="007A76D1" w:rsidRPr="00944A9E" w:rsidRDefault="007A76D1" w:rsidP="00E7344C">
            <w:pPr>
              <w:jc w:val="both"/>
              <w:rPr>
                <w:b/>
              </w:rPr>
            </w:pPr>
            <w:r w:rsidRPr="00944A9E">
              <w:rPr>
                <w:b/>
              </w:rPr>
              <w:t xml:space="preserve">hodin </w:t>
            </w:r>
          </w:p>
        </w:tc>
      </w:tr>
      <w:tr w:rsidR="007A76D1" w:rsidRPr="00944A9E" w:rsidTr="000D793C">
        <w:trPr>
          <w:jc w:val="center"/>
        </w:trPr>
        <w:tc>
          <w:tcPr>
            <w:tcW w:w="10207" w:type="dxa"/>
            <w:gridSpan w:val="8"/>
            <w:shd w:val="clear" w:color="auto" w:fill="F7CAAC"/>
          </w:tcPr>
          <w:p w:rsidR="007A76D1" w:rsidRPr="00944A9E" w:rsidRDefault="007A76D1" w:rsidP="00E7344C">
            <w:pPr>
              <w:jc w:val="both"/>
              <w:rPr>
                <w:b/>
              </w:rPr>
            </w:pPr>
            <w:r w:rsidRPr="00944A9E">
              <w:rPr>
                <w:b/>
              </w:rPr>
              <w:t>Informace o způsobu kontaktu s vyučujícím</w:t>
            </w:r>
          </w:p>
        </w:tc>
      </w:tr>
      <w:tr w:rsidR="007A76D1" w:rsidRPr="00944A9E" w:rsidTr="007A76D1">
        <w:trPr>
          <w:trHeight w:val="126"/>
          <w:jc w:val="center"/>
        </w:trPr>
        <w:tc>
          <w:tcPr>
            <w:tcW w:w="10207" w:type="dxa"/>
            <w:gridSpan w:val="8"/>
          </w:tcPr>
          <w:p w:rsidR="007A76D1" w:rsidRPr="00944A9E" w:rsidRDefault="007A76D1" w:rsidP="00E7344C">
            <w:pPr>
              <w:jc w:val="both"/>
            </w:pPr>
          </w:p>
        </w:tc>
      </w:tr>
    </w:tbl>
    <w:p w:rsidR="005314DC" w:rsidRDefault="005314DC" w:rsidP="00E7344C">
      <w:r>
        <w:br w:type="page"/>
      </w: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1"/>
        <w:gridCol w:w="560"/>
        <w:gridCol w:w="1141"/>
        <w:gridCol w:w="889"/>
        <w:gridCol w:w="816"/>
        <w:gridCol w:w="2155"/>
        <w:gridCol w:w="539"/>
        <w:gridCol w:w="640"/>
      </w:tblGrid>
      <w:tr w:rsidR="007A76D1" w:rsidRPr="00944A9E" w:rsidTr="00B7211C">
        <w:trPr>
          <w:jc w:val="center"/>
        </w:trPr>
        <w:tc>
          <w:tcPr>
            <w:tcW w:w="10211" w:type="dxa"/>
            <w:gridSpan w:val="8"/>
            <w:tcBorders>
              <w:bottom w:val="double" w:sz="4" w:space="0" w:color="auto"/>
            </w:tcBorders>
            <w:shd w:val="clear" w:color="auto" w:fill="BDD6EE"/>
          </w:tcPr>
          <w:p w:rsidR="007A76D1" w:rsidRPr="00944A9E" w:rsidRDefault="007A76D1" w:rsidP="00E7344C">
            <w:pPr>
              <w:jc w:val="both"/>
              <w:rPr>
                <w:b/>
                <w:sz w:val="28"/>
                <w:szCs w:val="28"/>
              </w:rPr>
            </w:pPr>
            <w:r w:rsidRPr="00944A9E">
              <w:br w:type="page"/>
            </w:r>
            <w:r w:rsidRPr="00944A9E">
              <w:rPr>
                <w:b/>
                <w:sz w:val="28"/>
                <w:szCs w:val="28"/>
              </w:rPr>
              <w:t>B-III – Charakteristika studijního předmětu</w:t>
            </w:r>
          </w:p>
        </w:tc>
      </w:tr>
      <w:tr w:rsidR="007A76D1" w:rsidRPr="00944A9E" w:rsidTr="00B7211C">
        <w:trPr>
          <w:jc w:val="center"/>
        </w:trPr>
        <w:tc>
          <w:tcPr>
            <w:tcW w:w="3471" w:type="dxa"/>
            <w:tcBorders>
              <w:top w:val="double" w:sz="4" w:space="0" w:color="auto"/>
            </w:tcBorders>
            <w:shd w:val="clear" w:color="auto" w:fill="F7CAAC"/>
          </w:tcPr>
          <w:p w:rsidR="007A76D1" w:rsidRPr="00944A9E" w:rsidRDefault="007A76D1" w:rsidP="00E7344C">
            <w:pPr>
              <w:jc w:val="both"/>
              <w:rPr>
                <w:b/>
              </w:rPr>
            </w:pPr>
            <w:r w:rsidRPr="00944A9E">
              <w:rPr>
                <w:b/>
              </w:rPr>
              <w:t>Název studijního předmětu</w:t>
            </w:r>
          </w:p>
        </w:tc>
        <w:tc>
          <w:tcPr>
            <w:tcW w:w="6740" w:type="dxa"/>
            <w:gridSpan w:val="7"/>
            <w:tcBorders>
              <w:top w:val="double" w:sz="4" w:space="0" w:color="auto"/>
            </w:tcBorders>
          </w:tcPr>
          <w:p w:rsidR="007A76D1" w:rsidRPr="00944A9E" w:rsidRDefault="007A76D1" w:rsidP="00E7344C">
            <w:pPr>
              <w:jc w:val="both"/>
            </w:pPr>
            <w:r w:rsidRPr="00944A9E">
              <w:t>Předškolní pedagogika</w:t>
            </w:r>
          </w:p>
        </w:tc>
      </w:tr>
      <w:tr w:rsidR="008A1422" w:rsidRPr="00944A9E" w:rsidTr="00AA4644">
        <w:trPr>
          <w:jc w:val="center"/>
        </w:trPr>
        <w:tc>
          <w:tcPr>
            <w:tcW w:w="3471" w:type="dxa"/>
            <w:shd w:val="clear" w:color="auto" w:fill="F7CAAC"/>
          </w:tcPr>
          <w:p w:rsidR="007A76D1" w:rsidRPr="00944A9E" w:rsidRDefault="007A76D1" w:rsidP="00E7344C">
            <w:pPr>
              <w:jc w:val="both"/>
              <w:rPr>
                <w:b/>
              </w:rPr>
            </w:pPr>
            <w:r w:rsidRPr="00944A9E">
              <w:rPr>
                <w:b/>
              </w:rPr>
              <w:t>Typ předmětu</w:t>
            </w:r>
          </w:p>
        </w:tc>
        <w:tc>
          <w:tcPr>
            <w:tcW w:w="3406" w:type="dxa"/>
            <w:gridSpan w:val="4"/>
          </w:tcPr>
          <w:p w:rsidR="007A76D1" w:rsidRPr="00944A9E" w:rsidRDefault="007A76D1" w:rsidP="00E7344C">
            <w:pPr>
              <w:jc w:val="both"/>
            </w:pPr>
            <w:r w:rsidRPr="00944A9E">
              <w:t>povinný, PZ</w:t>
            </w:r>
          </w:p>
        </w:tc>
        <w:tc>
          <w:tcPr>
            <w:tcW w:w="2694" w:type="dxa"/>
            <w:gridSpan w:val="2"/>
            <w:shd w:val="clear" w:color="auto" w:fill="F7CAAC"/>
          </w:tcPr>
          <w:p w:rsidR="007A76D1" w:rsidRPr="00944A9E" w:rsidRDefault="007A76D1" w:rsidP="00E7344C">
            <w:pPr>
              <w:jc w:val="both"/>
            </w:pPr>
            <w:r w:rsidRPr="00944A9E">
              <w:rPr>
                <w:b/>
              </w:rPr>
              <w:t>doporučený ročník / semestr</w:t>
            </w:r>
          </w:p>
        </w:tc>
        <w:tc>
          <w:tcPr>
            <w:tcW w:w="640" w:type="dxa"/>
          </w:tcPr>
          <w:p w:rsidR="007A76D1" w:rsidRPr="00944A9E" w:rsidRDefault="007A76D1" w:rsidP="00E7344C">
            <w:pPr>
              <w:jc w:val="both"/>
            </w:pPr>
            <w:r w:rsidRPr="00944A9E">
              <w:t>4/LS</w:t>
            </w:r>
          </w:p>
        </w:tc>
      </w:tr>
      <w:tr w:rsidR="008A1422" w:rsidRPr="00944A9E" w:rsidTr="00AA4644">
        <w:trPr>
          <w:jc w:val="center"/>
        </w:trPr>
        <w:tc>
          <w:tcPr>
            <w:tcW w:w="3471" w:type="dxa"/>
            <w:shd w:val="clear" w:color="auto" w:fill="F7CAAC"/>
          </w:tcPr>
          <w:p w:rsidR="007A76D1" w:rsidRPr="00944A9E" w:rsidRDefault="007A76D1" w:rsidP="00E7344C">
            <w:pPr>
              <w:jc w:val="both"/>
              <w:rPr>
                <w:b/>
              </w:rPr>
            </w:pPr>
            <w:r w:rsidRPr="00944A9E">
              <w:rPr>
                <w:b/>
              </w:rPr>
              <w:t>Rozsah studijního předmětu</w:t>
            </w:r>
          </w:p>
        </w:tc>
        <w:tc>
          <w:tcPr>
            <w:tcW w:w="1701" w:type="dxa"/>
            <w:gridSpan w:val="2"/>
          </w:tcPr>
          <w:p w:rsidR="007A76D1" w:rsidRPr="00944A9E" w:rsidRDefault="007A76D1" w:rsidP="00E7344C">
            <w:pPr>
              <w:jc w:val="both"/>
            </w:pPr>
            <w:r w:rsidRPr="00944A9E">
              <w:t>28c</w:t>
            </w:r>
          </w:p>
        </w:tc>
        <w:tc>
          <w:tcPr>
            <w:tcW w:w="889" w:type="dxa"/>
            <w:shd w:val="clear" w:color="auto" w:fill="F7CAAC"/>
          </w:tcPr>
          <w:p w:rsidR="007A76D1" w:rsidRPr="00944A9E" w:rsidRDefault="007A76D1" w:rsidP="00E7344C">
            <w:pPr>
              <w:jc w:val="both"/>
              <w:rPr>
                <w:b/>
              </w:rPr>
            </w:pPr>
            <w:r w:rsidRPr="00944A9E">
              <w:rPr>
                <w:b/>
              </w:rPr>
              <w:t xml:space="preserve">hod. </w:t>
            </w:r>
          </w:p>
        </w:tc>
        <w:tc>
          <w:tcPr>
            <w:tcW w:w="816" w:type="dxa"/>
          </w:tcPr>
          <w:p w:rsidR="007A76D1" w:rsidRPr="00944A9E" w:rsidRDefault="007A76D1" w:rsidP="00E7344C">
            <w:pPr>
              <w:jc w:val="both"/>
            </w:pPr>
            <w:r w:rsidRPr="00944A9E">
              <w:t>28</w:t>
            </w:r>
          </w:p>
        </w:tc>
        <w:tc>
          <w:tcPr>
            <w:tcW w:w="2155" w:type="dxa"/>
            <w:shd w:val="clear" w:color="auto" w:fill="F7CAAC"/>
          </w:tcPr>
          <w:p w:rsidR="007A76D1" w:rsidRPr="00944A9E" w:rsidRDefault="007A76D1" w:rsidP="00E7344C">
            <w:pPr>
              <w:jc w:val="both"/>
              <w:rPr>
                <w:b/>
              </w:rPr>
            </w:pPr>
            <w:r w:rsidRPr="00944A9E">
              <w:rPr>
                <w:b/>
              </w:rPr>
              <w:t>kreditů</w:t>
            </w:r>
          </w:p>
        </w:tc>
        <w:tc>
          <w:tcPr>
            <w:tcW w:w="1179" w:type="dxa"/>
            <w:gridSpan w:val="2"/>
          </w:tcPr>
          <w:p w:rsidR="007A76D1" w:rsidRPr="00944A9E" w:rsidRDefault="007A76D1" w:rsidP="00E7344C">
            <w:pPr>
              <w:jc w:val="both"/>
            </w:pPr>
            <w:r w:rsidRPr="00944A9E">
              <w:t>3</w:t>
            </w: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Prerekvizity, korekvizity, ekvivalence</w:t>
            </w:r>
          </w:p>
        </w:tc>
        <w:tc>
          <w:tcPr>
            <w:tcW w:w="6740" w:type="dxa"/>
            <w:gridSpan w:val="7"/>
          </w:tcPr>
          <w:p w:rsidR="007A76D1" w:rsidRPr="00944A9E" w:rsidRDefault="007A76D1" w:rsidP="00E7344C">
            <w:pPr>
              <w:jc w:val="both"/>
            </w:pPr>
          </w:p>
        </w:tc>
      </w:tr>
      <w:tr w:rsidR="008A1422" w:rsidRPr="00944A9E" w:rsidTr="00AA4644">
        <w:trPr>
          <w:jc w:val="center"/>
        </w:trPr>
        <w:tc>
          <w:tcPr>
            <w:tcW w:w="3471" w:type="dxa"/>
            <w:shd w:val="clear" w:color="auto" w:fill="F7CAAC"/>
          </w:tcPr>
          <w:p w:rsidR="007A76D1" w:rsidRPr="00944A9E" w:rsidRDefault="007A76D1" w:rsidP="00E7344C">
            <w:pPr>
              <w:jc w:val="both"/>
              <w:rPr>
                <w:b/>
              </w:rPr>
            </w:pPr>
            <w:r w:rsidRPr="00944A9E">
              <w:rPr>
                <w:b/>
              </w:rPr>
              <w:t>Způsob ověření studijních výsledků</w:t>
            </w:r>
          </w:p>
        </w:tc>
        <w:tc>
          <w:tcPr>
            <w:tcW w:w="3406" w:type="dxa"/>
            <w:gridSpan w:val="4"/>
          </w:tcPr>
          <w:p w:rsidR="007A76D1" w:rsidRPr="00944A9E" w:rsidRDefault="007A76D1" w:rsidP="00E7344C">
            <w:pPr>
              <w:jc w:val="both"/>
            </w:pPr>
            <w:r w:rsidRPr="00944A9E">
              <w:t>zápočet</w:t>
            </w:r>
          </w:p>
        </w:tc>
        <w:tc>
          <w:tcPr>
            <w:tcW w:w="2155" w:type="dxa"/>
            <w:shd w:val="clear" w:color="auto" w:fill="F7CAAC"/>
          </w:tcPr>
          <w:p w:rsidR="007A76D1" w:rsidRPr="00944A9E" w:rsidRDefault="007A76D1" w:rsidP="00E7344C">
            <w:pPr>
              <w:jc w:val="both"/>
              <w:rPr>
                <w:b/>
              </w:rPr>
            </w:pPr>
            <w:r w:rsidRPr="00944A9E">
              <w:rPr>
                <w:b/>
              </w:rPr>
              <w:t>Forma výuky</w:t>
            </w:r>
          </w:p>
        </w:tc>
        <w:tc>
          <w:tcPr>
            <w:tcW w:w="1179" w:type="dxa"/>
            <w:gridSpan w:val="2"/>
          </w:tcPr>
          <w:p w:rsidR="007A76D1" w:rsidRPr="00944A9E" w:rsidRDefault="007A76D1" w:rsidP="00E7344C">
            <w:pPr>
              <w:jc w:val="both"/>
            </w:pPr>
            <w:r w:rsidRPr="00944A9E">
              <w:t>cvičení</w:t>
            </w: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Forma způsobu ověření studijních výsledků a další požadavky na studenta</w:t>
            </w:r>
          </w:p>
        </w:tc>
        <w:tc>
          <w:tcPr>
            <w:tcW w:w="6740" w:type="dxa"/>
            <w:gridSpan w:val="7"/>
            <w:tcBorders>
              <w:bottom w:val="nil"/>
            </w:tcBorders>
          </w:tcPr>
          <w:p w:rsidR="007A76D1" w:rsidRPr="00944A9E" w:rsidRDefault="007A76D1" w:rsidP="00E7344C">
            <w:pPr>
              <w:jc w:val="both"/>
            </w:pPr>
            <w:r w:rsidRPr="00944A9E">
              <w:t>Rozbor zpracovaných pozorování v mateřských školách.</w:t>
            </w:r>
          </w:p>
        </w:tc>
      </w:tr>
      <w:tr w:rsidR="007A76D1" w:rsidRPr="00944A9E" w:rsidTr="00B7211C">
        <w:trPr>
          <w:trHeight w:val="204"/>
          <w:jc w:val="center"/>
        </w:trPr>
        <w:tc>
          <w:tcPr>
            <w:tcW w:w="10211" w:type="dxa"/>
            <w:gridSpan w:val="8"/>
            <w:tcBorders>
              <w:top w:val="nil"/>
            </w:tcBorders>
          </w:tcPr>
          <w:p w:rsidR="007A76D1" w:rsidRPr="00944A9E" w:rsidRDefault="007A76D1" w:rsidP="00E7344C">
            <w:pPr>
              <w:jc w:val="both"/>
            </w:pPr>
          </w:p>
        </w:tc>
      </w:tr>
      <w:tr w:rsidR="007A76D1" w:rsidRPr="00944A9E" w:rsidTr="00B7211C">
        <w:trPr>
          <w:trHeight w:val="197"/>
          <w:jc w:val="center"/>
        </w:trPr>
        <w:tc>
          <w:tcPr>
            <w:tcW w:w="3471" w:type="dxa"/>
            <w:tcBorders>
              <w:top w:val="nil"/>
            </w:tcBorders>
            <w:shd w:val="clear" w:color="auto" w:fill="F7CAAC"/>
          </w:tcPr>
          <w:p w:rsidR="007A76D1" w:rsidRPr="00944A9E" w:rsidRDefault="007A76D1" w:rsidP="00E7344C">
            <w:pPr>
              <w:jc w:val="both"/>
              <w:rPr>
                <w:b/>
              </w:rPr>
            </w:pPr>
            <w:r w:rsidRPr="00944A9E">
              <w:rPr>
                <w:b/>
              </w:rPr>
              <w:t>Garant předmětu</w:t>
            </w:r>
          </w:p>
        </w:tc>
        <w:tc>
          <w:tcPr>
            <w:tcW w:w="6740" w:type="dxa"/>
            <w:gridSpan w:val="7"/>
            <w:tcBorders>
              <w:top w:val="nil"/>
            </w:tcBorders>
          </w:tcPr>
          <w:p w:rsidR="007A76D1" w:rsidRPr="00944A9E" w:rsidRDefault="0060514E" w:rsidP="00E7344C">
            <w:pPr>
              <w:rPr>
                <w:del w:id="1688" w:author="Hana Navrátilová" w:date="2019-09-24T11:10:00Z"/>
              </w:rPr>
            </w:pPr>
            <w:del w:id="1689" w:author="Hana Navrátilová" w:date="2019-09-24T11:10:00Z">
              <w:r>
                <w:delText>Mgr. Jana Vašíková</w:delText>
              </w:r>
              <w:r w:rsidR="007A76D1" w:rsidRPr="00944A9E">
                <w:delText xml:space="preserve">, PhD. </w:delText>
              </w:r>
            </w:del>
          </w:p>
          <w:p w:rsidR="007A76D1" w:rsidRPr="00944A9E" w:rsidRDefault="00111EF4" w:rsidP="00E7344C">
            <w:pPr>
              <w:rPr>
                <w:ins w:id="1690" w:author="Hana Navrátilová" w:date="2019-09-24T11:10:00Z"/>
              </w:rPr>
            </w:pPr>
            <w:ins w:id="1691" w:author="Hana Navrátilová" w:date="2019-09-24T11:10:00Z">
              <w:r>
                <w:t>PhDr. Hana Navrátilová</w:t>
              </w:r>
              <w:r w:rsidR="007A76D1" w:rsidRPr="00944A9E">
                <w:t>, Ph</w:t>
              </w:r>
              <w:r>
                <w:t>.</w:t>
              </w:r>
              <w:r w:rsidR="007A76D1" w:rsidRPr="00944A9E">
                <w:t xml:space="preserve">D. </w:t>
              </w:r>
            </w:ins>
          </w:p>
          <w:p w:rsidR="007A76D1" w:rsidRPr="00944A9E" w:rsidRDefault="007A76D1" w:rsidP="00E7344C">
            <w:pPr>
              <w:jc w:val="both"/>
            </w:pPr>
          </w:p>
        </w:tc>
      </w:tr>
      <w:tr w:rsidR="007A76D1" w:rsidRPr="00944A9E" w:rsidTr="00B7211C">
        <w:trPr>
          <w:trHeight w:val="543"/>
          <w:jc w:val="center"/>
        </w:trPr>
        <w:tc>
          <w:tcPr>
            <w:tcW w:w="3471" w:type="dxa"/>
            <w:tcBorders>
              <w:top w:val="nil"/>
            </w:tcBorders>
            <w:shd w:val="clear" w:color="auto" w:fill="F7CAAC"/>
          </w:tcPr>
          <w:p w:rsidR="007A76D1" w:rsidRPr="00944A9E" w:rsidRDefault="007A76D1" w:rsidP="00E7344C">
            <w:pPr>
              <w:jc w:val="both"/>
              <w:rPr>
                <w:b/>
              </w:rPr>
            </w:pPr>
            <w:r w:rsidRPr="00944A9E">
              <w:rPr>
                <w:b/>
              </w:rPr>
              <w:t>Zapojení garanta do výuky předmětu</w:t>
            </w:r>
          </w:p>
        </w:tc>
        <w:tc>
          <w:tcPr>
            <w:tcW w:w="6740" w:type="dxa"/>
            <w:gridSpan w:val="7"/>
            <w:tcBorders>
              <w:top w:val="nil"/>
            </w:tcBorders>
          </w:tcPr>
          <w:p w:rsidR="007A76D1" w:rsidRPr="00944A9E" w:rsidRDefault="007A76D1" w:rsidP="00E7344C">
            <w:pPr>
              <w:jc w:val="both"/>
            </w:pPr>
            <w:r w:rsidRPr="00944A9E">
              <w:t>cvičící</w:t>
            </w: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Vyučující</w:t>
            </w:r>
          </w:p>
        </w:tc>
        <w:tc>
          <w:tcPr>
            <w:tcW w:w="6740" w:type="dxa"/>
            <w:gridSpan w:val="7"/>
            <w:tcBorders>
              <w:bottom w:val="nil"/>
            </w:tcBorders>
            <w:shd w:val="clear" w:color="auto" w:fill="auto"/>
          </w:tcPr>
          <w:p w:rsidR="007A76D1" w:rsidRPr="00944A9E" w:rsidRDefault="0060514E" w:rsidP="00111EF4">
            <w:del w:id="1692" w:author="Hana Navrátilová" w:date="2019-09-24T11:10:00Z">
              <w:r>
                <w:delText>Mgr. Jana Vašíková</w:delText>
              </w:r>
              <w:r w:rsidR="007A76D1" w:rsidRPr="00944A9E">
                <w:delText>, PhD.</w:delText>
              </w:r>
            </w:del>
            <w:ins w:id="1693" w:author="Hana Navrátilová" w:date="2019-09-24T11:10:00Z">
              <w:r w:rsidR="00111EF4">
                <w:t>PhDr. Hana Navrátilová</w:t>
              </w:r>
              <w:r w:rsidR="00111EF4" w:rsidRPr="00944A9E">
                <w:t>, Ph</w:t>
              </w:r>
              <w:r w:rsidR="00111EF4">
                <w:t>.D.</w:t>
              </w:r>
            </w:ins>
            <w:r w:rsidR="00111EF4">
              <w:t xml:space="preserve"> </w:t>
            </w:r>
            <w:r w:rsidR="007A76D1" w:rsidRPr="00944A9E">
              <w:t xml:space="preserve">(100%), </w:t>
            </w:r>
          </w:p>
        </w:tc>
      </w:tr>
      <w:tr w:rsidR="007A76D1" w:rsidRPr="00944A9E" w:rsidTr="00B7211C">
        <w:trPr>
          <w:trHeight w:val="254"/>
          <w:jc w:val="center"/>
        </w:trPr>
        <w:tc>
          <w:tcPr>
            <w:tcW w:w="10211" w:type="dxa"/>
            <w:gridSpan w:val="8"/>
            <w:tcBorders>
              <w:top w:val="nil"/>
            </w:tcBorders>
          </w:tcPr>
          <w:p w:rsidR="007A76D1" w:rsidRPr="00944A9E" w:rsidRDefault="007A76D1" w:rsidP="00E7344C">
            <w:pPr>
              <w:jc w:val="both"/>
            </w:pP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Stručná anotace předmětu</w:t>
            </w:r>
          </w:p>
        </w:tc>
        <w:tc>
          <w:tcPr>
            <w:tcW w:w="6740" w:type="dxa"/>
            <w:gridSpan w:val="7"/>
            <w:tcBorders>
              <w:bottom w:val="nil"/>
            </w:tcBorders>
          </w:tcPr>
          <w:p w:rsidR="007A76D1" w:rsidRPr="00944A9E" w:rsidRDefault="007A76D1" w:rsidP="00E7344C">
            <w:pPr>
              <w:jc w:val="both"/>
            </w:pPr>
          </w:p>
        </w:tc>
      </w:tr>
      <w:tr w:rsidR="007A76D1" w:rsidRPr="00944A9E" w:rsidTr="00B7211C">
        <w:trPr>
          <w:trHeight w:val="3938"/>
          <w:jc w:val="center"/>
        </w:trPr>
        <w:tc>
          <w:tcPr>
            <w:tcW w:w="10211" w:type="dxa"/>
            <w:gridSpan w:val="8"/>
            <w:tcBorders>
              <w:top w:val="nil"/>
              <w:bottom w:val="single" w:sz="12" w:space="0" w:color="auto"/>
            </w:tcBorders>
          </w:tcPr>
          <w:p w:rsidR="007A76D1" w:rsidRPr="00944A9E" w:rsidRDefault="007A76D1" w:rsidP="00E7344C">
            <w:pPr>
              <w:tabs>
                <w:tab w:val="left" w:pos="720"/>
              </w:tabs>
              <w:jc w:val="both"/>
            </w:pPr>
          </w:p>
          <w:p w:rsidR="007A76D1" w:rsidRPr="00944A9E" w:rsidRDefault="007A76D1" w:rsidP="00E7344C">
            <w:pPr>
              <w:tabs>
                <w:tab w:val="left" w:pos="720"/>
              </w:tabs>
              <w:jc w:val="both"/>
            </w:pPr>
            <w:r w:rsidRPr="00944A9E">
              <w:t>Předškolní pedagogika a její postavení v systému pedagogických věd.</w:t>
            </w:r>
          </w:p>
          <w:p w:rsidR="007A76D1" w:rsidRPr="00944A9E" w:rsidRDefault="007A76D1" w:rsidP="00E7344C">
            <w:pPr>
              <w:tabs>
                <w:tab w:val="left" w:pos="720"/>
              </w:tabs>
              <w:jc w:val="both"/>
            </w:pPr>
            <w:r w:rsidRPr="00944A9E">
              <w:t>Vztah mezi předškolní pedagogikou a primární pedagogikou.</w:t>
            </w:r>
          </w:p>
          <w:p w:rsidR="007A76D1" w:rsidRPr="00944A9E" w:rsidRDefault="007A76D1" w:rsidP="00E7344C">
            <w:pPr>
              <w:tabs>
                <w:tab w:val="left" w:pos="720"/>
              </w:tabs>
              <w:jc w:val="both"/>
            </w:pPr>
            <w:r w:rsidRPr="00944A9E">
              <w:t>Historické retrospektivy předškolního vzdělávání.</w:t>
            </w:r>
          </w:p>
          <w:p w:rsidR="007A76D1" w:rsidRPr="00944A9E" w:rsidRDefault="007A76D1" w:rsidP="00E7344C">
            <w:pPr>
              <w:tabs>
                <w:tab w:val="left" w:pos="720"/>
              </w:tabs>
              <w:jc w:val="both"/>
            </w:pPr>
            <w:r w:rsidRPr="00944A9E">
              <w:t>Proměny předškolního vzdělávání v současné době.</w:t>
            </w:r>
          </w:p>
          <w:p w:rsidR="007A76D1" w:rsidRPr="00944A9E" w:rsidRDefault="007A76D1" w:rsidP="00E7344C">
            <w:pPr>
              <w:tabs>
                <w:tab w:val="left" w:pos="720"/>
              </w:tabs>
              <w:jc w:val="both"/>
            </w:pPr>
            <w:r w:rsidRPr="00944A9E">
              <w:t>Proměny pohledů na dítě a dětství.</w:t>
            </w:r>
          </w:p>
          <w:p w:rsidR="007A76D1" w:rsidRPr="00944A9E" w:rsidRDefault="007A76D1" w:rsidP="00E7344C">
            <w:pPr>
              <w:tabs>
                <w:tab w:val="left" w:pos="720"/>
              </w:tabs>
              <w:jc w:val="both"/>
            </w:pPr>
            <w:r w:rsidRPr="00944A9E">
              <w:t>Vzájemná relace a fúze učení se a vzdělávání v mateřské škole.</w:t>
            </w:r>
          </w:p>
          <w:p w:rsidR="007A76D1" w:rsidRPr="00944A9E" w:rsidRDefault="007A76D1" w:rsidP="00E7344C">
            <w:pPr>
              <w:jc w:val="both"/>
            </w:pPr>
            <w:r w:rsidRPr="00944A9E">
              <w:t>Problematika edukačního cíle v mateřské škole a problematika stanovování, určování a didaktického operování s obsahem (učivem).</w:t>
            </w:r>
          </w:p>
          <w:p w:rsidR="007A76D1" w:rsidRPr="00944A9E" w:rsidRDefault="007A76D1" w:rsidP="00E7344C">
            <w:pPr>
              <w:jc w:val="both"/>
            </w:pPr>
            <w:r w:rsidRPr="00944A9E">
              <w:t>Mateřské školy v ČR.</w:t>
            </w:r>
          </w:p>
          <w:p w:rsidR="007A76D1" w:rsidRPr="00944A9E" w:rsidRDefault="007A76D1" w:rsidP="00E7344C">
            <w:pPr>
              <w:jc w:val="both"/>
            </w:pPr>
            <w:r w:rsidRPr="00944A9E">
              <w:t>Dětské skupiny a jejich role ve výchově dětí mladšího školního věku.</w:t>
            </w:r>
          </w:p>
          <w:p w:rsidR="007A76D1" w:rsidRPr="00944A9E" w:rsidRDefault="007A76D1" w:rsidP="00E7344C">
            <w:pPr>
              <w:jc w:val="both"/>
            </w:pPr>
            <w:r w:rsidRPr="00944A9E">
              <w:t>Domácí příprava.</w:t>
            </w:r>
          </w:p>
          <w:p w:rsidR="007A76D1" w:rsidRPr="00944A9E" w:rsidRDefault="007A76D1" w:rsidP="00E7344C">
            <w:pPr>
              <w:jc w:val="both"/>
            </w:pPr>
            <w:r w:rsidRPr="00944A9E">
              <w:t>Povinná docházka v mateřské škole? Analýzy stavu.</w:t>
            </w:r>
          </w:p>
          <w:p w:rsidR="007A76D1" w:rsidRPr="00944A9E" w:rsidRDefault="007A76D1" w:rsidP="00E7344C">
            <w:pPr>
              <w:jc w:val="both"/>
            </w:pPr>
            <w:r w:rsidRPr="00944A9E">
              <w:t>Dítě mladší 3 let a mateřská škola.</w:t>
            </w:r>
          </w:p>
          <w:p w:rsidR="007A76D1" w:rsidRPr="00944A9E" w:rsidRDefault="007A76D1" w:rsidP="00E7344C">
            <w:pPr>
              <w:jc w:val="both"/>
            </w:pPr>
            <w:r w:rsidRPr="00944A9E">
              <w:t>Jak vypadá univerzitní mateřská škola.</w:t>
            </w:r>
          </w:p>
          <w:p w:rsidR="00DC193A" w:rsidRDefault="007A76D1" w:rsidP="00E7344C">
            <w:pPr>
              <w:jc w:val="both"/>
            </w:pPr>
            <w:r w:rsidRPr="00944A9E">
              <w:t>Spolupráce rodičů a učitelů v podmínkách mateřských škol.</w:t>
            </w:r>
          </w:p>
          <w:p w:rsidR="00DC193A" w:rsidRDefault="00DC193A" w:rsidP="00E7344C">
            <w:pPr>
              <w:jc w:val="both"/>
              <w:rPr>
                <w:del w:id="1694" w:author="Hana Navrátilová" w:date="2019-09-24T11:10:00Z"/>
              </w:rPr>
            </w:pPr>
          </w:p>
          <w:p w:rsidR="00DC193A" w:rsidRDefault="00DC193A" w:rsidP="00E7344C">
            <w:pPr>
              <w:jc w:val="both"/>
              <w:rPr>
                <w:del w:id="1695" w:author="Hana Navrátilová" w:date="2019-09-24T11:10:00Z"/>
              </w:rPr>
            </w:pPr>
          </w:p>
          <w:p w:rsidR="00DC193A" w:rsidRPr="00944A9E" w:rsidRDefault="00DC193A" w:rsidP="00E7344C">
            <w:pPr>
              <w:jc w:val="both"/>
            </w:pPr>
          </w:p>
        </w:tc>
      </w:tr>
      <w:tr w:rsidR="007A76D1" w:rsidRPr="00944A9E" w:rsidTr="00B7211C">
        <w:trPr>
          <w:trHeight w:val="265"/>
          <w:jc w:val="center"/>
        </w:trPr>
        <w:tc>
          <w:tcPr>
            <w:tcW w:w="4031" w:type="dxa"/>
            <w:gridSpan w:val="2"/>
            <w:tcBorders>
              <w:top w:val="nil"/>
            </w:tcBorders>
            <w:shd w:val="clear" w:color="auto" w:fill="F7CAAC"/>
          </w:tcPr>
          <w:p w:rsidR="007A76D1" w:rsidRPr="00944A9E" w:rsidRDefault="007A76D1" w:rsidP="00E7344C">
            <w:pPr>
              <w:jc w:val="both"/>
            </w:pPr>
            <w:r w:rsidRPr="00944A9E">
              <w:rPr>
                <w:b/>
              </w:rPr>
              <w:t>Studijní literatura a studijní pomůcky</w:t>
            </w:r>
          </w:p>
        </w:tc>
        <w:tc>
          <w:tcPr>
            <w:tcW w:w="6180" w:type="dxa"/>
            <w:gridSpan w:val="6"/>
            <w:tcBorders>
              <w:top w:val="nil"/>
              <w:bottom w:val="nil"/>
            </w:tcBorders>
          </w:tcPr>
          <w:p w:rsidR="007A76D1" w:rsidRPr="00944A9E" w:rsidRDefault="007A76D1" w:rsidP="00E7344C">
            <w:pPr>
              <w:jc w:val="both"/>
            </w:pPr>
          </w:p>
        </w:tc>
      </w:tr>
      <w:tr w:rsidR="007A76D1" w:rsidRPr="00944A9E" w:rsidTr="00B7211C">
        <w:trPr>
          <w:trHeight w:val="2873"/>
          <w:jc w:val="center"/>
        </w:trPr>
        <w:tc>
          <w:tcPr>
            <w:tcW w:w="10211" w:type="dxa"/>
            <w:gridSpan w:val="8"/>
            <w:tcBorders>
              <w:top w:val="nil"/>
            </w:tcBorders>
          </w:tcPr>
          <w:p w:rsidR="007A76D1" w:rsidRPr="00944A9E" w:rsidRDefault="007A76D1" w:rsidP="00E7344C">
            <w:pPr>
              <w:jc w:val="both"/>
            </w:pPr>
          </w:p>
          <w:p w:rsidR="007A76D1" w:rsidRPr="00944A9E" w:rsidRDefault="007A76D1" w:rsidP="00E7344C">
            <w:pPr>
              <w:jc w:val="both"/>
              <w:rPr>
                <w:b/>
              </w:rPr>
            </w:pPr>
            <w:r w:rsidRPr="00944A9E">
              <w:rPr>
                <w:b/>
              </w:rPr>
              <w:t>Povinná</w:t>
            </w:r>
            <w:r w:rsidR="00E624FB" w:rsidRPr="00944A9E">
              <w:rPr>
                <w:b/>
              </w:rPr>
              <w:t xml:space="preserve"> literatura</w:t>
            </w:r>
            <w:r w:rsidRPr="00944A9E">
              <w:rPr>
                <w:b/>
              </w:rPr>
              <w:t>:</w:t>
            </w:r>
          </w:p>
          <w:p w:rsidR="007A76D1" w:rsidRPr="00B7211C" w:rsidRDefault="007A76D1" w:rsidP="00E7344C">
            <w:pPr>
              <w:jc w:val="both"/>
            </w:pPr>
            <w:r w:rsidRPr="00B7211C">
              <w:t xml:space="preserve">Majerčíková, J. et al. (2015). </w:t>
            </w:r>
            <w:r w:rsidRPr="00B7211C">
              <w:rPr>
                <w:i/>
              </w:rPr>
              <w:t>Předškolní edukace a dítě.</w:t>
            </w:r>
            <w:r w:rsidRPr="00B7211C">
              <w:t xml:space="preserve"> Zlín: FHS UTB.</w:t>
            </w:r>
          </w:p>
          <w:p w:rsidR="00A355F0" w:rsidRPr="00B7211C" w:rsidRDefault="00A355F0" w:rsidP="00A355F0">
            <w:pPr>
              <w:jc w:val="both"/>
              <w:rPr>
                <w:ins w:id="1696" w:author="Hana Navrátilová" w:date="2019-09-24T11:10:00Z"/>
              </w:rPr>
            </w:pPr>
            <w:moveToRangeStart w:id="1697" w:author="Hana Navrátilová" w:date="2019-09-24T11:10:00Z" w:name="move20215922"/>
            <w:moveTo w:id="1698" w:author="Hana Navrátilová" w:date="2019-09-24T11:10:00Z">
              <w:r w:rsidRPr="00B7211C">
                <w:t xml:space="preserve">Navrátilová, H., </w:t>
              </w:r>
            </w:moveTo>
            <w:moveToRangeEnd w:id="1697"/>
            <w:ins w:id="1699" w:author="Hana Navrátilová" w:date="2019-09-24T11:10:00Z">
              <w:r w:rsidRPr="00B7211C">
                <w:t xml:space="preserve">&amp; Petrů Puhrová, B. (2017). From the Theory of Play into the Practice in Kindergarten: Verification of the Original Didactic Toys for Preschool Children. </w:t>
              </w:r>
              <w:r w:rsidRPr="00B7211C">
                <w:rPr>
                  <w:i/>
                </w:rPr>
                <w:t>Acta Educationis Generalis,7</w:t>
              </w:r>
              <w:r w:rsidRPr="00B7211C">
                <w:t>(3), 25-44.</w:t>
              </w:r>
            </w:ins>
          </w:p>
          <w:p w:rsidR="006A0E43" w:rsidRPr="00944A9E" w:rsidRDefault="006A0E43" w:rsidP="00E7344C">
            <w:pPr>
              <w:jc w:val="both"/>
            </w:pPr>
            <w:r w:rsidRPr="00B7211C">
              <w:t xml:space="preserve">Vašíková, J., &amp; Žáková, I. (2018). </w:t>
            </w:r>
            <w:r w:rsidRPr="00B7211C">
              <w:rPr>
                <w:i/>
              </w:rPr>
              <w:t>Význam primární logopedické prev</w:t>
            </w:r>
            <w:r w:rsidRPr="006A0E43">
              <w:rPr>
                <w:i/>
              </w:rPr>
              <w:t>ence v rozvoji řečových a jazykových schopností dětí předškolního věku</w:t>
            </w:r>
            <w:r w:rsidRPr="006A0E43">
              <w:t xml:space="preserve">. Zlín: Univerzita Tomáše Bati, Fakulta humanitních studií.  </w:t>
            </w:r>
          </w:p>
          <w:p w:rsidR="007A76D1" w:rsidRPr="00944A9E" w:rsidRDefault="007A76D1" w:rsidP="00E7344C">
            <w:pPr>
              <w:jc w:val="both"/>
            </w:pPr>
            <w:r w:rsidRPr="00944A9E">
              <w:t xml:space="preserve">Wiegerová, A. et al. (2015). </w:t>
            </w:r>
            <w:r w:rsidRPr="00944A9E">
              <w:rPr>
                <w:i/>
              </w:rPr>
              <w:t>Profesionalizace učitele mateřské školy z pohledu reformy kurikula.</w:t>
            </w:r>
            <w:r w:rsidRPr="00944A9E">
              <w:t xml:space="preserve"> Zlín: FHS UTB.</w:t>
            </w:r>
          </w:p>
          <w:p w:rsidR="007A76D1" w:rsidRPr="00944A9E" w:rsidRDefault="007A76D1" w:rsidP="00E7344C">
            <w:pPr>
              <w:rPr>
                <w:b/>
              </w:rPr>
            </w:pPr>
            <w:r w:rsidRPr="00944A9E">
              <w:t>Wiegerová, A.</w:t>
            </w:r>
            <w:r w:rsidR="00E624FB" w:rsidRPr="00944A9E">
              <w:t xml:space="preserve">, </w:t>
            </w:r>
            <w:r w:rsidRPr="00944A9E">
              <w:t>&amp; Gavora, P. (2014). Proč chci být učitelkou mateřské školy? P</w:t>
            </w:r>
            <w:r w:rsidRPr="00944A9E">
              <w:rPr>
                <w:lang w:val="sk-SK"/>
              </w:rPr>
              <w:t xml:space="preserve">ohled kvalitativního výzkumu. </w:t>
            </w:r>
            <w:r w:rsidRPr="00944A9E">
              <w:rPr>
                <w:i/>
                <w:lang w:val="sk-SK"/>
              </w:rPr>
              <w:t>Pedagogická orientace.</w:t>
            </w:r>
            <w:r w:rsidRPr="00944A9E">
              <w:rPr>
                <w:lang w:val="sk-SK"/>
              </w:rPr>
              <w:t xml:space="preserve"> 24(4), 510-534.</w:t>
            </w:r>
            <w:r w:rsidRPr="00944A9E">
              <w:rPr>
                <w:lang w:val="sk-SK"/>
              </w:rPr>
              <w:br/>
            </w:r>
          </w:p>
          <w:p w:rsidR="007A76D1" w:rsidRPr="00944A9E" w:rsidRDefault="007A76D1" w:rsidP="00E7344C">
            <w:pPr>
              <w:jc w:val="both"/>
              <w:rPr>
                <w:b/>
              </w:rPr>
            </w:pPr>
            <w:r w:rsidRPr="00944A9E">
              <w:rPr>
                <w:b/>
              </w:rPr>
              <w:t>Doporučená</w:t>
            </w:r>
            <w:r w:rsidR="00E624FB" w:rsidRPr="00944A9E">
              <w:rPr>
                <w:b/>
              </w:rPr>
              <w:t xml:space="preserve"> literatura</w:t>
            </w:r>
            <w:r w:rsidRPr="00944A9E">
              <w:rPr>
                <w:b/>
              </w:rPr>
              <w:t>:</w:t>
            </w:r>
          </w:p>
          <w:p w:rsidR="007A76D1" w:rsidRPr="00944A9E" w:rsidRDefault="007A76D1" w:rsidP="00E7344C">
            <w:pPr>
              <w:jc w:val="both"/>
              <w:rPr>
                <w:b/>
              </w:rPr>
            </w:pPr>
            <w:r w:rsidRPr="00944A9E">
              <w:t>Lukášová, H.,</w:t>
            </w:r>
            <w:r w:rsidR="00741ACE">
              <w:t xml:space="preserve"> </w:t>
            </w:r>
            <w:r w:rsidRPr="00944A9E">
              <w:t xml:space="preserve">Svatoš, T., &amp; Majerčíková, J. (2014). </w:t>
            </w:r>
            <w:r w:rsidRPr="00944A9E">
              <w:rPr>
                <w:i/>
              </w:rPr>
              <w:t>Studentské portfolio jako výzkumný prostředek poznání cesty k učitelství.</w:t>
            </w:r>
            <w:r w:rsidRPr="00944A9E">
              <w:t xml:space="preserve"> Zlín: FHS UTB.</w:t>
            </w:r>
          </w:p>
          <w:p w:rsidR="007A76D1" w:rsidRPr="00944A9E" w:rsidRDefault="007A76D1" w:rsidP="00E7344C">
            <w:pPr>
              <w:rPr>
                <w:del w:id="1700" w:author="Hana Navrátilová" w:date="2019-09-24T11:10:00Z"/>
              </w:rPr>
            </w:pPr>
            <w:r w:rsidRPr="00944A9E">
              <w:t>Časopisy: Pedagogická orientace, Orbis scholae, Studia paedagogica, Pedagogika, Komenský, e-Pedagogium</w:t>
            </w:r>
            <w:r w:rsidR="00DC193A">
              <w:t>.</w:t>
            </w:r>
          </w:p>
          <w:p w:rsidR="007A76D1" w:rsidRPr="00944A9E" w:rsidRDefault="007A76D1" w:rsidP="00B7211C"/>
        </w:tc>
      </w:tr>
      <w:tr w:rsidR="007A76D1" w:rsidRPr="00944A9E" w:rsidTr="00B7211C">
        <w:trPr>
          <w:jc w:val="center"/>
        </w:trPr>
        <w:tc>
          <w:tcPr>
            <w:tcW w:w="10211" w:type="dxa"/>
            <w:gridSpan w:val="8"/>
            <w:tcBorders>
              <w:top w:val="single" w:sz="12" w:space="0" w:color="auto"/>
              <w:left w:val="single" w:sz="2" w:space="0" w:color="auto"/>
              <w:bottom w:val="single" w:sz="2" w:space="0" w:color="auto"/>
              <w:right w:val="single" w:sz="2" w:space="0" w:color="auto"/>
            </w:tcBorders>
            <w:shd w:val="clear" w:color="auto" w:fill="F7CAAC"/>
          </w:tcPr>
          <w:p w:rsidR="007A76D1" w:rsidRPr="00944A9E" w:rsidRDefault="007A76D1" w:rsidP="00E7344C">
            <w:pPr>
              <w:jc w:val="center"/>
              <w:rPr>
                <w:b/>
              </w:rPr>
            </w:pPr>
            <w:r w:rsidRPr="00944A9E">
              <w:rPr>
                <w:b/>
              </w:rPr>
              <w:t>Informace ke kombinované nebo distanční formě</w:t>
            </w:r>
          </w:p>
        </w:tc>
      </w:tr>
      <w:tr w:rsidR="008A1422" w:rsidRPr="00944A9E" w:rsidTr="00AA4644">
        <w:trPr>
          <w:jc w:val="center"/>
        </w:trPr>
        <w:tc>
          <w:tcPr>
            <w:tcW w:w="5172" w:type="dxa"/>
            <w:gridSpan w:val="3"/>
            <w:tcBorders>
              <w:top w:val="single" w:sz="2" w:space="0" w:color="auto"/>
            </w:tcBorders>
            <w:shd w:val="clear" w:color="auto" w:fill="F7CAAC"/>
          </w:tcPr>
          <w:p w:rsidR="007A76D1" w:rsidRPr="00944A9E" w:rsidRDefault="007A76D1" w:rsidP="00E7344C">
            <w:pPr>
              <w:jc w:val="both"/>
            </w:pPr>
            <w:r w:rsidRPr="00944A9E">
              <w:rPr>
                <w:b/>
              </w:rPr>
              <w:t>Rozsah konzultací (soustředění)</w:t>
            </w:r>
          </w:p>
        </w:tc>
        <w:tc>
          <w:tcPr>
            <w:tcW w:w="889" w:type="dxa"/>
            <w:tcBorders>
              <w:top w:val="single" w:sz="2" w:space="0" w:color="auto"/>
            </w:tcBorders>
          </w:tcPr>
          <w:p w:rsidR="007A76D1" w:rsidRPr="00944A9E" w:rsidRDefault="007A76D1" w:rsidP="00E7344C">
            <w:pPr>
              <w:jc w:val="both"/>
            </w:pPr>
          </w:p>
        </w:tc>
        <w:tc>
          <w:tcPr>
            <w:tcW w:w="4150" w:type="dxa"/>
            <w:gridSpan w:val="4"/>
            <w:tcBorders>
              <w:top w:val="single" w:sz="2" w:space="0" w:color="auto"/>
            </w:tcBorders>
            <w:shd w:val="clear" w:color="auto" w:fill="F7CAAC"/>
          </w:tcPr>
          <w:p w:rsidR="007A76D1" w:rsidRPr="00944A9E" w:rsidRDefault="007A76D1" w:rsidP="00E7344C">
            <w:pPr>
              <w:jc w:val="both"/>
              <w:rPr>
                <w:b/>
              </w:rPr>
            </w:pPr>
            <w:r w:rsidRPr="00944A9E">
              <w:rPr>
                <w:b/>
              </w:rPr>
              <w:t xml:space="preserve">hodin </w:t>
            </w:r>
          </w:p>
        </w:tc>
      </w:tr>
      <w:tr w:rsidR="007A76D1" w:rsidRPr="00944A9E" w:rsidTr="00B7211C">
        <w:trPr>
          <w:jc w:val="center"/>
        </w:trPr>
        <w:tc>
          <w:tcPr>
            <w:tcW w:w="10211" w:type="dxa"/>
            <w:gridSpan w:val="8"/>
            <w:shd w:val="clear" w:color="auto" w:fill="F7CAAC"/>
          </w:tcPr>
          <w:p w:rsidR="007A76D1" w:rsidRPr="00944A9E" w:rsidRDefault="007A76D1" w:rsidP="00E7344C">
            <w:pPr>
              <w:jc w:val="both"/>
              <w:rPr>
                <w:b/>
              </w:rPr>
            </w:pPr>
            <w:r w:rsidRPr="00944A9E">
              <w:rPr>
                <w:b/>
              </w:rPr>
              <w:t>Informace o způsobu kontaktu s vyučujícím</w:t>
            </w:r>
          </w:p>
        </w:tc>
      </w:tr>
      <w:tr w:rsidR="007A76D1" w:rsidRPr="00944A9E" w:rsidTr="00BF2D35">
        <w:trPr>
          <w:trHeight w:val="1411"/>
          <w:jc w:val="center"/>
        </w:trPr>
        <w:tc>
          <w:tcPr>
            <w:tcW w:w="10211" w:type="dxa"/>
            <w:gridSpan w:val="8"/>
          </w:tcPr>
          <w:p w:rsidR="007A76D1" w:rsidRPr="00944A9E" w:rsidRDefault="007A76D1" w:rsidP="00E7344C">
            <w:pPr>
              <w:jc w:val="both"/>
            </w:pPr>
          </w:p>
        </w:tc>
      </w:tr>
    </w:tbl>
    <w:p w:rsidR="00BF2D35" w:rsidRDefault="00BF2D35">
      <w:r>
        <w:br w:type="page"/>
      </w: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1"/>
        <w:gridCol w:w="560"/>
        <w:gridCol w:w="1141"/>
        <w:gridCol w:w="889"/>
        <w:gridCol w:w="816"/>
        <w:gridCol w:w="2155"/>
        <w:gridCol w:w="539"/>
        <w:gridCol w:w="640"/>
      </w:tblGrid>
      <w:tr w:rsidR="007A76D1" w:rsidRPr="00944A9E" w:rsidTr="00B7211C">
        <w:trPr>
          <w:jc w:val="center"/>
        </w:trPr>
        <w:tc>
          <w:tcPr>
            <w:tcW w:w="10211" w:type="dxa"/>
            <w:gridSpan w:val="8"/>
            <w:tcBorders>
              <w:bottom w:val="double" w:sz="4" w:space="0" w:color="auto"/>
            </w:tcBorders>
            <w:shd w:val="clear" w:color="auto" w:fill="BDD6EE"/>
          </w:tcPr>
          <w:p w:rsidR="007A76D1" w:rsidRPr="00944A9E" w:rsidRDefault="007A76D1" w:rsidP="00E7344C">
            <w:pPr>
              <w:jc w:val="both"/>
              <w:rPr>
                <w:b/>
                <w:sz w:val="28"/>
                <w:szCs w:val="28"/>
              </w:rPr>
            </w:pPr>
            <w:r w:rsidRPr="00944A9E">
              <w:br w:type="page"/>
            </w:r>
            <w:r w:rsidRPr="00944A9E">
              <w:br w:type="page"/>
            </w:r>
            <w:r w:rsidRPr="00944A9E">
              <w:rPr>
                <w:b/>
                <w:sz w:val="28"/>
                <w:szCs w:val="28"/>
              </w:rPr>
              <w:t>B-III – Charakteristika studijního předmětu</w:t>
            </w:r>
          </w:p>
        </w:tc>
      </w:tr>
      <w:tr w:rsidR="007A76D1" w:rsidRPr="00944A9E" w:rsidTr="00B7211C">
        <w:trPr>
          <w:jc w:val="center"/>
        </w:trPr>
        <w:tc>
          <w:tcPr>
            <w:tcW w:w="3471" w:type="dxa"/>
            <w:tcBorders>
              <w:top w:val="double" w:sz="4" w:space="0" w:color="auto"/>
            </w:tcBorders>
            <w:shd w:val="clear" w:color="auto" w:fill="F7CAAC"/>
          </w:tcPr>
          <w:p w:rsidR="007A76D1" w:rsidRPr="00944A9E" w:rsidRDefault="007A76D1" w:rsidP="00E7344C">
            <w:pPr>
              <w:jc w:val="both"/>
              <w:rPr>
                <w:b/>
              </w:rPr>
            </w:pPr>
            <w:r w:rsidRPr="00944A9E">
              <w:rPr>
                <w:b/>
              </w:rPr>
              <w:t>Název studijního předmětu</w:t>
            </w:r>
          </w:p>
        </w:tc>
        <w:tc>
          <w:tcPr>
            <w:tcW w:w="6740" w:type="dxa"/>
            <w:gridSpan w:val="7"/>
            <w:tcBorders>
              <w:top w:val="double" w:sz="4" w:space="0" w:color="auto"/>
            </w:tcBorders>
          </w:tcPr>
          <w:p w:rsidR="007A76D1" w:rsidRPr="00944A9E" w:rsidRDefault="007A76D1" w:rsidP="00E7344C">
            <w:pPr>
              <w:jc w:val="both"/>
            </w:pPr>
            <w:r w:rsidRPr="00944A9E">
              <w:t>Metody řešení matematických úloh</w:t>
            </w:r>
          </w:p>
        </w:tc>
      </w:tr>
      <w:tr w:rsidR="008A1422" w:rsidRPr="00944A9E" w:rsidTr="00AA4644">
        <w:trPr>
          <w:jc w:val="center"/>
        </w:trPr>
        <w:tc>
          <w:tcPr>
            <w:tcW w:w="3471" w:type="dxa"/>
            <w:shd w:val="clear" w:color="auto" w:fill="F7CAAC"/>
          </w:tcPr>
          <w:p w:rsidR="007A76D1" w:rsidRPr="00944A9E" w:rsidRDefault="007A76D1" w:rsidP="00E7344C">
            <w:pPr>
              <w:jc w:val="both"/>
              <w:rPr>
                <w:b/>
              </w:rPr>
            </w:pPr>
            <w:r w:rsidRPr="00944A9E">
              <w:rPr>
                <w:b/>
              </w:rPr>
              <w:t>Typ předmětu</w:t>
            </w:r>
          </w:p>
        </w:tc>
        <w:tc>
          <w:tcPr>
            <w:tcW w:w="3406" w:type="dxa"/>
            <w:gridSpan w:val="4"/>
          </w:tcPr>
          <w:p w:rsidR="007A76D1" w:rsidRPr="00944A9E" w:rsidRDefault="007A76D1" w:rsidP="00E7344C">
            <w:pPr>
              <w:jc w:val="both"/>
            </w:pPr>
            <w:r w:rsidRPr="00944A9E">
              <w:t>povinný, PZ</w:t>
            </w:r>
          </w:p>
        </w:tc>
        <w:tc>
          <w:tcPr>
            <w:tcW w:w="2694" w:type="dxa"/>
            <w:gridSpan w:val="2"/>
            <w:shd w:val="clear" w:color="auto" w:fill="F7CAAC"/>
          </w:tcPr>
          <w:p w:rsidR="007A76D1" w:rsidRPr="00944A9E" w:rsidRDefault="007A76D1" w:rsidP="00E7344C">
            <w:pPr>
              <w:jc w:val="both"/>
            </w:pPr>
            <w:r w:rsidRPr="00944A9E">
              <w:rPr>
                <w:b/>
              </w:rPr>
              <w:t>doporučený ročník / semestr</w:t>
            </w:r>
          </w:p>
        </w:tc>
        <w:tc>
          <w:tcPr>
            <w:tcW w:w="640" w:type="dxa"/>
          </w:tcPr>
          <w:p w:rsidR="007A76D1" w:rsidRPr="00944A9E" w:rsidRDefault="007A76D1" w:rsidP="00E7344C">
            <w:pPr>
              <w:jc w:val="both"/>
            </w:pPr>
            <w:r w:rsidRPr="00944A9E">
              <w:t>4/LS</w:t>
            </w:r>
          </w:p>
        </w:tc>
      </w:tr>
      <w:tr w:rsidR="008A1422" w:rsidRPr="00944A9E" w:rsidTr="00AA4644">
        <w:trPr>
          <w:jc w:val="center"/>
        </w:trPr>
        <w:tc>
          <w:tcPr>
            <w:tcW w:w="3471" w:type="dxa"/>
            <w:shd w:val="clear" w:color="auto" w:fill="F7CAAC"/>
          </w:tcPr>
          <w:p w:rsidR="007A76D1" w:rsidRPr="00944A9E" w:rsidRDefault="007A76D1" w:rsidP="00E7344C">
            <w:pPr>
              <w:jc w:val="both"/>
              <w:rPr>
                <w:b/>
              </w:rPr>
            </w:pPr>
            <w:r w:rsidRPr="00944A9E">
              <w:rPr>
                <w:b/>
              </w:rPr>
              <w:t>Rozsah studijního předmětu</w:t>
            </w:r>
          </w:p>
        </w:tc>
        <w:tc>
          <w:tcPr>
            <w:tcW w:w="1701" w:type="dxa"/>
            <w:gridSpan w:val="2"/>
          </w:tcPr>
          <w:p w:rsidR="007A76D1" w:rsidRPr="00944A9E" w:rsidRDefault="007A76D1" w:rsidP="00E7344C">
            <w:pPr>
              <w:jc w:val="both"/>
            </w:pPr>
            <w:r w:rsidRPr="00944A9E">
              <w:t>14p+14c</w:t>
            </w:r>
          </w:p>
        </w:tc>
        <w:tc>
          <w:tcPr>
            <w:tcW w:w="889" w:type="dxa"/>
            <w:shd w:val="clear" w:color="auto" w:fill="F7CAAC"/>
          </w:tcPr>
          <w:p w:rsidR="007A76D1" w:rsidRPr="00944A9E" w:rsidRDefault="007A76D1" w:rsidP="00E7344C">
            <w:pPr>
              <w:jc w:val="both"/>
              <w:rPr>
                <w:b/>
              </w:rPr>
            </w:pPr>
            <w:r w:rsidRPr="00944A9E">
              <w:rPr>
                <w:b/>
              </w:rPr>
              <w:t xml:space="preserve">hod. </w:t>
            </w:r>
          </w:p>
        </w:tc>
        <w:tc>
          <w:tcPr>
            <w:tcW w:w="816" w:type="dxa"/>
          </w:tcPr>
          <w:p w:rsidR="007A76D1" w:rsidRPr="00944A9E" w:rsidRDefault="007A76D1" w:rsidP="00E7344C">
            <w:pPr>
              <w:jc w:val="both"/>
            </w:pPr>
            <w:r w:rsidRPr="00944A9E">
              <w:t>28</w:t>
            </w:r>
          </w:p>
        </w:tc>
        <w:tc>
          <w:tcPr>
            <w:tcW w:w="2155" w:type="dxa"/>
            <w:shd w:val="clear" w:color="auto" w:fill="F7CAAC"/>
          </w:tcPr>
          <w:p w:rsidR="007A76D1" w:rsidRPr="00944A9E" w:rsidRDefault="007A76D1" w:rsidP="00E7344C">
            <w:pPr>
              <w:jc w:val="both"/>
              <w:rPr>
                <w:b/>
              </w:rPr>
            </w:pPr>
            <w:r w:rsidRPr="00944A9E">
              <w:rPr>
                <w:b/>
              </w:rPr>
              <w:t>kreditů</w:t>
            </w:r>
          </w:p>
        </w:tc>
        <w:tc>
          <w:tcPr>
            <w:tcW w:w="1179" w:type="dxa"/>
            <w:gridSpan w:val="2"/>
          </w:tcPr>
          <w:p w:rsidR="007A76D1" w:rsidRPr="00944A9E" w:rsidRDefault="007A76D1" w:rsidP="00E7344C">
            <w:pPr>
              <w:jc w:val="both"/>
            </w:pPr>
            <w:r w:rsidRPr="00944A9E">
              <w:t>3</w:t>
            </w: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Prerekvizity, korekvizity, ekvivalence</w:t>
            </w:r>
          </w:p>
        </w:tc>
        <w:tc>
          <w:tcPr>
            <w:tcW w:w="6740" w:type="dxa"/>
            <w:gridSpan w:val="7"/>
          </w:tcPr>
          <w:p w:rsidR="007A76D1" w:rsidRPr="00944A9E" w:rsidRDefault="007A76D1" w:rsidP="00E7344C">
            <w:pPr>
              <w:jc w:val="both"/>
            </w:pPr>
          </w:p>
        </w:tc>
      </w:tr>
      <w:tr w:rsidR="008A1422" w:rsidRPr="00944A9E" w:rsidTr="00AA4644">
        <w:trPr>
          <w:jc w:val="center"/>
        </w:trPr>
        <w:tc>
          <w:tcPr>
            <w:tcW w:w="3471" w:type="dxa"/>
            <w:shd w:val="clear" w:color="auto" w:fill="F7CAAC"/>
          </w:tcPr>
          <w:p w:rsidR="007A76D1" w:rsidRPr="00944A9E" w:rsidRDefault="007A76D1" w:rsidP="00E7344C">
            <w:pPr>
              <w:jc w:val="both"/>
              <w:rPr>
                <w:b/>
              </w:rPr>
            </w:pPr>
            <w:r w:rsidRPr="00944A9E">
              <w:rPr>
                <w:b/>
              </w:rPr>
              <w:t>Způsob ověření studijních výsledků</w:t>
            </w:r>
          </w:p>
        </w:tc>
        <w:tc>
          <w:tcPr>
            <w:tcW w:w="3406" w:type="dxa"/>
            <w:gridSpan w:val="4"/>
          </w:tcPr>
          <w:p w:rsidR="007A76D1" w:rsidRPr="00944A9E" w:rsidRDefault="007A76D1" w:rsidP="00E7344C">
            <w:pPr>
              <w:jc w:val="both"/>
            </w:pPr>
            <w:r w:rsidRPr="00944A9E">
              <w:t>klasifikovaný zápočet</w:t>
            </w:r>
          </w:p>
        </w:tc>
        <w:tc>
          <w:tcPr>
            <w:tcW w:w="2155" w:type="dxa"/>
            <w:shd w:val="clear" w:color="auto" w:fill="F7CAAC"/>
          </w:tcPr>
          <w:p w:rsidR="007A76D1" w:rsidRPr="00944A9E" w:rsidRDefault="007A76D1" w:rsidP="00E7344C">
            <w:pPr>
              <w:jc w:val="both"/>
              <w:rPr>
                <w:b/>
              </w:rPr>
            </w:pPr>
            <w:r w:rsidRPr="00944A9E">
              <w:rPr>
                <w:b/>
              </w:rPr>
              <w:t>Forma výuky</w:t>
            </w:r>
          </w:p>
        </w:tc>
        <w:tc>
          <w:tcPr>
            <w:tcW w:w="1179" w:type="dxa"/>
            <w:gridSpan w:val="2"/>
          </w:tcPr>
          <w:p w:rsidR="007A76D1" w:rsidRPr="00944A9E" w:rsidRDefault="007A76D1" w:rsidP="00E7344C">
            <w:pPr>
              <w:jc w:val="both"/>
            </w:pPr>
            <w:r w:rsidRPr="00944A9E">
              <w:t>přednáška</w:t>
            </w:r>
          </w:p>
          <w:p w:rsidR="007A76D1" w:rsidRPr="00944A9E" w:rsidRDefault="007A76D1" w:rsidP="00E7344C">
            <w:pPr>
              <w:jc w:val="both"/>
            </w:pPr>
            <w:r w:rsidRPr="00944A9E">
              <w:t>cvičení</w:t>
            </w: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Forma způsobu ověření studijních výsledků a další požadavky na studenta</w:t>
            </w:r>
          </w:p>
        </w:tc>
        <w:tc>
          <w:tcPr>
            <w:tcW w:w="6740" w:type="dxa"/>
            <w:gridSpan w:val="7"/>
            <w:tcBorders>
              <w:bottom w:val="nil"/>
            </w:tcBorders>
          </w:tcPr>
          <w:p w:rsidR="007A76D1" w:rsidRPr="00944A9E" w:rsidRDefault="00093029" w:rsidP="00E7344C">
            <w:pPr>
              <w:jc w:val="both"/>
            </w:pPr>
            <w:r>
              <w:t>S</w:t>
            </w:r>
            <w:r w:rsidR="00FA4C07" w:rsidRPr="00944A9E">
              <w:t>eminární práce, písemný klasifikovaný zápočet</w:t>
            </w:r>
            <w:r>
              <w:t>.</w:t>
            </w:r>
          </w:p>
        </w:tc>
      </w:tr>
      <w:tr w:rsidR="007A76D1" w:rsidRPr="00944A9E" w:rsidTr="00B7211C">
        <w:trPr>
          <w:trHeight w:val="554"/>
          <w:jc w:val="center"/>
        </w:trPr>
        <w:tc>
          <w:tcPr>
            <w:tcW w:w="10211" w:type="dxa"/>
            <w:gridSpan w:val="8"/>
            <w:tcBorders>
              <w:top w:val="nil"/>
            </w:tcBorders>
          </w:tcPr>
          <w:p w:rsidR="007A76D1" w:rsidRPr="00944A9E" w:rsidRDefault="007A76D1" w:rsidP="00E7344C">
            <w:pPr>
              <w:jc w:val="both"/>
            </w:pPr>
          </w:p>
        </w:tc>
      </w:tr>
      <w:tr w:rsidR="007A76D1" w:rsidRPr="00944A9E" w:rsidTr="00B7211C">
        <w:trPr>
          <w:trHeight w:val="197"/>
          <w:jc w:val="center"/>
        </w:trPr>
        <w:tc>
          <w:tcPr>
            <w:tcW w:w="3471" w:type="dxa"/>
            <w:tcBorders>
              <w:top w:val="nil"/>
            </w:tcBorders>
            <w:shd w:val="clear" w:color="auto" w:fill="F7CAAC"/>
          </w:tcPr>
          <w:p w:rsidR="007A76D1" w:rsidRPr="00944A9E" w:rsidRDefault="007A76D1" w:rsidP="00E7344C">
            <w:pPr>
              <w:jc w:val="both"/>
              <w:rPr>
                <w:b/>
              </w:rPr>
            </w:pPr>
            <w:r w:rsidRPr="00944A9E">
              <w:rPr>
                <w:b/>
              </w:rPr>
              <w:t>Garant předmětu</w:t>
            </w:r>
          </w:p>
        </w:tc>
        <w:tc>
          <w:tcPr>
            <w:tcW w:w="6740" w:type="dxa"/>
            <w:gridSpan w:val="7"/>
            <w:tcBorders>
              <w:top w:val="nil"/>
            </w:tcBorders>
          </w:tcPr>
          <w:p w:rsidR="007A76D1" w:rsidRPr="00944A9E" w:rsidRDefault="0060514E" w:rsidP="00E7344C">
            <w:pPr>
              <w:jc w:val="both"/>
            </w:pPr>
            <w:r w:rsidRPr="0060514E">
              <w:t>Mgr. Lubomír Sedláček, Ph.D.</w:t>
            </w:r>
          </w:p>
        </w:tc>
      </w:tr>
      <w:tr w:rsidR="007A76D1" w:rsidRPr="00944A9E" w:rsidTr="00B7211C">
        <w:trPr>
          <w:trHeight w:val="543"/>
          <w:jc w:val="center"/>
        </w:trPr>
        <w:tc>
          <w:tcPr>
            <w:tcW w:w="3471" w:type="dxa"/>
            <w:tcBorders>
              <w:top w:val="nil"/>
            </w:tcBorders>
            <w:shd w:val="clear" w:color="auto" w:fill="F7CAAC"/>
          </w:tcPr>
          <w:p w:rsidR="007A76D1" w:rsidRPr="00944A9E" w:rsidRDefault="007A76D1" w:rsidP="00E7344C">
            <w:pPr>
              <w:jc w:val="both"/>
              <w:rPr>
                <w:b/>
              </w:rPr>
            </w:pPr>
            <w:r w:rsidRPr="00944A9E">
              <w:rPr>
                <w:b/>
              </w:rPr>
              <w:t>Zapojení garanta do výuky předmětu</w:t>
            </w:r>
          </w:p>
        </w:tc>
        <w:tc>
          <w:tcPr>
            <w:tcW w:w="6740" w:type="dxa"/>
            <w:gridSpan w:val="7"/>
            <w:tcBorders>
              <w:top w:val="nil"/>
            </w:tcBorders>
          </w:tcPr>
          <w:p w:rsidR="007A76D1" w:rsidRPr="00944A9E" w:rsidRDefault="007A76D1" w:rsidP="00E7344C">
            <w:pPr>
              <w:jc w:val="both"/>
            </w:pPr>
            <w:r w:rsidRPr="00944A9E">
              <w:t>přednášející, cvičící</w:t>
            </w: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Vyučující</w:t>
            </w:r>
          </w:p>
        </w:tc>
        <w:tc>
          <w:tcPr>
            <w:tcW w:w="6740" w:type="dxa"/>
            <w:gridSpan w:val="7"/>
            <w:tcBorders>
              <w:bottom w:val="nil"/>
            </w:tcBorders>
            <w:shd w:val="clear" w:color="auto" w:fill="auto"/>
          </w:tcPr>
          <w:p w:rsidR="007A76D1" w:rsidRPr="00944A9E" w:rsidRDefault="0060514E" w:rsidP="00E7344C">
            <w:pPr>
              <w:jc w:val="both"/>
            </w:pPr>
            <w:r w:rsidRPr="0060514E">
              <w:t>Mgr. Lubomír Sedláček, Ph.D.</w:t>
            </w:r>
            <w:r w:rsidR="007A76D1" w:rsidRPr="00944A9E">
              <w:t xml:space="preserve"> (50%), Mgr. Marie Pavelková,</w:t>
            </w:r>
            <w:r w:rsidR="00F745B7">
              <w:t xml:space="preserve"> </w:t>
            </w:r>
            <w:r w:rsidR="007A76D1" w:rsidRPr="00944A9E">
              <w:t>(50%)</w:t>
            </w:r>
          </w:p>
        </w:tc>
      </w:tr>
      <w:tr w:rsidR="007A76D1" w:rsidRPr="00944A9E" w:rsidTr="00B7211C">
        <w:trPr>
          <w:trHeight w:val="554"/>
          <w:jc w:val="center"/>
        </w:trPr>
        <w:tc>
          <w:tcPr>
            <w:tcW w:w="10211" w:type="dxa"/>
            <w:gridSpan w:val="8"/>
            <w:tcBorders>
              <w:top w:val="nil"/>
            </w:tcBorders>
          </w:tcPr>
          <w:p w:rsidR="007A76D1" w:rsidRPr="00944A9E" w:rsidRDefault="007A76D1" w:rsidP="00E7344C">
            <w:pPr>
              <w:jc w:val="both"/>
            </w:pPr>
          </w:p>
        </w:tc>
      </w:tr>
      <w:tr w:rsidR="007A76D1" w:rsidRPr="00944A9E" w:rsidTr="00B7211C">
        <w:trPr>
          <w:jc w:val="center"/>
        </w:trPr>
        <w:tc>
          <w:tcPr>
            <w:tcW w:w="3471" w:type="dxa"/>
            <w:shd w:val="clear" w:color="auto" w:fill="F7CAAC"/>
          </w:tcPr>
          <w:p w:rsidR="007A76D1" w:rsidRPr="00944A9E" w:rsidRDefault="007A76D1" w:rsidP="00E7344C">
            <w:pPr>
              <w:jc w:val="both"/>
              <w:rPr>
                <w:b/>
              </w:rPr>
            </w:pPr>
            <w:r w:rsidRPr="00944A9E">
              <w:rPr>
                <w:b/>
              </w:rPr>
              <w:t>Stručná anotace předmětu</w:t>
            </w:r>
          </w:p>
        </w:tc>
        <w:tc>
          <w:tcPr>
            <w:tcW w:w="6740" w:type="dxa"/>
            <w:gridSpan w:val="7"/>
            <w:tcBorders>
              <w:bottom w:val="nil"/>
            </w:tcBorders>
          </w:tcPr>
          <w:p w:rsidR="007A76D1" w:rsidRPr="00944A9E" w:rsidRDefault="007A76D1" w:rsidP="00E7344C">
            <w:pPr>
              <w:jc w:val="both"/>
              <w:rPr>
                <w:highlight w:val="yellow"/>
              </w:rPr>
            </w:pPr>
          </w:p>
        </w:tc>
      </w:tr>
      <w:tr w:rsidR="007A76D1" w:rsidRPr="00944A9E" w:rsidTr="00B7211C">
        <w:trPr>
          <w:trHeight w:val="3938"/>
          <w:jc w:val="center"/>
        </w:trPr>
        <w:tc>
          <w:tcPr>
            <w:tcW w:w="10211" w:type="dxa"/>
            <w:gridSpan w:val="8"/>
            <w:tcBorders>
              <w:top w:val="nil"/>
              <w:bottom w:val="single" w:sz="12" w:space="0" w:color="auto"/>
            </w:tcBorders>
          </w:tcPr>
          <w:p w:rsidR="007A76D1" w:rsidRPr="00944A9E" w:rsidRDefault="007A76D1" w:rsidP="00E7344C">
            <w:pPr>
              <w:jc w:val="both"/>
              <w:rPr>
                <w:bCs/>
                <w:sz w:val="23"/>
                <w:szCs w:val="23"/>
              </w:rPr>
            </w:pPr>
          </w:p>
          <w:p w:rsidR="007A76D1" w:rsidRPr="00944A9E" w:rsidRDefault="007A76D1" w:rsidP="00E7344C">
            <w:pPr>
              <w:jc w:val="both"/>
              <w:rPr>
                <w:bCs/>
              </w:rPr>
            </w:pPr>
            <w:r w:rsidRPr="00944A9E">
              <w:rPr>
                <w:bCs/>
              </w:rPr>
              <w:t>Metody řešení úl</w:t>
            </w:r>
            <w:r w:rsidR="00FA4C07" w:rsidRPr="00944A9E">
              <w:rPr>
                <w:bCs/>
              </w:rPr>
              <w:t>oh se zaměřením na operaci sčítá</w:t>
            </w:r>
            <w:r w:rsidRPr="00944A9E">
              <w:rPr>
                <w:bCs/>
              </w:rPr>
              <w:t>ní.</w:t>
            </w:r>
          </w:p>
          <w:p w:rsidR="007A76D1" w:rsidRPr="00944A9E" w:rsidRDefault="007A76D1" w:rsidP="00E7344C">
            <w:pPr>
              <w:jc w:val="both"/>
              <w:rPr>
                <w:bCs/>
              </w:rPr>
            </w:pPr>
            <w:r w:rsidRPr="00944A9E">
              <w:rPr>
                <w:bCs/>
              </w:rPr>
              <w:t>Metody řešení úloh se zaměřením na odčítání.</w:t>
            </w:r>
          </w:p>
          <w:p w:rsidR="007A76D1" w:rsidRPr="00944A9E" w:rsidRDefault="007A76D1" w:rsidP="00E7344C">
            <w:pPr>
              <w:jc w:val="both"/>
              <w:rPr>
                <w:bCs/>
              </w:rPr>
            </w:pPr>
            <w:r w:rsidRPr="00944A9E">
              <w:rPr>
                <w:bCs/>
              </w:rPr>
              <w:t>Metody ř</w:t>
            </w:r>
            <w:r w:rsidR="00FA4C07" w:rsidRPr="00944A9E">
              <w:rPr>
                <w:bCs/>
              </w:rPr>
              <w:t>ešení úloh se zaměřením na opera</w:t>
            </w:r>
            <w:r w:rsidRPr="00944A9E">
              <w:rPr>
                <w:bCs/>
              </w:rPr>
              <w:t>ci násobe</w:t>
            </w:r>
            <w:r w:rsidR="00FA4C07" w:rsidRPr="00944A9E">
              <w:rPr>
                <w:bCs/>
              </w:rPr>
              <w:t>n</w:t>
            </w:r>
            <w:r w:rsidRPr="00944A9E">
              <w:rPr>
                <w:bCs/>
              </w:rPr>
              <w:t>í.</w:t>
            </w:r>
          </w:p>
          <w:p w:rsidR="007A76D1" w:rsidRPr="00944A9E" w:rsidRDefault="007A76D1" w:rsidP="00E7344C">
            <w:pPr>
              <w:jc w:val="both"/>
              <w:rPr>
                <w:bCs/>
              </w:rPr>
            </w:pPr>
            <w:r w:rsidRPr="00944A9E">
              <w:rPr>
                <w:bCs/>
              </w:rPr>
              <w:t>Metody řešení úloh se zaměřením na operaci dělení.</w:t>
            </w:r>
          </w:p>
          <w:p w:rsidR="007A76D1" w:rsidRPr="00944A9E" w:rsidRDefault="007A76D1" w:rsidP="00E7344C">
            <w:pPr>
              <w:jc w:val="both"/>
              <w:rPr>
                <w:bCs/>
              </w:rPr>
            </w:pPr>
            <w:r w:rsidRPr="00944A9E">
              <w:rPr>
                <w:bCs/>
              </w:rPr>
              <w:t>Metody řešení úloh se zaměřením na rovnice.</w:t>
            </w:r>
          </w:p>
          <w:p w:rsidR="007A76D1" w:rsidRPr="00944A9E" w:rsidRDefault="007A76D1" w:rsidP="00E7344C">
            <w:pPr>
              <w:jc w:val="both"/>
              <w:rPr>
                <w:bCs/>
              </w:rPr>
            </w:pPr>
            <w:r w:rsidRPr="00944A9E">
              <w:rPr>
                <w:bCs/>
              </w:rPr>
              <w:t>Metody řešení netradičních aplikačních úloh.</w:t>
            </w:r>
          </w:p>
          <w:p w:rsidR="007A76D1" w:rsidRPr="00944A9E" w:rsidRDefault="007A76D1" w:rsidP="00E7344C">
            <w:pPr>
              <w:jc w:val="both"/>
              <w:rPr>
                <w:bCs/>
              </w:rPr>
            </w:pPr>
            <w:r w:rsidRPr="00944A9E">
              <w:rPr>
                <w:bCs/>
              </w:rPr>
              <w:t>Metody řešení slovních úloh v kontextu reálných situací.</w:t>
            </w:r>
          </w:p>
          <w:p w:rsidR="007A76D1" w:rsidRPr="00944A9E" w:rsidRDefault="00FA4C07" w:rsidP="00E7344C">
            <w:pPr>
              <w:jc w:val="both"/>
              <w:rPr>
                <w:bCs/>
              </w:rPr>
            </w:pPr>
            <w:r w:rsidRPr="00944A9E">
              <w:rPr>
                <w:bCs/>
              </w:rPr>
              <w:t>Metody řešení sl</w:t>
            </w:r>
            <w:r w:rsidR="007A76D1" w:rsidRPr="00944A9E">
              <w:rPr>
                <w:bCs/>
              </w:rPr>
              <w:t>ovních úloh na logické myšlení</w:t>
            </w:r>
            <w:r w:rsidRPr="00944A9E">
              <w:rPr>
                <w:bCs/>
              </w:rPr>
              <w:t>.</w:t>
            </w:r>
          </w:p>
          <w:p w:rsidR="007A76D1" w:rsidRPr="00944A9E" w:rsidRDefault="007A76D1" w:rsidP="00E7344C">
            <w:pPr>
              <w:jc w:val="both"/>
              <w:rPr>
                <w:bCs/>
              </w:rPr>
            </w:pPr>
            <w:r w:rsidRPr="00944A9E">
              <w:rPr>
                <w:bCs/>
              </w:rPr>
              <w:t>Metody řešení úloh se zaměřením na kombinatorické myšlení.</w:t>
            </w:r>
          </w:p>
          <w:p w:rsidR="00923CCB" w:rsidRPr="00944A9E" w:rsidRDefault="007A76D1" w:rsidP="00E7344C">
            <w:pPr>
              <w:jc w:val="both"/>
              <w:rPr>
                <w:bCs/>
              </w:rPr>
            </w:pPr>
            <w:r w:rsidRPr="00944A9E">
              <w:rPr>
                <w:bCs/>
              </w:rPr>
              <w:t xml:space="preserve">Metody řešení úloh se zaměřením na </w:t>
            </w:r>
            <w:r w:rsidR="00923CCB" w:rsidRPr="00944A9E">
              <w:rPr>
                <w:bCs/>
              </w:rPr>
              <w:t>geometrii v rovině.</w:t>
            </w:r>
          </w:p>
          <w:p w:rsidR="007A76D1" w:rsidRPr="00944A9E" w:rsidRDefault="00923CCB" w:rsidP="00E7344C">
            <w:pPr>
              <w:jc w:val="both"/>
              <w:rPr>
                <w:bCs/>
              </w:rPr>
            </w:pPr>
            <w:r w:rsidRPr="00944A9E">
              <w:rPr>
                <w:bCs/>
              </w:rPr>
              <w:t>Metody řešení úloh se zaměřením na geometrii v prostoru</w:t>
            </w:r>
            <w:r w:rsidR="007A76D1" w:rsidRPr="00944A9E">
              <w:rPr>
                <w:bCs/>
              </w:rPr>
              <w:t>.</w:t>
            </w:r>
          </w:p>
          <w:p w:rsidR="00923CCB" w:rsidRPr="00944A9E" w:rsidRDefault="00923CCB" w:rsidP="00E7344C">
            <w:pPr>
              <w:jc w:val="both"/>
              <w:rPr>
                <w:bCs/>
              </w:rPr>
            </w:pPr>
            <w:r w:rsidRPr="00944A9E">
              <w:rPr>
                <w:bCs/>
              </w:rPr>
              <w:t>Metody řešení úloh se zaměřením na matematickou gramotnost.</w:t>
            </w:r>
          </w:p>
          <w:p w:rsidR="00923CCB" w:rsidRPr="00944A9E" w:rsidRDefault="00923CCB" w:rsidP="00E7344C">
            <w:pPr>
              <w:jc w:val="both"/>
              <w:rPr>
                <w:bCs/>
              </w:rPr>
            </w:pPr>
            <w:r w:rsidRPr="00944A9E">
              <w:rPr>
                <w:bCs/>
              </w:rPr>
              <w:t>Metody řešení úloh se zaměřením na finanční gramotnost.</w:t>
            </w:r>
          </w:p>
          <w:p w:rsidR="007A76D1" w:rsidRDefault="00923CCB" w:rsidP="00E7344C">
            <w:pPr>
              <w:jc w:val="both"/>
              <w:rPr>
                <w:bCs/>
              </w:rPr>
            </w:pPr>
            <w:r w:rsidRPr="00944A9E">
              <w:rPr>
                <w:bCs/>
              </w:rPr>
              <w:t>Metody řešení úloh se zaměřením na statistickou gramotnost.</w:t>
            </w:r>
          </w:p>
          <w:p w:rsidR="00BD4774" w:rsidRDefault="00BD4774" w:rsidP="00E7344C">
            <w:pPr>
              <w:jc w:val="both"/>
              <w:rPr>
                <w:bCs/>
              </w:rPr>
            </w:pPr>
          </w:p>
          <w:p w:rsidR="00BD4774" w:rsidRDefault="00BD4774" w:rsidP="00E7344C">
            <w:pPr>
              <w:jc w:val="both"/>
              <w:rPr>
                <w:del w:id="1701" w:author="Hana Navrátilová" w:date="2019-09-24T11:10:00Z"/>
                <w:bCs/>
              </w:rPr>
            </w:pPr>
          </w:p>
          <w:p w:rsidR="00BD4774" w:rsidRDefault="00BD4774" w:rsidP="00E7344C">
            <w:pPr>
              <w:jc w:val="both"/>
              <w:rPr>
                <w:del w:id="1702" w:author="Hana Navrátilová" w:date="2019-09-24T11:10:00Z"/>
                <w:bCs/>
              </w:rPr>
            </w:pPr>
          </w:p>
          <w:p w:rsidR="00BD4774" w:rsidRPr="00944A9E" w:rsidRDefault="00BD4774" w:rsidP="00E7344C">
            <w:pPr>
              <w:jc w:val="both"/>
              <w:rPr>
                <w:del w:id="1703" w:author="Hana Navrátilová" w:date="2019-09-24T11:10:00Z"/>
                <w:bCs/>
              </w:rPr>
            </w:pPr>
          </w:p>
          <w:p w:rsidR="007A76D1" w:rsidRPr="00944A9E" w:rsidRDefault="007A76D1" w:rsidP="00E7344C">
            <w:pPr>
              <w:jc w:val="both"/>
              <w:rPr>
                <w:bCs/>
                <w:sz w:val="23"/>
                <w:szCs w:val="23"/>
              </w:rPr>
            </w:pPr>
          </w:p>
        </w:tc>
      </w:tr>
      <w:tr w:rsidR="007A76D1" w:rsidRPr="00944A9E" w:rsidTr="00B7211C">
        <w:trPr>
          <w:trHeight w:val="265"/>
          <w:jc w:val="center"/>
        </w:trPr>
        <w:tc>
          <w:tcPr>
            <w:tcW w:w="4031" w:type="dxa"/>
            <w:gridSpan w:val="2"/>
            <w:tcBorders>
              <w:top w:val="nil"/>
            </w:tcBorders>
            <w:shd w:val="clear" w:color="auto" w:fill="F7CAAC"/>
          </w:tcPr>
          <w:p w:rsidR="007A76D1" w:rsidRPr="00944A9E" w:rsidRDefault="007A76D1" w:rsidP="00E7344C">
            <w:pPr>
              <w:jc w:val="both"/>
            </w:pPr>
            <w:r w:rsidRPr="00944A9E">
              <w:rPr>
                <w:b/>
              </w:rPr>
              <w:t>Studijní literatura a studijní pomůcky</w:t>
            </w:r>
          </w:p>
        </w:tc>
        <w:tc>
          <w:tcPr>
            <w:tcW w:w="6180" w:type="dxa"/>
            <w:gridSpan w:val="6"/>
            <w:tcBorders>
              <w:top w:val="nil"/>
              <w:bottom w:val="nil"/>
            </w:tcBorders>
          </w:tcPr>
          <w:p w:rsidR="007A76D1" w:rsidRPr="00944A9E" w:rsidRDefault="007A76D1" w:rsidP="00E7344C">
            <w:pPr>
              <w:jc w:val="both"/>
            </w:pPr>
          </w:p>
        </w:tc>
      </w:tr>
      <w:tr w:rsidR="007A76D1" w:rsidRPr="00944A9E" w:rsidTr="00B7211C">
        <w:trPr>
          <w:trHeight w:val="1497"/>
          <w:jc w:val="center"/>
        </w:trPr>
        <w:tc>
          <w:tcPr>
            <w:tcW w:w="10211" w:type="dxa"/>
            <w:gridSpan w:val="8"/>
            <w:tcBorders>
              <w:top w:val="nil"/>
            </w:tcBorders>
          </w:tcPr>
          <w:p w:rsidR="007A76D1" w:rsidRPr="00944A9E" w:rsidRDefault="007A76D1" w:rsidP="00E7344C">
            <w:pPr>
              <w:jc w:val="both"/>
            </w:pPr>
          </w:p>
          <w:p w:rsidR="007A76D1" w:rsidRPr="00944A9E" w:rsidRDefault="007A76D1" w:rsidP="00E7344C">
            <w:pPr>
              <w:jc w:val="both"/>
              <w:rPr>
                <w:b/>
              </w:rPr>
            </w:pPr>
            <w:r w:rsidRPr="00944A9E">
              <w:rPr>
                <w:b/>
              </w:rPr>
              <w:t xml:space="preserve">Povinná literatura: </w:t>
            </w:r>
          </w:p>
          <w:p w:rsidR="007A76D1" w:rsidRPr="00944A9E" w:rsidRDefault="007A76D1" w:rsidP="00E7344C">
            <w:pPr>
              <w:jc w:val="both"/>
            </w:pPr>
            <w:r w:rsidRPr="00944A9E">
              <w:t xml:space="preserve">Hecht, T., </w:t>
            </w:r>
            <w:r w:rsidR="00E624FB" w:rsidRPr="00944A9E">
              <w:t>&amp;</w:t>
            </w:r>
            <w:r w:rsidR="00741ACE">
              <w:t xml:space="preserve"> </w:t>
            </w:r>
            <w:r w:rsidRPr="00944A9E">
              <w:t xml:space="preserve">Sklenarikova, Z. (1992). </w:t>
            </w:r>
            <w:r w:rsidRPr="00944A9E">
              <w:rPr>
                <w:i/>
              </w:rPr>
              <w:t>Metódy riešenia matematických úloh.</w:t>
            </w:r>
            <w:r w:rsidRPr="00944A9E">
              <w:t xml:space="preserve"> Bratislava: SPN.</w:t>
            </w:r>
          </w:p>
          <w:p w:rsidR="007A76D1" w:rsidRPr="00944A9E" w:rsidRDefault="007A76D1" w:rsidP="00E7344C">
            <w:pPr>
              <w:jc w:val="both"/>
            </w:pPr>
            <w:r w:rsidRPr="00944A9E">
              <w:t xml:space="preserve">Larson, L. C. (1990). </w:t>
            </w:r>
            <w:r w:rsidRPr="00944A9E">
              <w:rPr>
                <w:i/>
              </w:rPr>
              <w:t>Metódy riešenia matematických problémov.</w:t>
            </w:r>
            <w:r w:rsidRPr="00944A9E">
              <w:t xml:space="preserve"> Bratislava: Alfa. </w:t>
            </w:r>
          </w:p>
          <w:p w:rsidR="007A76D1" w:rsidRDefault="007A76D1" w:rsidP="00E7344C">
            <w:pPr>
              <w:jc w:val="both"/>
            </w:pPr>
            <w:r w:rsidRPr="00944A9E">
              <w:t xml:space="preserve">Pavlovičová, G., Švecová, V., </w:t>
            </w:r>
            <w:r w:rsidR="00E624FB" w:rsidRPr="00944A9E">
              <w:t>&amp;</w:t>
            </w:r>
            <w:r w:rsidR="00741ACE">
              <w:t xml:space="preserve"> </w:t>
            </w:r>
            <w:r w:rsidRPr="00944A9E">
              <w:t xml:space="preserve">Záhorská, J. (2010). </w:t>
            </w:r>
            <w:r w:rsidRPr="00944A9E">
              <w:rPr>
                <w:i/>
              </w:rPr>
              <w:t>Metódy riešenia matematických úloh pre štúdium učiteľstva pre primárne vzdelávanie.</w:t>
            </w:r>
            <w:r w:rsidRPr="00944A9E">
              <w:t xml:space="preserve"> Nitra: UKF v Nitre.  </w:t>
            </w:r>
          </w:p>
          <w:p w:rsidR="00D46429" w:rsidRPr="00944A9E" w:rsidRDefault="00D46429" w:rsidP="00E7344C">
            <w:pPr>
              <w:jc w:val="both"/>
              <w:rPr>
                <w:ins w:id="1704" w:author="Hana Navrátilová" w:date="2019-09-24T11:10:00Z"/>
              </w:rPr>
            </w:pPr>
            <w:ins w:id="1705" w:author="Hana Navrátilová" w:date="2019-09-24T11:10:00Z">
              <w:r>
                <w:rPr>
                  <w:rFonts w:eastAsia="Arial Unicode MS"/>
                </w:rPr>
                <w:t>Sedláček</w:t>
              </w:r>
            </w:ins>
          </w:p>
          <w:p w:rsidR="007A76D1" w:rsidRPr="00944A9E" w:rsidRDefault="007A76D1" w:rsidP="00E7344C">
            <w:pPr>
              <w:jc w:val="both"/>
            </w:pPr>
          </w:p>
          <w:p w:rsidR="007A76D1" w:rsidRPr="00944A9E" w:rsidRDefault="007A76D1" w:rsidP="00E7344C">
            <w:pPr>
              <w:jc w:val="both"/>
              <w:rPr>
                <w:b/>
              </w:rPr>
            </w:pPr>
            <w:r w:rsidRPr="00944A9E">
              <w:rPr>
                <w:b/>
              </w:rPr>
              <w:t xml:space="preserve">Doporučená literatura: </w:t>
            </w:r>
          </w:p>
          <w:p w:rsidR="007A76D1" w:rsidRPr="00944A9E" w:rsidRDefault="007A76D1" w:rsidP="00E7344C">
            <w:pPr>
              <w:jc w:val="both"/>
              <w:rPr>
                <w:lang w:eastAsia="sk-SK"/>
              </w:rPr>
            </w:pPr>
            <w:r w:rsidRPr="00944A9E">
              <w:t xml:space="preserve">Hejný, M., </w:t>
            </w:r>
            <w:r w:rsidR="00E624FB" w:rsidRPr="00944A9E">
              <w:t>&amp;</w:t>
            </w:r>
            <w:r w:rsidR="00596E4C" w:rsidRPr="00944A9E">
              <w:t> </w:t>
            </w:r>
            <w:r w:rsidRPr="00944A9E">
              <w:t>Kuřina, F.</w:t>
            </w:r>
            <w:r w:rsidRPr="00944A9E">
              <w:rPr>
                <w:lang w:eastAsia="sk-SK"/>
              </w:rPr>
              <w:t xml:space="preserve"> (2001). </w:t>
            </w:r>
            <w:r w:rsidRPr="00944A9E">
              <w:rPr>
                <w:i/>
                <w:iCs/>
                <w:lang w:eastAsia="sk-SK"/>
              </w:rPr>
              <w:t>Dítě, škola a matematika</w:t>
            </w:r>
            <w:r w:rsidRPr="00944A9E">
              <w:rPr>
                <w:lang w:eastAsia="sk-SK"/>
              </w:rPr>
              <w:t>. 1. vyd. Praha: Portál.</w:t>
            </w:r>
          </w:p>
          <w:p w:rsidR="007A76D1" w:rsidRPr="00D46429" w:rsidRDefault="007A76D1" w:rsidP="00E7344C">
            <w:pPr>
              <w:jc w:val="both"/>
              <w:rPr>
                <w:bCs/>
                <w:lang w:val="sk-SK"/>
              </w:rPr>
            </w:pPr>
            <w:r w:rsidRPr="00944A9E">
              <w:rPr>
                <w:bCs/>
                <w:lang w:val="sk-SK"/>
              </w:rPr>
              <w:t>Učebnice základn</w:t>
            </w:r>
            <w:r w:rsidR="00E624FB" w:rsidRPr="00944A9E">
              <w:rPr>
                <w:bCs/>
                <w:lang w:val="sk-SK"/>
              </w:rPr>
              <w:t>í</w:t>
            </w:r>
            <w:r w:rsidRPr="00944A9E">
              <w:rPr>
                <w:bCs/>
                <w:lang w:val="sk-SK"/>
              </w:rPr>
              <w:t xml:space="preserve"> školy, časopisy, </w:t>
            </w:r>
            <w:r w:rsidR="00027457" w:rsidRPr="00944A9E">
              <w:rPr>
                <w:bCs/>
                <w:lang w:val="sk-SK"/>
              </w:rPr>
              <w:t>sbírky úloh</w:t>
            </w:r>
            <w:r w:rsidRPr="00944A9E">
              <w:rPr>
                <w:bCs/>
                <w:lang w:val="sk-SK"/>
              </w:rPr>
              <w:t>.</w:t>
            </w:r>
          </w:p>
          <w:p w:rsidR="007A76D1" w:rsidRPr="00944A9E" w:rsidRDefault="007A76D1" w:rsidP="00E7344C">
            <w:pPr>
              <w:jc w:val="both"/>
              <w:rPr>
                <w:del w:id="1706" w:author="Hana Navrátilová" w:date="2019-09-24T11:10:00Z"/>
              </w:rPr>
            </w:pPr>
          </w:p>
          <w:p w:rsidR="007A76D1" w:rsidRPr="00944A9E" w:rsidRDefault="007A76D1" w:rsidP="00E7344C">
            <w:pPr>
              <w:jc w:val="both"/>
            </w:pPr>
          </w:p>
        </w:tc>
      </w:tr>
      <w:tr w:rsidR="007A76D1" w:rsidRPr="00944A9E" w:rsidTr="00B7211C">
        <w:trPr>
          <w:jc w:val="center"/>
        </w:trPr>
        <w:tc>
          <w:tcPr>
            <w:tcW w:w="10211" w:type="dxa"/>
            <w:gridSpan w:val="8"/>
            <w:tcBorders>
              <w:top w:val="single" w:sz="12" w:space="0" w:color="auto"/>
              <w:left w:val="single" w:sz="2" w:space="0" w:color="auto"/>
              <w:bottom w:val="single" w:sz="2" w:space="0" w:color="auto"/>
              <w:right w:val="single" w:sz="2" w:space="0" w:color="auto"/>
            </w:tcBorders>
            <w:shd w:val="clear" w:color="auto" w:fill="F7CAAC"/>
          </w:tcPr>
          <w:p w:rsidR="007A76D1" w:rsidRPr="00944A9E" w:rsidRDefault="007A76D1" w:rsidP="00E7344C">
            <w:pPr>
              <w:jc w:val="center"/>
              <w:rPr>
                <w:b/>
              </w:rPr>
            </w:pPr>
            <w:r w:rsidRPr="00944A9E">
              <w:rPr>
                <w:b/>
              </w:rPr>
              <w:t>Informace ke kombinované nebo distanční formě</w:t>
            </w:r>
          </w:p>
        </w:tc>
      </w:tr>
      <w:tr w:rsidR="008A1422" w:rsidRPr="00944A9E" w:rsidTr="00AA4644">
        <w:trPr>
          <w:jc w:val="center"/>
        </w:trPr>
        <w:tc>
          <w:tcPr>
            <w:tcW w:w="5172" w:type="dxa"/>
            <w:gridSpan w:val="3"/>
            <w:tcBorders>
              <w:top w:val="single" w:sz="2" w:space="0" w:color="auto"/>
            </w:tcBorders>
            <w:shd w:val="clear" w:color="auto" w:fill="F7CAAC"/>
          </w:tcPr>
          <w:p w:rsidR="007A76D1" w:rsidRPr="00944A9E" w:rsidRDefault="007A76D1" w:rsidP="00E7344C">
            <w:pPr>
              <w:jc w:val="both"/>
            </w:pPr>
            <w:r w:rsidRPr="00944A9E">
              <w:rPr>
                <w:b/>
              </w:rPr>
              <w:t>Rozsah konzultací (soustředění)</w:t>
            </w:r>
          </w:p>
        </w:tc>
        <w:tc>
          <w:tcPr>
            <w:tcW w:w="889" w:type="dxa"/>
            <w:tcBorders>
              <w:top w:val="single" w:sz="2" w:space="0" w:color="auto"/>
            </w:tcBorders>
          </w:tcPr>
          <w:p w:rsidR="007A76D1" w:rsidRPr="00944A9E" w:rsidRDefault="007A76D1" w:rsidP="00E7344C">
            <w:pPr>
              <w:jc w:val="both"/>
            </w:pPr>
          </w:p>
        </w:tc>
        <w:tc>
          <w:tcPr>
            <w:tcW w:w="4150" w:type="dxa"/>
            <w:gridSpan w:val="4"/>
            <w:tcBorders>
              <w:top w:val="single" w:sz="2" w:space="0" w:color="auto"/>
            </w:tcBorders>
            <w:shd w:val="clear" w:color="auto" w:fill="F7CAAC"/>
          </w:tcPr>
          <w:p w:rsidR="007A76D1" w:rsidRPr="00944A9E" w:rsidRDefault="007A76D1" w:rsidP="00E7344C">
            <w:pPr>
              <w:jc w:val="both"/>
              <w:rPr>
                <w:b/>
              </w:rPr>
            </w:pPr>
            <w:r w:rsidRPr="00944A9E">
              <w:rPr>
                <w:b/>
              </w:rPr>
              <w:t xml:space="preserve">hodin </w:t>
            </w:r>
          </w:p>
        </w:tc>
      </w:tr>
      <w:tr w:rsidR="007A76D1" w:rsidRPr="00944A9E" w:rsidTr="00B7211C">
        <w:trPr>
          <w:jc w:val="center"/>
        </w:trPr>
        <w:tc>
          <w:tcPr>
            <w:tcW w:w="10211" w:type="dxa"/>
            <w:gridSpan w:val="8"/>
            <w:shd w:val="clear" w:color="auto" w:fill="F7CAAC"/>
          </w:tcPr>
          <w:p w:rsidR="007A76D1" w:rsidRPr="00944A9E" w:rsidRDefault="007A76D1" w:rsidP="00E7344C">
            <w:pPr>
              <w:jc w:val="both"/>
              <w:rPr>
                <w:b/>
              </w:rPr>
            </w:pPr>
            <w:r w:rsidRPr="00944A9E">
              <w:rPr>
                <w:b/>
              </w:rPr>
              <w:t>Informace o způsobu kontaktu s vyučujícím</w:t>
            </w:r>
          </w:p>
        </w:tc>
      </w:tr>
      <w:tr w:rsidR="007A76D1" w:rsidRPr="00944A9E" w:rsidTr="00B7211C">
        <w:trPr>
          <w:trHeight w:val="1099"/>
          <w:jc w:val="center"/>
        </w:trPr>
        <w:tc>
          <w:tcPr>
            <w:tcW w:w="10211" w:type="dxa"/>
            <w:gridSpan w:val="8"/>
          </w:tcPr>
          <w:p w:rsidR="007A76D1" w:rsidRDefault="007A76D1" w:rsidP="00E7344C">
            <w:pPr>
              <w:jc w:val="both"/>
            </w:pPr>
          </w:p>
          <w:p w:rsidR="00DC193A" w:rsidRDefault="00DC193A" w:rsidP="00E7344C">
            <w:pPr>
              <w:jc w:val="both"/>
            </w:pPr>
          </w:p>
          <w:p w:rsidR="00697203" w:rsidRDefault="00697203" w:rsidP="00E7344C">
            <w:pPr>
              <w:jc w:val="both"/>
            </w:pPr>
          </w:p>
          <w:p w:rsidR="00697203" w:rsidRDefault="00697203" w:rsidP="00E7344C">
            <w:pPr>
              <w:jc w:val="both"/>
              <w:rPr>
                <w:ins w:id="1707" w:author="Hana Navrátilová" w:date="2019-09-24T11:10:00Z"/>
              </w:rPr>
            </w:pPr>
          </w:p>
          <w:p w:rsidR="00697203" w:rsidRDefault="00697203" w:rsidP="00E7344C">
            <w:pPr>
              <w:jc w:val="both"/>
              <w:rPr>
                <w:ins w:id="1708" w:author="Hana Navrátilová" w:date="2019-09-24T11:10:00Z"/>
              </w:rPr>
            </w:pPr>
          </w:p>
          <w:p w:rsidR="00697203" w:rsidRPr="00944A9E" w:rsidRDefault="00697203" w:rsidP="00E7344C">
            <w:pPr>
              <w:jc w:val="both"/>
            </w:pPr>
          </w:p>
        </w:tc>
      </w:tr>
    </w:tbl>
    <w:p w:rsidR="00AA4644" w:rsidRDefault="00BF2D35">
      <w:pPr>
        <w:rPr>
          <w:ins w:id="1709" w:author="Hana Navrátilová" w:date="2019-09-24T11:10:00Z"/>
        </w:rPr>
      </w:pPr>
      <w:r>
        <w:br w:type="page"/>
      </w:r>
    </w:p>
    <w:tbl>
      <w:tblPr>
        <w:tblW w:w="1073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25"/>
        <w:gridCol w:w="533"/>
        <w:gridCol w:w="1068"/>
        <w:gridCol w:w="837"/>
        <w:gridCol w:w="769"/>
        <w:gridCol w:w="2029"/>
        <w:gridCol w:w="508"/>
        <w:gridCol w:w="1062"/>
      </w:tblGrid>
      <w:tr w:rsidR="00093029" w:rsidRPr="00150DF7" w:rsidTr="00B7211C">
        <w:trPr>
          <w:trHeight w:val="314"/>
        </w:trPr>
        <w:tc>
          <w:tcPr>
            <w:tcW w:w="10731" w:type="dxa"/>
            <w:gridSpan w:val="8"/>
            <w:tcBorders>
              <w:bottom w:val="double" w:sz="4" w:space="0" w:color="auto"/>
            </w:tcBorders>
            <w:shd w:val="clear" w:color="auto" w:fill="BDD6EE"/>
          </w:tcPr>
          <w:p w:rsidR="00093029" w:rsidRPr="009F560F" w:rsidRDefault="00093029" w:rsidP="00E7344C">
            <w:pPr>
              <w:jc w:val="both"/>
              <w:rPr>
                <w:b/>
                <w:sz w:val="28"/>
                <w:szCs w:val="28"/>
              </w:rPr>
            </w:pPr>
            <w:r>
              <w:br w:type="page"/>
            </w:r>
            <w:r w:rsidRPr="00150DF7">
              <w:br w:type="page"/>
            </w:r>
            <w:r w:rsidRPr="009F560F">
              <w:rPr>
                <w:b/>
                <w:sz w:val="28"/>
                <w:szCs w:val="28"/>
              </w:rPr>
              <w:t>B-III – Charakteristika studijního předmětu</w:t>
            </w:r>
          </w:p>
        </w:tc>
      </w:tr>
      <w:tr w:rsidR="00093029" w:rsidRPr="00150DF7" w:rsidTr="00B7211C">
        <w:trPr>
          <w:trHeight w:val="224"/>
        </w:trPr>
        <w:tc>
          <w:tcPr>
            <w:tcW w:w="3925" w:type="dxa"/>
            <w:tcBorders>
              <w:top w:val="double" w:sz="4" w:space="0" w:color="auto"/>
            </w:tcBorders>
            <w:shd w:val="clear" w:color="auto" w:fill="F7CAAC"/>
          </w:tcPr>
          <w:p w:rsidR="00093029" w:rsidRPr="00150DF7" w:rsidRDefault="00093029" w:rsidP="00E7344C">
            <w:pPr>
              <w:jc w:val="both"/>
              <w:rPr>
                <w:b/>
              </w:rPr>
            </w:pPr>
            <w:r w:rsidRPr="00150DF7">
              <w:rPr>
                <w:b/>
              </w:rPr>
              <w:t>Název studijního předmětu</w:t>
            </w:r>
          </w:p>
        </w:tc>
        <w:tc>
          <w:tcPr>
            <w:tcW w:w="6806" w:type="dxa"/>
            <w:gridSpan w:val="7"/>
            <w:tcBorders>
              <w:top w:val="double" w:sz="4" w:space="0" w:color="auto"/>
            </w:tcBorders>
          </w:tcPr>
          <w:p w:rsidR="00093029" w:rsidRPr="00150DF7" w:rsidRDefault="00093029" w:rsidP="00E7344C">
            <w:pPr>
              <w:jc w:val="both"/>
            </w:pPr>
            <w:r w:rsidRPr="00150DF7">
              <w:t>Přírodovědné praktikum</w:t>
            </w:r>
          </w:p>
        </w:tc>
      </w:tr>
      <w:tr w:rsidR="008A1422" w:rsidRPr="00150DF7" w:rsidTr="00AA4644">
        <w:trPr>
          <w:trHeight w:val="224"/>
        </w:trPr>
        <w:tc>
          <w:tcPr>
            <w:tcW w:w="3925" w:type="dxa"/>
            <w:shd w:val="clear" w:color="auto" w:fill="F7CAAC"/>
          </w:tcPr>
          <w:p w:rsidR="00093029" w:rsidRPr="00150DF7" w:rsidRDefault="00093029" w:rsidP="00E7344C">
            <w:pPr>
              <w:jc w:val="both"/>
              <w:rPr>
                <w:b/>
              </w:rPr>
            </w:pPr>
            <w:r w:rsidRPr="00150DF7">
              <w:rPr>
                <w:b/>
              </w:rPr>
              <w:t>Typ předmětu</w:t>
            </w:r>
          </w:p>
        </w:tc>
        <w:tc>
          <w:tcPr>
            <w:tcW w:w="3207" w:type="dxa"/>
            <w:gridSpan w:val="4"/>
          </w:tcPr>
          <w:p w:rsidR="00093029" w:rsidRPr="00150DF7" w:rsidRDefault="00093029" w:rsidP="00E7344C">
            <w:pPr>
              <w:jc w:val="both"/>
            </w:pPr>
            <w:r>
              <w:t>povinný, PZ</w:t>
            </w:r>
          </w:p>
        </w:tc>
        <w:tc>
          <w:tcPr>
            <w:tcW w:w="2537" w:type="dxa"/>
            <w:gridSpan w:val="2"/>
            <w:shd w:val="clear" w:color="auto" w:fill="F7CAAC"/>
          </w:tcPr>
          <w:p w:rsidR="00093029" w:rsidRPr="00150DF7" w:rsidRDefault="00093029" w:rsidP="00E7344C">
            <w:pPr>
              <w:jc w:val="both"/>
            </w:pPr>
            <w:r w:rsidRPr="00150DF7">
              <w:rPr>
                <w:b/>
              </w:rPr>
              <w:t>doporučený ročník / semestr</w:t>
            </w:r>
          </w:p>
        </w:tc>
        <w:tc>
          <w:tcPr>
            <w:tcW w:w="1062" w:type="dxa"/>
          </w:tcPr>
          <w:p w:rsidR="00093029" w:rsidRPr="00150DF7" w:rsidRDefault="00093029" w:rsidP="00E7344C">
            <w:pPr>
              <w:jc w:val="both"/>
            </w:pPr>
            <w:r>
              <w:t>4/LS</w:t>
            </w:r>
          </w:p>
        </w:tc>
      </w:tr>
      <w:tr w:rsidR="008A1422" w:rsidRPr="00150DF7" w:rsidTr="00AA4644">
        <w:trPr>
          <w:trHeight w:val="224"/>
        </w:trPr>
        <w:tc>
          <w:tcPr>
            <w:tcW w:w="3925" w:type="dxa"/>
            <w:shd w:val="clear" w:color="auto" w:fill="F7CAAC"/>
          </w:tcPr>
          <w:p w:rsidR="00093029" w:rsidRPr="00150DF7" w:rsidRDefault="00093029" w:rsidP="00E7344C">
            <w:pPr>
              <w:jc w:val="both"/>
              <w:rPr>
                <w:b/>
              </w:rPr>
            </w:pPr>
            <w:r w:rsidRPr="00150DF7">
              <w:rPr>
                <w:b/>
              </w:rPr>
              <w:t>Rozsah studijního předmětu</w:t>
            </w:r>
          </w:p>
        </w:tc>
        <w:tc>
          <w:tcPr>
            <w:tcW w:w="1601" w:type="dxa"/>
            <w:gridSpan w:val="2"/>
          </w:tcPr>
          <w:p w:rsidR="00093029" w:rsidRPr="00150DF7" w:rsidRDefault="00093029" w:rsidP="00E7344C">
            <w:pPr>
              <w:jc w:val="both"/>
            </w:pPr>
            <w:r>
              <w:t>14s+14c</w:t>
            </w:r>
          </w:p>
        </w:tc>
        <w:tc>
          <w:tcPr>
            <w:tcW w:w="837" w:type="dxa"/>
            <w:shd w:val="clear" w:color="auto" w:fill="F7CAAC"/>
          </w:tcPr>
          <w:p w:rsidR="00093029" w:rsidRPr="00150DF7" w:rsidRDefault="00093029" w:rsidP="00E7344C">
            <w:pPr>
              <w:jc w:val="both"/>
              <w:rPr>
                <w:b/>
              </w:rPr>
            </w:pPr>
            <w:r w:rsidRPr="00150DF7">
              <w:rPr>
                <w:b/>
              </w:rPr>
              <w:t xml:space="preserve">hod. </w:t>
            </w:r>
          </w:p>
        </w:tc>
        <w:tc>
          <w:tcPr>
            <w:tcW w:w="769" w:type="dxa"/>
          </w:tcPr>
          <w:p w:rsidR="00093029" w:rsidRPr="00150DF7" w:rsidRDefault="00093029" w:rsidP="00E7344C">
            <w:pPr>
              <w:jc w:val="both"/>
            </w:pPr>
            <w:r>
              <w:t>28</w:t>
            </w:r>
          </w:p>
        </w:tc>
        <w:tc>
          <w:tcPr>
            <w:tcW w:w="2029" w:type="dxa"/>
            <w:shd w:val="clear" w:color="auto" w:fill="F7CAAC"/>
          </w:tcPr>
          <w:p w:rsidR="00093029" w:rsidRPr="00150DF7" w:rsidRDefault="00093029" w:rsidP="00E7344C">
            <w:pPr>
              <w:jc w:val="both"/>
              <w:rPr>
                <w:b/>
              </w:rPr>
            </w:pPr>
            <w:r w:rsidRPr="00150DF7">
              <w:rPr>
                <w:b/>
              </w:rPr>
              <w:t>kreditů</w:t>
            </w:r>
          </w:p>
        </w:tc>
        <w:tc>
          <w:tcPr>
            <w:tcW w:w="1570" w:type="dxa"/>
            <w:gridSpan w:val="2"/>
          </w:tcPr>
          <w:p w:rsidR="00093029" w:rsidRPr="00150DF7" w:rsidRDefault="00093029" w:rsidP="00E7344C">
            <w:pPr>
              <w:jc w:val="both"/>
            </w:pPr>
            <w:r>
              <w:t>2</w:t>
            </w:r>
          </w:p>
        </w:tc>
      </w:tr>
      <w:tr w:rsidR="00093029" w:rsidRPr="00150DF7" w:rsidTr="00B7211C">
        <w:trPr>
          <w:trHeight w:val="224"/>
        </w:trPr>
        <w:tc>
          <w:tcPr>
            <w:tcW w:w="3925" w:type="dxa"/>
            <w:shd w:val="clear" w:color="auto" w:fill="F7CAAC"/>
          </w:tcPr>
          <w:p w:rsidR="00093029" w:rsidRPr="00150DF7" w:rsidRDefault="00093029" w:rsidP="00E7344C">
            <w:pPr>
              <w:jc w:val="both"/>
              <w:rPr>
                <w:b/>
              </w:rPr>
            </w:pPr>
            <w:r w:rsidRPr="00150DF7">
              <w:rPr>
                <w:b/>
              </w:rPr>
              <w:t>Prerekvizity, korekvizity, ekvivalence</w:t>
            </w:r>
          </w:p>
        </w:tc>
        <w:tc>
          <w:tcPr>
            <w:tcW w:w="6806" w:type="dxa"/>
            <w:gridSpan w:val="7"/>
          </w:tcPr>
          <w:p w:rsidR="00093029" w:rsidRPr="00150DF7" w:rsidRDefault="00093029" w:rsidP="00E7344C">
            <w:pPr>
              <w:jc w:val="both"/>
            </w:pPr>
          </w:p>
        </w:tc>
      </w:tr>
      <w:tr w:rsidR="008A1422" w:rsidRPr="00150DF7" w:rsidTr="00AA4644">
        <w:trPr>
          <w:trHeight w:val="464"/>
        </w:trPr>
        <w:tc>
          <w:tcPr>
            <w:tcW w:w="3925" w:type="dxa"/>
            <w:shd w:val="clear" w:color="auto" w:fill="F7CAAC"/>
          </w:tcPr>
          <w:p w:rsidR="00093029" w:rsidRPr="00150DF7" w:rsidRDefault="00093029" w:rsidP="00E7344C">
            <w:pPr>
              <w:jc w:val="both"/>
              <w:rPr>
                <w:b/>
              </w:rPr>
            </w:pPr>
            <w:r w:rsidRPr="00150DF7">
              <w:rPr>
                <w:b/>
              </w:rPr>
              <w:t>Způsob ověření studijních výsledků</w:t>
            </w:r>
          </w:p>
        </w:tc>
        <w:tc>
          <w:tcPr>
            <w:tcW w:w="3207" w:type="dxa"/>
            <w:gridSpan w:val="4"/>
          </w:tcPr>
          <w:p w:rsidR="00093029" w:rsidRPr="00150DF7" w:rsidRDefault="00093029" w:rsidP="00E7344C">
            <w:pPr>
              <w:jc w:val="both"/>
            </w:pPr>
            <w:r>
              <w:t>zápočet</w:t>
            </w:r>
          </w:p>
        </w:tc>
        <w:tc>
          <w:tcPr>
            <w:tcW w:w="2029" w:type="dxa"/>
            <w:shd w:val="clear" w:color="auto" w:fill="F7CAAC"/>
          </w:tcPr>
          <w:p w:rsidR="00093029" w:rsidRPr="00150DF7" w:rsidRDefault="00093029" w:rsidP="00E7344C">
            <w:pPr>
              <w:jc w:val="both"/>
              <w:rPr>
                <w:b/>
              </w:rPr>
            </w:pPr>
            <w:r w:rsidRPr="00150DF7">
              <w:rPr>
                <w:b/>
              </w:rPr>
              <w:t>Forma výuky</w:t>
            </w:r>
          </w:p>
        </w:tc>
        <w:tc>
          <w:tcPr>
            <w:tcW w:w="1570" w:type="dxa"/>
            <w:gridSpan w:val="2"/>
          </w:tcPr>
          <w:p w:rsidR="00093029" w:rsidRDefault="00093029" w:rsidP="00E7344C">
            <w:pPr>
              <w:jc w:val="both"/>
            </w:pPr>
            <w:r>
              <w:t>seminář</w:t>
            </w:r>
          </w:p>
          <w:p w:rsidR="00093029" w:rsidRPr="00150DF7" w:rsidRDefault="00093029" w:rsidP="00E7344C">
            <w:pPr>
              <w:jc w:val="both"/>
            </w:pPr>
            <w:r>
              <w:t>cvičení</w:t>
            </w:r>
          </w:p>
        </w:tc>
      </w:tr>
      <w:tr w:rsidR="00093029" w:rsidRPr="00150DF7" w:rsidTr="00B7211C">
        <w:trPr>
          <w:trHeight w:val="674"/>
        </w:trPr>
        <w:tc>
          <w:tcPr>
            <w:tcW w:w="3925" w:type="dxa"/>
            <w:shd w:val="clear" w:color="auto" w:fill="F7CAAC"/>
          </w:tcPr>
          <w:p w:rsidR="00093029" w:rsidRPr="00150DF7" w:rsidRDefault="00093029" w:rsidP="00E7344C">
            <w:pPr>
              <w:jc w:val="both"/>
              <w:rPr>
                <w:b/>
              </w:rPr>
            </w:pPr>
            <w:r w:rsidRPr="00150DF7">
              <w:rPr>
                <w:b/>
              </w:rPr>
              <w:t>Forma způsobu ověření studijních výsledků a další požadavky na studenta</w:t>
            </w:r>
          </w:p>
        </w:tc>
        <w:tc>
          <w:tcPr>
            <w:tcW w:w="6806" w:type="dxa"/>
            <w:gridSpan w:val="7"/>
            <w:tcBorders>
              <w:bottom w:val="nil"/>
            </w:tcBorders>
          </w:tcPr>
          <w:p w:rsidR="00093029" w:rsidRPr="00150DF7" w:rsidRDefault="00093029" w:rsidP="00E7344C">
            <w:pPr>
              <w:jc w:val="both"/>
            </w:pPr>
            <w:r>
              <w:t>Účast na terénní exkurzi. Aktivní účast na cvičeních s realizací vlastního pokusu, demonstrace, aktivity u zápočtu.</w:t>
            </w:r>
          </w:p>
        </w:tc>
      </w:tr>
      <w:tr w:rsidR="00093029" w:rsidRPr="00150DF7" w:rsidTr="00B7211C">
        <w:trPr>
          <w:trHeight w:val="393"/>
        </w:trPr>
        <w:tc>
          <w:tcPr>
            <w:tcW w:w="10731" w:type="dxa"/>
            <w:gridSpan w:val="8"/>
            <w:tcBorders>
              <w:top w:val="nil"/>
            </w:tcBorders>
          </w:tcPr>
          <w:p w:rsidR="00093029" w:rsidRPr="00150DF7" w:rsidRDefault="00093029" w:rsidP="00E7344C">
            <w:pPr>
              <w:jc w:val="both"/>
            </w:pPr>
          </w:p>
        </w:tc>
      </w:tr>
      <w:tr w:rsidR="00093029" w:rsidRPr="00150DF7" w:rsidTr="00B7211C">
        <w:trPr>
          <w:trHeight w:val="196"/>
        </w:trPr>
        <w:tc>
          <w:tcPr>
            <w:tcW w:w="3925" w:type="dxa"/>
            <w:tcBorders>
              <w:top w:val="nil"/>
            </w:tcBorders>
            <w:shd w:val="clear" w:color="auto" w:fill="F7CAAC"/>
          </w:tcPr>
          <w:p w:rsidR="00093029" w:rsidRPr="00150DF7" w:rsidRDefault="00093029" w:rsidP="00E7344C">
            <w:pPr>
              <w:jc w:val="both"/>
              <w:rPr>
                <w:b/>
              </w:rPr>
            </w:pPr>
            <w:r w:rsidRPr="00150DF7">
              <w:rPr>
                <w:b/>
              </w:rPr>
              <w:t>Garant předmětu</w:t>
            </w:r>
          </w:p>
        </w:tc>
        <w:tc>
          <w:tcPr>
            <w:tcW w:w="6806" w:type="dxa"/>
            <w:gridSpan w:val="7"/>
            <w:tcBorders>
              <w:top w:val="nil"/>
            </w:tcBorders>
          </w:tcPr>
          <w:p w:rsidR="00093029" w:rsidRPr="00150DF7" w:rsidRDefault="00093029" w:rsidP="00E7344C">
            <w:r w:rsidRPr="00150DF7">
              <w:t xml:space="preserve">Mgr. </w:t>
            </w:r>
            <w:del w:id="1710" w:author="Hana Navrátilová" w:date="2019-09-24T11:10:00Z">
              <w:r w:rsidRPr="00150DF7">
                <w:delText>Břetislav Lebloch</w:delText>
              </w:r>
            </w:del>
            <w:ins w:id="1711" w:author="Hana Navrátilová" w:date="2019-09-24T11:10:00Z">
              <w:r w:rsidR="00111EF4">
                <w:t>Petr Soják, Ph.D.</w:t>
              </w:r>
            </w:ins>
          </w:p>
          <w:p w:rsidR="00093029" w:rsidRPr="00150DF7" w:rsidRDefault="00093029" w:rsidP="00E7344C">
            <w:pPr>
              <w:jc w:val="both"/>
            </w:pPr>
          </w:p>
        </w:tc>
      </w:tr>
      <w:tr w:rsidR="00093029" w:rsidRPr="00150DF7" w:rsidTr="00B7211C">
        <w:trPr>
          <w:trHeight w:val="542"/>
        </w:trPr>
        <w:tc>
          <w:tcPr>
            <w:tcW w:w="3925" w:type="dxa"/>
            <w:tcBorders>
              <w:top w:val="nil"/>
            </w:tcBorders>
            <w:shd w:val="clear" w:color="auto" w:fill="F7CAAC"/>
          </w:tcPr>
          <w:p w:rsidR="00093029" w:rsidRPr="00150DF7" w:rsidRDefault="00093029" w:rsidP="00E7344C">
            <w:pPr>
              <w:jc w:val="both"/>
              <w:rPr>
                <w:b/>
              </w:rPr>
            </w:pPr>
            <w:r w:rsidRPr="00150DF7">
              <w:rPr>
                <w:b/>
              </w:rPr>
              <w:t>Zapojení garanta do výuky předmětu</w:t>
            </w:r>
          </w:p>
        </w:tc>
        <w:tc>
          <w:tcPr>
            <w:tcW w:w="6806" w:type="dxa"/>
            <w:gridSpan w:val="7"/>
            <w:tcBorders>
              <w:top w:val="nil"/>
            </w:tcBorders>
          </w:tcPr>
          <w:p w:rsidR="00093029" w:rsidRPr="00150DF7" w:rsidRDefault="00093029" w:rsidP="00E7344C">
            <w:pPr>
              <w:jc w:val="both"/>
            </w:pPr>
            <w:r>
              <w:t>vede seminář, cvičící</w:t>
            </w:r>
          </w:p>
        </w:tc>
      </w:tr>
      <w:tr w:rsidR="008A1422" w:rsidRPr="00150DF7" w:rsidTr="00AA4644">
        <w:trPr>
          <w:trHeight w:val="464"/>
        </w:trPr>
        <w:tc>
          <w:tcPr>
            <w:tcW w:w="3925" w:type="dxa"/>
            <w:shd w:val="clear" w:color="auto" w:fill="F7CAAC"/>
          </w:tcPr>
          <w:p w:rsidR="00093029" w:rsidRPr="00150DF7" w:rsidRDefault="00093029" w:rsidP="00E7344C">
            <w:pPr>
              <w:jc w:val="both"/>
              <w:rPr>
                <w:b/>
              </w:rPr>
            </w:pPr>
            <w:r w:rsidRPr="00150DF7">
              <w:rPr>
                <w:b/>
              </w:rPr>
              <w:t>Vyučující</w:t>
            </w:r>
          </w:p>
        </w:tc>
        <w:tc>
          <w:tcPr>
            <w:tcW w:w="6806" w:type="dxa"/>
            <w:gridSpan w:val="7"/>
            <w:tcBorders>
              <w:bottom w:val="nil"/>
            </w:tcBorders>
            <w:shd w:val="clear" w:color="auto" w:fill="auto"/>
          </w:tcPr>
          <w:p w:rsidR="00093029" w:rsidRPr="00150DF7" w:rsidRDefault="00111EF4" w:rsidP="00E7344C">
            <w:r w:rsidRPr="00150DF7">
              <w:t xml:space="preserve">Mgr. </w:t>
            </w:r>
            <w:ins w:id="1712" w:author="Hana Navrátilová" w:date="2019-09-24T11:10:00Z">
              <w:r>
                <w:t xml:space="preserve">Petr Soják, Ph.D. (50%), </w:t>
              </w:r>
              <w:r w:rsidR="00093029" w:rsidRPr="00150DF7">
                <w:t xml:space="preserve">Mgr. </w:t>
              </w:r>
            </w:ins>
            <w:r w:rsidR="00093029" w:rsidRPr="00150DF7">
              <w:t>Břetislav Lebloch</w:t>
            </w:r>
            <w:r>
              <w:t xml:space="preserve"> (</w:t>
            </w:r>
            <w:del w:id="1713" w:author="Hana Navrátilová" w:date="2019-09-24T11:10:00Z">
              <w:r w:rsidR="00093029">
                <w:delText>100</w:delText>
              </w:r>
            </w:del>
            <w:ins w:id="1714" w:author="Hana Navrátilová" w:date="2019-09-24T11:10:00Z">
              <w:r>
                <w:t>50</w:t>
              </w:r>
            </w:ins>
            <w:r w:rsidR="00093029">
              <w:t>%)</w:t>
            </w:r>
          </w:p>
          <w:p w:rsidR="00093029" w:rsidRPr="00150DF7" w:rsidRDefault="00093029" w:rsidP="00E7344C">
            <w:pPr>
              <w:jc w:val="both"/>
            </w:pPr>
          </w:p>
        </w:tc>
      </w:tr>
      <w:tr w:rsidR="00093029" w:rsidRPr="00150DF7" w:rsidTr="00B7211C">
        <w:trPr>
          <w:trHeight w:val="69"/>
        </w:trPr>
        <w:tc>
          <w:tcPr>
            <w:tcW w:w="10731" w:type="dxa"/>
            <w:gridSpan w:val="8"/>
            <w:tcBorders>
              <w:top w:val="nil"/>
            </w:tcBorders>
          </w:tcPr>
          <w:p w:rsidR="00093029" w:rsidRPr="00150DF7" w:rsidRDefault="00093029" w:rsidP="00E7344C">
            <w:pPr>
              <w:jc w:val="both"/>
            </w:pPr>
          </w:p>
        </w:tc>
      </w:tr>
      <w:tr w:rsidR="00093029" w:rsidRPr="00150DF7" w:rsidTr="00B7211C">
        <w:trPr>
          <w:trHeight w:val="224"/>
        </w:trPr>
        <w:tc>
          <w:tcPr>
            <w:tcW w:w="3925" w:type="dxa"/>
            <w:shd w:val="clear" w:color="auto" w:fill="F7CAAC"/>
          </w:tcPr>
          <w:p w:rsidR="00093029" w:rsidRPr="00150DF7" w:rsidRDefault="00093029" w:rsidP="00E7344C">
            <w:pPr>
              <w:jc w:val="both"/>
              <w:rPr>
                <w:b/>
              </w:rPr>
            </w:pPr>
            <w:r w:rsidRPr="00150DF7">
              <w:rPr>
                <w:b/>
              </w:rPr>
              <w:t>Stručná anotace předmětu</w:t>
            </w:r>
          </w:p>
        </w:tc>
        <w:tc>
          <w:tcPr>
            <w:tcW w:w="6806" w:type="dxa"/>
            <w:gridSpan w:val="7"/>
            <w:tcBorders>
              <w:bottom w:val="nil"/>
            </w:tcBorders>
          </w:tcPr>
          <w:p w:rsidR="00093029" w:rsidRPr="00150DF7" w:rsidRDefault="00093029" w:rsidP="00E7344C">
            <w:pPr>
              <w:jc w:val="both"/>
            </w:pPr>
          </w:p>
        </w:tc>
      </w:tr>
      <w:tr w:rsidR="00093029" w:rsidRPr="00150DF7" w:rsidTr="00B7211C">
        <w:trPr>
          <w:trHeight w:val="3673"/>
        </w:trPr>
        <w:tc>
          <w:tcPr>
            <w:tcW w:w="10731" w:type="dxa"/>
            <w:gridSpan w:val="8"/>
            <w:tcBorders>
              <w:top w:val="nil"/>
              <w:bottom w:val="single" w:sz="12" w:space="0" w:color="auto"/>
            </w:tcBorders>
          </w:tcPr>
          <w:p w:rsidR="00093029" w:rsidRDefault="00093029" w:rsidP="00E7344C">
            <w:pPr>
              <w:jc w:val="both"/>
            </w:pPr>
          </w:p>
          <w:p w:rsidR="00093029" w:rsidRDefault="00093029" w:rsidP="00E7344C">
            <w:pPr>
              <w:jc w:val="both"/>
            </w:pPr>
            <w:r>
              <w:t>Měření délky.</w:t>
            </w:r>
          </w:p>
          <w:p w:rsidR="00093029" w:rsidRDefault="00093029" w:rsidP="00E7344C">
            <w:pPr>
              <w:jc w:val="both"/>
            </w:pPr>
            <w:r>
              <w:t>Měření obsahu.</w:t>
            </w:r>
          </w:p>
          <w:p w:rsidR="00093029" w:rsidRDefault="00093029" w:rsidP="00E7344C">
            <w:pPr>
              <w:jc w:val="both"/>
            </w:pPr>
            <w:r>
              <w:t>Měření objemu.</w:t>
            </w:r>
          </w:p>
          <w:p w:rsidR="00093029" w:rsidRDefault="00093029" w:rsidP="00E7344C">
            <w:pPr>
              <w:jc w:val="both"/>
            </w:pPr>
            <w:r>
              <w:t>Měření hmotnosti.</w:t>
            </w:r>
          </w:p>
          <w:p w:rsidR="00093029" w:rsidRDefault="00093029" w:rsidP="00E7344C">
            <w:pPr>
              <w:jc w:val="both"/>
            </w:pPr>
            <w:r>
              <w:t>Měření času.</w:t>
            </w:r>
          </w:p>
          <w:p w:rsidR="00093029" w:rsidRDefault="00093029" w:rsidP="00E7344C">
            <w:pPr>
              <w:jc w:val="both"/>
            </w:pPr>
            <w:r>
              <w:t>Stavba a zákonitosti elektrických obvodů.</w:t>
            </w:r>
          </w:p>
          <w:p w:rsidR="00093029" w:rsidRDefault="00093029" w:rsidP="00E7344C">
            <w:pPr>
              <w:jc w:val="both"/>
            </w:pPr>
            <w:r>
              <w:t>Jednoduché stroje.</w:t>
            </w:r>
          </w:p>
          <w:p w:rsidR="00093029" w:rsidRDefault="00093029" w:rsidP="00E7344C">
            <w:pPr>
              <w:jc w:val="both"/>
            </w:pPr>
            <w:r>
              <w:t>Mikroskopie rostlin.</w:t>
            </w:r>
          </w:p>
          <w:p w:rsidR="00093029" w:rsidRDefault="00093029" w:rsidP="00E7344C">
            <w:pPr>
              <w:jc w:val="both"/>
            </w:pPr>
            <w:r>
              <w:t>Jednoduchá cvičení z oblasti fyziologie člověka.</w:t>
            </w:r>
          </w:p>
          <w:p w:rsidR="00093029" w:rsidRDefault="00093029" w:rsidP="00E7344C">
            <w:pPr>
              <w:jc w:val="both"/>
            </w:pPr>
            <w:r>
              <w:t>Oběhová soustava.</w:t>
            </w:r>
          </w:p>
          <w:p w:rsidR="00093029" w:rsidRDefault="00093029" w:rsidP="00E7344C">
            <w:pPr>
              <w:jc w:val="both"/>
            </w:pPr>
            <w:r>
              <w:t>Dýchací soustava.</w:t>
            </w:r>
          </w:p>
          <w:p w:rsidR="00093029" w:rsidRDefault="00093029" w:rsidP="00E7344C">
            <w:pPr>
              <w:jc w:val="both"/>
            </w:pPr>
            <w:r>
              <w:t>Poznávací cvičení vodních bezobratlých.</w:t>
            </w:r>
          </w:p>
          <w:p w:rsidR="00093029" w:rsidRDefault="00093029" w:rsidP="00E7344C">
            <w:pPr>
              <w:jc w:val="both"/>
            </w:pPr>
            <w:r>
              <w:t>Příprava úkolů na zpracování.</w:t>
            </w:r>
          </w:p>
          <w:p w:rsidR="00093029" w:rsidRDefault="00093029" w:rsidP="00E7344C">
            <w:pPr>
              <w:jc w:val="both"/>
            </w:pPr>
            <w:r>
              <w:t>Prezentace výsledků realizace aktivit přírodovědného vzdělávání.</w:t>
            </w:r>
          </w:p>
          <w:p w:rsidR="00BD4774" w:rsidRDefault="00BD4774" w:rsidP="00E7344C">
            <w:pPr>
              <w:jc w:val="both"/>
              <w:rPr>
                <w:del w:id="1715" w:author="Hana Navrátilová" w:date="2019-09-24T11:10:00Z"/>
              </w:rPr>
            </w:pPr>
          </w:p>
          <w:p w:rsidR="00BD4774" w:rsidRPr="00150DF7" w:rsidRDefault="00BD4774" w:rsidP="00E7344C">
            <w:pPr>
              <w:jc w:val="both"/>
            </w:pPr>
          </w:p>
        </w:tc>
      </w:tr>
      <w:tr w:rsidR="008A1422" w:rsidRPr="00150DF7" w:rsidTr="00AA4644">
        <w:trPr>
          <w:trHeight w:val="264"/>
        </w:trPr>
        <w:tc>
          <w:tcPr>
            <w:tcW w:w="4458" w:type="dxa"/>
            <w:gridSpan w:val="2"/>
            <w:tcBorders>
              <w:top w:val="nil"/>
            </w:tcBorders>
            <w:shd w:val="clear" w:color="auto" w:fill="F7CAAC"/>
          </w:tcPr>
          <w:p w:rsidR="00093029" w:rsidRPr="00150DF7" w:rsidRDefault="00093029" w:rsidP="00E7344C">
            <w:pPr>
              <w:jc w:val="both"/>
            </w:pPr>
            <w:r w:rsidRPr="00150DF7">
              <w:rPr>
                <w:b/>
              </w:rPr>
              <w:t>Studijní literatura a studijní pomůcky</w:t>
            </w:r>
          </w:p>
        </w:tc>
        <w:tc>
          <w:tcPr>
            <w:tcW w:w="6273" w:type="dxa"/>
            <w:gridSpan w:val="6"/>
            <w:tcBorders>
              <w:top w:val="nil"/>
              <w:bottom w:val="nil"/>
            </w:tcBorders>
          </w:tcPr>
          <w:p w:rsidR="00093029" w:rsidRPr="00150DF7" w:rsidRDefault="00093029" w:rsidP="00E7344C">
            <w:pPr>
              <w:jc w:val="both"/>
            </w:pPr>
          </w:p>
        </w:tc>
      </w:tr>
      <w:tr w:rsidR="00093029" w:rsidRPr="00150DF7" w:rsidTr="00133D24">
        <w:trPr>
          <w:trHeight w:val="2727"/>
        </w:trPr>
        <w:tc>
          <w:tcPr>
            <w:tcW w:w="10731" w:type="dxa"/>
            <w:gridSpan w:val="8"/>
            <w:tcBorders>
              <w:top w:val="nil"/>
            </w:tcBorders>
          </w:tcPr>
          <w:p w:rsidR="00093029" w:rsidRDefault="00093029" w:rsidP="00E7344C">
            <w:pPr>
              <w:jc w:val="both"/>
              <w:rPr>
                <w:b/>
              </w:rPr>
            </w:pPr>
          </w:p>
          <w:p w:rsidR="00093029" w:rsidRPr="00C31253" w:rsidRDefault="00093029" w:rsidP="001F47BB">
            <w:pPr>
              <w:jc w:val="both"/>
              <w:rPr>
                <w:b/>
              </w:rPr>
            </w:pPr>
            <w:r w:rsidRPr="00C31253">
              <w:rPr>
                <w:b/>
              </w:rPr>
              <w:t>Povinná</w:t>
            </w:r>
            <w:r>
              <w:rPr>
                <w:b/>
              </w:rPr>
              <w:t xml:space="preserve"> literatura</w:t>
            </w:r>
            <w:r w:rsidRPr="00C31253">
              <w:rPr>
                <w:b/>
              </w:rPr>
              <w:t xml:space="preserve">: </w:t>
            </w:r>
          </w:p>
          <w:p w:rsidR="00FD256A" w:rsidRPr="009B6137" w:rsidRDefault="00FD256A" w:rsidP="001F47BB">
            <w:pPr>
              <w:jc w:val="both"/>
            </w:pPr>
            <w:r>
              <w:t xml:space="preserve">Buchar, J. et al. (1995). </w:t>
            </w:r>
            <w:r>
              <w:rPr>
                <w:i/>
              </w:rPr>
              <w:t xml:space="preserve">Klíč k určování bezobratlých. </w:t>
            </w:r>
            <w:r>
              <w:t>Praha: Scientia.</w:t>
            </w:r>
          </w:p>
          <w:p w:rsidR="00FD256A" w:rsidRDefault="00FD256A" w:rsidP="001F47BB">
            <w:pPr>
              <w:jc w:val="both"/>
            </w:pPr>
            <w:r>
              <w:t xml:space="preserve">Hodek, P., Páca, J., &amp; Šulc, M. (2009). </w:t>
            </w:r>
            <w:r>
              <w:rPr>
                <w:i/>
              </w:rPr>
              <w:t>Laboratorní cvičení z biologie a biochemie mikroorganismů.</w:t>
            </w:r>
            <w:r>
              <w:t xml:space="preserve"> Praha: Karolinum.</w:t>
            </w:r>
          </w:p>
          <w:p w:rsidR="00FD256A" w:rsidRDefault="00FD256A" w:rsidP="001F47BB">
            <w:pPr>
              <w:jc w:val="both"/>
            </w:pPr>
            <w:r>
              <w:t xml:space="preserve">Jáchim, F., &amp; Tesař, J. (2001). </w:t>
            </w:r>
            <w:r>
              <w:rPr>
                <w:i/>
              </w:rPr>
              <w:t>Seminář</w:t>
            </w:r>
            <w:r>
              <w:t xml:space="preserve"> a </w:t>
            </w:r>
            <w:r>
              <w:rPr>
                <w:i/>
              </w:rPr>
              <w:t>praktikum z fyziky pro 2. stupeň SPN</w:t>
            </w:r>
            <w:r>
              <w:t xml:space="preserve">. Praha: SPN. </w:t>
            </w:r>
          </w:p>
          <w:p w:rsidR="00FD256A" w:rsidRDefault="00FD256A" w:rsidP="001F47BB">
            <w:pPr>
              <w:jc w:val="both"/>
            </w:pPr>
            <w:r>
              <w:t xml:space="preserve">Rulík, M., &amp; Kršková, M. (1997). </w:t>
            </w:r>
            <w:r>
              <w:rPr>
                <w:i/>
              </w:rPr>
              <w:t xml:space="preserve">Cvičení z hydrobiologie – obrazová příloha. </w:t>
            </w:r>
            <w:r>
              <w:t>Olomouc: Vydavatelství Univerzity Palackého.</w:t>
            </w:r>
          </w:p>
          <w:p w:rsidR="00FD256A" w:rsidRPr="009B6137" w:rsidRDefault="00FD256A" w:rsidP="001F47BB">
            <w:pPr>
              <w:jc w:val="both"/>
            </w:pPr>
            <w:r>
              <w:t xml:space="preserve">Sedlák, E. (2002). </w:t>
            </w:r>
            <w:r>
              <w:rPr>
                <w:i/>
              </w:rPr>
              <w:t>Zoologie bezobratlých.</w:t>
            </w:r>
            <w:r>
              <w:t xml:space="preserve"> Brno: Masarykova univerzita.</w:t>
            </w:r>
          </w:p>
          <w:p w:rsidR="00093029" w:rsidRPr="009B6137" w:rsidRDefault="00093029" w:rsidP="001F47BB">
            <w:pPr>
              <w:jc w:val="both"/>
            </w:pPr>
          </w:p>
          <w:p w:rsidR="00093029" w:rsidRPr="00C31253" w:rsidRDefault="00093029" w:rsidP="001F47BB">
            <w:pPr>
              <w:jc w:val="both"/>
              <w:rPr>
                <w:b/>
              </w:rPr>
            </w:pPr>
            <w:r w:rsidRPr="00C31253">
              <w:rPr>
                <w:b/>
              </w:rPr>
              <w:t>Doporučená</w:t>
            </w:r>
            <w:r>
              <w:rPr>
                <w:b/>
              </w:rPr>
              <w:t xml:space="preserve"> literatura</w:t>
            </w:r>
            <w:r w:rsidRPr="00C31253">
              <w:rPr>
                <w:b/>
              </w:rPr>
              <w:t xml:space="preserve">: </w:t>
            </w:r>
          </w:p>
          <w:p w:rsidR="00093029" w:rsidRDefault="00093029" w:rsidP="001F47BB">
            <w:pPr>
              <w:jc w:val="both"/>
            </w:pPr>
            <w:r>
              <w:t>Učebnice a pracovní sešity pro vzdělávací oblast Člověk a jeho svět.</w:t>
            </w:r>
          </w:p>
          <w:p w:rsidR="00BD4774" w:rsidRPr="003A236F" w:rsidRDefault="00BD4774" w:rsidP="00E7344C">
            <w:pPr>
              <w:jc w:val="both"/>
            </w:pPr>
          </w:p>
          <w:p w:rsidR="00093029" w:rsidRPr="00150DF7" w:rsidRDefault="00093029" w:rsidP="00E7344C">
            <w:pPr>
              <w:jc w:val="both"/>
            </w:pPr>
          </w:p>
        </w:tc>
      </w:tr>
      <w:tr w:rsidR="00093029" w:rsidRPr="00150DF7" w:rsidTr="00133D24">
        <w:trPr>
          <w:trHeight w:val="239"/>
        </w:trPr>
        <w:tc>
          <w:tcPr>
            <w:tcW w:w="10731" w:type="dxa"/>
            <w:gridSpan w:val="8"/>
            <w:tcBorders>
              <w:top w:val="single" w:sz="12" w:space="0" w:color="auto"/>
              <w:left w:val="single" w:sz="2" w:space="0" w:color="auto"/>
              <w:bottom w:val="single" w:sz="2" w:space="0" w:color="auto"/>
              <w:right w:val="single" w:sz="2" w:space="0" w:color="auto"/>
            </w:tcBorders>
            <w:shd w:val="clear" w:color="auto" w:fill="F7CAAC"/>
          </w:tcPr>
          <w:p w:rsidR="00093029" w:rsidRPr="00150DF7" w:rsidRDefault="00093029" w:rsidP="00E7344C">
            <w:pPr>
              <w:jc w:val="center"/>
              <w:rPr>
                <w:b/>
              </w:rPr>
            </w:pPr>
            <w:r w:rsidRPr="00150DF7">
              <w:rPr>
                <w:b/>
              </w:rPr>
              <w:t>Informace ke kombinované nebo distanční formě</w:t>
            </w:r>
          </w:p>
        </w:tc>
      </w:tr>
      <w:tr w:rsidR="008A1422" w:rsidRPr="00150DF7" w:rsidTr="00AA4644">
        <w:trPr>
          <w:trHeight w:val="224"/>
        </w:trPr>
        <w:tc>
          <w:tcPr>
            <w:tcW w:w="5526" w:type="dxa"/>
            <w:gridSpan w:val="3"/>
            <w:tcBorders>
              <w:top w:val="single" w:sz="2" w:space="0" w:color="auto"/>
            </w:tcBorders>
            <w:shd w:val="clear" w:color="auto" w:fill="F7CAAC"/>
          </w:tcPr>
          <w:p w:rsidR="00093029" w:rsidRPr="00150DF7" w:rsidRDefault="00093029" w:rsidP="00E7344C">
            <w:pPr>
              <w:jc w:val="both"/>
            </w:pPr>
            <w:r w:rsidRPr="00150DF7">
              <w:rPr>
                <w:b/>
              </w:rPr>
              <w:t>Rozsah konzultací (soustředění)</w:t>
            </w:r>
          </w:p>
        </w:tc>
        <w:tc>
          <w:tcPr>
            <w:tcW w:w="837" w:type="dxa"/>
            <w:tcBorders>
              <w:top w:val="single" w:sz="2" w:space="0" w:color="auto"/>
            </w:tcBorders>
          </w:tcPr>
          <w:p w:rsidR="00093029" w:rsidRPr="00150DF7" w:rsidRDefault="00093029" w:rsidP="00E7344C">
            <w:pPr>
              <w:jc w:val="both"/>
            </w:pPr>
          </w:p>
        </w:tc>
        <w:tc>
          <w:tcPr>
            <w:tcW w:w="4368" w:type="dxa"/>
            <w:gridSpan w:val="4"/>
            <w:tcBorders>
              <w:top w:val="single" w:sz="2" w:space="0" w:color="auto"/>
            </w:tcBorders>
            <w:shd w:val="clear" w:color="auto" w:fill="F7CAAC"/>
          </w:tcPr>
          <w:p w:rsidR="00093029" w:rsidRPr="00150DF7" w:rsidRDefault="00093029" w:rsidP="00E7344C">
            <w:pPr>
              <w:jc w:val="both"/>
              <w:rPr>
                <w:b/>
              </w:rPr>
            </w:pPr>
            <w:r w:rsidRPr="00150DF7">
              <w:rPr>
                <w:b/>
              </w:rPr>
              <w:t xml:space="preserve">hodin </w:t>
            </w:r>
          </w:p>
        </w:tc>
      </w:tr>
      <w:tr w:rsidR="00093029" w:rsidRPr="00150DF7" w:rsidTr="00133D24">
        <w:trPr>
          <w:trHeight w:val="224"/>
        </w:trPr>
        <w:tc>
          <w:tcPr>
            <w:tcW w:w="10731" w:type="dxa"/>
            <w:gridSpan w:val="8"/>
            <w:shd w:val="clear" w:color="auto" w:fill="F7CAAC"/>
          </w:tcPr>
          <w:p w:rsidR="00093029" w:rsidRPr="00150DF7" w:rsidRDefault="00093029" w:rsidP="00E7344C">
            <w:pPr>
              <w:jc w:val="both"/>
              <w:rPr>
                <w:b/>
              </w:rPr>
            </w:pPr>
            <w:r w:rsidRPr="00150DF7">
              <w:rPr>
                <w:b/>
              </w:rPr>
              <w:t>Informace o způsobu kontaktu s vyučujícím</w:t>
            </w:r>
          </w:p>
        </w:tc>
      </w:tr>
      <w:tr w:rsidR="00093029" w:rsidRPr="00150DF7" w:rsidTr="00133D24">
        <w:trPr>
          <w:trHeight w:val="1371"/>
        </w:trPr>
        <w:tc>
          <w:tcPr>
            <w:tcW w:w="10731" w:type="dxa"/>
            <w:gridSpan w:val="8"/>
          </w:tcPr>
          <w:p w:rsidR="00093029" w:rsidRPr="00150DF7" w:rsidRDefault="00093029" w:rsidP="00E7344C">
            <w:pPr>
              <w:jc w:val="both"/>
            </w:pPr>
          </w:p>
        </w:tc>
      </w:tr>
    </w:tbl>
    <w:p w:rsidR="007A1511" w:rsidRDefault="00BF2D35">
      <w:pPr>
        <w:rPr>
          <w:ins w:id="1716" w:author="Hana Navrátilová" w:date="2019-09-24T11:10:00Z"/>
        </w:rPr>
      </w:pPr>
      <w:r>
        <w:br w:type="page"/>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2"/>
        <w:gridCol w:w="565"/>
        <w:gridCol w:w="1134"/>
        <w:gridCol w:w="889"/>
        <w:gridCol w:w="816"/>
        <w:gridCol w:w="2154"/>
        <w:gridCol w:w="539"/>
        <w:gridCol w:w="1188"/>
      </w:tblGrid>
      <w:tr w:rsidR="00923CCB" w:rsidRPr="00944A9E" w:rsidTr="00BF2D35">
        <w:trPr>
          <w:jc w:val="center"/>
        </w:trPr>
        <w:tc>
          <w:tcPr>
            <w:tcW w:w="10197" w:type="dxa"/>
            <w:gridSpan w:val="8"/>
            <w:tcBorders>
              <w:bottom w:val="double" w:sz="4" w:space="0" w:color="auto"/>
            </w:tcBorders>
            <w:shd w:val="clear" w:color="auto" w:fill="BDD6EE"/>
          </w:tcPr>
          <w:p w:rsidR="00923CCB" w:rsidRPr="00944A9E" w:rsidRDefault="00923CCB" w:rsidP="00E7344C">
            <w:pPr>
              <w:jc w:val="both"/>
              <w:rPr>
                <w:b/>
                <w:sz w:val="28"/>
                <w:szCs w:val="28"/>
              </w:rPr>
            </w:pPr>
            <w:r w:rsidRPr="00944A9E">
              <w:br w:type="page"/>
            </w:r>
            <w:r w:rsidRPr="00944A9E">
              <w:br w:type="page"/>
            </w:r>
            <w:r w:rsidRPr="00944A9E">
              <w:rPr>
                <w:b/>
                <w:sz w:val="28"/>
                <w:szCs w:val="28"/>
              </w:rPr>
              <w:t>B-III – Charakteristika studijního předmětu</w:t>
            </w:r>
          </w:p>
        </w:tc>
      </w:tr>
      <w:tr w:rsidR="00923CCB" w:rsidRPr="00944A9E" w:rsidTr="00BF2D35">
        <w:trPr>
          <w:jc w:val="center"/>
        </w:trPr>
        <w:tc>
          <w:tcPr>
            <w:tcW w:w="2912" w:type="dxa"/>
            <w:tcBorders>
              <w:top w:val="double" w:sz="4" w:space="0" w:color="auto"/>
            </w:tcBorders>
            <w:shd w:val="clear" w:color="auto" w:fill="F7CAAC"/>
          </w:tcPr>
          <w:p w:rsidR="00923CCB" w:rsidRPr="00944A9E" w:rsidRDefault="00923CCB" w:rsidP="00E7344C">
            <w:pPr>
              <w:jc w:val="both"/>
              <w:rPr>
                <w:b/>
              </w:rPr>
            </w:pPr>
            <w:r w:rsidRPr="00944A9E">
              <w:rPr>
                <w:b/>
              </w:rPr>
              <w:t>Název studijního předmětu</w:t>
            </w:r>
          </w:p>
        </w:tc>
        <w:tc>
          <w:tcPr>
            <w:tcW w:w="7285" w:type="dxa"/>
            <w:gridSpan w:val="7"/>
            <w:tcBorders>
              <w:top w:val="double" w:sz="4" w:space="0" w:color="auto"/>
            </w:tcBorders>
          </w:tcPr>
          <w:p w:rsidR="00923CCB" w:rsidRPr="00944A9E" w:rsidRDefault="00923CCB" w:rsidP="00E7344C">
            <w:pPr>
              <w:jc w:val="both"/>
            </w:pPr>
            <w:r w:rsidRPr="00944A9E">
              <w:t>Moderní formy tělovýchovných aktivit</w:t>
            </w:r>
          </w:p>
        </w:tc>
      </w:tr>
      <w:tr w:rsidR="008A1422" w:rsidRPr="00944A9E" w:rsidTr="00BF2D35">
        <w:trPr>
          <w:jc w:val="center"/>
        </w:trPr>
        <w:tc>
          <w:tcPr>
            <w:tcW w:w="2912" w:type="dxa"/>
            <w:shd w:val="clear" w:color="auto" w:fill="F7CAAC"/>
          </w:tcPr>
          <w:p w:rsidR="00923CCB" w:rsidRPr="00944A9E" w:rsidRDefault="00923CCB" w:rsidP="00E7344C">
            <w:pPr>
              <w:jc w:val="both"/>
              <w:rPr>
                <w:b/>
              </w:rPr>
            </w:pPr>
            <w:r w:rsidRPr="00944A9E">
              <w:rPr>
                <w:b/>
              </w:rPr>
              <w:t>Typ předmětu</w:t>
            </w:r>
          </w:p>
        </w:tc>
        <w:tc>
          <w:tcPr>
            <w:tcW w:w="3404" w:type="dxa"/>
            <w:gridSpan w:val="4"/>
          </w:tcPr>
          <w:p w:rsidR="00923CCB" w:rsidRPr="00944A9E" w:rsidRDefault="00923CCB" w:rsidP="00E7344C">
            <w:pPr>
              <w:jc w:val="both"/>
            </w:pPr>
            <w:r w:rsidRPr="00944A9E">
              <w:t>povinně volitelný, PZ</w:t>
            </w:r>
          </w:p>
        </w:tc>
        <w:tc>
          <w:tcPr>
            <w:tcW w:w="2693" w:type="dxa"/>
            <w:gridSpan w:val="2"/>
            <w:shd w:val="clear" w:color="auto" w:fill="F7CAAC"/>
          </w:tcPr>
          <w:p w:rsidR="00923CCB" w:rsidRPr="00944A9E" w:rsidRDefault="00923CCB" w:rsidP="00E7344C">
            <w:pPr>
              <w:jc w:val="both"/>
            </w:pPr>
            <w:r w:rsidRPr="00944A9E">
              <w:rPr>
                <w:b/>
              </w:rPr>
              <w:t>doporučený ročník / semestr</w:t>
            </w:r>
          </w:p>
        </w:tc>
        <w:tc>
          <w:tcPr>
            <w:tcW w:w="1188" w:type="dxa"/>
          </w:tcPr>
          <w:p w:rsidR="00923CCB" w:rsidRPr="00944A9E" w:rsidRDefault="00923CCB" w:rsidP="00E7344C">
            <w:pPr>
              <w:jc w:val="both"/>
            </w:pPr>
            <w:r w:rsidRPr="00944A9E">
              <w:t>4/LS</w:t>
            </w:r>
          </w:p>
        </w:tc>
      </w:tr>
      <w:tr w:rsidR="008A1422" w:rsidRPr="00944A9E" w:rsidTr="00BF2D35">
        <w:trPr>
          <w:jc w:val="center"/>
        </w:trPr>
        <w:tc>
          <w:tcPr>
            <w:tcW w:w="2912" w:type="dxa"/>
            <w:shd w:val="clear" w:color="auto" w:fill="F7CAAC"/>
          </w:tcPr>
          <w:p w:rsidR="00923CCB" w:rsidRPr="00944A9E" w:rsidRDefault="00923CCB" w:rsidP="00E7344C">
            <w:pPr>
              <w:jc w:val="both"/>
              <w:rPr>
                <w:b/>
              </w:rPr>
            </w:pPr>
            <w:r w:rsidRPr="00944A9E">
              <w:rPr>
                <w:b/>
              </w:rPr>
              <w:t>Rozsah studijního předmětu</w:t>
            </w:r>
          </w:p>
        </w:tc>
        <w:tc>
          <w:tcPr>
            <w:tcW w:w="1699" w:type="dxa"/>
            <w:gridSpan w:val="2"/>
          </w:tcPr>
          <w:p w:rsidR="00923CCB" w:rsidRPr="00944A9E" w:rsidRDefault="00923CCB" w:rsidP="00E7344C">
            <w:pPr>
              <w:jc w:val="both"/>
            </w:pPr>
            <w:r w:rsidRPr="00944A9E">
              <w:t>28c</w:t>
            </w:r>
          </w:p>
        </w:tc>
        <w:tc>
          <w:tcPr>
            <w:tcW w:w="889" w:type="dxa"/>
            <w:shd w:val="clear" w:color="auto" w:fill="F7CAAC"/>
          </w:tcPr>
          <w:p w:rsidR="00923CCB" w:rsidRPr="00944A9E" w:rsidRDefault="00923CCB" w:rsidP="00E7344C">
            <w:pPr>
              <w:jc w:val="both"/>
              <w:rPr>
                <w:b/>
              </w:rPr>
            </w:pPr>
            <w:r w:rsidRPr="00944A9E">
              <w:rPr>
                <w:b/>
              </w:rPr>
              <w:t xml:space="preserve">hod. </w:t>
            </w:r>
          </w:p>
        </w:tc>
        <w:tc>
          <w:tcPr>
            <w:tcW w:w="816" w:type="dxa"/>
          </w:tcPr>
          <w:p w:rsidR="00923CCB" w:rsidRPr="00944A9E" w:rsidRDefault="00923CCB" w:rsidP="00E7344C">
            <w:pPr>
              <w:jc w:val="both"/>
            </w:pPr>
            <w:r w:rsidRPr="00944A9E">
              <w:t>28</w:t>
            </w:r>
          </w:p>
        </w:tc>
        <w:tc>
          <w:tcPr>
            <w:tcW w:w="2154" w:type="dxa"/>
            <w:shd w:val="clear" w:color="auto" w:fill="F7CAAC"/>
          </w:tcPr>
          <w:p w:rsidR="00923CCB" w:rsidRPr="00944A9E" w:rsidRDefault="00923CCB" w:rsidP="00E7344C">
            <w:pPr>
              <w:jc w:val="both"/>
              <w:rPr>
                <w:b/>
              </w:rPr>
            </w:pPr>
            <w:r w:rsidRPr="00944A9E">
              <w:rPr>
                <w:b/>
              </w:rPr>
              <w:t>kreditů</w:t>
            </w:r>
          </w:p>
        </w:tc>
        <w:tc>
          <w:tcPr>
            <w:tcW w:w="1727" w:type="dxa"/>
            <w:gridSpan w:val="2"/>
          </w:tcPr>
          <w:p w:rsidR="00923CCB" w:rsidRPr="00944A9E" w:rsidRDefault="00923CCB" w:rsidP="00E7344C">
            <w:pPr>
              <w:jc w:val="both"/>
            </w:pPr>
            <w:r w:rsidRPr="00944A9E">
              <w:t>2</w:t>
            </w: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Prerekvizity, korekvizity, ekvivalence</w:t>
            </w:r>
          </w:p>
        </w:tc>
        <w:tc>
          <w:tcPr>
            <w:tcW w:w="7285" w:type="dxa"/>
            <w:gridSpan w:val="7"/>
          </w:tcPr>
          <w:p w:rsidR="00923CCB" w:rsidRPr="00944A9E" w:rsidRDefault="00923CCB" w:rsidP="00E7344C">
            <w:pPr>
              <w:jc w:val="both"/>
            </w:pPr>
          </w:p>
        </w:tc>
      </w:tr>
      <w:tr w:rsidR="008A1422" w:rsidRPr="00944A9E" w:rsidTr="00BF2D35">
        <w:trPr>
          <w:jc w:val="center"/>
        </w:trPr>
        <w:tc>
          <w:tcPr>
            <w:tcW w:w="2912" w:type="dxa"/>
            <w:shd w:val="clear" w:color="auto" w:fill="F7CAAC"/>
          </w:tcPr>
          <w:p w:rsidR="00923CCB" w:rsidRPr="00944A9E" w:rsidRDefault="00923CCB" w:rsidP="00E7344C">
            <w:pPr>
              <w:jc w:val="both"/>
              <w:rPr>
                <w:b/>
              </w:rPr>
            </w:pPr>
            <w:r w:rsidRPr="00944A9E">
              <w:rPr>
                <w:b/>
              </w:rPr>
              <w:t>Způsob ověření studijních výsledků</w:t>
            </w:r>
          </w:p>
        </w:tc>
        <w:tc>
          <w:tcPr>
            <w:tcW w:w="3404" w:type="dxa"/>
            <w:gridSpan w:val="4"/>
          </w:tcPr>
          <w:p w:rsidR="00923CCB" w:rsidRPr="00944A9E" w:rsidRDefault="00923CCB" w:rsidP="00E7344C">
            <w:pPr>
              <w:jc w:val="both"/>
            </w:pPr>
            <w:r w:rsidRPr="00944A9E">
              <w:t>zápočet</w:t>
            </w:r>
          </w:p>
        </w:tc>
        <w:tc>
          <w:tcPr>
            <w:tcW w:w="2154" w:type="dxa"/>
            <w:shd w:val="clear" w:color="auto" w:fill="F7CAAC"/>
          </w:tcPr>
          <w:p w:rsidR="00923CCB" w:rsidRPr="00944A9E" w:rsidRDefault="00923CCB" w:rsidP="00E7344C">
            <w:pPr>
              <w:jc w:val="both"/>
              <w:rPr>
                <w:b/>
              </w:rPr>
            </w:pPr>
            <w:r w:rsidRPr="00944A9E">
              <w:rPr>
                <w:b/>
              </w:rPr>
              <w:t>Forma výuky</w:t>
            </w:r>
          </w:p>
        </w:tc>
        <w:tc>
          <w:tcPr>
            <w:tcW w:w="1727" w:type="dxa"/>
            <w:gridSpan w:val="2"/>
          </w:tcPr>
          <w:p w:rsidR="00923CCB" w:rsidRPr="00944A9E" w:rsidRDefault="00923CCB" w:rsidP="00E7344C">
            <w:pPr>
              <w:jc w:val="both"/>
            </w:pPr>
            <w:r w:rsidRPr="00944A9E">
              <w:t>cvičení</w:t>
            </w: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Forma způsobu ověření studijních výsledků a další požadavky na studenta</w:t>
            </w:r>
          </w:p>
        </w:tc>
        <w:tc>
          <w:tcPr>
            <w:tcW w:w="7285" w:type="dxa"/>
            <w:gridSpan w:val="7"/>
            <w:tcBorders>
              <w:bottom w:val="nil"/>
            </w:tcBorders>
          </w:tcPr>
          <w:p w:rsidR="00923CCB" w:rsidRPr="00944A9E" w:rsidRDefault="00923CCB" w:rsidP="00E7344C">
            <w:pPr>
              <w:jc w:val="both"/>
            </w:pPr>
            <w:r w:rsidRPr="00944A9E">
              <w:t>Docházka 80%.</w:t>
            </w:r>
          </w:p>
          <w:p w:rsidR="00923CCB" w:rsidRPr="00944A9E" w:rsidRDefault="00923CCB" w:rsidP="00E7344C">
            <w:pPr>
              <w:jc w:val="both"/>
            </w:pPr>
            <w:r w:rsidRPr="00944A9E">
              <w:t>Vytvoření protokolu tělovýchovné aktivity pro děti mladšího školního věku a jeho prezentace ve skupině.</w:t>
            </w:r>
          </w:p>
        </w:tc>
      </w:tr>
      <w:tr w:rsidR="00923CCB" w:rsidRPr="00944A9E" w:rsidTr="00BF2D35">
        <w:trPr>
          <w:trHeight w:val="251"/>
          <w:jc w:val="center"/>
        </w:trPr>
        <w:tc>
          <w:tcPr>
            <w:tcW w:w="10197" w:type="dxa"/>
            <w:gridSpan w:val="8"/>
            <w:tcBorders>
              <w:top w:val="nil"/>
            </w:tcBorders>
          </w:tcPr>
          <w:p w:rsidR="00923CCB" w:rsidRPr="00944A9E" w:rsidRDefault="00923CCB" w:rsidP="00E7344C">
            <w:pPr>
              <w:jc w:val="both"/>
            </w:pPr>
          </w:p>
        </w:tc>
      </w:tr>
      <w:tr w:rsidR="00923CCB" w:rsidRPr="00944A9E" w:rsidTr="00BF2D35">
        <w:trPr>
          <w:trHeight w:val="197"/>
          <w:jc w:val="center"/>
        </w:trPr>
        <w:tc>
          <w:tcPr>
            <w:tcW w:w="2912" w:type="dxa"/>
            <w:tcBorders>
              <w:top w:val="nil"/>
            </w:tcBorders>
            <w:shd w:val="clear" w:color="auto" w:fill="F7CAAC"/>
          </w:tcPr>
          <w:p w:rsidR="00923CCB" w:rsidRPr="00944A9E" w:rsidRDefault="00923CCB" w:rsidP="00E7344C">
            <w:pPr>
              <w:jc w:val="both"/>
              <w:rPr>
                <w:b/>
              </w:rPr>
            </w:pPr>
            <w:r w:rsidRPr="00944A9E">
              <w:rPr>
                <w:b/>
              </w:rPr>
              <w:t>Garant předmětu</w:t>
            </w:r>
          </w:p>
        </w:tc>
        <w:tc>
          <w:tcPr>
            <w:tcW w:w="7285" w:type="dxa"/>
            <w:gridSpan w:val="7"/>
            <w:tcBorders>
              <w:top w:val="nil"/>
            </w:tcBorders>
          </w:tcPr>
          <w:p w:rsidR="00923CCB" w:rsidRPr="00944A9E" w:rsidRDefault="005A47F9" w:rsidP="00E7344C">
            <w:r w:rsidRPr="005A47F9">
              <w:t>Mgr. Zdeněk Melichárek, Ph.D.</w:t>
            </w:r>
          </w:p>
          <w:p w:rsidR="00923CCB" w:rsidRPr="00944A9E" w:rsidRDefault="00923CCB" w:rsidP="00E7344C">
            <w:pPr>
              <w:jc w:val="both"/>
            </w:pPr>
          </w:p>
        </w:tc>
      </w:tr>
      <w:tr w:rsidR="00923CCB" w:rsidRPr="00944A9E" w:rsidTr="00BF2D35">
        <w:trPr>
          <w:trHeight w:val="543"/>
          <w:jc w:val="center"/>
        </w:trPr>
        <w:tc>
          <w:tcPr>
            <w:tcW w:w="2912" w:type="dxa"/>
            <w:tcBorders>
              <w:top w:val="nil"/>
            </w:tcBorders>
            <w:shd w:val="clear" w:color="auto" w:fill="F7CAAC"/>
          </w:tcPr>
          <w:p w:rsidR="00923CCB" w:rsidRPr="00944A9E" w:rsidRDefault="00923CCB" w:rsidP="00E7344C">
            <w:pPr>
              <w:jc w:val="both"/>
              <w:rPr>
                <w:b/>
              </w:rPr>
            </w:pPr>
            <w:r w:rsidRPr="00944A9E">
              <w:rPr>
                <w:b/>
              </w:rPr>
              <w:t>Zapojení garanta do výuky předmětu</w:t>
            </w:r>
          </w:p>
        </w:tc>
        <w:tc>
          <w:tcPr>
            <w:tcW w:w="7285" w:type="dxa"/>
            <w:gridSpan w:val="7"/>
            <w:tcBorders>
              <w:top w:val="nil"/>
            </w:tcBorders>
          </w:tcPr>
          <w:p w:rsidR="00923CCB" w:rsidRPr="00944A9E" w:rsidRDefault="00923CCB" w:rsidP="00E7344C">
            <w:pPr>
              <w:jc w:val="both"/>
            </w:pPr>
            <w:r w:rsidRPr="00944A9E">
              <w:t>cvičící</w:t>
            </w: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Vyučující</w:t>
            </w:r>
          </w:p>
        </w:tc>
        <w:tc>
          <w:tcPr>
            <w:tcW w:w="7285" w:type="dxa"/>
            <w:gridSpan w:val="7"/>
            <w:tcBorders>
              <w:bottom w:val="nil"/>
            </w:tcBorders>
            <w:shd w:val="clear" w:color="auto" w:fill="auto"/>
          </w:tcPr>
          <w:p w:rsidR="00923CCB" w:rsidRPr="00944A9E" w:rsidRDefault="005A47F9" w:rsidP="00E7344C">
            <w:r w:rsidRPr="005A47F9">
              <w:t>Mgr. Zdeněk Melichárek, Ph.D.</w:t>
            </w:r>
            <w:ins w:id="1717" w:author="Hana Navrátilová" w:date="2019-09-24T11:10:00Z">
              <w:r w:rsidR="00BE4E38">
                <w:t xml:space="preserve"> (100%)</w:t>
              </w:r>
            </w:ins>
          </w:p>
          <w:p w:rsidR="00923CCB" w:rsidRPr="00944A9E" w:rsidRDefault="00923CCB" w:rsidP="00E7344C">
            <w:pPr>
              <w:jc w:val="both"/>
            </w:pPr>
          </w:p>
        </w:tc>
      </w:tr>
      <w:tr w:rsidR="00923CCB" w:rsidRPr="00944A9E" w:rsidTr="00BF2D35">
        <w:trPr>
          <w:trHeight w:val="333"/>
          <w:jc w:val="center"/>
        </w:trPr>
        <w:tc>
          <w:tcPr>
            <w:tcW w:w="10197" w:type="dxa"/>
            <w:gridSpan w:val="8"/>
            <w:tcBorders>
              <w:top w:val="nil"/>
            </w:tcBorders>
          </w:tcPr>
          <w:p w:rsidR="00923CCB" w:rsidRPr="00944A9E" w:rsidRDefault="00923CCB" w:rsidP="00E7344C">
            <w:pPr>
              <w:jc w:val="both"/>
            </w:pP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Stručná anotace předmětu</w:t>
            </w:r>
          </w:p>
        </w:tc>
        <w:tc>
          <w:tcPr>
            <w:tcW w:w="7285" w:type="dxa"/>
            <w:gridSpan w:val="7"/>
            <w:tcBorders>
              <w:bottom w:val="nil"/>
            </w:tcBorders>
          </w:tcPr>
          <w:p w:rsidR="00923CCB" w:rsidRPr="00944A9E" w:rsidRDefault="00923CCB" w:rsidP="00E7344C">
            <w:pPr>
              <w:jc w:val="both"/>
            </w:pPr>
          </w:p>
        </w:tc>
      </w:tr>
      <w:tr w:rsidR="00923CCB" w:rsidRPr="00944A9E" w:rsidTr="00BF2D35">
        <w:trPr>
          <w:trHeight w:val="3525"/>
          <w:jc w:val="center"/>
        </w:trPr>
        <w:tc>
          <w:tcPr>
            <w:tcW w:w="10197" w:type="dxa"/>
            <w:gridSpan w:val="8"/>
            <w:tcBorders>
              <w:top w:val="nil"/>
              <w:bottom w:val="single" w:sz="12" w:space="0" w:color="auto"/>
            </w:tcBorders>
          </w:tcPr>
          <w:p w:rsidR="00923CCB" w:rsidRPr="00944A9E" w:rsidRDefault="00923CCB" w:rsidP="00E7344C">
            <w:pPr>
              <w:jc w:val="both"/>
            </w:pPr>
          </w:p>
          <w:p w:rsidR="00923CCB" w:rsidRPr="00944A9E" w:rsidRDefault="00923CCB" w:rsidP="00E7344C">
            <w:pPr>
              <w:jc w:val="both"/>
            </w:pPr>
            <w:r w:rsidRPr="00944A9E">
              <w:t>Terminologické vymezení základních pojmů v souvislosti s pohybovými, tělovýchovnými aktivitami.</w:t>
            </w:r>
          </w:p>
          <w:p w:rsidR="00923CCB" w:rsidRPr="00944A9E" w:rsidRDefault="00923CCB" w:rsidP="00E7344C">
            <w:pPr>
              <w:jc w:val="both"/>
            </w:pPr>
            <w:r w:rsidRPr="00944A9E">
              <w:t>Tělovýchovné aktivity a jejich význam pro děti mladšího školního věku.</w:t>
            </w:r>
          </w:p>
          <w:p w:rsidR="00923CCB" w:rsidRPr="00944A9E" w:rsidRDefault="00923CCB" w:rsidP="00E7344C">
            <w:pPr>
              <w:jc w:val="both"/>
            </w:pPr>
            <w:r w:rsidRPr="00944A9E">
              <w:t>Ukotvení tělovýchovných aktivit v RVP ZV.</w:t>
            </w:r>
          </w:p>
          <w:p w:rsidR="00923CCB" w:rsidRPr="00944A9E" w:rsidRDefault="00923CCB" w:rsidP="00E7344C">
            <w:pPr>
              <w:jc w:val="both"/>
            </w:pPr>
            <w:r w:rsidRPr="00944A9E">
              <w:t>Příprava učitele na tělovýchovnou aktivitu.</w:t>
            </w:r>
          </w:p>
          <w:p w:rsidR="00923CCB" w:rsidRPr="00944A9E" w:rsidRDefault="00923CCB" w:rsidP="00E7344C">
            <w:pPr>
              <w:jc w:val="both"/>
            </w:pPr>
            <w:r w:rsidRPr="00944A9E">
              <w:t>Formy tělovýchovných aktivit v prostředí 1. stupně základní školy.</w:t>
            </w:r>
          </w:p>
          <w:p w:rsidR="00923CCB" w:rsidRPr="00944A9E" w:rsidRDefault="00923CCB" w:rsidP="00E7344C">
            <w:pPr>
              <w:jc w:val="both"/>
            </w:pPr>
            <w:r w:rsidRPr="00944A9E">
              <w:t>Moderní tělovýchovné aktivity pro děti 1. stupně základní školy a jejich zařazení do praxe.</w:t>
            </w:r>
          </w:p>
          <w:p w:rsidR="00923CCB" w:rsidRPr="00944A9E" w:rsidRDefault="00923CCB" w:rsidP="00E7344C">
            <w:pPr>
              <w:jc w:val="both"/>
            </w:pPr>
            <w:r w:rsidRPr="00944A9E">
              <w:t>Tělovýchovné aktivity, uskutečňující se mimo hodiny tělesné výchovy na 1. stupni základní školy.</w:t>
            </w:r>
          </w:p>
          <w:p w:rsidR="00923CCB" w:rsidRPr="00944A9E" w:rsidRDefault="00923CCB" w:rsidP="00E7344C">
            <w:pPr>
              <w:jc w:val="both"/>
            </w:pPr>
            <w:r w:rsidRPr="00944A9E">
              <w:t xml:space="preserve">Praktické využití prvků aerobiku, zumby. </w:t>
            </w:r>
          </w:p>
          <w:p w:rsidR="00923CCB" w:rsidRPr="00944A9E" w:rsidRDefault="00923CCB" w:rsidP="00E7344C">
            <w:pPr>
              <w:jc w:val="both"/>
            </w:pPr>
            <w:r w:rsidRPr="00944A9E">
              <w:t>Zásady a principy tvorby pohybové skladby.</w:t>
            </w:r>
          </w:p>
          <w:p w:rsidR="00923CCB" w:rsidRPr="00944A9E" w:rsidRDefault="00923CCB" w:rsidP="00E7344C">
            <w:pPr>
              <w:jc w:val="both"/>
            </w:pPr>
            <w:r w:rsidRPr="00944A9E">
              <w:t>Zápis pohybové skladby.</w:t>
            </w:r>
          </w:p>
          <w:p w:rsidR="00923CCB" w:rsidRPr="00944A9E" w:rsidRDefault="00923CCB" w:rsidP="00E7344C">
            <w:pPr>
              <w:jc w:val="both"/>
            </w:pPr>
            <w:r w:rsidRPr="00944A9E">
              <w:t xml:space="preserve">Praktické využití různých forem gymnastiky a aerobiku v kondiční přípravě dětí a mládeže. </w:t>
            </w:r>
          </w:p>
          <w:p w:rsidR="00923CCB" w:rsidRPr="00944A9E" w:rsidRDefault="00923CCB" w:rsidP="00E7344C">
            <w:pPr>
              <w:jc w:val="both"/>
            </w:pPr>
            <w:r w:rsidRPr="00944A9E">
              <w:t>Seznámení se současnými projekty podporující pohyb a zdraví.</w:t>
            </w:r>
          </w:p>
          <w:p w:rsidR="00923CCB" w:rsidRPr="00944A9E" w:rsidRDefault="00923CCB" w:rsidP="00E7344C">
            <w:pPr>
              <w:jc w:val="both"/>
            </w:pPr>
            <w:r w:rsidRPr="00944A9E">
              <w:t>Vytvoření protokolu tělovýchovné činnosti pro děti mladšího školního věku.</w:t>
            </w:r>
          </w:p>
          <w:p w:rsidR="00923CCB" w:rsidRDefault="00923CCB" w:rsidP="00E7344C">
            <w:pPr>
              <w:jc w:val="both"/>
            </w:pPr>
            <w:r w:rsidRPr="00944A9E">
              <w:t>Realizace protokolu ve cvičení se zapojením ostatních studentů.</w:t>
            </w:r>
          </w:p>
          <w:p w:rsidR="00BD4774" w:rsidRPr="00944A9E" w:rsidRDefault="00BD4774" w:rsidP="00E7344C">
            <w:pPr>
              <w:jc w:val="both"/>
            </w:pPr>
          </w:p>
        </w:tc>
      </w:tr>
      <w:tr w:rsidR="00923CCB" w:rsidRPr="00944A9E" w:rsidTr="00BF2D35">
        <w:trPr>
          <w:trHeight w:val="265"/>
          <w:jc w:val="center"/>
        </w:trPr>
        <w:tc>
          <w:tcPr>
            <w:tcW w:w="3477" w:type="dxa"/>
            <w:gridSpan w:val="2"/>
            <w:tcBorders>
              <w:top w:val="nil"/>
            </w:tcBorders>
            <w:shd w:val="clear" w:color="auto" w:fill="F7CAAC"/>
          </w:tcPr>
          <w:p w:rsidR="00923CCB" w:rsidRPr="00944A9E" w:rsidRDefault="00923CCB" w:rsidP="00E7344C">
            <w:pPr>
              <w:jc w:val="both"/>
            </w:pPr>
            <w:r w:rsidRPr="00944A9E">
              <w:rPr>
                <w:b/>
              </w:rPr>
              <w:t>Studijní literatura a studijní pomůcky</w:t>
            </w:r>
          </w:p>
        </w:tc>
        <w:tc>
          <w:tcPr>
            <w:tcW w:w="6720" w:type="dxa"/>
            <w:gridSpan w:val="6"/>
            <w:tcBorders>
              <w:top w:val="nil"/>
              <w:bottom w:val="nil"/>
            </w:tcBorders>
          </w:tcPr>
          <w:p w:rsidR="00923CCB" w:rsidRPr="00944A9E" w:rsidRDefault="00923CCB" w:rsidP="00E7344C">
            <w:pPr>
              <w:jc w:val="both"/>
            </w:pPr>
          </w:p>
        </w:tc>
      </w:tr>
      <w:tr w:rsidR="00923CCB" w:rsidRPr="00944A9E" w:rsidTr="00BF2D35">
        <w:trPr>
          <w:trHeight w:val="1497"/>
          <w:jc w:val="center"/>
        </w:trPr>
        <w:tc>
          <w:tcPr>
            <w:tcW w:w="10197" w:type="dxa"/>
            <w:gridSpan w:val="8"/>
            <w:tcBorders>
              <w:top w:val="nil"/>
            </w:tcBorders>
          </w:tcPr>
          <w:p w:rsidR="00923CCB" w:rsidRPr="00944A9E" w:rsidRDefault="00923CCB" w:rsidP="00E7344C">
            <w:pPr>
              <w:jc w:val="both"/>
            </w:pPr>
          </w:p>
          <w:p w:rsidR="00923CCB" w:rsidRPr="00944A9E" w:rsidRDefault="00923CCB" w:rsidP="00E7344C">
            <w:pPr>
              <w:jc w:val="both"/>
              <w:rPr>
                <w:b/>
              </w:rPr>
            </w:pPr>
            <w:r w:rsidRPr="00944A9E">
              <w:rPr>
                <w:b/>
              </w:rPr>
              <w:t xml:space="preserve">Povinná literatura: </w:t>
            </w:r>
          </w:p>
          <w:p w:rsidR="00923CCB" w:rsidRPr="005209F5" w:rsidRDefault="00923CCB" w:rsidP="00E7344C">
            <w:r w:rsidRPr="00944A9E">
              <w:t>Dvořáková, H., &amp; Engelthalerová, Z. (2017). </w:t>
            </w:r>
            <w:r w:rsidRPr="00944A9E">
              <w:rPr>
                <w:i/>
                <w:iCs/>
              </w:rPr>
              <w:t>Těl</w:t>
            </w:r>
            <w:r w:rsidRPr="005209F5">
              <w:rPr>
                <w:i/>
                <w:iCs/>
              </w:rPr>
              <w:t>esná výchova na 1. stupni základní školy</w:t>
            </w:r>
            <w:r w:rsidRPr="005209F5">
              <w:t>. Praha: Univerzita Karlova, Karolinum.</w:t>
            </w:r>
          </w:p>
          <w:p w:rsidR="00923CCB" w:rsidRPr="005209F5" w:rsidRDefault="00923CCB" w:rsidP="00E7344C">
            <w:r w:rsidRPr="005209F5">
              <w:t>Fialová, L. (2014). </w:t>
            </w:r>
            <w:r w:rsidRPr="005209F5">
              <w:rPr>
                <w:i/>
                <w:iCs/>
              </w:rPr>
              <w:t>Vzdělávací oblast Člověk a zdraví v současné škole</w:t>
            </w:r>
            <w:r w:rsidRPr="005209F5">
              <w:t>. Praha: Karolinum.</w:t>
            </w:r>
          </w:p>
          <w:p w:rsidR="00C43AD8" w:rsidRDefault="00C43AD8" w:rsidP="00C43AD8">
            <w:pPr>
              <w:rPr>
                <w:ins w:id="1718" w:author="Hana Navrátilová" w:date="2019-09-24T11:10:00Z"/>
                <w:rFonts w:eastAsiaTheme="minorEastAsia"/>
                <w:iCs/>
              </w:rPr>
            </w:pPr>
            <w:ins w:id="1719" w:author="Hana Navrátilová" w:date="2019-09-24T11:10:00Z">
              <w:r w:rsidRPr="005209F5">
                <w:rPr>
                  <w:rFonts w:eastAsiaTheme="minorEastAsia"/>
                </w:rPr>
                <w:t>Melichárek</w:t>
              </w:r>
              <w:r w:rsidRPr="005209F5">
                <w:rPr>
                  <w:rFonts w:eastAsiaTheme="minorEastAsia"/>
                  <w:caps/>
                </w:rPr>
                <w:t>, Z</w:t>
              </w:r>
              <w:r w:rsidRPr="005209F5">
                <w:rPr>
                  <w:rFonts w:eastAsiaTheme="minorEastAsia"/>
                </w:rPr>
                <w:t xml:space="preserve">. (2010). Metodologie a praktické zkušenosti zavedení pohybového programu do časového harmonogramu psychotických klientů. In </w:t>
              </w:r>
              <w:r w:rsidRPr="005209F5">
                <w:rPr>
                  <w:rFonts w:eastAsiaTheme="minorEastAsia"/>
                  <w:i/>
                  <w:iCs/>
                </w:rPr>
                <w:t>31. konference sociální psychiatrie</w:t>
              </w:r>
              <w:r w:rsidRPr="005209F5">
                <w:rPr>
                  <w:rFonts w:eastAsiaTheme="minorEastAsia"/>
                  <w:iCs/>
                </w:rPr>
                <w:t xml:space="preserve"> (29-30)</w:t>
              </w:r>
              <w:r w:rsidRPr="005209F5">
                <w:rPr>
                  <w:rFonts w:eastAsiaTheme="minorEastAsia"/>
                  <w:i/>
                  <w:iCs/>
                </w:rPr>
                <w:t>.</w:t>
              </w:r>
              <w:r w:rsidRPr="005209F5">
                <w:rPr>
                  <w:rFonts w:eastAsiaTheme="minorEastAsia"/>
                  <w:iCs/>
                </w:rPr>
                <w:t xml:space="preserve"> Karlovy Vary.</w:t>
              </w:r>
            </w:ins>
          </w:p>
          <w:p w:rsidR="00697203" w:rsidRPr="00944A9E" w:rsidRDefault="00697203" w:rsidP="00E7344C">
            <w:pPr>
              <w:jc w:val="both"/>
            </w:pPr>
          </w:p>
          <w:p w:rsidR="00923CCB" w:rsidRPr="00944A9E" w:rsidRDefault="00923CCB" w:rsidP="00E7344C">
            <w:pPr>
              <w:jc w:val="both"/>
              <w:rPr>
                <w:b/>
              </w:rPr>
            </w:pPr>
            <w:r w:rsidRPr="00944A9E">
              <w:rPr>
                <w:b/>
              </w:rPr>
              <w:t xml:space="preserve">Doporučená literatura: </w:t>
            </w:r>
          </w:p>
          <w:p w:rsidR="00923CCB" w:rsidRPr="00944A9E" w:rsidRDefault="00923CCB" w:rsidP="00E7344C">
            <w:r w:rsidRPr="00944A9E">
              <w:t>Dvořáková, H. (2012). </w:t>
            </w:r>
            <w:r w:rsidRPr="00944A9E">
              <w:rPr>
                <w:i/>
                <w:iCs/>
              </w:rPr>
              <w:t>Školáci v pohybu: tělesná výchova v praxi</w:t>
            </w:r>
            <w:r w:rsidRPr="00944A9E">
              <w:t xml:space="preserve">. Praha: Grada. </w:t>
            </w:r>
          </w:p>
          <w:p w:rsidR="00923CCB" w:rsidRPr="00944A9E" w:rsidRDefault="00923CCB" w:rsidP="00E7344C">
            <w:r w:rsidRPr="00944A9E">
              <w:t>Korvas, P., &amp; Cacek, J. (2009). </w:t>
            </w:r>
            <w:r w:rsidRPr="00944A9E">
              <w:rPr>
                <w:i/>
                <w:iCs/>
              </w:rPr>
              <w:t>Integrovaná výuka a tělesná výchova na základní škole</w:t>
            </w:r>
            <w:r w:rsidRPr="00944A9E">
              <w:t xml:space="preserve">. Brno: Masarykova univerzita. </w:t>
            </w:r>
          </w:p>
          <w:p w:rsidR="00923CCB" w:rsidRPr="00944A9E" w:rsidRDefault="00923CCB" w:rsidP="00E7344C">
            <w:pPr>
              <w:jc w:val="both"/>
            </w:pPr>
          </w:p>
        </w:tc>
      </w:tr>
      <w:tr w:rsidR="00923CCB" w:rsidRPr="00944A9E" w:rsidTr="00BF2D35">
        <w:trPr>
          <w:jc w:val="center"/>
        </w:trPr>
        <w:tc>
          <w:tcPr>
            <w:tcW w:w="10197" w:type="dxa"/>
            <w:gridSpan w:val="8"/>
            <w:tcBorders>
              <w:top w:val="single" w:sz="12" w:space="0" w:color="auto"/>
              <w:left w:val="single" w:sz="2" w:space="0" w:color="auto"/>
              <w:bottom w:val="single" w:sz="2" w:space="0" w:color="auto"/>
              <w:right w:val="single" w:sz="2" w:space="0" w:color="auto"/>
            </w:tcBorders>
            <w:shd w:val="clear" w:color="auto" w:fill="F7CAAC"/>
          </w:tcPr>
          <w:p w:rsidR="00923CCB" w:rsidRPr="00944A9E" w:rsidRDefault="00923CCB" w:rsidP="00E7344C">
            <w:pPr>
              <w:jc w:val="center"/>
              <w:rPr>
                <w:b/>
              </w:rPr>
            </w:pPr>
            <w:r w:rsidRPr="00944A9E">
              <w:rPr>
                <w:b/>
              </w:rPr>
              <w:t>Informace ke kombinované nebo distanční formě</w:t>
            </w:r>
          </w:p>
        </w:tc>
      </w:tr>
      <w:tr w:rsidR="008A1422" w:rsidRPr="00944A9E" w:rsidTr="00BF2D35">
        <w:trPr>
          <w:jc w:val="center"/>
        </w:trPr>
        <w:tc>
          <w:tcPr>
            <w:tcW w:w="4611" w:type="dxa"/>
            <w:gridSpan w:val="3"/>
            <w:tcBorders>
              <w:top w:val="single" w:sz="2" w:space="0" w:color="auto"/>
            </w:tcBorders>
            <w:shd w:val="clear" w:color="auto" w:fill="F7CAAC"/>
          </w:tcPr>
          <w:p w:rsidR="00923CCB" w:rsidRPr="00944A9E" w:rsidRDefault="00923CCB" w:rsidP="00E7344C">
            <w:pPr>
              <w:jc w:val="both"/>
            </w:pPr>
            <w:r w:rsidRPr="00944A9E">
              <w:rPr>
                <w:b/>
              </w:rPr>
              <w:t>Rozsah konzultací (soustředění)</w:t>
            </w:r>
          </w:p>
        </w:tc>
        <w:tc>
          <w:tcPr>
            <w:tcW w:w="889" w:type="dxa"/>
            <w:tcBorders>
              <w:top w:val="single" w:sz="2" w:space="0" w:color="auto"/>
            </w:tcBorders>
          </w:tcPr>
          <w:p w:rsidR="00923CCB" w:rsidRPr="00944A9E" w:rsidRDefault="00923CCB" w:rsidP="00E7344C">
            <w:pPr>
              <w:jc w:val="both"/>
            </w:pPr>
          </w:p>
        </w:tc>
        <w:tc>
          <w:tcPr>
            <w:tcW w:w="4697" w:type="dxa"/>
            <w:gridSpan w:val="4"/>
            <w:tcBorders>
              <w:top w:val="single" w:sz="2" w:space="0" w:color="auto"/>
            </w:tcBorders>
            <w:shd w:val="clear" w:color="auto" w:fill="F7CAAC"/>
          </w:tcPr>
          <w:p w:rsidR="00923CCB" w:rsidRPr="00944A9E" w:rsidRDefault="00923CCB" w:rsidP="00E7344C">
            <w:pPr>
              <w:jc w:val="both"/>
              <w:rPr>
                <w:b/>
              </w:rPr>
            </w:pPr>
            <w:r w:rsidRPr="00944A9E">
              <w:rPr>
                <w:b/>
              </w:rPr>
              <w:t xml:space="preserve">hodin </w:t>
            </w:r>
          </w:p>
        </w:tc>
      </w:tr>
      <w:tr w:rsidR="00923CCB" w:rsidRPr="00944A9E" w:rsidTr="00BF2D35">
        <w:trPr>
          <w:jc w:val="center"/>
        </w:trPr>
        <w:tc>
          <w:tcPr>
            <w:tcW w:w="10197" w:type="dxa"/>
            <w:gridSpan w:val="8"/>
            <w:shd w:val="clear" w:color="auto" w:fill="F7CAAC"/>
          </w:tcPr>
          <w:p w:rsidR="00923CCB" w:rsidRPr="00944A9E" w:rsidRDefault="00923CCB" w:rsidP="00E7344C">
            <w:pPr>
              <w:jc w:val="both"/>
              <w:rPr>
                <w:b/>
              </w:rPr>
            </w:pPr>
            <w:r w:rsidRPr="00944A9E">
              <w:rPr>
                <w:b/>
              </w:rPr>
              <w:t>Informace o způsobu kontaktu s vyučujícím</w:t>
            </w:r>
          </w:p>
        </w:tc>
      </w:tr>
      <w:tr w:rsidR="00923CCB" w:rsidRPr="00944A9E" w:rsidTr="00BF2D35">
        <w:trPr>
          <w:trHeight w:val="1341"/>
          <w:jc w:val="center"/>
        </w:trPr>
        <w:tc>
          <w:tcPr>
            <w:tcW w:w="10197" w:type="dxa"/>
            <w:gridSpan w:val="8"/>
          </w:tcPr>
          <w:p w:rsidR="00923CCB" w:rsidRDefault="00923CCB" w:rsidP="00E7344C">
            <w:pPr>
              <w:jc w:val="both"/>
              <w:rPr>
                <w:ins w:id="1720" w:author="Hana Navrátilová" w:date="2019-09-24T11:10:00Z"/>
              </w:rPr>
            </w:pPr>
          </w:p>
          <w:p w:rsidR="00697203" w:rsidRDefault="00697203" w:rsidP="00E7344C">
            <w:pPr>
              <w:jc w:val="both"/>
              <w:rPr>
                <w:ins w:id="1721" w:author="Hana Navrátilová" w:date="2019-09-24T11:10:00Z"/>
              </w:rPr>
            </w:pPr>
          </w:p>
          <w:p w:rsidR="00697203" w:rsidRDefault="00697203" w:rsidP="00E7344C">
            <w:pPr>
              <w:jc w:val="both"/>
              <w:rPr>
                <w:ins w:id="1722" w:author="Hana Navrátilová" w:date="2019-09-24T11:10:00Z"/>
              </w:rPr>
            </w:pPr>
          </w:p>
          <w:p w:rsidR="00697203" w:rsidRPr="00944A9E" w:rsidRDefault="00697203" w:rsidP="00E7344C">
            <w:pPr>
              <w:jc w:val="both"/>
            </w:pPr>
          </w:p>
        </w:tc>
      </w:tr>
    </w:tbl>
    <w:p w:rsidR="00BF2D35" w:rsidRDefault="00BF2D35">
      <w:r>
        <w:br w:type="page"/>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2"/>
        <w:gridCol w:w="565"/>
        <w:gridCol w:w="1134"/>
        <w:gridCol w:w="889"/>
        <w:gridCol w:w="816"/>
        <w:gridCol w:w="2154"/>
        <w:gridCol w:w="539"/>
        <w:gridCol w:w="1188"/>
      </w:tblGrid>
      <w:tr w:rsidR="00923CCB" w:rsidRPr="00944A9E" w:rsidTr="00BF2D35">
        <w:trPr>
          <w:jc w:val="center"/>
        </w:trPr>
        <w:tc>
          <w:tcPr>
            <w:tcW w:w="10197" w:type="dxa"/>
            <w:gridSpan w:val="8"/>
            <w:tcBorders>
              <w:bottom w:val="double" w:sz="4" w:space="0" w:color="auto"/>
            </w:tcBorders>
            <w:shd w:val="clear" w:color="auto" w:fill="BDD6EE"/>
          </w:tcPr>
          <w:p w:rsidR="00923CCB" w:rsidRPr="003A2BC4" w:rsidRDefault="005314DC" w:rsidP="00E7344C">
            <w:pPr>
              <w:jc w:val="both"/>
              <w:rPr>
                <w:b/>
                <w:sz w:val="28"/>
                <w:szCs w:val="28"/>
              </w:rPr>
            </w:pPr>
            <w:r w:rsidRPr="003A2BC4">
              <w:rPr>
                <w:b/>
                <w:sz w:val="28"/>
                <w:szCs w:val="28"/>
              </w:rPr>
              <w:br w:type="page"/>
            </w:r>
            <w:r w:rsidR="00923CCB" w:rsidRPr="003A2BC4">
              <w:rPr>
                <w:b/>
                <w:sz w:val="28"/>
                <w:szCs w:val="28"/>
              </w:rPr>
              <w:br w:type="page"/>
              <w:t>B-III – Charakteristika studijního předmětu</w:t>
            </w:r>
          </w:p>
        </w:tc>
      </w:tr>
      <w:tr w:rsidR="00923CCB" w:rsidRPr="00944A9E" w:rsidTr="00BF2D35">
        <w:trPr>
          <w:jc w:val="center"/>
        </w:trPr>
        <w:tc>
          <w:tcPr>
            <w:tcW w:w="2912" w:type="dxa"/>
            <w:tcBorders>
              <w:top w:val="double" w:sz="4" w:space="0" w:color="auto"/>
            </w:tcBorders>
            <w:shd w:val="clear" w:color="auto" w:fill="F7CAAC"/>
          </w:tcPr>
          <w:p w:rsidR="00923CCB" w:rsidRPr="00944A9E" w:rsidRDefault="00923CCB" w:rsidP="00E7344C">
            <w:pPr>
              <w:jc w:val="both"/>
              <w:rPr>
                <w:b/>
              </w:rPr>
            </w:pPr>
            <w:r w:rsidRPr="00944A9E">
              <w:rPr>
                <w:b/>
              </w:rPr>
              <w:t>Název studijního předmětu</w:t>
            </w:r>
          </w:p>
        </w:tc>
        <w:tc>
          <w:tcPr>
            <w:tcW w:w="7285" w:type="dxa"/>
            <w:gridSpan w:val="7"/>
            <w:tcBorders>
              <w:top w:val="double" w:sz="4" w:space="0" w:color="auto"/>
            </w:tcBorders>
          </w:tcPr>
          <w:p w:rsidR="00923CCB" w:rsidRPr="00944A9E" w:rsidRDefault="00923CCB" w:rsidP="00E7344C">
            <w:pPr>
              <w:jc w:val="both"/>
            </w:pPr>
            <w:r w:rsidRPr="00944A9E">
              <w:t>Hudebně – pohybová výchova</w:t>
            </w:r>
          </w:p>
        </w:tc>
      </w:tr>
      <w:tr w:rsidR="008A1422" w:rsidRPr="00944A9E" w:rsidTr="00BF2D35">
        <w:trPr>
          <w:jc w:val="center"/>
        </w:trPr>
        <w:tc>
          <w:tcPr>
            <w:tcW w:w="2912" w:type="dxa"/>
            <w:shd w:val="clear" w:color="auto" w:fill="F7CAAC"/>
          </w:tcPr>
          <w:p w:rsidR="00923CCB" w:rsidRPr="00944A9E" w:rsidRDefault="00923CCB" w:rsidP="00E7344C">
            <w:pPr>
              <w:jc w:val="both"/>
              <w:rPr>
                <w:b/>
              </w:rPr>
            </w:pPr>
            <w:r w:rsidRPr="00944A9E">
              <w:rPr>
                <w:b/>
              </w:rPr>
              <w:t>Typ předmětu</w:t>
            </w:r>
          </w:p>
        </w:tc>
        <w:tc>
          <w:tcPr>
            <w:tcW w:w="3404" w:type="dxa"/>
            <w:gridSpan w:val="4"/>
          </w:tcPr>
          <w:p w:rsidR="00923CCB" w:rsidRPr="00944A9E" w:rsidRDefault="00923CCB" w:rsidP="00E7344C">
            <w:pPr>
              <w:jc w:val="both"/>
            </w:pPr>
            <w:r w:rsidRPr="00944A9E">
              <w:t>povinně volitelný, PZ</w:t>
            </w:r>
          </w:p>
        </w:tc>
        <w:tc>
          <w:tcPr>
            <w:tcW w:w="2693" w:type="dxa"/>
            <w:gridSpan w:val="2"/>
            <w:shd w:val="clear" w:color="auto" w:fill="F7CAAC"/>
          </w:tcPr>
          <w:p w:rsidR="00923CCB" w:rsidRPr="00944A9E" w:rsidRDefault="00923CCB" w:rsidP="00E7344C">
            <w:pPr>
              <w:jc w:val="both"/>
            </w:pPr>
            <w:r w:rsidRPr="00944A9E">
              <w:rPr>
                <w:b/>
              </w:rPr>
              <w:t>doporučený ročník / semestr</w:t>
            </w:r>
          </w:p>
        </w:tc>
        <w:tc>
          <w:tcPr>
            <w:tcW w:w="1188" w:type="dxa"/>
          </w:tcPr>
          <w:p w:rsidR="00923CCB" w:rsidRPr="00944A9E" w:rsidRDefault="00923CCB" w:rsidP="00E7344C">
            <w:pPr>
              <w:jc w:val="both"/>
            </w:pPr>
            <w:r w:rsidRPr="00944A9E">
              <w:t>4/LS</w:t>
            </w:r>
          </w:p>
        </w:tc>
      </w:tr>
      <w:tr w:rsidR="008A1422" w:rsidRPr="00944A9E" w:rsidTr="00BF2D35">
        <w:trPr>
          <w:jc w:val="center"/>
        </w:trPr>
        <w:tc>
          <w:tcPr>
            <w:tcW w:w="2912" w:type="dxa"/>
            <w:shd w:val="clear" w:color="auto" w:fill="F7CAAC"/>
          </w:tcPr>
          <w:p w:rsidR="00923CCB" w:rsidRPr="00944A9E" w:rsidRDefault="00923CCB" w:rsidP="00E7344C">
            <w:pPr>
              <w:jc w:val="both"/>
              <w:rPr>
                <w:b/>
              </w:rPr>
            </w:pPr>
            <w:r w:rsidRPr="00944A9E">
              <w:rPr>
                <w:b/>
              </w:rPr>
              <w:t>Rozsah studijního předmětu</w:t>
            </w:r>
          </w:p>
        </w:tc>
        <w:tc>
          <w:tcPr>
            <w:tcW w:w="1699" w:type="dxa"/>
            <w:gridSpan w:val="2"/>
          </w:tcPr>
          <w:p w:rsidR="00923CCB" w:rsidRPr="00944A9E" w:rsidRDefault="00923CCB" w:rsidP="00E7344C">
            <w:pPr>
              <w:jc w:val="both"/>
            </w:pPr>
            <w:r w:rsidRPr="00944A9E">
              <w:t>28c</w:t>
            </w:r>
          </w:p>
        </w:tc>
        <w:tc>
          <w:tcPr>
            <w:tcW w:w="889" w:type="dxa"/>
            <w:shd w:val="clear" w:color="auto" w:fill="F7CAAC"/>
          </w:tcPr>
          <w:p w:rsidR="00923CCB" w:rsidRPr="00944A9E" w:rsidRDefault="00923CCB" w:rsidP="00E7344C">
            <w:pPr>
              <w:jc w:val="both"/>
              <w:rPr>
                <w:b/>
              </w:rPr>
            </w:pPr>
            <w:r w:rsidRPr="00944A9E">
              <w:rPr>
                <w:b/>
              </w:rPr>
              <w:t xml:space="preserve">hod. </w:t>
            </w:r>
          </w:p>
        </w:tc>
        <w:tc>
          <w:tcPr>
            <w:tcW w:w="816" w:type="dxa"/>
          </w:tcPr>
          <w:p w:rsidR="00923CCB" w:rsidRPr="00944A9E" w:rsidRDefault="00923CCB" w:rsidP="00E7344C">
            <w:pPr>
              <w:jc w:val="both"/>
            </w:pPr>
            <w:r w:rsidRPr="00944A9E">
              <w:t>28</w:t>
            </w:r>
          </w:p>
        </w:tc>
        <w:tc>
          <w:tcPr>
            <w:tcW w:w="2154" w:type="dxa"/>
            <w:shd w:val="clear" w:color="auto" w:fill="F7CAAC"/>
          </w:tcPr>
          <w:p w:rsidR="00923CCB" w:rsidRPr="00944A9E" w:rsidRDefault="00923CCB" w:rsidP="00E7344C">
            <w:pPr>
              <w:jc w:val="both"/>
              <w:rPr>
                <w:b/>
              </w:rPr>
            </w:pPr>
            <w:r w:rsidRPr="00944A9E">
              <w:rPr>
                <w:b/>
              </w:rPr>
              <w:t>kreditů</w:t>
            </w:r>
          </w:p>
        </w:tc>
        <w:tc>
          <w:tcPr>
            <w:tcW w:w="1727" w:type="dxa"/>
            <w:gridSpan w:val="2"/>
          </w:tcPr>
          <w:p w:rsidR="00923CCB" w:rsidRPr="00944A9E" w:rsidRDefault="00923CCB" w:rsidP="00E7344C">
            <w:pPr>
              <w:jc w:val="both"/>
            </w:pPr>
            <w:r w:rsidRPr="00944A9E">
              <w:t>2</w:t>
            </w: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Prerekvizity, korekvizity, ekvivalence</w:t>
            </w:r>
          </w:p>
        </w:tc>
        <w:tc>
          <w:tcPr>
            <w:tcW w:w="7285" w:type="dxa"/>
            <w:gridSpan w:val="7"/>
          </w:tcPr>
          <w:p w:rsidR="00923CCB" w:rsidRPr="00944A9E" w:rsidRDefault="00923CCB" w:rsidP="00E7344C">
            <w:pPr>
              <w:jc w:val="both"/>
            </w:pPr>
          </w:p>
        </w:tc>
      </w:tr>
      <w:tr w:rsidR="008A1422" w:rsidRPr="00944A9E" w:rsidTr="00BF2D35">
        <w:trPr>
          <w:jc w:val="center"/>
        </w:trPr>
        <w:tc>
          <w:tcPr>
            <w:tcW w:w="2912" w:type="dxa"/>
            <w:shd w:val="clear" w:color="auto" w:fill="F7CAAC"/>
          </w:tcPr>
          <w:p w:rsidR="00923CCB" w:rsidRPr="00944A9E" w:rsidRDefault="00923CCB" w:rsidP="00E7344C">
            <w:pPr>
              <w:jc w:val="both"/>
              <w:rPr>
                <w:b/>
              </w:rPr>
            </w:pPr>
            <w:r w:rsidRPr="00944A9E">
              <w:rPr>
                <w:b/>
              </w:rPr>
              <w:t>Způsob ověření studijních výsledků</w:t>
            </w:r>
          </w:p>
        </w:tc>
        <w:tc>
          <w:tcPr>
            <w:tcW w:w="3404" w:type="dxa"/>
            <w:gridSpan w:val="4"/>
          </w:tcPr>
          <w:p w:rsidR="00923CCB" w:rsidRPr="00944A9E" w:rsidRDefault="00923CCB" w:rsidP="00E7344C">
            <w:pPr>
              <w:jc w:val="both"/>
            </w:pPr>
            <w:r w:rsidRPr="00944A9E">
              <w:t>zápočet</w:t>
            </w:r>
          </w:p>
        </w:tc>
        <w:tc>
          <w:tcPr>
            <w:tcW w:w="2154" w:type="dxa"/>
            <w:shd w:val="clear" w:color="auto" w:fill="F7CAAC"/>
          </w:tcPr>
          <w:p w:rsidR="00923CCB" w:rsidRPr="00944A9E" w:rsidRDefault="00923CCB" w:rsidP="00E7344C">
            <w:pPr>
              <w:jc w:val="both"/>
              <w:rPr>
                <w:b/>
              </w:rPr>
            </w:pPr>
            <w:r w:rsidRPr="00944A9E">
              <w:rPr>
                <w:b/>
              </w:rPr>
              <w:t>Forma výuky</w:t>
            </w:r>
          </w:p>
        </w:tc>
        <w:tc>
          <w:tcPr>
            <w:tcW w:w="1727" w:type="dxa"/>
            <w:gridSpan w:val="2"/>
          </w:tcPr>
          <w:p w:rsidR="00923CCB" w:rsidRPr="00944A9E" w:rsidRDefault="00923CCB" w:rsidP="00E7344C">
            <w:pPr>
              <w:jc w:val="both"/>
            </w:pPr>
            <w:r w:rsidRPr="00944A9E">
              <w:t>cvičení</w:t>
            </w: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Forma způsobu ověření studijních vý</w:t>
            </w:r>
            <w:r w:rsidRPr="00944A9E">
              <w:rPr>
                <w:b/>
              </w:rPr>
              <w:softHyphen/>
              <w:t>sled</w:t>
            </w:r>
            <w:r w:rsidRPr="00944A9E">
              <w:rPr>
                <w:b/>
              </w:rPr>
              <w:softHyphen/>
              <w:t>ků a další požadavky na studenta</w:t>
            </w:r>
          </w:p>
        </w:tc>
        <w:tc>
          <w:tcPr>
            <w:tcW w:w="7285" w:type="dxa"/>
            <w:gridSpan w:val="7"/>
            <w:tcBorders>
              <w:bottom w:val="nil"/>
            </w:tcBorders>
          </w:tcPr>
          <w:p w:rsidR="00923CCB" w:rsidRPr="00944A9E" w:rsidRDefault="00923CCB" w:rsidP="00E7344C">
            <w:pPr>
              <w:jc w:val="both"/>
            </w:pPr>
            <w:r w:rsidRPr="00944A9E">
              <w:t>Aktivn</w:t>
            </w:r>
            <w:r w:rsidR="00CF5226" w:rsidRPr="00944A9E">
              <w:t>í zapojení do výuky předmětu (80</w:t>
            </w:r>
            <w:r w:rsidRPr="00944A9E">
              <w:t>% účast), metodické zpracování a nácvik tanečního pásma pro děti mladšího školního věku.</w:t>
            </w:r>
          </w:p>
        </w:tc>
      </w:tr>
      <w:tr w:rsidR="00923CCB" w:rsidRPr="00944A9E" w:rsidTr="00BF2D35">
        <w:trPr>
          <w:trHeight w:val="101"/>
          <w:jc w:val="center"/>
        </w:trPr>
        <w:tc>
          <w:tcPr>
            <w:tcW w:w="10197" w:type="dxa"/>
            <w:gridSpan w:val="8"/>
            <w:tcBorders>
              <w:top w:val="nil"/>
            </w:tcBorders>
          </w:tcPr>
          <w:p w:rsidR="00923CCB" w:rsidRPr="00944A9E" w:rsidRDefault="00923CCB" w:rsidP="00E7344C">
            <w:pPr>
              <w:jc w:val="both"/>
            </w:pPr>
          </w:p>
        </w:tc>
      </w:tr>
      <w:tr w:rsidR="00923CCB" w:rsidRPr="00944A9E" w:rsidTr="00BF2D35">
        <w:trPr>
          <w:trHeight w:val="197"/>
          <w:jc w:val="center"/>
        </w:trPr>
        <w:tc>
          <w:tcPr>
            <w:tcW w:w="2912" w:type="dxa"/>
            <w:tcBorders>
              <w:top w:val="nil"/>
            </w:tcBorders>
            <w:shd w:val="clear" w:color="auto" w:fill="F7CAAC"/>
          </w:tcPr>
          <w:p w:rsidR="00923CCB" w:rsidRPr="00944A9E" w:rsidRDefault="00923CCB" w:rsidP="00E7344C">
            <w:pPr>
              <w:jc w:val="both"/>
              <w:rPr>
                <w:b/>
              </w:rPr>
            </w:pPr>
            <w:r w:rsidRPr="00944A9E">
              <w:rPr>
                <w:b/>
              </w:rPr>
              <w:t>Garant předmětu</w:t>
            </w:r>
          </w:p>
        </w:tc>
        <w:tc>
          <w:tcPr>
            <w:tcW w:w="7285" w:type="dxa"/>
            <w:gridSpan w:val="7"/>
            <w:tcBorders>
              <w:top w:val="nil"/>
            </w:tcBorders>
          </w:tcPr>
          <w:p w:rsidR="00923CCB" w:rsidRPr="00944A9E" w:rsidRDefault="00774F59" w:rsidP="00E7344C">
            <w:moveFromRangeStart w:id="1723" w:author="Hana Navrátilová" w:date="2019-09-24T11:10:00Z" w:name="move20215924"/>
            <w:moveFrom w:id="1724" w:author="Hana Navrátilová" w:date="2019-09-24T11:10:00Z">
              <w:r w:rsidRPr="00774F59">
                <w:t xml:space="preserve">doc. </w:t>
              </w:r>
            </w:moveFrom>
            <w:moveFromRangeEnd w:id="1723"/>
            <w:r w:rsidR="00923CCB" w:rsidRPr="00944A9E">
              <w:t xml:space="preserve">PhDr. </w:t>
            </w:r>
            <w:del w:id="1725" w:author="Hana Navrátilová" w:date="2019-09-24T11:10:00Z">
              <w:r w:rsidR="00923CCB" w:rsidRPr="00944A9E">
                <w:delText>Tomáš Čech</w:delText>
              </w:r>
            </w:del>
            <w:ins w:id="1726" w:author="Hana Navrátilová" w:date="2019-09-24T11:10:00Z">
              <w:r w:rsidR="00111EF4">
                <w:t>Barbora Petrů Puhrová</w:t>
              </w:r>
            </w:ins>
            <w:r w:rsidR="00923CCB" w:rsidRPr="00944A9E">
              <w:t xml:space="preserve">, Ph.D. </w:t>
            </w:r>
          </w:p>
          <w:p w:rsidR="00923CCB" w:rsidRPr="00944A9E" w:rsidRDefault="00923CCB" w:rsidP="00E7344C">
            <w:pPr>
              <w:jc w:val="both"/>
            </w:pPr>
          </w:p>
        </w:tc>
      </w:tr>
      <w:tr w:rsidR="00923CCB" w:rsidRPr="00944A9E" w:rsidTr="00BF2D35">
        <w:trPr>
          <w:trHeight w:val="543"/>
          <w:jc w:val="center"/>
        </w:trPr>
        <w:tc>
          <w:tcPr>
            <w:tcW w:w="2912" w:type="dxa"/>
            <w:tcBorders>
              <w:top w:val="nil"/>
            </w:tcBorders>
            <w:shd w:val="clear" w:color="auto" w:fill="F7CAAC"/>
          </w:tcPr>
          <w:p w:rsidR="00923CCB" w:rsidRPr="00944A9E" w:rsidRDefault="00923CCB" w:rsidP="00E7344C">
            <w:pPr>
              <w:jc w:val="both"/>
              <w:rPr>
                <w:b/>
              </w:rPr>
            </w:pPr>
            <w:r w:rsidRPr="00944A9E">
              <w:rPr>
                <w:b/>
              </w:rPr>
              <w:t>Zapojení garanta do výuky předmětu</w:t>
            </w:r>
          </w:p>
        </w:tc>
        <w:tc>
          <w:tcPr>
            <w:tcW w:w="7285" w:type="dxa"/>
            <w:gridSpan w:val="7"/>
            <w:tcBorders>
              <w:top w:val="nil"/>
            </w:tcBorders>
          </w:tcPr>
          <w:p w:rsidR="00923CCB" w:rsidRPr="00944A9E" w:rsidRDefault="00923CCB" w:rsidP="00E7344C">
            <w:pPr>
              <w:jc w:val="both"/>
            </w:pPr>
            <w:r w:rsidRPr="00944A9E">
              <w:t>cvičící</w:t>
            </w: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Vyučující</w:t>
            </w:r>
          </w:p>
        </w:tc>
        <w:tc>
          <w:tcPr>
            <w:tcW w:w="7285" w:type="dxa"/>
            <w:gridSpan w:val="7"/>
            <w:tcBorders>
              <w:bottom w:val="nil"/>
            </w:tcBorders>
            <w:shd w:val="clear" w:color="auto" w:fill="auto"/>
          </w:tcPr>
          <w:p w:rsidR="00923CCB" w:rsidRPr="00944A9E" w:rsidRDefault="00923CCB" w:rsidP="00E7344C">
            <w:del w:id="1727" w:author="Hana Navrátilová" w:date="2019-09-24T11:10:00Z">
              <w:r w:rsidRPr="00944A9E">
                <w:delText xml:space="preserve">doc. </w:delText>
              </w:r>
            </w:del>
            <w:r w:rsidRPr="00944A9E">
              <w:t xml:space="preserve">PhDr. </w:t>
            </w:r>
            <w:del w:id="1728" w:author="Hana Navrátilová" w:date="2019-09-24T11:10:00Z">
              <w:r w:rsidRPr="00944A9E">
                <w:delText>Tomáš Čech</w:delText>
              </w:r>
            </w:del>
            <w:ins w:id="1729" w:author="Hana Navrátilová" w:date="2019-09-24T11:10:00Z">
              <w:r w:rsidR="00111EF4">
                <w:t>Barbora Petrů Puhrová</w:t>
              </w:r>
            </w:ins>
            <w:r w:rsidRPr="00944A9E">
              <w:t>, Ph.D. (100%)</w:t>
            </w:r>
          </w:p>
          <w:p w:rsidR="00923CCB" w:rsidRPr="00944A9E" w:rsidRDefault="00923CCB" w:rsidP="00E7344C">
            <w:pPr>
              <w:jc w:val="both"/>
            </w:pPr>
          </w:p>
        </w:tc>
      </w:tr>
      <w:tr w:rsidR="00923CCB" w:rsidRPr="00944A9E" w:rsidTr="00BF2D35">
        <w:trPr>
          <w:trHeight w:val="315"/>
          <w:jc w:val="center"/>
        </w:trPr>
        <w:tc>
          <w:tcPr>
            <w:tcW w:w="10197" w:type="dxa"/>
            <w:gridSpan w:val="8"/>
            <w:tcBorders>
              <w:top w:val="nil"/>
            </w:tcBorders>
          </w:tcPr>
          <w:p w:rsidR="00923CCB" w:rsidRPr="00944A9E" w:rsidRDefault="00923CCB" w:rsidP="00E7344C">
            <w:pPr>
              <w:jc w:val="both"/>
            </w:pPr>
          </w:p>
        </w:tc>
      </w:tr>
      <w:tr w:rsidR="00923CCB" w:rsidRPr="00944A9E" w:rsidTr="00BF2D35">
        <w:trPr>
          <w:jc w:val="center"/>
        </w:trPr>
        <w:tc>
          <w:tcPr>
            <w:tcW w:w="2912" w:type="dxa"/>
            <w:shd w:val="clear" w:color="auto" w:fill="F7CAAC"/>
          </w:tcPr>
          <w:p w:rsidR="00923CCB" w:rsidRPr="00944A9E" w:rsidRDefault="00923CCB" w:rsidP="00E7344C">
            <w:pPr>
              <w:jc w:val="both"/>
              <w:rPr>
                <w:b/>
              </w:rPr>
            </w:pPr>
            <w:r w:rsidRPr="00944A9E">
              <w:rPr>
                <w:b/>
              </w:rPr>
              <w:t>Stručná anotace předmětu</w:t>
            </w:r>
          </w:p>
        </w:tc>
        <w:tc>
          <w:tcPr>
            <w:tcW w:w="7285" w:type="dxa"/>
            <w:gridSpan w:val="7"/>
            <w:tcBorders>
              <w:bottom w:val="nil"/>
            </w:tcBorders>
          </w:tcPr>
          <w:p w:rsidR="00923CCB" w:rsidRPr="00944A9E" w:rsidRDefault="00923CCB" w:rsidP="00E7344C">
            <w:pPr>
              <w:jc w:val="both"/>
            </w:pPr>
          </w:p>
        </w:tc>
      </w:tr>
      <w:tr w:rsidR="00923CCB" w:rsidRPr="00944A9E" w:rsidTr="00BF2D35">
        <w:trPr>
          <w:trHeight w:val="3434"/>
          <w:jc w:val="center"/>
        </w:trPr>
        <w:tc>
          <w:tcPr>
            <w:tcW w:w="10197" w:type="dxa"/>
            <w:gridSpan w:val="8"/>
            <w:tcBorders>
              <w:top w:val="nil"/>
              <w:bottom w:val="single" w:sz="12" w:space="0" w:color="auto"/>
            </w:tcBorders>
          </w:tcPr>
          <w:p w:rsidR="00923CCB" w:rsidRPr="00944A9E" w:rsidRDefault="00923CCB" w:rsidP="00E7344C">
            <w:pPr>
              <w:jc w:val="both"/>
              <w:rPr>
                <w:sz w:val="6"/>
              </w:rPr>
            </w:pPr>
          </w:p>
          <w:p w:rsidR="00923CCB" w:rsidRPr="00944A9E" w:rsidRDefault="00923CCB" w:rsidP="00FD256A">
            <w:pPr>
              <w:rPr>
                <w:iCs/>
              </w:rPr>
            </w:pPr>
            <w:r w:rsidRPr="00944A9E">
              <w:rPr>
                <w:iCs/>
              </w:rPr>
              <w:t>Hudebně-pohybová výchova v edukační práci na primárním stupni školy.</w:t>
            </w:r>
          </w:p>
          <w:p w:rsidR="00923CCB" w:rsidRPr="00944A9E" w:rsidRDefault="00923CCB" w:rsidP="00FD256A">
            <w:pPr>
              <w:rPr>
                <w:iCs/>
              </w:rPr>
            </w:pPr>
            <w:r w:rsidRPr="00944A9E">
              <w:rPr>
                <w:iCs/>
              </w:rPr>
              <w:t>Tradice a folklor regionu a jejich role v rozvoji osobnosti dítěte mladšího školního věku.</w:t>
            </w:r>
          </w:p>
          <w:p w:rsidR="00923CCB" w:rsidRPr="00944A9E" w:rsidRDefault="00923CCB" w:rsidP="00FD256A">
            <w:r w:rsidRPr="00944A9E">
              <w:rPr>
                <w:iCs/>
              </w:rPr>
              <w:t>Správné držení a postoj těla.</w:t>
            </w:r>
          </w:p>
          <w:p w:rsidR="00923CCB" w:rsidRPr="00944A9E" w:rsidRDefault="00923CCB" w:rsidP="00FD256A">
            <w:r w:rsidRPr="00944A9E">
              <w:t xml:space="preserve">Průpravná a zdravotní cvičení. </w:t>
            </w:r>
          </w:p>
          <w:p w:rsidR="00923CCB" w:rsidRPr="00944A9E" w:rsidRDefault="00923CCB" w:rsidP="00FD256A">
            <w:r w:rsidRPr="00944A9E">
              <w:t>Práce s energetickými body.</w:t>
            </w:r>
          </w:p>
          <w:p w:rsidR="00923CCB" w:rsidRPr="00944A9E" w:rsidRDefault="00923CCB" w:rsidP="00FD256A">
            <w:r w:rsidRPr="00944A9E">
              <w:rPr>
                <w:iCs/>
              </w:rPr>
              <w:t>Pohybová a taneční průprava.</w:t>
            </w:r>
          </w:p>
          <w:p w:rsidR="00923CCB" w:rsidRPr="00944A9E" w:rsidRDefault="00923CCB" w:rsidP="00FD256A">
            <w:r w:rsidRPr="00944A9E">
              <w:t>Chůze, běh, taneční kroky.</w:t>
            </w:r>
          </w:p>
          <w:p w:rsidR="00923CCB" w:rsidRPr="00944A9E" w:rsidRDefault="00923CCB" w:rsidP="00FD256A">
            <w:pPr>
              <w:rPr>
                <w:iCs/>
              </w:rPr>
            </w:pPr>
            <w:r w:rsidRPr="00944A9E">
              <w:rPr>
                <w:iCs/>
              </w:rPr>
              <w:t xml:space="preserve">Prožitek v pohybu. </w:t>
            </w:r>
          </w:p>
          <w:p w:rsidR="00923CCB" w:rsidRPr="00944A9E" w:rsidRDefault="00923CCB" w:rsidP="00FD256A">
            <w:pPr>
              <w:rPr>
                <w:iCs/>
              </w:rPr>
            </w:pPr>
            <w:r w:rsidRPr="00944A9E">
              <w:rPr>
                <w:iCs/>
              </w:rPr>
              <w:t>Tanec jako prostředek k vyjádření pocitů a prožitků.</w:t>
            </w:r>
          </w:p>
          <w:p w:rsidR="00923CCB" w:rsidRPr="00944A9E" w:rsidRDefault="00923CCB" w:rsidP="00FD256A">
            <w:r w:rsidRPr="00944A9E">
              <w:rPr>
                <w:iCs/>
              </w:rPr>
              <w:t>Druhy tanců.</w:t>
            </w:r>
            <w:r w:rsidRPr="00944A9E">
              <w:t xml:space="preserve"> Vymezení, charakteristika a znaky.</w:t>
            </w:r>
          </w:p>
          <w:p w:rsidR="00923CCB" w:rsidRPr="00944A9E" w:rsidRDefault="00923CCB" w:rsidP="00FD256A">
            <w:pPr>
              <w:rPr>
                <w:iCs/>
              </w:rPr>
            </w:pPr>
            <w:r w:rsidRPr="00944A9E">
              <w:rPr>
                <w:iCs/>
              </w:rPr>
              <w:t xml:space="preserve">Metodika výuky lidových tanců. </w:t>
            </w:r>
          </w:p>
          <w:p w:rsidR="00923CCB" w:rsidRPr="00944A9E" w:rsidRDefault="00923CCB" w:rsidP="00FD256A">
            <w:pPr>
              <w:rPr>
                <w:iCs/>
              </w:rPr>
            </w:pPr>
            <w:r w:rsidRPr="00944A9E">
              <w:rPr>
                <w:iCs/>
              </w:rPr>
              <w:t>Metodika základů společenských tanců.</w:t>
            </w:r>
          </w:p>
          <w:p w:rsidR="00923CCB" w:rsidRPr="00944A9E" w:rsidRDefault="00923CCB" w:rsidP="00FD256A">
            <w:pPr>
              <w:jc w:val="both"/>
            </w:pPr>
            <w:r w:rsidRPr="00944A9E">
              <w:rPr>
                <w:iCs/>
              </w:rPr>
              <w:t>Základy choreografie.</w:t>
            </w:r>
          </w:p>
          <w:p w:rsidR="00923CCB" w:rsidRPr="00944A9E" w:rsidRDefault="00923CCB" w:rsidP="00FD256A">
            <w:pPr>
              <w:jc w:val="both"/>
            </w:pPr>
            <w:r w:rsidRPr="00944A9E">
              <w:t>Metodické zpracování a nácvik tanečního pásma v jednoduché choreografii.</w:t>
            </w:r>
          </w:p>
        </w:tc>
      </w:tr>
      <w:tr w:rsidR="00923CCB" w:rsidRPr="00944A9E" w:rsidTr="00BF2D35">
        <w:trPr>
          <w:trHeight w:val="265"/>
          <w:jc w:val="center"/>
        </w:trPr>
        <w:tc>
          <w:tcPr>
            <w:tcW w:w="3477" w:type="dxa"/>
            <w:gridSpan w:val="2"/>
            <w:tcBorders>
              <w:top w:val="nil"/>
            </w:tcBorders>
            <w:shd w:val="clear" w:color="auto" w:fill="F7CAAC"/>
          </w:tcPr>
          <w:p w:rsidR="00923CCB" w:rsidRPr="00944A9E" w:rsidRDefault="00923CCB" w:rsidP="00E7344C">
            <w:pPr>
              <w:jc w:val="both"/>
            </w:pPr>
            <w:r w:rsidRPr="00944A9E">
              <w:rPr>
                <w:b/>
              </w:rPr>
              <w:t>Studijní literatura a studijní pomůcky</w:t>
            </w:r>
          </w:p>
        </w:tc>
        <w:tc>
          <w:tcPr>
            <w:tcW w:w="6720" w:type="dxa"/>
            <w:gridSpan w:val="6"/>
            <w:tcBorders>
              <w:top w:val="nil"/>
              <w:bottom w:val="nil"/>
            </w:tcBorders>
          </w:tcPr>
          <w:p w:rsidR="00923CCB" w:rsidRPr="00944A9E" w:rsidRDefault="00923CCB" w:rsidP="00E7344C">
            <w:pPr>
              <w:jc w:val="both"/>
            </w:pPr>
          </w:p>
        </w:tc>
      </w:tr>
      <w:tr w:rsidR="00923CCB" w:rsidRPr="00944A9E" w:rsidTr="00BF2D35">
        <w:trPr>
          <w:trHeight w:val="268"/>
          <w:jc w:val="center"/>
        </w:trPr>
        <w:tc>
          <w:tcPr>
            <w:tcW w:w="10197" w:type="dxa"/>
            <w:gridSpan w:val="8"/>
            <w:tcBorders>
              <w:top w:val="nil"/>
            </w:tcBorders>
          </w:tcPr>
          <w:p w:rsidR="00923CCB" w:rsidRPr="00944A9E" w:rsidRDefault="00923CCB" w:rsidP="00E7344C">
            <w:pPr>
              <w:jc w:val="both"/>
              <w:rPr>
                <w:sz w:val="6"/>
              </w:rPr>
            </w:pPr>
          </w:p>
          <w:p w:rsidR="00923CCB" w:rsidRPr="00944A9E" w:rsidRDefault="00923CCB" w:rsidP="00E7344C">
            <w:pPr>
              <w:jc w:val="both"/>
              <w:rPr>
                <w:b/>
              </w:rPr>
            </w:pPr>
            <w:r w:rsidRPr="00944A9E">
              <w:rPr>
                <w:b/>
              </w:rPr>
              <w:t xml:space="preserve">Povinná literatura: </w:t>
            </w:r>
          </w:p>
          <w:p w:rsidR="00923CCB" w:rsidRPr="00944A9E" w:rsidRDefault="00923CCB" w:rsidP="00E7344C">
            <w:pPr>
              <w:jc w:val="both"/>
            </w:pPr>
            <w:r w:rsidRPr="00944A9E">
              <w:t xml:space="preserve">Šimanovský, Z. (1998). </w:t>
            </w:r>
            <w:r w:rsidRPr="00944A9E">
              <w:rPr>
                <w:i/>
                <w:iCs/>
              </w:rPr>
              <w:t xml:space="preserve">Hry s hudbou a techniky muzikoterapie ve výchově, sociální práci a klinické praxi. </w:t>
            </w:r>
            <w:r w:rsidRPr="00944A9E">
              <w:t>Praha: Portál.</w:t>
            </w:r>
          </w:p>
          <w:p w:rsidR="00923CCB" w:rsidRPr="00944A9E" w:rsidRDefault="00923CCB" w:rsidP="00E7344C">
            <w:r w:rsidRPr="00944A9E">
              <w:t xml:space="preserve">Jelínková, Z. (1954). </w:t>
            </w:r>
            <w:r w:rsidRPr="00944A9E">
              <w:rPr>
                <w:i/>
              </w:rPr>
              <w:t>Valašské lidové tance.</w:t>
            </w:r>
            <w:r w:rsidRPr="00944A9E">
              <w:t xml:space="preserve"> Praha: Státní nakladatelství krásné literatury, hudby a umění.</w:t>
            </w:r>
          </w:p>
          <w:p w:rsidR="00923CCB" w:rsidRPr="00944A9E" w:rsidRDefault="00923CCB" w:rsidP="00E7344C">
            <w:r w:rsidRPr="00944A9E">
              <w:t>Kurková, L.,</w:t>
            </w:r>
            <w:r w:rsidR="00741ACE">
              <w:t xml:space="preserve"> </w:t>
            </w:r>
            <w:r w:rsidRPr="00944A9E">
              <w:t>&amp;</w:t>
            </w:r>
            <w:r w:rsidR="00596E4C" w:rsidRPr="00944A9E">
              <w:t> </w:t>
            </w:r>
            <w:r w:rsidRPr="00944A9E">
              <w:t xml:space="preserve">Eben, P. (1985). </w:t>
            </w:r>
            <w:r w:rsidRPr="00944A9E">
              <w:rPr>
                <w:i/>
                <w:iCs/>
              </w:rPr>
              <w:t xml:space="preserve">Hudebně pohybová výchova. </w:t>
            </w:r>
            <w:r w:rsidRPr="00944A9E">
              <w:t>Praha:SPN.</w:t>
            </w:r>
          </w:p>
          <w:p w:rsidR="00923CCB" w:rsidRPr="00944A9E" w:rsidRDefault="00923CCB" w:rsidP="00E7344C">
            <w:r w:rsidRPr="00944A9E">
              <w:t>Kurková, L.</w:t>
            </w:r>
            <w:r w:rsidR="00F26440">
              <w:t>,</w:t>
            </w:r>
            <w:r w:rsidR="00741ACE">
              <w:t xml:space="preserve"> </w:t>
            </w:r>
            <w:r w:rsidRPr="00944A9E">
              <w:t xml:space="preserve">&amp; Lukáš, Z. (1999). </w:t>
            </w:r>
            <w:r w:rsidRPr="00944A9E">
              <w:rPr>
                <w:i/>
                <w:iCs/>
              </w:rPr>
              <w:t xml:space="preserve">Od jara do zimy. Taneční hry. </w:t>
            </w:r>
            <w:r w:rsidRPr="00944A9E">
              <w:t>Praha: Ipos-Artama.</w:t>
            </w:r>
          </w:p>
          <w:p w:rsidR="00923CCB" w:rsidRPr="00944A9E" w:rsidRDefault="00923CCB" w:rsidP="00E7344C">
            <w:r w:rsidRPr="00944A9E">
              <w:t xml:space="preserve">Kuželová, Š. (2000). </w:t>
            </w:r>
            <w:r w:rsidRPr="00944A9E">
              <w:rPr>
                <w:i/>
                <w:iCs/>
              </w:rPr>
              <w:t xml:space="preserve">Pohybová průprava pro vedoucí dětských tanečních souborů. Inspirace. </w:t>
            </w:r>
            <w:r w:rsidRPr="00944A9E">
              <w:t>Praha: Ipos-Artama.</w:t>
            </w:r>
          </w:p>
          <w:p w:rsidR="00923CCB" w:rsidRDefault="00923CCB" w:rsidP="00E7344C">
            <w:pPr>
              <w:jc w:val="both"/>
            </w:pPr>
            <w:r w:rsidRPr="00944A9E">
              <w:t xml:space="preserve">Polzerová, E. (1995). </w:t>
            </w:r>
            <w:r w:rsidRPr="00944A9E">
              <w:rPr>
                <w:i/>
              </w:rPr>
              <w:t>Pohybová průprava jako součást dramatické výchovy. Průprava dětí mladšího školního věku</w:t>
            </w:r>
            <w:r w:rsidRPr="00944A9E">
              <w:t>. Praha: Ipos-Artama.</w:t>
            </w:r>
          </w:p>
          <w:p w:rsidR="00A355F0" w:rsidRPr="005209F5" w:rsidRDefault="00A355F0" w:rsidP="00A355F0">
            <w:pPr>
              <w:jc w:val="both"/>
              <w:rPr>
                <w:ins w:id="1730" w:author="Hana Navrátilová" w:date="2019-09-24T11:10:00Z"/>
              </w:rPr>
            </w:pPr>
            <w:ins w:id="1731" w:author="Hana Navrátilová" w:date="2019-09-24T11:10:00Z">
              <w:r w:rsidRPr="005209F5">
                <w:t xml:space="preserve">Navrátilová, H., &amp; Petrů Puhrová, B. (2017). From the Theory of Play into the Practice in Kindergarten: Verification of the Original Didactic Toys for Preschool Children. </w:t>
              </w:r>
              <w:r w:rsidRPr="005209F5">
                <w:rPr>
                  <w:i/>
                </w:rPr>
                <w:t>Acta Educationis Generalis,7</w:t>
              </w:r>
              <w:r w:rsidRPr="005209F5">
                <w:t>(3), 25-44.</w:t>
              </w:r>
            </w:ins>
          </w:p>
          <w:p w:rsidR="00923CCB" w:rsidRPr="005209F5" w:rsidRDefault="00923CCB" w:rsidP="00E7344C">
            <w:pPr>
              <w:jc w:val="both"/>
              <w:rPr>
                <w:sz w:val="6"/>
              </w:rPr>
            </w:pPr>
          </w:p>
          <w:p w:rsidR="00923CCB" w:rsidRPr="00944A9E" w:rsidRDefault="00923CCB" w:rsidP="00E7344C">
            <w:pPr>
              <w:jc w:val="both"/>
              <w:rPr>
                <w:b/>
              </w:rPr>
            </w:pPr>
            <w:r w:rsidRPr="005209F5">
              <w:rPr>
                <w:b/>
              </w:rPr>
              <w:t>Doporučená literatura:</w:t>
            </w:r>
            <w:r w:rsidRPr="00944A9E">
              <w:rPr>
                <w:b/>
              </w:rPr>
              <w:t xml:space="preserve"> </w:t>
            </w:r>
          </w:p>
          <w:p w:rsidR="00923CCB" w:rsidRPr="00944A9E" w:rsidRDefault="00923CCB" w:rsidP="00E7344C">
            <w:r w:rsidRPr="00944A9E">
              <w:t xml:space="preserve">Čížková, K. (2005). </w:t>
            </w:r>
            <w:r w:rsidRPr="00944A9E">
              <w:rPr>
                <w:i/>
                <w:iCs/>
              </w:rPr>
              <w:t>Tanečně-pohybová terapie.</w:t>
            </w:r>
            <w:r w:rsidRPr="00944A9E">
              <w:t xml:space="preserve"> Praha: Triton. </w:t>
            </w:r>
          </w:p>
          <w:p w:rsidR="00923CCB" w:rsidRPr="00944A9E" w:rsidRDefault="00923CCB" w:rsidP="00E7344C">
            <w:r w:rsidRPr="00944A9E">
              <w:t xml:space="preserve">Janovská, J. (1992). </w:t>
            </w:r>
            <w:r w:rsidRPr="00944A9E">
              <w:rPr>
                <w:i/>
                <w:iCs/>
              </w:rPr>
              <w:t>Základní průpravné cviky pro vedoucí tanečních kolektivů. I. Na zemi.</w:t>
            </w:r>
            <w:r w:rsidRPr="00944A9E">
              <w:t xml:space="preserve"> Praha: Ipos-Artama.</w:t>
            </w:r>
          </w:p>
          <w:p w:rsidR="00923CCB" w:rsidRPr="00944A9E" w:rsidRDefault="00923CCB" w:rsidP="00E7344C">
            <w:r w:rsidRPr="00944A9E">
              <w:t xml:space="preserve">Jasanová, N. (1992). </w:t>
            </w:r>
            <w:r w:rsidRPr="00944A9E">
              <w:rPr>
                <w:i/>
                <w:iCs/>
              </w:rPr>
              <w:t>Hudba, pohyb, kresba, slovo.</w:t>
            </w:r>
            <w:r w:rsidRPr="00944A9E">
              <w:t xml:space="preserve"> Praha: Svojtka a Vašut.</w:t>
            </w:r>
          </w:p>
          <w:p w:rsidR="00923CCB" w:rsidRPr="00944A9E" w:rsidRDefault="00923CCB" w:rsidP="00E7344C">
            <w:pPr>
              <w:tabs>
                <w:tab w:val="left" w:pos="426"/>
              </w:tabs>
            </w:pPr>
            <w:r w:rsidRPr="00944A9E">
              <w:t xml:space="preserve">Jeřábková, J. (1979). </w:t>
            </w:r>
            <w:r w:rsidRPr="00944A9E">
              <w:rPr>
                <w:i/>
                <w:iCs/>
              </w:rPr>
              <w:t>Taneční průprava.</w:t>
            </w:r>
            <w:r w:rsidRPr="00944A9E">
              <w:t xml:space="preserve"> Praha: SPN.</w:t>
            </w:r>
          </w:p>
          <w:p w:rsidR="00923CCB" w:rsidRPr="00944A9E" w:rsidRDefault="00923CCB" w:rsidP="00E7344C">
            <w:pPr>
              <w:rPr>
                <w:del w:id="1732" w:author="Hana Navrátilová" w:date="2019-09-24T11:10:00Z"/>
              </w:rPr>
            </w:pPr>
            <w:del w:id="1733" w:author="Hana Navrátilová" w:date="2019-09-24T11:10:00Z">
              <w:r w:rsidRPr="00944A9E">
                <w:delText xml:space="preserve">Kurková, L. (1981). </w:delText>
              </w:r>
              <w:r w:rsidRPr="00944A9E">
                <w:rPr>
                  <w:i/>
                  <w:iCs/>
                </w:rPr>
                <w:delText>Dětská tvořivost v hudbě a pohybu.</w:delText>
              </w:r>
              <w:r w:rsidRPr="00944A9E">
                <w:delText xml:space="preserve"> Praha: SPN.</w:delText>
              </w:r>
            </w:del>
          </w:p>
          <w:p w:rsidR="00923CCB" w:rsidRPr="00944A9E" w:rsidRDefault="00923CCB" w:rsidP="00E7344C">
            <w:pPr>
              <w:tabs>
                <w:tab w:val="left" w:pos="426"/>
              </w:tabs>
              <w:rPr>
                <w:del w:id="1734" w:author="Hana Navrátilová" w:date="2019-09-24T11:10:00Z"/>
              </w:rPr>
            </w:pPr>
            <w:del w:id="1735" w:author="Hana Navrátilová" w:date="2019-09-24T11:10:00Z">
              <w:r w:rsidRPr="00944A9E">
                <w:delText xml:space="preserve">Nosáľ, Š. (1984). </w:delText>
              </w:r>
              <w:r w:rsidRPr="00944A9E">
                <w:rPr>
                  <w:i/>
                  <w:iCs/>
                </w:rPr>
                <w:delText>Choreografia ľudového tanca.</w:delText>
              </w:r>
              <w:r w:rsidRPr="00944A9E">
                <w:delText xml:space="preserve"> Bratislava: SPN.</w:delText>
              </w:r>
            </w:del>
          </w:p>
          <w:p w:rsidR="00BD4774" w:rsidRPr="00944A9E" w:rsidRDefault="00923CCB" w:rsidP="00E7344C">
            <w:pPr>
              <w:tabs>
                <w:tab w:val="left" w:pos="426"/>
              </w:tabs>
              <w:rPr>
                <w:del w:id="1736" w:author="Hana Navrátilová" w:date="2019-09-24T11:10:00Z"/>
                <w:b/>
                <w:bCs/>
              </w:rPr>
            </w:pPr>
            <w:del w:id="1737" w:author="Hana Navrátilová" w:date="2019-09-24T11:10:00Z">
              <w:r w:rsidRPr="00944A9E">
                <w:delText xml:space="preserve">Payne, H. (1999). </w:delText>
              </w:r>
              <w:r w:rsidRPr="00944A9E">
                <w:rPr>
                  <w:i/>
                  <w:iCs/>
                </w:rPr>
                <w:delText>Kreativní pohyb a tanec ve výchově, sociální práci a klinické praxi.</w:delText>
              </w:r>
              <w:r w:rsidRPr="00944A9E">
                <w:delText xml:space="preserve"> Praha: Portál.</w:delText>
              </w:r>
            </w:del>
          </w:p>
          <w:p w:rsidR="00BD4774" w:rsidRPr="00944A9E" w:rsidRDefault="00923CCB" w:rsidP="00133D24">
            <w:pPr>
              <w:tabs>
                <w:tab w:val="left" w:pos="426"/>
              </w:tabs>
              <w:rPr>
                <w:rFonts w:ascii="Arial" w:hAnsi="Arial" w:cs="Arial"/>
                <w:sz w:val="19"/>
              </w:rPr>
            </w:pPr>
            <w:del w:id="1738" w:author="Hana Navrátilová" w:date="2019-09-24T11:10:00Z">
              <w:r w:rsidRPr="00944A9E">
                <w:delText>Portmanová, R.</w:delText>
              </w:r>
              <w:r w:rsidR="00B4567D" w:rsidRPr="00944A9E">
                <w:delText>, &amp;</w:delText>
              </w:r>
              <w:r w:rsidRPr="00944A9E">
                <w:delText xml:space="preserve"> Schneiderová, E. (1994). </w:delText>
              </w:r>
              <w:r w:rsidRPr="00944A9E">
                <w:rPr>
                  <w:i/>
                  <w:iCs/>
                </w:rPr>
                <w:delText xml:space="preserve">Hry zaměřené na zvýšení koncentrace a uvolnění. </w:delText>
              </w:r>
              <w:r w:rsidRPr="00944A9E">
                <w:delText>Praha: Portál.</w:delText>
              </w:r>
            </w:del>
          </w:p>
        </w:tc>
      </w:tr>
      <w:tr w:rsidR="00923CCB" w:rsidRPr="00944A9E" w:rsidTr="00BF2D35">
        <w:trPr>
          <w:jc w:val="center"/>
        </w:trPr>
        <w:tc>
          <w:tcPr>
            <w:tcW w:w="10197" w:type="dxa"/>
            <w:gridSpan w:val="8"/>
            <w:tcBorders>
              <w:top w:val="single" w:sz="12" w:space="0" w:color="auto"/>
              <w:left w:val="single" w:sz="2" w:space="0" w:color="auto"/>
              <w:bottom w:val="single" w:sz="2" w:space="0" w:color="auto"/>
              <w:right w:val="single" w:sz="2" w:space="0" w:color="auto"/>
            </w:tcBorders>
            <w:shd w:val="clear" w:color="auto" w:fill="F7CAAC"/>
          </w:tcPr>
          <w:p w:rsidR="00923CCB" w:rsidRPr="00944A9E" w:rsidRDefault="00923CCB" w:rsidP="00E7344C">
            <w:pPr>
              <w:jc w:val="center"/>
              <w:rPr>
                <w:b/>
              </w:rPr>
            </w:pPr>
            <w:r w:rsidRPr="00944A9E">
              <w:rPr>
                <w:b/>
              </w:rPr>
              <w:t>Informace ke kombinované nebo distanční formě</w:t>
            </w:r>
          </w:p>
        </w:tc>
      </w:tr>
      <w:tr w:rsidR="008A1422" w:rsidRPr="00944A9E" w:rsidTr="00BF2D35">
        <w:trPr>
          <w:jc w:val="center"/>
        </w:trPr>
        <w:tc>
          <w:tcPr>
            <w:tcW w:w="4611" w:type="dxa"/>
            <w:gridSpan w:val="3"/>
            <w:tcBorders>
              <w:top w:val="single" w:sz="2" w:space="0" w:color="auto"/>
            </w:tcBorders>
            <w:shd w:val="clear" w:color="auto" w:fill="F7CAAC"/>
          </w:tcPr>
          <w:p w:rsidR="00923CCB" w:rsidRPr="00944A9E" w:rsidRDefault="00923CCB" w:rsidP="00E7344C">
            <w:pPr>
              <w:jc w:val="both"/>
            </w:pPr>
            <w:r w:rsidRPr="00944A9E">
              <w:rPr>
                <w:b/>
              </w:rPr>
              <w:t>Rozsah konzultací (soustředění)</w:t>
            </w:r>
          </w:p>
        </w:tc>
        <w:tc>
          <w:tcPr>
            <w:tcW w:w="889" w:type="dxa"/>
            <w:tcBorders>
              <w:top w:val="single" w:sz="2" w:space="0" w:color="auto"/>
            </w:tcBorders>
          </w:tcPr>
          <w:p w:rsidR="00923CCB" w:rsidRPr="00944A9E" w:rsidRDefault="00923CCB" w:rsidP="00E7344C">
            <w:pPr>
              <w:jc w:val="both"/>
            </w:pPr>
          </w:p>
        </w:tc>
        <w:tc>
          <w:tcPr>
            <w:tcW w:w="4697" w:type="dxa"/>
            <w:gridSpan w:val="4"/>
            <w:tcBorders>
              <w:top w:val="single" w:sz="2" w:space="0" w:color="auto"/>
            </w:tcBorders>
            <w:shd w:val="clear" w:color="auto" w:fill="F7CAAC"/>
          </w:tcPr>
          <w:p w:rsidR="00923CCB" w:rsidRPr="00944A9E" w:rsidRDefault="00923CCB" w:rsidP="00E7344C">
            <w:pPr>
              <w:jc w:val="both"/>
              <w:rPr>
                <w:b/>
              </w:rPr>
            </w:pPr>
            <w:r w:rsidRPr="00944A9E">
              <w:rPr>
                <w:b/>
              </w:rPr>
              <w:t xml:space="preserve">hodin </w:t>
            </w:r>
          </w:p>
        </w:tc>
      </w:tr>
      <w:tr w:rsidR="00923CCB" w:rsidRPr="00944A9E" w:rsidTr="00BF2D35">
        <w:trPr>
          <w:jc w:val="center"/>
        </w:trPr>
        <w:tc>
          <w:tcPr>
            <w:tcW w:w="10197" w:type="dxa"/>
            <w:gridSpan w:val="8"/>
            <w:shd w:val="clear" w:color="auto" w:fill="F7CAAC"/>
          </w:tcPr>
          <w:p w:rsidR="00923CCB" w:rsidRPr="00944A9E" w:rsidRDefault="00923CCB" w:rsidP="00E7344C">
            <w:pPr>
              <w:jc w:val="both"/>
              <w:rPr>
                <w:b/>
              </w:rPr>
            </w:pPr>
            <w:r w:rsidRPr="00944A9E">
              <w:rPr>
                <w:b/>
              </w:rPr>
              <w:t>Informace o způsobu kontaktu s vyučujícím</w:t>
            </w:r>
          </w:p>
        </w:tc>
      </w:tr>
      <w:tr w:rsidR="00923CCB" w:rsidRPr="00944A9E" w:rsidTr="00BF2D35">
        <w:trPr>
          <w:trHeight w:val="610"/>
          <w:jc w:val="center"/>
        </w:trPr>
        <w:tc>
          <w:tcPr>
            <w:tcW w:w="10197" w:type="dxa"/>
            <w:gridSpan w:val="8"/>
          </w:tcPr>
          <w:p w:rsidR="00A355F0" w:rsidRDefault="00A355F0" w:rsidP="00E7344C">
            <w:pPr>
              <w:jc w:val="both"/>
              <w:rPr>
                <w:ins w:id="1739" w:author="Hana Navrátilová" w:date="2019-09-24T11:10:00Z"/>
              </w:rPr>
            </w:pPr>
          </w:p>
          <w:p w:rsidR="00A355F0" w:rsidRPr="00944A9E" w:rsidRDefault="00A355F0" w:rsidP="00E7344C">
            <w:pPr>
              <w:jc w:val="both"/>
            </w:pPr>
          </w:p>
        </w:tc>
      </w:tr>
    </w:tbl>
    <w:p w:rsidR="00BF2D35" w:rsidRDefault="00BF2D35">
      <w:r>
        <w:br w:type="page"/>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2"/>
        <w:gridCol w:w="565"/>
        <w:gridCol w:w="1134"/>
        <w:gridCol w:w="889"/>
        <w:gridCol w:w="816"/>
        <w:gridCol w:w="2154"/>
        <w:gridCol w:w="539"/>
        <w:gridCol w:w="1188"/>
      </w:tblGrid>
      <w:tr w:rsidR="007257E6" w:rsidRPr="00944A9E" w:rsidTr="00BF2D35">
        <w:trPr>
          <w:jc w:val="center"/>
        </w:trPr>
        <w:tc>
          <w:tcPr>
            <w:tcW w:w="10197" w:type="dxa"/>
            <w:gridSpan w:val="8"/>
            <w:tcBorders>
              <w:bottom w:val="double" w:sz="4" w:space="0" w:color="auto"/>
            </w:tcBorders>
            <w:shd w:val="clear" w:color="auto" w:fill="BDD6EE"/>
          </w:tcPr>
          <w:p w:rsidR="007257E6" w:rsidRPr="00944A9E" w:rsidRDefault="007257E6" w:rsidP="00E7344C">
            <w:pPr>
              <w:jc w:val="both"/>
              <w:rPr>
                <w:b/>
                <w:sz w:val="28"/>
                <w:szCs w:val="28"/>
              </w:rPr>
            </w:pPr>
            <w:r w:rsidRPr="00944A9E">
              <w:br w:type="page"/>
            </w:r>
            <w:r w:rsidRPr="00944A9E">
              <w:br w:type="page"/>
            </w:r>
            <w:r w:rsidRPr="00944A9E">
              <w:rPr>
                <w:b/>
                <w:sz w:val="28"/>
                <w:szCs w:val="28"/>
              </w:rPr>
              <w:t>B-III – Charakteristika studijního předmětu</w:t>
            </w:r>
          </w:p>
        </w:tc>
      </w:tr>
      <w:tr w:rsidR="007257E6" w:rsidRPr="00944A9E" w:rsidTr="00BF2D35">
        <w:trPr>
          <w:jc w:val="center"/>
        </w:trPr>
        <w:tc>
          <w:tcPr>
            <w:tcW w:w="2912" w:type="dxa"/>
            <w:tcBorders>
              <w:top w:val="double" w:sz="4" w:space="0" w:color="auto"/>
            </w:tcBorders>
            <w:shd w:val="clear" w:color="auto" w:fill="F7CAAC"/>
          </w:tcPr>
          <w:p w:rsidR="007257E6" w:rsidRPr="00944A9E" w:rsidRDefault="007257E6" w:rsidP="00E7344C">
            <w:pPr>
              <w:jc w:val="both"/>
              <w:rPr>
                <w:b/>
              </w:rPr>
            </w:pPr>
            <w:r w:rsidRPr="00944A9E">
              <w:rPr>
                <w:b/>
              </w:rPr>
              <w:t>Název studijního předmětu</w:t>
            </w:r>
          </w:p>
        </w:tc>
        <w:tc>
          <w:tcPr>
            <w:tcW w:w="7285" w:type="dxa"/>
            <w:gridSpan w:val="7"/>
            <w:tcBorders>
              <w:top w:val="double" w:sz="4" w:space="0" w:color="auto"/>
            </w:tcBorders>
          </w:tcPr>
          <w:p w:rsidR="007257E6" w:rsidRPr="00944A9E" w:rsidRDefault="007257E6" w:rsidP="00E7344C">
            <w:pPr>
              <w:jc w:val="both"/>
            </w:pPr>
            <w:r w:rsidRPr="00944A9E">
              <w:t>Mediální výchova</w:t>
            </w:r>
          </w:p>
        </w:tc>
      </w:tr>
      <w:tr w:rsidR="008A1422" w:rsidRPr="00944A9E" w:rsidTr="00BF2D35">
        <w:trPr>
          <w:jc w:val="center"/>
        </w:trPr>
        <w:tc>
          <w:tcPr>
            <w:tcW w:w="2912" w:type="dxa"/>
            <w:shd w:val="clear" w:color="auto" w:fill="F7CAAC"/>
          </w:tcPr>
          <w:p w:rsidR="007257E6" w:rsidRPr="00944A9E" w:rsidRDefault="007257E6" w:rsidP="00E7344C">
            <w:pPr>
              <w:jc w:val="both"/>
              <w:rPr>
                <w:b/>
              </w:rPr>
            </w:pPr>
            <w:r w:rsidRPr="00944A9E">
              <w:rPr>
                <w:b/>
              </w:rPr>
              <w:t>Typ předmětu</w:t>
            </w:r>
          </w:p>
        </w:tc>
        <w:tc>
          <w:tcPr>
            <w:tcW w:w="3404" w:type="dxa"/>
            <w:gridSpan w:val="4"/>
          </w:tcPr>
          <w:p w:rsidR="007257E6" w:rsidRPr="00944A9E" w:rsidRDefault="007257E6" w:rsidP="00E7344C">
            <w:pPr>
              <w:jc w:val="both"/>
            </w:pPr>
            <w:r w:rsidRPr="00944A9E">
              <w:t>povinně volitelný, PZ</w:t>
            </w:r>
          </w:p>
        </w:tc>
        <w:tc>
          <w:tcPr>
            <w:tcW w:w="2693" w:type="dxa"/>
            <w:gridSpan w:val="2"/>
            <w:shd w:val="clear" w:color="auto" w:fill="F7CAAC"/>
          </w:tcPr>
          <w:p w:rsidR="007257E6" w:rsidRPr="00944A9E" w:rsidRDefault="007257E6" w:rsidP="00E7344C">
            <w:pPr>
              <w:jc w:val="both"/>
            </w:pPr>
            <w:r w:rsidRPr="00944A9E">
              <w:rPr>
                <w:b/>
              </w:rPr>
              <w:t>doporučený ročník / semestr</w:t>
            </w:r>
          </w:p>
        </w:tc>
        <w:tc>
          <w:tcPr>
            <w:tcW w:w="1188" w:type="dxa"/>
          </w:tcPr>
          <w:p w:rsidR="007257E6" w:rsidRPr="00944A9E" w:rsidRDefault="007257E6" w:rsidP="00E7344C">
            <w:pPr>
              <w:jc w:val="both"/>
            </w:pPr>
            <w:r w:rsidRPr="00944A9E">
              <w:t>4/LS</w:t>
            </w:r>
          </w:p>
        </w:tc>
      </w:tr>
      <w:tr w:rsidR="008A1422" w:rsidRPr="00944A9E" w:rsidTr="00BF2D35">
        <w:trPr>
          <w:jc w:val="center"/>
        </w:trPr>
        <w:tc>
          <w:tcPr>
            <w:tcW w:w="2912" w:type="dxa"/>
            <w:shd w:val="clear" w:color="auto" w:fill="F7CAAC"/>
          </w:tcPr>
          <w:p w:rsidR="007257E6" w:rsidRPr="00944A9E" w:rsidRDefault="007257E6" w:rsidP="00E7344C">
            <w:pPr>
              <w:jc w:val="both"/>
              <w:rPr>
                <w:b/>
              </w:rPr>
            </w:pPr>
            <w:r w:rsidRPr="00944A9E">
              <w:rPr>
                <w:b/>
              </w:rPr>
              <w:t>Rozsah studijního předmětu</w:t>
            </w:r>
          </w:p>
        </w:tc>
        <w:tc>
          <w:tcPr>
            <w:tcW w:w="1699" w:type="dxa"/>
            <w:gridSpan w:val="2"/>
          </w:tcPr>
          <w:p w:rsidR="007257E6" w:rsidRPr="00944A9E" w:rsidRDefault="007257E6" w:rsidP="00E7344C">
            <w:pPr>
              <w:jc w:val="both"/>
            </w:pPr>
            <w:r w:rsidRPr="00944A9E">
              <w:t>28s</w:t>
            </w:r>
          </w:p>
        </w:tc>
        <w:tc>
          <w:tcPr>
            <w:tcW w:w="889" w:type="dxa"/>
            <w:shd w:val="clear" w:color="auto" w:fill="F7CAAC"/>
          </w:tcPr>
          <w:p w:rsidR="007257E6" w:rsidRPr="00944A9E" w:rsidRDefault="007257E6" w:rsidP="00E7344C">
            <w:pPr>
              <w:jc w:val="both"/>
              <w:rPr>
                <w:b/>
              </w:rPr>
            </w:pPr>
            <w:r w:rsidRPr="00944A9E">
              <w:rPr>
                <w:b/>
              </w:rPr>
              <w:t xml:space="preserve">hod. </w:t>
            </w:r>
          </w:p>
        </w:tc>
        <w:tc>
          <w:tcPr>
            <w:tcW w:w="816" w:type="dxa"/>
          </w:tcPr>
          <w:p w:rsidR="007257E6" w:rsidRPr="00944A9E" w:rsidRDefault="007257E6" w:rsidP="00E7344C">
            <w:pPr>
              <w:jc w:val="both"/>
            </w:pPr>
            <w:r w:rsidRPr="00944A9E">
              <w:t>28</w:t>
            </w:r>
          </w:p>
        </w:tc>
        <w:tc>
          <w:tcPr>
            <w:tcW w:w="2154" w:type="dxa"/>
            <w:shd w:val="clear" w:color="auto" w:fill="F7CAAC"/>
          </w:tcPr>
          <w:p w:rsidR="007257E6" w:rsidRPr="00944A9E" w:rsidRDefault="007257E6" w:rsidP="00E7344C">
            <w:pPr>
              <w:jc w:val="both"/>
              <w:rPr>
                <w:b/>
              </w:rPr>
            </w:pPr>
            <w:r w:rsidRPr="00944A9E">
              <w:rPr>
                <w:b/>
              </w:rPr>
              <w:t>kreditů</w:t>
            </w:r>
          </w:p>
        </w:tc>
        <w:tc>
          <w:tcPr>
            <w:tcW w:w="1727" w:type="dxa"/>
            <w:gridSpan w:val="2"/>
          </w:tcPr>
          <w:p w:rsidR="007257E6" w:rsidRPr="00944A9E" w:rsidRDefault="007257E6" w:rsidP="00E7344C">
            <w:pPr>
              <w:jc w:val="both"/>
            </w:pPr>
            <w:r w:rsidRPr="00944A9E">
              <w:t>2</w:t>
            </w:r>
          </w:p>
        </w:tc>
      </w:tr>
      <w:tr w:rsidR="007257E6" w:rsidRPr="00944A9E" w:rsidTr="00BF2D35">
        <w:trPr>
          <w:jc w:val="center"/>
        </w:trPr>
        <w:tc>
          <w:tcPr>
            <w:tcW w:w="2912" w:type="dxa"/>
            <w:shd w:val="clear" w:color="auto" w:fill="F7CAAC"/>
          </w:tcPr>
          <w:p w:rsidR="007257E6" w:rsidRPr="00944A9E" w:rsidRDefault="007257E6" w:rsidP="00E7344C">
            <w:pPr>
              <w:jc w:val="both"/>
              <w:rPr>
                <w:b/>
              </w:rPr>
            </w:pPr>
            <w:r w:rsidRPr="00944A9E">
              <w:rPr>
                <w:b/>
              </w:rPr>
              <w:t>Prerekvizity, korekvizity, ekvivalence</w:t>
            </w:r>
          </w:p>
        </w:tc>
        <w:tc>
          <w:tcPr>
            <w:tcW w:w="7285" w:type="dxa"/>
            <w:gridSpan w:val="7"/>
          </w:tcPr>
          <w:p w:rsidR="007257E6" w:rsidRPr="00944A9E" w:rsidRDefault="007257E6" w:rsidP="00E7344C">
            <w:pPr>
              <w:jc w:val="both"/>
            </w:pPr>
          </w:p>
        </w:tc>
      </w:tr>
      <w:tr w:rsidR="008A1422" w:rsidRPr="00944A9E" w:rsidTr="00BF2D35">
        <w:trPr>
          <w:jc w:val="center"/>
        </w:trPr>
        <w:tc>
          <w:tcPr>
            <w:tcW w:w="2912" w:type="dxa"/>
            <w:shd w:val="clear" w:color="auto" w:fill="F7CAAC"/>
          </w:tcPr>
          <w:p w:rsidR="007257E6" w:rsidRPr="00944A9E" w:rsidRDefault="007257E6" w:rsidP="00E7344C">
            <w:pPr>
              <w:jc w:val="both"/>
              <w:rPr>
                <w:b/>
              </w:rPr>
            </w:pPr>
            <w:r w:rsidRPr="00944A9E">
              <w:rPr>
                <w:b/>
              </w:rPr>
              <w:t>Způsob ověření studijních výsledků</w:t>
            </w:r>
          </w:p>
        </w:tc>
        <w:tc>
          <w:tcPr>
            <w:tcW w:w="3404" w:type="dxa"/>
            <w:gridSpan w:val="4"/>
          </w:tcPr>
          <w:p w:rsidR="007257E6" w:rsidRPr="00944A9E" w:rsidRDefault="007257E6" w:rsidP="00E7344C">
            <w:pPr>
              <w:jc w:val="both"/>
            </w:pPr>
            <w:r w:rsidRPr="00944A9E">
              <w:t>zápočet</w:t>
            </w:r>
          </w:p>
        </w:tc>
        <w:tc>
          <w:tcPr>
            <w:tcW w:w="2154" w:type="dxa"/>
            <w:shd w:val="clear" w:color="auto" w:fill="F7CAAC"/>
          </w:tcPr>
          <w:p w:rsidR="007257E6" w:rsidRPr="00944A9E" w:rsidRDefault="007257E6" w:rsidP="00E7344C">
            <w:pPr>
              <w:jc w:val="both"/>
              <w:rPr>
                <w:b/>
              </w:rPr>
            </w:pPr>
            <w:r w:rsidRPr="00944A9E">
              <w:rPr>
                <w:b/>
              </w:rPr>
              <w:t>Forma výuky</w:t>
            </w:r>
          </w:p>
        </w:tc>
        <w:tc>
          <w:tcPr>
            <w:tcW w:w="1727" w:type="dxa"/>
            <w:gridSpan w:val="2"/>
          </w:tcPr>
          <w:p w:rsidR="007257E6" w:rsidRPr="00944A9E" w:rsidRDefault="007257E6" w:rsidP="00E7344C">
            <w:pPr>
              <w:jc w:val="both"/>
            </w:pPr>
            <w:r w:rsidRPr="00944A9E">
              <w:t>seminář</w:t>
            </w:r>
          </w:p>
        </w:tc>
      </w:tr>
      <w:tr w:rsidR="007257E6" w:rsidRPr="00944A9E" w:rsidTr="00BF2D35">
        <w:trPr>
          <w:jc w:val="center"/>
        </w:trPr>
        <w:tc>
          <w:tcPr>
            <w:tcW w:w="2912" w:type="dxa"/>
            <w:shd w:val="clear" w:color="auto" w:fill="F7CAAC"/>
          </w:tcPr>
          <w:p w:rsidR="007257E6" w:rsidRPr="00944A9E" w:rsidRDefault="007257E6" w:rsidP="00E7344C">
            <w:pPr>
              <w:jc w:val="both"/>
              <w:rPr>
                <w:b/>
              </w:rPr>
            </w:pPr>
            <w:r w:rsidRPr="00944A9E">
              <w:rPr>
                <w:b/>
              </w:rPr>
              <w:t>Forma způsobu ověření studijních výsledků a další požadavky na studenta</w:t>
            </w:r>
          </w:p>
        </w:tc>
        <w:tc>
          <w:tcPr>
            <w:tcW w:w="7285" w:type="dxa"/>
            <w:gridSpan w:val="7"/>
            <w:tcBorders>
              <w:bottom w:val="nil"/>
            </w:tcBorders>
          </w:tcPr>
          <w:p w:rsidR="007257E6" w:rsidRPr="00944A9E" w:rsidRDefault="007257E6" w:rsidP="00E7344C">
            <w:pPr>
              <w:jc w:val="both"/>
            </w:pPr>
            <w:r w:rsidRPr="00944A9E">
              <w:t>Absolvování 1 průběžného testu (min. 60%), zpracování a prezentace seminární práce na téma zadané vyučujícím.</w:t>
            </w:r>
          </w:p>
        </w:tc>
      </w:tr>
      <w:tr w:rsidR="007257E6" w:rsidRPr="00944A9E" w:rsidTr="00BF2D35">
        <w:trPr>
          <w:trHeight w:val="554"/>
          <w:jc w:val="center"/>
        </w:trPr>
        <w:tc>
          <w:tcPr>
            <w:tcW w:w="10197" w:type="dxa"/>
            <w:gridSpan w:val="8"/>
            <w:tcBorders>
              <w:top w:val="nil"/>
            </w:tcBorders>
          </w:tcPr>
          <w:p w:rsidR="007257E6" w:rsidRPr="00944A9E" w:rsidRDefault="007257E6" w:rsidP="00E7344C">
            <w:pPr>
              <w:jc w:val="both"/>
            </w:pPr>
          </w:p>
        </w:tc>
      </w:tr>
      <w:tr w:rsidR="007257E6" w:rsidRPr="00944A9E" w:rsidTr="00BF2D35">
        <w:trPr>
          <w:trHeight w:val="197"/>
          <w:jc w:val="center"/>
        </w:trPr>
        <w:tc>
          <w:tcPr>
            <w:tcW w:w="2912" w:type="dxa"/>
            <w:tcBorders>
              <w:top w:val="nil"/>
            </w:tcBorders>
            <w:shd w:val="clear" w:color="auto" w:fill="F7CAAC"/>
          </w:tcPr>
          <w:p w:rsidR="007257E6" w:rsidRPr="00944A9E" w:rsidRDefault="007257E6" w:rsidP="00E7344C">
            <w:pPr>
              <w:jc w:val="both"/>
              <w:rPr>
                <w:b/>
              </w:rPr>
            </w:pPr>
            <w:r w:rsidRPr="00944A9E">
              <w:rPr>
                <w:b/>
              </w:rPr>
              <w:t>Garant předmětu</w:t>
            </w:r>
          </w:p>
        </w:tc>
        <w:tc>
          <w:tcPr>
            <w:tcW w:w="7285" w:type="dxa"/>
            <w:gridSpan w:val="7"/>
            <w:tcBorders>
              <w:top w:val="nil"/>
            </w:tcBorders>
          </w:tcPr>
          <w:p w:rsidR="007257E6" w:rsidRPr="00944A9E" w:rsidRDefault="007257E6" w:rsidP="00E7344C">
            <w:pPr>
              <w:jc w:val="both"/>
            </w:pPr>
            <w:r w:rsidRPr="00944A9E">
              <w:t>PhDr. Roman Božik, Ph.D.</w:t>
            </w:r>
          </w:p>
        </w:tc>
      </w:tr>
      <w:tr w:rsidR="007257E6" w:rsidRPr="00944A9E" w:rsidTr="00BF2D35">
        <w:trPr>
          <w:trHeight w:val="543"/>
          <w:jc w:val="center"/>
        </w:trPr>
        <w:tc>
          <w:tcPr>
            <w:tcW w:w="2912" w:type="dxa"/>
            <w:tcBorders>
              <w:top w:val="nil"/>
            </w:tcBorders>
            <w:shd w:val="clear" w:color="auto" w:fill="F7CAAC"/>
          </w:tcPr>
          <w:p w:rsidR="007257E6" w:rsidRPr="00944A9E" w:rsidRDefault="007257E6" w:rsidP="00E7344C">
            <w:pPr>
              <w:jc w:val="both"/>
              <w:rPr>
                <w:b/>
              </w:rPr>
            </w:pPr>
            <w:r w:rsidRPr="00944A9E">
              <w:rPr>
                <w:b/>
              </w:rPr>
              <w:t>Zapojení garanta do výuky předmětu</w:t>
            </w:r>
          </w:p>
        </w:tc>
        <w:tc>
          <w:tcPr>
            <w:tcW w:w="7285" w:type="dxa"/>
            <w:gridSpan w:val="7"/>
            <w:tcBorders>
              <w:top w:val="nil"/>
            </w:tcBorders>
          </w:tcPr>
          <w:p w:rsidR="007257E6" w:rsidRPr="00944A9E" w:rsidRDefault="007257E6" w:rsidP="00E7344C">
            <w:pPr>
              <w:jc w:val="both"/>
            </w:pPr>
            <w:r w:rsidRPr="00944A9E">
              <w:t>vede seminář</w:t>
            </w:r>
          </w:p>
        </w:tc>
      </w:tr>
      <w:tr w:rsidR="007257E6" w:rsidRPr="00944A9E" w:rsidTr="00BF2D35">
        <w:trPr>
          <w:jc w:val="center"/>
        </w:trPr>
        <w:tc>
          <w:tcPr>
            <w:tcW w:w="2912" w:type="dxa"/>
            <w:shd w:val="clear" w:color="auto" w:fill="F7CAAC"/>
          </w:tcPr>
          <w:p w:rsidR="007257E6" w:rsidRPr="00944A9E" w:rsidRDefault="007257E6" w:rsidP="00E7344C">
            <w:pPr>
              <w:jc w:val="both"/>
              <w:rPr>
                <w:b/>
              </w:rPr>
            </w:pPr>
            <w:r w:rsidRPr="00944A9E">
              <w:rPr>
                <w:b/>
              </w:rPr>
              <w:t>Vyučující</w:t>
            </w:r>
          </w:p>
        </w:tc>
        <w:tc>
          <w:tcPr>
            <w:tcW w:w="7285" w:type="dxa"/>
            <w:gridSpan w:val="7"/>
            <w:tcBorders>
              <w:bottom w:val="nil"/>
            </w:tcBorders>
            <w:shd w:val="clear" w:color="auto" w:fill="auto"/>
          </w:tcPr>
          <w:p w:rsidR="007257E6" w:rsidRPr="00944A9E" w:rsidRDefault="007257E6" w:rsidP="00E7344C">
            <w:pPr>
              <w:jc w:val="both"/>
            </w:pPr>
            <w:r w:rsidRPr="00944A9E">
              <w:t>PhDr. Roman Božik, Ph</w:t>
            </w:r>
            <w:r w:rsidR="006A0E43">
              <w:t>.</w:t>
            </w:r>
            <w:r w:rsidRPr="00944A9E">
              <w:t>D. (100%)</w:t>
            </w:r>
          </w:p>
        </w:tc>
      </w:tr>
      <w:tr w:rsidR="007257E6" w:rsidRPr="00944A9E" w:rsidTr="00BF2D35">
        <w:trPr>
          <w:trHeight w:val="554"/>
          <w:jc w:val="center"/>
        </w:trPr>
        <w:tc>
          <w:tcPr>
            <w:tcW w:w="10197" w:type="dxa"/>
            <w:gridSpan w:val="8"/>
            <w:tcBorders>
              <w:top w:val="nil"/>
            </w:tcBorders>
          </w:tcPr>
          <w:p w:rsidR="007257E6" w:rsidRPr="00944A9E" w:rsidRDefault="007257E6" w:rsidP="00E7344C">
            <w:pPr>
              <w:jc w:val="both"/>
            </w:pPr>
          </w:p>
        </w:tc>
      </w:tr>
      <w:tr w:rsidR="007257E6" w:rsidRPr="00944A9E" w:rsidTr="00BF2D35">
        <w:trPr>
          <w:jc w:val="center"/>
        </w:trPr>
        <w:tc>
          <w:tcPr>
            <w:tcW w:w="2912" w:type="dxa"/>
            <w:shd w:val="clear" w:color="auto" w:fill="F7CAAC"/>
          </w:tcPr>
          <w:p w:rsidR="007257E6" w:rsidRPr="00944A9E" w:rsidRDefault="007257E6" w:rsidP="00E7344C">
            <w:pPr>
              <w:jc w:val="both"/>
              <w:rPr>
                <w:b/>
              </w:rPr>
            </w:pPr>
            <w:r w:rsidRPr="00944A9E">
              <w:rPr>
                <w:b/>
              </w:rPr>
              <w:t>Stručná anotace předmětu</w:t>
            </w:r>
          </w:p>
        </w:tc>
        <w:tc>
          <w:tcPr>
            <w:tcW w:w="7285" w:type="dxa"/>
            <w:gridSpan w:val="7"/>
            <w:tcBorders>
              <w:bottom w:val="nil"/>
            </w:tcBorders>
          </w:tcPr>
          <w:p w:rsidR="007257E6" w:rsidRPr="00944A9E" w:rsidRDefault="007257E6" w:rsidP="00E7344C">
            <w:pPr>
              <w:jc w:val="both"/>
            </w:pPr>
          </w:p>
        </w:tc>
      </w:tr>
      <w:tr w:rsidR="007257E6" w:rsidRPr="00944A9E" w:rsidTr="00BF2D35">
        <w:trPr>
          <w:trHeight w:val="3938"/>
          <w:jc w:val="center"/>
        </w:trPr>
        <w:tc>
          <w:tcPr>
            <w:tcW w:w="10197" w:type="dxa"/>
            <w:gridSpan w:val="8"/>
            <w:tcBorders>
              <w:top w:val="nil"/>
              <w:bottom w:val="single" w:sz="12" w:space="0" w:color="auto"/>
            </w:tcBorders>
          </w:tcPr>
          <w:p w:rsidR="007257E6" w:rsidRPr="00944A9E" w:rsidRDefault="007257E6" w:rsidP="00E7344C">
            <w:pPr>
              <w:jc w:val="both"/>
            </w:pPr>
          </w:p>
          <w:p w:rsidR="007257E6" w:rsidRPr="00944A9E" w:rsidRDefault="007257E6" w:rsidP="00E7344C">
            <w:pPr>
              <w:jc w:val="both"/>
            </w:pPr>
            <w:r w:rsidRPr="00944A9E">
              <w:t>Pojem mediální výchova.</w:t>
            </w:r>
          </w:p>
          <w:p w:rsidR="007257E6" w:rsidRPr="00944A9E" w:rsidRDefault="007257E6" w:rsidP="00E7344C">
            <w:pPr>
              <w:jc w:val="both"/>
            </w:pPr>
            <w:r w:rsidRPr="00944A9E">
              <w:t>Masová média.</w:t>
            </w:r>
          </w:p>
          <w:p w:rsidR="007257E6" w:rsidRPr="00944A9E" w:rsidRDefault="007257E6" w:rsidP="00E7344C">
            <w:pPr>
              <w:jc w:val="both"/>
            </w:pPr>
            <w:r w:rsidRPr="00944A9E">
              <w:t>Vliv médií na společenský život.</w:t>
            </w:r>
          </w:p>
          <w:p w:rsidR="007257E6" w:rsidRPr="00944A9E" w:rsidRDefault="007257E6" w:rsidP="00E7344C">
            <w:pPr>
              <w:jc w:val="both"/>
            </w:pPr>
            <w:r w:rsidRPr="00944A9E">
              <w:t>Zaměření mediální výchovy na pěstování dovedností a postojů.</w:t>
            </w:r>
          </w:p>
          <w:p w:rsidR="007257E6" w:rsidRPr="00944A9E" w:rsidRDefault="007257E6" w:rsidP="00E7344C">
            <w:pPr>
              <w:jc w:val="both"/>
            </w:pPr>
            <w:r w:rsidRPr="00944A9E">
              <w:t>Jazyk médií.</w:t>
            </w:r>
          </w:p>
          <w:p w:rsidR="007257E6" w:rsidRPr="00944A9E" w:rsidRDefault="007257E6" w:rsidP="00E7344C">
            <w:pPr>
              <w:jc w:val="both"/>
            </w:pPr>
            <w:r w:rsidRPr="00944A9E">
              <w:t>Mediální gramotnost.</w:t>
            </w:r>
          </w:p>
          <w:p w:rsidR="007257E6" w:rsidRPr="00944A9E" w:rsidRDefault="007257E6" w:rsidP="00E7344C">
            <w:pPr>
              <w:jc w:val="both"/>
            </w:pPr>
            <w:r w:rsidRPr="00944A9E">
              <w:t>Mediální instituce.</w:t>
            </w:r>
          </w:p>
          <w:p w:rsidR="007257E6" w:rsidRPr="00944A9E" w:rsidRDefault="007257E6" w:rsidP="00E7344C">
            <w:pPr>
              <w:jc w:val="both"/>
            </w:pPr>
            <w:r w:rsidRPr="00944A9E">
              <w:t>Etika novinářské práce.</w:t>
            </w:r>
          </w:p>
          <w:p w:rsidR="007257E6" w:rsidRPr="00944A9E" w:rsidRDefault="007257E6" w:rsidP="00E7344C">
            <w:pPr>
              <w:jc w:val="both"/>
            </w:pPr>
            <w:r w:rsidRPr="00944A9E">
              <w:t>Žurnalistika a internet.</w:t>
            </w:r>
          </w:p>
          <w:p w:rsidR="007257E6" w:rsidRPr="00944A9E" w:rsidRDefault="007257E6" w:rsidP="00E7344C">
            <w:pPr>
              <w:jc w:val="both"/>
            </w:pPr>
            <w:r w:rsidRPr="00944A9E">
              <w:t>Public Relations a reklama.</w:t>
            </w:r>
          </w:p>
          <w:p w:rsidR="007257E6" w:rsidRPr="00944A9E" w:rsidRDefault="007257E6" w:rsidP="00E7344C">
            <w:pPr>
              <w:jc w:val="both"/>
            </w:pPr>
            <w:r w:rsidRPr="00944A9E">
              <w:t>Mediální manipulace.</w:t>
            </w:r>
          </w:p>
          <w:p w:rsidR="007257E6" w:rsidRPr="00944A9E" w:rsidRDefault="007257E6" w:rsidP="00E7344C">
            <w:pPr>
              <w:jc w:val="both"/>
            </w:pPr>
            <w:r w:rsidRPr="00944A9E">
              <w:t>Role médií v informační společnosti.</w:t>
            </w:r>
          </w:p>
          <w:p w:rsidR="007257E6" w:rsidRPr="00944A9E" w:rsidRDefault="007257E6" w:rsidP="00E7344C">
            <w:pPr>
              <w:jc w:val="both"/>
            </w:pPr>
            <w:r w:rsidRPr="00944A9E">
              <w:t>Virtuální realita.</w:t>
            </w:r>
          </w:p>
          <w:p w:rsidR="007257E6" w:rsidRDefault="007257E6" w:rsidP="00E7344C">
            <w:pPr>
              <w:jc w:val="both"/>
            </w:pPr>
            <w:r w:rsidRPr="00944A9E">
              <w:t>Vývoj mediální výchovy v Čechách.</w:t>
            </w:r>
          </w:p>
          <w:p w:rsidR="00BD4774" w:rsidRDefault="00BD4774" w:rsidP="00E7344C">
            <w:pPr>
              <w:jc w:val="both"/>
            </w:pPr>
          </w:p>
          <w:p w:rsidR="00BD4774" w:rsidRDefault="00BD4774" w:rsidP="00E7344C">
            <w:pPr>
              <w:jc w:val="both"/>
            </w:pPr>
          </w:p>
          <w:p w:rsidR="00BD4774" w:rsidRDefault="00BD4774" w:rsidP="00E7344C">
            <w:pPr>
              <w:jc w:val="both"/>
              <w:rPr>
                <w:del w:id="1740" w:author="Hana Navrátilová" w:date="2019-09-24T11:10:00Z"/>
              </w:rPr>
            </w:pPr>
          </w:p>
          <w:p w:rsidR="00BD4774" w:rsidRDefault="00BD4774" w:rsidP="00E7344C">
            <w:pPr>
              <w:jc w:val="both"/>
              <w:rPr>
                <w:del w:id="1741" w:author="Hana Navrátilová" w:date="2019-09-24T11:10:00Z"/>
              </w:rPr>
            </w:pPr>
          </w:p>
          <w:p w:rsidR="00BD4774" w:rsidRPr="00944A9E" w:rsidRDefault="00BD4774" w:rsidP="00E7344C">
            <w:pPr>
              <w:jc w:val="both"/>
            </w:pPr>
          </w:p>
        </w:tc>
      </w:tr>
      <w:tr w:rsidR="007257E6" w:rsidRPr="00944A9E" w:rsidTr="00BF2D35">
        <w:trPr>
          <w:trHeight w:val="265"/>
          <w:jc w:val="center"/>
        </w:trPr>
        <w:tc>
          <w:tcPr>
            <w:tcW w:w="3477" w:type="dxa"/>
            <w:gridSpan w:val="2"/>
            <w:tcBorders>
              <w:top w:val="nil"/>
            </w:tcBorders>
            <w:shd w:val="clear" w:color="auto" w:fill="F7CAAC"/>
          </w:tcPr>
          <w:p w:rsidR="007257E6" w:rsidRPr="00944A9E" w:rsidRDefault="007257E6" w:rsidP="00E7344C">
            <w:pPr>
              <w:jc w:val="both"/>
            </w:pPr>
            <w:r w:rsidRPr="00944A9E">
              <w:rPr>
                <w:b/>
              </w:rPr>
              <w:t>Studijní literatura a studijní pomůcky</w:t>
            </w:r>
          </w:p>
        </w:tc>
        <w:tc>
          <w:tcPr>
            <w:tcW w:w="6720" w:type="dxa"/>
            <w:gridSpan w:val="6"/>
            <w:tcBorders>
              <w:top w:val="nil"/>
              <w:bottom w:val="nil"/>
            </w:tcBorders>
          </w:tcPr>
          <w:p w:rsidR="007257E6" w:rsidRPr="00944A9E" w:rsidRDefault="007257E6" w:rsidP="00E7344C">
            <w:pPr>
              <w:jc w:val="both"/>
            </w:pPr>
          </w:p>
        </w:tc>
      </w:tr>
      <w:tr w:rsidR="007257E6" w:rsidRPr="00944A9E" w:rsidTr="00BF2D35">
        <w:trPr>
          <w:trHeight w:val="1497"/>
          <w:jc w:val="center"/>
        </w:trPr>
        <w:tc>
          <w:tcPr>
            <w:tcW w:w="10197" w:type="dxa"/>
            <w:gridSpan w:val="8"/>
            <w:tcBorders>
              <w:top w:val="nil"/>
            </w:tcBorders>
          </w:tcPr>
          <w:p w:rsidR="007257E6" w:rsidRPr="00944A9E" w:rsidRDefault="007257E6" w:rsidP="00E7344C">
            <w:pPr>
              <w:jc w:val="both"/>
              <w:rPr>
                <w:b/>
              </w:rPr>
            </w:pPr>
          </w:p>
          <w:p w:rsidR="007257E6" w:rsidRDefault="007257E6" w:rsidP="00E7344C">
            <w:pPr>
              <w:jc w:val="both"/>
              <w:rPr>
                <w:ins w:id="1742" w:author="Hana Navrátilová" w:date="2019-09-24T11:10:00Z"/>
              </w:rPr>
            </w:pPr>
            <w:r w:rsidRPr="00944A9E">
              <w:rPr>
                <w:b/>
              </w:rPr>
              <w:t>Povinná literatura</w:t>
            </w:r>
            <w:r w:rsidRPr="00944A9E">
              <w:t>:</w:t>
            </w:r>
            <w:ins w:id="1743" w:author="Hana Navrátilová" w:date="2019-09-24T11:10:00Z">
              <w:r w:rsidRPr="00944A9E">
                <w:t xml:space="preserve"> </w:t>
              </w:r>
            </w:ins>
          </w:p>
          <w:p w:rsidR="00600D71" w:rsidRPr="005209F5" w:rsidRDefault="00600D71" w:rsidP="00133D24">
            <w:ins w:id="1744" w:author="Hana Navrátilová" w:date="2019-09-24T11:10:00Z">
              <w:r w:rsidRPr="005209F5">
                <w:t xml:space="preserve">Božik, R. (2017). Professional career training for school prevention specialists at universities. </w:t>
              </w:r>
              <w:r w:rsidRPr="005209F5">
                <w:rPr>
                  <w:i/>
                </w:rPr>
                <w:t>Education, Health and ICT for a Transcultural World</w:t>
              </w:r>
              <w:r w:rsidRPr="005209F5">
                <w:t>. 37, 1468-1474.</w:t>
              </w:r>
            </w:ins>
            <w:r w:rsidRPr="005209F5">
              <w:t xml:space="preserve"> </w:t>
            </w:r>
          </w:p>
          <w:p w:rsidR="00FD256A" w:rsidRPr="005209F5" w:rsidRDefault="00FD256A" w:rsidP="00E7344C">
            <w:pPr>
              <w:jc w:val="both"/>
            </w:pPr>
            <w:r w:rsidRPr="005209F5">
              <w:t>Jirák, J. (ed.). (2007</w:t>
            </w:r>
            <w:r w:rsidRPr="005209F5">
              <w:rPr>
                <w:i/>
              </w:rPr>
              <w:t>).  Mediální gramotnost: nový rozměr vzdělávání</w:t>
            </w:r>
            <w:r w:rsidRPr="005209F5">
              <w:t>. 1. vyd. Praha: Radioservis.</w:t>
            </w:r>
          </w:p>
          <w:p w:rsidR="00FD256A" w:rsidRPr="00944A9E" w:rsidRDefault="00FD256A" w:rsidP="00E7344C">
            <w:pPr>
              <w:jc w:val="both"/>
            </w:pPr>
            <w:r w:rsidRPr="005209F5">
              <w:t xml:space="preserve">Niklesová, E. (2010). </w:t>
            </w:r>
            <w:r w:rsidRPr="005209F5">
              <w:rPr>
                <w:i/>
              </w:rPr>
              <w:t>Mediální gramot</w:t>
            </w:r>
            <w:r w:rsidRPr="00944A9E">
              <w:rPr>
                <w:i/>
              </w:rPr>
              <w:t>nost a mediální výchova,</w:t>
            </w:r>
            <w:r w:rsidRPr="00944A9E">
              <w:t xml:space="preserve"> 1. vyd. České Budějovice: Vlastimil Johanus.</w:t>
            </w:r>
          </w:p>
          <w:p w:rsidR="00FD256A" w:rsidRPr="00944A9E" w:rsidRDefault="00FD256A" w:rsidP="00E7344C">
            <w:pPr>
              <w:jc w:val="both"/>
            </w:pPr>
            <w:r w:rsidRPr="00944A9E">
              <w:t xml:space="preserve">Průcha, J. (2009). </w:t>
            </w:r>
            <w:r w:rsidRPr="00944A9E">
              <w:rPr>
                <w:i/>
              </w:rPr>
              <w:t>Pedagogický slovník</w:t>
            </w:r>
            <w:r w:rsidRPr="00944A9E">
              <w:t>. 6. aktualizované a rozšířené vydání. Praha: Portál.</w:t>
            </w:r>
          </w:p>
          <w:p w:rsidR="007257E6" w:rsidRPr="00944A9E" w:rsidRDefault="007257E6" w:rsidP="00E7344C">
            <w:pPr>
              <w:jc w:val="both"/>
            </w:pPr>
          </w:p>
          <w:p w:rsidR="007257E6" w:rsidRPr="00944A9E" w:rsidRDefault="007257E6" w:rsidP="00E7344C">
            <w:pPr>
              <w:jc w:val="both"/>
              <w:rPr>
                <w:b/>
              </w:rPr>
            </w:pPr>
            <w:r w:rsidRPr="00944A9E">
              <w:rPr>
                <w:b/>
              </w:rPr>
              <w:t xml:space="preserve">Doporučená literatura: </w:t>
            </w:r>
          </w:p>
          <w:p w:rsidR="00FD256A" w:rsidRPr="00944A9E" w:rsidRDefault="00FD256A" w:rsidP="00E7344C">
            <w:pPr>
              <w:jc w:val="both"/>
            </w:pPr>
            <w:r w:rsidRPr="00944A9E">
              <w:t xml:space="preserve">Brečka, S. (1999). </w:t>
            </w:r>
            <w:r w:rsidRPr="00944A9E">
              <w:rPr>
                <w:i/>
              </w:rPr>
              <w:t>Mediálna výchova</w:t>
            </w:r>
            <w:r w:rsidRPr="00944A9E">
              <w:t>. 1. vyd. Bratislava: Národné centrum mediálnej komunikácie.</w:t>
            </w:r>
          </w:p>
          <w:p w:rsidR="00FD256A" w:rsidRPr="00944A9E" w:rsidRDefault="00FD256A" w:rsidP="00E7344C">
            <w:pPr>
              <w:jc w:val="both"/>
            </w:pPr>
            <w:r w:rsidRPr="00944A9E">
              <w:t xml:space="preserve">Jirák, J., Kopplová, B. (2003). </w:t>
            </w:r>
            <w:r w:rsidRPr="00944A9E">
              <w:rPr>
                <w:i/>
              </w:rPr>
              <w:t>Média a společnost: stručný úvod do studia médiía mediální komunikace</w:t>
            </w:r>
            <w:r w:rsidRPr="00944A9E">
              <w:t>. Praha: Portál.</w:t>
            </w:r>
          </w:p>
          <w:p w:rsidR="00FD256A" w:rsidRPr="00944A9E" w:rsidRDefault="00FD256A" w:rsidP="00E7344C">
            <w:pPr>
              <w:jc w:val="both"/>
            </w:pPr>
            <w:r w:rsidRPr="00944A9E">
              <w:t xml:space="preserve">Šeďová, K. (2004). Média jako pedagogické téma. </w:t>
            </w:r>
            <w:r w:rsidRPr="00944A9E">
              <w:rPr>
                <w:i/>
              </w:rPr>
              <w:t>Pedagogika</w:t>
            </w:r>
            <w:r w:rsidRPr="00944A9E">
              <w:t>, LIV(1).</w:t>
            </w:r>
          </w:p>
          <w:p w:rsidR="007257E6" w:rsidRPr="00944A9E" w:rsidRDefault="007257E6" w:rsidP="00E7344C">
            <w:pPr>
              <w:jc w:val="both"/>
            </w:pPr>
          </w:p>
        </w:tc>
      </w:tr>
      <w:tr w:rsidR="007257E6" w:rsidRPr="00944A9E" w:rsidTr="00BF2D35">
        <w:trPr>
          <w:jc w:val="center"/>
        </w:trPr>
        <w:tc>
          <w:tcPr>
            <w:tcW w:w="10197" w:type="dxa"/>
            <w:gridSpan w:val="8"/>
            <w:tcBorders>
              <w:top w:val="single" w:sz="12" w:space="0" w:color="auto"/>
              <w:left w:val="single" w:sz="2" w:space="0" w:color="auto"/>
              <w:bottom w:val="single" w:sz="2" w:space="0" w:color="auto"/>
              <w:right w:val="single" w:sz="2" w:space="0" w:color="auto"/>
            </w:tcBorders>
            <w:shd w:val="clear" w:color="auto" w:fill="F7CAAC"/>
          </w:tcPr>
          <w:p w:rsidR="007257E6" w:rsidRPr="00944A9E" w:rsidRDefault="007257E6" w:rsidP="00E7344C">
            <w:pPr>
              <w:jc w:val="center"/>
              <w:rPr>
                <w:b/>
              </w:rPr>
            </w:pPr>
            <w:r w:rsidRPr="00944A9E">
              <w:rPr>
                <w:b/>
              </w:rPr>
              <w:t>Informace ke kombinované nebo distanční formě</w:t>
            </w:r>
          </w:p>
        </w:tc>
      </w:tr>
      <w:tr w:rsidR="008A1422" w:rsidRPr="00944A9E" w:rsidTr="00BF2D35">
        <w:trPr>
          <w:jc w:val="center"/>
        </w:trPr>
        <w:tc>
          <w:tcPr>
            <w:tcW w:w="4611" w:type="dxa"/>
            <w:gridSpan w:val="3"/>
            <w:tcBorders>
              <w:top w:val="single" w:sz="2" w:space="0" w:color="auto"/>
            </w:tcBorders>
            <w:shd w:val="clear" w:color="auto" w:fill="F7CAAC"/>
          </w:tcPr>
          <w:p w:rsidR="007257E6" w:rsidRPr="00944A9E" w:rsidRDefault="007257E6" w:rsidP="00E7344C">
            <w:pPr>
              <w:jc w:val="both"/>
            </w:pPr>
            <w:r w:rsidRPr="00944A9E">
              <w:rPr>
                <w:b/>
              </w:rPr>
              <w:t>Rozsah konzultací (soustředění)</w:t>
            </w:r>
          </w:p>
        </w:tc>
        <w:tc>
          <w:tcPr>
            <w:tcW w:w="889" w:type="dxa"/>
            <w:tcBorders>
              <w:top w:val="single" w:sz="2" w:space="0" w:color="auto"/>
            </w:tcBorders>
          </w:tcPr>
          <w:p w:rsidR="007257E6" w:rsidRPr="00944A9E" w:rsidRDefault="007257E6" w:rsidP="00E7344C">
            <w:pPr>
              <w:jc w:val="both"/>
            </w:pPr>
          </w:p>
        </w:tc>
        <w:tc>
          <w:tcPr>
            <w:tcW w:w="4697" w:type="dxa"/>
            <w:gridSpan w:val="4"/>
            <w:tcBorders>
              <w:top w:val="single" w:sz="2" w:space="0" w:color="auto"/>
            </w:tcBorders>
            <w:shd w:val="clear" w:color="auto" w:fill="F7CAAC"/>
          </w:tcPr>
          <w:p w:rsidR="007257E6" w:rsidRPr="00944A9E" w:rsidRDefault="007257E6" w:rsidP="00E7344C">
            <w:pPr>
              <w:jc w:val="both"/>
              <w:rPr>
                <w:b/>
              </w:rPr>
            </w:pPr>
            <w:r w:rsidRPr="00944A9E">
              <w:rPr>
                <w:b/>
              </w:rPr>
              <w:t xml:space="preserve">hodin </w:t>
            </w:r>
          </w:p>
        </w:tc>
      </w:tr>
      <w:tr w:rsidR="007257E6" w:rsidRPr="00944A9E" w:rsidTr="00BF2D35">
        <w:trPr>
          <w:jc w:val="center"/>
        </w:trPr>
        <w:tc>
          <w:tcPr>
            <w:tcW w:w="10197" w:type="dxa"/>
            <w:gridSpan w:val="8"/>
            <w:shd w:val="clear" w:color="auto" w:fill="F7CAAC"/>
          </w:tcPr>
          <w:p w:rsidR="007257E6" w:rsidRPr="00944A9E" w:rsidRDefault="007257E6" w:rsidP="00E7344C">
            <w:pPr>
              <w:jc w:val="both"/>
              <w:rPr>
                <w:b/>
              </w:rPr>
            </w:pPr>
            <w:r w:rsidRPr="00944A9E">
              <w:rPr>
                <w:b/>
              </w:rPr>
              <w:t>Informace o způsobu kontaktu s vyučujícím</w:t>
            </w:r>
          </w:p>
        </w:tc>
      </w:tr>
      <w:tr w:rsidR="007257E6" w:rsidRPr="00944A9E" w:rsidTr="00BF2D35">
        <w:trPr>
          <w:trHeight w:val="587"/>
          <w:jc w:val="center"/>
        </w:trPr>
        <w:tc>
          <w:tcPr>
            <w:tcW w:w="10197" w:type="dxa"/>
            <w:gridSpan w:val="8"/>
          </w:tcPr>
          <w:p w:rsidR="00697203" w:rsidRDefault="00697203" w:rsidP="00E7344C">
            <w:pPr>
              <w:jc w:val="both"/>
              <w:rPr>
                <w:ins w:id="1745" w:author="Hana Navrátilová" w:date="2019-09-24T11:10:00Z"/>
              </w:rPr>
            </w:pPr>
          </w:p>
          <w:p w:rsidR="00697203" w:rsidRPr="00944A9E" w:rsidRDefault="00697203" w:rsidP="00E7344C">
            <w:pPr>
              <w:jc w:val="both"/>
            </w:pPr>
          </w:p>
        </w:tc>
      </w:tr>
    </w:tbl>
    <w:p w:rsidR="00BF2D35" w:rsidRDefault="00BF2D35">
      <w: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7"/>
        <w:gridCol w:w="566"/>
        <w:gridCol w:w="1626"/>
        <w:gridCol w:w="709"/>
        <w:gridCol w:w="505"/>
        <w:gridCol w:w="2155"/>
        <w:gridCol w:w="539"/>
        <w:gridCol w:w="627"/>
      </w:tblGrid>
      <w:tr w:rsidR="00923CCB" w:rsidRPr="00944A9E" w:rsidTr="00133D24">
        <w:trPr>
          <w:trHeight w:val="141"/>
          <w:jc w:val="center"/>
        </w:trPr>
        <w:tc>
          <w:tcPr>
            <w:tcW w:w="10204" w:type="dxa"/>
            <w:gridSpan w:val="8"/>
            <w:tcBorders>
              <w:top w:val="single" w:sz="4" w:space="0" w:color="auto"/>
              <w:left w:val="single" w:sz="4" w:space="0" w:color="auto"/>
              <w:bottom w:val="single" w:sz="4" w:space="0" w:color="auto"/>
              <w:right w:val="single" w:sz="4" w:space="0" w:color="auto"/>
            </w:tcBorders>
            <w:shd w:val="clear" w:color="auto" w:fill="BDD6EE"/>
          </w:tcPr>
          <w:p w:rsidR="00923CCB" w:rsidRPr="00944A9E" w:rsidRDefault="005C4D3D" w:rsidP="00E7344C">
            <w:pPr>
              <w:jc w:val="both"/>
              <w:rPr>
                <w:b/>
                <w:sz w:val="28"/>
                <w:szCs w:val="28"/>
              </w:rPr>
            </w:pPr>
            <w:r>
              <w:br w:type="page"/>
            </w:r>
            <w:r w:rsidR="00923CCB" w:rsidRPr="00944A9E">
              <w:br w:type="page"/>
            </w:r>
            <w:r w:rsidR="00923CCB" w:rsidRPr="00944A9E">
              <w:rPr>
                <w:b/>
                <w:sz w:val="28"/>
                <w:szCs w:val="28"/>
              </w:rPr>
              <w:t>B-III – Charakteristika studijního předmětu</w:t>
            </w:r>
          </w:p>
        </w:tc>
      </w:tr>
      <w:tr w:rsidR="00923CCB" w:rsidRPr="00944A9E" w:rsidTr="00133D24">
        <w:trPr>
          <w:jc w:val="center"/>
        </w:trPr>
        <w:tc>
          <w:tcPr>
            <w:tcW w:w="3477" w:type="dxa"/>
            <w:tcBorders>
              <w:top w:val="double" w:sz="4" w:space="0" w:color="auto"/>
            </w:tcBorders>
            <w:shd w:val="clear" w:color="auto" w:fill="F7CAAC"/>
          </w:tcPr>
          <w:p w:rsidR="00923CCB" w:rsidRPr="00944A9E" w:rsidRDefault="00923CCB" w:rsidP="00E7344C">
            <w:pPr>
              <w:jc w:val="both"/>
              <w:rPr>
                <w:b/>
              </w:rPr>
            </w:pPr>
            <w:r w:rsidRPr="00944A9E">
              <w:rPr>
                <w:b/>
              </w:rPr>
              <w:t>Název studijního předmětu</w:t>
            </w:r>
          </w:p>
        </w:tc>
        <w:tc>
          <w:tcPr>
            <w:tcW w:w="6727" w:type="dxa"/>
            <w:gridSpan w:val="7"/>
            <w:tcBorders>
              <w:top w:val="double" w:sz="4" w:space="0" w:color="auto"/>
            </w:tcBorders>
          </w:tcPr>
          <w:p w:rsidR="00923CCB" w:rsidRPr="00944A9E" w:rsidRDefault="00923CCB" w:rsidP="00E7344C">
            <w:pPr>
              <w:jc w:val="both"/>
            </w:pPr>
            <w:r w:rsidRPr="00944A9E">
              <w:t>Finanční management v praxi ZŠ</w:t>
            </w:r>
          </w:p>
        </w:tc>
      </w:tr>
      <w:tr w:rsidR="008A1422" w:rsidRPr="00944A9E" w:rsidTr="007A1511">
        <w:trPr>
          <w:jc w:val="center"/>
        </w:trPr>
        <w:tc>
          <w:tcPr>
            <w:tcW w:w="3477" w:type="dxa"/>
            <w:shd w:val="clear" w:color="auto" w:fill="F7CAAC"/>
          </w:tcPr>
          <w:p w:rsidR="00923CCB" w:rsidRPr="00944A9E" w:rsidRDefault="00923CCB" w:rsidP="00E7344C">
            <w:pPr>
              <w:jc w:val="both"/>
              <w:rPr>
                <w:b/>
              </w:rPr>
            </w:pPr>
            <w:r w:rsidRPr="00944A9E">
              <w:rPr>
                <w:b/>
              </w:rPr>
              <w:t>Typ předmětu</w:t>
            </w:r>
          </w:p>
        </w:tc>
        <w:tc>
          <w:tcPr>
            <w:tcW w:w="3406" w:type="dxa"/>
            <w:gridSpan w:val="4"/>
          </w:tcPr>
          <w:p w:rsidR="00923CCB" w:rsidRPr="00944A9E" w:rsidRDefault="00923CCB" w:rsidP="00E7344C">
            <w:pPr>
              <w:jc w:val="both"/>
            </w:pPr>
            <w:r w:rsidRPr="00944A9E">
              <w:t>povinně volitelný, PZ</w:t>
            </w:r>
          </w:p>
        </w:tc>
        <w:tc>
          <w:tcPr>
            <w:tcW w:w="2694" w:type="dxa"/>
            <w:gridSpan w:val="2"/>
            <w:shd w:val="clear" w:color="auto" w:fill="F7CAAC"/>
          </w:tcPr>
          <w:p w:rsidR="00923CCB" w:rsidRPr="00944A9E" w:rsidRDefault="00923CCB" w:rsidP="00E7344C">
            <w:pPr>
              <w:jc w:val="both"/>
            </w:pPr>
            <w:r w:rsidRPr="00944A9E">
              <w:rPr>
                <w:b/>
              </w:rPr>
              <w:t>doporučený ročník / semestr</w:t>
            </w:r>
          </w:p>
        </w:tc>
        <w:tc>
          <w:tcPr>
            <w:tcW w:w="627" w:type="dxa"/>
          </w:tcPr>
          <w:p w:rsidR="00923CCB" w:rsidRPr="00944A9E" w:rsidRDefault="00923CCB" w:rsidP="00E7344C">
            <w:pPr>
              <w:jc w:val="both"/>
            </w:pPr>
            <w:r w:rsidRPr="00944A9E">
              <w:t>4/LS</w:t>
            </w:r>
          </w:p>
        </w:tc>
      </w:tr>
      <w:tr w:rsidR="008A1422" w:rsidRPr="00944A9E" w:rsidTr="007A1511">
        <w:trPr>
          <w:jc w:val="center"/>
        </w:trPr>
        <w:tc>
          <w:tcPr>
            <w:tcW w:w="3477" w:type="dxa"/>
            <w:shd w:val="clear" w:color="auto" w:fill="F7CAAC"/>
          </w:tcPr>
          <w:p w:rsidR="00923CCB" w:rsidRPr="00944A9E" w:rsidRDefault="00923CCB" w:rsidP="00E7344C">
            <w:pPr>
              <w:jc w:val="both"/>
              <w:rPr>
                <w:b/>
              </w:rPr>
            </w:pPr>
            <w:r w:rsidRPr="00944A9E">
              <w:rPr>
                <w:b/>
              </w:rPr>
              <w:t>Rozsah studijního předmětu</w:t>
            </w:r>
          </w:p>
        </w:tc>
        <w:tc>
          <w:tcPr>
            <w:tcW w:w="2192" w:type="dxa"/>
            <w:gridSpan w:val="2"/>
          </w:tcPr>
          <w:p w:rsidR="00923CCB" w:rsidRPr="00944A9E" w:rsidRDefault="00923CCB" w:rsidP="00E7344C">
            <w:pPr>
              <w:jc w:val="both"/>
            </w:pPr>
            <w:r w:rsidRPr="00944A9E">
              <w:t>28s</w:t>
            </w:r>
          </w:p>
        </w:tc>
        <w:tc>
          <w:tcPr>
            <w:tcW w:w="709" w:type="dxa"/>
            <w:shd w:val="clear" w:color="auto" w:fill="F7CAAC"/>
          </w:tcPr>
          <w:p w:rsidR="00923CCB" w:rsidRPr="00944A9E" w:rsidRDefault="00923CCB" w:rsidP="00E7344C">
            <w:pPr>
              <w:jc w:val="both"/>
              <w:rPr>
                <w:b/>
              </w:rPr>
            </w:pPr>
            <w:r w:rsidRPr="00944A9E">
              <w:rPr>
                <w:b/>
              </w:rPr>
              <w:t xml:space="preserve">hod. </w:t>
            </w:r>
          </w:p>
        </w:tc>
        <w:tc>
          <w:tcPr>
            <w:tcW w:w="505" w:type="dxa"/>
          </w:tcPr>
          <w:p w:rsidR="00923CCB" w:rsidRPr="00944A9E" w:rsidRDefault="00923CCB" w:rsidP="00E7344C">
            <w:pPr>
              <w:jc w:val="both"/>
            </w:pPr>
            <w:r w:rsidRPr="00944A9E">
              <w:t>28</w:t>
            </w:r>
          </w:p>
        </w:tc>
        <w:tc>
          <w:tcPr>
            <w:tcW w:w="2155" w:type="dxa"/>
            <w:shd w:val="clear" w:color="auto" w:fill="F7CAAC"/>
          </w:tcPr>
          <w:p w:rsidR="00923CCB" w:rsidRPr="00944A9E" w:rsidRDefault="00923CCB" w:rsidP="00E7344C">
            <w:pPr>
              <w:jc w:val="both"/>
              <w:rPr>
                <w:b/>
              </w:rPr>
            </w:pPr>
            <w:r w:rsidRPr="00944A9E">
              <w:rPr>
                <w:b/>
              </w:rPr>
              <w:t>kreditů</w:t>
            </w:r>
          </w:p>
        </w:tc>
        <w:tc>
          <w:tcPr>
            <w:tcW w:w="1166" w:type="dxa"/>
            <w:gridSpan w:val="2"/>
          </w:tcPr>
          <w:p w:rsidR="00923CCB" w:rsidRPr="00944A9E" w:rsidRDefault="00923CCB" w:rsidP="00E7344C">
            <w:pPr>
              <w:jc w:val="both"/>
            </w:pPr>
            <w:r w:rsidRPr="00944A9E">
              <w:t>2</w:t>
            </w:r>
          </w:p>
        </w:tc>
      </w:tr>
      <w:tr w:rsidR="00923CCB" w:rsidRPr="00944A9E" w:rsidTr="00133D24">
        <w:trPr>
          <w:jc w:val="center"/>
        </w:trPr>
        <w:tc>
          <w:tcPr>
            <w:tcW w:w="3477" w:type="dxa"/>
            <w:shd w:val="clear" w:color="auto" w:fill="F7CAAC"/>
          </w:tcPr>
          <w:p w:rsidR="00923CCB" w:rsidRPr="00944A9E" w:rsidRDefault="00923CCB" w:rsidP="00E7344C">
            <w:pPr>
              <w:jc w:val="both"/>
              <w:rPr>
                <w:b/>
              </w:rPr>
            </w:pPr>
            <w:r w:rsidRPr="00944A9E">
              <w:rPr>
                <w:b/>
              </w:rPr>
              <w:t>Prerekvizity, korekvizity, ekvivalence</w:t>
            </w:r>
          </w:p>
        </w:tc>
        <w:tc>
          <w:tcPr>
            <w:tcW w:w="6727" w:type="dxa"/>
            <w:gridSpan w:val="7"/>
          </w:tcPr>
          <w:p w:rsidR="00923CCB" w:rsidRPr="00944A9E" w:rsidRDefault="00923CCB" w:rsidP="00E7344C">
            <w:pPr>
              <w:jc w:val="both"/>
            </w:pPr>
          </w:p>
        </w:tc>
      </w:tr>
      <w:tr w:rsidR="008A1422" w:rsidRPr="00944A9E" w:rsidTr="007A1511">
        <w:trPr>
          <w:jc w:val="center"/>
        </w:trPr>
        <w:tc>
          <w:tcPr>
            <w:tcW w:w="3477" w:type="dxa"/>
            <w:shd w:val="clear" w:color="auto" w:fill="F7CAAC"/>
          </w:tcPr>
          <w:p w:rsidR="00923CCB" w:rsidRPr="00944A9E" w:rsidRDefault="00923CCB" w:rsidP="00E7344C">
            <w:pPr>
              <w:jc w:val="both"/>
              <w:rPr>
                <w:b/>
              </w:rPr>
            </w:pPr>
            <w:r w:rsidRPr="00944A9E">
              <w:rPr>
                <w:b/>
              </w:rPr>
              <w:t>Způsob ověření studijních výsledků</w:t>
            </w:r>
          </w:p>
        </w:tc>
        <w:tc>
          <w:tcPr>
            <w:tcW w:w="3406" w:type="dxa"/>
            <w:gridSpan w:val="4"/>
          </w:tcPr>
          <w:p w:rsidR="00923CCB" w:rsidRPr="00944A9E" w:rsidRDefault="00923CCB" w:rsidP="00E7344C">
            <w:pPr>
              <w:jc w:val="both"/>
            </w:pPr>
            <w:r w:rsidRPr="00944A9E">
              <w:t>zápočet</w:t>
            </w:r>
          </w:p>
        </w:tc>
        <w:tc>
          <w:tcPr>
            <w:tcW w:w="2155" w:type="dxa"/>
            <w:shd w:val="clear" w:color="auto" w:fill="F7CAAC"/>
          </w:tcPr>
          <w:p w:rsidR="00923CCB" w:rsidRPr="00944A9E" w:rsidRDefault="00923CCB" w:rsidP="00E7344C">
            <w:pPr>
              <w:jc w:val="both"/>
              <w:rPr>
                <w:b/>
              </w:rPr>
            </w:pPr>
            <w:r w:rsidRPr="00944A9E">
              <w:rPr>
                <w:b/>
              </w:rPr>
              <w:t>Forma výuky</w:t>
            </w:r>
          </w:p>
        </w:tc>
        <w:tc>
          <w:tcPr>
            <w:tcW w:w="1166" w:type="dxa"/>
            <w:gridSpan w:val="2"/>
          </w:tcPr>
          <w:p w:rsidR="00923CCB" w:rsidRPr="00944A9E" w:rsidRDefault="00923CCB" w:rsidP="00E7344C">
            <w:pPr>
              <w:jc w:val="both"/>
            </w:pPr>
            <w:r w:rsidRPr="00944A9E">
              <w:t>seminář</w:t>
            </w:r>
          </w:p>
        </w:tc>
      </w:tr>
      <w:tr w:rsidR="00923CCB" w:rsidRPr="00944A9E" w:rsidTr="00133D24">
        <w:trPr>
          <w:jc w:val="center"/>
        </w:trPr>
        <w:tc>
          <w:tcPr>
            <w:tcW w:w="3477" w:type="dxa"/>
            <w:shd w:val="clear" w:color="auto" w:fill="F7CAAC"/>
          </w:tcPr>
          <w:p w:rsidR="00923CCB" w:rsidRPr="00944A9E" w:rsidRDefault="00923CCB" w:rsidP="00E7344C">
            <w:pPr>
              <w:jc w:val="both"/>
              <w:rPr>
                <w:b/>
              </w:rPr>
            </w:pPr>
            <w:r w:rsidRPr="00944A9E">
              <w:rPr>
                <w:b/>
              </w:rPr>
              <w:t>Forma způsobu ověření studijních výsledků a další požadavky na studenta</w:t>
            </w:r>
          </w:p>
        </w:tc>
        <w:tc>
          <w:tcPr>
            <w:tcW w:w="6727" w:type="dxa"/>
            <w:gridSpan w:val="7"/>
            <w:tcBorders>
              <w:bottom w:val="nil"/>
            </w:tcBorders>
          </w:tcPr>
          <w:p w:rsidR="00923CCB" w:rsidRPr="00944A9E" w:rsidRDefault="00923CCB" w:rsidP="00E7344C">
            <w:pPr>
              <w:jc w:val="both"/>
            </w:pPr>
            <w:r w:rsidRPr="00944A9E">
              <w:t xml:space="preserve">Zpracování seminárního úkolů dle zadání vyučujícího. Aplikace příkladů </w:t>
            </w:r>
            <w:r w:rsidRPr="00944A9E">
              <w:br/>
              <w:t xml:space="preserve">do praxe primární školy. </w:t>
            </w:r>
          </w:p>
        </w:tc>
      </w:tr>
      <w:tr w:rsidR="00923CCB" w:rsidRPr="00944A9E" w:rsidTr="00133D24">
        <w:trPr>
          <w:trHeight w:val="554"/>
          <w:jc w:val="center"/>
        </w:trPr>
        <w:tc>
          <w:tcPr>
            <w:tcW w:w="10204" w:type="dxa"/>
            <w:gridSpan w:val="8"/>
            <w:tcBorders>
              <w:top w:val="nil"/>
            </w:tcBorders>
          </w:tcPr>
          <w:p w:rsidR="00923CCB" w:rsidRPr="00944A9E" w:rsidRDefault="00923CCB" w:rsidP="00E7344C">
            <w:pPr>
              <w:jc w:val="both"/>
            </w:pPr>
          </w:p>
        </w:tc>
      </w:tr>
      <w:tr w:rsidR="00923CCB" w:rsidRPr="00944A9E" w:rsidTr="00133D24">
        <w:trPr>
          <w:trHeight w:val="197"/>
          <w:jc w:val="center"/>
        </w:trPr>
        <w:tc>
          <w:tcPr>
            <w:tcW w:w="3477" w:type="dxa"/>
            <w:tcBorders>
              <w:top w:val="nil"/>
            </w:tcBorders>
            <w:shd w:val="clear" w:color="auto" w:fill="F7CAAC"/>
          </w:tcPr>
          <w:p w:rsidR="00923CCB" w:rsidRPr="00944A9E" w:rsidRDefault="00923CCB" w:rsidP="00E7344C">
            <w:pPr>
              <w:jc w:val="both"/>
              <w:rPr>
                <w:b/>
              </w:rPr>
            </w:pPr>
            <w:r w:rsidRPr="00944A9E">
              <w:rPr>
                <w:b/>
              </w:rPr>
              <w:t>Garant předmětu</w:t>
            </w:r>
          </w:p>
        </w:tc>
        <w:tc>
          <w:tcPr>
            <w:tcW w:w="6727" w:type="dxa"/>
            <w:gridSpan w:val="7"/>
            <w:tcBorders>
              <w:top w:val="nil"/>
            </w:tcBorders>
          </w:tcPr>
          <w:p w:rsidR="00923CCB" w:rsidRPr="00944A9E" w:rsidRDefault="00111EF4" w:rsidP="00E7344C">
            <w:r>
              <w:t>PhDr. Barbora Petrů Puhrová</w:t>
            </w:r>
            <w:del w:id="1746" w:author="Hana Navrátilová" w:date="2019-09-24T11:10:00Z">
              <w:r w:rsidR="005F532C">
                <w:delText xml:space="preserve"> </w:delText>
              </w:r>
            </w:del>
            <w:ins w:id="1747" w:author="Hana Navrátilová" w:date="2019-09-24T11:10:00Z">
              <w:r>
                <w:t>, Ph.D.</w:t>
              </w:r>
            </w:ins>
          </w:p>
        </w:tc>
      </w:tr>
      <w:tr w:rsidR="00923CCB" w:rsidRPr="00944A9E" w:rsidTr="00133D24">
        <w:trPr>
          <w:trHeight w:val="543"/>
          <w:jc w:val="center"/>
        </w:trPr>
        <w:tc>
          <w:tcPr>
            <w:tcW w:w="3477" w:type="dxa"/>
            <w:tcBorders>
              <w:top w:val="nil"/>
            </w:tcBorders>
            <w:shd w:val="clear" w:color="auto" w:fill="F7CAAC"/>
          </w:tcPr>
          <w:p w:rsidR="00923CCB" w:rsidRPr="00944A9E" w:rsidRDefault="00923CCB" w:rsidP="00E7344C">
            <w:pPr>
              <w:jc w:val="both"/>
              <w:rPr>
                <w:b/>
              </w:rPr>
            </w:pPr>
            <w:r w:rsidRPr="00944A9E">
              <w:rPr>
                <w:b/>
              </w:rPr>
              <w:t>Zapojení garanta do výuky předmětu</w:t>
            </w:r>
          </w:p>
        </w:tc>
        <w:tc>
          <w:tcPr>
            <w:tcW w:w="6727" w:type="dxa"/>
            <w:gridSpan w:val="7"/>
            <w:tcBorders>
              <w:top w:val="nil"/>
            </w:tcBorders>
          </w:tcPr>
          <w:p w:rsidR="00923CCB" w:rsidRPr="00944A9E" w:rsidRDefault="00923CCB" w:rsidP="00E7344C">
            <w:pPr>
              <w:jc w:val="both"/>
            </w:pPr>
            <w:r w:rsidRPr="00944A9E">
              <w:t>vede seminář</w:t>
            </w:r>
          </w:p>
        </w:tc>
      </w:tr>
      <w:tr w:rsidR="00923CCB" w:rsidRPr="00944A9E" w:rsidTr="00133D24">
        <w:trPr>
          <w:jc w:val="center"/>
        </w:trPr>
        <w:tc>
          <w:tcPr>
            <w:tcW w:w="3477" w:type="dxa"/>
            <w:shd w:val="clear" w:color="auto" w:fill="F7CAAC"/>
          </w:tcPr>
          <w:p w:rsidR="00923CCB" w:rsidRPr="00944A9E" w:rsidRDefault="00923CCB" w:rsidP="00E7344C">
            <w:pPr>
              <w:jc w:val="both"/>
              <w:rPr>
                <w:b/>
              </w:rPr>
            </w:pPr>
            <w:r w:rsidRPr="00944A9E">
              <w:rPr>
                <w:b/>
              </w:rPr>
              <w:t>Vyučující</w:t>
            </w:r>
          </w:p>
        </w:tc>
        <w:tc>
          <w:tcPr>
            <w:tcW w:w="6727" w:type="dxa"/>
            <w:gridSpan w:val="7"/>
            <w:tcBorders>
              <w:bottom w:val="nil"/>
            </w:tcBorders>
            <w:shd w:val="clear" w:color="auto" w:fill="auto"/>
          </w:tcPr>
          <w:p w:rsidR="00923CCB" w:rsidRPr="00944A9E" w:rsidRDefault="005F532C" w:rsidP="00600E55">
            <w:r>
              <w:t>PhDr. Barbora Petrů Puhrová</w:t>
            </w:r>
            <w:ins w:id="1748" w:author="Hana Navrátilová" w:date="2019-09-24T11:10:00Z">
              <w:r w:rsidR="00111EF4">
                <w:t>, Ph.D.</w:t>
              </w:r>
            </w:ins>
            <w:r>
              <w:t xml:space="preserve"> </w:t>
            </w:r>
            <w:r w:rsidR="00923CCB" w:rsidRPr="00944A9E">
              <w:t>(100%)</w:t>
            </w:r>
          </w:p>
        </w:tc>
      </w:tr>
      <w:tr w:rsidR="00923CCB" w:rsidRPr="00944A9E" w:rsidTr="00133D24">
        <w:trPr>
          <w:trHeight w:val="252"/>
          <w:jc w:val="center"/>
        </w:trPr>
        <w:tc>
          <w:tcPr>
            <w:tcW w:w="10204" w:type="dxa"/>
            <w:gridSpan w:val="8"/>
            <w:tcBorders>
              <w:top w:val="nil"/>
            </w:tcBorders>
          </w:tcPr>
          <w:p w:rsidR="00923CCB" w:rsidRPr="00944A9E" w:rsidRDefault="00923CCB" w:rsidP="00E7344C">
            <w:pPr>
              <w:jc w:val="both"/>
            </w:pPr>
          </w:p>
        </w:tc>
      </w:tr>
      <w:tr w:rsidR="00923CCB" w:rsidRPr="00944A9E" w:rsidTr="00133D24">
        <w:trPr>
          <w:jc w:val="center"/>
        </w:trPr>
        <w:tc>
          <w:tcPr>
            <w:tcW w:w="3477" w:type="dxa"/>
            <w:shd w:val="clear" w:color="auto" w:fill="F7CAAC"/>
          </w:tcPr>
          <w:p w:rsidR="00923CCB" w:rsidRPr="00944A9E" w:rsidRDefault="00923CCB" w:rsidP="00E7344C">
            <w:pPr>
              <w:jc w:val="both"/>
              <w:rPr>
                <w:b/>
              </w:rPr>
            </w:pPr>
            <w:r w:rsidRPr="00944A9E">
              <w:rPr>
                <w:b/>
              </w:rPr>
              <w:t>Stručná anotace předmětu</w:t>
            </w:r>
          </w:p>
        </w:tc>
        <w:tc>
          <w:tcPr>
            <w:tcW w:w="6727" w:type="dxa"/>
            <w:gridSpan w:val="7"/>
            <w:tcBorders>
              <w:bottom w:val="nil"/>
            </w:tcBorders>
          </w:tcPr>
          <w:p w:rsidR="00923CCB" w:rsidRPr="00944A9E" w:rsidRDefault="00923CCB" w:rsidP="00E7344C">
            <w:pPr>
              <w:jc w:val="both"/>
            </w:pPr>
          </w:p>
        </w:tc>
      </w:tr>
      <w:tr w:rsidR="00923CCB" w:rsidRPr="00944A9E" w:rsidTr="00133D24">
        <w:trPr>
          <w:trHeight w:val="3694"/>
          <w:jc w:val="center"/>
        </w:trPr>
        <w:tc>
          <w:tcPr>
            <w:tcW w:w="10204" w:type="dxa"/>
            <w:gridSpan w:val="8"/>
            <w:tcBorders>
              <w:top w:val="nil"/>
              <w:bottom w:val="single" w:sz="12" w:space="0" w:color="auto"/>
            </w:tcBorders>
          </w:tcPr>
          <w:p w:rsidR="00923CCB" w:rsidRPr="00944A9E" w:rsidRDefault="00923CCB" w:rsidP="00E7344C">
            <w:pPr>
              <w:jc w:val="both"/>
            </w:pPr>
          </w:p>
          <w:p w:rsidR="00923CCB" w:rsidRPr="00944A9E" w:rsidRDefault="00923CCB" w:rsidP="00E7344C">
            <w:pPr>
              <w:rPr>
                <w:bCs/>
              </w:rPr>
            </w:pPr>
            <w:r w:rsidRPr="00944A9E">
              <w:rPr>
                <w:bCs/>
              </w:rPr>
              <w:t>Zřizovatelé škol a školských zařízení v České republice.</w:t>
            </w:r>
          </w:p>
          <w:p w:rsidR="00923CCB" w:rsidRPr="00944A9E" w:rsidRDefault="00923CCB" w:rsidP="00E7344C">
            <w:r w:rsidRPr="00944A9E">
              <w:t>Legislativa financování školství v České republice</w:t>
            </w:r>
            <w:r w:rsidR="00FA08B3" w:rsidRPr="00944A9E">
              <w:t>.</w:t>
            </w:r>
          </w:p>
          <w:p w:rsidR="00923CCB" w:rsidRPr="00944A9E" w:rsidRDefault="00923CCB" w:rsidP="00E7344C">
            <w:pPr>
              <w:rPr>
                <w:bCs/>
              </w:rPr>
            </w:pPr>
            <w:r w:rsidRPr="00944A9E">
              <w:t xml:space="preserve">Základní pojmy managementu, specifika finančního managementu školy. </w:t>
            </w:r>
          </w:p>
          <w:p w:rsidR="00923CCB" w:rsidRPr="00944A9E" w:rsidRDefault="00923CCB" w:rsidP="00E7344C">
            <w:pPr>
              <w:rPr>
                <w:rFonts w:cs="Calibri"/>
              </w:rPr>
            </w:pPr>
            <w:r w:rsidRPr="00944A9E">
              <w:rPr>
                <w:rFonts w:cs="Calibri,Italic"/>
                <w:iCs/>
              </w:rPr>
              <w:t>Financování regionálního školství</w:t>
            </w:r>
            <w:r w:rsidRPr="00944A9E">
              <w:rPr>
                <w:rFonts w:cs="Calibri"/>
              </w:rPr>
              <w:t xml:space="preserve">. </w:t>
            </w:r>
          </w:p>
          <w:p w:rsidR="00923CCB" w:rsidRPr="00944A9E" w:rsidRDefault="00923CCB" w:rsidP="00E7344C">
            <w:pPr>
              <w:rPr>
                <w:bCs/>
              </w:rPr>
            </w:pPr>
            <w:r w:rsidRPr="00944A9E">
              <w:rPr>
                <w:bCs/>
              </w:rPr>
              <w:t xml:space="preserve">Zřizování, změny a zrušení škol a školských zařízení. </w:t>
            </w:r>
          </w:p>
          <w:p w:rsidR="00923CCB" w:rsidRPr="00944A9E" w:rsidRDefault="00923CCB" w:rsidP="00E7344C">
            <w:pPr>
              <w:jc w:val="both"/>
            </w:pPr>
            <w:r w:rsidRPr="00944A9E">
              <w:rPr>
                <w:bCs/>
              </w:rPr>
              <w:t>Personalistika, mzdové předpisy, mzdová agenda.</w:t>
            </w:r>
          </w:p>
          <w:p w:rsidR="00923CCB" w:rsidRPr="00944A9E" w:rsidRDefault="00923CCB" w:rsidP="00E7344C">
            <w:pPr>
              <w:rPr>
                <w:bCs/>
              </w:rPr>
            </w:pPr>
            <w:r w:rsidRPr="00944A9E">
              <w:rPr>
                <w:bCs/>
              </w:rPr>
              <w:t>Základní pojmy</w:t>
            </w:r>
            <w:r w:rsidR="007729F7">
              <w:rPr>
                <w:bCs/>
              </w:rPr>
              <w:t xml:space="preserve"> ve</w:t>
            </w:r>
            <w:r w:rsidRPr="00944A9E">
              <w:rPr>
                <w:bCs/>
              </w:rPr>
              <w:t xml:space="preserve"> vedení účetnictví v ZŠ. </w:t>
            </w:r>
          </w:p>
          <w:p w:rsidR="00923CCB" w:rsidRPr="00944A9E" w:rsidRDefault="00923CCB" w:rsidP="00E7344C">
            <w:pPr>
              <w:rPr>
                <w:bCs/>
              </w:rPr>
            </w:pPr>
            <w:r w:rsidRPr="00944A9E">
              <w:t xml:space="preserve">Plánování, řízení a kontrola financování v ZŠ. </w:t>
            </w:r>
            <w:r w:rsidRPr="00944A9E">
              <w:rPr>
                <w:bCs/>
              </w:rPr>
              <w:t>Struktura návrhu rozpočtu.</w:t>
            </w:r>
          </w:p>
          <w:p w:rsidR="00923CCB" w:rsidRPr="00944A9E" w:rsidRDefault="00923CCB" w:rsidP="00E7344C">
            <w:r w:rsidRPr="00944A9E">
              <w:rPr>
                <w:bCs/>
              </w:rPr>
              <w:t xml:space="preserve">Vnitřní předpisy, směrnice a dokumentace školy z oblasti finančního managementu školy. </w:t>
            </w:r>
          </w:p>
          <w:p w:rsidR="00923CCB" w:rsidRPr="00944A9E" w:rsidRDefault="00923CCB" w:rsidP="00E7344C">
            <w:pPr>
              <w:autoSpaceDE w:val="0"/>
              <w:autoSpaceDN w:val="0"/>
              <w:adjustRightInd w:val="0"/>
              <w:rPr>
                <w:rFonts w:cs="Calibri"/>
              </w:rPr>
            </w:pPr>
            <w:r w:rsidRPr="00944A9E">
              <w:rPr>
                <w:rFonts w:cs="Calibri"/>
              </w:rPr>
              <w:t xml:space="preserve">Fundraising a jeho využití v managementu ZŠ. </w:t>
            </w:r>
            <w:r w:rsidRPr="00944A9E">
              <w:t>Komunikace školy s veřejností, marketing školy</w:t>
            </w:r>
          </w:p>
          <w:p w:rsidR="00923CCB" w:rsidRPr="00944A9E" w:rsidRDefault="00923CCB" w:rsidP="00E7344C">
            <w:pPr>
              <w:autoSpaceDE w:val="0"/>
              <w:autoSpaceDN w:val="0"/>
              <w:adjustRightInd w:val="0"/>
              <w:rPr>
                <w:rFonts w:cs="Calibri"/>
              </w:rPr>
            </w:pPr>
            <w:r w:rsidRPr="00944A9E">
              <w:rPr>
                <w:rFonts w:cs="Calibri"/>
              </w:rPr>
              <w:t>Využití mimorozpočtov</w:t>
            </w:r>
            <w:r w:rsidR="007729F7">
              <w:rPr>
                <w:rFonts w:cs="Calibri"/>
              </w:rPr>
              <w:t>ých</w:t>
            </w:r>
            <w:r w:rsidRPr="00944A9E">
              <w:rPr>
                <w:rFonts w:cs="Calibri"/>
              </w:rPr>
              <w:t xml:space="preserve"> zdroj</w:t>
            </w:r>
            <w:r w:rsidR="007729F7">
              <w:rPr>
                <w:rFonts w:cs="Calibri"/>
              </w:rPr>
              <w:t>ů</w:t>
            </w:r>
            <w:r w:rsidRPr="00944A9E">
              <w:rPr>
                <w:rFonts w:cs="Calibri"/>
              </w:rPr>
              <w:t xml:space="preserve"> financování ZŠ (doplňková činnost školy, fondy).</w:t>
            </w:r>
          </w:p>
          <w:p w:rsidR="00923CCB" w:rsidRPr="00944A9E" w:rsidRDefault="00923CCB" w:rsidP="00E7344C">
            <w:pPr>
              <w:autoSpaceDE w:val="0"/>
              <w:autoSpaceDN w:val="0"/>
              <w:adjustRightInd w:val="0"/>
              <w:rPr>
                <w:rFonts w:cs="Calibri"/>
              </w:rPr>
            </w:pPr>
            <w:r w:rsidRPr="00944A9E">
              <w:rPr>
                <w:rFonts w:cs="Calibri"/>
              </w:rPr>
              <w:t>Dotace, mezinárodní projekty, rozvojové programy a jejich možnosti využití v ZŠ.</w:t>
            </w:r>
          </w:p>
          <w:p w:rsidR="00923CCB" w:rsidRPr="00944A9E" w:rsidRDefault="00923CCB" w:rsidP="00E7344C">
            <w:pPr>
              <w:autoSpaceDE w:val="0"/>
              <w:autoSpaceDN w:val="0"/>
              <w:adjustRightInd w:val="0"/>
            </w:pPr>
            <w:r w:rsidRPr="00944A9E">
              <w:t xml:space="preserve">Projekt a projektové řízení (plánování, cíle, zpracování, realizace, kontrola a hodnocení projektu). </w:t>
            </w:r>
          </w:p>
          <w:p w:rsidR="00923CCB" w:rsidRDefault="007729F7" w:rsidP="00E7344C">
            <w:pPr>
              <w:autoSpaceDE w:val="0"/>
              <w:autoSpaceDN w:val="0"/>
              <w:adjustRightInd w:val="0"/>
            </w:pPr>
            <w:r>
              <w:t>Úloha projektového týmu</w:t>
            </w:r>
            <w:r w:rsidR="00923CCB" w:rsidRPr="00944A9E">
              <w:t xml:space="preserve">, týmová spolupráce a týmové role při přípravě projektu.  </w:t>
            </w:r>
          </w:p>
          <w:p w:rsidR="00BD4774" w:rsidRDefault="00BD4774" w:rsidP="00E7344C">
            <w:pPr>
              <w:autoSpaceDE w:val="0"/>
              <w:autoSpaceDN w:val="0"/>
              <w:adjustRightInd w:val="0"/>
            </w:pPr>
          </w:p>
          <w:p w:rsidR="00BD4774" w:rsidRDefault="00BD4774" w:rsidP="00E7344C">
            <w:pPr>
              <w:autoSpaceDE w:val="0"/>
              <w:autoSpaceDN w:val="0"/>
              <w:adjustRightInd w:val="0"/>
            </w:pPr>
          </w:p>
          <w:p w:rsidR="00BD4774" w:rsidRDefault="00BD4774" w:rsidP="00E7344C">
            <w:pPr>
              <w:autoSpaceDE w:val="0"/>
              <w:autoSpaceDN w:val="0"/>
              <w:adjustRightInd w:val="0"/>
            </w:pPr>
          </w:p>
          <w:p w:rsidR="00BD4774" w:rsidRDefault="00BD4774" w:rsidP="00E7344C">
            <w:pPr>
              <w:autoSpaceDE w:val="0"/>
              <w:autoSpaceDN w:val="0"/>
              <w:adjustRightInd w:val="0"/>
            </w:pPr>
          </w:p>
          <w:p w:rsidR="00BD4774" w:rsidRPr="00944A9E" w:rsidRDefault="00BD4774" w:rsidP="00E7344C">
            <w:pPr>
              <w:autoSpaceDE w:val="0"/>
              <w:autoSpaceDN w:val="0"/>
              <w:adjustRightInd w:val="0"/>
            </w:pPr>
          </w:p>
        </w:tc>
      </w:tr>
      <w:tr w:rsidR="00923CCB" w:rsidRPr="00944A9E" w:rsidTr="00133D24">
        <w:trPr>
          <w:trHeight w:val="265"/>
          <w:jc w:val="center"/>
        </w:trPr>
        <w:tc>
          <w:tcPr>
            <w:tcW w:w="4043" w:type="dxa"/>
            <w:gridSpan w:val="2"/>
            <w:tcBorders>
              <w:top w:val="nil"/>
            </w:tcBorders>
            <w:shd w:val="clear" w:color="auto" w:fill="F7CAAC"/>
          </w:tcPr>
          <w:p w:rsidR="00923CCB" w:rsidRPr="00944A9E" w:rsidRDefault="00923CCB" w:rsidP="00E7344C">
            <w:pPr>
              <w:jc w:val="both"/>
            </w:pPr>
            <w:r w:rsidRPr="00944A9E">
              <w:rPr>
                <w:b/>
              </w:rPr>
              <w:t>Studijní literatura a studijní pomůcky</w:t>
            </w:r>
          </w:p>
        </w:tc>
        <w:tc>
          <w:tcPr>
            <w:tcW w:w="6161" w:type="dxa"/>
            <w:gridSpan w:val="6"/>
            <w:tcBorders>
              <w:top w:val="nil"/>
              <w:bottom w:val="nil"/>
            </w:tcBorders>
          </w:tcPr>
          <w:p w:rsidR="00923CCB" w:rsidRPr="00944A9E" w:rsidRDefault="00923CCB" w:rsidP="00E7344C">
            <w:pPr>
              <w:jc w:val="both"/>
            </w:pPr>
          </w:p>
        </w:tc>
      </w:tr>
      <w:tr w:rsidR="00923CCB" w:rsidRPr="00944A9E" w:rsidTr="00133D24">
        <w:trPr>
          <w:trHeight w:val="1497"/>
          <w:jc w:val="center"/>
        </w:trPr>
        <w:tc>
          <w:tcPr>
            <w:tcW w:w="10204" w:type="dxa"/>
            <w:gridSpan w:val="8"/>
            <w:tcBorders>
              <w:top w:val="nil"/>
            </w:tcBorders>
          </w:tcPr>
          <w:p w:rsidR="00923CCB" w:rsidRPr="00944A9E" w:rsidRDefault="00923CCB" w:rsidP="00E7344C">
            <w:pPr>
              <w:jc w:val="both"/>
            </w:pPr>
          </w:p>
          <w:p w:rsidR="00923CCB" w:rsidRPr="00944A9E" w:rsidRDefault="00923CCB" w:rsidP="00FD256A">
            <w:pPr>
              <w:jc w:val="both"/>
              <w:rPr>
                <w:b/>
              </w:rPr>
            </w:pPr>
            <w:r w:rsidRPr="00944A9E">
              <w:rPr>
                <w:b/>
              </w:rPr>
              <w:t>Povinná</w:t>
            </w:r>
            <w:r w:rsidR="006A0E43">
              <w:rPr>
                <w:b/>
              </w:rPr>
              <w:t xml:space="preserve"> literatura</w:t>
            </w:r>
            <w:r w:rsidRPr="00944A9E">
              <w:rPr>
                <w:b/>
              </w:rPr>
              <w:t xml:space="preserve">: </w:t>
            </w:r>
          </w:p>
          <w:p w:rsidR="00923CCB" w:rsidRPr="00944A9E" w:rsidRDefault="00923CCB" w:rsidP="00FD256A">
            <w:pPr>
              <w:rPr>
                <w:b/>
              </w:rPr>
            </w:pPr>
            <w:r w:rsidRPr="00944A9E">
              <w:t xml:space="preserve">Doležal, J., &amp; Krátký, J. (2017). </w:t>
            </w:r>
            <w:r w:rsidRPr="00944A9E">
              <w:rPr>
                <w:i/>
                <w:iCs/>
              </w:rPr>
              <w:t>Projektový management v praxi: naučte se řídit projekty!</w:t>
            </w:r>
            <w:r w:rsidRPr="00944A9E">
              <w:t xml:space="preserve"> Praha: Grada.</w:t>
            </w:r>
          </w:p>
          <w:p w:rsidR="00923CCB" w:rsidRPr="00944A9E" w:rsidRDefault="00923CCB" w:rsidP="00FD256A">
            <w:pPr>
              <w:jc w:val="both"/>
            </w:pPr>
            <w:r w:rsidRPr="00944A9E">
              <w:t xml:space="preserve">Kuchař, F., Schneider, P., Trojan, V., Urban, J., &amp; Zeman, P. (2014). </w:t>
            </w:r>
            <w:r w:rsidRPr="00944A9E">
              <w:rPr>
                <w:i/>
                <w:iCs/>
              </w:rPr>
              <w:t>Školská politika, finance a leadership v ředitelské praxi</w:t>
            </w:r>
            <w:r w:rsidRPr="00944A9E">
              <w:t>. Praha: Raabe.</w:t>
            </w:r>
          </w:p>
          <w:p w:rsidR="00923CCB" w:rsidRPr="00944A9E" w:rsidRDefault="00923CCB" w:rsidP="00FD256A">
            <w:pPr>
              <w:jc w:val="both"/>
            </w:pPr>
            <w:r w:rsidRPr="00944A9E">
              <w:t xml:space="preserve">Obst, O. (2006). </w:t>
            </w:r>
            <w:r w:rsidRPr="00944A9E">
              <w:rPr>
                <w:i/>
              </w:rPr>
              <w:t>Manažerské minimum pro učitele</w:t>
            </w:r>
            <w:r w:rsidRPr="00944A9E">
              <w:t>. Olomouc: Univerzita Palackého v Olomouci.</w:t>
            </w:r>
          </w:p>
          <w:p w:rsidR="00923CCB" w:rsidRPr="00944A9E" w:rsidRDefault="00923CCB" w:rsidP="00FD256A">
            <w:pPr>
              <w:jc w:val="both"/>
            </w:pPr>
            <w:r w:rsidRPr="00944A9E">
              <w:t xml:space="preserve">Prášilová, M. (2006). </w:t>
            </w:r>
            <w:r w:rsidRPr="00944A9E">
              <w:rPr>
                <w:i/>
              </w:rPr>
              <w:t>Vybrané kapitoly ze školského managementu pro pedagogické pracovníky</w:t>
            </w:r>
            <w:r w:rsidRPr="00944A9E">
              <w:t>. Olomouc: Univerzita Palackého v Olomouci.</w:t>
            </w:r>
          </w:p>
          <w:p w:rsidR="00923CCB" w:rsidRPr="00944A9E" w:rsidRDefault="00923CCB" w:rsidP="00FD256A">
            <w:r w:rsidRPr="00944A9E">
              <w:t xml:space="preserve">Světlík, J. (2009). </w:t>
            </w:r>
            <w:r w:rsidRPr="00944A9E">
              <w:rPr>
                <w:i/>
              </w:rPr>
              <w:t>Marketingové řízení školy</w:t>
            </w:r>
            <w:r w:rsidRPr="00944A9E">
              <w:t xml:space="preserve">. Praha: Wolters Kluwer.  </w:t>
            </w:r>
          </w:p>
          <w:p w:rsidR="00923CCB" w:rsidRPr="00944A9E" w:rsidRDefault="00923CCB" w:rsidP="00FD256A"/>
          <w:p w:rsidR="00923CCB" w:rsidRPr="00944A9E" w:rsidRDefault="00923CCB" w:rsidP="00FD256A">
            <w:pPr>
              <w:rPr>
                <w:b/>
              </w:rPr>
            </w:pPr>
            <w:r w:rsidRPr="00944A9E">
              <w:rPr>
                <w:b/>
              </w:rPr>
              <w:t>Doporučená</w:t>
            </w:r>
            <w:r w:rsidR="006A0E43">
              <w:rPr>
                <w:b/>
              </w:rPr>
              <w:t xml:space="preserve"> literatura</w:t>
            </w:r>
            <w:r w:rsidRPr="00944A9E">
              <w:rPr>
                <w:b/>
              </w:rPr>
              <w:t>:</w:t>
            </w:r>
          </w:p>
          <w:p w:rsidR="00923CCB" w:rsidRPr="00944A9E" w:rsidRDefault="00923CCB" w:rsidP="00FD256A">
            <w:pPr>
              <w:rPr>
                <w:b/>
              </w:rPr>
            </w:pPr>
            <w:r w:rsidRPr="00944A9E">
              <w:t xml:space="preserve">Ochrana, F., Pavel, J., &amp; Vítek, L. (2010). </w:t>
            </w:r>
            <w:r w:rsidRPr="00944A9E">
              <w:rPr>
                <w:i/>
                <w:iCs/>
              </w:rPr>
              <w:t xml:space="preserve">Veřejný sektor a veřejné finance: financování nepodnikatelských </w:t>
            </w:r>
            <w:r w:rsidR="00B4567D" w:rsidRPr="00944A9E">
              <w:rPr>
                <w:i/>
                <w:iCs/>
              </w:rPr>
              <w:br/>
            </w:r>
            <w:r w:rsidRPr="00944A9E">
              <w:rPr>
                <w:i/>
                <w:iCs/>
              </w:rPr>
              <w:t>a podnikatelských aktivit</w:t>
            </w:r>
            <w:r w:rsidRPr="00944A9E">
              <w:t>. Praha: Grada.</w:t>
            </w:r>
          </w:p>
          <w:p w:rsidR="00923CCB" w:rsidRPr="00944A9E" w:rsidRDefault="00923CCB" w:rsidP="00FD256A">
            <w:pPr>
              <w:rPr>
                <w:b/>
              </w:rPr>
            </w:pPr>
            <w:r w:rsidRPr="00944A9E">
              <w:t xml:space="preserve">Tauer, V., Zemánková, H., &amp; Šubrtová, J. (2009). </w:t>
            </w:r>
            <w:r w:rsidRPr="00944A9E">
              <w:rPr>
                <w:i/>
                <w:iCs/>
              </w:rPr>
              <w:t>Získejte dotace z fondů EU: tvorba žádosti a realizace projektu krok za krokem: metodika, pravidla, návody</w:t>
            </w:r>
            <w:r w:rsidRPr="00944A9E">
              <w:t>. Brno: Computer Press.</w:t>
            </w:r>
          </w:p>
          <w:p w:rsidR="00923CCB" w:rsidRPr="00944A9E" w:rsidRDefault="00923CCB" w:rsidP="00FD256A">
            <w:pPr>
              <w:rPr>
                <w:b/>
              </w:rPr>
            </w:pPr>
            <w:r w:rsidRPr="00944A9E">
              <w:t xml:space="preserve">Valenta, J. (2004). </w:t>
            </w:r>
            <w:r w:rsidRPr="00944A9E">
              <w:rPr>
                <w:i/>
                <w:iCs/>
              </w:rPr>
              <w:t>Financování a rozpočet školy</w:t>
            </w:r>
            <w:r w:rsidRPr="00944A9E">
              <w:t>. Karviná-Mizerov: Paris.</w:t>
            </w:r>
          </w:p>
          <w:p w:rsidR="00923CCB" w:rsidRPr="00944A9E" w:rsidRDefault="00923CCB" w:rsidP="00E7344C">
            <w:pPr>
              <w:jc w:val="both"/>
            </w:pPr>
          </w:p>
        </w:tc>
      </w:tr>
      <w:tr w:rsidR="00923CCB" w:rsidRPr="00944A9E" w:rsidTr="00133D24">
        <w:trPr>
          <w:jc w:val="center"/>
        </w:trPr>
        <w:tc>
          <w:tcPr>
            <w:tcW w:w="10204" w:type="dxa"/>
            <w:gridSpan w:val="8"/>
            <w:tcBorders>
              <w:top w:val="single" w:sz="12" w:space="0" w:color="auto"/>
              <w:left w:val="single" w:sz="2" w:space="0" w:color="auto"/>
              <w:bottom w:val="single" w:sz="2" w:space="0" w:color="auto"/>
              <w:right w:val="single" w:sz="2" w:space="0" w:color="auto"/>
            </w:tcBorders>
            <w:shd w:val="clear" w:color="auto" w:fill="F7CAAC"/>
          </w:tcPr>
          <w:p w:rsidR="00923CCB" w:rsidRPr="00944A9E" w:rsidRDefault="00923CCB" w:rsidP="00E7344C">
            <w:pPr>
              <w:jc w:val="center"/>
              <w:rPr>
                <w:b/>
              </w:rPr>
            </w:pPr>
            <w:r w:rsidRPr="00944A9E">
              <w:rPr>
                <w:b/>
              </w:rPr>
              <w:t>Informace ke kombinované nebo distanční formě</w:t>
            </w:r>
          </w:p>
        </w:tc>
      </w:tr>
      <w:tr w:rsidR="008A1422" w:rsidRPr="00944A9E" w:rsidTr="007A1511">
        <w:trPr>
          <w:jc w:val="center"/>
        </w:trPr>
        <w:tc>
          <w:tcPr>
            <w:tcW w:w="5669" w:type="dxa"/>
            <w:gridSpan w:val="3"/>
            <w:tcBorders>
              <w:top w:val="single" w:sz="2" w:space="0" w:color="auto"/>
            </w:tcBorders>
            <w:shd w:val="clear" w:color="auto" w:fill="F7CAAC"/>
          </w:tcPr>
          <w:p w:rsidR="00923CCB" w:rsidRPr="00944A9E" w:rsidRDefault="00923CCB" w:rsidP="00E7344C">
            <w:pPr>
              <w:jc w:val="both"/>
            </w:pPr>
            <w:r w:rsidRPr="00944A9E">
              <w:rPr>
                <w:b/>
              </w:rPr>
              <w:t>Rozsah konzultací (soustředění)</w:t>
            </w:r>
          </w:p>
        </w:tc>
        <w:tc>
          <w:tcPr>
            <w:tcW w:w="709" w:type="dxa"/>
            <w:tcBorders>
              <w:top w:val="single" w:sz="2" w:space="0" w:color="auto"/>
            </w:tcBorders>
          </w:tcPr>
          <w:p w:rsidR="00923CCB" w:rsidRPr="00944A9E" w:rsidRDefault="00923CCB" w:rsidP="00E7344C">
            <w:pPr>
              <w:jc w:val="both"/>
            </w:pPr>
          </w:p>
        </w:tc>
        <w:tc>
          <w:tcPr>
            <w:tcW w:w="3826" w:type="dxa"/>
            <w:gridSpan w:val="4"/>
            <w:tcBorders>
              <w:top w:val="single" w:sz="2" w:space="0" w:color="auto"/>
            </w:tcBorders>
            <w:shd w:val="clear" w:color="auto" w:fill="F7CAAC"/>
          </w:tcPr>
          <w:p w:rsidR="00923CCB" w:rsidRPr="00944A9E" w:rsidRDefault="00923CCB" w:rsidP="00E7344C">
            <w:pPr>
              <w:jc w:val="both"/>
              <w:rPr>
                <w:b/>
              </w:rPr>
            </w:pPr>
            <w:r w:rsidRPr="00944A9E">
              <w:rPr>
                <w:b/>
              </w:rPr>
              <w:t xml:space="preserve">hodin </w:t>
            </w:r>
          </w:p>
        </w:tc>
      </w:tr>
      <w:tr w:rsidR="00923CCB" w:rsidRPr="00944A9E" w:rsidTr="00133D24">
        <w:trPr>
          <w:jc w:val="center"/>
        </w:trPr>
        <w:tc>
          <w:tcPr>
            <w:tcW w:w="10204" w:type="dxa"/>
            <w:gridSpan w:val="8"/>
            <w:shd w:val="clear" w:color="auto" w:fill="F7CAAC"/>
          </w:tcPr>
          <w:p w:rsidR="00923CCB" w:rsidRPr="00944A9E" w:rsidRDefault="00923CCB" w:rsidP="00E7344C">
            <w:pPr>
              <w:jc w:val="both"/>
              <w:rPr>
                <w:b/>
              </w:rPr>
            </w:pPr>
            <w:r w:rsidRPr="00944A9E">
              <w:rPr>
                <w:b/>
              </w:rPr>
              <w:t>Informace o způsobu kontaktu s vyučujícím</w:t>
            </w:r>
          </w:p>
        </w:tc>
      </w:tr>
      <w:tr w:rsidR="00923CCB" w:rsidRPr="00944A9E" w:rsidTr="00133D24">
        <w:trPr>
          <w:trHeight w:val="141"/>
          <w:jc w:val="center"/>
        </w:trPr>
        <w:tc>
          <w:tcPr>
            <w:tcW w:w="10204" w:type="dxa"/>
            <w:gridSpan w:val="8"/>
          </w:tcPr>
          <w:p w:rsidR="00923CCB" w:rsidRPr="00944A9E" w:rsidRDefault="00923CCB" w:rsidP="00E7344C">
            <w:pPr>
              <w:jc w:val="both"/>
            </w:pPr>
          </w:p>
        </w:tc>
      </w:tr>
    </w:tbl>
    <w:p w:rsidR="00BF2D35" w:rsidRDefault="00BF2D35">
      <w: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7"/>
        <w:gridCol w:w="566"/>
        <w:gridCol w:w="1135"/>
        <w:gridCol w:w="889"/>
        <w:gridCol w:w="816"/>
        <w:gridCol w:w="2155"/>
        <w:gridCol w:w="539"/>
        <w:gridCol w:w="627"/>
      </w:tblGrid>
      <w:tr w:rsidR="000D793C" w:rsidRPr="00944A9E" w:rsidTr="00133D24">
        <w:trPr>
          <w:jc w:val="center"/>
        </w:trPr>
        <w:tc>
          <w:tcPr>
            <w:tcW w:w="10204" w:type="dxa"/>
            <w:gridSpan w:val="8"/>
            <w:tcBorders>
              <w:bottom w:val="double" w:sz="4" w:space="0" w:color="auto"/>
            </w:tcBorders>
            <w:shd w:val="clear" w:color="auto" w:fill="BDD6EE"/>
          </w:tcPr>
          <w:p w:rsidR="000D793C" w:rsidRPr="00944A9E" w:rsidRDefault="000D793C" w:rsidP="00E7344C">
            <w:pPr>
              <w:jc w:val="both"/>
              <w:rPr>
                <w:b/>
                <w:sz w:val="28"/>
                <w:szCs w:val="28"/>
              </w:rPr>
            </w:pPr>
            <w:r w:rsidRPr="00944A9E">
              <w:br w:type="page"/>
            </w:r>
            <w:r w:rsidRPr="00944A9E">
              <w:rPr>
                <w:b/>
                <w:sz w:val="28"/>
                <w:szCs w:val="28"/>
              </w:rPr>
              <w:t>B-III – Charakteristika studijního předmětu</w:t>
            </w:r>
          </w:p>
        </w:tc>
      </w:tr>
      <w:tr w:rsidR="000D793C" w:rsidRPr="00944A9E" w:rsidTr="00133D24">
        <w:trPr>
          <w:jc w:val="center"/>
        </w:trPr>
        <w:tc>
          <w:tcPr>
            <w:tcW w:w="3477" w:type="dxa"/>
            <w:tcBorders>
              <w:top w:val="double" w:sz="4" w:space="0" w:color="auto"/>
            </w:tcBorders>
            <w:shd w:val="clear" w:color="auto" w:fill="F7CAAC"/>
          </w:tcPr>
          <w:p w:rsidR="000D793C" w:rsidRPr="00944A9E" w:rsidRDefault="000D793C" w:rsidP="00E7344C">
            <w:pPr>
              <w:jc w:val="both"/>
              <w:rPr>
                <w:b/>
              </w:rPr>
            </w:pPr>
            <w:r w:rsidRPr="00944A9E">
              <w:rPr>
                <w:b/>
              </w:rPr>
              <w:t>Název studijního předmětu</w:t>
            </w:r>
          </w:p>
        </w:tc>
        <w:tc>
          <w:tcPr>
            <w:tcW w:w="6727" w:type="dxa"/>
            <w:gridSpan w:val="7"/>
            <w:tcBorders>
              <w:top w:val="double" w:sz="4" w:space="0" w:color="auto"/>
            </w:tcBorders>
          </w:tcPr>
          <w:p w:rsidR="000D793C" w:rsidRPr="00944A9E" w:rsidRDefault="000D793C" w:rsidP="00E7344C">
            <w:pPr>
              <w:jc w:val="both"/>
            </w:pPr>
            <w:r w:rsidRPr="00944A9E">
              <w:t>Souvislá pedagogická praxe (s projektovou praxí)</w:t>
            </w:r>
          </w:p>
        </w:tc>
      </w:tr>
      <w:tr w:rsidR="008A1422" w:rsidRPr="00944A9E" w:rsidTr="007A1511">
        <w:trPr>
          <w:jc w:val="center"/>
        </w:trPr>
        <w:tc>
          <w:tcPr>
            <w:tcW w:w="3477" w:type="dxa"/>
            <w:shd w:val="clear" w:color="auto" w:fill="F7CAAC"/>
          </w:tcPr>
          <w:p w:rsidR="000D793C" w:rsidRPr="00944A9E" w:rsidRDefault="000D793C" w:rsidP="00E7344C">
            <w:pPr>
              <w:jc w:val="both"/>
              <w:rPr>
                <w:b/>
              </w:rPr>
            </w:pPr>
            <w:r w:rsidRPr="00944A9E">
              <w:rPr>
                <w:b/>
              </w:rPr>
              <w:t>Typ předmětu</w:t>
            </w:r>
          </w:p>
        </w:tc>
        <w:tc>
          <w:tcPr>
            <w:tcW w:w="3406" w:type="dxa"/>
            <w:gridSpan w:val="4"/>
          </w:tcPr>
          <w:p w:rsidR="000D793C" w:rsidRPr="00944A9E" w:rsidRDefault="000D793C" w:rsidP="00E7344C">
            <w:pPr>
              <w:jc w:val="both"/>
            </w:pPr>
            <w:del w:id="1749" w:author="Hana Navrátilová" w:date="2019-09-24T11:10:00Z">
              <w:r w:rsidRPr="00944A9E">
                <w:delText>povinný</w:delText>
              </w:r>
            </w:del>
            <w:ins w:id="1750" w:author="Hana Navrátilová" w:date="2019-09-24T11:10:00Z">
              <w:r w:rsidR="00111EF4" w:rsidRPr="00944A9E">
                <w:t>P</w:t>
              </w:r>
              <w:r w:rsidRPr="00944A9E">
                <w:t>ovinný</w:t>
              </w:r>
              <w:r w:rsidR="00111EF4">
                <w:t>, PZ</w:t>
              </w:r>
            </w:ins>
          </w:p>
        </w:tc>
        <w:tc>
          <w:tcPr>
            <w:tcW w:w="2694" w:type="dxa"/>
            <w:gridSpan w:val="2"/>
            <w:shd w:val="clear" w:color="auto" w:fill="F7CAAC"/>
          </w:tcPr>
          <w:p w:rsidR="000D793C" w:rsidRPr="00944A9E" w:rsidRDefault="000D793C" w:rsidP="00E7344C">
            <w:pPr>
              <w:jc w:val="both"/>
            </w:pPr>
            <w:r w:rsidRPr="00944A9E">
              <w:rPr>
                <w:b/>
              </w:rPr>
              <w:t>doporučený ročník / semestr</w:t>
            </w:r>
          </w:p>
        </w:tc>
        <w:tc>
          <w:tcPr>
            <w:tcW w:w="627" w:type="dxa"/>
          </w:tcPr>
          <w:p w:rsidR="000D793C" w:rsidRPr="00944A9E" w:rsidRDefault="000D793C" w:rsidP="00E7344C">
            <w:pPr>
              <w:jc w:val="both"/>
            </w:pPr>
            <w:r w:rsidRPr="00944A9E">
              <w:t>5/ZS</w:t>
            </w:r>
          </w:p>
        </w:tc>
      </w:tr>
      <w:tr w:rsidR="008A1422" w:rsidRPr="00944A9E" w:rsidTr="007A1511">
        <w:trPr>
          <w:jc w:val="center"/>
        </w:trPr>
        <w:tc>
          <w:tcPr>
            <w:tcW w:w="3477" w:type="dxa"/>
            <w:shd w:val="clear" w:color="auto" w:fill="F7CAAC"/>
          </w:tcPr>
          <w:p w:rsidR="000D793C" w:rsidRPr="00944A9E" w:rsidRDefault="000D793C" w:rsidP="00E7344C">
            <w:pPr>
              <w:jc w:val="both"/>
              <w:rPr>
                <w:b/>
              </w:rPr>
            </w:pPr>
            <w:r w:rsidRPr="00944A9E">
              <w:rPr>
                <w:b/>
              </w:rPr>
              <w:t>Rozsah studijního předmětu</w:t>
            </w:r>
          </w:p>
        </w:tc>
        <w:tc>
          <w:tcPr>
            <w:tcW w:w="1701" w:type="dxa"/>
            <w:gridSpan w:val="2"/>
          </w:tcPr>
          <w:p w:rsidR="000D793C" w:rsidRPr="00944A9E" w:rsidRDefault="000D793C" w:rsidP="00E7344C">
            <w:pPr>
              <w:jc w:val="both"/>
            </w:pPr>
            <w:r w:rsidRPr="00944A9E">
              <w:t>1</w:t>
            </w:r>
            <w:r w:rsidR="007257E6" w:rsidRPr="00944A9E">
              <w:t>5</w:t>
            </w:r>
            <w:r w:rsidRPr="00944A9E">
              <w:t>0 hodin praxe</w:t>
            </w:r>
          </w:p>
        </w:tc>
        <w:tc>
          <w:tcPr>
            <w:tcW w:w="889" w:type="dxa"/>
            <w:shd w:val="clear" w:color="auto" w:fill="F7CAAC"/>
          </w:tcPr>
          <w:p w:rsidR="000D793C" w:rsidRPr="00944A9E" w:rsidRDefault="000D793C" w:rsidP="00E7344C">
            <w:pPr>
              <w:jc w:val="both"/>
              <w:rPr>
                <w:b/>
              </w:rPr>
            </w:pPr>
            <w:r w:rsidRPr="00944A9E">
              <w:rPr>
                <w:b/>
              </w:rPr>
              <w:t xml:space="preserve">hod. </w:t>
            </w:r>
          </w:p>
        </w:tc>
        <w:tc>
          <w:tcPr>
            <w:tcW w:w="816" w:type="dxa"/>
          </w:tcPr>
          <w:p w:rsidR="000D793C" w:rsidRPr="00944A9E" w:rsidRDefault="000D793C" w:rsidP="00E7344C">
            <w:pPr>
              <w:jc w:val="both"/>
            </w:pPr>
            <w:r w:rsidRPr="00944A9E">
              <w:t>120</w:t>
            </w:r>
          </w:p>
        </w:tc>
        <w:tc>
          <w:tcPr>
            <w:tcW w:w="2155" w:type="dxa"/>
            <w:shd w:val="clear" w:color="auto" w:fill="F7CAAC"/>
          </w:tcPr>
          <w:p w:rsidR="000D793C" w:rsidRPr="00944A9E" w:rsidRDefault="000D793C" w:rsidP="00E7344C">
            <w:pPr>
              <w:jc w:val="both"/>
              <w:rPr>
                <w:b/>
              </w:rPr>
            </w:pPr>
            <w:r w:rsidRPr="00944A9E">
              <w:rPr>
                <w:b/>
              </w:rPr>
              <w:t>kreditů</w:t>
            </w:r>
          </w:p>
        </w:tc>
        <w:tc>
          <w:tcPr>
            <w:tcW w:w="1166" w:type="dxa"/>
            <w:gridSpan w:val="2"/>
          </w:tcPr>
          <w:p w:rsidR="000D793C" w:rsidRPr="00944A9E" w:rsidRDefault="000D793C" w:rsidP="00E7344C">
            <w:pPr>
              <w:jc w:val="both"/>
            </w:pPr>
            <w:r w:rsidRPr="00944A9E">
              <w:t>6</w:t>
            </w:r>
          </w:p>
        </w:tc>
      </w:tr>
      <w:tr w:rsidR="000D793C" w:rsidRPr="00944A9E" w:rsidTr="00133D24">
        <w:trPr>
          <w:jc w:val="center"/>
        </w:trPr>
        <w:tc>
          <w:tcPr>
            <w:tcW w:w="3477" w:type="dxa"/>
            <w:shd w:val="clear" w:color="auto" w:fill="F7CAAC"/>
          </w:tcPr>
          <w:p w:rsidR="000D793C" w:rsidRPr="00944A9E" w:rsidRDefault="000D793C" w:rsidP="00E7344C">
            <w:pPr>
              <w:jc w:val="both"/>
              <w:rPr>
                <w:b/>
              </w:rPr>
            </w:pPr>
            <w:r w:rsidRPr="00944A9E">
              <w:rPr>
                <w:b/>
              </w:rPr>
              <w:t>Prerekvizity, korekvizity, ekvivalence</w:t>
            </w:r>
          </w:p>
        </w:tc>
        <w:tc>
          <w:tcPr>
            <w:tcW w:w="6727" w:type="dxa"/>
            <w:gridSpan w:val="7"/>
          </w:tcPr>
          <w:p w:rsidR="000D793C" w:rsidRPr="00944A9E" w:rsidRDefault="000D793C" w:rsidP="00E7344C">
            <w:pPr>
              <w:jc w:val="both"/>
            </w:pPr>
          </w:p>
        </w:tc>
      </w:tr>
      <w:tr w:rsidR="008A1422" w:rsidRPr="00944A9E" w:rsidTr="007A1511">
        <w:trPr>
          <w:jc w:val="center"/>
        </w:trPr>
        <w:tc>
          <w:tcPr>
            <w:tcW w:w="3477" w:type="dxa"/>
            <w:shd w:val="clear" w:color="auto" w:fill="F7CAAC"/>
          </w:tcPr>
          <w:p w:rsidR="000D793C" w:rsidRPr="00944A9E" w:rsidRDefault="000D793C" w:rsidP="00E7344C">
            <w:pPr>
              <w:jc w:val="both"/>
              <w:rPr>
                <w:b/>
              </w:rPr>
            </w:pPr>
            <w:r w:rsidRPr="00944A9E">
              <w:rPr>
                <w:b/>
              </w:rPr>
              <w:t>Způsob ověření studijních výsledků</w:t>
            </w:r>
          </w:p>
        </w:tc>
        <w:tc>
          <w:tcPr>
            <w:tcW w:w="3406" w:type="dxa"/>
            <w:gridSpan w:val="4"/>
          </w:tcPr>
          <w:p w:rsidR="000D793C" w:rsidRPr="00944A9E" w:rsidRDefault="000D793C" w:rsidP="00E7344C">
            <w:pPr>
              <w:jc w:val="both"/>
            </w:pPr>
            <w:r w:rsidRPr="00944A9E">
              <w:t>zápočet, zkouška</w:t>
            </w:r>
          </w:p>
        </w:tc>
        <w:tc>
          <w:tcPr>
            <w:tcW w:w="2155" w:type="dxa"/>
            <w:shd w:val="clear" w:color="auto" w:fill="F7CAAC"/>
          </w:tcPr>
          <w:p w:rsidR="000D793C" w:rsidRPr="00944A9E" w:rsidRDefault="000D793C" w:rsidP="00E7344C">
            <w:pPr>
              <w:jc w:val="both"/>
              <w:rPr>
                <w:b/>
              </w:rPr>
            </w:pPr>
            <w:r w:rsidRPr="00944A9E">
              <w:rPr>
                <w:b/>
              </w:rPr>
              <w:t>Forma výuky</w:t>
            </w:r>
          </w:p>
        </w:tc>
        <w:tc>
          <w:tcPr>
            <w:tcW w:w="1166" w:type="dxa"/>
            <w:gridSpan w:val="2"/>
          </w:tcPr>
          <w:p w:rsidR="000D793C" w:rsidRPr="00944A9E" w:rsidRDefault="000D793C" w:rsidP="00E7344C">
            <w:pPr>
              <w:jc w:val="both"/>
            </w:pPr>
            <w:r w:rsidRPr="00944A9E">
              <w:t>odborná praxe</w:t>
            </w:r>
          </w:p>
        </w:tc>
      </w:tr>
      <w:tr w:rsidR="000D793C" w:rsidRPr="00944A9E" w:rsidTr="00133D24">
        <w:trPr>
          <w:jc w:val="center"/>
        </w:trPr>
        <w:tc>
          <w:tcPr>
            <w:tcW w:w="3477" w:type="dxa"/>
            <w:shd w:val="clear" w:color="auto" w:fill="F7CAAC"/>
          </w:tcPr>
          <w:p w:rsidR="000D793C" w:rsidRPr="00944A9E" w:rsidRDefault="000D793C" w:rsidP="00E7344C">
            <w:pPr>
              <w:jc w:val="both"/>
              <w:rPr>
                <w:b/>
              </w:rPr>
            </w:pPr>
            <w:r w:rsidRPr="00944A9E">
              <w:rPr>
                <w:b/>
              </w:rPr>
              <w:t>Forma způsobu ověření studijních výsledků a další požadavky na studenta</w:t>
            </w:r>
          </w:p>
        </w:tc>
        <w:tc>
          <w:tcPr>
            <w:tcW w:w="6727" w:type="dxa"/>
            <w:gridSpan w:val="7"/>
            <w:tcBorders>
              <w:bottom w:val="nil"/>
            </w:tcBorders>
          </w:tcPr>
          <w:p w:rsidR="000D793C" w:rsidRPr="00944A9E" w:rsidRDefault="000D793C" w:rsidP="00E7344C">
            <w:pPr>
              <w:jc w:val="both"/>
            </w:pPr>
            <w:r w:rsidRPr="00944A9E">
              <w:t>Student si z doposud získaných dovedností, poznatků, zkušeností připraví ucelenou koncepci výchovně-vzdělávacího procesu, kterou následně v praxi ověří a zkoncipuje pedagogickou reflexi. Zpracuje své profesní portfolio praxe a také reflexivní deník.</w:t>
            </w:r>
          </w:p>
          <w:p w:rsidR="000D793C" w:rsidRPr="00944A9E" w:rsidRDefault="000D793C" w:rsidP="00E7344C">
            <w:pPr>
              <w:jc w:val="both"/>
            </w:pPr>
          </w:p>
        </w:tc>
      </w:tr>
      <w:tr w:rsidR="000D793C" w:rsidRPr="00944A9E" w:rsidTr="00133D24">
        <w:trPr>
          <w:trHeight w:val="296"/>
          <w:jc w:val="center"/>
        </w:trPr>
        <w:tc>
          <w:tcPr>
            <w:tcW w:w="10204" w:type="dxa"/>
            <w:gridSpan w:val="8"/>
            <w:tcBorders>
              <w:top w:val="nil"/>
            </w:tcBorders>
          </w:tcPr>
          <w:p w:rsidR="000D793C" w:rsidRPr="00944A9E" w:rsidRDefault="000D793C" w:rsidP="00E7344C">
            <w:pPr>
              <w:jc w:val="both"/>
            </w:pPr>
          </w:p>
        </w:tc>
      </w:tr>
      <w:tr w:rsidR="000D793C" w:rsidRPr="00944A9E" w:rsidTr="00133D24">
        <w:trPr>
          <w:trHeight w:val="197"/>
          <w:jc w:val="center"/>
        </w:trPr>
        <w:tc>
          <w:tcPr>
            <w:tcW w:w="3477" w:type="dxa"/>
            <w:tcBorders>
              <w:top w:val="nil"/>
            </w:tcBorders>
            <w:shd w:val="clear" w:color="auto" w:fill="F7CAAC"/>
          </w:tcPr>
          <w:p w:rsidR="000D793C" w:rsidRPr="00944A9E" w:rsidRDefault="000D793C" w:rsidP="00E7344C">
            <w:pPr>
              <w:jc w:val="both"/>
              <w:rPr>
                <w:b/>
              </w:rPr>
            </w:pPr>
            <w:r w:rsidRPr="00944A9E">
              <w:rPr>
                <w:b/>
              </w:rPr>
              <w:t>Garant předmětu</w:t>
            </w:r>
          </w:p>
        </w:tc>
        <w:tc>
          <w:tcPr>
            <w:tcW w:w="6727" w:type="dxa"/>
            <w:gridSpan w:val="7"/>
            <w:tcBorders>
              <w:top w:val="nil"/>
            </w:tcBorders>
          </w:tcPr>
          <w:p w:rsidR="000D793C" w:rsidRPr="00944A9E" w:rsidRDefault="000D793C" w:rsidP="00E7344C">
            <w:pPr>
              <w:jc w:val="both"/>
            </w:pPr>
            <w:r w:rsidRPr="00944A9E">
              <w:t>doc. PaedDr. Adriana Wiegerová, PhD.</w:t>
            </w:r>
          </w:p>
        </w:tc>
      </w:tr>
      <w:tr w:rsidR="000D793C" w:rsidRPr="00944A9E" w:rsidTr="00133D24">
        <w:trPr>
          <w:trHeight w:val="543"/>
          <w:jc w:val="center"/>
        </w:trPr>
        <w:tc>
          <w:tcPr>
            <w:tcW w:w="3477" w:type="dxa"/>
            <w:tcBorders>
              <w:top w:val="nil"/>
            </w:tcBorders>
            <w:shd w:val="clear" w:color="auto" w:fill="F7CAAC"/>
          </w:tcPr>
          <w:p w:rsidR="000D793C" w:rsidRPr="00944A9E" w:rsidRDefault="000D793C" w:rsidP="00E7344C">
            <w:pPr>
              <w:jc w:val="both"/>
              <w:rPr>
                <w:b/>
              </w:rPr>
            </w:pPr>
            <w:r w:rsidRPr="00944A9E">
              <w:rPr>
                <w:b/>
              </w:rPr>
              <w:t>Zapojení garanta do výuky předmětu</w:t>
            </w:r>
          </w:p>
        </w:tc>
        <w:tc>
          <w:tcPr>
            <w:tcW w:w="6727" w:type="dxa"/>
            <w:gridSpan w:val="7"/>
            <w:tcBorders>
              <w:top w:val="nil"/>
            </w:tcBorders>
          </w:tcPr>
          <w:p w:rsidR="000D793C" w:rsidRPr="00944A9E" w:rsidRDefault="000D793C" w:rsidP="00E7344C">
            <w:pPr>
              <w:jc w:val="both"/>
            </w:pPr>
            <w:r w:rsidRPr="00944A9E">
              <w:t>vede praxe</w:t>
            </w:r>
          </w:p>
        </w:tc>
      </w:tr>
      <w:tr w:rsidR="000D793C" w:rsidRPr="00944A9E" w:rsidTr="00133D24">
        <w:trPr>
          <w:jc w:val="center"/>
        </w:trPr>
        <w:tc>
          <w:tcPr>
            <w:tcW w:w="3477" w:type="dxa"/>
            <w:shd w:val="clear" w:color="auto" w:fill="F7CAAC"/>
          </w:tcPr>
          <w:p w:rsidR="000D793C" w:rsidRPr="00944A9E" w:rsidRDefault="000D793C" w:rsidP="00E7344C">
            <w:pPr>
              <w:jc w:val="both"/>
              <w:rPr>
                <w:b/>
              </w:rPr>
            </w:pPr>
            <w:r w:rsidRPr="00944A9E">
              <w:rPr>
                <w:b/>
              </w:rPr>
              <w:t>Vyučující</w:t>
            </w:r>
          </w:p>
        </w:tc>
        <w:tc>
          <w:tcPr>
            <w:tcW w:w="6727" w:type="dxa"/>
            <w:gridSpan w:val="7"/>
            <w:tcBorders>
              <w:bottom w:val="nil"/>
            </w:tcBorders>
            <w:shd w:val="clear" w:color="auto" w:fill="auto"/>
          </w:tcPr>
          <w:p w:rsidR="000D793C" w:rsidRPr="00944A9E" w:rsidRDefault="000D793C" w:rsidP="00111EF4">
            <w:pPr>
              <w:jc w:val="both"/>
            </w:pPr>
            <w:r w:rsidRPr="00944A9E">
              <w:t>doc. Pae</w:t>
            </w:r>
            <w:r w:rsidR="00111EF4">
              <w:t xml:space="preserve">dDr. Adriana Wiegerová, PhD. </w:t>
            </w:r>
            <w:del w:id="1751" w:author="Hana Navrátilová" w:date="2019-09-24T11:10:00Z">
              <w:r w:rsidRPr="00944A9E">
                <w:delText>(50%), Mgr. Hana Navrátilová (50</w:delText>
              </w:r>
            </w:del>
            <w:ins w:id="1752" w:author="Hana Navrátilová" w:date="2019-09-24T11:10:00Z">
              <w:r w:rsidR="00111EF4">
                <w:t>(100</w:t>
              </w:r>
            </w:ins>
            <w:r w:rsidRPr="00944A9E">
              <w:t>%)</w:t>
            </w:r>
          </w:p>
        </w:tc>
      </w:tr>
      <w:tr w:rsidR="000D793C" w:rsidRPr="00944A9E" w:rsidTr="00133D24">
        <w:trPr>
          <w:trHeight w:val="386"/>
          <w:jc w:val="center"/>
        </w:trPr>
        <w:tc>
          <w:tcPr>
            <w:tcW w:w="10204" w:type="dxa"/>
            <w:gridSpan w:val="8"/>
            <w:tcBorders>
              <w:top w:val="nil"/>
            </w:tcBorders>
          </w:tcPr>
          <w:p w:rsidR="000D793C" w:rsidRPr="00944A9E" w:rsidRDefault="000D793C" w:rsidP="00E7344C">
            <w:pPr>
              <w:jc w:val="both"/>
            </w:pPr>
          </w:p>
        </w:tc>
      </w:tr>
      <w:tr w:rsidR="000D793C" w:rsidRPr="00944A9E" w:rsidTr="00133D24">
        <w:trPr>
          <w:jc w:val="center"/>
        </w:trPr>
        <w:tc>
          <w:tcPr>
            <w:tcW w:w="3477" w:type="dxa"/>
            <w:shd w:val="clear" w:color="auto" w:fill="F7CAAC"/>
          </w:tcPr>
          <w:p w:rsidR="000D793C" w:rsidRPr="00944A9E" w:rsidRDefault="000D793C" w:rsidP="00E7344C">
            <w:pPr>
              <w:jc w:val="both"/>
              <w:rPr>
                <w:b/>
              </w:rPr>
            </w:pPr>
            <w:r w:rsidRPr="00944A9E">
              <w:rPr>
                <w:b/>
              </w:rPr>
              <w:t>Stručná anotace předmětu</w:t>
            </w:r>
          </w:p>
        </w:tc>
        <w:tc>
          <w:tcPr>
            <w:tcW w:w="6727" w:type="dxa"/>
            <w:gridSpan w:val="7"/>
            <w:tcBorders>
              <w:bottom w:val="nil"/>
            </w:tcBorders>
          </w:tcPr>
          <w:p w:rsidR="000D793C" w:rsidRPr="00944A9E" w:rsidRDefault="000D793C" w:rsidP="00E7344C">
            <w:pPr>
              <w:jc w:val="both"/>
            </w:pPr>
          </w:p>
        </w:tc>
      </w:tr>
      <w:tr w:rsidR="000D793C" w:rsidRPr="00944A9E" w:rsidTr="00133D24">
        <w:trPr>
          <w:trHeight w:val="2734"/>
          <w:jc w:val="center"/>
        </w:trPr>
        <w:tc>
          <w:tcPr>
            <w:tcW w:w="10204" w:type="dxa"/>
            <w:gridSpan w:val="8"/>
            <w:tcBorders>
              <w:top w:val="nil"/>
              <w:bottom w:val="single" w:sz="12" w:space="0" w:color="auto"/>
            </w:tcBorders>
          </w:tcPr>
          <w:p w:rsidR="000D793C" w:rsidRPr="00944A9E" w:rsidRDefault="000D793C" w:rsidP="00E7344C">
            <w:pPr>
              <w:jc w:val="both"/>
            </w:pPr>
          </w:p>
          <w:p w:rsidR="000D793C" w:rsidRPr="00944A9E" w:rsidRDefault="000D793C" w:rsidP="00E7344C">
            <w:pPr>
              <w:jc w:val="both"/>
            </w:pPr>
            <w:r w:rsidRPr="00944A9E">
              <w:t xml:space="preserve">Zdokonalit si ucelený přehled o výchovně-vzdělávacím procesu na prvním stupni základní školy. </w:t>
            </w:r>
          </w:p>
          <w:p w:rsidR="000D793C" w:rsidRPr="00944A9E" w:rsidRDefault="000D793C" w:rsidP="00E7344C">
            <w:pPr>
              <w:jc w:val="both"/>
            </w:pPr>
            <w:r w:rsidRPr="00944A9E">
              <w:t>Získat kompetence, dovednosti a zkušenosti z plánování, realizování a reflexí vlastní pedagogické činnosti na prvním stupni základní školy.</w:t>
            </w:r>
          </w:p>
          <w:p w:rsidR="000D793C" w:rsidRPr="00944A9E" w:rsidRDefault="000D793C" w:rsidP="00E7344C">
            <w:pPr>
              <w:jc w:val="both"/>
            </w:pPr>
            <w:r w:rsidRPr="00944A9E">
              <w:t xml:space="preserve">Získat kompetence k projektování, organizování a realizování edukačního procesu. </w:t>
            </w:r>
          </w:p>
          <w:p w:rsidR="000D793C" w:rsidRPr="00944A9E" w:rsidRDefault="000D793C" w:rsidP="00E7344C">
            <w:pPr>
              <w:jc w:val="both"/>
            </w:pPr>
            <w:r w:rsidRPr="00944A9E">
              <w:t xml:space="preserve">Student zdokonalí již získané poznatky i schopnosti zpracovat ucelené přípravy pro výstupy na prvním stupni ZŠ. </w:t>
            </w:r>
          </w:p>
          <w:p w:rsidR="000D793C" w:rsidRPr="00944A9E" w:rsidRDefault="000D793C" w:rsidP="00E7344C">
            <w:pPr>
              <w:jc w:val="both"/>
            </w:pPr>
            <w:r w:rsidRPr="00944A9E">
              <w:t xml:space="preserve">Získat zkušenost využívat konstruktivní kritiku. </w:t>
            </w:r>
          </w:p>
          <w:p w:rsidR="000D793C" w:rsidRPr="00944A9E" w:rsidRDefault="000D793C" w:rsidP="00E7344C">
            <w:pPr>
              <w:jc w:val="both"/>
            </w:pPr>
            <w:r w:rsidRPr="00944A9E">
              <w:t>Získat schopnost spolupracovat s učitelem, žáky, rodiči i dalšími důležitými subjekty ovlivňujícími vzdělávací proces.</w:t>
            </w:r>
          </w:p>
          <w:p w:rsidR="000D793C" w:rsidRDefault="000D793C" w:rsidP="00E7344C">
            <w:pPr>
              <w:jc w:val="both"/>
            </w:pPr>
            <w:r w:rsidRPr="00944A9E">
              <w:t>Součástí praxe je zpracování profesního portfolia, resp. jeho postupné doplňování, protože student započal se zpracováním portfolia již v prvním ročníku svého studia.</w:t>
            </w:r>
          </w:p>
          <w:p w:rsidR="00BD4774" w:rsidRDefault="00BD4774" w:rsidP="00E7344C">
            <w:pPr>
              <w:jc w:val="both"/>
            </w:pPr>
          </w:p>
          <w:p w:rsidR="00BD4774" w:rsidRDefault="00BD4774" w:rsidP="00E7344C">
            <w:pPr>
              <w:jc w:val="both"/>
            </w:pPr>
          </w:p>
          <w:p w:rsidR="00BD4774" w:rsidRDefault="00BD4774" w:rsidP="00E7344C">
            <w:pPr>
              <w:jc w:val="both"/>
              <w:rPr>
                <w:del w:id="1753" w:author="Hana Navrátilová" w:date="2019-09-24T11:10:00Z"/>
              </w:rPr>
            </w:pPr>
          </w:p>
          <w:p w:rsidR="00BD4774" w:rsidRPr="00944A9E" w:rsidRDefault="00BD4774" w:rsidP="00E7344C">
            <w:pPr>
              <w:jc w:val="both"/>
              <w:rPr>
                <w:del w:id="1754" w:author="Hana Navrátilová" w:date="2019-09-24T11:10:00Z"/>
              </w:rPr>
            </w:pPr>
          </w:p>
          <w:p w:rsidR="000D793C" w:rsidRPr="00944A9E" w:rsidRDefault="000D793C" w:rsidP="00E7344C">
            <w:pPr>
              <w:jc w:val="both"/>
            </w:pPr>
          </w:p>
        </w:tc>
      </w:tr>
      <w:tr w:rsidR="000D793C" w:rsidRPr="00944A9E" w:rsidTr="00133D24">
        <w:trPr>
          <w:trHeight w:val="265"/>
          <w:jc w:val="center"/>
        </w:trPr>
        <w:tc>
          <w:tcPr>
            <w:tcW w:w="4043" w:type="dxa"/>
            <w:gridSpan w:val="2"/>
            <w:tcBorders>
              <w:top w:val="nil"/>
            </w:tcBorders>
            <w:shd w:val="clear" w:color="auto" w:fill="F7CAAC"/>
          </w:tcPr>
          <w:p w:rsidR="000D793C" w:rsidRPr="00944A9E" w:rsidRDefault="000D793C" w:rsidP="00E7344C">
            <w:pPr>
              <w:jc w:val="both"/>
            </w:pPr>
            <w:r w:rsidRPr="00944A9E">
              <w:rPr>
                <w:b/>
              </w:rPr>
              <w:t>Studijní literatura a studijní pomůcky</w:t>
            </w:r>
          </w:p>
        </w:tc>
        <w:tc>
          <w:tcPr>
            <w:tcW w:w="6161" w:type="dxa"/>
            <w:gridSpan w:val="6"/>
            <w:tcBorders>
              <w:top w:val="nil"/>
              <w:bottom w:val="nil"/>
            </w:tcBorders>
          </w:tcPr>
          <w:p w:rsidR="000D793C" w:rsidRPr="00944A9E" w:rsidRDefault="000D793C" w:rsidP="00E7344C">
            <w:pPr>
              <w:jc w:val="both"/>
            </w:pPr>
          </w:p>
        </w:tc>
      </w:tr>
      <w:tr w:rsidR="000D793C" w:rsidRPr="00944A9E" w:rsidTr="00133D24">
        <w:trPr>
          <w:trHeight w:val="3514"/>
          <w:jc w:val="center"/>
        </w:trPr>
        <w:tc>
          <w:tcPr>
            <w:tcW w:w="10204" w:type="dxa"/>
            <w:gridSpan w:val="8"/>
            <w:tcBorders>
              <w:top w:val="nil"/>
            </w:tcBorders>
          </w:tcPr>
          <w:p w:rsidR="000D793C" w:rsidRPr="00944A9E" w:rsidRDefault="000D793C" w:rsidP="00E7344C">
            <w:pPr>
              <w:jc w:val="both"/>
            </w:pPr>
          </w:p>
          <w:p w:rsidR="000D793C" w:rsidRPr="00944A9E" w:rsidRDefault="000D793C" w:rsidP="00FD256A">
            <w:pPr>
              <w:jc w:val="both"/>
              <w:rPr>
                <w:b/>
              </w:rPr>
            </w:pPr>
            <w:r w:rsidRPr="00944A9E">
              <w:rPr>
                <w:b/>
              </w:rPr>
              <w:t>Povinná</w:t>
            </w:r>
            <w:r w:rsidR="006A0E43">
              <w:rPr>
                <w:b/>
              </w:rPr>
              <w:t xml:space="preserve"> literatura</w:t>
            </w:r>
            <w:r w:rsidRPr="00944A9E">
              <w:rPr>
                <w:b/>
              </w:rPr>
              <w:t>:</w:t>
            </w:r>
          </w:p>
          <w:p w:rsidR="000D793C" w:rsidRPr="00944A9E" w:rsidRDefault="0057304C" w:rsidP="00FD256A">
            <w:pPr>
              <w:jc w:val="both"/>
            </w:pPr>
            <w:r w:rsidRPr="00944A9E">
              <w:t xml:space="preserve">Bělecký, Z. et </w:t>
            </w:r>
            <w:r w:rsidR="000D793C" w:rsidRPr="00944A9E">
              <w:t xml:space="preserve">al. (2007). </w:t>
            </w:r>
            <w:r w:rsidR="000D793C" w:rsidRPr="00944A9E">
              <w:rPr>
                <w:i/>
              </w:rPr>
              <w:t>Klíčové kompetence v základním vzdělávání</w:t>
            </w:r>
            <w:r w:rsidR="000D793C" w:rsidRPr="00944A9E">
              <w:t>. Praha: VÚP.</w:t>
            </w:r>
          </w:p>
          <w:p w:rsidR="000D793C" w:rsidRPr="00944A9E" w:rsidRDefault="000D793C" w:rsidP="00FD256A">
            <w:pPr>
              <w:jc w:val="both"/>
            </w:pPr>
            <w:r w:rsidRPr="00944A9E">
              <w:t xml:space="preserve">Hrabal, V., &amp; Pavelková, I. (2010). </w:t>
            </w:r>
            <w:r w:rsidRPr="00944A9E">
              <w:rPr>
                <w:i/>
              </w:rPr>
              <w:t xml:space="preserve">Jaký jsem učitel. </w:t>
            </w:r>
            <w:r w:rsidRPr="00944A9E">
              <w:t>Praha: Portál.</w:t>
            </w:r>
          </w:p>
          <w:p w:rsidR="000D793C" w:rsidRPr="00944A9E" w:rsidRDefault="000D793C" w:rsidP="00FD256A">
            <w:pPr>
              <w:jc w:val="both"/>
            </w:pPr>
            <w:r w:rsidRPr="00944A9E">
              <w:t>Kolář, Z., &amp; Vališová, A</w:t>
            </w:r>
            <w:r w:rsidRPr="00944A9E">
              <w:rPr>
                <w:i/>
                <w:iCs/>
              </w:rPr>
              <w:t xml:space="preserve">. </w:t>
            </w:r>
            <w:r w:rsidRPr="00944A9E">
              <w:rPr>
                <w:iCs/>
              </w:rPr>
              <w:t>(2009).</w:t>
            </w:r>
            <w:r w:rsidRPr="00944A9E">
              <w:rPr>
                <w:i/>
                <w:iCs/>
              </w:rPr>
              <w:t xml:space="preserve"> Analýza vyučování.</w:t>
            </w:r>
            <w:r w:rsidRPr="00944A9E">
              <w:t xml:space="preserve"> Praha: Grada.</w:t>
            </w:r>
          </w:p>
          <w:p w:rsidR="000D793C" w:rsidRPr="00944A9E" w:rsidRDefault="000D793C" w:rsidP="00FD256A">
            <w:pPr>
              <w:jc w:val="both"/>
              <w:rPr>
                <w:b/>
              </w:rPr>
            </w:pPr>
            <w:r w:rsidRPr="00944A9E">
              <w:t xml:space="preserve">Lukášová, H., </w:t>
            </w:r>
            <w:r w:rsidR="002D565F" w:rsidRPr="00944A9E">
              <w:t>S</w:t>
            </w:r>
            <w:r w:rsidRPr="00944A9E">
              <w:t xml:space="preserve">vatoš, T., &amp; Majerčíková, J. (2014). </w:t>
            </w:r>
            <w:r w:rsidRPr="00944A9E">
              <w:rPr>
                <w:i/>
              </w:rPr>
              <w:t>Studentské portfolio jako výzkumný prostředek poznání cesty k učitelství.</w:t>
            </w:r>
            <w:r w:rsidRPr="00944A9E">
              <w:t xml:space="preserve"> Zlín: FHS UTB.</w:t>
            </w:r>
          </w:p>
          <w:p w:rsidR="000D793C" w:rsidRPr="00944A9E" w:rsidRDefault="000D793C" w:rsidP="00FD256A">
            <w:r w:rsidRPr="00944A9E">
              <w:t>Wiegerová, A. a kol. (2012)</w:t>
            </w:r>
            <w:r w:rsidR="002D565F" w:rsidRPr="00944A9E">
              <w:t>.</w:t>
            </w:r>
            <w:r w:rsidR="00FC023D">
              <w:t xml:space="preserve"> </w:t>
            </w:r>
            <w:r w:rsidRPr="00944A9E">
              <w:rPr>
                <w:i/>
              </w:rPr>
              <w:t>Self efficacy v edukačných súvislostiach.</w:t>
            </w:r>
            <w:r w:rsidRPr="00944A9E">
              <w:t xml:space="preserve"> Bratislava: SPN.</w:t>
            </w:r>
          </w:p>
          <w:p w:rsidR="000D793C" w:rsidRPr="00944A9E" w:rsidRDefault="000D793C" w:rsidP="00FD256A">
            <w:r w:rsidRPr="00944A9E">
              <w:t xml:space="preserve">Wiegerová, A. et al. (2015). </w:t>
            </w:r>
            <w:r w:rsidRPr="00944A9E">
              <w:rPr>
                <w:i/>
              </w:rPr>
              <w:t>Od začátečníka k mentorovi.</w:t>
            </w:r>
            <w:r w:rsidRPr="00944A9E">
              <w:t xml:space="preserve"> Zlín: FHS UTB.</w:t>
            </w:r>
          </w:p>
          <w:p w:rsidR="000D793C" w:rsidRPr="00944A9E" w:rsidRDefault="000D793C" w:rsidP="00FD256A">
            <w:pPr>
              <w:jc w:val="both"/>
            </w:pPr>
          </w:p>
          <w:p w:rsidR="000D793C" w:rsidRPr="00944A9E" w:rsidRDefault="000D793C" w:rsidP="00FD256A">
            <w:pPr>
              <w:jc w:val="both"/>
              <w:rPr>
                <w:b/>
              </w:rPr>
            </w:pPr>
            <w:r w:rsidRPr="00944A9E">
              <w:rPr>
                <w:b/>
              </w:rPr>
              <w:t>Doporučená</w:t>
            </w:r>
            <w:r w:rsidR="006A0E43">
              <w:rPr>
                <w:b/>
              </w:rPr>
              <w:t xml:space="preserve"> literatura</w:t>
            </w:r>
            <w:r w:rsidRPr="00944A9E">
              <w:rPr>
                <w:b/>
              </w:rPr>
              <w:t>:</w:t>
            </w:r>
          </w:p>
          <w:p w:rsidR="000D793C" w:rsidRPr="00944A9E" w:rsidRDefault="000D793C" w:rsidP="00FD256A">
            <w:pPr>
              <w:jc w:val="both"/>
            </w:pPr>
            <w:r w:rsidRPr="00944A9E">
              <w:t xml:space="preserve">Skalková, J. (2007). </w:t>
            </w:r>
            <w:r w:rsidRPr="00944A9E">
              <w:rPr>
                <w:i/>
              </w:rPr>
              <w:t>Obecná didaktika</w:t>
            </w:r>
            <w:r w:rsidRPr="00944A9E">
              <w:t>. Praha: Grada.</w:t>
            </w:r>
          </w:p>
          <w:p w:rsidR="000D793C" w:rsidRPr="00944A9E" w:rsidRDefault="000D793C" w:rsidP="00FD256A">
            <w:pPr>
              <w:jc w:val="both"/>
            </w:pPr>
            <w:r w:rsidRPr="00944A9E">
              <w:t xml:space="preserve">Spilková, V. (2005). </w:t>
            </w:r>
            <w:r w:rsidRPr="00944A9E">
              <w:rPr>
                <w:i/>
              </w:rPr>
              <w:t>Proměny primárního vzdělávání v ČR</w:t>
            </w:r>
            <w:r w:rsidRPr="00944A9E">
              <w:t xml:space="preserve">. Praha: Portál. </w:t>
            </w:r>
          </w:p>
          <w:p w:rsidR="000D793C" w:rsidRPr="00944A9E" w:rsidRDefault="000D793C" w:rsidP="00FD256A">
            <w:pPr>
              <w:jc w:val="both"/>
            </w:pPr>
            <w:r w:rsidRPr="00944A9E">
              <w:t xml:space="preserve">Spilková, V., &amp; Hejlová, H. (eds.).(2010). </w:t>
            </w:r>
            <w:r w:rsidRPr="00944A9E">
              <w:rPr>
                <w:i/>
              </w:rPr>
              <w:t>Příprava učitelů pro primární a preprimární vzdělávání v ČR a SR.</w:t>
            </w:r>
            <w:r w:rsidRPr="00944A9E">
              <w:t xml:space="preserve"> Praha: UK.</w:t>
            </w:r>
          </w:p>
          <w:p w:rsidR="000D793C" w:rsidRPr="00944A9E" w:rsidRDefault="000D793C" w:rsidP="00FD256A">
            <w:pPr>
              <w:jc w:val="both"/>
            </w:pPr>
            <w:r w:rsidRPr="00944A9E">
              <w:t>Platné školní dokumenty a legislativa.</w:t>
            </w:r>
          </w:p>
          <w:p w:rsidR="000D793C" w:rsidRPr="00944A9E" w:rsidRDefault="000D793C" w:rsidP="00E7344C">
            <w:pPr>
              <w:jc w:val="both"/>
            </w:pPr>
          </w:p>
        </w:tc>
      </w:tr>
      <w:tr w:rsidR="000D793C" w:rsidRPr="00944A9E" w:rsidTr="00133D24">
        <w:trPr>
          <w:jc w:val="center"/>
        </w:trPr>
        <w:tc>
          <w:tcPr>
            <w:tcW w:w="10204" w:type="dxa"/>
            <w:gridSpan w:val="8"/>
            <w:tcBorders>
              <w:top w:val="single" w:sz="12" w:space="0" w:color="auto"/>
              <w:left w:val="single" w:sz="2" w:space="0" w:color="auto"/>
              <w:bottom w:val="single" w:sz="2" w:space="0" w:color="auto"/>
              <w:right w:val="single" w:sz="2" w:space="0" w:color="auto"/>
            </w:tcBorders>
            <w:shd w:val="clear" w:color="auto" w:fill="F7CAAC"/>
          </w:tcPr>
          <w:p w:rsidR="000D793C" w:rsidRPr="00944A9E" w:rsidRDefault="000D793C" w:rsidP="00E7344C">
            <w:pPr>
              <w:jc w:val="center"/>
              <w:rPr>
                <w:b/>
              </w:rPr>
            </w:pPr>
            <w:r w:rsidRPr="00944A9E">
              <w:rPr>
                <w:b/>
              </w:rPr>
              <w:t>Informace ke kombinované nebo distanční formě</w:t>
            </w:r>
          </w:p>
        </w:tc>
      </w:tr>
      <w:tr w:rsidR="008A1422" w:rsidRPr="00944A9E" w:rsidTr="007A1511">
        <w:trPr>
          <w:jc w:val="center"/>
        </w:trPr>
        <w:tc>
          <w:tcPr>
            <w:tcW w:w="5178" w:type="dxa"/>
            <w:gridSpan w:val="3"/>
            <w:tcBorders>
              <w:top w:val="single" w:sz="2" w:space="0" w:color="auto"/>
            </w:tcBorders>
            <w:shd w:val="clear" w:color="auto" w:fill="F7CAAC"/>
          </w:tcPr>
          <w:p w:rsidR="000D793C" w:rsidRPr="00944A9E" w:rsidRDefault="000D793C" w:rsidP="00E7344C">
            <w:pPr>
              <w:jc w:val="both"/>
            </w:pPr>
            <w:r w:rsidRPr="00944A9E">
              <w:rPr>
                <w:b/>
              </w:rPr>
              <w:t>Rozsah konzultací (soustředění)</w:t>
            </w:r>
          </w:p>
        </w:tc>
        <w:tc>
          <w:tcPr>
            <w:tcW w:w="889" w:type="dxa"/>
            <w:tcBorders>
              <w:top w:val="single" w:sz="2" w:space="0" w:color="auto"/>
            </w:tcBorders>
          </w:tcPr>
          <w:p w:rsidR="000D793C" w:rsidRPr="00944A9E" w:rsidRDefault="000D793C" w:rsidP="00E7344C">
            <w:pPr>
              <w:jc w:val="both"/>
            </w:pPr>
          </w:p>
        </w:tc>
        <w:tc>
          <w:tcPr>
            <w:tcW w:w="4137" w:type="dxa"/>
            <w:gridSpan w:val="4"/>
            <w:tcBorders>
              <w:top w:val="single" w:sz="2" w:space="0" w:color="auto"/>
            </w:tcBorders>
            <w:shd w:val="clear" w:color="auto" w:fill="F7CAAC"/>
          </w:tcPr>
          <w:p w:rsidR="000D793C" w:rsidRPr="00944A9E" w:rsidRDefault="000D793C" w:rsidP="00E7344C">
            <w:pPr>
              <w:jc w:val="both"/>
              <w:rPr>
                <w:b/>
              </w:rPr>
            </w:pPr>
            <w:r w:rsidRPr="00944A9E">
              <w:rPr>
                <w:b/>
              </w:rPr>
              <w:t xml:space="preserve">hodin </w:t>
            </w:r>
          </w:p>
        </w:tc>
      </w:tr>
      <w:tr w:rsidR="000D793C" w:rsidRPr="00944A9E" w:rsidTr="00133D24">
        <w:trPr>
          <w:jc w:val="center"/>
        </w:trPr>
        <w:tc>
          <w:tcPr>
            <w:tcW w:w="10204" w:type="dxa"/>
            <w:gridSpan w:val="8"/>
            <w:shd w:val="clear" w:color="auto" w:fill="F7CAAC"/>
          </w:tcPr>
          <w:p w:rsidR="000D793C" w:rsidRPr="00944A9E" w:rsidRDefault="000D793C" w:rsidP="00E7344C">
            <w:pPr>
              <w:jc w:val="both"/>
              <w:rPr>
                <w:b/>
              </w:rPr>
            </w:pPr>
            <w:r w:rsidRPr="00944A9E">
              <w:rPr>
                <w:b/>
              </w:rPr>
              <w:t>Informace o způsobu kontaktu s vyučujícím</w:t>
            </w:r>
          </w:p>
        </w:tc>
      </w:tr>
      <w:tr w:rsidR="000D793C" w:rsidRPr="00944A9E" w:rsidTr="00133D24">
        <w:trPr>
          <w:trHeight w:val="1223"/>
          <w:jc w:val="center"/>
        </w:trPr>
        <w:tc>
          <w:tcPr>
            <w:tcW w:w="10204" w:type="dxa"/>
            <w:gridSpan w:val="8"/>
          </w:tcPr>
          <w:p w:rsidR="000D793C" w:rsidRPr="00944A9E" w:rsidRDefault="000D793C" w:rsidP="00E7344C">
            <w:pPr>
              <w:jc w:val="both"/>
            </w:pPr>
          </w:p>
        </w:tc>
      </w:tr>
    </w:tbl>
    <w:p w:rsidR="006B06CC" w:rsidRDefault="00BF2D35">
      <w:pPr>
        <w:rPr>
          <w:ins w:id="1755" w:author="Hana Navrátilová" w:date="2019-09-24T11:10:00Z"/>
        </w:rPr>
      </w:pPr>
      <w: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7"/>
        <w:gridCol w:w="566"/>
        <w:gridCol w:w="1135"/>
        <w:gridCol w:w="889"/>
        <w:gridCol w:w="816"/>
        <w:gridCol w:w="2155"/>
        <w:gridCol w:w="539"/>
        <w:gridCol w:w="627"/>
      </w:tblGrid>
      <w:tr w:rsidR="00952AB7" w:rsidRPr="00944A9E" w:rsidTr="00133D24">
        <w:trPr>
          <w:jc w:val="center"/>
        </w:trPr>
        <w:tc>
          <w:tcPr>
            <w:tcW w:w="10204" w:type="dxa"/>
            <w:gridSpan w:val="8"/>
            <w:tcBorders>
              <w:bottom w:val="double" w:sz="4" w:space="0" w:color="auto"/>
            </w:tcBorders>
            <w:shd w:val="clear" w:color="auto" w:fill="BDD6EE"/>
          </w:tcPr>
          <w:p w:rsidR="00952AB7" w:rsidRPr="00944A9E" w:rsidRDefault="005314DC" w:rsidP="00E7344C">
            <w:pPr>
              <w:jc w:val="both"/>
              <w:rPr>
                <w:b/>
                <w:sz w:val="28"/>
                <w:szCs w:val="28"/>
              </w:rPr>
            </w:pPr>
            <w:r>
              <w:br w:type="page"/>
            </w:r>
            <w:r w:rsidR="00952AB7" w:rsidRPr="00944A9E">
              <w:br w:type="page"/>
            </w:r>
            <w:r w:rsidR="00952AB7" w:rsidRPr="00944A9E">
              <w:rPr>
                <w:b/>
                <w:sz w:val="28"/>
                <w:szCs w:val="28"/>
              </w:rPr>
              <w:t>B-III – Charakteristika studijního předmětu</w:t>
            </w:r>
          </w:p>
        </w:tc>
      </w:tr>
      <w:tr w:rsidR="00952AB7" w:rsidRPr="00944A9E" w:rsidTr="00133D24">
        <w:trPr>
          <w:jc w:val="center"/>
        </w:trPr>
        <w:tc>
          <w:tcPr>
            <w:tcW w:w="3477" w:type="dxa"/>
            <w:tcBorders>
              <w:top w:val="double" w:sz="4" w:space="0" w:color="auto"/>
            </w:tcBorders>
            <w:shd w:val="clear" w:color="auto" w:fill="F7CAAC"/>
          </w:tcPr>
          <w:p w:rsidR="00952AB7" w:rsidRPr="00944A9E" w:rsidRDefault="00952AB7" w:rsidP="00E7344C">
            <w:pPr>
              <w:jc w:val="both"/>
              <w:rPr>
                <w:b/>
              </w:rPr>
            </w:pPr>
            <w:r w:rsidRPr="00944A9E">
              <w:rPr>
                <w:b/>
              </w:rPr>
              <w:t>Název studijního předmětu</w:t>
            </w:r>
          </w:p>
        </w:tc>
        <w:tc>
          <w:tcPr>
            <w:tcW w:w="6727" w:type="dxa"/>
            <w:gridSpan w:val="7"/>
            <w:tcBorders>
              <w:top w:val="double" w:sz="4" w:space="0" w:color="auto"/>
            </w:tcBorders>
          </w:tcPr>
          <w:p w:rsidR="00952AB7" w:rsidRPr="00944A9E" w:rsidRDefault="00952AB7" w:rsidP="00E7344C">
            <w:pPr>
              <w:jc w:val="both"/>
            </w:pPr>
            <w:r w:rsidRPr="00944A9E">
              <w:t>Primární pedagogika 9</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Typ předmětu</w:t>
            </w:r>
          </w:p>
        </w:tc>
        <w:tc>
          <w:tcPr>
            <w:tcW w:w="3406" w:type="dxa"/>
            <w:gridSpan w:val="4"/>
          </w:tcPr>
          <w:p w:rsidR="00952AB7" w:rsidRPr="00944A9E" w:rsidRDefault="00952AB7" w:rsidP="00E7344C">
            <w:pPr>
              <w:jc w:val="both"/>
            </w:pPr>
            <w:r w:rsidRPr="00944A9E">
              <w:t>povinný, ZT</w:t>
            </w:r>
          </w:p>
        </w:tc>
        <w:tc>
          <w:tcPr>
            <w:tcW w:w="2694" w:type="dxa"/>
            <w:gridSpan w:val="2"/>
            <w:shd w:val="clear" w:color="auto" w:fill="F7CAAC"/>
          </w:tcPr>
          <w:p w:rsidR="00952AB7" w:rsidRPr="00944A9E" w:rsidRDefault="00952AB7" w:rsidP="00E7344C">
            <w:pPr>
              <w:jc w:val="both"/>
            </w:pPr>
            <w:r w:rsidRPr="00944A9E">
              <w:rPr>
                <w:b/>
              </w:rPr>
              <w:t>doporučený ročník / semestr</w:t>
            </w:r>
          </w:p>
        </w:tc>
        <w:tc>
          <w:tcPr>
            <w:tcW w:w="627" w:type="dxa"/>
          </w:tcPr>
          <w:p w:rsidR="00952AB7" w:rsidRPr="00944A9E" w:rsidRDefault="00952AB7" w:rsidP="00E7344C">
            <w:pPr>
              <w:jc w:val="both"/>
            </w:pPr>
            <w:r w:rsidRPr="00944A9E">
              <w:t>5/ZS</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Rozsah studijního předmětu</w:t>
            </w:r>
          </w:p>
        </w:tc>
        <w:tc>
          <w:tcPr>
            <w:tcW w:w="1701" w:type="dxa"/>
            <w:gridSpan w:val="2"/>
          </w:tcPr>
          <w:p w:rsidR="00952AB7" w:rsidRPr="00944A9E" w:rsidRDefault="00952AB7" w:rsidP="00E7344C">
            <w:pPr>
              <w:jc w:val="both"/>
            </w:pPr>
            <w:r w:rsidRPr="00944A9E">
              <w:t>28p+28s</w:t>
            </w:r>
          </w:p>
        </w:tc>
        <w:tc>
          <w:tcPr>
            <w:tcW w:w="889" w:type="dxa"/>
            <w:shd w:val="clear" w:color="auto" w:fill="F7CAAC"/>
          </w:tcPr>
          <w:p w:rsidR="00952AB7" w:rsidRPr="00944A9E" w:rsidRDefault="00952AB7" w:rsidP="00E7344C">
            <w:pPr>
              <w:jc w:val="both"/>
              <w:rPr>
                <w:b/>
              </w:rPr>
            </w:pPr>
            <w:r w:rsidRPr="00944A9E">
              <w:rPr>
                <w:b/>
              </w:rPr>
              <w:t xml:space="preserve">hod. </w:t>
            </w:r>
          </w:p>
        </w:tc>
        <w:tc>
          <w:tcPr>
            <w:tcW w:w="816" w:type="dxa"/>
          </w:tcPr>
          <w:p w:rsidR="00952AB7" w:rsidRPr="00944A9E" w:rsidRDefault="00952AB7" w:rsidP="00E7344C">
            <w:pPr>
              <w:jc w:val="both"/>
            </w:pPr>
            <w:r w:rsidRPr="00944A9E">
              <w:t>56</w:t>
            </w:r>
          </w:p>
        </w:tc>
        <w:tc>
          <w:tcPr>
            <w:tcW w:w="2155" w:type="dxa"/>
            <w:shd w:val="clear" w:color="auto" w:fill="F7CAAC"/>
          </w:tcPr>
          <w:p w:rsidR="00952AB7" w:rsidRPr="00944A9E" w:rsidRDefault="00952AB7" w:rsidP="00E7344C">
            <w:pPr>
              <w:jc w:val="both"/>
              <w:rPr>
                <w:b/>
              </w:rPr>
            </w:pPr>
            <w:r w:rsidRPr="00944A9E">
              <w:rPr>
                <w:b/>
              </w:rPr>
              <w:t>kreditů</w:t>
            </w:r>
          </w:p>
        </w:tc>
        <w:tc>
          <w:tcPr>
            <w:tcW w:w="1166" w:type="dxa"/>
            <w:gridSpan w:val="2"/>
          </w:tcPr>
          <w:p w:rsidR="00952AB7" w:rsidRPr="00944A9E" w:rsidRDefault="00952AB7" w:rsidP="00E7344C">
            <w:pPr>
              <w:jc w:val="both"/>
            </w:pPr>
            <w:r w:rsidRPr="00944A9E">
              <w:t>4</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Prerekvizity, korekvizity, ekvivalence</w:t>
            </w:r>
          </w:p>
        </w:tc>
        <w:tc>
          <w:tcPr>
            <w:tcW w:w="6727" w:type="dxa"/>
            <w:gridSpan w:val="7"/>
          </w:tcPr>
          <w:p w:rsidR="00952AB7" w:rsidRPr="00944A9E" w:rsidRDefault="00952AB7" w:rsidP="00E7344C">
            <w:pPr>
              <w:jc w:val="both"/>
            </w:pP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Způsob ověření studijních výsledků</w:t>
            </w:r>
          </w:p>
        </w:tc>
        <w:tc>
          <w:tcPr>
            <w:tcW w:w="3406" w:type="dxa"/>
            <w:gridSpan w:val="4"/>
          </w:tcPr>
          <w:p w:rsidR="00952AB7" w:rsidRPr="00944A9E" w:rsidRDefault="00952AB7" w:rsidP="00E7344C">
            <w:pPr>
              <w:jc w:val="both"/>
            </w:pPr>
            <w:r w:rsidRPr="00944A9E">
              <w:t>zápočet, zkouška</w:t>
            </w:r>
          </w:p>
        </w:tc>
        <w:tc>
          <w:tcPr>
            <w:tcW w:w="2155" w:type="dxa"/>
            <w:shd w:val="clear" w:color="auto" w:fill="F7CAAC"/>
          </w:tcPr>
          <w:p w:rsidR="00952AB7" w:rsidRPr="00944A9E" w:rsidRDefault="00952AB7" w:rsidP="00E7344C">
            <w:pPr>
              <w:jc w:val="both"/>
              <w:rPr>
                <w:b/>
              </w:rPr>
            </w:pPr>
            <w:r w:rsidRPr="00944A9E">
              <w:rPr>
                <w:b/>
              </w:rPr>
              <w:t>Forma výuky</w:t>
            </w:r>
          </w:p>
        </w:tc>
        <w:tc>
          <w:tcPr>
            <w:tcW w:w="1166" w:type="dxa"/>
            <w:gridSpan w:val="2"/>
          </w:tcPr>
          <w:p w:rsidR="00952AB7" w:rsidRPr="00944A9E" w:rsidRDefault="00952AB7" w:rsidP="00E7344C">
            <w:pPr>
              <w:jc w:val="both"/>
            </w:pPr>
            <w:r w:rsidRPr="00944A9E">
              <w:t>přednáška</w:t>
            </w:r>
          </w:p>
          <w:p w:rsidR="00952AB7" w:rsidRPr="00944A9E" w:rsidRDefault="00952AB7" w:rsidP="00E7344C">
            <w:pPr>
              <w:jc w:val="both"/>
            </w:pPr>
            <w:r w:rsidRPr="00944A9E">
              <w:t>seminář</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Forma způsobu ověření studijních výsledků a další požadavky na studenta</w:t>
            </w:r>
          </w:p>
        </w:tc>
        <w:tc>
          <w:tcPr>
            <w:tcW w:w="6727" w:type="dxa"/>
            <w:gridSpan w:val="7"/>
            <w:tcBorders>
              <w:bottom w:val="nil"/>
            </w:tcBorders>
          </w:tcPr>
          <w:p w:rsidR="00952AB7" w:rsidRPr="00944A9E" w:rsidRDefault="00952AB7" w:rsidP="00E7344C">
            <w:pPr>
              <w:jc w:val="both"/>
            </w:pPr>
            <w:r w:rsidRPr="00944A9E">
              <w:t>Kompletace a odevzdání pedagogických portfolií k řešení pedagogických problémů s k prezentaci a obhajobě pedagogických projektů.</w:t>
            </w:r>
          </w:p>
        </w:tc>
      </w:tr>
      <w:tr w:rsidR="00952AB7" w:rsidRPr="00944A9E" w:rsidTr="00133D24">
        <w:trPr>
          <w:trHeight w:val="108"/>
          <w:jc w:val="center"/>
        </w:trPr>
        <w:tc>
          <w:tcPr>
            <w:tcW w:w="10204" w:type="dxa"/>
            <w:gridSpan w:val="8"/>
            <w:tcBorders>
              <w:top w:val="nil"/>
            </w:tcBorders>
          </w:tcPr>
          <w:p w:rsidR="00952AB7" w:rsidRPr="00944A9E" w:rsidRDefault="00952AB7" w:rsidP="00E7344C">
            <w:pPr>
              <w:jc w:val="both"/>
            </w:pPr>
          </w:p>
        </w:tc>
      </w:tr>
      <w:tr w:rsidR="00952AB7" w:rsidRPr="00944A9E" w:rsidTr="00133D24">
        <w:trPr>
          <w:trHeight w:val="197"/>
          <w:jc w:val="center"/>
        </w:trPr>
        <w:tc>
          <w:tcPr>
            <w:tcW w:w="3477" w:type="dxa"/>
            <w:tcBorders>
              <w:top w:val="nil"/>
            </w:tcBorders>
            <w:shd w:val="clear" w:color="auto" w:fill="F7CAAC"/>
          </w:tcPr>
          <w:p w:rsidR="00952AB7" w:rsidRPr="00944A9E" w:rsidRDefault="00952AB7" w:rsidP="00E7344C">
            <w:pPr>
              <w:jc w:val="both"/>
              <w:rPr>
                <w:b/>
              </w:rPr>
            </w:pPr>
            <w:r w:rsidRPr="00944A9E">
              <w:rPr>
                <w:b/>
              </w:rPr>
              <w:t>Garant předmětu</w:t>
            </w:r>
          </w:p>
        </w:tc>
        <w:tc>
          <w:tcPr>
            <w:tcW w:w="6727" w:type="dxa"/>
            <w:gridSpan w:val="7"/>
            <w:tcBorders>
              <w:top w:val="nil"/>
            </w:tcBorders>
          </w:tcPr>
          <w:p w:rsidR="00952AB7" w:rsidRPr="00944A9E" w:rsidRDefault="00952AB7" w:rsidP="00E7344C">
            <w:pPr>
              <w:jc w:val="both"/>
            </w:pPr>
            <w:r w:rsidRPr="00944A9E">
              <w:t>prof. PhDr. Hana Lukášová, CSc.</w:t>
            </w:r>
          </w:p>
        </w:tc>
      </w:tr>
      <w:tr w:rsidR="00952AB7" w:rsidRPr="00944A9E" w:rsidTr="00133D24">
        <w:trPr>
          <w:trHeight w:val="543"/>
          <w:jc w:val="center"/>
        </w:trPr>
        <w:tc>
          <w:tcPr>
            <w:tcW w:w="3477" w:type="dxa"/>
            <w:tcBorders>
              <w:top w:val="nil"/>
            </w:tcBorders>
            <w:shd w:val="clear" w:color="auto" w:fill="F7CAAC"/>
          </w:tcPr>
          <w:p w:rsidR="00952AB7" w:rsidRPr="00944A9E" w:rsidRDefault="00952AB7" w:rsidP="00E7344C">
            <w:pPr>
              <w:jc w:val="both"/>
              <w:rPr>
                <w:b/>
              </w:rPr>
            </w:pPr>
            <w:r w:rsidRPr="00944A9E">
              <w:rPr>
                <w:b/>
              </w:rPr>
              <w:t>Zapojení garanta do výuky předmětu</w:t>
            </w:r>
          </w:p>
        </w:tc>
        <w:tc>
          <w:tcPr>
            <w:tcW w:w="6727" w:type="dxa"/>
            <w:gridSpan w:val="7"/>
            <w:tcBorders>
              <w:top w:val="nil"/>
            </w:tcBorders>
          </w:tcPr>
          <w:p w:rsidR="00952AB7" w:rsidRPr="00944A9E" w:rsidRDefault="00952AB7" w:rsidP="00E7344C">
            <w:pPr>
              <w:jc w:val="both"/>
            </w:pPr>
            <w:r w:rsidRPr="00944A9E">
              <w:t>přednášející, vede seminář</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Vyučující</w:t>
            </w:r>
          </w:p>
        </w:tc>
        <w:tc>
          <w:tcPr>
            <w:tcW w:w="6727" w:type="dxa"/>
            <w:gridSpan w:val="7"/>
            <w:tcBorders>
              <w:bottom w:val="nil"/>
            </w:tcBorders>
            <w:shd w:val="clear" w:color="auto" w:fill="auto"/>
          </w:tcPr>
          <w:p w:rsidR="00952AB7" w:rsidRPr="00944A9E" w:rsidRDefault="00952AB7" w:rsidP="00E7344C">
            <w:pPr>
              <w:jc w:val="both"/>
            </w:pPr>
            <w:r w:rsidRPr="00944A9E">
              <w:t>prof. PhDr. Hana Lukášová, CSc. (100%)</w:t>
            </w:r>
          </w:p>
        </w:tc>
      </w:tr>
      <w:tr w:rsidR="00952AB7" w:rsidRPr="00944A9E" w:rsidTr="00133D24">
        <w:trPr>
          <w:trHeight w:val="254"/>
          <w:jc w:val="center"/>
        </w:trPr>
        <w:tc>
          <w:tcPr>
            <w:tcW w:w="10204" w:type="dxa"/>
            <w:gridSpan w:val="8"/>
            <w:tcBorders>
              <w:top w:val="nil"/>
            </w:tcBorders>
          </w:tcPr>
          <w:p w:rsidR="00952AB7" w:rsidRPr="00944A9E" w:rsidRDefault="00952AB7" w:rsidP="00E7344C">
            <w:pPr>
              <w:jc w:val="both"/>
            </w:pP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Stručná anotace předmětu</w:t>
            </w:r>
          </w:p>
        </w:tc>
        <w:tc>
          <w:tcPr>
            <w:tcW w:w="6727" w:type="dxa"/>
            <w:gridSpan w:val="7"/>
            <w:tcBorders>
              <w:bottom w:val="nil"/>
            </w:tcBorders>
          </w:tcPr>
          <w:p w:rsidR="00952AB7" w:rsidRPr="00944A9E" w:rsidRDefault="00952AB7" w:rsidP="00E7344C">
            <w:pPr>
              <w:jc w:val="both"/>
            </w:pPr>
          </w:p>
        </w:tc>
      </w:tr>
      <w:tr w:rsidR="00952AB7" w:rsidRPr="00944A9E" w:rsidTr="00133D24">
        <w:trPr>
          <w:trHeight w:val="3011"/>
          <w:jc w:val="center"/>
        </w:trPr>
        <w:tc>
          <w:tcPr>
            <w:tcW w:w="10204" w:type="dxa"/>
            <w:gridSpan w:val="8"/>
            <w:tcBorders>
              <w:top w:val="nil"/>
              <w:bottom w:val="single" w:sz="12" w:space="0" w:color="auto"/>
            </w:tcBorders>
          </w:tcPr>
          <w:p w:rsidR="00952AB7" w:rsidRPr="00944A9E" w:rsidRDefault="00952AB7" w:rsidP="00E7344C">
            <w:pPr>
              <w:jc w:val="both"/>
            </w:pPr>
          </w:p>
          <w:p w:rsidR="00952AB7" w:rsidRPr="00944A9E" w:rsidRDefault="00952AB7" w:rsidP="00E7344C">
            <w:pPr>
              <w:jc w:val="both"/>
            </w:pPr>
            <w:r w:rsidRPr="00944A9E">
              <w:t>Student je veden k písemnému zpracování pedagogického problému.</w:t>
            </w:r>
          </w:p>
          <w:p w:rsidR="00952AB7" w:rsidRPr="00944A9E" w:rsidRDefault="00952AB7" w:rsidP="00E7344C">
            <w:pPr>
              <w:jc w:val="both"/>
            </w:pPr>
            <w:r w:rsidRPr="00944A9E">
              <w:t>Písemně zpracovává také teoretický okruh státní závěrečné zkoušky a hledá zajímavé postupy pro opakování teoretických otázek pedagogické vědy podle následujících okruhů.</w:t>
            </w:r>
          </w:p>
          <w:p w:rsidR="00952AB7" w:rsidRPr="00944A9E" w:rsidRDefault="00952AB7" w:rsidP="00E7344C">
            <w:pPr>
              <w:jc w:val="both"/>
            </w:pPr>
            <w:r w:rsidRPr="00944A9E">
              <w:t>Škola jako místo osobnostního, sociálního, morálního a kognitivního rozvoje žáků</w:t>
            </w:r>
            <w:r w:rsidR="00FA08B3" w:rsidRPr="00944A9E">
              <w:t>.</w:t>
            </w:r>
          </w:p>
          <w:p w:rsidR="00952AB7" w:rsidRPr="00944A9E" w:rsidRDefault="00952AB7" w:rsidP="00E7344C">
            <w:pPr>
              <w:jc w:val="both"/>
            </w:pPr>
            <w:r w:rsidRPr="00944A9E">
              <w:t>Autorita a kázeň ve výchově a ve škole</w:t>
            </w:r>
            <w:r w:rsidR="00FA08B3" w:rsidRPr="00944A9E">
              <w:t>.</w:t>
            </w:r>
          </w:p>
          <w:p w:rsidR="00952AB7" w:rsidRPr="00944A9E" w:rsidRDefault="00952AB7" w:rsidP="00E7344C">
            <w:pPr>
              <w:jc w:val="both"/>
            </w:pPr>
            <w:r w:rsidRPr="00944A9E">
              <w:t>Mravní a sociální výchova</w:t>
            </w:r>
            <w:r w:rsidR="00FA08B3" w:rsidRPr="00944A9E">
              <w:t>.</w:t>
            </w:r>
          </w:p>
          <w:p w:rsidR="00952AB7" w:rsidRPr="00944A9E" w:rsidRDefault="00952AB7" w:rsidP="00E7344C">
            <w:pPr>
              <w:jc w:val="both"/>
            </w:pPr>
            <w:r w:rsidRPr="00944A9E">
              <w:t>Estetický, pracovní a tělesný aspekt rozvoje osobnosti</w:t>
            </w:r>
            <w:r w:rsidR="00FA08B3" w:rsidRPr="00944A9E">
              <w:t>.</w:t>
            </w:r>
          </w:p>
          <w:p w:rsidR="00952AB7" w:rsidRPr="00944A9E" w:rsidRDefault="00952AB7" w:rsidP="00E7344C">
            <w:pPr>
              <w:jc w:val="both"/>
            </w:pPr>
            <w:r w:rsidRPr="00944A9E">
              <w:t>Rodina jako výchovné prostředí, výchova k</w:t>
            </w:r>
            <w:r w:rsidR="00FA08B3" w:rsidRPr="00944A9E">
              <w:t> </w:t>
            </w:r>
            <w:r w:rsidRPr="00944A9E">
              <w:t>rodičovství</w:t>
            </w:r>
            <w:r w:rsidR="00FA08B3" w:rsidRPr="00944A9E">
              <w:t>.</w:t>
            </w:r>
          </w:p>
          <w:p w:rsidR="00952AB7" w:rsidRPr="00944A9E" w:rsidRDefault="00952AB7" w:rsidP="00E7344C">
            <w:pPr>
              <w:jc w:val="both"/>
            </w:pPr>
            <w:r w:rsidRPr="00944A9E">
              <w:t>Volný čas a mimoškolní výchova dětí ve věku 6-12 let</w:t>
            </w:r>
            <w:r w:rsidR="00FA08B3" w:rsidRPr="00944A9E">
              <w:t>.</w:t>
            </w:r>
          </w:p>
          <w:p w:rsidR="00952AB7" w:rsidRPr="00944A9E" w:rsidRDefault="00952AB7" w:rsidP="00E7344C">
            <w:pPr>
              <w:jc w:val="both"/>
            </w:pPr>
            <w:r w:rsidRPr="00944A9E">
              <w:t>J. A. Komenský a česká škola současnosti</w:t>
            </w:r>
            <w:r w:rsidR="00FA08B3" w:rsidRPr="00944A9E">
              <w:t>.</w:t>
            </w:r>
          </w:p>
          <w:p w:rsidR="00952AB7" w:rsidRPr="00944A9E" w:rsidRDefault="00952AB7" w:rsidP="00E7344C">
            <w:pPr>
              <w:jc w:val="both"/>
            </w:pPr>
            <w:r w:rsidRPr="00944A9E">
              <w:t>Pedagogický reformismus a česká škola</w:t>
            </w:r>
            <w:r w:rsidR="00FA08B3" w:rsidRPr="00944A9E">
              <w:t>.</w:t>
            </w:r>
          </w:p>
          <w:p w:rsidR="00952AB7" w:rsidRPr="00944A9E" w:rsidRDefault="00952AB7" w:rsidP="00E7344C">
            <w:pPr>
              <w:jc w:val="both"/>
            </w:pPr>
            <w:r w:rsidRPr="00944A9E">
              <w:t>Transformace českého školství a primárního vzdělávání po roce 1989</w:t>
            </w:r>
            <w:r w:rsidR="00FA08B3" w:rsidRPr="00944A9E">
              <w:t>.</w:t>
            </w:r>
          </w:p>
          <w:p w:rsidR="00952AB7" w:rsidRPr="00944A9E" w:rsidRDefault="00952AB7" w:rsidP="00E7344C">
            <w:pPr>
              <w:jc w:val="both"/>
            </w:pPr>
            <w:r w:rsidRPr="00944A9E">
              <w:t>Demokratické a humanistické tradice evropské a české pedagogiky 19. a 20. století</w:t>
            </w:r>
            <w:r w:rsidR="00FA08B3" w:rsidRPr="00944A9E">
              <w:t>.</w:t>
            </w:r>
          </w:p>
          <w:p w:rsidR="00952AB7" w:rsidRPr="00944A9E" w:rsidRDefault="00952AB7" w:rsidP="00E7344C">
            <w:pPr>
              <w:jc w:val="both"/>
            </w:pPr>
            <w:r w:rsidRPr="00944A9E">
              <w:t>Speciálně pedagogické aspekty  práce učitele 1. stupně základní školy</w:t>
            </w:r>
            <w:r w:rsidR="00FA08B3" w:rsidRPr="00944A9E">
              <w:t>.</w:t>
            </w:r>
          </w:p>
          <w:p w:rsidR="00952AB7" w:rsidRDefault="00952AB7" w:rsidP="00E7344C">
            <w:pPr>
              <w:jc w:val="both"/>
            </w:pPr>
            <w:r w:rsidRPr="00944A9E">
              <w:t>Specifické poruchy učení a chování (SPUCH) a jejich diagnostika</w:t>
            </w:r>
            <w:r w:rsidR="00FA08B3" w:rsidRPr="00944A9E">
              <w:t>.</w:t>
            </w:r>
          </w:p>
          <w:p w:rsidR="00BD4774" w:rsidRDefault="00BD4774" w:rsidP="00E7344C">
            <w:pPr>
              <w:jc w:val="both"/>
            </w:pPr>
          </w:p>
          <w:p w:rsidR="00BD4774" w:rsidRDefault="00BD4774" w:rsidP="00E7344C">
            <w:pPr>
              <w:jc w:val="both"/>
            </w:pPr>
          </w:p>
          <w:p w:rsidR="00BD4774" w:rsidRPr="00944A9E" w:rsidRDefault="00BD4774" w:rsidP="00E7344C">
            <w:pPr>
              <w:jc w:val="both"/>
            </w:pPr>
          </w:p>
          <w:p w:rsidR="00BD4774" w:rsidRPr="00944A9E" w:rsidRDefault="00BD4774" w:rsidP="00E7344C">
            <w:pPr>
              <w:jc w:val="both"/>
              <w:rPr>
                <w:del w:id="1756" w:author="Hana Navrátilová" w:date="2019-09-24T11:10:00Z"/>
              </w:rPr>
            </w:pPr>
          </w:p>
          <w:p w:rsidR="00952AB7" w:rsidRPr="00944A9E" w:rsidRDefault="00952AB7" w:rsidP="00E7344C">
            <w:pPr>
              <w:jc w:val="both"/>
            </w:pPr>
          </w:p>
        </w:tc>
      </w:tr>
      <w:tr w:rsidR="00952AB7" w:rsidRPr="00944A9E" w:rsidTr="00133D24">
        <w:trPr>
          <w:trHeight w:val="265"/>
          <w:jc w:val="center"/>
        </w:trPr>
        <w:tc>
          <w:tcPr>
            <w:tcW w:w="4043" w:type="dxa"/>
            <w:gridSpan w:val="2"/>
            <w:tcBorders>
              <w:top w:val="nil"/>
            </w:tcBorders>
            <w:shd w:val="clear" w:color="auto" w:fill="F7CAAC"/>
          </w:tcPr>
          <w:p w:rsidR="00952AB7" w:rsidRPr="00944A9E" w:rsidRDefault="00952AB7" w:rsidP="00E7344C">
            <w:pPr>
              <w:jc w:val="both"/>
            </w:pPr>
            <w:r w:rsidRPr="00944A9E">
              <w:rPr>
                <w:b/>
              </w:rPr>
              <w:t>Studijní literatura a studijní pomůcky</w:t>
            </w:r>
          </w:p>
        </w:tc>
        <w:tc>
          <w:tcPr>
            <w:tcW w:w="6161" w:type="dxa"/>
            <w:gridSpan w:val="6"/>
            <w:tcBorders>
              <w:top w:val="nil"/>
              <w:bottom w:val="nil"/>
            </w:tcBorders>
          </w:tcPr>
          <w:p w:rsidR="00952AB7" w:rsidRPr="00944A9E" w:rsidRDefault="00952AB7" w:rsidP="00E7344C">
            <w:pPr>
              <w:jc w:val="both"/>
            </w:pPr>
          </w:p>
        </w:tc>
      </w:tr>
      <w:tr w:rsidR="00952AB7" w:rsidRPr="00944A9E" w:rsidTr="00133D24">
        <w:trPr>
          <w:trHeight w:val="3314"/>
          <w:jc w:val="center"/>
        </w:trPr>
        <w:tc>
          <w:tcPr>
            <w:tcW w:w="10204" w:type="dxa"/>
            <w:gridSpan w:val="8"/>
            <w:tcBorders>
              <w:top w:val="nil"/>
            </w:tcBorders>
          </w:tcPr>
          <w:p w:rsidR="00952AB7" w:rsidRPr="00944A9E" w:rsidRDefault="00952AB7" w:rsidP="00E7344C">
            <w:pPr>
              <w:jc w:val="both"/>
            </w:pPr>
          </w:p>
          <w:p w:rsidR="00952AB7" w:rsidRPr="00944A9E" w:rsidRDefault="00952AB7" w:rsidP="00E7344C">
            <w:pPr>
              <w:jc w:val="both"/>
              <w:rPr>
                <w:b/>
              </w:rPr>
            </w:pPr>
            <w:r w:rsidRPr="00944A9E">
              <w:rPr>
                <w:b/>
              </w:rPr>
              <w:t xml:space="preserve">Povinná literatura: </w:t>
            </w:r>
          </w:p>
          <w:p w:rsidR="00952AB7" w:rsidRPr="00944A9E" w:rsidRDefault="00952AB7" w:rsidP="00E7344C">
            <w:r w:rsidRPr="00944A9E">
              <w:t xml:space="preserve">Lukášová, H., Svatoš, T., </w:t>
            </w:r>
            <w:r w:rsidR="002D565F" w:rsidRPr="00944A9E">
              <w:t>&amp;</w:t>
            </w:r>
            <w:r w:rsidR="00EA385A" w:rsidRPr="00944A9E">
              <w:t> </w:t>
            </w:r>
            <w:r w:rsidRPr="00944A9E">
              <w:t xml:space="preserve">Majerčíková, J. (2014).  </w:t>
            </w:r>
            <w:r w:rsidRPr="00944A9E">
              <w:rPr>
                <w:i/>
              </w:rPr>
              <w:t>Studentské portfolio jako prostředek pedagogického výzkumu – Příspěvek k autoregulaci a seberozvoji</w:t>
            </w:r>
            <w:r w:rsidRPr="00944A9E">
              <w:t xml:space="preserve">. Zlín: ÚŠP UTB. </w:t>
            </w:r>
          </w:p>
          <w:p w:rsidR="00952AB7" w:rsidRPr="00944A9E" w:rsidRDefault="00FA08B3" w:rsidP="00E7344C">
            <w:r w:rsidRPr="00944A9E">
              <w:t xml:space="preserve">Píšová, M. (Ed.). </w:t>
            </w:r>
            <w:r w:rsidR="00952AB7" w:rsidRPr="00944A9E">
              <w:t xml:space="preserve">(2007). Portfolio v profesní přípravě učitele – otazníky, naděje, nebezpečí. </w:t>
            </w:r>
            <w:r w:rsidR="00952AB7" w:rsidRPr="00944A9E">
              <w:rPr>
                <w:i/>
              </w:rPr>
              <w:t>Portfolio v profesní přípravě učitele</w:t>
            </w:r>
            <w:r w:rsidR="00952AB7" w:rsidRPr="00944A9E">
              <w:t xml:space="preserve">. Pardubice: Univerzita Pardubice. </w:t>
            </w:r>
          </w:p>
          <w:p w:rsidR="00952AB7" w:rsidRPr="00944A9E" w:rsidRDefault="00952AB7" w:rsidP="00E7344C">
            <w:pPr>
              <w:jc w:val="both"/>
            </w:pPr>
          </w:p>
          <w:p w:rsidR="00952AB7" w:rsidRPr="00944A9E" w:rsidRDefault="00952AB7" w:rsidP="00E7344C">
            <w:pPr>
              <w:jc w:val="both"/>
              <w:rPr>
                <w:b/>
              </w:rPr>
            </w:pPr>
            <w:r w:rsidRPr="00944A9E">
              <w:rPr>
                <w:b/>
              </w:rPr>
              <w:t xml:space="preserve">Doporučená literatura: </w:t>
            </w:r>
          </w:p>
          <w:p w:rsidR="00952AB7" w:rsidRPr="00944A9E" w:rsidRDefault="00952AB7" w:rsidP="00E7344C">
            <w:r w:rsidRPr="00944A9E">
              <w:t xml:space="preserve">Píšová, M., </w:t>
            </w:r>
            <w:r w:rsidR="002D565F" w:rsidRPr="00944A9E">
              <w:t>&amp;</w:t>
            </w:r>
            <w:r w:rsidR="00EA385A" w:rsidRPr="00944A9E">
              <w:t> </w:t>
            </w:r>
            <w:r w:rsidRPr="00944A9E">
              <w:t>Duschinská, K.</w:t>
            </w:r>
            <w:r w:rsidR="00FA08B3" w:rsidRPr="00944A9E">
              <w:t>, a kol</w:t>
            </w:r>
            <w:r w:rsidRPr="00944A9E">
              <w:t xml:space="preserve">. (2011). </w:t>
            </w:r>
            <w:r w:rsidRPr="00944A9E">
              <w:rPr>
                <w:i/>
              </w:rPr>
              <w:t>Mentoring v učitelství</w:t>
            </w:r>
            <w:r w:rsidRPr="00944A9E">
              <w:t>. Praha: PdF UK.</w:t>
            </w:r>
          </w:p>
          <w:p w:rsidR="00952AB7" w:rsidRPr="00944A9E" w:rsidRDefault="00952AB7" w:rsidP="00E7344C">
            <w:r w:rsidRPr="00944A9E">
              <w:t xml:space="preserve">Svatoš, T., </w:t>
            </w:r>
            <w:r w:rsidR="002D565F" w:rsidRPr="00944A9E">
              <w:t>&amp;</w:t>
            </w:r>
            <w:r w:rsidR="00EA385A" w:rsidRPr="00944A9E">
              <w:t> </w:t>
            </w:r>
            <w:r w:rsidRPr="00944A9E">
              <w:t xml:space="preserve">Krejčová, V. (2002). </w:t>
            </w:r>
            <w:r w:rsidRPr="00944A9E">
              <w:rPr>
                <w:i/>
              </w:rPr>
              <w:t>Dotazník PoFoS- PRE. Vstupní dotazník k pedagogickému portfoliu</w:t>
            </w:r>
            <w:r w:rsidRPr="00944A9E">
              <w:t>. Hradec Králové: PF UHK.</w:t>
            </w:r>
          </w:p>
          <w:p w:rsidR="00952AB7" w:rsidRPr="00944A9E" w:rsidRDefault="00952AB7" w:rsidP="00E7344C">
            <w:r w:rsidRPr="00944A9E">
              <w:t xml:space="preserve">Svatoš, T. (2006). Studentské portfolio jako zdroj poznávání postojů začínajících studentů učitelství. </w:t>
            </w:r>
            <w:r w:rsidRPr="00944A9E">
              <w:rPr>
                <w:i/>
              </w:rPr>
              <w:t>Pedagogika</w:t>
            </w:r>
            <w:r w:rsidRPr="00944A9E">
              <w:t>, LVI</w:t>
            </w:r>
            <w:r w:rsidR="00FA08B3" w:rsidRPr="00944A9E">
              <w:t>(1).</w:t>
            </w:r>
          </w:p>
          <w:p w:rsidR="00952AB7" w:rsidRPr="00944A9E" w:rsidRDefault="00952AB7" w:rsidP="00E7344C">
            <w:r w:rsidRPr="00944A9E">
              <w:t xml:space="preserve">Svatoš, T., </w:t>
            </w:r>
            <w:r w:rsidR="002D565F" w:rsidRPr="00944A9E">
              <w:t>&amp;</w:t>
            </w:r>
            <w:r w:rsidR="00EA385A" w:rsidRPr="00944A9E">
              <w:t> </w:t>
            </w:r>
            <w:r w:rsidRPr="00944A9E">
              <w:t>Holý, I. (2007). Studentské portfolio v pregraduálním učitelském vzdělávání. In P</w:t>
            </w:r>
            <w:r w:rsidR="002D565F" w:rsidRPr="00944A9E">
              <w:t>íšová</w:t>
            </w:r>
            <w:r w:rsidRPr="00944A9E">
              <w:t xml:space="preserve">, M. (Ed.) </w:t>
            </w:r>
            <w:r w:rsidRPr="00944A9E">
              <w:rPr>
                <w:i/>
              </w:rPr>
              <w:t>Portfolio v profesní přípravě učitele</w:t>
            </w:r>
            <w:r w:rsidRPr="00944A9E">
              <w:t xml:space="preserve">. Pardubice: Univerzita Pardubice. </w:t>
            </w:r>
          </w:p>
        </w:tc>
      </w:tr>
      <w:tr w:rsidR="00952AB7" w:rsidRPr="00944A9E" w:rsidTr="00133D24">
        <w:trPr>
          <w:jc w:val="center"/>
        </w:trPr>
        <w:tc>
          <w:tcPr>
            <w:tcW w:w="10204" w:type="dxa"/>
            <w:gridSpan w:val="8"/>
            <w:tcBorders>
              <w:top w:val="single" w:sz="12" w:space="0" w:color="auto"/>
              <w:left w:val="single" w:sz="2" w:space="0" w:color="auto"/>
              <w:bottom w:val="single" w:sz="2" w:space="0" w:color="auto"/>
              <w:right w:val="single" w:sz="2" w:space="0" w:color="auto"/>
            </w:tcBorders>
            <w:shd w:val="clear" w:color="auto" w:fill="F7CAAC"/>
          </w:tcPr>
          <w:p w:rsidR="00952AB7" w:rsidRPr="00944A9E" w:rsidRDefault="00952AB7" w:rsidP="00E7344C">
            <w:pPr>
              <w:jc w:val="center"/>
              <w:rPr>
                <w:b/>
              </w:rPr>
            </w:pPr>
            <w:r w:rsidRPr="00944A9E">
              <w:rPr>
                <w:b/>
              </w:rPr>
              <w:t>Informace ke kombinované nebo distanční formě</w:t>
            </w:r>
          </w:p>
        </w:tc>
      </w:tr>
      <w:tr w:rsidR="008A1422" w:rsidRPr="00944A9E" w:rsidTr="007A1511">
        <w:trPr>
          <w:jc w:val="center"/>
        </w:trPr>
        <w:tc>
          <w:tcPr>
            <w:tcW w:w="5178" w:type="dxa"/>
            <w:gridSpan w:val="3"/>
            <w:tcBorders>
              <w:top w:val="single" w:sz="2" w:space="0" w:color="auto"/>
            </w:tcBorders>
            <w:shd w:val="clear" w:color="auto" w:fill="F7CAAC"/>
          </w:tcPr>
          <w:p w:rsidR="00952AB7" w:rsidRPr="00944A9E" w:rsidRDefault="00952AB7" w:rsidP="00E7344C">
            <w:pPr>
              <w:jc w:val="both"/>
            </w:pPr>
            <w:r w:rsidRPr="00944A9E">
              <w:rPr>
                <w:b/>
              </w:rPr>
              <w:t>Rozsah konzultací (soustředění)</w:t>
            </w:r>
          </w:p>
        </w:tc>
        <w:tc>
          <w:tcPr>
            <w:tcW w:w="889" w:type="dxa"/>
            <w:tcBorders>
              <w:top w:val="single" w:sz="2" w:space="0" w:color="auto"/>
            </w:tcBorders>
          </w:tcPr>
          <w:p w:rsidR="00952AB7" w:rsidRPr="00944A9E" w:rsidRDefault="00952AB7" w:rsidP="00E7344C">
            <w:pPr>
              <w:jc w:val="both"/>
            </w:pPr>
          </w:p>
        </w:tc>
        <w:tc>
          <w:tcPr>
            <w:tcW w:w="4137" w:type="dxa"/>
            <w:gridSpan w:val="4"/>
            <w:tcBorders>
              <w:top w:val="single" w:sz="2" w:space="0" w:color="auto"/>
            </w:tcBorders>
            <w:shd w:val="clear" w:color="auto" w:fill="F7CAAC"/>
          </w:tcPr>
          <w:p w:rsidR="00952AB7" w:rsidRPr="00944A9E" w:rsidRDefault="00952AB7" w:rsidP="00E7344C">
            <w:pPr>
              <w:jc w:val="both"/>
              <w:rPr>
                <w:b/>
              </w:rPr>
            </w:pPr>
            <w:r w:rsidRPr="00944A9E">
              <w:rPr>
                <w:b/>
              </w:rPr>
              <w:t xml:space="preserve">hodin </w:t>
            </w:r>
          </w:p>
        </w:tc>
      </w:tr>
      <w:tr w:rsidR="00952AB7" w:rsidRPr="00944A9E" w:rsidTr="00133D24">
        <w:trPr>
          <w:jc w:val="center"/>
        </w:trPr>
        <w:tc>
          <w:tcPr>
            <w:tcW w:w="10204" w:type="dxa"/>
            <w:gridSpan w:val="8"/>
            <w:shd w:val="clear" w:color="auto" w:fill="F7CAAC"/>
          </w:tcPr>
          <w:p w:rsidR="00952AB7" w:rsidRPr="00944A9E" w:rsidRDefault="00952AB7" w:rsidP="00E7344C">
            <w:pPr>
              <w:jc w:val="both"/>
              <w:rPr>
                <w:b/>
              </w:rPr>
            </w:pPr>
            <w:r w:rsidRPr="00944A9E">
              <w:rPr>
                <w:b/>
              </w:rPr>
              <w:t>Informace o způsobu kontaktu s vyučujícím</w:t>
            </w:r>
          </w:p>
        </w:tc>
      </w:tr>
      <w:tr w:rsidR="00952AB7" w:rsidRPr="00944A9E" w:rsidTr="00133D24">
        <w:trPr>
          <w:trHeight w:val="1069"/>
          <w:jc w:val="center"/>
        </w:trPr>
        <w:tc>
          <w:tcPr>
            <w:tcW w:w="10204" w:type="dxa"/>
            <w:gridSpan w:val="8"/>
          </w:tcPr>
          <w:p w:rsidR="00952AB7" w:rsidRPr="00944A9E" w:rsidRDefault="00952AB7" w:rsidP="00E7344C">
            <w:pPr>
              <w:jc w:val="both"/>
            </w:pPr>
          </w:p>
        </w:tc>
      </w:tr>
    </w:tbl>
    <w:p w:rsidR="00BF2D35" w:rsidRDefault="00BF2D35">
      <w: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7"/>
        <w:gridCol w:w="566"/>
        <w:gridCol w:w="1626"/>
        <w:gridCol w:w="709"/>
        <w:gridCol w:w="505"/>
        <w:gridCol w:w="2155"/>
        <w:gridCol w:w="539"/>
        <w:gridCol w:w="627"/>
      </w:tblGrid>
      <w:tr w:rsidR="00952AB7" w:rsidRPr="00944A9E" w:rsidTr="00133D24">
        <w:trPr>
          <w:jc w:val="center"/>
        </w:trPr>
        <w:tc>
          <w:tcPr>
            <w:tcW w:w="10204" w:type="dxa"/>
            <w:gridSpan w:val="8"/>
            <w:tcBorders>
              <w:bottom w:val="double" w:sz="4" w:space="0" w:color="auto"/>
            </w:tcBorders>
            <w:shd w:val="clear" w:color="auto" w:fill="BDD6EE"/>
          </w:tcPr>
          <w:p w:rsidR="00952AB7" w:rsidRPr="00944A9E" w:rsidRDefault="00952AB7" w:rsidP="00E7344C">
            <w:pPr>
              <w:jc w:val="both"/>
              <w:rPr>
                <w:b/>
                <w:sz w:val="28"/>
                <w:szCs w:val="28"/>
              </w:rPr>
            </w:pPr>
            <w:r w:rsidRPr="00944A9E">
              <w:br w:type="page"/>
            </w:r>
            <w:r w:rsidRPr="00944A9E">
              <w:rPr>
                <w:b/>
                <w:sz w:val="28"/>
                <w:szCs w:val="28"/>
              </w:rPr>
              <w:t>B-III – Charakteristika studijního předmětu</w:t>
            </w:r>
          </w:p>
        </w:tc>
      </w:tr>
      <w:tr w:rsidR="00952AB7" w:rsidRPr="00944A9E" w:rsidTr="00133D24">
        <w:trPr>
          <w:jc w:val="center"/>
        </w:trPr>
        <w:tc>
          <w:tcPr>
            <w:tcW w:w="3477" w:type="dxa"/>
            <w:tcBorders>
              <w:top w:val="double" w:sz="4" w:space="0" w:color="auto"/>
            </w:tcBorders>
            <w:shd w:val="clear" w:color="auto" w:fill="F7CAAC"/>
          </w:tcPr>
          <w:p w:rsidR="00952AB7" w:rsidRPr="00944A9E" w:rsidRDefault="00952AB7" w:rsidP="00E7344C">
            <w:pPr>
              <w:jc w:val="both"/>
              <w:rPr>
                <w:b/>
              </w:rPr>
            </w:pPr>
            <w:r w:rsidRPr="00944A9E">
              <w:rPr>
                <w:b/>
              </w:rPr>
              <w:t>Název studijního předmětu</w:t>
            </w:r>
          </w:p>
        </w:tc>
        <w:tc>
          <w:tcPr>
            <w:tcW w:w="6727" w:type="dxa"/>
            <w:gridSpan w:val="7"/>
            <w:tcBorders>
              <w:top w:val="double" w:sz="4" w:space="0" w:color="auto"/>
            </w:tcBorders>
          </w:tcPr>
          <w:p w:rsidR="00952AB7" w:rsidRPr="00944A9E" w:rsidRDefault="00DE6698" w:rsidP="00E7344C">
            <w:pPr>
              <w:jc w:val="both"/>
            </w:pPr>
            <w:r>
              <w:t>A</w:t>
            </w:r>
            <w:r w:rsidR="00952AB7" w:rsidRPr="00944A9E">
              <w:t>spekty řízení školy a třídy</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Typ předmětu</w:t>
            </w:r>
          </w:p>
        </w:tc>
        <w:tc>
          <w:tcPr>
            <w:tcW w:w="3406" w:type="dxa"/>
            <w:gridSpan w:val="4"/>
          </w:tcPr>
          <w:p w:rsidR="00952AB7" w:rsidRPr="00944A9E" w:rsidRDefault="008576C0" w:rsidP="00E7344C">
            <w:pPr>
              <w:jc w:val="both"/>
            </w:pPr>
            <w:r>
              <w:t>p</w:t>
            </w:r>
            <w:r w:rsidR="00111EF4">
              <w:t xml:space="preserve">ovinný, </w:t>
            </w:r>
            <w:del w:id="1757" w:author="Hana Navrátilová" w:date="2019-09-24T11:10:00Z">
              <w:r w:rsidR="00952AB7" w:rsidRPr="00944A9E">
                <w:delText>ZT</w:delText>
              </w:r>
            </w:del>
            <w:ins w:id="1758" w:author="Hana Navrátilová" w:date="2019-09-24T11:10:00Z">
              <w:r w:rsidR="00111EF4">
                <w:t>PZ</w:t>
              </w:r>
            </w:ins>
          </w:p>
        </w:tc>
        <w:tc>
          <w:tcPr>
            <w:tcW w:w="2694" w:type="dxa"/>
            <w:gridSpan w:val="2"/>
            <w:shd w:val="clear" w:color="auto" w:fill="F7CAAC"/>
          </w:tcPr>
          <w:p w:rsidR="00952AB7" w:rsidRPr="00944A9E" w:rsidRDefault="00952AB7" w:rsidP="00E7344C">
            <w:pPr>
              <w:jc w:val="both"/>
            </w:pPr>
            <w:r w:rsidRPr="00944A9E">
              <w:rPr>
                <w:b/>
              </w:rPr>
              <w:t>doporučený ročník / semestr</w:t>
            </w:r>
          </w:p>
        </w:tc>
        <w:tc>
          <w:tcPr>
            <w:tcW w:w="627" w:type="dxa"/>
          </w:tcPr>
          <w:p w:rsidR="00952AB7" w:rsidRPr="00944A9E" w:rsidRDefault="00952AB7" w:rsidP="00E7344C">
            <w:pPr>
              <w:jc w:val="both"/>
            </w:pPr>
            <w:r w:rsidRPr="00944A9E">
              <w:t>5/ZS</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Rozsah studijního předmětu</w:t>
            </w:r>
          </w:p>
        </w:tc>
        <w:tc>
          <w:tcPr>
            <w:tcW w:w="2192" w:type="dxa"/>
            <w:gridSpan w:val="2"/>
          </w:tcPr>
          <w:p w:rsidR="00952AB7" w:rsidRPr="00944A9E" w:rsidRDefault="00952AB7" w:rsidP="00E7344C">
            <w:pPr>
              <w:jc w:val="both"/>
            </w:pPr>
            <w:r w:rsidRPr="00944A9E">
              <w:t>28p+14s</w:t>
            </w:r>
          </w:p>
        </w:tc>
        <w:tc>
          <w:tcPr>
            <w:tcW w:w="709" w:type="dxa"/>
            <w:shd w:val="clear" w:color="auto" w:fill="F7CAAC"/>
          </w:tcPr>
          <w:p w:rsidR="00952AB7" w:rsidRPr="00944A9E" w:rsidRDefault="00952AB7" w:rsidP="00E7344C">
            <w:pPr>
              <w:jc w:val="both"/>
              <w:rPr>
                <w:b/>
              </w:rPr>
            </w:pPr>
            <w:r w:rsidRPr="00944A9E">
              <w:rPr>
                <w:b/>
              </w:rPr>
              <w:t xml:space="preserve">hod. </w:t>
            </w:r>
          </w:p>
        </w:tc>
        <w:tc>
          <w:tcPr>
            <w:tcW w:w="505" w:type="dxa"/>
          </w:tcPr>
          <w:p w:rsidR="00952AB7" w:rsidRPr="00944A9E" w:rsidRDefault="00952AB7" w:rsidP="00E7344C">
            <w:pPr>
              <w:jc w:val="both"/>
            </w:pPr>
            <w:r w:rsidRPr="00944A9E">
              <w:t>42</w:t>
            </w:r>
          </w:p>
        </w:tc>
        <w:tc>
          <w:tcPr>
            <w:tcW w:w="2155" w:type="dxa"/>
            <w:shd w:val="clear" w:color="auto" w:fill="F7CAAC"/>
          </w:tcPr>
          <w:p w:rsidR="00952AB7" w:rsidRPr="00944A9E" w:rsidRDefault="00952AB7" w:rsidP="00E7344C">
            <w:pPr>
              <w:jc w:val="both"/>
              <w:rPr>
                <w:b/>
              </w:rPr>
            </w:pPr>
            <w:r w:rsidRPr="00944A9E">
              <w:rPr>
                <w:b/>
              </w:rPr>
              <w:t>kreditů</w:t>
            </w:r>
          </w:p>
        </w:tc>
        <w:tc>
          <w:tcPr>
            <w:tcW w:w="1166" w:type="dxa"/>
            <w:gridSpan w:val="2"/>
          </w:tcPr>
          <w:p w:rsidR="00952AB7" w:rsidRPr="00944A9E" w:rsidRDefault="00952AB7" w:rsidP="00E7344C">
            <w:pPr>
              <w:jc w:val="both"/>
            </w:pPr>
            <w:r w:rsidRPr="00944A9E">
              <w:t>2</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Prerekvizity, korekvizity, ekvivalence</w:t>
            </w:r>
          </w:p>
        </w:tc>
        <w:tc>
          <w:tcPr>
            <w:tcW w:w="6727" w:type="dxa"/>
            <w:gridSpan w:val="7"/>
          </w:tcPr>
          <w:p w:rsidR="00952AB7" w:rsidRPr="00944A9E" w:rsidRDefault="00952AB7" w:rsidP="00E7344C">
            <w:pPr>
              <w:jc w:val="both"/>
            </w:pP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Způsob ověření studijních výsledků</w:t>
            </w:r>
          </w:p>
        </w:tc>
        <w:tc>
          <w:tcPr>
            <w:tcW w:w="3406" w:type="dxa"/>
            <w:gridSpan w:val="4"/>
          </w:tcPr>
          <w:p w:rsidR="00952AB7" w:rsidRPr="00944A9E" w:rsidRDefault="00952AB7" w:rsidP="00E7344C">
            <w:pPr>
              <w:jc w:val="both"/>
            </w:pPr>
            <w:r w:rsidRPr="00944A9E">
              <w:t>klasifikovaný zápočet</w:t>
            </w:r>
          </w:p>
        </w:tc>
        <w:tc>
          <w:tcPr>
            <w:tcW w:w="2155" w:type="dxa"/>
            <w:shd w:val="clear" w:color="auto" w:fill="F7CAAC"/>
          </w:tcPr>
          <w:p w:rsidR="00952AB7" w:rsidRPr="00944A9E" w:rsidRDefault="00952AB7" w:rsidP="00E7344C">
            <w:pPr>
              <w:jc w:val="both"/>
              <w:rPr>
                <w:b/>
              </w:rPr>
            </w:pPr>
            <w:r w:rsidRPr="00944A9E">
              <w:rPr>
                <w:b/>
              </w:rPr>
              <w:t>Forma výuky</w:t>
            </w:r>
          </w:p>
        </w:tc>
        <w:tc>
          <w:tcPr>
            <w:tcW w:w="1166" w:type="dxa"/>
            <w:gridSpan w:val="2"/>
          </w:tcPr>
          <w:p w:rsidR="00952AB7" w:rsidRPr="00944A9E" w:rsidRDefault="00952AB7" w:rsidP="00E7344C">
            <w:pPr>
              <w:jc w:val="both"/>
            </w:pPr>
            <w:r w:rsidRPr="00944A9E">
              <w:t>přednáška, seminář</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Forma způsobu ověření studijních výsledků a další požadavky na studenta</w:t>
            </w:r>
          </w:p>
        </w:tc>
        <w:tc>
          <w:tcPr>
            <w:tcW w:w="6727" w:type="dxa"/>
            <w:gridSpan w:val="7"/>
            <w:tcBorders>
              <w:bottom w:val="nil"/>
            </w:tcBorders>
          </w:tcPr>
          <w:p w:rsidR="00952AB7" w:rsidRPr="00944A9E" w:rsidRDefault="00FA08B3" w:rsidP="00E7344C">
            <w:pPr>
              <w:jc w:val="both"/>
            </w:pPr>
            <w:r w:rsidRPr="00944A9E">
              <w:t>Ú</w:t>
            </w:r>
            <w:r w:rsidR="00952AB7" w:rsidRPr="00944A9E">
              <w:t>čast ve výuce (min. 80 %); písemné zpracování po</w:t>
            </w:r>
            <w:r w:rsidR="00CF5226" w:rsidRPr="00944A9E">
              <w:t xml:space="preserve">známek k odbornému </w:t>
            </w:r>
            <w:r w:rsidR="00952AB7" w:rsidRPr="00944A9E">
              <w:t>článku podle výběru studenta; záznam pozorování z</w:t>
            </w:r>
            <w:r w:rsidR="00B603F6" w:rsidRPr="00944A9E">
              <w:t> </w:t>
            </w:r>
            <w:r w:rsidR="00952AB7" w:rsidRPr="00944A9E">
              <w:t>pedagogické</w:t>
            </w:r>
            <w:r w:rsidRPr="00944A9E">
              <w:t xml:space="preserve">praxe, jeho rozbor </w:t>
            </w:r>
            <w:r w:rsidR="00B603F6" w:rsidRPr="00944A9E">
              <w:br/>
            </w:r>
            <w:r w:rsidRPr="00944A9E">
              <w:t>a skupinová diskuze nad</w:t>
            </w:r>
            <w:r w:rsidR="0078114D" w:rsidRPr="00944A9E">
              <w:t xml:space="preserve"> závěry pozorování</w:t>
            </w:r>
            <w:r w:rsidR="00FC023D">
              <w:t>. P</w:t>
            </w:r>
            <w:r w:rsidR="0078114D" w:rsidRPr="00944A9E">
              <w:t>ísemný test.</w:t>
            </w:r>
          </w:p>
        </w:tc>
      </w:tr>
      <w:tr w:rsidR="00952AB7" w:rsidRPr="00944A9E" w:rsidTr="00133D24">
        <w:trPr>
          <w:trHeight w:val="286"/>
          <w:jc w:val="center"/>
        </w:trPr>
        <w:tc>
          <w:tcPr>
            <w:tcW w:w="10204" w:type="dxa"/>
            <w:gridSpan w:val="8"/>
            <w:tcBorders>
              <w:top w:val="nil"/>
            </w:tcBorders>
          </w:tcPr>
          <w:p w:rsidR="00952AB7" w:rsidRPr="00944A9E" w:rsidRDefault="00952AB7" w:rsidP="00E7344C">
            <w:pPr>
              <w:jc w:val="both"/>
            </w:pPr>
          </w:p>
        </w:tc>
      </w:tr>
      <w:tr w:rsidR="00952AB7" w:rsidRPr="00944A9E" w:rsidTr="00133D24">
        <w:trPr>
          <w:trHeight w:val="197"/>
          <w:jc w:val="center"/>
        </w:trPr>
        <w:tc>
          <w:tcPr>
            <w:tcW w:w="3477" w:type="dxa"/>
            <w:tcBorders>
              <w:top w:val="nil"/>
            </w:tcBorders>
            <w:shd w:val="clear" w:color="auto" w:fill="F7CAAC"/>
          </w:tcPr>
          <w:p w:rsidR="00952AB7" w:rsidRPr="00944A9E" w:rsidRDefault="00952AB7" w:rsidP="00E7344C">
            <w:pPr>
              <w:jc w:val="both"/>
              <w:rPr>
                <w:b/>
              </w:rPr>
            </w:pPr>
            <w:r w:rsidRPr="00944A9E">
              <w:rPr>
                <w:b/>
              </w:rPr>
              <w:t>Garant předmětu</w:t>
            </w:r>
          </w:p>
        </w:tc>
        <w:tc>
          <w:tcPr>
            <w:tcW w:w="6727" w:type="dxa"/>
            <w:gridSpan w:val="7"/>
            <w:tcBorders>
              <w:top w:val="nil"/>
            </w:tcBorders>
          </w:tcPr>
          <w:p w:rsidR="00952AB7" w:rsidRPr="00944A9E" w:rsidRDefault="00DE6698" w:rsidP="00111EF4">
            <w:pPr>
              <w:jc w:val="both"/>
            </w:pPr>
            <w:r w:rsidRPr="00567191">
              <w:t xml:space="preserve">PhDr. </w:t>
            </w:r>
            <w:del w:id="1759" w:author="Hana Navrátilová" w:date="2019-09-24T11:10:00Z">
              <w:r w:rsidRPr="00567191">
                <w:delText>Mgr. Marcela Janíková</w:delText>
              </w:r>
            </w:del>
            <w:ins w:id="1760" w:author="Hana Navrátilová" w:date="2019-09-24T11:10:00Z">
              <w:r w:rsidR="00111EF4">
                <w:t>Barbora Petrů Puhrová</w:t>
              </w:r>
            </w:ins>
            <w:r w:rsidRPr="00567191">
              <w:t>, Ph.D.</w:t>
            </w:r>
          </w:p>
        </w:tc>
      </w:tr>
      <w:tr w:rsidR="00952AB7" w:rsidRPr="00944A9E" w:rsidTr="00133D24">
        <w:trPr>
          <w:trHeight w:val="543"/>
          <w:jc w:val="center"/>
        </w:trPr>
        <w:tc>
          <w:tcPr>
            <w:tcW w:w="3477" w:type="dxa"/>
            <w:tcBorders>
              <w:top w:val="nil"/>
            </w:tcBorders>
            <w:shd w:val="clear" w:color="auto" w:fill="F7CAAC"/>
          </w:tcPr>
          <w:p w:rsidR="00952AB7" w:rsidRPr="00944A9E" w:rsidRDefault="00952AB7" w:rsidP="00E7344C">
            <w:pPr>
              <w:jc w:val="both"/>
              <w:rPr>
                <w:b/>
              </w:rPr>
            </w:pPr>
            <w:r w:rsidRPr="00944A9E">
              <w:rPr>
                <w:b/>
              </w:rPr>
              <w:t>Zapojení garanta do výuky předmětu</w:t>
            </w:r>
          </w:p>
        </w:tc>
        <w:tc>
          <w:tcPr>
            <w:tcW w:w="6727" w:type="dxa"/>
            <w:gridSpan w:val="7"/>
            <w:tcBorders>
              <w:top w:val="nil"/>
            </w:tcBorders>
          </w:tcPr>
          <w:p w:rsidR="00952AB7" w:rsidRPr="00944A9E" w:rsidRDefault="00FA08B3" w:rsidP="00E7344C">
            <w:pPr>
              <w:jc w:val="both"/>
            </w:pPr>
            <w:r w:rsidRPr="00944A9E">
              <w:t>přednášející, vede seminář</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Vyučující</w:t>
            </w:r>
          </w:p>
        </w:tc>
        <w:tc>
          <w:tcPr>
            <w:tcW w:w="6727" w:type="dxa"/>
            <w:gridSpan w:val="7"/>
            <w:tcBorders>
              <w:bottom w:val="nil"/>
            </w:tcBorders>
            <w:shd w:val="clear" w:color="auto" w:fill="auto"/>
          </w:tcPr>
          <w:p w:rsidR="00952AB7" w:rsidRPr="00944A9E" w:rsidRDefault="00567191" w:rsidP="00E7344C">
            <w:pPr>
              <w:jc w:val="both"/>
            </w:pPr>
            <w:r w:rsidRPr="00567191">
              <w:t xml:space="preserve">PhDr. </w:t>
            </w:r>
            <w:del w:id="1761" w:author="Hana Navrátilová" w:date="2019-09-24T11:10:00Z">
              <w:r w:rsidRPr="00567191">
                <w:delText>Mgr. Marcela Janíková</w:delText>
              </w:r>
            </w:del>
            <w:ins w:id="1762" w:author="Hana Navrátilová" w:date="2019-09-24T11:10:00Z">
              <w:r w:rsidR="00111EF4">
                <w:t>Barbora Petrů Puhrová</w:t>
              </w:r>
            </w:ins>
            <w:r w:rsidRPr="00567191">
              <w:t>, Ph.D.</w:t>
            </w:r>
            <w:r>
              <w:t xml:space="preserve"> (</w:t>
            </w:r>
            <w:r w:rsidR="00DE6698">
              <w:t>100%</w:t>
            </w:r>
            <w:r>
              <w:t>)</w:t>
            </w:r>
          </w:p>
        </w:tc>
      </w:tr>
      <w:tr w:rsidR="00952AB7" w:rsidRPr="00944A9E" w:rsidTr="00133D24">
        <w:trPr>
          <w:trHeight w:val="248"/>
          <w:jc w:val="center"/>
        </w:trPr>
        <w:tc>
          <w:tcPr>
            <w:tcW w:w="10204" w:type="dxa"/>
            <w:gridSpan w:val="8"/>
            <w:tcBorders>
              <w:top w:val="nil"/>
            </w:tcBorders>
          </w:tcPr>
          <w:p w:rsidR="00952AB7" w:rsidRPr="00944A9E" w:rsidRDefault="00952AB7" w:rsidP="00E7344C">
            <w:pPr>
              <w:jc w:val="both"/>
            </w:pP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Stručná anotace předmětu</w:t>
            </w:r>
          </w:p>
        </w:tc>
        <w:tc>
          <w:tcPr>
            <w:tcW w:w="6727" w:type="dxa"/>
            <w:gridSpan w:val="7"/>
            <w:tcBorders>
              <w:bottom w:val="nil"/>
            </w:tcBorders>
          </w:tcPr>
          <w:p w:rsidR="00952AB7" w:rsidRPr="00944A9E" w:rsidRDefault="00952AB7" w:rsidP="00E7344C">
            <w:pPr>
              <w:jc w:val="both"/>
            </w:pPr>
          </w:p>
        </w:tc>
      </w:tr>
      <w:tr w:rsidR="00952AB7" w:rsidRPr="00944A9E" w:rsidTr="00133D24">
        <w:trPr>
          <w:trHeight w:val="3714"/>
          <w:jc w:val="center"/>
        </w:trPr>
        <w:tc>
          <w:tcPr>
            <w:tcW w:w="10204" w:type="dxa"/>
            <w:gridSpan w:val="8"/>
            <w:tcBorders>
              <w:top w:val="nil"/>
              <w:bottom w:val="single" w:sz="12" w:space="0" w:color="auto"/>
            </w:tcBorders>
          </w:tcPr>
          <w:p w:rsidR="00952AB7" w:rsidRPr="00944A9E" w:rsidRDefault="00952AB7" w:rsidP="00E7344C">
            <w:pPr>
              <w:jc w:val="both"/>
            </w:pPr>
          </w:p>
          <w:p w:rsidR="00952AB7" w:rsidRPr="00944A9E" w:rsidRDefault="00952AB7" w:rsidP="00E7344C">
            <w:pPr>
              <w:jc w:val="both"/>
            </w:pPr>
            <w:r w:rsidRPr="00944A9E">
              <w:t>Současné pohledy na pracovní proces a jejich psychologické charakteristiky.</w:t>
            </w:r>
          </w:p>
          <w:p w:rsidR="00952AB7" w:rsidRPr="00944A9E" w:rsidRDefault="00952AB7" w:rsidP="00E7344C">
            <w:pPr>
              <w:jc w:val="both"/>
            </w:pPr>
            <w:r w:rsidRPr="00944A9E">
              <w:t>Osobnost v pracovním prostředí.</w:t>
            </w:r>
          </w:p>
          <w:p w:rsidR="00952AB7" w:rsidRPr="00944A9E" w:rsidRDefault="00952AB7" w:rsidP="00E7344C">
            <w:pPr>
              <w:jc w:val="both"/>
            </w:pPr>
            <w:r w:rsidRPr="00944A9E">
              <w:t>Osobnost a činnosti vedoucího pracovníka.</w:t>
            </w:r>
          </w:p>
          <w:p w:rsidR="00952AB7" w:rsidRPr="00944A9E" w:rsidRDefault="00952AB7" w:rsidP="00E7344C">
            <w:pPr>
              <w:jc w:val="both"/>
            </w:pPr>
            <w:r w:rsidRPr="00944A9E">
              <w:t>Emoční inteligence jako základ pro práci s lidmi.</w:t>
            </w:r>
          </w:p>
          <w:p w:rsidR="00952AB7" w:rsidRPr="00944A9E" w:rsidRDefault="00952AB7" w:rsidP="00E7344C">
            <w:pPr>
              <w:jc w:val="both"/>
            </w:pPr>
            <w:r w:rsidRPr="00944A9E">
              <w:t>Vedení a uplatňování moci vedoucím pracovníkem.</w:t>
            </w:r>
          </w:p>
          <w:p w:rsidR="00952AB7" w:rsidRPr="00944A9E" w:rsidRDefault="00952AB7" w:rsidP="00E7344C">
            <w:pPr>
              <w:jc w:val="both"/>
            </w:pPr>
            <w:r w:rsidRPr="00944A9E">
              <w:t>Hodnocení zaměstnanců.</w:t>
            </w:r>
          </w:p>
          <w:p w:rsidR="00952AB7" w:rsidRPr="00944A9E" w:rsidRDefault="00952AB7" w:rsidP="00E7344C">
            <w:pPr>
              <w:jc w:val="both"/>
            </w:pPr>
            <w:r w:rsidRPr="00944A9E">
              <w:t>Sociálně-psychologické aspekty pracovního kolektivu, specifika učitelského kolektivu na základní škole.</w:t>
            </w:r>
          </w:p>
          <w:p w:rsidR="00952AB7" w:rsidRPr="00944A9E" w:rsidRDefault="00952AB7" w:rsidP="00E7344C">
            <w:pPr>
              <w:jc w:val="both"/>
            </w:pPr>
            <w:r w:rsidRPr="00944A9E">
              <w:t>Pracovní motivace a její specifika v učitelské profesi.</w:t>
            </w:r>
          </w:p>
          <w:p w:rsidR="00952AB7" w:rsidRPr="00944A9E" w:rsidRDefault="00952AB7" w:rsidP="00E7344C">
            <w:pPr>
              <w:jc w:val="both"/>
            </w:pPr>
            <w:r w:rsidRPr="00944A9E">
              <w:t>Pracovní spokojenost a její specifika v učitelské profesi.</w:t>
            </w:r>
          </w:p>
          <w:p w:rsidR="00952AB7" w:rsidRPr="00944A9E" w:rsidRDefault="00952AB7" w:rsidP="00E7344C">
            <w:pPr>
              <w:jc w:val="both"/>
            </w:pPr>
            <w:r w:rsidRPr="00944A9E">
              <w:t>Základy koučování.</w:t>
            </w:r>
          </w:p>
          <w:p w:rsidR="00952AB7" w:rsidRPr="00944A9E" w:rsidRDefault="00952AB7" w:rsidP="00E7344C">
            <w:pPr>
              <w:jc w:val="both"/>
            </w:pPr>
            <w:r w:rsidRPr="00944A9E">
              <w:t>Teambuilding jako styl práce s lidmi.</w:t>
            </w:r>
          </w:p>
          <w:p w:rsidR="00952AB7" w:rsidRPr="00944A9E" w:rsidRDefault="00952AB7" w:rsidP="00E7344C">
            <w:pPr>
              <w:jc w:val="both"/>
            </w:pPr>
            <w:r w:rsidRPr="00944A9E">
              <w:t>Stres v pracovním prostředí.</w:t>
            </w:r>
          </w:p>
          <w:p w:rsidR="00952AB7" w:rsidRPr="00944A9E" w:rsidRDefault="00952AB7" w:rsidP="00E7344C">
            <w:pPr>
              <w:jc w:val="both"/>
            </w:pPr>
            <w:r w:rsidRPr="00944A9E">
              <w:t>Proces změny v pracovním prostředí.</w:t>
            </w:r>
          </w:p>
          <w:p w:rsidR="00952AB7" w:rsidRDefault="00952AB7" w:rsidP="00E7344C">
            <w:pPr>
              <w:jc w:val="both"/>
            </w:pPr>
            <w:r w:rsidRPr="00944A9E">
              <w:t xml:space="preserve">Psychologické aspekty výběru pracovníků </w:t>
            </w:r>
            <w:r w:rsidR="00B603F6" w:rsidRPr="00944A9E">
              <w:t>–</w:t>
            </w:r>
            <w:r w:rsidRPr="00944A9E">
              <w:t xml:space="preserve"> základy personalistiky.</w:t>
            </w:r>
          </w:p>
          <w:p w:rsidR="00BD4774" w:rsidRPr="00944A9E" w:rsidRDefault="00BD4774" w:rsidP="00E7344C">
            <w:pPr>
              <w:jc w:val="both"/>
            </w:pPr>
          </w:p>
        </w:tc>
      </w:tr>
      <w:tr w:rsidR="00952AB7" w:rsidRPr="00944A9E" w:rsidTr="00133D24">
        <w:trPr>
          <w:trHeight w:val="265"/>
          <w:jc w:val="center"/>
        </w:trPr>
        <w:tc>
          <w:tcPr>
            <w:tcW w:w="4043" w:type="dxa"/>
            <w:gridSpan w:val="2"/>
            <w:tcBorders>
              <w:top w:val="nil"/>
            </w:tcBorders>
            <w:shd w:val="clear" w:color="auto" w:fill="F7CAAC"/>
          </w:tcPr>
          <w:p w:rsidR="00952AB7" w:rsidRPr="00944A9E" w:rsidRDefault="00952AB7" w:rsidP="00E7344C">
            <w:pPr>
              <w:jc w:val="both"/>
            </w:pPr>
            <w:r w:rsidRPr="00944A9E">
              <w:rPr>
                <w:b/>
              </w:rPr>
              <w:t>Studijní literatura a studijní pomůcky</w:t>
            </w:r>
          </w:p>
        </w:tc>
        <w:tc>
          <w:tcPr>
            <w:tcW w:w="6161" w:type="dxa"/>
            <w:gridSpan w:val="6"/>
            <w:tcBorders>
              <w:top w:val="nil"/>
              <w:bottom w:val="nil"/>
            </w:tcBorders>
          </w:tcPr>
          <w:p w:rsidR="00952AB7" w:rsidRPr="00944A9E" w:rsidRDefault="00952AB7" w:rsidP="00E7344C">
            <w:pPr>
              <w:jc w:val="both"/>
            </w:pPr>
          </w:p>
        </w:tc>
      </w:tr>
      <w:tr w:rsidR="00952AB7" w:rsidRPr="00944A9E" w:rsidTr="00133D24">
        <w:trPr>
          <w:trHeight w:val="1497"/>
          <w:jc w:val="center"/>
        </w:trPr>
        <w:tc>
          <w:tcPr>
            <w:tcW w:w="10204" w:type="dxa"/>
            <w:gridSpan w:val="8"/>
            <w:tcBorders>
              <w:top w:val="nil"/>
            </w:tcBorders>
          </w:tcPr>
          <w:p w:rsidR="00952AB7" w:rsidRPr="00944A9E" w:rsidRDefault="00952AB7" w:rsidP="00CD2F6C">
            <w:pPr>
              <w:spacing w:before="120"/>
              <w:jc w:val="both"/>
              <w:rPr>
                <w:b/>
              </w:rPr>
            </w:pPr>
            <w:r w:rsidRPr="00944A9E">
              <w:rPr>
                <w:b/>
              </w:rPr>
              <w:t xml:space="preserve">Povinná literatura: </w:t>
            </w:r>
          </w:p>
          <w:p w:rsidR="00952AB7" w:rsidRPr="00944A9E" w:rsidRDefault="00952AB7" w:rsidP="00E7344C">
            <w:pPr>
              <w:jc w:val="both"/>
            </w:pPr>
            <w:r w:rsidRPr="00944A9E">
              <w:t>Arnold, J. (2007). </w:t>
            </w:r>
            <w:r w:rsidRPr="00944A9E">
              <w:rPr>
                <w:i/>
                <w:iCs/>
              </w:rPr>
              <w:t>Psychologie práce: pro manažery a personalisty</w:t>
            </w:r>
            <w:r w:rsidRPr="00944A9E">
              <w:t>. Brno: Computer Press.</w:t>
            </w:r>
          </w:p>
          <w:p w:rsidR="00952AB7" w:rsidRPr="00944A9E" w:rsidRDefault="00952AB7" w:rsidP="00E7344C">
            <w:pPr>
              <w:jc w:val="both"/>
            </w:pPr>
            <w:r w:rsidRPr="00944A9E">
              <w:t>Haberleitner, E., Deistler, E., &amp; Ungvari, R. (2009). </w:t>
            </w:r>
            <w:r w:rsidRPr="00944A9E">
              <w:rPr>
                <w:i/>
                <w:iCs/>
              </w:rPr>
              <w:t>Vedení lidí a koučování v každodenní praxi</w:t>
            </w:r>
            <w:r w:rsidRPr="00944A9E">
              <w:t>. Praha: Grada.</w:t>
            </w:r>
          </w:p>
          <w:p w:rsidR="00952AB7" w:rsidRDefault="00952AB7" w:rsidP="00E7344C">
            <w:pPr>
              <w:jc w:val="both"/>
            </w:pPr>
            <w:r w:rsidRPr="00944A9E">
              <w:t>Mohauptová, E. (2013). </w:t>
            </w:r>
            <w:r w:rsidRPr="00944A9E">
              <w:rPr>
                <w:i/>
                <w:iCs/>
              </w:rPr>
              <w:t>Týmový koučink</w:t>
            </w:r>
            <w:r w:rsidRPr="00944A9E">
              <w:t>. Praha: Portál. </w:t>
            </w:r>
          </w:p>
          <w:p w:rsidR="000001A3" w:rsidRPr="00944A9E" w:rsidRDefault="000001A3" w:rsidP="00E7344C">
            <w:r w:rsidRPr="00944A9E">
              <w:t xml:space="preserve">Sliacky, J., &amp; Janíková, M. (2013). Spektrum didaktických řídicích stylů ve výuce tělesné výchovy na 2. stupni základní školy. </w:t>
            </w:r>
            <w:r w:rsidRPr="00944A9E">
              <w:rPr>
                <w:i/>
              </w:rPr>
              <w:t>Studia sportiva.</w:t>
            </w:r>
            <w:r w:rsidRPr="00944A9E">
              <w:t xml:space="preserve"> </w:t>
            </w:r>
            <w:r w:rsidRPr="00F85FED">
              <w:rPr>
                <w:i/>
              </w:rPr>
              <w:t>7</w:t>
            </w:r>
            <w:r w:rsidRPr="00944A9E">
              <w:t>(1), 81-97.</w:t>
            </w:r>
            <w:r w:rsidR="00F85FED">
              <w:t xml:space="preserve"> </w:t>
            </w:r>
          </w:p>
          <w:p w:rsidR="00952AB7" w:rsidRPr="00944A9E" w:rsidRDefault="00952AB7" w:rsidP="00E7344C">
            <w:pPr>
              <w:tabs>
                <w:tab w:val="left" w:pos="6576"/>
              </w:tabs>
              <w:jc w:val="both"/>
            </w:pPr>
            <w:r w:rsidRPr="00944A9E">
              <w:t>Štikar, J. (2003). </w:t>
            </w:r>
            <w:r w:rsidRPr="00944A9E">
              <w:rPr>
                <w:i/>
                <w:iCs/>
              </w:rPr>
              <w:t>Psychologie ve světě práce</w:t>
            </w:r>
            <w:r w:rsidRPr="00944A9E">
              <w:t>. V Praze: Karolinum.</w:t>
            </w:r>
          </w:p>
          <w:p w:rsidR="00952AB7" w:rsidRPr="005209F5" w:rsidRDefault="00952AB7" w:rsidP="00E7344C">
            <w:r w:rsidRPr="00944A9E">
              <w:t>Vránová, Š., &amp; Kubík, J. (2014). </w:t>
            </w:r>
            <w:r w:rsidRPr="00944A9E">
              <w:rPr>
                <w:i/>
                <w:iCs/>
              </w:rPr>
              <w:t>Motivace uč</w:t>
            </w:r>
            <w:r w:rsidRPr="005209F5">
              <w:rPr>
                <w:i/>
                <w:iCs/>
              </w:rPr>
              <w:t xml:space="preserve">itelů </w:t>
            </w:r>
            <w:r w:rsidR="006731A5" w:rsidRPr="005209F5">
              <w:t>–</w:t>
            </w:r>
            <w:r w:rsidRPr="005209F5">
              <w:rPr>
                <w:i/>
                <w:iCs/>
              </w:rPr>
              <w:t xml:space="preserve"> vysokoškolsky vzdělaných zaměstnanců v neřídících pozicích</w:t>
            </w:r>
            <w:r w:rsidRPr="005209F5">
              <w:t xml:space="preserve">. </w:t>
            </w:r>
            <w:r w:rsidR="006731A5" w:rsidRPr="005209F5">
              <w:br/>
            </w:r>
            <w:r w:rsidRPr="005209F5">
              <w:t>Žilina: Georg.</w:t>
            </w:r>
          </w:p>
          <w:p w:rsidR="00B83459" w:rsidRPr="005209F5" w:rsidRDefault="00B83459" w:rsidP="00B83459">
            <w:pPr>
              <w:rPr>
                <w:moveTo w:id="1763" w:author="Hana Navrátilová" w:date="2019-09-24T11:10:00Z"/>
                <w:lang w:eastAsia="en-US"/>
              </w:rPr>
            </w:pPr>
            <w:ins w:id="1764" w:author="Hana Navrátilová" w:date="2019-09-24T11:10:00Z">
              <w:r w:rsidRPr="005209F5">
                <w:rPr>
                  <w:lang w:eastAsia="en-US"/>
                </w:rPr>
                <w:t>Petrů Puhrová, B. (2015). Spolupráce ZŠ a MŠ jako výzva pro rozvoj třídy a školy.</w:t>
              </w:r>
            </w:ins>
            <w:moveToRangeStart w:id="1765" w:author="Hana Navrátilová" w:date="2019-09-24T11:10:00Z" w:name="move20215925"/>
            <w:moveTo w:id="1766" w:author="Hana Navrátilová" w:date="2019-09-24T11:10:00Z">
              <w:r w:rsidRPr="005209F5">
                <w:t xml:space="preserve"> In: </w:t>
              </w:r>
              <w:r w:rsidRPr="005209F5">
                <w:rPr>
                  <w:i/>
                </w:rPr>
                <w:t>Nové výzvy pro předškolní pedagogiku, 2015</w:t>
              </w:r>
              <w:r w:rsidRPr="001C7E1F">
                <w:t>. Zlín: Univerzita Tomáše Bati ve Zlíně.</w:t>
              </w:r>
            </w:moveTo>
          </w:p>
          <w:moveToRangeEnd w:id="1765"/>
          <w:p w:rsidR="00952AB7" w:rsidRPr="00944A9E" w:rsidRDefault="00952AB7" w:rsidP="00E7344C">
            <w:pPr>
              <w:jc w:val="both"/>
              <w:rPr>
                <w:del w:id="1767" w:author="Hana Navrátilová" w:date="2019-09-24T11:10:00Z"/>
                <w:rFonts w:ascii="Verdana" w:hAnsi="Verdana"/>
                <w:sz w:val="19"/>
                <w:szCs w:val="19"/>
                <w:shd w:val="clear" w:color="auto" w:fill="DCDCDC"/>
              </w:rPr>
            </w:pPr>
            <w:del w:id="1768" w:author="Hana Navrátilová" w:date="2019-09-24T11:10:00Z">
              <w:r w:rsidRPr="005209F5">
                <w:delText>Wagnerová, I. (2011). </w:delText>
              </w:r>
              <w:r w:rsidRPr="005209F5">
                <w:rPr>
                  <w:i/>
                  <w:iCs/>
                </w:rPr>
                <w:delText>Psychologie práce a organizace: nové poznatky</w:delText>
              </w:r>
              <w:r w:rsidRPr="005209F5">
                <w:delText>. Praha: Grada.</w:delText>
              </w:r>
            </w:del>
          </w:p>
          <w:p w:rsidR="00952AB7" w:rsidRPr="00944A9E" w:rsidRDefault="00952AB7" w:rsidP="00CD2F6C">
            <w:pPr>
              <w:spacing w:before="120"/>
              <w:jc w:val="both"/>
              <w:rPr>
                <w:b/>
              </w:rPr>
            </w:pPr>
            <w:r w:rsidRPr="00944A9E">
              <w:rPr>
                <w:b/>
              </w:rPr>
              <w:t xml:space="preserve">Doporučená literatura: </w:t>
            </w:r>
          </w:p>
          <w:p w:rsidR="00952AB7" w:rsidRPr="00944A9E" w:rsidRDefault="00952AB7" w:rsidP="00E7344C">
            <w:r w:rsidRPr="00944A9E">
              <w:t>Arnold, J., Patterson, F., Silvester, J., Robertson, I.</w:t>
            </w:r>
            <w:r w:rsidR="005C4D3D">
              <w:t xml:space="preserve"> T., Cooper, C. L., </w:t>
            </w:r>
            <w:r w:rsidR="00FC023D">
              <w:t xml:space="preserve">&amp; </w:t>
            </w:r>
            <w:r w:rsidR="005C4D3D">
              <w:t xml:space="preserve">Burnes, B., </w:t>
            </w:r>
            <w:r w:rsidRPr="00944A9E">
              <w:t>et al. (2010). </w:t>
            </w:r>
            <w:r w:rsidR="006731A5" w:rsidRPr="00944A9E">
              <w:br/>
            </w:r>
            <w:r w:rsidRPr="00944A9E">
              <w:rPr>
                <w:i/>
                <w:iCs/>
              </w:rPr>
              <w:t>Work psychology: understanding human behaviour in the workplace</w:t>
            </w:r>
            <w:r w:rsidRPr="00944A9E">
              <w:t> (Fifth edition). Harlow: Pearson Education Limited.</w:t>
            </w:r>
          </w:p>
          <w:p w:rsidR="00952AB7" w:rsidRPr="00944A9E" w:rsidRDefault="00952AB7" w:rsidP="00E7344C">
            <w:r w:rsidRPr="00944A9E">
              <w:t>Evangelu, J. E. (2013). </w:t>
            </w:r>
            <w:r w:rsidRPr="00944A9E">
              <w:rPr>
                <w:i/>
                <w:iCs/>
              </w:rPr>
              <w:t>Rozvoj a motivace zaměstnanců v malé a střední firmě</w:t>
            </w:r>
            <w:r w:rsidRPr="00944A9E">
              <w:t>. Ostrava: Key Publishing.</w:t>
            </w:r>
          </w:p>
          <w:p w:rsidR="00952AB7" w:rsidRPr="00944A9E" w:rsidRDefault="00EA385A" w:rsidP="00E7344C">
            <w:r w:rsidRPr="00944A9E">
              <w:t>Latham, G. P. (</w:t>
            </w:r>
            <w:r w:rsidR="00952AB7" w:rsidRPr="00944A9E">
              <w:t>2012). </w:t>
            </w:r>
            <w:r w:rsidR="00952AB7" w:rsidRPr="00944A9E">
              <w:rPr>
                <w:i/>
                <w:iCs/>
              </w:rPr>
              <w:t>Work motivation: history, theory, research, and practice</w:t>
            </w:r>
            <w:r w:rsidR="00952AB7" w:rsidRPr="00944A9E">
              <w:t> (2nd ed.). Thousand Oaks, Calif.: SAGE.</w:t>
            </w:r>
          </w:p>
          <w:p w:rsidR="00952AB7" w:rsidRPr="00944A9E" w:rsidRDefault="00952AB7" w:rsidP="00E7344C">
            <w:r w:rsidRPr="00944A9E">
              <w:t>Mohauptová, E. (2009). </w:t>
            </w:r>
            <w:r w:rsidRPr="00944A9E">
              <w:rPr>
                <w:i/>
                <w:iCs/>
              </w:rPr>
              <w:t>Teambuilding: cesta k efektivní spolupráci</w:t>
            </w:r>
            <w:r w:rsidRPr="00944A9E">
              <w:t>. Praha: Portál.</w:t>
            </w:r>
          </w:p>
          <w:p w:rsidR="00952AB7" w:rsidRPr="00944A9E" w:rsidRDefault="00952AB7" w:rsidP="00E7344C">
            <w:r w:rsidRPr="00944A9E">
              <w:t>Nakonečný, M. (2005). </w:t>
            </w:r>
            <w:r w:rsidRPr="00944A9E">
              <w:rPr>
                <w:i/>
                <w:iCs/>
              </w:rPr>
              <w:t>Sociální psychologie organizace</w:t>
            </w:r>
            <w:r w:rsidR="005314DC">
              <w:t>. Praha: Grada.</w:t>
            </w:r>
          </w:p>
          <w:p w:rsidR="00952AB7" w:rsidRPr="00944A9E" w:rsidRDefault="00952AB7" w:rsidP="00E7344C">
            <w:pPr>
              <w:jc w:val="both"/>
            </w:pPr>
          </w:p>
        </w:tc>
      </w:tr>
      <w:tr w:rsidR="00952AB7" w:rsidRPr="00944A9E" w:rsidTr="00133D24">
        <w:trPr>
          <w:jc w:val="center"/>
        </w:trPr>
        <w:tc>
          <w:tcPr>
            <w:tcW w:w="10204" w:type="dxa"/>
            <w:gridSpan w:val="8"/>
            <w:tcBorders>
              <w:top w:val="single" w:sz="12" w:space="0" w:color="auto"/>
              <w:left w:val="single" w:sz="2" w:space="0" w:color="auto"/>
              <w:bottom w:val="single" w:sz="2" w:space="0" w:color="auto"/>
              <w:right w:val="single" w:sz="2" w:space="0" w:color="auto"/>
            </w:tcBorders>
            <w:shd w:val="clear" w:color="auto" w:fill="F7CAAC"/>
          </w:tcPr>
          <w:p w:rsidR="00952AB7" w:rsidRPr="00944A9E" w:rsidRDefault="00952AB7" w:rsidP="00E7344C">
            <w:pPr>
              <w:jc w:val="center"/>
              <w:rPr>
                <w:b/>
              </w:rPr>
            </w:pPr>
            <w:r w:rsidRPr="00944A9E">
              <w:rPr>
                <w:b/>
              </w:rPr>
              <w:t>Informace ke kombinované nebo distanční formě</w:t>
            </w:r>
          </w:p>
        </w:tc>
      </w:tr>
      <w:tr w:rsidR="008A1422" w:rsidRPr="00944A9E" w:rsidTr="007A1511">
        <w:trPr>
          <w:jc w:val="center"/>
        </w:trPr>
        <w:tc>
          <w:tcPr>
            <w:tcW w:w="5669" w:type="dxa"/>
            <w:gridSpan w:val="3"/>
            <w:tcBorders>
              <w:top w:val="single" w:sz="2" w:space="0" w:color="auto"/>
            </w:tcBorders>
            <w:shd w:val="clear" w:color="auto" w:fill="F7CAAC"/>
          </w:tcPr>
          <w:p w:rsidR="00952AB7" w:rsidRPr="00944A9E" w:rsidRDefault="00952AB7" w:rsidP="00E7344C">
            <w:pPr>
              <w:jc w:val="both"/>
            </w:pPr>
            <w:r w:rsidRPr="00944A9E">
              <w:rPr>
                <w:b/>
              </w:rPr>
              <w:t>Rozsah konzultací (soustředění)</w:t>
            </w:r>
          </w:p>
        </w:tc>
        <w:tc>
          <w:tcPr>
            <w:tcW w:w="709" w:type="dxa"/>
            <w:tcBorders>
              <w:top w:val="single" w:sz="2" w:space="0" w:color="auto"/>
            </w:tcBorders>
          </w:tcPr>
          <w:p w:rsidR="00952AB7" w:rsidRPr="00944A9E" w:rsidRDefault="00952AB7" w:rsidP="00E7344C">
            <w:pPr>
              <w:jc w:val="both"/>
            </w:pPr>
          </w:p>
        </w:tc>
        <w:tc>
          <w:tcPr>
            <w:tcW w:w="3826" w:type="dxa"/>
            <w:gridSpan w:val="4"/>
            <w:tcBorders>
              <w:top w:val="single" w:sz="2" w:space="0" w:color="auto"/>
            </w:tcBorders>
            <w:shd w:val="clear" w:color="auto" w:fill="F7CAAC"/>
          </w:tcPr>
          <w:p w:rsidR="00952AB7" w:rsidRPr="00944A9E" w:rsidRDefault="00952AB7" w:rsidP="00E7344C">
            <w:pPr>
              <w:jc w:val="both"/>
              <w:rPr>
                <w:b/>
              </w:rPr>
            </w:pPr>
            <w:r w:rsidRPr="00944A9E">
              <w:rPr>
                <w:b/>
              </w:rPr>
              <w:t xml:space="preserve">hodin </w:t>
            </w:r>
          </w:p>
        </w:tc>
      </w:tr>
      <w:tr w:rsidR="00952AB7" w:rsidRPr="00944A9E" w:rsidTr="00133D24">
        <w:trPr>
          <w:jc w:val="center"/>
        </w:trPr>
        <w:tc>
          <w:tcPr>
            <w:tcW w:w="10204" w:type="dxa"/>
            <w:gridSpan w:val="8"/>
            <w:shd w:val="clear" w:color="auto" w:fill="F7CAAC"/>
          </w:tcPr>
          <w:p w:rsidR="00952AB7" w:rsidRPr="00944A9E" w:rsidRDefault="00952AB7" w:rsidP="00E7344C">
            <w:pPr>
              <w:jc w:val="both"/>
              <w:rPr>
                <w:b/>
              </w:rPr>
            </w:pPr>
            <w:r w:rsidRPr="00944A9E">
              <w:rPr>
                <w:b/>
              </w:rPr>
              <w:t>Informace o způsobu kontaktu s vyučujícím</w:t>
            </w:r>
          </w:p>
        </w:tc>
      </w:tr>
      <w:tr w:rsidR="00952AB7" w:rsidRPr="00944A9E" w:rsidTr="00133D24">
        <w:trPr>
          <w:trHeight w:val="141"/>
          <w:jc w:val="center"/>
        </w:trPr>
        <w:tc>
          <w:tcPr>
            <w:tcW w:w="10204" w:type="dxa"/>
            <w:gridSpan w:val="8"/>
          </w:tcPr>
          <w:p w:rsidR="00952AB7" w:rsidRPr="00944A9E" w:rsidRDefault="00952AB7" w:rsidP="00E7344C">
            <w:pPr>
              <w:jc w:val="both"/>
            </w:pPr>
          </w:p>
        </w:tc>
      </w:tr>
    </w:tbl>
    <w:p w:rsidR="00CD2F6C" w:rsidRDefault="00CD2F6C">
      <w: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7"/>
        <w:gridCol w:w="566"/>
        <w:gridCol w:w="1135"/>
        <w:gridCol w:w="889"/>
        <w:gridCol w:w="816"/>
        <w:gridCol w:w="2155"/>
        <w:gridCol w:w="539"/>
        <w:gridCol w:w="627"/>
      </w:tblGrid>
      <w:tr w:rsidR="00952AB7" w:rsidRPr="00944A9E" w:rsidTr="00133D24">
        <w:trPr>
          <w:jc w:val="center"/>
        </w:trPr>
        <w:tc>
          <w:tcPr>
            <w:tcW w:w="10204" w:type="dxa"/>
            <w:gridSpan w:val="8"/>
            <w:tcBorders>
              <w:bottom w:val="double" w:sz="4" w:space="0" w:color="auto"/>
            </w:tcBorders>
            <w:shd w:val="clear" w:color="auto" w:fill="BDD6EE"/>
          </w:tcPr>
          <w:p w:rsidR="00952AB7" w:rsidRPr="00944A9E" w:rsidRDefault="005314DC" w:rsidP="00E7344C">
            <w:pPr>
              <w:jc w:val="both"/>
              <w:rPr>
                <w:b/>
                <w:sz w:val="28"/>
                <w:szCs w:val="28"/>
              </w:rPr>
            </w:pPr>
            <w:r>
              <w:br w:type="page"/>
            </w:r>
            <w:r w:rsidR="00952AB7" w:rsidRPr="00944A9E">
              <w:br w:type="page"/>
            </w:r>
            <w:r w:rsidR="00952AB7" w:rsidRPr="00944A9E">
              <w:rPr>
                <w:b/>
                <w:sz w:val="28"/>
                <w:szCs w:val="28"/>
              </w:rPr>
              <w:t>B-III – Charakteristika studijního předmětu</w:t>
            </w:r>
          </w:p>
        </w:tc>
      </w:tr>
      <w:tr w:rsidR="00952AB7" w:rsidRPr="00944A9E" w:rsidTr="00133D24">
        <w:trPr>
          <w:jc w:val="center"/>
        </w:trPr>
        <w:tc>
          <w:tcPr>
            <w:tcW w:w="3477" w:type="dxa"/>
            <w:tcBorders>
              <w:top w:val="double" w:sz="4" w:space="0" w:color="auto"/>
            </w:tcBorders>
            <w:shd w:val="clear" w:color="auto" w:fill="F7CAAC"/>
          </w:tcPr>
          <w:p w:rsidR="00952AB7" w:rsidRPr="00944A9E" w:rsidRDefault="00952AB7" w:rsidP="00E7344C">
            <w:pPr>
              <w:jc w:val="both"/>
              <w:rPr>
                <w:b/>
              </w:rPr>
            </w:pPr>
            <w:r w:rsidRPr="00944A9E">
              <w:rPr>
                <w:b/>
              </w:rPr>
              <w:t>Název studijního předmětu</w:t>
            </w:r>
          </w:p>
        </w:tc>
        <w:tc>
          <w:tcPr>
            <w:tcW w:w="6727" w:type="dxa"/>
            <w:gridSpan w:val="7"/>
            <w:tcBorders>
              <w:top w:val="double" w:sz="4" w:space="0" w:color="auto"/>
            </w:tcBorders>
          </w:tcPr>
          <w:p w:rsidR="00952AB7" w:rsidRPr="00944A9E" w:rsidRDefault="00952AB7" w:rsidP="00E7344C">
            <w:pPr>
              <w:jc w:val="both"/>
            </w:pPr>
            <w:r w:rsidRPr="00944A9E">
              <w:t>Integrovaná výuka anglického jazyka</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Typ předmětu</w:t>
            </w:r>
          </w:p>
        </w:tc>
        <w:tc>
          <w:tcPr>
            <w:tcW w:w="3406" w:type="dxa"/>
            <w:gridSpan w:val="4"/>
          </w:tcPr>
          <w:p w:rsidR="00952AB7" w:rsidRPr="00944A9E" w:rsidRDefault="00952AB7" w:rsidP="00E7344C">
            <w:pPr>
              <w:jc w:val="both"/>
            </w:pPr>
            <w:r w:rsidRPr="00944A9E">
              <w:t>povinný, PZ</w:t>
            </w:r>
          </w:p>
        </w:tc>
        <w:tc>
          <w:tcPr>
            <w:tcW w:w="2694" w:type="dxa"/>
            <w:gridSpan w:val="2"/>
            <w:shd w:val="clear" w:color="auto" w:fill="F7CAAC"/>
          </w:tcPr>
          <w:p w:rsidR="00952AB7" w:rsidRPr="00944A9E" w:rsidRDefault="00952AB7" w:rsidP="00E7344C">
            <w:pPr>
              <w:jc w:val="both"/>
            </w:pPr>
            <w:r w:rsidRPr="00944A9E">
              <w:rPr>
                <w:b/>
              </w:rPr>
              <w:t>doporučený ročník / semestr</w:t>
            </w:r>
          </w:p>
        </w:tc>
        <w:tc>
          <w:tcPr>
            <w:tcW w:w="627" w:type="dxa"/>
          </w:tcPr>
          <w:p w:rsidR="00952AB7" w:rsidRPr="00944A9E" w:rsidRDefault="00952AB7" w:rsidP="00E7344C">
            <w:pPr>
              <w:jc w:val="both"/>
            </w:pPr>
            <w:r w:rsidRPr="00944A9E">
              <w:t>5/ZS</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Rozsah studijního předmětu</w:t>
            </w:r>
          </w:p>
        </w:tc>
        <w:tc>
          <w:tcPr>
            <w:tcW w:w="1701" w:type="dxa"/>
            <w:gridSpan w:val="2"/>
          </w:tcPr>
          <w:p w:rsidR="00952AB7" w:rsidRPr="00944A9E" w:rsidRDefault="00952AB7" w:rsidP="00E7344C">
            <w:pPr>
              <w:jc w:val="both"/>
            </w:pPr>
            <w:r w:rsidRPr="00944A9E">
              <w:t>14p+14s</w:t>
            </w:r>
          </w:p>
        </w:tc>
        <w:tc>
          <w:tcPr>
            <w:tcW w:w="889" w:type="dxa"/>
            <w:shd w:val="clear" w:color="auto" w:fill="F7CAAC"/>
          </w:tcPr>
          <w:p w:rsidR="00952AB7" w:rsidRPr="00944A9E" w:rsidRDefault="00952AB7" w:rsidP="00E7344C">
            <w:pPr>
              <w:jc w:val="both"/>
              <w:rPr>
                <w:b/>
              </w:rPr>
            </w:pPr>
            <w:r w:rsidRPr="00944A9E">
              <w:rPr>
                <w:b/>
              </w:rPr>
              <w:t xml:space="preserve">hod. </w:t>
            </w:r>
          </w:p>
        </w:tc>
        <w:tc>
          <w:tcPr>
            <w:tcW w:w="816" w:type="dxa"/>
          </w:tcPr>
          <w:p w:rsidR="00952AB7" w:rsidRPr="00944A9E" w:rsidRDefault="00952AB7" w:rsidP="00E7344C">
            <w:pPr>
              <w:jc w:val="both"/>
            </w:pPr>
            <w:r w:rsidRPr="00944A9E">
              <w:t>28</w:t>
            </w:r>
          </w:p>
        </w:tc>
        <w:tc>
          <w:tcPr>
            <w:tcW w:w="2155" w:type="dxa"/>
            <w:shd w:val="clear" w:color="auto" w:fill="F7CAAC"/>
          </w:tcPr>
          <w:p w:rsidR="00952AB7" w:rsidRPr="00944A9E" w:rsidRDefault="00952AB7" w:rsidP="00E7344C">
            <w:pPr>
              <w:jc w:val="both"/>
              <w:rPr>
                <w:b/>
              </w:rPr>
            </w:pPr>
            <w:r w:rsidRPr="00944A9E">
              <w:rPr>
                <w:b/>
              </w:rPr>
              <w:t>kreditů</w:t>
            </w:r>
          </w:p>
        </w:tc>
        <w:tc>
          <w:tcPr>
            <w:tcW w:w="1166" w:type="dxa"/>
            <w:gridSpan w:val="2"/>
          </w:tcPr>
          <w:p w:rsidR="00952AB7" w:rsidRPr="00944A9E" w:rsidRDefault="00952AB7" w:rsidP="00E7344C">
            <w:pPr>
              <w:jc w:val="both"/>
            </w:pPr>
            <w:r w:rsidRPr="00944A9E">
              <w:t>2</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Prerekvizity, korekvizity, ekvivalence</w:t>
            </w:r>
          </w:p>
        </w:tc>
        <w:tc>
          <w:tcPr>
            <w:tcW w:w="6727" w:type="dxa"/>
            <w:gridSpan w:val="7"/>
          </w:tcPr>
          <w:p w:rsidR="00952AB7" w:rsidRPr="00944A9E" w:rsidRDefault="00952AB7" w:rsidP="00E7344C">
            <w:pPr>
              <w:jc w:val="both"/>
            </w:pP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Způsob ověření studijních výsledků</w:t>
            </w:r>
          </w:p>
        </w:tc>
        <w:tc>
          <w:tcPr>
            <w:tcW w:w="3406" w:type="dxa"/>
            <w:gridSpan w:val="4"/>
          </w:tcPr>
          <w:p w:rsidR="00952AB7" w:rsidRPr="00944A9E" w:rsidRDefault="00952AB7" w:rsidP="00E7344C">
            <w:pPr>
              <w:jc w:val="both"/>
            </w:pPr>
            <w:r w:rsidRPr="00944A9E">
              <w:t>klasifikovaný zápočet</w:t>
            </w:r>
          </w:p>
        </w:tc>
        <w:tc>
          <w:tcPr>
            <w:tcW w:w="2155" w:type="dxa"/>
            <w:shd w:val="clear" w:color="auto" w:fill="F7CAAC"/>
          </w:tcPr>
          <w:p w:rsidR="00952AB7" w:rsidRPr="00944A9E" w:rsidRDefault="00952AB7" w:rsidP="00E7344C">
            <w:pPr>
              <w:jc w:val="both"/>
              <w:rPr>
                <w:b/>
              </w:rPr>
            </w:pPr>
            <w:r w:rsidRPr="00944A9E">
              <w:rPr>
                <w:b/>
              </w:rPr>
              <w:t>Forma výuky</w:t>
            </w:r>
          </w:p>
        </w:tc>
        <w:tc>
          <w:tcPr>
            <w:tcW w:w="1166" w:type="dxa"/>
            <w:gridSpan w:val="2"/>
          </w:tcPr>
          <w:p w:rsidR="00952AB7" w:rsidRPr="00944A9E" w:rsidRDefault="00952AB7" w:rsidP="00E7344C">
            <w:pPr>
              <w:jc w:val="both"/>
            </w:pPr>
            <w:r w:rsidRPr="00944A9E">
              <w:t>přednáška</w:t>
            </w:r>
          </w:p>
          <w:p w:rsidR="00952AB7" w:rsidRPr="00944A9E" w:rsidRDefault="00952AB7" w:rsidP="00E7344C">
            <w:pPr>
              <w:jc w:val="both"/>
            </w:pPr>
            <w:r w:rsidRPr="00944A9E">
              <w:t>seminář</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Forma způsobu ověření studijních výsledků a další požadavky na studenta</w:t>
            </w:r>
          </w:p>
        </w:tc>
        <w:tc>
          <w:tcPr>
            <w:tcW w:w="6727" w:type="dxa"/>
            <w:gridSpan w:val="7"/>
            <w:tcBorders>
              <w:bottom w:val="nil"/>
            </w:tcBorders>
          </w:tcPr>
          <w:p w:rsidR="00952AB7" w:rsidRPr="00944A9E" w:rsidRDefault="00952AB7" w:rsidP="00E7344C">
            <w:pPr>
              <w:jc w:val="both"/>
            </w:pPr>
            <w:r w:rsidRPr="00944A9E">
              <w:rPr>
                <w:shd w:val="clear" w:color="auto" w:fill="FFFFFF"/>
              </w:rPr>
              <w:t xml:space="preserve">Zápočet: Aktivní účast na cvičeních (80% účast ve výuce), vypracování semestrálního projektu a jeho </w:t>
            </w:r>
            <w:r w:rsidRPr="00944A9E">
              <w:t>prezentace (alt. nahrávka)</w:t>
            </w:r>
            <w:r w:rsidR="0078114D" w:rsidRPr="00944A9E">
              <w:t>.</w:t>
            </w:r>
          </w:p>
        </w:tc>
      </w:tr>
      <w:tr w:rsidR="00952AB7" w:rsidRPr="00944A9E" w:rsidTr="00133D24">
        <w:trPr>
          <w:trHeight w:val="554"/>
          <w:jc w:val="center"/>
        </w:trPr>
        <w:tc>
          <w:tcPr>
            <w:tcW w:w="10204" w:type="dxa"/>
            <w:gridSpan w:val="8"/>
            <w:tcBorders>
              <w:top w:val="nil"/>
            </w:tcBorders>
          </w:tcPr>
          <w:p w:rsidR="00952AB7" w:rsidRPr="00944A9E" w:rsidRDefault="00952AB7" w:rsidP="00E7344C">
            <w:pPr>
              <w:jc w:val="both"/>
            </w:pPr>
          </w:p>
        </w:tc>
      </w:tr>
      <w:tr w:rsidR="00952AB7" w:rsidRPr="00944A9E" w:rsidTr="00133D24">
        <w:trPr>
          <w:trHeight w:val="197"/>
          <w:jc w:val="center"/>
        </w:trPr>
        <w:tc>
          <w:tcPr>
            <w:tcW w:w="3477" w:type="dxa"/>
            <w:tcBorders>
              <w:top w:val="nil"/>
            </w:tcBorders>
            <w:shd w:val="clear" w:color="auto" w:fill="F7CAAC"/>
          </w:tcPr>
          <w:p w:rsidR="00952AB7" w:rsidRPr="00944A9E" w:rsidRDefault="00952AB7" w:rsidP="00E7344C">
            <w:pPr>
              <w:jc w:val="both"/>
              <w:rPr>
                <w:b/>
              </w:rPr>
            </w:pPr>
            <w:r w:rsidRPr="00944A9E">
              <w:rPr>
                <w:b/>
              </w:rPr>
              <w:t>Garant předmětu</w:t>
            </w:r>
          </w:p>
        </w:tc>
        <w:tc>
          <w:tcPr>
            <w:tcW w:w="6727" w:type="dxa"/>
            <w:gridSpan w:val="7"/>
            <w:tcBorders>
              <w:top w:val="nil"/>
            </w:tcBorders>
          </w:tcPr>
          <w:p w:rsidR="00952AB7" w:rsidRPr="00944A9E" w:rsidRDefault="00952AB7" w:rsidP="00E7344C">
            <w:pPr>
              <w:jc w:val="both"/>
            </w:pPr>
            <w:r w:rsidRPr="00944A9E">
              <w:t>prof. PaedDr. Silvia Pokrivčáková, PhD.</w:t>
            </w:r>
          </w:p>
        </w:tc>
      </w:tr>
      <w:tr w:rsidR="00952AB7" w:rsidRPr="00944A9E" w:rsidTr="00133D24">
        <w:trPr>
          <w:trHeight w:val="543"/>
          <w:jc w:val="center"/>
        </w:trPr>
        <w:tc>
          <w:tcPr>
            <w:tcW w:w="3477" w:type="dxa"/>
            <w:tcBorders>
              <w:top w:val="nil"/>
            </w:tcBorders>
            <w:shd w:val="clear" w:color="auto" w:fill="F7CAAC"/>
          </w:tcPr>
          <w:p w:rsidR="00952AB7" w:rsidRPr="00944A9E" w:rsidRDefault="00952AB7" w:rsidP="00E7344C">
            <w:pPr>
              <w:jc w:val="both"/>
              <w:rPr>
                <w:b/>
              </w:rPr>
            </w:pPr>
            <w:r w:rsidRPr="00944A9E">
              <w:rPr>
                <w:b/>
              </w:rPr>
              <w:t>Zapojení garanta do výuky předmětu</w:t>
            </w:r>
          </w:p>
        </w:tc>
        <w:tc>
          <w:tcPr>
            <w:tcW w:w="6727" w:type="dxa"/>
            <w:gridSpan w:val="7"/>
            <w:tcBorders>
              <w:top w:val="nil"/>
            </w:tcBorders>
          </w:tcPr>
          <w:p w:rsidR="00952AB7" w:rsidRPr="00944A9E" w:rsidRDefault="00952AB7" w:rsidP="00E7344C">
            <w:pPr>
              <w:jc w:val="both"/>
            </w:pPr>
            <w:r w:rsidRPr="00944A9E">
              <w:t>přednášející, vede seminář</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Vyučující</w:t>
            </w:r>
          </w:p>
        </w:tc>
        <w:tc>
          <w:tcPr>
            <w:tcW w:w="6727" w:type="dxa"/>
            <w:gridSpan w:val="7"/>
            <w:tcBorders>
              <w:bottom w:val="nil"/>
            </w:tcBorders>
            <w:shd w:val="clear" w:color="auto" w:fill="auto"/>
          </w:tcPr>
          <w:p w:rsidR="00952AB7" w:rsidRPr="00944A9E" w:rsidRDefault="00952AB7" w:rsidP="00111EF4">
            <w:pPr>
              <w:jc w:val="both"/>
            </w:pPr>
            <w:r w:rsidRPr="00944A9E">
              <w:t xml:space="preserve">prof. PaedDr. Silvia Pokrivčáková, PhD. (50%), Mgr. </w:t>
            </w:r>
            <w:del w:id="1769" w:author="Hana Navrátilová" w:date="2019-09-24T11:10:00Z">
              <w:r w:rsidRPr="00944A9E">
                <w:delText>Andrea Macková</w:delText>
              </w:r>
            </w:del>
            <w:ins w:id="1770" w:author="Hana Navrátilová" w:date="2019-09-24T11:10:00Z">
              <w:r w:rsidR="00111EF4">
                <w:t>Beata Horníčková</w:t>
              </w:r>
            </w:ins>
            <w:r w:rsidRPr="00944A9E">
              <w:t xml:space="preserve"> (50%)</w:t>
            </w:r>
          </w:p>
        </w:tc>
      </w:tr>
      <w:tr w:rsidR="00952AB7" w:rsidRPr="00944A9E" w:rsidTr="00133D24">
        <w:trPr>
          <w:trHeight w:val="554"/>
          <w:jc w:val="center"/>
        </w:trPr>
        <w:tc>
          <w:tcPr>
            <w:tcW w:w="10204" w:type="dxa"/>
            <w:gridSpan w:val="8"/>
            <w:tcBorders>
              <w:top w:val="nil"/>
            </w:tcBorders>
          </w:tcPr>
          <w:p w:rsidR="00952AB7" w:rsidRPr="00944A9E" w:rsidRDefault="00952AB7" w:rsidP="00E7344C">
            <w:pPr>
              <w:jc w:val="both"/>
            </w:pP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Stručná anotace předmětu</w:t>
            </w:r>
          </w:p>
        </w:tc>
        <w:tc>
          <w:tcPr>
            <w:tcW w:w="6727" w:type="dxa"/>
            <w:gridSpan w:val="7"/>
            <w:tcBorders>
              <w:bottom w:val="nil"/>
            </w:tcBorders>
          </w:tcPr>
          <w:p w:rsidR="00952AB7" w:rsidRPr="00944A9E" w:rsidRDefault="00952AB7" w:rsidP="00E7344C">
            <w:pPr>
              <w:jc w:val="both"/>
            </w:pPr>
          </w:p>
        </w:tc>
      </w:tr>
      <w:tr w:rsidR="00952AB7" w:rsidRPr="00944A9E" w:rsidTr="00133D24">
        <w:trPr>
          <w:trHeight w:val="2501"/>
          <w:jc w:val="center"/>
        </w:trPr>
        <w:tc>
          <w:tcPr>
            <w:tcW w:w="10204" w:type="dxa"/>
            <w:gridSpan w:val="8"/>
            <w:tcBorders>
              <w:top w:val="nil"/>
              <w:bottom w:val="single" w:sz="12" w:space="0" w:color="auto"/>
            </w:tcBorders>
          </w:tcPr>
          <w:p w:rsidR="00952AB7" w:rsidRPr="00944A9E" w:rsidRDefault="00952AB7" w:rsidP="00E7344C">
            <w:pPr>
              <w:jc w:val="both"/>
            </w:pPr>
          </w:p>
          <w:p w:rsidR="003935CD" w:rsidRPr="00944A9E" w:rsidRDefault="00952AB7" w:rsidP="00E7344C">
            <w:pPr>
              <w:jc w:val="both"/>
            </w:pPr>
            <w:r w:rsidRPr="00944A9E">
              <w:t>Cíle a obsah integrovaného vyučování angličtiny na 1. stupni ZŠ</w:t>
            </w:r>
            <w:r w:rsidR="0078114D" w:rsidRPr="00944A9E">
              <w:t>.</w:t>
            </w:r>
          </w:p>
          <w:p w:rsidR="006731A5" w:rsidRPr="00944A9E" w:rsidRDefault="00952AB7" w:rsidP="00E7344C">
            <w:pPr>
              <w:jc w:val="both"/>
            </w:pPr>
            <w:r w:rsidRPr="00944A9E">
              <w:t xml:space="preserve">CLIL a jeho metodologie. </w:t>
            </w:r>
          </w:p>
          <w:p w:rsidR="00952AB7" w:rsidRPr="00944A9E" w:rsidRDefault="00952AB7" w:rsidP="00E7344C">
            <w:pPr>
              <w:jc w:val="both"/>
            </w:pPr>
            <w:r w:rsidRPr="00944A9E">
              <w:t>Benefity a rizika.</w:t>
            </w:r>
          </w:p>
          <w:p w:rsidR="00952AB7" w:rsidRPr="00944A9E" w:rsidRDefault="00952AB7" w:rsidP="00E7344C">
            <w:pPr>
              <w:jc w:val="both"/>
            </w:pPr>
            <w:r w:rsidRPr="00944A9E">
              <w:t>Výběr vhodných t</w:t>
            </w:r>
            <w:r w:rsidR="006731A5" w:rsidRPr="00944A9E">
              <w:t>emat</w:t>
            </w:r>
            <w:r w:rsidR="0078114D" w:rsidRPr="00944A9E">
              <w:t xml:space="preserve"> a materiálů pro primární CLIL.</w:t>
            </w:r>
          </w:p>
          <w:p w:rsidR="00952AB7" w:rsidRPr="00944A9E" w:rsidRDefault="00952AB7" w:rsidP="00E7344C">
            <w:pPr>
              <w:jc w:val="both"/>
            </w:pPr>
            <w:r w:rsidRPr="00944A9E">
              <w:t>Příprava vyučování, definování a naplnění duálních (obsahových a jazykových) cílů CLIL.</w:t>
            </w:r>
          </w:p>
          <w:p w:rsidR="00952AB7" w:rsidRPr="00944A9E" w:rsidRDefault="00952AB7" w:rsidP="00E7344C">
            <w:pPr>
              <w:jc w:val="both"/>
            </w:pPr>
            <w:r w:rsidRPr="00944A9E">
              <w:t>Rozvoj specializované slovní zásoby.</w:t>
            </w:r>
          </w:p>
          <w:p w:rsidR="003935CD" w:rsidRPr="00944A9E" w:rsidRDefault="003935CD" w:rsidP="00E7344C">
            <w:pPr>
              <w:jc w:val="both"/>
            </w:pPr>
            <w:r w:rsidRPr="00944A9E">
              <w:t>Analýza vzdělávacích materiálů.</w:t>
            </w:r>
          </w:p>
          <w:p w:rsidR="0078114D" w:rsidRPr="00944A9E" w:rsidRDefault="00952AB7" w:rsidP="00E7344C">
            <w:pPr>
              <w:jc w:val="both"/>
            </w:pPr>
            <w:r w:rsidRPr="00944A9E">
              <w:t>Příprava vlastních nebo úprava auten</w:t>
            </w:r>
            <w:r w:rsidR="0078114D" w:rsidRPr="00944A9E">
              <w:t xml:space="preserve">tických vzdělávacích materiálů. </w:t>
            </w:r>
          </w:p>
          <w:p w:rsidR="00952AB7" w:rsidRPr="00944A9E" w:rsidRDefault="00952AB7" w:rsidP="00E7344C">
            <w:pPr>
              <w:jc w:val="both"/>
            </w:pPr>
            <w:r w:rsidRPr="00944A9E">
              <w:t>Výběr a hodnocení materiálů.</w:t>
            </w:r>
          </w:p>
          <w:p w:rsidR="00952AB7" w:rsidRPr="00944A9E" w:rsidRDefault="00952AB7" w:rsidP="00E7344C">
            <w:pPr>
              <w:jc w:val="both"/>
            </w:pPr>
            <w:r w:rsidRPr="00944A9E">
              <w:t>Digitální CLIL.</w:t>
            </w:r>
          </w:p>
          <w:p w:rsidR="00952AB7" w:rsidRPr="00944A9E" w:rsidRDefault="00952AB7" w:rsidP="00E7344C">
            <w:pPr>
              <w:jc w:val="both"/>
            </w:pPr>
            <w:r w:rsidRPr="00944A9E">
              <w:t>Hodnocení vzdělávání na hodinách CLIL.</w:t>
            </w:r>
          </w:p>
          <w:p w:rsidR="0078114D" w:rsidRPr="00944A9E" w:rsidRDefault="00952AB7" w:rsidP="00E7344C">
            <w:pPr>
              <w:jc w:val="both"/>
            </w:pPr>
            <w:r w:rsidRPr="00944A9E">
              <w:t>Vypracování vlastních učebních materiálů</w:t>
            </w:r>
            <w:r w:rsidR="0078114D" w:rsidRPr="00944A9E">
              <w:t>.</w:t>
            </w:r>
          </w:p>
          <w:p w:rsidR="006731A5" w:rsidRPr="00944A9E" w:rsidRDefault="0078114D" w:rsidP="00E7344C">
            <w:pPr>
              <w:jc w:val="both"/>
            </w:pPr>
            <w:r w:rsidRPr="00944A9E">
              <w:t>P</w:t>
            </w:r>
            <w:r w:rsidR="00952AB7" w:rsidRPr="00944A9E">
              <w:t xml:space="preserve">rezentace </w:t>
            </w:r>
            <w:r w:rsidRPr="00944A9E">
              <w:t>vlastních učebních materiálů</w:t>
            </w:r>
            <w:r w:rsidR="006731A5" w:rsidRPr="00944A9E">
              <w:t>.</w:t>
            </w:r>
          </w:p>
          <w:p w:rsidR="00952AB7" w:rsidRDefault="006731A5" w:rsidP="00E7344C">
            <w:pPr>
              <w:jc w:val="both"/>
            </w:pPr>
            <w:r w:rsidRPr="00944A9E">
              <w:t xml:space="preserve">Prezentace nahrávek </w:t>
            </w:r>
            <w:r w:rsidR="0057304C" w:rsidRPr="00944A9E">
              <w:t>vlastní prezentace</w:t>
            </w:r>
            <w:r w:rsidR="0078114D" w:rsidRPr="00944A9E">
              <w:t>.</w:t>
            </w:r>
          </w:p>
          <w:p w:rsidR="00BD4774" w:rsidRDefault="00BD4774" w:rsidP="00E7344C">
            <w:pPr>
              <w:jc w:val="both"/>
              <w:rPr>
                <w:del w:id="1771" w:author="Hana Navrátilová" w:date="2019-09-24T11:10:00Z"/>
              </w:rPr>
            </w:pPr>
          </w:p>
          <w:p w:rsidR="00BD4774" w:rsidRDefault="00BD4774" w:rsidP="00E7344C">
            <w:pPr>
              <w:jc w:val="both"/>
              <w:rPr>
                <w:del w:id="1772" w:author="Hana Navrátilová" w:date="2019-09-24T11:10:00Z"/>
              </w:rPr>
            </w:pPr>
          </w:p>
          <w:p w:rsidR="00BD4774" w:rsidRPr="00944A9E" w:rsidRDefault="00BD4774" w:rsidP="00E7344C">
            <w:pPr>
              <w:jc w:val="both"/>
            </w:pPr>
          </w:p>
        </w:tc>
      </w:tr>
      <w:tr w:rsidR="00952AB7" w:rsidRPr="00944A9E" w:rsidTr="00133D24">
        <w:trPr>
          <w:trHeight w:val="265"/>
          <w:jc w:val="center"/>
        </w:trPr>
        <w:tc>
          <w:tcPr>
            <w:tcW w:w="4043" w:type="dxa"/>
            <w:gridSpan w:val="2"/>
            <w:tcBorders>
              <w:top w:val="nil"/>
            </w:tcBorders>
            <w:shd w:val="clear" w:color="auto" w:fill="F7CAAC"/>
          </w:tcPr>
          <w:p w:rsidR="00952AB7" w:rsidRPr="00944A9E" w:rsidRDefault="00952AB7" w:rsidP="00E7344C">
            <w:pPr>
              <w:jc w:val="both"/>
            </w:pPr>
            <w:r w:rsidRPr="00944A9E">
              <w:rPr>
                <w:b/>
              </w:rPr>
              <w:t>Studijní literatura a studijní pomůcky</w:t>
            </w:r>
          </w:p>
        </w:tc>
        <w:tc>
          <w:tcPr>
            <w:tcW w:w="6161" w:type="dxa"/>
            <w:gridSpan w:val="6"/>
            <w:tcBorders>
              <w:top w:val="nil"/>
              <w:bottom w:val="nil"/>
            </w:tcBorders>
          </w:tcPr>
          <w:p w:rsidR="00952AB7" w:rsidRPr="00944A9E" w:rsidRDefault="00952AB7" w:rsidP="00E7344C">
            <w:pPr>
              <w:jc w:val="both"/>
            </w:pPr>
          </w:p>
        </w:tc>
      </w:tr>
      <w:tr w:rsidR="00952AB7" w:rsidRPr="00944A9E" w:rsidTr="00133D24">
        <w:trPr>
          <w:trHeight w:val="4023"/>
          <w:jc w:val="center"/>
        </w:trPr>
        <w:tc>
          <w:tcPr>
            <w:tcW w:w="10204" w:type="dxa"/>
            <w:gridSpan w:val="8"/>
            <w:tcBorders>
              <w:top w:val="nil"/>
            </w:tcBorders>
          </w:tcPr>
          <w:p w:rsidR="00952AB7" w:rsidRPr="00944A9E" w:rsidRDefault="00952AB7" w:rsidP="00E7344C">
            <w:pPr>
              <w:jc w:val="both"/>
              <w:rPr>
                <w:b/>
              </w:rPr>
            </w:pPr>
          </w:p>
          <w:p w:rsidR="00952AB7" w:rsidRDefault="00952AB7" w:rsidP="00E7344C">
            <w:pPr>
              <w:jc w:val="both"/>
              <w:rPr>
                <w:b/>
              </w:rPr>
            </w:pPr>
            <w:r w:rsidRPr="00944A9E">
              <w:rPr>
                <w:b/>
              </w:rPr>
              <w:t>Povinná literatura:</w:t>
            </w:r>
          </w:p>
          <w:p w:rsidR="00AA77E0" w:rsidRPr="005209F5" w:rsidRDefault="00AA77E0" w:rsidP="00AA77E0">
            <w:pPr>
              <w:rPr>
                <w:ins w:id="1773" w:author="Hana Navrátilová" w:date="2019-09-24T11:10:00Z"/>
                <w:lang w:val="sk-SK" w:eastAsia="sk-SK"/>
              </w:rPr>
            </w:pPr>
            <w:ins w:id="1774" w:author="Hana Navrátilová" w:date="2019-09-24T11:10:00Z">
              <w:r w:rsidRPr="005209F5">
                <w:rPr>
                  <w:lang w:val="sk-SK" w:eastAsia="sk-SK"/>
                </w:rPr>
                <w:t xml:space="preserve">Pokrivčáková, S. </w:t>
              </w:r>
            </w:ins>
            <w:moveToRangeStart w:id="1775" w:author="Hana Navrátilová" w:date="2019-09-24T11:10:00Z" w:name="move20215926"/>
            <w:moveTo w:id="1776" w:author="Hana Navrátilová" w:date="2019-09-24T11:10:00Z">
              <w:r w:rsidRPr="00133D24">
                <w:rPr>
                  <w:lang w:val="sk-SK"/>
                </w:rPr>
                <w:t xml:space="preserve">(2013). </w:t>
              </w:r>
            </w:moveTo>
            <w:moveToRangeEnd w:id="1775"/>
            <w:ins w:id="1777" w:author="Hana Navrátilová" w:date="2019-09-24T11:10:00Z">
              <w:r w:rsidRPr="005209F5">
                <w:rPr>
                  <w:i/>
                  <w:lang w:val="sk-SK" w:eastAsia="sk-SK"/>
                </w:rPr>
                <w:t>Teaching Techniques for Modern Teacher of English</w:t>
              </w:r>
              <w:r w:rsidRPr="005209F5">
                <w:rPr>
                  <w:lang w:val="sk-SK" w:eastAsia="sk-SK"/>
                </w:rPr>
                <w:t>. 1. vyd. Nitra: ASPA.</w:t>
              </w:r>
            </w:ins>
          </w:p>
          <w:p w:rsidR="00952AB7" w:rsidRPr="005209F5" w:rsidRDefault="00952AB7" w:rsidP="00E7344C">
            <w:r w:rsidRPr="005209F5">
              <w:t>Vojtková, N.</w:t>
            </w:r>
            <w:r w:rsidR="00F26440" w:rsidRPr="005209F5">
              <w:t>,</w:t>
            </w:r>
            <w:r w:rsidR="006C18C6" w:rsidRPr="005209F5">
              <w:t xml:space="preserve"> </w:t>
            </w:r>
            <w:r w:rsidRPr="005209F5">
              <w:rPr>
                <w:i/>
              </w:rPr>
              <w:t>&amp;</w:t>
            </w:r>
            <w:r w:rsidRPr="005209F5">
              <w:t xml:space="preserve"> Hanušová, S. (2011). </w:t>
            </w:r>
            <w:r w:rsidRPr="005209F5">
              <w:rPr>
                <w:i/>
                <w:iCs/>
              </w:rPr>
              <w:t>CLIL v české školní praxi</w:t>
            </w:r>
            <w:r w:rsidRPr="005209F5">
              <w:t>. 1. vydání. Brno:Studio Arx.</w:t>
            </w:r>
          </w:p>
          <w:p w:rsidR="00952AB7" w:rsidRPr="00944A9E" w:rsidRDefault="00952AB7" w:rsidP="00E7344C">
            <w:r w:rsidRPr="005209F5">
              <w:rPr>
                <w:lang w:val="sk-SK" w:eastAsia="sk-SK"/>
              </w:rPr>
              <w:t xml:space="preserve">C4C: </w:t>
            </w:r>
            <w:r w:rsidRPr="005209F5">
              <w:rPr>
                <w:i/>
                <w:lang w:val="sk-SK" w:eastAsia="sk-SK"/>
              </w:rPr>
              <w:t>CLIL for Children</w:t>
            </w:r>
            <w:r w:rsidRPr="005209F5">
              <w:rPr>
                <w:lang w:val="sk-SK" w:eastAsia="sk-SK"/>
              </w:rPr>
              <w:t>. Available at: http</w:t>
            </w:r>
            <w:r w:rsidRPr="00944A9E">
              <w:rPr>
                <w:lang w:val="sk-SK" w:eastAsia="sk-SK"/>
              </w:rPr>
              <w:t>://www.clil4children.eu/wp-content/uploads/2016/10/Guide_Addressed_to_Teachers_1_2_v01.pdf</w:t>
            </w:r>
          </w:p>
          <w:p w:rsidR="00952AB7" w:rsidRPr="00944A9E" w:rsidRDefault="00952AB7" w:rsidP="00E7344C">
            <w:pPr>
              <w:jc w:val="both"/>
            </w:pPr>
          </w:p>
          <w:p w:rsidR="00952AB7" w:rsidRPr="00944A9E" w:rsidRDefault="00952AB7" w:rsidP="00E7344C">
            <w:pPr>
              <w:jc w:val="both"/>
            </w:pPr>
            <w:r w:rsidRPr="00944A9E">
              <w:rPr>
                <w:b/>
              </w:rPr>
              <w:t>Doporučená literatura</w:t>
            </w:r>
            <w:r w:rsidRPr="00944A9E">
              <w:t xml:space="preserve">: </w:t>
            </w:r>
          </w:p>
          <w:p w:rsidR="00952AB7" w:rsidRPr="00944A9E" w:rsidRDefault="00952AB7" w:rsidP="00E7344C">
            <w:pPr>
              <w:rPr>
                <w:lang w:val="sk-SK" w:eastAsia="sk-SK"/>
              </w:rPr>
            </w:pPr>
            <w:r w:rsidRPr="00944A9E">
              <w:rPr>
                <w:lang w:val="sk-SK" w:eastAsia="sk-SK"/>
              </w:rPr>
              <w:t xml:space="preserve">Bentley, K. (2014). </w:t>
            </w:r>
            <w:r w:rsidRPr="00944A9E">
              <w:rPr>
                <w:i/>
                <w:lang w:val="sk-SK" w:eastAsia="sk-SK"/>
              </w:rPr>
              <w:t>The TKT Course-CLIL Module</w:t>
            </w:r>
            <w:r w:rsidRPr="00944A9E">
              <w:rPr>
                <w:lang w:val="sk-SK" w:eastAsia="sk-SK"/>
              </w:rPr>
              <w:t>. Cambridge: Cambridge University Press.</w:t>
            </w:r>
          </w:p>
          <w:p w:rsidR="00952AB7" w:rsidRPr="00944A9E" w:rsidRDefault="00952AB7" w:rsidP="00E7344C">
            <w:pPr>
              <w:rPr>
                <w:lang w:val="sk-SK" w:eastAsia="sk-SK"/>
              </w:rPr>
            </w:pPr>
            <w:r w:rsidRPr="00944A9E">
              <w:rPr>
                <w:lang w:val="sk-SK" w:eastAsia="sk-SK"/>
              </w:rPr>
              <w:t xml:space="preserve">Byram, M. et al (2007). </w:t>
            </w:r>
            <w:r w:rsidRPr="00944A9E">
              <w:rPr>
                <w:i/>
                <w:lang w:val="sk-SK" w:eastAsia="sk-SK"/>
              </w:rPr>
              <w:t>Language across the Curriculum in Primary Education. Three case studies and implications for a European ‘Framework’.</w:t>
            </w:r>
            <w:r w:rsidRPr="00944A9E">
              <w:rPr>
                <w:lang w:val="sk-SK" w:eastAsia="sk-SK"/>
              </w:rPr>
              <w:t xml:space="preserve"> Strasbourg: Council of Europe: Language Policy Division.</w:t>
            </w:r>
          </w:p>
          <w:p w:rsidR="00952AB7" w:rsidRPr="00944A9E" w:rsidRDefault="00952AB7" w:rsidP="00E7344C">
            <w:pPr>
              <w:rPr>
                <w:lang w:val="sk-SK" w:eastAsia="sk-SK"/>
              </w:rPr>
            </w:pPr>
            <w:r w:rsidRPr="00944A9E">
              <w:rPr>
                <w:lang w:val="sk-SK" w:eastAsia="sk-SK"/>
              </w:rPr>
              <w:t xml:space="preserve">Marsh, D. (2002). </w:t>
            </w:r>
            <w:r w:rsidRPr="00944A9E">
              <w:rPr>
                <w:i/>
                <w:lang w:val="sk-SK" w:eastAsia="sk-SK"/>
              </w:rPr>
              <w:t>CLIL7EMILE – The European Dimension: Action. Trends and Foresight Potential</w:t>
            </w:r>
            <w:r w:rsidRPr="00944A9E">
              <w:rPr>
                <w:lang w:val="sk-SK" w:eastAsia="sk-SK"/>
              </w:rPr>
              <w:t>. Jyvãskylã / Finland: University of Jyvãskylã.</w:t>
            </w:r>
          </w:p>
          <w:p w:rsidR="00952AB7" w:rsidRPr="00944A9E" w:rsidRDefault="00EA385A" w:rsidP="00E7344C">
            <w:pPr>
              <w:rPr>
                <w:lang w:val="sk-SK" w:eastAsia="sk-SK"/>
              </w:rPr>
            </w:pPr>
            <w:r w:rsidRPr="00944A9E">
              <w:rPr>
                <w:lang w:val="sk-SK" w:eastAsia="sk-SK"/>
              </w:rPr>
              <w:t xml:space="preserve">Mehisto, P., Marsh, D., </w:t>
            </w:r>
            <w:r w:rsidRPr="00944A9E">
              <w:rPr>
                <w:i/>
              </w:rPr>
              <w:t>&amp;</w:t>
            </w:r>
            <w:r w:rsidR="00952AB7" w:rsidRPr="00944A9E">
              <w:rPr>
                <w:lang w:val="sk-SK" w:eastAsia="sk-SK"/>
              </w:rPr>
              <w:t xml:space="preserve"> Frigols, M. J. (2008). </w:t>
            </w:r>
            <w:r w:rsidR="00952AB7" w:rsidRPr="00944A9E">
              <w:rPr>
                <w:i/>
                <w:lang w:val="sk-SK" w:eastAsia="sk-SK"/>
              </w:rPr>
              <w:t>Uncovering CLIL: content and language integrated learning in bilingual and multilingual education</w:t>
            </w:r>
            <w:r w:rsidR="00952AB7" w:rsidRPr="00944A9E">
              <w:rPr>
                <w:lang w:val="sk-SK" w:eastAsia="sk-SK"/>
              </w:rPr>
              <w:t>. Oxford: Macmillan Education.</w:t>
            </w:r>
          </w:p>
          <w:p w:rsidR="00952AB7" w:rsidRPr="00944A9E" w:rsidRDefault="00952AB7" w:rsidP="00E7344C">
            <w:pPr>
              <w:rPr>
                <w:lang w:val="sk-SK" w:eastAsia="sk-SK"/>
              </w:rPr>
            </w:pPr>
            <w:r w:rsidRPr="00944A9E">
              <w:rPr>
                <w:lang w:val="sk-SK" w:eastAsia="sk-SK"/>
              </w:rPr>
              <w:t xml:space="preserve">Pokrivčáková, S. et al. (2015). </w:t>
            </w:r>
            <w:r w:rsidRPr="00944A9E">
              <w:rPr>
                <w:i/>
                <w:lang w:val="sk-SK" w:eastAsia="sk-SK"/>
              </w:rPr>
              <w:t>CLIL in Foreign Language Education: e-textbook for foreign language teachers</w:t>
            </w:r>
            <w:r w:rsidRPr="00944A9E">
              <w:rPr>
                <w:lang w:val="sk-SK" w:eastAsia="sk-SK"/>
              </w:rPr>
              <w:t xml:space="preserve">. Nitra: Constantine the Philosopher University. </w:t>
            </w:r>
          </w:p>
          <w:p w:rsidR="00952AB7" w:rsidRPr="00944A9E" w:rsidRDefault="00952AB7" w:rsidP="00E7344C">
            <w:pPr>
              <w:rPr>
                <w:lang w:val="sk-SK" w:eastAsia="sk-SK"/>
              </w:rPr>
            </w:pPr>
            <w:r w:rsidRPr="00944A9E">
              <w:rPr>
                <w:lang w:val="sk-SK" w:eastAsia="sk-SK"/>
              </w:rPr>
              <w:t>Výstupy projektu CLIL do škol. Dostupné na: http://www.ped.muni.cz/clil/</w:t>
            </w:r>
          </w:p>
          <w:p w:rsidR="00952AB7" w:rsidRPr="00944A9E" w:rsidRDefault="00952AB7" w:rsidP="00E7344C">
            <w:pPr>
              <w:jc w:val="both"/>
            </w:pPr>
          </w:p>
        </w:tc>
      </w:tr>
      <w:tr w:rsidR="00952AB7" w:rsidRPr="00944A9E" w:rsidTr="00133D24">
        <w:trPr>
          <w:jc w:val="center"/>
        </w:trPr>
        <w:tc>
          <w:tcPr>
            <w:tcW w:w="10204" w:type="dxa"/>
            <w:gridSpan w:val="8"/>
            <w:tcBorders>
              <w:top w:val="single" w:sz="12" w:space="0" w:color="auto"/>
              <w:left w:val="single" w:sz="2" w:space="0" w:color="auto"/>
              <w:bottom w:val="single" w:sz="2" w:space="0" w:color="auto"/>
              <w:right w:val="single" w:sz="2" w:space="0" w:color="auto"/>
            </w:tcBorders>
            <w:shd w:val="clear" w:color="auto" w:fill="F7CAAC"/>
          </w:tcPr>
          <w:p w:rsidR="00952AB7" w:rsidRPr="00944A9E" w:rsidRDefault="00952AB7" w:rsidP="00E7344C">
            <w:pPr>
              <w:jc w:val="center"/>
              <w:rPr>
                <w:b/>
              </w:rPr>
            </w:pPr>
            <w:r w:rsidRPr="00944A9E">
              <w:rPr>
                <w:b/>
              </w:rPr>
              <w:t>Informace ke kombinované nebo distanční formě</w:t>
            </w:r>
          </w:p>
        </w:tc>
      </w:tr>
      <w:tr w:rsidR="008A1422" w:rsidRPr="00944A9E" w:rsidTr="007A1511">
        <w:trPr>
          <w:jc w:val="center"/>
        </w:trPr>
        <w:tc>
          <w:tcPr>
            <w:tcW w:w="5178" w:type="dxa"/>
            <w:gridSpan w:val="3"/>
            <w:tcBorders>
              <w:top w:val="single" w:sz="2" w:space="0" w:color="auto"/>
            </w:tcBorders>
            <w:shd w:val="clear" w:color="auto" w:fill="F7CAAC"/>
          </w:tcPr>
          <w:p w:rsidR="00952AB7" w:rsidRPr="00944A9E" w:rsidRDefault="00952AB7" w:rsidP="00E7344C">
            <w:pPr>
              <w:jc w:val="both"/>
            </w:pPr>
            <w:r w:rsidRPr="00944A9E">
              <w:rPr>
                <w:b/>
              </w:rPr>
              <w:t>Rozsah konzultací (soustředění)</w:t>
            </w:r>
          </w:p>
        </w:tc>
        <w:tc>
          <w:tcPr>
            <w:tcW w:w="889" w:type="dxa"/>
            <w:tcBorders>
              <w:top w:val="single" w:sz="2" w:space="0" w:color="auto"/>
            </w:tcBorders>
          </w:tcPr>
          <w:p w:rsidR="00952AB7" w:rsidRPr="00944A9E" w:rsidRDefault="00952AB7" w:rsidP="00E7344C">
            <w:pPr>
              <w:jc w:val="both"/>
            </w:pPr>
          </w:p>
        </w:tc>
        <w:tc>
          <w:tcPr>
            <w:tcW w:w="4137" w:type="dxa"/>
            <w:gridSpan w:val="4"/>
            <w:tcBorders>
              <w:top w:val="single" w:sz="2" w:space="0" w:color="auto"/>
            </w:tcBorders>
            <w:shd w:val="clear" w:color="auto" w:fill="F7CAAC"/>
          </w:tcPr>
          <w:p w:rsidR="00952AB7" w:rsidRPr="00944A9E" w:rsidRDefault="00952AB7" w:rsidP="00E7344C">
            <w:pPr>
              <w:jc w:val="both"/>
              <w:rPr>
                <w:b/>
              </w:rPr>
            </w:pPr>
            <w:r w:rsidRPr="00944A9E">
              <w:rPr>
                <w:b/>
              </w:rPr>
              <w:t xml:space="preserve">hodin </w:t>
            </w:r>
          </w:p>
        </w:tc>
      </w:tr>
      <w:tr w:rsidR="00952AB7" w:rsidRPr="00944A9E" w:rsidTr="00133D24">
        <w:trPr>
          <w:jc w:val="center"/>
        </w:trPr>
        <w:tc>
          <w:tcPr>
            <w:tcW w:w="10204" w:type="dxa"/>
            <w:gridSpan w:val="8"/>
            <w:shd w:val="clear" w:color="auto" w:fill="F7CAAC"/>
          </w:tcPr>
          <w:p w:rsidR="00952AB7" w:rsidRPr="00944A9E" w:rsidRDefault="00952AB7" w:rsidP="00E7344C">
            <w:pPr>
              <w:jc w:val="both"/>
              <w:rPr>
                <w:b/>
              </w:rPr>
            </w:pPr>
            <w:r w:rsidRPr="00944A9E">
              <w:rPr>
                <w:b/>
              </w:rPr>
              <w:t>Informace o způsobu kontaktu s vyučujícím</w:t>
            </w:r>
          </w:p>
        </w:tc>
      </w:tr>
      <w:tr w:rsidR="00952AB7" w:rsidRPr="00944A9E" w:rsidTr="00133D24">
        <w:trPr>
          <w:trHeight w:val="50"/>
          <w:jc w:val="center"/>
        </w:trPr>
        <w:tc>
          <w:tcPr>
            <w:tcW w:w="10204" w:type="dxa"/>
            <w:gridSpan w:val="8"/>
          </w:tcPr>
          <w:p w:rsidR="00952AB7" w:rsidRPr="00944A9E" w:rsidRDefault="00952AB7" w:rsidP="00E7344C">
            <w:pPr>
              <w:jc w:val="both"/>
            </w:pPr>
          </w:p>
        </w:tc>
      </w:tr>
    </w:tbl>
    <w:p w:rsidR="00C2364F" w:rsidRDefault="00BF2D35">
      <w: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7"/>
        <w:gridCol w:w="566"/>
        <w:gridCol w:w="1135"/>
        <w:gridCol w:w="889"/>
        <w:gridCol w:w="816"/>
        <w:gridCol w:w="2155"/>
        <w:gridCol w:w="539"/>
        <w:gridCol w:w="627"/>
      </w:tblGrid>
      <w:tr w:rsidR="00952AB7" w:rsidRPr="00944A9E" w:rsidTr="00133D24">
        <w:trPr>
          <w:jc w:val="center"/>
        </w:trPr>
        <w:tc>
          <w:tcPr>
            <w:tcW w:w="10204" w:type="dxa"/>
            <w:gridSpan w:val="8"/>
            <w:tcBorders>
              <w:bottom w:val="double" w:sz="4" w:space="0" w:color="auto"/>
            </w:tcBorders>
            <w:shd w:val="clear" w:color="auto" w:fill="BDD6EE"/>
          </w:tcPr>
          <w:p w:rsidR="00952AB7" w:rsidRPr="00944A9E" w:rsidRDefault="00952AB7" w:rsidP="00E7344C">
            <w:pPr>
              <w:jc w:val="both"/>
              <w:rPr>
                <w:b/>
                <w:sz w:val="28"/>
                <w:szCs w:val="28"/>
              </w:rPr>
            </w:pPr>
            <w:r w:rsidRPr="00944A9E">
              <w:br w:type="page"/>
            </w:r>
            <w:r w:rsidRPr="00944A9E">
              <w:rPr>
                <w:b/>
                <w:sz w:val="28"/>
                <w:szCs w:val="28"/>
              </w:rPr>
              <w:t>B-III – Charakteristika studijního předmětu</w:t>
            </w:r>
          </w:p>
        </w:tc>
      </w:tr>
      <w:tr w:rsidR="00952AB7" w:rsidRPr="00944A9E" w:rsidTr="00133D24">
        <w:trPr>
          <w:jc w:val="center"/>
        </w:trPr>
        <w:tc>
          <w:tcPr>
            <w:tcW w:w="3477" w:type="dxa"/>
            <w:tcBorders>
              <w:top w:val="double" w:sz="4" w:space="0" w:color="auto"/>
            </w:tcBorders>
            <w:shd w:val="clear" w:color="auto" w:fill="F7CAAC"/>
          </w:tcPr>
          <w:p w:rsidR="00952AB7" w:rsidRPr="00944A9E" w:rsidRDefault="00952AB7" w:rsidP="00E7344C">
            <w:pPr>
              <w:jc w:val="both"/>
              <w:rPr>
                <w:b/>
              </w:rPr>
            </w:pPr>
            <w:r w:rsidRPr="00944A9E">
              <w:rPr>
                <w:b/>
              </w:rPr>
              <w:t>Název studijního předmětu</w:t>
            </w:r>
          </w:p>
        </w:tc>
        <w:tc>
          <w:tcPr>
            <w:tcW w:w="6727" w:type="dxa"/>
            <w:gridSpan w:val="7"/>
            <w:tcBorders>
              <w:top w:val="double" w:sz="4" w:space="0" w:color="auto"/>
            </w:tcBorders>
          </w:tcPr>
          <w:p w:rsidR="00952AB7" w:rsidRPr="00944A9E" w:rsidRDefault="00952AB7" w:rsidP="00E7344C">
            <w:r w:rsidRPr="00944A9E">
              <w:t>Spolupráce mateřské a základní školy</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Typ předmětu</w:t>
            </w:r>
          </w:p>
        </w:tc>
        <w:tc>
          <w:tcPr>
            <w:tcW w:w="3406" w:type="dxa"/>
            <w:gridSpan w:val="4"/>
          </w:tcPr>
          <w:p w:rsidR="00952AB7" w:rsidRPr="00944A9E" w:rsidRDefault="00952AB7" w:rsidP="00E7344C">
            <w:pPr>
              <w:jc w:val="both"/>
            </w:pPr>
            <w:r w:rsidRPr="00944A9E">
              <w:t>povinný, PZ</w:t>
            </w:r>
          </w:p>
        </w:tc>
        <w:tc>
          <w:tcPr>
            <w:tcW w:w="2694" w:type="dxa"/>
            <w:gridSpan w:val="2"/>
            <w:shd w:val="clear" w:color="auto" w:fill="F7CAAC"/>
          </w:tcPr>
          <w:p w:rsidR="00952AB7" w:rsidRPr="00944A9E" w:rsidRDefault="00952AB7" w:rsidP="00E7344C">
            <w:pPr>
              <w:jc w:val="both"/>
            </w:pPr>
            <w:r w:rsidRPr="00944A9E">
              <w:rPr>
                <w:b/>
              </w:rPr>
              <w:t>doporučený ročník / semestr</w:t>
            </w:r>
          </w:p>
        </w:tc>
        <w:tc>
          <w:tcPr>
            <w:tcW w:w="627" w:type="dxa"/>
          </w:tcPr>
          <w:p w:rsidR="00952AB7" w:rsidRPr="00944A9E" w:rsidRDefault="00952AB7" w:rsidP="00E7344C">
            <w:pPr>
              <w:jc w:val="both"/>
            </w:pPr>
            <w:r w:rsidRPr="00944A9E">
              <w:t>5/ZS</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Rozsah studijního předmětu</w:t>
            </w:r>
          </w:p>
        </w:tc>
        <w:tc>
          <w:tcPr>
            <w:tcW w:w="1701" w:type="dxa"/>
            <w:gridSpan w:val="2"/>
          </w:tcPr>
          <w:p w:rsidR="00952AB7" w:rsidRPr="00944A9E" w:rsidRDefault="00952AB7" w:rsidP="00E7344C">
            <w:pPr>
              <w:jc w:val="both"/>
            </w:pPr>
            <w:r w:rsidRPr="00944A9E">
              <w:t>14p+14s</w:t>
            </w:r>
          </w:p>
        </w:tc>
        <w:tc>
          <w:tcPr>
            <w:tcW w:w="889" w:type="dxa"/>
            <w:shd w:val="clear" w:color="auto" w:fill="F7CAAC"/>
          </w:tcPr>
          <w:p w:rsidR="00952AB7" w:rsidRPr="00944A9E" w:rsidRDefault="00952AB7" w:rsidP="00E7344C">
            <w:pPr>
              <w:jc w:val="both"/>
              <w:rPr>
                <w:b/>
              </w:rPr>
            </w:pPr>
            <w:r w:rsidRPr="00944A9E">
              <w:rPr>
                <w:b/>
              </w:rPr>
              <w:t xml:space="preserve">hod. </w:t>
            </w:r>
          </w:p>
        </w:tc>
        <w:tc>
          <w:tcPr>
            <w:tcW w:w="816" w:type="dxa"/>
          </w:tcPr>
          <w:p w:rsidR="00952AB7" w:rsidRPr="00944A9E" w:rsidRDefault="00952AB7" w:rsidP="00E7344C">
            <w:pPr>
              <w:jc w:val="both"/>
            </w:pPr>
            <w:r w:rsidRPr="00944A9E">
              <w:t>28</w:t>
            </w:r>
          </w:p>
        </w:tc>
        <w:tc>
          <w:tcPr>
            <w:tcW w:w="2155" w:type="dxa"/>
            <w:shd w:val="clear" w:color="auto" w:fill="F7CAAC"/>
          </w:tcPr>
          <w:p w:rsidR="00952AB7" w:rsidRPr="00944A9E" w:rsidRDefault="00952AB7" w:rsidP="00E7344C">
            <w:pPr>
              <w:jc w:val="both"/>
              <w:rPr>
                <w:b/>
              </w:rPr>
            </w:pPr>
            <w:r w:rsidRPr="00944A9E">
              <w:rPr>
                <w:b/>
              </w:rPr>
              <w:t>kreditů</w:t>
            </w:r>
          </w:p>
        </w:tc>
        <w:tc>
          <w:tcPr>
            <w:tcW w:w="1166" w:type="dxa"/>
            <w:gridSpan w:val="2"/>
          </w:tcPr>
          <w:p w:rsidR="00952AB7" w:rsidRPr="00944A9E" w:rsidRDefault="00952AB7" w:rsidP="00E7344C">
            <w:pPr>
              <w:jc w:val="both"/>
            </w:pPr>
            <w:r w:rsidRPr="00944A9E">
              <w:t>2</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Prerekvizity, korekvizity, ekvivalence</w:t>
            </w:r>
          </w:p>
        </w:tc>
        <w:tc>
          <w:tcPr>
            <w:tcW w:w="6727" w:type="dxa"/>
            <w:gridSpan w:val="7"/>
          </w:tcPr>
          <w:p w:rsidR="00952AB7" w:rsidRPr="00944A9E" w:rsidRDefault="00952AB7" w:rsidP="00E7344C">
            <w:pPr>
              <w:jc w:val="both"/>
            </w:pP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Způsob ověření studijních výsledků</w:t>
            </w:r>
          </w:p>
        </w:tc>
        <w:tc>
          <w:tcPr>
            <w:tcW w:w="3406" w:type="dxa"/>
            <w:gridSpan w:val="4"/>
          </w:tcPr>
          <w:p w:rsidR="00952AB7" w:rsidRPr="00944A9E" w:rsidRDefault="00952AB7" w:rsidP="00E7344C">
            <w:pPr>
              <w:jc w:val="both"/>
            </w:pPr>
            <w:r w:rsidRPr="00944A9E">
              <w:t xml:space="preserve">klasifikovaný zápočet </w:t>
            </w:r>
          </w:p>
        </w:tc>
        <w:tc>
          <w:tcPr>
            <w:tcW w:w="2155" w:type="dxa"/>
            <w:shd w:val="clear" w:color="auto" w:fill="F7CAAC"/>
          </w:tcPr>
          <w:p w:rsidR="00952AB7" w:rsidRPr="00944A9E" w:rsidRDefault="00952AB7" w:rsidP="00E7344C">
            <w:pPr>
              <w:jc w:val="both"/>
              <w:rPr>
                <w:b/>
              </w:rPr>
            </w:pPr>
            <w:r w:rsidRPr="00944A9E">
              <w:rPr>
                <w:b/>
              </w:rPr>
              <w:t>Forma výuky</w:t>
            </w:r>
          </w:p>
        </w:tc>
        <w:tc>
          <w:tcPr>
            <w:tcW w:w="1166" w:type="dxa"/>
            <w:gridSpan w:val="2"/>
          </w:tcPr>
          <w:p w:rsidR="00952AB7" w:rsidRPr="00944A9E" w:rsidRDefault="00952AB7" w:rsidP="00E7344C">
            <w:pPr>
              <w:jc w:val="both"/>
            </w:pPr>
            <w:r w:rsidRPr="00944A9E">
              <w:t>přednáška</w:t>
            </w:r>
          </w:p>
          <w:p w:rsidR="00952AB7" w:rsidRPr="00944A9E" w:rsidRDefault="00952AB7" w:rsidP="00E7344C">
            <w:pPr>
              <w:jc w:val="both"/>
            </w:pPr>
            <w:r w:rsidRPr="00944A9E">
              <w:t>seminář</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Forma způsobu ověření studijních výsledků a další požadavky na studenta</w:t>
            </w:r>
          </w:p>
        </w:tc>
        <w:tc>
          <w:tcPr>
            <w:tcW w:w="6727" w:type="dxa"/>
            <w:gridSpan w:val="7"/>
            <w:tcBorders>
              <w:bottom w:val="nil"/>
            </w:tcBorders>
          </w:tcPr>
          <w:p w:rsidR="00952AB7" w:rsidRPr="00944A9E" w:rsidRDefault="00952AB7" w:rsidP="00E7344C">
            <w:pPr>
              <w:jc w:val="both"/>
            </w:pPr>
            <w:r w:rsidRPr="00944A9E">
              <w:t xml:space="preserve">Docházka (80% účast ve výuce). </w:t>
            </w:r>
          </w:p>
          <w:p w:rsidR="00952AB7" w:rsidRPr="00944A9E" w:rsidRDefault="00952AB7" w:rsidP="00E7344C">
            <w:pPr>
              <w:jc w:val="both"/>
            </w:pPr>
            <w:r w:rsidRPr="00944A9E">
              <w:t>Zápočtová práce spojená s prezentací a obhajobou.</w:t>
            </w:r>
          </w:p>
          <w:p w:rsidR="00952AB7" w:rsidRPr="00944A9E" w:rsidRDefault="00952AB7" w:rsidP="00E7344C">
            <w:pPr>
              <w:jc w:val="both"/>
            </w:pPr>
          </w:p>
        </w:tc>
      </w:tr>
      <w:tr w:rsidR="00952AB7" w:rsidRPr="00944A9E" w:rsidTr="00133D24">
        <w:trPr>
          <w:trHeight w:val="204"/>
          <w:jc w:val="center"/>
        </w:trPr>
        <w:tc>
          <w:tcPr>
            <w:tcW w:w="10204" w:type="dxa"/>
            <w:gridSpan w:val="8"/>
            <w:tcBorders>
              <w:top w:val="nil"/>
            </w:tcBorders>
          </w:tcPr>
          <w:p w:rsidR="00952AB7" w:rsidRPr="00944A9E" w:rsidRDefault="00952AB7" w:rsidP="00E7344C">
            <w:pPr>
              <w:jc w:val="both"/>
            </w:pPr>
          </w:p>
        </w:tc>
      </w:tr>
      <w:tr w:rsidR="00952AB7" w:rsidRPr="00944A9E" w:rsidTr="00133D24">
        <w:trPr>
          <w:trHeight w:val="197"/>
          <w:jc w:val="center"/>
        </w:trPr>
        <w:tc>
          <w:tcPr>
            <w:tcW w:w="3477" w:type="dxa"/>
            <w:tcBorders>
              <w:top w:val="nil"/>
            </w:tcBorders>
            <w:shd w:val="clear" w:color="auto" w:fill="F7CAAC"/>
          </w:tcPr>
          <w:p w:rsidR="00952AB7" w:rsidRPr="00944A9E" w:rsidRDefault="00952AB7" w:rsidP="00E7344C">
            <w:pPr>
              <w:jc w:val="both"/>
              <w:rPr>
                <w:b/>
              </w:rPr>
            </w:pPr>
            <w:r w:rsidRPr="00944A9E">
              <w:rPr>
                <w:b/>
              </w:rPr>
              <w:t>Garant předmětu</w:t>
            </w:r>
          </w:p>
        </w:tc>
        <w:tc>
          <w:tcPr>
            <w:tcW w:w="6727" w:type="dxa"/>
            <w:gridSpan w:val="7"/>
            <w:tcBorders>
              <w:top w:val="nil"/>
            </w:tcBorders>
          </w:tcPr>
          <w:p w:rsidR="00952AB7" w:rsidRPr="00944A9E" w:rsidRDefault="00952AB7" w:rsidP="00E7344C">
            <w:pPr>
              <w:jc w:val="both"/>
            </w:pPr>
            <w:r w:rsidRPr="00944A9E">
              <w:t>doc. PaedDr. Jana Majerčíková, PhD.</w:t>
            </w:r>
          </w:p>
        </w:tc>
      </w:tr>
      <w:tr w:rsidR="00952AB7" w:rsidRPr="00944A9E" w:rsidTr="00133D24">
        <w:trPr>
          <w:trHeight w:val="543"/>
          <w:jc w:val="center"/>
        </w:trPr>
        <w:tc>
          <w:tcPr>
            <w:tcW w:w="3477" w:type="dxa"/>
            <w:tcBorders>
              <w:top w:val="nil"/>
            </w:tcBorders>
            <w:shd w:val="clear" w:color="auto" w:fill="F7CAAC"/>
          </w:tcPr>
          <w:p w:rsidR="00952AB7" w:rsidRPr="00944A9E" w:rsidRDefault="00952AB7" w:rsidP="00E7344C">
            <w:pPr>
              <w:jc w:val="both"/>
              <w:rPr>
                <w:b/>
              </w:rPr>
            </w:pPr>
            <w:r w:rsidRPr="00944A9E">
              <w:rPr>
                <w:b/>
              </w:rPr>
              <w:t>Zapojení garanta do výuky předmětu</w:t>
            </w:r>
          </w:p>
        </w:tc>
        <w:tc>
          <w:tcPr>
            <w:tcW w:w="6727" w:type="dxa"/>
            <w:gridSpan w:val="7"/>
            <w:tcBorders>
              <w:top w:val="nil"/>
            </w:tcBorders>
          </w:tcPr>
          <w:p w:rsidR="00952AB7" w:rsidRPr="00944A9E" w:rsidRDefault="00952AB7" w:rsidP="00E7344C">
            <w:pPr>
              <w:jc w:val="both"/>
            </w:pPr>
            <w:r w:rsidRPr="00944A9E">
              <w:t>přednášející</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Vyučující</w:t>
            </w:r>
          </w:p>
        </w:tc>
        <w:tc>
          <w:tcPr>
            <w:tcW w:w="6727" w:type="dxa"/>
            <w:gridSpan w:val="7"/>
            <w:tcBorders>
              <w:bottom w:val="nil"/>
            </w:tcBorders>
            <w:shd w:val="clear" w:color="auto" w:fill="auto"/>
          </w:tcPr>
          <w:p w:rsidR="00952AB7" w:rsidRPr="00944A9E" w:rsidRDefault="00952AB7" w:rsidP="00E7344C">
            <w:pPr>
              <w:jc w:val="both"/>
            </w:pPr>
            <w:r w:rsidRPr="00944A9E">
              <w:t xml:space="preserve">doc. PaedDr. Jana Majerčíková, PhD. (50%), </w:t>
            </w:r>
            <w:r w:rsidR="005F532C">
              <w:t>PhDr. Barbora Petrů Puhrová</w:t>
            </w:r>
            <w:ins w:id="1778" w:author="Hana Navrátilová" w:date="2019-09-24T11:10:00Z">
              <w:r w:rsidR="00111EF4">
                <w:t>, Ph.D.</w:t>
              </w:r>
            </w:ins>
            <w:r w:rsidR="005F532C">
              <w:t xml:space="preserve"> </w:t>
            </w:r>
            <w:r w:rsidRPr="00944A9E">
              <w:t>(50%)</w:t>
            </w:r>
          </w:p>
        </w:tc>
      </w:tr>
      <w:tr w:rsidR="00952AB7" w:rsidRPr="00944A9E" w:rsidTr="00133D24">
        <w:trPr>
          <w:trHeight w:val="208"/>
          <w:jc w:val="center"/>
        </w:trPr>
        <w:tc>
          <w:tcPr>
            <w:tcW w:w="10204" w:type="dxa"/>
            <w:gridSpan w:val="8"/>
            <w:tcBorders>
              <w:top w:val="nil"/>
            </w:tcBorders>
          </w:tcPr>
          <w:p w:rsidR="00952AB7" w:rsidRPr="00944A9E" w:rsidRDefault="00952AB7" w:rsidP="00E7344C">
            <w:pPr>
              <w:jc w:val="both"/>
            </w:pP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Stručná anotace předmětu</w:t>
            </w:r>
          </w:p>
        </w:tc>
        <w:tc>
          <w:tcPr>
            <w:tcW w:w="6727" w:type="dxa"/>
            <w:gridSpan w:val="7"/>
            <w:tcBorders>
              <w:bottom w:val="nil"/>
            </w:tcBorders>
          </w:tcPr>
          <w:p w:rsidR="00952AB7" w:rsidRPr="00944A9E" w:rsidRDefault="00952AB7" w:rsidP="00E7344C">
            <w:pPr>
              <w:jc w:val="both"/>
            </w:pPr>
          </w:p>
        </w:tc>
      </w:tr>
      <w:tr w:rsidR="00952AB7" w:rsidRPr="00944A9E" w:rsidTr="00133D24">
        <w:trPr>
          <w:trHeight w:val="3938"/>
          <w:jc w:val="center"/>
        </w:trPr>
        <w:tc>
          <w:tcPr>
            <w:tcW w:w="10204" w:type="dxa"/>
            <w:gridSpan w:val="8"/>
            <w:tcBorders>
              <w:top w:val="nil"/>
              <w:bottom w:val="single" w:sz="12" w:space="0" w:color="auto"/>
            </w:tcBorders>
          </w:tcPr>
          <w:p w:rsidR="00952AB7" w:rsidRPr="00944A9E" w:rsidRDefault="00952AB7" w:rsidP="00E7344C">
            <w:pPr>
              <w:jc w:val="both"/>
            </w:pPr>
          </w:p>
          <w:p w:rsidR="00952AB7" w:rsidRPr="00944A9E" w:rsidRDefault="00952AB7" w:rsidP="00E7344C">
            <w:pPr>
              <w:autoSpaceDE w:val="0"/>
              <w:autoSpaceDN w:val="0"/>
              <w:adjustRightInd w:val="0"/>
              <w:rPr>
                <w:rFonts w:eastAsia="Calibri"/>
                <w:lang w:eastAsia="en-US"/>
              </w:rPr>
            </w:pPr>
            <w:r w:rsidRPr="00944A9E">
              <w:rPr>
                <w:rFonts w:eastAsia="Calibri"/>
                <w:lang w:eastAsia="en-US"/>
              </w:rPr>
              <w:t>Spolupráce, kooperace, vztah, partnerství, vzájemná participace - vymezení základních pojmů v pedagogickém, psychologickém a sociologickém diskursu.</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 xml:space="preserve">Specifika školního </w:t>
            </w:r>
            <w:r w:rsidR="00CF3FA4" w:rsidRPr="00944A9E">
              <w:rPr>
                <w:rFonts w:eastAsia="Calibri"/>
                <w:lang w:eastAsia="en-US"/>
              </w:rPr>
              <w:t>vzdělávání</w:t>
            </w:r>
            <w:r w:rsidRPr="00944A9E">
              <w:rPr>
                <w:rFonts w:eastAsia="Calibri"/>
                <w:lang w:eastAsia="en-US"/>
              </w:rPr>
              <w:t>, cíle, obsah, organizace, úlohy učitelů a rodičů v MŠ a ZŠ.</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Význam spolupráce MŠ a ZŠ - výzkumné argumenty.</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 xml:space="preserve">Polarity mateřské školy a základní školy v oblasti institucionální, kurikulární a personální. </w:t>
            </w:r>
          </w:p>
          <w:p w:rsidR="00952AB7" w:rsidRPr="00944A9E" w:rsidRDefault="00952AB7" w:rsidP="00E7344C">
            <w:pPr>
              <w:jc w:val="both"/>
            </w:pPr>
            <w:r w:rsidRPr="00944A9E">
              <w:rPr>
                <w:rFonts w:eastAsia="Calibri"/>
                <w:lang w:eastAsia="en-US"/>
              </w:rPr>
              <w:t>Plánováni a projektováni spolupráce MŠ a ZŠ.</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 xml:space="preserve">Specifika socializace v MŠ a ZŠ. </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 xml:space="preserve">Vedení školy a učitelé MŠ a ZŠ ve vzájemné spolupráci. </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Pozice rodičů ve spolupráci MŠ a ZŠ, úlohy učitelů a rodičů v adaptaci dítěte na MŠ a na začátku povinné školní docházky do ZŠ.</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D</w:t>
            </w:r>
            <w:r w:rsidR="003935CD" w:rsidRPr="00944A9E">
              <w:rPr>
                <w:rFonts w:eastAsia="Calibri"/>
                <w:lang w:eastAsia="en-US"/>
              </w:rPr>
              <w:t>í</w:t>
            </w:r>
            <w:r w:rsidRPr="00944A9E">
              <w:rPr>
                <w:rFonts w:eastAsia="Calibri"/>
                <w:lang w:eastAsia="en-US"/>
              </w:rPr>
              <w:t>tě – žák a jeho pozice v spolupráci MŠ a ZŠ.</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Metody a formy spolupráce MŠ a ZŠ.</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Postavení rodičů v spolupráci MŠ a ZŠ.</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Strategie spolupráce MŠ a ZŠ s oporou o zahraniční zkušenosti.</w:t>
            </w:r>
          </w:p>
          <w:p w:rsidR="00952AB7" w:rsidRPr="00944A9E" w:rsidRDefault="00952AB7" w:rsidP="00E7344C">
            <w:pPr>
              <w:autoSpaceDE w:val="0"/>
              <w:autoSpaceDN w:val="0"/>
              <w:adjustRightInd w:val="0"/>
              <w:rPr>
                <w:rFonts w:eastAsia="Calibri"/>
                <w:lang w:eastAsia="en-US"/>
              </w:rPr>
            </w:pPr>
            <w:r w:rsidRPr="00944A9E">
              <w:rPr>
                <w:rFonts w:eastAsia="Calibri"/>
                <w:lang w:eastAsia="en-US"/>
              </w:rPr>
              <w:t xml:space="preserve">Specifické formy spolupráce MŠ a ZŠ. </w:t>
            </w:r>
          </w:p>
          <w:p w:rsidR="00952AB7" w:rsidRPr="00944A9E" w:rsidRDefault="00952AB7" w:rsidP="00E7344C">
            <w:pPr>
              <w:jc w:val="both"/>
            </w:pPr>
            <w:r w:rsidRPr="00944A9E">
              <w:rPr>
                <w:rFonts w:eastAsia="Calibri"/>
                <w:lang w:eastAsia="en-US"/>
              </w:rPr>
              <w:t>Aspekty školní zralosti a připravenosti ve spolupráci MŠ a ZŠ.</w:t>
            </w:r>
          </w:p>
          <w:p w:rsidR="00952AB7" w:rsidRDefault="00952AB7" w:rsidP="00E7344C">
            <w:pPr>
              <w:jc w:val="both"/>
            </w:pPr>
          </w:p>
          <w:p w:rsidR="00BD4774" w:rsidRPr="00944A9E" w:rsidRDefault="00BD4774" w:rsidP="00E7344C">
            <w:pPr>
              <w:jc w:val="both"/>
            </w:pPr>
          </w:p>
        </w:tc>
      </w:tr>
      <w:tr w:rsidR="00952AB7" w:rsidRPr="00944A9E" w:rsidTr="00133D24">
        <w:trPr>
          <w:trHeight w:val="265"/>
          <w:jc w:val="center"/>
        </w:trPr>
        <w:tc>
          <w:tcPr>
            <w:tcW w:w="4043" w:type="dxa"/>
            <w:gridSpan w:val="2"/>
            <w:tcBorders>
              <w:top w:val="nil"/>
            </w:tcBorders>
            <w:shd w:val="clear" w:color="auto" w:fill="F7CAAC"/>
          </w:tcPr>
          <w:p w:rsidR="00952AB7" w:rsidRPr="00944A9E" w:rsidRDefault="00952AB7" w:rsidP="00E7344C">
            <w:pPr>
              <w:jc w:val="both"/>
            </w:pPr>
            <w:r w:rsidRPr="00944A9E">
              <w:rPr>
                <w:b/>
              </w:rPr>
              <w:t>Studijní literatura a studijní pomůcky</w:t>
            </w:r>
          </w:p>
        </w:tc>
        <w:tc>
          <w:tcPr>
            <w:tcW w:w="6161" w:type="dxa"/>
            <w:gridSpan w:val="6"/>
            <w:tcBorders>
              <w:top w:val="nil"/>
              <w:bottom w:val="nil"/>
            </w:tcBorders>
          </w:tcPr>
          <w:p w:rsidR="00952AB7" w:rsidRPr="00944A9E" w:rsidRDefault="00952AB7" w:rsidP="00E7344C">
            <w:pPr>
              <w:jc w:val="both"/>
            </w:pPr>
          </w:p>
        </w:tc>
      </w:tr>
      <w:tr w:rsidR="00952AB7" w:rsidRPr="00944A9E" w:rsidTr="00133D24">
        <w:trPr>
          <w:trHeight w:val="1497"/>
          <w:jc w:val="center"/>
        </w:trPr>
        <w:tc>
          <w:tcPr>
            <w:tcW w:w="10204" w:type="dxa"/>
            <w:gridSpan w:val="8"/>
            <w:tcBorders>
              <w:top w:val="nil"/>
            </w:tcBorders>
          </w:tcPr>
          <w:p w:rsidR="00952AB7" w:rsidRPr="00944A9E" w:rsidRDefault="00952AB7" w:rsidP="00E7344C">
            <w:pPr>
              <w:jc w:val="both"/>
              <w:rPr>
                <w:b/>
              </w:rPr>
            </w:pPr>
          </w:p>
          <w:p w:rsidR="00952AB7" w:rsidRPr="00944A9E" w:rsidRDefault="00952AB7" w:rsidP="00E7344C">
            <w:pPr>
              <w:jc w:val="both"/>
            </w:pPr>
            <w:r w:rsidRPr="00944A9E">
              <w:rPr>
                <w:b/>
              </w:rPr>
              <w:t>Povinná literatura:</w:t>
            </w:r>
          </w:p>
          <w:p w:rsidR="00952AB7" w:rsidRPr="005209F5" w:rsidRDefault="00952AB7" w:rsidP="00E7344C">
            <w:pPr>
              <w:jc w:val="both"/>
            </w:pPr>
            <w:r w:rsidRPr="005209F5">
              <w:t xml:space="preserve">Kolláriková, Z., &amp; Pupala, B. (2010). </w:t>
            </w:r>
            <w:r w:rsidRPr="005209F5">
              <w:rPr>
                <w:i/>
                <w:iCs/>
              </w:rPr>
              <w:t>Předškolní a primární pedagogika</w:t>
            </w:r>
            <w:r w:rsidRPr="005209F5">
              <w:t>. Praha: Portál.</w:t>
            </w:r>
          </w:p>
          <w:p w:rsidR="00B83459" w:rsidRPr="005209F5" w:rsidRDefault="00B83459" w:rsidP="00B83459">
            <w:pPr>
              <w:shd w:val="clear" w:color="auto" w:fill="FFFFFF"/>
              <w:jc w:val="both"/>
              <w:textAlignment w:val="baseline"/>
              <w:rPr>
                <w:ins w:id="1779" w:author="Hana Navrátilová" w:date="2019-09-24T11:10:00Z"/>
                <w:bCs/>
              </w:rPr>
            </w:pPr>
            <w:ins w:id="1780" w:author="Hana Navrátilová" w:date="2019-09-24T11:10:00Z">
              <w:r w:rsidRPr="005209F5">
                <w:t>Majerčíková, J., &amp; Šuhajová, Z. (2014).</w:t>
              </w:r>
              <w:r w:rsidRPr="005209F5">
                <w:rPr>
                  <w:b/>
                  <w:bCs/>
                  <w:color w:val="666666"/>
                  <w:sz w:val="30"/>
                  <w:szCs w:val="30"/>
                </w:rPr>
                <w:t xml:space="preserve"> </w:t>
              </w:r>
              <w:r w:rsidRPr="005209F5">
                <w:rPr>
                  <w:bCs/>
                </w:rPr>
                <w:t>"Mám pre teba dve správy: dobrú i zlú, ktorú chceš počuť skôr?" Stratégie dieťaťa-žiaka v komunikácii rodiny a primárnej školy.</w:t>
              </w:r>
              <w:r w:rsidRPr="005209F5">
                <w:rPr>
                  <w:b/>
                  <w:bCs/>
                  <w:color w:val="AAAAAA"/>
                  <w:sz w:val="19"/>
                  <w:szCs w:val="19"/>
                </w:rPr>
                <w:t xml:space="preserve"> </w:t>
              </w:r>
              <w:r w:rsidRPr="005209F5">
                <w:rPr>
                  <w:bCs/>
                  <w:i/>
                </w:rPr>
                <w:t>e-Pedagogium</w:t>
              </w:r>
              <w:r w:rsidRPr="005209F5">
                <w:rPr>
                  <w:bCs/>
                </w:rPr>
                <w:t xml:space="preserve">, </w:t>
              </w:r>
              <w:r w:rsidRPr="005209F5">
                <w:rPr>
                  <w:bCs/>
                  <w:i/>
                </w:rPr>
                <w:t>14</w:t>
              </w:r>
              <w:r w:rsidRPr="005209F5">
                <w:rPr>
                  <w:bCs/>
                </w:rPr>
                <w:t>(1), 76-88.</w:t>
              </w:r>
            </w:ins>
          </w:p>
          <w:p w:rsidR="00952AB7" w:rsidRPr="005209F5" w:rsidRDefault="00952AB7" w:rsidP="00E7344C">
            <w:pPr>
              <w:jc w:val="both"/>
            </w:pPr>
            <w:r w:rsidRPr="005209F5">
              <w:t xml:space="preserve">Spilková, V. (2005). </w:t>
            </w:r>
            <w:r w:rsidRPr="005209F5">
              <w:rPr>
                <w:i/>
                <w:iCs/>
              </w:rPr>
              <w:t>Proměny primárního vzdělávání v ČR</w:t>
            </w:r>
            <w:r w:rsidRPr="005209F5">
              <w:t>. Praha: Portál.</w:t>
            </w:r>
          </w:p>
          <w:p w:rsidR="00952AB7" w:rsidRPr="005209F5" w:rsidRDefault="00952AB7" w:rsidP="00E7344C">
            <w:pPr>
              <w:jc w:val="both"/>
            </w:pPr>
            <w:r w:rsidRPr="005209F5">
              <w:t xml:space="preserve">Syslová, Z. (2016). </w:t>
            </w:r>
            <w:r w:rsidRPr="005209F5">
              <w:rPr>
                <w:i/>
                <w:iCs/>
              </w:rPr>
              <w:t>Proměna mateřské školy v učící se organizaci</w:t>
            </w:r>
            <w:r w:rsidRPr="005209F5">
              <w:t>. Praha: Wolters Kluwer.</w:t>
            </w:r>
          </w:p>
          <w:p w:rsidR="00952AB7" w:rsidRPr="005209F5" w:rsidRDefault="00952AB7" w:rsidP="00E7344C">
            <w:pPr>
              <w:jc w:val="both"/>
            </w:pPr>
          </w:p>
          <w:p w:rsidR="00952AB7" w:rsidRPr="005209F5" w:rsidRDefault="00952AB7" w:rsidP="00E7344C">
            <w:pPr>
              <w:jc w:val="both"/>
              <w:rPr>
                <w:b/>
              </w:rPr>
            </w:pPr>
            <w:r w:rsidRPr="005209F5">
              <w:rPr>
                <w:b/>
              </w:rPr>
              <w:t xml:space="preserve">Doporučená literatura: </w:t>
            </w:r>
          </w:p>
          <w:p w:rsidR="00952AB7" w:rsidRPr="005209F5" w:rsidRDefault="00952AB7" w:rsidP="00E7344C">
            <w:pPr>
              <w:jc w:val="both"/>
            </w:pPr>
            <w:r w:rsidRPr="005209F5">
              <w:t xml:space="preserve">Čapek, R. (2013). </w:t>
            </w:r>
            <w:r w:rsidRPr="005209F5">
              <w:rPr>
                <w:i/>
                <w:iCs/>
              </w:rPr>
              <w:t>Učitel a rodič: spolupráce, třídní schůzka, komunikace</w:t>
            </w:r>
            <w:r w:rsidRPr="005209F5">
              <w:t>. Praha: Grada.</w:t>
            </w:r>
          </w:p>
          <w:p w:rsidR="00952AB7" w:rsidRPr="005209F5" w:rsidRDefault="00952AB7" w:rsidP="00E7344C">
            <w:pPr>
              <w:jc w:val="both"/>
            </w:pPr>
            <w:r w:rsidRPr="005209F5">
              <w:t xml:space="preserve">Dvořák, D. (2010). </w:t>
            </w:r>
            <w:r w:rsidRPr="005209F5">
              <w:rPr>
                <w:i/>
                <w:iCs/>
              </w:rPr>
              <w:t>Česká základní škola: vícepřípadová studie</w:t>
            </w:r>
            <w:r w:rsidRPr="005209F5">
              <w:t>. Praha: Karolinum.</w:t>
            </w:r>
          </w:p>
          <w:p w:rsidR="00952AB7" w:rsidRPr="005209F5" w:rsidRDefault="00952AB7" w:rsidP="00E7344C">
            <w:pPr>
              <w:jc w:val="both"/>
              <w:rPr>
                <w:del w:id="1781" w:author="Hana Navrátilová" w:date="2019-09-24T11:10:00Z"/>
              </w:rPr>
            </w:pPr>
            <w:del w:id="1782" w:author="Hana Navrátilová" w:date="2019-09-24T11:10:00Z">
              <w:r w:rsidRPr="005209F5">
                <w:delText xml:space="preserve">Majerčíková, J., Petrů Puhrová, B., &amp; Divošová, R. </w:delText>
              </w:r>
            </w:del>
            <w:moveFromRangeStart w:id="1783" w:author="Hana Navrátilová" w:date="2019-09-24T11:10:00Z" w:name="move20215910"/>
            <w:moveFrom w:id="1784" w:author="Hana Navrátilová" w:date="2019-09-24T11:10:00Z">
              <w:r w:rsidR="007A338B" w:rsidRPr="005209F5">
                <w:t xml:space="preserve">(2016). </w:t>
              </w:r>
            </w:moveFrom>
            <w:moveFromRangeEnd w:id="1783"/>
            <w:del w:id="1785" w:author="Hana Navrátilová" w:date="2019-09-24T11:10:00Z">
              <w:r w:rsidRPr="005209F5">
                <w:delText xml:space="preserve">Being a good parent - Views of Czech parents of home preparation of pupils at the beginning of school attendance. </w:delText>
              </w:r>
              <w:r w:rsidRPr="005209F5">
                <w:rPr>
                  <w:i/>
                  <w:iCs/>
                </w:rPr>
                <w:delText>Turkish Online Journal of Educational Technology</w:delText>
              </w:r>
              <w:r w:rsidRPr="005209F5">
                <w:delText xml:space="preserve"> [online]. 2016, November Special Issue, 362-367. </w:delText>
              </w:r>
            </w:del>
          </w:p>
          <w:p w:rsidR="00952AB7" w:rsidRPr="00944A9E" w:rsidRDefault="00952AB7" w:rsidP="00E7344C">
            <w:pPr>
              <w:jc w:val="both"/>
            </w:pPr>
            <w:r w:rsidRPr="005209F5">
              <w:t>Syslová, Z., Borkovcová, I., &amp; Průcha, J. (2014</w:t>
            </w:r>
            <w:r w:rsidRPr="00944A9E">
              <w:t xml:space="preserve">). </w:t>
            </w:r>
            <w:r w:rsidRPr="00944A9E">
              <w:rPr>
                <w:i/>
                <w:iCs/>
              </w:rPr>
              <w:t>Péče a vzdělávání dětí v raném věku: komparace české a zahraniční situace</w:t>
            </w:r>
            <w:r w:rsidRPr="00944A9E">
              <w:t>. Praha: Wolters Kluwer.</w:t>
            </w:r>
          </w:p>
          <w:p w:rsidR="00952AB7" w:rsidRDefault="00952AB7" w:rsidP="00E7344C">
            <w:pPr>
              <w:jc w:val="both"/>
            </w:pPr>
          </w:p>
          <w:p w:rsidR="00BD4774" w:rsidRDefault="00BD4774" w:rsidP="00E7344C">
            <w:pPr>
              <w:jc w:val="both"/>
            </w:pPr>
          </w:p>
          <w:p w:rsidR="00BD4774" w:rsidRPr="00944A9E" w:rsidRDefault="00BD4774" w:rsidP="00E7344C">
            <w:pPr>
              <w:jc w:val="both"/>
            </w:pPr>
          </w:p>
        </w:tc>
      </w:tr>
      <w:tr w:rsidR="00952AB7" w:rsidRPr="00944A9E" w:rsidTr="00133D24">
        <w:trPr>
          <w:jc w:val="center"/>
        </w:trPr>
        <w:tc>
          <w:tcPr>
            <w:tcW w:w="10204" w:type="dxa"/>
            <w:gridSpan w:val="8"/>
            <w:tcBorders>
              <w:top w:val="single" w:sz="12" w:space="0" w:color="auto"/>
              <w:left w:val="single" w:sz="2" w:space="0" w:color="auto"/>
              <w:bottom w:val="single" w:sz="2" w:space="0" w:color="auto"/>
              <w:right w:val="single" w:sz="2" w:space="0" w:color="auto"/>
            </w:tcBorders>
            <w:shd w:val="clear" w:color="auto" w:fill="F7CAAC"/>
          </w:tcPr>
          <w:p w:rsidR="00952AB7" w:rsidRPr="00944A9E" w:rsidRDefault="00952AB7" w:rsidP="00E7344C">
            <w:pPr>
              <w:jc w:val="center"/>
              <w:rPr>
                <w:b/>
              </w:rPr>
            </w:pPr>
            <w:r w:rsidRPr="00944A9E">
              <w:rPr>
                <w:b/>
              </w:rPr>
              <w:t>Informace ke kombinované nebo distanční formě</w:t>
            </w:r>
          </w:p>
        </w:tc>
      </w:tr>
      <w:tr w:rsidR="008A1422" w:rsidRPr="00944A9E" w:rsidTr="007A1511">
        <w:trPr>
          <w:jc w:val="center"/>
        </w:trPr>
        <w:tc>
          <w:tcPr>
            <w:tcW w:w="5178" w:type="dxa"/>
            <w:gridSpan w:val="3"/>
            <w:tcBorders>
              <w:top w:val="single" w:sz="2" w:space="0" w:color="auto"/>
            </w:tcBorders>
            <w:shd w:val="clear" w:color="auto" w:fill="F7CAAC"/>
          </w:tcPr>
          <w:p w:rsidR="00952AB7" w:rsidRPr="00944A9E" w:rsidRDefault="00952AB7" w:rsidP="00E7344C">
            <w:pPr>
              <w:jc w:val="both"/>
            </w:pPr>
            <w:r w:rsidRPr="00944A9E">
              <w:rPr>
                <w:b/>
              </w:rPr>
              <w:t>Rozsah konzultací (soustředění)</w:t>
            </w:r>
          </w:p>
        </w:tc>
        <w:tc>
          <w:tcPr>
            <w:tcW w:w="889" w:type="dxa"/>
            <w:tcBorders>
              <w:top w:val="single" w:sz="2" w:space="0" w:color="auto"/>
            </w:tcBorders>
          </w:tcPr>
          <w:p w:rsidR="00952AB7" w:rsidRPr="00944A9E" w:rsidRDefault="00952AB7" w:rsidP="00E7344C">
            <w:pPr>
              <w:jc w:val="both"/>
            </w:pPr>
          </w:p>
        </w:tc>
        <w:tc>
          <w:tcPr>
            <w:tcW w:w="4137" w:type="dxa"/>
            <w:gridSpan w:val="4"/>
            <w:tcBorders>
              <w:top w:val="single" w:sz="2" w:space="0" w:color="auto"/>
            </w:tcBorders>
            <w:shd w:val="clear" w:color="auto" w:fill="F7CAAC"/>
          </w:tcPr>
          <w:p w:rsidR="00952AB7" w:rsidRPr="00944A9E" w:rsidRDefault="00952AB7" w:rsidP="00E7344C">
            <w:pPr>
              <w:jc w:val="both"/>
              <w:rPr>
                <w:b/>
              </w:rPr>
            </w:pPr>
            <w:r w:rsidRPr="00944A9E">
              <w:rPr>
                <w:b/>
              </w:rPr>
              <w:t xml:space="preserve">hodin </w:t>
            </w:r>
          </w:p>
        </w:tc>
      </w:tr>
      <w:tr w:rsidR="00952AB7" w:rsidRPr="00944A9E" w:rsidTr="00133D24">
        <w:trPr>
          <w:jc w:val="center"/>
        </w:trPr>
        <w:tc>
          <w:tcPr>
            <w:tcW w:w="10204" w:type="dxa"/>
            <w:gridSpan w:val="8"/>
            <w:shd w:val="clear" w:color="auto" w:fill="F7CAAC"/>
          </w:tcPr>
          <w:p w:rsidR="00952AB7" w:rsidRPr="00944A9E" w:rsidRDefault="00952AB7" w:rsidP="00E7344C">
            <w:pPr>
              <w:jc w:val="both"/>
              <w:rPr>
                <w:b/>
              </w:rPr>
            </w:pPr>
            <w:r w:rsidRPr="00944A9E">
              <w:rPr>
                <w:b/>
              </w:rPr>
              <w:t>Informace o způsobu kontaktu s vyučujícím</w:t>
            </w:r>
          </w:p>
        </w:tc>
      </w:tr>
      <w:tr w:rsidR="00952AB7" w:rsidRPr="00944A9E" w:rsidTr="00133D24">
        <w:trPr>
          <w:trHeight w:val="70"/>
          <w:jc w:val="center"/>
        </w:trPr>
        <w:tc>
          <w:tcPr>
            <w:tcW w:w="10204" w:type="dxa"/>
            <w:gridSpan w:val="8"/>
          </w:tcPr>
          <w:p w:rsidR="00952AB7" w:rsidRPr="00944A9E" w:rsidRDefault="00952AB7" w:rsidP="00E7344C">
            <w:pPr>
              <w:jc w:val="both"/>
            </w:pPr>
          </w:p>
          <w:p w:rsidR="00952AB7" w:rsidRPr="00944A9E" w:rsidRDefault="00952AB7" w:rsidP="00E7344C">
            <w:pPr>
              <w:jc w:val="both"/>
              <w:rPr>
                <w:del w:id="1786" w:author="Hana Navrátilová" w:date="2019-09-24T11:10:00Z"/>
              </w:rPr>
            </w:pPr>
          </w:p>
          <w:p w:rsidR="00952AB7" w:rsidRPr="00944A9E" w:rsidRDefault="00952AB7" w:rsidP="00E7344C">
            <w:pPr>
              <w:jc w:val="both"/>
            </w:pPr>
          </w:p>
        </w:tc>
      </w:tr>
    </w:tbl>
    <w:p w:rsidR="006B06CC" w:rsidRDefault="00BF2D35">
      <w:pPr>
        <w:rPr>
          <w:ins w:id="1787" w:author="Hana Navrátilová" w:date="2019-09-24T11:10:00Z"/>
        </w:rPr>
      </w:pPr>
      <w: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7"/>
        <w:gridCol w:w="566"/>
        <w:gridCol w:w="1135"/>
        <w:gridCol w:w="889"/>
        <w:gridCol w:w="816"/>
        <w:gridCol w:w="2155"/>
        <w:gridCol w:w="539"/>
        <w:gridCol w:w="627"/>
      </w:tblGrid>
      <w:tr w:rsidR="00952AB7" w:rsidRPr="00944A9E" w:rsidTr="00133D24">
        <w:trPr>
          <w:jc w:val="center"/>
        </w:trPr>
        <w:tc>
          <w:tcPr>
            <w:tcW w:w="10204" w:type="dxa"/>
            <w:gridSpan w:val="8"/>
            <w:tcBorders>
              <w:bottom w:val="double" w:sz="4" w:space="0" w:color="auto"/>
            </w:tcBorders>
            <w:shd w:val="clear" w:color="auto" w:fill="BDD6EE"/>
          </w:tcPr>
          <w:p w:rsidR="00952AB7" w:rsidRPr="00944A9E" w:rsidRDefault="005314DC" w:rsidP="00E7344C">
            <w:pPr>
              <w:jc w:val="both"/>
              <w:rPr>
                <w:b/>
                <w:sz w:val="28"/>
                <w:szCs w:val="28"/>
              </w:rPr>
            </w:pPr>
            <w:r>
              <w:br w:type="page"/>
            </w:r>
            <w:r w:rsidR="00952AB7" w:rsidRPr="00944A9E">
              <w:br w:type="page"/>
            </w:r>
            <w:r w:rsidR="00952AB7" w:rsidRPr="00944A9E">
              <w:rPr>
                <w:b/>
                <w:sz w:val="28"/>
                <w:szCs w:val="28"/>
              </w:rPr>
              <w:t>B-III – Charakteristika studijního předmětu</w:t>
            </w:r>
          </w:p>
        </w:tc>
      </w:tr>
      <w:tr w:rsidR="00952AB7" w:rsidRPr="00944A9E" w:rsidTr="00133D24">
        <w:trPr>
          <w:jc w:val="center"/>
        </w:trPr>
        <w:tc>
          <w:tcPr>
            <w:tcW w:w="3477" w:type="dxa"/>
            <w:tcBorders>
              <w:top w:val="double" w:sz="4" w:space="0" w:color="auto"/>
            </w:tcBorders>
            <w:shd w:val="clear" w:color="auto" w:fill="F7CAAC"/>
          </w:tcPr>
          <w:p w:rsidR="00952AB7" w:rsidRPr="00944A9E" w:rsidRDefault="00952AB7" w:rsidP="00E7344C">
            <w:pPr>
              <w:jc w:val="both"/>
              <w:rPr>
                <w:b/>
              </w:rPr>
            </w:pPr>
            <w:r w:rsidRPr="00944A9E">
              <w:rPr>
                <w:b/>
              </w:rPr>
              <w:t>Název studijního předmětu</w:t>
            </w:r>
          </w:p>
        </w:tc>
        <w:tc>
          <w:tcPr>
            <w:tcW w:w="6727" w:type="dxa"/>
            <w:gridSpan w:val="7"/>
            <w:tcBorders>
              <w:top w:val="double" w:sz="4" w:space="0" w:color="auto"/>
            </w:tcBorders>
          </w:tcPr>
          <w:p w:rsidR="00952AB7" w:rsidRPr="00944A9E" w:rsidRDefault="00952AB7" w:rsidP="00E7344C">
            <w:pPr>
              <w:jc w:val="both"/>
            </w:pPr>
            <w:r w:rsidRPr="00944A9E">
              <w:t xml:space="preserve">Psychologické aspekty reflektované pedagogické praxe </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Typ předmětu</w:t>
            </w:r>
          </w:p>
        </w:tc>
        <w:tc>
          <w:tcPr>
            <w:tcW w:w="3406" w:type="dxa"/>
            <w:gridSpan w:val="4"/>
          </w:tcPr>
          <w:p w:rsidR="00952AB7" w:rsidRPr="00944A9E" w:rsidRDefault="00952AB7" w:rsidP="00E7344C">
            <w:pPr>
              <w:jc w:val="both"/>
            </w:pPr>
            <w:r w:rsidRPr="00944A9E">
              <w:t>povinný, PZ</w:t>
            </w:r>
          </w:p>
        </w:tc>
        <w:tc>
          <w:tcPr>
            <w:tcW w:w="2694" w:type="dxa"/>
            <w:gridSpan w:val="2"/>
            <w:shd w:val="clear" w:color="auto" w:fill="F7CAAC"/>
          </w:tcPr>
          <w:p w:rsidR="00952AB7" w:rsidRPr="00944A9E" w:rsidRDefault="00952AB7" w:rsidP="00E7344C">
            <w:pPr>
              <w:jc w:val="both"/>
            </w:pPr>
            <w:r w:rsidRPr="00944A9E">
              <w:rPr>
                <w:b/>
              </w:rPr>
              <w:t>doporučený ročník / semestr</w:t>
            </w:r>
          </w:p>
        </w:tc>
        <w:tc>
          <w:tcPr>
            <w:tcW w:w="627" w:type="dxa"/>
          </w:tcPr>
          <w:p w:rsidR="00952AB7" w:rsidRPr="00944A9E" w:rsidRDefault="00952AB7" w:rsidP="00E7344C">
            <w:pPr>
              <w:jc w:val="both"/>
            </w:pPr>
            <w:r w:rsidRPr="00944A9E">
              <w:t>5/ZS</w:t>
            </w: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Rozsah studijního předmětu</w:t>
            </w:r>
          </w:p>
        </w:tc>
        <w:tc>
          <w:tcPr>
            <w:tcW w:w="1701" w:type="dxa"/>
            <w:gridSpan w:val="2"/>
          </w:tcPr>
          <w:p w:rsidR="00952AB7" w:rsidRPr="00944A9E" w:rsidRDefault="00952AB7" w:rsidP="00E7344C">
            <w:pPr>
              <w:jc w:val="both"/>
            </w:pPr>
            <w:r w:rsidRPr="00944A9E">
              <w:t>28c</w:t>
            </w:r>
          </w:p>
        </w:tc>
        <w:tc>
          <w:tcPr>
            <w:tcW w:w="889" w:type="dxa"/>
            <w:shd w:val="clear" w:color="auto" w:fill="F7CAAC"/>
          </w:tcPr>
          <w:p w:rsidR="00952AB7" w:rsidRPr="00944A9E" w:rsidRDefault="00952AB7" w:rsidP="00E7344C">
            <w:pPr>
              <w:jc w:val="both"/>
              <w:rPr>
                <w:b/>
              </w:rPr>
            </w:pPr>
            <w:r w:rsidRPr="00944A9E">
              <w:rPr>
                <w:b/>
              </w:rPr>
              <w:t xml:space="preserve">hod. </w:t>
            </w:r>
          </w:p>
        </w:tc>
        <w:tc>
          <w:tcPr>
            <w:tcW w:w="816" w:type="dxa"/>
          </w:tcPr>
          <w:p w:rsidR="00952AB7" w:rsidRPr="00944A9E" w:rsidRDefault="00952AB7" w:rsidP="00E7344C">
            <w:pPr>
              <w:jc w:val="both"/>
            </w:pPr>
            <w:r w:rsidRPr="00944A9E">
              <w:t>28</w:t>
            </w:r>
          </w:p>
        </w:tc>
        <w:tc>
          <w:tcPr>
            <w:tcW w:w="2155" w:type="dxa"/>
            <w:shd w:val="clear" w:color="auto" w:fill="F7CAAC"/>
          </w:tcPr>
          <w:p w:rsidR="00952AB7" w:rsidRPr="00944A9E" w:rsidRDefault="00952AB7" w:rsidP="00E7344C">
            <w:pPr>
              <w:jc w:val="both"/>
              <w:rPr>
                <w:b/>
              </w:rPr>
            </w:pPr>
            <w:r w:rsidRPr="00944A9E">
              <w:rPr>
                <w:b/>
              </w:rPr>
              <w:t>kreditů</w:t>
            </w:r>
          </w:p>
        </w:tc>
        <w:tc>
          <w:tcPr>
            <w:tcW w:w="1166" w:type="dxa"/>
            <w:gridSpan w:val="2"/>
          </w:tcPr>
          <w:p w:rsidR="00952AB7" w:rsidRPr="00944A9E" w:rsidRDefault="00952AB7" w:rsidP="00E7344C">
            <w:pPr>
              <w:jc w:val="both"/>
            </w:pPr>
            <w:r w:rsidRPr="00944A9E">
              <w:t>2</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Prerekvizity, korekvizity, ekvivalence</w:t>
            </w:r>
          </w:p>
        </w:tc>
        <w:tc>
          <w:tcPr>
            <w:tcW w:w="6727" w:type="dxa"/>
            <w:gridSpan w:val="7"/>
          </w:tcPr>
          <w:p w:rsidR="00952AB7" w:rsidRPr="00944A9E" w:rsidRDefault="00952AB7" w:rsidP="00E7344C">
            <w:pPr>
              <w:jc w:val="both"/>
            </w:pPr>
          </w:p>
        </w:tc>
      </w:tr>
      <w:tr w:rsidR="008A1422" w:rsidRPr="00944A9E" w:rsidTr="007A1511">
        <w:trPr>
          <w:jc w:val="center"/>
        </w:trPr>
        <w:tc>
          <w:tcPr>
            <w:tcW w:w="3477" w:type="dxa"/>
            <w:shd w:val="clear" w:color="auto" w:fill="F7CAAC"/>
          </w:tcPr>
          <w:p w:rsidR="00952AB7" w:rsidRPr="00944A9E" w:rsidRDefault="00952AB7" w:rsidP="00E7344C">
            <w:pPr>
              <w:jc w:val="both"/>
              <w:rPr>
                <w:b/>
              </w:rPr>
            </w:pPr>
            <w:r w:rsidRPr="00944A9E">
              <w:rPr>
                <w:b/>
              </w:rPr>
              <w:t>Způsob ověření studijních výsledků</w:t>
            </w:r>
          </w:p>
        </w:tc>
        <w:tc>
          <w:tcPr>
            <w:tcW w:w="3406" w:type="dxa"/>
            <w:gridSpan w:val="4"/>
          </w:tcPr>
          <w:p w:rsidR="00952AB7" w:rsidRPr="00944A9E" w:rsidRDefault="00952AB7" w:rsidP="00E7344C">
            <w:pPr>
              <w:jc w:val="both"/>
            </w:pPr>
            <w:r w:rsidRPr="00944A9E">
              <w:t>zápočet</w:t>
            </w:r>
          </w:p>
        </w:tc>
        <w:tc>
          <w:tcPr>
            <w:tcW w:w="2155" w:type="dxa"/>
            <w:shd w:val="clear" w:color="auto" w:fill="F7CAAC"/>
          </w:tcPr>
          <w:p w:rsidR="00952AB7" w:rsidRPr="00944A9E" w:rsidRDefault="00952AB7" w:rsidP="00E7344C">
            <w:pPr>
              <w:jc w:val="both"/>
              <w:rPr>
                <w:b/>
              </w:rPr>
            </w:pPr>
            <w:r w:rsidRPr="00944A9E">
              <w:rPr>
                <w:b/>
              </w:rPr>
              <w:t>Forma výuky</w:t>
            </w:r>
          </w:p>
        </w:tc>
        <w:tc>
          <w:tcPr>
            <w:tcW w:w="1166" w:type="dxa"/>
            <w:gridSpan w:val="2"/>
          </w:tcPr>
          <w:p w:rsidR="00952AB7" w:rsidRPr="00944A9E" w:rsidRDefault="00952AB7" w:rsidP="00E7344C">
            <w:pPr>
              <w:jc w:val="both"/>
            </w:pPr>
            <w:r w:rsidRPr="00944A9E">
              <w:t>cvičení</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Forma způsobu ověření studijních výsledků a další požadavky na studenta</w:t>
            </w:r>
          </w:p>
        </w:tc>
        <w:tc>
          <w:tcPr>
            <w:tcW w:w="6727" w:type="dxa"/>
            <w:gridSpan w:val="7"/>
            <w:tcBorders>
              <w:bottom w:val="nil"/>
            </w:tcBorders>
          </w:tcPr>
          <w:p w:rsidR="00952AB7" w:rsidRPr="00944A9E" w:rsidRDefault="0078114D" w:rsidP="00E7344C">
            <w:pPr>
              <w:jc w:val="both"/>
            </w:pPr>
            <w:r w:rsidRPr="00944A9E">
              <w:t>A</w:t>
            </w:r>
            <w:r w:rsidR="00952AB7" w:rsidRPr="00944A9E">
              <w:t xml:space="preserve">ktivní účast ve výuce (min. 80 %); zapojení do diskuze; písemně zpracovaná analýza problémové situace z vlastní pedagogické praxe – rozbor situace, </w:t>
            </w:r>
            <w:r w:rsidRPr="00944A9E">
              <w:t>identifikace krizových míst, reflexe realizovaného postupu, návrh vhodného řešení.</w:t>
            </w:r>
          </w:p>
        </w:tc>
      </w:tr>
      <w:tr w:rsidR="00952AB7" w:rsidRPr="00944A9E" w:rsidTr="00133D24">
        <w:trPr>
          <w:trHeight w:val="382"/>
          <w:jc w:val="center"/>
        </w:trPr>
        <w:tc>
          <w:tcPr>
            <w:tcW w:w="10204" w:type="dxa"/>
            <w:gridSpan w:val="8"/>
            <w:tcBorders>
              <w:top w:val="nil"/>
            </w:tcBorders>
          </w:tcPr>
          <w:p w:rsidR="00952AB7" w:rsidRPr="00944A9E" w:rsidRDefault="00952AB7" w:rsidP="00E7344C">
            <w:pPr>
              <w:jc w:val="both"/>
            </w:pPr>
          </w:p>
        </w:tc>
      </w:tr>
      <w:tr w:rsidR="00952AB7" w:rsidRPr="00944A9E" w:rsidTr="00133D24">
        <w:trPr>
          <w:trHeight w:val="197"/>
          <w:jc w:val="center"/>
        </w:trPr>
        <w:tc>
          <w:tcPr>
            <w:tcW w:w="3477" w:type="dxa"/>
            <w:tcBorders>
              <w:top w:val="nil"/>
            </w:tcBorders>
            <w:shd w:val="clear" w:color="auto" w:fill="F7CAAC"/>
          </w:tcPr>
          <w:p w:rsidR="00952AB7" w:rsidRPr="00944A9E" w:rsidRDefault="00952AB7" w:rsidP="00E7344C">
            <w:pPr>
              <w:jc w:val="both"/>
              <w:rPr>
                <w:b/>
              </w:rPr>
            </w:pPr>
            <w:r w:rsidRPr="00944A9E">
              <w:rPr>
                <w:b/>
              </w:rPr>
              <w:t>Garant předmětu</w:t>
            </w:r>
          </w:p>
        </w:tc>
        <w:tc>
          <w:tcPr>
            <w:tcW w:w="6727" w:type="dxa"/>
            <w:gridSpan w:val="7"/>
            <w:tcBorders>
              <w:top w:val="nil"/>
            </w:tcBorders>
          </w:tcPr>
          <w:p w:rsidR="00952AB7" w:rsidRPr="00944A9E" w:rsidRDefault="00CA06A3" w:rsidP="00111EF4">
            <w:pPr>
              <w:jc w:val="both"/>
            </w:pPr>
            <w:r w:rsidRPr="00944A9E">
              <w:t xml:space="preserve">Mgr. </w:t>
            </w:r>
            <w:del w:id="1788" w:author="Hana Navrátilová" w:date="2019-09-24T11:10:00Z">
              <w:r w:rsidRPr="00944A9E">
                <w:delText xml:space="preserve">Pavla </w:delText>
              </w:r>
              <w:r w:rsidR="007A48F4">
                <w:delText>Tomancová</w:delText>
              </w:r>
            </w:del>
            <w:ins w:id="1789" w:author="Hana Navrátilová" w:date="2019-09-24T11:10:00Z">
              <w:r w:rsidR="00111EF4">
                <w:t xml:space="preserve">et Mgr. Viktor Pacholík, Ph.D. </w:t>
              </w:r>
            </w:ins>
          </w:p>
        </w:tc>
      </w:tr>
      <w:tr w:rsidR="00952AB7" w:rsidRPr="00944A9E" w:rsidTr="00133D24">
        <w:trPr>
          <w:trHeight w:val="543"/>
          <w:jc w:val="center"/>
        </w:trPr>
        <w:tc>
          <w:tcPr>
            <w:tcW w:w="3477" w:type="dxa"/>
            <w:tcBorders>
              <w:top w:val="nil"/>
            </w:tcBorders>
            <w:shd w:val="clear" w:color="auto" w:fill="F7CAAC"/>
          </w:tcPr>
          <w:p w:rsidR="00952AB7" w:rsidRPr="00944A9E" w:rsidRDefault="00952AB7" w:rsidP="00E7344C">
            <w:pPr>
              <w:jc w:val="both"/>
              <w:rPr>
                <w:b/>
              </w:rPr>
            </w:pPr>
            <w:r w:rsidRPr="00944A9E">
              <w:rPr>
                <w:b/>
              </w:rPr>
              <w:t>Zapojení garanta do výuky předmětu</w:t>
            </w:r>
          </w:p>
        </w:tc>
        <w:tc>
          <w:tcPr>
            <w:tcW w:w="6727" w:type="dxa"/>
            <w:gridSpan w:val="7"/>
            <w:tcBorders>
              <w:top w:val="nil"/>
            </w:tcBorders>
          </w:tcPr>
          <w:p w:rsidR="00952AB7" w:rsidRPr="00944A9E" w:rsidRDefault="008576C0" w:rsidP="00E7344C">
            <w:pPr>
              <w:jc w:val="both"/>
            </w:pPr>
            <w:r>
              <w:t>c</w:t>
            </w:r>
            <w:r w:rsidR="00952AB7" w:rsidRPr="00944A9E">
              <w:t>vičící</w:t>
            </w: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Vyučující</w:t>
            </w:r>
          </w:p>
        </w:tc>
        <w:tc>
          <w:tcPr>
            <w:tcW w:w="6727" w:type="dxa"/>
            <w:gridSpan w:val="7"/>
            <w:tcBorders>
              <w:bottom w:val="nil"/>
            </w:tcBorders>
            <w:shd w:val="clear" w:color="auto" w:fill="auto"/>
          </w:tcPr>
          <w:p w:rsidR="00952AB7" w:rsidRPr="00944A9E" w:rsidRDefault="00111EF4" w:rsidP="00E7344C">
            <w:pPr>
              <w:jc w:val="both"/>
            </w:pPr>
            <w:r w:rsidRPr="00944A9E">
              <w:t xml:space="preserve">Mgr. </w:t>
            </w:r>
            <w:del w:id="1790" w:author="Hana Navrátilová" w:date="2019-09-24T11:10:00Z">
              <w:r w:rsidR="00952AB7" w:rsidRPr="00944A9E">
                <w:delText xml:space="preserve">Pavla </w:delText>
              </w:r>
              <w:r w:rsidR="007A48F4">
                <w:delText>Tomancová</w:delText>
              </w:r>
            </w:del>
            <w:ins w:id="1791" w:author="Hana Navrátilová" w:date="2019-09-24T11:10:00Z">
              <w:r>
                <w:t>et Mgr. Viktor Pacholík, Ph.D.</w:t>
              </w:r>
            </w:ins>
            <w:r>
              <w:t xml:space="preserve"> </w:t>
            </w:r>
            <w:r w:rsidR="00952AB7" w:rsidRPr="00944A9E">
              <w:t>(</w:t>
            </w:r>
            <w:r w:rsidR="00CA06A3">
              <w:t>10</w:t>
            </w:r>
            <w:r w:rsidR="00952AB7" w:rsidRPr="00944A9E">
              <w:t>0%)</w:t>
            </w:r>
          </w:p>
        </w:tc>
      </w:tr>
      <w:tr w:rsidR="00952AB7" w:rsidRPr="00944A9E" w:rsidTr="00133D24">
        <w:trPr>
          <w:trHeight w:val="374"/>
          <w:jc w:val="center"/>
        </w:trPr>
        <w:tc>
          <w:tcPr>
            <w:tcW w:w="10204" w:type="dxa"/>
            <w:gridSpan w:val="8"/>
            <w:tcBorders>
              <w:top w:val="nil"/>
            </w:tcBorders>
          </w:tcPr>
          <w:p w:rsidR="00952AB7" w:rsidRPr="00944A9E" w:rsidRDefault="00952AB7" w:rsidP="00E7344C">
            <w:pPr>
              <w:jc w:val="both"/>
            </w:pPr>
          </w:p>
        </w:tc>
      </w:tr>
      <w:tr w:rsidR="00952AB7" w:rsidRPr="00944A9E" w:rsidTr="00133D24">
        <w:trPr>
          <w:jc w:val="center"/>
        </w:trPr>
        <w:tc>
          <w:tcPr>
            <w:tcW w:w="3477" w:type="dxa"/>
            <w:shd w:val="clear" w:color="auto" w:fill="F7CAAC"/>
          </w:tcPr>
          <w:p w:rsidR="00952AB7" w:rsidRPr="00944A9E" w:rsidRDefault="00952AB7" w:rsidP="00E7344C">
            <w:pPr>
              <w:jc w:val="both"/>
              <w:rPr>
                <w:b/>
              </w:rPr>
            </w:pPr>
            <w:r w:rsidRPr="00944A9E">
              <w:rPr>
                <w:b/>
              </w:rPr>
              <w:t>Stručná anotace předmětu</w:t>
            </w:r>
          </w:p>
        </w:tc>
        <w:tc>
          <w:tcPr>
            <w:tcW w:w="6727" w:type="dxa"/>
            <w:gridSpan w:val="7"/>
            <w:tcBorders>
              <w:bottom w:val="nil"/>
            </w:tcBorders>
          </w:tcPr>
          <w:p w:rsidR="00952AB7" w:rsidRPr="00944A9E" w:rsidRDefault="00952AB7" w:rsidP="00E7344C">
            <w:pPr>
              <w:jc w:val="both"/>
            </w:pPr>
          </w:p>
        </w:tc>
      </w:tr>
      <w:tr w:rsidR="00952AB7" w:rsidRPr="00944A9E" w:rsidTr="00133D24">
        <w:trPr>
          <w:trHeight w:val="3396"/>
          <w:jc w:val="center"/>
        </w:trPr>
        <w:tc>
          <w:tcPr>
            <w:tcW w:w="10204" w:type="dxa"/>
            <w:gridSpan w:val="8"/>
            <w:tcBorders>
              <w:top w:val="nil"/>
              <w:bottom w:val="single" w:sz="12" w:space="0" w:color="auto"/>
            </w:tcBorders>
          </w:tcPr>
          <w:p w:rsidR="0057304C" w:rsidRPr="00944A9E" w:rsidRDefault="0057304C" w:rsidP="00E7344C">
            <w:pPr>
              <w:jc w:val="both"/>
            </w:pPr>
          </w:p>
          <w:p w:rsidR="00BD4774" w:rsidRDefault="00BD4774" w:rsidP="00E7344C">
            <w:pPr>
              <w:jc w:val="both"/>
            </w:pPr>
            <w:r>
              <w:t xml:space="preserve">Analýza situací z praxe. </w:t>
            </w:r>
          </w:p>
          <w:p w:rsidR="00F34048" w:rsidRPr="00944A9E" w:rsidRDefault="00DE5E69" w:rsidP="00E7344C">
            <w:pPr>
              <w:jc w:val="both"/>
            </w:pPr>
            <w:r>
              <w:t>M</w:t>
            </w:r>
            <w:r w:rsidR="00952AB7" w:rsidRPr="00944A9E">
              <w:t>ultidimenzionální pohled na situaci a </w:t>
            </w:r>
            <w:r>
              <w:t xml:space="preserve">budování schopnosti </w:t>
            </w:r>
            <w:r w:rsidR="00952AB7" w:rsidRPr="00944A9E">
              <w:t xml:space="preserve">efektivně a účelně reagovat na vzniklé pedagogické situace. </w:t>
            </w:r>
          </w:p>
          <w:p w:rsidR="006A3B13" w:rsidRDefault="00DE5E69" w:rsidP="00E7344C">
            <w:pPr>
              <w:jc w:val="both"/>
            </w:pPr>
            <w:r>
              <w:t xml:space="preserve">Psychologické </w:t>
            </w:r>
            <w:r w:rsidR="00952AB7" w:rsidRPr="00944A9E">
              <w:t xml:space="preserve">aspekty z pohledu učitele i žáka. </w:t>
            </w:r>
          </w:p>
          <w:p w:rsidR="006A3B13" w:rsidRDefault="006A3B13" w:rsidP="00E7344C">
            <w:pPr>
              <w:jc w:val="both"/>
            </w:pPr>
            <w:r>
              <w:t xml:space="preserve">Interpretace vybrané situacce z praxe – skupinová diskuse. </w:t>
            </w:r>
          </w:p>
          <w:p w:rsidR="006A3B13" w:rsidRDefault="006A3B13" w:rsidP="00E7344C">
            <w:pPr>
              <w:jc w:val="both"/>
            </w:pPr>
            <w:r>
              <w:t xml:space="preserve">Konfrontace pohledů na řešení situace, hlubší analýza problému. </w:t>
            </w:r>
          </w:p>
          <w:p w:rsidR="006A3B13" w:rsidRDefault="006A3B13" w:rsidP="00E7344C">
            <w:pPr>
              <w:jc w:val="both"/>
            </w:pPr>
            <w:r>
              <w:t xml:space="preserve">Hledání příčin vzniklé situace. </w:t>
            </w:r>
          </w:p>
          <w:p w:rsidR="006A3B13" w:rsidRDefault="006A3B13" w:rsidP="00E7344C">
            <w:pPr>
              <w:jc w:val="both"/>
            </w:pPr>
            <w:r>
              <w:t xml:space="preserve">Empatie vůči žákovi. </w:t>
            </w:r>
          </w:p>
          <w:p w:rsidR="006A3B13" w:rsidRDefault="006A3B13" w:rsidP="00E7344C">
            <w:pPr>
              <w:jc w:val="both"/>
            </w:pPr>
            <w:r>
              <w:t xml:space="preserve">Tvorba závěrečného reprezentačního portfolia. </w:t>
            </w:r>
          </w:p>
          <w:p w:rsidR="006406E8" w:rsidRPr="00944A9E" w:rsidRDefault="006406E8" w:rsidP="00E7344C">
            <w:pPr>
              <w:jc w:val="both"/>
            </w:pPr>
            <w:r w:rsidRPr="00944A9E">
              <w:t>Témata budou tvořena na základě identifikace stěžejního problému v edukaci pro studenta.</w:t>
            </w:r>
          </w:p>
        </w:tc>
      </w:tr>
      <w:tr w:rsidR="00952AB7" w:rsidRPr="00944A9E" w:rsidTr="00133D24">
        <w:trPr>
          <w:trHeight w:val="265"/>
          <w:jc w:val="center"/>
        </w:trPr>
        <w:tc>
          <w:tcPr>
            <w:tcW w:w="4043" w:type="dxa"/>
            <w:gridSpan w:val="2"/>
            <w:tcBorders>
              <w:top w:val="nil"/>
            </w:tcBorders>
            <w:shd w:val="clear" w:color="auto" w:fill="F7CAAC"/>
          </w:tcPr>
          <w:p w:rsidR="00952AB7" w:rsidRPr="00944A9E" w:rsidRDefault="00952AB7" w:rsidP="00E7344C">
            <w:pPr>
              <w:jc w:val="both"/>
            </w:pPr>
            <w:r w:rsidRPr="00944A9E">
              <w:rPr>
                <w:b/>
              </w:rPr>
              <w:t>Studijní literatura a studijní pomůcky</w:t>
            </w:r>
          </w:p>
        </w:tc>
        <w:tc>
          <w:tcPr>
            <w:tcW w:w="6161" w:type="dxa"/>
            <w:gridSpan w:val="6"/>
            <w:tcBorders>
              <w:top w:val="nil"/>
              <w:bottom w:val="nil"/>
            </w:tcBorders>
          </w:tcPr>
          <w:p w:rsidR="00952AB7" w:rsidRPr="00944A9E" w:rsidRDefault="00952AB7" w:rsidP="00E7344C">
            <w:pPr>
              <w:jc w:val="both"/>
            </w:pPr>
          </w:p>
        </w:tc>
      </w:tr>
      <w:tr w:rsidR="00952AB7" w:rsidRPr="00944A9E" w:rsidTr="00133D24">
        <w:trPr>
          <w:trHeight w:val="1497"/>
          <w:jc w:val="center"/>
        </w:trPr>
        <w:tc>
          <w:tcPr>
            <w:tcW w:w="10204" w:type="dxa"/>
            <w:gridSpan w:val="8"/>
            <w:tcBorders>
              <w:top w:val="nil"/>
            </w:tcBorders>
          </w:tcPr>
          <w:p w:rsidR="00952AB7" w:rsidRPr="00944A9E" w:rsidRDefault="00952AB7" w:rsidP="00E7344C">
            <w:pPr>
              <w:jc w:val="both"/>
            </w:pPr>
          </w:p>
          <w:p w:rsidR="00952AB7" w:rsidRPr="00944A9E" w:rsidRDefault="00952AB7" w:rsidP="00E7344C">
            <w:pPr>
              <w:jc w:val="both"/>
              <w:rPr>
                <w:b/>
              </w:rPr>
            </w:pPr>
            <w:r w:rsidRPr="00944A9E">
              <w:rPr>
                <w:b/>
              </w:rPr>
              <w:t xml:space="preserve">Povinná literatura: </w:t>
            </w:r>
          </w:p>
          <w:p w:rsidR="00FD256A" w:rsidRPr="00944A9E" w:rsidRDefault="00FD256A" w:rsidP="00E7344C">
            <w:pPr>
              <w:jc w:val="both"/>
            </w:pPr>
            <w:r w:rsidRPr="00944A9E">
              <w:t>Lašek, J. (2007). </w:t>
            </w:r>
            <w:r w:rsidRPr="00944A9E">
              <w:rPr>
                <w:i/>
                <w:iCs/>
              </w:rPr>
              <w:t>Sociálně psychologické klima školních tříd a školy</w:t>
            </w:r>
            <w:r w:rsidRPr="00944A9E">
              <w:t> (Vyd. 2.). Hradec Králové: Gaudeamus.</w:t>
            </w:r>
          </w:p>
          <w:p w:rsidR="00FD256A" w:rsidRDefault="00FD256A" w:rsidP="00E7344C">
            <w:pPr>
              <w:jc w:val="both"/>
            </w:pPr>
            <w:r w:rsidRPr="00944A9E">
              <w:t>Lazarová, B. (2008). </w:t>
            </w:r>
            <w:r w:rsidRPr="00944A9E">
              <w:rPr>
                <w:i/>
                <w:iCs/>
              </w:rPr>
              <w:t>Netradiční role učitele: o situacích pomoci, krize a poradenství ve školní praxi</w:t>
            </w:r>
            <w:r w:rsidRPr="00944A9E">
              <w:t> (2., upr. vyd.). Brno: Paido.</w:t>
            </w:r>
          </w:p>
          <w:p w:rsidR="00FD256A" w:rsidRPr="005209F5" w:rsidRDefault="00FD256A" w:rsidP="00E7344C">
            <w:pPr>
              <w:jc w:val="both"/>
            </w:pPr>
            <w:r w:rsidRPr="00944A9E">
              <w:t>Mareš, J. (2013). </w:t>
            </w:r>
            <w:r w:rsidRPr="00944A9E">
              <w:rPr>
                <w:i/>
                <w:iCs/>
              </w:rPr>
              <w:t>Pedagogick</w:t>
            </w:r>
            <w:r w:rsidRPr="005209F5">
              <w:rPr>
                <w:i/>
                <w:iCs/>
              </w:rPr>
              <w:t>á psychologie</w:t>
            </w:r>
            <w:r w:rsidRPr="005209F5">
              <w:t>. Praha: Portál.</w:t>
            </w:r>
          </w:p>
          <w:p w:rsidR="00C43AD8" w:rsidRPr="005209F5" w:rsidRDefault="00C43AD8" w:rsidP="00C43AD8">
            <w:pPr>
              <w:jc w:val="both"/>
              <w:rPr>
                <w:ins w:id="1792" w:author="Hana Navrátilová" w:date="2019-09-24T11:10:00Z"/>
              </w:rPr>
            </w:pPr>
            <w:ins w:id="1793" w:author="Hana Navrátilová" w:date="2019-09-24T11:10:00Z">
              <w:r w:rsidRPr="005209F5">
                <w:t xml:space="preserve">Pacholík, V., &amp; Nedělová, M. (2017). Physical Games as a Means of Developing Children’s Social Skills in Kindergarten. </w:t>
              </w:r>
              <w:r w:rsidRPr="005209F5">
                <w:rPr>
                  <w:i/>
                </w:rPr>
                <w:t>Acta Technologica Dubnicae</w:t>
              </w:r>
              <w:r w:rsidRPr="005209F5">
                <w:t xml:space="preserve">, </w:t>
              </w:r>
              <w:r w:rsidRPr="005209F5">
                <w:rPr>
                  <w:i/>
                </w:rPr>
                <w:t>7</w:t>
              </w:r>
              <w:r w:rsidRPr="005209F5">
                <w:t xml:space="preserve">(2), 56-68. </w:t>
              </w:r>
            </w:ins>
          </w:p>
          <w:p w:rsidR="00697203" w:rsidRPr="005209F5" w:rsidRDefault="00697203" w:rsidP="00E7344C">
            <w:pPr>
              <w:jc w:val="both"/>
            </w:pPr>
          </w:p>
          <w:p w:rsidR="00952AB7" w:rsidRPr="00944A9E" w:rsidRDefault="00952AB7" w:rsidP="00E7344C">
            <w:pPr>
              <w:jc w:val="both"/>
              <w:rPr>
                <w:b/>
              </w:rPr>
            </w:pPr>
            <w:r w:rsidRPr="005209F5">
              <w:rPr>
                <w:b/>
              </w:rPr>
              <w:t>Doporučená literatura:</w:t>
            </w:r>
            <w:r w:rsidRPr="00944A9E">
              <w:rPr>
                <w:b/>
              </w:rPr>
              <w:t xml:space="preserve"> </w:t>
            </w:r>
          </w:p>
          <w:p w:rsidR="00952AB7" w:rsidRPr="00944A9E" w:rsidRDefault="00952AB7" w:rsidP="00E7344C">
            <w:pPr>
              <w:jc w:val="both"/>
            </w:pPr>
            <w:r w:rsidRPr="00944A9E">
              <w:t>Fontana, D. (2014). </w:t>
            </w:r>
            <w:r w:rsidRPr="00944A9E">
              <w:rPr>
                <w:i/>
                <w:iCs/>
              </w:rPr>
              <w:t>Psychologie ve školní praxi: příručka pro učitele</w:t>
            </w:r>
            <w:r w:rsidRPr="00944A9E">
              <w:t> (Vyd. 4.). Praha: Portál.</w:t>
            </w:r>
          </w:p>
          <w:p w:rsidR="00952AB7" w:rsidRPr="00944A9E" w:rsidRDefault="00952AB7" w:rsidP="00E7344C">
            <w:pPr>
              <w:jc w:val="both"/>
            </w:pPr>
            <w:r w:rsidRPr="00944A9E">
              <w:t>Nováčková, J. (2008). </w:t>
            </w:r>
            <w:r w:rsidRPr="00944A9E">
              <w:rPr>
                <w:i/>
                <w:iCs/>
              </w:rPr>
              <w:t>Mýty ve vzdělávání: o škodlivosti některých zaběhaných představ o učení, škole a výchově a cestách, jak je překonat</w:t>
            </w:r>
            <w:r w:rsidRPr="00944A9E">
              <w:t> (4. vyd.). Kroměříž: Spirála.</w:t>
            </w:r>
          </w:p>
          <w:p w:rsidR="00952AB7" w:rsidRPr="00944A9E" w:rsidRDefault="00952AB7" w:rsidP="00E7344C">
            <w:pPr>
              <w:jc w:val="both"/>
            </w:pPr>
            <w:r w:rsidRPr="00944A9E">
              <w:t>Vacínová, M., &amp; Langová, M. (2007). </w:t>
            </w:r>
            <w:r w:rsidRPr="00944A9E">
              <w:rPr>
                <w:i/>
                <w:iCs/>
              </w:rPr>
              <w:t>Kapitoly z psychologie učení a výchovy</w:t>
            </w:r>
            <w:r w:rsidRPr="00944A9E">
              <w:t> (Vyd. 2.). Praha: Univerzita Jana Amose Komenského.</w:t>
            </w:r>
          </w:p>
          <w:p w:rsidR="00952AB7" w:rsidRDefault="00952AB7" w:rsidP="00E7344C">
            <w:pPr>
              <w:jc w:val="both"/>
            </w:pPr>
          </w:p>
          <w:p w:rsidR="00BD4774" w:rsidRPr="00944A9E" w:rsidRDefault="00BD4774" w:rsidP="00E7344C">
            <w:pPr>
              <w:jc w:val="both"/>
            </w:pPr>
          </w:p>
        </w:tc>
      </w:tr>
      <w:tr w:rsidR="00952AB7" w:rsidRPr="00944A9E" w:rsidTr="00133D24">
        <w:trPr>
          <w:jc w:val="center"/>
        </w:trPr>
        <w:tc>
          <w:tcPr>
            <w:tcW w:w="10204" w:type="dxa"/>
            <w:gridSpan w:val="8"/>
            <w:tcBorders>
              <w:top w:val="single" w:sz="12" w:space="0" w:color="auto"/>
              <w:left w:val="single" w:sz="2" w:space="0" w:color="auto"/>
              <w:bottom w:val="single" w:sz="2" w:space="0" w:color="auto"/>
              <w:right w:val="single" w:sz="2" w:space="0" w:color="auto"/>
            </w:tcBorders>
            <w:shd w:val="clear" w:color="auto" w:fill="F7CAAC"/>
          </w:tcPr>
          <w:p w:rsidR="00952AB7" w:rsidRPr="00944A9E" w:rsidRDefault="00952AB7" w:rsidP="00E7344C">
            <w:pPr>
              <w:jc w:val="center"/>
              <w:rPr>
                <w:b/>
              </w:rPr>
            </w:pPr>
            <w:r w:rsidRPr="00944A9E">
              <w:rPr>
                <w:b/>
              </w:rPr>
              <w:t>Informace ke kombinované nebo distanční formě</w:t>
            </w:r>
          </w:p>
        </w:tc>
      </w:tr>
      <w:tr w:rsidR="008A1422" w:rsidRPr="00944A9E" w:rsidTr="007A1511">
        <w:trPr>
          <w:jc w:val="center"/>
        </w:trPr>
        <w:tc>
          <w:tcPr>
            <w:tcW w:w="5178" w:type="dxa"/>
            <w:gridSpan w:val="3"/>
            <w:tcBorders>
              <w:top w:val="single" w:sz="2" w:space="0" w:color="auto"/>
            </w:tcBorders>
            <w:shd w:val="clear" w:color="auto" w:fill="F7CAAC"/>
          </w:tcPr>
          <w:p w:rsidR="00952AB7" w:rsidRPr="00944A9E" w:rsidRDefault="00952AB7" w:rsidP="00E7344C">
            <w:pPr>
              <w:jc w:val="both"/>
            </w:pPr>
            <w:r w:rsidRPr="00944A9E">
              <w:rPr>
                <w:b/>
              </w:rPr>
              <w:t>Rozsah konzultací (soustředění)</w:t>
            </w:r>
          </w:p>
        </w:tc>
        <w:tc>
          <w:tcPr>
            <w:tcW w:w="889" w:type="dxa"/>
            <w:tcBorders>
              <w:top w:val="single" w:sz="2" w:space="0" w:color="auto"/>
            </w:tcBorders>
          </w:tcPr>
          <w:p w:rsidR="00952AB7" w:rsidRPr="00944A9E" w:rsidRDefault="00952AB7" w:rsidP="00E7344C">
            <w:pPr>
              <w:jc w:val="both"/>
            </w:pPr>
          </w:p>
        </w:tc>
        <w:tc>
          <w:tcPr>
            <w:tcW w:w="4137" w:type="dxa"/>
            <w:gridSpan w:val="4"/>
            <w:tcBorders>
              <w:top w:val="single" w:sz="2" w:space="0" w:color="auto"/>
            </w:tcBorders>
            <w:shd w:val="clear" w:color="auto" w:fill="F7CAAC"/>
          </w:tcPr>
          <w:p w:rsidR="00952AB7" w:rsidRPr="00944A9E" w:rsidRDefault="00952AB7" w:rsidP="00E7344C">
            <w:pPr>
              <w:jc w:val="both"/>
              <w:rPr>
                <w:b/>
              </w:rPr>
            </w:pPr>
            <w:r w:rsidRPr="00944A9E">
              <w:rPr>
                <w:b/>
              </w:rPr>
              <w:t xml:space="preserve">hodin </w:t>
            </w:r>
          </w:p>
        </w:tc>
      </w:tr>
      <w:tr w:rsidR="00952AB7" w:rsidRPr="00944A9E" w:rsidTr="00133D24">
        <w:trPr>
          <w:jc w:val="center"/>
        </w:trPr>
        <w:tc>
          <w:tcPr>
            <w:tcW w:w="10204" w:type="dxa"/>
            <w:gridSpan w:val="8"/>
            <w:shd w:val="clear" w:color="auto" w:fill="F7CAAC"/>
          </w:tcPr>
          <w:p w:rsidR="00952AB7" w:rsidRPr="00944A9E" w:rsidRDefault="00952AB7" w:rsidP="00E7344C">
            <w:pPr>
              <w:jc w:val="both"/>
              <w:rPr>
                <w:b/>
              </w:rPr>
            </w:pPr>
            <w:r w:rsidRPr="00944A9E">
              <w:rPr>
                <w:b/>
              </w:rPr>
              <w:t>Informace o způsobu kontaktu s vyučujícím</w:t>
            </w:r>
          </w:p>
        </w:tc>
      </w:tr>
      <w:tr w:rsidR="00952AB7" w:rsidRPr="00944A9E" w:rsidTr="00133D24">
        <w:trPr>
          <w:trHeight w:val="1211"/>
          <w:jc w:val="center"/>
        </w:trPr>
        <w:tc>
          <w:tcPr>
            <w:tcW w:w="10204" w:type="dxa"/>
            <w:gridSpan w:val="8"/>
          </w:tcPr>
          <w:p w:rsidR="00952AB7" w:rsidRPr="00944A9E" w:rsidRDefault="00952AB7" w:rsidP="00E7344C">
            <w:pPr>
              <w:jc w:val="both"/>
            </w:pPr>
          </w:p>
        </w:tc>
      </w:tr>
    </w:tbl>
    <w:p w:rsidR="005314DC" w:rsidRDefault="005314DC"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rsidTr="00952AB7">
        <w:trPr>
          <w:jc w:val="center"/>
        </w:trPr>
        <w:tc>
          <w:tcPr>
            <w:tcW w:w="10207" w:type="dxa"/>
            <w:gridSpan w:val="8"/>
            <w:tcBorders>
              <w:bottom w:val="double" w:sz="4" w:space="0" w:color="auto"/>
            </w:tcBorders>
            <w:shd w:val="clear" w:color="auto" w:fill="BDD6EE"/>
          </w:tcPr>
          <w:p w:rsidR="00952AB7" w:rsidRPr="00307550" w:rsidRDefault="00952AB7" w:rsidP="00E7344C">
            <w:pPr>
              <w:jc w:val="both"/>
              <w:rPr>
                <w:b/>
                <w:sz w:val="28"/>
                <w:szCs w:val="28"/>
              </w:rPr>
            </w:pPr>
            <w:r w:rsidRPr="00307550">
              <w:br w:type="page"/>
            </w:r>
            <w:r w:rsidRPr="00307550">
              <w:rPr>
                <w:b/>
                <w:sz w:val="28"/>
                <w:szCs w:val="28"/>
              </w:rPr>
              <w:t>B-III – Charakteristika studijního předmětu</w:t>
            </w:r>
          </w:p>
        </w:tc>
      </w:tr>
      <w:tr w:rsidR="00952AB7" w:rsidRPr="00944A9E" w:rsidTr="00952AB7">
        <w:trPr>
          <w:jc w:val="center"/>
        </w:trPr>
        <w:tc>
          <w:tcPr>
            <w:tcW w:w="3479" w:type="dxa"/>
            <w:tcBorders>
              <w:top w:val="double" w:sz="4" w:space="0" w:color="auto"/>
            </w:tcBorders>
            <w:shd w:val="clear" w:color="auto" w:fill="F7CAAC"/>
          </w:tcPr>
          <w:p w:rsidR="00952AB7" w:rsidRPr="00307550" w:rsidRDefault="00952AB7" w:rsidP="00E7344C">
            <w:pPr>
              <w:jc w:val="both"/>
              <w:rPr>
                <w:b/>
              </w:rPr>
            </w:pPr>
            <w:r w:rsidRPr="00307550">
              <w:rPr>
                <w:b/>
              </w:rPr>
              <w:t>Název studijního předmětu</w:t>
            </w:r>
          </w:p>
        </w:tc>
        <w:tc>
          <w:tcPr>
            <w:tcW w:w="6728" w:type="dxa"/>
            <w:gridSpan w:val="7"/>
            <w:tcBorders>
              <w:top w:val="double" w:sz="4" w:space="0" w:color="auto"/>
            </w:tcBorders>
          </w:tcPr>
          <w:p w:rsidR="00952AB7" w:rsidRPr="00307550" w:rsidRDefault="00952AB7" w:rsidP="00E7344C">
            <w:pPr>
              <w:jc w:val="both"/>
            </w:pPr>
            <w:del w:id="1794" w:author="Hana Navrátilová" w:date="2019-09-24T11:10:00Z">
              <w:r w:rsidRPr="00944A9E">
                <w:delText>Environmentální výchova</w:delText>
              </w:r>
            </w:del>
            <w:ins w:id="1795" w:author="Hana Navrátilová" w:date="2019-09-24T11:10:00Z">
              <w:r w:rsidR="00307550">
                <w:t>Výchova ke zdraví</w:t>
              </w:r>
            </w:ins>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Typ předmětu</w:t>
            </w:r>
          </w:p>
        </w:tc>
        <w:tc>
          <w:tcPr>
            <w:tcW w:w="3406" w:type="dxa"/>
            <w:gridSpan w:val="4"/>
          </w:tcPr>
          <w:p w:rsidR="00952AB7" w:rsidRPr="00944A9E" w:rsidRDefault="00307550" w:rsidP="00E7344C">
            <w:pPr>
              <w:jc w:val="both"/>
            </w:pPr>
            <w:r>
              <w:t xml:space="preserve">povinný, </w:t>
            </w:r>
            <w:del w:id="1796" w:author="Hana Navrátilová" w:date="2019-09-24T11:10:00Z">
              <w:r w:rsidR="00952AB7" w:rsidRPr="00944A9E">
                <w:delText>ZT</w:delText>
              </w:r>
            </w:del>
            <w:ins w:id="1797" w:author="Hana Navrátilová" w:date="2019-09-24T11:10:00Z">
              <w:r>
                <w:t>PZ</w:t>
              </w:r>
            </w:ins>
          </w:p>
        </w:tc>
        <w:tc>
          <w:tcPr>
            <w:tcW w:w="2695" w:type="dxa"/>
            <w:gridSpan w:val="2"/>
            <w:shd w:val="clear" w:color="auto" w:fill="F7CAAC"/>
          </w:tcPr>
          <w:p w:rsidR="00952AB7" w:rsidRPr="00944A9E" w:rsidRDefault="00952AB7" w:rsidP="00E7344C">
            <w:pPr>
              <w:jc w:val="both"/>
            </w:pPr>
            <w:r w:rsidRPr="00944A9E">
              <w:rPr>
                <w:b/>
              </w:rPr>
              <w:t>doporučený ročník / semestr</w:t>
            </w:r>
          </w:p>
        </w:tc>
        <w:tc>
          <w:tcPr>
            <w:tcW w:w="627" w:type="dxa"/>
          </w:tcPr>
          <w:p w:rsidR="00952AB7" w:rsidRPr="00944A9E" w:rsidRDefault="00952AB7" w:rsidP="00E7344C">
            <w:pPr>
              <w:jc w:val="both"/>
            </w:pPr>
            <w:r w:rsidRPr="00944A9E">
              <w:t>5/ZS</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Rozsah studijního předmětu</w:t>
            </w:r>
          </w:p>
        </w:tc>
        <w:tc>
          <w:tcPr>
            <w:tcW w:w="1701" w:type="dxa"/>
            <w:gridSpan w:val="2"/>
          </w:tcPr>
          <w:p w:rsidR="00952AB7" w:rsidRPr="00944A9E" w:rsidRDefault="00952AB7" w:rsidP="00E7344C">
            <w:pPr>
              <w:jc w:val="both"/>
            </w:pPr>
            <w:r w:rsidRPr="00944A9E">
              <w:t>14p+14s</w:t>
            </w:r>
          </w:p>
        </w:tc>
        <w:tc>
          <w:tcPr>
            <w:tcW w:w="889" w:type="dxa"/>
            <w:shd w:val="clear" w:color="auto" w:fill="F7CAAC"/>
          </w:tcPr>
          <w:p w:rsidR="00952AB7" w:rsidRPr="00944A9E" w:rsidRDefault="00952AB7" w:rsidP="00E7344C">
            <w:pPr>
              <w:jc w:val="both"/>
              <w:rPr>
                <w:b/>
              </w:rPr>
            </w:pPr>
            <w:r w:rsidRPr="00944A9E">
              <w:rPr>
                <w:b/>
              </w:rPr>
              <w:t xml:space="preserve">hod. </w:t>
            </w:r>
          </w:p>
        </w:tc>
        <w:tc>
          <w:tcPr>
            <w:tcW w:w="816" w:type="dxa"/>
          </w:tcPr>
          <w:p w:rsidR="00952AB7" w:rsidRPr="00944A9E" w:rsidRDefault="00952AB7" w:rsidP="00E7344C">
            <w:pPr>
              <w:jc w:val="both"/>
            </w:pPr>
            <w:r w:rsidRPr="00944A9E">
              <w:t>28</w:t>
            </w:r>
          </w:p>
        </w:tc>
        <w:tc>
          <w:tcPr>
            <w:tcW w:w="2156" w:type="dxa"/>
            <w:shd w:val="clear" w:color="auto" w:fill="F7CAAC"/>
          </w:tcPr>
          <w:p w:rsidR="00952AB7" w:rsidRPr="00944A9E" w:rsidRDefault="00952AB7" w:rsidP="00E7344C">
            <w:pPr>
              <w:jc w:val="both"/>
              <w:rPr>
                <w:b/>
              </w:rPr>
            </w:pPr>
            <w:r w:rsidRPr="00944A9E">
              <w:rPr>
                <w:b/>
              </w:rPr>
              <w:t>kreditů</w:t>
            </w:r>
          </w:p>
        </w:tc>
        <w:tc>
          <w:tcPr>
            <w:tcW w:w="1166" w:type="dxa"/>
            <w:gridSpan w:val="2"/>
          </w:tcPr>
          <w:p w:rsidR="00952AB7" w:rsidRPr="00944A9E" w:rsidRDefault="00952AB7" w:rsidP="00E7344C">
            <w:pPr>
              <w:jc w:val="both"/>
            </w:pPr>
            <w:r w:rsidRPr="00944A9E">
              <w:t>2</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Prerekvizity, korekvizity, ekvivalence</w:t>
            </w:r>
          </w:p>
        </w:tc>
        <w:tc>
          <w:tcPr>
            <w:tcW w:w="6728" w:type="dxa"/>
            <w:gridSpan w:val="7"/>
          </w:tcPr>
          <w:p w:rsidR="00952AB7" w:rsidRPr="00944A9E" w:rsidRDefault="00952AB7" w:rsidP="00E7344C">
            <w:pPr>
              <w:jc w:val="both"/>
            </w:pP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Způsob ověření studijních výsledků</w:t>
            </w:r>
          </w:p>
        </w:tc>
        <w:tc>
          <w:tcPr>
            <w:tcW w:w="3406" w:type="dxa"/>
            <w:gridSpan w:val="4"/>
          </w:tcPr>
          <w:p w:rsidR="00952AB7" w:rsidRPr="00944A9E" w:rsidRDefault="00952AB7" w:rsidP="00E7344C">
            <w:pPr>
              <w:jc w:val="both"/>
            </w:pPr>
            <w:r w:rsidRPr="00944A9E">
              <w:t>zápočet</w:t>
            </w:r>
          </w:p>
        </w:tc>
        <w:tc>
          <w:tcPr>
            <w:tcW w:w="2156" w:type="dxa"/>
            <w:shd w:val="clear" w:color="auto" w:fill="F7CAAC"/>
          </w:tcPr>
          <w:p w:rsidR="00952AB7" w:rsidRPr="00944A9E" w:rsidRDefault="00952AB7" w:rsidP="00E7344C">
            <w:pPr>
              <w:jc w:val="both"/>
              <w:rPr>
                <w:b/>
              </w:rPr>
            </w:pPr>
            <w:r w:rsidRPr="00944A9E">
              <w:rPr>
                <w:b/>
              </w:rPr>
              <w:t>Forma výuky</w:t>
            </w:r>
          </w:p>
        </w:tc>
        <w:tc>
          <w:tcPr>
            <w:tcW w:w="1166" w:type="dxa"/>
            <w:gridSpan w:val="2"/>
          </w:tcPr>
          <w:p w:rsidR="00952AB7" w:rsidRPr="00944A9E" w:rsidRDefault="00952AB7" w:rsidP="00E7344C">
            <w:pPr>
              <w:jc w:val="both"/>
            </w:pPr>
            <w:r w:rsidRPr="00944A9E">
              <w:t>přednáška</w:t>
            </w:r>
          </w:p>
          <w:p w:rsidR="00952AB7" w:rsidRPr="00944A9E" w:rsidRDefault="00952AB7" w:rsidP="00E7344C">
            <w:pPr>
              <w:jc w:val="both"/>
            </w:pPr>
            <w:r w:rsidRPr="00944A9E">
              <w:t>seminář</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952AB7" w:rsidRPr="00944A9E" w:rsidRDefault="0010406E" w:rsidP="00E7344C">
            <w:pPr>
              <w:jc w:val="both"/>
            </w:pPr>
            <w:r w:rsidRPr="00944A9E">
              <w:t>Abs</w:t>
            </w:r>
            <w:r w:rsidR="00952AB7" w:rsidRPr="00944A9E">
              <w:t>olvování 1 průběžného testu (min. 60%), zpracování a prezentace seminární práce na téma zadané vyučujícím.</w:t>
            </w:r>
          </w:p>
        </w:tc>
      </w:tr>
      <w:tr w:rsidR="00952AB7" w:rsidRPr="00944A9E" w:rsidTr="00952AB7">
        <w:trPr>
          <w:trHeight w:val="554"/>
          <w:jc w:val="center"/>
        </w:trPr>
        <w:tc>
          <w:tcPr>
            <w:tcW w:w="10207" w:type="dxa"/>
            <w:gridSpan w:val="8"/>
            <w:tcBorders>
              <w:top w:val="nil"/>
            </w:tcBorders>
          </w:tcPr>
          <w:p w:rsidR="00952AB7" w:rsidRPr="00944A9E" w:rsidRDefault="00952AB7" w:rsidP="00E7344C">
            <w:pPr>
              <w:jc w:val="both"/>
            </w:pPr>
          </w:p>
        </w:tc>
      </w:tr>
      <w:tr w:rsidR="00952AB7" w:rsidRPr="00944A9E" w:rsidTr="00952AB7">
        <w:trPr>
          <w:trHeight w:val="197"/>
          <w:jc w:val="center"/>
        </w:trPr>
        <w:tc>
          <w:tcPr>
            <w:tcW w:w="3479" w:type="dxa"/>
            <w:tcBorders>
              <w:top w:val="nil"/>
            </w:tcBorders>
            <w:shd w:val="clear" w:color="auto" w:fill="F7CAAC"/>
          </w:tcPr>
          <w:p w:rsidR="00952AB7" w:rsidRPr="00944A9E" w:rsidRDefault="00952AB7" w:rsidP="00E7344C">
            <w:pPr>
              <w:jc w:val="both"/>
              <w:rPr>
                <w:b/>
              </w:rPr>
            </w:pPr>
            <w:r w:rsidRPr="00944A9E">
              <w:rPr>
                <w:b/>
              </w:rPr>
              <w:t>Garant předmětu</w:t>
            </w:r>
          </w:p>
        </w:tc>
        <w:tc>
          <w:tcPr>
            <w:tcW w:w="6728" w:type="dxa"/>
            <w:gridSpan w:val="7"/>
            <w:tcBorders>
              <w:top w:val="nil"/>
            </w:tcBorders>
          </w:tcPr>
          <w:p w:rsidR="00952AB7" w:rsidRPr="00944A9E" w:rsidRDefault="00307550" w:rsidP="00E7344C">
            <w:pPr>
              <w:rPr>
                <w:ins w:id="1798" w:author="Hana Navrátilová" w:date="2019-09-24T11:10:00Z"/>
              </w:rPr>
            </w:pPr>
            <w:ins w:id="1799" w:author="Hana Navrátilová" w:date="2019-09-24T11:10:00Z">
              <w:r>
                <w:t>PhDr. Roman Božik, Ph.D.</w:t>
              </w:r>
            </w:ins>
          </w:p>
          <w:p w:rsidR="00952AB7" w:rsidRPr="00944A9E" w:rsidRDefault="003769AC" w:rsidP="00E7344C">
            <w:pPr>
              <w:rPr>
                <w:del w:id="1800" w:author="Hana Navrátilová" w:date="2019-09-24T11:10:00Z"/>
              </w:rPr>
            </w:pPr>
            <w:moveFromRangeStart w:id="1801" w:author="Hana Navrátilová" w:date="2019-09-24T11:10:00Z" w:name="move20215927"/>
            <w:moveFrom w:id="1802" w:author="Hana Navrátilová" w:date="2019-09-24T11:10:00Z">
              <w:r w:rsidRPr="003769AC">
                <w:t xml:space="preserve">doc. </w:t>
              </w:r>
            </w:moveFrom>
            <w:moveFromRangeEnd w:id="1801"/>
            <w:del w:id="1803" w:author="Hana Navrátilová" w:date="2019-09-24T11:10:00Z">
              <w:r w:rsidR="00952AB7" w:rsidRPr="00944A9E">
                <w:delText xml:space="preserve">PaedDr. Hana Horká. CSc. </w:delText>
              </w:r>
            </w:del>
          </w:p>
          <w:p w:rsidR="00952AB7" w:rsidRPr="00944A9E" w:rsidRDefault="00952AB7" w:rsidP="00E7344C">
            <w:pPr>
              <w:jc w:val="both"/>
            </w:pPr>
          </w:p>
        </w:tc>
      </w:tr>
      <w:tr w:rsidR="00952AB7" w:rsidRPr="00944A9E" w:rsidTr="00952AB7">
        <w:trPr>
          <w:trHeight w:val="543"/>
          <w:jc w:val="center"/>
        </w:trPr>
        <w:tc>
          <w:tcPr>
            <w:tcW w:w="3479" w:type="dxa"/>
            <w:tcBorders>
              <w:top w:val="nil"/>
            </w:tcBorders>
            <w:shd w:val="clear" w:color="auto" w:fill="F7CAAC"/>
          </w:tcPr>
          <w:p w:rsidR="00952AB7" w:rsidRPr="00944A9E" w:rsidRDefault="00952AB7" w:rsidP="00E7344C">
            <w:pPr>
              <w:jc w:val="both"/>
              <w:rPr>
                <w:b/>
              </w:rPr>
            </w:pPr>
            <w:r w:rsidRPr="00944A9E">
              <w:rPr>
                <w:b/>
              </w:rPr>
              <w:t>Zapojení garanta do výuky předmětu</w:t>
            </w:r>
          </w:p>
        </w:tc>
        <w:tc>
          <w:tcPr>
            <w:tcW w:w="6728" w:type="dxa"/>
            <w:gridSpan w:val="7"/>
            <w:tcBorders>
              <w:top w:val="nil"/>
            </w:tcBorders>
          </w:tcPr>
          <w:p w:rsidR="00952AB7" w:rsidRPr="00944A9E" w:rsidRDefault="00952AB7" w:rsidP="00E7344C">
            <w:pPr>
              <w:jc w:val="both"/>
            </w:pPr>
            <w:r w:rsidRPr="00944A9E">
              <w:t>přednáš</w:t>
            </w:r>
            <w:r w:rsidR="0010406E" w:rsidRPr="00944A9E">
              <w:t>ející</w:t>
            </w:r>
            <w:ins w:id="1804" w:author="Hana Navrátilová" w:date="2019-09-24T11:10:00Z">
              <w:r w:rsidR="00307550">
                <w:t>,</w:t>
              </w:r>
            </w:ins>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Vyučující</w:t>
            </w:r>
          </w:p>
        </w:tc>
        <w:tc>
          <w:tcPr>
            <w:tcW w:w="6728" w:type="dxa"/>
            <w:gridSpan w:val="7"/>
            <w:tcBorders>
              <w:bottom w:val="nil"/>
            </w:tcBorders>
            <w:shd w:val="clear" w:color="auto" w:fill="auto"/>
          </w:tcPr>
          <w:p w:rsidR="00952AB7" w:rsidRPr="00944A9E" w:rsidRDefault="00952AB7" w:rsidP="00E7344C">
            <w:del w:id="1805" w:author="Hana Navrátilová" w:date="2019-09-24T11:10:00Z">
              <w:r w:rsidRPr="00944A9E">
                <w:delText>doc. PaedDr. Hana Horká. CSc. (50%), Mgr. Petra Trávníčková (50%)</w:delText>
              </w:r>
            </w:del>
            <w:ins w:id="1806" w:author="Hana Navrátilová" w:date="2019-09-24T11:10:00Z">
              <w:r w:rsidR="00307550">
                <w:t>PhDr. Roman Božik, Ph.D. (100%)</w:t>
              </w:r>
            </w:ins>
          </w:p>
        </w:tc>
      </w:tr>
      <w:tr w:rsidR="00952AB7" w:rsidRPr="00944A9E" w:rsidTr="00952AB7">
        <w:trPr>
          <w:trHeight w:val="554"/>
          <w:jc w:val="center"/>
        </w:trPr>
        <w:tc>
          <w:tcPr>
            <w:tcW w:w="10207" w:type="dxa"/>
            <w:gridSpan w:val="8"/>
            <w:tcBorders>
              <w:top w:val="nil"/>
            </w:tcBorders>
          </w:tcPr>
          <w:p w:rsidR="00952AB7" w:rsidRPr="00944A9E" w:rsidRDefault="00952AB7" w:rsidP="00E7344C">
            <w:pPr>
              <w:jc w:val="both"/>
            </w:pP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Stručná anotace předmětu</w:t>
            </w:r>
          </w:p>
        </w:tc>
        <w:tc>
          <w:tcPr>
            <w:tcW w:w="6728" w:type="dxa"/>
            <w:gridSpan w:val="7"/>
            <w:tcBorders>
              <w:bottom w:val="nil"/>
            </w:tcBorders>
          </w:tcPr>
          <w:p w:rsidR="00952AB7" w:rsidRPr="00944A9E" w:rsidRDefault="00952AB7" w:rsidP="00E7344C">
            <w:pPr>
              <w:jc w:val="both"/>
            </w:pPr>
          </w:p>
        </w:tc>
      </w:tr>
      <w:tr w:rsidR="00952AB7" w:rsidRPr="00944A9E" w:rsidTr="00952AB7">
        <w:trPr>
          <w:trHeight w:val="3529"/>
          <w:jc w:val="center"/>
        </w:trPr>
        <w:tc>
          <w:tcPr>
            <w:tcW w:w="10207" w:type="dxa"/>
            <w:gridSpan w:val="8"/>
            <w:tcBorders>
              <w:top w:val="nil"/>
              <w:bottom w:val="single" w:sz="12" w:space="0" w:color="auto"/>
            </w:tcBorders>
          </w:tcPr>
          <w:p w:rsidR="00952AB7" w:rsidRPr="00944A9E" w:rsidRDefault="00952AB7" w:rsidP="00E7344C"/>
          <w:p w:rsidR="00952AB7" w:rsidRPr="00944A9E" w:rsidRDefault="00952AB7" w:rsidP="00E7344C">
            <w:pPr>
              <w:rPr>
                <w:del w:id="1807" w:author="Hana Navrátilová" w:date="2019-09-24T11:10:00Z"/>
              </w:rPr>
            </w:pPr>
            <w:del w:id="1808" w:author="Hana Navrátilová" w:date="2019-09-24T11:10:00Z">
              <w:r w:rsidRPr="00944A9E">
                <w:delText>Vývoj výchovných snah při utváření vztahu k životnímu prostředí.</w:delText>
              </w:r>
            </w:del>
          </w:p>
          <w:p w:rsidR="00952AB7" w:rsidRPr="00944A9E" w:rsidRDefault="00952AB7" w:rsidP="00E7344C">
            <w:pPr>
              <w:rPr>
                <w:del w:id="1809" w:author="Hana Navrátilová" w:date="2019-09-24T11:10:00Z"/>
              </w:rPr>
            </w:pPr>
            <w:del w:id="1810" w:author="Hana Navrátilová" w:date="2019-09-24T11:10:00Z">
              <w:r w:rsidRPr="00944A9E">
                <w:delText xml:space="preserve">Pojetí environmentální výchovy. </w:delText>
              </w:r>
            </w:del>
          </w:p>
          <w:p w:rsidR="00952AB7" w:rsidRDefault="00952AB7" w:rsidP="00E7344C">
            <w:pPr>
              <w:jc w:val="both"/>
              <w:rPr>
                <w:ins w:id="1811" w:author="Hana Navrátilová" w:date="2019-09-24T11:10:00Z"/>
              </w:rPr>
            </w:pPr>
            <w:del w:id="1812" w:author="Hana Navrátilová" w:date="2019-09-24T11:10:00Z">
              <w:r w:rsidRPr="00944A9E">
                <w:delText>Hodnotový rozměr environmentální</w:delText>
              </w:r>
            </w:del>
          </w:p>
          <w:p w:rsidR="00307550" w:rsidRDefault="00307550" w:rsidP="00307550">
            <w:pPr>
              <w:jc w:val="both"/>
              <w:rPr>
                <w:ins w:id="1813" w:author="Hana Navrátilová" w:date="2019-09-24T11:10:00Z"/>
              </w:rPr>
            </w:pPr>
            <w:ins w:id="1814" w:author="Hana Navrátilová" w:date="2019-09-24T11:10:00Z">
              <w:r>
                <w:t xml:space="preserve">Teoretická a aplikační analýza trojdimenzionálního pohledu na zdraví </w:t>
              </w:r>
            </w:ins>
          </w:p>
          <w:p w:rsidR="00307550" w:rsidRDefault="00307550" w:rsidP="00307550">
            <w:pPr>
              <w:jc w:val="both"/>
              <w:rPr>
                <w:ins w:id="1815" w:author="Hana Navrátilová" w:date="2019-09-24T11:10:00Z"/>
              </w:rPr>
            </w:pPr>
            <w:ins w:id="1816" w:author="Hana Navrátilová" w:date="2019-09-24T11:10:00Z">
              <w:r>
                <w:t>(zdraví sociální, psychické, fyzické).</w:t>
              </w:r>
            </w:ins>
          </w:p>
          <w:p w:rsidR="00307550" w:rsidRDefault="00307550" w:rsidP="00307550">
            <w:pPr>
              <w:jc w:val="both"/>
              <w:rPr>
                <w:ins w:id="1817" w:author="Hana Navrátilová" w:date="2019-09-24T11:10:00Z"/>
              </w:rPr>
            </w:pPr>
            <w:ins w:id="1818" w:author="Hana Navrátilová" w:date="2019-09-24T11:10:00Z">
              <w:r w:rsidRPr="00307550">
                <w:t xml:space="preserve">Determinanty zdraví. Zdravý způsob života. </w:t>
              </w:r>
            </w:ins>
          </w:p>
          <w:p w:rsidR="00307550" w:rsidRDefault="00307550" w:rsidP="00307550">
            <w:pPr>
              <w:jc w:val="both"/>
              <w:rPr>
                <w:ins w:id="1819" w:author="Hana Navrátilová" w:date="2019-09-24T11:10:00Z"/>
              </w:rPr>
            </w:pPr>
            <w:ins w:id="1820" w:author="Hana Navrátilová" w:date="2019-09-24T11:10:00Z">
              <w:r w:rsidRPr="00307550">
                <w:t>Zdravotní gramotnost a její role v péči o zdraví.</w:t>
              </w:r>
            </w:ins>
          </w:p>
          <w:p w:rsidR="00307550" w:rsidRDefault="00307550" w:rsidP="00307550">
            <w:pPr>
              <w:jc w:val="both"/>
              <w:rPr>
                <w:ins w:id="1821" w:author="Hana Navrátilová" w:date="2019-09-24T11:10:00Z"/>
              </w:rPr>
            </w:pPr>
            <w:ins w:id="1822" w:author="Hana Navrátilová" w:date="2019-09-24T11:10:00Z">
              <w:r>
                <w:t>Analýza postavení výchovy ke zdraví v interdisciplinárních souvislostech.</w:t>
              </w:r>
            </w:ins>
          </w:p>
          <w:p w:rsidR="00307550" w:rsidRDefault="00307550" w:rsidP="00133D24">
            <w:pPr>
              <w:jc w:val="both"/>
            </w:pPr>
            <w:ins w:id="1823" w:author="Hana Navrátilová" w:date="2019-09-24T11:10:00Z">
              <w:r>
                <w:t>Komparace</w:t>
              </w:r>
            </w:ins>
            <w:r>
              <w:t xml:space="preserve"> výchovy</w:t>
            </w:r>
            <w:ins w:id="1824" w:author="Hana Navrátilová" w:date="2019-09-24T11:10:00Z">
              <w:r>
                <w:t xml:space="preserve"> ke zdraví v zahraničním kontextu</w:t>
              </w:r>
            </w:ins>
            <w:r>
              <w:t>.</w:t>
            </w:r>
          </w:p>
          <w:p w:rsidR="00952AB7" w:rsidRPr="00944A9E" w:rsidRDefault="00952AB7" w:rsidP="00E7344C">
            <w:pPr>
              <w:rPr>
                <w:del w:id="1825" w:author="Hana Navrátilová" w:date="2019-09-24T11:10:00Z"/>
              </w:rPr>
            </w:pPr>
            <w:del w:id="1826" w:author="Hana Navrátilová" w:date="2019-09-24T11:10:00Z">
              <w:r w:rsidRPr="00944A9E">
                <w:delText>Koncepční polarity a komplementarity v environmetální výchově.</w:delText>
              </w:r>
            </w:del>
          </w:p>
          <w:p w:rsidR="00952AB7" w:rsidRPr="00944A9E" w:rsidRDefault="00952AB7" w:rsidP="00E7344C">
            <w:pPr>
              <w:rPr>
                <w:del w:id="1827" w:author="Hana Navrátilová" w:date="2019-09-24T11:10:00Z"/>
              </w:rPr>
            </w:pPr>
            <w:del w:id="1828" w:author="Hana Navrátilová" w:date="2019-09-24T11:10:00Z">
              <w:r w:rsidRPr="00944A9E">
                <w:delText>Prezentace učiva o přírodě, kultuře a člověku v intencích nové kultury učení a vyučování.</w:delText>
              </w:r>
            </w:del>
          </w:p>
          <w:p w:rsidR="00952AB7" w:rsidRPr="00944A9E" w:rsidRDefault="00952AB7" w:rsidP="00E7344C">
            <w:pPr>
              <w:rPr>
                <w:del w:id="1829" w:author="Hana Navrátilová" w:date="2019-09-24T11:10:00Z"/>
              </w:rPr>
            </w:pPr>
            <w:del w:id="1830" w:author="Hana Navrátilová" w:date="2019-09-24T11:10:00Z">
              <w:r w:rsidRPr="00944A9E">
                <w:delText>Environmentální aspekty ve vzdělávacím obsahu.</w:delText>
              </w:r>
            </w:del>
          </w:p>
          <w:p w:rsidR="00307550" w:rsidRDefault="00952AB7" w:rsidP="00307550">
            <w:pPr>
              <w:jc w:val="both"/>
              <w:rPr>
                <w:ins w:id="1831" w:author="Hana Navrátilová" w:date="2019-09-24T11:10:00Z"/>
              </w:rPr>
            </w:pPr>
            <w:del w:id="1832" w:author="Hana Navrátilová" w:date="2019-09-24T11:10:00Z">
              <w:r w:rsidRPr="00944A9E">
                <w:delText>Didaktické aspekty environmentální</w:delText>
              </w:r>
            </w:del>
            <w:ins w:id="1833" w:author="Hana Navrátilová" w:date="2019-09-24T11:10:00Z">
              <w:r w:rsidR="00307550">
                <w:t>Atypické postavení výchovných oblastí kurikula.</w:t>
              </w:r>
            </w:ins>
          </w:p>
          <w:p w:rsidR="00307550" w:rsidRDefault="00307550" w:rsidP="00133D24">
            <w:pPr>
              <w:jc w:val="both"/>
            </w:pPr>
            <w:ins w:id="1834" w:author="Hana Navrátilová" w:date="2019-09-24T11:10:00Z">
              <w:r>
                <w:t>Metody</w:t>
              </w:r>
            </w:ins>
            <w:r>
              <w:t xml:space="preserve"> výchovy</w:t>
            </w:r>
            <w:del w:id="1835" w:author="Hana Navrátilová" w:date="2019-09-24T11:10:00Z">
              <w:r w:rsidR="00952AB7" w:rsidRPr="00944A9E">
                <w:delText>.</w:delText>
              </w:r>
            </w:del>
            <w:ins w:id="1836" w:author="Hana Navrátilová" w:date="2019-09-24T11:10:00Z">
              <w:r>
                <w:t xml:space="preserve"> ke zdraví a jejich využití. </w:t>
              </w:r>
            </w:ins>
          </w:p>
          <w:p w:rsidR="00952AB7" w:rsidRPr="00944A9E" w:rsidRDefault="00952AB7" w:rsidP="00E7344C">
            <w:pPr>
              <w:rPr>
                <w:del w:id="1837" w:author="Hana Navrátilová" w:date="2019-09-24T11:10:00Z"/>
              </w:rPr>
            </w:pPr>
            <w:del w:id="1838" w:author="Hana Navrátilová" w:date="2019-09-24T11:10:00Z">
              <w:r w:rsidRPr="00944A9E">
                <w:delText>Přístupy k environmentální výchově.</w:delText>
              </w:r>
            </w:del>
          </w:p>
          <w:p w:rsidR="00952AB7" w:rsidRPr="00944A9E" w:rsidRDefault="00952AB7" w:rsidP="00E7344C">
            <w:pPr>
              <w:jc w:val="both"/>
              <w:rPr>
                <w:del w:id="1839" w:author="Hana Navrátilová" w:date="2019-09-24T11:10:00Z"/>
              </w:rPr>
            </w:pPr>
            <w:del w:id="1840" w:author="Hana Navrátilová" w:date="2019-09-24T11:10:00Z">
              <w:r w:rsidRPr="00944A9E">
                <w:delText>Kompetence učitele v environmentální výchově.</w:delText>
              </w:r>
            </w:del>
          </w:p>
          <w:p w:rsidR="00952AB7" w:rsidRPr="00944A9E" w:rsidRDefault="00952AB7" w:rsidP="00E7344C">
            <w:pPr>
              <w:jc w:val="both"/>
              <w:rPr>
                <w:del w:id="1841" w:author="Hana Navrátilová" w:date="2019-09-24T11:10:00Z"/>
              </w:rPr>
            </w:pPr>
            <w:del w:id="1842" w:author="Hana Navrátilová" w:date="2019-09-24T11:10:00Z">
              <w:r w:rsidRPr="00944A9E">
                <w:delText xml:space="preserve">Náměty pro osobnostní rozvoj učitele v oblasti environmentální výchovy. </w:delText>
              </w:r>
            </w:del>
          </w:p>
          <w:p w:rsidR="00952AB7" w:rsidRPr="00944A9E" w:rsidRDefault="00952AB7" w:rsidP="00E7344C">
            <w:pPr>
              <w:jc w:val="both"/>
              <w:rPr>
                <w:del w:id="1843" w:author="Hana Navrátilová" w:date="2019-09-24T11:10:00Z"/>
              </w:rPr>
            </w:pPr>
            <w:del w:id="1844" w:author="Hana Navrátilová" w:date="2019-09-24T11:10:00Z">
              <w:r w:rsidRPr="00944A9E">
                <w:delText>Výsledky domácích</w:delText>
              </w:r>
            </w:del>
            <w:ins w:id="1845" w:author="Hana Navrátilová" w:date="2019-09-24T11:10:00Z">
              <w:r w:rsidR="00307550">
                <w:t>Prevence úrazů</w:t>
              </w:r>
            </w:ins>
            <w:r w:rsidR="00307550">
              <w:t xml:space="preserve"> a </w:t>
            </w:r>
            <w:del w:id="1846" w:author="Hana Navrátilová" w:date="2019-09-24T11:10:00Z">
              <w:r w:rsidRPr="00944A9E">
                <w:delText>zahraničních výzkumů ve sledované oblasti.</w:delText>
              </w:r>
            </w:del>
          </w:p>
          <w:p w:rsidR="00952AB7" w:rsidRPr="00944A9E" w:rsidRDefault="00952AB7" w:rsidP="00E7344C">
            <w:pPr>
              <w:rPr>
                <w:del w:id="1847" w:author="Hana Navrátilová" w:date="2019-09-24T11:10:00Z"/>
              </w:rPr>
            </w:pPr>
            <w:del w:id="1848" w:author="Hana Navrátilová" w:date="2019-09-24T11:10:00Z">
              <w:r w:rsidRPr="00944A9E">
                <w:delText xml:space="preserve">Vybrané regionální a globální problémy životního prostředí. </w:delText>
              </w:r>
            </w:del>
          </w:p>
          <w:p w:rsidR="00307550" w:rsidRDefault="00952AB7" w:rsidP="00133D24">
            <w:pPr>
              <w:jc w:val="both"/>
            </w:pPr>
            <w:del w:id="1849" w:author="Hana Navrátilová" w:date="2019-09-24T11:10:00Z">
              <w:r w:rsidRPr="00944A9E">
                <w:delText>Alternativy životního způsobu směřujícího k šetrnému</w:delText>
              </w:r>
            </w:del>
            <w:ins w:id="1850" w:author="Hana Navrátilová" w:date="2019-09-24T11:10:00Z">
              <w:r w:rsidR="00307550">
                <w:t>rizikového</w:t>
              </w:r>
            </w:ins>
            <w:r w:rsidR="00307550">
              <w:t xml:space="preserve"> chování </w:t>
            </w:r>
            <w:del w:id="1851" w:author="Hana Navrátilová" w:date="2019-09-24T11:10:00Z">
              <w:r w:rsidRPr="00944A9E">
                <w:delText xml:space="preserve">a jednání. </w:delText>
              </w:r>
            </w:del>
            <w:ins w:id="1852" w:author="Hana Navrátilová" w:date="2019-09-24T11:10:00Z">
              <w:r w:rsidR="00307550">
                <w:t>u žáků.</w:t>
              </w:r>
            </w:ins>
          </w:p>
          <w:p w:rsidR="00952AB7" w:rsidRPr="00944A9E" w:rsidRDefault="00952AB7" w:rsidP="00E7344C">
            <w:pPr>
              <w:jc w:val="both"/>
              <w:rPr>
                <w:del w:id="1853" w:author="Hana Navrátilová" w:date="2019-09-24T11:10:00Z"/>
              </w:rPr>
            </w:pPr>
            <w:del w:id="1854" w:author="Hana Navrátilová" w:date="2019-09-24T11:10:00Z">
              <w:r w:rsidRPr="00944A9E">
                <w:delText>Možnosti environmentální výchovy ve škole a mimo školu.</w:delText>
              </w:r>
            </w:del>
          </w:p>
          <w:p w:rsidR="00952AB7" w:rsidRDefault="00952AB7" w:rsidP="00E7344C">
            <w:pPr>
              <w:jc w:val="both"/>
              <w:rPr>
                <w:del w:id="1855" w:author="Hana Navrátilová" w:date="2019-09-24T11:10:00Z"/>
              </w:rPr>
            </w:pPr>
          </w:p>
          <w:p w:rsidR="00BD4774" w:rsidRDefault="00BD4774" w:rsidP="00E7344C">
            <w:pPr>
              <w:jc w:val="both"/>
              <w:rPr>
                <w:del w:id="1856" w:author="Hana Navrátilová" w:date="2019-09-24T11:10:00Z"/>
              </w:rPr>
            </w:pPr>
          </w:p>
          <w:p w:rsidR="00307550" w:rsidRDefault="00307550" w:rsidP="00307550">
            <w:pPr>
              <w:jc w:val="both"/>
              <w:rPr>
                <w:ins w:id="1857" w:author="Hana Navrátilová" w:date="2019-09-24T11:10:00Z"/>
              </w:rPr>
            </w:pPr>
            <w:ins w:id="1858" w:author="Hana Navrátilová" w:date="2019-09-24T11:10:00Z">
              <w:r>
                <w:t>Mimoškolská zařízení jejich funkce.</w:t>
              </w:r>
            </w:ins>
          </w:p>
          <w:p w:rsidR="00307550" w:rsidRDefault="00307550" w:rsidP="00307550">
            <w:pPr>
              <w:jc w:val="both"/>
              <w:rPr>
                <w:ins w:id="1859" w:author="Hana Navrátilová" w:date="2019-09-24T11:10:00Z"/>
              </w:rPr>
            </w:pPr>
            <w:ins w:id="1860" w:author="Hana Navrátilová" w:date="2019-09-24T11:10:00Z">
              <w:r>
                <w:t>Zdravotní výchova.</w:t>
              </w:r>
            </w:ins>
          </w:p>
          <w:p w:rsidR="00307550" w:rsidRDefault="00307550" w:rsidP="00307550">
            <w:pPr>
              <w:jc w:val="both"/>
              <w:rPr>
                <w:ins w:id="1861" w:author="Hana Navrátilová" w:date="2019-09-24T11:10:00Z"/>
              </w:rPr>
            </w:pPr>
            <w:ins w:id="1862" w:author="Hana Navrátilová" w:date="2019-09-24T11:10:00Z">
              <w:r>
                <w:t>Protidrogová výchova.</w:t>
              </w:r>
            </w:ins>
          </w:p>
          <w:p w:rsidR="00307550" w:rsidRDefault="00307550" w:rsidP="00307550">
            <w:pPr>
              <w:jc w:val="both"/>
              <w:rPr>
                <w:ins w:id="1863" w:author="Hana Navrátilová" w:date="2019-09-24T11:10:00Z"/>
              </w:rPr>
            </w:pPr>
            <w:ins w:id="1864" w:author="Hana Navrátilová" w:date="2019-09-24T11:10:00Z">
              <w:r>
                <w:t>Sexuální výchova.</w:t>
              </w:r>
            </w:ins>
          </w:p>
          <w:p w:rsidR="00307550" w:rsidRDefault="00307550" w:rsidP="00307550">
            <w:pPr>
              <w:jc w:val="both"/>
              <w:rPr>
                <w:ins w:id="1865" w:author="Hana Navrátilová" w:date="2019-09-24T11:10:00Z"/>
              </w:rPr>
            </w:pPr>
            <w:ins w:id="1866" w:author="Hana Navrátilová" w:date="2019-09-24T11:10:00Z">
              <w:r>
                <w:t>Environmentální výchova.</w:t>
              </w:r>
            </w:ins>
          </w:p>
          <w:p w:rsidR="00BD4774" w:rsidRDefault="00307550" w:rsidP="00307550">
            <w:pPr>
              <w:jc w:val="both"/>
              <w:rPr>
                <w:ins w:id="1867" w:author="Hana Navrátilová" w:date="2019-09-24T11:10:00Z"/>
              </w:rPr>
            </w:pPr>
            <w:ins w:id="1868" w:author="Hana Navrátilová" w:date="2019-09-24T11:10:00Z">
              <w:r>
                <w:t>Projekt Zdravá škola.</w:t>
              </w:r>
            </w:ins>
          </w:p>
          <w:p w:rsidR="00BD4774" w:rsidRPr="00944A9E" w:rsidRDefault="00BD4774" w:rsidP="00E7344C">
            <w:pPr>
              <w:jc w:val="both"/>
            </w:pPr>
          </w:p>
        </w:tc>
      </w:tr>
      <w:tr w:rsidR="00952AB7" w:rsidRPr="00944A9E" w:rsidTr="00952AB7">
        <w:trPr>
          <w:trHeight w:val="265"/>
          <w:jc w:val="center"/>
        </w:trPr>
        <w:tc>
          <w:tcPr>
            <w:tcW w:w="4046" w:type="dxa"/>
            <w:gridSpan w:val="2"/>
            <w:tcBorders>
              <w:top w:val="nil"/>
            </w:tcBorders>
            <w:shd w:val="clear" w:color="auto" w:fill="F7CAAC"/>
          </w:tcPr>
          <w:p w:rsidR="00952AB7" w:rsidRPr="00944A9E" w:rsidRDefault="00952AB7" w:rsidP="00E7344C">
            <w:pPr>
              <w:jc w:val="both"/>
            </w:pPr>
            <w:r w:rsidRPr="00944A9E">
              <w:rPr>
                <w:b/>
              </w:rPr>
              <w:t>Studijní literatura a studijní pomůcky</w:t>
            </w:r>
          </w:p>
        </w:tc>
        <w:tc>
          <w:tcPr>
            <w:tcW w:w="6161" w:type="dxa"/>
            <w:gridSpan w:val="6"/>
            <w:tcBorders>
              <w:top w:val="nil"/>
              <w:bottom w:val="nil"/>
            </w:tcBorders>
          </w:tcPr>
          <w:p w:rsidR="00952AB7" w:rsidRPr="00944A9E" w:rsidRDefault="00952AB7" w:rsidP="00E7344C">
            <w:pPr>
              <w:jc w:val="both"/>
            </w:pPr>
          </w:p>
        </w:tc>
      </w:tr>
      <w:tr w:rsidR="00952AB7" w:rsidRPr="00944A9E" w:rsidTr="00952AB7">
        <w:trPr>
          <w:trHeight w:val="2677"/>
          <w:jc w:val="center"/>
        </w:trPr>
        <w:tc>
          <w:tcPr>
            <w:tcW w:w="10207" w:type="dxa"/>
            <w:gridSpan w:val="8"/>
            <w:tcBorders>
              <w:top w:val="nil"/>
            </w:tcBorders>
          </w:tcPr>
          <w:p w:rsidR="00FA51DB" w:rsidRPr="00944A9E" w:rsidRDefault="00FA51DB" w:rsidP="00E7344C">
            <w:pPr>
              <w:jc w:val="both"/>
              <w:rPr>
                <w:b/>
              </w:rPr>
            </w:pPr>
          </w:p>
          <w:p w:rsidR="00952AB7" w:rsidRPr="008F48AF" w:rsidRDefault="00952AB7" w:rsidP="00E7344C">
            <w:pPr>
              <w:jc w:val="both"/>
            </w:pPr>
            <w:r w:rsidRPr="008F48AF">
              <w:rPr>
                <w:b/>
              </w:rPr>
              <w:t>Povinná</w:t>
            </w:r>
            <w:r w:rsidR="00FA51DB" w:rsidRPr="008F48AF">
              <w:rPr>
                <w:b/>
              </w:rPr>
              <w:t xml:space="preserve"> literatura</w:t>
            </w:r>
            <w:r w:rsidRPr="008F48AF">
              <w:t xml:space="preserve">: </w:t>
            </w:r>
          </w:p>
          <w:p w:rsidR="00600D71" w:rsidRPr="008F48AF" w:rsidRDefault="00952AB7" w:rsidP="00600D71">
            <w:pPr>
              <w:rPr>
                <w:ins w:id="1869" w:author="Hana Navrátilová" w:date="2019-09-24T11:10:00Z"/>
              </w:rPr>
            </w:pPr>
            <w:del w:id="1870" w:author="Hana Navrátilová" w:date="2019-09-24T11:10:00Z">
              <w:r w:rsidRPr="008F48AF">
                <w:delText>Horká, H</w:delText>
              </w:r>
            </w:del>
            <w:ins w:id="1871" w:author="Hana Navrátilová" w:date="2019-09-24T11:10:00Z">
              <w:r w:rsidR="00600D71" w:rsidRPr="008F48AF">
                <w:t xml:space="preserve">Božik, R. (2013). Realizácia primárnej prevencie drogových závislostí a iných sociálno-patologických javov </w:t>
              </w:r>
              <w:r w:rsidR="00600D71" w:rsidRPr="008F48AF">
                <w:br/>
                <w:t xml:space="preserve">v základných školách TSK. In Szimethová, M. </w:t>
              </w:r>
              <w:r w:rsidR="00600D71" w:rsidRPr="008F48AF">
                <w:rPr>
                  <w:i/>
                </w:rPr>
                <w:t>Študentské Fórum XIII</w:t>
              </w:r>
              <w:r w:rsidR="00600D71" w:rsidRPr="008F48AF">
                <w:t xml:space="preserve">. Zlín: UTB FHS. </w:t>
              </w:r>
            </w:ins>
          </w:p>
          <w:p w:rsidR="00307550" w:rsidRDefault="00307550" w:rsidP="00307550">
            <w:pPr>
              <w:jc w:val="both"/>
              <w:rPr>
                <w:ins w:id="1872" w:author="Hana Navrátilová" w:date="2019-09-24T11:10:00Z"/>
              </w:rPr>
            </w:pPr>
            <w:ins w:id="1873" w:author="Hana Navrátilová" w:date="2019-09-24T11:10:00Z">
              <w:r w:rsidRPr="008F48AF">
                <w:t>Wiegerová, A</w:t>
              </w:r>
            </w:ins>
            <w:r w:rsidRPr="008F48AF">
              <w:t xml:space="preserve">. (2000). </w:t>
            </w:r>
            <w:del w:id="1874" w:author="Hana Navrátilová" w:date="2019-09-24T11:10:00Z">
              <w:r w:rsidR="00952AB7" w:rsidRPr="008F48AF">
                <w:rPr>
                  <w:i/>
                  <w:iCs/>
                </w:rPr>
                <w:delText>Výchova</w:delText>
              </w:r>
              <w:r w:rsidR="00952AB7" w:rsidRPr="00944A9E">
                <w:rPr>
                  <w:i/>
                  <w:iCs/>
                </w:rPr>
                <w:delText xml:space="preserve"> pro 21. století. Koncepce globální výchovy v podmínkách české školy.</w:delText>
              </w:r>
            </w:del>
            <w:ins w:id="1875" w:author="Hana Navrátilová" w:date="2019-09-24T11:10:00Z">
              <w:r w:rsidRPr="00307550">
                <w:rPr>
                  <w:i/>
                </w:rPr>
                <w:t>Na ceste za zdravím.</w:t>
              </w:r>
              <w:r>
                <w:t xml:space="preserve"> Bratislava: Iuventa.</w:t>
              </w:r>
            </w:ins>
          </w:p>
          <w:p w:rsidR="00307550" w:rsidRDefault="00307550" w:rsidP="00307550">
            <w:pPr>
              <w:jc w:val="both"/>
              <w:rPr>
                <w:ins w:id="1876" w:author="Hana Navrátilová" w:date="2019-09-24T11:10:00Z"/>
              </w:rPr>
            </w:pPr>
            <w:ins w:id="1877" w:author="Hana Navrátilová" w:date="2019-09-24T11:10:00Z">
              <w:r>
                <w:t xml:space="preserve">Křivohlavý, J. (2001). </w:t>
              </w:r>
              <w:r w:rsidRPr="00307550">
                <w:rPr>
                  <w:i/>
                </w:rPr>
                <w:t>Psychologie zdraví.</w:t>
              </w:r>
              <w:r>
                <w:t xml:space="preserve"> Praha: Portál.</w:t>
              </w:r>
            </w:ins>
          </w:p>
          <w:p w:rsidR="00307550" w:rsidRDefault="00307550" w:rsidP="00133D24">
            <w:pPr>
              <w:jc w:val="both"/>
            </w:pPr>
            <w:ins w:id="1878" w:author="Hana Navrátilová" w:date="2019-09-24T11:10:00Z">
              <w:r>
                <w:t xml:space="preserve">Řehulka, E., </w:t>
              </w:r>
              <w:r w:rsidR="00931745" w:rsidRPr="00944A9E">
                <w:t>&amp;</w:t>
              </w:r>
              <w:r w:rsidR="00931745">
                <w:t xml:space="preserve"> </w:t>
              </w:r>
              <w:r>
                <w:t xml:space="preserve">Řehulková, O. </w:t>
              </w:r>
              <w:r w:rsidR="00931745">
                <w:t xml:space="preserve">(2002). </w:t>
              </w:r>
              <w:r w:rsidRPr="00931745">
                <w:rPr>
                  <w:i/>
                </w:rPr>
                <w:t>Učitelé a zdraví.</w:t>
              </w:r>
            </w:ins>
            <w:r>
              <w:t xml:space="preserve"> Brno: </w:t>
            </w:r>
            <w:del w:id="1879" w:author="Hana Navrátilová" w:date="2019-09-24T11:10:00Z">
              <w:r w:rsidR="00952AB7" w:rsidRPr="00944A9E">
                <w:delText xml:space="preserve">Paido. </w:delText>
              </w:r>
            </w:del>
            <w:ins w:id="1880" w:author="Hana Navrátilová" w:date="2019-09-24T11:10:00Z">
              <w:r>
                <w:t>Psychologický ústav AV ČR</w:t>
              </w:r>
              <w:r w:rsidR="00931745">
                <w:t>.</w:t>
              </w:r>
            </w:ins>
          </w:p>
          <w:p w:rsidR="00952AB7" w:rsidRPr="00944A9E" w:rsidRDefault="00952AB7" w:rsidP="00E7344C">
            <w:pPr>
              <w:shd w:val="clear" w:color="auto" w:fill="FFFFFF"/>
              <w:rPr>
                <w:del w:id="1881" w:author="Hana Navrátilová" w:date="2019-09-24T11:10:00Z"/>
              </w:rPr>
            </w:pPr>
            <w:del w:id="1882" w:author="Hana Navrátilová" w:date="2019-09-24T11:10:00Z">
              <w:r w:rsidRPr="00944A9E">
                <w:delText xml:space="preserve">Horká, H. (2005). </w:delText>
              </w:r>
              <w:r w:rsidRPr="00944A9E">
                <w:rPr>
                  <w:i/>
                  <w:iCs/>
                </w:rPr>
                <w:delText xml:space="preserve">Ekologická dimenze výchovy a </w:delText>
              </w:r>
              <w:r w:rsidR="00781297">
                <w:fldChar w:fldCharType="begin"/>
              </w:r>
              <w:r w:rsidR="00781297">
                <w:delInstrText xml:space="preserve"> HYPERLINK "http://moodlinka.ped.muni.cz/mod/glossary/showentry.php?courseid=2211&amp;concept=Vzd%C4%9Bl%C3%A1v%C3%A1n%C3%AD" \o "Slovníček pojmů: Vzdělávání" </w:delInstrText>
              </w:r>
              <w:r w:rsidR="00781297">
                <w:fldChar w:fldCharType="separate"/>
              </w:r>
              <w:r w:rsidRPr="00944A9E">
                <w:rPr>
                  <w:i/>
                  <w:iCs/>
                </w:rPr>
                <w:delText>vzdělávání</w:delText>
              </w:r>
              <w:r w:rsidR="00781297">
                <w:rPr>
                  <w:i/>
                  <w:iCs/>
                </w:rPr>
                <w:fldChar w:fldCharType="end"/>
              </w:r>
              <w:r w:rsidRPr="00944A9E">
                <w:rPr>
                  <w:i/>
                  <w:iCs/>
                </w:rPr>
                <w:delText>ve škole 21. století.</w:delText>
              </w:r>
              <w:r w:rsidRPr="00944A9E">
                <w:delText xml:space="preserve"> Brno: MSD. </w:delText>
              </w:r>
            </w:del>
          </w:p>
          <w:p w:rsidR="00952AB7" w:rsidRPr="00944A9E" w:rsidRDefault="00952AB7" w:rsidP="00E7344C">
            <w:pPr>
              <w:rPr>
                <w:del w:id="1883" w:author="Hana Navrátilová" w:date="2019-09-24T11:10:00Z"/>
                <w:iCs/>
              </w:rPr>
            </w:pPr>
            <w:del w:id="1884" w:author="Hana Navrátilová" w:date="2019-09-24T11:10:00Z">
              <w:r w:rsidRPr="00944A9E">
                <w:rPr>
                  <w:iCs/>
                </w:rPr>
                <w:delText>Máchal, A., Nováčková, H.</w:delText>
              </w:r>
              <w:r w:rsidR="00FA51DB" w:rsidRPr="00944A9E">
                <w:rPr>
                  <w:iCs/>
                </w:rPr>
                <w:delText>, &amp;</w:delText>
              </w:r>
              <w:r w:rsidRPr="00944A9E">
                <w:rPr>
                  <w:iCs/>
                </w:rPr>
                <w:delText xml:space="preserve"> Sobotová, L. (2012). </w:delText>
              </w:r>
              <w:r w:rsidRPr="00944A9E">
                <w:rPr>
                  <w:i/>
                  <w:iCs/>
                </w:rPr>
                <w:delText xml:space="preserve">Úvod do environmentální výchovy a globálního rozvojového vzdělávání. </w:delText>
              </w:r>
              <w:r w:rsidRPr="00944A9E">
                <w:rPr>
                  <w:iCs/>
                </w:rPr>
                <w:delText xml:space="preserve">Brno: Lipka. </w:delText>
              </w:r>
            </w:del>
          </w:p>
          <w:p w:rsidR="00952AB7" w:rsidRPr="00944A9E" w:rsidRDefault="00952AB7" w:rsidP="00E7344C">
            <w:pPr>
              <w:rPr>
                <w:del w:id="1885" w:author="Hana Navrátilová" w:date="2019-09-24T11:10:00Z"/>
              </w:rPr>
            </w:pPr>
            <w:del w:id="1886" w:author="Hana Navrátilová" w:date="2019-09-24T11:10:00Z">
              <w:r w:rsidRPr="00944A9E">
                <w:delText xml:space="preserve">Máchal, A. (2000). </w:delText>
              </w:r>
              <w:r w:rsidRPr="00944A9E">
                <w:rPr>
                  <w:i/>
                  <w:iCs/>
                </w:rPr>
                <w:delText>Průvodce praktickou ekologickou výchovou</w:delText>
              </w:r>
              <w:r w:rsidRPr="00944A9E">
                <w:delText>. Brno: Rezekvítek.</w:delText>
              </w:r>
            </w:del>
          </w:p>
          <w:p w:rsidR="00952AB7" w:rsidRPr="00944A9E" w:rsidRDefault="00952AB7" w:rsidP="00E7344C">
            <w:pPr>
              <w:rPr>
                <w:del w:id="1887" w:author="Hana Navrátilová" w:date="2019-09-24T11:10:00Z"/>
              </w:rPr>
            </w:pPr>
            <w:del w:id="1888" w:author="Hana Navrátilová" w:date="2019-09-24T11:10:00Z">
              <w:r w:rsidRPr="00944A9E">
                <w:delText xml:space="preserve">Nátr, L. (2011). </w:delText>
              </w:r>
              <w:r w:rsidRPr="00944A9E">
                <w:rPr>
                  <w:i/>
                  <w:iCs/>
                </w:rPr>
                <w:delText>Příroda, nebo člověk?: služby ekosystémů</w:delText>
              </w:r>
              <w:r w:rsidRPr="00944A9E">
                <w:delText xml:space="preserve">. Praha: Karolinum. </w:delText>
              </w:r>
            </w:del>
          </w:p>
          <w:p w:rsidR="00307550" w:rsidRDefault="00307550" w:rsidP="00307550">
            <w:pPr>
              <w:jc w:val="both"/>
              <w:rPr>
                <w:ins w:id="1889" w:author="Hana Navrátilová" w:date="2019-09-24T11:10:00Z"/>
              </w:rPr>
            </w:pPr>
            <w:ins w:id="1890" w:author="Hana Navrátilová" w:date="2019-09-24T11:10:00Z">
              <w:r>
                <w:t>W</w:t>
              </w:r>
              <w:r w:rsidR="00931745">
                <w:t>iegerová</w:t>
              </w:r>
              <w:r>
                <w:t xml:space="preserve">, A. </w:t>
              </w:r>
              <w:r w:rsidR="00931745">
                <w:t xml:space="preserve">(2012). </w:t>
              </w:r>
              <w:r>
                <w:t xml:space="preserve">Výchova ke zdraví. </w:t>
              </w:r>
              <w:r w:rsidRPr="00931745">
                <w:rPr>
                  <w:i/>
                </w:rPr>
                <w:t>Distanční studijní opora</w:t>
              </w:r>
              <w:r>
                <w:t>. Zlín</w:t>
              </w:r>
              <w:r w:rsidR="00931745">
                <w:t>.</w:t>
              </w:r>
            </w:ins>
          </w:p>
          <w:p w:rsidR="00931745" w:rsidRDefault="00931745" w:rsidP="00307550">
            <w:pPr>
              <w:jc w:val="both"/>
            </w:pPr>
          </w:p>
          <w:p w:rsidR="00952AB7" w:rsidRPr="00944A9E" w:rsidRDefault="00952AB7" w:rsidP="00E7344C">
            <w:pPr>
              <w:jc w:val="both"/>
              <w:rPr>
                <w:b/>
              </w:rPr>
            </w:pPr>
            <w:r w:rsidRPr="00944A9E">
              <w:rPr>
                <w:b/>
              </w:rPr>
              <w:t>Doporučená</w:t>
            </w:r>
            <w:r w:rsidR="00FA51DB" w:rsidRPr="00944A9E">
              <w:rPr>
                <w:b/>
              </w:rPr>
              <w:t xml:space="preserve"> literatura</w:t>
            </w:r>
            <w:r w:rsidRPr="00944A9E">
              <w:rPr>
                <w:b/>
              </w:rPr>
              <w:t xml:space="preserve">: </w:t>
            </w:r>
          </w:p>
          <w:p w:rsidR="00952AB7" w:rsidRPr="00944A9E" w:rsidRDefault="00307550" w:rsidP="00E7344C">
            <w:pPr>
              <w:shd w:val="clear" w:color="auto" w:fill="FFFFFF"/>
              <w:rPr>
                <w:del w:id="1891" w:author="Hana Navrátilová" w:date="2019-09-24T11:10:00Z"/>
              </w:rPr>
            </w:pPr>
            <w:ins w:id="1892" w:author="Hana Navrátilová" w:date="2019-09-24T11:10:00Z">
              <w:r>
                <w:t>W</w:t>
              </w:r>
              <w:r w:rsidR="00931745">
                <w:t>iegerová</w:t>
              </w:r>
              <w:r>
                <w:t>, A.</w:t>
              </w:r>
              <w:r w:rsidR="00931745">
                <w:t xml:space="preserve"> (2002).</w:t>
              </w:r>
              <w:r>
                <w:t xml:space="preserve"> Pojmotvorné východiska k vemdzeniu termínov zdravotnej pedagogiky. In Š</w:t>
              </w:r>
              <w:r w:rsidR="00931745">
                <w:t>vec</w:t>
              </w:r>
              <w:r>
                <w:t xml:space="preserve">, Š. </w:t>
              </w:r>
              <w:r w:rsidR="00931745">
                <w:t>et al</w:t>
              </w:r>
              <w:r>
                <w:t xml:space="preserve">. </w:t>
              </w:r>
            </w:ins>
            <w:moveToRangeStart w:id="1893" w:author="Hana Navrátilová" w:date="2019-09-24T11:10:00Z" w:name="move20215928"/>
            <w:moveTo w:id="1894" w:author="Hana Navrátilová" w:date="2019-09-24T11:10:00Z">
              <w:r w:rsidR="00931745">
                <w:t xml:space="preserve">(2002). </w:t>
              </w:r>
            </w:moveTo>
            <w:moveToRangeEnd w:id="1893"/>
            <w:del w:id="1895" w:author="Hana Navrátilová" w:date="2019-09-24T11:10:00Z">
              <w:r w:rsidR="00952AB7" w:rsidRPr="00944A9E">
                <w:delText xml:space="preserve">Kučerová, S. (1996). </w:delText>
              </w:r>
              <w:r w:rsidR="00952AB7" w:rsidRPr="00944A9E">
                <w:rPr>
                  <w:i/>
                  <w:iCs/>
                </w:rPr>
                <w:delText xml:space="preserve">Člověk, hodnoty, </w:delText>
              </w:r>
              <w:r w:rsidR="00781297">
                <w:fldChar w:fldCharType="begin"/>
              </w:r>
              <w:r w:rsidR="00781297">
                <w:delInstrText xml:space="preserve"> HYPERLINK "http://moodlinka.ped.muni.cz/mod/glossary/showentry.php?courseid=2211&amp;concept=V%C3%BDchova" \o "Slovníček pojmů: Výchova" </w:delInstrText>
              </w:r>
              <w:r w:rsidR="00781297">
                <w:fldChar w:fldCharType="separate"/>
              </w:r>
              <w:r w:rsidR="00952AB7" w:rsidRPr="00944A9E">
                <w:rPr>
                  <w:i/>
                  <w:iCs/>
                </w:rPr>
                <w:delText>výchova</w:delText>
              </w:r>
              <w:r w:rsidR="00781297">
                <w:rPr>
                  <w:i/>
                  <w:iCs/>
                </w:rPr>
                <w:fldChar w:fldCharType="end"/>
              </w:r>
              <w:r w:rsidR="00952AB7" w:rsidRPr="00944A9E">
                <w:delText>. Prešov: ManaCom.</w:delText>
              </w:r>
            </w:del>
          </w:p>
          <w:p w:rsidR="00307550" w:rsidRDefault="0057304C" w:rsidP="00307550">
            <w:pPr>
              <w:jc w:val="both"/>
              <w:rPr>
                <w:ins w:id="1896" w:author="Hana Navrátilová" w:date="2019-09-24T11:10:00Z"/>
              </w:rPr>
            </w:pPr>
            <w:del w:id="1897" w:author="Hana Navrátilová" w:date="2019-09-24T11:10:00Z">
              <w:r w:rsidRPr="00944A9E">
                <w:delText>Průcha, J. (ed.)</w:delText>
              </w:r>
              <w:r w:rsidR="005A13D8" w:rsidRPr="00944A9E">
                <w:delText>.</w:delText>
              </w:r>
              <w:r w:rsidR="00952AB7" w:rsidRPr="00944A9E">
                <w:delText xml:space="preserve"> (</w:delText>
              </w:r>
            </w:del>
            <w:ins w:id="1898" w:author="Hana Navrátilová" w:date="2019-09-24T11:10:00Z">
              <w:r w:rsidR="00307550" w:rsidRPr="00931745">
                <w:rPr>
                  <w:i/>
                </w:rPr>
                <w:t xml:space="preserve">Jazyk vied o výchove </w:t>
              </w:r>
              <w:r w:rsidR="00307550">
                <w:t>(monografia). Bratislava: Gerlach Print</w:t>
              </w:r>
              <w:r w:rsidR="00931745">
                <w:t>.</w:t>
              </w:r>
            </w:ins>
          </w:p>
          <w:p w:rsidR="00307550" w:rsidRDefault="00307550" w:rsidP="00307550">
            <w:pPr>
              <w:jc w:val="both"/>
              <w:rPr>
                <w:ins w:id="1899" w:author="Hana Navrátilová" w:date="2019-09-24T11:10:00Z"/>
              </w:rPr>
            </w:pPr>
            <w:ins w:id="1900" w:author="Hana Navrátilová" w:date="2019-09-24T11:10:00Z">
              <w:r>
                <w:t>L</w:t>
              </w:r>
              <w:r w:rsidR="00931745">
                <w:t>iba</w:t>
              </w:r>
              <w:r>
                <w:t xml:space="preserve">, J. </w:t>
              </w:r>
              <w:r w:rsidR="00931745">
                <w:t xml:space="preserve">(2002). </w:t>
              </w:r>
              <w:r w:rsidRPr="00931745">
                <w:rPr>
                  <w:i/>
                </w:rPr>
                <w:t>Výchova k zdraviu</w:t>
              </w:r>
              <w:r>
                <w:t xml:space="preserve">. Prešov: </w:t>
              </w:r>
              <w:r w:rsidR="00931745">
                <w:t>MC.</w:t>
              </w:r>
            </w:ins>
          </w:p>
          <w:p w:rsidR="00307550" w:rsidRDefault="00307550" w:rsidP="00307550">
            <w:pPr>
              <w:jc w:val="both"/>
              <w:rPr>
                <w:ins w:id="1901" w:author="Hana Navrátilová" w:date="2019-09-24T11:10:00Z"/>
              </w:rPr>
            </w:pPr>
            <w:ins w:id="1902" w:author="Hana Navrátilová" w:date="2019-09-24T11:10:00Z">
              <w:r>
                <w:t>K</w:t>
              </w:r>
              <w:r w:rsidR="00931745">
                <w:t>aplan</w:t>
              </w:r>
              <w:r>
                <w:t xml:space="preserve">, M. </w:t>
              </w:r>
              <w:r w:rsidR="00931745">
                <w:t xml:space="preserve">(1996). </w:t>
              </w:r>
              <w:r w:rsidRPr="00931745">
                <w:rPr>
                  <w:i/>
                </w:rPr>
                <w:t>Zdravie a správanie človeka</w:t>
              </w:r>
              <w:r>
                <w:t>. Bratislava: SPN</w:t>
              </w:r>
              <w:r w:rsidR="00931745">
                <w:t>.</w:t>
              </w:r>
            </w:ins>
          </w:p>
          <w:p w:rsidR="00952AB7" w:rsidRPr="00944A9E" w:rsidRDefault="0092209F" w:rsidP="00E7344C">
            <w:pPr>
              <w:rPr>
                <w:del w:id="1903" w:author="Hana Navrátilová" w:date="2019-09-24T11:10:00Z"/>
              </w:rPr>
            </w:pPr>
            <w:del w:id="1904" w:author="Hana Navrátilová" w:date="2019-09-24T11:10:00Z">
              <w:r w:rsidRPr="00C915A4">
                <w:delText>2009</w:delText>
              </w:r>
              <w:r w:rsidR="00952AB7" w:rsidRPr="00944A9E">
                <w:delText xml:space="preserve">). </w:delText>
              </w:r>
              <w:r w:rsidR="00952AB7" w:rsidRPr="00944A9E">
                <w:rPr>
                  <w:i/>
                </w:rPr>
                <w:delText>Pedagogická encyklopedie</w:delText>
              </w:r>
              <w:r w:rsidR="00952AB7" w:rsidRPr="00944A9E">
                <w:delText>. Praha: Portál.</w:delText>
              </w:r>
            </w:del>
          </w:p>
          <w:p w:rsidR="0057304C" w:rsidRPr="00944A9E" w:rsidRDefault="0057304C" w:rsidP="00E7344C">
            <w:pPr>
              <w:rPr>
                <w:del w:id="1905" w:author="Hana Navrátilová" w:date="2019-09-24T11:10:00Z"/>
              </w:rPr>
            </w:pPr>
          </w:p>
          <w:p w:rsidR="00952AB7" w:rsidRPr="00944A9E" w:rsidRDefault="00952AB7" w:rsidP="00133D24">
            <w:pPr>
              <w:jc w:val="both"/>
            </w:pPr>
          </w:p>
        </w:tc>
      </w:tr>
      <w:tr w:rsidR="00952AB7" w:rsidRPr="00944A9E"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52AB7" w:rsidRPr="00944A9E" w:rsidRDefault="00952AB7" w:rsidP="00E7344C">
            <w:pPr>
              <w:jc w:val="center"/>
              <w:rPr>
                <w:b/>
              </w:rPr>
            </w:pPr>
            <w:r w:rsidRPr="00944A9E">
              <w:rPr>
                <w:b/>
              </w:rPr>
              <w:t>Informace ke kombinované nebo distanční formě</w:t>
            </w:r>
          </w:p>
        </w:tc>
      </w:tr>
      <w:tr w:rsidR="00952AB7" w:rsidRPr="00944A9E" w:rsidTr="00952AB7">
        <w:trPr>
          <w:jc w:val="center"/>
        </w:trPr>
        <w:tc>
          <w:tcPr>
            <w:tcW w:w="5180" w:type="dxa"/>
            <w:gridSpan w:val="3"/>
            <w:tcBorders>
              <w:top w:val="single" w:sz="2" w:space="0" w:color="auto"/>
            </w:tcBorders>
            <w:shd w:val="clear" w:color="auto" w:fill="F7CAAC"/>
          </w:tcPr>
          <w:p w:rsidR="00952AB7" w:rsidRPr="00944A9E" w:rsidRDefault="00952AB7" w:rsidP="00E7344C">
            <w:pPr>
              <w:jc w:val="both"/>
            </w:pPr>
            <w:r w:rsidRPr="00944A9E">
              <w:rPr>
                <w:b/>
              </w:rPr>
              <w:t>Rozsah konzultací (soustředění)</w:t>
            </w:r>
          </w:p>
        </w:tc>
        <w:tc>
          <w:tcPr>
            <w:tcW w:w="889" w:type="dxa"/>
            <w:tcBorders>
              <w:top w:val="single" w:sz="2" w:space="0" w:color="auto"/>
            </w:tcBorders>
          </w:tcPr>
          <w:p w:rsidR="00952AB7" w:rsidRPr="00944A9E" w:rsidRDefault="00952AB7" w:rsidP="00E7344C">
            <w:pPr>
              <w:jc w:val="both"/>
            </w:pPr>
          </w:p>
        </w:tc>
        <w:tc>
          <w:tcPr>
            <w:tcW w:w="4138" w:type="dxa"/>
            <w:gridSpan w:val="4"/>
            <w:tcBorders>
              <w:top w:val="single" w:sz="2" w:space="0" w:color="auto"/>
            </w:tcBorders>
            <w:shd w:val="clear" w:color="auto" w:fill="F7CAAC"/>
          </w:tcPr>
          <w:p w:rsidR="00952AB7" w:rsidRPr="00944A9E" w:rsidRDefault="00952AB7" w:rsidP="00E7344C">
            <w:pPr>
              <w:jc w:val="both"/>
              <w:rPr>
                <w:b/>
              </w:rPr>
            </w:pPr>
            <w:r w:rsidRPr="00944A9E">
              <w:rPr>
                <w:b/>
              </w:rPr>
              <w:t xml:space="preserve">hodin </w:t>
            </w:r>
          </w:p>
        </w:tc>
      </w:tr>
      <w:tr w:rsidR="00952AB7" w:rsidRPr="00944A9E" w:rsidTr="00952AB7">
        <w:trPr>
          <w:jc w:val="center"/>
        </w:trPr>
        <w:tc>
          <w:tcPr>
            <w:tcW w:w="10207" w:type="dxa"/>
            <w:gridSpan w:val="8"/>
            <w:shd w:val="clear" w:color="auto" w:fill="F7CAAC"/>
          </w:tcPr>
          <w:p w:rsidR="00952AB7" w:rsidRPr="00944A9E" w:rsidRDefault="00952AB7" w:rsidP="00E7344C">
            <w:pPr>
              <w:jc w:val="both"/>
              <w:rPr>
                <w:b/>
              </w:rPr>
            </w:pPr>
            <w:r w:rsidRPr="00944A9E">
              <w:rPr>
                <w:b/>
              </w:rPr>
              <w:t>Informace o způsobu kontaktu s vyučujícím</w:t>
            </w:r>
          </w:p>
        </w:tc>
      </w:tr>
      <w:tr w:rsidR="00952AB7" w:rsidRPr="00944A9E" w:rsidTr="00133D24">
        <w:trPr>
          <w:trHeight w:val="125"/>
          <w:jc w:val="center"/>
        </w:trPr>
        <w:tc>
          <w:tcPr>
            <w:tcW w:w="10207" w:type="dxa"/>
            <w:gridSpan w:val="8"/>
          </w:tcPr>
          <w:p w:rsidR="00952AB7" w:rsidRPr="00944A9E" w:rsidRDefault="00952AB7" w:rsidP="00E7344C">
            <w:pPr>
              <w:jc w:val="both"/>
            </w:pPr>
          </w:p>
        </w:tc>
      </w:tr>
    </w:tbl>
    <w:p w:rsidR="005314DC" w:rsidRDefault="005314DC"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rsidTr="00952AB7">
        <w:trPr>
          <w:jc w:val="center"/>
        </w:trPr>
        <w:tc>
          <w:tcPr>
            <w:tcW w:w="10207" w:type="dxa"/>
            <w:gridSpan w:val="8"/>
            <w:tcBorders>
              <w:bottom w:val="double" w:sz="4" w:space="0" w:color="auto"/>
            </w:tcBorders>
            <w:shd w:val="clear" w:color="auto" w:fill="BDD6EE"/>
          </w:tcPr>
          <w:p w:rsidR="00952AB7" w:rsidRPr="00944A9E" w:rsidRDefault="00952AB7" w:rsidP="00E7344C">
            <w:pPr>
              <w:jc w:val="both"/>
              <w:rPr>
                <w:b/>
                <w:sz w:val="28"/>
                <w:szCs w:val="28"/>
              </w:rPr>
            </w:pPr>
            <w:r w:rsidRPr="00944A9E">
              <w:br w:type="page"/>
            </w:r>
            <w:r w:rsidRPr="00944A9E">
              <w:rPr>
                <w:b/>
                <w:sz w:val="28"/>
                <w:szCs w:val="28"/>
              </w:rPr>
              <w:t>B-III – Charakteristika studijního předmětu</w:t>
            </w:r>
          </w:p>
        </w:tc>
      </w:tr>
      <w:tr w:rsidR="00952AB7" w:rsidRPr="00944A9E" w:rsidTr="00952AB7">
        <w:trPr>
          <w:jc w:val="center"/>
        </w:trPr>
        <w:tc>
          <w:tcPr>
            <w:tcW w:w="3479" w:type="dxa"/>
            <w:tcBorders>
              <w:top w:val="double" w:sz="4" w:space="0" w:color="auto"/>
            </w:tcBorders>
            <w:shd w:val="clear" w:color="auto" w:fill="F7CAAC"/>
          </w:tcPr>
          <w:p w:rsidR="00952AB7" w:rsidRPr="00944A9E" w:rsidRDefault="00952AB7" w:rsidP="00E7344C">
            <w:pPr>
              <w:jc w:val="both"/>
              <w:rPr>
                <w:b/>
              </w:rPr>
            </w:pPr>
            <w:r w:rsidRPr="00944A9E">
              <w:rPr>
                <w:b/>
              </w:rPr>
              <w:t>Název studijního předmětu</w:t>
            </w:r>
          </w:p>
        </w:tc>
        <w:tc>
          <w:tcPr>
            <w:tcW w:w="6728" w:type="dxa"/>
            <w:gridSpan w:val="7"/>
            <w:tcBorders>
              <w:top w:val="double" w:sz="4" w:space="0" w:color="auto"/>
            </w:tcBorders>
          </w:tcPr>
          <w:p w:rsidR="00952AB7" w:rsidRPr="00944A9E" w:rsidRDefault="00952AB7" w:rsidP="00E7344C">
            <w:pPr>
              <w:jc w:val="both"/>
            </w:pPr>
            <w:r w:rsidRPr="00944A9E">
              <w:t>Řešení výchovných problémů dětí s rodiči</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Typ předmětu</w:t>
            </w:r>
          </w:p>
        </w:tc>
        <w:tc>
          <w:tcPr>
            <w:tcW w:w="3406" w:type="dxa"/>
            <w:gridSpan w:val="4"/>
          </w:tcPr>
          <w:p w:rsidR="00952AB7" w:rsidRPr="00944A9E" w:rsidRDefault="002D2023" w:rsidP="00E7344C">
            <w:pPr>
              <w:jc w:val="both"/>
            </w:pPr>
            <w:r>
              <w:t xml:space="preserve">povinný, </w:t>
            </w:r>
            <w:del w:id="1906" w:author="Hana Navrátilová" w:date="2019-09-24T11:10:00Z">
              <w:r w:rsidR="00952AB7" w:rsidRPr="00944A9E">
                <w:delText>ZT</w:delText>
              </w:r>
            </w:del>
            <w:ins w:id="1907" w:author="Hana Navrátilová" w:date="2019-09-24T11:10:00Z">
              <w:r>
                <w:t>PZ</w:t>
              </w:r>
            </w:ins>
          </w:p>
        </w:tc>
        <w:tc>
          <w:tcPr>
            <w:tcW w:w="2695" w:type="dxa"/>
            <w:gridSpan w:val="2"/>
            <w:shd w:val="clear" w:color="auto" w:fill="F7CAAC"/>
          </w:tcPr>
          <w:p w:rsidR="00952AB7" w:rsidRPr="00944A9E" w:rsidRDefault="00952AB7" w:rsidP="00E7344C">
            <w:pPr>
              <w:jc w:val="both"/>
            </w:pPr>
            <w:r w:rsidRPr="00944A9E">
              <w:rPr>
                <w:b/>
              </w:rPr>
              <w:t>doporučený ročník / semestr</w:t>
            </w:r>
          </w:p>
        </w:tc>
        <w:tc>
          <w:tcPr>
            <w:tcW w:w="627" w:type="dxa"/>
          </w:tcPr>
          <w:p w:rsidR="00952AB7" w:rsidRPr="00944A9E" w:rsidRDefault="00952AB7" w:rsidP="00E7344C">
            <w:pPr>
              <w:jc w:val="both"/>
            </w:pPr>
            <w:r w:rsidRPr="00944A9E">
              <w:t>5/ZS</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Rozsah studijního předmětu</w:t>
            </w:r>
          </w:p>
        </w:tc>
        <w:tc>
          <w:tcPr>
            <w:tcW w:w="1701" w:type="dxa"/>
            <w:gridSpan w:val="2"/>
          </w:tcPr>
          <w:p w:rsidR="00952AB7" w:rsidRPr="00944A9E" w:rsidRDefault="00952AB7" w:rsidP="00E7344C">
            <w:pPr>
              <w:jc w:val="both"/>
            </w:pPr>
            <w:r w:rsidRPr="00944A9E">
              <w:t>14p+14s</w:t>
            </w:r>
          </w:p>
        </w:tc>
        <w:tc>
          <w:tcPr>
            <w:tcW w:w="889" w:type="dxa"/>
            <w:shd w:val="clear" w:color="auto" w:fill="F7CAAC"/>
          </w:tcPr>
          <w:p w:rsidR="00952AB7" w:rsidRPr="00944A9E" w:rsidRDefault="00952AB7" w:rsidP="00E7344C">
            <w:pPr>
              <w:jc w:val="both"/>
              <w:rPr>
                <w:b/>
              </w:rPr>
            </w:pPr>
            <w:r w:rsidRPr="00944A9E">
              <w:rPr>
                <w:b/>
              </w:rPr>
              <w:t xml:space="preserve">hod. </w:t>
            </w:r>
          </w:p>
        </w:tc>
        <w:tc>
          <w:tcPr>
            <w:tcW w:w="816" w:type="dxa"/>
          </w:tcPr>
          <w:p w:rsidR="00952AB7" w:rsidRPr="00944A9E" w:rsidRDefault="00952AB7" w:rsidP="00E7344C">
            <w:pPr>
              <w:jc w:val="both"/>
            </w:pPr>
            <w:r w:rsidRPr="00944A9E">
              <w:t>28</w:t>
            </w:r>
          </w:p>
        </w:tc>
        <w:tc>
          <w:tcPr>
            <w:tcW w:w="2156" w:type="dxa"/>
            <w:shd w:val="clear" w:color="auto" w:fill="F7CAAC"/>
          </w:tcPr>
          <w:p w:rsidR="00952AB7" w:rsidRPr="00944A9E" w:rsidRDefault="00952AB7" w:rsidP="00E7344C">
            <w:pPr>
              <w:jc w:val="both"/>
              <w:rPr>
                <w:b/>
              </w:rPr>
            </w:pPr>
            <w:r w:rsidRPr="00944A9E">
              <w:rPr>
                <w:b/>
              </w:rPr>
              <w:t>kreditů</w:t>
            </w:r>
          </w:p>
        </w:tc>
        <w:tc>
          <w:tcPr>
            <w:tcW w:w="1166" w:type="dxa"/>
            <w:gridSpan w:val="2"/>
          </w:tcPr>
          <w:p w:rsidR="00952AB7" w:rsidRPr="00944A9E" w:rsidRDefault="00952AB7" w:rsidP="00E7344C">
            <w:pPr>
              <w:jc w:val="both"/>
            </w:pPr>
            <w:r w:rsidRPr="00944A9E">
              <w:t>2</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Prerekvizity, korekvizity, ekvivalence</w:t>
            </w:r>
          </w:p>
        </w:tc>
        <w:tc>
          <w:tcPr>
            <w:tcW w:w="6728" w:type="dxa"/>
            <w:gridSpan w:val="7"/>
          </w:tcPr>
          <w:p w:rsidR="00952AB7" w:rsidRPr="00944A9E" w:rsidRDefault="00952AB7" w:rsidP="00E7344C">
            <w:pPr>
              <w:jc w:val="both"/>
            </w:pP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Způsob ověření studijních výsledků</w:t>
            </w:r>
          </w:p>
        </w:tc>
        <w:tc>
          <w:tcPr>
            <w:tcW w:w="3406" w:type="dxa"/>
            <w:gridSpan w:val="4"/>
          </w:tcPr>
          <w:p w:rsidR="00952AB7" w:rsidRPr="00944A9E" w:rsidRDefault="00952AB7" w:rsidP="00E7344C">
            <w:pPr>
              <w:jc w:val="both"/>
            </w:pPr>
            <w:r w:rsidRPr="00944A9E">
              <w:t>zápočet</w:t>
            </w:r>
          </w:p>
        </w:tc>
        <w:tc>
          <w:tcPr>
            <w:tcW w:w="2156" w:type="dxa"/>
            <w:shd w:val="clear" w:color="auto" w:fill="F7CAAC"/>
          </w:tcPr>
          <w:p w:rsidR="00952AB7" w:rsidRPr="00944A9E" w:rsidRDefault="00952AB7" w:rsidP="00E7344C">
            <w:pPr>
              <w:jc w:val="both"/>
              <w:rPr>
                <w:b/>
              </w:rPr>
            </w:pPr>
            <w:r w:rsidRPr="00944A9E">
              <w:rPr>
                <w:b/>
              </w:rPr>
              <w:t>Forma výuky</w:t>
            </w:r>
          </w:p>
        </w:tc>
        <w:tc>
          <w:tcPr>
            <w:tcW w:w="1166" w:type="dxa"/>
            <w:gridSpan w:val="2"/>
          </w:tcPr>
          <w:p w:rsidR="00952AB7" w:rsidRPr="00944A9E" w:rsidRDefault="00952AB7" w:rsidP="00E7344C">
            <w:pPr>
              <w:jc w:val="both"/>
            </w:pPr>
            <w:r w:rsidRPr="00944A9E">
              <w:t>přednáška</w:t>
            </w:r>
          </w:p>
          <w:p w:rsidR="00952AB7" w:rsidRPr="00944A9E" w:rsidRDefault="00952AB7" w:rsidP="00E7344C">
            <w:pPr>
              <w:jc w:val="both"/>
            </w:pPr>
            <w:r w:rsidRPr="00944A9E">
              <w:t>seminář</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952AB7" w:rsidRPr="00944A9E" w:rsidRDefault="00952AB7" w:rsidP="00E7344C">
            <w:pPr>
              <w:jc w:val="both"/>
            </w:pPr>
            <w:r w:rsidRPr="00944A9E">
              <w:t xml:space="preserve">Docházka (80% účast ve výuce). </w:t>
            </w:r>
          </w:p>
          <w:p w:rsidR="00952AB7" w:rsidRPr="00944A9E" w:rsidRDefault="00952AB7" w:rsidP="00E7344C">
            <w:pPr>
              <w:jc w:val="both"/>
            </w:pPr>
            <w:r w:rsidRPr="00944A9E">
              <w:t>Zápočtová práce spojená s prezentací a obhajobou.</w:t>
            </w:r>
          </w:p>
          <w:p w:rsidR="00952AB7" w:rsidRPr="00944A9E" w:rsidRDefault="00952AB7" w:rsidP="00E7344C">
            <w:pPr>
              <w:jc w:val="both"/>
            </w:pPr>
          </w:p>
        </w:tc>
      </w:tr>
      <w:tr w:rsidR="00952AB7" w:rsidRPr="00944A9E" w:rsidTr="00952AB7">
        <w:trPr>
          <w:trHeight w:val="554"/>
          <w:jc w:val="center"/>
        </w:trPr>
        <w:tc>
          <w:tcPr>
            <w:tcW w:w="10207" w:type="dxa"/>
            <w:gridSpan w:val="8"/>
            <w:tcBorders>
              <w:top w:val="nil"/>
            </w:tcBorders>
          </w:tcPr>
          <w:p w:rsidR="00952AB7" w:rsidRPr="00944A9E" w:rsidRDefault="00952AB7" w:rsidP="00E7344C">
            <w:pPr>
              <w:jc w:val="both"/>
            </w:pPr>
          </w:p>
        </w:tc>
      </w:tr>
      <w:tr w:rsidR="00952AB7" w:rsidRPr="00944A9E" w:rsidTr="00952AB7">
        <w:trPr>
          <w:trHeight w:val="197"/>
          <w:jc w:val="center"/>
        </w:trPr>
        <w:tc>
          <w:tcPr>
            <w:tcW w:w="3479" w:type="dxa"/>
            <w:tcBorders>
              <w:top w:val="nil"/>
            </w:tcBorders>
            <w:shd w:val="clear" w:color="auto" w:fill="F7CAAC"/>
          </w:tcPr>
          <w:p w:rsidR="00952AB7" w:rsidRPr="00944A9E" w:rsidRDefault="00952AB7" w:rsidP="00E7344C">
            <w:pPr>
              <w:jc w:val="both"/>
              <w:rPr>
                <w:b/>
              </w:rPr>
            </w:pPr>
            <w:r w:rsidRPr="00944A9E">
              <w:rPr>
                <w:b/>
              </w:rPr>
              <w:t>Garant předmětu</w:t>
            </w:r>
          </w:p>
        </w:tc>
        <w:tc>
          <w:tcPr>
            <w:tcW w:w="6728" w:type="dxa"/>
            <w:gridSpan w:val="7"/>
            <w:tcBorders>
              <w:top w:val="nil"/>
            </w:tcBorders>
          </w:tcPr>
          <w:p w:rsidR="00952AB7" w:rsidRPr="00944A9E" w:rsidRDefault="00952AB7" w:rsidP="00E7344C">
            <w:pPr>
              <w:jc w:val="both"/>
            </w:pPr>
            <w:r w:rsidRPr="00944A9E">
              <w:t>doc. PaedDr. Jana Majerčíková, PhD.</w:t>
            </w:r>
          </w:p>
        </w:tc>
      </w:tr>
      <w:tr w:rsidR="00952AB7" w:rsidRPr="00944A9E" w:rsidTr="00952AB7">
        <w:trPr>
          <w:trHeight w:val="543"/>
          <w:jc w:val="center"/>
        </w:trPr>
        <w:tc>
          <w:tcPr>
            <w:tcW w:w="3479" w:type="dxa"/>
            <w:tcBorders>
              <w:top w:val="nil"/>
            </w:tcBorders>
            <w:shd w:val="clear" w:color="auto" w:fill="F7CAAC"/>
          </w:tcPr>
          <w:p w:rsidR="00952AB7" w:rsidRPr="00944A9E" w:rsidRDefault="00952AB7" w:rsidP="00E7344C">
            <w:pPr>
              <w:jc w:val="both"/>
              <w:rPr>
                <w:b/>
              </w:rPr>
            </w:pPr>
            <w:r w:rsidRPr="00944A9E">
              <w:rPr>
                <w:b/>
              </w:rPr>
              <w:t>Zapojení garanta do výuky předmětu</w:t>
            </w:r>
          </w:p>
        </w:tc>
        <w:tc>
          <w:tcPr>
            <w:tcW w:w="6728" w:type="dxa"/>
            <w:gridSpan w:val="7"/>
            <w:tcBorders>
              <w:top w:val="nil"/>
            </w:tcBorders>
          </w:tcPr>
          <w:p w:rsidR="00952AB7" w:rsidRPr="00944A9E" w:rsidRDefault="00952AB7" w:rsidP="00E7344C">
            <w:pPr>
              <w:jc w:val="both"/>
            </w:pPr>
            <w:r w:rsidRPr="00944A9E">
              <w:t>přednášející, vede seminář</w:t>
            </w: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Vyučující</w:t>
            </w:r>
          </w:p>
        </w:tc>
        <w:tc>
          <w:tcPr>
            <w:tcW w:w="6728" w:type="dxa"/>
            <w:gridSpan w:val="7"/>
            <w:tcBorders>
              <w:bottom w:val="nil"/>
            </w:tcBorders>
            <w:shd w:val="clear" w:color="auto" w:fill="auto"/>
          </w:tcPr>
          <w:p w:rsidR="00952AB7" w:rsidRPr="00944A9E" w:rsidRDefault="00952AB7" w:rsidP="00E7344C">
            <w:pPr>
              <w:jc w:val="both"/>
            </w:pPr>
            <w:r w:rsidRPr="00944A9E">
              <w:t xml:space="preserve">doc. PaedDr. Jana Majerčíková, PhD. (50%), Mgr. Pavla </w:t>
            </w:r>
            <w:r w:rsidR="007A48F4">
              <w:t>Tomancová</w:t>
            </w:r>
            <w:r w:rsidRPr="00944A9E">
              <w:t xml:space="preserve"> (50%)</w:t>
            </w:r>
          </w:p>
        </w:tc>
      </w:tr>
      <w:tr w:rsidR="00952AB7" w:rsidRPr="00944A9E" w:rsidTr="00952AB7">
        <w:trPr>
          <w:trHeight w:val="298"/>
          <w:jc w:val="center"/>
        </w:trPr>
        <w:tc>
          <w:tcPr>
            <w:tcW w:w="10207" w:type="dxa"/>
            <w:gridSpan w:val="8"/>
            <w:tcBorders>
              <w:top w:val="nil"/>
            </w:tcBorders>
          </w:tcPr>
          <w:p w:rsidR="00952AB7" w:rsidRPr="00944A9E" w:rsidRDefault="00952AB7" w:rsidP="00E7344C">
            <w:pPr>
              <w:jc w:val="both"/>
            </w:pPr>
          </w:p>
        </w:tc>
      </w:tr>
      <w:tr w:rsidR="00952AB7" w:rsidRPr="00944A9E" w:rsidTr="00952AB7">
        <w:trPr>
          <w:jc w:val="center"/>
        </w:trPr>
        <w:tc>
          <w:tcPr>
            <w:tcW w:w="3479" w:type="dxa"/>
            <w:shd w:val="clear" w:color="auto" w:fill="F7CAAC"/>
          </w:tcPr>
          <w:p w:rsidR="00952AB7" w:rsidRPr="00944A9E" w:rsidRDefault="00952AB7" w:rsidP="00E7344C">
            <w:pPr>
              <w:jc w:val="both"/>
              <w:rPr>
                <w:b/>
              </w:rPr>
            </w:pPr>
            <w:r w:rsidRPr="00944A9E">
              <w:rPr>
                <w:b/>
              </w:rPr>
              <w:t>Stručná anotace předmětu</w:t>
            </w:r>
          </w:p>
        </w:tc>
        <w:tc>
          <w:tcPr>
            <w:tcW w:w="6728" w:type="dxa"/>
            <w:gridSpan w:val="7"/>
            <w:tcBorders>
              <w:bottom w:val="nil"/>
            </w:tcBorders>
          </w:tcPr>
          <w:p w:rsidR="00952AB7" w:rsidRPr="00944A9E" w:rsidRDefault="00952AB7" w:rsidP="00E7344C">
            <w:pPr>
              <w:jc w:val="both"/>
            </w:pPr>
          </w:p>
        </w:tc>
      </w:tr>
      <w:tr w:rsidR="00952AB7" w:rsidRPr="00944A9E" w:rsidTr="00952AB7">
        <w:trPr>
          <w:trHeight w:val="3938"/>
          <w:jc w:val="center"/>
        </w:trPr>
        <w:tc>
          <w:tcPr>
            <w:tcW w:w="10207" w:type="dxa"/>
            <w:gridSpan w:val="8"/>
            <w:tcBorders>
              <w:top w:val="nil"/>
              <w:bottom w:val="single" w:sz="12" w:space="0" w:color="auto"/>
            </w:tcBorders>
          </w:tcPr>
          <w:p w:rsidR="00952AB7" w:rsidRPr="00944A9E" w:rsidRDefault="00952AB7" w:rsidP="00E7344C">
            <w:pPr>
              <w:jc w:val="both"/>
            </w:pPr>
          </w:p>
          <w:p w:rsidR="00952AB7" w:rsidRPr="00944A9E" w:rsidRDefault="00952AB7" w:rsidP="00E7344C">
            <w:r w:rsidRPr="00944A9E">
              <w:t>Pozorování žáka v přirozených edukačních podmínkách, identifikačně-diagnostická činnost ve škole.</w:t>
            </w:r>
          </w:p>
          <w:p w:rsidR="00952AB7" w:rsidRPr="00944A9E" w:rsidRDefault="00952AB7" w:rsidP="00E7344C">
            <w:r w:rsidRPr="00944A9E">
              <w:t>Možnosti intervence a prevence problémů v školském prostředí.</w:t>
            </w:r>
          </w:p>
          <w:p w:rsidR="00952AB7" w:rsidRPr="00944A9E" w:rsidRDefault="00952AB7" w:rsidP="00E7344C">
            <w:r w:rsidRPr="00944A9E">
              <w:t>Výchovné problémy žáka ve škole – analýza a návrhy řešení.</w:t>
            </w:r>
          </w:p>
          <w:p w:rsidR="00952AB7" w:rsidRPr="00944A9E" w:rsidRDefault="00952AB7" w:rsidP="00E7344C">
            <w:r w:rsidRPr="00944A9E">
              <w:t>Výchovné problémy žáka v školní družině – analýza návrhy řešení.</w:t>
            </w:r>
          </w:p>
          <w:p w:rsidR="00952AB7" w:rsidRPr="00944A9E" w:rsidRDefault="00952AB7" w:rsidP="00E7344C">
            <w:r w:rsidRPr="00944A9E">
              <w:t>Komunikace výchovných problému rodičům – diskuse.</w:t>
            </w:r>
          </w:p>
          <w:p w:rsidR="00952AB7" w:rsidRPr="00944A9E" w:rsidRDefault="00952AB7" w:rsidP="00E7344C">
            <w:r w:rsidRPr="00944A9E">
              <w:t>Návrhy řešení výchovných problémů s rodiči.</w:t>
            </w:r>
          </w:p>
          <w:p w:rsidR="00952AB7" w:rsidRPr="00944A9E" w:rsidRDefault="00952AB7" w:rsidP="00E7344C">
            <w:r w:rsidRPr="00944A9E">
              <w:t xml:space="preserve">Etické normy práce a spolupráce s rodiči při analýze a řešení problémových výchovných situací. </w:t>
            </w:r>
          </w:p>
          <w:p w:rsidR="00952AB7" w:rsidRPr="00944A9E" w:rsidRDefault="00952AB7" w:rsidP="00E7344C">
            <w:r w:rsidRPr="00944A9E">
              <w:t xml:space="preserve">Strategie zvládání disciplíny ve škole v spolupráci s rodiči. </w:t>
            </w:r>
          </w:p>
          <w:p w:rsidR="00952AB7" w:rsidRPr="00944A9E" w:rsidRDefault="00952AB7" w:rsidP="00E7344C">
            <w:r w:rsidRPr="00944A9E">
              <w:t>Problémové chování žáka – zátěž pro žáka, učitele i rodiče.</w:t>
            </w:r>
          </w:p>
          <w:p w:rsidR="00952AB7" w:rsidRPr="00944A9E" w:rsidRDefault="00952AB7" w:rsidP="00E7344C">
            <w:r w:rsidRPr="00944A9E">
              <w:t>Tresty a odměny a jejich rizika ve výchově v rodině i ve škole.</w:t>
            </w:r>
          </w:p>
          <w:p w:rsidR="00952AB7" w:rsidRPr="00944A9E" w:rsidRDefault="00952AB7" w:rsidP="00E7344C">
            <w:r w:rsidRPr="00944A9E">
              <w:t>Školní neúspěšnost a možnosti její řešení v</w:t>
            </w:r>
            <w:r w:rsidR="00DD2787">
              <w:t>e</w:t>
            </w:r>
            <w:r w:rsidRPr="00944A9E">
              <w:t> spolupráci s rodiči.</w:t>
            </w:r>
          </w:p>
          <w:p w:rsidR="00952AB7" w:rsidRPr="00944A9E" w:rsidRDefault="00952AB7" w:rsidP="00E7344C">
            <w:r w:rsidRPr="00944A9E">
              <w:t>Analýza a řešení konkrétních výchovných problému – lhaní a podvody, agresivita.</w:t>
            </w:r>
          </w:p>
          <w:p w:rsidR="00952AB7" w:rsidRPr="00944A9E" w:rsidRDefault="00952AB7" w:rsidP="00E7344C">
            <w:r w:rsidRPr="00944A9E">
              <w:t>Analýza a řešení konkrétních výchovných problému – záškoláctví, krádeže.</w:t>
            </w:r>
          </w:p>
          <w:p w:rsidR="00952AB7" w:rsidRPr="00944A9E" w:rsidRDefault="00952AB7" w:rsidP="00E7344C">
            <w:pPr>
              <w:jc w:val="both"/>
            </w:pPr>
            <w:r w:rsidRPr="00944A9E">
              <w:t>Spolupráce s ostatními odborníky při řešení výchovních problémů (psycholog, pediatr, neurolog apod.).</w:t>
            </w:r>
          </w:p>
          <w:p w:rsidR="00952AB7" w:rsidRDefault="00952AB7" w:rsidP="00E7344C">
            <w:pPr>
              <w:jc w:val="both"/>
            </w:pPr>
          </w:p>
          <w:p w:rsidR="00BD4774" w:rsidRDefault="00BD4774" w:rsidP="00E7344C">
            <w:pPr>
              <w:jc w:val="both"/>
            </w:pPr>
          </w:p>
          <w:p w:rsidR="00BD4774" w:rsidRDefault="00BD4774" w:rsidP="00E7344C">
            <w:pPr>
              <w:jc w:val="both"/>
              <w:rPr>
                <w:del w:id="1908" w:author="Hana Navrátilová" w:date="2019-09-24T11:10:00Z"/>
              </w:rPr>
            </w:pPr>
          </w:p>
          <w:p w:rsidR="00BD4774" w:rsidRDefault="00BD4774" w:rsidP="00E7344C">
            <w:pPr>
              <w:jc w:val="both"/>
              <w:rPr>
                <w:del w:id="1909" w:author="Hana Navrátilová" w:date="2019-09-24T11:10:00Z"/>
              </w:rPr>
            </w:pPr>
          </w:p>
          <w:p w:rsidR="00BD4774" w:rsidRPr="00944A9E" w:rsidRDefault="00BD4774" w:rsidP="00E7344C">
            <w:pPr>
              <w:jc w:val="both"/>
            </w:pPr>
          </w:p>
        </w:tc>
      </w:tr>
      <w:tr w:rsidR="00952AB7" w:rsidRPr="00944A9E" w:rsidTr="00952AB7">
        <w:trPr>
          <w:trHeight w:val="265"/>
          <w:jc w:val="center"/>
        </w:trPr>
        <w:tc>
          <w:tcPr>
            <w:tcW w:w="4046" w:type="dxa"/>
            <w:gridSpan w:val="2"/>
            <w:tcBorders>
              <w:top w:val="nil"/>
            </w:tcBorders>
            <w:shd w:val="clear" w:color="auto" w:fill="F7CAAC"/>
          </w:tcPr>
          <w:p w:rsidR="00952AB7" w:rsidRPr="00944A9E" w:rsidRDefault="00952AB7" w:rsidP="00E7344C">
            <w:pPr>
              <w:jc w:val="both"/>
            </w:pPr>
            <w:r w:rsidRPr="00944A9E">
              <w:rPr>
                <w:b/>
              </w:rPr>
              <w:t>Studijní literatura a studijní pomůcky</w:t>
            </w:r>
          </w:p>
        </w:tc>
        <w:tc>
          <w:tcPr>
            <w:tcW w:w="6161" w:type="dxa"/>
            <w:gridSpan w:val="6"/>
            <w:tcBorders>
              <w:top w:val="nil"/>
              <w:bottom w:val="nil"/>
            </w:tcBorders>
          </w:tcPr>
          <w:p w:rsidR="00952AB7" w:rsidRPr="00944A9E" w:rsidRDefault="00952AB7" w:rsidP="00E7344C">
            <w:pPr>
              <w:jc w:val="both"/>
            </w:pPr>
          </w:p>
        </w:tc>
      </w:tr>
      <w:tr w:rsidR="00952AB7" w:rsidRPr="00944A9E" w:rsidTr="00952AB7">
        <w:trPr>
          <w:trHeight w:val="1497"/>
          <w:jc w:val="center"/>
        </w:trPr>
        <w:tc>
          <w:tcPr>
            <w:tcW w:w="10207" w:type="dxa"/>
            <w:gridSpan w:val="8"/>
            <w:tcBorders>
              <w:top w:val="nil"/>
            </w:tcBorders>
          </w:tcPr>
          <w:p w:rsidR="00952AB7" w:rsidRPr="00944A9E" w:rsidRDefault="00952AB7" w:rsidP="00E7344C">
            <w:pPr>
              <w:jc w:val="both"/>
            </w:pPr>
          </w:p>
          <w:p w:rsidR="00952AB7" w:rsidRPr="00944A9E" w:rsidRDefault="00952AB7" w:rsidP="00E7344C">
            <w:pPr>
              <w:jc w:val="both"/>
              <w:rPr>
                <w:b/>
              </w:rPr>
            </w:pPr>
            <w:r w:rsidRPr="00944A9E">
              <w:rPr>
                <w:b/>
              </w:rPr>
              <w:t>Povinná literatura:</w:t>
            </w:r>
          </w:p>
          <w:p w:rsidR="00952AB7" w:rsidRPr="00944A9E" w:rsidRDefault="00952AB7" w:rsidP="00E7344C">
            <w:pPr>
              <w:jc w:val="both"/>
            </w:pPr>
            <w:r w:rsidRPr="00944A9E">
              <w:t xml:space="preserve">Čáp, J., &amp; Mareš, J. (2001). </w:t>
            </w:r>
            <w:r w:rsidRPr="00944A9E">
              <w:rPr>
                <w:i/>
              </w:rPr>
              <w:t>Psychologie pro učitele</w:t>
            </w:r>
            <w:r w:rsidRPr="00944A9E">
              <w:t xml:space="preserve">. Praha: Portál. </w:t>
            </w:r>
          </w:p>
          <w:p w:rsidR="00952AB7" w:rsidRPr="00944A9E" w:rsidRDefault="00952AB7" w:rsidP="00E7344C">
            <w:pPr>
              <w:jc w:val="both"/>
            </w:pPr>
            <w:r w:rsidRPr="00944A9E">
              <w:t xml:space="preserve">Fontana, D. (2003). </w:t>
            </w:r>
            <w:r w:rsidRPr="00944A9E">
              <w:rPr>
                <w:i/>
              </w:rPr>
              <w:t>Psychologie v školní praxi</w:t>
            </w:r>
            <w:r w:rsidRPr="00944A9E">
              <w:t>. Praha: Portál.</w:t>
            </w:r>
          </w:p>
          <w:p w:rsidR="00952AB7" w:rsidRPr="00944A9E" w:rsidRDefault="00952AB7" w:rsidP="00E7344C">
            <w:pPr>
              <w:autoSpaceDE w:val="0"/>
              <w:autoSpaceDN w:val="0"/>
              <w:adjustRightInd w:val="0"/>
            </w:pPr>
            <w:r w:rsidRPr="00944A9E">
              <w:t xml:space="preserve">Kyriacou, Ch. (2005). </w:t>
            </w:r>
            <w:r w:rsidRPr="00944A9E">
              <w:rPr>
                <w:i/>
              </w:rPr>
              <w:t>Řešení výchovných problémů ve škole</w:t>
            </w:r>
            <w:r w:rsidRPr="00944A9E">
              <w:t>. Praha: Portál.</w:t>
            </w:r>
          </w:p>
          <w:p w:rsidR="00952AB7" w:rsidRPr="008F48AF" w:rsidRDefault="00952AB7" w:rsidP="00E7344C">
            <w:pPr>
              <w:jc w:val="both"/>
            </w:pPr>
            <w:r w:rsidRPr="00944A9E">
              <w:t xml:space="preserve">Mertin, V. (2014). </w:t>
            </w:r>
            <w:r w:rsidRPr="00944A9E">
              <w:rPr>
                <w:i/>
              </w:rPr>
              <w:t>Výchova b</w:t>
            </w:r>
            <w:r w:rsidRPr="008F48AF">
              <w:rPr>
                <w:i/>
              </w:rPr>
              <w:t>ez trestů</w:t>
            </w:r>
            <w:r w:rsidRPr="008F48AF">
              <w:t>. Praha: Wolters Kluwer.</w:t>
            </w:r>
          </w:p>
          <w:p w:rsidR="00952AB7" w:rsidRPr="008F48AF" w:rsidRDefault="00952AB7" w:rsidP="00E7344C">
            <w:pPr>
              <w:jc w:val="both"/>
            </w:pPr>
            <w:r w:rsidRPr="008F48AF">
              <w:t xml:space="preserve">Mertin, V., &amp; Krejčová, L. et al. (2016). </w:t>
            </w:r>
            <w:r w:rsidRPr="008F48AF">
              <w:rPr>
                <w:i/>
              </w:rPr>
              <w:t>Metody a postupy poznávání žáka.</w:t>
            </w:r>
            <w:r w:rsidRPr="008F48AF">
              <w:t xml:space="preserve"> Praha: Wolters Kluwer.</w:t>
            </w:r>
          </w:p>
          <w:p w:rsidR="00C43AD8" w:rsidRPr="008F48AF" w:rsidRDefault="00C43AD8" w:rsidP="00C43AD8">
            <w:pPr>
              <w:tabs>
                <w:tab w:val="left" w:pos="142"/>
              </w:tabs>
              <w:jc w:val="both"/>
              <w:rPr>
                <w:ins w:id="1910" w:author="Hana Navrátilová" w:date="2019-09-24T11:10:00Z"/>
              </w:rPr>
            </w:pPr>
            <w:ins w:id="1911" w:author="Hana Navrátilová" w:date="2019-09-24T11:10:00Z">
              <w:r w:rsidRPr="008F48AF">
                <w:t xml:space="preserve">Majerčíková, J. </w:t>
              </w:r>
            </w:ins>
            <w:moveToRangeStart w:id="1912" w:author="Hana Navrátilová" w:date="2019-09-24T11:10:00Z" w:name="move20215930"/>
            <w:moveTo w:id="1913" w:author="Hana Navrátilová" w:date="2019-09-24T11:10:00Z">
              <w:r w:rsidRPr="008F48AF">
                <w:t xml:space="preserve">(2015). </w:t>
              </w:r>
            </w:moveTo>
            <w:moveToRangeEnd w:id="1912"/>
            <w:ins w:id="1914" w:author="Hana Navrátilová" w:date="2019-09-24T11:10:00Z">
              <w:r w:rsidRPr="008F48AF">
                <w:t>Sporné aspekty úzkych vzťahov rodiny a školy na začiatku vzdelávania. </w:t>
              </w:r>
              <w:r w:rsidRPr="008F48AF">
                <w:rPr>
                  <w:i/>
                  <w:iCs/>
                </w:rPr>
                <w:t>Studia Paedagogica, 20</w:t>
              </w:r>
              <w:r w:rsidRPr="008F48AF">
                <w:t>(1), 29–44.</w:t>
              </w:r>
            </w:ins>
          </w:p>
          <w:p w:rsidR="00952AB7" w:rsidRPr="008F48AF" w:rsidRDefault="00952AB7" w:rsidP="00E7344C">
            <w:pPr>
              <w:ind w:hanging="284"/>
              <w:jc w:val="both"/>
              <w:rPr>
                <w:b/>
              </w:rPr>
            </w:pPr>
          </w:p>
          <w:p w:rsidR="00952AB7" w:rsidRPr="008F48AF" w:rsidRDefault="00952AB7" w:rsidP="00E7344C">
            <w:pPr>
              <w:ind w:hanging="284"/>
              <w:jc w:val="both"/>
              <w:rPr>
                <w:b/>
              </w:rPr>
            </w:pPr>
            <w:r w:rsidRPr="008F48AF">
              <w:rPr>
                <w:b/>
              </w:rPr>
              <w:t>Doporučená literatura:</w:t>
            </w:r>
          </w:p>
          <w:p w:rsidR="00952AB7" w:rsidRPr="00944A9E" w:rsidRDefault="00952AB7" w:rsidP="00E7344C">
            <w:pPr>
              <w:autoSpaceDE w:val="0"/>
              <w:autoSpaceDN w:val="0"/>
              <w:adjustRightInd w:val="0"/>
            </w:pPr>
            <w:r w:rsidRPr="008F48AF">
              <w:rPr>
                <w:caps/>
              </w:rPr>
              <w:t>J</w:t>
            </w:r>
            <w:r w:rsidRPr="008F48AF">
              <w:t>ežek</w:t>
            </w:r>
            <w:r w:rsidRPr="008F48AF">
              <w:rPr>
                <w:caps/>
              </w:rPr>
              <w:t>, S. (</w:t>
            </w:r>
            <w:r w:rsidRPr="008F48AF">
              <w:t xml:space="preserve">ed.). (2005). </w:t>
            </w:r>
            <w:r w:rsidRPr="008F48AF">
              <w:rPr>
                <w:i/>
              </w:rPr>
              <w:t>Psych</w:t>
            </w:r>
            <w:r w:rsidRPr="00944A9E">
              <w:rPr>
                <w:i/>
              </w:rPr>
              <w:t>osociální klima školy</w:t>
            </w:r>
            <w:r w:rsidRPr="00944A9E">
              <w:t xml:space="preserve">. Brno: MSD. </w:t>
            </w:r>
          </w:p>
          <w:p w:rsidR="00952AB7" w:rsidRPr="00944A9E" w:rsidRDefault="00952AB7" w:rsidP="00E7344C">
            <w:pPr>
              <w:autoSpaceDE w:val="0"/>
              <w:autoSpaceDN w:val="0"/>
              <w:adjustRightInd w:val="0"/>
            </w:pPr>
            <w:r w:rsidRPr="00944A9E">
              <w:rPr>
                <w:caps/>
              </w:rPr>
              <w:t>K</w:t>
            </w:r>
            <w:r w:rsidRPr="00944A9E">
              <w:t>opřiva</w:t>
            </w:r>
            <w:r w:rsidRPr="00944A9E">
              <w:rPr>
                <w:caps/>
              </w:rPr>
              <w:t xml:space="preserve">, P. </w:t>
            </w:r>
            <w:r w:rsidRPr="00944A9E">
              <w:t>et al</w:t>
            </w:r>
            <w:r w:rsidRPr="00944A9E">
              <w:rPr>
                <w:caps/>
              </w:rPr>
              <w:t>. (</w:t>
            </w:r>
            <w:r w:rsidRPr="00944A9E">
              <w:t xml:space="preserve">2006). </w:t>
            </w:r>
            <w:r w:rsidRPr="00944A9E">
              <w:rPr>
                <w:i/>
              </w:rPr>
              <w:t>Respektovat a být respektován</w:t>
            </w:r>
            <w:r w:rsidRPr="00944A9E">
              <w:t>. Kroměříž: Spirála.</w:t>
            </w:r>
          </w:p>
          <w:p w:rsidR="00952AB7" w:rsidRPr="00944A9E" w:rsidRDefault="00952AB7" w:rsidP="00E7344C">
            <w:pPr>
              <w:jc w:val="both"/>
            </w:pPr>
            <w:r w:rsidRPr="00944A9E">
              <w:t xml:space="preserve">Mertin, V. (2015). </w:t>
            </w:r>
            <w:r w:rsidRPr="00944A9E">
              <w:rPr>
                <w:i/>
              </w:rPr>
              <w:t>Ze zkušeností dětského psychologa</w:t>
            </w:r>
            <w:r w:rsidRPr="00944A9E">
              <w:t>. Praha: Wolters Kluwer.</w:t>
            </w:r>
          </w:p>
          <w:p w:rsidR="00952AB7" w:rsidRPr="00944A9E" w:rsidRDefault="00952AB7" w:rsidP="00E7344C">
            <w:pPr>
              <w:jc w:val="both"/>
            </w:pPr>
            <w:r w:rsidRPr="00944A9E">
              <w:rPr>
                <w:caps/>
              </w:rPr>
              <w:t>M</w:t>
            </w:r>
            <w:r w:rsidRPr="00944A9E">
              <w:t>artin</w:t>
            </w:r>
            <w:r w:rsidRPr="00944A9E">
              <w:rPr>
                <w:caps/>
              </w:rPr>
              <w:t xml:space="preserve">, M., </w:t>
            </w:r>
            <w:r w:rsidRPr="00944A9E">
              <w:t>&amp;</w:t>
            </w:r>
            <w:r w:rsidR="00E4274B" w:rsidRPr="00944A9E">
              <w:t> </w:t>
            </w:r>
            <w:r w:rsidRPr="00944A9E">
              <w:rPr>
                <w:caps/>
              </w:rPr>
              <w:t>G</w:t>
            </w:r>
            <w:r w:rsidRPr="00944A9E">
              <w:t>reenwoodová</w:t>
            </w:r>
            <w:r w:rsidRPr="00944A9E">
              <w:rPr>
                <w:caps/>
              </w:rPr>
              <w:t>, C</w:t>
            </w:r>
            <w:r w:rsidRPr="00944A9E">
              <w:t xml:space="preserve">. (1997). </w:t>
            </w:r>
            <w:r w:rsidRPr="00944A9E">
              <w:rPr>
                <w:i/>
              </w:rPr>
              <w:t>Jak řešit problémy dětí se školou</w:t>
            </w:r>
            <w:r w:rsidRPr="00944A9E">
              <w:t xml:space="preserve">. Praha: Portál. </w:t>
            </w:r>
          </w:p>
          <w:p w:rsidR="00952AB7" w:rsidRPr="00944A9E" w:rsidRDefault="00952AB7" w:rsidP="00E7344C">
            <w:pPr>
              <w:jc w:val="both"/>
            </w:pPr>
          </w:p>
        </w:tc>
      </w:tr>
      <w:tr w:rsidR="00952AB7" w:rsidRPr="00944A9E"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952AB7" w:rsidRPr="00944A9E" w:rsidRDefault="00952AB7" w:rsidP="00E7344C">
            <w:pPr>
              <w:jc w:val="center"/>
              <w:rPr>
                <w:b/>
              </w:rPr>
            </w:pPr>
            <w:r w:rsidRPr="00944A9E">
              <w:rPr>
                <w:b/>
              </w:rPr>
              <w:t>Informace ke kombinované nebo distanční formě</w:t>
            </w:r>
          </w:p>
        </w:tc>
      </w:tr>
      <w:tr w:rsidR="00952AB7" w:rsidRPr="00944A9E" w:rsidTr="00952AB7">
        <w:trPr>
          <w:jc w:val="center"/>
        </w:trPr>
        <w:tc>
          <w:tcPr>
            <w:tcW w:w="5180" w:type="dxa"/>
            <w:gridSpan w:val="3"/>
            <w:tcBorders>
              <w:top w:val="single" w:sz="2" w:space="0" w:color="auto"/>
            </w:tcBorders>
            <w:shd w:val="clear" w:color="auto" w:fill="F7CAAC"/>
          </w:tcPr>
          <w:p w:rsidR="00952AB7" w:rsidRPr="00944A9E" w:rsidRDefault="00952AB7" w:rsidP="00E7344C">
            <w:pPr>
              <w:jc w:val="both"/>
            </w:pPr>
            <w:r w:rsidRPr="00944A9E">
              <w:rPr>
                <w:b/>
              </w:rPr>
              <w:t>Rozsah konzultací (soustředění)</w:t>
            </w:r>
          </w:p>
        </w:tc>
        <w:tc>
          <w:tcPr>
            <w:tcW w:w="889" w:type="dxa"/>
            <w:tcBorders>
              <w:top w:val="single" w:sz="2" w:space="0" w:color="auto"/>
            </w:tcBorders>
          </w:tcPr>
          <w:p w:rsidR="00952AB7" w:rsidRPr="00944A9E" w:rsidRDefault="00952AB7" w:rsidP="00E7344C">
            <w:pPr>
              <w:jc w:val="both"/>
            </w:pPr>
          </w:p>
        </w:tc>
        <w:tc>
          <w:tcPr>
            <w:tcW w:w="4138" w:type="dxa"/>
            <w:gridSpan w:val="4"/>
            <w:tcBorders>
              <w:top w:val="single" w:sz="2" w:space="0" w:color="auto"/>
            </w:tcBorders>
            <w:shd w:val="clear" w:color="auto" w:fill="F7CAAC"/>
          </w:tcPr>
          <w:p w:rsidR="00952AB7" w:rsidRPr="00944A9E" w:rsidRDefault="00952AB7" w:rsidP="00E7344C">
            <w:pPr>
              <w:jc w:val="both"/>
              <w:rPr>
                <w:b/>
              </w:rPr>
            </w:pPr>
            <w:r w:rsidRPr="00944A9E">
              <w:rPr>
                <w:b/>
              </w:rPr>
              <w:t xml:space="preserve">hodin </w:t>
            </w:r>
          </w:p>
        </w:tc>
      </w:tr>
      <w:tr w:rsidR="00952AB7" w:rsidRPr="00944A9E" w:rsidTr="00952AB7">
        <w:trPr>
          <w:jc w:val="center"/>
        </w:trPr>
        <w:tc>
          <w:tcPr>
            <w:tcW w:w="10207" w:type="dxa"/>
            <w:gridSpan w:val="8"/>
            <w:shd w:val="clear" w:color="auto" w:fill="F7CAAC"/>
          </w:tcPr>
          <w:p w:rsidR="00952AB7" w:rsidRPr="00944A9E" w:rsidRDefault="00952AB7" w:rsidP="00E7344C">
            <w:pPr>
              <w:jc w:val="both"/>
              <w:rPr>
                <w:b/>
              </w:rPr>
            </w:pPr>
            <w:r w:rsidRPr="00944A9E">
              <w:rPr>
                <w:b/>
              </w:rPr>
              <w:t xml:space="preserve">Informace o způsobu kontaktu s vyučujícím </w:t>
            </w:r>
          </w:p>
        </w:tc>
      </w:tr>
      <w:tr w:rsidR="00952AB7" w:rsidRPr="00944A9E" w:rsidTr="00952AB7">
        <w:trPr>
          <w:trHeight w:val="141"/>
          <w:jc w:val="center"/>
        </w:trPr>
        <w:tc>
          <w:tcPr>
            <w:tcW w:w="10207" w:type="dxa"/>
            <w:gridSpan w:val="8"/>
          </w:tcPr>
          <w:p w:rsidR="00952AB7" w:rsidRPr="00944A9E" w:rsidRDefault="00952AB7" w:rsidP="00E7344C"/>
          <w:p w:rsidR="00952AB7" w:rsidRPr="00944A9E" w:rsidRDefault="00952AB7" w:rsidP="00E7344C">
            <w:pPr>
              <w:tabs>
                <w:tab w:val="left" w:pos="1665"/>
              </w:tabs>
            </w:pPr>
          </w:p>
        </w:tc>
      </w:tr>
    </w:tbl>
    <w:p w:rsidR="00BF2D35" w:rsidRDefault="00BF2D35">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235AD" w:rsidRPr="00944A9E" w:rsidTr="000235AD">
        <w:trPr>
          <w:jc w:val="center"/>
        </w:trPr>
        <w:tc>
          <w:tcPr>
            <w:tcW w:w="10207" w:type="dxa"/>
            <w:gridSpan w:val="8"/>
            <w:tcBorders>
              <w:bottom w:val="double" w:sz="4" w:space="0" w:color="auto"/>
            </w:tcBorders>
            <w:shd w:val="clear" w:color="auto" w:fill="BDD6EE"/>
          </w:tcPr>
          <w:p w:rsidR="000235AD" w:rsidRPr="00944A9E" w:rsidRDefault="000235AD" w:rsidP="00E7344C">
            <w:pPr>
              <w:jc w:val="both"/>
              <w:rPr>
                <w:b/>
                <w:sz w:val="28"/>
                <w:szCs w:val="28"/>
              </w:rPr>
            </w:pPr>
            <w:r w:rsidRPr="00944A9E">
              <w:br w:type="page"/>
            </w:r>
            <w:r w:rsidRPr="00944A9E">
              <w:br w:type="page"/>
            </w:r>
            <w:r w:rsidRPr="00944A9E">
              <w:rPr>
                <w:b/>
                <w:sz w:val="28"/>
                <w:szCs w:val="28"/>
              </w:rPr>
              <w:t>B-III – Charakteristika studijního předmětu</w:t>
            </w:r>
          </w:p>
        </w:tc>
      </w:tr>
      <w:tr w:rsidR="000235AD" w:rsidRPr="00944A9E" w:rsidTr="000235AD">
        <w:trPr>
          <w:jc w:val="center"/>
        </w:trPr>
        <w:tc>
          <w:tcPr>
            <w:tcW w:w="3479" w:type="dxa"/>
            <w:tcBorders>
              <w:top w:val="double" w:sz="4" w:space="0" w:color="auto"/>
            </w:tcBorders>
            <w:shd w:val="clear" w:color="auto" w:fill="F7CAAC"/>
          </w:tcPr>
          <w:p w:rsidR="000235AD" w:rsidRPr="00944A9E" w:rsidRDefault="000235AD" w:rsidP="00E7344C">
            <w:pPr>
              <w:jc w:val="both"/>
              <w:rPr>
                <w:b/>
              </w:rPr>
            </w:pPr>
            <w:r w:rsidRPr="00944A9E">
              <w:rPr>
                <w:b/>
              </w:rPr>
              <w:t>Název studijního předmětu</w:t>
            </w:r>
          </w:p>
        </w:tc>
        <w:tc>
          <w:tcPr>
            <w:tcW w:w="6728" w:type="dxa"/>
            <w:gridSpan w:val="7"/>
            <w:tcBorders>
              <w:top w:val="double" w:sz="4" w:space="0" w:color="auto"/>
            </w:tcBorders>
          </w:tcPr>
          <w:p w:rsidR="000235AD" w:rsidRPr="00944A9E" w:rsidRDefault="000235AD" w:rsidP="00E7344C">
            <w:pPr>
              <w:jc w:val="both"/>
            </w:pPr>
            <w:r w:rsidRPr="00944A9E">
              <w:t>Akční výzkum</w:t>
            </w:r>
          </w:p>
        </w:tc>
      </w:tr>
      <w:tr w:rsidR="000235AD" w:rsidRPr="00944A9E" w:rsidTr="000235AD">
        <w:trPr>
          <w:jc w:val="center"/>
        </w:trPr>
        <w:tc>
          <w:tcPr>
            <w:tcW w:w="3479" w:type="dxa"/>
            <w:shd w:val="clear" w:color="auto" w:fill="F7CAAC"/>
          </w:tcPr>
          <w:p w:rsidR="000235AD" w:rsidRPr="00944A9E" w:rsidRDefault="000235AD" w:rsidP="00E7344C">
            <w:pPr>
              <w:jc w:val="both"/>
              <w:rPr>
                <w:b/>
              </w:rPr>
            </w:pPr>
            <w:r w:rsidRPr="00944A9E">
              <w:rPr>
                <w:b/>
              </w:rPr>
              <w:t>Typ předmětu</w:t>
            </w:r>
          </w:p>
        </w:tc>
        <w:tc>
          <w:tcPr>
            <w:tcW w:w="3406" w:type="dxa"/>
            <w:gridSpan w:val="4"/>
          </w:tcPr>
          <w:p w:rsidR="000235AD" w:rsidRPr="00944A9E" w:rsidRDefault="000235AD" w:rsidP="00E7344C">
            <w:pPr>
              <w:jc w:val="both"/>
            </w:pPr>
            <w:r w:rsidRPr="00944A9E">
              <w:t>povinný, PZ</w:t>
            </w:r>
          </w:p>
        </w:tc>
        <w:tc>
          <w:tcPr>
            <w:tcW w:w="2695" w:type="dxa"/>
            <w:gridSpan w:val="2"/>
            <w:shd w:val="clear" w:color="auto" w:fill="F7CAAC"/>
          </w:tcPr>
          <w:p w:rsidR="000235AD" w:rsidRPr="00944A9E" w:rsidRDefault="000235AD" w:rsidP="00E7344C">
            <w:pPr>
              <w:jc w:val="both"/>
            </w:pPr>
            <w:r w:rsidRPr="00944A9E">
              <w:rPr>
                <w:b/>
              </w:rPr>
              <w:t>doporučený ročník / semestr</w:t>
            </w:r>
          </w:p>
        </w:tc>
        <w:tc>
          <w:tcPr>
            <w:tcW w:w="627" w:type="dxa"/>
          </w:tcPr>
          <w:p w:rsidR="000235AD" w:rsidRPr="00944A9E" w:rsidRDefault="000235AD" w:rsidP="00E7344C">
            <w:pPr>
              <w:jc w:val="both"/>
            </w:pPr>
            <w:r w:rsidRPr="00944A9E">
              <w:t>5/ZS</w:t>
            </w:r>
          </w:p>
        </w:tc>
      </w:tr>
      <w:tr w:rsidR="000235AD" w:rsidRPr="00944A9E" w:rsidTr="000235AD">
        <w:trPr>
          <w:jc w:val="center"/>
        </w:trPr>
        <w:tc>
          <w:tcPr>
            <w:tcW w:w="3479" w:type="dxa"/>
            <w:shd w:val="clear" w:color="auto" w:fill="F7CAAC"/>
          </w:tcPr>
          <w:p w:rsidR="000235AD" w:rsidRPr="00944A9E" w:rsidRDefault="000235AD" w:rsidP="00E7344C">
            <w:pPr>
              <w:jc w:val="both"/>
              <w:rPr>
                <w:b/>
              </w:rPr>
            </w:pPr>
            <w:r w:rsidRPr="00944A9E">
              <w:rPr>
                <w:b/>
              </w:rPr>
              <w:t>Rozsah studijního předmětu</w:t>
            </w:r>
          </w:p>
        </w:tc>
        <w:tc>
          <w:tcPr>
            <w:tcW w:w="1701" w:type="dxa"/>
            <w:gridSpan w:val="2"/>
          </w:tcPr>
          <w:p w:rsidR="000235AD" w:rsidRPr="00944A9E" w:rsidRDefault="000235AD" w:rsidP="00E7344C">
            <w:pPr>
              <w:jc w:val="both"/>
            </w:pPr>
            <w:r w:rsidRPr="00944A9E">
              <w:t>28p+28s</w:t>
            </w:r>
          </w:p>
        </w:tc>
        <w:tc>
          <w:tcPr>
            <w:tcW w:w="889" w:type="dxa"/>
            <w:shd w:val="clear" w:color="auto" w:fill="F7CAAC"/>
          </w:tcPr>
          <w:p w:rsidR="000235AD" w:rsidRPr="00944A9E" w:rsidRDefault="000235AD" w:rsidP="00E7344C">
            <w:pPr>
              <w:jc w:val="both"/>
              <w:rPr>
                <w:b/>
              </w:rPr>
            </w:pPr>
            <w:r w:rsidRPr="00944A9E">
              <w:rPr>
                <w:b/>
              </w:rPr>
              <w:t xml:space="preserve">hod. </w:t>
            </w:r>
          </w:p>
        </w:tc>
        <w:tc>
          <w:tcPr>
            <w:tcW w:w="816" w:type="dxa"/>
          </w:tcPr>
          <w:p w:rsidR="000235AD" w:rsidRPr="00944A9E" w:rsidRDefault="000235AD" w:rsidP="00E7344C">
            <w:pPr>
              <w:jc w:val="both"/>
            </w:pPr>
            <w:r w:rsidRPr="00944A9E">
              <w:t>56</w:t>
            </w:r>
          </w:p>
        </w:tc>
        <w:tc>
          <w:tcPr>
            <w:tcW w:w="2156" w:type="dxa"/>
            <w:shd w:val="clear" w:color="auto" w:fill="F7CAAC"/>
          </w:tcPr>
          <w:p w:rsidR="000235AD" w:rsidRPr="00944A9E" w:rsidRDefault="000235AD" w:rsidP="00E7344C">
            <w:pPr>
              <w:jc w:val="both"/>
              <w:rPr>
                <w:b/>
              </w:rPr>
            </w:pPr>
            <w:r w:rsidRPr="00944A9E">
              <w:rPr>
                <w:b/>
              </w:rPr>
              <w:t>kreditů</w:t>
            </w:r>
          </w:p>
        </w:tc>
        <w:tc>
          <w:tcPr>
            <w:tcW w:w="1166" w:type="dxa"/>
            <w:gridSpan w:val="2"/>
          </w:tcPr>
          <w:p w:rsidR="000235AD" w:rsidRPr="00944A9E" w:rsidRDefault="000235AD" w:rsidP="00E7344C">
            <w:pPr>
              <w:jc w:val="both"/>
            </w:pPr>
            <w:r w:rsidRPr="00944A9E">
              <w:t>2</w:t>
            </w:r>
          </w:p>
        </w:tc>
      </w:tr>
      <w:tr w:rsidR="000235AD" w:rsidRPr="00944A9E" w:rsidTr="000235AD">
        <w:trPr>
          <w:jc w:val="center"/>
        </w:trPr>
        <w:tc>
          <w:tcPr>
            <w:tcW w:w="3479" w:type="dxa"/>
            <w:shd w:val="clear" w:color="auto" w:fill="F7CAAC"/>
          </w:tcPr>
          <w:p w:rsidR="000235AD" w:rsidRPr="00944A9E" w:rsidRDefault="000235AD" w:rsidP="00E7344C">
            <w:pPr>
              <w:jc w:val="both"/>
              <w:rPr>
                <w:b/>
              </w:rPr>
            </w:pPr>
            <w:r w:rsidRPr="00944A9E">
              <w:rPr>
                <w:b/>
              </w:rPr>
              <w:t>Prerekvizity, korekvizity, ekvivalence</w:t>
            </w:r>
          </w:p>
        </w:tc>
        <w:tc>
          <w:tcPr>
            <w:tcW w:w="6728" w:type="dxa"/>
            <w:gridSpan w:val="7"/>
          </w:tcPr>
          <w:p w:rsidR="000235AD" w:rsidRPr="00944A9E" w:rsidRDefault="000235AD" w:rsidP="00E7344C">
            <w:pPr>
              <w:jc w:val="both"/>
            </w:pPr>
          </w:p>
        </w:tc>
      </w:tr>
      <w:tr w:rsidR="000235AD" w:rsidRPr="00944A9E" w:rsidTr="000235AD">
        <w:trPr>
          <w:jc w:val="center"/>
        </w:trPr>
        <w:tc>
          <w:tcPr>
            <w:tcW w:w="3479" w:type="dxa"/>
            <w:shd w:val="clear" w:color="auto" w:fill="F7CAAC"/>
          </w:tcPr>
          <w:p w:rsidR="000235AD" w:rsidRPr="00944A9E" w:rsidRDefault="000235AD" w:rsidP="00E7344C">
            <w:pPr>
              <w:jc w:val="both"/>
              <w:rPr>
                <w:b/>
              </w:rPr>
            </w:pPr>
            <w:r w:rsidRPr="00944A9E">
              <w:rPr>
                <w:b/>
              </w:rPr>
              <w:t>Způsob ověření studijních výsledků</w:t>
            </w:r>
          </w:p>
        </w:tc>
        <w:tc>
          <w:tcPr>
            <w:tcW w:w="3406" w:type="dxa"/>
            <w:gridSpan w:val="4"/>
          </w:tcPr>
          <w:p w:rsidR="000235AD" w:rsidRPr="00944A9E" w:rsidRDefault="000235AD" w:rsidP="00E7344C">
            <w:pPr>
              <w:jc w:val="both"/>
            </w:pPr>
            <w:r w:rsidRPr="00944A9E">
              <w:t>klasifikovaný zápočet</w:t>
            </w:r>
          </w:p>
        </w:tc>
        <w:tc>
          <w:tcPr>
            <w:tcW w:w="2156" w:type="dxa"/>
            <w:shd w:val="clear" w:color="auto" w:fill="F7CAAC"/>
          </w:tcPr>
          <w:p w:rsidR="000235AD" w:rsidRPr="00944A9E" w:rsidRDefault="000235AD" w:rsidP="00E7344C">
            <w:pPr>
              <w:jc w:val="both"/>
              <w:rPr>
                <w:b/>
              </w:rPr>
            </w:pPr>
            <w:r w:rsidRPr="00944A9E">
              <w:rPr>
                <w:b/>
              </w:rPr>
              <w:t>Forma výuky</w:t>
            </w:r>
          </w:p>
        </w:tc>
        <w:tc>
          <w:tcPr>
            <w:tcW w:w="1166" w:type="dxa"/>
            <w:gridSpan w:val="2"/>
          </w:tcPr>
          <w:p w:rsidR="000235AD" w:rsidRPr="00944A9E" w:rsidRDefault="002D2023" w:rsidP="00E7344C">
            <w:pPr>
              <w:jc w:val="both"/>
            </w:pPr>
            <w:r>
              <w:t>přednáška</w:t>
            </w:r>
            <w:del w:id="1915" w:author="Hana Navrátilová" w:date="2019-09-24T11:10:00Z">
              <w:r w:rsidR="000235AD" w:rsidRPr="00944A9E">
                <w:delText>,</w:delText>
              </w:r>
            </w:del>
            <w:r w:rsidR="000235AD" w:rsidRPr="00944A9E">
              <w:t xml:space="preserve"> seminář</w:t>
            </w:r>
          </w:p>
        </w:tc>
      </w:tr>
      <w:tr w:rsidR="000235AD" w:rsidRPr="00944A9E" w:rsidTr="000235AD">
        <w:trPr>
          <w:jc w:val="center"/>
        </w:trPr>
        <w:tc>
          <w:tcPr>
            <w:tcW w:w="3479" w:type="dxa"/>
            <w:shd w:val="clear" w:color="auto" w:fill="F7CAAC"/>
          </w:tcPr>
          <w:p w:rsidR="000235AD" w:rsidRPr="00944A9E" w:rsidRDefault="000235AD"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0235AD" w:rsidRPr="00944A9E" w:rsidRDefault="005A13D8" w:rsidP="00E7344C">
            <w:pPr>
              <w:jc w:val="both"/>
            </w:pPr>
            <w:r w:rsidRPr="00944A9E">
              <w:t>V</w:t>
            </w:r>
            <w:r w:rsidR="000235AD" w:rsidRPr="00944A9E">
              <w:t>ypracování referátu na zadané téma, písemný test</w:t>
            </w:r>
            <w:r w:rsidRPr="00944A9E">
              <w:t>.</w:t>
            </w:r>
          </w:p>
        </w:tc>
      </w:tr>
      <w:tr w:rsidR="000235AD" w:rsidRPr="00944A9E" w:rsidTr="000235AD">
        <w:trPr>
          <w:trHeight w:val="405"/>
          <w:jc w:val="center"/>
        </w:trPr>
        <w:tc>
          <w:tcPr>
            <w:tcW w:w="10207" w:type="dxa"/>
            <w:gridSpan w:val="8"/>
            <w:tcBorders>
              <w:top w:val="nil"/>
            </w:tcBorders>
          </w:tcPr>
          <w:p w:rsidR="000235AD" w:rsidRPr="00944A9E" w:rsidRDefault="000235AD" w:rsidP="00E7344C">
            <w:pPr>
              <w:jc w:val="both"/>
            </w:pPr>
          </w:p>
        </w:tc>
      </w:tr>
      <w:tr w:rsidR="000235AD" w:rsidRPr="00944A9E" w:rsidTr="000235AD">
        <w:trPr>
          <w:trHeight w:val="197"/>
          <w:jc w:val="center"/>
        </w:trPr>
        <w:tc>
          <w:tcPr>
            <w:tcW w:w="3479" w:type="dxa"/>
            <w:tcBorders>
              <w:top w:val="nil"/>
            </w:tcBorders>
            <w:shd w:val="clear" w:color="auto" w:fill="F7CAAC"/>
          </w:tcPr>
          <w:p w:rsidR="000235AD" w:rsidRPr="00944A9E" w:rsidRDefault="000235AD" w:rsidP="00E7344C">
            <w:pPr>
              <w:jc w:val="both"/>
              <w:rPr>
                <w:b/>
              </w:rPr>
            </w:pPr>
            <w:r w:rsidRPr="00944A9E">
              <w:rPr>
                <w:b/>
              </w:rPr>
              <w:t>Garant předmětu</w:t>
            </w:r>
          </w:p>
        </w:tc>
        <w:tc>
          <w:tcPr>
            <w:tcW w:w="6728" w:type="dxa"/>
            <w:gridSpan w:val="7"/>
            <w:tcBorders>
              <w:top w:val="nil"/>
            </w:tcBorders>
          </w:tcPr>
          <w:p w:rsidR="000235AD" w:rsidRPr="00EE001C" w:rsidRDefault="00EE001C" w:rsidP="00E7344C">
            <w:pPr>
              <w:jc w:val="both"/>
            </w:pPr>
            <w:del w:id="1916" w:author="Hana Navrátilová" w:date="2019-09-24T11:10:00Z">
              <w:r w:rsidRPr="00EE001C">
                <w:delText>doc. PaedDr. Adriana Wiegerová, PhD.</w:delText>
              </w:r>
            </w:del>
            <w:ins w:id="1917" w:author="Hana Navrátilová" w:date="2019-09-24T11:10:00Z">
              <w:r w:rsidR="002D2023">
                <w:t>Mgr. Dušan Klapko</w:t>
              </w:r>
              <w:r w:rsidRPr="00EE001C">
                <w:t>, Ph</w:t>
              </w:r>
              <w:r w:rsidR="002D2023">
                <w:t>.</w:t>
              </w:r>
              <w:r w:rsidRPr="00EE001C">
                <w:t>D.</w:t>
              </w:r>
            </w:ins>
          </w:p>
        </w:tc>
      </w:tr>
      <w:tr w:rsidR="000235AD" w:rsidRPr="00944A9E" w:rsidTr="000235AD">
        <w:trPr>
          <w:trHeight w:val="543"/>
          <w:jc w:val="center"/>
        </w:trPr>
        <w:tc>
          <w:tcPr>
            <w:tcW w:w="3479" w:type="dxa"/>
            <w:tcBorders>
              <w:top w:val="nil"/>
            </w:tcBorders>
            <w:shd w:val="clear" w:color="auto" w:fill="F7CAAC"/>
          </w:tcPr>
          <w:p w:rsidR="000235AD" w:rsidRPr="00944A9E" w:rsidRDefault="000235AD" w:rsidP="00E7344C">
            <w:pPr>
              <w:jc w:val="both"/>
              <w:rPr>
                <w:b/>
              </w:rPr>
            </w:pPr>
            <w:r w:rsidRPr="00944A9E">
              <w:rPr>
                <w:b/>
              </w:rPr>
              <w:t>Zapojení garanta do výuky předmětu</w:t>
            </w:r>
          </w:p>
        </w:tc>
        <w:tc>
          <w:tcPr>
            <w:tcW w:w="6728" w:type="dxa"/>
            <w:gridSpan w:val="7"/>
            <w:tcBorders>
              <w:top w:val="nil"/>
            </w:tcBorders>
          </w:tcPr>
          <w:p w:rsidR="000235AD" w:rsidRPr="00EE001C" w:rsidRDefault="000235AD" w:rsidP="00E7344C">
            <w:pPr>
              <w:jc w:val="both"/>
            </w:pPr>
            <w:r w:rsidRPr="00EE001C">
              <w:t>přednášející, vede seminář</w:t>
            </w:r>
          </w:p>
        </w:tc>
      </w:tr>
      <w:tr w:rsidR="000235AD" w:rsidRPr="00944A9E" w:rsidTr="000235AD">
        <w:trPr>
          <w:jc w:val="center"/>
        </w:trPr>
        <w:tc>
          <w:tcPr>
            <w:tcW w:w="3479" w:type="dxa"/>
            <w:shd w:val="clear" w:color="auto" w:fill="F7CAAC"/>
          </w:tcPr>
          <w:p w:rsidR="000235AD" w:rsidRPr="00944A9E" w:rsidRDefault="000235AD" w:rsidP="00E7344C">
            <w:pPr>
              <w:jc w:val="both"/>
              <w:rPr>
                <w:b/>
              </w:rPr>
            </w:pPr>
            <w:r w:rsidRPr="00944A9E">
              <w:rPr>
                <w:b/>
              </w:rPr>
              <w:t>Vyučující</w:t>
            </w:r>
          </w:p>
        </w:tc>
        <w:tc>
          <w:tcPr>
            <w:tcW w:w="6728" w:type="dxa"/>
            <w:gridSpan w:val="7"/>
            <w:tcBorders>
              <w:bottom w:val="nil"/>
            </w:tcBorders>
            <w:shd w:val="clear" w:color="auto" w:fill="auto"/>
          </w:tcPr>
          <w:p w:rsidR="000235AD" w:rsidRPr="00944A9E" w:rsidRDefault="00EE001C" w:rsidP="00E7344C">
            <w:pPr>
              <w:jc w:val="both"/>
            </w:pPr>
            <w:del w:id="1918" w:author="Hana Navrátilová" w:date="2019-09-24T11:10:00Z">
              <w:r w:rsidRPr="00EE001C">
                <w:delText>doc. PaedDr. Adriana Wiegerová, PhD.</w:delText>
              </w:r>
              <w:r>
                <w:delText xml:space="preserve"> </w:delText>
              </w:r>
              <w:r w:rsidR="00BD2BFA">
                <w:delText xml:space="preserve">(50%), Mgr. </w:delText>
              </w:r>
              <w:r>
                <w:delText>Michal Málek</w:delText>
              </w:r>
              <w:r w:rsidR="00BD2BFA">
                <w:delText xml:space="preserve"> (5</w:delText>
              </w:r>
              <w:r w:rsidR="000235AD" w:rsidRPr="00944A9E">
                <w:delText>0%)</w:delText>
              </w:r>
            </w:del>
            <w:ins w:id="1919" w:author="Hana Navrátilová" w:date="2019-09-24T11:10:00Z">
              <w:r w:rsidR="002D2023">
                <w:t>Mgr. Dušan Klapko</w:t>
              </w:r>
              <w:r w:rsidR="002D2023" w:rsidRPr="00EE001C">
                <w:t>, Ph</w:t>
              </w:r>
              <w:r w:rsidR="002D2023">
                <w:t>.</w:t>
              </w:r>
              <w:r w:rsidR="002D2023" w:rsidRPr="00EE001C">
                <w:t>D.</w:t>
              </w:r>
              <w:r w:rsidR="002D2023">
                <w:t xml:space="preserve"> (10</w:t>
              </w:r>
              <w:r w:rsidR="000235AD" w:rsidRPr="00944A9E">
                <w:t>0%)</w:t>
              </w:r>
            </w:ins>
          </w:p>
        </w:tc>
      </w:tr>
      <w:tr w:rsidR="000235AD" w:rsidRPr="00944A9E" w:rsidTr="000235AD">
        <w:trPr>
          <w:trHeight w:val="357"/>
          <w:jc w:val="center"/>
        </w:trPr>
        <w:tc>
          <w:tcPr>
            <w:tcW w:w="10207" w:type="dxa"/>
            <w:gridSpan w:val="8"/>
            <w:tcBorders>
              <w:top w:val="nil"/>
            </w:tcBorders>
          </w:tcPr>
          <w:p w:rsidR="000235AD" w:rsidRPr="00944A9E" w:rsidRDefault="000235AD" w:rsidP="00E7344C">
            <w:pPr>
              <w:jc w:val="both"/>
            </w:pPr>
          </w:p>
        </w:tc>
      </w:tr>
      <w:tr w:rsidR="000235AD" w:rsidRPr="00944A9E" w:rsidTr="000235AD">
        <w:trPr>
          <w:jc w:val="center"/>
        </w:trPr>
        <w:tc>
          <w:tcPr>
            <w:tcW w:w="3479" w:type="dxa"/>
            <w:shd w:val="clear" w:color="auto" w:fill="F7CAAC"/>
          </w:tcPr>
          <w:p w:rsidR="000235AD" w:rsidRPr="00944A9E" w:rsidRDefault="000235AD" w:rsidP="00E7344C">
            <w:pPr>
              <w:jc w:val="both"/>
              <w:rPr>
                <w:b/>
              </w:rPr>
            </w:pPr>
            <w:r w:rsidRPr="00944A9E">
              <w:rPr>
                <w:b/>
              </w:rPr>
              <w:t>Stručná anotace předmětu</w:t>
            </w:r>
          </w:p>
        </w:tc>
        <w:tc>
          <w:tcPr>
            <w:tcW w:w="6728" w:type="dxa"/>
            <w:gridSpan w:val="7"/>
            <w:tcBorders>
              <w:bottom w:val="nil"/>
            </w:tcBorders>
          </w:tcPr>
          <w:p w:rsidR="000235AD" w:rsidRPr="00944A9E" w:rsidRDefault="000235AD" w:rsidP="00E7344C">
            <w:pPr>
              <w:jc w:val="both"/>
            </w:pPr>
          </w:p>
        </w:tc>
      </w:tr>
      <w:tr w:rsidR="000235AD" w:rsidRPr="00944A9E" w:rsidTr="000235AD">
        <w:trPr>
          <w:trHeight w:val="3938"/>
          <w:jc w:val="center"/>
        </w:trPr>
        <w:tc>
          <w:tcPr>
            <w:tcW w:w="10207" w:type="dxa"/>
            <w:gridSpan w:val="8"/>
            <w:tcBorders>
              <w:top w:val="nil"/>
              <w:bottom w:val="single" w:sz="12" w:space="0" w:color="auto"/>
            </w:tcBorders>
          </w:tcPr>
          <w:p w:rsidR="000235AD" w:rsidRPr="00944A9E" w:rsidRDefault="000235AD" w:rsidP="00E7344C">
            <w:pPr>
              <w:jc w:val="both"/>
            </w:pPr>
          </w:p>
          <w:p w:rsidR="000235AD" w:rsidRPr="00944A9E" w:rsidRDefault="000235AD" w:rsidP="00E7344C">
            <w:pPr>
              <w:jc w:val="both"/>
            </w:pPr>
            <w:r w:rsidRPr="00944A9E">
              <w:t>Akční výzkum v pedagogice: specifika, současné pojetí.</w:t>
            </w:r>
          </w:p>
          <w:p w:rsidR="000235AD" w:rsidRPr="00944A9E" w:rsidRDefault="000235AD" w:rsidP="00E7344C">
            <w:pPr>
              <w:jc w:val="both"/>
            </w:pPr>
            <w:r w:rsidRPr="00944A9E">
              <w:t>Oblasti aplikace akčního výzkumu v pedagogické praxi.</w:t>
            </w:r>
          </w:p>
          <w:p w:rsidR="000235AD" w:rsidRPr="00944A9E" w:rsidRDefault="000235AD" w:rsidP="00E7344C">
            <w:pPr>
              <w:jc w:val="both"/>
            </w:pPr>
            <w:r w:rsidRPr="00944A9E">
              <w:t>Úrovně aplikace akčního výzkumu v pedagogické praxi.</w:t>
            </w:r>
          </w:p>
          <w:p w:rsidR="000235AD" w:rsidRPr="00944A9E" w:rsidRDefault="000235AD" w:rsidP="00E7344C">
            <w:pPr>
              <w:jc w:val="both"/>
            </w:pPr>
            <w:r w:rsidRPr="00944A9E">
              <w:t>Obecně metodologické přístupy k realizaci akčního pedagogického výzkumu (kvantitativní, kvalitativní, smíšený, integrovaný).</w:t>
            </w:r>
          </w:p>
          <w:p w:rsidR="000235AD" w:rsidRPr="00944A9E" w:rsidRDefault="000235AD" w:rsidP="00E7344C">
            <w:pPr>
              <w:jc w:val="both"/>
            </w:pPr>
            <w:r w:rsidRPr="00944A9E">
              <w:t>Plán a postup realizace akčního výzkumu v pedagogice.</w:t>
            </w:r>
          </w:p>
          <w:p w:rsidR="000235AD" w:rsidRPr="00944A9E" w:rsidRDefault="000235AD" w:rsidP="00E7344C">
            <w:pPr>
              <w:jc w:val="both"/>
            </w:pPr>
            <w:r w:rsidRPr="00944A9E">
              <w:t>Metody akčního výzkumu v pedagogice.</w:t>
            </w:r>
          </w:p>
          <w:p w:rsidR="000235AD" w:rsidRPr="00944A9E" w:rsidRDefault="000235AD" w:rsidP="00E7344C">
            <w:pPr>
              <w:jc w:val="both"/>
            </w:pPr>
            <w:r w:rsidRPr="00944A9E">
              <w:t>Konkrétní nástroje a jejich aplikace v akčním pedagogickém výzkumu.</w:t>
            </w:r>
          </w:p>
          <w:p w:rsidR="000235AD" w:rsidRPr="00944A9E" w:rsidRDefault="000235AD" w:rsidP="00E7344C">
            <w:pPr>
              <w:jc w:val="both"/>
            </w:pPr>
            <w:r w:rsidRPr="00944A9E">
              <w:t>Sběr dat a jejich záznam pro účely akčního pedagogického výzkumu.</w:t>
            </w:r>
          </w:p>
          <w:p w:rsidR="000235AD" w:rsidRPr="00944A9E" w:rsidRDefault="000235AD" w:rsidP="00E7344C">
            <w:pPr>
              <w:jc w:val="both"/>
            </w:pPr>
            <w:r w:rsidRPr="00944A9E">
              <w:t>Vybrané postupy analýzy dat v rámci akčního pedagogického výzkumu.</w:t>
            </w:r>
          </w:p>
          <w:p w:rsidR="000235AD" w:rsidRPr="00944A9E" w:rsidRDefault="000235AD" w:rsidP="00E7344C">
            <w:pPr>
              <w:jc w:val="both"/>
            </w:pPr>
            <w:r w:rsidRPr="00944A9E">
              <w:t>Prezentace výsledků akčního pedagogického výzkumu a jejich aplikace do praxe.</w:t>
            </w:r>
          </w:p>
          <w:p w:rsidR="000235AD" w:rsidRPr="00944A9E" w:rsidRDefault="000235AD" w:rsidP="00E7344C">
            <w:pPr>
              <w:jc w:val="both"/>
            </w:pPr>
            <w:r w:rsidRPr="00944A9E">
              <w:t>Spolupráce s odborníky jako podpůrná báze akčního pedagogického výzkumu v praxi.</w:t>
            </w:r>
          </w:p>
          <w:p w:rsidR="000235AD" w:rsidRPr="00944A9E" w:rsidRDefault="000235AD" w:rsidP="00E7344C">
            <w:pPr>
              <w:jc w:val="both"/>
            </w:pPr>
            <w:r w:rsidRPr="00944A9E">
              <w:t>Základní požadavky na kvalitu akčního výzkumu v pedagogice.</w:t>
            </w:r>
          </w:p>
          <w:p w:rsidR="000235AD" w:rsidRPr="00944A9E" w:rsidRDefault="000235AD" w:rsidP="00E7344C">
            <w:pPr>
              <w:jc w:val="both"/>
            </w:pPr>
            <w:r w:rsidRPr="00944A9E">
              <w:t>Ukázky praktické realizace akčního výzkumu v pedagogice.</w:t>
            </w:r>
          </w:p>
          <w:p w:rsidR="00BD4774" w:rsidRDefault="000235AD" w:rsidP="00E7344C">
            <w:pPr>
              <w:jc w:val="both"/>
            </w:pPr>
            <w:r w:rsidRPr="00944A9E">
              <w:t>Výzvy a aktuální témata pro akční výzkum v pedagogice.</w:t>
            </w:r>
          </w:p>
          <w:p w:rsidR="00BD4774" w:rsidRDefault="00BD4774" w:rsidP="00E7344C">
            <w:pPr>
              <w:jc w:val="both"/>
              <w:rPr>
                <w:del w:id="1920" w:author="Hana Navrátilová" w:date="2019-09-24T11:10:00Z"/>
              </w:rPr>
            </w:pPr>
          </w:p>
          <w:p w:rsidR="00BD4774" w:rsidRDefault="00BD4774" w:rsidP="00E7344C">
            <w:pPr>
              <w:jc w:val="both"/>
              <w:rPr>
                <w:del w:id="1921" w:author="Hana Navrátilová" w:date="2019-09-24T11:10:00Z"/>
              </w:rPr>
            </w:pPr>
          </w:p>
          <w:p w:rsidR="00BD4774" w:rsidRPr="00944A9E" w:rsidRDefault="00BD4774" w:rsidP="00E7344C">
            <w:pPr>
              <w:jc w:val="both"/>
            </w:pPr>
          </w:p>
        </w:tc>
      </w:tr>
      <w:tr w:rsidR="000235AD" w:rsidRPr="00944A9E" w:rsidTr="000235AD">
        <w:trPr>
          <w:trHeight w:val="265"/>
          <w:jc w:val="center"/>
        </w:trPr>
        <w:tc>
          <w:tcPr>
            <w:tcW w:w="4046" w:type="dxa"/>
            <w:gridSpan w:val="2"/>
            <w:tcBorders>
              <w:top w:val="nil"/>
            </w:tcBorders>
            <w:shd w:val="clear" w:color="auto" w:fill="F7CAAC"/>
          </w:tcPr>
          <w:p w:rsidR="000235AD" w:rsidRPr="00944A9E" w:rsidRDefault="000235AD" w:rsidP="00E7344C">
            <w:pPr>
              <w:jc w:val="both"/>
            </w:pPr>
            <w:r w:rsidRPr="00944A9E">
              <w:rPr>
                <w:b/>
              </w:rPr>
              <w:t>Studijní literatura a studijní pomůcky</w:t>
            </w:r>
          </w:p>
        </w:tc>
        <w:tc>
          <w:tcPr>
            <w:tcW w:w="6161" w:type="dxa"/>
            <w:gridSpan w:val="6"/>
            <w:tcBorders>
              <w:top w:val="nil"/>
              <w:bottom w:val="nil"/>
            </w:tcBorders>
          </w:tcPr>
          <w:p w:rsidR="000235AD" w:rsidRPr="00944A9E" w:rsidRDefault="000235AD" w:rsidP="00E7344C">
            <w:pPr>
              <w:jc w:val="both"/>
            </w:pPr>
          </w:p>
        </w:tc>
      </w:tr>
      <w:tr w:rsidR="000235AD" w:rsidRPr="00944A9E" w:rsidTr="000235AD">
        <w:trPr>
          <w:trHeight w:val="2169"/>
          <w:jc w:val="center"/>
        </w:trPr>
        <w:tc>
          <w:tcPr>
            <w:tcW w:w="10207" w:type="dxa"/>
            <w:gridSpan w:val="8"/>
            <w:tcBorders>
              <w:top w:val="nil"/>
            </w:tcBorders>
          </w:tcPr>
          <w:p w:rsidR="0057304C" w:rsidRPr="00944A9E" w:rsidRDefault="0057304C" w:rsidP="00E7344C">
            <w:pPr>
              <w:jc w:val="both"/>
              <w:rPr>
                <w:b/>
              </w:rPr>
            </w:pPr>
          </w:p>
          <w:p w:rsidR="000235AD" w:rsidRPr="008F48AF" w:rsidRDefault="000235AD" w:rsidP="00E7344C">
            <w:pPr>
              <w:jc w:val="both"/>
              <w:rPr>
                <w:b/>
              </w:rPr>
            </w:pPr>
            <w:r w:rsidRPr="008F48AF">
              <w:rPr>
                <w:b/>
              </w:rPr>
              <w:t>Povinná</w:t>
            </w:r>
            <w:r w:rsidR="005A13D8" w:rsidRPr="008F48AF">
              <w:rPr>
                <w:b/>
              </w:rPr>
              <w:t xml:space="preserve"> literatura</w:t>
            </w:r>
            <w:r w:rsidRPr="008F48AF">
              <w:rPr>
                <w:b/>
              </w:rPr>
              <w:t xml:space="preserve">: </w:t>
            </w:r>
          </w:p>
          <w:p w:rsidR="000235AD" w:rsidRPr="008F48AF" w:rsidRDefault="00AE5F8F" w:rsidP="00E7344C">
            <w:ins w:id="1922" w:author="Hana Navrátilová" w:date="2019-09-24T11:10:00Z">
              <w:r w:rsidRPr="008F48AF">
                <w:rPr>
                  <w:color w:val="0A0A0A"/>
                  <w:shd w:val="clear" w:color="auto" w:fill="F7F8FC"/>
                </w:rPr>
                <w:t>Klapko, D.</w:t>
              </w:r>
              <w:r w:rsidRPr="008F48AF">
                <w:rPr>
                  <w:i/>
                  <w:iCs/>
                  <w:color w:val="0A0A0A"/>
                  <w:shd w:val="clear" w:color="auto" w:fill="F7F8FC"/>
                </w:rPr>
                <w:t xml:space="preserve"> </w:t>
              </w:r>
              <w:r w:rsidRPr="008F48AF">
                <w:rPr>
                  <w:iCs/>
                  <w:color w:val="0A0A0A"/>
                  <w:shd w:val="clear" w:color="auto" w:fill="F7F8FC"/>
                </w:rPr>
                <w:t>(2015).</w:t>
              </w:r>
              <w:r w:rsidRPr="008F48AF">
                <w:rPr>
                  <w:i/>
                  <w:iCs/>
                  <w:color w:val="0A0A0A"/>
                  <w:shd w:val="clear" w:color="auto" w:fill="F7F8FC"/>
                </w:rPr>
                <w:t xml:space="preserve"> </w:t>
              </w:r>
              <w:r w:rsidRPr="008F48AF">
                <w:rPr>
                  <w:color w:val="0A0A0A"/>
                </w:rPr>
                <w:t xml:space="preserve">Analysis of National and Cultural Indentity Educational Programmes with Examples of Good Practice. </w:t>
              </w:r>
              <w:r w:rsidRPr="008F48AF">
                <w:rPr>
                  <w:i/>
                  <w:iCs/>
                  <w:color w:val="0A0A0A"/>
                </w:rPr>
                <w:t>Czech-polish historical and pedagogical journal</w:t>
              </w:r>
              <w:r w:rsidRPr="008F48AF">
                <w:rPr>
                  <w:color w:val="0A0A0A"/>
                </w:rPr>
                <w:t xml:space="preserve">, </w:t>
              </w:r>
              <w:r w:rsidRPr="008F48AF">
                <w:rPr>
                  <w:i/>
                  <w:color w:val="0A0A0A"/>
                </w:rPr>
                <w:t>7</w:t>
              </w:r>
              <w:r w:rsidRPr="008F48AF">
                <w:rPr>
                  <w:color w:val="0A0A0A"/>
                </w:rPr>
                <w:t xml:space="preserve">(2), 72-90. </w:t>
              </w:r>
            </w:ins>
            <w:r w:rsidR="000235AD" w:rsidRPr="008F48AF">
              <w:t>McNiff, J., &amp; Whitehead, J. (2005). </w:t>
            </w:r>
            <w:r w:rsidR="000235AD" w:rsidRPr="00065F23">
              <w:rPr>
                <w:i/>
              </w:rPr>
              <w:t>Action research for teachers: a practical guide</w:t>
            </w:r>
            <w:r w:rsidR="000235AD" w:rsidRPr="00065F23">
              <w:t>. Abingdon: David Fulton Publishers.</w:t>
            </w:r>
          </w:p>
          <w:p w:rsidR="00E959F4" w:rsidRPr="008F48AF" w:rsidRDefault="00E959F4" w:rsidP="00E7344C">
            <w:r w:rsidRPr="008F48AF">
              <w:t>Šeďová, K., Švaříček, R., Sedláček, M., &amp; Šalamounová, Z. (2016). </w:t>
            </w:r>
            <w:r w:rsidRPr="008F48AF">
              <w:rPr>
                <w:i/>
              </w:rPr>
              <w:t>Jak se učitelé učí: cestou profesního rozvoje k dialogickému vyučování</w:t>
            </w:r>
            <w:r w:rsidRPr="008F48AF">
              <w:t>. Brno: Masarykova univerzita.</w:t>
            </w:r>
          </w:p>
          <w:p w:rsidR="00E959F4" w:rsidRPr="00944A9E" w:rsidRDefault="00E959F4" w:rsidP="00E7344C">
            <w:r w:rsidRPr="008F48AF">
              <w:t xml:space="preserve">Wiegerová, A. (2016). </w:t>
            </w:r>
            <w:r w:rsidRPr="008F48AF">
              <w:rPr>
                <w:i/>
              </w:rPr>
              <w:t>The carrers of young Czech University teachers in the Field of Pedagogy.</w:t>
            </w:r>
            <w:r w:rsidRPr="008F48AF">
              <w:t xml:space="preserve"> Zlín: UTB.</w:t>
            </w:r>
          </w:p>
          <w:p w:rsidR="00E959F4" w:rsidRPr="00944A9E" w:rsidRDefault="00E959F4" w:rsidP="00E7344C"/>
          <w:p w:rsidR="000235AD" w:rsidRPr="00944A9E" w:rsidRDefault="000235AD" w:rsidP="00E7344C"/>
          <w:p w:rsidR="000235AD" w:rsidRPr="00944A9E" w:rsidRDefault="000235AD" w:rsidP="00E7344C">
            <w:pPr>
              <w:rPr>
                <w:b/>
              </w:rPr>
            </w:pPr>
            <w:r w:rsidRPr="00944A9E">
              <w:rPr>
                <w:b/>
              </w:rPr>
              <w:t>Doporučená</w:t>
            </w:r>
            <w:r w:rsidR="005A13D8" w:rsidRPr="00944A9E">
              <w:rPr>
                <w:b/>
              </w:rPr>
              <w:t xml:space="preserve"> literatura</w:t>
            </w:r>
            <w:r w:rsidRPr="00944A9E">
              <w:rPr>
                <w:b/>
              </w:rPr>
              <w:t xml:space="preserve">: </w:t>
            </w:r>
          </w:p>
          <w:p w:rsidR="000235AD" w:rsidRPr="00944A9E" w:rsidRDefault="000235AD" w:rsidP="00E7344C">
            <w:r w:rsidRPr="00944A9E">
              <w:t>Bradbury, H. (2015). </w:t>
            </w:r>
            <w:r w:rsidRPr="00944A9E">
              <w:rPr>
                <w:i/>
              </w:rPr>
              <w:t>The SAGE handbook of action research: edited by Hilary Bradbury</w:t>
            </w:r>
            <w:r w:rsidRPr="00944A9E">
              <w:t> (Third edition). Los Angeles: SAGE.</w:t>
            </w:r>
          </w:p>
          <w:p w:rsidR="000235AD" w:rsidRPr="00944A9E" w:rsidRDefault="005A13D8" w:rsidP="00E7344C">
            <w:r w:rsidRPr="00944A9E">
              <w:t>Johnson, A. P. (2</w:t>
            </w:r>
            <w:r w:rsidR="000235AD" w:rsidRPr="00944A9E">
              <w:t>008). </w:t>
            </w:r>
            <w:r w:rsidR="000235AD" w:rsidRPr="00944A9E">
              <w:rPr>
                <w:i/>
              </w:rPr>
              <w:t>A short guide to action research</w:t>
            </w:r>
            <w:r w:rsidR="000235AD" w:rsidRPr="00944A9E">
              <w:t> (3rd ed.). Boston: Pearson/Allyn and Bacon.</w:t>
            </w:r>
          </w:p>
          <w:p w:rsidR="000235AD" w:rsidRPr="00944A9E" w:rsidRDefault="000235AD" w:rsidP="00E7344C">
            <w:pPr>
              <w:jc w:val="both"/>
            </w:pPr>
          </w:p>
        </w:tc>
      </w:tr>
      <w:tr w:rsidR="000235AD" w:rsidRPr="00944A9E" w:rsidTr="000235A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235AD" w:rsidRPr="00944A9E" w:rsidRDefault="000235AD" w:rsidP="00E7344C">
            <w:pPr>
              <w:jc w:val="center"/>
              <w:rPr>
                <w:b/>
              </w:rPr>
            </w:pPr>
            <w:r w:rsidRPr="00944A9E">
              <w:rPr>
                <w:b/>
              </w:rPr>
              <w:t>Informace ke kombinované nebo distanční formě</w:t>
            </w:r>
          </w:p>
        </w:tc>
      </w:tr>
      <w:tr w:rsidR="000235AD" w:rsidRPr="00944A9E" w:rsidTr="000235AD">
        <w:trPr>
          <w:jc w:val="center"/>
        </w:trPr>
        <w:tc>
          <w:tcPr>
            <w:tcW w:w="5180" w:type="dxa"/>
            <w:gridSpan w:val="3"/>
            <w:tcBorders>
              <w:top w:val="single" w:sz="2" w:space="0" w:color="auto"/>
            </w:tcBorders>
            <w:shd w:val="clear" w:color="auto" w:fill="F7CAAC"/>
          </w:tcPr>
          <w:p w:rsidR="000235AD" w:rsidRPr="00944A9E" w:rsidRDefault="000235AD" w:rsidP="00E7344C">
            <w:pPr>
              <w:jc w:val="both"/>
            </w:pPr>
            <w:r w:rsidRPr="00944A9E">
              <w:rPr>
                <w:b/>
              </w:rPr>
              <w:t>Rozsah konzultací (soustředění)</w:t>
            </w:r>
          </w:p>
        </w:tc>
        <w:tc>
          <w:tcPr>
            <w:tcW w:w="889" w:type="dxa"/>
            <w:tcBorders>
              <w:top w:val="single" w:sz="2" w:space="0" w:color="auto"/>
            </w:tcBorders>
          </w:tcPr>
          <w:p w:rsidR="000235AD" w:rsidRPr="00944A9E" w:rsidRDefault="000235AD" w:rsidP="00E7344C">
            <w:pPr>
              <w:jc w:val="both"/>
            </w:pPr>
          </w:p>
        </w:tc>
        <w:tc>
          <w:tcPr>
            <w:tcW w:w="4138" w:type="dxa"/>
            <w:gridSpan w:val="4"/>
            <w:tcBorders>
              <w:top w:val="single" w:sz="2" w:space="0" w:color="auto"/>
            </w:tcBorders>
            <w:shd w:val="clear" w:color="auto" w:fill="F7CAAC"/>
          </w:tcPr>
          <w:p w:rsidR="000235AD" w:rsidRPr="00944A9E" w:rsidRDefault="000235AD" w:rsidP="00E7344C">
            <w:pPr>
              <w:jc w:val="both"/>
              <w:rPr>
                <w:b/>
              </w:rPr>
            </w:pPr>
            <w:r w:rsidRPr="00944A9E">
              <w:rPr>
                <w:b/>
              </w:rPr>
              <w:t xml:space="preserve">hodin </w:t>
            </w:r>
          </w:p>
        </w:tc>
      </w:tr>
      <w:tr w:rsidR="000235AD" w:rsidRPr="00944A9E" w:rsidTr="000235AD">
        <w:trPr>
          <w:jc w:val="center"/>
        </w:trPr>
        <w:tc>
          <w:tcPr>
            <w:tcW w:w="10207" w:type="dxa"/>
            <w:gridSpan w:val="8"/>
            <w:shd w:val="clear" w:color="auto" w:fill="F7CAAC"/>
          </w:tcPr>
          <w:p w:rsidR="000235AD" w:rsidRPr="00944A9E" w:rsidRDefault="000235AD" w:rsidP="00E7344C">
            <w:pPr>
              <w:jc w:val="both"/>
              <w:rPr>
                <w:b/>
              </w:rPr>
            </w:pPr>
            <w:r w:rsidRPr="00944A9E">
              <w:rPr>
                <w:b/>
              </w:rPr>
              <w:t>Informace o způsobu kontaktu s vyučujícím</w:t>
            </w:r>
          </w:p>
        </w:tc>
      </w:tr>
      <w:tr w:rsidR="000235AD" w:rsidRPr="00944A9E" w:rsidTr="00133D24">
        <w:trPr>
          <w:trHeight w:val="752"/>
          <w:jc w:val="center"/>
        </w:trPr>
        <w:tc>
          <w:tcPr>
            <w:tcW w:w="10207" w:type="dxa"/>
            <w:gridSpan w:val="8"/>
          </w:tcPr>
          <w:p w:rsidR="000235AD" w:rsidRPr="00944A9E" w:rsidRDefault="000235AD" w:rsidP="00E7344C">
            <w:pPr>
              <w:jc w:val="both"/>
            </w:pPr>
          </w:p>
        </w:tc>
      </w:tr>
    </w:tbl>
    <w:p w:rsidR="00D90FFB" w:rsidRPr="00944A9E" w:rsidRDefault="005C4D3D"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235AD" w:rsidRPr="00944A9E" w:rsidTr="00BD4774">
        <w:trPr>
          <w:jc w:val="center"/>
        </w:trPr>
        <w:tc>
          <w:tcPr>
            <w:tcW w:w="10207" w:type="dxa"/>
            <w:gridSpan w:val="8"/>
            <w:tcBorders>
              <w:bottom w:val="double" w:sz="4" w:space="0" w:color="auto"/>
            </w:tcBorders>
            <w:shd w:val="clear" w:color="auto" w:fill="BDD6EE"/>
          </w:tcPr>
          <w:p w:rsidR="000235AD" w:rsidRPr="00944A9E" w:rsidRDefault="000235AD" w:rsidP="00E7344C">
            <w:pPr>
              <w:jc w:val="both"/>
              <w:rPr>
                <w:b/>
                <w:sz w:val="28"/>
                <w:szCs w:val="28"/>
              </w:rPr>
            </w:pPr>
            <w:r w:rsidRPr="00944A9E">
              <w:br w:type="page"/>
            </w:r>
            <w:r w:rsidRPr="00944A9E">
              <w:rPr>
                <w:b/>
                <w:sz w:val="28"/>
                <w:szCs w:val="28"/>
              </w:rPr>
              <w:t>B-III – Charakteristika studijního předmětu</w:t>
            </w:r>
          </w:p>
        </w:tc>
      </w:tr>
      <w:tr w:rsidR="000235AD" w:rsidRPr="00944A9E" w:rsidTr="00BD4774">
        <w:trPr>
          <w:jc w:val="center"/>
        </w:trPr>
        <w:tc>
          <w:tcPr>
            <w:tcW w:w="3479" w:type="dxa"/>
            <w:tcBorders>
              <w:top w:val="double" w:sz="4" w:space="0" w:color="auto"/>
            </w:tcBorders>
            <w:shd w:val="clear" w:color="auto" w:fill="F7CAAC"/>
          </w:tcPr>
          <w:p w:rsidR="000235AD" w:rsidRPr="00944A9E" w:rsidRDefault="000235AD" w:rsidP="00E7344C">
            <w:pPr>
              <w:jc w:val="both"/>
              <w:rPr>
                <w:b/>
              </w:rPr>
            </w:pPr>
            <w:r w:rsidRPr="00944A9E">
              <w:rPr>
                <w:b/>
              </w:rPr>
              <w:t>Název studijního předmětu</w:t>
            </w:r>
          </w:p>
        </w:tc>
        <w:tc>
          <w:tcPr>
            <w:tcW w:w="6728" w:type="dxa"/>
            <w:gridSpan w:val="7"/>
            <w:tcBorders>
              <w:top w:val="double" w:sz="4" w:space="0" w:color="auto"/>
            </w:tcBorders>
          </w:tcPr>
          <w:p w:rsidR="000235AD" w:rsidRPr="00944A9E" w:rsidRDefault="000235AD" w:rsidP="00E7344C">
            <w:r w:rsidRPr="00944A9E">
              <w:t>Seminář českého jazyka k reflexi projektové praxe</w:t>
            </w:r>
          </w:p>
        </w:tc>
      </w:tr>
      <w:tr w:rsidR="000235AD" w:rsidRPr="00944A9E" w:rsidTr="00BD4774">
        <w:trPr>
          <w:jc w:val="center"/>
        </w:trPr>
        <w:tc>
          <w:tcPr>
            <w:tcW w:w="3479" w:type="dxa"/>
            <w:shd w:val="clear" w:color="auto" w:fill="F7CAAC"/>
          </w:tcPr>
          <w:p w:rsidR="000235AD" w:rsidRPr="00944A9E" w:rsidRDefault="000235AD" w:rsidP="00E7344C">
            <w:pPr>
              <w:jc w:val="both"/>
              <w:rPr>
                <w:b/>
              </w:rPr>
            </w:pPr>
            <w:r w:rsidRPr="00944A9E">
              <w:rPr>
                <w:b/>
              </w:rPr>
              <w:t>Typ předmětu</w:t>
            </w:r>
          </w:p>
        </w:tc>
        <w:tc>
          <w:tcPr>
            <w:tcW w:w="3406" w:type="dxa"/>
            <w:gridSpan w:val="4"/>
          </w:tcPr>
          <w:p w:rsidR="000235AD" w:rsidRPr="00944A9E" w:rsidRDefault="000235AD" w:rsidP="00E7344C">
            <w:pPr>
              <w:jc w:val="both"/>
            </w:pPr>
            <w:r w:rsidRPr="00944A9E">
              <w:t>povinný</w:t>
            </w:r>
            <w:r w:rsidR="002D2023">
              <w:t xml:space="preserve">, </w:t>
            </w:r>
            <w:del w:id="1923" w:author="Hana Navrátilová" w:date="2019-09-24T11:10:00Z">
              <w:r w:rsidR="002041A2" w:rsidRPr="00944A9E">
                <w:delText>ZT</w:delText>
              </w:r>
            </w:del>
            <w:ins w:id="1924" w:author="Hana Navrátilová" w:date="2019-09-24T11:10:00Z">
              <w:r w:rsidR="002D2023">
                <w:t>PZ</w:t>
              </w:r>
            </w:ins>
          </w:p>
        </w:tc>
        <w:tc>
          <w:tcPr>
            <w:tcW w:w="2695" w:type="dxa"/>
            <w:gridSpan w:val="2"/>
            <w:shd w:val="clear" w:color="auto" w:fill="F7CAAC"/>
          </w:tcPr>
          <w:p w:rsidR="000235AD" w:rsidRPr="00944A9E" w:rsidRDefault="000235AD" w:rsidP="00E7344C">
            <w:pPr>
              <w:jc w:val="both"/>
            </w:pPr>
            <w:r w:rsidRPr="00944A9E">
              <w:rPr>
                <w:b/>
              </w:rPr>
              <w:t>doporučený ročník / semestr</w:t>
            </w:r>
          </w:p>
        </w:tc>
        <w:tc>
          <w:tcPr>
            <w:tcW w:w="627" w:type="dxa"/>
          </w:tcPr>
          <w:p w:rsidR="000235AD" w:rsidRPr="00944A9E" w:rsidRDefault="002D2023" w:rsidP="00E7344C">
            <w:pPr>
              <w:jc w:val="both"/>
            </w:pPr>
            <w:r>
              <w:t>5/</w:t>
            </w:r>
            <w:del w:id="1925" w:author="Hana Navrátilová" w:date="2019-09-24T11:10:00Z">
              <w:r w:rsidR="000235AD" w:rsidRPr="00944A9E">
                <w:delText>LS</w:delText>
              </w:r>
            </w:del>
            <w:ins w:id="1926" w:author="Hana Navrátilová" w:date="2019-09-24T11:10:00Z">
              <w:r>
                <w:t>Z</w:t>
              </w:r>
              <w:r w:rsidR="000235AD" w:rsidRPr="00944A9E">
                <w:t>S</w:t>
              </w:r>
            </w:ins>
          </w:p>
        </w:tc>
      </w:tr>
      <w:tr w:rsidR="000235AD" w:rsidRPr="00944A9E" w:rsidTr="00BD4774">
        <w:trPr>
          <w:jc w:val="center"/>
        </w:trPr>
        <w:tc>
          <w:tcPr>
            <w:tcW w:w="3479" w:type="dxa"/>
            <w:shd w:val="clear" w:color="auto" w:fill="F7CAAC"/>
          </w:tcPr>
          <w:p w:rsidR="000235AD" w:rsidRPr="00944A9E" w:rsidRDefault="000235AD" w:rsidP="00E7344C">
            <w:pPr>
              <w:jc w:val="both"/>
              <w:rPr>
                <w:b/>
              </w:rPr>
            </w:pPr>
            <w:r w:rsidRPr="00944A9E">
              <w:rPr>
                <w:b/>
              </w:rPr>
              <w:t>Rozsah studijního předmětu</w:t>
            </w:r>
          </w:p>
        </w:tc>
        <w:tc>
          <w:tcPr>
            <w:tcW w:w="1701" w:type="dxa"/>
            <w:gridSpan w:val="2"/>
          </w:tcPr>
          <w:p w:rsidR="000235AD" w:rsidRPr="00944A9E" w:rsidRDefault="000235AD" w:rsidP="00E7344C">
            <w:pPr>
              <w:jc w:val="both"/>
            </w:pPr>
            <w:r w:rsidRPr="00944A9E">
              <w:t>28s</w:t>
            </w:r>
          </w:p>
        </w:tc>
        <w:tc>
          <w:tcPr>
            <w:tcW w:w="889" w:type="dxa"/>
            <w:shd w:val="clear" w:color="auto" w:fill="F7CAAC"/>
          </w:tcPr>
          <w:p w:rsidR="000235AD" w:rsidRPr="00944A9E" w:rsidRDefault="000235AD" w:rsidP="00E7344C">
            <w:pPr>
              <w:jc w:val="both"/>
              <w:rPr>
                <w:b/>
              </w:rPr>
            </w:pPr>
            <w:r w:rsidRPr="00944A9E">
              <w:rPr>
                <w:b/>
              </w:rPr>
              <w:t xml:space="preserve">hod. </w:t>
            </w:r>
          </w:p>
        </w:tc>
        <w:tc>
          <w:tcPr>
            <w:tcW w:w="816" w:type="dxa"/>
          </w:tcPr>
          <w:p w:rsidR="000235AD" w:rsidRPr="00944A9E" w:rsidRDefault="000235AD" w:rsidP="00E7344C">
            <w:pPr>
              <w:jc w:val="both"/>
            </w:pPr>
            <w:r w:rsidRPr="00944A9E">
              <w:t>28</w:t>
            </w:r>
          </w:p>
        </w:tc>
        <w:tc>
          <w:tcPr>
            <w:tcW w:w="2156" w:type="dxa"/>
            <w:shd w:val="clear" w:color="auto" w:fill="F7CAAC"/>
          </w:tcPr>
          <w:p w:rsidR="000235AD" w:rsidRPr="00944A9E" w:rsidRDefault="000235AD" w:rsidP="00E7344C">
            <w:pPr>
              <w:jc w:val="both"/>
              <w:rPr>
                <w:b/>
              </w:rPr>
            </w:pPr>
            <w:r w:rsidRPr="00944A9E">
              <w:rPr>
                <w:b/>
              </w:rPr>
              <w:t>kreditů</w:t>
            </w:r>
          </w:p>
        </w:tc>
        <w:tc>
          <w:tcPr>
            <w:tcW w:w="1166" w:type="dxa"/>
            <w:gridSpan w:val="2"/>
          </w:tcPr>
          <w:p w:rsidR="000235AD" w:rsidRPr="00944A9E" w:rsidRDefault="000235AD" w:rsidP="00E7344C">
            <w:pPr>
              <w:jc w:val="both"/>
            </w:pPr>
            <w:r w:rsidRPr="00944A9E">
              <w:t>2</w:t>
            </w:r>
          </w:p>
        </w:tc>
      </w:tr>
      <w:tr w:rsidR="000235AD" w:rsidRPr="00944A9E" w:rsidTr="00BD4774">
        <w:trPr>
          <w:jc w:val="center"/>
        </w:trPr>
        <w:tc>
          <w:tcPr>
            <w:tcW w:w="3479" w:type="dxa"/>
            <w:shd w:val="clear" w:color="auto" w:fill="F7CAAC"/>
          </w:tcPr>
          <w:p w:rsidR="000235AD" w:rsidRPr="00944A9E" w:rsidRDefault="000235AD" w:rsidP="00E7344C">
            <w:pPr>
              <w:jc w:val="both"/>
              <w:rPr>
                <w:b/>
              </w:rPr>
            </w:pPr>
            <w:r w:rsidRPr="00944A9E">
              <w:rPr>
                <w:b/>
              </w:rPr>
              <w:t>Prerekvizity, korekvizity, ekvivalence</w:t>
            </w:r>
          </w:p>
        </w:tc>
        <w:tc>
          <w:tcPr>
            <w:tcW w:w="6728" w:type="dxa"/>
            <w:gridSpan w:val="7"/>
          </w:tcPr>
          <w:p w:rsidR="000235AD" w:rsidRPr="00944A9E" w:rsidRDefault="000235AD" w:rsidP="00E7344C">
            <w:pPr>
              <w:jc w:val="both"/>
            </w:pPr>
          </w:p>
        </w:tc>
      </w:tr>
      <w:tr w:rsidR="000235AD" w:rsidRPr="00944A9E" w:rsidTr="00BD4774">
        <w:trPr>
          <w:jc w:val="center"/>
        </w:trPr>
        <w:tc>
          <w:tcPr>
            <w:tcW w:w="3479" w:type="dxa"/>
            <w:shd w:val="clear" w:color="auto" w:fill="F7CAAC"/>
          </w:tcPr>
          <w:p w:rsidR="000235AD" w:rsidRPr="00944A9E" w:rsidRDefault="000235AD" w:rsidP="00E7344C">
            <w:pPr>
              <w:jc w:val="both"/>
              <w:rPr>
                <w:b/>
              </w:rPr>
            </w:pPr>
            <w:r w:rsidRPr="00944A9E">
              <w:rPr>
                <w:b/>
              </w:rPr>
              <w:t>Způsob ověření studijních výsledků</w:t>
            </w:r>
          </w:p>
        </w:tc>
        <w:tc>
          <w:tcPr>
            <w:tcW w:w="3406" w:type="dxa"/>
            <w:gridSpan w:val="4"/>
          </w:tcPr>
          <w:p w:rsidR="000235AD" w:rsidRPr="00944A9E" w:rsidRDefault="000235AD" w:rsidP="00E7344C">
            <w:pPr>
              <w:jc w:val="both"/>
            </w:pPr>
            <w:r w:rsidRPr="00944A9E">
              <w:t>zápočet</w:t>
            </w:r>
          </w:p>
        </w:tc>
        <w:tc>
          <w:tcPr>
            <w:tcW w:w="2156" w:type="dxa"/>
            <w:shd w:val="clear" w:color="auto" w:fill="F7CAAC"/>
          </w:tcPr>
          <w:p w:rsidR="000235AD" w:rsidRPr="00944A9E" w:rsidRDefault="000235AD" w:rsidP="00E7344C">
            <w:pPr>
              <w:jc w:val="both"/>
              <w:rPr>
                <w:b/>
              </w:rPr>
            </w:pPr>
            <w:r w:rsidRPr="00944A9E">
              <w:rPr>
                <w:b/>
              </w:rPr>
              <w:t>Forma výuky</w:t>
            </w:r>
          </w:p>
        </w:tc>
        <w:tc>
          <w:tcPr>
            <w:tcW w:w="1166" w:type="dxa"/>
            <w:gridSpan w:val="2"/>
          </w:tcPr>
          <w:p w:rsidR="000235AD" w:rsidRPr="00944A9E" w:rsidRDefault="000235AD" w:rsidP="00E7344C">
            <w:pPr>
              <w:jc w:val="both"/>
            </w:pPr>
            <w:r w:rsidRPr="00944A9E">
              <w:t>seminář</w:t>
            </w:r>
          </w:p>
        </w:tc>
      </w:tr>
      <w:tr w:rsidR="000235AD" w:rsidRPr="00944A9E" w:rsidTr="00BD4774">
        <w:trPr>
          <w:jc w:val="center"/>
        </w:trPr>
        <w:tc>
          <w:tcPr>
            <w:tcW w:w="3479" w:type="dxa"/>
            <w:shd w:val="clear" w:color="auto" w:fill="F7CAAC"/>
          </w:tcPr>
          <w:p w:rsidR="000235AD" w:rsidRPr="00944A9E" w:rsidRDefault="000235AD"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0235AD" w:rsidRPr="00944A9E" w:rsidRDefault="000235AD" w:rsidP="00E7344C">
            <w:pPr>
              <w:jc w:val="both"/>
            </w:pPr>
            <w:r w:rsidRPr="00944A9E">
              <w:t>Docházka (80% účast na výuce).</w:t>
            </w:r>
          </w:p>
          <w:p w:rsidR="000235AD" w:rsidRPr="00944A9E" w:rsidRDefault="000235AD" w:rsidP="00E7344C">
            <w:pPr>
              <w:jc w:val="both"/>
            </w:pPr>
            <w:r w:rsidRPr="00944A9E">
              <w:t>Písemná reflektivní zpráva k realizaci projektové praxe se zaměřením na náměty pro didaktiku českého jazyka na 1. stupni ZŠ</w:t>
            </w:r>
          </w:p>
        </w:tc>
      </w:tr>
      <w:tr w:rsidR="000235AD" w:rsidRPr="00944A9E" w:rsidTr="00BD4774">
        <w:trPr>
          <w:trHeight w:val="554"/>
          <w:jc w:val="center"/>
        </w:trPr>
        <w:tc>
          <w:tcPr>
            <w:tcW w:w="10207" w:type="dxa"/>
            <w:gridSpan w:val="8"/>
            <w:tcBorders>
              <w:top w:val="nil"/>
            </w:tcBorders>
          </w:tcPr>
          <w:p w:rsidR="000235AD" w:rsidRPr="00944A9E" w:rsidRDefault="000235AD" w:rsidP="00E7344C">
            <w:pPr>
              <w:jc w:val="both"/>
            </w:pPr>
          </w:p>
        </w:tc>
      </w:tr>
      <w:tr w:rsidR="000235AD" w:rsidRPr="00944A9E" w:rsidTr="00BD4774">
        <w:trPr>
          <w:trHeight w:val="197"/>
          <w:jc w:val="center"/>
        </w:trPr>
        <w:tc>
          <w:tcPr>
            <w:tcW w:w="3479" w:type="dxa"/>
            <w:tcBorders>
              <w:top w:val="nil"/>
            </w:tcBorders>
            <w:shd w:val="clear" w:color="auto" w:fill="F7CAAC"/>
          </w:tcPr>
          <w:p w:rsidR="000235AD" w:rsidRPr="00944A9E" w:rsidRDefault="000235AD" w:rsidP="00E7344C">
            <w:pPr>
              <w:jc w:val="both"/>
              <w:rPr>
                <w:b/>
              </w:rPr>
            </w:pPr>
            <w:r w:rsidRPr="00944A9E">
              <w:rPr>
                <w:b/>
              </w:rPr>
              <w:t>Garant předmětu</w:t>
            </w:r>
          </w:p>
        </w:tc>
        <w:tc>
          <w:tcPr>
            <w:tcW w:w="6728" w:type="dxa"/>
            <w:gridSpan w:val="7"/>
            <w:tcBorders>
              <w:top w:val="nil"/>
            </w:tcBorders>
          </w:tcPr>
          <w:p w:rsidR="000235AD" w:rsidRPr="00944A9E" w:rsidRDefault="000235AD" w:rsidP="00E7344C">
            <w:pPr>
              <w:jc w:val="both"/>
            </w:pPr>
            <w:del w:id="1927" w:author="Hana Navrátilová" w:date="2019-09-24T11:10:00Z">
              <w:r w:rsidRPr="00944A9E">
                <w:delText>Mgr</w:delText>
              </w:r>
            </w:del>
            <w:ins w:id="1928" w:author="Hana Navrátilová" w:date="2019-09-24T11:10:00Z">
              <w:r w:rsidR="002D2023">
                <w:t>PhDr</w:t>
              </w:r>
            </w:ins>
            <w:r w:rsidRPr="00944A9E">
              <w:t>. Hana Navrátilová</w:t>
            </w:r>
            <w:ins w:id="1929" w:author="Hana Navrátilová" w:date="2019-09-24T11:10:00Z">
              <w:r w:rsidR="002D2023">
                <w:t>, Ph.D.</w:t>
              </w:r>
            </w:ins>
          </w:p>
        </w:tc>
      </w:tr>
      <w:tr w:rsidR="000235AD" w:rsidRPr="00944A9E" w:rsidTr="00BD4774">
        <w:trPr>
          <w:trHeight w:val="543"/>
          <w:jc w:val="center"/>
        </w:trPr>
        <w:tc>
          <w:tcPr>
            <w:tcW w:w="3479" w:type="dxa"/>
            <w:tcBorders>
              <w:top w:val="nil"/>
            </w:tcBorders>
            <w:shd w:val="clear" w:color="auto" w:fill="F7CAAC"/>
          </w:tcPr>
          <w:p w:rsidR="000235AD" w:rsidRPr="00944A9E" w:rsidRDefault="000235AD" w:rsidP="00E7344C">
            <w:pPr>
              <w:jc w:val="both"/>
              <w:rPr>
                <w:b/>
              </w:rPr>
            </w:pPr>
            <w:r w:rsidRPr="00944A9E">
              <w:rPr>
                <w:b/>
              </w:rPr>
              <w:t>Zapojení garanta do výuky předmětu</w:t>
            </w:r>
          </w:p>
        </w:tc>
        <w:tc>
          <w:tcPr>
            <w:tcW w:w="6728" w:type="dxa"/>
            <w:gridSpan w:val="7"/>
            <w:tcBorders>
              <w:top w:val="nil"/>
            </w:tcBorders>
          </w:tcPr>
          <w:p w:rsidR="000235AD" w:rsidRPr="00944A9E" w:rsidRDefault="000235AD" w:rsidP="00E7344C">
            <w:pPr>
              <w:jc w:val="both"/>
            </w:pPr>
            <w:r w:rsidRPr="00944A9E">
              <w:t>vede seminář</w:t>
            </w:r>
          </w:p>
        </w:tc>
      </w:tr>
      <w:tr w:rsidR="000235AD" w:rsidRPr="00944A9E" w:rsidTr="00BD4774">
        <w:trPr>
          <w:jc w:val="center"/>
        </w:trPr>
        <w:tc>
          <w:tcPr>
            <w:tcW w:w="3479" w:type="dxa"/>
            <w:shd w:val="clear" w:color="auto" w:fill="F7CAAC"/>
          </w:tcPr>
          <w:p w:rsidR="000235AD" w:rsidRPr="00944A9E" w:rsidRDefault="000235AD" w:rsidP="00E7344C">
            <w:pPr>
              <w:jc w:val="both"/>
              <w:rPr>
                <w:b/>
              </w:rPr>
            </w:pPr>
            <w:r w:rsidRPr="00944A9E">
              <w:rPr>
                <w:b/>
              </w:rPr>
              <w:t>Vyučující</w:t>
            </w:r>
          </w:p>
        </w:tc>
        <w:tc>
          <w:tcPr>
            <w:tcW w:w="6728" w:type="dxa"/>
            <w:gridSpan w:val="7"/>
            <w:tcBorders>
              <w:bottom w:val="nil"/>
            </w:tcBorders>
            <w:shd w:val="clear" w:color="auto" w:fill="auto"/>
          </w:tcPr>
          <w:p w:rsidR="000235AD" w:rsidRPr="00944A9E" w:rsidRDefault="000235AD" w:rsidP="00E7344C">
            <w:pPr>
              <w:jc w:val="both"/>
            </w:pPr>
            <w:del w:id="1930" w:author="Hana Navrátilová" w:date="2019-09-24T11:10:00Z">
              <w:r w:rsidRPr="00944A9E">
                <w:delText>Mgr</w:delText>
              </w:r>
            </w:del>
            <w:ins w:id="1931" w:author="Hana Navrátilová" w:date="2019-09-24T11:10:00Z">
              <w:r w:rsidR="002D2023">
                <w:t>PhDr</w:t>
              </w:r>
            </w:ins>
            <w:r w:rsidR="002D2023" w:rsidRPr="00944A9E">
              <w:t>. Hana Navrátilová</w:t>
            </w:r>
            <w:ins w:id="1932" w:author="Hana Navrátilová" w:date="2019-09-24T11:10:00Z">
              <w:r w:rsidR="002D2023">
                <w:t>, Ph.D.</w:t>
              </w:r>
            </w:ins>
            <w:r w:rsidR="002D2023" w:rsidRPr="00944A9E">
              <w:t xml:space="preserve"> </w:t>
            </w:r>
            <w:r w:rsidRPr="00944A9E">
              <w:t>(100%)</w:t>
            </w:r>
          </w:p>
        </w:tc>
      </w:tr>
      <w:tr w:rsidR="000235AD" w:rsidRPr="00944A9E" w:rsidTr="00BD4774">
        <w:trPr>
          <w:trHeight w:val="554"/>
          <w:jc w:val="center"/>
        </w:trPr>
        <w:tc>
          <w:tcPr>
            <w:tcW w:w="10207" w:type="dxa"/>
            <w:gridSpan w:val="8"/>
            <w:tcBorders>
              <w:top w:val="nil"/>
            </w:tcBorders>
          </w:tcPr>
          <w:p w:rsidR="000235AD" w:rsidRPr="00944A9E" w:rsidRDefault="000235AD" w:rsidP="00E7344C">
            <w:pPr>
              <w:jc w:val="both"/>
            </w:pPr>
          </w:p>
        </w:tc>
      </w:tr>
      <w:tr w:rsidR="000235AD" w:rsidRPr="00944A9E" w:rsidTr="00BD4774">
        <w:trPr>
          <w:jc w:val="center"/>
        </w:trPr>
        <w:tc>
          <w:tcPr>
            <w:tcW w:w="3479" w:type="dxa"/>
            <w:shd w:val="clear" w:color="auto" w:fill="F7CAAC"/>
          </w:tcPr>
          <w:p w:rsidR="000235AD" w:rsidRPr="00944A9E" w:rsidRDefault="000235AD" w:rsidP="00E7344C">
            <w:pPr>
              <w:jc w:val="both"/>
              <w:rPr>
                <w:b/>
              </w:rPr>
            </w:pPr>
            <w:r w:rsidRPr="00944A9E">
              <w:rPr>
                <w:b/>
              </w:rPr>
              <w:t>Stručná anotace předmětu</w:t>
            </w:r>
          </w:p>
        </w:tc>
        <w:tc>
          <w:tcPr>
            <w:tcW w:w="6728" w:type="dxa"/>
            <w:gridSpan w:val="7"/>
            <w:tcBorders>
              <w:bottom w:val="nil"/>
            </w:tcBorders>
          </w:tcPr>
          <w:p w:rsidR="000235AD" w:rsidRPr="00944A9E" w:rsidRDefault="000235AD" w:rsidP="00E7344C">
            <w:pPr>
              <w:jc w:val="both"/>
            </w:pPr>
          </w:p>
        </w:tc>
      </w:tr>
      <w:tr w:rsidR="000235AD" w:rsidRPr="00944A9E" w:rsidTr="00BD4774">
        <w:trPr>
          <w:trHeight w:val="3753"/>
          <w:jc w:val="center"/>
        </w:trPr>
        <w:tc>
          <w:tcPr>
            <w:tcW w:w="10207" w:type="dxa"/>
            <w:gridSpan w:val="8"/>
            <w:tcBorders>
              <w:top w:val="nil"/>
              <w:bottom w:val="single" w:sz="12" w:space="0" w:color="auto"/>
            </w:tcBorders>
          </w:tcPr>
          <w:p w:rsidR="000235AD" w:rsidRPr="00944A9E" w:rsidRDefault="000235AD" w:rsidP="00E7344C">
            <w:pPr>
              <w:jc w:val="both"/>
            </w:pPr>
          </w:p>
          <w:p w:rsidR="000235AD" w:rsidRPr="00944A9E" w:rsidRDefault="000235AD" w:rsidP="00E7344C">
            <w:pPr>
              <w:jc w:val="both"/>
            </w:pPr>
            <w:r w:rsidRPr="00944A9E">
              <w:t xml:space="preserve">Tvorba portfolia z praxe k didaktice českého jazyka pro 1. stupeň základní školy. </w:t>
            </w:r>
          </w:p>
          <w:p w:rsidR="000235AD" w:rsidRPr="00944A9E" w:rsidRDefault="000235AD" w:rsidP="00E7344C">
            <w:pPr>
              <w:jc w:val="both"/>
            </w:pPr>
            <w:r w:rsidRPr="00944A9E">
              <w:t>Reflexe didaktických strategií realizovaných v průběhu projektové praxe.</w:t>
            </w:r>
          </w:p>
          <w:p w:rsidR="000235AD" w:rsidRPr="00944A9E" w:rsidRDefault="000235AD" w:rsidP="00E7344C">
            <w:pPr>
              <w:jc w:val="both"/>
            </w:pPr>
            <w:r w:rsidRPr="00944A9E">
              <w:t>Volba témat pro projektovou praxi k oblasti rozvoje poznávání mateřského jazyka.</w:t>
            </w:r>
          </w:p>
          <w:p w:rsidR="000235AD" w:rsidRPr="00944A9E" w:rsidRDefault="000235AD" w:rsidP="00E7344C">
            <w:pPr>
              <w:jc w:val="both"/>
            </w:pPr>
            <w:r w:rsidRPr="00944A9E">
              <w:t>Volba organizačních forem – od plánu k realizaci a reflexi pohledem budoucího učitele.</w:t>
            </w:r>
          </w:p>
          <w:p w:rsidR="000235AD" w:rsidRPr="00944A9E" w:rsidRDefault="000235AD" w:rsidP="00E7344C">
            <w:pPr>
              <w:jc w:val="both"/>
            </w:pPr>
            <w:r w:rsidRPr="00944A9E">
              <w:t>Volba výukových metod – od plánu k realizaci a reflexi pohledem budoucího učitele.</w:t>
            </w:r>
          </w:p>
          <w:p w:rsidR="000235AD" w:rsidRPr="00944A9E" w:rsidRDefault="000235AD" w:rsidP="00E7344C">
            <w:pPr>
              <w:jc w:val="both"/>
            </w:pPr>
            <w:r w:rsidRPr="00944A9E">
              <w:t>Volba organizačních forem – od plánu k realizaci a reflexi pohledem budoucího učitele.</w:t>
            </w:r>
          </w:p>
          <w:p w:rsidR="000235AD" w:rsidRPr="00944A9E" w:rsidRDefault="000235AD" w:rsidP="00E7344C">
            <w:pPr>
              <w:jc w:val="both"/>
            </w:pPr>
            <w:r w:rsidRPr="00944A9E">
              <w:t xml:space="preserve">Cíle, kompetence </w:t>
            </w:r>
            <w:r w:rsidR="00D90FFB" w:rsidRPr="00944A9E">
              <w:t>–</w:t>
            </w:r>
            <w:r w:rsidRPr="00944A9E">
              <w:t xml:space="preserve"> od plánu k realizaci a reflexi pohledem budoucího učitele.</w:t>
            </w:r>
          </w:p>
          <w:p w:rsidR="000235AD" w:rsidRPr="00944A9E" w:rsidRDefault="000235AD" w:rsidP="00E7344C">
            <w:pPr>
              <w:jc w:val="both"/>
            </w:pPr>
            <w:r w:rsidRPr="00944A9E">
              <w:t>Reflexe vnímané role učitele v projektové praxi.</w:t>
            </w:r>
          </w:p>
          <w:p w:rsidR="000235AD" w:rsidRPr="00944A9E" w:rsidRDefault="000235AD" w:rsidP="00E7344C">
            <w:pPr>
              <w:jc w:val="both"/>
            </w:pPr>
            <w:r w:rsidRPr="00944A9E">
              <w:t>Reflexe zapojení žáků podle jejich individuálních možností v projektové praxi.</w:t>
            </w:r>
          </w:p>
          <w:p w:rsidR="000235AD" w:rsidRPr="00944A9E" w:rsidRDefault="000235AD" w:rsidP="00E7344C">
            <w:pPr>
              <w:jc w:val="both"/>
            </w:pPr>
            <w:r w:rsidRPr="00944A9E">
              <w:t>Reflexe rozvoje klíčových kompetencí žáků v oblasti komunikační výchovy.</w:t>
            </w:r>
          </w:p>
          <w:p w:rsidR="000235AD" w:rsidRPr="00944A9E" w:rsidRDefault="000235AD" w:rsidP="00E7344C">
            <w:pPr>
              <w:jc w:val="both"/>
            </w:pPr>
            <w:r w:rsidRPr="00944A9E">
              <w:t>Práce s informacemi a textem, možnosti pro projektovou praxi.</w:t>
            </w:r>
          </w:p>
          <w:p w:rsidR="000235AD" w:rsidRPr="00944A9E" w:rsidRDefault="000235AD" w:rsidP="00E7344C">
            <w:pPr>
              <w:jc w:val="both"/>
            </w:pPr>
            <w:r w:rsidRPr="00944A9E">
              <w:t>Reflexe rozvoje kompetencí učitele na základě realizované projektové praxe.</w:t>
            </w:r>
          </w:p>
          <w:p w:rsidR="000235AD" w:rsidRPr="00944A9E" w:rsidRDefault="000235AD" w:rsidP="00E7344C">
            <w:pPr>
              <w:jc w:val="both"/>
            </w:pPr>
            <w:r w:rsidRPr="00944A9E">
              <w:t>Reflexe změny pohledu na žáka.</w:t>
            </w:r>
          </w:p>
          <w:p w:rsidR="000235AD" w:rsidRDefault="000235AD" w:rsidP="00E7344C">
            <w:pPr>
              <w:jc w:val="both"/>
            </w:pPr>
            <w:r w:rsidRPr="00944A9E">
              <w:t>Vnímaná zodpovědnost za dosažené výsledky v projektové praxi.</w:t>
            </w:r>
          </w:p>
          <w:p w:rsidR="00BD4774" w:rsidRDefault="00BD4774" w:rsidP="00E7344C">
            <w:pPr>
              <w:jc w:val="both"/>
            </w:pPr>
          </w:p>
          <w:p w:rsidR="00BD4774" w:rsidRDefault="00BD4774" w:rsidP="00E7344C">
            <w:pPr>
              <w:jc w:val="both"/>
            </w:pPr>
          </w:p>
          <w:p w:rsidR="00BD4774" w:rsidRDefault="00BD4774" w:rsidP="00E7344C">
            <w:pPr>
              <w:jc w:val="both"/>
            </w:pPr>
          </w:p>
          <w:p w:rsidR="00BD4774" w:rsidRPr="00944A9E" w:rsidRDefault="00BD4774" w:rsidP="00E7344C">
            <w:pPr>
              <w:jc w:val="both"/>
            </w:pPr>
          </w:p>
        </w:tc>
      </w:tr>
      <w:tr w:rsidR="000235AD" w:rsidRPr="00944A9E" w:rsidTr="00BD4774">
        <w:trPr>
          <w:trHeight w:val="265"/>
          <w:jc w:val="center"/>
        </w:trPr>
        <w:tc>
          <w:tcPr>
            <w:tcW w:w="4046" w:type="dxa"/>
            <w:gridSpan w:val="2"/>
            <w:tcBorders>
              <w:top w:val="nil"/>
            </w:tcBorders>
            <w:shd w:val="clear" w:color="auto" w:fill="F7CAAC"/>
          </w:tcPr>
          <w:p w:rsidR="000235AD" w:rsidRPr="00944A9E" w:rsidRDefault="000235AD" w:rsidP="00E7344C">
            <w:pPr>
              <w:jc w:val="both"/>
            </w:pPr>
            <w:r w:rsidRPr="00944A9E">
              <w:rPr>
                <w:b/>
              </w:rPr>
              <w:t>Studijní literatura a studijní pomůcky</w:t>
            </w:r>
          </w:p>
        </w:tc>
        <w:tc>
          <w:tcPr>
            <w:tcW w:w="6161" w:type="dxa"/>
            <w:gridSpan w:val="6"/>
            <w:tcBorders>
              <w:top w:val="nil"/>
              <w:bottom w:val="nil"/>
            </w:tcBorders>
          </w:tcPr>
          <w:p w:rsidR="000235AD" w:rsidRPr="00944A9E" w:rsidRDefault="000235AD" w:rsidP="00E7344C">
            <w:pPr>
              <w:jc w:val="both"/>
            </w:pPr>
          </w:p>
        </w:tc>
      </w:tr>
      <w:tr w:rsidR="000235AD" w:rsidRPr="00944A9E" w:rsidTr="00BD4774">
        <w:trPr>
          <w:trHeight w:val="1497"/>
          <w:jc w:val="center"/>
        </w:trPr>
        <w:tc>
          <w:tcPr>
            <w:tcW w:w="10207" w:type="dxa"/>
            <w:gridSpan w:val="8"/>
            <w:tcBorders>
              <w:top w:val="nil"/>
            </w:tcBorders>
          </w:tcPr>
          <w:p w:rsidR="000235AD" w:rsidRPr="00944A9E" w:rsidRDefault="000235AD" w:rsidP="00E7344C">
            <w:pPr>
              <w:jc w:val="both"/>
              <w:rPr>
                <w:b/>
              </w:rPr>
            </w:pPr>
          </w:p>
          <w:p w:rsidR="000235AD" w:rsidRPr="00944A9E" w:rsidRDefault="000235AD" w:rsidP="00E7344C">
            <w:pPr>
              <w:jc w:val="both"/>
              <w:rPr>
                <w:b/>
              </w:rPr>
            </w:pPr>
            <w:r w:rsidRPr="00944A9E">
              <w:rPr>
                <w:b/>
              </w:rPr>
              <w:t xml:space="preserve">Povinná literatura: </w:t>
            </w:r>
          </w:p>
          <w:p w:rsidR="000235AD" w:rsidRPr="00944A9E" w:rsidRDefault="000235AD" w:rsidP="00E7344C">
            <w:pPr>
              <w:jc w:val="both"/>
            </w:pPr>
            <w:r w:rsidRPr="00944A9E">
              <w:t xml:space="preserve">Coufalová, J. (2006). </w:t>
            </w:r>
            <w:r w:rsidRPr="00944A9E">
              <w:rPr>
                <w:i/>
              </w:rPr>
              <w:t>Projektové vyučování pro první stupeň základní školy: náměty pro učitele</w:t>
            </w:r>
            <w:r w:rsidRPr="00944A9E">
              <w:t>. Praha: Fortuna.</w:t>
            </w:r>
          </w:p>
          <w:p w:rsidR="000235AD" w:rsidRPr="008F48AF" w:rsidRDefault="000235AD" w:rsidP="00E7344C">
            <w:pPr>
              <w:jc w:val="both"/>
            </w:pPr>
            <w:r w:rsidRPr="00944A9E">
              <w:t xml:space="preserve">Doležalová, J. (2016). </w:t>
            </w:r>
            <w:r w:rsidRPr="00944A9E">
              <w:rPr>
                <w:i/>
              </w:rPr>
              <w:t xml:space="preserve">Rozvoj </w:t>
            </w:r>
            <w:r w:rsidRPr="008F48AF">
              <w:rPr>
                <w:i/>
              </w:rPr>
              <w:t xml:space="preserve">grafomotoriky v projektech </w:t>
            </w:r>
            <w:r w:rsidRPr="008F48AF">
              <w:t>(Vydání druhé). Praha: Portál.</w:t>
            </w:r>
          </w:p>
          <w:p w:rsidR="000235AD" w:rsidRPr="008F48AF" w:rsidRDefault="000235AD" w:rsidP="00E7344C">
            <w:r w:rsidRPr="008F48AF">
              <w:t xml:space="preserve">Kratochvílová, J. (2006). </w:t>
            </w:r>
            <w:r w:rsidRPr="008F48AF">
              <w:rPr>
                <w:i/>
              </w:rPr>
              <w:t>Teorie a praxe projektové výuky</w:t>
            </w:r>
            <w:r w:rsidRPr="008F48AF">
              <w:t>. Brno: Masarykova univerzita.</w:t>
            </w:r>
          </w:p>
          <w:p w:rsidR="00A355F0" w:rsidRPr="008F48AF" w:rsidRDefault="00A355F0" w:rsidP="00A355F0">
            <w:pPr>
              <w:jc w:val="both"/>
              <w:rPr>
                <w:ins w:id="1933" w:author="Hana Navrátilová" w:date="2019-09-24T11:10:00Z"/>
              </w:rPr>
            </w:pPr>
            <w:ins w:id="1934" w:author="Hana Navrátilová" w:date="2019-09-24T11:10:00Z">
              <w:r w:rsidRPr="008F48AF">
                <w:t>Navrátilová, H</w:t>
              </w:r>
            </w:ins>
            <w:moveToRangeStart w:id="1935" w:author="Hana Navrátilová" w:date="2019-09-24T11:10:00Z" w:name="move20215931"/>
            <w:moveTo w:id="1936" w:author="Hana Navrátilová" w:date="2019-09-24T11:10:00Z">
              <w:r w:rsidRPr="008F48AF">
                <w:t xml:space="preserve">. (2016). </w:t>
              </w:r>
            </w:moveTo>
            <w:moveToRangeEnd w:id="1935"/>
            <w:ins w:id="1937" w:author="Hana Navrátilová" w:date="2019-09-24T11:10:00Z">
              <w:r w:rsidRPr="008F48AF">
                <w:t xml:space="preserve">Monologizace učitelových promluv ve vyučování. </w:t>
              </w:r>
              <w:r w:rsidRPr="008F48AF">
                <w:rPr>
                  <w:i/>
                </w:rPr>
                <w:t>e-Pedagogium, 3</w:t>
              </w:r>
              <w:r w:rsidRPr="008F48AF">
                <w:t>, 89-100.</w:t>
              </w:r>
            </w:ins>
          </w:p>
          <w:p w:rsidR="000235AD" w:rsidRPr="008F48AF" w:rsidRDefault="000235AD" w:rsidP="00E7344C">
            <w:r w:rsidRPr="008F48AF">
              <w:t xml:space="preserve">Lukášová, H., Svatoš, T., &amp; Majerčíková, J. (2014). </w:t>
            </w:r>
            <w:r w:rsidRPr="008F48AF">
              <w:rPr>
                <w:i/>
              </w:rPr>
              <w:t>Studentské portfolio jako výzkumný prostředek poznání cesty k učitelství: příspěvek k autoregulaci profesního učení a seberozvoje.</w:t>
            </w:r>
            <w:r w:rsidRPr="008F48AF">
              <w:t xml:space="preserve"> Zlín: Univerzita Tomáše Bati ve Zlíně.</w:t>
            </w:r>
          </w:p>
          <w:p w:rsidR="000235AD" w:rsidRPr="00944A9E" w:rsidRDefault="000235AD" w:rsidP="00E7344C">
            <w:pPr>
              <w:jc w:val="both"/>
            </w:pPr>
            <w:r w:rsidRPr="008F48AF">
              <w:t xml:space="preserve">Wiegerová, A. (2015). </w:t>
            </w:r>
            <w:r w:rsidRPr="008F48AF">
              <w:rPr>
                <w:i/>
              </w:rPr>
              <w:t>Od za</w:t>
            </w:r>
            <w:r w:rsidRPr="00944A9E">
              <w:rPr>
                <w:i/>
              </w:rPr>
              <w:t>čátečníka k mentorovi: (podpůrné strategie vzdělávání učitelů ve Zlínském regionu) : studijní materiály k 16 modulům projektu Fondu vzdělávací politiky MŠMT</w:t>
            </w:r>
            <w:r w:rsidRPr="00944A9E">
              <w:t>. Ve Zlíně: Univerzita Tomáše Bati ve Zlíně.</w:t>
            </w:r>
          </w:p>
          <w:p w:rsidR="000235AD" w:rsidRPr="00944A9E" w:rsidRDefault="000235AD" w:rsidP="00E7344C">
            <w:pPr>
              <w:jc w:val="both"/>
            </w:pPr>
          </w:p>
          <w:p w:rsidR="000235AD" w:rsidRPr="00944A9E" w:rsidRDefault="000235AD" w:rsidP="00E7344C">
            <w:pPr>
              <w:jc w:val="both"/>
              <w:rPr>
                <w:b/>
              </w:rPr>
            </w:pPr>
            <w:r w:rsidRPr="00944A9E">
              <w:rPr>
                <w:b/>
              </w:rPr>
              <w:t xml:space="preserve">Doporučená literatura: </w:t>
            </w:r>
          </w:p>
          <w:p w:rsidR="000235AD" w:rsidRPr="00944A9E" w:rsidRDefault="000235AD" w:rsidP="00E7344C">
            <w:pPr>
              <w:jc w:val="both"/>
            </w:pPr>
            <w:r w:rsidRPr="00944A9E">
              <w:t xml:space="preserve">Kratochvílová, J., Horká, H., &amp; Chaloupková, L. (2015). </w:t>
            </w:r>
            <w:r w:rsidRPr="00944A9E">
              <w:rPr>
                <w:i/>
              </w:rPr>
              <w:t>Rozvoj osobnostních a profesních kompetencí učitele 1. stupně základní školy</w:t>
            </w:r>
            <w:r w:rsidRPr="00944A9E">
              <w:t>. Brno: Masarykova univerzita.</w:t>
            </w:r>
          </w:p>
          <w:p w:rsidR="000235AD" w:rsidRPr="00944A9E" w:rsidRDefault="000235AD" w:rsidP="00E7344C">
            <w:pPr>
              <w:jc w:val="both"/>
            </w:pPr>
          </w:p>
        </w:tc>
      </w:tr>
      <w:tr w:rsidR="000235AD" w:rsidRPr="00944A9E" w:rsidTr="00BD477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235AD" w:rsidRPr="00944A9E" w:rsidRDefault="000235AD" w:rsidP="00E7344C">
            <w:pPr>
              <w:jc w:val="center"/>
              <w:rPr>
                <w:b/>
              </w:rPr>
            </w:pPr>
            <w:r w:rsidRPr="00944A9E">
              <w:rPr>
                <w:b/>
              </w:rPr>
              <w:t>Informace ke kombinované nebo distanční formě</w:t>
            </w:r>
          </w:p>
        </w:tc>
      </w:tr>
      <w:tr w:rsidR="000235AD" w:rsidRPr="00944A9E" w:rsidTr="00BD4774">
        <w:trPr>
          <w:jc w:val="center"/>
        </w:trPr>
        <w:tc>
          <w:tcPr>
            <w:tcW w:w="5180" w:type="dxa"/>
            <w:gridSpan w:val="3"/>
            <w:tcBorders>
              <w:top w:val="single" w:sz="2" w:space="0" w:color="auto"/>
            </w:tcBorders>
            <w:shd w:val="clear" w:color="auto" w:fill="F7CAAC"/>
          </w:tcPr>
          <w:p w:rsidR="000235AD" w:rsidRPr="00944A9E" w:rsidRDefault="000235AD" w:rsidP="00E7344C">
            <w:pPr>
              <w:jc w:val="both"/>
            </w:pPr>
            <w:r w:rsidRPr="00944A9E">
              <w:rPr>
                <w:b/>
              </w:rPr>
              <w:t>Rozsah konzultací (soustředění)</w:t>
            </w:r>
          </w:p>
        </w:tc>
        <w:tc>
          <w:tcPr>
            <w:tcW w:w="889" w:type="dxa"/>
            <w:tcBorders>
              <w:top w:val="single" w:sz="2" w:space="0" w:color="auto"/>
            </w:tcBorders>
          </w:tcPr>
          <w:p w:rsidR="000235AD" w:rsidRPr="00944A9E" w:rsidRDefault="000235AD" w:rsidP="00E7344C">
            <w:pPr>
              <w:jc w:val="both"/>
            </w:pPr>
          </w:p>
        </w:tc>
        <w:tc>
          <w:tcPr>
            <w:tcW w:w="4138" w:type="dxa"/>
            <w:gridSpan w:val="4"/>
            <w:tcBorders>
              <w:top w:val="single" w:sz="2" w:space="0" w:color="auto"/>
            </w:tcBorders>
            <w:shd w:val="clear" w:color="auto" w:fill="F7CAAC"/>
          </w:tcPr>
          <w:p w:rsidR="000235AD" w:rsidRPr="00944A9E" w:rsidRDefault="000235AD" w:rsidP="00E7344C">
            <w:pPr>
              <w:jc w:val="both"/>
              <w:rPr>
                <w:b/>
              </w:rPr>
            </w:pPr>
            <w:r w:rsidRPr="00944A9E">
              <w:rPr>
                <w:b/>
              </w:rPr>
              <w:t xml:space="preserve">hodin </w:t>
            </w:r>
          </w:p>
        </w:tc>
      </w:tr>
      <w:tr w:rsidR="000235AD" w:rsidRPr="00944A9E" w:rsidTr="00BD4774">
        <w:trPr>
          <w:jc w:val="center"/>
        </w:trPr>
        <w:tc>
          <w:tcPr>
            <w:tcW w:w="10207" w:type="dxa"/>
            <w:gridSpan w:val="8"/>
            <w:shd w:val="clear" w:color="auto" w:fill="F7CAAC"/>
          </w:tcPr>
          <w:p w:rsidR="000235AD" w:rsidRPr="00944A9E" w:rsidRDefault="000235AD" w:rsidP="00E7344C">
            <w:pPr>
              <w:jc w:val="both"/>
              <w:rPr>
                <w:b/>
              </w:rPr>
            </w:pPr>
            <w:r w:rsidRPr="00944A9E">
              <w:rPr>
                <w:b/>
              </w:rPr>
              <w:t>Informace o způsobu kontaktu s vyučujícím</w:t>
            </w:r>
          </w:p>
        </w:tc>
      </w:tr>
      <w:tr w:rsidR="000235AD" w:rsidRPr="00944A9E" w:rsidTr="00BD4774">
        <w:trPr>
          <w:trHeight w:val="410"/>
          <w:jc w:val="center"/>
        </w:trPr>
        <w:tc>
          <w:tcPr>
            <w:tcW w:w="10207" w:type="dxa"/>
            <w:gridSpan w:val="8"/>
          </w:tcPr>
          <w:p w:rsidR="00BD4774" w:rsidRDefault="00BD4774" w:rsidP="00E7344C">
            <w:pPr>
              <w:jc w:val="both"/>
            </w:pPr>
          </w:p>
          <w:p w:rsidR="00BD4774" w:rsidRPr="00944A9E" w:rsidRDefault="00BD4774" w:rsidP="00E7344C">
            <w:pPr>
              <w:jc w:val="both"/>
            </w:pPr>
          </w:p>
        </w:tc>
      </w:tr>
    </w:tbl>
    <w:p w:rsidR="00C2364F" w:rsidRDefault="00BF2D35">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3509" w:rsidRPr="00944A9E" w:rsidTr="00C2364F">
        <w:trPr>
          <w:jc w:val="center"/>
        </w:trPr>
        <w:tc>
          <w:tcPr>
            <w:tcW w:w="9855" w:type="dxa"/>
            <w:gridSpan w:val="8"/>
            <w:tcBorders>
              <w:bottom w:val="double" w:sz="4" w:space="0" w:color="auto"/>
            </w:tcBorders>
            <w:shd w:val="clear" w:color="auto" w:fill="BDD6EE"/>
          </w:tcPr>
          <w:p w:rsidR="00A03509" w:rsidRPr="00944A9E" w:rsidRDefault="00CC4FA0" w:rsidP="00E7344C">
            <w:pPr>
              <w:jc w:val="both"/>
              <w:rPr>
                <w:b/>
                <w:sz w:val="28"/>
              </w:rPr>
            </w:pPr>
            <w:r w:rsidRPr="00944A9E">
              <w:br w:type="page"/>
            </w:r>
            <w:r w:rsidR="00A03509" w:rsidRPr="00944A9E">
              <w:br w:type="page"/>
            </w:r>
            <w:r w:rsidR="00A03509" w:rsidRPr="00944A9E">
              <w:br w:type="page"/>
            </w:r>
            <w:r w:rsidR="00A03509" w:rsidRPr="00944A9E">
              <w:rPr>
                <w:b/>
                <w:sz w:val="28"/>
              </w:rPr>
              <w:t>B</w:t>
            </w:r>
            <w:r w:rsidR="003F5843" w:rsidRPr="00944A9E">
              <w:rPr>
                <w:b/>
                <w:sz w:val="28"/>
              </w:rPr>
              <w:t>–</w:t>
            </w:r>
            <w:r w:rsidR="00A03509" w:rsidRPr="00944A9E">
              <w:rPr>
                <w:b/>
                <w:sz w:val="28"/>
              </w:rPr>
              <w:t>III</w:t>
            </w:r>
            <w:r w:rsidR="00B369B9" w:rsidRPr="00944A9E">
              <w:rPr>
                <w:b/>
                <w:sz w:val="28"/>
              </w:rPr>
              <w:t xml:space="preserve"> – </w:t>
            </w:r>
            <w:r w:rsidR="00A03509" w:rsidRPr="00944A9E">
              <w:rPr>
                <w:b/>
                <w:sz w:val="28"/>
              </w:rPr>
              <w:t>Charakteristika studijního předmětu</w:t>
            </w:r>
          </w:p>
        </w:tc>
      </w:tr>
      <w:tr w:rsidR="00A03509" w:rsidRPr="00944A9E" w:rsidTr="00C2364F">
        <w:trPr>
          <w:jc w:val="center"/>
        </w:trPr>
        <w:tc>
          <w:tcPr>
            <w:tcW w:w="3086" w:type="dxa"/>
            <w:tcBorders>
              <w:top w:val="double" w:sz="4" w:space="0" w:color="auto"/>
            </w:tcBorders>
            <w:shd w:val="clear" w:color="auto" w:fill="F7CAAC"/>
          </w:tcPr>
          <w:p w:rsidR="00A03509" w:rsidRPr="00944A9E" w:rsidRDefault="00A03509" w:rsidP="00E7344C">
            <w:pPr>
              <w:jc w:val="both"/>
              <w:rPr>
                <w:b/>
              </w:rPr>
            </w:pPr>
            <w:r w:rsidRPr="00944A9E">
              <w:rPr>
                <w:b/>
              </w:rPr>
              <w:t>Název studijního předmětu</w:t>
            </w:r>
          </w:p>
        </w:tc>
        <w:tc>
          <w:tcPr>
            <w:tcW w:w="6769" w:type="dxa"/>
            <w:gridSpan w:val="7"/>
            <w:tcBorders>
              <w:top w:val="double" w:sz="4" w:space="0" w:color="auto"/>
            </w:tcBorders>
          </w:tcPr>
          <w:p w:rsidR="00A03509" w:rsidRPr="00944A9E" w:rsidRDefault="00A03509" w:rsidP="00E7344C">
            <w:pPr>
              <w:jc w:val="both"/>
            </w:pPr>
            <w:r w:rsidRPr="00944A9E">
              <w:t>Seminář matematiky k reflexi projektové praxe</w:t>
            </w:r>
          </w:p>
        </w:tc>
      </w:tr>
      <w:tr w:rsidR="00A03509" w:rsidRPr="00944A9E" w:rsidTr="00C2364F">
        <w:trPr>
          <w:jc w:val="center"/>
        </w:trPr>
        <w:tc>
          <w:tcPr>
            <w:tcW w:w="3086" w:type="dxa"/>
            <w:shd w:val="clear" w:color="auto" w:fill="F7CAAC"/>
          </w:tcPr>
          <w:p w:rsidR="00A03509" w:rsidRPr="00944A9E" w:rsidRDefault="00A03509" w:rsidP="00E7344C">
            <w:pPr>
              <w:jc w:val="both"/>
              <w:rPr>
                <w:b/>
              </w:rPr>
            </w:pPr>
            <w:r w:rsidRPr="00944A9E">
              <w:rPr>
                <w:b/>
              </w:rPr>
              <w:t>Typ předmětu</w:t>
            </w:r>
          </w:p>
        </w:tc>
        <w:tc>
          <w:tcPr>
            <w:tcW w:w="3406" w:type="dxa"/>
            <w:gridSpan w:val="4"/>
          </w:tcPr>
          <w:p w:rsidR="00A03509" w:rsidRPr="00944A9E" w:rsidRDefault="00A03509" w:rsidP="00E7344C">
            <w:pPr>
              <w:jc w:val="both"/>
            </w:pPr>
            <w:r w:rsidRPr="00944A9E">
              <w:t>povinný</w:t>
            </w:r>
            <w:r w:rsidR="005D75EF">
              <w:t xml:space="preserve">, </w:t>
            </w:r>
            <w:del w:id="1938" w:author="Hana Navrátilová" w:date="2019-09-24T11:10:00Z">
              <w:r w:rsidR="002041A2" w:rsidRPr="00944A9E">
                <w:delText>ZT</w:delText>
              </w:r>
            </w:del>
            <w:ins w:id="1939" w:author="Hana Navrátilová" w:date="2019-09-24T11:10:00Z">
              <w:r w:rsidR="005D75EF">
                <w:t>PZ</w:t>
              </w:r>
            </w:ins>
          </w:p>
        </w:tc>
        <w:tc>
          <w:tcPr>
            <w:tcW w:w="2695" w:type="dxa"/>
            <w:gridSpan w:val="2"/>
            <w:shd w:val="clear" w:color="auto" w:fill="F7CAAC"/>
          </w:tcPr>
          <w:p w:rsidR="00A03509" w:rsidRPr="00944A9E" w:rsidRDefault="00A03509" w:rsidP="00E7344C">
            <w:pPr>
              <w:jc w:val="both"/>
            </w:pPr>
            <w:r w:rsidRPr="00944A9E">
              <w:rPr>
                <w:b/>
              </w:rPr>
              <w:t>doporučený ročník / semestr</w:t>
            </w:r>
          </w:p>
        </w:tc>
        <w:tc>
          <w:tcPr>
            <w:tcW w:w="668" w:type="dxa"/>
          </w:tcPr>
          <w:p w:rsidR="00A03509" w:rsidRPr="00944A9E" w:rsidRDefault="00A03509" w:rsidP="00E7344C">
            <w:pPr>
              <w:jc w:val="both"/>
            </w:pPr>
            <w:r w:rsidRPr="00944A9E">
              <w:t>5/ZS</w:t>
            </w:r>
          </w:p>
        </w:tc>
      </w:tr>
      <w:tr w:rsidR="00A03509" w:rsidRPr="00944A9E" w:rsidTr="00C2364F">
        <w:trPr>
          <w:jc w:val="center"/>
        </w:trPr>
        <w:tc>
          <w:tcPr>
            <w:tcW w:w="3086" w:type="dxa"/>
            <w:shd w:val="clear" w:color="auto" w:fill="F7CAAC"/>
          </w:tcPr>
          <w:p w:rsidR="00A03509" w:rsidRPr="00944A9E" w:rsidRDefault="00A03509" w:rsidP="00E7344C">
            <w:pPr>
              <w:jc w:val="both"/>
              <w:rPr>
                <w:b/>
              </w:rPr>
            </w:pPr>
            <w:r w:rsidRPr="00944A9E">
              <w:rPr>
                <w:b/>
              </w:rPr>
              <w:t>Rozsah studijního předmětu</w:t>
            </w:r>
          </w:p>
        </w:tc>
        <w:tc>
          <w:tcPr>
            <w:tcW w:w="1701" w:type="dxa"/>
            <w:gridSpan w:val="2"/>
          </w:tcPr>
          <w:p w:rsidR="00A03509" w:rsidRPr="00944A9E" w:rsidRDefault="00A03509" w:rsidP="00E7344C">
            <w:pPr>
              <w:jc w:val="both"/>
            </w:pPr>
            <w:r w:rsidRPr="00944A9E">
              <w:t>28s</w:t>
            </w:r>
          </w:p>
        </w:tc>
        <w:tc>
          <w:tcPr>
            <w:tcW w:w="889" w:type="dxa"/>
            <w:shd w:val="clear" w:color="auto" w:fill="F7CAAC"/>
          </w:tcPr>
          <w:p w:rsidR="00A03509" w:rsidRPr="00944A9E" w:rsidRDefault="00A03509" w:rsidP="00E7344C">
            <w:pPr>
              <w:jc w:val="both"/>
              <w:rPr>
                <w:b/>
              </w:rPr>
            </w:pPr>
            <w:r w:rsidRPr="00944A9E">
              <w:rPr>
                <w:b/>
              </w:rPr>
              <w:t xml:space="preserve">hod. </w:t>
            </w:r>
          </w:p>
        </w:tc>
        <w:tc>
          <w:tcPr>
            <w:tcW w:w="816" w:type="dxa"/>
          </w:tcPr>
          <w:p w:rsidR="00A03509" w:rsidRPr="00944A9E" w:rsidRDefault="00A03509" w:rsidP="00E7344C">
            <w:pPr>
              <w:jc w:val="both"/>
            </w:pPr>
            <w:r w:rsidRPr="00944A9E">
              <w:t>28</w:t>
            </w:r>
          </w:p>
        </w:tc>
        <w:tc>
          <w:tcPr>
            <w:tcW w:w="2156" w:type="dxa"/>
            <w:shd w:val="clear" w:color="auto" w:fill="F7CAAC"/>
          </w:tcPr>
          <w:p w:rsidR="00A03509" w:rsidRPr="00944A9E" w:rsidRDefault="00A03509" w:rsidP="00E7344C">
            <w:pPr>
              <w:jc w:val="both"/>
              <w:rPr>
                <w:b/>
              </w:rPr>
            </w:pPr>
            <w:r w:rsidRPr="00944A9E">
              <w:rPr>
                <w:b/>
              </w:rPr>
              <w:t>kreditů</w:t>
            </w:r>
          </w:p>
        </w:tc>
        <w:tc>
          <w:tcPr>
            <w:tcW w:w="1207" w:type="dxa"/>
            <w:gridSpan w:val="2"/>
          </w:tcPr>
          <w:p w:rsidR="00A03509" w:rsidRPr="00944A9E" w:rsidRDefault="00A03509" w:rsidP="00E7344C">
            <w:pPr>
              <w:jc w:val="both"/>
            </w:pPr>
            <w:r w:rsidRPr="00944A9E">
              <w:t>2</w:t>
            </w:r>
          </w:p>
        </w:tc>
      </w:tr>
      <w:tr w:rsidR="00A03509" w:rsidRPr="00944A9E" w:rsidTr="00C2364F">
        <w:trPr>
          <w:jc w:val="center"/>
        </w:trPr>
        <w:tc>
          <w:tcPr>
            <w:tcW w:w="3086" w:type="dxa"/>
            <w:shd w:val="clear" w:color="auto" w:fill="F7CAAC"/>
          </w:tcPr>
          <w:p w:rsidR="00A03509" w:rsidRPr="00944A9E" w:rsidRDefault="00A03509" w:rsidP="00E7344C">
            <w:pPr>
              <w:jc w:val="both"/>
              <w:rPr>
                <w:b/>
                <w:sz w:val="22"/>
              </w:rPr>
            </w:pPr>
            <w:r w:rsidRPr="00944A9E">
              <w:rPr>
                <w:b/>
              </w:rPr>
              <w:t>Prerekvizity, korekvizity, ekvivalence</w:t>
            </w:r>
          </w:p>
        </w:tc>
        <w:tc>
          <w:tcPr>
            <w:tcW w:w="6769" w:type="dxa"/>
            <w:gridSpan w:val="7"/>
          </w:tcPr>
          <w:p w:rsidR="00A03509" w:rsidRPr="00944A9E" w:rsidRDefault="00A03509" w:rsidP="00E7344C">
            <w:pPr>
              <w:jc w:val="both"/>
            </w:pPr>
          </w:p>
        </w:tc>
      </w:tr>
      <w:tr w:rsidR="00A03509" w:rsidRPr="00944A9E" w:rsidTr="00C2364F">
        <w:trPr>
          <w:jc w:val="center"/>
        </w:trPr>
        <w:tc>
          <w:tcPr>
            <w:tcW w:w="3086" w:type="dxa"/>
            <w:shd w:val="clear" w:color="auto" w:fill="F7CAAC"/>
          </w:tcPr>
          <w:p w:rsidR="00A03509" w:rsidRPr="00944A9E" w:rsidRDefault="00A03509" w:rsidP="00E7344C">
            <w:pPr>
              <w:jc w:val="both"/>
              <w:rPr>
                <w:b/>
              </w:rPr>
            </w:pPr>
            <w:r w:rsidRPr="00944A9E">
              <w:rPr>
                <w:b/>
              </w:rPr>
              <w:t>Způsob ověření studijních výsledků</w:t>
            </w:r>
          </w:p>
        </w:tc>
        <w:tc>
          <w:tcPr>
            <w:tcW w:w="3406" w:type="dxa"/>
            <w:gridSpan w:val="4"/>
          </w:tcPr>
          <w:p w:rsidR="00A03509" w:rsidRPr="00944A9E" w:rsidRDefault="00A03509" w:rsidP="00E7344C">
            <w:pPr>
              <w:jc w:val="both"/>
            </w:pPr>
            <w:r w:rsidRPr="00944A9E">
              <w:t>zápočet</w:t>
            </w:r>
          </w:p>
        </w:tc>
        <w:tc>
          <w:tcPr>
            <w:tcW w:w="2156" w:type="dxa"/>
            <w:shd w:val="clear" w:color="auto" w:fill="F7CAAC"/>
          </w:tcPr>
          <w:p w:rsidR="00A03509" w:rsidRPr="00944A9E" w:rsidRDefault="00A03509" w:rsidP="00E7344C">
            <w:pPr>
              <w:jc w:val="both"/>
              <w:rPr>
                <w:b/>
              </w:rPr>
            </w:pPr>
            <w:r w:rsidRPr="00944A9E">
              <w:rPr>
                <w:b/>
              </w:rPr>
              <w:t>Forma výuky</w:t>
            </w:r>
          </w:p>
        </w:tc>
        <w:tc>
          <w:tcPr>
            <w:tcW w:w="1207" w:type="dxa"/>
            <w:gridSpan w:val="2"/>
          </w:tcPr>
          <w:p w:rsidR="00A03509" w:rsidRPr="00944A9E" w:rsidRDefault="00A03509" w:rsidP="00E7344C">
            <w:pPr>
              <w:jc w:val="both"/>
            </w:pPr>
            <w:r w:rsidRPr="00944A9E">
              <w:t>seminář</w:t>
            </w:r>
          </w:p>
        </w:tc>
      </w:tr>
      <w:tr w:rsidR="00A03509" w:rsidRPr="00944A9E" w:rsidTr="00C2364F">
        <w:trPr>
          <w:jc w:val="center"/>
        </w:trPr>
        <w:tc>
          <w:tcPr>
            <w:tcW w:w="3086" w:type="dxa"/>
            <w:shd w:val="clear" w:color="auto" w:fill="F7CAAC"/>
          </w:tcPr>
          <w:p w:rsidR="00A03509" w:rsidRPr="00944A9E" w:rsidRDefault="00A03509" w:rsidP="00E7344C">
            <w:pPr>
              <w:jc w:val="both"/>
              <w:rPr>
                <w:b/>
              </w:rPr>
            </w:pPr>
            <w:r w:rsidRPr="00944A9E">
              <w:rPr>
                <w:b/>
              </w:rPr>
              <w:t>Forma způsobu ověření studijních výsledků a další požadavky na studenta</w:t>
            </w:r>
          </w:p>
        </w:tc>
        <w:tc>
          <w:tcPr>
            <w:tcW w:w="6769" w:type="dxa"/>
            <w:gridSpan w:val="7"/>
            <w:tcBorders>
              <w:bottom w:val="nil"/>
            </w:tcBorders>
          </w:tcPr>
          <w:p w:rsidR="00A03509" w:rsidRPr="00944A9E" w:rsidRDefault="00CE65E4" w:rsidP="00E7344C">
            <w:pPr>
              <w:jc w:val="both"/>
            </w:pPr>
            <w:r w:rsidRPr="00944A9E">
              <w:t>A</w:t>
            </w:r>
            <w:r w:rsidR="00A03509" w:rsidRPr="00944A9E">
              <w:t>bsolvování 1 průběžného testu (min. 60%), zpracování a prezentace seminární práce na téma zadané vyučujícím.</w:t>
            </w:r>
          </w:p>
        </w:tc>
      </w:tr>
      <w:tr w:rsidR="00A03509" w:rsidRPr="00944A9E" w:rsidTr="00C2364F">
        <w:trPr>
          <w:trHeight w:val="250"/>
          <w:jc w:val="center"/>
        </w:trPr>
        <w:tc>
          <w:tcPr>
            <w:tcW w:w="9855" w:type="dxa"/>
            <w:gridSpan w:val="8"/>
            <w:tcBorders>
              <w:top w:val="nil"/>
            </w:tcBorders>
          </w:tcPr>
          <w:p w:rsidR="00A03509" w:rsidRPr="00944A9E" w:rsidRDefault="00A03509" w:rsidP="00E7344C">
            <w:pPr>
              <w:jc w:val="both"/>
            </w:pPr>
          </w:p>
        </w:tc>
      </w:tr>
      <w:tr w:rsidR="00A03509" w:rsidRPr="00944A9E" w:rsidTr="00C2364F">
        <w:trPr>
          <w:trHeight w:val="197"/>
          <w:jc w:val="center"/>
        </w:trPr>
        <w:tc>
          <w:tcPr>
            <w:tcW w:w="3086" w:type="dxa"/>
            <w:tcBorders>
              <w:top w:val="nil"/>
            </w:tcBorders>
            <w:shd w:val="clear" w:color="auto" w:fill="F7CAAC"/>
          </w:tcPr>
          <w:p w:rsidR="00A03509" w:rsidRPr="00944A9E" w:rsidRDefault="00A03509" w:rsidP="00E7344C">
            <w:pPr>
              <w:jc w:val="both"/>
              <w:rPr>
                <w:b/>
              </w:rPr>
            </w:pPr>
            <w:r w:rsidRPr="00944A9E">
              <w:rPr>
                <w:b/>
              </w:rPr>
              <w:t>Garant předmětu</w:t>
            </w:r>
          </w:p>
        </w:tc>
        <w:tc>
          <w:tcPr>
            <w:tcW w:w="6769" w:type="dxa"/>
            <w:gridSpan w:val="7"/>
            <w:tcBorders>
              <w:top w:val="nil"/>
            </w:tcBorders>
          </w:tcPr>
          <w:p w:rsidR="00A03509" w:rsidRPr="00944A9E" w:rsidRDefault="00A03509" w:rsidP="00E7344C">
            <w:pPr>
              <w:jc w:val="both"/>
            </w:pPr>
            <w:del w:id="1940" w:author="Hana Navrátilová" w:date="2019-09-24T11:10:00Z">
              <w:r w:rsidRPr="00944A9E">
                <w:delText>Mgr. Marie Pavelková</w:delText>
              </w:r>
            </w:del>
            <w:ins w:id="1941" w:author="Hana Navrátilová" w:date="2019-09-24T11:10:00Z">
              <w:r w:rsidR="002D2023">
                <w:t>prof. RNDr. Anna Tirpáková, CSc.</w:t>
              </w:r>
            </w:ins>
          </w:p>
        </w:tc>
      </w:tr>
      <w:tr w:rsidR="00A03509" w:rsidRPr="00944A9E" w:rsidTr="00C2364F">
        <w:trPr>
          <w:trHeight w:val="243"/>
          <w:jc w:val="center"/>
        </w:trPr>
        <w:tc>
          <w:tcPr>
            <w:tcW w:w="3086" w:type="dxa"/>
            <w:tcBorders>
              <w:top w:val="nil"/>
            </w:tcBorders>
            <w:shd w:val="clear" w:color="auto" w:fill="F7CAAC"/>
          </w:tcPr>
          <w:p w:rsidR="00A03509" w:rsidRPr="00944A9E" w:rsidRDefault="00A03509" w:rsidP="00E7344C">
            <w:pPr>
              <w:jc w:val="both"/>
              <w:rPr>
                <w:b/>
              </w:rPr>
            </w:pPr>
            <w:r w:rsidRPr="00944A9E">
              <w:rPr>
                <w:b/>
              </w:rPr>
              <w:t>Zapojení garanta do výuky předmětu</w:t>
            </w:r>
          </w:p>
        </w:tc>
        <w:tc>
          <w:tcPr>
            <w:tcW w:w="6769" w:type="dxa"/>
            <w:gridSpan w:val="7"/>
            <w:tcBorders>
              <w:top w:val="nil"/>
            </w:tcBorders>
          </w:tcPr>
          <w:p w:rsidR="00A03509" w:rsidRPr="00944A9E" w:rsidRDefault="00A03509" w:rsidP="00E7344C">
            <w:pPr>
              <w:jc w:val="both"/>
            </w:pPr>
            <w:r w:rsidRPr="00944A9E">
              <w:t>vede seminář</w:t>
            </w:r>
          </w:p>
        </w:tc>
      </w:tr>
      <w:tr w:rsidR="00A03509" w:rsidRPr="00944A9E" w:rsidTr="00C2364F">
        <w:trPr>
          <w:jc w:val="center"/>
        </w:trPr>
        <w:tc>
          <w:tcPr>
            <w:tcW w:w="3086" w:type="dxa"/>
            <w:shd w:val="clear" w:color="auto" w:fill="F7CAAC"/>
          </w:tcPr>
          <w:p w:rsidR="00A03509" w:rsidRPr="00944A9E" w:rsidRDefault="00A03509" w:rsidP="00E7344C">
            <w:pPr>
              <w:jc w:val="both"/>
              <w:rPr>
                <w:b/>
              </w:rPr>
            </w:pPr>
            <w:r w:rsidRPr="00944A9E">
              <w:rPr>
                <w:b/>
              </w:rPr>
              <w:t>Vyučující</w:t>
            </w:r>
          </w:p>
        </w:tc>
        <w:tc>
          <w:tcPr>
            <w:tcW w:w="6769" w:type="dxa"/>
            <w:gridSpan w:val="7"/>
            <w:tcBorders>
              <w:bottom w:val="nil"/>
            </w:tcBorders>
          </w:tcPr>
          <w:p w:rsidR="00A03509" w:rsidRPr="00944A9E" w:rsidRDefault="002D2023" w:rsidP="00E7344C">
            <w:pPr>
              <w:jc w:val="both"/>
            </w:pPr>
            <w:ins w:id="1942" w:author="Hana Navrátilová" w:date="2019-09-24T11:10:00Z">
              <w:r>
                <w:t>prof. RNDr. Anna Tirpáková, CSc.</w:t>
              </w:r>
              <w:r w:rsidRPr="00944A9E">
                <w:t xml:space="preserve"> </w:t>
              </w:r>
              <w:r w:rsidR="002041A2" w:rsidRPr="00944A9E">
                <w:t>(</w:t>
              </w:r>
              <w:r w:rsidR="005D75EF">
                <w:t>50</w:t>
              </w:r>
              <w:r w:rsidR="00A03509" w:rsidRPr="00944A9E">
                <w:t>%</w:t>
              </w:r>
              <w:r w:rsidR="002041A2" w:rsidRPr="00944A9E">
                <w:t>)</w:t>
              </w:r>
              <w:r w:rsidR="005D75EF">
                <w:t xml:space="preserve">, </w:t>
              </w:r>
            </w:ins>
            <w:r w:rsidR="005D75EF">
              <w:t>Mgr. Marie Pavelková (</w:t>
            </w:r>
            <w:del w:id="1943" w:author="Hana Navrátilová" w:date="2019-09-24T11:10:00Z">
              <w:r w:rsidR="00A03509" w:rsidRPr="00944A9E">
                <w:delText>100</w:delText>
              </w:r>
            </w:del>
            <w:ins w:id="1944" w:author="Hana Navrátilová" w:date="2019-09-24T11:10:00Z">
              <w:r w:rsidR="005D75EF">
                <w:t>50</w:t>
              </w:r>
            </w:ins>
            <w:r w:rsidR="005D75EF">
              <w:t>%)</w:t>
            </w:r>
          </w:p>
        </w:tc>
      </w:tr>
      <w:tr w:rsidR="00A03509" w:rsidRPr="00944A9E" w:rsidTr="00C2364F">
        <w:trPr>
          <w:trHeight w:val="324"/>
          <w:jc w:val="center"/>
        </w:trPr>
        <w:tc>
          <w:tcPr>
            <w:tcW w:w="9855" w:type="dxa"/>
            <w:gridSpan w:val="8"/>
            <w:tcBorders>
              <w:top w:val="nil"/>
            </w:tcBorders>
          </w:tcPr>
          <w:p w:rsidR="00A03509" w:rsidRPr="00944A9E" w:rsidRDefault="00A03509" w:rsidP="00E7344C">
            <w:pPr>
              <w:jc w:val="both"/>
            </w:pPr>
          </w:p>
        </w:tc>
      </w:tr>
      <w:tr w:rsidR="00A03509" w:rsidRPr="00944A9E" w:rsidTr="00C2364F">
        <w:trPr>
          <w:jc w:val="center"/>
        </w:trPr>
        <w:tc>
          <w:tcPr>
            <w:tcW w:w="3086" w:type="dxa"/>
            <w:shd w:val="clear" w:color="auto" w:fill="F7CAAC"/>
          </w:tcPr>
          <w:p w:rsidR="00A03509" w:rsidRPr="00944A9E" w:rsidRDefault="00A03509" w:rsidP="00E7344C">
            <w:pPr>
              <w:jc w:val="both"/>
              <w:rPr>
                <w:b/>
              </w:rPr>
            </w:pPr>
            <w:r w:rsidRPr="00944A9E">
              <w:rPr>
                <w:b/>
              </w:rPr>
              <w:t>Stručná anotace předmětu</w:t>
            </w:r>
          </w:p>
        </w:tc>
        <w:tc>
          <w:tcPr>
            <w:tcW w:w="6769" w:type="dxa"/>
            <w:gridSpan w:val="7"/>
            <w:tcBorders>
              <w:bottom w:val="nil"/>
            </w:tcBorders>
          </w:tcPr>
          <w:p w:rsidR="00A03509" w:rsidRPr="00944A9E" w:rsidRDefault="00A03509" w:rsidP="00E7344C">
            <w:pPr>
              <w:jc w:val="both"/>
            </w:pPr>
          </w:p>
        </w:tc>
      </w:tr>
      <w:tr w:rsidR="00A03509" w:rsidRPr="00944A9E" w:rsidTr="00C2364F">
        <w:trPr>
          <w:trHeight w:val="3938"/>
          <w:jc w:val="center"/>
        </w:trPr>
        <w:tc>
          <w:tcPr>
            <w:tcW w:w="9855" w:type="dxa"/>
            <w:gridSpan w:val="8"/>
            <w:tcBorders>
              <w:top w:val="nil"/>
              <w:bottom w:val="single" w:sz="12" w:space="0" w:color="auto"/>
            </w:tcBorders>
          </w:tcPr>
          <w:p w:rsidR="00A03509" w:rsidRPr="00944A9E" w:rsidRDefault="00A03509" w:rsidP="00E7344C"/>
          <w:p w:rsidR="00A03509" w:rsidRPr="00944A9E" w:rsidRDefault="00A03509" w:rsidP="00E7344C">
            <w:r w:rsidRPr="00944A9E">
              <w:t>Tvorba matematických úloh pro žáky primárního vzděláv</w:t>
            </w:r>
            <w:r w:rsidR="00906E77" w:rsidRPr="00944A9E">
              <w:t>á</w:t>
            </w:r>
            <w:r w:rsidRPr="00944A9E">
              <w:t>ní.</w:t>
            </w:r>
          </w:p>
          <w:p w:rsidR="00A03509" w:rsidRPr="00944A9E" w:rsidRDefault="00A03509" w:rsidP="00E7344C">
            <w:r w:rsidRPr="00944A9E">
              <w:t xml:space="preserve">Tvorba matematických testů pro žáky primárního </w:t>
            </w:r>
            <w:r w:rsidR="00CF3FA4" w:rsidRPr="00944A9E">
              <w:t>vzdělávání</w:t>
            </w:r>
            <w:r w:rsidRPr="00944A9E">
              <w:t xml:space="preserve"> (podle stanovené specifikace rozvíjení myšlenkových procesů).</w:t>
            </w:r>
          </w:p>
          <w:p w:rsidR="00A03509" w:rsidRPr="00944A9E" w:rsidRDefault="00A03509" w:rsidP="00E7344C">
            <w:r w:rsidRPr="00944A9E">
              <w:t xml:space="preserve">Řešení a způsoby hodnocení matematických úloh. </w:t>
            </w:r>
          </w:p>
          <w:p w:rsidR="00A03509" w:rsidRPr="00944A9E" w:rsidRDefault="00A03509" w:rsidP="00E7344C">
            <w:r w:rsidRPr="00944A9E">
              <w:t xml:space="preserve">Ukázky matematických úloh a metod jejich řešení v kontextu nadnárodních a národních měření. </w:t>
            </w:r>
          </w:p>
          <w:p w:rsidR="00A03509" w:rsidRPr="00944A9E" w:rsidRDefault="00A03509" w:rsidP="00E7344C">
            <w:r w:rsidRPr="00944A9E">
              <w:t xml:space="preserve">Specifika práce s nadanými dětmi v matematice. </w:t>
            </w:r>
          </w:p>
          <w:p w:rsidR="00A03509" w:rsidRPr="00944A9E" w:rsidRDefault="00A03509" w:rsidP="00E7344C">
            <w:r w:rsidRPr="00944A9E">
              <w:t xml:space="preserve">Matematické soutěže na 1. stupni ZŠ (celostátní, oblastní), způsoby administrace, specifika pravidel. </w:t>
            </w:r>
          </w:p>
          <w:p w:rsidR="00A03509" w:rsidRPr="00944A9E" w:rsidRDefault="00A03509" w:rsidP="00E7344C">
            <w:r w:rsidRPr="00944A9E">
              <w:t>Matematická hra.</w:t>
            </w:r>
          </w:p>
          <w:p w:rsidR="00A03509" w:rsidRPr="00944A9E" w:rsidRDefault="00A03509" w:rsidP="00E7344C">
            <w:r w:rsidRPr="00944A9E">
              <w:t xml:space="preserve">Typologie didaktických her v matematice a jejich význam pro rozvoj matematických kompetencí žáků primárního vzdělávání. </w:t>
            </w:r>
          </w:p>
          <w:p w:rsidR="00A03509" w:rsidRPr="00944A9E" w:rsidRDefault="00A03509" w:rsidP="00E7344C">
            <w:r w:rsidRPr="00944A9E">
              <w:t>Tvorba matematických didaktických materiálů.</w:t>
            </w:r>
          </w:p>
          <w:p w:rsidR="00A03509" w:rsidRPr="00944A9E" w:rsidRDefault="00A03509" w:rsidP="00E7344C">
            <w:r w:rsidRPr="00944A9E">
              <w:t>Kritické hodnocení matematických didaktických materiálů.</w:t>
            </w:r>
          </w:p>
          <w:p w:rsidR="00A03509" w:rsidRPr="00944A9E" w:rsidRDefault="00A03509" w:rsidP="00E7344C">
            <w:r w:rsidRPr="00944A9E">
              <w:t xml:space="preserve">Zahraniční vzdělávací projekty v matematice. </w:t>
            </w:r>
          </w:p>
          <w:p w:rsidR="00A03509" w:rsidRPr="00944A9E" w:rsidRDefault="00A03509" w:rsidP="00E7344C">
            <w:r w:rsidRPr="00944A9E">
              <w:t>Alternativní vzdělávací projekty v matematice.</w:t>
            </w:r>
          </w:p>
          <w:p w:rsidR="00A03509" w:rsidRPr="00944A9E" w:rsidRDefault="00A03509" w:rsidP="00E7344C">
            <w:r w:rsidRPr="00944A9E">
              <w:t>Užití prostředků ICT ve výuce primární matematiky.</w:t>
            </w:r>
          </w:p>
          <w:p w:rsidR="00A03509" w:rsidRPr="00944A9E" w:rsidRDefault="00CE65E4" w:rsidP="00E7344C">
            <w:r w:rsidRPr="00944A9E">
              <w:t>Didaktické softwaro</w:t>
            </w:r>
            <w:r w:rsidR="00A03509" w:rsidRPr="00944A9E">
              <w:t>vé programy pro podporu výuky matematiky a kritéria jeho hodnocení především z hlediska kvality (matematická odbornost a didaktická korektnost).</w:t>
            </w:r>
          </w:p>
          <w:p w:rsidR="00A03509" w:rsidRDefault="00A03509" w:rsidP="00E7344C">
            <w:pPr>
              <w:rPr>
                <w:del w:id="1945" w:author="Hana Navrátilová" w:date="2019-09-24T11:10:00Z"/>
              </w:rPr>
            </w:pPr>
          </w:p>
          <w:p w:rsidR="00BD4774" w:rsidRDefault="00BD4774" w:rsidP="00E7344C">
            <w:pPr>
              <w:rPr>
                <w:del w:id="1946" w:author="Hana Navrátilová" w:date="2019-09-24T11:10:00Z"/>
              </w:rPr>
            </w:pPr>
          </w:p>
          <w:p w:rsidR="00BD4774" w:rsidRPr="00944A9E" w:rsidRDefault="00BD4774" w:rsidP="00E7344C"/>
        </w:tc>
      </w:tr>
      <w:tr w:rsidR="00A03509" w:rsidRPr="00944A9E" w:rsidTr="00C2364F">
        <w:trPr>
          <w:trHeight w:val="265"/>
          <w:jc w:val="center"/>
        </w:trPr>
        <w:tc>
          <w:tcPr>
            <w:tcW w:w="3653" w:type="dxa"/>
            <w:gridSpan w:val="2"/>
            <w:tcBorders>
              <w:top w:val="nil"/>
            </w:tcBorders>
            <w:shd w:val="clear" w:color="auto" w:fill="F7CAAC"/>
          </w:tcPr>
          <w:p w:rsidR="00A03509" w:rsidRPr="00944A9E" w:rsidRDefault="00A03509" w:rsidP="00E7344C">
            <w:pPr>
              <w:jc w:val="both"/>
            </w:pPr>
            <w:r w:rsidRPr="00944A9E">
              <w:rPr>
                <w:b/>
              </w:rPr>
              <w:t>Studijní literatura a studijní pomůcky</w:t>
            </w:r>
          </w:p>
        </w:tc>
        <w:tc>
          <w:tcPr>
            <w:tcW w:w="6202" w:type="dxa"/>
            <w:gridSpan w:val="6"/>
            <w:tcBorders>
              <w:top w:val="nil"/>
              <w:bottom w:val="nil"/>
            </w:tcBorders>
          </w:tcPr>
          <w:p w:rsidR="00A03509" w:rsidRPr="00944A9E" w:rsidRDefault="00A03509" w:rsidP="00E7344C">
            <w:pPr>
              <w:jc w:val="both"/>
            </w:pPr>
          </w:p>
        </w:tc>
      </w:tr>
      <w:tr w:rsidR="00A03509" w:rsidRPr="00944A9E" w:rsidTr="00C2364F">
        <w:trPr>
          <w:trHeight w:val="1497"/>
          <w:jc w:val="center"/>
        </w:trPr>
        <w:tc>
          <w:tcPr>
            <w:tcW w:w="9855" w:type="dxa"/>
            <w:gridSpan w:val="8"/>
            <w:tcBorders>
              <w:top w:val="nil"/>
            </w:tcBorders>
          </w:tcPr>
          <w:p w:rsidR="00287616" w:rsidRPr="00944A9E" w:rsidRDefault="00287616" w:rsidP="00E7344C">
            <w:pPr>
              <w:jc w:val="both"/>
              <w:rPr>
                <w:b/>
              </w:rPr>
            </w:pPr>
          </w:p>
          <w:p w:rsidR="00A03509" w:rsidRPr="00944A9E" w:rsidRDefault="006A0E43" w:rsidP="00E7344C">
            <w:pPr>
              <w:jc w:val="both"/>
              <w:rPr>
                <w:b/>
              </w:rPr>
            </w:pPr>
            <w:r w:rsidRPr="006A0E43">
              <w:rPr>
                <w:b/>
              </w:rPr>
              <w:t>Povinná literatura:</w:t>
            </w:r>
          </w:p>
          <w:p w:rsidR="00A03509" w:rsidRPr="00944A9E" w:rsidRDefault="00A03509" w:rsidP="00E7344C">
            <w:pPr>
              <w:jc w:val="both"/>
            </w:pPr>
            <w:r w:rsidRPr="00944A9E">
              <w:t>Hejný, M</w:t>
            </w:r>
            <w:r w:rsidR="00CF52DF" w:rsidRPr="00944A9E">
              <w:t>.</w:t>
            </w:r>
            <w:r w:rsidRPr="00944A9E">
              <w:t xml:space="preserve">, </w:t>
            </w:r>
            <w:r w:rsidR="00CF52DF" w:rsidRPr="00944A9E">
              <w:t>&amp;</w:t>
            </w:r>
            <w:r w:rsidR="00E4274B" w:rsidRPr="00944A9E">
              <w:t> </w:t>
            </w:r>
            <w:r w:rsidRPr="00944A9E">
              <w:t xml:space="preserve">Kuřina, F. (2009). </w:t>
            </w:r>
            <w:r w:rsidRPr="00944A9E">
              <w:rPr>
                <w:i/>
              </w:rPr>
              <w:t>Dítě, škola, matematika: konstruktivistické přístupy k vyučování</w:t>
            </w:r>
            <w:r w:rsidRPr="00944A9E">
              <w:t>. Praha: Portál.</w:t>
            </w:r>
          </w:p>
          <w:p w:rsidR="00A03509" w:rsidRPr="008F48AF" w:rsidRDefault="00A03509" w:rsidP="00E7344C">
            <w:r w:rsidRPr="00944A9E">
              <w:t xml:space="preserve">Hejný, M. (2014). </w:t>
            </w:r>
            <w:r w:rsidRPr="00944A9E">
              <w:rPr>
                <w:i/>
              </w:rPr>
              <w:t>Vyuč</w:t>
            </w:r>
            <w:r w:rsidRPr="008F48AF">
              <w:rPr>
                <w:i/>
              </w:rPr>
              <w:t xml:space="preserve">ování matematice orientované na budování schémat: aritmetika </w:t>
            </w:r>
            <w:r w:rsidR="005A315D" w:rsidRPr="008F48AF">
              <w:rPr>
                <w:i/>
              </w:rPr>
              <w:t>prvního stupně</w:t>
            </w:r>
            <w:r w:rsidRPr="008F48AF">
              <w:rPr>
                <w:i/>
              </w:rPr>
              <w:t xml:space="preserve"> ZŠ</w:t>
            </w:r>
            <w:r w:rsidRPr="008F48AF">
              <w:t>. Praha: UK.</w:t>
            </w:r>
          </w:p>
          <w:p w:rsidR="00697203" w:rsidRPr="008F48AF" w:rsidRDefault="0069586A" w:rsidP="00E7344C">
            <w:r w:rsidRPr="008F48AF">
              <w:t xml:space="preserve">Jirotková, D. (2010). </w:t>
            </w:r>
            <w:r w:rsidRPr="008F48AF">
              <w:rPr>
                <w:i/>
              </w:rPr>
              <w:t xml:space="preserve">Cesty ke zkvalitňování výuky geometrie. </w:t>
            </w:r>
            <w:r w:rsidRPr="008F48AF">
              <w:t>Praha: UK.</w:t>
            </w:r>
          </w:p>
          <w:p w:rsidR="0069586A" w:rsidRPr="00944A9E" w:rsidRDefault="00AA77E0" w:rsidP="00E7344C">
            <w:ins w:id="1947" w:author="Hana Navrátilová" w:date="2019-09-24T11:10:00Z">
              <w:r w:rsidRPr="008F48AF">
                <w:t xml:space="preserve">Líška, I., Riečan, B., </w:t>
              </w:r>
              <w:r w:rsidRPr="008F48AF">
                <w:rPr>
                  <w:rFonts w:cstheme="minorHAnsi"/>
                  <w:lang w:val="en-GB"/>
                </w:rPr>
                <w:t xml:space="preserve">&amp; </w:t>
              </w:r>
              <w:r w:rsidRPr="008F48AF">
                <w:t xml:space="preserve">Tirpáková, A. (2018). </w:t>
              </w:r>
              <w:r w:rsidRPr="008F48AF">
                <w:rPr>
                  <w:lang w:val="en-US"/>
                </w:rPr>
                <w:t>An Alternative to Real Number Axioms.</w:t>
              </w:r>
              <w:r w:rsidRPr="008F48AF">
                <w:rPr>
                  <w:b/>
                  <w:lang w:val="en-US"/>
                </w:rPr>
                <w:t> </w:t>
              </w:r>
              <w:r w:rsidRPr="008F48AF">
                <w:rPr>
                  <w:i/>
                  <w:lang w:val="en-US"/>
                </w:rPr>
                <w:t>Open Acces Journal, 7</w:t>
              </w:r>
              <w:r w:rsidRPr="008F48AF">
                <w:rPr>
                  <w:lang w:val="en-US"/>
                </w:rPr>
                <w:t xml:space="preserve">(3), 1-6. </w:t>
              </w:r>
            </w:ins>
            <w:r w:rsidR="0069586A" w:rsidRPr="008F48AF">
              <w:t xml:space="preserve">Polák, J. (2014). </w:t>
            </w:r>
            <w:r w:rsidR="0069586A" w:rsidRPr="008F48AF">
              <w:rPr>
                <w:i/>
              </w:rPr>
              <w:t>Didaktika matematika I.</w:t>
            </w:r>
            <w:r w:rsidR="0069586A" w:rsidRPr="008F48AF">
              <w:t xml:space="preserve"> Praha: Fraus.</w:t>
            </w:r>
          </w:p>
          <w:p w:rsidR="00A03509" w:rsidRPr="00944A9E" w:rsidRDefault="00A03509" w:rsidP="00E7344C">
            <w:pPr>
              <w:jc w:val="both"/>
            </w:pPr>
          </w:p>
          <w:p w:rsidR="00A03509" w:rsidRPr="00944A9E" w:rsidRDefault="006A0E43" w:rsidP="00E7344C">
            <w:pPr>
              <w:jc w:val="both"/>
              <w:rPr>
                <w:b/>
              </w:rPr>
            </w:pPr>
            <w:r w:rsidRPr="006A0E43">
              <w:rPr>
                <w:b/>
              </w:rPr>
              <w:t>Doporučená literatura:</w:t>
            </w:r>
          </w:p>
          <w:p w:rsidR="0069586A" w:rsidRPr="00944A9E" w:rsidRDefault="0069586A" w:rsidP="00E7344C">
            <w:r w:rsidRPr="00944A9E">
              <w:t xml:space="preserve">Kolláriková, Z., &amp; Pupala, B. (eds). (2001). </w:t>
            </w:r>
            <w:r w:rsidRPr="00944A9E">
              <w:rPr>
                <w:i/>
              </w:rPr>
              <w:t>Předškolní a primární pedagogika</w:t>
            </w:r>
            <w:r w:rsidRPr="00944A9E">
              <w:t>. Praha: Portál.</w:t>
            </w:r>
          </w:p>
          <w:p w:rsidR="00A03509" w:rsidRPr="00944A9E" w:rsidRDefault="00A03509" w:rsidP="00E7344C">
            <w:r w:rsidRPr="00944A9E">
              <w:t>Royal</w:t>
            </w:r>
            <w:r w:rsidR="00B369B9" w:rsidRPr="00944A9E">
              <w:t>,</w:t>
            </w:r>
            <w:r w:rsidR="00CF52DF" w:rsidRPr="00944A9E">
              <w:t xml:space="preserve"> B.</w:t>
            </w:r>
            <w:r w:rsidRPr="00944A9E">
              <w:t xml:space="preserve"> (2015). </w:t>
            </w:r>
            <w:r w:rsidRPr="00944A9E">
              <w:rPr>
                <w:i/>
              </w:rPr>
              <w:t>Principy kritického myšlení</w:t>
            </w:r>
            <w:r w:rsidRPr="00944A9E">
              <w:t>. Praha: Ikar.</w:t>
            </w:r>
          </w:p>
          <w:p w:rsidR="00A03509" w:rsidRDefault="00A03509" w:rsidP="00E7344C">
            <w:pPr>
              <w:jc w:val="both"/>
            </w:pPr>
            <w:r w:rsidRPr="00944A9E">
              <w:t>Vágnerová, M. (2005).</w:t>
            </w:r>
            <w:r w:rsidR="00E4274B" w:rsidRPr="00944A9E">
              <w:t> </w:t>
            </w:r>
            <w:r w:rsidRPr="00944A9E">
              <w:rPr>
                <w:i/>
              </w:rPr>
              <w:t>Vývojová psychologie I.: Dětství a dospívání</w:t>
            </w:r>
            <w:r w:rsidRPr="00944A9E">
              <w:t xml:space="preserve">. Praha: Karolinum. </w:t>
            </w:r>
          </w:p>
          <w:p w:rsidR="00BD4774" w:rsidRDefault="00BD4774" w:rsidP="00E7344C">
            <w:pPr>
              <w:jc w:val="both"/>
            </w:pPr>
          </w:p>
          <w:p w:rsidR="00BD4774" w:rsidRPr="00944A9E" w:rsidRDefault="00BD4774" w:rsidP="00E7344C">
            <w:pPr>
              <w:jc w:val="both"/>
            </w:pPr>
          </w:p>
        </w:tc>
      </w:tr>
      <w:tr w:rsidR="00A03509" w:rsidRPr="00944A9E" w:rsidTr="00C2364F">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03509" w:rsidRPr="00944A9E" w:rsidRDefault="00A03509" w:rsidP="00E7344C">
            <w:pPr>
              <w:jc w:val="center"/>
              <w:rPr>
                <w:b/>
              </w:rPr>
            </w:pPr>
            <w:r w:rsidRPr="00944A9E">
              <w:rPr>
                <w:b/>
              </w:rPr>
              <w:t>Informace ke kombinované nebo distanční formě</w:t>
            </w:r>
          </w:p>
        </w:tc>
      </w:tr>
      <w:tr w:rsidR="00A03509" w:rsidRPr="00944A9E" w:rsidTr="00C2364F">
        <w:trPr>
          <w:jc w:val="center"/>
        </w:trPr>
        <w:tc>
          <w:tcPr>
            <w:tcW w:w="4787" w:type="dxa"/>
            <w:gridSpan w:val="3"/>
            <w:tcBorders>
              <w:top w:val="single" w:sz="2" w:space="0" w:color="auto"/>
            </w:tcBorders>
            <w:shd w:val="clear" w:color="auto" w:fill="F7CAAC"/>
          </w:tcPr>
          <w:p w:rsidR="00A03509" w:rsidRPr="00944A9E" w:rsidRDefault="00A03509" w:rsidP="00E7344C">
            <w:pPr>
              <w:jc w:val="both"/>
            </w:pPr>
            <w:r w:rsidRPr="00944A9E">
              <w:rPr>
                <w:b/>
              </w:rPr>
              <w:t>Rozsah konzultací (soustředění)</w:t>
            </w:r>
          </w:p>
        </w:tc>
        <w:tc>
          <w:tcPr>
            <w:tcW w:w="889" w:type="dxa"/>
            <w:tcBorders>
              <w:top w:val="single" w:sz="2" w:space="0" w:color="auto"/>
            </w:tcBorders>
          </w:tcPr>
          <w:p w:rsidR="00A03509" w:rsidRPr="00944A9E" w:rsidRDefault="00A03509" w:rsidP="00E7344C">
            <w:pPr>
              <w:jc w:val="both"/>
            </w:pPr>
          </w:p>
        </w:tc>
        <w:tc>
          <w:tcPr>
            <w:tcW w:w="4179" w:type="dxa"/>
            <w:gridSpan w:val="4"/>
            <w:tcBorders>
              <w:top w:val="single" w:sz="2" w:space="0" w:color="auto"/>
            </w:tcBorders>
            <w:shd w:val="clear" w:color="auto" w:fill="F7CAAC"/>
          </w:tcPr>
          <w:p w:rsidR="00A03509" w:rsidRPr="00944A9E" w:rsidRDefault="00A03509" w:rsidP="00E7344C">
            <w:pPr>
              <w:jc w:val="both"/>
              <w:rPr>
                <w:b/>
              </w:rPr>
            </w:pPr>
            <w:r w:rsidRPr="00944A9E">
              <w:rPr>
                <w:b/>
              </w:rPr>
              <w:t xml:space="preserve">hodin </w:t>
            </w:r>
          </w:p>
        </w:tc>
      </w:tr>
      <w:tr w:rsidR="00A03509" w:rsidRPr="00944A9E" w:rsidTr="00C2364F">
        <w:trPr>
          <w:trHeight w:val="243"/>
          <w:jc w:val="center"/>
        </w:trPr>
        <w:tc>
          <w:tcPr>
            <w:tcW w:w="9855" w:type="dxa"/>
            <w:gridSpan w:val="8"/>
            <w:shd w:val="clear" w:color="auto" w:fill="F7CAAC"/>
          </w:tcPr>
          <w:p w:rsidR="00A03509" w:rsidRPr="00944A9E" w:rsidRDefault="00A03509" w:rsidP="00E7344C">
            <w:pPr>
              <w:jc w:val="both"/>
              <w:rPr>
                <w:b/>
              </w:rPr>
            </w:pPr>
            <w:r w:rsidRPr="00944A9E">
              <w:rPr>
                <w:b/>
              </w:rPr>
              <w:t>Informace o způsobu kontaktu s vyučujícím</w:t>
            </w:r>
          </w:p>
        </w:tc>
      </w:tr>
      <w:tr w:rsidR="00A03509" w:rsidRPr="00944A9E" w:rsidTr="00C2364F">
        <w:trPr>
          <w:trHeight w:val="463"/>
          <w:jc w:val="center"/>
        </w:trPr>
        <w:tc>
          <w:tcPr>
            <w:tcW w:w="9855" w:type="dxa"/>
            <w:gridSpan w:val="8"/>
          </w:tcPr>
          <w:p w:rsidR="00A03509" w:rsidRPr="00944A9E" w:rsidRDefault="00A03509" w:rsidP="00E7344C">
            <w:pPr>
              <w:jc w:val="both"/>
            </w:pPr>
          </w:p>
        </w:tc>
      </w:tr>
    </w:tbl>
    <w:p w:rsidR="005314DC" w:rsidRDefault="005314DC" w:rsidP="00E7344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235AD" w:rsidRPr="00944A9E" w:rsidTr="00ED11B7">
        <w:trPr>
          <w:jc w:val="center"/>
        </w:trPr>
        <w:tc>
          <w:tcPr>
            <w:tcW w:w="10207" w:type="dxa"/>
            <w:gridSpan w:val="8"/>
            <w:tcBorders>
              <w:bottom w:val="double" w:sz="4" w:space="0" w:color="auto"/>
            </w:tcBorders>
            <w:shd w:val="clear" w:color="auto" w:fill="BDD6EE"/>
          </w:tcPr>
          <w:p w:rsidR="000235AD" w:rsidRPr="00944A9E" w:rsidRDefault="000235AD" w:rsidP="00E7344C">
            <w:pPr>
              <w:jc w:val="both"/>
              <w:rPr>
                <w:b/>
                <w:sz w:val="28"/>
                <w:szCs w:val="28"/>
              </w:rPr>
            </w:pPr>
            <w:r w:rsidRPr="00944A9E">
              <w:br w:type="page"/>
            </w:r>
            <w:r w:rsidRPr="00944A9E">
              <w:rPr>
                <w:b/>
                <w:sz w:val="28"/>
                <w:szCs w:val="28"/>
              </w:rPr>
              <w:t>B-III – Charakteristika studijního předmětu</w:t>
            </w:r>
          </w:p>
        </w:tc>
      </w:tr>
      <w:tr w:rsidR="000235AD" w:rsidRPr="00944A9E" w:rsidTr="00ED11B7">
        <w:trPr>
          <w:jc w:val="center"/>
        </w:trPr>
        <w:tc>
          <w:tcPr>
            <w:tcW w:w="3479" w:type="dxa"/>
            <w:tcBorders>
              <w:top w:val="double" w:sz="4" w:space="0" w:color="auto"/>
            </w:tcBorders>
            <w:shd w:val="clear" w:color="auto" w:fill="F7CAAC"/>
          </w:tcPr>
          <w:p w:rsidR="000235AD" w:rsidRPr="00944A9E" w:rsidRDefault="000235AD" w:rsidP="00E7344C">
            <w:pPr>
              <w:jc w:val="both"/>
              <w:rPr>
                <w:b/>
              </w:rPr>
            </w:pPr>
            <w:r w:rsidRPr="00944A9E">
              <w:rPr>
                <w:b/>
              </w:rPr>
              <w:t>Název studijního předmětu</w:t>
            </w:r>
          </w:p>
        </w:tc>
        <w:tc>
          <w:tcPr>
            <w:tcW w:w="6728" w:type="dxa"/>
            <w:gridSpan w:val="7"/>
            <w:tcBorders>
              <w:top w:val="double" w:sz="4" w:space="0" w:color="auto"/>
            </w:tcBorders>
          </w:tcPr>
          <w:p w:rsidR="000235AD" w:rsidRPr="00944A9E" w:rsidRDefault="000235AD" w:rsidP="00E7344C">
            <w:pPr>
              <w:jc w:val="both"/>
            </w:pPr>
            <w:r w:rsidRPr="00944A9E">
              <w:t>Role metodika školní prevence na ZŠ</w:t>
            </w:r>
          </w:p>
        </w:tc>
      </w:tr>
      <w:tr w:rsidR="000235AD" w:rsidRPr="00944A9E" w:rsidTr="00ED11B7">
        <w:trPr>
          <w:jc w:val="center"/>
        </w:trPr>
        <w:tc>
          <w:tcPr>
            <w:tcW w:w="3479" w:type="dxa"/>
            <w:shd w:val="clear" w:color="auto" w:fill="F7CAAC"/>
          </w:tcPr>
          <w:p w:rsidR="000235AD" w:rsidRPr="00944A9E" w:rsidRDefault="000235AD" w:rsidP="00E7344C">
            <w:pPr>
              <w:jc w:val="both"/>
              <w:rPr>
                <w:b/>
              </w:rPr>
            </w:pPr>
            <w:r w:rsidRPr="00944A9E">
              <w:rPr>
                <w:b/>
              </w:rPr>
              <w:t>Typ předmětu</w:t>
            </w:r>
          </w:p>
        </w:tc>
        <w:tc>
          <w:tcPr>
            <w:tcW w:w="3406" w:type="dxa"/>
            <w:gridSpan w:val="4"/>
          </w:tcPr>
          <w:p w:rsidR="000235AD" w:rsidRPr="00944A9E" w:rsidRDefault="000235AD" w:rsidP="00E7344C">
            <w:pPr>
              <w:jc w:val="both"/>
            </w:pPr>
            <w:r w:rsidRPr="00944A9E">
              <w:t>povinně volitelný, PZ</w:t>
            </w:r>
          </w:p>
        </w:tc>
        <w:tc>
          <w:tcPr>
            <w:tcW w:w="2695" w:type="dxa"/>
            <w:gridSpan w:val="2"/>
            <w:shd w:val="clear" w:color="auto" w:fill="F7CAAC"/>
          </w:tcPr>
          <w:p w:rsidR="000235AD" w:rsidRPr="00944A9E" w:rsidRDefault="000235AD" w:rsidP="00E7344C">
            <w:pPr>
              <w:jc w:val="both"/>
            </w:pPr>
            <w:r w:rsidRPr="00944A9E">
              <w:rPr>
                <w:b/>
              </w:rPr>
              <w:t>doporučený ročník / semestr</w:t>
            </w:r>
          </w:p>
        </w:tc>
        <w:tc>
          <w:tcPr>
            <w:tcW w:w="627" w:type="dxa"/>
          </w:tcPr>
          <w:p w:rsidR="000235AD" w:rsidRPr="00944A9E" w:rsidRDefault="000235AD" w:rsidP="00E7344C">
            <w:pPr>
              <w:jc w:val="both"/>
            </w:pPr>
            <w:r w:rsidRPr="00944A9E">
              <w:t>5/ZS</w:t>
            </w:r>
          </w:p>
        </w:tc>
      </w:tr>
      <w:tr w:rsidR="000235AD" w:rsidRPr="00944A9E" w:rsidTr="00ED11B7">
        <w:trPr>
          <w:jc w:val="center"/>
        </w:trPr>
        <w:tc>
          <w:tcPr>
            <w:tcW w:w="3479" w:type="dxa"/>
            <w:shd w:val="clear" w:color="auto" w:fill="F7CAAC"/>
          </w:tcPr>
          <w:p w:rsidR="000235AD" w:rsidRPr="00944A9E" w:rsidRDefault="000235AD" w:rsidP="00E7344C">
            <w:pPr>
              <w:jc w:val="both"/>
              <w:rPr>
                <w:b/>
              </w:rPr>
            </w:pPr>
            <w:r w:rsidRPr="00944A9E">
              <w:rPr>
                <w:b/>
              </w:rPr>
              <w:t>Rozsah studijního předmětu</w:t>
            </w:r>
          </w:p>
        </w:tc>
        <w:tc>
          <w:tcPr>
            <w:tcW w:w="1701" w:type="dxa"/>
            <w:gridSpan w:val="2"/>
          </w:tcPr>
          <w:p w:rsidR="000235AD" w:rsidRPr="00944A9E" w:rsidRDefault="000235AD" w:rsidP="00E7344C">
            <w:pPr>
              <w:jc w:val="both"/>
            </w:pPr>
            <w:r w:rsidRPr="00944A9E">
              <w:t>28c</w:t>
            </w:r>
          </w:p>
        </w:tc>
        <w:tc>
          <w:tcPr>
            <w:tcW w:w="889" w:type="dxa"/>
            <w:shd w:val="clear" w:color="auto" w:fill="F7CAAC"/>
          </w:tcPr>
          <w:p w:rsidR="000235AD" w:rsidRPr="00944A9E" w:rsidRDefault="000235AD" w:rsidP="00E7344C">
            <w:pPr>
              <w:jc w:val="both"/>
              <w:rPr>
                <w:b/>
              </w:rPr>
            </w:pPr>
            <w:r w:rsidRPr="00944A9E">
              <w:rPr>
                <w:b/>
              </w:rPr>
              <w:t xml:space="preserve">hod. </w:t>
            </w:r>
          </w:p>
        </w:tc>
        <w:tc>
          <w:tcPr>
            <w:tcW w:w="816" w:type="dxa"/>
          </w:tcPr>
          <w:p w:rsidR="000235AD" w:rsidRPr="00944A9E" w:rsidRDefault="000235AD" w:rsidP="00E7344C">
            <w:pPr>
              <w:jc w:val="both"/>
            </w:pPr>
            <w:r w:rsidRPr="00944A9E">
              <w:t>28</w:t>
            </w:r>
          </w:p>
        </w:tc>
        <w:tc>
          <w:tcPr>
            <w:tcW w:w="2156" w:type="dxa"/>
            <w:shd w:val="clear" w:color="auto" w:fill="F7CAAC"/>
          </w:tcPr>
          <w:p w:rsidR="000235AD" w:rsidRPr="00944A9E" w:rsidRDefault="000235AD" w:rsidP="00E7344C">
            <w:pPr>
              <w:jc w:val="both"/>
              <w:rPr>
                <w:b/>
              </w:rPr>
            </w:pPr>
            <w:r w:rsidRPr="00944A9E">
              <w:rPr>
                <w:b/>
              </w:rPr>
              <w:t>kreditů</w:t>
            </w:r>
          </w:p>
        </w:tc>
        <w:tc>
          <w:tcPr>
            <w:tcW w:w="1166" w:type="dxa"/>
            <w:gridSpan w:val="2"/>
          </w:tcPr>
          <w:p w:rsidR="000235AD" w:rsidRPr="00944A9E" w:rsidRDefault="000235AD" w:rsidP="00E7344C">
            <w:pPr>
              <w:jc w:val="both"/>
            </w:pPr>
            <w:r w:rsidRPr="00944A9E">
              <w:t>2</w:t>
            </w:r>
          </w:p>
        </w:tc>
      </w:tr>
      <w:tr w:rsidR="000235AD" w:rsidRPr="00944A9E" w:rsidTr="00ED11B7">
        <w:trPr>
          <w:jc w:val="center"/>
        </w:trPr>
        <w:tc>
          <w:tcPr>
            <w:tcW w:w="3479" w:type="dxa"/>
            <w:shd w:val="clear" w:color="auto" w:fill="F7CAAC"/>
          </w:tcPr>
          <w:p w:rsidR="000235AD" w:rsidRPr="00944A9E" w:rsidRDefault="000235AD" w:rsidP="00E7344C">
            <w:pPr>
              <w:jc w:val="both"/>
              <w:rPr>
                <w:b/>
              </w:rPr>
            </w:pPr>
            <w:r w:rsidRPr="00944A9E">
              <w:rPr>
                <w:b/>
              </w:rPr>
              <w:t>Prerekvizity, korekvizity, ekvivalence</w:t>
            </w:r>
          </w:p>
        </w:tc>
        <w:tc>
          <w:tcPr>
            <w:tcW w:w="6728" w:type="dxa"/>
            <w:gridSpan w:val="7"/>
          </w:tcPr>
          <w:p w:rsidR="000235AD" w:rsidRPr="00944A9E" w:rsidRDefault="000235AD" w:rsidP="00E7344C">
            <w:pPr>
              <w:jc w:val="both"/>
            </w:pPr>
          </w:p>
        </w:tc>
      </w:tr>
      <w:tr w:rsidR="000235AD" w:rsidRPr="00944A9E" w:rsidTr="00ED11B7">
        <w:trPr>
          <w:jc w:val="center"/>
        </w:trPr>
        <w:tc>
          <w:tcPr>
            <w:tcW w:w="3479" w:type="dxa"/>
            <w:shd w:val="clear" w:color="auto" w:fill="F7CAAC"/>
          </w:tcPr>
          <w:p w:rsidR="000235AD" w:rsidRPr="00944A9E" w:rsidRDefault="000235AD" w:rsidP="00E7344C">
            <w:pPr>
              <w:jc w:val="both"/>
              <w:rPr>
                <w:b/>
              </w:rPr>
            </w:pPr>
            <w:r w:rsidRPr="00944A9E">
              <w:rPr>
                <w:b/>
              </w:rPr>
              <w:t>Způsob ověření studijních výsledků</w:t>
            </w:r>
          </w:p>
        </w:tc>
        <w:tc>
          <w:tcPr>
            <w:tcW w:w="3406" w:type="dxa"/>
            <w:gridSpan w:val="4"/>
          </w:tcPr>
          <w:p w:rsidR="000235AD" w:rsidRPr="00944A9E" w:rsidRDefault="000235AD" w:rsidP="00E7344C">
            <w:pPr>
              <w:jc w:val="both"/>
            </w:pPr>
            <w:r w:rsidRPr="00944A9E">
              <w:t>zápočet</w:t>
            </w:r>
          </w:p>
        </w:tc>
        <w:tc>
          <w:tcPr>
            <w:tcW w:w="2156" w:type="dxa"/>
            <w:shd w:val="clear" w:color="auto" w:fill="F7CAAC"/>
          </w:tcPr>
          <w:p w:rsidR="000235AD" w:rsidRPr="00944A9E" w:rsidRDefault="000235AD" w:rsidP="00E7344C">
            <w:pPr>
              <w:jc w:val="both"/>
              <w:rPr>
                <w:b/>
              </w:rPr>
            </w:pPr>
            <w:r w:rsidRPr="00944A9E">
              <w:rPr>
                <w:b/>
              </w:rPr>
              <w:t>Forma výuky</w:t>
            </w:r>
          </w:p>
        </w:tc>
        <w:tc>
          <w:tcPr>
            <w:tcW w:w="1166" w:type="dxa"/>
            <w:gridSpan w:val="2"/>
          </w:tcPr>
          <w:p w:rsidR="000235AD" w:rsidRPr="00944A9E" w:rsidRDefault="000235AD" w:rsidP="00E7344C">
            <w:pPr>
              <w:jc w:val="both"/>
            </w:pPr>
            <w:r w:rsidRPr="00944A9E">
              <w:t>cvičení</w:t>
            </w:r>
          </w:p>
        </w:tc>
      </w:tr>
      <w:tr w:rsidR="000235AD" w:rsidRPr="00944A9E" w:rsidTr="00ED11B7">
        <w:trPr>
          <w:jc w:val="center"/>
        </w:trPr>
        <w:tc>
          <w:tcPr>
            <w:tcW w:w="3479" w:type="dxa"/>
            <w:shd w:val="clear" w:color="auto" w:fill="F7CAAC"/>
          </w:tcPr>
          <w:p w:rsidR="000235AD" w:rsidRPr="00944A9E" w:rsidRDefault="000235AD"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0235AD" w:rsidRPr="00944A9E" w:rsidRDefault="000235AD" w:rsidP="00E7344C">
            <w:pPr>
              <w:jc w:val="both"/>
            </w:pPr>
            <w:r w:rsidRPr="00944A9E">
              <w:t>Absolvování 1 průběžného testu (min. 60%), zpracování a prezentace seminární práce na téma zadané vyučujícím.</w:t>
            </w:r>
          </w:p>
        </w:tc>
      </w:tr>
      <w:tr w:rsidR="000235AD" w:rsidRPr="00944A9E" w:rsidTr="00ED11B7">
        <w:trPr>
          <w:trHeight w:val="554"/>
          <w:jc w:val="center"/>
        </w:trPr>
        <w:tc>
          <w:tcPr>
            <w:tcW w:w="10207" w:type="dxa"/>
            <w:gridSpan w:val="8"/>
            <w:tcBorders>
              <w:top w:val="nil"/>
            </w:tcBorders>
          </w:tcPr>
          <w:p w:rsidR="000235AD" w:rsidRPr="00944A9E" w:rsidRDefault="000235AD" w:rsidP="00E7344C">
            <w:pPr>
              <w:jc w:val="both"/>
            </w:pPr>
          </w:p>
        </w:tc>
      </w:tr>
      <w:tr w:rsidR="000235AD" w:rsidRPr="00944A9E" w:rsidTr="00ED11B7">
        <w:trPr>
          <w:trHeight w:val="197"/>
          <w:jc w:val="center"/>
        </w:trPr>
        <w:tc>
          <w:tcPr>
            <w:tcW w:w="3479" w:type="dxa"/>
            <w:tcBorders>
              <w:top w:val="nil"/>
            </w:tcBorders>
            <w:shd w:val="clear" w:color="auto" w:fill="F7CAAC"/>
          </w:tcPr>
          <w:p w:rsidR="000235AD" w:rsidRPr="00944A9E" w:rsidRDefault="000235AD" w:rsidP="00E7344C">
            <w:pPr>
              <w:jc w:val="both"/>
              <w:rPr>
                <w:b/>
              </w:rPr>
            </w:pPr>
            <w:r w:rsidRPr="00944A9E">
              <w:rPr>
                <w:b/>
              </w:rPr>
              <w:t>Garant předmětu</w:t>
            </w:r>
          </w:p>
        </w:tc>
        <w:tc>
          <w:tcPr>
            <w:tcW w:w="6728" w:type="dxa"/>
            <w:gridSpan w:val="7"/>
            <w:tcBorders>
              <w:top w:val="nil"/>
            </w:tcBorders>
          </w:tcPr>
          <w:p w:rsidR="000235AD" w:rsidRPr="00944A9E" w:rsidRDefault="000235AD" w:rsidP="00E7344C">
            <w:pPr>
              <w:jc w:val="both"/>
            </w:pPr>
            <w:r w:rsidRPr="00944A9E">
              <w:t>PhDr. Roman Božik, Ph.D.</w:t>
            </w:r>
          </w:p>
        </w:tc>
      </w:tr>
      <w:tr w:rsidR="000235AD" w:rsidRPr="00944A9E" w:rsidTr="00ED11B7">
        <w:trPr>
          <w:trHeight w:val="543"/>
          <w:jc w:val="center"/>
        </w:trPr>
        <w:tc>
          <w:tcPr>
            <w:tcW w:w="3479" w:type="dxa"/>
            <w:tcBorders>
              <w:top w:val="nil"/>
            </w:tcBorders>
            <w:shd w:val="clear" w:color="auto" w:fill="F7CAAC"/>
          </w:tcPr>
          <w:p w:rsidR="000235AD" w:rsidRPr="00944A9E" w:rsidRDefault="000235AD" w:rsidP="00E7344C">
            <w:pPr>
              <w:jc w:val="both"/>
              <w:rPr>
                <w:b/>
              </w:rPr>
            </w:pPr>
            <w:r w:rsidRPr="00944A9E">
              <w:rPr>
                <w:b/>
              </w:rPr>
              <w:t>Zapojení garanta do výuky předmětu</w:t>
            </w:r>
          </w:p>
        </w:tc>
        <w:tc>
          <w:tcPr>
            <w:tcW w:w="6728" w:type="dxa"/>
            <w:gridSpan w:val="7"/>
            <w:tcBorders>
              <w:top w:val="nil"/>
            </w:tcBorders>
          </w:tcPr>
          <w:p w:rsidR="000235AD" w:rsidRPr="00944A9E" w:rsidRDefault="000235AD" w:rsidP="00E7344C">
            <w:pPr>
              <w:jc w:val="both"/>
            </w:pPr>
            <w:r w:rsidRPr="00944A9E">
              <w:t>cvičící</w:t>
            </w:r>
          </w:p>
        </w:tc>
      </w:tr>
      <w:tr w:rsidR="000235AD" w:rsidRPr="00944A9E" w:rsidTr="00ED11B7">
        <w:trPr>
          <w:jc w:val="center"/>
        </w:trPr>
        <w:tc>
          <w:tcPr>
            <w:tcW w:w="3479" w:type="dxa"/>
            <w:shd w:val="clear" w:color="auto" w:fill="F7CAAC"/>
          </w:tcPr>
          <w:p w:rsidR="000235AD" w:rsidRPr="00944A9E" w:rsidRDefault="000235AD" w:rsidP="00E7344C">
            <w:pPr>
              <w:jc w:val="both"/>
              <w:rPr>
                <w:b/>
              </w:rPr>
            </w:pPr>
            <w:r w:rsidRPr="00944A9E">
              <w:rPr>
                <w:b/>
              </w:rPr>
              <w:t>Vyučující</w:t>
            </w:r>
          </w:p>
        </w:tc>
        <w:tc>
          <w:tcPr>
            <w:tcW w:w="6728" w:type="dxa"/>
            <w:gridSpan w:val="7"/>
            <w:tcBorders>
              <w:bottom w:val="nil"/>
            </w:tcBorders>
            <w:shd w:val="clear" w:color="auto" w:fill="auto"/>
          </w:tcPr>
          <w:p w:rsidR="000235AD" w:rsidRPr="00944A9E" w:rsidRDefault="000235AD" w:rsidP="00E7344C">
            <w:pPr>
              <w:jc w:val="both"/>
            </w:pPr>
            <w:r w:rsidRPr="00944A9E">
              <w:t>PhDr. Roman Božik, Ph.D. (100%)</w:t>
            </w:r>
          </w:p>
        </w:tc>
      </w:tr>
      <w:tr w:rsidR="000235AD" w:rsidRPr="00944A9E" w:rsidTr="00ED11B7">
        <w:trPr>
          <w:trHeight w:val="554"/>
          <w:jc w:val="center"/>
        </w:trPr>
        <w:tc>
          <w:tcPr>
            <w:tcW w:w="10207" w:type="dxa"/>
            <w:gridSpan w:val="8"/>
            <w:tcBorders>
              <w:top w:val="nil"/>
            </w:tcBorders>
          </w:tcPr>
          <w:p w:rsidR="000235AD" w:rsidRPr="00944A9E" w:rsidRDefault="000235AD" w:rsidP="00E7344C">
            <w:pPr>
              <w:jc w:val="both"/>
            </w:pPr>
          </w:p>
        </w:tc>
      </w:tr>
      <w:tr w:rsidR="000235AD" w:rsidRPr="00944A9E" w:rsidTr="00ED11B7">
        <w:trPr>
          <w:jc w:val="center"/>
        </w:trPr>
        <w:tc>
          <w:tcPr>
            <w:tcW w:w="3479" w:type="dxa"/>
            <w:shd w:val="clear" w:color="auto" w:fill="F7CAAC"/>
          </w:tcPr>
          <w:p w:rsidR="000235AD" w:rsidRPr="00944A9E" w:rsidRDefault="000235AD" w:rsidP="00E7344C">
            <w:pPr>
              <w:jc w:val="both"/>
              <w:rPr>
                <w:b/>
              </w:rPr>
            </w:pPr>
            <w:r w:rsidRPr="00944A9E">
              <w:rPr>
                <w:b/>
              </w:rPr>
              <w:t>Stručná anotace předmětu</w:t>
            </w:r>
          </w:p>
        </w:tc>
        <w:tc>
          <w:tcPr>
            <w:tcW w:w="6728" w:type="dxa"/>
            <w:gridSpan w:val="7"/>
            <w:tcBorders>
              <w:bottom w:val="nil"/>
            </w:tcBorders>
          </w:tcPr>
          <w:p w:rsidR="000235AD" w:rsidRPr="00944A9E" w:rsidRDefault="000235AD" w:rsidP="00E7344C">
            <w:pPr>
              <w:jc w:val="both"/>
            </w:pPr>
          </w:p>
        </w:tc>
      </w:tr>
      <w:tr w:rsidR="000235AD" w:rsidRPr="00944A9E" w:rsidTr="00ED11B7">
        <w:trPr>
          <w:trHeight w:val="3849"/>
          <w:jc w:val="center"/>
        </w:trPr>
        <w:tc>
          <w:tcPr>
            <w:tcW w:w="10207" w:type="dxa"/>
            <w:gridSpan w:val="8"/>
            <w:tcBorders>
              <w:top w:val="nil"/>
              <w:bottom w:val="single" w:sz="12" w:space="0" w:color="auto"/>
            </w:tcBorders>
          </w:tcPr>
          <w:p w:rsidR="000235AD" w:rsidRPr="00944A9E" w:rsidRDefault="000235AD" w:rsidP="00E7344C">
            <w:pPr>
              <w:jc w:val="both"/>
            </w:pPr>
          </w:p>
          <w:p w:rsidR="000235AD" w:rsidRPr="00944A9E" w:rsidRDefault="000235AD" w:rsidP="00E7344C">
            <w:pPr>
              <w:jc w:val="both"/>
            </w:pPr>
            <w:r w:rsidRPr="00944A9E">
              <w:t>Rizikové chování a sociálně patologické jevy.</w:t>
            </w:r>
          </w:p>
          <w:p w:rsidR="000235AD" w:rsidRPr="00944A9E" w:rsidRDefault="000235AD" w:rsidP="00E7344C">
            <w:pPr>
              <w:jc w:val="both"/>
            </w:pPr>
            <w:r w:rsidRPr="00944A9E">
              <w:t>Formy rizikového chování.</w:t>
            </w:r>
          </w:p>
          <w:p w:rsidR="000235AD" w:rsidRPr="00944A9E" w:rsidRDefault="000235AD" w:rsidP="00E7344C">
            <w:pPr>
              <w:jc w:val="both"/>
            </w:pPr>
            <w:r w:rsidRPr="00944A9E">
              <w:t>Pojem prevence rizikového chování – druhy prevence.</w:t>
            </w:r>
          </w:p>
          <w:p w:rsidR="000235AD" w:rsidRPr="00944A9E" w:rsidRDefault="000235AD" w:rsidP="00E7344C">
            <w:pPr>
              <w:jc w:val="both"/>
            </w:pPr>
            <w:r w:rsidRPr="00944A9E">
              <w:t>Organizační struktura primární prevence v resortu školství.</w:t>
            </w:r>
          </w:p>
          <w:p w:rsidR="000235AD" w:rsidRPr="00944A9E" w:rsidRDefault="000235AD" w:rsidP="00E7344C">
            <w:pPr>
              <w:jc w:val="both"/>
            </w:pPr>
            <w:r w:rsidRPr="00944A9E">
              <w:t>Legislativní rámec školní primární prevence.</w:t>
            </w:r>
          </w:p>
          <w:p w:rsidR="000235AD" w:rsidRPr="00944A9E" w:rsidRDefault="000235AD" w:rsidP="00E7344C">
            <w:pPr>
              <w:jc w:val="both"/>
            </w:pPr>
            <w:r w:rsidRPr="00944A9E">
              <w:t>Školní metodik prevence.</w:t>
            </w:r>
          </w:p>
          <w:p w:rsidR="000235AD" w:rsidRPr="00944A9E" w:rsidRDefault="000235AD" w:rsidP="00E7344C">
            <w:pPr>
              <w:jc w:val="both"/>
            </w:pPr>
            <w:r w:rsidRPr="00944A9E">
              <w:t>Odborná příprava metodika prevence.</w:t>
            </w:r>
          </w:p>
          <w:p w:rsidR="000235AD" w:rsidRPr="00944A9E" w:rsidRDefault="000235AD" w:rsidP="00E7344C">
            <w:pPr>
              <w:jc w:val="both"/>
            </w:pPr>
            <w:r w:rsidRPr="00944A9E">
              <w:t>Minimální preventivní program.</w:t>
            </w:r>
          </w:p>
          <w:p w:rsidR="000235AD" w:rsidRPr="00944A9E" w:rsidRDefault="000235AD" w:rsidP="00E7344C">
            <w:pPr>
              <w:jc w:val="both"/>
            </w:pPr>
            <w:r w:rsidRPr="00944A9E">
              <w:t>Vyhledávání žáků s rizikem vzniku či již existujícími projevy rizikového chování.</w:t>
            </w:r>
          </w:p>
          <w:p w:rsidR="000235AD" w:rsidRPr="00944A9E" w:rsidRDefault="000235AD" w:rsidP="00E7344C">
            <w:pPr>
              <w:jc w:val="both"/>
            </w:pPr>
            <w:r w:rsidRPr="00944A9E">
              <w:t>Koordinace spolupráce s dalšími subjekty působícími na poli prevence rizikového chování.</w:t>
            </w:r>
          </w:p>
          <w:p w:rsidR="000235AD" w:rsidRPr="00944A9E" w:rsidRDefault="000235AD" w:rsidP="00E7344C">
            <w:pPr>
              <w:jc w:val="both"/>
            </w:pPr>
            <w:r w:rsidRPr="00944A9E">
              <w:t>Poradenské služby.</w:t>
            </w:r>
          </w:p>
          <w:p w:rsidR="000235AD" w:rsidRPr="00944A9E" w:rsidRDefault="000235AD" w:rsidP="00E7344C">
            <w:pPr>
              <w:jc w:val="both"/>
            </w:pPr>
            <w:r w:rsidRPr="00944A9E">
              <w:t>Koordinace vzdělávání v oblasti prevence rizikového chování.</w:t>
            </w:r>
          </w:p>
          <w:p w:rsidR="000235AD" w:rsidRPr="00944A9E" w:rsidRDefault="000235AD" w:rsidP="00E7344C">
            <w:pPr>
              <w:jc w:val="both"/>
            </w:pPr>
            <w:r w:rsidRPr="00944A9E">
              <w:t>Monitoring a zachycování signálů hrozících rozvojem rizikového chování ve škole.</w:t>
            </w:r>
          </w:p>
          <w:p w:rsidR="000235AD" w:rsidRPr="00944A9E" w:rsidRDefault="000235AD" w:rsidP="00E7344C">
            <w:pPr>
              <w:jc w:val="both"/>
            </w:pPr>
            <w:r w:rsidRPr="00944A9E">
              <w:t>Rodina a komunikace s rodiči.</w:t>
            </w:r>
          </w:p>
          <w:p w:rsidR="000235AD" w:rsidRDefault="000235AD" w:rsidP="00E7344C">
            <w:pPr>
              <w:jc w:val="both"/>
            </w:pPr>
          </w:p>
          <w:p w:rsidR="00BD4774" w:rsidRDefault="00BD4774" w:rsidP="00E7344C">
            <w:pPr>
              <w:jc w:val="both"/>
            </w:pPr>
          </w:p>
          <w:p w:rsidR="00BD4774" w:rsidRDefault="00BD4774" w:rsidP="00E7344C">
            <w:pPr>
              <w:jc w:val="both"/>
              <w:rPr>
                <w:del w:id="1948" w:author="Hana Navrátilová" w:date="2019-09-24T11:10:00Z"/>
              </w:rPr>
            </w:pPr>
          </w:p>
          <w:p w:rsidR="00BD4774" w:rsidRDefault="00BD4774" w:rsidP="00E7344C">
            <w:pPr>
              <w:jc w:val="both"/>
              <w:rPr>
                <w:del w:id="1949" w:author="Hana Navrátilová" w:date="2019-09-24T11:10:00Z"/>
              </w:rPr>
            </w:pPr>
          </w:p>
          <w:p w:rsidR="00BD4774" w:rsidRPr="00944A9E" w:rsidRDefault="00BD4774" w:rsidP="00E7344C">
            <w:pPr>
              <w:jc w:val="both"/>
            </w:pPr>
          </w:p>
        </w:tc>
      </w:tr>
      <w:tr w:rsidR="000235AD" w:rsidRPr="00944A9E" w:rsidTr="00ED11B7">
        <w:trPr>
          <w:trHeight w:val="265"/>
          <w:jc w:val="center"/>
        </w:trPr>
        <w:tc>
          <w:tcPr>
            <w:tcW w:w="4046" w:type="dxa"/>
            <w:gridSpan w:val="2"/>
            <w:tcBorders>
              <w:top w:val="nil"/>
            </w:tcBorders>
            <w:shd w:val="clear" w:color="auto" w:fill="F7CAAC"/>
          </w:tcPr>
          <w:p w:rsidR="000235AD" w:rsidRPr="00944A9E" w:rsidRDefault="000235AD" w:rsidP="00E7344C">
            <w:pPr>
              <w:jc w:val="both"/>
            </w:pPr>
            <w:r w:rsidRPr="00944A9E">
              <w:rPr>
                <w:b/>
              </w:rPr>
              <w:t>Studijní literatura a studijní pomůcky</w:t>
            </w:r>
          </w:p>
        </w:tc>
        <w:tc>
          <w:tcPr>
            <w:tcW w:w="6161" w:type="dxa"/>
            <w:gridSpan w:val="6"/>
            <w:tcBorders>
              <w:top w:val="nil"/>
              <w:bottom w:val="nil"/>
            </w:tcBorders>
          </w:tcPr>
          <w:p w:rsidR="000235AD" w:rsidRPr="00944A9E" w:rsidRDefault="000235AD" w:rsidP="00E7344C">
            <w:pPr>
              <w:jc w:val="both"/>
            </w:pPr>
          </w:p>
        </w:tc>
      </w:tr>
      <w:tr w:rsidR="000235AD" w:rsidRPr="00944A9E" w:rsidTr="00ED11B7">
        <w:trPr>
          <w:trHeight w:val="1497"/>
          <w:jc w:val="center"/>
        </w:trPr>
        <w:tc>
          <w:tcPr>
            <w:tcW w:w="10207" w:type="dxa"/>
            <w:gridSpan w:val="8"/>
            <w:tcBorders>
              <w:top w:val="nil"/>
            </w:tcBorders>
          </w:tcPr>
          <w:p w:rsidR="000235AD" w:rsidRPr="00944A9E" w:rsidRDefault="000235AD" w:rsidP="00E7344C">
            <w:pPr>
              <w:jc w:val="both"/>
              <w:rPr>
                <w:b/>
              </w:rPr>
            </w:pPr>
          </w:p>
          <w:p w:rsidR="000235AD" w:rsidRPr="008F48AF" w:rsidRDefault="000235AD" w:rsidP="00E7344C">
            <w:pPr>
              <w:jc w:val="both"/>
              <w:rPr>
                <w:b/>
              </w:rPr>
            </w:pPr>
            <w:r w:rsidRPr="008F48AF">
              <w:rPr>
                <w:b/>
              </w:rPr>
              <w:t xml:space="preserve">Povinná literatura: </w:t>
            </w:r>
          </w:p>
          <w:p w:rsidR="00AE5F8F" w:rsidRPr="008F48AF" w:rsidRDefault="00AE5F8F" w:rsidP="00E7344C">
            <w:pPr>
              <w:jc w:val="both"/>
              <w:rPr>
                <w:ins w:id="1950" w:author="Hana Navrátilová" w:date="2019-09-24T11:10:00Z"/>
              </w:rPr>
            </w:pPr>
            <w:ins w:id="1951" w:author="Hana Navrátilová" w:date="2019-09-24T11:10:00Z">
              <w:r w:rsidRPr="008F48AF">
                <w:t xml:space="preserve">Božik, R. (2017) Komparácia postavenia koordinátora primárnej prevencie a metodika školní prevence na Slovensku a v Čechách. Dizertační práce. Obhájena na UK Praha. </w:t>
              </w:r>
            </w:ins>
          </w:p>
          <w:p w:rsidR="000235AD" w:rsidRPr="008F48AF" w:rsidRDefault="00AE5F8F" w:rsidP="00E7344C">
            <w:pPr>
              <w:jc w:val="both"/>
            </w:pPr>
            <w:ins w:id="1952" w:author="Hana Navrátilová" w:date="2019-09-24T11:10:00Z">
              <w:r w:rsidRPr="008F48AF">
                <w:t xml:space="preserve">Božik, R. </w:t>
              </w:r>
            </w:ins>
            <w:moveToRangeStart w:id="1953" w:author="Hana Navrátilová" w:date="2019-09-24T11:10:00Z" w:name="move20215905"/>
            <w:moveTo w:id="1954" w:author="Hana Navrátilová" w:date="2019-09-24T11:10:00Z">
              <w:r w:rsidRPr="008F48AF">
                <w:t xml:space="preserve">(2009). </w:t>
              </w:r>
            </w:moveTo>
            <w:moveToRangeEnd w:id="1953"/>
            <w:del w:id="1955" w:author="Hana Navrátilová" w:date="2019-09-24T11:10:00Z">
              <w:r w:rsidR="000235AD" w:rsidRPr="008F48AF">
                <w:delText>Emmerová, I.</w:delText>
              </w:r>
            </w:del>
            <w:ins w:id="1956" w:author="Hana Navrátilová" w:date="2019-09-24T11:10:00Z">
              <w:r w:rsidRPr="008F48AF">
                <w:t xml:space="preserve">Úloha učiteľa – koordinátora prevencie drogových závislostí v základnej škole. In </w:t>
              </w:r>
              <w:r w:rsidRPr="008F48AF">
                <w:rPr>
                  <w:i/>
                </w:rPr>
                <w:t>Študentské fórum X</w:t>
              </w:r>
              <w:r w:rsidRPr="008F48AF">
                <w:t xml:space="preserve"> UK Bratislava </w:t>
              </w:r>
              <w:r w:rsidR="000235AD" w:rsidRPr="008F48AF">
                <w:t>Emmerová, I.</w:t>
              </w:r>
            </w:ins>
            <w:r w:rsidR="000235AD" w:rsidRPr="008F48AF">
              <w:t xml:space="preserve"> (2007). </w:t>
            </w:r>
            <w:r w:rsidR="000235AD" w:rsidRPr="008F48AF">
              <w:rPr>
                <w:i/>
              </w:rPr>
              <w:t>Prevencia sociálnopatologických javov v školskom prostredí.</w:t>
            </w:r>
            <w:r w:rsidR="000235AD" w:rsidRPr="00065F23">
              <w:t xml:space="preserve"> Banská Bystrica: UMB.</w:t>
            </w:r>
            <w:r w:rsidR="000235AD" w:rsidRPr="008F48AF">
              <w:t xml:space="preserve"> </w:t>
            </w:r>
          </w:p>
          <w:p w:rsidR="000235AD" w:rsidRPr="00944A9E" w:rsidRDefault="000235AD" w:rsidP="00E7344C">
            <w:pPr>
              <w:jc w:val="both"/>
            </w:pPr>
            <w:r w:rsidRPr="008F48AF">
              <w:t>Miovský, M., Skácelová</w:t>
            </w:r>
            <w:r w:rsidRPr="00944A9E">
              <w:t xml:space="preserve">, L., Zapletalová, J., &amp; Novák, P. (Eds.). (2010). </w:t>
            </w:r>
            <w:r w:rsidRPr="00DD2787">
              <w:rPr>
                <w:i/>
              </w:rPr>
              <w:t>Primární prevence rizikového chování ve školství</w:t>
            </w:r>
            <w:r w:rsidRPr="00944A9E">
              <w:t>. Praha: Centrum adiktologie PK 1. LF UK, Sdružení SCAN a Togga.</w:t>
            </w:r>
          </w:p>
          <w:p w:rsidR="000235AD" w:rsidRPr="00944A9E" w:rsidRDefault="000235AD" w:rsidP="00E7344C">
            <w:pPr>
              <w:jc w:val="both"/>
            </w:pPr>
            <w:r w:rsidRPr="00944A9E">
              <w:t xml:space="preserve">Ondrejkovič, P. (2000). </w:t>
            </w:r>
            <w:r w:rsidRPr="00944A9E">
              <w:rPr>
                <w:i/>
              </w:rPr>
              <w:t>Sociálna patológia.</w:t>
            </w:r>
            <w:r w:rsidRPr="00944A9E">
              <w:t xml:space="preserve"> 1. vyd. Bratislava: Veda. </w:t>
            </w:r>
          </w:p>
          <w:p w:rsidR="000235AD" w:rsidRPr="00944A9E" w:rsidRDefault="000235AD" w:rsidP="00E7344C">
            <w:pPr>
              <w:jc w:val="both"/>
            </w:pPr>
            <w:r w:rsidRPr="00944A9E">
              <w:t>Tyšer, J. (2006</w:t>
            </w:r>
            <w:r w:rsidRPr="00944A9E">
              <w:rPr>
                <w:i/>
              </w:rPr>
              <w:t>). Školní metodik prevence</w:t>
            </w:r>
            <w:r w:rsidRPr="00944A9E">
              <w:t xml:space="preserve">. 1. vyd. Most: Hněvín. </w:t>
            </w:r>
          </w:p>
          <w:p w:rsidR="000235AD" w:rsidRPr="00944A9E" w:rsidRDefault="000235AD" w:rsidP="00E7344C">
            <w:pPr>
              <w:jc w:val="both"/>
            </w:pPr>
          </w:p>
          <w:p w:rsidR="000235AD" w:rsidRPr="00944A9E" w:rsidRDefault="000235AD" w:rsidP="00E7344C">
            <w:pPr>
              <w:jc w:val="both"/>
              <w:rPr>
                <w:b/>
              </w:rPr>
            </w:pPr>
            <w:r w:rsidRPr="00944A9E">
              <w:rPr>
                <w:b/>
              </w:rPr>
              <w:t xml:space="preserve">Doporučená literatura: </w:t>
            </w:r>
          </w:p>
          <w:p w:rsidR="000235AD" w:rsidRPr="00944A9E" w:rsidRDefault="000235AD" w:rsidP="00E7344C">
            <w:pPr>
              <w:jc w:val="both"/>
            </w:pPr>
            <w:r w:rsidRPr="00944A9E">
              <w:t xml:space="preserve">Kolář, M. (1997). </w:t>
            </w:r>
            <w:r w:rsidRPr="00944A9E">
              <w:rPr>
                <w:i/>
              </w:rPr>
              <w:t>Skrytý svět šikanování ve školách</w:t>
            </w:r>
            <w:r w:rsidRPr="00944A9E">
              <w:t>. 1. vyd. Praha: Portál.</w:t>
            </w:r>
          </w:p>
          <w:p w:rsidR="000235AD" w:rsidRPr="00944A9E" w:rsidRDefault="000235AD" w:rsidP="00E7344C">
            <w:pPr>
              <w:jc w:val="both"/>
            </w:pPr>
            <w:r w:rsidRPr="00944A9E">
              <w:t xml:space="preserve">Mühlpachr, P. (2001). </w:t>
            </w:r>
            <w:r w:rsidRPr="00944A9E">
              <w:rPr>
                <w:i/>
              </w:rPr>
              <w:t>Sociální patologie</w:t>
            </w:r>
            <w:r w:rsidRPr="00944A9E">
              <w:t>. 1. vyd. Brno: Masarykova univerzita.</w:t>
            </w:r>
          </w:p>
          <w:p w:rsidR="000235AD" w:rsidRPr="00944A9E" w:rsidRDefault="000235AD" w:rsidP="00E7344C">
            <w:pPr>
              <w:jc w:val="both"/>
              <w:rPr>
                <w:del w:id="1957" w:author="Hana Navrátilová" w:date="2019-09-24T11:10:00Z"/>
              </w:rPr>
            </w:pPr>
          </w:p>
          <w:p w:rsidR="000235AD" w:rsidRPr="00944A9E" w:rsidRDefault="000235AD" w:rsidP="00E7344C">
            <w:pPr>
              <w:jc w:val="both"/>
              <w:rPr>
                <w:del w:id="1958" w:author="Hana Navrátilová" w:date="2019-09-24T11:10:00Z"/>
              </w:rPr>
            </w:pPr>
          </w:p>
          <w:p w:rsidR="000235AD" w:rsidRPr="00944A9E" w:rsidRDefault="000235AD" w:rsidP="00E7344C">
            <w:pPr>
              <w:jc w:val="both"/>
            </w:pPr>
          </w:p>
        </w:tc>
      </w:tr>
      <w:tr w:rsidR="000235AD" w:rsidRPr="00944A9E" w:rsidTr="00ED11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0235AD" w:rsidRPr="00944A9E" w:rsidRDefault="000235AD" w:rsidP="00E7344C">
            <w:pPr>
              <w:jc w:val="center"/>
              <w:rPr>
                <w:b/>
              </w:rPr>
            </w:pPr>
            <w:r w:rsidRPr="00944A9E">
              <w:rPr>
                <w:b/>
              </w:rPr>
              <w:t>Informace ke kombinované nebo distanční formě</w:t>
            </w:r>
          </w:p>
        </w:tc>
      </w:tr>
      <w:tr w:rsidR="000235AD" w:rsidRPr="00944A9E" w:rsidTr="00ED11B7">
        <w:trPr>
          <w:jc w:val="center"/>
        </w:trPr>
        <w:tc>
          <w:tcPr>
            <w:tcW w:w="5180" w:type="dxa"/>
            <w:gridSpan w:val="3"/>
            <w:tcBorders>
              <w:top w:val="single" w:sz="2" w:space="0" w:color="auto"/>
            </w:tcBorders>
            <w:shd w:val="clear" w:color="auto" w:fill="F7CAAC"/>
          </w:tcPr>
          <w:p w:rsidR="000235AD" w:rsidRPr="00944A9E" w:rsidRDefault="000235AD" w:rsidP="00E7344C">
            <w:pPr>
              <w:jc w:val="both"/>
            </w:pPr>
            <w:r w:rsidRPr="00944A9E">
              <w:rPr>
                <w:b/>
              </w:rPr>
              <w:t>Rozsah konzultací (soustředění)</w:t>
            </w:r>
          </w:p>
        </w:tc>
        <w:tc>
          <w:tcPr>
            <w:tcW w:w="889" w:type="dxa"/>
            <w:tcBorders>
              <w:top w:val="single" w:sz="2" w:space="0" w:color="auto"/>
            </w:tcBorders>
          </w:tcPr>
          <w:p w:rsidR="000235AD" w:rsidRPr="00944A9E" w:rsidRDefault="000235AD" w:rsidP="00E7344C">
            <w:pPr>
              <w:jc w:val="both"/>
            </w:pPr>
          </w:p>
        </w:tc>
        <w:tc>
          <w:tcPr>
            <w:tcW w:w="4138" w:type="dxa"/>
            <w:gridSpan w:val="4"/>
            <w:tcBorders>
              <w:top w:val="single" w:sz="2" w:space="0" w:color="auto"/>
            </w:tcBorders>
            <w:shd w:val="clear" w:color="auto" w:fill="F7CAAC"/>
          </w:tcPr>
          <w:p w:rsidR="000235AD" w:rsidRPr="00944A9E" w:rsidRDefault="000235AD" w:rsidP="00E7344C">
            <w:pPr>
              <w:jc w:val="both"/>
              <w:rPr>
                <w:b/>
              </w:rPr>
            </w:pPr>
            <w:r w:rsidRPr="00944A9E">
              <w:rPr>
                <w:b/>
              </w:rPr>
              <w:t xml:space="preserve">hodin </w:t>
            </w:r>
          </w:p>
        </w:tc>
      </w:tr>
      <w:tr w:rsidR="000235AD" w:rsidRPr="00944A9E" w:rsidTr="00ED11B7">
        <w:trPr>
          <w:jc w:val="center"/>
        </w:trPr>
        <w:tc>
          <w:tcPr>
            <w:tcW w:w="10207" w:type="dxa"/>
            <w:gridSpan w:val="8"/>
            <w:shd w:val="clear" w:color="auto" w:fill="F7CAAC"/>
          </w:tcPr>
          <w:p w:rsidR="000235AD" w:rsidRPr="00944A9E" w:rsidRDefault="000235AD" w:rsidP="00E7344C">
            <w:pPr>
              <w:jc w:val="both"/>
              <w:rPr>
                <w:b/>
              </w:rPr>
            </w:pPr>
            <w:r w:rsidRPr="00944A9E">
              <w:rPr>
                <w:b/>
              </w:rPr>
              <w:t>Informace o způsobu kontaktu s vyučujícím</w:t>
            </w:r>
          </w:p>
        </w:tc>
      </w:tr>
      <w:tr w:rsidR="000235AD" w:rsidRPr="00944A9E" w:rsidTr="00ED11B7">
        <w:trPr>
          <w:trHeight w:val="410"/>
          <w:jc w:val="center"/>
        </w:trPr>
        <w:tc>
          <w:tcPr>
            <w:tcW w:w="10207" w:type="dxa"/>
            <w:gridSpan w:val="8"/>
          </w:tcPr>
          <w:p w:rsidR="00BD4774" w:rsidRDefault="00BD4774" w:rsidP="00E7344C">
            <w:pPr>
              <w:jc w:val="both"/>
            </w:pPr>
          </w:p>
          <w:p w:rsidR="00BD4774" w:rsidRDefault="00BD4774" w:rsidP="00E7344C">
            <w:pPr>
              <w:jc w:val="both"/>
            </w:pPr>
          </w:p>
          <w:p w:rsidR="00AE5F8F" w:rsidRDefault="00AE5F8F" w:rsidP="00E7344C">
            <w:pPr>
              <w:jc w:val="both"/>
            </w:pPr>
          </w:p>
          <w:p w:rsidR="00AE5F8F" w:rsidRPr="00944A9E" w:rsidRDefault="00AE5F8F" w:rsidP="00E7344C">
            <w:pPr>
              <w:jc w:val="both"/>
            </w:pPr>
          </w:p>
        </w:tc>
      </w:tr>
    </w:tbl>
    <w:p w:rsidR="006B06CC" w:rsidRDefault="00BF2D35">
      <w:pPr>
        <w:rPr>
          <w:ins w:id="1959"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FC47DC" w:rsidRPr="00944A9E" w:rsidTr="00FC47DC">
        <w:trPr>
          <w:jc w:val="center"/>
        </w:trPr>
        <w:tc>
          <w:tcPr>
            <w:tcW w:w="10207" w:type="dxa"/>
            <w:gridSpan w:val="8"/>
            <w:tcBorders>
              <w:bottom w:val="double" w:sz="4" w:space="0" w:color="auto"/>
            </w:tcBorders>
            <w:shd w:val="clear" w:color="auto" w:fill="BDD6EE"/>
          </w:tcPr>
          <w:p w:rsidR="00FC47DC" w:rsidRPr="00944A9E" w:rsidRDefault="00FC47DC" w:rsidP="00E7344C">
            <w:pPr>
              <w:jc w:val="both"/>
              <w:rPr>
                <w:b/>
                <w:sz w:val="28"/>
                <w:szCs w:val="28"/>
              </w:rPr>
            </w:pPr>
            <w:r w:rsidRPr="00944A9E">
              <w:br w:type="page"/>
            </w:r>
            <w:r w:rsidRPr="00944A9E">
              <w:rPr>
                <w:b/>
                <w:sz w:val="28"/>
                <w:szCs w:val="28"/>
              </w:rPr>
              <w:t>B-III – Charakteristika studijního předmětu</w:t>
            </w:r>
          </w:p>
        </w:tc>
      </w:tr>
      <w:tr w:rsidR="00FC47DC" w:rsidRPr="00944A9E" w:rsidTr="00FC47DC">
        <w:trPr>
          <w:jc w:val="center"/>
        </w:trPr>
        <w:tc>
          <w:tcPr>
            <w:tcW w:w="3479" w:type="dxa"/>
            <w:tcBorders>
              <w:top w:val="double" w:sz="4" w:space="0" w:color="auto"/>
            </w:tcBorders>
            <w:shd w:val="clear" w:color="auto" w:fill="F7CAAC"/>
          </w:tcPr>
          <w:p w:rsidR="00FC47DC" w:rsidRPr="00944A9E" w:rsidRDefault="00FC47DC" w:rsidP="00E7344C">
            <w:pPr>
              <w:jc w:val="both"/>
              <w:rPr>
                <w:b/>
              </w:rPr>
            </w:pPr>
            <w:r w:rsidRPr="00944A9E">
              <w:rPr>
                <w:b/>
              </w:rPr>
              <w:t>Název studijního předmětu</w:t>
            </w:r>
          </w:p>
        </w:tc>
        <w:tc>
          <w:tcPr>
            <w:tcW w:w="6728" w:type="dxa"/>
            <w:gridSpan w:val="7"/>
            <w:tcBorders>
              <w:top w:val="double" w:sz="4" w:space="0" w:color="auto"/>
            </w:tcBorders>
          </w:tcPr>
          <w:p w:rsidR="00FC47DC" w:rsidRPr="00944A9E" w:rsidRDefault="00FC47DC" w:rsidP="00E7344C">
            <w:pPr>
              <w:jc w:val="both"/>
            </w:pPr>
            <w:r w:rsidRPr="00944A9E">
              <w:t>Specifika malotřídních škol</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Typ předmětu</w:t>
            </w:r>
          </w:p>
        </w:tc>
        <w:tc>
          <w:tcPr>
            <w:tcW w:w="3406" w:type="dxa"/>
            <w:gridSpan w:val="4"/>
          </w:tcPr>
          <w:p w:rsidR="00FC47DC" w:rsidRPr="00944A9E" w:rsidRDefault="00FC47DC" w:rsidP="00E7344C">
            <w:pPr>
              <w:jc w:val="both"/>
            </w:pPr>
            <w:r w:rsidRPr="00944A9E">
              <w:t>povinně volitelný, PZ</w:t>
            </w:r>
          </w:p>
        </w:tc>
        <w:tc>
          <w:tcPr>
            <w:tcW w:w="2695" w:type="dxa"/>
            <w:gridSpan w:val="2"/>
            <w:shd w:val="clear" w:color="auto" w:fill="F7CAAC"/>
          </w:tcPr>
          <w:p w:rsidR="00FC47DC" w:rsidRPr="00944A9E" w:rsidRDefault="00FC47DC" w:rsidP="00E7344C">
            <w:pPr>
              <w:jc w:val="both"/>
            </w:pPr>
            <w:r w:rsidRPr="00944A9E">
              <w:rPr>
                <w:b/>
              </w:rPr>
              <w:t>doporučený ročník / semestr</w:t>
            </w:r>
          </w:p>
        </w:tc>
        <w:tc>
          <w:tcPr>
            <w:tcW w:w="627" w:type="dxa"/>
          </w:tcPr>
          <w:p w:rsidR="00FC47DC" w:rsidRPr="00944A9E" w:rsidRDefault="00FC47DC" w:rsidP="00E7344C">
            <w:pPr>
              <w:jc w:val="both"/>
            </w:pPr>
            <w:r w:rsidRPr="00944A9E">
              <w:t>5/ZS</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Rozsah studijního předmětu</w:t>
            </w:r>
          </w:p>
        </w:tc>
        <w:tc>
          <w:tcPr>
            <w:tcW w:w="1701" w:type="dxa"/>
            <w:gridSpan w:val="2"/>
          </w:tcPr>
          <w:p w:rsidR="00FC47DC" w:rsidRPr="00944A9E" w:rsidRDefault="00FC47DC" w:rsidP="00E7344C">
            <w:pPr>
              <w:jc w:val="both"/>
            </w:pPr>
            <w:r w:rsidRPr="00944A9E">
              <w:t>28c</w:t>
            </w:r>
          </w:p>
        </w:tc>
        <w:tc>
          <w:tcPr>
            <w:tcW w:w="889" w:type="dxa"/>
            <w:shd w:val="clear" w:color="auto" w:fill="F7CAAC"/>
          </w:tcPr>
          <w:p w:rsidR="00FC47DC" w:rsidRPr="00944A9E" w:rsidRDefault="00FC47DC" w:rsidP="00E7344C">
            <w:pPr>
              <w:jc w:val="both"/>
              <w:rPr>
                <w:b/>
              </w:rPr>
            </w:pPr>
            <w:r w:rsidRPr="00944A9E">
              <w:rPr>
                <w:b/>
              </w:rPr>
              <w:t xml:space="preserve">hod. </w:t>
            </w:r>
          </w:p>
        </w:tc>
        <w:tc>
          <w:tcPr>
            <w:tcW w:w="816" w:type="dxa"/>
          </w:tcPr>
          <w:p w:rsidR="00FC47DC" w:rsidRPr="00944A9E" w:rsidRDefault="00FC47DC" w:rsidP="00E7344C">
            <w:pPr>
              <w:jc w:val="both"/>
            </w:pPr>
            <w:r w:rsidRPr="00944A9E">
              <w:t>28</w:t>
            </w:r>
          </w:p>
        </w:tc>
        <w:tc>
          <w:tcPr>
            <w:tcW w:w="2156" w:type="dxa"/>
            <w:shd w:val="clear" w:color="auto" w:fill="F7CAAC"/>
          </w:tcPr>
          <w:p w:rsidR="00FC47DC" w:rsidRPr="00944A9E" w:rsidRDefault="00FC47DC" w:rsidP="00E7344C">
            <w:pPr>
              <w:jc w:val="both"/>
              <w:rPr>
                <w:b/>
              </w:rPr>
            </w:pPr>
            <w:r w:rsidRPr="00944A9E">
              <w:rPr>
                <w:b/>
              </w:rPr>
              <w:t>kreditů</w:t>
            </w:r>
          </w:p>
        </w:tc>
        <w:tc>
          <w:tcPr>
            <w:tcW w:w="1166" w:type="dxa"/>
            <w:gridSpan w:val="2"/>
          </w:tcPr>
          <w:p w:rsidR="00FC47DC" w:rsidRPr="00944A9E" w:rsidRDefault="00FC47DC" w:rsidP="00E7344C">
            <w:pPr>
              <w:jc w:val="both"/>
            </w:pPr>
            <w:r w:rsidRPr="00944A9E">
              <w:t>2</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Prerekvizity, korekvizity, ekvivalence</w:t>
            </w:r>
          </w:p>
        </w:tc>
        <w:tc>
          <w:tcPr>
            <w:tcW w:w="6728" w:type="dxa"/>
            <w:gridSpan w:val="7"/>
          </w:tcPr>
          <w:p w:rsidR="00FC47DC" w:rsidRPr="00944A9E" w:rsidRDefault="00FC47DC" w:rsidP="00E7344C">
            <w:pPr>
              <w:jc w:val="both"/>
            </w:pP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Způsob ověření studijních výsledků</w:t>
            </w:r>
          </w:p>
        </w:tc>
        <w:tc>
          <w:tcPr>
            <w:tcW w:w="3406" w:type="dxa"/>
            <w:gridSpan w:val="4"/>
          </w:tcPr>
          <w:p w:rsidR="00FC47DC" w:rsidRPr="00944A9E" w:rsidRDefault="00FC47DC" w:rsidP="00E7344C">
            <w:pPr>
              <w:jc w:val="both"/>
            </w:pPr>
            <w:r w:rsidRPr="00944A9E">
              <w:t>zápočet</w:t>
            </w:r>
          </w:p>
        </w:tc>
        <w:tc>
          <w:tcPr>
            <w:tcW w:w="2156" w:type="dxa"/>
            <w:shd w:val="clear" w:color="auto" w:fill="F7CAAC"/>
          </w:tcPr>
          <w:p w:rsidR="00FC47DC" w:rsidRPr="00944A9E" w:rsidRDefault="00FC47DC" w:rsidP="00E7344C">
            <w:pPr>
              <w:jc w:val="both"/>
              <w:rPr>
                <w:b/>
              </w:rPr>
            </w:pPr>
            <w:r w:rsidRPr="00944A9E">
              <w:rPr>
                <w:b/>
              </w:rPr>
              <w:t>Forma výuky</w:t>
            </w:r>
          </w:p>
        </w:tc>
        <w:tc>
          <w:tcPr>
            <w:tcW w:w="1166" w:type="dxa"/>
            <w:gridSpan w:val="2"/>
          </w:tcPr>
          <w:p w:rsidR="00FC47DC" w:rsidRPr="00944A9E" w:rsidRDefault="00FC47DC" w:rsidP="00E7344C">
            <w:pPr>
              <w:jc w:val="both"/>
            </w:pPr>
            <w:r w:rsidRPr="00944A9E">
              <w:t>cvičení</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FC47DC" w:rsidRPr="00944A9E" w:rsidRDefault="00FC47DC" w:rsidP="00E7344C">
            <w:pPr>
              <w:jc w:val="both"/>
            </w:pPr>
            <w:r w:rsidRPr="00944A9E">
              <w:t xml:space="preserve">Studenti absolvují asistentskou pedagogickou práci na malotřídní škole v rozsahu minimálně </w:t>
            </w:r>
            <w:r w:rsidR="00CF52DF" w:rsidRPr="00944A9E">
              <w:t xml:space="preserve">4 hodin. </w:t>
            </w:r>
          </w:p>
        </w:tc>
      </w:tr>
      <w:tr w:rsidR="00FC47DC" w:rsidRPr="00944A9E" w:rsidTr="00FC47DC">
        <w:trPr>
          <w:trHeight w:val="554"/>
          <w:jc w:val="center"/>
        </w:trPr>
        <w:tc>
          <w:tcPr>
            <w:tcW w:w="10207" w:type="dxa"/>
            <w:gridSpan w:val="8"/>
            <w:tcBorders>
              <w:top w:val="nil"/>
            </w:tcBorders>
          </w:tcPr>
          <w:p w:rsidR="00FC47DC" w:rsidRPr="00944A9E" w:rsidRDefault="00FC47DC" w:rsidP="00E7344C">
            <w:pPr>
              <w:jc w:val="both"/>
            </w:pPr>
          </w:p>
        </w:tc>
      </w:tr>
      <w:tr w:rsidR="00FC47DC" w:rsidRPr="00944A9E" w:rsidTr="00FC47DC">
        <w:trPr>
          <w:trHeight w:val="197"/>
          <w:jc w:val="center"/>
        </w:trPr>
        <w:tc>
          <w:tcPr>
            <w:tcW w:w="3479" w:type="dxa"/>
            <w:tcBorders>
              <w:top w:val="nil"/>
            </w:tcBorders>
            <w:shd w:val="clear" w:color="auto" w:fill="F7CAAC"/>
          </w:tcPr>
          <w:p w:rsidR="00FC47DC" w:rsidRPr="00944A9E" w:rsidRDefault="00FC47DC" w:rsidP="00E7344C">
            <w:pPr>
              <w:jc w:val="both"/>
              <w:rPr>
                <w:b/>
              </w:rPr>
            </w:pPr>
            <w:r w:rsidRPr="00944A9E">
              <w:rPr>
                <w:b/>
              </w:rPr>
              <w:t>Garant předmětu</w:t>
            </w:r>
          </w:p>
        </w:tc>
        <w:tc>
          <w:tcPr>
            <w:tcW w:w="6728" w:type="dxa"/>
            <w:gridSpan w:val="7"/>
            <w:tcBorders>
              <w:top w:val="nil"/>
            </w:tcBorders>
          </w:tcPr>
          <w:p w:rsidR="00FC47DC" w:rsidRPr="00944A9E" w:rsidRDefault="00FC47DC" w:rsidP="00E7344C">
            <w:r w:rsidRPr="00944A9E">
              <w:t>Mgr. Břetislav Lebloch</w:t>
            </w:r>
          </w:p>
          <w:p w:rsidR="00FC47DC" w:rsidRPr="00944A9E" w:rsidRDefault="00FC47DC" w:rsidP="00E7344C">
            <w:pPr>
              <w:jc w:val="both"/>
            </w:pPr>
          </w:p>
        </w:tc>
      </w:tr>
      <w:tr w:rsidR="00FC47DC" w:rsidRPr="00944A9E" w:rsidTr="00FC47DC">
        <w:trPr>
          <w:trHeight w:val="543"/>
          <w:jc w:val="center"/>
        </w:trPr>
        <w:tc>
          <w:tcPr>
            <w:tcW w:w="3479" w:type="dxa"/>
            <w:tcBorders>
              <w:top w:val="nil"/>
            </w:tcBorders>
            <w:shd w:val="clear" w:color="auto" w:fill="F7CAAC"/>
          </w:tcPr>
          <w:p w:rsidR="00FC47DC" w:rsidRPr="00944A9E" w:rsidRDefault="00FC47DC" w:rsidP="00E7344C">
            <w:pPr>
              <w:jc w:val="both"/>
              <w:rPr>
                <w:b/>
              </w:rPr>
            </w:pPr>
            <w:r w:rsidRPr="00944A9E">
              <w:rPr>
                <w:b/>
              </w:rPr>
              <w:t>Zapojení garanta do výuky předmětu</w:t>
            </w:r>
          </w:p>
        </w:tc>
        <w:tc>
          <w:tcPr>
            <w:tcW w:w="6728" w:type="dxa"/>
            <w:gridSpan w:val="7"/>
            <w:tcBorders>
              <w:top w:val="nil"/>
            </w:tcBorders>
          </w:tcPr>
          <w:p w:rsidR="00FC47DC" w:rsidRPr="00944A9E" w:rsidRDefault="00FC47DC" w:rsidP="00E7344C">
            <w:pPr>
              <w:jc w:val="both"/>
            </w:pPr>
            <w:r w:rsidRPr="00944A9E">
              <w:t>cvičící</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Vyučující</w:t>
            </w:r>
          </w:p>
        </w:tc>
        <w:tc>
          <w:tcPr>
            <w:tcW w:w="6728" w:type="dxa"/>
            <w:gridSpan w:val="7"/>
            <w:tcBorders>
              <w:bottom w:val="nil"/>
            </w:tcBorders>
            <w:shd w:val="clear" w:color="auto" w:fill="auto"/>
          </w:tcPr>
          <w:p w:rsidR="00FC47DC" w:rsidRPr="00944A9E" w:rsidRDefault="00FC47DC" w:rsidP="00E7344C">
            <w:r w:rsidRPr="00944A9E">
              <w:t>Mgr. Břetislav Lebloch (100%)</w:t>
            </w:r>
          </w:p>
          <w:p w:rsidR="00FC47DC" w:rsidRPr="00944A9E" w:rsidRDefault="00FC47DC" w:rsidP="00E7344C">
            <w:pPr>
              <w:jc w:val="both"/>
            </w:pPr>
          </w:p>
        </w:tc>
      </w:tr>
      <w:tr w:rsidR="00FC47DC" w:rsidRPr="00944A9E" w:rsidTr="00FC47DC">
        <w:trPr>
          <w:trHeight w:val="74"/>
          <w:jc w:val="center"/>
        </w:trPr>
        <w:tc>
          <w:tcPr>
            <w:tcW w:w="10207" w:type="dxa"/>
            <w:gridSpan w:val="8"/>
            <w:tcBorders>
              <w:top w:val="nil"/>
            </w:tcBorders>
          </w:tcPr>
          <w:p w:rsidR="00FC47DC" w:rsidRPr="00944A9E" w:rsidRDefault="00FC47DC" w:rsidP="00E7344C">
            <w:pPr>
              <w:jc w:val="both"/>
            </w:pP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Stručná anotace předmětu</w:t>
            </w:r>
          </w:p>
        </w:tc>
        <w:tc>
          <w:tcPr>
            <w:tcW w:w="6728" w:type="dxa"/>
            <w:gridSpan w:val="7"/>
            <w:tcBorders>
              <w:bottom w:val="nil"/>
            </w:tcBorders>
          </w:tcPr>
          <w:p w:rsidR="00FC47DC" w:rsidRPr="00944A9E" w:rsidRDefault="00FC47DC" w:rsidP="00E7344C">
            <w:pPr>
              <w:jc w:val="both"/>
            </w:pPr>
          </w:p>
        </w:tc>
      </w:tr>
      <w:tr w:rsidR="00FC47DC" w:rsidRPr="00944A9E" w:rsidTr="00FC47DC">
        <w:trPr>
          <w:trHeight w:val="3000"/>
          <w:jc w:val="center"/>
        </w:trPr>
        <w:tc>
          <w:tcPr>
            <w:tcW w:w="10207" w:type="dxa"/>
            <w:gridSpan w:val="8"/>
            <w:tcBorders>
              <w:top w:val="nil"/>
              <w:bottom w:val="single" w:sz="12" w:space="0" w:color="auto"/>
            </w:tcBorders>
          </w:tcPr>
          <w:p w:rsidR="00FC47DC" w:rsidRPr="00944A9E" w:rsidRDefault="00FC47DC" w:rsidP="00E7344C">
            <w:pPr>
              <w:jc w:val="both"/>
            </w:pPr>
          </w:p>
          <w:p w:rsidR="00FC47DC" w:rsidRPr="00944A9E" w:rsidRDefault="00FC47DC" w:rsidP="00E7344C">
            <w:pPr>
              <w:jc w:val="both"/>
            </w:pPr>
            <w:r w:rsidRPr="00944A9E">
              <w:t>Specifika vzdělávání v malotřídní škole – limity a pozitiva.</w:t>
            </w:r>
          </w:p>
          <w:p w:rsidR="00FC47DC" w:rsidRPr="00944A9E" w:rsidRDefault="00FC47DC" w:rsidP="00E7344C">
            <w:pPr>
              <w:jc w:val="both"/>
            </w:pPr>
            <w:r w:rsidRPr="00944A9E">
              <w:t>Legislativní rámec vzdělávání v malotřídních školách.</w:t>
            </w:r>
          </w:p>
          <w:p w:rsidR="00FC47DC" w:rsidRPr="00944A9E" w:rsidRDefault="00FC47DC" w:rsidP="00E7344C">
            <w:pPr>
              <w:jc w:val="both"/>
            </w:pPr>
            <w:r w:rsidRPr="00944A9E">
              <w:t>Učitel malotřídní školy.</w:t>
            </w:r>
          </w:p>
          <w:p w:rsidR="00FC47DC" w:rsidRPr="00944A9E" w:rsidRDefault="00FC47DC" w:rsidP="00E7344C">
            <w:pPr>
              <w:jc w:val="both"/>
            </w:pPr>
            <w:r w:rsidRPr="00944A9E">
              <w:t>Malotřídní škola jako sportovní instituce v obci.</w:t>
            </w:r>
          </w:p>
          <w:p w:rsidR="00FC47DC" w:rsidRPr="00944A9E" w:rsidRDefault="00FC47DC" w:rsidP="00E7344C">
            <w:pPr>
              <w:jc w:val="both"/>
            </w:pPr>
            <w:r w:rsidRPr="00944A9E">
              <w:t>Malotřídní škola jako kulturní instituce v obci.</w:t>
            </w:r>
          </w:p>
          <w:p w:rsidR="00FC47DC" w:rsidRPr="00944A9E" w:rsidRDefault="00FC47DC" w:rsidP="00E7344C">
            <w:pPr>
              <w:jc w:val="both"/>
            </w:pPr>
            <w:r w:rsidRPr="00944A9E">
              <w:t>Organizace výuky v malotřídní škole.</w:t>
            </w:r>
          </w:p>
          <w:p w:rsidR="00FC47DC" w:rsidRPr="00944A9E" w:rsidRDefault="00FC47DC" w:rsidP="00E7344C">
            <w:pPr>
              <w:jc w:val="both"/>
            </w:pPr>
            <w:r w:rsidRPr="00944A9E">
              <w:t>Práva a povinnosti vyučujících.</w:t>
            </w:r>
          </w:p>
          <w:p w:rsidR="00FC47DC" w:rsidRPr="00944A9E" w:rsidRDefault="00FC47DC" w:rsidP="00E7344C">
            <w:pPr>
              <w:jc w:val="both"/>
            </w:pPr>
            <w:r w:rsidRPr="00944A9E">
              <w:t>Administrativa školy.</w:t>
            </w:r>
          </w:p>
          <w:p w:rsidR="00FC47DC" w:rsidRPr="00944A9E" w:rsidRDefault="00FC47DC" w:rsidP="00E7344C">
            <w:pPr>
              <w:jc w:val="both"/>
            </w:pPr>
            <w:r w:rsidRPr="00944A9E">
              <w:t>Tradiční a inovativní didaktické prostředky v prostředí malotřídních škol.</w:t>
            </w:r>
          </w:p>
          <w:p w:rsidR="00FC47DC" w:rsidRPr="00944A9E" w:rsidRDefault="00FC47DC" w:rsidP="00E7344C">
            <w:pPr>
              <w:jc w:val="both"/>
            </w:pPr>
            <w:r w:rsidRPr="00944A9E">
              <w:t>Zvláštnosti úkolů ředitele malotřídní školy.</w:t>
            </w:r>
          </w:p>
          <w:p w:rsidR="00FC47DC" w:rsidRPr="00944A9E" w:rsidRDefault="00FC47DC" w:rsidP="00E7344C">
            <w:pPr>
              <w:jc w:val="both"/>
            </w:pPr>
            <w:r w:rsidRPr="00944A9E">
              <w:t>Zvláštnosti spolupráce s rodiči žáků malotřídní školy.</w:t>
            </w:r>
          </w:p>
          <w:p w:rsidR="00FC47DC" w:rsidRPr="00944A9E" w:rsidRDefault="00FC47DC" w:rsidP="00E7344C">
            <w:pPr>
              <w:jc w:val="both"/>
            </w:pPr>
            <w:r w:rsidRPr="00944A9E">
              <w:t>Slavnosti v malotřídní škole.</w:t>
            </w:r>
          </w:p>
          <w:p w:rsidR="00FC47DC" w:rsidRPr="00944A9E" w:rsidRDefault="00FC47DC" w:rsidP="00E7344C">
            <w:pPr>
              <w:jc w:val="both"/>
            </w:pPr>
            <w:r w:rsidRPr="00944A9E">
              <w:t>Spolupráce malotřídní školy se zřizovatelem.</w:t>
            </w:r>
          </w:p>
          <w:p w:rsidR="00FC47DC" w:rsidRDefault="00FC47DC" w:rsidP="00E7344C">
            <w:pPr>
              <w:jc w:val="both"/>
            </w:pPr>
            <w:r w:rsidRPr="00944A9E">
              <w:t>Spolupráce malotřídní školy s dalšími institucemi a osobnostmi.</w:t>
            </w:r>
          </w:p>
          <w:p w:rsidR="00BD4774" w:rsidRDefault="00BD4774" w:rsidP="00E7344C">
            <w:pPr>
              <w:jc w:val="both"/>
              <w:rPr>
                <w:del w:id="1960" w:author="Hana Navrátilová" w:date="2019-09-24T11:10:00Z"/>
              </w:rPr>
            </w:pPr>
          </w:p>
          <w:p w:rsidR="00BD4774" w:rsidRPr="00944A9E" w:rsidRDefault="00BD4774" w:rsidP="00E7344C">
            <w:pPr>
              <w:jc w:val="both"/>
              <w:rPr>
                <w:del w:id="1961" w:author="Hana Navrátilová" w:date="2019-09-24T11:10:00Z"/>
              </w:rPr>
            </w:pPr>
          </w:p>
          <w:p w:rsidR="00FC47DC" w:rsidRPr="00944A9E" w:rsidRDefault="00FC47DC" w:rsidP="00E7344C">
            <w:pPr>
              <w:jc w:val="both"/>
            </w:pPr>
          </w:p>
        </w:tc>
      </w:tr>
      <w:tr w:rsidR="00FC47DC" w:rsidRPr="00944A9E" w:rsidTr="00FC47DC">
        <w:trPr>
          <w:trHeight w:val="265"/>
          <w:jc w:val="center"/>
        </w:trPr>
        <w:tc>
          <w:tcPr>
            <w:tcW w:w="4046" w:type="dxa"/>
            <w:gridSpan w:val="2"/>
            <w:tcBorders>
              <w:top w:val="nil"/>
            </w:tcBorders>
            <w:shd w:val="clear" w:color="auto" w:fill="F7CAAC"/>
          </w:tcPr>
          <w:p w:rsidR="00FC47DC" w:rsidRPr="00944A9E" w:rsidRDefault="00FC47DC" w:rsidP="00E7344C">
            <w:pPr>
              <w:jc w:val="both"/>
            </w:pPr>
            <w:r w:rsidRPr="00944A9E">
              <w:rPr>
                <w:b/>
              </w:rPr>
              <w:t>Studijní literatura a studijní pomůcky</w:t>
            </w:r>
          </w:p>
        </w:tc>
        <w:tc>
          <w:tcPr>
            <w:tcW w:w="6161" w:type="dxa"/>
            <w:gridSpan w:val="6"/>
            <w:tcBorders>
              <w:top w:val="nil"/>
              <w:bottom w:val="nil"/>
            </w:tcBorders>
          </w:tcPr>
          <w:p w:rsidR="00FC47DC" w:rsidRPr="00944A9E" w:rsidRDefault="00FC47DC" w:rsidP="00E7344C">
            <w:pPr>
              <w:jc w:val="both"/>
            </w:pPr>
          </w:p>
        </w:tc>
      </w:tr>
      <w:tr w:rsidR="00FC47DC" w:rsidRPr="00944A9E" w:rsidTr="0057304C">
        <w:trPr>
          <w:trHeight w:val="2986"/>
          <w:jc w:val="center"/>
        </w:trPr>
        <w:tc>
          <w:tcPr>
            <w:tcW w:w="10207" w:type="dxa"/>
            <w:gridSpan w:val="8"/>
            <w:tcBorders>
              <w:top w:val="nil"/>
            </w:tcBorders>
          </w:tcPr>
          <w:p w:rsidR="00FC47DC" w:rsidRPr="00944A9E" w:rsidRDefault="00FC47DC" w:rsidP="00E7344C">
            <w:pPr>
              <w:jc w:val="both"/>
              <w:rPr>
                <w:b/>
              </w:rPr>
            </w:pPr>
          </w:p>
          <w:p w:rsidR="00FC47DC" w:rsidRPr="008F48AF" w:rsidRDefault="00FC47DC" w:rsidP="00FD256A">
            <w:pPr>
              <w:jc w:val="both"/>
              <w:rPr>
                <w:b/>
              </w:rPr>
            </w:pPr>
            <w:r w:rsidRPr="00944A9E">
              <w:rPr>
                <w:b/>
              </w:rPr>
              <w:t>Povinná</w:t>
            </w:r>
            <w:r w:rsidR="00CF52DF" w:rsidRPr="00944A9E">
              <w:rPr>
                <w:b/>
              </w:rPr>
              <w:t xml:space="preserve"> literatu</w:t>
            </w:r>
            <w:r w:rsidR="00CF52DF" w:rsidRPr="008F48AF">
              <w:rPr>
                <w:b/>
              </w:rPr>
              <w:t>ra</w:t>
            </w:r>
            <w:r w:rsidRPr="008F48AF">
              <w:rPr>
                <w:b/>
              </w:rPr>
              <w:t xml:space="preserve">: </w:t>
            </w:r>
          </w:p>
          <w:p w:rsidR="00FC47DC" w:rsidRPr="008F48AF" w:rsidRDefault="00FC47DC" w:rsidP="00FD256A">
            <w:pPr>
              <w:shd w:val="clear" w:color="auto" w:fill="FFFFFF"/>
              <w:rPr>
                <w:del w:id="1962" w:author="Hana Navrátilová" w:date="2019-09-24T11:10:00Z"/>
                <w:lang w:eastAsia="ja-JP"/>
              </w:rPr>
            </w:pPr>
            <w:del w:id="1963" w:author="Hana Navrátilová" w:date="2019-09-24T11:10:00Z">
              <w:r w:rsidRPr="008F48AF">
                <w:rPr>
                  <w:lang w:eastAsia="ja-JP"/>
                </w:rPr>
                <w:delText xml:space="preserve">Čapek, R. </w:delText>
              </w:r>
            </w:del>
            <w:moveFromRangeStart w:id="1964" w:author="Hana Navrátilová" w:date="2019-09-24T11:10:00Z" w:name="move20215916"/>
            <w:moveFrom w:id="1965" w:author="Hana Navrátilová" w:date="2019-09-24T11:10:00Z">
              <w:r w:rsidR="00377FB1" w:rsidRPr="008F48AF">
                <w:t xml:space="preserve">(2015). </w:t>
              </w:r>
            </w:moveFrom>
            <w:moveFromRangeEnd w:id="1964"/>
            <w:del w:id="1966" w:author="Hana Navrátilová" w:date="2019-09-24T11:10:00Z">
              <w:r w:rsidRPr="008F48AF">
                <w:rPr>
                  <w:i/>
                  <w:lang w:eastAsia="ja-JP"/>
                </w:rPr>
                <w:delText>Moderní didaktika.</w:delText>
              </w:r>
              <w:r w:rsidRPr="008F48AF">
                <w:rPr>
                  <w:lang w:eastAsia="ja-JP"/>
                </w:rPr>
                <w:delText xml:space="preserve"> Praha: Grada.</w:delText>
              </w:r>
            </w:del>
          </w:p>
          <w:p w:rsidR="00FC47DC" w:rsidRPr="008F48AF" w:rsidRDefault="00FC47DC" w:rsidP="00FD256A">
            <w:pPr>
              <w:shd w:val="clear" w:color="auto" w:fill="FFFFFF"/>
              <w:rPr>
                <w:lang w:eastAsia="ja-JP"/>
              </w:rPr>
            </w:pPr>
            <w:r w:rsidRPr="008F48AF">
              <w:rPr>
                <w:lang w:eastAsia="ja-JP"/>
              </w:rPr>
              <w:t xml:space="preserve">Polechová, P. (2005). </w:t>
            </w:r>
            <w:r w:rsidRPr="008F48AF">
              <w:rPr>
                <w:i/>
                <w:iCs/>
              </w:rPr>
              <w:t xml:space="preserve">Jak se dělá „Škola pro všechny“. </w:t>
            </w:r>
            <w:r w:rsidRPr="008F48AF">
              <w:t>Kladno: Aisis.</w:t>
            </w:r>
          </w:p>
          <w:p w:rsidR="00FC47DC" w:rsidRPr="008F48AF" w:rsidRDefault="00FC47DC" w:rsidP="00FD256A">
            <w:pPr>
              <w:shd w:val="clear" w:color="auto" w:fill="FFFFFF"/>
              <w:rPr>
                <w:i/>
              </w:rPr>
            </w:pPr>
            <w:r w:rsidRPr="008F48AF">
              <w:t xml:space="preserve">Trnková, K., Knotová, D., </w:t>
            </w:r>
            <w:r w:rsidR="0010406E" w:rsidRPr="008F48AF">
              <w:t>&amp;</w:t>
            </w:r>
            <w:r w:rsidR="00E4274B" w:rsidRPr="008F48AF">
              <w:t> </w:t>
            </w:r>
            <w:r w:rsidRPr="008F48AF">
              <w:t>Chaloupková, L. (2010)</w:t>
            </w:r>
            <w:r w:rsidR="00E4274B" w:rsidRPr="008F48AF">
              <w:t>.</w:t>
            </w:r>
            <w:r w:rsidR="008576C0" w:rsidRPr="008F48AF">
              <w:t xml:space="preserve"> </w:t>
            </w:r>
            <w:r w:rsidRPr="008F48AF">
              <w:rPr>
                <w:i/>
              </w:rPr>
              <w:t xml:space="preserve">Malotřídní školy v České republice. </w:t>
            </w:r>
            <w:r w:rsidRPr="008F48AF">
              <w:t xml:space="preserve">Brno: Paido. </w:t>
            </w:r>
          </w:p>
          <w:p w:rsidR="00FC47DC" w:rsidRPr="008F48AF" w:rsidRDefault="00FC47DC" w:rsidP="00FD256A">
            <w:pPr>
              <w:shd w:val="clear" w:color="auto" w:fill="FFFFFF"/>
              <w:rPr>
                <w:lang w:eastAsia="ja-JP"/>
              </w:rPr>
            </w:pPr>
            <w:r w:rsidRPr="008F48AF">
              <w:rPr>
                <w:lang w:eastAsia="ja-JP"/>
              </w:rPr>
              <w:t xml:space="preserve">Vomáčka, J. (1995).  </w:t>
            </w:r>
            <w:r w:rsidRPr="008F48AF">
              <w:rPr>
                <w:i/>
                <w:iCs/>
              </w:rPr>
              <w:t xml:space="preserve">Málotřídní školy. </w:t>
            </w:r>
            <w:r w:rsidRPr="008F48AF">
              <w:rPr>
                <w:lang w:eastAsia="ja-JP"/>
              </w:rPr>
              <w:t>Liberec: Technická univerzita.</w:t>
            </w:r>
          </w:p>
          <w:p w:rsidR="00FC47DC" w:rsidRPr="008F48AF" w:rsidRDefault="00FC47DC" w:rsidP="00FD256A">
            <w:pPr>
              <w:jc w:val="both"/>
            </w:pPr>
            <w:r w:rsidRPr="008F48AF">
              <w:t>Vyhláška č. 364/2005 Sb.</w:t>
            </w:r>
            <w:r w:rsidR="007250B9" w:rsidRPr="008F48AF">
              <w:t>,</w:t>
            </w:r>
            <w:r w:rsidRPr="008F48AF">
              <w:t xml:space="preserve"> </w:t>
            </w:r>
            <w:r w:rsidR="00764E10" w:rsidRPr="008F48AF">
              <w:t>o</w:t>
            </w:r>
            <w:r w:rsidRPr="008F48AF">
              <w:t xml:space="preserve"> dokumentaci škol.</w:t>
            </w:r>
          </w:p>
          <w:p w:rsidR="00FC47DC" w:rsidRPr="008F48AF" w:rsidRDefault="00FC47DC" w:rsidP="00FD256A">
            <w:pPr>
              <w:jc w:val="both"/>
            </w:pPr>
            <w:r w:rsidRPr="008F48AF">
              <w:t>Vyhláška č. 48/2005 Sb.</w:t>
            </w:r>
            <w:r w:rsidR="007250B9" w:rsidRPr="008F48AF">
              <w:t>,</w:t>
            </w:r>
            <w:r w:rsidRPr="008F48AF">
              <w:t xml:space="preserve"> </w:t>
            </w:r>
            <w:r w:rsidR="00764E10" w:rsidRPr="008F48AF">
              <w:t>o</w:t>
            </w:r>
            <w:r w:rsidRPr="008F48AF">
              <w:t xml:space="preserve"> základním vzdělávání. </w:t>
            </w:r>
          </w:p>
          <w:p w:rsidR="00FC47DC" w:rsidRPr="008F48AF" w:rsidRDefault="00FC47DC" w:rsidP="00FD256A">
            <w:pPr>
              <w:jc w:val="both"/>
              <w:rPr>
                <w:sz w:val="24"/>
                <w:szCs w:val="24"/>
              </w:rPr>
            </w:pPr>
            <w:r w:rsidRPr="008F48AF">
              <w:t>Zákon číslo 561/2004 Sb.</w:t>
            </w:r>
            <w:r w:rsidR="007250B9" w:rsidRPr="008F48AF">
              <w:t>,</w:t>
            </w:r>
            <w:r w:rsidRPr="008F48AF">
              <w:t xml:space="preserve"> o předškolním, základním, středním, vyšším odborném a jiném vzdělávání.</w:t>
            </w:r>
          </w:p>
          <w:p w:rsidR="00FC47DC" w:rsidRPr="008F48AF" w:rsidRDefault="00FC47DC" w:rsidP="00FD256A">
            <w:r w:rsidRPr="008F48AF">
              <w:t>Zor</w:t>
            </w:r>
            <w:r w:rsidR="00764E10" w:rsidRPr="008F48AF">
              <w:t>ma</w:t>
            </w:r>
            <w:r w:rsidRPr="008F48AF">
              <w:t xml:space="preserve">nová, L. (2012). </w:t>
            </w:r>
            <w:r w:rsidRPr="008F48AF">
              <w:rPr>
                <w:i/>
                <w:iCs/>
              </w:rPr>
              <w:t>Výukové metody v pedagogice</w:t>
            </w:r>
            <w:r w:rsidRPr="008F48AF">
              <w:t xml:space="preserve">. Praha: Grada. </w:t>
            </w:r>
          </w:p>
          <w:p w:rsidR="00FC47DC" w:rsidRPr="008F48AF" w:rsidRDefault="00FC47DC" w:rsidP="00FD256A">
            <w:pPr>
              <w:jc w:val="both"/>
            </w:pPr>
          </w:p>
          <w:p w:rsidR="00FC47DC" w:rsidRPr="008F48AF" w:rsidRDefault="00FC47DC" w:rsidP="00FD256A">
            <w:pPr>
              <w:jc w:val="both"/>
              <w:rPr>
                <w:b/>
              </w:rPr>
            </w:pPr>
            <w:r w:rsidRPr="008F48AF">
              <w:rPr>
                <w:b/>
              </w:rPr>
              <w:t>Doporučená</w:t>
            </w:r>
            <w:r w:rsidR="00CF52DF" w:rsidRPr="008F48AF">
              <w:rPr>
                <w:b/>
              </w:rPr>
              <w:t xml:space="preserve"> literatura</w:t>
            </w:r>
            <w:r w:rsidRPr="008F48AF">
              <w:rPr>
                <w:b/>
              </w:rPr>
              <w:t xml:space="preserve">: </w:t>
            </w:r>
          </w:p>
          <w:p w:rsidR="00FC47DC" w:rsidRPr="008F48AF" w:rsidRDefault="00FC47DC" w:rsidP="00FD256A">
            <w:r w:rsidRPr="008F48AF">
              <w:t xml:space="preserve">Skalková, J. (2007). </w:t>
            </w:r>
            <w:r w:rsidRPr="008F48AF">
              <w:rPr>
                <w:i/>
                <w:iCs/>
              </w:rPr>
              <w:t>Obecná didaktika</w:t>
            </w:r>
            <w:r w:rsidR="0057304C" w:rsidRPr="008F48AF">
              <w:t xml:space="preserve">. Praha: Grada. </w:t>
            </w:r>
          </w:p>
          <w:p w:rsidR="00697203" w:rsidRPr="008F48AF" w:rsidRDefault="00697203" w:rsidP="002F39E4"/>
          <w:p w:rsidR="00697203" w:rsidRDefault="00697203" w:rsidP="00FD256A">
            <w:pPr>
              <w:rPr>
                <w:ins w:id="1967" w:author="Hana Navrátilová" w:date="2019-09-24T11:10:00Z"/>
              </w:rPr>
            </w:pPr>
            <w:ins w:id="1968" w:author="Hana Navrátilová" w:date="2019-09-24T11:10:00Z">
              <w:r w:rsidRPr="008F48AF">
                <w:t>Poznámka: Mgr. Lebloch je ředitelem málotřidní základní školy.</w:t>
              </w:r>
            </w:ins>
          </w:p>
          <w:p w:rsidR="00BD4774" w:rsidRPr="00944A9E" w:rsidRDefault="00BD4774" w:rsidP="00E7344C">
            <w:pPr>
              <w:ind w:hanging="282"/>
              <w:rPr>
                <w:ins w:id="1969" w:author="Hana Navrátilová" w:date="2019-09-24T11:10:00Z"/>
              </w:rPr>
            </w:pPr>
          </w:p>
          <w:p w:rsidR="0057304C" w:rsidRPr="00944A9E" w:rsidRDefault="0057304C" w:rsidP="00E7344C">
            <w:pPr>
              <w:ind w:hanging="282"/>
            </w:pPr>
          </w:p>
        </w:tc>
      </w:tr>
      <w:tr w:rsidR="00FC47DC" w:rsidRPr="00944A9E" w:rsidTr="00FC47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FC47DC" w:rsidRPr="00944A9E" w:rsidRDefault="00FC47DC" w:rsidP="00E7344C">
            <w:pPr>
              <w:jc w:val="center"/>
              <w:rPr>
                <w:b/>
              </w:rPr>
            </w:pPr>
            <w:r w:rsidRPr="00944A9E">
              <w:rPr>
                <w:b/>
              </w:rPr>
              <w:t>Informace ke kombinované nebo distanční formě</w:t>
            </w:r>
          </w:p>
        </w:tc>
      </w:tr>
      <w:tr w:rsidR="00FC47DC" w:rsidRPr="00944A9E" w:rsidTr="00FC47DC">
        <w:trPr>
          <w:jc w:val="center"/>
        </w:trPr>
        <w:tc>
          <w:tcPr>
            <w:tcW w:w="5180" w:type="dxa"/>
            <w:gridSpan w:val="3"/>
            <w:tcBorders>
              <w:top w:val="single" w:sz="2" w:space="0" w:color="auto"/>
            </w:tcBorders>
            <w:shd w:val="clear" w:color="auto" w:fill="F7CAAC"/>
          </w:tcPr>
          <w:p w:rsidR="00FC47DC" w:rsidRPr="00944A9E" w:rsidRDefault="00FC47DC" w:rsidP="00E7344C">
            <w:pPr>
              <w:jc w:val="both"/>
            </w:pPr>
            <w:r w:rsidRPr="00944A9E">
              <w:rPr>
                <w:b/>
              </w:rPr>
              <w:t>Rozsah konzultací (soustředění)</w:t>
            </w:r>
          </w:p>
        </w:tc>
        <w:tc>
          <w:tcPr>
            <w:tcW w:w="889" w:type="dxa"/>
            <w:tcBorders>
              <w:top w:val="single" w:sz="2" w:space="0" w:color="auto"/>
            </w:tcBorders>
          </w:tcPr>
          <w:p w:rsidR="00FC47DC" w:rsidRPr="00944A9E" w:rsidRDefault="00FC47DC" w:rsidP="00E7344C">
            <w:pPr>
              <w:jc w:val="both"/>
            </w:pPr>
          </w:p>
        </w:tc>
        <w:tc>
          <w:tcPr>
            <w:tcW w:w="4138" w:type="dxa"/>
            <w:gridSpan w:val="4"/>
            <w:tcBorders>
              <w:top w:val="single" w:sz="2" w:space="0" w:color="auto"/>
            </w:tcBorders>
            <w:shd w:val="clear" w:color="auto" w:fill="F7CAAC"/>
          </w:tcPr>
          <w:p w:rsidR="00FC47DC" w:rsidRPr="00944A9E" w:rsidRDefault="00FC47DC" w:rsidP="00E7344C">
            <w:pPr>
              <w:jc w:val="both"/>
              <w:rPr>
                <w:b/>
              </w:rPr>
            </w:pPr>
            <w:r w:rsidRPr="00944A9E">
              <w:rPr>
                <w:b/>
              </w:rPr>
              <w:t xml:space="preserve">hodin </w:t>
            </w:r>
          </w:p>
        </w:tc>
      </w:tr>
      <w:tr w:rsidR="00FC47DC" w:rsidRPr="00944A9E" w:rsidTr="00FC47DC">
        <w:trPr>
          <w:jc w:val="center"/>
        </w:trPr>
        <w:tc>
          <w:tcPr>
            <w:tcW w:w="10207" w:type="dxa"/>
            <w:gridSpan w:val="8"/>
            <w:shd w:val="clear" w:color="auto" w:fill="F7CAAC"/>
          </w:tcPr>
          <w:p w:rsidR="00FC47DC" w:rsidRPr="00944A9E" w:rsidRDefault="00FC47DC" w:rsidP="00E7344C">
            <w:pPr>
              <w:jc w:val="both"/>
              <w:rPr>
                <w:b/>
              </w:rPr>
            </w:pPr>
            <w:r w:rsidRPr="00944A9E">
              <w:rPr>
                <w:b/>
              </w:rPr>
              <w:t>Informace o způsobu kontaktu s</w:t>
            </w:r>
            <w:r w:rsidR="00E4274B" w:rsidRPr="00944A9E">
              <w:rPr>
                <w:b/>
              </w:rPr>
              <w:t> </w:t>
            </w:r>
            <w:r w:rsidRPr="00944A9E">
              <w:rPr>
                <w:b/>
              </w:rPr>
              <w:t>vyučujícím</w:t>
            </w:r>
          </w:p>
        </w:tc>
      </w:tr>
      <w:tr w:rsidR="00FC47DC" w:rsidRPr="00944A9E" w:rsidTr="0057304C">
        <w:trPr>
          <w:trHeight w:val="942"/>
          <w:jc w:val="center"/>
        </w:trPr>
        <w:tc>
          <w:tcPr>
            <w:tcW w:w="10207" w:type="dxa"/>
            <w:gridSpan w:val="8"/>
          </w:tcPr>
          <w:p w:rsidR="00FC47DC" w:rsidRDefault="00FC47DC" w:rsidP="00E7344C">
            <w:pPr>
              <w:jc w:val="both"/>
            </w:pPr>
          </w:p>
          <w:p w:rsidR="00BD4774" w:rsidRDefault="00BD4774" w:rsidP="00E7344C">
            <w:pPr>
              <w:jc w:val="both"/>
            </w:pPr>
          </w:p>
          <w:p w:rsidR="00BD4774" w:rsidRDefault="00BD4774" w:rsidP="00E7344C">
            <w:pPr>
              <w:jc w:val="both"/>
            </w:pPr>
          </w:p>
          <w:p w:rsidR="00BD4774" w:rsidRDefault="00BD4774" w:rsidP="00E7344C">
            <w:pPr>
              <w:jc w:val="both"/>
            </w:pPr>
          </w:p>
          <w:p w:rsidR="00BD4774" w:rsidRPr="00944A9E" w:rsidRDefault="00BD4774" w:rsidP="00E7344C">
            <w:pPr>
              <w:jc w:val="both"/>
            </w:pPr>
          </w:p>
        </w:tc>
      </w:tr>
    </w:tbl>
    <w:p w:rsidR="007A1511" w:rsidRDefault="00BF2D35">
      <w:pPr>
        <w:rPr>
          <w:ins w:id="1970"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FC47DC" w:rsidRPr="00944A9E" w:rsidTr="00FC47DC">
        <w:trPr>
          <w:jc w:val="center"/>
        </w:trPr>
        <w:tc>
          <w:tcPr>
            <w:tcW w:w="10207" w:type="dxa"/>
            <w:gridSpan w:val="8"/>
            <w:tcBorders>
              <w:bottom w:val="double" w:sz="4" w:space="0" w:color="auto"/>
            </w:tcBorders>
            <w:shd w:val="clear" w:color="auto" w:fill="BDD6EE"/>
          </w:tcPr>
          <w:p w:rsidR="00FC47DC" w:rsidRPr="00944A9E" w:rsidRDefault="005314DC" w:rsidP="00E7344C">
            <w:pPr>
              <w:jc w:val="both"/>
              <w:rPr>
                <w:b/>
                <w:sz w:val="28"/>
                <w:szCs w:val="28"/>
              </w:rPr>
            </w:pPr>
            <w:r>
              <w:br w:type="page"/>
            </w:r>
            <w:r w:rsidR="00FC47DC" w:rsidRPr="00944A9E">
              <w:br w:type="page"/>
            </w:r>
            <w:r w:rsidR="00FC47DC" w:rsidRPr="00944A9E">
              <w:br w:type="page"/>
            </w:r>
            <w:r w:rsidR="00FC47DC" w:rsidRPr="00944A9E">
              <w:rPr>
                <w:b/>
                <w:sz w:val="28"/>
                <w:szCs w:val="28"/>
              </w:rPr>
              <w:t>B-III – Charakteristika studijního předmětu</w:t>
            </w:r>
          </w:p>
        </w:tc>
      </w:tr>
      <w:tr w:rsidR="00FC47DC" w:rsidRPr="00944A9E" w:rsidTr="00FC47DC">
        <w:trPr>
          <w:jc w:val="center"/>
        </w:trPr>
        <w:tc>
          <w:tcPr>
            <w:tcW w:w="3479" w:type="dxa"/>
            <w:tcBorders>
              <w:top w:val="double" w:sz="4" w:space="0" w:color="auto"/>
            </w:tcBorders>
            <w:shd w:val="clear" w:color="auto" w:fill="F7CAAC"/>
          </w:tcPr>
          <w:p w:rsidR="00FC47DC" w:rsidRPr="00944A9E" w:rsidRDefault="00FC47DC" w:rsidP="00E7344C">
            <w:pPr>
              <w:jc w:val="both"/>
              <w:rPr>
                <w:b/>
              </w:rPr>
            </w:pPr>
            <w:r w:rsidRPr="00944A9E">
              <w:rPr>
                <w:b/>
              </w:rPr>
              <w:t>Název studijního předmětu</w:t>
            </w:r>
          </w:p>
        </w:tc>
        <w:tc>
          <w:tcPr>
            <w:tcW w:w="6728" w:type="dxa"/>
            <w:gridSpan w:val="7"/>
            <w:tcBorders>
              <w:top w:val="double" w:sz="4" w:space="0" w:color="auto"/>
            </w:tcBorders>
          </w:tcPr>
          <w:p w:rsidR="00FC47DC" w:rsidRPr="00944A9E" w:rsidRDefault="00FC47DC" w:rsidP="00E7344C">
            <w:pPr>
              <w:jc w:val="both"/>
            </w:pPr>
            <w:r w:rsidRPr="00944A9E">
              <w:t>Rozvoj nadání žáků</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Typ předmětu</w:t>
            </w:r>
          </w:p>
        </w:tc>
        <w:tc>
          <w:tcPr>
            <w:tcW w:w="3406" w:type="dxa"/>
            <w:gridSpan w:val="4"/>
          </w:tcPr>
          <w:p w:rsidR="00FC47DC" w:rsidRPr="00944A9E" w:rsidRDefault="00FC47DC" w:rsidP="00E7344C">
            <w:pPr>
              <w:jc w:val="both"/>
            </w:pPr>
            <w:r w:rsidRPr="00944A9E">
              <w:t>povinně volitelný, PZ</w:t>
            </w:r>
          </w:p>
        </w:tc>
        <w:tc>
          <w:tcPr>
            <w:tcW w:w="2695" w:type="dxa"/>
            <w:gridSpan w:val="2"/>
            <w:shd w:val="clear" w:color="auto" w:fill="F7CAAC"/>
          </w:tcPr>
          <w:p w:rsidR="00FC47DC" w:rsidRPr="00944A9E" w:rsidRDefault="00FC47DC" w:rsidP="00E7344C">
            <w:pPr>
              <w:jc w:val="both"/>
            </w:pPr>
            <w:r w:rsidRPr="00944A9E">
              <w:rPr>
                <w:b/>
              </w:rPr>
              <w:t>doporučený ročník / semestr</w:t>
            </w:r>
          </w:p>
        </w:tc>
        <w:tc>
          <w:tcPr>
            <w:tcW w:w="627" w:type="dxa"/>
          </w:tcPr>
          <w:p w:rsidR="00FC47DC" w:rsidRPr="00944A9E" w:rsidRDefault="00FC47DC" w:rsidP="00E7344C">
            <w:pPr>
              <w:jc w:val="both"/>
            </w:pPr>
            <w:r w:rsidRPr="00944A9E">
              <w:t>5/ZS</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Rozsah studijního předmětu</w:t>
            </w:r>
          </w:p>
        </w:tc>
        <w:tc>
          <w:tcPr>
            <w:tcW w:w="1701" w:type="dxa"/>
            <w:gridSpan w:val="2"/>
          </w:tcPr>
          <w:p w:rsidR="00FC47DC" w:rsidRPr="00944A9E" w:rsidRDefault="00FC47DC" w:rsidP="00E7344C">
            <w:pPr>
              <w:jc w:val="both"/>
            </w:pPr>
            <w:r w:rsidRPr="00944A9E">
              <w:t>28c</w:t>
            </w:r>
          </w:p>
        </w:tc>
        <w:tc>
          <w:tcPr>
            <w:tcW w:w="889" w:type="dxa"/>
            <w:shd w:val="clear" w:color="auto" w:fill="F7CAAC"/>
          </w:tcPr>
          <w:p w:rsidR="00FC47DC" w:rsidRPr="00944A9E" w:rsidRDefault="00FC47DC" w:rsidP="00E7344C">
            <w:pPr>
              <w:jc w:val="both"/>
              <w:rPr>
                <w:b/>
              </w:rPr>
            </w:pPr>
            <w:r w:rsidRPr="00944A9E">
              <w:rPr>
                <w:b/>
              </w:rPr>
              <w:t xml:space="preserve">hod. </w:t>
            </w:r>
          </w:p>
        </w:tc>
        <w:tc>
          <w:tcPr>
            <w:tcW w:w="816" w:type="dxa"/>
          </w:tcPr>
          <w:p w:rsidR="00FC47DC" w:rsidRPr="00944A9E" w:rsidRDefault="00FC47DC" w:rsidP="00E7344C">
            <w:pPr>
              <w:jc w:val="both"/>
            </w:pPr>
            <w:r w:rsidRPr="00944A9E">
              <w:t>28</w:t>
            </w:r>
          </w:p>
        </w:tc>
        <w:tc>
          <w:tcPr>
            <w:tcW w:w="2156" w:type="dxa"/>
            <w:shd w:val="clear" w:color="auto" w:fill="F7CAAC"/>
          </w:tcPr>
          <w:p w:rsidR="00FC47DC" w:rsidRPr="00944A9E" w:rsidRDefault="00FC47DC" w:rsidP="00E7344C">
            <w:pPr>
              <w:jc w:val="both"/>
              <w:rPr>
                <w:b/>
              </w:rPr>
            </w:pPr>
            <w:r w:rsidRPr="00944A9E">
              <w:rPr>
                <w:b/>
              </w:rPr>
              <w:t>kreditů</w:t>
            </w:r>
          </w:p>
        </w:tc>
        <w:tc>
          <w:tcPr>
            <w:tcW w:w="1166" w:type="dxa"/>
            <w:gridSpan w:val="2"/>
          </w:tcPr>
          <w:p w:rsidR="00FC47DC" w:rsidRPr="00944A9E" w:rsidRDefault="00FC47DC" w:rsidP="00E7344C">
            <w:pPr>
              <w:jc w:val="both"/>
            </w:pPr>
            <w:r w:rsidRPr="00944A9E">
              <w:t>2</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Prerekvizity, korekvizity, ekvivalence</w:t>
            </w:r>
          </w:p>
        </w:tc>
        <w:tc>
          <w:tcPr>
            <w:tcW w:w="6728" w:type="dxa"/>
            <w:gridSpan w:val="7"/>
          </w:tcPr>
          <w:p w:rsidR="00FC47DC" w:rsidRPr="00944A9E" w:rsidRDefault="00FC47DC" w:rsidP="00E7344C">
            <w:pPr>
              <w:jc w:val="both"/>
            </w:pP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Způsob ověření studijních výsledků</w:t>
            </w:r>
          </w:p>
        </w:tc>
        <w:tc>
          <w:tcPr>
            <w:tcW w:w="3406" w:type="dxa"/>
            <w:gridSpan w:val="4"/>
          </w:tcPr>
          <w:p w:rsidR="00FC47DC" w:rsidRPr="00944A9E" w:rsidRDefault="00FC47DC" w:rsidP="00E7344C">
            <w:pPr>
              <w:jc w:val="both"/>
            </w:pPr>
            <w:r w:rsidRPr="00944A9E">
              <w:t>zápočet</w:t>
            </w:r>
          </w:p>
        </w:tc>
        <w:tc>
          <w:tcPr>
            <w:tcW w:w="2156" w:type="dxa"/>
            <w:shd w:val="clear" w:color="auto" w:fill="F7CAAC"/>
          </w:tcPr>
          <w:p w:rsidR="00FC47DC" w:rsidRPr="00944A9E" w:rsidRDefault="00FC47DC" w:rsidP="00E7344C">
            <w:pPr>
              <w:jc w:val="both"/>
              <w:rPr>
                <w:b/>
              </w:rPr>
            </w:pPr>
            <w:r w:rsidRPr="00944A9E">
              <w:rPr>
                <w:b/>
              </w:rPr>
              <w:t>Forma výuky</w:t>
            </w:r>
          </w:p>
        </w:tc>
        <w:tc>
          <w:tcPr>
            <w:tcW w:w="1166" w:type="dxa"/>
            <w:gridSpan w:val="2"/>
          </w:tcPr>
          <w:p w:rsidR="00FC47DC" w:rsidRPr="00944A9E" w:rsidRDefault="00FC47DC" w:rsidP="00E7344C">
            <w:pPr>
              <w:jc w:val="both"/>
            </w:pPr>
            <w:r w:rsidRPr="00944A9E">
              <w:t>cvičení</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Forma způsobu ověření studijních výsledků a další požadavky na studenta</w:t>
            </w:r>
          </w:p>
        </w:tc>
        <w:tc>
          <w:tcPr>
            <w:tcW w:w="6728" w:type="dxa"/>
            <w:gridSpan w:val="7"/>
            <w:tcBorders>
              <w:bottom w:val="nil"/>
            </w:tcBorders>
          </w:tcPr>
          <w:p w:rsidR="00FC47DC" w:rsidRPr="00944A9E" w:rsidRDefault="00FC47DC" w:rsidP="00E7344C">
            <w:pPr>
              <w:jc w:val="both"/>
            </w:pPr>
            <w:r w:rsidRPr="00944A9E">
              <w:t>Vypracování kazuistiky nadaného žáka včetně návrhů na jeho intervenci. Vypracování příprav s aktivitami pro nadané žáky v běžné třídě základní školy.</w:t>
            </w:r>
          </w:p>
        </w:tc>
      </w:tr>
      <w:tr w:rsidR="00FC47DC" w:rsidRPr="00944A9E" w:rsidTr="00FC47DC">
        <w:trPr>
          <w:trHeight w:val="273"/>
          <w:jc w:val="center"/>
        </w:trPr>
        <w:tc>
          <w:tcPr>
            <w:tcW w:w="10207" w:type="dxa"/>
            <w:gridSpan w:val="8"/>
            <w:tcBorders>
              <w:top w:val="nil"/>
            </w:tcBorders>
          </w:tcPr>
          <w:p w:rsidR="00FC47DC" w:rsidRPr="00944A9E" w:rsidRDefault="00FC47DC" w:rsidP="00E7344C">
            <w:pPr>
              <w:jc w:val="both"/>
            </w:pPr>
          </w:p>
        </w:tc>
      </w:tr>
      <w:tr w:rsidR="00FC47DC" w:rsidRPr="00944A9E" w:rsidTr="00FC47DC">
        <w:trPr>
          <w:trHeight w:val="197"/>
          <w:jc w:val="center"/>
        </w:trPr>
        <w:tc>
          <w:tcPr>
            <w:tcW w:w="3479" w:type="dxa"/>
            <w:tcBorders>
              <w:top w:val="nil"/>
            </w:tcBorders>
            <w:shd w:val="clear" w:color="auto" w:fill="F7CAAC"/>
          </w:tcPr>
          <w:p w:rsidR="00FC47DC" w:rsidRPr="00944A9E" w:rsidRDefault="00FC47DC" w:rsidP="00E7344C">
            <w:pPr>
              <w:jc w:val="both"/>
              <w:rPr>
                <w:b/>
              </w:rPr>
            </w:pPr>
            <w:r w:rsidRPr="00944A9E">
              <w:rPr>
                <w:b/>
              </w:rPr>
              <w:t>Garant předmětu</w:t>
            </w:r>
          </w:p>
        </w:tc>
        <w:tc>
          <w:tcPr>
            <w:tcW w:w="6728" w:type="dxa"/>
            <w:gridSpan w:val="7"/>
            <w:tcBorders>
              <w:top w:val="nil"/>
            </w:tcBorders>
          </w:tcPr>
          <w:p w:rsidR="00FC47DC" w:rsidRPr="00944A9E" w:rsidRDefault="00AA59E0" w:rsidP="005D75EF">
            <w:pPr>
              <w:jc w:val="both"/>
            </w:pPr>
            <w:r w:rsidRPr="00944A9E">
              <w:t xml:space="preserve">Mgr. </w:t>
            </w:r>
            <w:del w:id="1971" w:author="Hana Navrátilová" w:date="2019-09-24T11:10:00Z">
              <w:r w:rsidR="003661B2">
                <w:delText>Iva Žáková</w:delText>
              </w:r>
            </w:del>
            <w:ins w:id="1972" w:author="Hana Navrátilová" w:date="2019-09-24T11:10:00Z">
              <w:r w:rsidR="005D75EF">
                <w:t>Eva Machů, Ph.D.</w:t>
              </w:r>
            </w:ins>
          </w:p>
        </w:tc>
      </w:tr>
      <w:tr w:rsidR="00FC47DC" w:rsidRPr="00944A9E" w:rsidTr="00FC47DC">
        <w:trPr>
          <w:trHeight w:val="543"/>
          <w:jc w:val="center"/>
        </w:trPr>
        <w:tc>
          <w:tcPr>
            <w:tcW w:w="3479" w:type="dxa"/>
            <w:tcBorders>
              <w:top w:val="nil"/>
            </w:tcBorders>
            <w:shd w:val="clear" w:color="auto" w:fill="F7CAAC"/>
          </w:tcPr>
          <w:p w:rsidR="00FC47DC" w:rsidRPr="00944A9E" w:rsidRDefault="00FC47DC" w:rsidP="00E7344C">
            <w:pPr>
              <w:jc w:val="both"/>
              <w:rPr>
                <w:b/>
              </w:rPr>
            </w:pPr>
            <w:r w:rsidRPr="00944A9E">
              <w:rPr>
                <w:b/>
              </w:rPr>
              <w:t>Zapojení garanta do výuky předmětu</w:t>
            </w:r>
          </w:p>
        </w:tc>
        <w:tc>
          <w:tcPr>
            <w:tcW w:w="6728" w:type="dxa"/>
            <w:gridSpan w:val="7"/>
            <w:tcBorders>
              <w:top w:val="nil"/>
            </w:tcBorders>
          </w:tcPr>
          <w:p w:rsidR="00FC47DC" w:rsidRPr="00944A9E" w:rsidRDefault="00FC47DC" w:rsidP="00E7344C">
            <w:pPr>
              <w:jc w:val="both"/>
            </w:pPr>
            <w:r w:rsidRPr="00944A9E">
              <w:t>cvičící</w:t>
            </w: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Vyučující</w:t>
            </w:r>
          </w:p>
        </w:tc>
        <w:tc>
          <w:tcPr>
            <w:tcW w:w="6728" w:type="dxa"/>
            <w:gridSpan w:val="7"/>
            <w:tcBorders>
              <w:bottom w:val="nil"/>
            </w:tcBorders>
            <w:shd w:val="clear" w:color="auto" w:fill="auto"/>
          </w:tcPr>
          <w:p w:rsidR="00FC47DC" w:rsidRPr="00944A9E" w:rsidRDefault="005D75EF" w:rsidP="00E7344C">
            <w:pPr>
              <w:jc w:val="both"/>
            </w:pPr>
            <w:r w:rsidRPr="00944A9E">
              <w:t xml:space="preserve">Mgr. </w:t>
            </w:r>
            <w:del w:id="1973" w:author="Hana Navrátilová" w:date="2019-09-24T11:10:00Z">
              <w:r w:rsidR="00380EE4">
                <w:delText>Iva Žáková</w:delText>
              </w:r>
            </w:del>
            <w:ins w:id="1974" w:author="Hana Navrátilová" w:date="2019-09-24T11:10:00Z">
              <w:r>
                <w:t>Eva Machů, Ph.D.</w:t>
              </w:r>
            </w:ins>
            <w:r>
              <w:t xml:space="preserve"> </w:t>
            </w:r>
            <w:r w:rsidR="00D51733">
              <w:t>(100%)</w:t>
            </w:r>
          </w:p>
        </w:tc>
      </w:tr>
      <w:tr w:rsidR="00FC47DC" w:rsidRPr="00944A9E" w:rsidTr="00FC47DC">
        <w:trPr>
          <w:trHeight w:val="554"/>
          <w:jc w:val="center"/>
        </w:trPr>
        <w:tc>
          <w:tcPr>
            <w:tcW w:w="10207" w:type="dxa"/>
            <w:gridSpan w:val="8"/>
            <w:tcBorders>
              <w:top w:val="nil"/>
            </w:tcBorders>
          </w:tcPr>
          <w:p w:rsidR="00FC47DC" w:rsidRPr="00944A9E" w:rsidRDefault="00FC47DC" w:rsidP="00E7344C">
            <w:pPr>
              <w:jc w:val="both"/>
            </w:pPr>
          </w:p>
        </w:tc>
      </w:tr>
      <w:tr w:rsidR="00FC47DC" w:rsidRPr="00944A9E" w:rsidTr="00FC47DC">
        <w:trPr>
          <w:jc w:val="center"/>
        </w:trPr>
        <w:tc>
          <w:tcPr>
            <w:tcW w:w="3479" w:type="dxa"/>
            <w:shd w:val="clear" w:color="auto" w:fill="F7CAAC"/>
          </w:tcPr>
          <w:p w:rsidR="00FC47DC" w:rsidRPr="00944A9E" w:rsidRDefault="00FC47DC" w:rsidP="00E7344C">
            <w:pPr>
              <w:jc w:val="both"/>
              <w:rPr>
                <w:b/>
              </w:rPr>
            </w:pPr>
            <w:r w:rsidRPr="00944A9E">
              <w:rPr>
                <w:b/>
              </w:rPr>
              <w:t>Stručná anotace předmětu</w:t>
            </w:r>
          </w:p>
        </w:tc>
        <w:tc>
          <w:tcPr>
            <w:tcW w:w="6728" w:type="dxa"/>
            <w:gridSpan w:val="7"/>
            <w:tcBorders>
              <w:bottom w:val="nil"/>
            </w:tcBorders>
          </w:tcPr>
          <w:p w:rsidR="00FC47DC" w:rsidRPr="00944A9E" w:rsidRDefault="00FC47DC" w:rsidP="00E7344C">
            <w:pPr>
              <w:jc w:val="both"/>
            </w:pPr>
          </w:p>
        </w:tc>
      </w:tr>
      <w:tr w:rsidR="00FC47DC" w:rsidRPr="00944A9E" w:rsidTr="00FC47DC">
        <w:trPr>
          <w:trHeight w:val="3938"/>
          <w:jc w:val="center"/>
        </w:trPr>
        <w:tc>
          <w:tcPr>
            <w:tcW w:w="10207" w:type="dxa"/>
            <w:gridSpan w:val="8"/>
            <w:tcBorders>
              <w:top w:val="nil"/>
              <w:bottom w:val="single" w:sz="12" w:space="0" w:color="auto"/>
            </w:tcBorders>
          </w:tcPr>
          <w:p w:rsidR="00FC47DC" w:rsidRPr="00944A9E" w:rsidRDefault="00FC47DC" w:rsidP="00E7344C">
            <w:pPr>
              <w:jc w:val="both"/>
            </w:pPr>
          </w:p>
          <w:p w:rsidR="00FC47DC" w:rsidRPr="00944A9E" w:rsidRDefault="00FC47DC" w:rsidP="00E7344C">
            <w:pPr>
              <w:jc w:val="both"/>
            </w:pPr>
            <w:r w:rsidRPr="00944A9E">
              <w:t>Vývoj problematiky nadání.</w:t>
            </w:r>
          </w:p>
          <w:p w:rsidR="00FC47DC" w:rsidRPr="00944A9E" w:rsidRDefault="00FC47DC" w:rsidP="00E7344C">
            <w:pPr>
              <w:jc w:val="both"/>
            </w:pPr>
            <w:r w:rsidRPr="00944A9E">
              <w:t>Problematika nadání u nás a ve světě.</w:t>
            </w:r>
          </w:p>
          <w:p w:rsidR="00FC47DC" w:rsidRPr="00944A9E" w:rsidRDefault="00FC47DC" w:rsidP="00E7344C">
            <w:pPr>
              <w:jc w:val="both"/>
            </w:pPr>
            <w:r w:rsidRPr="00944A9E">
              <w:t>Pojmy nadání a talent, modely nadání.</w:t>
            </w:r>
          </w:p>
          <w:p w:rsidR="00FC47DC" w:rsidRPr="00944A9E" w:rsidRDefault="00FC47DC" w:rsidP="00E7344C">
            <w:pPr>
              <w:jc w:val="both"/>
            </w:pPr>
            <w:r w:rsidRPr="00944A9E">
              <w:t>Legislativní ukotvení problematiky.</w:t>
            </w:r>
          </w:p>
          <w:p w:rsidR="00FC47DC" w:rsidRPr="00944A9E" w:rsidRDefault="00FC47DC" w:rsidP="00E7344C">
            <w:pPr>
              <w:jc w:val="both"/>
            </w:pPr>
            <w:r w:rsidRPr="00944A9E">
              <w:t>Metody identifikace nadání a talentu žáka na 1. stupni základní školy.</w:t>
            </w:r>
          </w:p>
          <w:p w:rsidR="00FC47DC" w:rsidRPr="00944A9E" w:rsidRDefault="00FC47DC" w:rsidP="00E7344C">
            <w:pPr>
              <w:jc w:val="both"/>
            </w:pPr>
            <w:r w:rsidRPr="00944A9E">
              <w:t>Osobnost nadaného žáka v oblasti kognitivní, afektivní a psychomotorické.</w:t>
            </w:r>
          </w:p>
          <w:p w:rsidR="00FC47DC" w:rsidRPr="00944A9E" w:rsidRDefault="00FC47DC" w:rsidP="00E7344C">
            <w:pPr>
              <w:jc w:val="both"/>
            </w:pPr>
            <w:r w:rsidRPr="00944A9E">
              <w:t>Specifické skupiny nadaných žáků.</w:t>
            </w:r>
          </w:p>
          <w:p w:rsidR="00FC47DC" w:rsidRPr="00944A9E" w:rsidRDefault="00FC47DC" w:rsidP="00E7344C">
            <w:pPr>
              <w:jc w:val="both"/>
            </w:pPr>
            <w:r w:rsidRPr="00944A9E">
              <w:t>Výchovně vzdělávací potřeby nadaných žáků na 1. stupni základní školy.</w:t>
            </w:r>
          </w:p>
          <w:p w:rsidR="00FC47DC" w:rsidRPr="00944A9E" w:rsidRDefault="00FC47DC" w:rsidP="00E7344C">
            <w:pPr>
              <w:jc w:val="both"/>
            </w:pPr>
            <w:r w:rsidRPr="00944A9E">
              <w:t xml:space="preserve">Modifikace kurikula nadaných žáků v oblasti výchovně vzdělávacích cílů, </w:t>
            </w:r>
          </w:p>
          <w:p w:rsidR="00FC47DC" w:rsidRPr="00944A9E" w:rsidRDefault="00FC47DC" w:rsidP="00E7344C">
            <w:pPr>
              <w:jc w:val="both"/>
            </w:pPr>
            <w:r w:rsidRPr="00944A9E">
              <w:t>Modifikace kurikula nadaných žáků v oblasti edukačních metod, edukačního prostředí a evaluace, včetně autoevaluace.</w:t>
            </w:r>
          </w:p>
          <w:p w:rsidR="00FC47DC" w:rsidRPr="00944A9E" w:rsidRDefault="00FC47DC" w:rsidP="00E7344C">
            <w:pPr>
              <w:jc w:val="both"/>
            </w:pPr>
            <w:r w:rsidRPr="00944A9E">
              <w:t>Tvorba podpůrných didaktických materiálů pro nadaného žáka.</w:t>
            </w:r>
          </w:p>
          <w:p w:rsidR="00FC47DC" w:rsidRPr="00944A9E" w:rsidRDefault="00FC47DC" w:rsidP="00E7344C">
            <w:pPr>
              <w:jc w:val="both"/>
            </w:pPr>
            <w:r w:rsidRPr="00944A9E">
              <w:t>Inkluzivní vzdělávání nadaného žáka v podmínkách běžné třídy základní školy.</w:t>
            </w:r>
          </w:p>
          <w:p w:rsidR="00FC47DC" w:rsidRPr="00944A9E" w:rsidRDefault="00FC47DC" w:rsidP="00E7344C">
            <w:pPr>
              <w:jc w:val="both"/>
            </w:pPr>
            <w:r w:rsidRPr="00944A9E">
              <w:t>Učitel nadaného žáka.</w:t>
            </w:r>
          </w:p>
          <w:p w:rsidR="00FC47DC" w:rsidRPr="00944A9E" w:rsidRDefault="00FC47DC" w:rsidP="00E7344C">
            <w:pPr>
              <w:jc w:val="both"/>
            </w:pPr>
            <w:r w:rsidRPr="00944A9E">
              <w:t>Společnosti rozvíjející nadání.</w:t>
            </w:r>
          </w:p>
          <w:p w:rsidR="00FC47DC" w:rsidRPr="00944A9E" w:rsidRDefault="00FC47DC" w:rsidP="00E7344C">
            <w:pPr>
              <w:jc w:val="both"/>
            </w:pPr>
          </w:p>
        </w:tc>
      </w:tr>
      <w:tr w:rsidR="00FC47DC" w:rsidRPr="00944A9E" w:rsidTr="00FC47DC">
        <w:trPr>
          <w:trHeight w:val="265"/>
          <w:jc w:val="center"/>
        </w:trPr>
        <w:tc>
          <w:tcPr>
            <w:tcW w:w="4046" w:type="dxa"/>
            <w:gridSpan w:val="2"/>
            <w:tcBorders>
              <w:top w:val="nil"/>
            </w:tcBorders>
            <w:shd w:val="clear" w:color="auto" w:fill="F7CAAC"/>
          </w:tcPr>
          <w:p w:rsidR="00FC47DC" w:rsidRPr="00944A9E" w:rsidRDefault="00FC47DC" w:rsidP="00E7344C">
            <w:pPr>
              <w:jc w:val="both"/>
            </w:pPr>
            <w:r w:rsidRPr="00944A9E">
              <w:rPr>
                <w:b/>
              </w:rPr>
              <w:t>Studijní literatura a studijní pomůcky</w:t>
            </w:r>
          </w:p>
        </w:tc>
        <w:tc>
          <w:tcPr>
            <w:tcW w:w="6161" w:type="dxa"/>
            <w:gridSpan w:val="6"/>
            <w:tcBorders>
              <w:top w:val="nil"/>
              <w:bottom w:val="nil"/>
            </w:tcBorders>
          </w:tcPr>
          <w:p w:rsidR="00FC47DC" w:rsidRPr="00944A9E" w:rsidRDefault="00FC47DC" w:rsidP="00E7344C">
            <w:pPr>
              <w:jc w:val="both"/>
            </w:pPr>
          </w:p>
        </w:tc>
      </w:tr>
      <w:tr w:rsidR="00FC47DC" w:rsidRPr="00944A9E" w:rsidTr="00FC47DC">
        <w:trPr>
          <w:trHeight w:val="1497"/>
          <w:jc w:val="center"/>
        </w:trPr>
        <w:tc>
          <w:tcPr>
            <w:tcW w:w="10207" w:type="dxa"/>
            <w:gridSpan w:val="8"/>
            <w:tcBorders>
              <w:top w:val="nil"/>
            </w:tcBorders>
          </w:tcPr>
          <w:p w:rsidR="00FC47DC" w:rsidRPr="00944A9E" w:rsidRDefault="00FC47DC" w:rsidP="00E7344C">
            <w:pPr>
              <w:jc w:val="both"/>
            </w:pPr>
          </w:p>
          <w:p w:rsidR="00FC47DC" w:rsidRPr="00944A9E" w:rsidRDefault="00FC47DC" w:rsidP="00E7344C">
            <w:pPr>
              <w:jc w:val="both"/>
              <w:rPr>
                <w:b/>
              </w:rPr>
            </w:pPr>
            <w:r w:rsidRPr="00944A9E">
              <w:rPr>
                <w:b/>
              </w:rPr>
              <w:t xml:space="preserve">Povinná literatura: </w:t>
            </w:r>
          </w:p>
          <w:p w:rsidR="00FC47DC" w:rsidRPr="00944A9E" w:rsidRDefault="00FC47DC" w:rsidP="00E7344C">
            <w:pPr>
              <w:jc w:val="both"/>
            </w:pPr>
            <w:r w:rsidRPr="00944A9E">
              <w:t xml:space="preserve">David, G. A. (2006). </w:t>
            </w:r>
            <w:r w:rsidRPr="00944A9E">
              <w:rPr>
                <w:i/>
                <w:iCs/>
              </w:rPr>
              <w:t xml:space="preserve">Gifted Children, Gifted Education. </w:t>
            </w:r>
            <w:r w:rsidRPr="00944A9E">
              <w:t xml:space="preserve">Scottsdale: Great Potentian Press. </w:t>
            </w:r>
          </w:p>
          <w:p w:rsidR="00FC47DC" w:rsidRPr="00944A9E" w:rsidRDefault="00FC47DC" w:rsidP="00E7344C">
            <w:pPr>
              <w:widowControl w:val="0"/>
              <w:jc w:val="both"/>
            </w:pPr>
            <w:r w:rsidRPr="00944A9E">
              <w:t xml:space="preserve">Fořtík, V., </w:t>
            </w:r>
            <w:r w:rsidR="0010406E" w:rsidRPr="00944A9E">
              <w:t>&amp;</w:t>
            </w:r>
            <w:r w:rsidR="00E4274B" w:rsidRPr="00944A9E">
              <w:t> </w:t>
            </w:r>
            <w:r w:rsidRPr="00944A9E">
              <w:t xml:space="preserve">Fořtíková, J. (2007). </w:t>
            </w:r>
            <w:r w:rsidRPr="00944A9E">
              <w:rPr>
                <w:i/>
                <w:iCs/>
              </w:rPr>
              <w:t>Nadané dítě a rozvoj jeho schopností</w:t>
            </w:r>
            <w:r w:rsidRPr="00944A9E">
              <w:t>. Praha: Portál.</w:t>
            </w:r>
          </w:p>
          <w:p w:rsidR="00FC47DC" w:rsidRPr="00944A9E" w:rsidRDefault="00FC47DC" w:rsidP="00E7344C">
            <w:pPr>
              <w:jc w:val="both"/>
            </w:pPr>
            <w:r w:rsidRPr="00944A9E">
              <w:t xml:space="preserve">Hříbková, L. (2009). </w:t>
            </w:r>
            <w:r w:rsidRPr="00944A9E">
              <w:rPr>
                <w:i/>
                <w:iCs/>
              </w:rPr>
              <w:t>Nadání a nadaní. Pedagogicko-psychologické přístupy, modely, výzkumy a jejich vztah ke školské praxi.</w:t>
            </w:r>
            <w:r w:rsidRPr="00944A9E">
              <w:t xml:space="preserve"> Praha: Grada. </w:t>
            </w:r>
          </w:p>
          <w:p w:rsidR="00FC47DC" w:rsidRPr="00944A9E" w:rsidRDefault="00FC47DC" w:rsidP="00E7344C">
            <w:pPr>
              <w:jc w:val="both"/>
            </w:pPr>
            <w:r w:rsidRPr="00944A9E">
              <w:t xml:space="preserve">Machů, E. (2010). </w:t>
            </w:r>
            <w:r w:rsidRPr="00944A9E">
              <w:rPr>
                <w:i/>
                <w:iCs/>
              </w:rPr>
              <w:t>Nadaný žák</w:t>
            </w:r>
            <w:r w:rsidRPr="00944A9E">
              <w:t xml:space="preserve">. Brno: Paido. </w:t>
            </w:r>
          </w:p>
          <w:p w:rsidR="00FC47DC" w:rsidRPr="00944A9E" w:rsidRDefault="00FC47DC" w:rsidP="00E7344C">
            <w:pPr>
              <w:jc w:val="both"/>
            </w:pPr>
            <w:r w:rsidRPr="00944A9E">
              <w:t xml:space="preserve">Machů, E., </w:t>
            </w:r>
            <w:r w:rsidR="0010406E" w:rsidRPr="00944A9E">
              <w:t>&amp;</w:t>
            </w:r>
            <w:r w:rsidR="00E4274B" w:rsidRPr="00944A9E">
              <w:t> </w:t>
            </w:r>
            <w:r w:rsidRPr="00944A9E">
              <w:t xml:space="preserve">Kočvarová, I. (2013). </w:t>
            </w:r>
            <w:r w:rsidRPr="00944A9E">
              <w:rPr>
                <w:i/>
              </w:rPr>
              <w:t>Kvalita školy z hlediska péče o nadané žáky</w:t>
            </w:r>
            <w:r w:rsidRPr="00944A9E">
              <w:t xml:space="preserve">. Zlín: Univerzita Tomáše Bati ve Zlíně. </w:t>
            </w:r>
          </w:p>
          <w:p w:rsidR="00FC47DC" w:rsidRPr="00944A9E" w:rsidRDefault="00FC47DC" w:rsidP="00E7344C">
            <w:pPr>
              <w:jc w:val="both"/>
            </w:pPr>
          </w:p>
          <w:p w:rsidR="00FC47DC" w:rsidRPr="00944A9E" w:rsidRDefault="00FC47DC" w:rsidP="00E7344C">
            <w:pPr>
              <w:jc w:val="both"/>
              <w:rPr>
                <w:b/>
                <w:bCs/>
              </w:rPr>
            </w:pPr>
            <w:r w:rsidRPr="00944A9E">
              <w:rPr>
                <w:b/>
                <w:bCs/>
              </w:rPr>
              <w:t>Doporučená literatura:</w:t>
            </w:r>
          </w:p>
          <w:p w:rsidR="00FC47DC" w:rsidRPr="00944A9E" w:rsidRDefault="00FC47DC" w:rsidP="00E7344C">
            <w:pPr>
              <w:jc w:val="both"/>
            </w:pPr>
            <w:r w:rsidRPr="00944A9E">
              <w:t xml:space="preserve">Duchovičová, J., </w:t>
            </w:r>
            <w:r w:rsidR="0010406E" w:rsidRPr="00944A9E">
              <w:t>&amp;</w:t>
            </w:r>
            <w:r w:rsidR="00E4274B" w:rsidRPr="00944A9E">
              <w:t> </w:t>
            </w:r>
            <w:r w:rsidRPr="00944A9E">
              <w:t xml:space="preserve">Lazíková, A. (2008). </w:t>
            </w:r>
            <w:r w:rsidRPr="00944A9E">
              <w:rPr>
                <w:i/>
                <w:iCs/>
              </w:rPr>
              <w:t>Rozvoj osobnosti dieťaťa a profesionalita učiteľky v materskej škole: stimulačno - obohacujúci program KO-SE-TO pre materské školy</w:t>
            </w:r>
            <w:r w:rsidRPr="00944A9E">
              <w:t>. Bratislava: Iris.</w:t>
            </w:r>
          </w:p>
          <w:p w:rsidR="00FC47DC" w:rsidRDefault="00FC47DC" w:rsidP="00E7344C">
            <w:pPr>
              <w:jc w:val="both"/>
            </w:pPr>
            <w:r w:rsidRPr="00944A9E">
              <w:t xml:space="preserve">Olszewski-Kubilius, P. (Ed.). (2003). </w:t>
            </w:r>
            <w:r w:rsidRPr="00944A9E">
              <w:rPr>
                <w:i/>
                <w:iCs/>
              </w:rPr>
              <w:t>Early gifts - recognizing and Nurturing Children´s Talents.</w:t>
            </w:r>
            <w:r w:rsidRPr="00944A9E">
              <w:t xml:space="preserve"> Texas: Prufrock Press Inc.</w:t>
            </w:r>
          </w:p>
          <w:p w:rsidR="00BD4774" w:rsidRDefault="00BD4774" w:rsidP="00E7344C">
            <w:pPr>
              <w:jc w:val="both"/>
            </w:pPr>
          </w:p>
          <w:p w:rsidR="00BD4774" w:rsidRPr="00944A9E" w:rsidRDefault="00BD4774" w:rsidP="00E7344C">
            <w:pPr>
              <w:jc w:val="both"/>
            </w:pPr>
          </w:p>
        </w:tc>
      </w:tr>
      <w:tr w:rsidR="00FC47DC" w:rsidRPr="00944A9E" w:rsidTr="00FC47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FC47DC" w:rsidRPr="00944A9E" w:rsidRDefault="00FC47DC" w:rsidP="00E7344C">
            <w:pPr>
              <w:jc w:val="center"/>
              <w:rPr>
                <w:b/>
              </w:rPr>
            </w:pPr>
            <w:r w:rsidRPr="00944A9E">
              <w:rPr>
                <w:b/>
              </w:rPr>
              <w:t>Informace ke kombinované nebo distanční formě</w:t>
            </w:r>
          </w:p>
        </w:tc>
      </w:tr>
      <w:tr w:rsidR="00FC47DC" w:rsidRPr="00944A9E" w:rsidTr="00FC47DC">
        <w:trPr>
          <w:jc w:val="center"/>
        </w:trPr>
        <w:tc>
          <w:tcPr>
            <w:tcW w:w="5180" w:type="dxa"/>
            <w:gridSpan w:val="3"/>
            <w:tcBorders>
              <w:top w:val="single" w:sz="2" w:space="0" w:color="auto"/>
            </w:tcBorders>
            <w:shd w:val="clear" w:color="auto" w:fill="F7CAAC"/>
          </w:tcPr>
          <w:p w:rsidR="00FC47DC" w:rsidRPr="00944A9E" w:rsidRDefault="00FC47DC" w:rsidP="00E7344C">
            <w:pPr>
              <w:jc w:val="both"/>
            </w:pPr>
            <w:r w:rsidRPr="00944A9E">
              <w:rPr>
                <w:b/>
              </w:rPr>
              <w:t>Rozsah konzultací (soustředění)</w:t>
            </w:r>
          </w:p>
        </w:tc>
        <w:tc>
          <w:tcPr>
            <w:tcW w:w="889" w:type="dxa"/>
            <w:tcBorders>
              <w:top w:val="single" w:sz="2" w:space="0" w:color="auto"/>
            </w:tcBorders>
          </w:tcPr>
          <w:p w:rsidR="00FC47DC" w:rsidRPr="00944A9E" w:rsidRDefault="00FC47DC" w:rsidP="00E7344C">
            <w:pPr>
              <w:jc w:val="both"/>
            </w:pPr>
          </w:p>
        </w:tc>
        <w:tc>
          <w:tcPr>
            <w:tcW w:w="4138" w:type="dxa"/>
            <w:gridSpan w:val="4"/>
            <w:tcBorders>
              <w:top w:val="single" w:sz="2" w:space="0" w:color="auto"/>
            </w:tcBorders>
            <w:shd w:val="clear" w:color="auto" w:fill="F7CAAC"/>
          </w:tcPr>
          <w:p w:rsidR="00FC47DC" w:rsidRPr="00944A9E" w:rsidRDefault="00FC47DC" w:rsidP="00E7344C">
            <w:pPr>
              <w:jc w:val="both"/>
              <w:rPr>
                <w:b/>
              </w:rPr>
            </w:pPr>
            <w:r w:rsidRPr="00944A9E">
              <w:rPr>
                <w:b/>
              </w:rPr>
              <w:t xml:space="preserve">hodin </w:t>
            </w:r>
          </w:p>
        </w:tc>
      </w:tr>
      <w:tr w:rsidR="00FC47DC" w:rsidRPr="00944A9E" w:rsidTr="00FC47DC">
        <w:trPr>
          <w:jc w:val="center"/>
        </w:trPr>
        <w:tc>
          <w:tcPr>
            <w:tcW w:w="10207" w:type="dxa"/>
            <w:gridSpan w:val="8"/>
            <w:shd w:val="clear" w:color="auto" w:fill="F7CAAC"/>
          </w:tcPr>
          <w:p w:rsidR="00FC47DC" w:rsidRPr="00944A9E" w:rsidRDefault="00FC47DC" w:rsidP="00E7344C">
            <w:pPr>
              <w:jc w:val="both"/>
              <w:rPr>
                <w:b/>
              </w:rPr>
            </w:pPr>
            <w:r w:rsidRPr="00944A9E">
              <w:rPr>
                <w:b/>
              </w:rPr>
              <w:t>Informace o způsobu kontaktu s vyučujícím</w:t>
            </w:r>
          </w:p>
        </w:tc>
      </w:tr>
      <w:tr w:rsidR="00FC47DC" w:rsidRPr="00944A9E" w:rsidTr="00ED11B7">
        <w:trPr>
          <w:trHeight w:val="1124"/>
          <w:jc w:val="center"/>
        </w:trPr>
        <w:tc>
          <w:tcPr>
            <w:tcW w:w="10207" w:type="dxa"/>
            <w:gridSpan w:val="8"/>
          </w:tcPr>
          <w:p w:rsidR="00FC47DC" w:rsidRPr="00944A9E" w:rsidRDefault="00FC47DC" w:rsidP="00E7344C">
            <w:pPr>
              <w:jc w:val="both"/>
            </w:pPr>
          </w:p>
          <w:p w:rsidR="00FC47DC" w:rsidRPr="00944A9E" w:rsidRDefault="00FC47DC" w:rsidP="00E7344C">
            <w:pPr>
              <w:jc w:val="both"/>
            </w:pPr>
          </w:p>
          <w:p w:rsidR="00FC47DC" w:rsidRPr="00944A9E" w:rsidRDefault="00FC47DC" w:rsidP="00E7344C">
            <w:pPr>
              <w:jc w:val="both"/>
            </w:pPr>
          </w:p>
        </w:tc>
      </w:tr>
    </w:tbl>
    <w:p w:rsidR="005C4D3D" w:rsidRDefault="005C4D3D" w:rsidP="00E7344C">
      <w:r>
        <w:br w:type="page"/>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560"/>
      </w:tblGrid>
      <w:tr w:rsidR="00FC47DC" w:rsidRPr="00944A9E" w:rsidTr="00FC6C6F">
        <w:trPr>
          <w:jc w:val="center"/>
        </w:trPr>
        <w:tc>
          <w:tcPr>
            <w:tcW w:w="10140" w:type="dxa"/>
            <w:gridSpan w:val="8"/>
            <w:tcBorders>
              <w:bottom w:val="double" w:sz="4" w:space="0" w:color="auto"/>
            </w:tcBorders>
            <w:shd w:val="clear" w:color="auto" w:fill="BDD6EE"/>
          </w:tcPr>
          <w:p w:rsidR="00FC47DC" w:rsidRPr="00944A9E" w:rsidRDefault="00FC47DC" w:rsidP="00E7344C">
            <w:pPr>
              <w:jc w:val="both"/>
              <w:rPr>
                <w:b/>
                <w:sz w:val="28"/>
                <w:szCs w:val="28"/>
              </w:rPr>
            </w:pPr>
            <w:r w:rsidRPr="00944A9E">
              <w:br w:type="page"/>
            </w:r>
            <w:r w:rsidRPr="00944A9E">
              <w:rPr>
                <w:b/>
                <w:sz w:val="28"/>
                <w:szCs w:val="28"/>
              </w:rPr>
              <w:t>B-III – Charakteristika studijního předmětu</w:t>
            </w:r>
          </w:p>
        </w:tc>
      </w:tr>
      <w:tr w:rsidR="00FC47DC" w:rsidRPr="00944A9E" w:rsidTr="00FC6C6F">
        <w:trPr>
          <w:jc w:val="center"/>
        </w:trPr>
        <w:tc>
          <w:tcPr>
            <w:tcW w:w="3479" w:type="dxa"/>
            <w:tcBorders>
              <w:top w:val="double" w:sz="4" w:space="0" w:color="auto"/>
            </w:tcBorders>
            <w:shd w:val="clear" w:color="auto" w:fill="F7CAAC"/>
          </w:tcPr>
          <w:p w:rsidR="00FC47DC" w:rsidRPr="00944A9E" w:rsidRDefault="00FC47DC" w:rsidP="00E7344C">
            <w:pPr>
              <w:jc w:val="both"/>
              <w:rPr>
                <w:b/>
              </w:rPr>
            </w:pPr>
            <w:r w:rsidRPr="00944A9E">
              <w:rPr>
                <w:b/>
              </w:rPr>
              <w:t>Název studijního předmětu</w:t>
            </w:r>
          </w:p>
        </w:tc>
        <w:tc>
          <w:tcPr>
            <w:tcW w:w="6661" w:type="dxa"/>
            <w:gridSpan w:val="7"/>
            <w:tcBorders>
              <w:top w:val="double" w:sz="4" w:space="0" w:color="auto"/>
            </w:tcBorders>
          </w:tcPr>
          <w:p w:rsidR="00FC47DC" w:rsidRPr="00944A9E" w:rsidRDefault="00FC47DC" w:rsidP="00E7344C">
            <w:pPr>
              <w:jc w:val="both"/>
            </w:pPr>
            <w:r w:rsidRPr="00944A9E">
              <w:t xml:space="preserve">Analýza a reflexe profesní praxe </w:t>
            </w:r>
          </w:p>
        </w:tc>
      </w:tr>
      <w:tr w:rsidR="00FC47DC" w:rsidRPr="00944A9E" w:rsidTr="00FC6C6F">
        <w:trPr>
          <w:jc w:val="center"/>
        </w:trPr>
        <w:tc>
          <w:tcPr>
            <w:tcW w:w="3479" w:type="dxa"/>
            <w:shd w:val="clear" w:color="auto" w:fill="F7CAAC"/>
          </w:tcPr>
          <w:p w:rsidR="00FC47DC" w:rsidRPr="00944A9E" w:rsidRDefault="00FC47DC" w:rsidP="00E7344C">
            <w:pPr>
              <w:jc w:val="both"/>
              <w:rPr>
                <w:b/>
              </w:rPr>
            </w:pPr>
            <w:r w:rsidRPr="00944A9E">
              <w:rPr>
                <w:b/>
              </w:rPr>
              <w:t>Typ předmětu</w:t>
            </w:r>
          </w:p>
        </w:tc>
        <w:tc>
          <w:tcPr>
            <w:tcW w:w="3406" w:type="dxa"/>
            <w:gridSpan w:val="4"/>
          </w:tcPr>
          <w:p w:rsidR="00FC47DC" w:rsidRPr="00944A9E" w:rsidRDefault="00FC47DC" w:rsidP="00E7344C">
            <w:pPr>
              <w:jc w:val="both"/>
            </w:pPr>
            <w:r w:rsidRPr="00944A9E">
              <w:t>povinný, PZ</w:t>
            </w:r>
          </w:p>
        </w:tc>
        <w:tc>
          <w:tcPr>
            <w:tcW w:w="2695" w:type="dxa"/>
            <w:gridSpan w:val="2"/>
            <w:shd w:val="clear" w:color="auto" w:fill="F7CAAC"/>
          </w:tcPr>
          <w:p w:rsidR="00FC47DC" w:rsidRPr="00944A9E" w:rsidRDefault="00FC47DC" w:rsidP="00E7344C">
            <w:pPr>
              <w:jc w:val="both"/>
            </w:pPr>
            <w:r w:rsidRPr="00944A9E">
              <w:rPr>
                <w:b/>
              </w:rPr>
              <w:t>doporučený ročník / semestr</w:t>
            </w:r>
          </w:p>
        </w:tc>
        <w:tc>
          <w:tcPr>
            <w:tcW w:w="560" w:type="dxa"/>
          </w:tcPr>
          <w:p w:rsidR="00FC47DC" w:rsidRPr="00944A9E" w:rsidRDefault="00FC47DC" w:rsidP="00E7344C">
            <w:pPr>
              <w:jc w:val="both"/>
            </w:pPr>
            <w:r w:rsidRPr="00944A9E">
              <w:t>5/LS</w:t>
            </w:r>
          </w:p>
        </w:tc>
      </w:tr>
      <w:tr w:rsidR="00FC47DC" w:rsidRPr="00944A9E" w:rsidTr="00FC6C6F">
        <w:trPr>
          <w:jc w:val="center"/>
        </w:trPr>
        <w:tc>
          <w:tcPr>
            <w:tcW w:w="3479" w:type="dxa"/>
            <w:shd w:val="clear" w:color="auto" w:fill="F7CAAC"/>
          </w:tcPr>
          <w:p w:rsidR="00FC47DC" w:rsidRPr="00944A9E" w:rsidRDefault="00FC47DC" w:rsidP="00E7344C">
            <w:pPr>
              <w:jc w:val="both"/>
              <w:rPr>
                <w:b/>
              </w:rPr>
            </w:pPr>
            <w:r w:rsidRPr="00944A9E">
              <w:rPr>
                <w:b/>
              </w:rPr>
              <w:t>Rozsah studijního předmětu</w:t>
            </w:r>
          </w:p>
        </w:tc>
        <w:tc>
          <w:tcPr>
            <w:tcW w:w="1701" w:type="dxa"/>
            <w:gridSpan w:val="2"/>
          </w:tcPr>
          <w:p w:rsidR="00FC47DC" w:rsidRPr="00944A9E" w:rsidRDefault="00FC47DC" w:rsidP="00E7344C">
            <w:pPr>
              <w:jc w:val="both"/>
            </w:pPr>
            <w:r w:rsidRPr="00944A9E">
              <w:t>42c</w:t>
            </w:r>
          </w:p>
        </w:tc>
        <w:tc>
          <w:tcPr>
            <w:tcW w:w="889" w:type="dxa"/>
            <w:shd w:val="clear" w:color="auto" w:fill="F7CAAC"/>
          </w:tcPr>
          <w:p w:rsidR="00FC47DC" w:rsidRPr="00944A9E" w:rsidRDefault="00FC47DC" w:rsidP="00E7344C">
            <w:pPr>
              <w:jc w:val="both"/>
              <w:rPr>
                <w:b/>
              </w:rPr>
            </w:pPr>
            <w:r w:rsidRPr="00944A9E">
              <w:rPr>
                <w:b/>
              </w:rPr>
              <w:t xml:space="preserve">hod. </w:t>
            </w:r>
          </w:p>
        </w:tc>
        <w:tc>
          <w:tcPr>
            <w:tcW w:w="816" w:type="dxa"/>
          </w:tcPr>
          <w:p w:rsidR="00FC47DC" w:rsidRPr="00944A9E" w:rsidRDefault="00FC47DC" w:rsidP="00E7344C">
            <w:pPr>
              <w:jc w:val="both"/>
            </w:pPr>
            <w:r w:rsidRPr="00944A9E">
              <w:t>42</w:t>
            </w:r>
          </w:p>
        </w:tc>
        <w:tc>
          <w:tcPr>
            <w:tcW w:w="2156" w:type="dxa"/>
            <w:shd w:val="clear" w:color="auto" w:fill="F7CAAC"/>
          </w:tcPr>
          <w:p w:rsidR="00FC47DC" w:rsidRPr="00944A9E" w:rsidRDefault="00FC47DC" w:rsidP="00E7344C">
            <w:pPr>
              <w:jc w:val="both"/>
              <w:rPr>
                <w:b/>
              </w:rPr>
            </w:pPr>
            <w:r w:rsidRPr="00944A9E">
              <w:rPr>
                <w:b/>
              </w:rPr>
              <w:t>kreditů</w:t>
            </w:r>
          </w:p>
        </w:tc>
        <w:tc>
          <w:tcPr>
            <w:tcW w:w="1099" w:type="dxa"/>
            <w:gridSpan w:val="2"/>
          </w:tcPr>
          <w:p w:rsidR="00FC47DC" w:rsidRPr="00944A9E" w:rsidRDefault="00FC47DC" w:rsidP="00E7344C">
            <w:pPr>
              <w:jc w:val="both"/>
            </w:pPr>
            <w:r w:rsidRPr="00944A9E">
              <w:t>3</w:t>
            </w:r>
          </w:p>
        </w:tc>
      </w:tr>
      <w:tr w:rsidR="00FC47DC" w:rsidRPr="00944A9E" w:rsidTr="00FC6C6F">
        <w:trPr>
          <w:jc w:val="center"/>
        </w:trPr>
        <w:tc>
          <w:tcPr>
            <w:tcW w:w="3479" w:type="dxa"/>
            <w:shd w:val="clear" w:color="auto" w:fill="F7CAAC"/>
          </w:tcPr>
          <w:p w:rsidR="00FC47DC" w:rsidRPr="00944A9E" w:rsidRDefault="00FC47DC" w:rsidP="00E7344C">
            <w:pPr>
              <w:jc w:val="both"/>
              <w:rPr>
                <w:b/>
              </w:rPr>
            </w:pPr>
            <w:r w:rsidRPr="00944A9E">
              <w:rPr>
                <w:b/>
              </w:rPr>
              <w:t>Prerekvizity, korekvizity, ekvivalence</w:t>
            </w:r>
          </w:p>
        </w:tc>
        <w:tc>
          <w:tcPr>
            <w:tcW w:w="6661" w:type="dxa"/>
            <w:gridSpan w:val="7"/>
          </w:tcPr>
          <w:p w:rsidR="00FC47DC" w:rsidRPr="00944A9E" w:rsidRDefault="00FC47DC" w:rsidP="00E7344C">
            <w:pPr>
              <w:jc w:val="both"/>
            </w:pPr>
          </w:p>
        </w:tc>
      </w:tr>
      <w:tr w:rsidR="00FC47DC" w:rsidRPr="00944A9E" w:rsidTr="00FC6C6F">
        <w:trPr>
          <w:jc w:val="center"/>
        </w:trPr>
        <w:tc>
          <w:tcPr>
            <w:tcW w:w="3479" w:type="dxa"/>
            <w:shd w:val="clear" w:color="auto" w:fill="F7CAAC"/>
          </w:tcPr>
          <w:p w:rsidR="00FC47DC" w:rsidRPr="00944A9E" w:rsidRDefault="00FC47DC" w:rsidP="00E7344C">
            <w:pPr>
              <w:jc w:val="both"/>
              <w:rPr>
                <w:b/>
              </w:rPr>
            </w:pPr>
            <w:r w:rsidRPr="00944A9E">
              <w:rPr>
                <w:b/>
              </w:rPr>
              <w:t>Způsob ověření studijních výsledků</w:t>
            </w:r>
          </w:p>
        </w:tc>
        <w:tc>
          <w:tcPr>
            <w:tcW w:w="3406" w:type="dxa"/>
            <w:gridSpan w:val="4"/>
          </w:tcPr>
          <w:p w:rsidR="00FC47DC" w:rsidRPr="00944A9E" w:rsidRDefault="00FC47DC" w:rsidP="00E7344C">
            <w:pPr>
              <w:jc w:val="both"/>
            </w:pPr>
            <w:r w:rsidRPr="00944A9E">
              <w:t>klasifikovaný zápočet</w:t>
            </w:r>
          </w:p>
        </w:tc>
        <w:tc>
          <w:tcPr>
            <w:tcW w:w="2156" w:type="dxa"/>
            <w:shd w:val="clear" w:color="auto" w:fill="F7CAAC"/>
          </w:tcPr>
          <w:p w:rsidR="00FC47DC" w:rsidRPr="00944A9E" w:rsidRDefault="00FC47DC" w:rsidP="00E7344C">
            <w:pPr>
              <w:jc w:val="both"/>
              <w:rPr>
                <w:b/>
              </w:rPr>
            </w:pPr>
            <w:r w:rsidRPr="00944A9E">
              <w:rPr>
                <w:b/>
              </w:rPr>
              <w:t>Forma výuky</w:t>
            </w:r>
          </w:p>
        </w:tc>
        <w:tc>
          <w:tcPr>
            <w:tcW w:w="1099" w:type="dxa"/>
            <w:gridSpan w:val="2"/>
          </w:tcPr>
          <w:p w:rsidR="00FC47DC" w:rsidRPr="00944A9E" w:rsidRDefault="00FC47DC" w:rsidP="00E7344C">
            <w:pPr>
              <w:jc w:val="both"/>
            </w:pPr>
            <w:r w:rsidRPr="00944A9E">
              <w:t>cvičen</w:t>
            </w:r>
            <w:r w:rsidR="0010406E" w:rsidRPr="00944A9E">
              <w:t>í</w:t>
            </w:r>
          </w:p>
        </w:tc>
      </w:tr>
      <w:tr w:rsidR="00FC47DC" w:rsidRPr="00944A9E" w:rsidTr="00FC6C6F">
        <w:trPr>
          <w:jc w:val="center"/>
        </w:trPr>
        <w:tc>
          <w:tcPr>
            <w:tcW w:w="3479" w:type="dxa"/>
            <w:shd w:val="clear" w:color="auto" w:fill="F7CAAC"/>
          </w:tcPr>
          <w:p w:rsidR="00FC47DC" w:rsidRPr="00944A9E" w:rsidRDefault="00FC47DC" w:rsidP="00E7344C">
            <w:pPr>
              <w:jc w:val="both"/>
              <w:rPr>
                <w:b/>
              </w:rPr>
            </w:pPr>
            <w:r w:rsidRPr="00944A9E">
              <w:rPr>
                <w:b/>
              </w:rPr>
              <w:t>Forma způsobu ověření studijních výsledků a další požadavky na studenta</w:t>
            </w:r>
          </w:p>
        </w:tc>
        <w:tc>
          <w:tcPr>
            <w:tcW w:w="6661" w:type="dxa"/>
            <w:gridSpan w:val="7"/>
            <w:tcBorders>
              <w:bottom w:val="nil"/>
            </w:tcBorders>
          </w:tcPr>
          <w:p w:rsidR="00FC47DC" w:rsidRPr="00944A9E" w:rsidRDefault="00FC47DC" w:rsidP="00E7344C">
            <w:pPr>
              <w:jc w:val="both"/>
            </w:pPr>
            <w:r w:rsidRPr="00944A9E">
              <w:t>Závěrečná kontrola úplnosti a všech náležitostí pro kompletaci a odevzdání pedagogických portfolií k řešení pedagogických problémů a jejich výzkumu v rámci profesní závěrečné praxe</w:t>
            </w:r>
            <w:r w:rsidR="00D751D2">
              <w:t xml:space="preserve"> </w:t>
            </w:r>
            <w:r w:rsidRPr="00944A9E">
              <w:t>a odevzdání portfolií pedagogických projektů ke SZZ.</w:t>
            </w:r>
          </w:p>
        </w:tc>
      </w:tr>
      <w:tr w:rsidR="00FC47DC" w:rsidRPr="00944A9E" w:rsidTr="00FC6C6F">
        <w:trPr>
          <w:trHeight w:val="70"/>
          <w:jc w:val="center"/>
        </w:trPr>
        <w:tc>
          <w:tcPr>
            <w:tcW w:w="10140" w:type="dxa"/>
            <w:gridSpan w:val="8"/>
            <w:tcBorders>
              <w:top w:val="nil"/>
            </w:tcBorders>
          </w:tcPr>
          <w:p w:rsidR="00FC47DC" w:rsidRPr="00944A9E" w:rsidRDefault="00FC47DC" w:rsidP="00E7344C">
            <w:pPr>
              <w:jc w:val="both"/>
            </w:pPr>
          </w:p>
        </w:tc>
      </w:tr>
      <w:tr w:rsidR="00FC47DC" w:rsidRPr="00944A9E" w:rsidTr="00FC6C6F">
        <w:trPr>
          <w:trHeight w:val="197"/>
          <w:jc w:val="center"/>
        </w:trPr>
        <w:tc>
          <w:tcPr>
            <w:tcW w:w="3479" w:type="dxa"/>
            <w:tcBorders>
              <w:top w:val="nil"/>
            </w:tcBorders>
            <w:shd w:val="clear" w:color="auto" w:fill="F7CAAC"/>
          </w:tcPr>
          <w:p w:rsidR="00FC47DC" w:rsidRPr="00944A9E" w:rsidRDefault="00FC47DC" w:rsidP="00E7344C">
            <w:pPr>
              <w:jc w:val="both"/>
              <w:rPr>
                <w:b/>
              </w:rPr>
            </w:pPr>
            <w:r w:rsidRPr="00944A9E">
              <w:rPr>
                <w:b/>
              </w:rPr>
              <w:t>Garant předmětu</w:t>
            </w:r>
          </w:p>
        </w:tc>
        <w:tc>
          <w:tcPr>
            <w:tcW w:w="6661" w:type="dxa"/>
            <w:gridSpan w:val="7"/>
            <w:tcBorders>
              <w:top w:val="nil"/>
            </w:tcBorders>
          </w:tcPr>
          <w:p w:rsidR="00FC47DC" w:rsidRPr="00944A9E" w:rsidRDefault="00FC47DC" w:rsidP="00E7344C">
            <w:pPr>
              <w:jc w:val="both"/>
            </w:pPr>
            <w:r w:rsidRPr="00944A9E">
              <w:t>prof. PhDr. Hana Lukášová, CSc.</w:t>
            </w:r>
          </w:p>
        </w:tc>
      </w:tr>
      <w:tr w:rsidR="00FC47DC" w:rsidRPr="00944A9E" w:rsidTr="00FC6C6F">
        <w:trPr>
          <w:trHeight w:val="295"/>
          <w:jc w:val="center"/>
        </w:trPr>
        <w:tc>
          <w:tcPr>
            <w:tcW w:w="3479" w:type="dxa"/>
            <w:tcBorders>
              <w:top w:val="nil"/>
            </w:tcBorders>
            <w:shd w:val="clear" w:color="auto" w:fill="F7CAAC"/>
          </w:tcPr>
          <w:p w:rsidR="00FC47DC" w:rsidRPr="00944A9E" w:rsidRDefault="00FC47DC" w:rsidP="00E7344C">
            <w:pPr>
              <w:jc w:val="both"/>
              <w:rPr>
                <w:b/>
              </w:rPr>
            </w:pPr>
            <w:r w:rsidRPr="00944A9E">
              <w:rPr>
                <w:b/>
              </w:rPr>
              <w:t>Zapojení garanta do výuky předmětu</w:t>
            </w:r>
          </w:p>
        </w:tc>
        <w:tc>
          <w:tcPr>
            <w:tcW w:w="6661" w:type="dxa"/>
            <w:gridSpan w:val="7"/>
            <w:tcBorders>
              <w:top w:val="nil"/>
            </w:tcBorders>
          </w:tcPr>
          <w:p w:rsidR="00FC47DC" w:rsidRPr="00944A9E" w:rsidRDefault="00FC47DC" w:rsidP="00E7344C">
            <w:pPr>
              <w:jc w:val="both"/>
            </w:pPr>
            <w:r w:rsidRPr="00944A9E">
              <w:t>cvičící</w:t>
            </w:r>
          </w:p>
        </w:tc>
      </w:tr>
      <w:tr w:rsidR="00FC47DC" w:rsidRPr="00944A9E" w:rsidTr="00FC6C6F">
        <w:trPr>
          <w:jc w:val="center"/>
        </w:trPr>
        <w:tc>
          <w:tcPr>
            <w:tcW w:w="3479" w:type="dxa"/>
            <w:shd w:val="clear" w:color="auto" w:fill="F7CAAC"/>
          </w:tcPr>
          <w:p w:rsidR="00FC47DC" w:rsidRPr="00944A9E" w:rsidRDefault="00FC47DC" w:rsidP="00E7344C">
            <w:pPr>
              <w:jc w:val="both"/>
              <w:rPr>
                <w:b/>
              </w:rPr>
            </w:pPr>
            <w:r w:rsidRPr="00944A9E">
              <w:rPr>
                <w:b/>
              </w:rPr>
              <w:t>Vyučující</w:t>
            </w:r>
          </w:p>
        </w:tc>
        <w:tc>
          <w:tcPr>
            <w:tcW w:w="6661" w:type="dxa"/>
            <w:gridSpan w:val="7"/>
            <w:tcBorders>
              <w:bottom w:val="nil"/>
            </w:tcBorders>
            <w:shd w:val="clear" w:color="auto" w:fill="auto"/>
          </w:tcPr>
          <w:p w:rsidR="00FC47DC" w:rsidRPr="00944A9E" w:rsidRDefault="00FC47DC" w:rsidP="00E7344C">
            <w:pPr>
              <w:jc w:val="both"/>
            </w:pPr>
            <w:r w:rsidRPr="00944A9E">
              <w:t>prof. PhDr. Hana Lukášová, CSc. (100%)</w:t>
            </w:r>
          </w:p>
        </w:tc>
      </w:tr>
      <w:tr w:rsidR="00FC47DC" w:rsidRPr="00944A9E" w:rsidTr="00FC6C6F">
        <w:trPr>
          <w:trHeight w:val="70"/>
          <w:jc w:val="center"/>
        </w:trPr>
        <w:tc>
          <w:tcPr>
            <w:tcW w:w="10140" w:type="dxa"/>
            <w:gridSpan w:val="8"/>
            <w:tcBorders>
              <w:top w:val="nil"/>
            </w:tcBorders>
          </w:tcPr>
          <w:p w:rsidR="00FC47DC" w:rsidRPr="00944A9E" w:rsidRDefault="00FC47DC" w:rsidP="00E7344C">
            <w:pPr>
              <w:jc w:val="both"/>
            </w:pPr>
          </w:p>
        </w:tc>
      </w:tr>
      <w:tr w:rsidR="00FC47DC" w:rsidRPr="00944A9E" w:rsidTr="00FC6C6F">
        <w:trPr>
          <w:jc w:val="center"/>
        </w:trPr>
        <w:tc>
          <w:tcPr>
            <w:tcW w:w="3479" w:type="dxa"/>
            <w:shd w:val="clear" w:color="auto" w:fill="F7CAAC"/>
          </w:tcPr>
          <w:p w:rsidR="00FC47DC" w:rsidRPr="00944A9E" w:rsidRDefault="00FC47DC" w:rsidP="00E7344C">
            <w:pPr>
              <w:jc w:val="both"/>
              <w:rPr>
                <w:b/>
              </w:rPr>
            </w:pPr>
            <w:r w:rsidRPr="00944A9E">
              <w:rPr>
                <w:b/>
              </w:rPr>
              <w:t>Stručná anotace předmětu</w:t>
            </w:r>
          </w:p>
        </w:tc>
        <w:tc>
          <w:tcPr>
            <w:tcW w:w="6661" w:type="dxa"/>
            <w:gridSpan w:val="7"/>
            <w:tcBorders>
              <w:bottom w:val="nil"/>
            </w:tcBorders>
          </w:tcPr>
          <w:p w:rsidR="00FC47DC" w:rsidRPr="00944A9E" w:rsidRDefault="00FC47DC" w:rsidP="00E7344C">
            <w:pPr>
              <w:jc w:val="both"/>
            </w:pPr>
          </w:p>
        </w:tc>
      </w:tr>
      <w:tr w:rsidR="00FC47DC" w:rsidRPr="00944A9E" w:rsidTr="00FC6C6F">
        <w:trPr>
          <w:trHeight w:val="3268"/>
          <w:jc w:val="center"/>
        </w:trPr>
        <w:tc>
          <w:tcPr>
            <w:tcW w:w="10140" w:type="dxa"/>
            <w:gridSpan w:val="8"/>
            <w:tcBorders>
              <w:top w:val="nil"/>
              <w:bottom w:val="single" w:sz="12" w:space="0" w:color="auto"/>
            </w:tcBorders>
          </w:tcPr>
          <w:p w:rsidR="00FC47DC" w:rsidRPr="00944A9E" w:rsidRDefault="00FC47DC" w:rsidP="00E7344C">
            <w:pPr>
              <w:jc w:val="both"/>
            </w:pPr>
          </w:p>
          <w:p w:rsidR="00FC47DC" w:rsidRDefault="00FC47DC" w:rsidP="00E7344C">
            <w:pPr>
              <w:jc w:val="both"/>
            </w:pPr>
            <w:r w:rsidRPr="00944A9E">
              <w:t>Profesní portfolio jako dokument o ev</w:t>
            </w:r>
            <w:r w:rsidR="00961931">
              <w:t xml:space="preserve">aluaci profesní učitelské praxe. </w:t>
            </w:r>
          </w:p>
          <w:p w:rsidR="007234D0" w:rsidRPr="00944A9E" w:rsidRDefault="007234D0" w:rsidP="00E7344C">
            <w:pPr>
              <w:jc w:val="both"/>
            </w:pPr>
            <w:r>
              <w:t xml:space="preserve">Analýza profesní praxe. </w:t>
            </w:r>
          </w:p>
          <w:p w:rsidR="00961931" w:rsidRDefault="00961931" w:rsidP="00E7344C">
            <w:pPr>
              <w:jc w:val="both"/>
            </w:pPr>
            <w:r>
              <w:t>Tvorba z</w:t>
            </w:r>
            <w:r w:rsidR="00FC47DC" w:rsidRPr="00944A9E">
              <w:t>ávěrečné</w:t>
            </w:r>
            <w:r>
              <w:t>ho</w:t>
            </w:r>
            <w:r w:rsidR="00FC47DC" w:rsidRPr="00944A9E">
              <w:t xml:space="preserve"> prezenční</w:t>
            </w:r>
            <w:r>
              <w:t>ho</w:t>
            </w:r>
            <w:r w:rsidR="00FC47DC" w:rsidRPr="00944A9E">
              <w:t xml:space="preserve"> strukturované</w:t>
            </w:r>
            <w:r>
              <w:t>ho</w:t>
            </w:r>
            <w:r w:rsidR="00FC47DC" w:rsidRPr="00944A9E">
              <w:t xml:space="preserve"> portfoli</w:t>
            </w:r>
            <w:r>
              <w:t xml:space="preserve">a. </w:t>
            </w:r>
          </w:p>
          <w:p w:rsidR="00961931" w:rsidRDefault="00961931" w:rsidP="00E7344C">
            <w:pPr>
              <w:jc w:val="both"/>
            </w:pPr>
            <w:r>
              <w:t>Evaluace p</w:t>
            </w:r>
            <w:r w:rsidRPr="00944A9E">
              <w:t>edagogické a didaktické složky studia učitelství.</w:t>
            </w:r>
          </w:p>
          <w:p w:rsidR="00961931" w:rsidRDefault="00961931" w:rsidP="00E7344C">
            <w:pPr>
              <w:jc w:val="both"/>
            </w:pPr>
            <w:r>
              <w:t>H</w:t>
            </w:r>
            <w:r w:rsidRPr="00944A9E">
              <w:t>odnocení učitelů z</w:t>
            </w:r>
            <w:r>
              <w:t> </w:t>
            </w:r>
            <w:r w:rsidRPr="00944A9E">
              <w:t>praxe</w:t>
            </w:r>
            <w:r>
              <w:t xml:space="preserve">. </w:t>
            </w:r>
          </w:p>
          <w:p w:rsidR="00D751D2" w:rsidRDefault="00D751D2" w:rsidP="00E7344C">
            <w:pPr>
              <w:jc w:val="both"/>
            </w:pPr>
            <w:r>
              <w:t xml:space="preserve">Analýza písemných posudků učitelů z praxe. </w:t>
            </w:r>
          </w:p>
          <w:p w:rsidR="00412ABB" w:rsidRDefault="003B10E0" w:rsidP="00E7344C">
            <w:pPr>
              <w:jc w:val="both"/>
            </w:pPr>
            <w:r>
              <w:t>Sebereflexe</w:t>
            </w:r>
            <w:r w:rsidR="009E1840">
              <w:t xml:space="preserve"> vlastních vyučovacích postupů a její konfrontace s hodnocením učitelů.</w:t>
            </w:r>
          </w:p>
          <w:p w:rsidR="009E1840" w:rsidRDefault="009E1840" w:rsidP="00E7344C">
            <w:pPr>
              <w:jc w:val="both"/>
            </w:pPr>
            <w:r>
              <w:t>Prezentace vybraných pedagogických situací a jejich řešení studentem.</w:t>
            </w:r>
          </w:p>
          <w:p w:rsidR="009E1840" w:rsidRDefault="009E1840" w:rsidP="00E7344C">
            <w:pPr>
              <w:jc w:val="both"/>
            </w:pPr>
            <w:r>
              <w:t>Diskuze nad návrhy řešení pedagogických situací a hledání alternativních možností.</w:t>
            </w:r>
          </w:p>
          <w:p w:rsidR="009E1840" w:rsidRDefault="00363D87" w:rsidP="00E7344C">
            <w:pPr>
              <w:jc w:val="both"/>
            </w:pPr>
            <w:r>
              <w:t>Propojení teoretických konceptů s problémy identifikovanými v praxi.</w:t>
            </w:r>
          </w:p>
          <w:p w:rsidR="007234D0" w:rsidRDefault="007234D0" w:rsidP="007234D0">
            <w:pPr>
              <w:jc w:val="both"/>
            </w:pPr>
            <w:r>
              <w:t xml:space="preserve">Tvorba závěrů z </w:t>
            </w:r>
            <w:r w:rsidRPr="00944A9E">
              <w:t>písemných materiálů ke státní závěrečné zkoušce.</w:t>
            </w:r>
          </w:p>
          <w:p w:rsidR="007234D0" w:rsidRPr="00944A9E" w:rsidRDefault="007234D0" w:rsidP="007234D0">
            <w:pPr>
              <w:jc w:val="both"/>
            </w:pPr>
            <w:r>
              <w:t>Prezentace závěrečných</w:t>
            </w:r>
            <w:r w:rsidRPr="00944A9E">
              <w:t xml:space="preserve"> výsledk</w:t>
            </w:r>
            <w:r>
              <w:t>ů profesní praxe.</w:t>
            </w:r>
          </w:p>
          <w:p w:rsidR="00363D87" w:rsidRDefault="00D751D2" w:rsidP="00E7344C">
            <w:pPr>
              <w:jc w:val="both"/>
            </w:pPr>
            <w:r>
              <w:t xml:space="preserve">Formulování obecných závěrů vyplývacích z reflexe profesní praxe. </w:t>
            </w:r>
          </w:p>
          <w:p w:rsidR="00D751D2" w:rsidRDefault="00D751D2" w:rsidP="00E7344C">
            <w:pPr>
              <w:jc w:val="both"/>
            </w:pPr>
          </w:p>
          <w:p w:rsidR="00FC47DC" w:rsidRDefault="00FC47DC" w:rsidP="007234D0">
            <w:pPr>
              <w:jc w:val="both"/>
            </w:pPr>
            <w:r w:rsidRPr="00944A9E">
              <w:t xml:space="preserve"> </w:t>
            </w:r>
          </w:p>
          <w:p w:rsidR="00BD4774" w:rsidRPr="00944A9E" w:rsidRDefault="00BD4774" w:rsidP="00E7344C">
            <w:pPr>
              <w:jc w:val="both"/>
            </w:pPr>
          </w:p>
          <w:p w:rsidR="00FC47DC" w:rsidRPr="00944A9E" w:rsidRDefault="00FC47DC" w:rsidP="00E7344C">
            <w:pPr>
              <w:jc w:val="both"/>
            </w:pPr>
          </w:p>
        </w:tc>
      </w:tr>
      <w:tr w:rsidR="00FC47DC" w:rsidRPr="00944A9E" w:rsidTr="00FC6C6F">
        <w:trPr>
          <w:trHeight w:val="265"/>
          <w:jc w:val="center"/>
        </w:trPr>
        <w:tc>
          <w:tcPr>
            <w:tcW w:w="4046" w:type="dxa"/>
            <w:gridSpan w:val="2"/>
            <w:tcBorders>
              <w:top w:val="nil"/>
            </w:tcBorders>
            <w:shd w:val="clear" w:color="auto" w:fill="F7CAAC"/>
          </w:tcPr>
          <w:p w:rsidR="00FC47DC" w:rsidRPr="00944A9E" w:rsidRDefault="00FC47DC" w:rsidP="00E7344C">
            <w:pPr>
              <w:jc w:val="both"/>
            </w:pPr>
            <w:r w:rsidRPr="00944A9E">
              <w:rPr>
                <w:b/>
              </w:rPr>
              <w:t>Studijní literatura a studijní pomůcky</w:t>
            </w:r>
          </w:p>
        </w:tc>
        <w:tc>
          <w:tcPr>
            <w:tcW w:w="6094" w:type="dxa"/>
            <w:gridSpan w:val="6"/>
            <w:tcBorders>
              <w:top w:val="nil"/>
              <w:bottom w:val="nil"/>
            </w:tcBorders>
          </w:tcPr>
          <w:p w:rsidR="00FC47DC" w:rsidRPr="00944A9E" w:rsidRDefault="00FC47DC" w:rsidP="00E7344C">
            <w:pPr>
              <w:jc w:val="both"/>
            </w:pPr>
          </w:p>
        </w:tc>
      </w:tr>
      <w:tr w:rsidR="00FC47DC" w:rsidRPr="00944A9E" w:rsidTr="00FC6C6F">
        <w:trPr>
          <w:trHeight w:val="708"/>
          <w:jc w:val="center"/>
        </w:trPr>
        <w:tc>
          <w:tcPr>
            <w:tcW w:w="10140" w:type="dxa"/>
            <w:gridSpan w:val="8"/>
            <w:tcBorders>
              <w:top w:val="nil"/>
            </w:tcBorders>
          </w:tcPr>
          <w:p w:rsidR="00FC47DC" w:rsidRPr="00944A9E" w:rsidRDefault="00FC47DC" w:rsidP="00E7344C">
            <w:pPr>
              <w:ind w:hanging="5"/>
              <w:jc w:val="both"/>
            </w:pPr>
          </w:p>
          <w:p w:rsidR="00FC47DC" w:rsidRPr="00944A9E" w:rsidRDefault="00FC47DC" w:rsidP="00E7344C">
            <w:pPr>
              <w:ind w:hanging="5"/>
              <w:jc w:val="both"/>
              <w:rPr>
                <w:b/>
              </w:rPr>
            </w:pPr>
            <w:r w:rsidRPr="00944A9E">
              <w:rPr>
                <w:b/>
              </w:rPr>
              <w:t xml:space="preserve">Povinná literatura: </w:t>
            </w:r>
          </w:p>
          <w:p w:rsidR="00FC47DC" w:rsidRPr="00944A9E" w:rsidRDefault="00FC47DC" w:rsidP="00E7344C">
            <w:pPr>
              <w:ind w:hanging="5"/>
            </w:pPr>
            <w:r w:rsidRPr="00944A9E">
              <w:t xml:space="preserve">Lukášová, H., Svatoš, T., </w:t>
            </w:r>
            <w:r w:rsidR="0010406E" w:rsidRPr="00944A9E">
              <w:t>&amp;</w:t>
            </w:r>
            <w:r w:rsidR="00E4274B" w:rsidRPr="00944A9E">
              <w:t> </w:t>
            </w:r>
            <w:r w:rsidRPr="00944A9E">
              <w:t xml:space="preserve">Majerčíková, J. (2014).  </w:t>
            </w:r>
            <w:r w:rsidRPr="00944A9E">
              <w:rPr>
                <w:i/>
              </w:rPr>
              <w:t>Studentské portfolio jako prostředek pedagogického výzkumu – Příspěvek k autoregulaci a seberozvoji</w:t>
            </w:r>
            <w:r w:rsidRPr="00944A9E">
              <w:t xml:space="preserve">. Zlín: ÚŠP UTB. </w:t>
            </w:r>
          </w:p>
          <w:p w:rsidR="00FC47DC" w:rsidRPr="00944A9E" w:rsidRDefault="00FC47DC" w:rsidP="00E7344C">
            <w:pPr>
              <w:ind w:hanging="5"/>
            </w:pPr>
            <w:r w:rsidRPr="00944A9E">
              <w:t>Píšová, M. (Ed.)</w:t>
            </w:r>
            <w:r w:rsidR="0010406E" w:rsidRPr="00944A9E">
              <w:t xml:space="preserve">. </w:t>
            </w:r>
            <w:r w:rsidRPr="00944A9E">
              <w:t xml:space="preserve">(2007). Portfolio v profesní přípravě učitele – otazníky, naděje, nebezpečí. </w:t>
            </w:r>
            <w:r w:rsidRPr="00944A9E">
              <w:rPr>
                <w:i/>
              </w:rPr>
              <w:t>Portfolio v profesní přípravě učitele</w:t>
            </w:r>
            <w:r w:rsidRPr="00944A9E">
              <w:t xml:space="preserve">. Pardubice: Univerzita Pardubice. </w:t>
            </w:r>
          </w:p>
          <w:p w:rsidR="00FC47DC" w:rsidRDefault="00FC47DC" w:rsidP="00E7344C">
            <w:pPr>
              <w:ind w:hanging="5"/>
            </w:pPr>
            <w:r w:rsidRPr="00944A9E">
              <w:t xml:space="preserve">Svatoš, T., </w:t>
            </w:r>
            <w:r w:rsidR="0010406E" w:rsidRPr="00944A9E">
              <w:t>&amp;</w:t>
            </w:r>
            <w:r w:rsidR="00E4274B" w:rsidRPr="00944A9E">
              <w:t> </w:t>
            </w:r>
            <w:r w:rsidRPr="00944A9E">
              <w:t xml:space="preserve">Krejčová, V. (2002). </w:t>
            </w:r>
            <w:r w:rsidRPr="00944A9E">
              <w:rPr>
                <w:i/>
              </w:rPr>
              <w:t>Dotazník PoFoS- PRE. Vstupní dotazník k pedagogickému portfoliu</w:t>
            </w:r>
            <w:r w:rsidRPr="00944A9E">
              <w:t>. Hradec Králové: PF UHK.</w:t>
            </w:r>
          </w:p>
          <w:p w:rsidR="008F3AA7" w:rsidRPr="00944A9E" w:rsidRDefault="008F3AA7" w:rsidP="00E7344C">
            <w:pPr>
              <w:ind w:hanging="5"/>
            </w:pPr>
          </w:p>
          <w:p w:rsidR="00FC47DC" w:rsidRPr="00944A9E" w:rsidRDefault="00FC47DC" w:rsidP="00E7344C">
            <w:pPr>
              <w:ind w:hanging="5"/>
              <w:jc w:val="both"/>
              <w:rPr>
                <w:b/>
              </w:rPr>
            </w:pPr>
            <w:r w:rsidRPr="00944A9E">
              <w:rPr>
                <w:b/>
              </w:rPr>
              <w:t xml:space="preserve">Doporučená literatura: </w:t>
            </w:r>
          </w:p>
          <w:p w:rsidR="00FC47DC" w:rsidRPr="00944A9E" w:rsidRDefault="00FC47DC" w:rsidP="00E7344C">
            <w:pPr>
              <w:ind w:hanging="5"/>
            </w:pPr>
            <w:r w:rsidRPr="00944A9E">
              <w:t xml:space="preserve">Píšová, M., </w:t>
            </w:r>
            <w:r w:rsidR="00CA6D66" w:rsidRPr="00944A9E">
              <w:t>&amp;</w:t>
            </w:r>
            <w:r w:rsidR="00E4274B" w:rsidRPr="00944A9E">
              <w:t> </w:t>
            </w:r>
            <w:r w:rsidRPr="00944A9E">
              <w:t xml:space="preserve">Duschinská, K. </w:t>
            </w:r>
            <w:r w:rsidR="00FC6C6F" w:rsidRPr="00944A9E">
              <w:t>a kol.</w:t>
            </w:r>
            <w:r w:rsidRPr="00944A9E">
              <w:t xml:space="preserve"> (2011). </w:t>
            </w:r>
            <w:r w:rsidRPr="00944A9E">
              <w:rPr>
                <w:i/>
              </w:rPr>
              <w:t>Mentoring v učitelství</w:t>
            </w:r>
            <w:r w:rsidRPr="00944A9E">
              <w:t>. Praha: PdF UK.</w:t>
            </w:r>
          </w:p>
          <w:p w:rsidR="00FC47DC" w:rsidRPr="00944A9E" w:rsidRDefault="00FC47DC" w:rsidP="00E7344C">
            <w:pPr>
              <w:ind w:hanging="5"/>
            </w:pPr>
            <w:r w:rsidRPr="00944A9E">
              <w:t xml:space="preserve">Svatoš, T. (2006). Studentské portfolio jako zdroj poznávání postojů začínajících studentů učitelství. </w:t>
            </w:r>
            <w:r w:rsidRPr="00944A9E">
              <w:rPr>
                <w:i/>
              </w:rPr>
              <w:t>Pedagogika</w:t>
            </w:r>
            <w:r w:rsidRPr="00944A9E">
              <w:t xml:space="preserve">, roč. LVI, č. 1, s. 45-57. </w:t>
            </w:r>
          </w:p>
          <w:p w:rsidR="00FC47DC" w:rsidRPr="00944A9E" w:rsidRDefault="00FC47DC" w:rsidP="00E7344C">
            <w:pPr>
              <w:ind w:hanging="5"/>
              <w:jc w:val="both"/>
            </w:pPr>
            <w:r w:rsidRPr="00944A9E">
              <w:t xml:space="preserve">Svatoš, T., </w:t>
            </w:r>
            <w:r w:rsidR="00CA6D66" w:rsidRPr="00944A9E">
              <w:t>&amp;</w:t>
            </w:r>
            <w:r w:rsidR="00E4274B" w:rsidRPr="00944A9E">
              <w:t> </w:t>
            </w:r>
            <w:r w:rsidRPr="00944A9E">
              <w:t>Holý, I. (2007). Studentské portfolio v pregraduálním učitelském vzdělávání. In P</w:t>
            </w:r>
            <w:r w:rsidR="00FC6C6F" w:rsidRPr="00944A9E">
              <w:t>íšová</w:t>
            </w:r>
            <w:r w:rsidRPr="00944A9E">
              <w:t xml:space="preserve">, M. (Ed.) </w:t>
            </w:r>
            <w:r w:rsidR="00FC6C6F" w:rsidRPr="00944A9E">
              <w:br/>
            </w:r>
            <w:r w:rsidRPr="00944A9E">
              <w:rPr>
                <w:i/>
              </w:rPr>
              <w:t>Portfolio v profesní přípravě učitele</w:t>
            </w:r>
            <w:r w:rsidRPr="00944A9E">
              <w:t>. Pardubice: Univerzita Pardubice, s. 21-38.</w:t>
            </w:r>
          </w:p>
          <w:p w:rsidR="00FC47DC" w:rsidRPr="00944A9E" w:rsidRDefault="00FC47DC" w:rsidP="00E7344C">
            <w:pPr>
              <w:ind w:hanging="5"/>
              <w:jc w:val="both"/>
            </w:pPr>
            <w:r w:rsidRPr="00944A9E">
              <w:t>Sp</w:t>
            </w:r>
            <w:r w:rsidR="0057304C" w:rsidRPr="00944A9E">
              <w:t xml:space="preserve">ilková, V., </w:t>
            </w:r>
            <w:r w:rsidR="00CA6D66" w:rsidRPr="00944A9E">
              <w:t>&amp;</w:t>
            </w:r>
            <w:r w:rsidR="00E4274B" w:rsidRPr="00944A9E">
              <w:t> </w:t>
            </w:r>
            <w:r w:rsidR="0057304C" w:rsidRPr="00944A9E">
              <w:t>Hejlová, H. (Eds.).</w:t>
            </w:r>
            <w:r w:rsidRPr="00944A9E">
              <w:t xml:space="preserve"> (2010). </w:t>
            </w:r>
            <w:r w:rsidRPr="00944A9E">
              <w:rPr>
                <w:i/>
              </w:rPr>
              <w:t>Příprava učitelů pro primární a preprimární vzdělávání v Česku a na Slovensku</w:t>
            </w:r>
            <w:r w:rsidRPr="00944A9E">
              <w:t xml:space="preserve">. Praha: PdF UK. </w:t>
            </w:r>
          </w:p>
        </w:tc>
      </w:tr>
      <w:tr w:rsidR="00FC47DC" w:rsidRPr="00944A9E" w:rsidTr="00FC6C6F">
        <w:trPr>
          <w:jc w:val="center"/>
        </w:trPr>
        <w:tc>
          <w:tcPr>
            <w:tcW w:w="10140" w:type="dxa"/>
            <w:gridSpan w:val="8"/>
            <w:tcBorders>
              <w:top w:val="single" w:sz="12" w:space="0" w:color="auto"/>
              <w:left w:val="single" w:sz="2" w:space="0" w:color="auto"/>
              <w:bottom w:val="single" w:sz="2" w:space="0" w:color="auto"/>
              <w:right w:val="single" w:sz="2" w:space="0" w:color="auto"/>
            </w:tcBorders>
            <w:shd w:val="clear" w:color="auto" w:fill="F7CAAC"/>
          </w:tcPr>
          <w:p w:rsidR="00FC47DC" w:rsidRPr="00944A9E" w:rsidRDefault="00FC47DC" w:rsidP="00E7344C">
            <w:pPr>
              <w:jc w:val="center"/>
              <w:rPr>
                <w:b/>
              </w:rPr>
            </w:pPr>
            <w:r w:rsidRPr="00944A9E">
              <w:rPr>
                <w:b/>
              </w:rPr>
              <w:t>Informace ke kombinované nebo distanční formě</w:t>
            </w:r>
          </w:p>
        </w:tc>
      </w:tr>
      <w:tr w:rsidR="00FC47DC" w:rsidRPr="00944A9E" w:rsidTr="00FC6C6F">
        <w:trPr>
          <w:jc w:val="center"/>
        </w:trPr>
        <w:tc>
          <w:tcPr>
            <w:tcW w:w="5180" w:type="dxa"/>
            <w:gridSpan w:val="3"/>
            <w:tcBorders>
              <w:top w:val="single" w:sz="2" w:space="0" w:color="auto"/>
            </w:tcBorders>
            <w:shd w:val="clear" w:color="auto" w:fill="F7CAAC"/>
          </w:tcPr>
          <w:p w:rsidR="00FC47DC" w:rsidRPr="00944A9E" w:rsidRDefault="00FC47DC" w:rsidP="00E7344C">
            <w:pPr>
              <w:jc w:val="both"/>
            </w:pPr>
            <w:r w:rsidRPr="00944A9E">
              <w:rPr>
                <w:b/>
              </w:rPr>
              <w:t>Rozsah konzultací (soustředění)</w:t>
            </w:r>
          </w:p>
        </w:tc>
        <w:tc>
          <w:tcPr>
            <w:tcW w:w="889" w:type="dxa"/>
            <w:tcBorders>
              <w:top w:val="single" w:sz="2" w:space="0" w:color="auto"/>
            </w:tcBorders>
          </w:tcPr>
          <w:p w:rsidR="00FC47DC" w:rsidRPr="00944A9E" w:rsidRDefault="00FC47DC" w:rsidP="00E7344C">
            <w:pPr>
              <w:jc w:val="both"/>
            </w:pPr>
          </w:p>
        </w:tc>
        <w:tc>
          <w:tcPr>
            <w:tcW w:w="4071" w:type="dxa"/>
            <w:gridSpan w:val="4"/>
            <w:tcBorders>
              <w:top w:val="single" w:sz="2" w:space="0" w:color="auto"/>
            </w:tcBorders>
            <w:shd w:val="clear" w:color="auto" w:fill="F7CAAC"/>
          </w:tcPr>
          <w:p w:rsidR="00FC47DC" w:rsidRPr="00944A9E" w:rsidRDefault="00FC47DC" w:rsidP="00E7344C">
            <w:pPr>
              <w:jc w:val="both"/>
              <w:rPr>
                <w:b/>
              </w:rPr>
            </w:pPr>
            <w:r w:rsidRPr="00944A9E">
              <w:rPr>
                <w:b/>
              </w:rPr>
              <w:t xml:space="preserve">hodin </w:t>
            </w:r>
          </w:p>
        </w:tc>
      </w:tr>
      <w:tr w:rsidR="00FC47DC" w:rsidRPr="00944A9E" w:rsidTr="00FC6C6F">
        <w:trPr>
          <w:jc w:val="center"/>
        </w:trPr>
        <w:tc>
          <w:tcPr>
            <w:tcW w:w="10140" w:type="dxa"/>
            <w:gridSpan w:val="8"/>
            <w:shd w:val="clear" w:color="auto" w:fill="F7CAAC"/>
          </w:tcPr>
          <w:p w:rsidR="00FC47DC" w:rsidRPr="00944A9E" w:rsidRDefault="00FC47DC" w:rsidP="00E7344C">
            <w:pPr>
              <w:jc w:val="both"/>
              <w:rPr>
                <w:b/>
              </w:rPr>
            </w:pPr>
            <w:r w:rsidRPr="00944A9E">
              <w:rPr>
                <w:b/>
              </w:rPr>
              <w:t>Informace o způsobu kontaktu s vyučujícím</w:t>
            </w:r>
          </w:p>
        </w:tc>
      </w:tr>
      <w:tr w:rsidR="00FC47DC" w:rsidRPr="00944A9E" w:rsidTr="00ED11B7">
        <w:trPr>
          <w:trHeight w:val="1040"/>
          <w:jc w:val="center"/>
        </w:trPr>
        <w:tc>
          <w:tcPr>
            <w:tcW w:w="10140" w:type="dxa"/>
            <w:gridSpan w:val="8"/>
          </w:tcPr>
          <w:p w:rsidR="00FC47DC" w:rsidRPr="00944A9E" w:rsidRDefault="00FC47DC" w:rsidP="00E7344C">
            <w:pPr>
              <w:jc w:val="both"/>
            </w:pPr>
          </w:p>
          <w:p w:rsidR="00FC6C6F" w:rsidRPr="00944A9E" w:rsidRDefault="00FC6C6F" w:rsidP="00E7344C">
            <w:pPr>
              <w:jc w:val="both"/>
            </w:pPr>
          </w:p>
          <w:p w:rsidR="00FC6C6F" w:rsidRPr="00944A9E" w:rsidRDefault="00FC6C6F" w:rsidP="00E7344C">
            <w:pPr>
              <w:jc w:val="both"/>
            </w:pPr>
          </w:p>
        </w:tc>
      </w:tr>
    </w:tbl>
    <w:p w:rsidR="00FC6C6F" w:rsidRPr="00944A9E" w:rsidRDefault="00FC6C6F" w:rsidP="00E7344C">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4"/>
        <w:gridCol w:w="567"/>
        <w:gridCol w:w="1625"/>
        <w:gridCol w:w="709"/>
        <w:gridCol w:w="505"/>
        <w:gridCol w:w="2156"/>
        <w:gridCol w:w="539"/>
        <w:gridCol w:w="632"/>
      </w:tblGrid>
      <w:tr w:rsidR="00FC47DC" w:rsidRPr="00944A9E" w:rsidTr="00CA6D66">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rsidR="00FC47DC" w:rsidRPr="00944A9E" w:rsidRDefault="00FC47DC" w:rsidP="00E7344C">
            <w:pPr>
              <w:jc w:val="both"/>
              <w:rPr>
                <w:b/>
                <w:sz w:val="28"/>
                <w:szCs w:val="28"/>
              </w:rPr>
            </w:pPr>
            <w:r w:rsidRPr="00944A9E">
              <w:br w:type="page"/>
            </w:r>
            <w:r w:rsidRPr="00944A9E">
              <w:rPr>
                <w:b/>
                <w:sz w:val="28"/>
                <w:szCs w:val="28"/>
              </w:rPr>
              <w:t>B-III – Charakteristika studijního předmětu</w:t>
            </w:r>
          </w:p>
        </w:tc>
      </w:tr>
      <w:tr w:rsidR="00FC47DC" w:rsidRPr="00944A9E" w:rsidTr="005560CF">
        <w:trPr>
          <w:jc w:val="center"/>
        </w:trPr>
        <w:tc>
          <w:tcPr>
            <w:tcW w:w="3474" w:type="dxa"/>
            <w:tcBorders>
              <w:top w:val="double" w:sz="4" w:space="0" w:color="auto"/>
            </w:tcBorders>
            <w:shd w:val="clear" w:color="auto" w:fill="F7CAAC"/>
          </w:tcPr>
          <w:p w:rsidR="00FC47DC" w:rsidRPr="00944A9E" w:rsidRDefault="00FC47DC" w:rsidP="00E7344C">
            <w:pPr>
              <w:jc w:val="both"/>
              <w:rPr>
                <w:b/>
              </w:rPr>
            </w:pPr>
            <w:r w:rsidRPr="00944A9E">
              <w:rPr>
                <w:b/>
              </w:rPr>
              <w:t>Název studijního předmětu</w:t>
            </w:r>
          </w:p>
        </w:tc>
        <w:tc>
          <w:tcPr>
            <w:tcW w:w="6733" w:type="dxa"/>
            <w:gridSpan w:val="7"/>
            <w:tcBorders>
              <w:top w:val="double" w:sz="4" w:space="0" w:color="auto"/>
            </w:tcBorders>
          </w:tcPr>
          <w:p w:rsidR="00FC47DC" w:rsidRPr="00944A9E" w:rsidRDefault="006D6B2B" w:rsidP="00E7344C">
            <w:pPr>
              <w:jc w:val="both"/>
            </w:pPr>
            <w:r w:rsidRPr="00944A9E">
              <w:t>Vybrané problémy pedagogické diagnostiky žáka a třídy</w:t>
            </w:r>
          </w:p>
        </w:tc>
      </w:tr>
      <w:tr w:rsidR="00FC47DC" w:rsidRPr="00944A9E" w:rsidTr="005560CF">
        <w:trPr>
          <w:jc w:val="center"/>
        </w:trPr>
        <w:tc>
          <w:tcPr>
            <w:tcW w:w="3474" w:type="dxa"/>
            <w:shd w:val="clear" w:color="auto" w:fill="F7CAAC"/>
          </w:tcPr>
          <w:p w:rsidR="00FC47DC" w:rsidRPr="00944A9E" w:rsidRDefault="00FC47DC" w:rsidP="00E7344C">
            <w:pPr>
              <w:jc w:val="both"/>
              <w:rPr>
                <w:b/>
              </w:rPr>
            </w:pPr>
            <w:r w:rsidRPr="00944A9E">
              <w:rPr>
                <w:b/>
              </w:rPr>
              <w:t>Typ předmětu</w:t>
            </w:r>
          </w:p>
        </w:tc>
        <w:tc>
          <w:tcPr>
            <w:tcW w:w="3406" w:type="dxa"/>
            <w:gridSpan w:val="4"/>
          </w:tcPr>
          <w:p w:rsidR="00FC47DC" w:rsidRPr="00944A9E" w:rsidRDefault="005D75EF" w:rsidP="00E7344C">
            <w:pPr>
              <w:jc w:val="both"/>
            </w:pPr>
            <w:r>
              <w:t xml:space="preserve">povinný, </w:t>
            </w:r>
            <w:del w:id="1975" w:author="Hana Navrátilová" w:date="2019-09-24T11:10:00Z">
              <w:r w:rsidR="00FC47DC" w:rsidRPr="00944A9E">
                <w:delText>ZT</w:delText>
              </w:r>
            </w:del>
            <w:ins w:id="1976" w:author="Hana Navrátilová" w:date="2019-09-24T11:10:00Z">
              <w:r>
                <w:t>PZ</w:t>
              </w:r>
            </w:ins>
          </w:p>
        </w:tc>
        <w:tc>
          <w:tcPr>
            <w:tcW w:w="2695" w:type="dxa"/>
            <w:gridSpan w:val="2"/>
            <w:shd w:val="clear" w:color="auto" w:fill="F7CAAC"/>
          </w:tcPr>
          <w:p w:rsidR="00FC47DC" w:rsidRPr="00944A9E" w:rsidRDefault="00FC47DC" w:rsidP="00E7344C">
            <w:pPr>
              <w:jc w:val="both"/>
            </w:pPr>
            <w:r w:rsidRPr="00944A9E">
              <w:rPr>
                <w:b/>
              </w:rPr>
              <w:t>doporučený ročník / semestr</w:t>
            </w:r>
          </w:p>
        </w:tc>
        <w:tc>
          <w:tcPr>
            <w:tcW w:w="632" w:type="dxa"/>
          </w:tcPr>
          <w:p w:rsidR="00FC47DC" w:rsidRPr="00944A9E" w:rsidRDefault="00FC47DC" w:rsidP="00E7344C">
            <w:pPr>
              <w:jc w:val="both"/>
            </w:pPr>
            <w:r w:rsidRPr="00944A9E">
              <w:t>5/LS</w:t>
            </w:r>
          </w:p>
        </w:tc>
      </w:tr>
      <w:tr w:rsidR="00FC47DC" w:rsidRPr="00944A9E" w:rsidTr="005560CF">
        <w:trPr>
          <w:jc w:val="center"/>
        </w:trPr>
        <w:tc>
          <w:tcPr>
            <w:tcW w:w="3474" w:type="dxa"/>
            <w:shd w:val="clear" w:color="auto" w:fill="F7CAAC"/>
          </w:tcPr>
          <w:p w:rsidR="00FC47DC" w:rsidRPr="00944A9E" w:rsidRDefault="00FC47DC" w:rsidP="00E7344C">
            <w:pPr>
              <w:jc w:val="both"/>
              <w:rPr>
                <w:b/>
              </w:rPr>
            </w:pPr>
            <w:r w:rsidRPr="00944A9E">
              <w:rPr>
                <w:b/>
              </w:rPr>
              <w:t>Rozsah studijního předmětu</w:t>
            </w:r>
          </w:p>
        </w:tc>
        <w:tc>
          <w:tcPr>
            <w:tcW w:w="2192" w:type="dxa"/>
            <w:gridSpan w:val="2"/>
          </w:tcPr>
          <w:p w:rsidR="00FC47DC" w:rsidRPr="00944A9E" w:rsidRDefault="00FC47DC" w:rsidP="00E7344C">
            <w:pPr>
              <w:jc w:val="both"/>
            </w:pPr>
            <w:r w:rsidRPr="00944A9E">
              <w:t>28s+14c</w:t>
            </w:r>
          </w:p>
        </w:tc>
        <w:tc>
          <w:tcPr>
            <w:tcW w:w="709" w:type="dxa"/>
            <w:shd w:val="clear" w:color="auto" w:fill="F7CAAC"/>
          </w:tcPr>
          <w:p w:rsidR="00FC47DC" w:rsidRPr="00944A9E" w:rsidRDefault="00FC47DC" w:rsidP="00E7344C">
            <w:pPr>
              <w:jc w:val="both"/>
              <w:rPr>
                <w:b/>
              </w:rPr>
            </w:pPr>
            <w:r w:rsidRPr="00944A9E">
              <w:rPr>
                <w:b/>
              </w:rPr>
              <w:t xml:space="preserve">hod. </w:t>
            </w:r>
          </w:p>
        </w:tc>
        <w:tc>
          <w:tcPr>
            <w:tcW w:w="505" w:type="dxa"/>
          </w:tcPr>
          <w:p w:rsidR="00FC47DC" w:rsidRPr="00944A9E" w:rsidRDefault="00FC47DC" w:rsidP="00E7344C">
            <w:pPr>
              <w:jc w:val="both"/>
            </w:pPr>
            <w:r w:rsidRPr="00944A9E">
              <w:t>28</w:t>
            </w:r>
          </w:p>
        </w:tc>
        <w:tc>
          <w:tcPr>
            <w:tcW w:w="2156" w:type="dxa"/>
            <w:shd w:val="clear" w:color="auto" w:fill="F7CAAC"/>
          </w:tcPr>
          <w:p w:rsidR="00FC47DC" w:rsidRPr="00944A9E" w:rsidRDefault="00FC47DC" w:rsidP="00E7344C">
            <w:pPr>
              <w:jc w:val="both"/>
              <w:rPr>
                <w:b/>
              </w:rPr>
            </w:pPr>
            <w:r w:rsidRPr="00944A9E">
              <w:rPr>
                <w:b/>
              </w:rPr>
              <w:t>kreditů</w:t>
            </w:r>
          </w:p>
        </w:tc>
        <w:tc>
          <w:tcPr>
            <w:tcW w:w="1171" w:type="dxa"/>
            <w:gridSpan w:val="2"/>
          </w:tcPr>
          <w:p w:rsidR="00FC47DC" w:rsidRPr="00944A9E" w:rsidRDefault="00FC47DC" w:rsidP="00E7344C">
            <w:pPr>
              <w:jc w:val="both"/>
            </w:pPr>
            <w:r w:rsidRPr="00944A9E">
              <w:t>3</w:t>
            </w:r>
          </w:p>
        </w:tc>
      </w:tr>
      <w:tr w:rsidR="00FC47DC" w:rsidRPr="00944A9E" w:rsidTr="005560CF">
        <w:trPr>
          <w:jc w:val="center"/>
        </w:trPr>
        <w:tc>
          <w:tcPr>
            <w:tcW w:w="3474" w:type="dxa"/>
            <w:shd w:val="clear" w:color="auto" w:fill="F7CAAC"/>
          </w:tcPr>
          <w:p w:rsidR="00FC47DC" w:rsidRPr="00944A9E" w:rsidRDefault="00FC47DC" w:rsidP="00E7344C">
            <w:pPr>
              <w:jc w:val="both"/>
              <w:rPr>
                <w:b/>
              </w:rPr>
            </w:pPr>
            <w:r w:rsidRPr="00944A9E">
              <w:rPr>
                <w:b/>
              </w:rPr>
              <w:t>Prerekvizity, korekvizity, ekvivalence</w:t>
            </w:r>
          </w:p>
        </w:tc>
        <w:tc>
          <w:tcPr>
            <w:tcW w:w="6733" w:type="dxa"/>
            <w:gridSpan w:val="7"/>
          </w:tcPr>
          <w:p w:rsidR="00FC47DC" w:rsidRPr="00944A9E" w:rsidRDefault="00FC47DC" w:rsidP="00E7344C">
            <w:pPr>
              <w:jc w:val="both"/>
            </w:pPr>
          </w:p>
        </w:tc>
      </w:tr>
      <w:tr w:rsidR="00FC47DC" w:rsidRPr="00944A9E" w:rsidTr="005560CF">
        <w:trPr>
          <w:jc w:val="center"/>
        </w:trPr>
        <w:tc>
          <w:tcPr>
            <w:tcW w:w="3474" w:type="dxa"/>
            <w:shd w:val="clear" w:color="auto" w:fill="F7CAAC"/>
          </w:tcPr>
          <w:p w:rsidR="00FC47DC" w:rsidRPr="00944A9E" w:rsidRDefault="00FC47DC" w:rsidP="00E7344C">
            <w:pPr>
              <w:jc w:val="both"/>
              <w:rPr>
                <w:b/>
              </w:rPr>
            </w:pPr>
            <w:r w:rsidRPr="00944A9E">
              <w:rPr>
                <w:b/>
              </w:rPr>
              <w:t>Způsob ověření studijních výsledků</w:t>
            </w:r>
          </w:p>
        </w:tc>
        <w:tc>
          <w:tcPr>
            <w:tcW w:w="3406" w:type="dxa"/>
            <w:gridSpan w:val="4"/>
          </w:tcPr>
          <w:p w:rsidR="00FC47DC" w:rsidRPr="00944A9E" w:rsidRDefault="00FC47DC" w:rsidP="00E7344C">
            <w:pPr>
              <w:jc w:val="both"/>
            </w:pPr>
            <w:r w:rsidRPr="00944A9E">
              <w:t>klasifikovaný zápočet</w:t>
            </w:r>
          </w:p>
        </w:tc>
        <w:tc>
          <w:tcPr>
            <w:tcW w:w="2156" w:type="dxa"/>
            <w:shd w:val="clear" w:color="auto" w:fill="F7CAAC"/>
          </w:tcPr>
          <w:p w:rsidR="00FC47DC" w:rsidRPr="00944A9E" w:rsidRDefault="00FC47DC" w:rsidP="00E7344C">
            <w:pPr>
              <w:jc w:val="both"/>
              <w:rPr>
                <w:b/>
              </w:rPr>
            </w:pPr>
            <w:r w:rsidRPr="00944A9E">
              <w:rPr>
                <w:b/>
              </w:rPr>
              <w:t>Forma výuky</w:t>
            </w:r>
          </w:p>
        </w:tc>
        <w:tc>
          <w:tcPr>
            <w:tcW w:w="1171" w:type="dxa"/>
            <w:gridSpan w:val="2"/>
          </w:tcPr>
          <w:p w:rsidR="00FC47DC" w:rsidRPr="00944A9E" w:rsidRDefault="00FC47DC" w:rsidP="00E7344C">
            <w:pPr>
              <w:jc w:val="both"/>
            </w:pPr>
            <w:r w:rsidRPr="00944A9E">
              <w:t>seminář</w:t>
            </w:r>
          </w:p>
          <w:p w:rsidR="00FC47DC" w:rsidRPr="00944A9E" w:rsidRDefault="00FC47DC" w:rsidP="00E7344C">
            <w:pPr>
              <w:jc w:val="both"/>
            </w:pPr>
            <w:r w:rsidRPr="00944A9E">
              <w:t>cvičení</w:t>
            </w:r>
          </w:p>
        </w:tc>
      </w:tr>
      <w:tr w:rsidR="00FC47DC" w:rsidRPr="00944A9E" w:rsidTr="005560CF">
        <w:trPr>
          <w:jc w:val="center"/>
        </w:trPr>
        <w:tc>
          <w:tcPr>
            <w:tcW w:w="3474" w:type="dxa"/>
            <w:shd w:val="clear" w:color="auto" w:fill="F7CAAC"/>
          </w:tcPr>
          <w:p w:rsidR="00FC47DC" w:rsidRPr="00944A9E" w:rsidRDefault="00FC47DC" w:rsidP="00E7344C">
            <w:pPr>
              <w:jc w:val="both"/>
              <w:rPr>
                <w:b/>
              </w:rPr>
            </w:pPr>
            <w:r w:rsidRPr="00944A9E">
              <w:rPr>
                <w:b/>
              </w:rPr>
              <w:t>Forma způsobu ověření studijních výsledků a další požadavky na studenta</w:t>
            </w:r>
          </w:p>
        </w:tc>
        <w:tc>
          <w:tcPr>
            <w:tcW w:w="6733" w:type="dxa"/>
            <w:gridSpan w:val="7"/>
            <w:tcBorders>
              <w:bottom w:val="nil"/>
            </w:tcBorders>
          </w:tcPr>
          <w:p w:rsidR="00FC47DC" w:rsidRPr="00944A9E" w:rsidRDefault="00FC47DC" w:rsidP="00E7344C">
            <w:pPr>
              <w:jc w:val="both"/>
            </w:pPr>
            <w:r w:rsidRPr="00944A9E">
              <w:t xml:space="preserve">Vypracování diagnostického portfolia. Aktivní zapojení do dílčích praktických úkolů ve spojení s praxí. </w:t>
            </w:r>
          </w:p>
        </w:tc>
      </w:tr>
      <w:tr w:rsidR="00FC47DC" w:rsidRPr="00944A9E" w:rsidTr="00CA6D66">
        <w:trPr>
          <w:trHeight w:val="554"/>
          <w:jc w:val="center"/>
        </w:trPr>
        <w:tc>
          <w:tcPr>
            <w:tcW w:w="10207" w:type="dxa"/>
            <w:gridSpan w:val="8"/>
            <w:tcBorders>
              <w:top w:val="nil"/>
            </w:tcBorders>
          </w:tcPr>
          <w:p w:rsidR="00FC47DC" w:rsidRPr="00944A9E" w:rsidRDefault="00FC47DC" w:rsidP="00E7344C">
            <w:pPr>
              <w:jc w:val="both"/>
            </w:pPr>
          </w:p>
        </w:tc>
      </w:tr>
      <w:tr w:rsidR="00FC47DC" w:rsidRPr="00944A9E" w:rsidTr="005560CF">
        <w:trPr>
          <w:trHeight w:val="197"/>
          <w:jc w:val="center"/>
        </w:trPr>
        <w:tc>
          <w:tcPr>
            <w:tcW w:w="3474" w:type="dxa"/>
            <w:tcBorders>
              <w:top w:val="nil"/>
            </w:tcBorders>
            <w:shd w:val="clear" w:color="auto" w:fill="F7CAAC"/>
          </w:tcPr>
          <w:p w:rsidR="00FC47DC" w:rsidRPr="00944A9E" w:rsidRDefault="00FC47DC" w:rsidP="00E7344C">
            <w:pPr>
              <w:jc w:val="both"/>
              <w:rPr>
                <w:b/>
              </w:rPr>
            </w:pPr>
            <w:r w:rsidRPr="00944A9E">
              <w:rPr>
                <w:b/>
              </w:rPr>
              <w:t>Garant předmětu</w:t>
            </w:r>
          </w:p>
        </w:tc>
        <w:tc>
          <w:tcPr>
            <w:tcW w:w="6733" w:type="dxa"/>
            <w:gridSpan w:val="7"/>
            <w:tcBorders>
              <w:top w:val="nil"/>
            </w:tcBorders>
          </w:tcPr>
          <w:p w:rsidR="00FC47DC" w:rsidRPr="00944A9E" w:rsidRDefault="00BA6E10" w:rsidP="005D75EF">
            <w:r w:rsidRPr="00944A9E">
              <w:t xml:space="preserve">prof. PhDr. </w:t>
            </w:r>
            <w:del w:id="1977" w:author="Hana Navrátilová" w:date="2019-09-24T11:10:00Z">
              <w:r w:rsidRPr="00944A9E">
                <w:delText>Hana Lukášová</w:delText>
              </w:r>
            </w:del>
            <w:ins w:id="1978" w:author="Hana Navrátilová" w:date="2019-09-24T11:10:00Z">
              <w:r w:rsidR="005D75EF">
                <w:t>Peter Gavora</w:t>
              </w:r>
            </w:ins>
            <w:r w:rsidRPr="00944A9E">
              <w:t>, CSc.</w:t>
            </w:r>
          </w:p>
        </w:tc>
      </w:tr>
      <w:tr w:rsidR="00FC47DC" w:rsidRPr="00944A9E" w:rsidTr="005560CF">
        <w:trPr>
          <w:trHeight w:val="543"/>
          <w:jc w:val="center"/>
        </w:trPr>
        <w:tc>
          <w:tcPr>
            <w:tcW w:w="3474" w:type="dxa"/>
            <w:tcBorders>
              <w:top w:val="nil"/>
            </w:tcBorders>
            <w:shd w:val="clear" w:color="auto" w:fill="F7CAAC"/>
          </w:tcPr>
          <w:p w:rsidR="00FC47DC" w:rsidRPr="00944A9E" w:rsidRDefault="00FC47DC" w:rsidP="00E7344C">
            <w:pPr>
              <w:jc w:val="both"/>
              <w:rPr>
                <w:b/>
              </w:rPr>
            </w:pPr>
            <w:r w:rsidRPr="00944A9E">
              <w:rPr>
                <w:b/>
              </w:rPr>
              <w:t>Zapojení garanta do výuky předmětu</w:t>
            </w:r>
          </w:p>
        </w:tc>
        <w:tc>
          <w:tcPr>
            <w:tcW w:w="6733" w:type="dxa"/>
            <w:gridSpan w:val="7"/>
            <w:tcBorders>
              <w:top w:val="nil"/>
            </w:tcBorders>
          </w:tcPr>
          <w:p w:rsidR="00FC47DC" w:rsidRPr="00944A9E" w:rsidRDefault="00FC47DC" w:rsidP="00E7344C">
            <w:pPr>
              <w:jc w:val="both"/>
            </w:pPr>
            <w:r w:rsidRPr="00944A9E">
              <w:t>vede seminář, cvičící</w:t>
            </w:r>
          </w:p>
        </w:tc>
      </w:tr>
      <w:tr w:rsidR="00FC47DC" w:rsidRPr="00944A9E" w:rsidTr="005560CF">
        <w:trPr>
          <w:jc w:val="center"/>
        </w:trPr>
        <w:tc>
          <w:tcPr>
            <w:tcW w:w="3474" w:type="dxa"/>
            <w:shd w:val="clear" w:color="auto" w:fill="F7CAAC"/>
          </w:tcPr>
          <w:p w:rsidR="00FC47DC" w:rsidRPr="00944A9E" w:rsidRDefault="00FC47DC" w:rsidP="00E7344C">
            <w:pPr>
              <w:jc w:val="both"/>
              <w:rPr>
                <w:b/>
              </w:rPr>
            </w:pPr>
            <w:r w:rsidRPr="00944A9E">
              <w:rPr>
                <w:b/>
              </w:rPr>
              <w:t>Vyučující</w:t>
            </w:r>
          </w:p>
        </w:tc>
        <w:tc>
          <w:tcPr>
            <w:tcW w:w="6733" w:type="dxa"/>
            <w:gridSpan w:val="7"/>
            <w:tcBorders>
              <w:bottom w:val="nil"/>
            </w:tcBorders>
            <w:shd w:val="clear" w:color="auto" w:fill="auto"/>
          </w:tcPr>
          <w:p w:rsidR="00FC47DC" w:rsidRPr="00944A9E" w:rsidRDefault="005D75EF" w:rsidP="00600E55">
            <w:r w:rsidRPr="00944A9E">
              <w:t xml:space="preserve">prof. PhDr. </w:t>
            </w:r>
            <w:del w:id="1979" w:author="Hana Navrátilová" w:date="2019-09-24T11:10:00Z">
              <w:r w:rsidR="00BA6E10" w:rsidRPr="00944A9E">
                <w:delText>Hana Lukášová</w:delText>
              </w:r>
            </w:del>
            <w:ins w:id="1980" w:author="Hana Navrátilová" w:date="2019-09-24T11:10:00Z">
              <w:r>
                <w:t>Peter Gavora</w:t>
              </w:r>
            </w:ins>
            <w:r w:rsidRPr="00944A9E">
              <w:t xml:space="preserve">, CSc. </w:t>
            </w:r>
            <w:r w:rsidR="00BA6E10" w:rsidRPr="00944A9E">
              <w:t xml:space="preserve">(50%), </w:t>
            </w:r>
            <w:r>
              <w:t>PhDr. Barbora Petrů Puhrová</w:t>
            </w:r>
            <w:del w:id="1981" w:author="Hana Navrátilová" w:date="2019-09-24T11:10:00Z">
              <w:r w:rsidR="005F532C">
                <w:delText xml:space="preserve"> </w:delText>
              </w:r>
              <w:r w:rsidR="00BA6E10" w:rsidRPr="00944A9E">
                <w:delText>(</w:delText>
              </w:r>
            </w:del>
            <w:ins w:id="1982" w:author="Hana Navrátilová" w:date="2019-09-24T11:10:00Z">
              <w:r>
                <w:t>, Ph.D.</w:t>
              </w:r>
              <w:r w:rsidR="00BA6E10" w:rsidRPr="00944A9E">
                <w:t>(</w:t>
              </w:r>
            </w:ins>
            <w:r w:rsidR="00BA6E10" w:rsidRPr="00944A9E">
              <w:t>50%)</w:t>
            </w:r>
          </w:p>
        </w:tc>
      </w:tr>
      <w:tr w:rsidR="00FC47DC" w:rsidRPr="00944A9E" w:rsidTr="00CA6D66">
        <w:trPr>
          <w:trHeight w:val="554"/>
          <w:jc w:val="center"/>
        </w:trPr>
        <w:tc>
          <w:tcPr>
            <w:tcW w:w="10207" w:type="dxa"/>
            <w:gridSpan w:val="8"/>
            <w:tcBorders>
              <w:top w:val="nil"/>
            </w:tcBorders>
          </w:tcPr>
          <w:p w:rsidR="00FC47DC" w:rsidRPr="00944A9E" w:rsidRDefault="00FC47DC" w:rsidP="00E7344C">
            <w:pPr>
              <w:jc w:val="both"/>
            </w:pPr>
          </w:p>
        </w:tc>
      </w:tr>
      <w:tr w:rsidR="00FC47DC" w:rsidRPr="00944A9E" w:rsidTr="005560CF">
        <w:trPr>
          <w:jc w:val="center"/>
        </w:trPr>
        <w:tc>
          <w:tcPr>
            <w:tcW w:w="3474" w:type="dxa"/>
            <w:shd w:val="clear" w:color="auto" w:fill="F7CAAC"/>
          </w:tcPr>
          <w:p w:rsidR="00FC47DC" w:rsidRPr="00944A9E" w:rsidRDefault="00FC47DC" w:rsidP="00E7344C">
            <w:pPr>
              <w:jc w:val="both"/>
              <w:rPr>
                <w:b/>
              </w:rPr>
            </w:pPr>
            <w:r w:rsidRPr="00944A9E">
              <w:rPr>
                <w:b/>
              </w:rPr>
              <w:t>Stručná anotace předmětu</w:t>
            </w:r>
          </w:p>
        </w:tc>
        <w:tc>
          <w:tcPr>
            <w:tcW w:w="6733" w:type="dxa"/>
            <w:gridSpan w:val="7"/>
            <w:tcBorders>
              <w:bottom w:val="nil"/>
            </w:tcBorders>
          </w:tcPr>
          <w:p w:rsidR="00FC47DC" w:rsidRPr="00944A9E" w:rsidRDefault="00FC47DC" w:rsidP="00E7344C">
            <w:pPr>
              <w:jc w:val="both"/>
            </w:pPr>
          </w:p>
        </w:tc>
      </w:tr>
      <w:tr w:rsidR="00FC47DC" w:rsidRPr="00944A9E" w:rsidTr="00CA6D66">
        <w:trPr>
          <w:trHeight w:val="3529"/>
          <w:jc w:val="center"/>
        </w:trPr>
        <w:tc>
          <w:tcPr>
            <w:tcW w:w="10207" w:type="dxa"/>
            <w:gridSpan w:val="8"/>
            <w:tcBorders>
              <w:top w:val="nil"/>
              <w:bottom w:val="single" w:sz="12" w:space="0" w:color="auto"/>
            </w:tcBorders>
          </w:tcPr>
          <w:p w:rsidR="00FC47DC" w:rsidRPr="00944A9E" w:rsidRDefault="00FC47DC" w:rsidP="00E7344C">
            <w:pPr>
              <w:autoSpaceDE w:val="0"/>
              <w:autoSpaceDN w:val="0"/>
              <w:adjustRightInd w:val="0"/>
              <w:rPr>
                <w:rFonts w:eastAsia="Calibri"/>
                <w:lang w:eastAsia="en-US"/>
              </w:rPr>
            </w:pPr>
          </w:p>
          <w:p w:rsidR="00FC47DC" w:rsidRPr="00944A9E" w:rsidRDefault="00FC47DC" w:rsidP="00E7344C">
            <w:pPr>
              <w:autoSpaceDE w:val="0"/>
              <w:autoSpaceDN w:val="0"/>
              <w:adjustRightInd w:val="0"/>
              <w:rPr>
                <w:rFonts w:eastAsia="Calibri"/>
                <w:lang w:eastAsia="en-US"/>
              </w:rPr>
            </w:pPr>
            <w:r w:rsidRPr="00944A9E">
              <w:rPr>
                <w:rFonts w:eastAsia="Calibri"/>
                <w:lang w:eastAsia="en-US"/>
              </w:rPr>
              <w:t>Stručný přehled vývoje pedagogické diagnostiky v ČR a v zahraničí, pedagogická diagnostika jako vědní disciplína.</w:t>
            </w:r>
          </w:p>
          <w:p w:rsidR="00FC47DC" w:rsidRPr="00944A9E" w:rsidRDefault="00FC47DC" w:rsidP="00E7344C">
            <w:pPr>
              <w:jc w:val="both"/>
            </w:pPr>
            <w:r w:rsidRPr="00944A9E">
              <w:t xml:space="preserve">Pedagogická diagnostika- základní pojmy, význam, cíle, typy a oblasti. </w:t>
            </w:r>
          </w:p>
          <w:p w:rsidR="00FC47DC" w:rsidRPr="00944A9E" w:rsidRDefault="00FC47DC" w:rsidP="00E7344C">
            <w:pPr>
              <w:jc w:val="both"/>
            </w:pPr>
            <w:r w:rsidRPr="00944A9E">
              <w:t xml:space="preserve">Pedagogická diagnostika jako proces- zásady a etapy, problémy a jejich řešení. </w:t>
            </w:r>
          </w:p>
          <w:p w:rsidR="00FC47DC" w:rsidRPr="00944A9E" w:rsidRDefault="00FC47DC" w:rsidP="00E7344C">
            <w:pPr>
              <w:jc w:val="both"/>
            </w:pPr>
            <w:r w:rsidRPr="00944A9E">
              <w:t>Základní okruhy diagnostické práce učitele se zaměřením na žáka- školní zralost, diagnostika rodinného prostředí.</w:t>
            </w:r>
          </w:p>
          <w:p w:rsidR="00FC47DC" w:rsidRPr="00944A9E" w:rsidRDefault="00FC47DC" w:rsidP="00E7344C">
            <w:pPr>
              <w:jc w:val="both"/>
            </w:pPr>
            <w:r w:rsidRPr="00944A9E">
              <w:t xml:space="preserve">Metody a nástroje diagnostiky se zaměřením na žáka a prostředí třídy. </w:t>
            </w:r>
          </w:p>
          <w:p w:rsidR="00FC47DC" w:rsidRPr="00944A9E" w:rsidRDefault="00FC47DC" w:rsidP="00E7344C">
            <w:pPr>
              <w:jc w:val="both"/>
            </w:pPr>
            <w:r w:rsidRPr="00944A9E">
              <w:t xml:space="preserve">Základní okruhy diagnostické práce učitele se zaměřením na třídu- školní třída jako sociální skupina, klima třídy. </w:t>
            </w:r>
          </w:p>
          <w:p w:rsidR="00FC47DC" w:rsidRPr="00944A9E" w:rsidRDefault="00FC47DC" w:rsidP="00E7344C">
            <w:pPr>
              <w:jc w:val="both"/>
            </w:pPr>
            <w:r w:rsidRPr="00944A9E">
              <w:t xml:space="preserve">Pedagogicko- psychologické aspekty diagnostikování v primárním vzdělávání. </w:t>
            </w:r>
          </w:p>
          <w:p w:rsidR="00FC47DC" w:rsidRPr="00944A9E" w:rsidRDefault="00FC47DC" w:rsidP="00E7344C">
            <w:pPr>
              <w:jc w:val="both"/>
            </w:pPr>
            <w:r w:rsidRPr="00944A9E">
              <w:t xml:space="preserve">Sociální aspekty diagnostikování v primárním vzdělávání. </w:t>
            </w:r>
          </w:p>
          <w:p w:rsidR="00FC47DC" w:rsidRPr="00944A9E" w:rsidRDefault="00FC47DC" w:rsidP="00E7344C">
            <w:pPr>
              <w:jc w:val="both"/>
            </w:pPr>
            <w:r w:rsidRPr="00944A9E">
              <w:t xml:space="preserve">Formy školního hodnocení, reflexe a tvorba hodnocení (klasifikace, slovní hodnocení). </w:t>
            </w:r>
          </w:p>
          <w:p w:rsidR="00FC47DC" w:rsidRPr="00944A9E" w:rsidRDefault="00FC47DC" w:rsidP="00E7344C">
            <w:pPr>
              <w:jc w:val="both"/>
            </w:pPr>
            <w:r w:rsidRPr="00944A9E">
              <w:t>Vztahy ve skupině žáků, práce s třídním kolektivem, úloha třídního učitele.</w:t>
            </w:r>
          </w:p>
          <w:p w:rsidR="00FC47DC" w:rsidRPr="00944A9E" w:rsidRDefault="00FC47DC" w:rsidP="00E7344C">
            <w:pPr>
              <w:jc w:val="both"/>
            </w:pPr>
            <w:r w:rsidRPr="00944A9E">
              <w:t>Reflexe chyb při školním hodnocení vývoje žáků a jejich učebních činností.</w:t>
            </w:r>
          </w:p>
          <w:p w:rsidR="00FC47DC" w:rsidRPr="00944A9E" w:rsidRDefault="00FC47DC" w:rsidP="00E7344C">
            <w:pPr>
              <w:jc w:val="both"/>
            </w:pPr>
            <w:r w:rsidRPr="00944A9E">
              <w:t xml:space="preserve">Diagnostická kompetence učitele, autodiagnostika učitele. </w:t>
            </w:r>
          </w:p>
          <w:p w:rsidR="00FC47DC" w:rsidRPr="00944A9E" w:rsidRDefault="00FC47DC" w:rsidP="00E7344C">
            <w:pPr>
              <w:jc w:val="both"/>
            </w:pPr>
            <w:r w:rsidRPr="00944A9E">
              <w:t xml:space="preserve">Portfolio žáka a možnosti využití v praxi základní školy. </w:t>
            </w:r>
          </w:p>
          <w:p w:rsidR="00FC47DC" w:rsidRDefault="00FC47DC" w:rsidP="00E7344C">
            <w:pPr>
              <w:jc w:val="both"/>
            </w:pPr>
            <w:r w:rsidRPr="00944A9E">
              <w:t>Vypracov</w:t>
            </w:r>
            <w:r w:rsidR="0057304C" w:rsidRPr="00944A9E">
              <w:t>ání plánu pedagogické podpory</w:t>
            </w:r>
            <w:r w:rsidR="00C46AC0" w:rsidRPr="00944A9E">
              <w:t xml:space="preserve"> a IVP žáka</w:t>
            </w:r>
            <w:r w:rsidR="0057304C" w:rsidRPr="00944A9E">
              <w:t>.</w:t>
            </w:r>
          </w:p>
          <w:p w:rsidR="00BD4774" w:rsidRDefault="00BD4774" w:rsidP="00E7344C">
            <w:pPr>
              <w:jc w:val="both"/>
            </w:pPr>
          </w:p>
          <w:p w:rsidR="00BD4774" w:rsidRDefault="00BD4774" w:rsidP="00E7344C">
            <w:pPr>
              <w:jc w:val="both"/>
            </w:pPr>
          </w:p>
          <w:p w:rsidR="00BD4774" w:rsidRPr="00944A9E" w:rsidRDefault="00BD4774" w:rsidP="00E7344C">
            <w:pPr>
              <w:jc w:val="both"/>
            </w:pPr>
          </w:p>
          <w:p w:rsidR="00FC47DC" w:rsidRPr="00944A9E" w:rsidRDefault="00FC47DC" w:rsidP="00E7344C">
            <w:pPr>
              <w:ind w:hanging="322"/>
            </w:pPr>
          </w:p>
        </w:tc>
      </w:tr>
      <w:tr w:rsidR="00FC47DC" w:rsidRPr="00944A9E" w:rsidTr="005560CF">
        <w:trPr>
          <w:trHeight w:val="265"/>
          <w:jc w:val="center"/>
        </w:trPr>
        <w:tc>
          <w:tcPr>
            <w:tcW w:w="4041" w:type="dxa"/>
            <w:gridSpan w:val="2"/>
            <w:tcBorders>
              <w:top w:val="nil"/>
            </w:tcBorders>
            <w:shd w:val="clear" w:color="auto" w:fill="F7CAAC"/>
          </w:tcPr>
          <w:p w:rsidR="00FC47DC" w:rsidRPr="00944A9E" w:rsidRDefault="00FC47DC" w:rsidP="00E7344C">
            <w:pPr>
              <w:jc w:val="both"/>
            </w:pPr>
            <w:r w:rsidRPr="00944A9E">
              <w:rPr>
                <w:b/>
              </w:rPr>
              <w:t>Studijní literatura a studijní pomůcky</w:t>
            </w:r>
          </w:p>
        </w:tc>
        <w:tc>
          <w:tcPr>
            <w:tcW w:w="6166" w:type="dxa"/>
            <w:gridSpan w:val="6"/>
            <w:tcBorders>
              <w:top w:val="nil"/>
              <w:bottom w:val="nil"/>
            </w:tcBorders>
          </w:tcPr>
          <w:p w:rsidR="00FC47DC" w:rsidRPr="00944A9E" w:rsidRDefault="00FC47DC" w:rsidP="00E7344C">
            <w:pPr>
              <w:jc w:val="both"/>
            </w:pPr>
          </w:p>
        </w:tc>
      </w:tr>
      <w:tr w:rsidR="00FC47DC" w:rsidRPr="00944A9E" w:rsidTr="00CA6D66">
        <w:trPr>
          <w:trHeight w:val="1497"/>
          <w:jc w:val="center"/>
        </w:trPr>
        <w:tc>
          <w:tcPr>
            <w:tcW w:w="10207" w:type="dxa"/>
            <w:gridSpan w:val="8"/>
            <w:tcBorders>
              <w:top w:val="nil"/>
            </w:tcBorders>
          </w:tcPr>
          <w:p w:rsidR="008F3AA7" w:rsidRDefault="008F3AA7" w:rsidP="00E7344C">
            <w:pPr>
              <w:jc w:val="both"/>
              <w:rPr>
                <w:b/>
              </w:rPr>
            </w:pPr>
          </w:p>
          <w:p w:rsidR="00FC47DC" w:rsidRPr="00944A9E" w:rsidRDefault="006A0E43" w:rsidP="00E7344C">
            <w:pPr>
              <w:jc w:val="both"/>
              <w:rPr>
                <w:b/>
              </w:rPr>
            </w:pPr>
            <w:r w:rsidRPr="006A0E43">
              <w:rPr>
                <w:b/>
              </w:rPr>
              <w:t>Povinná literatura:</w:t>
            </w:r>
          </w:p>
          <w:p w:rsidR="00FC47DC" w:rsidRPr="00944A9E" w:rsidRDefault="00FC47DC" w:rsidP="00FD256A">
            <w:r w:rsidRPr="00944A9E">
              <w:t xml:space="preserve">Gavora, P. (2015). </w:t>
            </w:r>
            <w:r w:rsidRPr="00944A9E">
              <w:rPr>
                <w:i/>
                <w:iCs/>
              </w:rPr>
              <w:t>Akí sú moji žiaci?: pedagogická diagnostika žiaka</w:t>
            </w:r>
            <w:r w:rsidRPr="00944A9E">
              <w:t xml:space="preserve">. Nitra: Enigma. </w:t>
            </w:r>
          </w:p>
          <w:p w:rsidR="00FC47DC" w:rsidRPr="00944A9E" w:rsidRDefault="00FC47DC" w:rsidP="00FD256A">
            <w:pPr>
              <w:jc w:val="both"/>
            </w:pPr>
            <w:r w:rsidRPr="00944A9E">
              <w:t xml:space="preserve">Mertin, V., &amp; Krejčová, L. (2016). </w:t>
            </w:r>
            <w:r w:rsidRPr="00944A9E">
              <w:rPr>
                <w:i/>
                <w:iCs/>
              </w:rPr>
              <w:t>Metody a postupy poznávání žáka: pedagogická diagnostika</w:t>
            </w:r>
            <w:r w:rsidRPr="00944A9E">
              <w:t>. Praha: Wolters Kluwer.</w:t>
            </w:r>
          </w:p>
          <w:p w:rsidR="00FC47DC" w:rsidRPr="00944A9E" w:rsidRDefault="00FC47DC" w:rsidP="00FD256A">
            <w:pPr>
              <w:jc w:val="both"/>
            </w:pPr>
            <w:r w:rsidRPr="00944A9E">
              <w:t xml:space="preserve">Lukášová, H. (2010). </w:t>
            </w:r>
            <w:r w:rsidRPr="00944A9E">
              <w:rPr>
                <w:i/>
                <w:iCs/>
              </w:rPr>
              <w:t>Kvalita života dětí a didaktika</w:t>
            </w:r>
            <w:r w:rsidRPr="00944A9E">
              <w:t>. Praha: Portál.</w:t>
            </w:r>
          </w:p>
          <w:p w:rsidR="00FC47DC" w:rsidRPr="00944A9E" w:rsidRDefault="00FC47DC" w:rsidP="00FD256A">
            <w:pPr>
              <w:jc w:val="both"/>
            </w:pPr>
            <w:r w:rsidRPr="00944A9E">
              <w:t xml:space="preserve">Starý, K., &amp; Laufková, V. (2016). </w:t>
            </w:r>
            <w:r w:rsidRPr="00944A9E">
              <w:rPr>
                <w:i/>
                <w:iCs/>
              </w:rPr>
              <w:t>Formativní hodnocení ve výuce</w:t>
            </w:r>
            <w:r w:rsidRPr="00944A9E">
              <w:t>. Praha: Portál.</w:t>
            </w:r>
          </w:p>
          <w:p w:rsidR="00FC47DC" w:rsidRPr="00944A9E" w:rsidRDefault="0057304C" w:rsidP="00FD256A">
            <w:pPr>
              <w:jc w:val="both"/>
            </w:pPr>
            <w:r w:rsidRPr="00944A9E">
              <w:t xml:space="preserve">Swierkoszová, </w:t>
            </w:r>
            <w:r w:rsidR="00FC47DC" w:rsidRPr="00944A9E">
              <w:t xml:space="preserve">J. (2010). </w:t>
            </w:r>
            <w:r w:rsidR="00FC47DC" w:rsidRPr="00944A9E">
              <w:rPr>
                <w:i/>
              </w:rPr>
              <w:t>Pedagogická diagnostika dětského vývoje pro učitele primárního vzdělávání</w:t>
            </w:r>
            <w:r w:rsidR="00FC47DC" w:rsidRPr="00944A9E">
              <w:t>. Ostrava: OU.</w:t>
            </w:r>
          </w:p>
          <w:p w:rsidR="00FC47DC" w:rsidRPr="00944A9E" w:rsidRDefault="00FC47DC" w:rsidP="00FD256A">
            <w:pPr>
              <w:jc w:val="both"/>
            </w:pPr>
            <w:r w:rsidRPr="00944A9E">
              <w:t xml:space="preserve">Zelinková, O. (2011). </w:t>
            </w:r>
            <w:r w:rsidRPr="00944A9E">
              <w:rPr>
                <w:i/>
                <w:iCs/>
              </w:rPr>
              <w:t>Pedagogická diagnostika a individuální vzdělávací program</w:t>
            </w:r>
            <w:r w:rsidRPr="00944A9E">
              <w:t>. Praha: Portál.</w:t>
            </w:r>
          </w:p>
          <w:p w:rsidR="00FC47DC" w:rsidRPr="00944A9E" w:rsidRDefault="00FC47DC" w:rsidP="00E7344C">
            <w:pPr>
              <w:jc w:val="both"/>
            </w:pPr>
          </w:p>
          <w:p w:rsidR="00FC47DC" w:rsidRPr="00944A9E" w:rsidRDefault="006A0E43" w:rsidP="00E7344C">
            <w:pPr>
              <w:jc w:val="both"/>
              <w:rPr>
                <w:b/>
              </w:rPr>
            </w:pPr>
            <w:r w:rsidRPr="006A0E43">
              <w:rPr>
                <w:b/>
              </w:rPr>
              <w:t>Doporučená literatura:</w:t>
            </w:r>
          </w:p>
          <w:p w:rsidR="00FC47DC" w:rsidRPr="00944A9E" w:rsidRDefault="00FC47DC" w:rsidP="00E7344C">
            <w:pPr>
              <w:jc w:val="both"/>
            </w:pPr>
            <w:r w:rsidRPr="00944A9E">
              <w:t xml:space="preserve">Cowan, P. A., Cowan, C. P., Ablow, J. C., Johnson, V. K., &amp; Measelle, J. (2013). </w:t>
            </w:r>
            <w:r w:rsidRPr="00944A9E">
              <w:rPr>
                <w:i/>
                <w:iCs/>
              </w:rPr>
              <w:t>The family context of parenting in children's adaptation to elementary school</w:t>
            </w:r>
            <w:r w:rsidRPr="00944A9E">
              <w:t>. New York: Psychology Press, Taylor &amp; Francis Group.</w:t>
            </w:r>
          </w:p>
          <w:p w:rsidR="00FC47DC" w:rsidRPr="00944A9E" w:rsidRDefault="00FC47DC" w:rsidP="00E7344C">
            <w:pPr>
              <w:jc w:val="both"/>
            </w:pPr>
            <w:r w:rsidRPr="00944A9E">
              <w:t xml:space="preserve">Spáčilová, H. (2009). </w:t>
            </w:r>
            <w:r w:rsidRPr="00944A9E">
              <w:rPr>
                <w:i/>
                <w:iCs/>
              </w:rPr>
              <w:t>Pedagogická diagnostika v primární škole</w:t>
            </w:r>
            <w:r w:rsidRPr="00944A9E">
              <w:t>. Olomouc: Univerzita Palackého v Olomouci.</w:t>
            </w:r>
          </w:p>
          <w:p w:rsidR="00FC47DC" w:rsidRPr="00944A9E" w:rsidRDefault="00FC47DC" w:rsidP="00E7344C">
            <w:pPr>
              <w:jc w:val="both"/>
              <w:rPr>
                <w:b/>
              </w:rPr>
            </w:pPr>
            <w:r w:rsidRPr="00944A9E">
              <w:t xml:space="preserve">Kašpárková, S. (2009). </w:t>
            </w:r>
            <w:r w:rsidRPr="00944A9E">
              <w:rPr>
                <w:i/>
                <w:iCs/>
              </w:rPr>
              <w:t>Pedagogická diagnostika třídy a žáka</w:t>
            </w:r>
            <w:r w:rsidRPr="00944A9E">
              <w:t>. Zlín: Univerzita Tomáše Bati ve Zlíně.</w:t>
            </w:r>
          </w:p>
          <w:p w:rsidR="00FC47DC" w:rsidRPr="00944A9E" w:rsidRDefault="00FC47DC" w:rsidP="00E7344C">
            <w:pPr>
              <w:jc w:val="both"/>
            </w:pPr>
          </w:p>
        </w:tc>
      </w:tr>
      <w:tr w:rsidR="00FC47DC" w:rsidRPr="00944A9E" w:rsidTr="00CA6D66">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FC47DC" w:rsidRPr="00944A9E" w:rsidRDefault="00FC47DC" w:rsidP="00E7344C">
            <w:pPr>
              <w:jc w:val="center"/>
              <w:rPr>
                <w:b/>
              </w:rPr>
            </w:pPr>
            <w:r w:rsidRPr="00944A9E">
              <w:rPr>
                <w:b/>
              </w:rPr>
              <w:t>Informace ke kombinované nebo distanční formě</w:t>
            </w:r>
          </w:p>
        </w:tc>
      </w:tr>
      <w:tr w:rsidR="00FC47DC" w:rsidRPr="00944A9E" w:rsidTr="005560CF">
        <w:trPr>
          <w:jc w:val="center"/>
        </w:trPr>
        <w:tc>
          <w:tcPr>
            <w:tcW w:w="5666" w:type="dxa"/>
            <w:gridSpan w:val="3"/>
            <w:tcBorders>
              <w:top w:val="single" w:sz="2" w:space="0" w:color="auto"/>
            </w:tcBorders>
            <w:shd w:val="clear" w:color="auto" w:fill="F7CAAC"/>
          </w:tcPr>
          <w:p w:rsidR="00FC47DC" w:rsidRPr="00944A9E" w:rsidRDefault="00FC47DC" w:rsidP="00E7344C">
            <w:pPr>
              <w:jc w:val="both"/>
            </w:pPr>
            <w:r w:rsidRPr="00944A9E">
              <w:rPr>
                <w:b/>
              </w:rPr>
              <w:t>Rozsah konzultací (soustředění)</w:t>
            </w:r>
          </w:p>
        </w:tc>
        <w:tc>
          <w:tcPr>
            <w:tcW w:w="709" w:type="dxa"/>
            <w:tcBorders>
              <w:top w:val="single" w:sz="2" w:space="0" w:color="auto"/>
            </w:tcBorders>
          </w:tcPr>
          <w:p w:rsidR="00FC47DC" w:rsidRPr="00944A9E" w:rsidRDefault="00FC47DC" w:rsidP="00E7344C">
            <w:pPr>
              <w:jc w:val="both"/>
            </w:pPr>
          </w:p>
        </w:tc>
        <w:tc>
          <w:tcPr>
            <w:tcW w:w="3832" w:type="dxa"/>
            <w:gridSpan w:val="4"/>
            <w:tcBorders>
              <w:top w:val="single" w:sz="2" w:space="0" w:color="auto"/>
            </w:tcBorders>
            <w:shd w:val="clear" w:color="auto" w:fill="F7CAAC"/>
          </w:tcPr>
          <w:p w:rsidR="00FC47DC" w:rsidRPr="00944A9E" w:rsidRDefault="00FC47DC" w:rsidP="00E7344C">
            <w:pPr>
              <w:jc w:val="both"/>
              <w:rPr>
                <w:b/>
              </w:rPr>
            </w:pPr>
            <w:r w:rsidRPr="00944A9E">
              <w:rPr>
                <w:b/>
              </w:rPr>
              <w:t xml:space="preserve">hodin </w:t>
            </w:r>
          </w:p>
        </w:tc>
      </w:tr>
      <w:tr w:rsidR="00FC47DC" w:rsidRPr="00944A9E" w:rsidTr="00CA6D66">
        <w:trPr>
          <w:jc w:val="center"/>
        </w:trPr>
        <w:tc>
          <w:tcPr>
            <w:tcW w:w="10207" w:type="dxa"/>
            <w:gridSpan w:val="8"/>
            <w:shd w:val="clear" w:color="auto" w:fill="F7CAAC"/>
          </w:tcPr>
          <w:p w:rsidR="00FC47DC" w:rsidRPr="00944A9E" w:rsidRDefault="00FC47DC" w:rsidP="00E7344C">
            <w:pPr>
              <w:jc w:val="both"/>
              <w:rPr>
                <w:b/>
              </w:rPr>
            </w:pPr>
            <w:r w:rsidRPr="00944A9E">
              <w:rPr>
                <w:b/>
              </w:rPr>
              <w:t>Informace o způsobu kontaktu s vyučujícím</w:t>
            </w:r>
          </w:p>
        </w:tc>
      </w:tr>
      <w:tr w:rsidR="00FC47DC" w:rsidRPr="00944A9E" w:rsidTr="00CA6D66">
        <w:trPr>
          <w:trHeight w:val="141"/>
          <w:jc w:val="center"/>
        </w:trPr>
        <w:tc>
          <w:tcPr>
            <w:tcW w:w="10207" w:type="dxa"/>
            <w:gridSpan w:val="8"/>
          </w:tcPr>
          <w:p w:rsidR="00FC47DC" w:rsidRPr="00944A9E" w:rsidRDefault="00FC47DC" w:rsidP="00E7344C">
            <w:pPr>
              <w:jc w:val="both"/>
            </w:pPr>
          </w:p>
          <w:p w:rsidR="00FC47DC" w:rsidRPr="00944A9E" w:rsidRDefault="00FC47DC" w:rsidP="00E7344C">
            <w:pPr>
              <w:jc w:val="both"/>
              <w:rPr>
                <w:del w:id="1983" w:author="Hana Navrátilová" w:date="2019-09-24T11:10:00Z"/>
              </w:rPr>
            </w:pPr>
          </w:p>
          <w:p w:rsidR="00FC47DC" w:rsidRPr="00944A9E" w:rsidRDefault="00FC47DC" w:rsidP="00E7344C">
            <w:pPr>
              <w:jc w:val="both"/>
            </w:pPr>
          </w:p>
        </w:tc>
      </w:tr>
    </w:tbl>
    <w:p w:rsidR="006B06CC" w:rsidRDefault="00BF2D35">
      <w:pPr>
        <w:rPr>
          <w:ins w:id="1984"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53"/>
        <w:gridCol w:w="566"/>
        <w:gridCol w:w="1133"/>
        <w:gridCol w:w="889"/>
        <w:gridCol w:w="815"/>
        <w:gridCol w:w="2155"/>
        <w:gridCol w:w="539"/>
        <w:gridCol w:w="657"/>
      </w:tblGrid>
      <w:tr w:rsidR="00FC47DC" w:rsidRPr="00944A9E" w:rsidTr="00D41F18">
        <w:trPr>
          <w:jc w:val="center"/>
        </w:trPr>
        <w:tc>
          <w:tcPr>
            <w:tcW w:w="10207" w:type="dxa"/>
            <w:gridSpan w:val="8"/>
            <w:tcBorders>
              <w:bottom w:val="double" w:sz="4" w:space="0" w:color="auto"/>
            </w:tcBorders>
            <w:shd w:val="clear" w:color="auto" w:fill="BDD6EE"/>
          </w:tcPr>
          <w:p w:rsidR="00FC47DC" w:rsidRPr="00944A9E" w:rsidRDefault="00FC47DC" w:rsidP="00E7344C">
            <w:pPr>
              <w:jc w:val="both"/>
              <w:rPr>
                <w:b/>
                <w:sz w:val="28"/>
                <w:szCs w:val="28"/>
              </w:rPr>
            </w:pPr>
            <w:r w:rsidRPr="00944A9E">
              <w:br w:type="page"/>
            </w:r>
            <w:r w:rsidRPr="00944A9E">
              <w:br w:type="page"/>
            </w:r>
            <w:r w:rsidRPr="00944A9E">
              <w:rPr>
                <w:b/>
                <w:sz w:val="28"/>
                <w:szCs w:val="28"/>
              </w:rPr>
              <w:t>B-III – Charakteristika studijního předmětu</w:t>
            </w:r>
          </w:p>
        </w:tc>
      </w:tr>
      <w:tr w:rsidR="00FC47DC" w:rsidRPr="00944A9E" w:rsidTr="005560CF">
        <w:trPr>
          <w:jc w:val="center"/>
        </w:trPr>
        <w:tc>
          <w:tcPr>
            <w:tcW w:w="3453" w:type="dxa"/>
            <w:tcBorders>
              <w:top w:val="double" w:sz="4" w:space="0" w:color="auto"/>
            </w:tcBorders>
            <w:shd w:val="clear" w:color="auto" w:fill="F7CAAC"/>
          </w:tcPr>
          <w:p w:rsidR="00FC47DC" w:rsidRPr="00944A9E" w:rsidRDefault="00FC47DC" w:rsidP="00E7344C">
            <w:pPr>
              <w:jc w:val="both"/>
              <w:rPr>
                <w:b/>
              </w:rPr>
            </w:pPr>
            <w:r w:rsidRPr="00944A9E">
              <w:rPr>
                <w:b/>
              </w:rPr>
              <w:t>Název studijního předmětu</w:t>
            </w:r>
          </w:p>
        </w:tc>
        <w:tc>
          <w:tcPr>
            <w:tcW w:w="6754" w:type="dxa"/>
            <w:gridSpan w:val="7"/>
            <w:tcBorders>
              <w:top w:val="double" w:sz="4" w:space="0" w:color="auto"/>
            </w:tcBorders>
          </w:tcPr>
          <w:p w:rsidR="00FC47DC" w:rsidRPr="00944A9E" w:rsidRDefault="00FC47DC" w:rsidP="00E7344C">
            <w:pPr>
              <w:jc w:val="both"/>
            </w:pPr>
            <w:r w:rsidRPr="00944A9E">
              <w:t>Řízení třídy a školy</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Typ předmětu</w:t>
            </w:r>
          </w:p>
        </w:tc>
        <w:tc>
          <w:tcPr>
            <w:tcW w:w="3403" w:type="dxa"/>
            <w:gridSpan w:val="4"/>
          </w:tcPr>
          <w:p w:rsidR="00FC47DC" w:rsidRPr="00944A9E" w:rsidRDefault="005D75EF" w:rsidP="00E7344C">
            <w:pPr>
              <w:jc w:val="both"/>
            </w:pPr>
            <w:r>
              <w:t xml:space="preserve">povinný, </w:t>
            </w:r>
            <w:del w:id="1985" w:author="Hana Navrátilová" w:date="2019-09-24T11:10:00Z">
              <w:r w:rsidR="00FC47DC" w:rsidRPr="00944A9E">
                <w:delText>ZT</w:delText>
              </w:r>
            </w:del>
            <w:ins w:id="1986" w:author="Hana Navrátilová" w:date="2019-09-24T11:10:00Z">
              <w:r>
                <w:t>PZ</w:t>
              </w:r>
            </w:ins>
          </w:p>
        </w:tc>
        <w:tc>
          <w:tcPr>
            <w:tcW w:w="2694" w:type="dxa"/>
            <w:gridSpan w:val="2"/>
            <w:shd w:val="clear" w:color="auto" w:fill="F7CAAC"/>
          </w:tcPr>
          <w:p w:rsidR="00FC47DC" w:rsidRPr="00944A9E" w:rsidRDefault="00FC47DC" w:rsidP="00E7344C">
            <w:pPr>
              <w:jc w:val="both"/>
            </w:pPr>
            <w:r w:rsidRPr="00944A9E">
              <w:rPr>
                <w:b/>
              </w:rPr>
              <w:t>doporučený ročník / semestr</w:t>
            </w:r>
          </w:p>
        </w:tc>
        <w:tc>
          <w:tcPr>
            <w:tcW w:w="657" w:type="dxa"/>
          </w:tcPr>
          <w:p w:rsidR="00FC47DC" w:rsidRPr="00944A9E" w:rsidRDefault="00FC47DC" w:rsidP="00E7344C">
            <w:pPr>
              <w:jc w:val="both"/>
            </w:pPr>
            <w:r w:rsidRPr="00944A9E">
              <w:t>5/LS</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Rozsah studijního předmětu</w:t>
            </w:r>
          </w:p>
        </w:tc>
        <w:tc>
          <w:tcPr>
            <w:tcW w:w="1699" w:type="dxa"/>
            <w:gridSpan w:val="2"/>
          </w:tcPr>
          <w:p w:rsidR="00FC47DC" w:rsidRPr="00944A9E" w:rsidRDefault="00FC47DC" w:rsidP="00E7344C">
            <w:pPr>
              <w:jc w:val="both"/>
            </w:pPr>
            <w:r w:rsidRPr="00944A9E">
              <w:t>14p+14s</w:t>
            </w:r>
          </w:p>
        </w:tc>
        <w:tc>
          <w:tcPr>
            <w:tcW w:w="889" w:type="dxa"/>
            <w:shd w:val="clear" w:color="auto" w:fill="F7CAAC"/>
          </w:tcPr>
          <w:p w:rsidR="00FC47DC" w:rsidRPr="00944A9E" w:rsidRDefault="00FC47DC" w:rsidP="00E7344C">
            <w:pPr>
              <w:jc w:val="both"/>
              <w:rPr>
                <w:b/>
              </w:rPr>
            </w:pPr>
            <w:r w:rsidRPr="00944A9E">
              <w:rPr>
                <w:b/>
              </w:rPr>
              <w:t xml:space="preserve">hod. </w:t>
            </w:r>
          </w:p>
        </w:tc>
        <w:tc>
          <w:tcPr>
            <w:tcW w:w="815" w:type="dxa"/>
          </w:tcPr>
          <w:p w:rsidR="00FC47DC" w:rsidRPr="00944A9E" w:rsidRDefault="00FC47DC" w:rsidP="00E7344C">
            <w:pPr>
              <w:jc w:val="both"/>
            </w:pPr>
            <w:r w:rsidRPr="00944A9E">
              <w:t>28</w:t>
            </w:r>
          </w:p>
        </w:tc>
        <w:tc>
          <w:tcPr>
            <w:tcW w:w="2155" w:type="dxa"/>
            <w:shd w:val="clear" w:color="auto" w:fill="F7CAAC"/>
          </w:tcPr>
          <w:p w:rsidR="00FC47DC" w:rsidRPr="00944A9E" w:rsidRDefault="00FC47DC" w:rsidP="00E7344C">
            <w:pPr>
              <w:jc w:val="both"/>
              <w:rPr>
                <w:b/>
              </w:rPr>
            </w:pPr>
            <w:r w:rsidRPr="00944A9E">
              <w:rPr>
                <w:b/>
              </w:rPr>
              <w:t>kreditů</w:t>
            </w:r>
          </w:p>
        </w:tc>
        <w:tc>
          <w:tcPr>
            <w:tcW w:w="1196" w:type="dxa"/>
            <w:gridSpan w:val="2"/>
          </w:tcPr>
          <w:p w:rsidR="00FC47DC" w:rsidRPr="00944A9E" w:rsidRDefault="00FC47DC" w:rsidP="00E7344C">
            <w:pPr>
              <w:jc w:val="both"/>
            </w:pPr>
            <w:r w:rsidRPr="00944A9E">
              <w:t>2</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Prerekvizity, korekvizity, ekvivalence</w:t>
            </w:r>
          </w:p>
        </w:tc>
        <w:tc>
          <w:tcPr>
            <w:tcW w:w="6754" w:type="dxa"/>
            <w:gridSpan w:val="7"/>
          </w:tcPr>
          <w:p w:rsidR="00FC47DC" w:rsidRPr="00944A9E" w:rsidRDefault="00FC47DC" w:rsidP="00E7344C">
            <w:pPr>
              <w:jc w:val="both"/>
            </w:pP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Způsob ověření studijních výsledků</w:t>
            </w:r>
          </w:p>
        </w:tc>
        <w:tc>
          <w:tcPr>
            <w:tcW w:w="3403" w:type="dxa"/>
            <w:gridSpan w:val="4"/>
          </w:tcPr>
          <w:p w:rsidR="00FC47DC" w:rsidRPr="00944A9E" w:rsidRDefault="00FC47DC" w:rsidP="00E7344C">
            <w:pPr>
              <w:jc w:val="both"/>
            </w:pPr>
            <w:r w:rsidRPr="00944A9E">
              <w:t>klasifikovaný zápočet</w:t>
            </w:r>
          </w:p>
        </w:tc>
        <w:tc>
          <w:tcPr>
            <w:tcW w:w="2155" w:type="dxa"/>
            <w:shd w:val="clear" w:color="auto" w:fill="F7CAAC"/>
          </w:tcPr>
          <w:p w:rsidR="00FC47DC" w:rsidRPr="00944A9E" w:rsidRDefault="00FC47DC" w:rsidP="00E7344C">
            <w:pPr>
              <w:jc w:val="both"/>
              <w:rPr>
                <w:b/>
              </w:rPr>
            </w:pPr>
            <w:r w:rsidRPr="00944A9E">
              <w:rPr>
                <w:b/>
              </w:rPr>
              <w:t>Forma výuky</w:t>
            </w:r>
          </w:p>
        </w:tc>
        <w:tc>
          <w:tcPr>
            <w:tcW w:w="1196" w:type="dxa"/>
            <w:gridSpan w:val="2"/>
          </w:tcPr>
          <w:p w:rsidR="00FC47DC" w:rsidRPr="00944A9E" w:rsidRDefault="00FC47DC" w:rsidP="00E7344C">
            <w:pPr>
              <w:jc w:val="both"/>
            </w:pPr>
            <w:r w:rsidRPr="00944A9E">
              <w:t>přednáška</w:t>
            </w:r>
          </w:p>
          <w:p w:rsidR="00FC47DC" w:rsidRPr="00944A9E" w:rsidRDefault="00FC47DC" w:rsidP="00E7344C">
            <w:pPr>
              <w:jc w:val="both"/>
            </w:pPr>
            <w:r w:rsidRPr="00944A9E">
              <w:t>seminář</w:t>
            </w:r>
          </w:p>
        </w:tc>
      </w:tr>
      <w:tr w:rsidR="00FC47DC" w:rsidRPr="00944A9E" w:rsidTr="005560CF">
        <w:trPr>
          <w:trHeight w:val="500"/>
          <w:jc w:val="center"/>
        </w:trPr>
        <w:tc>
          <w:tcPr>
            <w:tcW w:w="3453" w:type="dxa"/>
            <w:shd w:val="clear" w:color="auto" w:fill="F7CAAC"/>
          </w:tcPr>
          <w:p w:rsidR="00FC47DC" w:rsidRPr="00944A9E" w:rsidRDefault="00FC47DC" w:rsidP="00E7344C">
            <w:pPr>
              <w:jc w:val="both"/>
              <w:rPr>
                <w:b/>
              </w:rPr>
            </w:pPr>
            <w:r w:rsidRPr="00944A9E">
              <w:rPr>
                <w:b/>
              </w:rPr>
              <w:t>Forma způsobu ověření studijních výsledků a další požadavky na studenta</w:t>
            </w:r>
          </w:p>
        </w:tc>
        <w:tc>
          <w:tcPr>
            <w:tcW w:w="6754" w:type="dxa"/>
            <w:gridSpan w:val="7"/>
            <w:tcBorders>
              <w:bottom w:val="nil"/>
            </w:tcBorders>
          </w:tcPr>
          <w:p w:rsidR="00FC47DC" w:rsidRPr="00944A9E" w:rsidRDefault="00FC47DC" w:rsidP="00E7344C">
            <w:pPr>
              <w:jc w:val="both"/>
            </w:pPr>
            <w:r w:rsidRPr="00944A9E">
              <w:t xml:space="preserve">Závěrečný písemný test (min. 60% úspěšnost), vypracování a prezentace projektu </w:t>
            </w:r>
            <w:r w:rsidR="00CA6D66" w:rsidRPr="00944A9E">
              <w:t>–</w:t>
            </w:r>
            <w:r w:rsidRPr="00944A9E">
              <w:t xml:space="preserve"> </w:t>
            </w:r>
            <w:del w:id="1987" w:author="Hana Navrátilová" w:date="2019-09-24T11:10:00Z">
              <w:r w:rsidRPr="00944A9E">
                <w:delText>týmovápráce</w:delText>
              </w:r>
            </w:del>
            <w:ins w:id="1988" w:author="Hana Navrátilová" w:date="2019-09-24T11:10:00Z">
              <w:r w:rsidRPr="00944A9E">
                <w:t>týmová</w:t>
              </w:r>
              <w:r w:rsidR="00B94F6A">
                <w:t xml:space="preserve"> </w:t>
              </w:r>
              <w:r w:rsidRPr="00944A9E">
                <w:t>práce</w:t>
              </w:r>
            </w:ins>
            <w:r w:rsidRPr="00944A9E">
              <w:t>.</w:t>
            </w:r>
          </w:p>
        </w:tc>
      </w:tr>
      <w:tr w:rsidR="00FC47DC" w:rsidRPr="00944A9E" w:rsidTr="002F39E4">
        <w:trPr>
          <w:trHeight w:val="348"/>
          <w:jc w:val="center"/>
        </w:trPr>
        <w:tc>
          <w:tcPr>
            <w:tcW w:w="10207" w:type="dxa"/>
            <w:gridSpan w:val="8"/>
            <w:tcBorders>
              <w:top w:val="nil"/>
            </w:tcBorders>
          </w:tcPr>
          <w:p w:rsidR="00FC47DC" w:rsidRPr="00944A9E" w:rsidRDefault="00FC47DC" w:rsidP="00E7344C">
            <w:pPr>
              <w:jc w:val="both"/>
            </w:pPr>
          </w:p>
        </w:tc>
      </w:tr>
      <w:tr w:rsidR="00FC47DC" w:rsidRPr="00944A9E" w:rsidTr="005560CF">
        <w:trPr>
          <w:trHeight w:val="197"/>
          <w:jc w:val="center"/>
        </w:trPr>
        <w:tc>
          <w:tcPr>
            <w:tcW w:w="3453" w:type="dxa"/>
            <w:tcBorders>
              <w:top w:val="nil"/>
            </w:tcBorders>
            <w:shd w:val="clear" w:color="auto" w:fill="F7CAAC"/>
          </w:tcPr>
          <w:p w:rsidR="00FC47DC" w:rsidRPr="00944A9E" w:rsidRDefault="00FC47DC" w:rsidP="00E7344C">
            <w:pPr>
              <w:jc w:val="both"/>
              <w:rPr>
                <w:b/>
              </w:rPr>
            </w:pPr>
            <w:r w:rsidRPr="00944A9E">
              <w:rPr>
                <w:b/>
              </w:rPr>
              <w:t>Garant předmětu</w:t>
            </w:r>
          </w:p>
        </w:tc>
        <w:tc>
          <w:tcPr>
            <w:tcW w:w="6754" w:type="dxa"/>
            <w:gridSpan w:val="7"/>
            <w:tcBorders>
              <w:top w:val="nil"/>
            </w:tcBorders>
          </w:tcPr>
          <w:p w:rsidR="00FC47DC" w:rsidRPr="00944A9E" w:rsidRDefault="005D75EF" w:rsidP="005D75EF">
            <w:pPr>
              <w:jc w:val="both"/>
            </w:pPr>
            <w:moveToRangeStart w:id="1989" w:author="Hana Navrátilová" w:date="2019-09-24T11:10:00Z" w:name="move20215915"/>
            <w:moveTo w:id="1990" w:author="Hana Navrátilová" w:date="2019-09-24T11:10:00Z">
              <w:r>
                <w:t xml:space="preserve">doc. </w:t>
              </w:r>
            </w:moveTo>
            <w:moveToRangeEnd w:id="1989"/>
            <w:ins w:id="1991" w:author="Hana Navrátilová" w:date="2019-09-24T11:10:00Z">
              <w:r>
                <w:t>Ing. Adriana Knápková</w:t>
              </w:r>
            </w:ins>
            <w:moveFromRangeStart w:id="1992" w:author="Hana Navrátilová" w:date="2019-09-24T11:10:00Z" w:name="move20215898"/>
            <w:moveFrom w:id="1993" w:author="Hana Navrátilová" w:date="2019-09-24T11:10:00Z">
              <w:r w:rsidR="00E003A9">
                <w:t xml:space="preserve">PhDr. </w:t>
              </w:r>
            </w:moveFrom>
            <w:moveFromRangeEnd w:id="1992"/>
            <w:del w:id="1994" w:author="Hana Navrátilová" w:date="2019-09-24T11:10:00Z">
              <w:r w:rsidR="00FC47DC" w:rsidRPr="00944A9E">
                <w:delText>Marcela Janíková</w:delText>
              </w:r>
            </w:del>
            <w:r>
              <w:t>, Ph.D.</w:t>
            </w:r>
          </w:p>
        </w:tc>
      </w:tr>
      <w:tr w:rsidR="00FC47DC" w:rsidRPr="00944A9E" w:rsidTr="005560CF">
        <w:trPr>
          <w:trHeight w:val="543"/>
          <w:jc w:val="center"/>
        </w:trPr>
        <w:tc>
          <w:tcPr>
            <w:tcW w:w="3453" w:type="dxa"/>
            <w:tcBorders>
              <w:top w:val="nil"/>
            </w:tcBorders>
            <w:shd w:val="clear" w:color="auto" w:fill="F7CAAC"/>
          </w:tcPr>
          <w:p w:rsidR="00FC47DC" w:rsidRPr="00944A9E" w:rsidRDefault="00FC47DC" w:rsidP="00E7344C">
            <w:pPr>
              <w:jc w:val="both"/>
              <w:rPr>
                <w:b/>
              </w:rPr>
            </w:pPr>
            <w:r w:rsidRPr="00944A9E">
              <w:rPr>
                <w:b/>
              </w:rPr>
              <w:t>Zapojení garanta do výuky předmětu</w:t>
            </w:r>
          </w:p>
        </w:tc>
        <w:tc>
          <w:tcPr>
            <w:tcW w:w="6754" w:type="dxa"/>
            <w:gridSpan w:val="7"/>
            <w:tcBorders>
              <w:top w:val="nil"/>
            </w:tcBorders>
          </w:tcPr>
          <w:p w:rsidR="00FC47DC" w:rsidRPr="00944A9E" w:rsidRDefault="00FC47DC" w:rsidP="00E7344C">
            <w:pPr>
              <w:jc w:val="both"/>
            </w:pPr>
            <w:r w:rsidRPr="00944A9E">
              <w:t>přednášející, vede seminář</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Vyučující</w:t>
            </w:r>
          </w:p>
        </w:tc>
        <w:tc>
          <w:tcPr>
            <w:tcW w:w="6754" w:type="dxa"/>
            <w:gridSpan w:val="7"/>
            <w:tcBorders>
              <w:bottom w:val="nil"/>
            </w:tcBorders>
            <w:shd w:val="clear" w:color="auto" w:fill="auto"/>
          </w:tcPr>
          <w:p w:rsidR="00FC47DC" w:rsidRPr="00944A9E" w:rsidRDefault="005D75EF" w:rsidP="00E7344C">
            <w:moveToRangeStart w:id="1995" w:author="Hana Navrátilová" w:date="2019-09-24T11:10:00Z" w:name="move20215918"/>
            <w:moveTo w:id="1996" w:author="Hana Navrátilová" w:date="2019-09-24T11:10:00Z">
              <w:r>
                <w:t xml:space="preserve">doc. </w:t>
              </w:r>
            </w:moveTo>
            <w:moveToRangeEnd w:id="1995"/>
            <w:ins w:id="1997" w:author="Hana Navrátilová" w:date="2019-09-24T11:10:00Z">
              <w:r>
                <w:t>Ing. Adriana Knápková</w:t>
              </w:r>
            </w:ins>
            <w:moveFromRangeStart w:id="1998" w:author="Hana Navrátilová" w:date="2019-09-24T11:10:00Z" w:name="move20215899"/>
            <w:moveFrom w:id="1999" w:author="Hana Navrátilová" w:date="2019-09-24T11:10:00Z">
              <w:r w:rsidR="00E003A9">
                <w:t xml:space="preserve">PhDr. </w:t>
              </w:r>
            </w:moveFrom>
            <w:moveFromRangeEnd w:id="1998"/>
            <w:del w:id="2000" w:author="Hana Navrátilová" w:date="2019-09-24T11:10:00Z">
              <w:r w:rsidR="00BA6E10" w:rsidRPr="00944A9E">
                <w:delText>Marcela Janíková</w:delText>
              </w:r>
            </w:del>
            <w:r>
              <w:t>, Ph.D.</w:t>
            </w:r>
            <w:r w:rsidRPr="00944A9E">
              <w:t xml:space="preserve"> </w:t>
            </w:r>
            <w:r w:rsidR="00BA6E10" w:rsidRPr="00944A9E">
              <w:t xml:space="preserve">(50%), </w:t>
            </w:r>
            <w:r w:rsidR="005F532C">
              <w:t>PhDr. Barbora Petrů Puhrová</w:t>
            </w:r>
            <w:ins w:id="2001" w:author="Hana Navrátilová" w:date="2019-09-24T11:10:00Z">
              <w:r>
                <w:t>, Ph.D.</w:t>
              </w:r>
            </w:ins>
            <w:r w:rsidR="005F532C">
              <w:t xml:space="preserve"> </w:t>
            </w:r>
            <w:r w:rsidR="00BA6E10" w:rsidRPr="00944A9E">
              <w:t>(50%)</w:t>
            </w:r>
          </w:p>
        </w:tc>
      </w:tr>
      <w:tr w:rsidR="00FC47DC" w:rsidRPr="00944A9E" w:rsidTr="00D41F18">
        <w:trPr>
          <w:trHeight w:val="333"/>
          <w:jc w:val="center"/>
        </w:trPr>
        <w:tc>
          <w:tcPr>
            <w:tcW w:w="10207" w:type="dxa"/>
            <w:gridSpan w:val="8"/>
            <w:tcBorders>
              <w:top w:val="nil"/>
            </w:tcBorders>
          </w:tcPr>
          <w:p w:rsidR="00FC47DC" w:rsidRPr="00944A9E" w:rsidRDefault="00FC47DC" w:rsidP="00E7344C">
            <w:pPr>
              <w:jc w:val="both"/>
            </w:pP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Stručná anotace předmětu</w:t>
            </w:r>
          </w:p>
        </w:tc>
        <w:tc>
          <w:tcPr>
            <w:tcW w:w="6754" w:type="dxa"/>
            <w:gridSpan w:val="7"/>
            <w:tcBorders>
              <w:bottom w:val="nil"/>
            </w:tcBorders>
          </w:tcPr>
          <w:p w:rsidR="00FC47DC" w:rsidRPr="00944A9E" w:rsidRDefault="00FC47DC" w:rsidP="00E7344C">
            <w:pPr>
              <w:jc w:val="both"/>
            </w:pPr>
          </w:p>
        </w:tc>
      </w:tr>
      <w:tr w:rsidR="00FC47DC" w:rsidRPr="00944A9E" w:rsidTr="00BF2D35">
        <w:trPr>
          <w:trHeight w:val="3565"/>
          <w:jc w:val="center"/>
        </w:trPr>
        <w:tc>
          <w:tcPr>
            <w:tcW w:w="10207" w:type="dxa"/>
            <w:gridSpan w:val="8"/>
            <w:tcBorders>
              <w:top w:val="nil"/>
              <w:bottom w:val="single" w:sz="12" w:space="0" w:color="auto"/>
            </w:tcBorders>
          </w:tcPr>
          <w:p w:rsidR="00FC47DC" w:rsidRPr="00944A9E" w:rsidRDefault="00FC47DC" w:rsidP="00E7344C">
            <w:pPr>
              <w:jc w:val="both"/>
            </w:pPr>
          </w:p>
          <w:p w:rsidR="00B94F6A" w:rsidRDefault="00B94F6A" w:rsidP="00B94F6A">
            <w:pPr>
              <w:jc w:val="both"/>
            </w:pPr>
            <w:r w:rsidRPr="00944A9E">
              <w:t xml:space="preserve">Obecný management. Základní kategorie. </w:t>
            </w:r>
            <w:moveFromRangeStart w:id="2002" w:author="Hana Navrátilová" w:date="2019-09-24T11:10:00Z" w:name="move20215932"/>
            <w:moveFrom w:id="2003" w:author="Hana Navrátilová" w:date="2019-09-24T11:10:00Z">
              <w:r w:rsidRPr="00944A9E">
                <w:t>Hlavní řídicí procesy.</w:t>
              </w:r>
            </w:moveFrom>
            <w:moveFromRangeEnd w:id="2002"/>
            <w:del w:id="2004" w:author="Hana Navrátilová" w:date="2019-09-24T11:10:00Z">
              <w:r w:rsidR="00FC47DC" w:rsidRPr="00944A9E">
                <w:delText xml:space="preserve"> </w:delText>
              </w:r>
            </w:del>
          </w:p>
          <w:p w:rsidR="00B94F6A" w:rsidRPr="00944A9E" w:rsidRDefault="00FC47DC" w:rsidP="00B94F6A">
            <w:pPr>
              <w:jc w:val="both"/>
              <w:rPr>
                <w:ins w:id="2005" w:author="Hana Navrátilová" w:date="2019-09-24T11:10:00Z"/>
              </w:rPr>
            </w:pPr>
            <w:del w:id="2006" w:author="Hana Navrátilová" w:date="2019-09-24T11:10:00Z">
              <w:r w:rsidRPr="00944A9E">
                <w:delText>Historie</w:delText>
              </w:r>
            </w:del>
            <w:ins w:id="2007" w:author="Hana Navrátilová" w:date="2019-09-24T11:10:00Z">
              <w:r w:rsidR="00B94F6A">
                <w:t>Školský management</w:t>
              </w:r>
              <w:r w:rsidR="00B94F6A" w:rsidRPr="00944A9E">
                <w:t xml:space="preserve"> </w:t>
              </w:r>
              <w:r w:rsidR="00B94F6A">
                <w:t>jako hraniční pedagogická disciplina.</w:t>
              </w:r>
            </w:ins>
          </w:p>
          <w:p w:rsidR="00B94F6A" w:rsidRPr="00944A9E" w:rsidRDefault="00B94F6A" w:rsidP="00B94F6A">
            <w:pPr>
              <w:jc w:val="both"/>
            </w:pPr>
            <w:ins w:id="2008" w:author="Hana Navrátilová" w:date="2019-09-24T11:10:00Z">
              <w:r>
                <w:t>Vývoj teorií</w:t>
              </w:r>
            </w:ins>
            <w:r w:rsidRPr="00944A9E">
              <w:t xml:space="preserve"> managementu</w:t>
            </w:r>
            <w:del w:id="2009" w:author="Hana Navrátilová" w:date="2019-09-24T11:10:00Z">
              <w:r w:rsidR="00FC47DC" w:rsidRPr="00944A9E">
                <w:delText>, teorie managementu. Princip</w:delText>
              </w:r>
            </w:del>
            <w:ins w:id="2010" w:author="Hana Navrátilová" w:date="2019-09-24T11:10:00Z">
              <w:r w:rsidRPr="00944A9E">
                <w:t>. Princip</w:t>
              </w:r>
              <w:r>
                <w:t>y firmy</w:t>
              </w:r>
            </w:ins>
            <w:r w:rsidRPr="00944A9E">
              <w:t xml:space="preserve"> Baťa. </w:t>
            </w:r>
          </w:p>
          <w:p w:rsidR="00B94F6A" w:rsidRPr="00944A9E" w:rsidRDefault="00B94F6A" w:rsidP="00B94F6A">
            <w:pPr>
              <w:jc w:val="both"/>
            </w:pPr>
            <w:r w:rsidRPr="00944A9E">
              <w:t>Vybrané oblasti vzdělávací politiky. Proměna současné školy</w:t>
            </w:r>
            <w:ins w:id="2011" w:author="Hana Navrátilová" w:date="2019-09-24T11:10:00Z">
              <w:r>
                <w:t xml:space="preserve"> s ohledem na její management</w:t>
              </w:r>
            </w:ins>
            <w:r w:rsidRPr="00944A9E">
              <w:t>.</w:t>
            </w:r>
          </w:p>
          <w:p w:rsidR="00B94F6A" w:rsidRPr="00944A9E" w:rsidRDefault="00B94F6A" w:rsidP="00B94F6A">
            <w:pPr>
              <w:jc w:val="both"/>
              <w:rPr>
                <w:ins w:id="2012" w:author="Hana Navrátilová" w:date="2019-09-24T11:10:00Z"/>
              </w:rPr>
            </w:pPr>
            <w:ins w:id="2013" w:author="Hana Navrátilová" w:date="2019-09-24T11:10:00Z">
              <w:r>
                <w:t>Příprava a kompetence manažera.</w:t>
              </w:r>
            </w:ins>
          </w:p>
          <w:p w:rsidR="00FC47DC" w:rsidRPr="00944A9E" w:rsidRDefault="00B94F6A" w:rsidP="00E7344C">
            <w:pPr>
              <w:jc w:val="both"/>
              <w:rPr>
                <w:del w:id="2014" w:author="Hana Navrátilová" w:date="2019-09-24T11:10:00Z"/>
              </w:rPr>
            </w:pPr>
            <w:moveToRangeStart w:id="2015" w:author="Hana Navrátilová" w:date="2019-09-24T11:10:00Z" w:name="move20215932"/>
            <w:moveTo w:id="2016" w:author="Hana Navrátilová" w:date="2019-09-24T11:10:00Z">
              <w:r w:rsidRPr="00944A9E">
                <w:t>Hlavní řídicí procesy.</w:t>
              </w:r>
            </w:moveTo>
            <w:moveToRangeEnd w:id="2015"/>
            <w:del w:id="2017" w:author="Hana Navrátilová" w:date="2019-09-24T11:10:00Z">
              <w:r w:rsidR="00FC47DC" w:rsidRPr="00944A9E">
                <w:delText xml:space="preserve">Školský systém ČR. </w:delText>
              </w:r>
            </w:del>
          </w:p>
          <w:p w:rsidR="00FC47DC" w:rsidRPr="00944A9E" w:rsidRDefault="00FC47DC" w:rsidP="00E7344C">
            <w:pPr>
              <w:jc w:val="both"/>
              <w:rPr>
                <w:del w:id="2018" w:author="Hana Navrátilová" w:date="2019-09-24T11:10:00Z"/>
              </w:rPr>
            </w:pPr>
            <w:del w:id="2019" w:author="Hana Navrátilová" w:date="2019-09-24T11:10:00Z">
              <w:r w:rsidRPr="00944A9E">
                <w:delText xml:space="preserve">Kurikulární dokumenty. Priority českého školství. </w:delText>
              </w:r>
            </w:del>
          </w:p>
          <w:p w:rsidR="00B94F6A" w:rsidRDefault="00B94F6A" w:rsidP="00B94F6A">
            <w:pPr>
              <w:jc w:val="both"/>
              <w:rPr>
                <w:ins w:id="2020" w:author="Hana Navrátilová" w:date="2019-09-24T11:10:00Z"/>
              </w:rPr>
            </w:pPr>
          </w:p>
          <w:p w:rsidR="00B94F6A" w:rsidRPr="00944A9E" w:rsidRDefault="00B94F6A" w:rsidP="00B94F6A">
            <w:pPr>
              <w:jc w:val="both"/>
            </w:pPr>
            <w:r w:rsidRPr="00944A9E">
              <w:t xml:space="preserve">Školský, školní a třídní management. Školská legislativa. </w:t>
            </w:r>
          </w:p>
          <w:p w:rsidR="00B94F6A" w:rsidRDefault="00B94F6A" w:rsidP="00B94F6A">
            <w:pPr>
              <w:jc w:val="both"/>
              <w:rPr>
                <w:ins w:id="2021" w:author="Hana Navrátilová" w:date="2019-09-24T11:10:00Z"/>
              </w:rPr>
            </w:pPr>
            <w:r w:rsidRPr="00944A9E">
              <w:t xml:space="preserve">Řízení a vedení lidí ve škole. Lidský kapitál. </w:t>
            </w:r>
          </w:p>
          <w:p w:rsidR="00B94F6A" w:rsidRPr="00944A9E" w:rsidRDefault="00B94F6A" w:rsidP="00B94F6A">
            <w:pPr>
              <w:jc w:val="both"/>
            </w:pPr>
            <w:r w:rsidRPr="00944A9E">
              <w:t xml:space="preserve">Motivace pracovníků. Spolupráce a týmová práce ve škole. </w:t>
            </w:r>
          </w:p>
          <w:p w:rsidR="00B94F6A" w:rsidRPr="00944A9E" w:rsidRDefault="00B94F6A" w:rsidP="00B94F6A">
            <w:pPr>
              <w:jc w:val="both"/>
            </w:pPr>
            <w:r w:rsidRPr="00944A9E">
              <w:t xml:space="preserve">Strategie řízení třídy. Pravidla jako podmínka fungování třídního kolektivu. </w:t>
            </w:r>
          </w:p>
          <w:p w:rsidR="00B94F6A" w:rsidRPr="00944A9E" w:rsidRDefault="00B94F6A" w:rsidP="00B94F6A">
            <w:pPr>
              <w:jc w:val="both"/>
            </w:pPr>
            <w:r w:rsidRPr="00944A9E">
              <w:t xml:space="preserve">Pedagogická komunikace a její dopad na třídní management. </w:t>
            </w:r>
          </w:p>
          <w:p w:rsidR="00B94F6A" w:rsidRPr="00944A9E" w:rsidRDefault="00B94F6A" w:rsidP="00B94F6A">
            <w:pPr>
              <w:jc w:val="both"/>
              <w:rPr>
                <w:moveTo w:id="2022" w:author="Hana Navrátilová" w:date="2019-09-24T11:10:00Z"/>
              </w:rPr>
            </w:pPr>
            <w:moveToRangeStart w:id="2023" w:author="Hana Navrátilová" w:date="2019-09-24T11:10:00Z" w:name="move20215933"/>
            <w:moveTo w:id="2024" w:author="Hana Navrátilová" w:date="2019-09-24T11:10:00Z">
              <w:r w:rsidRPr="00944A9E">
                <w:t>Kultura školy. Třídní klima. Rodiče jako spolutvůrci třídního klimatu.</w:t>
              </w:r>
            </w:moveTo>
          </w:p>
          <w:moveToRangeEnd w:id="2023"/>
          <w:p w:rsidR="00B94F6A" w:rsidRPr="00944A9E" w:rsidRDefault="00B94F6A" w:rsidP="00B94F6A">
            <w:pPr>
              <w:jc w:val="both"/>
            </w:pPr>
            <w:r w:rsidRPr="00944A9E">
              <w:t xml:space="preserve">Ředitel školy, zástupce ředitele a jejich role v řízení a vedení školy. </w:t>
            </w:r>
          </w:p>
          <w:p w:rsidR="00FC47DC" w:rsidRPr="00944A9E" w:rsidRDefault="00B94F6A" w:rsidP="00E7344C">
            <w:pPr>
              <w:jc w:val="both"/>
              <w:rPr>
                <w:del w:id="2025" w:author="Hana Navrátilová" w:date="2019-09-24T11:10:00Z"/>
              </w:rPr>
            </w:pPr>
            <w:r w:rsidRPr="00944A9E">
              <w:t>Právní minimum pro učitele. Třídní učitel</w:t>
            </w:r>
            <w:del w:id="2026" w:author="Hana Navrátilová" w:date="2019-09-24T11:10:00Z">
              <w:r w:rsidR="00FC47DC" w:rsidRPr="00944A9E">
                <w:delText xml:space="preserve">. </w:delText>
              </w:r>
            </w:del>
          </w:p>
          <w:p w:rsidR="00FC47DC" w:rsidRPr="00944A9E" w:rsidRDefault="00FC47DC" w:rsidP="00E7344C">
            <w:pPr>
              <w:jc w:val="both"/>
              <w:rPr>
                <w:del w:id="2027" w:author="Hana Navrátilová" w:date="2019-09-24T11:10:00Z"/>
              </w:rPr>
            </w:pPr>
            <w:del w:id="2028" w:author="Hana Navrátilová" w:date="2019-09-24T11:10:00Z">
              <w:r w:rsidRPr="00944A9E">
                <w:delText xml:space="preserve">Školní poradenská pracoviště a jeho koncepce. Spolupráce s třídním učitelem. </w:delText>
              </w:r>
            </w:del>
          </w:p>
          <w:p w:rsidR="00B94F6A" w:rsidRPr="00944A9E" w:rsidRDefault="00B94F6A" w:rsidP="00B94F6A">
            <w:pPr>
              <w:jc w:val="both"/>
              <w:rPr>
                <w:moveFrom w:id="2029" w:author="Hana Navrátilová" w:date="2019-09-24T11:10:00Z"/>
              </w:rPr>
            </w:pPr>
            <w:ins w:id="2030" w:author="Hana Navrátilová" w:date="2019-09-24T11:10:00Z">
              <w:r>
                <w:t xml:space="preserve"> jako manažer.</w:t>
              </w:r>
              <w:r w:rsidRPr="00944A9E">
                <w:t xml:space="preserve"> </w:t>
              </w:r>
            </w:ins>
            <w:moveFromRangeStart w:id="2031" w:author="Hana Navrátilová" w:date="2019-09-24T11:10:00Z" w:name="move20215933"/>
            <w:moveFrom w:id="2032" w:author="Hana Navrátilová" w:date="2019-09-24T11:10:00Z">
              <w:r w:rsidRPr="00944A9E">
                <w:t>Kultura školy. Třídní klima. Rodiče jako spolutvůrci třídního klimatu.</w:t>
              </w:r>
            </w:moveFrom>
          </w:p>
          <w:moveFromRangeEnd w:id="2031"/>
          <w:p w:rsidR="00FC47DC" w:rsidRDefault="00FC47DC" w:rsidP="00E7344C">
            <w:pPr>
              <w:jc w:val="both"/>
              <w:rPr>
                <w:del w:id="2033" w:author="Hana Navrátilová" w:date="2019-09-24T11:10:00Z"/>
              </w:rPr>
            </w:pPr>
            <w:del w:id="2034" w:author="Hana Navrátilová" w:date="2019-09-24T11:10:00Z">
              <w:r w:rsidRPr="00944A9E">
                <w:delText xml:space="preserve">Pedagogická evaluace. Autoevaluace školy. Hodnotící procesy ve třídě. </w:delText>
              </w:r>
            </w:del>
          </w:p>
          <w:p w:rsidR="00BD4774" w:rsidRDefault="00BD4774" w:rsidP="00E7344C">
            <w:pPr>
              <w:jc w:val="both"/>
              <w:rPr>
                <w:del w:id="2035" w:author="Hana Navrátilová" w:date="2019-09-24T11:10:00Z"/>
              </w:rPr>
            </w:pPr>
          </w:p>
          <w:p w:rsidR="00BD4774" w:rsidRDefault="00BD4774" w:rsidP="00E7344C">
            <w:pPr>
              <w:jc w:val="both"/>
              <w:rPr>
                <w:del w:id="2036" w:author="Hana Navrátilová" w:date="2019-09-24T11:10:00Z"/>
              </w:rPr>
            </w:pPr>
          </w:p>
          <w:p w:rsidR="00BD4774" w:rsidRDefault="00BD4774" w:rsidP="00E7344C">
            <w:pPr>
              <w:jc w:val="both"/>
              <w:rPr>
                <w:del w:id="2037" w:author="Hana Navrátilová" w:date="2019-09-24T11:10:00Z"/>
              </w:rPr>
            </w:pPr>
          </w:p>
          <w:p w:rsidR="00BD4774" w:rsidRPr="00944A9E" w:rsidRDefault="00BD4774" w:rsidP="00E7344C">
            <w:pPr>
              <w:jc w:val="both"/>
            </w:pPr>
          </w:p>
        </w:tc>
      </w:tr>
      <w:tr w:rsidR="00FC47DC" w:rsidRPr="00944A9E" w:rsidTr="005560CF">
        <w:trPr>
          <w:trHeight w:val="265"/>
          <w:jc w:val="center"/>
        </w:trPr>
        <w:tc>
          <w:tcPr>
            <w:tcW w:w="4019" w:type="dxa"/>
            <w:gridSpan w:val="2"/>
            <w:tcBorders>
              <w:top w:val="nil"/>
            </w:tcBorders>
            <w:shd w:val="clear" w:color="auto" w:fill="F7CAAC"/>
          </w:tcPr>
          <w:p w:rsidR="00FC47DC" w:rsidRPr="00944A9E" w:rsidRDefault="00FC47DC" w:rsidP="00E7344C">
            <w:pPr>
              <w:jc w:val="both"/>
            </w:pPr>
            <w:r w:rsidRPr="00944A9E">
              <w:rPr>
                <w:b/>
              </w:rPr>
              <w:t>Studijní literatura a studijní pomůcky</w:t>
            </w:r>
          </w:p>
        </w:tc>
        <w:tc>
          <w:tcPr>
            <w:tcW w:w="6188" w:type="dxa"/>
            <w:gridSpan w:val="6"/>
            <w:tcBorders>
              <w:top w:val="nil"/>
              <w:bottom w:val="nil"/>
            </w:tcBorders>
          </w:tcPr>
          <w:p w:rsidR="00FC47DC" w:rsidRPr="00944A9E" w:rsidRDefault="00FC47DC" w:rsidP="00E7344C">
            <w:pPr>
              <w:jc w:val="both"/>
            </w:pPr>
          </w:p>
        </w:tc>
      </w:tr>
      <w:tr w:rsidR="00FC47DC" w:rsidRPr="00944A9E" w:rsidTr="00D41F18">
        <w:trPr>
          <w:trHeight w:val="1497"/>
          <w:jc w:val="center"/>
        </w:trPr>
        <w:tc>
          <w:tcPr>
            <w:tcW w:w="10207" w:type="dxa"/>
            <w:gridSpan w:val="8"/>
            <w:tcBorders>
              <w:top w:val="nil"/>
            </w:tcBorders>
          </w:tcPr>
          <w:p w:rsidR="00FC47DC" w:rsidRPr="00944A9E" w:rsidRDefault="00FC47DC" w:rsidP="00E7344C">
            <w:pPr>
              <w:jc w:val="both"/>
            </w:pPr>
          </w:p>
          <w:p w:rsidR="00B94F6A" w:rsidRPr="00944A9E" w:rsidRDefault="00B94F6A" w:rsidP="00B94F6A">
            <w:pPr>
              <w:jc w:val="both"/>
              <w:rPr>
                <w:b/>
              </w:rPr>
            </w:pPr>
            <w:r w:rsidRPr="00944A9E">
              <w:rPr>
                <w:b/>
              </w:rPr>
              <w:t xml:space="preserve">Povinná literatura: </w:t>
            </w:r>
          </w:p>
          <w:p w:rsidR="00B94F6A" w:rsidRPr="008F48AF" w:rsidRDefault="00B94F6A" w:rsidP="00B94F6A">
            <w:pPr>
              <w:jc w:val="both"/>
            </w:pPr>
            <w:r w:rsidRPr="00944A9E">
              <w:t>Bělohláve</w:t>
            </w:r>
            <w:r w:rsidRPr="008F48AF">
              <w:t xml:space="preserve">k, F. (2001). </w:t>
            </w:r>
            <w:r w:rsidRPr="008F48AF">
              <w:rPr>
                <w:i/>
              </w:rPr>
              <w:t>Management.</w:t>
            </w:r>
            <w:r w:rsidRPr="008F48AF">
              <w:t xml:space="preserve"> Olomouc: Rubico. </w:t>
            </w:r>
          </w:p>
          <w:p w:rsidR="00B94F6A" w:rsidRPr="008F48AF" w:rsidRDefault="00B94F6A" w:rsidP="00B94F6A">
            <w:pPr>
              <w:jc w:val="both"/>
            </w:pPr>
            <w:r w:rsidRPr="008F48AF">
              <w:t xml:space="preserve">Cangelosi, J. S. (2006). </w:t>
            </w:r>
            <w:r w:rsidRPr="008F48AF">
              <w:rPr>
                <w:i/>
              </w:rPr>
              <w:t xml:space="preserve">Strategie řízení třídy. </w:t>
            </w:r>
            <w:r w:rsidRPr="008F48AF">
              <w:t xml:space="preserve">Praha: Portál. </w:t>
            </w:r>
          </w:p>
          <w:p w:rsidR="00B83459" w:rsidRPr="008F48AF" w:rsidRDefault="001D220D" w:rsidP="00B83459">
            <w:pPr>
              <w:autoSpaceDE w:val="0"/>
              <w:adjustRightInd w:val="0"/>
              <w:jc w:val="both"/>
              <w:rPr>
                <w:ins w:id="2038" w:author="Hana Navrátilová" w:date="2019-09-24T11:10:00Z"/>
                <w:rFonts w:eastAsiaTheme="minorEastAsia"/>
              </w:rPr>
            </w:pPr>
            <w:ins w:id="2039" w:author="Hana Navrátilová" w:date="2019-09-24T11:10:00Z">
              <w:r w:rsidRPr="008F48AF">
                <w:rPr>
                  <w:rFonts w:eastAsiaTheme="minorEastAsia"/>
                </w:rPr>
                <w:t>Kná</w:t>
              </w:r>
              <w:r w:rsidR="00B83459" w:rsidRPr="008F48AF">
                <w:rPr>
                  <w:rFonts w:eastAsiaTheme="minorEastAsia"/>
                </w:rPr>
                <w:t xml:space="preserve">pkova, A., Pavelková, D., Remeš, D., </w:t>
              </w:r>
              <w:r w:rsidR="00B83459" w:rsidRPr="008F48AF">
                <w:rPr>
                  <w:rFonts w:eastAsiaTheme="minorEastAsia"/>
                  <w:shd w:val="clear" w:color="auto" w:fill="FFFFFF"/>
                </w:rPr>
                <w:t xml:space="preserve">&amp; </w:t>
              </w:r>
              <w:r w:rsidR="00B83459" w:rsidRPr="008F48AF">
                <w:rPr>
                  <w:rFonts w:eastAsiaTheme="minorEastAsia"/>
                </w:rPr>
                <w:t xml:space="preserve">Šteker, K. (2017) </w:t>
              </w:r>
              <w:r w:rsidR="00B83459" w:rsidRPr="008F48AF">
                <w:rPr>
                  <w:rFonts w:eastAsiaTheme="minorEastAsia"/>
                  <w:i/>
                  <w:iCs/>
                </w:rPr>
                <w:t xml:space="preserve">Finanční analýza - komplexní průvodce s příklady - </w:t>
              </w:r>
              <w:r w:rsidR="00B83459" w:rsidRPr="008F48AF">
                <w:rPr>
                  <w:rFonts w:eastAsiaTheme="minorEastAsia"/>
                </w:rPr>
                <w:t xml:space="preserve">3. kompletně aktualizované vydání. Praha: Grada. </w:t>
              </w:r>
            </w:ins>
          </w:p>
          <w:p w:rsidR="00B83459" w:rsidRPr="008F48AF" w:rsidRDefault="00B83459" w:rsidP="00B83459">
            <w:pPr>
              <w:autoSpaceDE w:val="0"/>
              <w:adjustRightInd w:val="0"/>
              <w:jc w:val="both"/>
              <w:rPr>
                <w:ins w:id="2040" w:author="Hana Navrátilová" w:date="2019-09-24T11:10:00Z"/>
                <w:rFonts w:eastAsiaTheme="minorEastAsia"/>
              </w:rPr>
            </w:pPr>
            <w:ins w:id="2041" w:author="Hana Navrátilová" w:date="2019-09-24T11:10:00Z">
              <w:r w:rsidRPr="008F48AF">
                <w:rPr>
                  <w:rFonts w:eastAsiaTheme="minorEastAsia"/>
                </w:rPr>
                <w:t xml:space="preserve">Knápková, A., Homolka, L., </w:t>
              </w:r>
              <w:r w:rsidRPr="008F48AF">
                <w:rPr>
                  <w:rFonts w:eastAsiaTheme="minorEastAsia"/>
                  <w:shd w:val="clear" w:color="auto" w:fill="FFFFFF"/>
                </w:rPr>
                <w:t xml:space="preserve">&amp; </w:t>
              </w:r>
              <w:r w:rsidRPr="008F48AF">
                <w:rPr>
                  <w:rFonts w:eastAsiaTheme="minorEastAsia"/>
                </w:rPr>
                <w:t>Pavelková, D</w:t>
              </w:r>
            </w:ins>
            <w:moveToRangeStart w:id="2042" w:author="Hana Navrátilová" w:date="2019-09-24T11:10:00Z" w:name="move20215934"/>
            <w:moveTo w:id="2043" w:author="Hana Navrátilová" w:date="2019-09-24T11:10:00Z">
              <w:r w:rsidRPr="008F48AF">
                <w:rPr>
                  <w:rFonts w:eastAsiaTheme="minorEastAsia"/>
                </w:rPr>
                <w:t xml:space="preserve">. (2014). </w:t>
              </w:r>
            </w:moveTo>
            <w:moveToRangeEnd w:id="2042"/>
            <w:ins w:id="2044" w:author="Hana Navrátilová" w:date="2019-09-24T11:10:00Z">
              <w:r w:rsidRPr="008F48AF">
                <w:rPr>
                  <w:rFonts w:eastAsiaTheme="minorEastAsia"/>
                </w:rPr>
                <w:t xml:space="preserve">Utilization of Balanced Scorecard and the Effect of its Use on the Financial Performance. </w:t>
              </w:r>
              <w:r w:rsidRPr="008F48AF">
                <w:rPr>
                  <w:rFonts w:eastAsiaTheme="minorEastAsia"/>
                  <w:i/>
                  <w:iCs/>
                </w:rPr>
                <w:t>E+M Ekonomie a management,</w:t>
              </w:r>
              <w:r w:rsidRPr="008F48AF">
                <w:rPr>
                  <w:rFonts w:eastAsiaTheme="minorEastAsia"/>
                </w:rPr>
                <w:t xml:space="preserve"> </w:t>
              </w:r>
              <w:r w:rsidRPr="008F48AF">
                <w:rPr>
                  <w:rFonts w:eastAsiaTheme="minorEastAsia"/>
                  <w:i/>
                </w:rPr>
                <w:t>17</w:t>
              </w:r>
              <w:r w:rsidRPr="008F48AF">
                <w:rPr>
                  <w:rFonts w:eastAsiaTheme="minorEastAsia"/>
                </w:rPr>
                <w:t xml:space="preserve">(2), 146-160. </w:t>
              </w:r>
            </w:ins>
          </w:p>
          <w:p w:rsidR="00B94F6A" w:rsidRPr="008F48AF" w:rsidRDefault="00B94F6A" w:rsidP="00B94F6A">
            <w:pPr>
              <w:jc w:val="both"/>
            </w:pPr>
            <w:r w:rsidRPr="008F48AF">
              <w:t xml:space="preserve">Prášilová, M. (2003). </w:t>
            </w:r>
            <w:r w:rsidRPr="008F48AF">
              <w:rPr>
                <w:i/>
              </w:rPr>
              <w:t>Vybrané kapitoly ze školského managementu pro učitele.</w:t>
            </w:r>
            <w:r w:rsidRPr="008F48AF">
              <w:t xml:space="preserve"> Olomouc: UP. </w:t>
            </w:r>
          </w:p>
          <w:p w:rsidR="00B94F6A" w:rsidRPr="008F48AF" w:rsidRDefault="00B94F6A" w:rsidP="00B94F6A">
            <w:pPr>
              <w:jc w:val="both"/>
            </w:pPr>
            <w:r w:rsidRPr="008F48AF">
              <w:t xml:space="preserve">Trojan, V. (2014). </w:t>
            </w:r>
            <w:r w:rsidRPr="008F48AF">
              <w:rPr>
                <w:i/>
              </w:rPr>
              <w:t>Pedagogický proces a jeho řízení.</w:t>
            </w:r>
            <w:r w:rsidRPr="008F48AF">
              <w:t xml:space="preserve"> Praha: </w:t>
            </w:r>
            <w:del w:id="2045" w:author="Hana Navrátilová" w:date="2019-09-24T11:10:00Z">
              <w:r w:rsidR="00FC47DC" w:rsidRPr="008F48AF">
                <w:delText>Wolters Kluwer.</w:delText>
              </w:r>
            </w:del>
            <w:ins w:id="2046" w:author="Hana Navrátilová" w:date="2019-09-24T11:10:00Z">
              <w:r w:rsidRPr="008F48AF">
                <w:t>WoltersKluwer.</w:t>
              </w:r>
            </w:ins>
            <w:r w:rsidRPr="008F48AF">
              <w:t xml:space="preserve"> </w:t>
            </w:r>
          </w:p>
          <w:p w:rsidR="00B94F6A" w:rsidRPr="00944A9E" w:rsidRDefault="00B94F6A" w:rsidP="00B94F6A">
            <w:pPr>
              <w:jc w:val="both"/>
            </w:pPr>
            <w:r w:rsidRPr="008F48AF">
              <w:t>Vališová,</w:t>
            </w:r>
            <w:r w:rsidRPr="00944A9E">
              <w:t xml:space="preserve"> A., &amp; Kasíková, H. (Eds.). (2010). </w:t>
            </w:r>
            <w:r w:rsidRPr="00944A9E">
              <w:rPr>
                <w:i/>
              </w:rPr>
              <w:t>Pedagogika pro učitele.</w:t>
            </w:r>
            <w:r w:rsidRPr="00944A9E">
              <w:t xml:space="preserve"> Praha: Grada. </w:t>
            </w:r>
          </w:p>
          <w:p w:rsidR="00B94F6A" w:rsidRPr="00944A9E" w:rsidRDefault="00B94F6A" w:rsidP="00B94F6A">
            <w:pPr>
              <w:jc w:val="both"/>
            </w:pPr>
          </w:p>
          <w:p w:rsidR="00B94F6A" w:rsidRPr="00944A9E" w:rsidRDefault="00B94F6A" w:rsidP="00B94F6A">
            <w:pPr>
              <w:jc w:val="both"/>
              <w:rPr>
                <w:b/>
              </w:rPr>
            </w:pPr>
            <w:r w:rsidRPr="00944A9E">
              <w:rPr>
                <w:b/>
              </w:rPr>
              <w:t xml:space="preserve">Doporučená literatura: </w:t>
            </w:r>
          </w:p>
          <w:p w:rsidR="00B94F6A" w:rsidRPr="00944A9E" w:rsidRDefault="00B94F6A" w:rsidP="00B94F6A">
            <w:pPr>
              <w:jc w:val="both"/>
            </w:pPr>
            <w:r w:rsidRPr="00944A9E">
              <w:t xml:space="preserve">Jones, J. (2004). </w:t>
            </w:r>
            <w:r w:rsidRPr="00944A9E">
              <w:rPr>
                <w:i/>
              </w:rPr>
              <w:t xml:space="preserve">Management Skills in Schools. </w:t>
            </w:r>
            <w:r w:rsidRPr="00944A9E">
              <w:t xml:space="preserve">London: SAGE Publications Ltd. </w:t>
            </w:r>
          </w:p>
          <w:p w:rsidR="00B94F6A" w:rsidRPr="00944A9E" w:rsidRDefault="00B94F6A" w:rsidP="00B94F6A">
            <w:pPr>
              <w:jc w:val="both"/>
              <w:rPr>
                <w:i/>
              </w:rPr>
            </w:pPr>
            <w:r w:rsidRPr="00944A9E">
              <w:t xml:space="preserve">Kotásek, J. (2003). Modely školy budoucnosti. </w:t>
            </w:r>
            <w:r w:rsidRPr="00944A9E">
              <w:rPr>
                <w:i/>
              </w:rPr>
              <w:t>Pedagogická revue</w:t>
            </w:r>
            <w:r>
              <w:rPr>
                <w:i/>
              </w:rPr>
              <w:t xml:space="preserve">, </w:t>
            </w:r>
            <w:r w:rsidRPr="00F02970">
              <w:rPr>
                <w:i/>
              </w:rPr>
              <w:t>55</w:t>
            </w:r>
            <w:r w:rsidRPr="00944A9E">
              <w:t>(1), 5-20</w:t>
            </w:r>
            <w:r w:rsidRPr="00944A9E">
              <w:rPr>
                <w:i/>
              </w:rPr>
              <w:t>.</w:t>
            </w:r>
          </w:p>
          <w:p w:rsidR="00B94F6A" w:rsidRPr="00944A9E" w:rsidRDefault="00B94F6A" w:rsidP="00B94F6A">
            <w:pPr>
              <w:jc w:val="both"/>
            </w:pPr>
            <w:r w:rsidRPr="00944A9E">
              <w:t xml:space="preserve">Lhotková, I. (2014). </w:t>
            </w:r>
            <w:r w:rsidRPr="00944A9E">
              <w:rPr>
                <w:i/>
              </w:rPr>
              <w:t>Ředitel a střední management školy.</w:t>
            </w:r>
            <w:r w:rsidRPr="00944A9E">
              <w:t xml:space="preserve"> Praha: Portál. </w:t>
            </w:r>
          </w:p>
          <w:p w:rsidR="00B94F6A" w:rsidRPr="00944A9E" w:rsidRDefault="00B94F6A" w:rsidP="00B94F6A">
            <w:pPr>
              <w:jc w:val="both"/>
            </w:pPr>
            <w:r w:rsidRPr="00944A9E">
              <w:t xml:space="preserve">Pol, M. a kol. (2005). </w:t>
            </w:r>
            <w:r w:rsidRPr="00944A9E">
              <w:rPr>
                <w:i/>
              </w:rPr>
              <w:t>Kultura školy. Příspěvek k výzkumu a rozvoji. </w:t>
            </w:r>
            <w:r w:rsidRPr="00944A9E">
              <w:t xml:space="preserve">Brno: MU. </w:t>
            </w:r>
          </w:p>
          <w:p w:rsidR="00FC47DC" w:rsidRPr="00944A9E" w:rsidRDefault="00FC47DC" w:rsidP="00E7344C">
            <w:pPr>
              <w:jc w:val="both"/>
              <w:rPr>
                <w:del w:id="2047" w:author="Hana Navrátilová" w:date="2019-09-24T11:10:00Z"/>
              </w:rPr>
            </w:pPr>
            <w:del w:id="2048" w:author="Hana Navrátilová" w:date="2019-09-24T11:10:00Z">
              <w:r w:rsidRPr="00944A9E">
                <w:delText xml:space="preserve">Solfronk, J. </w:delText>
              </w:r>
            </w:del>
            <w:moveFromRangeStart w:id="2049" w:author="Hana Navrátilová" w:date="2019-09-24T11:10:00Z" w:name="move20215928"/>
            <w:moveFrom w:id="2050" w:author="Hana Navrátilová" w:date="2019-09-24T11:10:00Z">
              <w:r w:rsidR="00931745">
                <w:t xml:space="preserve">(2002). </w:t>
              </w:r>
            </w:moveFrom>
            <w:moveFromRangeEnd w:id="2049"/>
            <w:del w:id="2051" w:author="Hana Navrátilová" w:date="2019-09-24T11:10:00Z">
              <w:r w:rsidRPr="00944A9E">
                <w:rPr>
                  <w:i/>
                </w:rPr>
                <w:delText xml:space="preserve">Kapitoly ze školského managementu. </w:delText>
              </w:r>
              <w:r w:rsidRPr="00944A9E">
                <w:delText xml:space="preserve">Liberec: TU. </w:delText>
              </w:r>
            </w:del>
          </w:p>
          <w:p w:rsidR="00FC47DC" w:rsidRPr="00944A9E" w:rsidRDefault="00FC47DC" w:rsidP="00B83459">
            <w:pPr>
              <w:jc w:val="both"/>
            </w:pPr>
          </w:p>
        </w:tc>
      </w:tr>
      <w:tr w:rsidR="00FC47DC" w:rsidRPr="00944A9E" w:rsidTr="00D41F18">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FC47DC" w:rsidRPr="00944A9E" w:rsidRDefault="00FC47DC" w:rsidP="00E7344C">
            <w:pPr>
              <w:jc w:val="center"/>
              <w:rPr>
                <w:b/>
              </w:rPr>
            </w:pPr>
            <w:r w:rsidRPr="00944A9E">
              <w:rPr>
                <w:b/>
              </w:rPr>
              <w:t>Informace ke kombinované nebo distanční formě</w:t>
            </w:r>
          </w:p>
        </w:tc>
      </w:tr>
      <w:tr w:rsidR="00FC47DC" w:rsidRPr="00944A9E" w:rsidTr="005560CF">
        <w:trPr>
          <w:jc w:val="center"/>
        </w:trPr>
        <w:tc>
          <w:tcPr>
            <w:tcW w:w="5152" w:type="dxa"/>
            <w:gridSpan w:val="3"/>
            <w:tcBorders>
              <w:top w:val="single" w:sz="2" w:space="0" w:color="auto"/>
            </w:tcBorders>
            <w:shd w:val="clear" w:color="auto" w:fill="F7CAAC"/>
          </w:tcPr>
          <w:p w:rsidR="00FC47DC" w:rsidRPr="00944A9E" w:rsidRDefault="00FC47DC" w:rsidP="00E7344C">
            <w:pPr>
              <w:jc w:val="both"/>
            </w:pPr>
            <w:r w:rsidRPr="00944A9E">
              <w:rPr>
                <w:b/>
              </w:rPr>
              <w:t>Rozsah konzultací (soustředění)</w:t>
            </w:r>
          </w:p>
        </w:tc>
        <w:tc>
          <w:tcPr>
            <w:tcW w:w="889" w:type="dxa"/>
            <w:tcBorders>
              <w:top w:val="single" w:sz="2" w:space="0" w:color="auto"/>
            </w:tcBorders>
          </w:tcPr>
          <w:p w:rsidR="00FC47DC" w:rsidRPr="00944A9E" w:rsidRDefault="00FC47DC" w:rsidP="00E7344C">
            <w:pPr>
              <w:jc w:val="both"/>
            </w:pPr>
          </w:p>
        </w:tc>
        <w:tc>
          <w:tcPr>
            <w:tcW w:w="4166" w:type="dxa"/>
            <w:gridSpan w:val="4"/>
            <w:tcBorders>
              <w:top w:val="single" w:sz="2" w:space="0" w:color="auto"/>
            </w:tcBorders>
            <w:shd w:val="clear" w:color="auto" w:fill="F7CAAC"/>
          </w:tcPr>
          <w:p w:rsidR="00FC47DC" w:rsidRPr="00944A9E" w:rsidRDefault="00FC47DC" w:rsidP="00E7344C">
            <w:pPr>
              <w:jc w:val="both"/>
              <w:rPr>
                <w:b/>
              </w:rPr>
            </w:pPr>
            <w:r w:rsidRPr="00944A9E">
              <w:rPr>
                <w:b/>
              </w:rPr>
              <w:t xml:space="preserve">hodin </w:t>
            </w:r>
          </w:p>
        </w:tc>
      </w:tr>
      <w:tr w:rsidR="00FC47DC" w:rsidRPr="00944A9E" w:rsidTr="00D41F18">
        <w:trPr>
          <w:jc w:val="center"/>
        </w:trPr>
        <w:tc>
          <w:tcPr>
            <w:tcW w:w="10207" w:type="dxa"/>
            <w:gridSpan w:val="8"/>
            <w:shd w:val="clear" w:color="auto" w:fill="F7CAAC"/>
          </w:tcPr>
          <w:p w:rsidR="00FC47DC" w:rsidRPr="00944A9E" w:rsidRDefault="00FC47DC" w:rsidP="00E7344C">
            <w:pPr>
              <w:jc w:val="both"/>
              <w:rPr>
                <w:b/>
              </w:rPr>
            </w:pPr>
            <w:r w:rsidRPr="00944A9E">
              <w:rPr>
                <w:b/>
              </w:rPr>
              <w:t>Informace o způsobu kontaktu s vyučujícím</w:t>
            </w:r>
          </w:p>
        </w:tc>
      </w:tr>
      <w:tr w:rsidR="00FC47DC" w:rsidRPr="00944A9E" w:rsidTr="00D41F18">
        <w:trPr>
          <w:trHeight w:val="410"/>
          <w:jc w:val="center"/>
        </w:trPr>
        <w:tc>
          <w:tcPr>
            <w:tcW w:w="10207" w:type="dxa"/>
            <w:gridSpan w:val="8"/>
          </w:tcPr>
          <w:p w:rsidR="00FC47DC" w:rsidRDefault="00FC47DC" w:rsidP="00E7344C">
            <w:pPr>
              <w:jc w:val="both"/>
              <w:rPr>
                <w:del w:id="2052" w:author="Hana Navrátilová" w:date="2019-09-24T11:10:00Z"/>
              </w:rPr>
            </w:pPr>
          </w:p>
          <w:p w:rsidR="00BD4774" w:rsidRDefault="00BD4774" w:rsidP="00E7344C">
            <w:pPr>
              <w:jc w:val="both"/>
              <w:rPr>
                <w:del w:id="2053" w:author="Hana Navrátilová" w:date="2019-09-24T11:10:00Z"/>
              </w:rPr>
            </w:pPr>
          </w:p>
          <w:p w:rsidR="00BD4774" w:rsidRPr="00944A9E" w:rsidRDefault="00BD4774" w:rsidP="00E7344C">
            <w:pPr>
              <w:jc w:val="both"/>
            </w:pPr>
          </w:p>
        </w:tc>
      </w:tr>
    </w:tbl>
    <w:p w:rsidR="00BF2D35" w:rsidRDefault="00BF2D35">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53"/>
        <w:gridCol w:w="566"/>
        <w:gridCol w:w="1341"/>
        <w:gridCol w:w="681"/>
        <w:gridCol w:w="815"/>
        <w:gridCol w:w="2155"/>
        <w:gridCol w:w="539"/>
        <w:gridCol w:w="657"/>
      </w:tblGrid>
      <w:tr w:rsidR="00FC47DC" w:rsidRPr="00944A9E" w:rsidTr="00D41F18">
        <w:trPr>
          <w:jc w:val="center"/>
        </w:trPr>
        <w:tc>
          <w:tcPr>
            <w:tcW w:w="10207" w:type="dxa"/>
            <w:gridSpan w:val="8"/>
            <w:tcBorders>
              <w:bottom w:val="double" w:sz="4" w:space="0" w:color="auto"/>
            </w:tcBorders>
            <w:shd w:val="clear" w:color="auto" w:fill="BDD6EE"/>
          </w:tcPr>
          <w:p w:rsidR="00FC47DC" w:rsidRPr="00931745" w:rsidRDefault="005314DC" w:rsidP="00E7344C">
            <w:pPr>
              <w:jc w:val="both"/>
              <w:rPr>
                <w:b/>
                <w:sz w:val="28"/>
                <w:szCs w:val="28"/>
              </w:rPr>
            </w:pPr>
            <w:r w:rsidRPr="00931745">
              <w:br w:type="page"/>
            </w:r>
            <w:r w:rsidR="00FC47DC" w:rsidRPr="00931745">
              <w:br w:type="page"/>
            </w:r>
            <w:r w:rsidR="00FC47DC" w:rsidRPr="00931745">
              <w:rPr>
                <w:b/>
                <w:sz w:val="28"/>
                <w:szCs w:val="28"/>
              </w:rPr>
              <w:t>B-III – Charakteristika studijního předmětu</w:t>
            </w:r>
          </w:p>
        </w:tc>
      </w:tr>
      <w:tr w:rsidR="00FC47DC" w:rsidRPr="00944A9E" w:rsidTr="005560CF">
        <w:trPr>
          <w:jc w:val="center"/>
        </w:trPr>
        <w:tc>
          <w:tcPr>
            <w:tcW w:w="3453" w:type="dxa"/>
            <w:tcBorders>
              <w:top w:val="double" w:sz="4" w:space="0" w:color="auto"/>
            </w:tcBorders>
            <w:shd w:val="clear" w:color="auto" w:fill="F7CAAC"/>
          </w:tcPr>
          <w:p w:rsidR="00FC47DC" w:rsidRPr="00931745" w:rsidRDefault="00FC47DC" w:rsidP="00E7344C">
            <w:pPr>
              <w:jc w:val="both"/>
              <w:rPr>
                <w:b/>
              </w:rPr>
            </w:pPr>
            <w:r w:rsidRPr="00931745">
              <w:rPr>
                <w:b/>
              </w:rPr>
              <w:t>Název studijního předmětu</w:t>
            </w:r>
          </w:p>
        </w:tc>
        <w:tc>
          <w:tcPr>
            <w:tcW w:w="6754" w:type="dxa"/>
            <w:gridSpan w:val="7"/>
            <w:tcBorders>
              <w:top w:val="double" w:sz="4" w:space="0" w:color="auto"/>
            </w:tcBorders>
          </w:tcPr>
          <w:p w:rsidR="00FC47DC" w:rsidRPr="00931745" w:rsidRDefault="00FC47DC" w:rsidP="00E7344C">
            <w:pPr>
              <w:jc w:val="both"/>
            </w:pPr>
            <w:del w:id="2054" w:author="Hana Navrátilová" w:date="2019-09-24T11:10:00Z">
              <w:r w:rsidRPr="00944A9E">
                <w:delText xml:space="preserve">Inkluzivní pedagogika </w:delText>
              </w:r>
              <w:r w:rsidR="002041A2" w:rsidRPr="00944A9E">
                <w:delText>v praxi</w:delText>
              </w:r>
            </w:del>
            <w:ins w:id="2055" w:author="Hana Navrátilová" w:date="2019-09-24T11:10:00Z">
              <w:r w:rsidR="00931745">
                <w:t>Osobnostně-sociální rozvoj učitele</w:t>
              </w:r>
            </w:ins>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Typ předmětu</w:t>
            </w:r>
          </w:p>
        </w:tc>
        <w:tc>
          <w:tcPr>
            <w:tcW w:w="3403" w:type="dxa"/>
            <w:gridSpan w:val="4"/>
          </w:tcPr>
          <w:p w:rsidR="00FC47DC" w:rsidRPr="00944A9E" w:rsidRDefault="00931745" w:rsidP="00E7344C">
            <w:pPr>
              <w:jc w:val="both"/>
            </w:pPr>
            <w:r>
              <w:t xml:space="preserve">povinný, </w:t>
            </w:r>
            <w:del w:id="2056" w:author="Hana Navrátilová" w:date="2019-09-24T11:10:00Z">
              <w:r w:rsidR="00FC47DC" w:rsidRPr="00944A9E">
                <w:delText>ZT</w:delText>
              </w:r>
            </w:del>
            <w:ins w:id="2057" w:author="Hana Navrátilová" w:date="2019-09-24T11:10:00Z">
              <w:r>
                <w:t>PZ</w:t>
              </w:r>
            </w:ins>
          </w:p>
        </w:tc>
        <w:tc>
          <w:tcPr>
            <w:tcW w:w="2694" w:type="dxa"/>
            <w:gridSpan w:val="2"/>
            <w:shd w:val="clear" w:color="auto" w:fill="F7CAAC"/>
          </w:tcPr>
          <w:p w:rsidR="00FC47DC" w:rsidRPr="00944A9E" w:rsidRDefault="00FC47DC" w:rsidP="00E7344C">
            <w:pPr>
              <w:jc w:val="both"/>
            </w:pPr>
            <w:r w:rsidRPr="00944A9E">
              <w:rPr>
                <w:b/>
              </w:rPr>
              <w:t>doporučený ročník / semestr</w:t>
            </w:r>
          </w:p>
        </w:tc>
        <w:tc>
          <w:tcPr>
            <w:tcW w:w="657" w:type="dxa"/>
          </w:tcPr>
          <w:p w:rsidR="00FC47DC" w:rsidRPr="00944A9E" w:rsidRDefault="00FC47DC" w:rsidP="00E7344C">
            <w:pPr>
              <w:jc w:val="both"/>
            </w:pPr>
            <w:r w:rsidRPr="00944A9E">
              <w:t>5/LS</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Rozsah studijního předmětu</w:t>
            </w:r>
          </w:p>
        </w:tc>
        <w:tc>
          <w:tcPr>
            <w:tcW w:w="1907" w:type="dxa"/>
            <w:gridSpan w:val="2"/>
          </w:tcPr>
          <w:p w:rsidR="00FC47DC" w:rsidRPr="00944A9E" w:rsidRDefault="00FC47DC" w:rsidP="00931745">
            <w:r w:rsidRPr="00944A9E">
              <w:t>14p+14s</w:t>
            </w:r>
            <w:del w:id="2058" w:author="Hana Navrátilová" w:date="2019-09-24T11:10:00Z">
              <w:r w:rsidRPr="00944A9E">
                <w:delText>+4 hod</w:delText>
              </w:r>
              <w:r w:rsidR="00DD62CD">
                <w:delText xml:space="preserve">iny </w:delText>
              </w:r>
              <w:r w:rsidRPr="00944A9E">
                <w:delText>praxe</w:delText>
              </w:r>
            </w:del>
          </w:p>
        </w:tc>
        <w:tc>
          <w:tcPr>
            <w:tcW w:w="681" w:type="dxa"/>
            <w:shd w:val="clear" w:color="auto" w:fill="F7CAAC"/>
          </w:tcPr>
          <w:p w:rsidR="00FC47DC" w:rsidRPr="00944A9E" w:rsidRDefault="00FC47DC" w:rsidP="00E7344C">
            <w:pPr>
              <w:jc w:val="both"/>
              <w:rPr>
                <w:b/>
              </w:rPr>
            </w:pPr>
            <w:r w:rsidRPr="00944A9E">
              <w:rPr>
                <w:b/>
              </w:rPr>
              <w:t xml:space="preserve">hod. </w:t>
            </w:r>
          </w:p>
        </w:tc>
        <w:tc>
          <w:tcPr>
            <w:tcW w:w="815" w:type="dxa"/>
          </w:tcPr>
          <w:p w:rsidR="00FC47DC" w:rsidRPr="00944A9E" w:rsidRDefault="00FC47DC" w:rsidP="00931745">
            <w:pPr>
              <w:jc w:val="both"/>
            </w:pPr>
            <w:r w:rsidRPr="00944A9E">
              <w:t>28</w:t>
            </w:r>
            <w:del w:id="2059" w:author="Hana Navrátilová" w:date="2019-09-24T11:10:00Z">
              <w:r w:rsidRPr="00944A9E">
                <w:delText>+4</w:delText>
              </w:r>
            </w:del>
          </w:p>
        </w:tc>
        <w:tc>
          <w:tcPr>
            <w:tcW w:w="2155" w:type="dxa"/>
            <w:shd w:val="clear" w:color="auto" w:fill="F7CAAC"/>
          </w:tcPr>
          <w:p w:rsidR="00FC47DC" w:rsidRPr="00944A9E" w:rsidRDefault="00FC47DC" w:rsidP="00E7344C">
            <w:pPr>
              <w:jc w:val="both"/>
              <w:rPr>
                <w:b/>
              </w:rPr>
            </w:pPr>
            <w:r w:rsidRPr="00944A9E">
              <w:rPr>
                <w:b/>
              </w:rPr>
              <w:t>kreditů</w:t>
            </w:r>
          </w:p>
        </w:tc>
        <w:tc>
          <w:tcPr>
            <w:tcW w:w="1196" w:type="dxa"/>
            <w:gridSpan w:val="2"/>
          </w:tcPr>
          <w:p w:rsidR="00FC47DC" w:rsidRPr="00944A9E" w:rsidRDefault="00FC47DC" w:rsidP="00E7344C">
            <w:pPr>
              <w:jc w:val="both"/>
            </w:pPr>
            <w:r w:rsidRPr="00944A9E">
              <w:t>2</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Prerekvizity, korekvizity, ekvivalence</w:t>
            </w:r>
          </w:p>
        </w:tc>
        <w:tc>
          <w:tcPr>
            <w:tcW w:w="6754" w:type="dxa"/>
            <w:gridSpan w:val="7"/>
          </w:tcPr>
          <w:p w:rsidR="00FC47DC" w:rsidRPr="00944A9E" w:rsidRDefault="00FC47DC" w:rsidP="00E7344C">
            <w:pPr>
              <w:jc w:val="both"/>
            </w:pP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Způsob ověření studijních výsledků</w:t>
            </w:r>
          </w:p>
        </w:tc>
        <w:tc>
          <w:tcPr>
            <w:tcW w:w="3403" w:type="dxa"/>
            <w:gridSpan w:val="4"/>
          </w:tcPr>
          <w:p w:rsidR="00FC47DC" w:rsidRPr="00944A9E" w:rsidRDefault="00FC47DC" w:rsidP="00E7344C">
            <w:pPr>
              <w:jc w:val="both"/>
            </w:pPr>
            <w:r w:rsidRPr="00944A9E">
              <w:t>klasifikovaný zápočet</w:t>
            </w:r>
          </w:p>
        </w:tc>
        <w:tc>
          <w:tcPr>
            <w:tcW w:w="2155" w:type="dxa"/>
            <w:shd w:val="clear" w:color="auto" w:fill="F7CAAC"/>
          </w:tcPr>
          <w:p w:rsidR="00FC47DC" w:rsidRPr="00944A9E" w:rsidRDefault="00FC47DC" w:rsidP="00E7344C">
            <w:pPr>
              <w:jc w:val="both"/>
              <w:rPr>
                <w:b/>
              </w:rPr>
            </w:pPr>
            <w:r w:rsidRPr="00944A9E">
              <w:rPr>
                <w:b/>
              </w:rPr>
              <w:t>Forma výuky</w:t>
            </w:r>
          </w:p>
        </w:tc>
        <w:tc>
          <w:tcPr>
            <w:tcW w:w="1196" w:type="dxa"/>
            <w:gridSpan w:val="2"/>
          </w:tcPr>
          <w:p w:rsidR="00FC47DC" w:rsidRPr="00944A9E" w:rsidRDefault="00FC47DC" w:rsidP="00E7344C">
            <w:pPr>
              <w:jc w:val="both"/>
            </w:pPr>
            <w:r w:rsidRPr="00944A9E">
              <w:t>přednáška</w:t>
            </w:r>
          </w:p>
          <w:p w:rsidR="00FC47DC" w:rsidRPr="00944A9E" w:rsidRDefault="00FC47DC" w:rsidP="00E7344C">
            <w:pPr>
              <w:jc w:val="both"/>
            </w:pPr>
            <w:r w:rsidRPr="00944A9E">
              <w:t>seminář</w:t>
            </w:r>
          </w:p>
          <w:p w:rsidR="00FC47DC" w:rsidRPr="00944A9E" w:rsidRDefault="00FC47DC" w:rsidP="00E7344C">
            <w:pPr>
              <w:jc w:val="both"/>
            </w:pPr>
            <w:r w:rsidRPr="00944A9E">
              <w:t>odborná praxe</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Forma způsobu ověření studijních výsledků a další požadavky na studenta</w:t>
            </w:r>
          </w:p>
        </w:tc>
        <w:tc>
          <w:tcPr>
            <w:tcW w:w="6754" w:type="dxa"/>
            <w:gridSpan w:val="7"/>
            <w:tcBorders>
              <w:bottom w:val="nil"/>
            </w:tcBorders>
          </w:tcPr>
          <w:p w:rsidR="00FC47DC" w:rsidRPr="00944A9E" w:rsidRDefault="00FC47DC" w:rsidP="00E7344C">
            <w:pPr>
              <w:jc w:val="both"/>
            </w:pPr>
            <w:del w:id="2060" w:author="Hana Navrátilová" w:date="2019-09-24T11:10:00Z">
              <w:r w:rsidRPr="00944A9E">
                <w:delText>Vypracování a prezentace deníku učitele se zaměřením na sledování prvků inkluzivní pedagogiky z praxe.</w:delText>
              </w:r>
            </w:del>
            <w:ins w:id="2061" w:author="Hana Navrátilová" w:date="2019-09-24T11:10:00Z">
              <w:r w:rsidR="00C477C4">
                <w:t>Aktivní participace, požadovaná je 80% účast na přímé výuce. Recenze jedné z doporučených publikací.</w:t>
              </w:r>
            </w:ins>
          </w:p>
        </w:tc>
      </w:tr>
      <w:tr w:rsidR="00FC47DC" w:rsidRPr="00944A9E" w:rsidTr="00D41F18">
        <w:trPr>
          <w:trHeight w:val="107"/>
          <w:jc w:val="center"/>
        </w:trPr>
        <w:tc>
          <w:tcPr>
            <w:tcW w:w="10207" w:type="dxa"/>
            <w:gridSpan w:val="8"/>
            <w:tcBorders>
              <w:top w:val="nil"/>
            </w:tcBorders>
          </w:tcPr>
          <w:p w:rsidR="00FC47DC" w:rsidRPr="00944A9E" w:rsidRDefault="00FC47DC" w:rsidP="00E7344C">
            <w:pPr>
              <w:jc w:val="both"/>
            </w:pPr>
          </w:p>
        </w:tc>
      </w:tr>
      <w:tr w:rsidR="00FC47DC" w:rsidRPr="00944A9E" w:rsidTr="005560CF">
        <w:trPr>
          <w:trHeight w:val="197"/>
          <w:jc w:val="center"/>
        </w:trPr>
        <w:tc>
          <w:tcPr>
            <w:tcW w:w="3453" w:type="dxa"/>
            <w:tcBorders>
              <w:top w:val="nil"/>
            </w:tcBorders>
            <w:shd w:val="clear" w:color="auto" w:fill="F7CAAC"/>
          </w:tcPr>
          <w:p w:rsidR="00FC47DC" w:rsidRPr="00944A9E" w:rsidRDefault="00FC47DC" w:rsidP="00E7344C">
            <w:pPr>
              <w:jc w:val="both"/>
              <w:rPr>
                <w:b/>
              </w:rPr>
            </w:pPr>
            <w:r w:rsidRPr="00944A9E">
              <w:rPr>
                <w:b/>
              </w:rPr>
              <w:t>Garant předmětu</w:t>
            </w:r>
          </w:p>
        </w:tc>
        <w:tc>
          <w:tcPr>
            <w:tcW w:w="6754" w:type="dxa"/>
            <w:gridSpan w:val="7"/>
            <w:tcBorders>
              <w:top w:val="nil"/>
            </w:tcBorders>
          </w:tcPr>
          <w:p w:rsidR="00FC47DC" w:rsidRPr="00944A9E" w:rsidRDefault="00FC47DC" w:rsidP="00E7344C">
            <w:pPr>
              <w:jc w:val="both"/>
            </w:pPr>
            <w:del w:id="2062" w:author="Hana Navrátilová" w:date="2019-09-24T11:10:00Z">
              <w:r w:rsidRPr="00944A9E">
                <w:delText>doc. Mgr. Jana Kratochvílová, Ph</w:delText>
              </w:r>
              <w:r w:rsidR="00CA6D66" w:rsidRPr="00944A9E">
                <w:delText>.</w:delText>
              </w:r>
              <w:r w:rsidRPr="00944A9E">
                <w:delText>D.</w:delText>
              </w:r>
            </w:del>
            <w:ins w:id="2063" w:author="Hana Navrátilová" w:date="2019-09-24T11:10:00Z">
              <w:r w:rsidR="00931745">
                <w:t xml:space="preserve">prof. PhDr. Ivo Jirásek, CSc. </w:t>
              </w:r>
            </w:ins>
          </w:p>
        </w:tc>
      </w:tr>
      <w:tr w:rsidR="00FC47DC" w:rsidRPr="00944A9E" w:rsidTr="005560CF">
        <w:trPr>
          <w:trHeight w:val="543"/>
          <w:jc w:val="center"/>
        </w:trPr>
        <w:tc>
          <w:tcPr>
            <w:tcW w:w="3453" w:type="dxa"/>
            <w:tcBorders>
              <w:top w:val="nil"/>
            </w:tcBorders>
            <w:shd w:val="clear" w:color="auto" w:fill="F7CAAC"/>
          </w:tcPr>
          <w:p w:rsidR="00FC47DC" w:rsidRPr="00944A9E" w:rsidRDefault="00FC47DC" w:rsidP="00E7344C">
            <w:pPr>
              <w:jc w:val="both"/>
              <w:rPr>
                <w:b/>
              </w:rPr>
            </w:pPr>
            <w:r w:rsidRPr="00944A9E">
              <w:rPr>
                <w:b/>
              </w:rPr>
              <w:t>Zapojení garanta do výuky předmětu</w:t>
            </w:r>
          </w:p>
        </w:tc>
        <w:tc>
          <w:tcPr>
            <w:tcW w:w="6754" w:type="dxa"/>
            <w:gridSpan w:val="7"/>
            <w:tcBorders>
              <w:top w:val="nil"/>
            </w:tcBorders>
          </w:tcPr>
          <w:p w:rsidR="00FC47DC" w:rsidRPr="00944A9E" w:rsidRDefault="00FC47DC" w:rsidP="00E7344C">
            <w:pPr>
              <w:jc w:val="both"/>
            </w:pPr>
            <w:r w:rsidRPr="00944A9E">
              <w:t>přednášející, vede seminář</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Vyučující</w:t>
            </w:r>
          </w:p>
        </w:tc>
        <w:tc>
          <w:tcPr>
            <w:tcW w:w="6754" w:type="dxa"/>
            <w:gridSpan w:val="7"/>
            <w:tcBorders>
              <w:bottom w:val="nil"/>
            </w:tcBorders>
            <w:shd w:val="clear" w:color="auto" w:fill="auto"/>
          </w:tcPr>
          <w:p w:rsidR="00FC47DC" w:rsidRPr="00944A9E" w:rsidRDefault="00FC47DC" w:rsidP="00E7344C">
            <w:del w:id="2064" w:author="Hana Navrátilová" w:date="2019-09-24T11:10:00Z">
              <w:r w:rsidRPr="00944A9E">
                <w:delText>doc. Mgr. Jana Kratochvílová, Ph</w:delText>
              </w:r>
              <w:r w:rsidR="00CA6D66" w:rsidRPr="00944A9E">
                <w:delText>.</w:delText>
              </w:r>
              <w:r w:rsidRPr="00944A9E">
                <w:delText xml:space="preserve">D. (50%), Mgr. </w:delText>
              </w:r>
              <w:r w:rsidR="001B0B88">
                <w:delText xml:space="preserve">Iva Žáková </w:delText>
              </w:r>
              <w:r w:rsidRPr="00944A9E">
                <w:delText>(50%)</w:delText>
              </w:r>
            </w:del>
            <w:ins w:id="2065" w:author="Hana Navrátilová" w:date="2019-09-24T11:10:00Z">
              <w:r w:rsidR="00931745">
                <w:t>prof. PhDr. Ivo Jirásek, CSc. (100%)</w:t>
              </w:r>
            </w:ins>
          </w:p>
        </w:tc>
      </w:tr>
      <w:tr w:rsidR="00FC47DC" w:rsidRPr="00944A9E" w:rsidTr="00D41F18">
        <w:trPr>
          <w:trHeight w:val="97"/>
          <w:jc w:val="center"/>
        </w:trPr>
        <w:tc>
          <w:tcPr>
            <w:tcW w:w="10207" w:type="dxa"/>
            <w:gridSpan w:val="8"/>
            <w:tcBorders>
              <w:top w:val="nil"/>
            </w:tcBorders>
          </w:tcPr>
          <w:p w:rsidR="00FC47DC" w:rsidRPr="00944A9E" w:rsidRDefault="00FC47DC" w:rsidP="00E7344C">
            <w:pPr>
              <w:jc w:val="both"/>
            </w:pP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Stručná anotace předmětu</w:t>
            </w:r>
          </w:p>
        </w:tc>
        <w:tc>
          <w:tcPr>
            <w:tcW w:w="6754" w:type="dxa"/>
            <w:gridSpan w:val="7"/>
            <w:tcBorders>
              <w:bottom w:val="nil"/>
            </w:tcBorders>
          </w:tcPr>
          <w:p w:rsidR="00FC47DC" w:rsidRPr="00944A9E" w:rsidRDefault="00FC47DC" w:rsidP="00E7344C">
            <w:pPr>
              <w:jc w:val="both"/>
            </w:pPr>
          </w:p>
        </w:tc>
      </w:tr>
      <w:tr w:rsidR="00FC47DC" w:rsidRPr="00944A9E" w:rsidTr="00D41F18">
        <w:trPr>
          <w:trHeight w:val="3374"/>
          <w:jc w:val="center"/>
        </w:trPr>
        <w:tc>
          <w:tcPr>
            <w:tcW w:w="10207" w:type="dxa"/>
            <w:gridSpan w:val="8"/>
            <w:tcBorders>
              <w:top w:val="nil"/>
              <w:bottom w:val="single" w:sz="12" w:space="0" w:color="auto"/>
            </w:tcBorders>
          </w:tcPr>
          <w:p w:rsidR="00FC47DC" w:rsidRPr="00944A9E" w:rsidRDefault="00FC47DC" w:rsidP="00E7344C">
            <w:pPr>
              <w:jc w:val="both"/>
            </w:pPr>
          </w:p>
          <w:p w:rsidR="00FC47DC" w:rsidRPr="00944A9E" w:rsidRDefault="00FC47DC" w:rsidP="00E7344C">
            <w:pPr>
              <w:jc w:val="both"/>
              <w:rPr>
                <w:del w:id="2066" w:author="Hana Navrátilová" w:date="2019-09-24T11:10:00Z"/>
              </w:rPr>
            </w:pPr>
            <w:del w:id="2067" w:author="Hana Navrátilová" w:date="2019-09-24T11:10:00Z">
              <w:r w:rsidRPr="00944A9E">
                <w:delText>Teoretická východiska inkluzivního vzdělávání.</w:delText>
              </w:r>
            </w:del>
          </w:p>
          <w:p w:rsidR="00FC47DC" w:rsidRPr="00944A9E" w:rsidRDefault="00FC47DC" w:rsidP="00E7344C">
            <w:pPr>
              <w:jc w:val="both"/>
              <w:rPr>
                <w:del w:id="2068" w:author="Hana Navrátilová" w:date="2019-09-24T11:10:00Z"/>
              </w:rPr>
            </w:pPr>
            <w:del w:id="2069" w:author="Hana Navrátilová" w:date="2019-09-24T11:10:00Z">
              <w:r w:rsidRPr="00944A9E">
                <w:delText>Inkluzivní prostředí.</w:delText>
              </w:r>
            </w:del>
          </w:p>
          <w:p w:rsidR="00FC47DC" w:rsidRPr="00944A9E" w:rsidRDefault="00FC47DC" w:rsidP="00E7344C">
            <w:pPr>
              <w:jc w:val="both"/>
              <w:rPr>
                <w:del w:id="2070" w:author="Hana Navrátilová" w:date="2019-09-24T11:10:00Z"/>
              </w:rPr>
            </w:pPr>
            <w:del w:id="2071" w:author="Hana Navrátilová" w:date="2019-09-24T11:10:00Z">
              <w:r w:rsidRPr="00944A9E">
                <w:delText>Legislativní ukotvení inkluzivního vzdělávání.</w:delText>
              </w:r>
            </w:del>
          </w:p>
          <w:p w:rsidR="00FC47DC" w:rsidRPr="00944A9E" w:rsidRDefault="00FC47DC" w:rsidP="00E7344C">
            <w:pPr>
              <w:jc w:val="both"/>
              <w:rPr>
                <w:del w:id="2072" w:author="Hana Navrátilová" w:date="2019-09-24T11:10:00Z"/>
              </w:rPr>
            </w:pPr>
            <w:del w:id="2073" w:author="Hana Navrátilová" w:date="2019-09-24T11:10:00Z">
              <w:r w:rsidRPr="00944A9E">
                <w:delText xml:space="preserve">Dimenze a ukazatele inkluzivní školy. </w:delText>
              </w:r>
            </w:del>
          </w:p>
          <w:p w:rsidR="00FC47DC" w:rsidRPr="00944A9E" w:rsidRDefault="00FC47DC" w:rsidP="00E7344C">
            <w:pPr>
              <w:jc w:val="both"/>
              <w:rPr>
                <w:del w:id="2074" w:author="Hana Navrátilová" w:date="2019-09-24T11:10:00Z"/>
              </w:rPr>
            </w:pPr>
            <w:del w:id="2075" w:author="Hana Navrátilová" w:date="2019-09-24T11:10:00Z">
              <w:r w:rsidRPr="00944A9E">
                <w:delText>Změna v tradičním chápání funkcí školy a třídy.</w:delText>
              </w:r>
            </w:del>
          </w:p>
          <w:p w:rsidR="00FC47DC" w:rsidRPr="00944A9E" w:rsidRDefault="00FC47DC" w:rsidP="00E7344C">
            <w:pPr>
              <w:jc w:val="both"/>
              <w:rPr>
                <w:del w:id="2076" w:author="Hana Navrátilová" w:date="2019-09-24T11:10:00Z"/>
              </w:rPr>
            </w:pPr>
            <w:del w:id="2077" w:author="Hana Navrátilová" w:date="2019-09-24T11:10:00Z">
              <w:r w:rsidRPr="00944A9E">
                <w:delText>Diferenciace, inkluze a integrace ve vzdělávání žáků 1. stupně základní školy.</w:delText>
              </w:r>
            </w:del>
          </w:p>
          <w:p w:rsidR="00FC47DC" w:rsidRPr="00944A9E" w:rsidRDefault="00FC47DC" w:rsidP="00E7344C">
            <w:pPr>
              <w:jc w:val="both"/>
              <w:rPr>
                <w:del w:id="2078" w:author="Hana Navrátilová" w:date="2019-09-24T11:10:00Z"/>
              </w:rPr>
            </w:pPr>
            <w:del w:id="2079" w:author="Hana Navrátilová" w:date="2019-09-24T11:10:00Z">
              <w:r w:rsidRPr="00944A9E">
                <w:delText>Sociální heterogenita jako charakteristika inkluzivní školy.</w:delText>
              </w:r>
            </w:del>
          </w:p>
          <w:p w:rsidR="00C477C4" w:rsidRDefault="00FC47DC" w:rsidP="00C477C4">
            <w:pPr>
              <w:contextualSpacing/>
              <w:jc w:val="both"/>
              <w:rPr>
                <w:ins w:id="2080" w:author="Hana Navrátilová" w:date="2019-09-24T11:10:00Z"/>
              </w:rPr>
            </w:pPr>
            <w:del w:id="2081" w:author="Hana Navrátilová" w:date="2019-09-24T11:10:00Z">
              <w:r w:rsidRPr="00944A9E">
                <w:delText>Vzdělávací</w:delText>
              </w:r>
            </w:del>
            <w:ins w:id="2082" w:author="Hana Navrátilová" w:date="2019-09-24T11:10:00Z">
              <w:r w:rsidR="00C477C4">
                <w:t>„Poznej sám sebe!“ prohlubování sebepoznání jako imperativ učitelského povolání (MBTI).</w:t>
              </w:r>
            </w:ins>
          </w:p>
          <w:p w:rsidR="00C477C4" w:rsidRDefault="00C477C4" w:rsidP="00C477C4">
            <w:pPr>
              <w:contextualSpacing/>
              <w:jc w:val="both"/>
              <w:rPr>
                <w:ins w:id="2083" w:author="Hana Navrátilová" w:date="2019-09-24T11:10:00Z"/>
              </w:rPr>
            </w:pPr>
            <w:ins w:id="2084" w:author="Hana Navrátilová" w:date="2019-09-24T11:10:00Z">
              <w:r>
                <w:t>Osobnostní rozkvět (pozitivní psychologie) a stávání se sebou samým (Jung).</w:t>
              </w:r>
            </w:ins>
          </w:p>
          <w:p w:rsidR="00C477C4" w:rsidRDefault="00C477C4" w:rsidP="00C477C4">
            <w:pPr>
              <w:contextualSpacing/>
              <w:jc w:val="both"/>
              <w:rPr>
                <w:ins w:id="2085" w:author="Hana Navrátilová" w:date="2019-09-24T11:10:00Z"/>
              </w:rPr>
            </w:pPr>
            <w:ins w:id="2086" w:author="Hana Navrátilová" w:date="2019-09-24T11:10:00Z">
              <w:r>
                <w:t>Spiritualita jako proces lidské seberealizace (Scheler).</w:t>
              </w:r>
            </w:ins>
          </w:p>
          <w:p w:rsidR="00C477C4" w:rsidRDefault="00C477C4" w:rsidP="00C477C4">
            <w:pPr>
              <w:contextualSpacing/>
              <w:jc w:val="both"/>
              <w:rPr>
                <w:ins w:id="2087" w:author="Hana Navrátilová" w:date="2019-09-24T11:10:00Z"/>
              </w:rPr>
            </w:pPr>
            <w:ins w:id="2088" w:author="Hana Navrátilová" w:date="2019-09-24T11:10:00Z">
              <w:r>
                <w:t>Zobrazení systémů a celků (mentální mapování, systemické konstelace).</w:t>
              </w:r>
            </w:ins>
          </w:p>
          <w:p w:rsidR="00C477C4" w:rsidRDefault="00C477C4" w:rsidP="00C477C4">
            <w:pPr>
              <w:contextualSpacing/>
              <w:jc w:val="both"/>
              <w:rPr>
                <w:ins w:id="2089" w:author="Hana Navrátilová" w:date="2019-09-24T11:10:00Z"/>
              </w:rPr>
            </w:pPr>
            <w:ins w:id="2090" w:author="Hana Navrátilová" w:date="2019-09-24T11:10:00Z">
              <w:r>
                <w:t>Hodnoty dobra a zla: dispozice versus situace (Zimbardo).</w:t>
              </w:r>
            </w:ins>
          </w:p>
          <w:p w:rsidR="00FC47DC" w:rsidRPr="00944A9E" w:rsidRDefault="00C477C4" w:rsidP="00E7344C">
            <w:pPr>
              <w:jc w:val="both"/>
              <w:rPr>
                <w:del w:id="2091" w:author="Hana Navrátilová" w:date="2019-09-24T11:10:00Z"/>
              </w:rPr>
            </w:pPr>
            <w:ins w:id="2092" w:author="Hana Navrátilová" w:date="2019-09-24T11:10:00Z">
              <w:r>
                <w:t>Motivace a</w:t>
              </w:r>
            </w:ins>
            <w:r>
              <w:t xml:space="preserve"> potřeby </w:t>
            </w:r>
            <w:del w:id="2093" w:author="Hana Navrátilová" w:date="2019-09-24T11:10:00Z">
              <w:r w:rsidR="00FC47DC" w:rsidRPr="00944A9E">
                <w:delText>žáků na 1. stupni základní školy v inkluzivním pojetí.</w:delText>
              </w:r>
            </w:del>
          </w:p>
          <w:p w:rsidR="00FC47DC" w:rsidRPr="00944A9E" w:rsidRDefault="00FC47DC" w:rsidP="00E7344C">
            <w:pPr>
              <w:jc w:val="both"/>
              <w:rPr>
                <w:del w:id="2094" w:author="Hana Navrátilová" w:date="2019-09-24T11:10:00Z"/>
              </w:rPr>
            </w:pPr>
            <w:del w:id="2095" w:author="Hana Navrátilová" w:date="2019-09-24T11:10:00Z">
              <w:r w:rsidRPr="00944A9E">
                <w:delText>Individualizace a diferenciace v procesu edukace v inkluzivním prostředí.</w:delText>
              </w:r>
            </w:del>
          </w:p>
          <w:p w:rsidR="00FC47DC" w:rsidRPr="00944A9E" w:rsidRDefault="00FC47DC" w:rsidP="00E7344C">
            <w:pPr>
              <w:jc w:val="both"/>
              <w:rPr>
                <w:del w:id="2096" w:author="Hana Navrátilová" w:date="2019-09-24T11:10:00Z"/>
              </w:rPr>
            </w:pPr>
            <w:del w:id="2097" w:author="Hana Navrátilová" w:date="2019-09-24T11:10:00Z">
              <w:r w:rsidRPr="00944A9E">
                <w:delText>Plánování výuky v kontextu inkluzivního vzdělávání.</w:delText>
              </w:r>
            </w:del>
          </w:p>
          <w:p w:rsidR="00FC47DC" w:rsidRPr="00944A9E" w:rsidRDefault="00FC47DC" w:rsidP="00E7344C">
            <w:pPr>
              <w:jc w:val="both"/>
              <w:rPr>
                <w:del w:id="2098" w:author="Hana Navrátilová" w:date="2019-09-24T11:10:00Z"/>
              </w:rPr>
            </w:pPr>
            <w:del w:id="2099" w:author="Hana Navrátilová" w:date="2019-09-24T11:10:00Z">
              <w:r w:rsidRPr="00944A9E">
                <w:delText>Materiální didaktické prostředky v inkluzivní škole.</w:delText>
              </w:r>
            </w:del>
          </w:p>
          <w:p w:rsidR="00C477C4" w:rsidRDefault="00FC47DC" w:rsidP="002F39E4">
            <w:pPr>
              <w:contextualSpacing/>
              <w:jc w:val="both"/>
            </w:pPr>
            <w:del w:id="2100" w:author="Hana Navrátilová" w:date="2019-09-24T11:10:00Z">
              <w:r w:rsidRPr="00944A9E">
                <w:delText>Nemateriální</w:delText>
              </w:r>
            </w:del>
            <w:ins w:id="2101" w:author="Hana Navrátilová" w:date="2019-09-24T11:10:00Z">
              <w:r w:rsidR="00C477C4">
                <w:t>(Maslow), asertivita</w:t>
              </w:r>
            </w:ins>
            <w:r w:rsidR="00C477C4">
              <w:t xml:space="preserve"> a </w:t>
            </w:r>
            <w:del w:id="2102" w:author="Hana Navrátilová" w:date="2019-09-24T11:10:00Z">
              <w:r w:rsidRPr="00944A9E">
                <w:delText xml:space="preserve">další didaktické prostředky v inkluzivní škole. </w:delText>
              </w:r>
            </w:del>
            <w:ins w:id="2103" w:author="Hana Navrátilová" w:date="2019-09-24T11:10:00Z">
              <w:r w:rsidR="00C477C4">
                <w:t>agresivita jako způsoby prosazování zájmů.</w:t>
              </w:r>
            </w:ins>
          </w:p>
          <w:p w:rsidR="00FC47DC" w:rsidRPr="00944A9E" w:rsidRDefault="00FC47DC" w:rsidP="00E7344C">
            <w:pPr>
              <w:jc w:val="both"/>
              <w:rPr>
                <w:del w:id="2104" w:author="Hana Navrátilová" w:date="2019-09-24T11:10:00Z"/>
              </w:rPr>
            </w:pPr>
            <w:del w:id="2105" w:author="Hana Navrátilová" w:date="2019-09-24T11:10:00Z">
              <w:r w:rsidRPr="00944A9E">
                <w:delText>Strategie hodnocení v inkluzivní škole.</w:delText>
              </w:r>
            </w:del>
          </w:p>
          <w:p w:rsidR="00FC47DC" w:rsidRDefault="00FC47DC" w:rsidP="00E7344C">
            <w:pPr>
              <w:jc w:val="both"/>
              <w:rPr>
                <w:del w:id="2106" w:author="Hana Navrátilová" w:date="2019-09-24T11:10:00Z"/>
              </w:rPr>
            </w:pPr>
            <w:del w:id="2107" w:author="Hana Navrátilová" w:date="2019-09-24T11:10:00Z">
              <w:r w:rsidRPr="00944A9E">
                <w:delText>Kvalita inkluzivní školy.</w:delText>
              </w:r>
            </w:del>
          </w:p>
          <w:p w:rsidR="00BD4774" w:rsidRDefault="00BD4774" w:rsidP="00E7344C">
            <w:pPr>
              <w:jc w:val="both"/>
              <w:rPr>
                <w:del w:id="2108" w:author="Hana Navrátilová" w:date="2019-09-24T11:10:00Z"/>
              </w:rPr>
            </w:pPr>
          </w:p>
          <w:p w:rsidR="00BD4774" w:rsidRDefault="00BD4774" w:rsidP="00E7344C">
            <w:pPr>
              <w:jc w:val="both"/>
              <w:rPr>
                <w:del w:id="2109" w:author="Hana Navrátilová" w:date="2019-09-24T11:10:00Z"/>
              </w:rPr>
            </w:pPr>
          </w:p>
          <w:p w:rsidR="00BD4774" w:rsidRPr="00944A9E" w:rsidRDefault="00BD4774" w:rsidP="00E7344C">
            <w:pPr>
              <w:jc w:val="both"/>
              <w:rPr>
                <w:del w:id="2110" w:author="Hana Navrátilová" w:date="2019-09-24T11:10:00Z"/>
              </w:rPr>
            </w:pPr>
          </w:p>
          <w:p w:rsidR="00C477C4" w:rsidRDefault="00C477C4" w:rsidP="00C477C4">
            <w:pPr>
              <w:contextualSpacing/>
              <w:jc w:val="both"/>
              <w:rPr>
                <w:ins w:id="2111" w:author="Hana Navrátilová" w:date="2019-09-24T11:10:00Z"/>
              </w:rPr>
            </w:pPr>
            <w:ins w:id="2112" w:author="Hana Navrátilová" w:date="2019-09-24T11:10:00Z">
              <w:r>
                <w:t xml:space="preserve">Osobní efektivita: stanovování cílů (SMART), 4 generace řízení času (priority a časové ztráty). </w:t>
              </w:r>
            </w:ins>
          </w:p>
          <w:p w:rsidR="00C477C4" w:rsidRDefault="00C477C4" w:rsidP="00C477C4">
            <w:pPr>
              <w:contextualSpacing/>
              <w:jc w:val="both"/>
              <w:rPr>
                <w:ins w:id="2113" w:author="Hana Navrátilová" w:date="2019-09-24T11:10:00Z"/>
              </w:rPr>
            </w:pPr>
            <w:ins w:id="2114" w:author="Hana Navrátilová" w:date="2019-09-24T11:10:00Z">
              <w:r>
                <w:t>Účinné řešení problémů: učitel jako mediátor řešení konfliktů (win-win, transakční analýza).</w:t>
              </w:r>
            </w:ins>
          </w:p>
          <w:p w:rsidR="00C477C4" w:rsidRDefault="00C477C4" w:rsidP="00C477C4">
            <w:pPr>
              <w:contextualSpacing/>
              <w:jc w:val="both"/>
              <w:rPr>
                <w:ins w:id="2115" w:author="Hana Navrátilová" w:date="2019-09-24T11:10:00Z"/>
              </w:rPr>
            </w:pPr>
            <w:ins w:id="2116" w:author="Hana Navrátilová" w:date="2019-09-24T11:10:00Z">
              <w:r>
                <w:t>Efektivní komunikace: argumentace a aktivní naslouchání, verbální a neverbální dorozumívání, obsahová a vztahová rovina.</w:t>
              </w:r>
            </w:ins>
          </w:p>
          <w:p w:rsidR="00C477C4" w:rsidRDefault="00C477C4" w:rsidP="00C477C4">
            <w:pPr>
              <w:contextualSpacing/>
              <w:jc w:val="both"/>
              <w:rPr>
                <w:ins w:id="2117" w:author="Hana Navrátilová" w:date="2019-09-24T11:10:00Z"/>
              </w:rPr>
            </w:pPr>
            <w:ins w:id="2118" w:author="Hana Navrátilová" w:date="2019-09-24T11:10:00Z">
              <w:r>
                <w:t>Způsoby přijímání rozhodnutí.</w:t>
              </w:r>
            </w:ins>
          </w:p>
          <w:p w:rsidR="00C477C4" w:rsidRDefault="00C477C4" w:rsidP="00C477C4">
            <w:pPr>
              <w:contextualSpacing/>
              <w:jc w:val="both"/>
              <w:rPr>
                <w:ins w:id="2119" w:author="Hana Navrátilová" w:date="2019-09-24T11:10:00Z"/>
              </w:rPr>
            </w:pPr>
            <w:ins w:id="2120" w:author="Hana Navrátilová" w:date="2019-09-24T11:10:00Z">
              <w:r>
                <w:t>Skupinová dynamika: klima a atmosféra.</w:t>
              </w:r>
            </w:ins>
          </w:p>
          <w:p w:rsidR="00C477C4" w:rsidRDefault="00C477C4" w:rsidP="00C477C4">
            <w:pPr>
              <w:contextualSpacing/>
              <w:jc w:val="both"/>
              <w:rPr>
                <w:ins w:id="2121" w:author="Hana Navrátilová" w:date="2019-09-24T11:10:00Z"/>
              </w:rPr>
            </w:pPr>
            <w:ins w:id="2122" w:author="Hana Navrátilová" w:date="2019-09-24T11:10:00Z">
              <w:r>
                <w:t>Sociální kompetence: schopnost spolupracovat v týmu (Belbin, Adair).</w:t>
              </w:r>
            </w:ins>
          </w:p>
          <w:p w:rsidR="00C477C4" w:rsidRDefault="00C477C4" w:rsidP="00C477C4">
            <w:pPr>
              <w:contextualSpacing/>
              <w:jc w:val="both"/>
              <w:rPr>
                <w:ins w:id="2123" w:author="Hana Navrátilová" w:date="2019-09-24T11:10:00Z"/>
              </w:rPr>
            </w:pPr>
            <w:ins w:id="2124" w:author="Hana Navrátilová" w:date="2019-09-24T11:10:00Z">
              <w:r>
                <w:t>Zpětná vazba: umění ji přijímat a poskytovat.</w:t>
              </w:r>
            </w:ins>
          </w:p>
          <w:p w:rsidR="00931745" w:rsidRDefault="00C477C4" w:rsidP="00C477C4">
            <w:pPr>
              <w:jc w:val="both"/>
              <w:rPr>
                <w:ins w:id="2125" w:author="Hana Navrátilová" w:date="2019-09-24T11:10:00Z"/>
              </w:rPr>
            </w:pPr>
            <w:ins w:id="2126" w:author="Hana Navrátilová" w:date="2019-09-24T11:10:00Z">
              <w:r>
                <w:t>„Broušení pily“ jako prevence proti vyhoření.</w:t>
              </w:r>
            </w:ins>
          </w:p>
          <w:p w:rsidR="00931745" w:rsidRPr="00944A9E" w:rsidRDefault="00931745" w:rsidP="00E7344C">
            <w:pPr>
              <w:jc w:val="both"/>
            </w:pPr>
          </w:p>
        </w:tc>
      </w:tr>
      <w:tr w:rsidR="00FC47DC" w:rsidRPr="00944A9E" w:rsidTr="005560CF">
        <w:trPr>
          <w:trHeight w:val="265"/>
          <w:jc w:val="center"/>
        </w:trPr>
        <w:tc>
          <w:tcPr>
            <w:tcW w:w="4019" w:type="dxa"/>
            <w:gridSpan w:val="2"/>
            <w:tcBorders>
              <w:top w:val="nil"/>
            </w:tcBorders>
            <w:shd w:val="clear" w:color="auto" w:fill="F7CAAC"/>
          </w:tcPr>
          <w:p w:rsidR="00FC47DC" w:rsidRPr="00944A9E" w:rsidRDefault="00FC47DC" w:rsidP="00E7344C">
            <w:pPr>
              <w:jc w:val="both"/>
            </w:pPr>
            <w:r w:rsidRPr="00944A9E">
              <w:rPr>
                <w:b/>
              </w:rPr>
              <w:t>Studijní literatura a studijní pomůcky</w:t>
            </w:r>
          </w:p>
        </w:tc>
        <w:tc>
          <w:tcPr>
            <w:tcW w:w="6188" w:type="dxa"/>
            <w:gridSpan w:val="6"/>
            <w:tcBorders>
              <w:top w:val="nil"/>
              <w:bottom w:val="nil"/>
            </w:tcBorders>
          </w:tcPr>
          <w:p w:rsidR="00FC47DC" w:rsidRPr="00944A9E" w:rsidRDefault="00FC47DC" w:rsidP="00E7344C">
            <w:pPr>
              <w:jc w:val="both"/>
            </w:pPr>
          </w:p>
        </w:tc>
      </w:tr>
      <w:tr w:rsidR="00FC47DC" w:rsidRPr="00944A9E" w:rsidTr="00D41F18">
        <w:trPr>
          <w:trHeight w:val="1497"/>
          <w:jc w:val="center"/>
        </w:trPr>
        <w:tc>
          <w:tcPr>
            <w:tcW w:w="10207" w:type="dxa"/>
            <w:gridSpan w:val="8"/>
            <w:tcBorders>
              <w:top w:val="nil"/>
            </w:tcBorders>
          </w:tcPr>
          <w:p w:rsidR="00931745" w:rsidRPr="00944A9E" w:rsidRDefault="00931745" w:rsidP="00E7344C">
            <w:pPr>
              <w:jc w:val="both"/>
            </w:pPr>
          </w:p>
          <w:p w:rsidR="00FC47DC" w:rsidRPr="00944A9E" w:rsidRDefault="00FC47DC" w:rsidP="00FD256A">
            <w:pPr>
              <w:jc w:val="both"/>
              <w:rPr>
                <w:b/>
              </w:rPr>
            </w:pPr>
            <w:r w:rsidRPr="00944A9E">
              <w:rPr>
                <w:b/>
              </w:rPr>
              <w:t xml:space="preserve">Povinná literatura: </w:t>
            </w:r>
          </w:p>
          <w:p w:rsidR="00C477C4" w:rsidRDefault="00C477C4" w:rsidP="00C477C4">
            <w:pPr>
              <w:ind w:left="709" w:hanging="709"/>
              <w:jc w:val="both"/>
              <w:rPr>
                <w:ins w:id="2127" w:author="Hana Navrátilová" w:date="2019-09-24T11:10:00Z"/>
              </w:rPr>
            </w:pPr>
            <w:ins w:id="2128" w:author="Hana Navrátilová" w:date="2019-09-24T11:10:00Z">
              <w:r>
                <w:t xml:space="preserve">Covey, S. R. </w:t>
              </w:r>
            </w:ins>
            <w:moveToRangeStart w:id="2129" w:author="Hana Navrátilová" w:date="2019-09-24T11:10:00Z" w:name="move20215935"/>
            <w:moveTo w:id="2130" w:author="Hana Navrátilová" w:date="2019-09-24T11:10:00Z">
              <w:r>
                <w:t xml:space="preserve">(2014). </w:t>
              </w:r>
            </w:moveTo>
            <w:moveToRangeEnd w:id="2129"/>
            <w:del w:id="2131" w:author="Hana Navrátilová" w:date="2019-09-24T11:10:00Z">
              <w:r w:rsidR="00FC47DC" w:rsidRPr="00944A9E">
                <w:delText xml:space="preserve">Hájková. V. (2010). </w:delText>
              </w:r>
              <w:r w:rsidR="00FC47DC" w:rsidRPr="00944A9E">
                <w:rPr>
                  <w:i/>
                </w:rPr>
                <w:delText>Inkluzivní vzdělávání</w:delText>
              </w:r>
              <w:r w:rsidR="00FC47DC" w:rsidRPr="00944A9E">
                <w:delText>.</w:delText>
              </w:r>
            </w:del>
            <w:ins w:id="2132" w:author="Hana Navrátilová" w:date="2019-09-24T11:10:00Z">
              <w:r w:rsidRPr="00432220">
                <w:rPr>
                  <w:i/>
                </w:rPr>
                <w:t>7 návyků skutečně efektivních lidí: zásady osobního rozvoje, které změní váš život.</w:t>
              </w:r>
              <w:r>
                <w:t xml:space="preserve"> Praha: Management Press.</w:t>
              </w:r>
            </w:ins>
          </w:p>
          <w:p w:rsidR="00C477C4" w:rsidRPr="002F39E4" w:rsidRDefault="00C477C4" w:rsidP="002F39E4">
            <w:pPr>
              <w:ind w:left="709" w:hanging="709"/>
              <w:jc w:val="both"/>
              <w:rPr>
                <w:moveTo w:id="2133" w:author="Hana Navrátilová" w:date="2019-09-24T11:10:00Z"/>
              </w:rPr>
            </w:pPr>
            <w:ins w:id="2134" w:author="Hana Navrátilová" w:date="2019-09-24T11:10:00Z">
              <w:r w:rsidRPr="002A56B3">
                <w:t xml:space="preserve">Jirásek, I. (2019). </w:t>
              </w:r>
              <w:r w:rsidRPr="002A56B3">
                <w:rPr>
                  <w:i/>
                </w:rPr>
                <w:t>Zážitková pedagogika: teorie holistické výchovy (v přírodě a volném čase).</w:t>
              </w:r>
            </w:ins>
            <w:moveToRangeStart w:id="2135" w:author="Hana Navrátilová" w:date="2019-09-24T11:10:00Z" w:name="move20215936"/>
            <w:moveTo w:id="2136" w:author="Hana Navrátilová" w:date="2019-09-24T11:10:00Z">
              <w:r w:rsidRPr="002F39E4">
                <w:t xml:space="preserve"> </w:t>
              </w:r>
              <w:r w:rsidRPr="002A56B3">
                <w:t>Praha: Portál.</w:t>
              </w:r>
            </w:moveTo>
          </w:p>
          <w:moveToRangeEnd w:id="2135"/>
          <w:p w:rsidR="00C477C4" w:rsidRPr="002F39E4" w:rsidRDefault="00C477C4" w:rsidP="002F39E4">
            <w:pPr>
              <w:ind w:left="709" w:hanging="709"/>
              <w:jc w:val="both"/>
            </w:pPr>
            <w:ins w:id="2137" w:author="Hana Navrátilová" w:date="2019-09-24T11:10:00Z">
              <w:r w:rsidRPr="002A56B3">
                <w:t xml:space="preserve">Soják, P. </w:t>
              </w:r>
            </w:ins>
            <w:moveToRangeStart w:id="2138" w:author="Hana Navrátilová" w:date="2019-09-24T11:10:00Z" w:name="move20215937"/>
            <w:moveTo w:id="2139" w:author="Hana Navrátilová" w:date="2019-09-24T11:10:00Z">
              <w:r w:rsidRPr="002A56B3">
                <w:t xml:space="preserve">(2017). </w:t>
              </w:r>
            </w:moveTo>
            <w:moveToRangeEnd w:id="2138"/>
            <w:ins w:id="2140" w:author="Hana Navrátilová" w:date="2019-09-24T11:10:00Z">
              <w:r w:rsidRPr="002A56B3">
                <w:rPr>
                  <w:i/>
                </w:rPr>
                <w:t>Osobnostní a sociální rozvoj, aneb, Strom, mozaika a vzducholoď.</w:t>
              </w:r>
            </w:ins>
            <w:r w:rsidRPr="002A56B3">
              <w:t xml:space="preserve"> Praha: Grada.</w:t>
            </w:r>
          </w:p>
          <w:p w:rsidR="00C477C4" w:rsidRPr="002A56B3" w:rsidRDefault="00FC47DC" w:rsidP="002F39E4">
            <w:pPr>
              <w:ind w:left="709" w:hanging="709"/>
              <w:jc w:val="both"/>
            </w:pPr>
            <w:del w:id="2141" w:author="Hana Navrátilová" w:date="2019-09-24T11:10:00Z">
              <w:r w:rsidRPr="00944A9E">
                <w:delText>Kasíková, H., &amp; Straková</w:delText>
              </w:r>
            </w:del>
            <w:ins w:id="2142" w:author="Hana Navrátilová" w:date="2019-09-24T11:10:00Z">
              <w:r w:rsidR="00C477C4" w:rsidRPr="002A56B3">
                <w:t>Valenta</w:t>
              </w:r>
            </w:ins>
            <w:r w:rsidR="00C477C4" w:rsidRPr="002A56B3">
              <w:t xml:space="preserve">, J. </w:t>
            </w:r>
            <w:moveToRangeStart w:id="2143" w:author="Hana Navrátilová" w:date="2019-09-24T11:10:00Z" w:name="move20215938"/>
            <w:moveTo w:id="2144" w:author="Hana Navrátilová" w:date="2019-09-24T11:10:00Z">
              <w:r w:rsidR="00C477C4" w:rsidRPr="002A56B3">
                <w:t xml:space="preserve">(2013). </w:t>
              </w:r>
            </w:moveTo>
            <w:moveToRangeEnd w:id="2143"/>
            <w:del w:id="2145" w:author="Hana Navrátilová" w:date="2019-09-24T11:10:00Z">
              <w:r w:rsidRPr="00944A9E">
                <w:delText xml:space="preserve">(2011). </w:delText>
              </w:r>
              <w:r w:rsidRPr="00944A9E">
                <w:rPr>
                  <w:i/>
                  <w:iCs/>
                </w:rPr>
                <w:delText>Diverzita</w:delText>
              </w:r>
            </w:del>
            <w:ins w:id="2146" w:author="Hana Navrátilová" w:date="2019-09-24T11:10:00Z">
              <w:r w:rsidR="00C477C4" w:rsidRPr="002A56B3">
                <w:rPr>
                  <w:i/>
                </w:rPr>
                <w:t>Didaktika osobnostní</w:t>
              </w:r>
            </w:ins>
            <w:r w:rsidR="00C477C4" w:rsidRPr="002A56B3">
              <w:rPr>
                <w:i/>
              </w:rPr>
              <w:t xml:space="preserve"> a</w:t>
            </w:r>
            <w:del w:id="2147" w:author="Hana Navrátilová" w:date="2019-09-24T11:10:00Z">
              <w:r w:rsidRPr="00944A9E">
                <w:rPr>
                  <w:i/>
                  <w:iCs/>
                </w:rPr>
                <w:delText> diferenciace v základním vzdělávání.</w:delText>
              </w:r>
            </w:del>
            <w:ins w:id="2148" w:author="Hana Navrátilová" w:date="2019-09-24T11:10:00Z">
              <w:r w:rsidR="00C477C4" w:rsidRPr="002A56B3">
                <w:rPr>
                  <w:i/>
                </w:rPr>
                <w:t xml:space="preserve"> sociální výchovy</w:t>
              </w:r>
              <w:r w:rsidR="00C477C4" w:rsidRPr="002A56B3">
                <w:t>.</w:t>
              </w:r>
            </w:ins>
            <w:r w:rsidR="00C477C4" w:rsidRPr="002A56B3">
              <w:t xml:space="preserve"> Praha: </w:t>
            </w:r>
            <w:del w:id="2149" w:author="Hana Navrátilová" w:date="2019-09-24T11:10:00Z">
              <w:r w:rsidRPr="00944A9E">
                <w:delText xml:space="preserve">Karolinum. </w:delText>
              </w:r>
            </w:del>
            <w:ins w:id="2150" w:author="Hana Navrátilová" w:date="2019-09-24T11:10:00Z">
              <w:r w:rsidR="00C477C4" w:rsidRPr="002A56B3">
                <w:t>Grada.</w:t>
              </w:r>
            </w:ins>
          </w:p>
          <w:p w:rsidR="00FC47DC" w:rsidRPr="00944A9E" w:rsidRDefault="00FC47DC" w:rsidP="00FD256A">
            <w:pPr>
              <w:rPr>
                <w:del w:id="2151" w:author="Hana Navrátilová" w:date="2019-09-24T11:10:00Z"/>
                <w:i/>
                <w:iCs/>
              </w:rPr>
            </w:pPr>
            <w:del w:id="2152" w:author="Hana Navrátilová" w:date="2019-09-24T11:10:00Z">
              <w:r w:rsidRPr="00944A9E">
                <w:delText xml:space="preserve">Kratochvílová, J. </w:delText>
              </w:r>
            </w:del>
            <w:moveFromRangeStart w:id="2153" w:author="Hana Navrátilová" w:date="2019-09-24T11:10:00Z" w:name="move20215907"/>
            <w:moveFrom w:id="2154" w:author="Hana Navrátilová" w:date="2019-09-24T11:10:00Z">
              <w:r w:rsidR="007A338B" w:rsidRPr="007A338B">
                <w:t>(2013).</w:t>
              </w:r>
              <w:r w:rsidR="007A338B" w:rsidRPr="002F39E4">
                <w:rPr>
                  <w:b/>
                </w:rPr>
                <w:t xml:space="preserve"> </w:t>
              </w:r>
            </w:moveFrom>
            <w:moveFromRangeEnd w:id="2153"/>
            <w:del w:id="2155" w:author="Hana Navrátilová" w:date="2019-09-24T11:10:00Z">
              <w:r w:rsidRPr="00944A9E">
                <w:rPr>
                  <w:i/>
                  <w:iCs/>
                </w:rPr>
                <w:delText>Inkluzivní vzdělávání v české primární škole: teorie, praxe, výzkum.</w:delText>
              </w:r>
              <w:r w:rsidRPr="00944A9E">
                <w:delText xml:space="preserve"> Brno: Masarykova univerzita.</w:delText>
              </w:r>
            </w:del>
          </w:p>
          <w:p w:rsidR="00C477C4" w:rsidRPr="002F39E4" w:rsidRDefault="00FC47DC" w:rsidP="002F39E4">
            <w:pPr>
              <w:ind w:left="709" w:hanging="709"/>
              <w:jc w:val="both"/>
              <w:rPr>
                <w:moveFrom w:id="2156" w:author="Hana Navrátilová" w:date="2019-09-24T11:10:00Z"/>
              </w:rPr>
            </w:pPr>
            <w:del w:id="2157" w:author="Hana Navrátilová" w:date="2019-09-24T11:10:00Z">
              <w:r w:rsidRPr="00944A9E">
                <w:delText xml:space="preserve">Lechta, V. a kol. (2010). </w:delText>
              </w:r>
              <w:r w:rsidRPr="00944A9E">
                <w:rPr>
                  <w:i/>
                </w:rPr>
                <w:delText>Základy inkluzivní pedagogiky. Dítě s postižením, narušením a ohrožením ve škole.</w:delText>
              </w:r>
            </w:del>
            <w:moveFromRangeStart w:id="2158" w:author="Hana Navrátilová" w:date="2019-09-24T11:10:00Z" w:name="move20215936"/>
            <w:moveFrom w:id="2159" w:author="Hana Navrátilová" w:date="2019-09-24T11:10:00Z">
              <w:r w:rsidR="00C477C4" w:rsidRPr="002F39E4">
                <w:t xml:space="preserve"> </w:t>
              </w:r>
              <w:r w:rsidR="00C477C4" w:rsidRPr="002A56B3">
                <w:t>Praha: Portál.</w:t>
              </w:r>
            </w:moveFrom>
          </w:p>
          <w:moveFromRangeEnd w:id="2158"/>
          <w:p w:rsidR="00FC47DC" w:rsidRPr="00944A9E" w:rsidRDefault="00FC47DC" w:rsidP="00C477C4">
            <w:pPr>
              <w:jc w:val="both"/>
              <w:rPr>
                <w:b/>
              </w:rPr>
            </w:pPr>
          </w:p>
          <w:p w:rsidR="00FC47DC" w:rsidRDefault="00FC47DC" w:rsidP="00FD256A">
            <w:pPr>
              <w:jc w:val="both"/>
              <w:rPr>
                <w:b/>
              </w:rPr>
            </w:pPr>
            <w:r w:rsidRPr="00944A9E">
              <w:rPr>
                <w:b/>
              </w:rPr>
              <w:t xml:space="preserve">Doporučená literatura: </w:t>
            </w:r>
          </w:p>
          <w:p w:rsidR="00C477C4" w:rsidRPr="00C477C4" w:rsidRDefault="00FC47DC" w:rsidP="00C477C4">
            <w:pPr>
              <w:jc w:val="both"/>
              <w:rPr>
                <w:ins w:id="2160" w:author="Hana Navrátilová" w:date="2019-09-24T11:10:00Z"/>
              </w:rPr>
            </w:pPr>
            <w:del w:id="2161" w:author="Hana Navrátilová" w:date="2019-09-24T11:10:00Z">
              <w:r w:rsidRPr="00944A9E">
                <w:delText>Chvál,</w:delText>
              </w:r>
            </w:del>
            <w:ins w:id="2162" w:author="Hana Navrátilová" w:date="2019-09-24T11:10:00Z">
              <w:r w:rsidR="00C477C4" w:rsidRPr="00C477C4">
                <w:t xml:space="preserve">Adair, J. E. (1994). </w:t>
              </w:r>
              <w:r w:rsidR="00C477C4" w:rsidRPr="00C477C4">
                <w:rPr>
                  <w:i/>
                </w:rPr>
                <w:t>Vytváření efektivních týmů</w:t>
              </w:r>
              <w:r w:rsidR="00C477C4" w:rsidRPr="00C477C4">
                <w:t>. Praha: Management Press.</w:t>
              </w:r>
            </w:ins>
          </w:p>
          <w:p w:rsidR="00C477C4" w:rsidRPr="00C477C4" w:rsidRDefault="00C477C4" w:rsidP="002F39E4">
            <w:pPr>
              <w:jc w:val="both"/>
            </w:pPr>
            <w:ins w:id="2163" w:author="Hana Navrátilová" w:date="2019-09-24T11:10:00Z">
              <w:r w:rsidRPr="00C477C4">
                <w:t>Belbin, R.</w:t>
              </w:r>
            </w:ins>
            <w:r w:rsidRPr="00C477C4">
              <w:t xml:space="preserve"> M. </w:t>
            </w:r>
            <w:del w:id="2164" w:author="Hana Navrátilová" w:date="2019-09-24T11:10:00Z">
              <w:r w:rsidR="00FC47DC" w:rsidRPr="00944A9E">
                <w:delText>a kol.(</w:delText>
              </w:r>
            </w:del>
            <w:ins w:id="2165" w:author="Hana Navrátilová" w:date="2019-09-24T11:10:00Z">
              <w:r w:rsidRPr="00C477C4">
                <w:t>(</w:t>
              </w:r>
            </w:ins>
            <w:r w:rsidRPr="00C477C4">
              <w:t xml:space="preserve">2012). </w:t>
            </w:r>
            <w:del w:id="2166" w:author="Hana Navrátilová" w:date="2019-09-24T11:10:00Z">
              <w:r w:rsidR="00FC47DC" w:rsidRPr="00944A9E">
                <w:rPr>
                  <w:i/>
                </w:rPr>
                <w:delText>Školy na cestě ke kvalitě.</w:delText>
              </w:r>
            </w:del>
            <w:ins w:id="2167" w:author="Hana Navrátilová" w:date="2019-09-24T11:10:00Z">
              <w:r w:rsidRPr="00C477C4">
                <w:rPr>
                  <w:i/>
                </w:rPr>
                <w:t>Týmové role v práci</w:t>
              </w:r>
              <w:r w:rsidRPr="00C477C4">
                <w:t>.</w:t>
              </w:r>
            </w:ins>
            <w:r w:rsidRPr="00C477C4">
              <w:t xml:space="preserve"> Praha: </w:t>
            </w:r>
            <w:del w:id="2168" w:author="Hana Navrátilová" w:date="2019-09-24T11:10:00Z">
              <w:r w:rsidR="00FC47DC" w:rsidRPr="00944A9E">
                <w:delText>NÚV</w:delText>
              </w:r>
            </w:del>
            <w:ins w:id="2169" w:author="Hana Navrátilová" w:date="2019-09-24T11:10:00Z">
              <w:r w:rsidRPr="00C477C4">
                <w:t>Wolters Kluwer</w:t>
              </w:r>
            </w:ins>
            <w:r w:rsidRPr="00C477C4">
              <w:t>.</w:t>
            </w:r>
          </w:p>
          <w:p w:rsidR="00FC47DC" w:rsidRPr="00944A9E" w:rsidRDefault="00FC47DC" w:rsidP="00FD256A">
            <w:pPr>
              <w:shd w:val="clear" w:color="auto" w:fill="FFFFFF"/>
              <w:rPr>
                <w:del w:id="2170" w:author="Hana Navrátilová" w:date="2019-09-24T11:10:00Z"/>
              </w:rPr>
            </w:pPr>
            <w:del w:id="2171" w:author="Hana Navrátilová" w:date="2019-09-24T11:10:00Z">
              <w:r w:rsidRPr="00944A9E">
                <w:rPr>
                  <w:lang w:eastAsia="ja-JP"/>
                </w:rPr>
                <w:delText xml:space="preserve">Polechová, P. (2005). </w:delText>
              </w:r>
              <w:r w:rsidRPr="00944A9E">
                <w:rPr>
                  <w:i/>
                  <w:iCs/>
                </w:rPr>
                <w:delText xml:space="preserve">Jak se dělá „Škola pro všechny“. </w:delText>
              </w:r>
              <w:r w:rsidRPr="00944A9E">
                <w:delText>Kladno: Aisis.</w:delText>
              </w:r>
            </w:del>
          </w:p>
          <w:p w:rsidR="00C477C4" w:rsidRPr="00C477C4" w:rsidRDefault="00FC47DC" w:rsidP="00C477C4">
            <w:pPr>
              <w:jc w:val="both"/>
              <w:rPr>
                <w:ins w:id="2172" w:author="Hana Navrátilová" w:date="2019-09-24T11:10:00Z"/>
              </w:rPr>
            </w:pPr>
            <w:del w:id="2173" w:author="Hana Navrátilová" w:date="2019-09-24T11:10:00Z">
              <w:r w:rsidRPr="00944A9E">
                <w:delText xml:space="preserve">Průcha, J. (2004). </w:delText>
              </w:r>
              <w:r w:rsidRPr="00944A9E">
                <w:rPr>
                  <w:i/>
                </w:rPr>
                <w:delText>Alternativní školy</w:delText>
              </w:r>
            </w:del>
            <w:ins w:id="2174" w:author="Hana Navrátilová" w:date="2019-09-24T11:10:00Z">
              <w:r w:rsidR="00C477C4" w:rsidRPr="00C477C4">
                <w:t xml:space="preserve">Bílý, J. (2007). </w:t>
              </w:r>
              <w:r w:rsidR="00C477C4" w:rsidRPr="00C477C4">
                <w:rPr>
                  <w:i/>
                </w:rPr>
                <w:t>Úžasná síla celku: organizační, podnikové a experimentální konstelace.</w:t>
              </w:r>
              <w:r w:rsidR="00C477C4" w:rsidRPr="00C477C4">
                <w:t xml:space="preserve"> Praha: Pragma.</w:t>
              </w:r>
            </w:ins>
          </w:p>
          <w:p w:rsidR="00C477C4" w:rsidRPr="00C477C4" w:rsidRDefault="00C477C4" w:rsidP="00C477C4">
            <w:pPr>
              <w:jc w:val="both"/>
              <w:rPr>
                <w:ins w:id="2175" w:author="Hana Navrátilová" w:date="2019-09-24T11:10:00Z"/>
              </w:rPr>
            </w:pPr>
            <w:ins w:id="2176" w:author="Hana Navrátilová" w:date="2019-09-24T11:10:00Z">
              <w:r w:rsidRPr="00C477C4">
                <w:t xml:space="preserve">Čakrt, M. (2010). </w:t>
              </w:r>
              <w:r w:rsidRPr="00C477C4">
                <w:rPr>
                  <w:i/>
                </w:rPr>
                <w:t>Typologie osobnosti: volba povolání, kariéra</w:t>
              </w:r>
            </w:ins>
            <w:r w:rsidRPr="00C477C4">
              <w:rPr>
                <w:i/>
              </w:rPr>
              <w:t xml:space="preserve"> a</w:t>
            </w:r>
            <w:ins w:id="2177" w:author="Hana Navrátilová" w:date="2019-09-24T11:10:00Z">
              <w:r w:rsidRPr="00C477C4">
                <w:rPr>
                  <w:i/>
                </w:rPr>
                <w:t xml:space="preserve"> profesní úspěch.</w:t>
              </w:r>
              <w:r w:rsidRPr="00C477C4">
                <w:t xml:space="preserve"> Praha: Management Press.</w:t>
              </w:r>
            </w:ins>
          </w:p>
          <w:p w:rsidR="00C477C4" w:rsidRPr="00C477C4" w:rsidRDefault="00C477C4" w:rsidP="00C477C4">
            <w:pPr>
              <w:jc w:val="both"/>
              <w:rPr>
                <w:ins w:id="2178" w:author="Hana Navrátilová" w:date="2019-09-24T11:10:00Z"/>
              </w:rPr>
            </w:pPr>
            <w:ins w:id="2179" w:author="Hana Navrátilová" w:date="2019-09-24T11:10:00Z">
              <w:r w:rsidRPr="00C477C4">
                <w:t xml:space="preserve">Jung, C. G. (1997). </w:t>
              </w:r>
              <w:r w:rsidRPr="00C477C4">
                <w:rPr>
                  <w:i/>
                </w:rPr>
                <w:t>Archetypy a nevědomí</w:t>
              </w:r>
              <w:r w:rsidRPr="00C477C4">
                <w:t xml:space="preserve"> (E. Bosáková, K. Černá, &amp; J. Černý, Trans.  Vol. II.). Brno: Nakladatelství Tomáše Janečka.</w:t>
              </w:r>
            </w:ins>
          </w:p>
          <w:p w:rsidR="00C477C4" w:rsidRPr="00C477C4" w:rsidRDefault="00C477C4" w:rsidP="00C477C4">
            <w:pPr>
              <w:jc w:val="both"/>
              <w:rPr>
                <w:ins w:id="2180" w:author="Hana Navrátilová" w:date="2019-09-24T11:10:00Z"/>
              </w:rPr>
            </w:pPr>
            <w:ins w:id="2181" w:author="Hana Navrátilová" w:date="2019-09-24T11:10:00Z">
              <w:r w:rsidRPr="00C477C4">
                <w:t xml:space="preserve">Macků, R. </w:t>
              </w:r>
            </w:ins>
            <w:moveToRangeStart w:id="2182" w:author="Hana Navrátilová" w:date="2019-09-24T11:10:00Z" w:name="move20215939"/>
            <w:moveTo w:id="2183" w:author="Hana Navrátilová" w:date="2019-09-24T11:10:00Z">
              <w:r w:rsidRPr="00C477C4">
                <w:t xml:space="preserve">(2015). </w:t>
              </w:r>
            </w:moveTo>
            <w:moveToRangeEnd w:id="2182"/>
            <w:del w:id="2184" w:author="Hana Navrátilová" w:date="2019-09-24T11:10:00Z">
              <w:r w:rsidR="00FC47DC" w:rsidRPr="00944A9E">
                <w:rPr>
                  <w:i/>
                </w:rPr>
                <w:delText> inovace ve vzdělávání</w:delText>
              </w:r>
              <w:r w:rsidR="00FC47DC" w:rsidRPr="00944A9E">
                <w:delText>.</w:delText>
              </w:r>
            </w:del>
            <w:ins w:id="2185" w:author="Hana Navrátilová" w:date="2019-09-24T11:10:00Z">
              <w:r w:rsidRPr="00C477C4">
                <w:rPr>
                  <w:i/>
                </w:rPr>
                <w:t>Instantní, nebo skutečné řešení problému?</w:t>
              </w:r>
              <w:r w:rsidRPr="00C477C4">
                <w:t xml:space="preserve"> Zlín: Radim Bačuvčík - VeRBuM.</w:t>
              </w:r>
            </w:ins>
          </w:p>
          <w:p w:rsidR="00C477C4" w:rsidRPr="00C477C4" w:rsidRDefault="00C477C4" w:rsidP="002F39E4">
            <w:pPr>
              <w:jc w:val="both"/>
            </w:pPr>
            <w:ins w:id="2186" w:author="Hana Navrátilová" w:date="2019-09-24T11:10:00Z">
              <w:r w:rsidRPr="00C477C4">
                <w:t xml:space="preserve">Maslow, A. H. (2014). </w:t>
              </w:r>
              <w:r w:rsidRPr="00C477C4">
                <w:rPr>
                  <w:i/>
                </w:rPr>
                <w:t>O psychologii bytí</w:t>
              </w:r>
              <w:r w:rsidRPr="00C477C4">
                <w:t xml:space="preserve"> (H. Antonínová, Trans.).</w:t>
              </w:r>
            </w:ins>
            <w:r w:rsidRPr="00C477C4">
              <w:t xml:space="preserve"> Praha: Portál.</w:t>
            </w:r>
          </w:p>
          <w:p w:rsidR="00931745" w:rsidRDefault="00C477C4" w:rsidP="00C477C4">
            <w:pPr>
              <w:jc w:val="both"/>
              <w:rPr>
                <w:ins w:id="2187" w:author="Hana Navrátilová" w:date="2019-09-24T11:10:00Z"/>
              </w:rPr>
            </w:pPr>
            <w:ins w:id="2188" w:author="Hana Navrátilová" w:date="2019-09-24T11:10:00Z">
              <w:r w:rsidRPr="00C477C4">
                <w:t xml:space="preserve">Zimbardo, P. (2017). </w:t>
              </w:r>
              <w:r w:rsidRPr="00C477C4">
                <w:rPr>
                  <w:i/>
                </w:rPr>
                <w:t>Luciferův efekt: Jak se z dobrých lidí stávají lidé zlí.</w:t>
              </w:r>
              <w:r w:rsidRPr="00C477C4">
                <w:t xml:space="preserve"> Praha: Academia.</w:t>
              </w:r>
            </w:ins>
          </w:p>
          <w:p w:rsidR="00931745" w:rsidRPr="00944A9E" w:rsidRDefault="00931745" w:rsidP="002F39E4">
            <w:pPr>
              <w:shd w:val="clear" w:color="auto" w:fill="FFFFFF"/>
            </w:pPr>
          </w:p>
        </w:tc>
      </w:tr>
      <w:tr w:rsidR="00FC47DC" w:rsidRPr="00944A9E" w:rsidTr="00D41F18">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FC47DC" w:rsidRPr="00944A9E" w:rsidRDefault="00FC47DC" w:rsidP="00E7344C">
            <w:pPr>
              <w:jc w:val="center"/>
              <w:rPr>
                <w:b/>
              </w:rPr>
            </w:pPr>
            <w:r w:rsidRPr="00944A9E">
              <w:rPr>
                <w:b/>
              </w:rPr>
              <w:t>Informace ke kombinované nebo distanční formě</w:t>
            </w:r>
          </w:p>
        </w:tc>
      </w:tr>
      <w:tr w:rsidR="00FC47DC" w:rsidRPr="00944A9E" w:rsidTr="005560CF">
        <w:trPr>
          <w:jc w:val="center"/>
        </w:trPr>
        <w:tc>
          <w:tcPr>
            <w:tcW w:w="5360" w:type="dxa"/>
            <w:gridSpan w:val="3"/>
            <w:tcBorders>
              <w:top w:val="single" w:sz="2" w:space="0" w:color="auto"/>
            </w:tcBorders>
            <w:shd w:val="clear" w:color="auto" w:fill="F7CAAC"/>
          </w:tcPr>
          <w:p w:rsidR="00FC47DC" w:rsidRPr="00944A9E" w:rsidRDefault="00FC47DC" w:rsidP="00E7344C">
            <w:pPr>
              <w:jc w:val="both"/>
            </w:pPr>
            <w:r w:rsidRPr="00944A9E">
              <w:rPr>
                <w:b/>
              </w:rPr>
              <w:t>Rozsah konzultací (soustředění)</w:t>
            </w:r>
          </w:p>
        </w:tc>
        <w:tc>
          <w:tcPr>
            <w:tcW w:w="681" w:type="dxa"/>
            <w:tcBorders>
              <w:top w:val="single" w:sz="2" w:space="0" w:color="auto"/>
            </w:tcBorders>
          </w:tcPr>
          <w:p w:rsidR="00FC47DC" w:rsidRPr="00944A9E" w:rsidRDefault="00FC47DC" w:rsidP="00E7344C">
            <w:pPr>
              <w:jc w:val="both"/>
            </w:pPr>
          </w:p>
        </w:tc>
        <w:tc>
          <w:tcPr>
            <w:tcW w:w="4166" w:type="dxa"/>
            <w:gridSpan w:val="4"/>
            <w:tcBorders>
              <w:top w:val="single" w:sz="2" w:space="0" w:color="auto"/>
            </w:tcBorders>
            <w:shd w:val="clear" w:color="auto" w:fill="F7CAAC"/>
          </w:tcPr>
          <w:p w:rsidR="00FC47DC" w:rsidRPr="00944A9E" w:rsidRDefault="00FC47DC" w:rsidP="00E7344C">
            <w:pPr>
              <w:jc w:val="both"/>
              <w:rPr>
                <w:b/>
              </w:rPr>
            </w:pPr>
            <w:r w:rsidRPr="00944A9E">
              <w:rPr>
                <w:b/>
              </w:rPr>
              <w:t xml:space="preserve">hodin </w:t>
            </w:r>
          </w:p>
        </w:tc>
      </w:tr>
      <w:tr w:rsidR="00FC47DC" w:rsidRPr="00944A9E" w:rsidTr="00D41F18">
        <w:trPr>
          <w:jc w:val="center"/>
        </w:trPr>
        <w:tc>
          <w:tcPr>
            <w:tcW w:w="10207" w:type="dxa"/>
            <w:gridSpan w:val="8"/>
            <w:shd w:val="clear" w:color="auto" w:fill="F7CAAC"/>
          </w:tcPr>
          <w:p w:rsidR="00FC47DC" w:rsidRPr="00944A9E" w:rsidRDefault="00FC47DC" w:rsidP="00E7344C">
            <w:pPr>
              <w:jc w:val="both"/>
              <w:rPr>
                <w:b/>
              </w:rPr>
            </w:pPr>
            <w:r w:rsidRPr="00944A9E">
              <w:rPr>
                <w:b/>
              </w:rPr>
              <w:t>Informace o způsobu kontaktu s vyučujícím</w:t>
            </w:r>
          </w:p>
        </w:tc>
      </w:tr>
      <w:tr w:rsidR="00FC47DC" w:rsidRPr="00944A9E" w:rsidTr="002F39E4">
        <w:trPr>
          <w:trHeight w:val="553"/>
          <w:jc w:val="center"/>
        </w:trPr>
        <w:tc>
          <w:tcPr>
            <w:tcW w:w="10207" w:type="dxa"/>
            <w:gridSpan w:val="8"/>
          </w:tcPr>
          <w:p w:rsidR="00931745" w:rsidRPr="00944A9E" w:rsidRDefault="00931745" w:rsidP="00E7344C">
            <w:pPr>
              <w:jc w:val="both"/>
            </w:pPr>
          </w:p>
        </w:tc>
      </w:tr>
    </w:tbl>
    <w:p w:rsidR="00BF2D35" w:rsidRDefault="00BF2D35">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53"/>
        <w:gridCol w:w="566"/>
        <w:gridCol w:w="1133"/>
        <w:gridCol w:w="889"/>
        <w:gridCol w:w="815"/>
        <w:gridCol w:w="2155"/>
        <w:gridCol w:w="539"/>
        <w:gridCol w:w="657"/>
      </w:tblGrid>
      <w:tr w:rsidR="00FC47DC" w:rsidRPr="00944A9E" w:rsidTr="00D41F18">
        <w:trPr>
          <w:jc w:val="center"/>
        </w:trPr>
        <w:tc>
          <w:tcPr>
            <w:tcW w:w="10207" w:type="dxa"/>
            <w:gridSpan w:val="8"/>
            <w:tcBorders>
              <w:bottom w:val="double" w:sz="4" w:space="0" w:color="auto"/>
            </w:tcBorders>
            <w:shd w:val="clear" w:color="auto" w:fill="BDD6EE"/>
          </w:tcPr>
          <w:p w:rsidR="00FC47DC" w:rsidRPr="00944A9E" w:rsidRDefault="00FC47DC" w:rsidP="00E7344C">
            <w:pPr>
              <w:jc w:val="both"/>
              <w:rPr>
                <w:b/>
                <w:sz w:val="28"/>
                <w:szCs w:val="28"/>
              </w:rPr>
            </w:pPr>
            <w:r w:rsidRPr="00944A9E">
              <w:br w:type="page"/>
            </w:r>
            <w:r w:rsidRPr="00944A9E">
              <w:rPr>
                <w:b/>
                <w:sz w:val="28"/>
                <w:szCs w:val="28"/>
              </w:rPr>
              <w:t>B-III – Charakteristika studijního předmětu</w:t>
            </w:r>
          </w:p>
        </w:tc>
      </w:tr>
      <w:tr w:rsidR="00FC47DC" w:rsidRPr="00944A9E" w:rsidTr="005560CF">
        <w:trPr>
          <w:jc w:val="center"/>
        </w:trPr>
        <w:tc>
          <w:tcPr>
            <w:tcW w:w="3453" w:type="dxa"/>
            <w:tcBorders>
              <w:top w:val="double" w:sz="4" w:space="0" w:color="auto"/>
            </w:tcBorders>
            <w:shd w:val="clear" w:color="auto" w:fill="F7CAAC"/>
          </w:tcPr>
          <w:p w:rsidR="00FC47DC" w:rsidRPr="00944A9E" w:rsidRDefault="00FC47DC" w:rsidP="00E7344C">
            <w:pPr>
              <w:jc w:val="both"/>
              <w:rPr>
                <w:b/>
              </w:rPr>
            </w:pPr>
            <w:r w:rsidRPr="00944A9E">
              <w:rPr>
                <w:b/>
              </w:rPr>
              <w:t>Název studijního předmětu</w:t>
            </w:r>
          </w:p>
        </w:tc>
        <w:tc>
          <w:tcPr>
            <w:tcW w:w="6754" w:type="dxa"/>
            <w:gridSpan w:val="7"/>
            <w:tcBorders>
              <w:top w:val="double" w:sz="4" w:space="0" w:color="auto"/>
            </w:tcBorders>
          </w:tcPr>
          <w:p w:rsidR="00FC47DC" w:rsidRPr="00944A9E" w:rsidRDefault="00FC47DC" w:rsidP="00E7344C">
            <w:r w:rsidRPr="00944A9E">
              <w:t>Český jazyk ke SZZ</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Typ předmětu</w:t>
            </w:r>
          </w:p>
        </w:tc>
        <w:tc>
          <w:tcPr>
            <w:tcW w:w="3403" w:type="dxa"/>
            <w:gridSpan w:val="4"/>
          </w:tcPr>
          <w:p w:rsidR="00FC47DC" w:rsidRPr="00944A9E" w:rsidRDefault="00FC47DC" w:rsidP="00E7344C">
            <w:pPr>
              <w:jc w:val="both"/>
            </w:pPr>
            <w:r w:rsidRPr="00944A9E">
              <w:t>povinný, PZ</w:t>
            </w:r>
          </w:p>
        </w:tc>
        <w:tc>
          <w:tcPr>
            <w:tcW w:w="2694" w:type="dxa"/>
            <w:gridSpan w:val="2"/>
            <w:shd w:val="clear" w:color="auto" w:fill="F7CAAC"/>
          </w:tcPr>
          <w:p w:rsidR="00FC47DC" w:rsidRPr="00944A9E" w:rsidRDefault="00FC47DC" w:rsidP="00E7344C">
            <w:pPr>
              <w:jc w:val="both"/>
            </w:pPr>
            <w:r w:rsidRPr="00944A9E">
              <w:rPr>
                <w:b/>
              </w:rPr>
              <w:t>doporučený ročník / semestr</w:t>
            </w:r>
          </w:p>
        </w:tc>
        <w:tc>
          <w:tcPr>
            <w:tcW w:w="657" w:type="dxa"/>
          </w:tcPr>
          <w:p w:rsidR="00FC47DC" w:rsidRPr="00944A9E" w:rsidRDefault="00FC47DC" w:rsidP="00E7344C">
            <w:pPr>
              <w:jc w:val="both"/>
            </w:pPr>
            <w:r w:rsidRPr="00944A9E">
              <w:t>5/LS</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Rozsah studijního předmětu</w:t>
            </w:r>
          </w:p>
        </w:tc>
        <w:tc>
          <w:tcPr>
            <w:tcW w:w="1699" w:type="dxa"/>
            <w:gridSpan w:val="2"/>
          </w:tcPr>
          <w:p w:rsidR="00FC47DC" w:rsidRPr="00944A9E" w:rsidRDefault="00FC47DC" w:rsidP="00E7344C">
            <w:pPr>
              <w:jc w:val="both"/>
            </w:pPr>
            <w:r w:rsidRPr="00944A9E">
              <w:t>14s</w:t>
            </w:r>
          </w:p>
        </w:tc>
        <w:tc>
          <w:tcPr>
            <w:tcW w:w="889" w:type="dxa"/>
            <w:shd w:val="clear" w:color="auto" w:fill="F7CAAC"/>
          </w:tcPr>
          <w:p w:rsidR="00FC47DC" w:rsidRPr="00944A9E" w:rsidRDefault="00FC47DC" w:rsidP="00E7344C">
            <w:pPr>
              <w:jc w:val="both"/>
              <w:rPr>
                <w:b/>
              </w:rPr>
            </w:pPr>
            <w:r w:rsidRPr="00944A9E">
              <w:rPr>
                <w:b/>
              </w:rPr>
              <w:t xml:space="preserve">hod. </w:t>
            </w:r>
          </w:p>
        </w:tc>
        <w:tc>
          <w:tcPr>
            <w:tcW w:w="815" w:type="dxa"/>
          </w:tcPr>
          <w:p w:rsidR="00FC47DC" w:rsidRPr="00944A9E" w:rsidRDefault="00FC47DC" w:rsidP="00E7344C">
            <w:pPr>
              <w:jc w:val="both"/>
            </w:pPr>
            <w:r w:rsidRPr="00944A9E">
              <w:t>14</w:t>
            </w:r>
          </w:p>
        </w:tc>
        <w:tc>
          <w:tcPr>
            <w:tcW w:w="2155" w:type="dxa"/>
            <w:shd w:val="clear" w:color="auto" w:fill="F7CAAC"/>
          </w:tcPr>
          <w:p w:rsidR="00FC47DC" w:rsidRPr="00944A9E" w:rsidRDefault="00FC47DC" w:rsidP="00E7344C">
            <w:pPr>
              <w:jc w:val="both"/>
              <w:rPr>
                <w:b/>
              </w:rPr>
            </w:pPr>
            <w:r w:rsidRPr="00944A9E">
              <w:rPr>
                <w:b/>
              </w:rPr>
              <w:t>kreditů</w:t>
            </w:r>
          </w:p>
        </w:tc>
        <w:tc>
          <w:tcPr>
            <w:tcW w:w="1196" w:type="dxa"/>
            <w:gridSpan w:val="2"/>
          </w:tcPr>
          <w:p w:rsidR="00FC47DC" w:rsidRPr="00944A9E" w:rsidRDefault="00FC47DC" w:rsidP="00E7344C">
            <w:pPr>
              <w:jc w:val="both"/>
            </w:pPr>
            <w:r w:rsidRPr="00944A9E">
              <w:t>2</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Prerekvizity, korekvizity, ekvivalence</w:t>
            </w:r>
          </w:p>
        </w:tc>
        <w:tc>
          <w:tcPr>
            <w:tcW w:w="6754" w:type="dxa"/>
            <w:gridSpan w:val="7"/>
          </w:tcPr>
          <w:p w:rsidR="00FC47DC" w:rsidRPr="00944A9E" w:rsidRDefault="00FC47DC" w:rsidP="00E7344C">
            <w:pPr>
              <w:jc w:val="both"/>
            </w:pP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Způsob ověření studijních výsledků</w:t>
            </w:r>
          </w:p>
        </w:tc>
        <w:tc>
          <w:tcPr>
            <w:tcW w:w="3403" w:type="dxa"/>
            <w:gridSpan w:val="4"/>
          </w:tcPr>
          <w:p w:rsidR="00FC47DC" w:rsidRPr="00944A9E" w:rsidRDefault="00FC47DC" w:rsidP="00E7344C">
            <w:pPr>
              <w:jc w:val="both"/>
            </w:pPr>
            <w:r w:rsidRPr="00944A9E">
              <w:t>zápočet</w:t>
            </w:r>
          </w:p>
        </w:tc>
        <w:tc>
          <w:tcPr>
            <w:tcW w:w="2155" w:type="dxa"/>
            <w:shd w:val="clear" w:color="auto" w:fill="F7CAAC"/>
          </w:tcPr>
          <w:p w:rsidR="00FC47DC" w:rsidRPr="00944A9E" w:rsidRDefault="00FC47DC" w:rsidP="00E7344C">
            <w:pPr>
              <w:jc w:val="both"/>
              <w:rPr>
                <w:b/>
              </w:rPr>
            </w:pPr>
            <w:r w:rsidRPr="00944A9E">
              <w:rPr>
                <w:b/>
              </w:rPr>
              <w:t>Forma výuky</w:t>
            </w:r>
          </w:p>
        </w:tc>
        <w:tc>
          <w:tcPr>
            <w:tcW w:w="1196" w:type="dxa"/>
            <w:gridSpan w:val="2"/>
          </w:tcPr>
          <w:p w:rsidR="00FC47DC" w:rsidRPr="00944A9E" w:rsidRDefault="00FC47DC" w:rsidP="00E7344C">
            <w:pPr>
              <w:jc w:val="both"/>
            </w:pPr>
            <w:r w:rsidRPr="00944A9E">
              <w:t>seminář</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Forma způsobu ověření studijních výsledků a další požadavky na studenta</w:t>
            </w:r>
          </w:p>
        </w:tc>
        <w:tc>
          <w:tcPr>
            <w:tcW w:w="6754" w:type="dxa"/>
            <w:gridSpan w:val="7"/>
            <w:tcBorders>
              <w:bottom w:val="nil"/>
            </w:tcBorders>
          </w:tcPr>
          <w:p w:rsidR="00FC47DC" w:rsidRPr="00944A9E" w:rsidRDefault="00FC47DC" w:rsidP="00E7344C">
            <w:pPr>
              <w:jc w:val="both"/>
            </w:pPr>
            <w:r w:rsidRPr="00944A9E">
              <w:t>Docházka (80% účast na výuce).</w:t>
            </w:r>
          </w:p>
          <w:p w:rsidR="00FC47DC" w:rsidRPr="00944A9E" w:rsidRDefault="00FC47DC" w:rsidP="00E7344C">
            <w:pPr>
              <w:jc w:val="both"/>
            </w:pPr>
            <w:r w:rsidRPr="00944A9E">
              <w:t>Zpracování seminární práce na téma zadané vyučujícím.</w:t>
            </w:r>
          </w:p>
        </w:tc>
      </w:tr>
      <w:tr w:rsidR="00FC47DC" w:rsidRPr="00944A9E" w:rsidTr="00D41F18">
        <w:trPr>
          <w:trHeight w:val="554"/>
          <w:jc w:val="center"/>
        </w:trPr>
        <w:tc>
          <w:tcPr>
            <w:tcW w:w="10207" w:type="dxa"/>
            <w:gridSpan w:val="8"/>
            <w:tcBorders>
              <w:top w:val="nil"/>
            </w:tcBorders>
          </w:tcPr>
          <w:p w:rsidR="00FC47DC" w:rsidRPr="00944A9E" w:rsidRDefault="00FC47DC" w:rsidP="00E7344C">
            <w:pPr>
              <w:jc w:val="both"/>
            </w:pPr>
          </w:p>
        </w:tc>
      </w:tr>
      <w:tr w:rsidR="00FC47DC" w:rsidRPr="00944A9E" w:rsidTr="005560CF">
        <w:trPr>
          <w:trHeight w:val="197"/>
          <w:jc w:val="center"/>
        </w:trPr>
        <w:tc>
          <w:tcPr>
            <w:tcW w:w="3453" w:type="dxa"/>
            <w:tcBorders>
              <w:top w:val="nil"/>
            </w:tcBorders>
            <w:shd w:val="clear" w:color="auto" w:fill="F7CAAC"/>
          </w:tcPr>
          <w:p w:rsidR="00FC47DC" w:rsidRPr="00944A9E" w:rsidRDefault="00FC47DC" w:rsidP="00E7344C">
            <w:pPr>
              <w:jc w:val="both"/>
              <w:rPr>
                <w:b/>
              </w:rPr>
            </w:pPr>
            <w:r w:rsidRPr="00944A9E">
              <w:rPr>
                <w:b/>
              </w:rPr>
              <w:t>Garant předmětu</w:t>
            </w:r>
          </w:p>
        </w:tc>
        <w:tc>
          <w:tcPr>
            <w:tcW w:w="6754" w:type="dxa"/>
            <w:gridSpan w:val="7"/>
            <w:tcBorders>
              <w:top w:val="nil"/>
            </w:tcBorders>
          </w:tcPr>
          <w:p w:rsidR="00FC47DC" w:rsidRPr="00944A9E" w:rsidRDefault="00FC47DC" w:rsidP="00E7344C">
            <w:pPr>
              <w:jc w:val="both"/>
            </w:pPr>
            <w:del w:id="2189" w:author="Hana Navrátilová" w:date="2019-09-24T11:10:00Z">
              <w:r w:rsidRPr="00944A9E">
                <w:delText>Mgr</w:delText>
              </w:r>
            </w:del>
            <w:ins w:id="2190" w:author="Hana Navrátilová" w:date="2019-09-24T11:10:00Z">
              <w:r w:rsidR="005D75EF">
                <w:t>PhDr</w:t>
              </w:r>
            </w:ins>
            <w:r w:rsidRPr="00944A9E">
              <w:t>. Hana Navrátilová</w:t>
            </w:r>
            <w:ins w:id="2191" w:author="Hana Navrátilová" w:date="2019-09-24T11:10:00Z">
              <w:r w:rsidR="005D75EF">
                <w:t>, Ph.D.</w:t>
              </w:r>
            </w:ins>
          </w:p>
        </w:tc>
      </w:tr>
      <w:tr w:rsidR="00FC47DC" w:rsidRPr="00944A9E" w:rsidTr="005560CF">
        <w:trPr>
          <w:trHeight w:val="543"/>
          <w:jc w:val="center"/>
        </w:trPr>
        <w:tc>
          <w:tcPr>
            <w:tcW w:w="3453" w:type="dxa"/>
            <w:tcBorders>
              <w:top w:val="nil"/>
            </w:tcBorders>
            <w:shd w:val="clear" w:color="auto" w:fill="F7CAAC"/>
          </w:tcPr>
          <w:p w:rsidR="00FC47DC" w:rsidRPr="00944A9E" w:rsidRDefault="00FC47DC" w:rsidP="00E7344C">
            <w:pPr>
              <w:jc w:val="both"/>
              <w:rPr>
                <w:b/>
              </w:rPr>
            </w:pPr>
            <w:r w:rsidRPr="00944A9E">
              <w:rPr>
                <w:b/>
              </w:rPr>
              <w:t>Zapojení garanta do výuky předmětu</w:t>
            </w:r>
          </w:p>
        </w:tc>
        <w:tc>
          <w:tcPr>
            <w:tcW w:w="6754" w:type="dxa"/>
            <w:gridSpan w:val="7"/>
            <w:tcBorders>
              <w:top w:val="nil"/>
            </w:tcBorders>
          </w:tcPr>
          <w:p w:rsidR="00FC47DC" w:rsidRPr="00944A9E" w:rsidRDefault="00FC47DC" w:rsidP="00E7344C">
            <w:pPr>
              <w:jc w:val="both"/>
            </w:pPr>
            <w:r w:rsidRPr="00944A9E">
              <w:t>vede seminář</w:t>
            </w: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Vyučující</w:t>
            </w:r>
          </w:p>
        </w:tc>
        <w:tc>
          <w:tcPr>
            <w:tcW w:w="6754" w:type="dxa"/>
            <w:gridSpan w:val="7"/>
            <w:tcBorders>
              <w:bottom w:val="nil"/>
            </w:tcBorders>
            <w:shd w:val="clear" w:color="auto" w:fill="auto"/>
          </w:tcPr>
          <w:p w:rsidR="00FC47DC" w:rsidRPr="00944A9E" w:rsidRDefault="00FC47DC" w:rsidP="00E7344C">
            <w:pPr>
              <w:jc w:val="both"/>
            </w:pPr>
            <w:del w:id="2192" w:author="Hana Navrátilová" w:date="2019-09-24T11:10:00Z">
              <w:r w:rsidRPr="00944A9E">
                <w:delText>Mgr</w:delText>
              </w:r>
            </w:del>
            <w:ins w:id="2193" w:author="Hana Navrátilová" w:date="2019-09-24T11:10:00Z">
              <w:r w:rsidR="005D75EF">
                <w:t>PhDr</w:t>
              </w:r>
            </w:ins>
            <w:r w:rsidR="005D75EF" w:rsidRPr="00944A9E">
              <w:t>. Hana Navrátilová</w:t>
            </w:r>
            <w:ins w:id="2194" w:author="Hana Navrátilová" w:date="2019-09-24T11:10:00Z">
              <w:r w:rsidR="005D75EF">
                <w:t>, Ph.D.</w:t>
              </w:r>
            </w:ins>
            <w:r w:rsidR="005D75EF" w:rsidRPr="00944A9E">
              <w:t xml:space="preserve"> </w:t>
            </w:r>
            <w:r w:rsidRPr="00944A9E">
              <w:t>(100%)</w:t>
            </w:r>
          </w:p>
        </w:tc>
      </w:tr>
      <w:tr w:rsidR="00944A9E" w:rsidRPr="00944A9E" w:rsidTr="00D41F18">
        <w:trPr>
          <w:trHeight w:val="155"/>
          <w:jc w:val="center"/>
        </w:trPr>
        <w:tc>
          <w:tcPr>
            <w:tcW w:w="10207" w:type="dxa"/>
            <w:gridSpan w:val="8"/>
            <w:tcBorders>
              <w:top w:val="nil"/>
            </w:tcBorders>
          </w:tcPr>
          <w:p w:rsidR="00FC47DC" w:rsidRPr="00944A9E" w:rsidRDefault="00FC47DC" w:rsidP="00E7344C">
            <w:pPr>
              <w:jc w:val="both"/>
            </w:pPr>
          </w:p>
        </w:tc>
      </w:tr>
      <w:tr w:rsidR="00FC47DC" w:rsidRPr="00944A9E" w:rsidTr="005560CF">
        <w:trPr>
          <w:jc w:val="center"/>
        </w:trPr>
        <w:tc>
          <w:tcPr>
            <w:tcW w:w="3453" w:type="dxa"/>
            <w:shd w:val="clear" w:color="auto" w:fill="F7CAAC"/>
          </w:tcPr>
          <w:p w:rsidR="00FC47DC" w:rsidRPr="00944A9E" w:rsidRDefault="00FC47DC" w:rsidP="00E7344C">
            <w:pPr>
              <w:jc w:val="both"/>
              <w:rPr>
                <w:b/>
              </w:rPr>
            </w:pPr>
            <w:r w:rsidRPr="00944A9E">
              <w:rPr>
                <w:b/>
              </w:rPr>
              <w:t>Stručná anotace předmětu</w:t>
            </w:r>
          </w:p>
        </w:tc>
        <w:tc>
          <w:tcPr>
            <w:tcW w:w="6754" w:type="dxa"/>
            <w:gridSpan w:val="7"/>
            <w:tcBorders>
              <w:bottom w:val="nil"/>
            </w:tcBorders>
          </w:tcPr>
          <w:p w:rsidR="00FC47DC" w:rsidRPr="00944A9E" w:rsidRDefault="00FC47DC" w:rsidP="00E7344C">
            <w:pPr>
              <w:jc w:val="both"/>
            </w:pPr>
          </w:p>
        </w:tc>
      </w:tr>
      <w:tr w:rsidR="00FC47DC" w:rsidRPr="00944A9E" w:rsidTr="00D41F18">
        <w:trPr>
          <w:trHeight w:val="3938"/>
          <w:jc w:val="center"/>
        </w:trPr>
        <w:tc>
          <w:tcPr>
            <w:tcW w:w="10207" w:type="dxa"/>
            <w:gridSpan w:val="8"/>
            <w:tcBorders>
              <w:top w:val="nil"/>
              <w:bottom w:val="single" w:sz="12" w:space="0" w:color="auto"/>
            </w:tcBorders>
          </w:tcPr>
          <w:p w:rsidR="00FC47DC" w:rsidRPr="00944A9E" w:rsidRDefault="00FC47DC" w:rsidP="00E7344C">
            <w:pPr>
              <w:jc w:val="both"/>
            </w:pPr>
          </w:p>
          <w:p w:rsidR="00FC47DC" w:rsidRPr="00944A9E" w:rsidRDefault="00FC47DC" w:rsidP="00E7344C">
            <w:pPr>
              <w:jc w:val="both"/>
            </w:pPr>
            <w:r w:rsidRPr="00944A9E">
              <w:t>Upevnění a prověření schopnosti studenta aplikovat poznatky z</w:t>
            </w:r>
            <w:r w:rsidR="00F41596">
              <w:t xml:space="preserve"> vybraných </w:t>
            </w:r>
            <w:r w:rsidRPr="00944A9E">
              <w:t>oblastí</w:t>
            </w:r>
            <w:r w:rsidR="00F41596">
              <w:t xml:space="preserve">. </w:t>
            </w:r>
          </w:p>
          <w:p w:rsidR="00FC47DC" w:rsidRPr="00944A9E" w:rsidRDefault="00F41596" w:rsidP="00E7344C">
            <w:pPr>
              <w:tabs>
                <w:tab w:val="left" w:pos="747"/>
              </w:tabs>
              <w:jc w:val="both"/>
            </w:pPr>
            <w:r>
              <w:t>Vý</w:t>
            </w:r>
            <w:r w:rsidR="00FC47DC" w:rsidRPr="00944A9E">
              <w:t>voj řeč a komunikace dítěte mladšího školního věku</w:t>
            </w:r>
            <w:r>
              <w:t>.</w:t>
            </w:r>
          </w:p>
          <w:p w:rsidR="00FC47DC" w:rsidRPr="00944A9E" w:rsidRDefault="00F41596" w:rsidP="00E7344C">
            <w:pPr>
              <w:tabs>
                <w:tab w:val="left" w:pos="747"/>
              </w:tabs>
              <w:jc w:val="both"/>
            </w:pPr>
            <w:r>
              <w:t>P</w:t>
            </w:r>
            <w:r w:rsidR="00FC47DC" w:rsidRPr="00944A9E">
              <w:t>osloupnost</w:t>
            </w:r>
            <w:r>
              <w:t xml:space="preserve"> vývoje v jazykových rovinách.</w:t>
            </w:r>
          </w:p>
          <w:p w:rsidR="00FC47DC" w:rsidRPr="00944A9E" w:rsidRDefault="00F41596" w:rsidP="00E7344C">
            <w:pPr>
              <w:tabs>
                <w:tab w:val="left" w:pos="747"/>
              </w:tabs>
              <w:jc w:val="both"/>
            </w:pPr>
            <w:r>
              <w:t>V</w:t>
            </w:r>
            <w:r w:rsidR="00FC47DC" w:rsidRPr="00944A9E">
              <w:t>nímání a porozumění jednotlivých rovin mateřského jazy</w:t>
            </w:r>
            <w:r>
              <w:t>ka žákem v primárním vzdělávání.</w:t>
            </w:r>
          </w:p>
          <w:p w:rsidR="00FC47DC" w:rsidRPr="00944A9E" w:rsidRDefault="00F41596" w:rsidP="00E7344C">
            <w:pPr>
              <w:tabs>
                <w:tab w:val="left" w:pos="747"/>
              </w:tabs>
              <w:jc w:val="both"/>
            </w:pPr>
            <w:r>
              <w:t>M</w:t>
            </w:r>
            <w:r w:rsidR="00FC47DC" w:rsidRPr="00944A9E">
              <w:t>etod</w:t>
            </w:r>
            <w:r>
              <w:t>y rozvoje gramotnosti ve škole.</w:t>
            </w:r>
          </w:p>
          <w:p w:rsidR="00FC47DC" w:rsidRPr="00944A9E" w:rsidRDefault="00F41596" w:rsidP="00E7344C">
            <w:pPr>
              <w:tabs>
                <w:tab w:val="left" w:pos="747"/>
              </w:tabs>
              <w:jc w:val="both"/>
            </w:pPr>
            <w:r>
              <w:t>D</w:t>
            </w:r>
            <w:r w:rsidR="00FC47DC" w:rsidRPr="00944A9E">
              <w:t>iagnos</w:t>
            </w:r>
            <w:r>
              <w:t>tikování čtenářských dovedností.</w:t>
            </w:r>
          </w:p>
          <w:p w:rsidR="00FC47DC" w:rsidRPr="00944A9E" w:rsidRDefault="00F41596" w:rsidP="00E7344C">
            <w:pPr>
              <w:tabs>
                <w:tab w:val="left" w:pos="747"/>
              </w:tabs>
              <w:jc w:val="both"/>
            </w:pPr>
            <w:r>
              <w:t>R</w:t>
            </w:r>
            <w:r w:rsidR="00FC47DC" w:rsidRPr="00944A9E">
              <w:t xml:space="preserve">ozvoj </w:t>
            </w:r>
            <w:r>
              <w:t>žákova porozumění čtenému textu.</w:t>
            </w:r>
          </w:p>
          <w:p w:rsidR="00FC47DC" w:rsidRPr="00944A9E" w:rsidRDefault="00F41596" w:rsidP="00E7344C">
            <w:pPr>
              <w:tabs>
                <w:tab w:val="left" w:pos="747"/>
              </w:tabs>
              <w:jc w:val="both"/>
            </w:pPr>
            <w:r>
              <w:t>Č</w:t>
            </w:r>
            <w:r w:rsidR="00FC47DC" w:rsidRPr="00944A9E">
              <w:t>tenářsk</w:t>
            </w:r>
            <w:r>
              <w:t>é</w:t>
            </w:r>
            <w:r w:rsidR="00FC47DC" w:rsidRPr="00944A9E">
              <w:t xml:space="preserve"> strategi</w:t>
            </w:r>
            <w:r>
              <w:t>e dětí mladšího školního věku.</w:t>
            </w:r>
          </w:p>
          <w:p w:rsidR="00FC47DC" w:rsidRPr="00944A9E" w:rsidRDefault="00F41596" w:rsidP="00E7344C">
            <w:pPr>
              <w:tabs>
                <w:tab w:val="left" w:pos="747"/>
              </w:tabs>
              <w:jc w:val="both"/>
            </w:pPr>
            <w:r>
              <w:t>P</w:t>
            </w:r>
            <w:r w:rsidR="00FC47DC" w:rsidRPr="00944A9E">
              <w:t>ráce dítěte s různými druhy textů, jeho role při výběru textu pro rozvoj čtenářství</w:t>
            </w:r>
            <w:r>
              <w:t>.</w:t>
            </w:r>
          </w:p>
          <w:p w:rsidR="00FC47DC" w:rsidRPr="00944A9E" w:rsidRDefault="00F41596" w:rsidP="00E7344C">
            <w:pPr>
              <w:tabs>
                <w:tab w:val="left" w:pos="747"/>
              </w:tabs>
              <w:jc w:val="both"/>
            </w:pPr>
            <w:r>
              <w:t>G</w:t>
            </w:r>
            <w:r w:rsidR="00FC47DC" w:rsidRPr="00944A9E">
              <w:t>rafomotorik</w:t>
            </w:r>
            <w:r>
              <w:t>a</w:t>
            </w:r>
            <w:r w:rsidR="00FC47DC" w:rsidRPr="00944A9E">
              <w:t xml:space="preserve"> a rozvoj</w:t>
            </w:r>
            <w:r>
              <w:t xml:space="preserve"> počátečního psaní.</w:t>
            </w:r>
          </w:p>
          <w:p w:rsidR="00FC47DC" w:rsidRPr="00944A9E" w:rsidRDefault="00F41596" w:rsidP="00E7344C">
            <w:pPr>
              <w:tabs>
                <w:tab w:val="left" w:pos="747"/>
              </w:tabs>
              <w:jc w:val="both"/>
            </w:pPr>
            <w:r>
              <w:t>R</w:t>
            </w:r>
            <w:r w:rsidR="00FC47DC" w:rsidRPr="00944A9E">
              <w:t>ozvoj dovednosti nalézt a porozumět informacím z text</w:t>
            </w:r>
            <w:r>
              <w:t>u u žáka v primárním vzdělávání.</w:t>
            </w:r>
          </w:p>
          <w:p w:rsidR="00FC47DC" w:rsidRPr="00944A9E" w:rsidRDefault="00FC47DC" w:rsidP="00E7344C">
            <w:pPr>
              <w:jc w:val="both"/>
            </w:pPr>
            <w:r w:rsidRPr="00944A9E">
              <w:t>Reflexe didaktických strategií realizovaných v průběhu pedagogické praxe.</w:t>
            </w:r>
          </w:p>
          <w:p w:rsidR="00FC47DC" w:rsidRPr="00944A9E" w:rsidRDefault="00FC47DC" w:rsidP="00E7344C">
            <w:pPr>
              <w:jc w:val="both"/>
            </w:pPr>
            <w:r w:rsidRPr="00944A9E">
              <w:t>Klíčové kompetence žáka 1. stupně ve vztahu ke komunikační výchově.</w:t>
            </w:r>
          </w:p>
          <w:p w:rsidR="00FC47DC" w:rsidRDefault="00FC47DC" w:rsidP="00E7344C">
            <w:pPr>
              <w:jc w:val="both"/>
            </w:pPr>
            <w:r w:rsidRPr="00944A9E">
              <w:t>Obsahové a formální dopracování písemných materiálů ke státní závěrečné zkoušce</w:t>
            </w:r>
            <w:r w:rsidR="00CA6D66" w:rsidRPr="00944A9E">
              <w:t>.</w:t>
            </w:r>
          </w:p>
          <w:p w:rsidR="00BD4774" w:rsidRDefault="00BD4774" w:rsidP="00E7344C">
            <w:pPr>
              <w:jc w:val="both"/>
            </w:pPr>
          </w:p>
          <w:p w:rsidR="00BD4774" w:rsidRDefault="00BD4774" w:rsidP="00E7344C">
            <w:pPr>
              <w:jc w:val="both"/>
              <w:rPr>
                <w:del w:id="2195" w:author="Hana Navrátilová" w:date="2019-09-24T11:10:00Z"/>
              </w:rPr>
            </w:pPr>
          </w:p>
          <w:p w:rsidR="00BD4774" w:rsidRDefault="00BD4774" w:rsidP="00E7344C">
            <w:pPr>
              <w:jc w:val="both"/>
              <w:rPr>
                <w:del w:id="2196" w:author="Hana Navrátilová" w:date="2019-09-24T11:10:00Z"/>
              </w:rPr>
            </w:pPr>
          </w:p>
          <w:p w:rsidR="00BD4774" w:rsidRPr="00944A9E" w:rsidRDefault="00BD4774" w:rsidP="00E7344C">
            <w:pPr>
              <w:jc w:val="both"/>
            </w:pPr>
          </w:p>
        </w:tc>
      </w:tr>
      <w:tr w:rsidR="00FC47DC" w:rsidRPr="00944A9E" w:rsidTr="005560CF">
        <w:trPr>
          <w:trHeight w:val="265"/>
          <w:jc w:val="center"/>
        </w:trPr>
        <w:tc>
          <w:tcPr>
            <w:tcW w:w="4019" w:type="dxa"/>
            <w:gridSpan w:val="2"/>
            <w:tcBorders>
              <w:top w:val="nil"/>
            </w:tcBorders>
            <w:shd w:val="clear" w:color="auto" w:fill="F7CAAC"/>
          </w:tcPr>
          <w:p w:rsidR="00FC47DC" w:rsidRPr="00944A9E" w:rsidRDefault="00FC47DC" w:rsidP="00E7344C">
            <w:pPr>
              <w:jc w:val="both"/>
            </w:pPr>
            <w:r w:rsidRPr="00944A9E">
              <w:rPr>
                <w:b/>
              </w:rPr>
              <w:t>Studijní literatura a studijní pomůcky</w:t>
            </w:r>
          </w:p>
        </w:tc>
        <w:tc>
          <w:tcPr>
            <w:tcW w:w="6188" w:type="dxa"/>
            <w:gridSpan w:val="6"/>
            <w:tcBorders>
              <w:top w:val="nil"/>
              <w:bottom w:val="nil"/>
            </w:tcBorders>
          </w:tcPr>
          <w:p w:rsidR="00FC47DC" w:rsidRPr="00944A9E" w:rsidRDefault="00FC47DC" w:rsidP="00E7344C">
            <w:pPr>
              <w:jc w:val="both"/>
            </w:pPr>
          </w:p>
        </w:tc>
      </w:tr>
      <w:tr w:rsidR="00FC47DC" w:rsidRPr="00944A9E" w:rsidTr="00D41F18">
        <w:trPr>
          <w:trHeight w:val="1497"/>
          <w:jc w:val="center"/>
        </w:trPr>
        <w:tc>
          <w:tcPr>
            <w:tcW w:w="10207" w:type="dxa"/>
            <w:gridSpan w:val="8"/>
            <w:tcBorders>
              <w:top w:val="nil"/>
            </w:tcBorders>
          </w:tcPr>
          <w:p w:rsidR="00FC47DC" w:rsidRPr="00944A9E" w:rsidRDefault="00FC47DC" w:rsidP="00E7344C">
            <w:pPr>
              <w:jc w:val="both"/>
            </w:pPr>
          </w:p>
          <w:p w:rsidR="00FC47DC" w:rsidRPr="00944A9E" w:rsidRDefault="00FC47DC" w:rsidP="00FD256A">
            <w:pPr>
              <w:jc w:val="both"/>
              <w:rPr>
                <w:b/>
              </w:rPr>
            </w:pPr>
            <w:r w:rsidRPr="00944A9E">
              <w:rPr>
                <w:b/>
              </w:rPr>
              <w:t xml:space="preserve">Povinná literatura: </w:t>
            </w:r>
          </w:p>
          <w:p w:rsidR="00FC47DC" w:rsidRPr="00944A9E" w:rsidRDefault="00FC47DC" w:rsidP="00FD256A">
            <w:pPr>
              <w:jc w:val="both"/>
            </w:pPr>
            <w:r w:rsidRPr="00944A9E">
              <w:t xml:space="preserve">Brabcová, R. (2010). </w:t>
            </w:r>
            <w:r w:rsidRPr="00944A9E">
              <w:rPr>
                <w:i/>
              </w:rPr>
              <w:t>Pravopis a tvarosloví: v čem často chybujeme</w:t>
            </w:r>
            <w:r w:rsidRPr="00944A9E">
              <w:t>. Dobřichovice: K</w:t>
            </w:r>
            <w:r w:rsidR="00F02970">
              <w:t>ava-Pech</w:t>
            </w:r>
            <w:r w:rsidRPr="00944A9E">
              <w:t>.</w:t>
            </w:r>
          </w:p>
          <w:p w:rsidR="00FC47DC" w:rsidRPr="00944A9E" w:rsidRDefault="00FC47DC" w:rsidP="00FD256A">
            <w:pPr>
              <w:jc w:val="both"/>
            </w:pPr>
            <w:r w:rsidRPr="00944A9E">
              <w:t xml:space="preserve">Čermák, F. (2011). </w:t>
            </w:r>
            <w:r w:rsidRPr="00944A9E">
              <w:rPr>
                <w:i/>
              </w:rPr>
              <w:t>Jazyk a jazykověda: přehled a slovníky</w:t>
            </w:r>
            <w:r w:rsidRPr="00944A9E">
              <w:t>. Praha: Karolinum.</w:t>
            </w:r>
          </w:p>
          <w:p w:rsidR="00FC47DC" w:rsidRPr="00944A9E" w:rsidRDefault="00FC47DC" w:rsidP="00FD256A">
            <w:pPr>
              <w:jc w:val="both"/>
            </w:pPr>
            <w:r w:rsidRPr="00944A9E">
              <w:t xml:space="preserve">Doležalová, J. (2014). </w:t>
            </w:r>
            <w:r w:rsidRPr="00944A9E">
              <w:rPr>
                <w:i/>
              </w:rPr>
              <w:t>Čtenářská gramotnost: práce s textovými informacemi napříč kurikulem</w:t>
            </w:r>
            <w:r w:rsidRPr="00944A9E">
              <w:t>. Hradec Králové: Gaudeamus.</w:t>
            </w:r>
          </w:p>
          <w:p w:rsidR="00FC47DC" w:rsidRPr="00944A9E" w:rsidRDefault="00FC47DC" w:rsidP="00FD256A">
            <w:r w:rsidRPr="00944A9E">
              <w:t xml:space="preserve">Lukášová, H., Svatoš, T., &amp; Majerčíková, J. (2014). </w:t>
            </w:r>
            <w:r w:rsidRPr="00944A9E">
              <w:rPr>
                <w:i/>
              </w:rPr>
              <w:t>Studentské portfolio jako výzkumný prostředek poznání cesty k učitelství: příspěvek k autoregulaci profesního učení a seberozvoje.</w:t>
            </w:r>
            <w:r w:rsidRPr="00944A9E">
              <w:t xml:space="preserve"> Zlín: Univerzita Tomáše Bati ve Zlíně.</w:t>
            </w:r>
          </w:p>
          <w:p w:rsidR="00FC47DC" w:rsidRPr="00944A9E" w:rsidRDefault="00FC47DC" w:rsidP="00FD256A">
            <w:r w:rsidRPr="00944A9E">
              <w:t>Pišová, M. (Ed.)</w:t>
            </w:r>
            <w:r w:rsidR="00CA6D66" w:rsidRPr="00944A9E">
              <w:t>.</w:t>
            </w:r>
            <w:r w:rsidRPr="00944A9E">
              <w:t xml:space="preserve"> (2007).</w:t>
            </w:r>
            <w:r w:rsidR="00E4274B" w:rsidRPr="00944A9E">
              <w:t> </w:t>
            </w:r>
            <w:r w:rsidRPr="00944A9E">
              <w:rPr>
                <w:i/>
              </w:rPr>
              <w:t>Portfolio v profesní přípravě učitele</w:t>
            </w:r>
            <w:r w:rsidRPr="00944A9E">
              <w:t>. Pardubice: Univerzita Pardubice.</w:t>
            </w:r>
          </w:p>
          <w:p w:rsidR="00FC47DC" w:rsidRPr="00944A9E" w:rsidRDefault="00FC47DC" w:rsidP="00FD256A">
            <w:pPr>
              <w:jc w:val="both"/>
              <w:rPr>
                <w:b/>
              </w:rPr>
            </w:pPr>
          </w:p>
          <w:p w:rsidR="00FC47DC" w:rsidRPr="00944A9E" w:rsidRDefault="00FC47DC" w:rsidP="00FD256A">
            <w:pPr>
              <w:jc w:val="both"/>
              <w:rPr>
                <w:b/>
              </w:rPr>
            </w:pPr>
            <w:r w:rsidRPr="00944A9E">
              <w:rPr>
                <w:b/>
              </w:rPr>
              <w:t xml:space="preserve">Doporučená literatura: </w:t>
            </w:r>
          </w:p>
          <w:p w:rsidR="00FC47DC" w:rsidRPr="00944A9E" w:rsidRDefault="00FC47DC" w:rsidP="00FD256A">
            <w:pPr>
              <w:jc w:val="both"/>
            </w:pPr>
            <w:r w:rsidRPr="00944A9E">
              <w:rPr>
                <w:i/>
              </w:rPr>
              <w:t>Internetová jazyková příručka Ústavu pro jazyk český</w:t>
            </w:r>
            <w:r w:rsidR="00E4274B" w:rsidRPr="00944A9E">
              <w:rPr>
                <w:i/>
              </w:rPr>
              <w:t> </w:t>
            </w:r>
            <w:r w:rsidR="00E526BC" w:rsidRPr="00944A9E">
              <w:t>(</w:t>
            </w:r>
            <w:hyperlink r:id="rId27" w:history="1">
              <w:r w:rsidRPr="00944A9E">
                <w:rPr>
                  <w:rStyle w:val="Hypertextovodkaz"/>
                  <w:color w:val="auto"/>
                  <w:u w:val="none"/>
                </w:rPr>
                <w:t>http://prirucka.ujc.cz</w:t>
              </w:r>
            </w:hyperlink>
            <w:r w:rsidR="00E526BC" w:rsidRPr="00944A9E">
              <w:rPr>
                <w:rStyle w:val="Hypertextovodkaz"/>
                <w:color w:val="auto"/>
                <w:u w:val="none"/>
              </w:rPr>
              <w:t>)</w:t>
            </w:r>
          </w:p>
          <w:p w:rsidR="00FC47DC" w:rsidRPr="00944A9E" w:rsidRDefault="00FC47DC" w:rsidP="00FD256A">
            <w:pPr>
              <w:jc w:val="both"/>
            </w:pPr>
            <w:r w:rsidRPr="00944A9E">
              <w:t xml:space="preserve">Kolářová, I. a kol. (2012). </w:t>
            </w:r>
            <w:r w:rsidRPr="00944A9E">
              <w:rPr>
                <w:i/>
              </w:rPr>
              <w:t>Český jazyk pro studující učitelství 1. stupně základní školy</w:t>
            </w:r>
            <w:r w:rsidRPr="00944A9E">
              <w:t>. Praha: Grada.</w:t>
            </w:r>
          </w:p>
          <w:p w:rsidR="00FC47DC" w:rsidRPr="00944A9E" w:rsidRDefault="00FC47DC" w:rsidP="00FD256A">
            <w:pPr>
              <w:jc w:val="both"/>
            </w:pPr>
            <w:r w:rsidRPr="00944A9E">
              <w:t>Vykoukalová, V., &amp;</w:t>
            </w:r>
            <w:r w:rsidR="00E4274B" w:rsidRPr="00944A9E">
              <w:t> </w:t>
            </w:r>
            <w:r w:rsidRPr="00944A9E">
              <w:t xml:space="preserve">Wildová, R. (2013). </w:t>
            </w:r>
            <w:r w:rsidRPr="00944A9E">
              <w:rPr>
                <w:i/>
              </w:rPr>
              <w:t>Čtenářská gramotnost žáků 1. stupně a možnosti jejího rozvoje</w:t>
            </w:r>
            <w:r w:rsidRPr="00944A9E">
              <w:t>. Praha: UK, Pedagogická fakulta.</w:t>
            </w:r>
          </w:p>
          <w:p w:rsidR="00FC47DC" w:rsidRDefault="00FC47DC" w:rsidP="00FD256A">
            <w:pPr>
              <w:jc w:val="both"/>
            </w:pPr>
            <w:r w:rsidRPr="00944A9E">
              <w:rPr>
                <w:i/>
              </w:rPr>
              <w:t>Pravidla českého pravopisu</w:t>
            </w:r>
            <w:r w:rsidRPr="00944A9E">
              <w:t>. (2005). Praha: Academia.</w:t>
            </w:r>
          </w:p>
          <w:p w:rsidR="00BD4774" w:rsidRDefault="00BD4774" w:rsidP="00E7344C">
            <w:pPr>
              <w:jc w:val="both"/>
              <w:rPr>
                <w:del w:id="2197" w:author="Hana Navrátilová" w:date="2019-09-24T11:10:00Z"/>
              </w:rPr>
            </w:pPr>
          </w:p>
          <w:p w:rsidR="00BD4774" w:rsidRPr="00944A9E" w:rsidRDefault="00BD4774" w:rsidP="00E7344C">
            <w:pPr>
              <w:jc w:val="both"/>
            </w:pPr>
          </w:p>
        </w:tc>
      </w:tr>
      <w:tr w:rsidR="00FC47DC" w:rsidRPr="00944A9E" w:rsidTr="00D41F18">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FC47DC" w:rsidRPr="00944A9E" w:rsidRDefault="00FC47DC" w:rsidP="00E7344C">
            <w:pPr>
              <w:jc w:val="center"/>
              <w:rPr>
                <w:b/>
              </w:rPr>
            </w:pPr>
            <w:r w:rsidRPr="00944A9E">
              <w:rPr>
                <w:b/>
              </w:rPr>
              <w:t>Informace ke kombinované nebo distanční formě</w:t>
            </w:r>
          </w:p>
        </w:tc>
      </w:tr>
      <w:tr w:rsidR="00FC47DC" w:rsidRPr="00944A9E" w:rsidTr="005560CF">
        <w:trPr>
          <w:jc w:val="center"/>
        </w:trPr>
        <w:tc>
          <w:tcPr>
            <w:tcW w:w="5152" w:type="dxa"/>
            <w:gridSpan w:val="3"/>
            <w:tcBorders>
              <w:top w:val="single" w:sz="2" w:space="0" w:color="auto"/>
            </w:tcBorders>
            <w:shd w:val="clear" w:color="auto" w:fill="F7CAAC"/>
          </w:tcPr>
          <w:p w:rsidR="00FC47DC" w:rsidRPr="00944A9E" w:rsidRDefault="00FC47DC" w:rsidP="00E7344C">
            <w:pPr>
              <w:jc w:val="both"/>
            </w:pPr>
            <w:r w:rsidRPr="00944A9E">
              <w:rPr>
                <w:b/>
              </w:rPr>
              <w:t>Rozsah konzultací (soustředění)</w:t>
            </w:r>
          </w:p>
        </w:tc>
        <w:tc>
          <w:tcPr>
            <w:tcW w:w="889" w:type="dxa"/>
            <w:tcBorders>
              <w:top w:val="single" w:sz="2" w:space="0" w:color="auto"/>
            </w:tcBorders>
          </w:tcPr>
          <w:p w:rsidR="00FC47DC" w:rsidRPr="00944A9E" w:rsidRDefault="00FC47DC" w:rsidP="00E7344C">
            <w:pPr>
              <w:jc w:val="both"/>
            </w:pPr>
          </w:p>
        </w:tc>
        <w:tc>
          <w:tcPr>
            <w:tcW w:w="4166" w:type="dxa"/>
            <w:gridSpan w:val="4"/>
            <w:tcBorders>
              <w:top w:val="single" w:sz="2" w:space="0" w:color="auto"/>
            </w:tcBorders>
            <w:shd w:val="clear" w:color="auto" w:fill="F7CAAC"/>
          </w:tcPr>
          <w:p w:rsidR="00FC47DC" w:rsidRPr="00944A9E" w:rsidRDefault="00FC47DC" w:rsidP="00E7344C">
            <w:pPr>
              <w:jc w:val="both"/>
              <w:rPr>
                <w:b/>
              </w:rPr>
            </w:pPr>
            <w:r w:rsidRPr="00944A9E">
              <w:rPr>
                <w:b/>
              </w:rPr>
              <w:t xml:space="preserve">hodin </w:t>
            </w:r>
          </w:p>
        </w:tc>
      </w:tr>
      <w:tr w:rsidR="00FC47DC" w:rsidRPr="00944A9E" w:rsidTr="00D41F18">
        <w:trPr>
          <w:jc w:val="center"/>
        </w:trPr>
        <w:tc>
          <w:tcPr>
            <w:tcW w:w="10207" w:type="dxa"/>
            <w:gridSpan w:val="8"/>
            <w:shd w:val="clear" w:color="auto" w:fill="F7CAAC"/>
          </w:tcPr>
          <w:p w:rsidR="00FC47DC" w:rsidRPr="00944A9E" w:rsidRDefault="00FC47DC" w:rsidP="00E7344C">
            <w:pPr>
              <w:jc w:val="both"/>
              <w:rPr>
                <w:b/>
              </w:rPr>
            </w:pPr>
            <w:r w:rsidRPr="00944A9E">
              <w:rPr>
                <w:b/>
              </w:rPr>
              <w:t>Informace o způsobu kontaktu s vyučujícím</w:t>
            </w:r>
          </w:p>
        </w:tc>
      </w:tr>
      <w:tr w:rsidR="00FC47DC" w:rsidRPr="00944A9E" w:rsidTr="00D41F18">
        <w:trPr>
          <w:trHeight w:val="551"/>
          <w:jc w:val="center"/>
        </w:trPr>
        <w:tc>
          <w:tcPr>
            <w:tcW w:w="10207" w:type="dxa"/>
            <w:gridSpan w:val="8"/>
          </w:tcPr>
          <w:p w:rsidR="00BD4774" w:rsidRDefault="00BD4774" w:rsidP="00E7344C">
            <w:pPr>
              <w:jc w:val="both"/>
            </w:pPr>
          </w:p>
          <w:p w:rsidR="00B83459" w:rsidRDefault="00B83459" w:rsidP="00E7344C">
            <w:pPr>
              <w:jc w:val="both"/>
            </w:pPr>
          </w:p>
          <w:p w:rsidR="00B83459" w:rsidRDefault="00B83459" w:rsidP="00E7344C">
            <w:pPr>
              <w:jc w:val="both"/>
              <w:rPr>
                <w:ins w:id="2198" w:author="Hana Navrátilová" w:date="2019-09-24T11:10:00Z"/>
              </w:rPr>
            </w:pPr>
          </w:p>
          <w:p w:rsidR="00B83459" w:rsidRPr="00944A9E" w:rsidRDefault="00B83459" w:rsidP="00E7344C">
            <w:pPr>
              <w:jc w:val="both"/>
            </w:pPr>
          </w:p>
        </w:tc>
      </w:tr>
    </w:tbl>
    <w:p w:rsidR="006B06CC" w:rsidRDefault="00BF2D35">
      <w:pPr>
        <w:rPr>
          <w:ins w:id="2199" w:author="Hana Navrátilová" w:date="2019-09-24T11:10:00Z"/>
        </w:rPr>
      </w:pPr>
      <w:r>
        <w:br w:type="page"/>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567"/>
        <w:gridCol w:w="1132"/>
        <w:gridCol w:w="889"/>
        <w:gridCol w:w="815"/>
        <w:gridCol w:w="2154"/>
        <w:gridCol w:w="539"/>
        <w:gridCol w:w="668"/>
      </w:tblGrid>
      <w:tr w:rsidR="00307843" w:rsidRPr="00944A9E" w:rsidTr="00BF2D35">
        <w:trPr>
          <w:jc w:val="center"/>
        </w:trPr>
        <w:tc>
          <w:tcPr>
            <w:tcW w:w="9824" w:type="dxa"/>
            <w:gridSpan w:val="8"/>
            <w:tcBorders>
              <w:bottom w:val="double" w:sz="4" w:space="0" w:color="auto"/>
            </w:tcBorders>
            <w:shd w:val="clear" w:color="auto" w:fill="BDD6EE"/>
          </w:tcPr>
          <w:p w:rsidR="00307843" w:rsidRPr="00944A9E" w:rsidRDefault="00AA21A5" w:rsidP="00E7344C">
            <w:pPr>
              <w:jc w:val="both"/>
              <w:rPr>
                <w:b/>
                <w:sz w:val="28"/>
              </w:rPr>
            </w:pPr>
            <w:r>
              <w:br w:type="page"/>
            </w:r>
            <w:r w:rsidR="00307843" w:rsidRPr="00944A9E">
              <w:br w:type="page"/>
            </w:r>
            <w:r w:rsidR="00307843" w:rsidRPr="00944A9E">
              <w:br w:type="page"/>
            </w:r>
            <w:r w:rsidR="00307843" w:rsidRPr="00944A9E">
              <w:rPr>
                <w:b/>
                <w:sz w:val="28"/>
              </w:rPr>
              <w:t>B-III – Charakteristika studijního předmětu</w:t>
            </w:r>
          </w:p>
        </w:tc>
      </w:tr>
      <w:tr w:rsidR="00307843" w:rsidRPr="00944A9E" w:rsidTr="00BF2D35">
        <w:trPr>
          <w:jc w:val="center"/>
        </w:trPr>
        <w:tc>
          <w:tcPr>
            <w:tcW w:w="3060" w:type="dxa"/>
            <w:tcBorders>
              <w:top w:val="double" w:sz="4" w:space="0" w:color="auto"/>
            </w:tcBorders>
            <w:shd w:val="clear" w:color="auto" w:fill="F7CAAC"/>
          </w:tcPr>
          <w:p w:rsidR="00307843" w:rsidRPr="00944A9E" w:rsidRDefault="00307843" w:rsidP="00E7344C">
            <w:pPr>
              <w:jc w:val="both"/>
              <w:rPr>
                <w:b/>
              </w:rPr>
            </w:pPr>
            <w:r w:rsidRPr="00944A9E">
              <w:rPr>
                <w:b/>
              </w:rPr>
              <w:t>Název studijního předmětu</w:t>
            </w:r>
          </w:p>
        </w:tc>
        <w:tc>
          <w:tcPr>
            <w:tcW w:w="6764" w:type="dxa"/>
            <w:gridSpan w:val="7"/>
            <w:tcBorders>
              <w:top w:val="double" w:sz="4" w:space="0" w:color="auto"/>
            </w:tcBorders>
          </w:tcPr>
          <w:p w:rsidR="00307843" w:rsidRPr="00944A9E" w:rsidRDefault="00307843" w:rsidP="00E7344C">
            <w:pPr>
              <w:jc w:val="both"/>
            </w:pPr>
            <w:r w:rsidRPr="00944A9E">
              <w:t>Matematický seminář ke SZZ</w:t>
            </w:r>
          </w:p>
        </w:tc>
      </w:tr>
      <w:tr w:rsidR="00307843" w:rsidRPr="00944A9E" w:rsidTr="00BF2D35">
        <w:trPr>
          <w:jc w:val="center"/>
        </w:trPr>
        <w:tc>
          <w:tcPr>
            <w:tcW w:w="3060" w:type="dxa"/>
            <w:shd w:val="clear" w:color="auto" w:fill="F7CAAC"/>
          </w:tcPr>
          <w:p w:rsidR="00307843" w:rsidRPr="00944A9E" w:rsidRDefault="00307843" w:rsidP="00E7344C">
            <w:pPr>
              <w:jc w:val="both"/>
              <w:rPr>
                <w:b/>
              </w:rPr>
            </w:pPr>
            <w:r w:rsidRPr="00944A9E">
              <w:rPr>
                <w:b/>
              </w:rPr>
              <w:t>Typ předmětu</w:t>
            </w:r>
          </w:p>
        </w:tc>
        <w:tc>
          <w:tcPr>
            <w:tcW w:w="3403" w:type="dxa"/>
            <w:gridSpan w:val="4"/>
          </w:tcPr>
          <w:p w:rsidR="00307843" w:rsidRPr="00944A9E" w:rsidRDefault="005D75EF" w:rsidP="00E7344C">
            <w:pPr>
              <w:jc w:val="both"/>
            </w:pPr>
            <w:r>
              <w:t>p</w:t>
            </w:r>
            <w:r w:rsidR="00307843" w:rsidRPr="00944A9E">
              <w:t>ovinný</w:t>
            </w:r>
            <w:ins w:id="2200" w:author="Hana Navrátilová" w:date="2019-09-24T11:10:00Z">
              <w:r>
                <w:t>, PZ</w:t>
              </w:r>
            </w:ins>
          </w:p>
        </w:tc>
        <w:tc>
          <w:tcPr>
            <w:tcW w:w="2693" w:type="dxa"/>
            <w:gridSpan w:val="2"/>
            <w:shd w:val="clear" w:color="auto" w:fill="F7CAAC"/>
          </w:tcPr>
          <w:p w:rsidR="00307843" w:rsidRPr="00944A9E" w:rsidRDefault="00307843" w:rsidP="00E7344C">
            <w:pPr>
              <w:jc w:val="both"/>
            </w:pPr>
            <w:r w:rsidRPr="00944A9E">
              <w:rPr>
                <w:b/>
              </w:rPr>
              <w:t>doporučený ročník / semestr</w:t>
            </w:r>
          </w:p>
        </w:tc>
        <w:tc>
          <w:tcPr>
            <w:tcW w:w="668" w:type="dxa"/>
          </w:tcPr>
          <w:p w:rsidR="00307843" w:rsidRPr="00944A9E" w:rsidRDefault="00307843" w:rsidP="00E7344C">
            <w:pPr>
              <w:jc w:val="both"/>
            </w:pPr>
            <w:r w:rsidRPr="00944A9E">
              <w:t>5/LS</w:t>
            </w:r>
          </w:p>
        </w:tc>
      </w:tr>
      <w:tr w:rsidR="00307843" w:rsidRPr="00944A9E" w:rsidTr="00BF2D35">
        <w:trPr>
          <w:jc w:val="center"/>
        </w:trPr>
        <w:tc>
          <w:tcPr>
            <w:tcW w:w="3060" w:type="dxa"/>
            <w:shd w:val="clear" w:color="auto" w:fill="F7CAAC"/>
          </w:tcPr>
          <w:p w:rsidR="00307843" w:rsidRPr="00944A9E" w:rsidRDefault="00307843" w:rsidP="00E7344C">
            <w:pPr>
              <w:jc w:val="both"/>
              <w:rPr>
                <w:b/>
              </w:rPr>
            </w:pPr>
            <w:r w:rsidRPr="00944A9E">
              <w:rPr>
                <w:b/>
              </w:rPr>
              <w:t>Rozsah studijního předmětu</w:t>
            </w:r>
          </w:p>
        </w:tc>
        <w:tc>
          <w:tcPr>
            <w:tcW w:w="1699" w:type="dxa"/>
            <w:gridSpan w:val="2"/>
          </w:tcPr>
          <w:p w:rsidR="00307843" w:rsidRPr="00944A9E" w:rsidRDefault="00307843" w:rsidP="00E7344C">
            <w:pPr>
              <w:jc w:val="both"/>
            </w:pPr>
            <w:r w:rsidRPr="00944A9E">
              <w:t>14s</w:t>
            </w:r>
          </w:p>
        </w:tc>
        <w:tc>
          <w:tcPr>
            <w:tcW w:w="889" w:type="dxa"/>
            <w:shd w:val="clear" w:color="auto" w:fill="F7CAAC"/>
          </w:tcPr>
          <w:p w:rsidR="00307843" w:rsidRPr="00944A9E" w:rsidRDefault="00307843" w:rsidP="00E7344C">
            <w:pPr>
              <w:jc w:val="both"/>
              <w:rPr>
                <w:b/>
              </w:rPr>
            </w:pPr>
            <w:r w:rsidRPr="00944A9E">
              <w:rPr>
                <w:b/>
              </w:rPr>
              <w:t xml:space="preserve">hod. </w:t>
            </w:r>
          </w:p>
        </w:tc>
        <w:tc>
          <w:tcPr>
            <w:tcW w:w="815" w:type="dxa"/>
          </w:tcPr>
          <w:p w:rsidR="00307843" w:rsidRPr="00944A9E" w:rsidRDefault="00307843" w:rsidP="00E7344C">
            <w:pPr>
              <w:jc w:val="both"/>
            </w:pPr>
            <w:r w:rsidRPr="00944A9E">
              <w:t>14</w:t>
            </w:r>
          </w:p>
        </w:tc>
        <w:tc>
          <w:tcPr>
            <w:tcW w:w="2154" w:type="dxa"/>
            <w:shd w:val="clear" w:color="auto" w:fill="F7CAAC"/>
          </w:tcPr>
          <w:p w:rsidR="00307843" w:rsidRPr="00944A9E" w:rsidRDefault="00307843" w:rsidP="00E7344C">
            <w:pPr>
              <w:jc w:val="both"/>
              <w:rPr>
                <w:b/>
              </w:rPr>
            </w:pPr>
            <w:r w:rsidRPr="00944A9E">
              <w:rPr>
                <w:b/>
              </w:rPr>
              <w:t>kreditů</w:t>
            </w:r>
          </w:p>
        </w:tc>
        <w:tc>
          <w:tcPr>
            <w:tcW w:w="1207" w:type="dxa"/>
            <w:gridSpan w:val="2"/>
          </w:tcPr>
          <w:p w:rsidR="00307843" w:rsidRPr="00944A9E" w:rsidRDefault="00307843" w:rsidP="00E7344C">
            <w:pPr>
              <w:jc w:val="both"/>
            </w:pPr>
            <w:r w:rsidRPr="00944A9E">
              <w:t>2</w:t>
            </w:r>
          </w:p>
        </w:tc>
      </w:tr>
      <w:tr w:rsidR="00307843" w:rsidRPr="00944A9E" w:rsidTr="00BF2D35">
        <w:trPr>
          <w:jc w:val="center"/>
        </w:trPr>
        <w:tc>
          <w:tcPr>
            <w:tcW w:w="3060" w:type="dxa"/>
            <w:shd w:val="clear" w:color="auto" w:fill="F7CAAC"/>
          </w:tcPr>
          <w:p w:rsidR="00307843" w:rsidRPr="00944A9E" w:rsidRDefault="00307843" w:rsidP="00E7344C">
            <w:pPr>
              <w:jc w:val="both"/>
              <w:rPr>
                <w:b/>
                <w:sz w:val="22"/>
              </w:rPr>
            </w:pPr>
            <w:r w:rsidRPr="00944A9E">
              <w:rPr>
                <w:b/>
              </w:rPr>
              <w:t>Prerekvizity, korekvizity, ekvivalence</w:t>
            </w:r>
          </w:p>
        </w:tc>
        <w:tc>
          <w:tcPr>
            <w:tcW w:w="6764" w:type="dxa"/>
            <w:gridSpan w:val="7"/>
          </w:tcPr>
          <w:p w:rsidR="00307843" w:rsidRPr="00944A9E" w:rsidRDefault="00307843" w:rsidP="00E7344C">
            <w:pPr>
              <w:jc w:val="both"/>
            </w:pPr>
          </w:p>
        </w:tc>
      </w:tr>
      <w:tr w:rsidR="00307843" w:rsidRPr="00944A9E" w:rsidTr="00BF2D35">
        <w:trPr>
          <w:jc w:val="center"/>
        </w:trPr>
        <w:tc>
          <w:tcPr>
            <w:tcW w:w="3060" w:type="dxa"/>
            <w:shd w:val="clear" w:color="auto" w:fill="F7CAAC"/>
          </w:tcPr>
          <w:p w:rsidR="00307843" w:rsidRPr="00944A9E" w:rsidRDefault="00307843" w:rsidP="00E7344C">
            <w:pPr>
              <w:jc w:val="both"/>
              <w:rPr>
                <w:b/>
              </w:rPr>
            </w:pPr>
            <w:r w:rsidRPr="00944A9E">
              <w:rPr>
                <w:b/>
              </w:rPr>
              <w:t>Způsob ověření studijních výsledků</w:t>
            </w:r>
          </w:p>
        </w:tc>
        <w:tc>
          <w:tcPr>
            <w:tcW w:w="3403" w:type="dxa"/>
            <w:gridSpan w:val="4"/>
          </w:tcPr>
          <w:p w:rsidR="00307843" w:rsidRPr="00944A9E" w:rsidRDefault="00307843" w:rsidP="00E7344C">
            <w:pPr>
              <w:jc w:val="both"/>
            </w:pPr>
            <w:r w:rsidRPr="00944A9E">
              <w:t>zápočet</w:t>
            </w:r>
          </w:p>
        </w:tc>
        <w:tc>
          <w:tcPr>
            <w:tcW w:w="2154" w:type="dxa"/>
            <w:shd w:val="clear" w:color="auto" w:fill="F7CAAC"/>
          </w:tcPr>
          <w:p w:rsidR="00307843" w:rsidRPr="00944A9E" w:rsidRDefault="00307843" w:rsidP="00E7344C">
            <w:pPr>
              <w:jc w:val="both"/>
              <w:rPr>
                <w:b/>
              </w:rPr>
            </w:pPr>
            <w:r w:rsidRPr="00944A9E">
              <w:rPr>
                <w:b/>
              </w:rPr>
              <w:t>Forma výuky</w:t>
            </w:r>
          </w:p>
        </w:tc>
        <w:tc>
          <w:tcPr>
            <w:tcW w:w="1207" w:type="dxa"/>
            <w:gridSpan w:val="2"/>
          </w:tcPr>
          <w:p w:rsidR="00307843" w:rsidRPr="00944A9E" w:rsidRDefault="00307843" w:rsidP="00E7344C">
            <w:pPr>
              <w:jc w:val="both"/>
            </w:pPr>
            <w:r w:rsidRPr="00944A9E">
              <w:t>seminář</w:t>
            </w:r>
          </w:p>
        </w:tc>
      </w:tr>
      <w:tr w:rsidR="00307843" w:rsidRPr="00944A9E" w:rsidTr="00BF2D35">
        <w:trPr>
          <w:jc w:val="center"/>
        </w:trPr>
        <w:tc>
          <w:tcPr>
            <w:tcW w:w="3060" w:type="dxa"/>
            <w:shd w:val="clear" w:color="auto" w:fill="F7CAAC"/>
          </w:tcPr>
          <w:p w:rsidR="00307843" w:rsidRPr="00944A9E" w:rsidRDefault="00307843" w:rsidP="00E7344C">
            <w:pPr>
              <w:jc w:val="both"/>
              <w:rPr>
                <w:b/>
              </w:rPr>
            </w:pPr>
            <w:r w:rsidRPr="00944A9E">
              <w:rPr>
                <w:b/>
              </w:rPr>
              <w:t>Forma způsobu ověření studijních výsledků a další požadavky na studenta</w:t>
            </w:r>
          </w:p>
        </w:tc>
        <w:tc>
          <w:tcPr>
            <w:tcW w:w="6764" w:type="dxa"/>
            <w:gridSpan w:val="7"/>
            <w:tcBorders>
              <w:bottom w:val="nil"/>
            </w:tcBorders>
          </w:tcPr>
          <w:p w:rsidR="00307843" w:rsidRPr="00944A9E" w:rsidRDefault="00307843" w:rsidP="00E7344C">
            <w:pPr>
              <w:jc w:val="both"/>
            </w:pPr>
          </w:p>
        </w:tc>
      </w:tr>
      <w:tr w:rsidR="00307843" w:rsidRPr="00944A9E" w:rsidTr="00BF2D35">
        <w:trPr>
          <w:trHeight w:val="250"/>
          <w:jc w:val="center"/>
        </w:trPr>
        <w:tc>
          <w:tcPr>
            <w:tcW w:w="9824" w:type="dxa"/>
            <w:gridSpan w:val="8"/>
            <w:tcBorders>
              <w:top w:val="nil"/>
            </w:tcBorders>
          </w:tcPr>
          <w:p w:rsidR="00307843" w:rsidRPr="00944A9E" w:rsidRDefault="00307843" w:rsidP="00E7344C">
            <w:pPr>
              <w:jc w:val="both"/>
            </w:pPr>
          </w:p>
        </w:tc>
      </w:tr>
      <w:tr w:rsidR="00307843" w:rsidRPr="00944A9E" w:rsidTr="00BF2D35">
        <w:trPr>
          <w:trHeight w:val="197"/>
          <w:jc w:val="center"/>
        </w:trPr>
        <w:tc>
          <w:tcPr>
            <w:tcW w:w="3060" w:type="dxa"/>
            <w:tcBorders>
              <w:top w:val="nil"/>
            </w:tcBorders>
            <w:shd w:val="clear" w:color="auto" w:fill="F7CAAC"/>
          </w:tcPr>
          <w:p w:rsidR="00307843" w:rsidRPr="00944A9E" w:rsidRDefault="00307843" w:rsidP="00E7344C">
            <w:pPr>
              <w:jc w:val="both"/>
              <w:rPr>
                <w:b/>
              </w:rPr>
            </w:pPr>
            <w:r w:rsidRPr="00944A9E">
              <w:rPr>
                <w:b/>
              </w:rPr>
              <w:t>Garant předmětu</w:t>
            </w:r>
          </w:p>
        </w:tc>
        <w:tc>
          <w:tcPr>
            <w:tcW w:w="6764" w:type="dxa"/>
            <w:gridSpan w:val="7"/>
            <w:tcBorders>
              <w:top w:val="nil"/>
            </w:tcBorders>
          </w:tcPr>
          <w:p w:rsidR="00307843" w:rsidRPr="00944A9E" w:rsidRDefault="00307843" w:rsidP="00E7344C">
            <w:pPr>
              <w:jc w:val="both"/>
            </w:pPr>
            <w:del w:id="2201" w:author="Hana Navrátilová" w:date="2019-09-24T11:10:00Z">
              <w:r w:rsidRPr="00944A9E">
                <w:delText>Mgr. Marie Pavelková</w:delText>
              </w:r>
            </w:del>
            <w:ins w:id="2202" w:author="Hana Navrátilová" w:date="2019-09-24T11:10:00Z">
              <w:r w:rsidR="005D75EF">
                <w:t xml:space="preserve">prof. RNDr. Anna Tirpáková, CSc. </w:t>
              </w:r>
            </w:ins>
          </w:p>
        </w:tc>
      </w:tr>
      <w:tr w:rsidR="00307843" w:rsidRPr="00944A9E" w:rsidTr="00BF2D35">
        <w:trPr>
          <w:trHeight w:val="243"/>
          <w:jc w:val="center"/>
        </w:trPr>
        <w:tc>
          <w:tcPr>
            <w:tcW w:w="3060" w:type="dxa"/>
            <w:tcBorders>
              <w:top w:val="nil"/>
            </w:tcBorders>
            <w:shd w:val="clear" w:color="auto" w:fill="F7CAAC"/>
          </w:tcPr>
          <w:p w:rsidR="00307843" w:rsidRPr="00944A9E" w:rsidRDefault="00307843" w:rsidP="00E7344C">
            <w:pPr>
              <w:jc w:val="both"/>
              <w:rPr>
                <w:b/>
              </w:rPr>
            </w:pPr>
            <w:r w:rsidRPr="00944A9E">
              <w:rPr>
                <w:b/>
              </w:rPr>
              <w:t>Zapojení garanta do výuky předmětu</w:t>
            </w:r>
          </w:p>
        </w:tc>
        <w:tc>
          <w:tcPr>
            <w:tcW w:w="6764" w:type="dxa"/>
            <w:gridSpan w:val="7"/>
            <w:tcBorders>
              <w:top w:val="nil"/>
            </w:tcBorders>
          </w:tcPr>
          <w:p w:rsidR="00307843" w:rsidRPr="00944A9E" w:rsidRDefault="00307843" w:rsidP="00E7344C">
            <w:pPr>
              <w:jc w:val="both"/>
            </w:pPr>
            <w:r w:rsidRPr="00944A9E">
              <w:t>vede seminář</w:t>
            </w:r>
          </w:p>
        </w:tc>
      </w:tr>
      <w:tr w:rsidR="00307843" w:rsidRPr="00944A9E" w:rsidTr="00BF2D35">
        <w:trPr>
          <w:jc w:val="center"/>
        </w:trPr>
        <w:tc>
          <w:tcPr>
            <w:tcW w:w="3060" w:type="dxa"/>
            <w:shd w:val="clear" w:color="auto" w:fill="F7CAAC"/>
          </w:tcPr>
          <w:p w:rsidR="00307843" w:rsidRPr="00944A9E" w:rsidRDefault="00307843" w:rsidP="00E7344C">
            <w:pPr>
              <w:jc w:val="both"/>
              <w:rPr>
                <w:b/>
              </w:rPr>
            </w:pPr>
            <w:r w:rsidRPr="00944A9E">
              <w:rPr>
                <w:b/>
              </w:rPr>
              <w:t>Vyučující</w:t>
            </w:r>
          </w:p>
        </w:tc>
        <w:tc>
          <w:tcPr>
            <w:tcW w:w="6764" w:type="dxa"/>
            <w:gridSpan w:val="7"/>
            <w:tcBorders>
              <w:bottom w:val="nil"/>
            </w:tcBorders>
          </w:tcPr>
          <w:p w:rsidR="00307843" w:rsidRPr="00944A9E" w:rsidRDefault="005D75EF" w:rsidP="005D75EF">
            <w:pPr>
              <w:jc w:val="both"/>
            </w:pPr>
            <w:ins w:id="2203" w:author="Hana Navrátilová" w:date="2019-09-24T11:10:00Z">
              <w:r>
                <w:t xml:space="preserve">prof. RNDr. Anna Tirpáková, CSc. (50%), </w:t>
              </w:r>
            </w:ins>
            <w:r w:rsidR="00307843" w:rsidRPr="00944A9E">
              <w:t>Mgr. Marie Pavelková (</w:t>
            </w:r>
            <w:del w:id="2204" w:author="Hana Navrátilová" w:date="2019-09-24T11:10:00Z">
              <w:r w:rsidR="00307843" w:rsidRPr="00944A9E">
                <w:delText>100</w:delText>
              </w:r>
            </w:del>
            <w:ins w:id="2205" w:author="Hana Navrátilová" w:date="2019-09-24T11:10:00Z">
              <w:r>
                <w:t>50</w:t>
              </w:r>
            </w:ins>
            <w:r w:rsidR="00307843" w:rsidRPr="00944A9E">
              <w:t>%)</w:t>
            </w:r>
          </w:p>
        </w:tc>
      </w:tr>
      <w:tr w:rsidR="00307843" w:rsidRPr="00944A9E" w:rsidTr="00BF2D35">
        <w:trPr>
          <w:trHeight w:val="324"/>
          <w:jc w:val="center"/>
        </w:trPr>
        <w:tc>
          <w:tcPr>
            <w:tcW w:w="9824" w:type="dxa"/>
            <w:gridSpan w:val="8"/>
            <w:tcBorders>
              <w:top w:val="nil"/>
            </w:tcBorders>
          </w:tcPr>
          <w:p w:rsidR="00307843" w:rsidRPr="00944A9E" w:rsidRDefault="00307843" w:rsidP="00E7344C">
            <w:pPr>
              <w:jc w:val="both"/>
            </w:pPr>
          </w:p>
        </w:tc>
      </w:tr>
      <w:tr w:rsidR="00307843" w:rsidRPr="00944A9E" w:rsidTr="00BF2D35">
        <w:trPr>
          <w:jc w:val="center"/>
        </w:trPr>
        <w:tc>
          <w:tcPr>
            <w:tcW w:w="3060" w:type="dxa"/>
            <w:shd w:val="clear" w:color="auto" w:fill="F7CAAC"/>
          </w:tcPr>
          <w:p w:rsidR="00307843" w:rsidRPr="00944A9E" w:rsidRDefault="00307843" w:rsidP="00E7344C">
            <w:pPr>
              <w:jc w:val="both"/>
              <w:rPr>
                <w:b/>
              </w:rPr>
            </w:pPr>
            <w:r w:rsidRPr="00944A9E">
              <w:rPr>
                <w:b/>
              </w:rPr>
              <w:t>Stručná anotace předmětu</w:t>
            </w:r>
          </w:p>
        </w:tc>
        <w:tc>
          <w:tcPr>
            <w:tcW w:w="6764" w:type="dxa"/>
            <w:gridSpan w:val="7"/>
            <w:tcBorders>
              <w:bottom w:val="nil"/>
            </w:tcBorders>
          </w:tcPr>
          <w:p w:rsidR="00307843" w:rsidRPr="00944A9E" w:rsidRDefault="00307843" w:rsidP="00E7344C">
            <w:pPr>
              <w:jc w:val="both"/>
            </w:pPr>
          </w:p>
        </w:tc>
      </w:tr>
      <w:tr w:rsidR="00307843" w:rsidRPr="00944A9E" w:rsidTr="00BF2D35">
        <w:trPr>
          <w:trHeight w:val="3938"/>
          <w:jc w:val="center"/>
        </w:trPr>
        <w:tc>
          <w:tcPr>
            <w:tcW w:w="9824" w:type="dxa"/>
            <w:gridSpan w:val="8"/>
            <w:tcBorders>
              <w:top w:val="nil"/>
              <w:bottom w:val="single" w:sz="12" w:space="0" w:color="auto"/>
            </w:tcBorders>
          </w:tcPr>
          <w:p w:rsidR="00307843" w:rsidRPr="00944A9E" w:rsidRDefault="00307843" w:rsidP="00E7344C"/>
          <w:p w:rsidR="00307843" w:rsidRPr="00944A9E" w:rsidRDefault="00307843" w:rsidP="00E7344C">
            <w:pPr>
              <w:jc w:val="both"/>
            </w:pPr>
            <w:r w:rsidRPr="00944A9E">
              <w:t>Didaktická správnost a cílenost matematických úloh.</w:t>
            </w:r>
          </w:p>
          <w:p w:rsidR="00307843" w:rsidRPr="00944A9E" w:rsidRDefault="00307843" w:rsidP="00E7344C">
            <w:pPr>
              <w:jc w:val="both"/>
            </w:pPr>
            <w:r w:rsidRPr="00944A9E">
              <w:t xml:space="preserve">Tvorba matematických úloh a testů pro žáky primárního </w:t>
            </w:r>
            <w:r w:rsidR="00CF3FA4" w:rsidRPr="00944A9E">
              <w:t>vzdělávání</w:t>
            </w:r>
            <w:r w:rsidRPr="00944A9E">
              <w:t xml:space="preserve"> (podle stanovené specifikace rozvíjení myšlenkových procesů), jejich řešení a způsoby hodnocení. </w:t>
            </w:r>
          </w:p>
          <w:p w:rsidR="00307843" w:rsidRPr="00944A9E" w:rsidRDefault="00307843" w:rsidP="00E7344C">
            <w:pPr>
              <w:jc w:val="both"/>
            </w:pPr>
            <w:r w:rsidRPr="00944A9E">
              <w:t xml:space="preserve">Ukázky matematických úloh a metod jejich řešení v kontextu nadnárodních a národních měření. </w:t>
            </w:r>
          </w:p>
          <w:p w:rsidR="00307843" w:rsidRPr="00944A9E" w:rsidRDefault="00307843" w:rsidP="00E7344C">
            <w:pPr>
              <w:jc w:val="both"/>
            </w:pPr>
            <w:r w:rsidRPr="00944A9E">
              <w:t xml:space="preserve">Specifika práce s nadanými dětmi v matematice. </w:t>
            </w:r>
          </w:p>
          <w:p w:rsidR="00307843" w:rsidRPr="00944A9E" w:rsidRDefault="00307843" w:rsidP="00E7344C">
            <w:pPr>
              <w:jc w:val="both"/>
            </w:pPr>
            <w:r w:rsidRPr="00944A9E">
              <w:t>Matematické soutěže na 1. stupni ZŠ (celostátní, oblastní).</w:t>
            </w:r>
          </w:p>
          <w:p w:rsidR="00307843" w:rsidRPr="00944A9E" w:rsidRDefault="00307843" w:rsidP="00E7344C">
            <w:pPr>
              <w:jc w:val="both"/>
            </w:pPr>
            <w:r w:rsidRPr="00944A9E">
              <w:t>Způsoby administrace, specifika pravidel při realizaci matematických soutěží.</w:t>
            </w:r>
          </w:p>
          <w:p w:rsidR="00307843" w:rsidRPr="00944A9E" w:rsidRDefault="00307843" w:rsidP="00E7344C">
            <w:pPr>
              <w:jc w:val="both"/>
            </w:pPr>
            <w:r w:rsidRPr="00944A9E">
              <w:t xml:space="preserve">Typologie didaktických her v matematice a jejich význam pro rozvoj matematických kompetencí žáků primárního vzdělávání. </w:t>
            </w:r>
          </w:p>
          <w:p w:rsidR="00307843" w:rsidRPr="00944A9E" w:rsidRDefault="00307843" w:rsidP="00E7344C">
            <w:pPr>
              <w:jc w:val="both"/>
            </w:pPr>
            <w:r w:rsidRPr="00944A9E">
              <w:t xml:space="preserve">Tvorba a kritické hodnocení matematických didaktických materiálů – zahraniční a alternativní vzdělávací projekty v matematice. </w:t>
            </w:r>
          </w:p>
          <w:p w:rsidR="00307843" w:rsidRPr="00944A9E" w:rsidRDefault="00307843" w:rsidP="00E7344C">
            <w:r w:rsidRPr="00944A9E">
              <w:t>Moderní ICT technologie na prvním stupni ZŠ.</w:t>
            </w:r>
          </w:p>
          <w:p w:rsidR="00307843" w:rsidRPr="00944A9E" w:rsidRDefault="00307843" w:rsidP="00E7344C">
            <w:r w:rsidRPr="00944A9E">
              <w:t>Užití prostředků ICT ve výuce primární matematiky.</w:t>
            </w:r>
          </w:p>
          <w:p w:rsidR="00307843" w:rsidRPr="00944A9E" w:rsidRDefault="00307843" w:rsidP="00E7344C">
            <w:r w:rsidRPr="00944A9E">
              <w:t>Didaktické softwarové programy pro podporu výuky matematiky.</w:t>
            </w:r>
          </w:p>
          <w:p w:rsidR="00307843" w:rsidRPr="00944A9E" w:rsidRDefault="00307843" w:rsidP="00E7344C">
            <w:r w:rsidRPr="00944A9E">
              <w:t>Didaktické softwarové programy pro podporu výuky matematiky a kritéria jeho hodnocení především z hlediska kvality (matematická odbornost a didaktická korektnost).</w:t>
            </w:r>
          </w:p>
          <w:p w:rsidR="00307843" w:rsidRPr="00944A9E" w:rsidRDefault="00307843" w:rsidP="00E7344C">
            <w:r w:rsidRPr="00944A9E">
              <w:t>Hodnocení matematických úloh.</w:t>
            </w:r>
          </w:p>
          <w:p w:rsidR="00307843" w:rsidRDefault="00307843" w:rsidP="00E7344C">
            <w:r w:rsidRPr="00944A9E">
              <w:t>Nejužívanější metody, formy a prostředky při tvorbě matematických úloh.</w:t>
            </w:r>
          </w:p>
          <w:p w:rsidR="00BD4774" w:rsidRDefault="00BD4774" w:rsidP="00E7344C"/>
          <w:p w:rsidR="00BD4774" w:rsidRPr="00944A9E" w:rsidRDefault="00BD4774" w:rsidP="00E7344C"/>
          <w:p w:rsidR="00307843" w:rsidRPr="00944A9E" w:rsidRDefault="00307843" w:rsidP="00E7344C"/>
        </w:tc>
      </w:tr>
      <w:tr w:rsidR="00307843" w:rsidRPr="00944A9E" w:rsidTr="00BF2D35">
        <w:trPr>
          <w:trHeight w:val="265"/>
          <w:jc w:val="center"/>
        </w:trPr>
        <w:tc>
          <w:tcPr>
            <w:tcW w:w="3627" w:type="dxa"/>
            <w:gridSpan w:val="2"/>
            <w:tcBorders>
              <w:top w:val="nil"/>
            </w:tcBorders>
            <w:shd w:val="clear" w:color="auto" w:fill="F7CAAC"/>
          </w:tcPr>
          <w:p w:rsidR="00307843" w:rsidRPr="00944A9E" w:rsidRDefault="00307843" w:rsidP="00E7344C">
            <w:r w:rsidRPr="00944A9E">
              <w:rPr>
                <w:b/>
              </w:rPr>
              <w:t>Studijní literatura a studijní pomůcky</w:t>
            </w:r>
          </w:p>
        </w:tc>
        <w:tc>
          <w:tcPr>
            <w:tcW w:w="6197" w:type="dxa"/>
            <w:gridSpan w:val="6"/>
            <w:tcBorders>
              <w:top w:val="nil"/>
              <w:bottom w:val="nil"/>
            </w:tcBorders>
          </w:tcPr>
          <w:p w:rsidR="00307843" w:rsidRPr="00944A9E" w:rsidRDefault="00307843" w:rsidP="00E7344C">
            <w:pPr>
              <w:jc w:val="both"/>
            </w:pPr>
          </w:p>
        </w:tc>
      </w:tr>
      <w:tr w:rsidR="00307843" w:rsidRPr="00944A9E" w:rsidTr="00BF2D35">
        <w:trPr>
          <w:trHeight w:val="1497"/>
          <w:jc w:val="center"/>
        </w:trPr>
        <w:tc>
          <w:tcPr>
            <w:tcW w:w="9824" w:type="dxa"/>
            <w:gridSpan w:val="8"/>
            <w:tcBorders>
              <w:top w:val="nil"/>
            </w:tcBorders>
          </w:tcPr>
          <w:p w:rsidR="00E526BC" w:rsidRPr="00944A9E" w:rsidRDefault="00E526BC" w:rsidP="00E7344C">
            <w:pPr>
              <w:jc w:val="both"/>
              <w:rPr>
                <w:b/>
              </w:rPr>
            </w:pPr>
          </w:p>
          <w:p w:rsidR="00307843" w:rsidRPr="00944A9E" w:rsidRDefault="00307843" w:rsidP="00E7344C">
            <w:pPr>
              <w:jc w:val="both"/>
              <w:rPr>
                <w:b/>
              </w:rPr>
            </w:pPr>
            <w:r w:rsidRPr="00944A9E">
              <w:rPr>
                <w:b/>
              </w:rPr>
              <w:t>Povinná</w:t>
            </w:r>
            <w:r w:rsidR="00E526BC" w:rsidRPr="00944A9E">
              <w:rPr>
                <w:b/>
              </w:rPr>
              <w:t xml:space="preserve"> literatura:</w:t>
            </w:r>
          </w:p>
          <w:p w:rsidR="00307843" w:rsidRDefault="00307843" w:rsidP="00E7344C">
            <w:pPr>
              <w:jc w:val="both"/>
            </w:pPr>
            <w:r w:rsidRPr="00944A9E">
              <w:t xml:space="preserve">Blažková, R., </w:t>
            </w:r>
            <w:r w:rsidR="00404B16" w:rsidRPr="00944A9E">
              <w:t>&amp;</w:t>
            </w:r>
            <w:r w:rsidR="00E4274B" w:rsidRPr="00944A9E">
              <w:t> </w:t>
            </w:r>
            <w:r w:rsidRPr="00944A9E">
              <w:t xml:space="preserve">Vaňurová, M. (2010). Charakteristika nadaného žáka s poruchou učení z hlediska matematických úloh. In: </w:t>
            </w:r>
            <w:bookmarkStart w:id="2206" w:name="OLE_LINK19"/>
            <w:r w:rsidRPr="00944A9E">
              <w:rPr>
                <w:i/>
              </w:rPr>
              <w:t>Matematické vzdělávání v kontextu proměn primární školy</w:t>
            </w:r>
            <w:bookmarkEnd w:id="2206"/>
            <w:r w:rsidRPr="00944A9E">
              <w:t>. Olomouc: Univerzita Palackého.</w:t>
            </w:r>
          </w:p>
          <w:p w:rsidR="00FD256A" w:rsidRPr="00944A9E" w:rsidRDefault="00FD256A" w:rsidP="00FD256A">
            <w:pPr>
              <w:jc w:val="both"/>
            </w:pPr>
            <w:r w:rsidRPr="00944A9E">
              <w:t xml:space="preserve">Hejný, M. (2014). </w:t>
            </w:r>
            <w:r w:rsidRPr="00944A9E">
              <w:rPr>
                <w:i/>
              </w:rPr>
              <w:t>Vyučování matematice orientované na budování schémat: aritmetika 1. Stupně ZŠ</w:t>
            </w:r>
            <w:r w:rsidRPr="00944A9E">
              <w:t>. Praha: UK.</w:t>
            </w:r>
          </w:p>
          <w:p w:rsidR="00307843" w:rsidRPr="00944A9E" w:rsidRDefault="00307843" w:rsidP="00E7344C">
            <w:pPr>
              <w:jc w:val="both"/>
            </w:pPr>
            <w:r w:rsidRPr="00555DD2">
              <w:t xml:space="preserve">Hejný, M., Houfková, J., Jirotková, D., </w:t>
            </w:r>
            <w:r w:rsidR="00404B16" w:rsidRPr="00944A9E">
              <w:t>&amp;</w:t>
            </w:r>
            <w:r w:rsidR="00E4274B" w:rsidRPr="00944A9E">
              <w:t> </w:t>
            </w:r>
            <w:r w:rsidRPr="00555DD2">
              <w:t>Mandíková, D. (</w:t>
            </w:r>
            <w:r w:rsidRPr="00944A9E">
              <w:t xml:space="preserve">2011). </w:t>
            </w:r>
            <w:r w:rsidRPr="00944A9E">
              <w:rPr>
                <w:i/>
              </w:rPr>
              <w:t xml:space="preserve">Úlohy pro první stupeň základního </w:t>
            </w:r>
            <w:r w:rsidR="00CF3FA4" w:rsidRPr="00944A9E">
              <w:rPr>
                <w:i/>
              </w:rPr>
              <w:t>vzdělávání</w:t>
            </w:r>
            <w:r w:rsidRPr="00944A9E">
              <w:rPr>
                <w:i/>
              </w:rPr>
              <w:t>.</w:t>
            </w:r>
            <w:r w:rsidRPr="00944A9E">
              <w:br/>
              <w:t>Praha: Ústav pro informace ve vzdělávání.</w:t>
            </w:r>
          </w:p>
          <w:p w:rsidR="00307843" w:rsidRPr="00944A9E" w:rsidRDefault="00307843" w:rsidP="00E7344C">
            <w:pPr>
              <w:jc w:val="both"/>
            </w:pPr>
          </w:p>
          <w:p w:rsidR="00307843" w:rsidRPr="00944A9E" w:rsidRDefault="00307843" w:rsidP="00E7344C">
            <w:pPr>
              <w:jc w:val="both"/>
              <w:rPr>
                <w:b/>
              </w:rPr>
            </w:pPr>
            <w:r w:rsidRPr="00944A9E">
              <w:rPr>
                <w:b/>
              </w:rPr>
              <w:t>Doporučená</w:t>
            </w:r>
            <w:r w:rsidR="00E526BC" w:rsidRPr="00944A9E">
              <w:rPr>
                <w:b/>
              </w:rPr>
              <w:t xml:space="preserve"> literatura</w:t>
            </w:r>
            <w:r w:rsidRPr="00944A9E">
              <w:rPr>
                <w:b/>
              </w:rPr>
              <w:t>:</w:t>
            </w:r>
          </w:p>
          <w:p w:rsidR="00307843" w:rsidRPr="00944A9E" w:rsidRDefault="00307843" w:rsidP="00E7344C">
            <w:pPr>
              <w:jc w:val="both"/>
            </w:pPr>
            <w:r w:rsidRPr="00944A9E">
              <w:t>Krejčová, E. (2009).</w:t>
            </w:r>
            <w:r w:rsidR="00E4274B" w:rsidRPr="00944A9E">
              <w:t> </w:t>
            </w:r>
            <w:r w:rsidRPr="00944A9E">
              <w:rPr>
                <w:i/>
              </w:rPr>
              <w:t>Hry a matematika na 1. stupni základní školy.</w:t>
            </w:r>
            <w:r w:rsidRPr="00944A9E">
              <w:t xml:space="preserve"> Praha: SPN.</w:t>
            </w:r>
          </w:p>
          <w:p w:rsidR="00307843" w:rsidRPr="00944A9E" w:rsidRDefault="00307843" w:rsidP="00E7344C">
            <w:pPr>
              <w:jc w:val="both"/>
            </w:pPr>
            <w:r w:rsidRPr="00944A9E">
              <w:rPr>
                <w:i/>
              </w:rPr>
              <w:t>Matematické soutěže</w:t>
            </w:r>
            <w:r w:rsidRPr="00944A9E">
              <w:t xml:space="preserve"> [online]. Dostupné z: http://www.suma.jcmf.cz/UserFiles/102/souteze.pdf</w:t>
            </w:r>
          </w:p>
          <w:p w:rsidR="00307843" w:rsidRPr="00944A9E" w:rsidRDefault="00307843" w:rsidP="00E7344C">
            <w:pPr>
              <w:jc w:val="both"/>
            </w:pPr>
          </w:p>
        </w:tc>
      </w:tr>
      <w:tr w:rsidR="00307843" w:rsidRPr="00944A9E" w:rsidTr="00BF2D35">
        <w:trPr>
          <w:jc w:val="center"/>
        </w:trPr>
        <w:tc>
          <w:tcPr>
            <w:tcW w:w="9824" w:type="dxa"/>
            <w:gridSpan w:val="8"/>
            <w:tcBorders>
              <w:top w:val="single" w:sz="12" w:space="0" w:color="auto"/>
              <w:left w:val="single" w:sz="2" w:space="0" w:color="auto"/>
              <w:bottom w:val="single" w:sz="2" w:space="0" w:color="auto"/>
              <w:right w:val="single" w:sz="2" w:space="0" w:color="auto"/>
            </w:tcBorders>
            <w:shd w:val="clear" w:color="auto" w:fill="F7CAAC"/>
          </w:tcPr>
          <w:p w:rsidR="00307843" w:rsidRPr="00944A9E" w:rsidRDefault="00307843" w:rsidP="00E7344C">
            <w:pPr>
              <w:jc w:val="center"/>
              <w:rPr>
                <w:b/>
              </w:rPr>
            </w:pPr>
            <w:r w:rsidRPr="00944A9E">
              <w:rPr>
                <w:b/>
              </w:rPr>
              <w:t>Informace ke kombinované nebo distanční formě</w:t>
            </w:r>
          </w:p>
        </w:tc>
      </w:tr>
      <w:tr w:rsidR="00307843" w:rsidRPr="00944A9E" w:rsidTr="00BF2D35">
        <w:trPr>
          <w:jc w:val="center"/>
        </w:trPr>
        <w:tc>
          <w:tcPr>
            <w:tcW w:w="4759" w:type="dxa"/>
            <w:gridSpan w:val="3"/>
            <w:tcBorders>
              <w:top w:val="single" w:sz="2" w:space="0" w:color="auto"/>
            </w:tcBorders>
            <w:shd w:val="clear" w:color="auto" w:fill="F7CAAC"/>
          </w:tcPr>
          <w:p w:rsidR="00307843" w:rsidRPr="00944A9E" w:rsidRDefault="00307843" w:rsidP="00E7344C">
            <w:pPr>
              <w:jc w:val="both"/>
            </w:pPr>
            <w:r w:rsidRPr="00944A9E">
              <w:rPr>
                <w:b/>
              </w:rPr>
              <w:t>Rozsah konzultací (soustředění)</w:t>
            </w:r>
          </w:p>
        </w:tc>
        <w:tc>
          <w:tcPr>
            <w:tcW w:w="889" w:type="dxa"/>
            <w:tcBorders>
              <w:top w:val="single" w:sz="2" w:space="0" w:color="auto"/>
            </w:tcBorders>
          </w:tcPr>
          <w:p w:rsidR="00307843" w:rsidRPr="00944A9E" w:rsidRDefault="00307843" w:rsidP="00E7344C">
            <w:pPr>
              <w:jc w:val="both"/>
            </w:pPr>
          </w:p>
        </w:tc>
        <w:tc>
          <w:tcPr>
            <w:tcW w:w="4176" w:type="dxa"/>
            <w:gridSpan w:val="4"/>
            <w:tcBorders>
              <w:top w:val="single" w:sz="2" w:space="0" w:color="auto"/>
            </w:tcBorders>
            <w:shd w:val="clear" w:color="auto" w:fill="F7CAAC"/>
          </w:tcPr>
          <w:p w:rsidR="00307843" w:rsidRPr="00944A9E" w:rsidRDefault="00307843" w:rsidP="00E7344C">
            <w:pPr>
              <w:jc w:val="both"/>
              <w:rPr>
                <w:b/>
              </w:rPr>
            </w:pPr>
            <w:r w:rsidRPr="00944A9E">
              <w:rPr>
                <w:b/>
              </w:rPr>
              <w:t xml:space="preserve">hodin </w:t>
            </w:r>
          </w:p>
        </w:tc>
      </w:tr>
      <w:tr w:rsidR="00307843" w:rsidRPr="00944A9E" w:rsidTr="00BF2D35">
        <w:trPr>
          <w:jc w:val="center"/>
        </w:trPr>
        <w:tc>
          <w:tcPr>
            <w:tcW w:w="9824" w:type="dxa"/>
            <w:gridSpan w:val="8"/>
            <w:shd w:val="clear" w:color="auto" w:fill="F7CAAC"/>
          </w:tcPr>
          <w:p w:rsidR="00307843" w:rsidRPr="00944A9E" w:rsidRDefault="00307843" w:rsidP="00E7344C">
            <w:pPr>
              <w:jc w:val="both"/>
              <w:rPr>
                <w:b/>
              </w:rPr>
            </w:pPr>
            <w:r w:rsidRPr="00944A9E">
              <w:rPr>
                <w:b/>
              </w:rPr>
              <w:t>Informace o způsobu kontaktu s vyučujícím</w:t>
            </w:r>
          </w:p>
        </w:tc>
      </w:tr>
      <w:tr w:rsidR="00307843" w:rsidRPr="00944A9E" w:rsidTr="00BF2D35">
        <w:trPr>
          <w:trHeight w:val="503"/>
          <w:jc w:val="center"/>
        </w:trPr>
        <w:tc>
          <w:tcPr>
            <w:tcW w:w="9824" w:type="dxa"/>
            <w:gridSpan w:val="8"/>
          </w:tcPr>
          <w:p w:rsidR="00307843" w:rsidRPr="00944A9E" w:rsidRDefault="00307843" w:rsidP="00E7344C">
            <w:pPr>
              <w:jc w:val="both"/>
            </w:pPr>
          </w:p>
        </w:tc>
      </w:tr>
    </w:tbl>
    <w:p w:rsidR="00BF2D35" w:rsidRDefault="00BF2D35">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53"/>
        <w:gridCol w:w="566"/>
        <w:gridCol w:w="1133"/>
        <w:gridCol w:w="889"/>
        <w:gridCol w:w="815"/>
        <w:gridCol w:w="2155"/>
        <w:gridCol w:w="539"/>
        <w:gridCol w:w="657"/>
      </w:tblGrid>
      <w:tr w:rsidR="006C0E58" w:rsidRPr="00944A9E" w:rsidTr="00D41F18">
        <w:trPr>
          <w:jc w:val="center"/>
        </w:trPr>
        <w:tc>
          <w:tcPr>
            <w:tcW w:w="10207" w:type="dxa"/>
            <w:gridSpan w:val="8"/>
            <w:tcBorders>
              <w:bottom w:val="double" w:sz="4" w:space="0" w:color="auto"/>
            </w:tcBorders>
            <w:shd w:val="clear" w:color="auto" w:fill="BDD6EE"/>
          </w:tcPr>
          <w:p w:rsidR="006C0E58" w:rsidRPr="00944A9E" w:rsidRDefault="006C0E58" w:rsidP="00E7344C">
            <w:pPr>
              <w:jc w:val="both"/>
              <w:rPr>
                <w:b/>
                <w:sz w:val="28"/>
                <w:szCs w:val="28"/>
              </w:rPr>
            </w:pPr>
            <w:r w:rsidRPr="00944A9E">
              <w:br w:type="page"/>
            </w:r>
            <w:r w:rsidRPr="00944A9E">
              <w:rPr>
                <w:b/>
                <w:sz w:val="28"/>
                <w:szCs w:val="28"/>
              </w:rPr>
              <w:t>B-III – Charakteristika studijního předmětu</w:t>
            </w:r>
          </w:p>
        </w:tc>
      </w:tr>
      <w:tr w:rsidR="006C0E58" w:rsidRPr="00944A9E" w:rsidTr="005560CF">
        <w:trPr>
          <w:jc w:val="center"/>
        </w:trPr>
        <w:tc>
          <w:tcPr>
            <w:tcW w:w="3453" w:type="dxa"/>
            <w:tcBorders>
              <w:top w:val="double" w:sz="4" w:space="0" w:color="auto"/>
            </w:tcBorders>
            <w:shd w:val="clear" w:color="auto" w:fill="F7CAAC"/>
          </w:tcPr>
          <w:p w:rsidR="006C0E58" w:rsidRPr="00944A9E" w:rsidRDefault="006C0E58" w:rsidP="00E7344C">
            <w:pPr>
              <w:jc w:val="both"/>
              <w:rPr>
                <w:b/>
              </w:rPr>
            </w:pPr>
            <w:r w:rsidRPr="00944A9E">
              <w:rPr>
                <w:b/>
              </w:rPr>
              <w:t>Název studijního předmětu</w:t>
            </w:r>
          </w:p>
        </w:tc>
        <w:tc>
          <w:tcPr>
            <w:tcW w:w="6754" w:type="dxa"/>
            <w:gridSpan w:val="7"/>
            <w:tcBorders>
              <w:top w:val="double" w:sz="4" w:space="0" w:color="auto"/>
            </w:tcBorders>
          </w:tcPr>
          <w:p w:rsidR="006C0E58" w:rsidRPr="00944A9E" w:rsidRDefault="006C0E58" w:rsidP="00E7344C">
            <w:pPr>
              <w:jc w:val="both"/>
            </w:pPr>
            <w:r w:rsidRPr="00944A9E">
              <w:t>Základy první pomoci a bezpečnosti práce</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Typ předmětu</w:t>
            </w:r>
          </w:p>
        </w:tc>
        <w:tc>
          <w:tcPr>
            <w:tcW w:w="3403" w:type="dxa"/>
            <w:gridSpan w:val="4"/>
          </w:tcPr>
          <w:p w:rsidR="006C0E58" w:rsidRPr="00944A9E" w:rsidRDefault="006C0E58" w:rsidP="00E7344C">
            <w:pPr>
              <w:jc w:val="both"/>
            </w:pPr>
            <w:r w:rsidRPr="00944A9E">
              <w:t>povinný, PZ</w:t>
            </w:r>
          </w:p>
        </w:tc>
        <w:tc>
          <w:tcPr>
            <w:tcW w:w="2694" w:type="dxa"/>
            <w:gridSpan w:val="2"/>
            <w:shd w:val="clear" w:color="auto" w:fill="F7CAAC"/>
          </w:tcPr>
          <w:p w:rsidR="006C0E58" w:rsidRPr="00944A9E" w:rsidRDefault="006C0E58" w:rsidP="00E7344C">
            <w:pPr>
              <w:jc w:val="both"/>
            </w:pPr>
            <w:r w:rsidRPr="00944A9E">
              <w:rPr>
                <w:b/>
              </w:rPr>
              <w:t>doporučený ročník / semestr</w:t>
            </w:r>
          </w:p>
        </w:tc>
        <w:tc>
          <w:tcPr>
            <w:tcW w:w="657" w:type="dxa"/>
          </w:tcPr>
          <w:p w:rsidR="006C0E58" w:rsidRPr="00944A9E" w:rsidRDefault="006C0E58" w:rsidP="00E7344C">
            <w:pPr>
              <w:jc w:val="both"/>
            </w:pPr>
            <w:r w:rsidRPr="00944A9E">
              <w:t>5/LS</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Rozsah studijního předmětu</w:t>
            </w:r>
          </w:p>
        </w:tc>
        <w:tc>
          <w:tcPr>
            <w:tcW w:w="1699" w:type="dxa"/>
            <w:gridSpan w:val="2"/>
          </w:tcPr>
          <w:p w:rsidR="006C0E58" w:rsidRPr="00944A9E" w:rsidRDefault="006C0E58" w:rsidP="00E7344C">
            <w:pPr>
              <w:jc w:val="both"/>
            </w:pPr>
            <w:r w:rsidRPr="00944A9E">
              <w:t>14c</w:t>
            </w:r>
          </w:p>
        </w:tc>
        <w:tc>
          <w:tcPr>
            <w:tcW w:w="889" w:type="dxa"/>
            <w:shd w:val="clear" w:color="auto" w:fill="F7CAAC"/>
          </w:tcPr>
          <w:p w:rsidR="006C0E58" w:rsidRPr="00944A9E" w:rsidRDefault="006C0E58" w:rsidP="00E7344C">
            <w:pPr>
              <w:jc w:val="both"/>
              <w:rPr>
                <w:b/>
              </w:rPr>
            </w:pPr>
            <w:r w:rsidRPr="00944A9E">
              <w:rPr>
                <w:b/>
              </w:rPr>
              <w:t xml:space="preserve">hod. </w:t>
            </w:r>
          </w:p>
        </w:tc>
        <w:tc>
          <w:tcPr>
            <w:tcW w:w="815" w:type="dxa"/>
          </w:tcPr>
          <w:p w:rsidR="006C0E58" w:rsidRPr="00944A9E" w:rsidRDefault="006C0E58" w:rsidP="00E7344C">
            <w:pPr>
              <w:jc w:val="both"/>
            </w:pPr>
            <w:r w:rsidRPr="00944A9E">
              <w:t>14</w:t>
            </w:r>
          </w:p>
        </w:tc>
        <w:tc>
          <w:tcPr>
            <w:tcW w:w="2155" w:type="dxa"/>
            <w:shd w:val="clear" w:color="auto" w:fill="F7CAAC"/>
          </w:tcPr>
          <w:p w:rsidR="006C0E58" w:rsidRPr="00944A9E" w:rsidRDefault="006C0E58" w:rsidP="00E7344C">
            <w:pPr>
              <w:jc w:val="both"/>
              <w:rPr>
                <w:b/>
              </w:rPr>
            </w:pPr>
            <w:r w:rsidRPr="00944A9E">
              <w:rPr>
                <w:b/>
              </w:rPr>
              <w:t>kreditů</w:t>
            </w:r>
          </w:p>
        </w:tc>
        <w:tc>
          <w:tcPr>
            <w:tcW w:w="1196" w:type="dxa"/>
            <w:gridSpan w:val="2"/>
          </w:tcPr>
          <w:p w:rsidR="006C0E58" w:rsidRPr="00944A9E" w:rsidRDefault="006C0E58" w:rsidP="00E7344C">
            <w:pPr>
              <w:jc w:val="both"/>
            </w:pPr>
            <w:r w:rsidRPr="00944A9E">
              <w:t>1</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Prerekvizity, korekvizity, ekvivalence</w:t>
            </w:r>
          </w:p>
        </w:tc>
        <w:tc>
          <w:tcPr>
            <w:tcW w:w="6754" w:type="dxa"/>
            <w:gridSpan w:val="7"/>
          </w:tcPr>
          <w:p w:rsidR="006C0E58" w:rsidRPr="00944A9E" w:rsidRDefault="006C0E58" w:rsidP="00E7344C">
            <w:pPr>
              <w:jc w:val="both"/>
            </w:pP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Způsob ověření studijních výsledků</w:t>
            </w:r>
          </w:p>
        </w:tc>
        <w:tc>
          <w:tcPr>
            <w:tcW w:w="3403" w:type="dxa"/>
            <w:gridSpan w:val="4"/>
          </w:tcPr>
          <w:p w:rsidR="006C0E58" w:rsidRPr="00944A9E" w:rsidRDefault="006C0E58" w:rsidP="00E7344C">
            <w:pPr>
              <w:jc w:val="both"/>
            </w:pPr>
            <w:r w:rsidRPr="00944A9E">
              <w:t>zápočet</w:t>
            </w:r>
          </w:p>
        </w:tc>
        <w:tc>
          <w:tcPr>
            <w:tcW w:w="2155" w:type="dxa"/>
            <w:shd w:val="clear" w:color="auto" w:fill="F7CAAC"/>
          </w:tcPr>
          <w:p w:rsidR="006C0E58" w:rsidRPr="00944A9E" w:rsidRDefault="006C0E58" w:rsidP="00E7344C">
            <w:pPr>
              <w:jc w:val="both"/>
              <w:rPr>
                <w:b/>
              </w:rPr>
            </w:pPr>
            <w:r w:rsidRPr="00944A9E">
              <w:rPr>
                <w:b/>
              </w:rPr>
              <w:t>Forma výuky</w:t>
            </w:r>
          </w:p>
        </w:tc>
        <w:tc>
          <w:tcPr>
            <w:tcW w:w="1196" w:type="dxa"/>
            <w:gridSpan w:val="2"/>
          </w:tcPr>
          <w:p w:rsidR="006C0E58" w:rsidRPr="00944A9E" w:rsidRDefault="006C0E58" w:rsidP="00E7344C">
            <w:pPr>
              <w:jc w:val="both"/>
            </w:pPr>
            <w:r w:rsidRPr="00944A9E">
              <w:t>cvičení</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Forma způsobu ověření studijních výsledků a další požadavky na studenta</w:t>
            </w:r>
          </w:p>
        </w:tc>
        <w:tc>
          <w:tcPr>
            <w:tcW w:w="6754" w:type="dxa"/>
            <w:gridSpan w:val="7"/>
            <w:tcBorders>
              <w:bottom w:val="nil"/>
            </w:tcBorders>
          </w:tcPr>
          <w:p w:rsidR="006C0E58" w:rsidRPr="00944A9E" w:rsidRDefault="006C0E58" w:rsidP="00E7344C">
            <w:pPr>
              <w:jc w:val="both"/>
            </w:pPr>
            <w:r w:rsidRPr="00944A9E">
              <w:t>Absolvování 1 průběžného testu (min. 60%), zpracování a prezentace seminární práce na téma zadané vyučujícím.</w:t>
            </w:r>
          </w:p>
        </w:tc>
      </w:tr>
      <w:tr w:rsidR="006C0E58" w:rsidRPr="00944A9E" w:rsidTr="00D41F18">
        <w:trPr>
          <w:trHeight w:val="554"/>
          <w:jc w:val="center"/>
        </w:trPr>
        <w:tc>
          <w:tcPr>
            <w:tcW w:w="10207" w:type="dxa"/>
            <w:gridSpan w:val="8"/>
            <w:tcBorders>
              <w:top w:val="nil"/>
            </w:tcBorders>
          </w:tcPr>
          <w:p w:rsidR="006C0E58" w:rsidRPr="00944A9E" w:rsidRDefault="006C0E58" w:rsidP="00E7344C">
            <w:pPr>
              <w:jc w:val="both"/>
            </w:pPr>
          </w:p>
        </w:tc>
      </w:tr>
      <w:tr w:rsidR="006C0E58" w:rsidRPr="00944A9E" w:rsidTr="005560CF">
        <w:trPr>
          <w:trHeight w:val="197"/>
          <w:jc w:val="center"/>
        </w:trPr>
        <w:tc>
          <w:tcPr>
            <w:tcW w:w="3453" w:type="dxa"/>
            <w:tcBorders>
              <w:top w:val="nil"/>
            </w:tcBorders>
            <w:shd w:val="clear" w:color="auto" w:fill="F7CAAC"/>
          </w:tcPr>
          <w:p w:rsidR="006C0E58" w:rsidRPr="00944A9E" w:rsidRDefault="006C0E58" w:rsidP="00E7344C">
            <w:pPr>
              <w:jc w:val="both"/>
              <w:rPr>
                <w:b/>
              </w:rPr>
            </w:pPr>
            <w:r w:rsidRPr="00944A9E">
              <w:rPr>
                <w:b/>
              </w:rPr>
              <w:t>Garant předmětu</w:t>
            </w:r>
          </w:p>
        </w:tc>
        <w:tc>
          <w:tcPr>
            <w:tcW w:w="6754" w:type="dxa"/>
            <w:gridSpan w:val="7"/>
            <w:tcBorders>
              <w:top w:val="nil"/>
            </w:tcBorders>
          </w:tcPr>
          <w:p w:rsidR="006C0E58" w:rsidRPr="00944A9E" w:rsidRDefault="005C6FCD" w:rsidP="00E7344C">
            <w:r w:rsidRPr="00944A9E">
              <w:t xml:space="preserve">PhDr. Petr Snopek, </w:t>
            </w:r>
            <w:r>
              <w:t>Ph.D.</w:t>
            </w:r>
          </w:p>
        </w:tc>
      </w:tr>
      <w:tr w:rsidR="006C0E58" w:rsidRPr="00944A9E" w:rsidTr="005560CF">
        <w:trPr>
          <w:trHeight w:val="543"/>
          <w:jc w:val="center"/>
        </w:trPr>
        <w:tc>
          <w:tcPr>
            <w:tcW w:w="3453" w:type="dxa"/>
            <w:tcBorders>
              <w:top w:val="nil"/>
            </w:tcBorders>
            <w:shd w:val="clear" w:color="auto" w:fill="F7CAAC"/>
          </w:tcPr>
          <w:p w:rsidR="006C0E58" w:rsidRPr="00944A9E" w:rsidRDefault="006C0E58" w:rsidP="00E7344C">
            <w:pPr>
              <w:jc w:val="both"/>
              <w:rPr>
                <w:b/>
              </w:rPr>
            </w:pPr>
            <w:r w:rsidRPr="00944A9E">
              <w:rPr>
                <w:b/>
              </w:rPr>
              <w:t>Zapojení garanta do výuky předmětu</w:t>
            </w:r>
          </w:p>
        </w:tc>
        <w:tc>
          <w:tcPr>
            <w:tcW w:w="6754" w:type="dxa"/>
            <w:gridSpan w:val="7"/>
            <w:tcBorders>
              <w:top w:val="nil"/>
            </w:tcBorders>
          </w:tcPr>
          <w:p w:rsidR="006C0E58" w:rsidRPr="00944A9E" w:rsidRDefault="006C0E58" w:rsidP="00E7344C">
            <w:pPr>
              <w:jc w:val="both"/>
            </w:pPr>
            <w:r w:rsidRPr="00944A9E">
              <w:t>cvičící</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Vyučující</w:t>
            </w:r>
          </w:p>
        </w:tc>
        <w:tc>
          <w:tcPr>
            <w:tcW w:w="6754" w:type="dxa"/>
            <w:gridSpan w:val="7"/>
            <w:tcBorders>
              <w:bottom w:val="nil"/>
            </w:tcBorders>
            <w:shd w:val="clear" w:color="auto" w:fill="auto"/>
          </w:tcPr>
          <w:p w:rsidR="006C0E58" w:rsidRPr="00944A9E" w:rsidRDefault="006C0E58" w:rsidP="00E7344C">
            <w:r w:rsidRPr="00944A9E">
              <w:t xml:space="preserve">PhDr. Petr Snopek, </w:t>
            </w:r>
            <w:r w:rsidR="005D6183">
              <w:t>Ph</w:t>
            </w:r>
            <w:r w:rsidR="00D419D7">
              <w:t>.</w:t>
            </w:r>
            <w:r w:rsidR="005D6183">
              <w:t>D.</w:t>
            </w:r>
            <w:r w:rsidRPr="00944A9E">
              <w:t xml:space="preserve"> (</w:t>
            </w:r>
            <w:r w:rsidR="005C6FCD">
              <w:t>100</w:t>
            </w:r>
            <w:r w:rsidRPr="00944A9E">
              <w:t>%)</w:t>
            </w:r>
          </w:p>
        </w:tc>
      </w:tr>
      <w:tr w:rsidR="006C0E58" w:rsidRPr="00944A9E" w:rsidTr="00D41F18">
        <w:trPr>
          <w:trHeight w:val="109"/>
          <w:jc w:val="center"/>
        </w:trPr>
        <w:tc>
          <w:tcPr>
            <w:tcW w:w="10207" w:type="dxa"/>
            <w:gridSpan w:val="8"/>
            <w:tcBorders>
              <w:top w:val="nil"/>
            </w:tcBorders>
          </w:tcPr>
          <w:p w:rsidR="006C0E58" w:rsidRPr="00944A9E" w:rsidRDefault="006C0E58" w:rsidP="00E7344C">
            <w:pPr>
              <w:jc w:val="both"/>
            </w:pP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Stručná anotace předmětu</w:t>
            </w:r>
          </w:p>
        </w:tc>
        <w:tc>
          <w:tcPr>
            <w:tcW w:w="6754" w:type="dxa"/>
            <w:gridSpan w:val="7"/>
            <w:tcBorders>
              <w:bottom w:val="nil"/>
            </w:tcBorders>
          </w:tcPr>
          <w:p w:rsidR="006C0E58" w:rsidRPr="00944A9E" w:rsidRDefault="006C0E58" w:rsidP="00E7344C">
            <w:pPr>
              <w:jc w:val="both"/>
            </w:pPr>
          </w:p>
        </w:tc>
      </w:tr>
      <w:tr w:rsidR="006C0E58" w:rsidRPr="00944A9E" w:rsidTr="00D41F18">
        <w:trPr>
          <w:trHeight w:val="3938"/>
          <w:jc w:val="center"/>
        </w:trPr>
        <w:tc>
          <w:tcPr>
            <w:tcW w:w="10207" w:type="dxa"/>
            <w:gridSpan w:val="8"/>
            <w:tcBorders>
              <w:top w:val="nil"/>
              <w:bottom w:val="single" w:sz="12" w:space="0" w:color="auto"/>
            </w:tcBorders>
          </w:tcPr>
          <w:p w:rsidR="006C0E58" w:rsidRPr="00944A9E" w:rsidRDefault="006C0E58" w:rsidP="00E7344C">
            <w:pPr>
              <w:jc w:val="both"/>
            </w:pPr>
          </w:p>
          <w:p w:rsidR="006C0E58" w:rsidRPr="00944A9E" w:rsidRDefault="006C0E58" w:rsidP="00E7344C">
            <w:pPr>
              <w:jc w:val="both"/>
            </w:pPr>
            <w:r w:rsidRPr="00944A9E">
              <w:t>Definice první pomoci a historie poskytování první pomoci a její výuky.</w:t>
            </w:r>
          </w:p>
          <w:p w:rsidR="006C0E58" w:rsidRPr="00944A9E" w:rsidRDefault="006C0E58" w:rsidP="00E7344C">
            <w:pPr>
              <w:jc w:val="both"/>
            </w:pPr>
            <w:r w:rsidRPr="00944A9E">
              <w:t>Lidské tělo.</w:t>
            </w:r>
          </w:p>
          <w:p w:rsidR="006C0E58" w:rsidRPr="00944A9E" w:rsidRDefault="006C0E58" w:rsidP="00E7344C">
            <w:pPr>
              <w:jc w:val="both"/>
            </w:pPr>
            <w:r w:rsidRPr="00944A9E">
              <w:t>Laická základní první pomoc, technická první pomoc, odborná záchranná první pomoc.</w:t>
            </w:r>
          </w:p>
          <w:p w:rsidR="006C0E58" w:rsidRPr="00944A9E" w:rsidRDefault="006C0E58" w:rsidP="00E7344C">
            <w:pPr>
              <w:jc w:val="both"/>
            </w:pPr>
            <w:r w:rsidRPr="00944A9E">
              <w:t>Hromadné postižení zdraví.</w:t>
            </w:r>
          </w:p>
          <w:p w:rsidR="006C0E58" w:rsidRPr="00944A9E" w:rsidRDefault="006C0E58" w:rsidP="00E7344C">
            <w:pPr>
              <w:jc w:val="both"/>
            </w:pPr>
            <w:r w:rsidRPr="00944A9E">
              <w:t>Bezprostřední ohrožení života a přivolání záchranné služby.</w:t>
            </w:r>
          </w:p>
          <w:p w:rsidR="006C0E58" w:rsidRPr="00944A9E" w:rsidRDefault="006C0E58" w:rsidP="00E7344C">
            <w:pPr>
              <w:jc w:val="both"/>
            </w:pPr>
            <w:r w:rsidRPr="00944A9E">
              <w:t>Základní vyšetření životních funkcí.</w:t>
            </w:r>
          </w:p>
          <w:p w:rsidR="006C0E58" w:rsidRPr="00944A9E" w:rsidRDefault="006C0E58" w:rsidP="00E7344C">
            <w:pPr>
              <w:jc w:val="both"/>
            </w:pPr>
            <w:r w:rsidRPr="00944A9E">
              <w:t>Zásady při poskytování první pomoci.</w:t>
            </w:r>
          </w:p>
          <w:p w:rsidR="006C0E58" w:rsidRPr="00944A9E" w:rsidRDefault="006C0E58" w:rsidP="00E7344C">
            <w:pPr>
              <w:jc w:val="both"/>
            </w:pPr>
            <w:r w:rsidRPr="00944A9E">
              <w:t>Postup a technika první pomoci při jednotlivých poraněních resp. zdravotních problémech.</w:t>
            </w:r>
          </w:p>
          <w:p w:rsidR="006C0E58" w:rsidRPr="00944A9E" w:rsidRDefault="006C0E58" w:rsidP="00E7344C">
            <w:pPr>
              <w:jc w:val="both"/>
            </w:pPr>
            <w:r w:rsidRPr="00944A9E">
              <w:t>Bariéry poskytování první pomoci.</w:t>
            </w:r>
          </w:p>
          <w:p w:rsidR="006C0E58" w:rsidRPr="00944A9E" w:rsidRDefault="006C0E58" w:rsidP="00E7344C">
            <w:pPr>
              <w:jc w:val="both"/>
            </w:pPr>
            <w:r w:rsidRPr="00944A9E">
              <w:t>Neposkytnutí první pomoci.</w:t>
            </w:r>
          </w:p>
          <w:p w:rsidR="006C0E58" w:rsidRPr="00944A9E" w:rsidRDefault="006C0E58" w:rsidP="00E7344C">
            <w:pPr>
              <w:jc w:val="both"/>
            </w:pPr>
            <w:r w:rsidRPr="00944A9E">
              <w:t>Integrovaný záchranný systém.</w:t>
            </w:r>
          </w:p>
          <w:p w:rsidR="006C0E58" w:rsidRPr="00944A9E" w:rsidRDefault="006C0E58" w:rsidP="00E7344C">
            <w:pPr>
              <w:jc w:val="both"/>
            </w:pPr>
            <w:r w:rsidRPr="00944A9E">
              <w:t>Český červený kříž.</w:t>
            </w:r>
          </w:p>
          <w:p w:rsidR="006C0E58" w:rsidRPr="00944A9E" w:rsidRDefault="006C0E58" w:rsidP="00E7344C">
            <w:pPr>
              <w:jc w:val="both"/>
            </w:pPr>
            <w:r w:rsidRPr="00944A9E">
              <w:t>Symboly a piktogramy nebezpečnosti.</w:t>
            </w:r>
          </w:p>
          <w:p w:rsidR="00BD4774" w:rsidRDefault="006C0E58" w:rsidP="00E7344C">
            <w:pPr>
              <w:jc w:val="both"/>
            </w:pPr>
            <w:r w:rsidRPr="00944A9E">
              <w:t xml:space="preserve">Zajištění bezpečnosti a ochrany zdraví dětí a žáků ve školách a školských zařízeních. </w:t>
            </w:r>
          </w:p>
          <w:p w:rsidR="00BD4774" w:rsidRDefault="00BD4774" w:rsidP="00E7344C">
            <w:pPr>
              <w:jc w:val="both"/>
              <w:rPr>
                <w:del w:id="2207" w:author="Hana Navrátilová" w:date="2019-09-24T11:10:00Z"/>
              </w:rPr>
            </w:pPr>
          </w:p>
          <w:p w:rsidR="00BD4774" w:rsidRDefault="00BD4774" w:rsidP="00E7344C">
            <w:pPr>
              <w:jc w:val="both"/>
              <w:rPr>
                <w:del w:id="2208" w:author="Hana Navrátilová" w:date="2019-09-24T11:10:00Z"/>
              </w:rPr>
            </w:pPr>
          </w:p>
          <w:p w:rsidR="00BD4774" w:rsidRDefault="00BD4774" w:rsidP="00E7344C">
            <w:pPr>
              <w:jc w:val="both"/>
              <w:rPr>
                <w:del w:id="2209" w:author="Hana Navrátilová" w:date="2019-09-24T11:10:00Z"/>
              </w:rPr>
            </w:pPr>
          </w:p>
          <w:p w:rsidR="00BD4774" w:rsidRDefault="00BD4774" w:rsidP="00E7344C">
            <w:pPr>
              <w:jc w:val="both"/>
              <w:rPr>
                <w:del w:id="2210" w:author="Hana Navrátilová" w:date="2019-09-24T11:10:00Z"/>
              </w:rPr>
            </w:pPr>
          </w:p>
          <w:p w:rsidR="00BD4774" w:rsidRPr="00944A9E" w:rsidRDefault="00BD4774" w:rsidP="00E7344C">
            <w:pPr>
              <w:jc w:val="both"/>
            </w:pPr>
          </w:p>
        </w:tc>
      </w:tr>
      <w:tr w:rsidR="006C0E58" w:rsidRPr="00944A9E" w:rsidTr="005560CF">
        <w:trPr>
          <w:trHeight w:val="265"/>
          <w:jc w:val="center"/>
        </w:trPr>
        <w:tc>
          <w:tcPr>
            <w:tcW w:w="4019" w:type="dxa"/>
            <w:gridSpan w:val="2"/>
            <w:tcBorders>
              <w:top w:val="nil"/>
            </w:tcBorders>
            <w:shd w:val="clear" w:color="auto" w:fill="F7CAAC"/>
          </w:tcPr>
          <w:p w:rsidR="006C0E58" w:rsidRPr="00944A9E" w:rsidRDefault="006C0E58" w:rsidP="00E7344C">
            <w:pPr>
              <w:jc w:val="both"/>
            </w:pPr>
            <w:r w:rsidRPr="00944A9E">
              <w:rPr>
                <w:b/>
              </w:rPr>
              <w:t>Studijní literatura a studijní pomůcky</w:t>
            </w:r>
          </w:p>
        </w:tc>
        <w:tc>
          <w:tcPr>
            <w:tcW w:w="6188" w:type="dxa"/>
            <w:gridSpan w:val="6"/>
            <w:tcBorders>
              <w:top w:val="nil"/>
              <w:bottom w:val="nil"/>
            </w:tcBorders>
          </w:tcPr>
          <w:p w:rsidR="006C0E58" w:rsidRPr="00944A9E" w:rsidRDefault="006C0E58" w:rsidP="00E7344C">
            <w:pPr>
              <w:jc w:val="both"/>
            </w:pPr>
          </w:p>
        </w:tc>
      </w:tr>
      <w:tr w:rsidR="006C0E58" w:rsidRPr="00944A9E" w:rsidTr="00D41F18">
        <w:trPr>
          <w:trHeight w:val="1497"/>
          <w:jc w:val="center"/>
        </w:trPr>
        <w:tc>
          <w:tcPr>
            <w:tcW w:w="10207" w:type="dxa"/>
            <w:gridSpan w:val="8"/>
            <w:tcBorders>
              <w:top w:val="nil"/>
            </w:tcBorders>
          </w:tcPr>
          <w:p w:rsidR="006C0E58" w:rsidRPr="00944A9E" w:rsidRDefault="006C0E58" w:rsidP="00E7344C">
            <w:pPr>
              <w:jc w:val="both"/>
              <w:rPr>
                <w:b/>
              </w:rPr>
            </w:pPr>
          </w:p>
          <w:p w:rsidR="006C0E58" w:rsidRPr="00944A9E" w:rsidRDefault="006C0E58" w:rsidP="00E7344C">
            <w:pPr>
              <w:jc w:val="both"/>
              <w:rPr>
                <w:b/>
              </w:rPr>
            </w:pPr>
            <w:r w:rsidRPr="00944A9E">
              <w:rPr>
                <w:b/>
              </w:rPr>
              <w:t xml:space="preserve">Povinná literatura: </w:t>
            </w:r>
          </w:p>
          <w:p w:rsidR="006C0E58" w:rsidRPr="00944A9E" w:rsidRDefault="006C0E58" w:rsidP="00E7344C">
            <w:pPr>
              <w:jc w:val="both"/>
            </w:pPr>
            <w:r w:rsidRPr="00944A9E">
              <w:t xml:space="preserve">Beránková, M., Fleková, A., &amp; Holzhauserová, B. (2002). </w:t>
            </w:r>
            <w:r w:rsidRPr="00944A9E">
              <w:rPr>
                <w:i/>
              </w:rPr>
              <w:t>První pomoc</w:t>
            </w:r>
            <w:r w:rsidRPr="00944A9E">
              <w:t>. Praha: Informatorium.</w:t>
            </w:r>
          </w:p>
          <w:p w:rsidR="006C0E58" w:rsidRPr="00944A9E" w:rsidRDefault="006C0E58" w:rsidP="00E7344C">
            <w:pPr>
              <w:jc w:val="both"/>
            </w:pPr>
            <w:r w:rsidRPr="00944A9E">
              <w:t xml:space="preserve">Bydžovský, J. (2011). </w:t>
            </w:r>
            <w:r w:rsidRPr="00944A9E">
              <w:rPr>
                <w:i/>
              </w:rPr>
              <w:t>Předlékařská první pomoc</w:t>
            </w:r>
            <w:r w:rsidRPr="00944A9E">
              <w:t>. Praha: Grada.</w:t>
            </w:r>
          </w:p>
          <w:p w:rsidR="006C0E58" w:rsidRPr="00944A9E" w:rsidRDefault="006C0E58" w:rsidP="00E7344C">
            <w:pPr>
              <w:jc w:val="both"/>
            </w:pPr>
            <w:r w:rsidRPr="00944A9E">
              <w:t xml:space="preserve">Houšková, Š. (2012). </w:t>
            </w:r>
            <w:r w:rsidRPr="00944A9E">
              <w:rPr>
                <w:i/>
              </w:rPr>
              <w:t>Obecné zásady předlékařské první pomoci</w:t>
            </w:r>
            <w:r w:rsidRPr="00944A9E">
              <w:t>. Praha: Hipokampus.</w:t>
            </w:r>
          </w:p>
          <w:p w:rsidR="006C0E58" w:rsidRPr="00944A9E" w:rsidRDefault="006C0E58" w:rsidP="00E7344C">
            <w:pPr>
              <w:jc w:val="both"/>
            </w:pPr>
          </w:p>
          <w:p w:rsidR="006C0E58" w:rsidRPr="00944A9E" w:rsidRDefault="006C0E58" w:rsidP="00E7344C">
            <w:pPr>
              <w:jc w:val="both"/>
              <w:rPr>
                <w:b/>
              </w:rPr>
            </w:pPr>
            <w:r w:rsidRPr="00944A9E">
              <w:rPr>
                <w:b/>
              </w:rPr>
              <w:t xml:space="preserve">Doporučená literatura: </w:t>
            </w:r>
          </w:p>
          <w:p w:rsidR="006C0E58" w:rsidRPr="00944A9E" w:rsidRDefault="006C0E58" w:rsidP="00E7344C">
            <w:pPr>
              <w:jc w:val="both"/>
            </w:pPr>
            <w:r w:rsidRPr="00944A9E">
              <w:t xml:space="preserve">Pávková, M. (2008). </w:t>
            </w:r>
            <w:r w:rsidRPr="00944A9E">
              <w:rPr>
                <w:i/>
              </w:rPr>
              <w:t>První předlékařská pomoc</w:t>
            </w:r>
            <w:r w:rsidRPr="00944A9E">
              <w:t>. Praha: Dr. Josef Raabe.</w:t>
            </w:r>
          </w:p>
          <w:p w:rsidR="006C0E58" w:rsidRPr="00944A9E" w:rsidRDefault="006C0E58" w:rsidP="00E7344C">
            <w:pPr>
              <w:jc w:val="both"/>
            </w:pPr>
            <w:r w:rsidRPr="00944A9E">
              <w:t xml:space="preserve">Cetlová, L. (2011). </w:t>
            </w:r>
            <w:r w:rsidRPr="00944A9E">
              <w:rPr>
                <w:i/>
              </w:rPr>
              <w:t>První pomoc – guidelines</w:t>
            </w:r>
            <w:r w:rsidR="00B83459">
              <w:t xml:space="preserve">. Brno: Tribun EU. </w:t>
            </w:r>
          </w:p>
          <w:p w:rsidR="006C0E58" w:rsidRPr="00944A9E" w:rsidRDefault="006C0E58" w:rsidP="00E7344C">
            <w:pPr>
              <w:jc w:val="both"/>
              <w:rPr>
                <w:del w:id="2211" w:author="Hana Navrátilová" w:date="2019-09-24T11:10:00Z"/>
              </w:rPr>
            </w:pPr>
          </w:p>
          <w:p w:rsidR="006C0E58" w:rsidRPr="00944A9E" w:rsidRDefault="006C0E58" w:rsidP="00E7344C">
            <w:pPr>
              <w:jc w:val="both"/>
            </w:pPr>
          </w:p>
        </w:tc>
      </w:tr>
      <w:tr w:rsidR="006C0E58" w:rsidRPr="00944A9E" w:rsidTr="00D41F18">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6C0E58" w:rsidRPr="00944A9E" w:rsidRDefault="006C0E58" w:rsidP="00E7344C">
            <w:pPr>
              <w:jc w:val="center"/>
              <w:rPr>
                <w:b/>
              </w:rPr>
            </w:pPr>
            <w:r w:rsidRPr="00944A9E">
              <w:rPr>
                <w:b/>
              </w:rPr>
              <w:t>Informace ke kombinované nebo distanční formě</w:t>
            </w:r>
          </w:p>
        </w:tc>
      </w:tr>
      <w:tr w:rsidR="006C0E58" w:rsidRPr="00944A9E" w:rsidTr="005560CF">
        <w:trPr>
          <w:jc w:val="center"/>
        </w:trPr>
        <w:tc>
          <w:tcPr>
            <w:tcW w:w="5152" w:type="dxa"/>
            <w:gridSpan w:val="3"/>
            <w:tcBorders>
              <w:top w:val="single" w:sz="2" w:space="0" w:color="auto"/>
            </w:tcBorders>
            <w:shd w:val="clear" w:color="auto" w:fill="F7CAAC"/>
          </w:tcPr>
          <w:p w:rsidR="006C0E58" w:rsidRPr="00944A9E" w:rsidRDefault="006C0E58" w:rsidP="00E7344C">
            <w:pPr>
              <w:jc w:val="both"/>
            </w:pPr>
            <w:r w:rsidRPr="00944A9E">
              <w:rPr>
                <w:b/>
              </w:rPr>
              <w:t>Rozsah konzultací (soustředění)</w:t>
            </w:r>
          </w:p>
        </w:tc>
        <w:tc>
          <w:tcPr>
            <w:tcW w:w="889" w:type="dxa"/>
            <w:tcBorders>
              <w:top w:val="single" w:sz="2" w:space="0" w:color="auto"/>
            </w:tcBorders>
          </w:tcPr>
          <w:p w:rsidR="006C0E58" w:rsidRPr="00944A9E" w:rsidRDefault="006C0E58" w:rsidP="00E7344C">
            <w:pPr>
              <w:jc w:val="both"/>
            </w:pPr>
          </w:p>
        </w:tc>
        <w:tc>
          <w:tcPr>
            <w:tcW w:w="4166" w:type="dxa"/>
            <w:gridSpan w:val="4"/>
            <w:tcBorders>
              <w:top w:val="single" w:sz="2" w:space="0" w:color="auto"/>
            </w:tcBorders>
            <w:shd w:val="clear" w:color="auto" w:fill="F7CAAC"/>
          </w:tcPr>
          <w:p w:rsidR="006C0E58" w:rsidRPr="00944A9E" w:rsidRDefault="006C0E58" w:rsidP="00E7344C">
            <w:pPr>
              <w:jc w:val="both"/>
              <w:rPr>
                <w:b/>
              </w:rPr>
            </w:pPr>
            <w:r w:rsidRPr="00944A9E">
              <w:rPr>
                <w:b/>
              </w:rPr>
              <w:t xml:space="preserve">hodin </w:t>
            </w:r>
          </w:p>
        </w:tc>
      </w:tr>
      <w:tr w:rsidR="006C0E58" w:rsidRPr="00944A9E" w:rsidTr="00D41F18">
        <w:trPr>
          <w:jc w:val="center"/>
        </w:trPr>
        <w:tc>
          <w:tcPr>
            <w:tcW w:w="10207" w:type="dxa"/>
            <w:gridSpan w:val="8"/>
            <w:shd w:val="clear" w:color="auto" w:fill="F7CAAC"/>
          </w:tcPr>
          <w:p w:rsidR="006C0E58" w:rsidRPr="00944A9E" w:rsidRDefault="006C0E58" w:rsidP="00E7344C">
            <w:pPr>
              <w:jc w:val="both"/>
              <w:rPr>
                <w:b/>
              </w:rPr>
            </w:pPr>
            <w:r w:rsidRPr="00944A9E">
              <w:rPr>
                <w:b/>
              </w:rPr>
              <w:t>Informace o způsobu kontaktu s vyučujícím</w:t>
            </w:r>
          </w:p>
        </w:tc>
      </w:tr>
      <w:tr w:rsidR="006C0E58" w:rsidRPr="00944A9E" w:rsidTr="00D41F18">
        <w:trPr>
          <w:trHeight w:val="2038"/>
          <w:jc w:val="center"/>
        </w:trPr>
        <w:tc>
          <w:tcPr>
            <w:tcW w:w="10207" w:type="dxa"/>
            <w:gridSpan w:val="8"/>
          </w:tcPr>
          <w:p w:rsidR="00C43AD8" w:rsidRDefault="00C43AD8" w:rsidP="00E7344C">
            <w:pPr>
              <w:jc w:val="both"/>
              <w:rPr>
                <w:ins w:id="2212" w:author="Hana Navrátilová" w:date="2019-09-24T11:10:00Z"/>
              </w:rPr>
            </w:pPr>
          </w:p>
          <w:p w:rsidR="00B83459" w:rsidRDefault="00B83459" w:rsidP="00E7344C">
            <w:pPr>
              <w:jc w:val="both"/>
              <w:rPr>
                <w:ins w:id="2213" w:author="Hana Navrátilová" w:date="2019-09-24T11:10:00Z"/>
              </w:rPr>
            </w:pPr>
          </w:p>
          <w:p w:rsidR="00B83459" w:rsidRDefault="00B83459" w:rsidP="00E7344C">
            <w:pPr>
              <w:jc w:val="both"/>
              <w:rPr>
                <w:ins w:id="2214" w:author="Hana Navrátilová" w:date="2019-09-24T11:10:00Z"/>
              </w:rPr>
            </w:pPr>
          </w:p>
          <w:p w:rsidR="00B83459" w:rsidRDefault="00B83459" w:rsidP="00B83459">
            <w:pPr>
              <w:jc w:val="both"/>
              <w:rPr>
                <w:ins w:id="2215" w:author="Hana Navrátilová" w:date="2019-09-24T11:10:00Z"/>
              </w:rPr>
            </w:pPr>
          </w:p>
          <w:p w:rsidR="00B83459" w:rsidRDefault="00B83459" w:rsidP="00B83459">
            <w:pPr>
              <w:jc w:val="both"/>
              <w:rPr>
                <w:ins w:id="2216" w:author="Hana Navrátilová" w:date="2019-09-24T11:10:00Z"/>
              </w:rPr>
            </w:pPr>
          </w:p>
          <w:p w:rsidR="00B83459" w:rsidRDefault="00B83459" w:rsidP="00B83459">
            <w:pPr>
              <w:jc w:val="both"/>
              <w:rPr>
                <w:ins w:id="2217" w:author="Hana Navrátilová" w:date="2019-09-24T11:10:00Z"/>
              </w:rPr>
            </w:pPr>
          </w:p>
          <w:p w:rsidR="00B83459" w:rsidRDefault="00B83459" w:rsidP="00B83459">
            <w:pPr>
              <w:jc w:val="both"/>
              <w:rPr>
                <w:ins w:id="2218" w:author="Hana Navrátilová" w:date="2019-09-24T11:10:00Z"/>
              </w:rPr>
            </w:pPr>
          </w:p>
          <w:p w:rsidR="00B83459" w:rsidRDefault="00B83459" w:rsidP="00B83459">
            <w:pPr>
              <w:jc w:val="both"/>
              <w:rPr>
                <w:ins w:id="2219" w:author="Hana Navrátilová" w:date="2019-09-24T11:10:00Z"/>
              </w:rPr>
            </w:pPr>
          </w:p>
          <w:p w:rsidR="00B83459" w:rsidRPr="00944A9E" w:rsidRDefault="00B83459" w:rsidP="00B83459">
            <w:pPr>
              <w:jc w:val="both"/>
            </w:pPr>
          </w:p>
        </w:tc>
      </w:tr>
    </w:tbl>
    <w:p w:rsidR="006B06CC" w:rsidRDefault="00BF2D35">
      <w:pPr>
        <w:rPr>
          <w:ins w:id="2220" w:author="Hana Navrátilová" w:date="2019-09-24T11:10:00Z"/>
        </w:rPr>
      </w:pPr>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53"/>
        <w:gridCol w:w="566"/>
        <w:gridCol w:w="1133"/>
        <w:gridCol w:w="889"/>
        <w:gridCol w:w="815"/>
        <w:gridCol w:w="2155"/>
        <w:gridCol w:w="539"/>
        <w:gridCol w:w="657"/>
      </w:tblGrid>
      <w:tr w:rsidR="006C0E58" w:rsidRPr="00944A9E" w:rsidTr="00D41F18">
        <w:trPr>
          <w:jc w:val="center"/>
        </w:trPr>
        <w:tc>
          <w:tcPr>
            <w:tcW w:w="10207" w:type="dxa"/>
            <w:gridSpan w:val="8"/>
            <w:tcBorders>
              <w:bottom w:val="double" w:sz="4" w:space="0" w:color="auto"/>
            </w:tcBorders>
            <w:shd w:val="clear" w:color="auto" w:fill="BDD6EE"/>
          </w:tcPr>
          <w:p w:rsidR="006C0E58" w:rsidRPr="00944A9E" w:rsidRDefault="005314DC" w:rsidP="00E7344C">
            <w:pPr>
              <w:jc w:val="both"/>
              <w:rPr>
                <w:b/>
                <w:sz w:val="28"/>
                <w:szCs w:val="28"/>
              </w:rPr>
            </w:pPr>
            <w:r>
              <w:br w:type="page"/>
            </w:r>
            <w:r w:rsidR="006C0E58" w:rsidRPr="00944A9E">
              <w:br w:type="page"/>
            </w:r>
            <w:r w:rsidR="006C0E58" w:rsidRPr="00944A9E">
              <w:rPr>
                <w:b/>
                <w:sz w:val="28"/>
                <w:szCs w:val="28"/>
              </w:rPr>
              <w:t>B-III – Charakteristika studijního předmětu</w:t>
            </w:r>
          </w:p>
        </w:tc>
      </w:tr>
      <w:tr w:rsidR="006C0E58" w:rsidRPr="00944A9E" w:rsidTr="005560CF">
        <w:trPr>
          <w:jc w:val="center"/>
        </w:trPr>
        <w:tc>
          <w:tcPr>
            <w:tcW w:w="3453" w:type="dxa"/>
            <w:tcBorders>
              <w:top w:val="double" w:sz="4" w:space="0" w:color="auto"/>
            </w:tcBorders>
            <w:shd w:val="clear" w:color="auto" w:fill="F7CAAC"/>
          </w:tcPr>
          <w:p w:rsidR="006C0E58" w:rsidRPr="00944A9E" w:rsidRDefault="006C0E58" w:rsidP="00E7344C">
            <w:pPr>
              <w:jc w:val="both"/>
              <w:rPr>
                <w:b/>
              </w:rPr>
            </w:pPr>
            <w:r w:rsidRPr="00944A9E">
              <w:rPr>
                <w:b/>
              </w:rPr>
              <w:t>Název studijního předmětu</w:t>
            </w:r>
          </w:p>
        </w:tc>
        <w:tc>
          <w:tcPr>
            <w:tcW w:w="6754" w:type="dxa"/>
            <w:gridSpan w:val="7"/>
            <w:tcBorders>
              <w:top w:val="double" w:sz="4" w:space="0" w:color="auto"/>
            </w:tcBorders>
          </w:tcPr>
          <w:p w:rsidR="006C0E58" w:rsidRPr="00944A9E" w:rsidRDefault="006C0E58" w:rsidP="00E7344C">
            <w:pPr>
              <w:jc w:val="both"/>
            </w:pPr>
            <w:r w:rsidRPr="00944A9E">
              <w:t>Diplomová práce</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Typ předmětu</w:t>
            </w:r>
          </w:p>
        </w:tc>
        <w:tc>
          <w:tcPr>
            <w:tcW w:w="3403" w:type="dxa"/>
            <w:gridSpan w:val="4"/>
          </w:tcPr>
          <w:p w:rsidR="006C0E58" w:rsidRPr="00944A9E" w:rsidRDefault="006C0E58" w:rsidP="00E7344C">
            <w:pPr>
              <w:jc w:val="both"/>
            </w:pPr>
            <w:r w:rsidRPr="00944A9E">
              <w:t>povinný</w:t>
            </w:r>
          </w:p>
        </w:tc>
        <w:tc>
          <w:tcPr>
            <w:tcW w:w="2694" w:type="dxa"/>
            <w:gridSpan w:val="2"/>
            <w:shd w:val="clear" w:color="auto" w:fill="F7CAAC"/>
          </w:tcPr>
          <w:p w:rsidR="006C0E58" w:rsidRPr="00944A9E" w:rsidRDefault="006C0E58" w:rsidP="00E7344C">
            <w:pPr>
              <w:jc w:val="both"/>
            </w:pPr>
            <w:r w:rsidRPr="00944A9E">
              <w:rPr>
                <w:b/>
              </w:rPr>
              <w:t>doporučený ročník / semestr</w:t>
            </w:r>
          </w:p>
        </w:tc>
        <w:tc>
          <w:tcPr>
            <w:tcW w:w="657" w:type="dxa"/>
          </w:tcPr>
          <w:p w:rsidR="006C0E58" w:rsidRPr="00944A9E" w:rsidRDefault="006C0E58" w:rsidP="00E7344C">
            <w:pPr>
              <w:jc w:val="both"/>
            </w:pPr>
            <w:r w:rsidRPr="00944A9E">
              <w:t>5/LS</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Rozsah studijního předmětu</w:t>
            </w:r>
          </w:p>
        </w:tc>
        <w:tc>
          <w:tcPr>
            <w:tcW w:w="1699" w:type="dxa"/>
            <w:gridSpan w:val="2"/>
          </w:tcPr>
          <w:p w:rsidR="006C0E58" w:rsidRPr="00944A9E" w:rsidRDefault="006C0E58" w:rsidP="00E7344C">
            <w:pPr>
              <w:jc w:val="both"/>
            </w:pPr>
            <w:r w:rsidRPr="00944A9E">
              <w:t>40 hodin</w:t>
            </w:r>
          </w:p>
        </w:tc>
        <w:tc>
          <w:tcPr>
            <w:tcW w:w="889" w:type="dxa"/>
            <w:shd w:val="clear" w:color="auto" w:fill="F7CAAC"/>
          </w:tcPr>
          <w:p w:rsidR="006C0E58" w:rsidRPr="00944A9E" w:rsidRDefault="006C0E58" w:rsidP="00E7344C">
            <w:pPr>
              <w:jc w:val="both"/>
              <w:rPr>
                <w:b/>
              </w:rPr>
            </w:pPr>
            <w:r w:rsidRPr="00944A9E">
              <w:rPr>
                <w:b/>
              </w:rPr>
              <w:t xml:space="preserve">hod. </w:t>
            </w:r>
          </w:p>
        </w:tc>
        <w:tc>
          <w:tcPr>
            <w:tcW w:w="815" w:type="dxa"/>
          </w:tcPr>
          <w:p w:rsidR="006C0E58" w:rsidRPr="00944A9E" w:rsidRDefault="006C0E58" w:rsidP="00E7344C">
            <w:pPr>
              <w:jc w:val="both"/>
            </w:pPr>
            <w:r w:rsidRPr="00944A9E">
              <w:t>40</w:t>
            </w:r>
          </w:p>
        </w:tc>
        <w:tc>
          <w:tcPr>
            <w:tcW w:w="2155" w:type="dxa"/>
            <w:shd w:val="clear" w:color="auto" w:fill="F7CAAC"/>
          </w:tcPr>
          <w:p w:rsidR="006C0E58" w:rsidRPr="00944A9E" w:rsidRDefault="006C0E58" w:rsidP="00E7344C">
            <w:pPr>
              <w:jc w:val="both"/>
              <w:rPr>
                <w:b/>
              </w:rPr>
            </w:pPr>
            <w:r w:rsidRPr="00944A9E">
              <w:rPr>
                <w:b/>
              </w:rPr>
              <w:t>kreditů</w:t>
            </w:r>
          </w:p>
        </w:tc>
        <w:tc>
          <w:tcPr>
            <w:tcW w:w="1196" w:type="dxa"/>
            <w:gridSpan w:val="2"/>
          </w:tcPr>
          <w:p w:rsidR="006C0E58" w:rsidRPr="00944A9E" w:rsidRDefault="006C0E58" w:rsidP="00E7344C">
            <w:pPr>
              <w:jc w:val="both"/>
            </w:pPr>
            <w:r w:rsidRPr="00944A9E">
              <w:t>15</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Prerekvizity, korekvizity, ekvivalence</w:t>
            </w:r>
          </w:p>
        </w:tc>
        <w:tc>
          <w:tcPr>
            <w:tcW w:w="6754" w:type="dxa"/>
            <w:gridSpan w:val="7"/>
          </w:tcPr>
          <w:p w:rsidR="006C0E58" w:rsidRPr="00944A9E" w:rsidRDefault="006C0E58" w:rsidP="00E7344C">
            <w:pPr>
              <w:jc w:val="both"/>
            </w:pP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Způsob ověření studijních výsledků</w:t>
            </w:r>
          </w:p>
        </w:tc>
        <w:tc>
          <w:tcPr>
            <w:tcW w:w="3403" w:type="dxa"/>
            <w:gridSpan w:val="4"/>
          </w:tcPr>
          <w:p w:rsidR="006C0E58" w:rsidRPr="00944A9E" w:rsidRDefault="006C0E58" w:rsidP="00E7344C">
            <w:pPr>
              <w:jc w:val="both"/>
            </w:pPr>
            <w:r w:rsidRPr="00944A9E">
              <w:t>zápočet</w:t>
            </w:r>
          </w:p>
        </w:tc>
        <w:tc>
          <w:tcPr>
            <w:tcW w:w="2155" w:type="dxa"/>
            <w:shd w:val="clear" w:color="auto" w:fill="F7CAAC"/>
          </w:tcPr>
          <w:p w:rsidR="006C0E58" w:rsidRPr="00944A9E" w:rsidRDefault="006C0E58" w:rsidP="00E7344C">
            <w:pPr>
              <w:jc w:val="both"/>
              <w:rPr>
                <w:b/>
              </w:rPr>
            </w:pPr>
            <w:r w:rsidRPr="00944A9E">
              <w:rPr>
                <w:b/>
              </w:rPr>
              <w:t>Forma výuky</w:t>
            </w:r>
          </w:p>
        </w:tc>
        <w:tc>
          <w:tcPr>
            <w:tcW w:w="1196" w:type="dxa"/>
            <w:gridSpan w:val="2"/>
          </w:tcPr>
          <w:p w:rsidR="006C0E58" w:rsidRPr="00944A9E" w:rsidRDefault="006C0E58" w:rsidP="00E7344C">
            <w:pPr>
              <w:jc w:val="both"/>
            </w:pPr>
            <w:r w:rsidRPr="00944A9E">
              <w:t>individuální</w:t>
            </w: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Forma způsobu ověření studijních výsledků a další požadavky na studenta</w:t>
            </w:r>
          </w:p>
        </w:tc>
        <w:tc>
          <w:tcPr>
            <w:tcW w:w="6754" w:type="dxa"/>
            <w:gridSpan w:val="7"/>
            <w:tcBorders>
              <w:bottom w:val="nil"/>
            </w:tcBorders>
          </w:tcPr>
          <w:p w:rsidR="006C0E58" w:rsidRPr="00944A9E" w:rsidRDefault="006C0E58" w:rsidP="00E7344C">
            <w:pPr>
              <w:jc w:val="both"/>
            </w:pPr>
            <w:r w:rsidRPr="00944A9E">
              <w:t>Odevzdání písemné DP</w:t>
            </w:r>
            <w:r w:rsidR="00404B16" w:rsidRPr="00944A9E">
              <w:t>.</w:t>
            </w:r>
          </w:p>
        </w:tc>
      </w:tr>
      <w:tr w:rsidR="006C0E58" w:rsidRPr="00944A9E" w:rsidTr="002E2B30">
        <w:trPr>
          <w:trHeight w:val="45"/>
          <w:jc w:val="center"/>
        </w:trPr>
        <w:tc>
          <w:tcPr>
            <w:tcW w:w="10207" w:type="dxa"/>
            <w:gridSpan w:val="8"/>
            <w:tcBorders>
              <w:top w:val="nil"/>
            </w:tcBorders>
          </w:tcPr>
          <w:p w:rsidR="006C0E58" w:rsidRPr="00944A9E" w:rsidRDefault="006C0E58" w:rsidP="00E7344C">
            <w:pPr>
              <w:jc w:val="both"/>
            </w:pPr>
          </w:p>
        </w:tc>
      </w:tr>
      <w:tr w:rsidR="006C0E58" w:rsidRPr="00944A9E" w:rsidTr="005560CF">
        <w:trPr>
          <w:trHeight w:val="197"/>
          <w:jc w:val="center"/>
        </w:trPr>
        <w:tc>
          <w:tcPr>
            <w:tcW w:w="3453" w:type="dxa"/>
            <w:tcBorders>
              <w:top w:val="nil"/>
            </w:tcBorders>
            <w:shd w:val="clear" w:color="auto" w:fill="F7CAAC"/>
          </w:tcPr>
          <w:p w:rsidR="006C0E58" w:rsidRPr="00944A9E" w:rsidRDefault="006C0E58" w:rsidP="00E7344C">
            <w:pPr>
              <w:jc w:val="both"/>
              <w:rPr>
                <w:b/>
              </w:rPr>
            </w:pPr>
            <w:r w:rsidRPr="00944A9E">
              <w:rPr>
                <w:b/>
              </w:rPr>
              <w:t>Garant předmětu</w:t>
            </w:r>
          </w:p>
        </w:tc>
        <w:tc>
          <w:tcPr>
            <w:tcW w:w="6754" w:type="dxa"/>
            <w:gridSpan w:val="7"/>
            <w:tcBorders>
              <w:top w:val="nil"/>
            </w:tcBorders>
          </w:tcPr>
          <w:p w:rsidR="006C0E58" w:rsidRPr="00944A9E" w:rsidRDefault="006C0E58" w:rsidP="00E7344C">
            <w:r w:rsidRPr="00944A9E">
              <w:t xml:space="preserve">Všichni </w:t>
            </w:r>
            <w:r w:rsidR="00AB2766" w:rsidRPr="00944A9E">
              <w:t>vedoucí diplomových prací</w:t>
            </w:r>
          </w:p>
        </w:tc>
      </w:tr>
      <w:tr w:rsidR="006C0E58" w:rsidRPr="00944A9E" w:rsidTr="005560CF">
        <w:trPr>
          <w:trHeight w:val="70"/>
          <w:jc w:val="center"/>
        </w:trPr>
        <w:tc>
          <w:tcPr>
            <w:tcW w:w="3453" w:type="dxa"/>
            <w:tcBorders>
              <w:top w:val="nil"/>
            </w:tcBorders>
            <w:shd w:val="clear" w:color="auto" w:fill="F7CAAC"/>
          </w:tcPr>
          <w:p w:rsidR="006C0E58" w:rsidRPr="00944A9E" w:rsidRDefault="006C0E58" w:rsidP="00E7344C">
            <w:pPr>
              <w:jc w:val="both"/>
              <w:rPr>
                <w:b/>
              </w:rPr>
            </w:pPr>
            <w:r w:rsidRPr="00944A9E">
              <w:rPr>
                <w:b/>
              </w:rPr>
              <w:t>Zapojení garanta do výuky předmětu</w:t>
            </w:r>
          </w:p>
        </w:tc>
        <w:tc>
          <w:tcPr>
            <w:tcW w:w="6754" w:type="dxa"/>
            <w:gridSpan w:val="7"/>
            <w:tcBorders>
              <w:top w:val="nil"/>
            </w:tcBorders>
          </w:tcPr>
          <w:p w:rsidR="006C0E58" w:rsidRPr="00944A9E" w:rsidRDefault="006C0E58" w:rsidP="00E7344C">
            <w:pPr>
              <w:jc w:val="both"/>
            </w:pP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Vyučující</w:t>
            </w:r>
          </w:p>
        </w:tc>
        <w:tc>
          <w:tcPr>
            <w:tcW w:w="6754" w:type="dxa"/>
            <w:gridSpan w:val="7"/>
            <w:tcBorders>
              <w:bottom w:val="nil"/>
            </w:tcBorders>
            <w:shd w:val="clear" w:color="auto" w:fill="auto"/>
          </w:tcPr>
          <w:p w:rsidR="006C0E58" w:rsidRPr="00944A9E" w:rsidRDefault="00AB2766" w:rsidP="00E7344C">
            <w:r w:rsidRPr="00944A9E">
              <w:t xml:space="preserve">Všichni vedoucí diplomových prací </w:t>
            </w:r>
          </w:p>
        </w:tc>
      </w:tr>
      <w:tr w:rsidR="006C0E58" w:rsidRPr="00944A9E" w:rsidTr="002E2B30">
        <w:trPr>
          <w:trHeight w:val="45"/>
          <w:jc w:val="center"/>
        </w:trPr>
        <w:tc>
          <w:tcPr>
            <w:tcW w:w="10207" w:type="dxa"/>
            <w:gridSpan w:val="8"/>
            <w:tcBorders>
              <w:top w:val="nil"/>
            </w:tcBorders>
          </w:tcPr>
          <w:p w:rsidR="006C0E58" w:rsidRPr="00944A9E" w:rsidRDefault="006C0E58" w:rsidP="00E7344C">
            <w:pPr>
              <w:jc w:val="both"/>
            </w:pPr>
          </w:p>
        </w:tc>
      </w:tr>
      <w:tr w:rsidR="006C0E58" w:rsidRPr="00944A9E" w:rsidTr="005560CF">
        <w:trPr>
          <w:jc w:val="center"/>
        </w:trPr>
        <w:tc>
          <w:tcPr>
            <w:tcW w:w="3453" w:type="dxa"/>
            <w:shd w:val="clear" w:color="auto" w:fill="F7CAAC"/>
          </w:tcPr>
          <w:p w:rsidR="006C0E58" w:rsidRPr="00944A9E" w:rsidRDefault="006C0E58" w:rsidP="00E7344C">
            <w:pPr>
              <w:jc w:val="both"/>
              <w:rPr>
                <w:b/>
              </w:rPr>
            </w:pPr>
            <w:r w:rsidRPr="00944A9E">
              <w:rPr>
                <w:b/>
              </w:rPr>
              <w:t>Stručná anotace předmětu</w:t>
            </w:r>
          </w:p>
        </w:tc>
        <w:tc>
          <w:tcPr>
            <w:tcW w:w="6754" w:type="dxa"/>
            <w:gridSpan w:val="7"/>
            <w:tcBorders>
              <w:bottom w:val="nil"/>
            </w:tcBorders>
          </w:tcPr>
          <w:p w:rsidR="006C0E58" w:rsidRPr="00944A9E" w:rsidRDefault="006C0E58" w:rsidP="00E7344C">
            <w:pPr>
              <w:jc w:val="both"/>
            </w:pPr>
          </w:p>
        </w:tc>
      </w:tr>
      <w:tr w:rsidR="006C0E58" w:rsidRPr="00944A9E" w:rsidTr="00D41F18">
        <w:trPr>
          <w:trHeight w:val="53"/>
          <w:jc w:val="center"/>
        </w:trPr>
        <w:tc>
          <w:tcPr>
            <w:tcW w:w="10207" w:type="dxa"/>
            <w:gridSpan w:val="8"/>
            <w:tcBorders>
              <w:top w:val="nil"/>
              <w:bottom w:val="single" w:sz="12" w:space="0" w:color="auto"/>
            </w:tcBorders>
          </w:tcPr>
          <w:p w:rsidR="00DB6F2A" w:rsidRPr="002E2B30" w:rsidRDefault="00DB6F2A" w:rsidP="00FC0B44">
            <w:pPr>
              <w:ind w:left="354"/>
              <w:jc w:val="both"/>
              <w:rPr>
                <w:sz w:val="16"/>
                <w:szCs w:val="16"/>
              </w:rPr>
            </w:pPr>
          </w:p>
          <w:p w:rsidR="006C0E58" w:rsidRPr="002E2B30" w:rsidRDefault="002041A2" w:rsidP="00FC0B44">
            <w:pPr>
              <w:ind w:left="354"/>
              <w:jc w:val="both"/>
              <w:rPr>
                <w:sz w:val="16"/>
                <w:szCs w:val="16"/>
              </w:rPr>
            </w:pPr>
            <w:r w:rsidRPr="002E2B30">
              <w:rPr>
                <w:sz w:val="16"/>
                <w:szCs w:val="16"/>
              </w:rPr>
              <w:t>Témata diplomových prací: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Úloha čtenářského deníku v čtenářské gramotnosti.</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Tvorba a aplikace didaktických testů v učitelské praxi.</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Přístupy učitelů k hodnocení na procesuální úrovni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Strategie učitelů při hodnocení vlastní pedagogické činnosti.</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Dětské prekoncepty o společnosti ve výuce vlastivědy.</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Domácí příprava na vyučování – názory učitelů a rodičů.</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Otázky žáků a jejich význam ve výuce vlastivědy.</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Didaktické využití dětských otázek na hodinách přírodovědy.</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Deník učitele jako nástroj sebereflexivních technik učitele.</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Specifika kýče v dětské literatuře.</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Rituály v edukační praxi primárního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 xml:space="preserve">Příprava učitelů k práci s nadanými žáky. </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Analýza postupů učitele při diagnostikování nadaných žáků.</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Individuální přístup k žákům s dismúzií v hodinách hudební výchovy.</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Plošné testování výsledků vzdělávání žáků v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Zjišťování důsledků předčasného zaškolení nadaných dětí.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Možností rozvíjení myšlení prostřednictvím výtvarného komiksu.</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Analýza školních (kurikulárních) dokumentů pro primární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Mapování integrace průřezových témat do edukačního procesu na prvním stupni základní školy.</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Zjišťování využívání reflektivních technik pro učitele.</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Zjišťování důsledků využívání žákovských projektů v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Postavení hudby v edukačním procesu primárního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Diagnostika a rozvoj hudebního nadání žáků.</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Význam dramatické výchovy ve výchovně-vzdělávácím procesu na 1. stupni ZŠ.</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Postavení třídního učitele na prvním stupni ZŠ.</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Galerie a muzea jako prostředek (forma) rozvoje kulturní gramotnosti žáků v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Význam/mapování výtvarných experimentů v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Mapování využívání výtvarných technik v edukačním procesu i ve výchově mimo vyučování.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Reflexe profesní zdatnosti učitelů v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Studentské hodnocení kvality studia v přípravě pro primární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Subjektivní odpovědnost za žáka u studentů učitelství pro primární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Vybrané otázky učitelské sebereflexe v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Dětské prekoncepty a jejich využití v přírodovědném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Proč být učitelem – reflexe života učitele.</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Analýza postavení výchovy ke zdraví v primárním vzdělávání.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Adaptace začínajícího učitele ve školním prostředí.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Působení a analýza práce mentora ve školním prostředí.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Spolupráce školy a rodiny při řešení krizových výchovných situací.</w:t>
            </w:r>
          </w:p>
          <w:p w:rsidR="006C0E58" w:rsidRPr="002E2B30" w:rsidRDefault="006C0E58" w:rsidP="00FC0B44">
            <w:pPr>
              <w:pStyle w:val="Odstavecseseznamem"/>
              <w:numPr>
                <w:ilvl w:val="0"/>
                <w:numId w:val="12"/>
              </w:numPr>
              <w:ind w:left="354"/>
              <w:contextualSpacing/>
              <w:jc w:val="both"/>
              <w:rPr>
                <w:bCs/>
                <w:sz w:val="16"/>
                <w:szCs w:val="16"/>
              </w:rPr>
            </w:pPr>
            <w:r w:rsidRPr="002E2B30">
              <w:rPr>
                <w:bCs/>
                <w:sz w:val="16"/>
                <w:szCs w:val="16"/>
              </w:rPr>
              <w:t>Analýza alternativních modelů vzdělávání.</w:t>
            </w:r>
          </w:p>
          <w:p w:rsidR="00BD4774" w:rsidRPr="002E2B30" w:rsidRDefault="006C0E58" w:rsidP="00FC0B44">
            <w:pPr>
              <w:pStyle w:val="Odstavecseseznamem"/>
              <w:numPr>
                <w:ilvl w:val="0"/>
                <w:numId w:val="12"/>
              </w:numPr>
              <w:ind w:left="354"/>
              <w:jc w:val="both"/>
              <w:rPr>
                <w:sz w:val="16"/>
                <w:szCs w:val="16"/>
              </w:rPr>
            </w:pPr>
            <w:r w:rsidRPr="002E2B30">
              <w:rPr>
                <w:bCs/>
                <w:sz w:val="16"/>
                <w:szCs w:val="16"/>
              </w:rPr>
              <w:t>Analýza potřeb žáků se specifickými potřebami v primárním vzdělávání.</w:t>
            </w:r>
          </w:p>
          <w:p w:rsidR="00DB6F2A" w:rsidRPr="002E2B30" w:rsidRDefault="00DB6F2A" w:rsidP="00E7344C">
            <w:pPr>
              <w:jc w:val="both"/>
              <w:rPr>
                <w:sz w:val="16"/>
                <w:szCs w:val="16"/>
              </w:rPr>
            </w:pPr>
          </w:p>
        </w:tc>
      </w:tr>
      <w:tr w:rsidR="006C0E58" w:rsidRPr="00944A9E" w:rsidTr="005560CF">
        <w:trPr>
          <w:trHeight w:val="265"/>
          <w:jc w:val="center"/>
        </w:trPr>
        <w:tc>
          <w:tcPr>
            <w:tcW w:w="4019" w:type="dxa"/>
            <w:gridSpan w:val="2"/>
            <w:tcBorders>
              <w:top w:val="nil"/>
            </w:tcBorders>
            <w:shd w:val="clear" w:color="auto" w:fill="F7CAAC"/>
          </w:tcPr>
          <w:p w:rsidR="006C0E58" w:rsidRPr="00944A9E" w:rsidRDefault="006C0E58" w:rsidP="00E7344C">
            <w:pPr>
              <w:jc w:val="both"/>
            </w:pPr>
            <w:r w:rsidRPr="00944A9E">
              <w:rPr>
                <w:b/>
              </w:rPr>
              <w:t>Studijní literatura a studijní pomůcky</w:t>
            </w:r>
          </w:p>
        </w:tc>
        <w:tc>
          <w:tcPr>
            <w:tcW w:w="6188" w:type="dxa"/>
            <w:gridSpan w:val="6"/>
            <w:tcBorders>
              <w:top w:val="nil"/>
              <w:bottom w:val="nil"/>
            </w:tcBorders>
          </w:tcPr>
          <w:p w:rsidR="006C0E58" w:rsidRPr="00944A9E" w:rsidRDefault="006C0E58" w:rsidP="00E7344C">
            <w:pPr>
              <w:jc w:val="both"/>
            </w:pPr>
          </w:p>
        </w:tc>
      </w:tr>
      <w:tr w:rsidR="006C0E58" w:rsidRPr="00944A9E" w:rsidTr="00D41F18">
        <w:trPr>
          <w:trHeight w:val="693"/>
          <w:jc w:val="center"/>
        </w:trPr>
        <w:tc>
          <w:tcPr>
            <w:tcW w:w="10207" w:type="dxa"/>
            <w:gridSpan w:val="8"/>
            <w:tcBorders>
              <w:top w:val="nil"/>
            </w:tcBorders>
          </w:tcPr>
          <w:p w:rsidR="006C0E58" w:rsidRPr="00944A9E" w:rsidRDefault="006C0E58" w:rsidP="00E7344C">
            <w:pPr>
              <w:jc w:val="both"/>
              <w:rPr>
                <w:b/>
              </w:rPr>
            </w:pPr>
          </w:p>
          <w:p w:rsidR="006C0E58" w:rsidRPr="00944A9E" w:rsidRDefault="006C0E58" w:rsidP="00E7344C">
            <w:pPr>
              <w:jc w:val="both"/>
              <w:rPr>
                <w:b/>
              </w:rPr>
            </w:pPr>
            <w:r w:rsidRPr="00944A9E">
              <w:rPr>
                <w:b/>
              </w:rPr>
              <w:t xml:space="preserve">Povinná literatura: </w:t>
            </w:r>
            <w:r w:rsidR="002041A2" w:rsidRPr="00944A9E">
              <w:t>dle tématu</w:t>
            </w:r>
          </w:p>
          <w:p w:rsidR="006C0E58" w:rsidRPr="00944A9E" w:rsidRDefault="006C0E58" w:rsidP="00E7344C">
            <w:pPr>
              <w:jc w:val="both"/>
              <w:rPr>
                <w:b/>
              </w:rPr>
            </w:pPr>
            <w:r w:rsidRPr="00944A9E">
              <w:rPr>
                <w:b/>
              </w:rPr>
              <w:t xml:space="preserve">Doporučená literatura: </w:t>
            </w:r>
            <w:r w:rsidR="002041A2" w:rsidRPr="00944A9E">
              <w:t>dle tématu</w:t>
            </w:r>
          </w:p>
        </w:tc>
      </w:tr>
      <w:tr w:rsidR="006C0E58" w:rsidRPr="00944A9E" w:rsidTr="00D41F18">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rsidR="006C0E58" w:rsidRPr="00944A9E" w:rsidRDefault="006C0E58" w:rsidP="00E7344C">
            <w:pPr>
              <w:jc w:val="center"/>
              <w:rPr>
                <w:b/>
              </w:rPr>
            </w:pPr>
            <w:r w:rsidRPr="00944A9E">
              <w:rPr>
                <w:b/>
              </w:rPr>
              <w:t>Informace ke kombinované nebo distanční formě</w:t>
            </w:r>
          </w:p>
        </w:tc>
      </w:tr>
      <w:tr w:rsidR="006C0E58" w:rsidRPr="00944A9E" w:rsidTr="005560CF">
        <w:trPr>
          <w:jc w:val="center"/>
        </w:trPr>
        <w:tc>
          <w:tcPr>
            <w:tcW w:w="5152" w:type="dxa"/>
            <w:gridSpan w:val="3"/>
            <w:tcBorders>
              <w:top w:val="single" w:sz="2" w:space="0" w:color="auto"/>
            </w:tcBorders>
            <w:shd w:val="clear" w:color="auto" w:fill="F7CAAC"/>
          </w:tcPr>
          <w:p w:rsidR="006C0E58" w:rsidRPr="00944A9E" w:rsidRDefault="006C0E58" w:rsidP="00E7344C">
            <w:pPr>
              <w:jc w:val="both"/>
            </w:pPr>
            <w:r w:rsidRPr="00944A9E">
              <w:rPr>
                <w:b/>
              </w:rPr>
              <w:t>Rozsah konzultací (soustředění)</w:t>
            </w:r>
          </w:p>
        </w:tc>
        <w:tc>
          <w:tcPr>
            <w:tcW w:w="889" w:type="dxa"/>
            <w:tcBorders>
              <w:top w:val="single" w:sz="2" w:space="0" w:color="auto"/>
            </w:tcBorders>
          </w:tcPr>
          <w:p w:rsidR="006C0E58" w:rsidRPr="00944A9E" w:rsidRDefault="006C0E58" w:rsidP="00E7344C">
            <w:pPr>
              <w:jc w:val="both"/>
            </w:pPr>
          </w:p>
        </w:tc>
        <w:tc>
          <w:tcPr>
            <w:tcW w:w="4166" w:type="dxa"/>
            <w:gridSpan w:val="4"/>
            <w:tcBorders>
              <w:top w:val="single" w:sz="2" w:space="0" w:color="auto"/>
            </w:tcBorders>
            <w:shd w:val="clear" w:color="auto" w:fill="F7CAAC"/>
          </w:tcPr>
          <w:p w:rsidR="006C0E58" w:rsidRPr="00944A9E" w:rsidRDefault="006C0E58" w:rsidP="00E7344C">
            <w:pPr>
              <w:jc w:val="both"/>
              <w:rPr>
                <w:b/>
              </w:rPr>
            </w:pPr>
            <w:r w:rsidRPr="00944A9E">
              <w:rPr>
                <w:b/>
              </w:rPr>
              <w:t xml:space="preserve">hodin </w:t>
            </w:r>
          </w:p>
        </w:tc>
      </w:tr>
      <w:tr w:rsidR="006C0E58" w:rsidRPr="00944A9E" w:rsidTr="00D41F18">
        <w:trPr>
          <w:jc w:val="center"/>
        </w:trPr>
        <w:tc>
          <w:tcPr>
            <w:tcW w:w="10207" w:type="dxa"/>
            <w:gridSpan w:val="8"/>
            <w:shd w:val="clear" w:color="auto" w:fill="F7CAAC"/>
          </w:tcPr>
          <w:p w:rsidR="006C0E58" w:rsidRPr="00944A9E" w:rsidRDefault="006C0E58" w:rsidP="00E7344C">
            <w:pPr>
              <w:jc w:val="both"/>
              <w:rPr>
                <w:b/>
              </w:rPr>
            </w:pPr>
            <w:r w:rsidRPr="00944A9E">
              <w:rPr>
                <w:b/>
              </w:rPr>
              <w:t>Informace o způsobu kontaktu s vyučujícím</w:t>
            </w:r>
          </w:p>
        </w:tc>
      </w:tr>
      <w:tr w:rsidR="006C0E58" w:rsidRPr="00944A9E" w:rsidTr="00D41F18">
        <w:trPr>
          <w:trHeight w:val="70"/>
          <w:jc w:val="center"/>
        </w:trPr>
        <w:tc>
          <w:tcPr>
            <w:tcW w:w="10207" w:type="dxa"/>
            <w:gridSpan w:val="8"/>
          </w:tcPr>
          <w:p w:rsidR="006C0E58" w:rsidRPr="00944A9E" w:rsidRDefault="006C0E58" w:rsidP="00E7344C">
            <w:pPr>
              <w:jc w:val="both"/>
            </w:pPr>
          </w:p>
        </w:tc>
      </w:tr>
    </w:tbl>
    <w:p w:rsidR="002E2B30" w:rsidRDefault="002E2B30">
      <w:r>
        <w:br w:type="page"/>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66"/>
        <w:gridCol w:w="1232"/>
        <w:gridCol w:w="707"/>
        <w:gridCol w:w="1841"/>
        <w:gridCol w:w="709"/>
        <w:gridCol w:w="1171"/>
        <w:gridCol w:w="2847"/>
      </w:tblGrid>
      <w:tr w:rsidR="00F50A5C" w:rsidRPr="00944A9E" w:rsidTr="00592101">
        <w:trPr>
          <w:jc w:val="center"/>
        </w:trPr>
        <w:tc>
          <w:tcPr>
            <w:tcW w:w="9973" w:type="dxa"/>
            <w:gridSpan w:val="7"/>
            <w:tcBorders>
              <w:bottom w:val="double" w:sz="4" w:space="0" w:color="auto"/>
            </w:tcBorders>
            <w:shd w:val="clear" w:color="auto" w:fill="BDD6EE"/>
          </w:tcPr>
          <w:p w:rsidR="00F50A5C" w:rsidRPr="00944A9E" w:rsidRDefault="00F50A5C" w:rsidP="00E7344C">
            <w:pPr>
              <w:jc w:val="both"/>
              <w:rPr>
                <w:b/>
                <w:sz w:val="28"/>
              </w:rPr>
            </w:pPr>
            <w:r w:rsidRPr="00944A9E">
              <w:rPr>
                <w:b/>
                <w:sz w:val="28"/>
              </w:rPr>
              <w:t>B</w:t>
            </w:r>
            <w:r w:rsidR="003F5843" w:rsidRPr="00944A9E">
              <w:rPr>
                <w:b/>
                <w:sz w:val="28"/>
              </w:rPr>
              <w:t xml:space="preserve"> – </w:t>
            </w:r>
            <w:r w:rsidRPr="00944A9E">
              <w:rPr>
                <w:b/>
                <w:sz w:val="28"/>
              </w:rPr>
              <w:t>IV</w:t>
            </w:r>
            <w:r w:rsidR="00B369B9" w:rsidRPr="00944A9E">
              <w:rPr>
                <w:b/>
                <w:sz w:val="28"/>
              </w:rPr>
              <w:t xml:space="preserve"> – </w:t>
            </w:r>
            <w:r w:rsidRPr="00944A9E">
              <w:rPr>
                <w:b/>
                <w:sz w:val="28"/>
              </w:rPr>
              <w:t>Údaje o odborné praxi</w:t>
            </w:r>
          </w:p>
        </w:tc>
      </w:tr>
      <w:tr w:rsidR="00F50A5C" w:rsidRPr="00944A9E" w:rsidTr="00592101">
        <w:trPr>
          <w:jc w:val="center"/>
        </w:trPr>
        <w:tc>
          <w:tcPr>
            <w:tcW w:w="9973" w:type="dxa"/>
            <w:gridSpan w:val="7"/>
            <w:tcBorders>
              <w:top w:val="single" w:sz="12" w:space="0" w:color="auto"/>
            </w:tcBorders>
            <w:shd w:val="clear" w:color="auto" w:fill="F7CAAC"/>
          </w:tcPr>
          <w:p w:rsidR="00F50A5C" w:rsidRPr="00944A9E" w:rsidRDefault="00F50A5C" w:rsidP="00E7344C">
            <w:pPr>
              <w:jc w:val="both"/>
              <w:rPr>
                <w:b/>
              </w:rPr>
            </w:pPr>
            <w:r w:rsidRPr="00944A9E">
              <w:rPr>
                <w:b/>
              </w:rPr>
              <w:t>Charakteristika povinné odborné praxe</w:t>
            </w:r>
          </w:p>
        </w:tc>
      </w:tr>
      <w:tr w:rsidR="00F50A5C" w:rsidRPr="00944A9E" w:rsidTr="00592101">
        <w:trPr>
          <w:trHeight w:val="551"/>
          <w:jc w:val="center"/>
        </w:trPr>
        <w:tc>
          <w:tcPr>
            <w:tcW w:w="9973" w:type="dxa"/>
            <w:gridSpan w:val="7"/>
          </w:tcPr>
          <w:p w:rsidR="007C5522" w:rsidRPr="00944A9E" w:rsidRDefault="007C5522" w:rsidP="00E7344C">
            <w:pPr>
              <w:jc w:val="both"/>
              <w:rPr>
                <w:del w:id="2221" w:author="Hana Navrátilová" w:date="2019-09-24T11:10:00Z"/>
                <w:rFonts w:eastAsia="Calibri"/>
                <w:b/>
                <w:noProof/>
              </w:rPr>
            </w:pPr>
          </w:p>
          <w:p w:rsidR="007C5522" w:rsidRPr="00944A9E" w:rsidRDefault="007C5522" w:rsidP="00E7344C">
            <w:pPr>
              <w:jc w:val="both"/>
              <w:rPr>
                <w:ins w:id="2222" w:author="Hana Navrátilová" w:date="2019-09-24T11:10:00Z"/>
                <w:rFonts w:eastAsia="Calibri"/>
                <w:b/>
                <w:noProof/>
              </w:rPr>
            </w:pPr>
          </w:p>
          <w:p w:rsidR="00765443" w:rsidRPr="008F48AF" w:rsidRDefault="007A1511" w:rsidP="00E7344C">
            <w:pPr>
              <w:jc w:val="both"/>
              <w:rPr>
                <w:ins w:id="2223" w:author="Hana Navrátilová" w:date="2019-09-24T11:10:00Z"/>
                <w:rFonts w:eastAsia="Calibri"/>
                <w:noProof/>
              </w:rPr>
            </w:pPr>
            <w:ins w:id="2224" w:author="Hana Navrátilová" w:date="2019-09-24T11:10:00Z">
              <w:r w:rsidRPr="008F48AF">
                <w:rPr>
                  <w:rFonts w:eastAsia="Calibri"/>
                  <w:noProof/>
                </w:rPr>
                <w:t xml:space="preserve">Ačkoliv </w:t>
              </w:r>
              <w:r w:rsidR="00765443" w:rsidRPr="008F48AF">
                <w:rPr>
                  <w:rFonts w:eastAsia="Calibri"/>
                  <w:noProof/>
                </w:rPr>
                <w:t>ve studijním programu nejde především o podporu praxeologické přípravy učitel</w:t>
              </w:r>
              <w:r w:rsidR="00765443" w:rsidRPr="008F48AF">
                <w:rPr>
                  <w:rFonts w:ascii="Calibri" w:eastAsia="Calibri" w:hAnsi="Calibri" w:cs="Calibri"/>
                  <w:noProof/>
                </w:rPr>
                <w:t>ů</w:t>
              </w:r>
              <w:r w:rsidRPr="008F48AF">
                <w:rPr>
                  <w:rFonts w:eastAsia="Calibri"/>
                  <w:noProof/>
                </w:rPr>
                <w:t>, protože program je předkládaný jako akademický,</w:t>
              </w:r>
              <w:r w:rsidR="00765443" w:rsidRPr="008F48AF">
                <w:rPr>
                  <w:rFonts w:eastAsia="Calibri"/>
                  <w:noProof/>
                </w:rPr>
                <w:t xml:space="preserve"> je kontakt s praxí zdrojem pro analýzy, reflexe, ale také akční výzkum. </w:t>
              </w:r>
            </w:ins>
          </w:p>
          <w:p w:rsidR="003E309C" w:rsidRPr="00944A9E" w:rsidRDefault="003E309C" w:rsidP="00E7344C">
            <w:pPr>
              <w:jc w:val="both"/>
            </w:pPr>
            <w:r w:rsidRPr="008F48AF">
              <w:rPr>
                <w:rFonts w:eastAsia="Calibri"/>
                <w:noProof/>
              </w:rPr>
              <w:t xml:space="preserve">V souladu s koncepcí studijního programu Učitelství pro </w:t>
            </w:r>
            <w:r w:rsidR="00722585" w:rsidRPr="008F48AF">
              <w:rPr>
                <w:rFonts w:eastAsia="Calibri"/>
                <w:noProof/>
              </w:rPr>
              <w:t xml:space="preserve">1. </w:t>
            </w:r>
            <w:r w:rsidRPr="008F48AF">
              <w:rPr>
                <w:rFonts w:eastAsia="Calibri"/>
                <w:noProof/>
              </w:rPr>
              <w:t>stupeň základní škol</w:t>
            </w:r>
            <w:r w:rsidR="00DB6F2A" w:rsidRPr="008F48AF">
              <w:rPr>
                <w:rFonts w:eastAsia="Calibri"/>
                <w:noProof/>
              </w:rPr>
              <w:t>y</w:t>
            </w:r>
            <w:r w:rsidRPr="008F48AF">
              <w:rPr>
                <w:rFonts w:eastAsia="Calibri"/>
                <w:noProof/>
              </w:rPr>
              <w:t xml:space="preserve"> se zaměřením na celostní reflektivní model učitelského vzdělávání a na základě spolupráce s týmem učitelů nebo mentorů fakultních</w:t>
            </w:r>
            <w:r w:rsidR="00E42278" w:rsidRPr="008F48AF">
              <w:rPr>
                <w:rFonts w:eastAsia="Calibri"/>
                <w:noProof/>
              </w:rPr>
              <w:br/>
            </w:r>
            <w:r w:rsidRPr="008F48AF">
              <w:rPr>
                <w:rFonts w:eastAsia="Calibri"/>
                <w:noProof/>
              </w:rPr>
              <w:t>a spol</w:t>
            </w:r>
            <w:r w:rsidRPr="00944A9E">
              <w:rPr>
                <w:rFonts w:eastAsia="Calibri"/>
                <w:noProof/>
              </w:rPr>
              <w:t xml:space="preserve">upracujících škol je ověřován optimální model propojení teorie a praxe v rámci pregraduálního vzdělávání učitelů základních škol na FHS UTB ve Zlíně. Studenti v koncepčním modelu praxí poznávají prostředí školy, setkávají se s vedením školy a pronikají do poznávání filosofie a kultury školy. Kvalitní profilace primární pedagogiky je touto spoluprací podpořena a nadále rozvíjena. </w:t>
            </w:r>
            <w:r w:rsidRPr="00944A9E">
              <w:t>Studenti se řídí metodickými pokyny k organizaci praxí pro dané předmětyv jednotlivém ročníku. V úzké spolupráci s fakultními a spolupracujícími školami a pověřenými učiteli z praxe jsou s vyučujícími studijních předmětůa organizačním garantem praxí projednávány a organizovány, nejvíce však reflektovány organizační, praktické a profesní záležitosti vztahující se ke konkrétnímu druhu praxe. Tato zpětnovazebná i plánovací setkání vedou k</w:t>
            </w:r>
            <w:r w:rsidR="004C42AC" w:rsidRPr="00944A9E">
              <w:t> </w:t>
            </w:r>
            <w:r w:rsidRPr="00944A9E">
              <w:t>porozuměnía propojení teoretických obsahů studijních předmětů s realitou pedagogické a školní praxe v základní škole. Akcentována je také role cvičného učitele, přičemž záměrem je vytvoření mentorského</w:t>
            </w:r>
            <w:r w:rsidR="008576C0">
              <w:t xml:space="preserve"> </w:t>
            </w:r>
            <w:r w:rsidRPr="00944A9E">
              <w:t>týmu spolupracujících učitelů</w:t>
            </w:r>
            <w:r w:rsidR="008576C0">
              <w:t xml:space="preserve"> </w:t>
            </w:r>
            <w:r w:rsidR="005A315D" w:rsidRPr="00944A9E">
              <w:t>prvního stupně</w:t>
            </w:r>
            <w:r w:rsidRPr="00944A9E">
              <w:t xml:space="preserve"> základní školy. Další formou spolupráces praxí je zapojení odborníků</w:t>
            </w:r>
            <w:r w:rsidR="008576C0">
              <w:t xml:space="preserve"> </w:t>
            </w:r>
            <w:r w:rsidRPr="00944A9E">
              <w:t xml:space="preserve">z praxe </w:t>
            </w:r>
            <w:r w:rsidR="002E2B30">
              <w:br/>
            </w:r>
            <w:r w:rsidRPr="00944A9E">
              <w:t>do výuky v rozsahu nezbytném pro dosažení</w:t>
            </w:r>
            <w:r w:rsidR="008576C0">
              <w:t xml:space="preserve"> </w:t>
            </w:r>
            <w:r w:rsidRPr="00944A9E">
              <w:t>profilu absolventa.</w:t>
            </w:r>
          </w:p>
          <w:p w:rsidR="003E309C" w:rsidRPr="00944A9E" w:rsidRDefault="003E309C" w:rsidP="00E7344C">
            <w:pPr>
              <w:jc w:val="both"/>
              <w:rPr>
                <w:del w:id="2225" w:author="Hana Navrátilová" w:date="2019-09-24T11:10:00Z"/>
              </w:rPr>
            </w:pPr>
          </w:p>
          <w:p w:rsidR="003E309C" w:rsidRPr="00944A9E" w:rsidRDefault="003E309C" w:rsidP="00E7344C">
            <w:pPr>
              <w:jc w:val="both"/>
              <w:rPr>
                <w:rFonts w:eastAsia="Calibri"/>
                <w:noProof/>
              </w:rPr>
            </w:pPr>
            <w:r w:rsidRPr="00944A9E">
              <w:rPr>
                <w:rFonts w:eastAsia="Calibri"/>
                <w:noProof/>
              </w:rPr>
              <w:t>Dále je vytvořena možnost metodického a odborného diskurzu prostřednictvím hodnocení kvality výuky, která se pravidelně i statisticky vyhodnocuje za pomoci specializovaných dotazníků. Tento model poskytuje i zpětnou vazbu pro vytvoření návrhu garance kvality jednotlivých předmětů vyučujícími.</w:t>
            </w:r>
          </w:p>
          <w:p w:rsidR="003E309C" w:rsidRPr="00944A9E" w:rsidRDefault="003E309C" w:rsidP="00E7344C">
            <w:pPr>
              <w:jc w:val="both"/>
              <w:rPr>
                <w:rFonts w:eastAsia="Calibri"/>
                <w:noProof/>
              </w:rPr>
            </w:pPr>
            <w:r w:rsidRPr="00944A9E">
              <w:t xml:space="preserve">Koncepce praktické části přípravy budoucích učitelů </w:t>
            </w:r>
            <w:r w:rsidR="005A315D" w:rsidRPr="00944A9E">
              <w:t>prvního stupně</w:t>
            </w:r>
            <w:r w:rsidRPr="00944A9E">
              <w:t xml:space="preserve"> základní školy je zaměřen tak, aby se student orientoval v kurikulárních dokumentech, dokázal zpracovat pedagogické projekty a projektovat vlastní výuku, včetně diagnostiky žáka mladšího školního věku. Ve všech formách praxe je student veden k reflexi vlastní činnosti i teoretické a praktické interpretace postupů učitele ve výchovně</w:t>
            </w:r>
            <w:r w:rsidR="008576C0">
              <w:t xml:space="preserve"> </w:t>
            </w:r>
            <w:r w:rsidRPr="00944A9E">
              <w:t xml:space="preserve">vzdělávacím procesu. Podstatné je rozvíjet u studentů strategie kontroly </w:t>
            </w:r>
            <w:del w:id="2226" w:author="Hana Navrátilová" w:date="2019-09-24T11:10:00Z">
              <w:r w:rsidR="002E2B30">
                <w:br/>
              </w:r>
            </w:del>
            <w:r w:rsidRPr="00944A9E">
              <w:t xml:space="preserve">a hodnocení výsledků v učebních činnostech žáků, alternativní, inkluzivní a akulturační specifika nevyjímaje. </w:t>
            </w:r>
          </w:p>
          <w:p w:rsidR="003E309C" w:rsidRPr="00944A9E" w:rsidRDefault="003E309C" w:rsidP="00E7344C">
            <w:pPr>
              <w:jc w:val="both"/>
              <w:rPr>
                <w:rFonts w:eastAsia="Calibri"/>
                <w:noProof/>
              </w:rPr>
            </w:pPr>
          </w:p>
          <w:p w:rsidR="003E309C" w:rsidRDefault="003E309C" w:rsidP="00E7344C">
            <w:pPr>
              <w:jc w:val="both"/>
              <w:rPr>
                <w:rFonts w:eastAsia="Calibri"/>
                <w:noProof/>
              </w:rPr>
            </w:pPr>
            <w:r w:rsidRPr="00944A9E">
              <w:rPr>
                <w:rFonts w:eastAsia="Calibri"/>
                <w:b/>
                <w:noProof/>
              </w:rPr>
              <w:t>Koncepce praxí</w:t>
            </w:r>
            <w:r w:rsidRPr="00944A9E">
              <w:rPr>
                <w:rFonts w:eastAsia="Calibri"/>
                <w:noProof/>
              </w:rPr>
              <w:t xml:space="preserve"> je vytvořena jako koherentní propojení předmětů didaktického charakteru s možností jejich aplikace v přímé činnosti s dětmi mladšího školního věku s důrazem na zapojení studentů do průběžných praxí </w:t>
            </w:r>
            <w:r w:rsidRPr="00944A9E">
              <w:rPr>
                <w:rFonts w:eastAsia="Calibri"/>
                <w:noProof/>
              </w:rPr>
              <w:br/>
              <w:t xml:space="preserve">a následně do vlastních vyučovacích pokusů již od prvního ročníku studia. Nedílnou součástí praxeologické koncepce je vedení studentů k systematické profesní reflexi vlastní připravenosti k výkonu profese. Nově vzniklá struktura studijních předmětů je proto úzce provázaná s praxí, které jsou rozděleny do pěti specifikovaných forem pedagogické praxe. </w:t>
            </w:r>
          </w:p>
          <w:p w:rsidR="00592101" w:rsidRPr="00944A9E" w:rsidRDefault="00592101" w:rsidP="00E7344C">
            <w:pPr>
              <w:jc w:val="both"/>
              <w:rPr>
                <w:rFonts w:eastAsia="Calibri"/>
                <w:noProof/>
              </w:rPr>
            </w:pPr>
          </w:p>
          <w:p w:rsidR="003E309C" w:rsidRPr="00944A9E" w:rsidRDefault="003E309C" w:rsidP="00E7344C">
            <w:pPr>
              <w:jc w:val="both"/>
              <w:rPr>
                <w:rFonts w:eastAsia="Calibri"/>
                <w:b/>
                <w:noProof/>
              </w:rPr>
            </w:pPr>
            <w:r w:rsidRPr="00944A9E">
              <w:rPr>
                <w:rFonts w:eastAsia="Calibri"/>
                <w:b/>
                <w:noProof/>
              </w:rPr>
              <w:t>Formy pedagogických praxí</w:t>
            </w:r>
          </w:p>
          <w:p w:rsidR="003E309C" w:rsidRPr="00944A9E" w:rsidRDefault="0059012F" w:rsidP="00E7344C">
            <w:pPr>
              <w:pStyle w:val="Odstavecseseznamem"/>
              <w:numPr>
                <w:ilvl w:val="0"/>
                <w:numId w:val="5"/>
              </w:numPr>
              <w:ind w:left="0"/>
              <w:contextualSpacing/>
              <w:jc w:val="both"/>
              <w:rPr>
                <w:rFonts w:eastAsia="Calibri"/>
                <w:noProof/>
              </w:rPr>
            </w:pPr>
            <w:r w:rsidRPr="00944A9E">
              <w:rPr>
                <w:rFonts w:eastAsia="Calibri"/>
                <w:bCs/>
                <w:noProof/>
              </w:rPr>
              <w:t>d</w:t>
            </w:r>
            <w:r w:rsidR="003E309C" w:rsidRPr="00944A9E">
              <w:rPr>
                <w:rFonts w:eastAsia="Calibri"/>
                <w:bCs/>
                <w:noProof/>
              </w:rPr>
              <w:t>ílčí hospitačně</w:t>
            </w:r>
            <w:r w:rsidR="003F5843" w:rsidRPr="00944A9E">
              <w:rPr>
                <w:rFonts w:eastAsia="Calibri"/>
                <w:bCs/>
                <w:noProof/>
              </w:rPr>
              <w:t xml:space="preserve"> – </w:t>
            </w:r>
            <w:r w:rsidR="003E309C" w:rsidRPr="00944A9E">
              <w:rPr>
                <w:rFonts w:eastAsia="Calibri"/>
                <w:bCs/>
                <w:noProof/>
              </w:rPr>
              <w:t>asistentská praxe</w:t>
            </w:r>
          </w:p>
          <w:p w:rsidR="003E309C" w:rsidRPr="00944A9E" w:rsidRDefault="003E309C" w:rsidP="00E7344C">
            <w:pPr>
              <w:pStyle w:val="Odstavecseseznamem"/>
              <w:numPr>
                <w:ilvl w:val="0"/>
                <w:numId w:val="5"/>
              </w:numPr>
              <w:ind w:left="0"/>
              <w:contextualSpacing/>
              <w:jc w:val="both"/>
              <w:rPr>
                <w:rFonts w:eastAsia="Calibri"/>
                <w:noProof/>
              </w:rPr>
            </w:pPr>
            <w:r w:rsidRPr="00944A9E">
              <w:rPr>
                <w:rFonts w:eastAsia="Calibri"/>
                <w:bCs/>
                <w:noProof/>
              </w:rPr>
              <w:t>průběžná praxe</w:t>
            </w:r>
          </w:p>
          <w:p w:rsidR="003E309C" w:rsidRPr="00944A9E" w:rsidRDefault="003E309C" w:rsidP="00E7344C">
            <w:pPr>
              <w:pStyle w:val="Odstavecseseznamem"/>
              <w:numPr>
                <w:ilvl w:val="0"/>
                <w:numId w:val="5"/>
              </w:numPr>
              <w:ind w:left="0"/>
              <w:contextualSpacing/>
              <w:jc w:val="both"/>
              <w:rPr>
                <w:rFonts w:eastAsia="Calibri"/>
                <w:noProof/>
              </w:rPr>
            </w:pPr>
            <w:r w:rsidRPr="00944A9E">
              <w:rPr>
                <w:rFonts w:eastAsia="Calibri"/>
                <w:bCs/>
                <w:noProof/>
              </w:rPr>
              <w:t>výcviková praxe</w:t>
            </w:r>
          </w:p>
          <w:p w:rsidR="003E309C" w:rsidRPr="00944A9E" w:rsidRDefault="003E309C" w:rsidP="00E7344C">
            <w:pPr>
              <w:pStyle w:val="Odstavecseseznamem"/>
              <w:numPr>
                <w:ilvl w:val="0"/>
                <w:numId w:val="5"/>
              </w:numPr>
              <w:ind w:left="0"/>
              <w:contextualSpacing/>
              <w:jc w:val="both"/>
              <w:rPr>
                <w:rFonts w:eastAsia="Calibri"/>
                <w:noProof/>
              </w:rPr>
            </w:pPr>
            <w:r w:rsidRPr="00944A9E">
              <w:rPr>
                <w:rFonts w:eastAsia="Calibri"/>
                <w:bCs/>
                <w:noProof/>
              </w:rPr>
              <w:t>souvislá praxe</w:t>
            </w:r>
          </w:p>
          <w:p w:rsidR="003E309C" w:rsidRPr="00944A9E" w:rsidRDefault="003E309C" w:rsidP="00E7344C">
            <w:pPr>
              <w:pStyle w:val="Odstavecseseznamem"/>
              <w:numPr>
                <w:ilvl w:val="0"/>
                <w:numId w:val="5"/>
              </w:numPr>
              <w:ind w:left="0"/>
              <w:contextualSpacing/>
              <w:jc w:val="both"/>
              <w:rPr>
                <w:rFonts w:eastAsia="Calibri"/>
                <w:noProof/>
              </w:rPr>
            </w:pPr>
            <w:r w:rsidRPr="00944A9E">
              <w:rPr>
                <w:rFonts w:eastAsia="Calibri"/>
                <w:bCs/>
                <w:noProof/>
              </w:rPr>
              <w:t>tvorba portfolia praxe a zpracování reflexivního deníku učitele</w:t>
            </w:r>
          </w:p>
          <w:p w:rsidR="003E309C" w:rsidRPr="00944A9E" w:rsidRDefault="003E309C" w:rsidP="00E7344C">
            <w:pPr>
              <w:pStyle w:val="Odstavecseseznamem"/>
              <w:ind w:left="0"/>
              <w:jc w:val="both"/>
              <w:rPr>
                <w:rFonts w:eastAsia="Calibri"/>
                <w:noProof/>
              </w:rPr>
            </w:pPr>
          </w:p>
          <w:p w:rsidR="003E309C" w:rsidRPr="00944A9E" w:rsidRDefault="003E309C" w:rsidP="00E7344C">
            <w:pPr>
              <w:pStyle w:val="Odstavecseseznamem"/>
              <w:numPr>
                <w:ilvl w:val="0"/>
                <w:numId w:val="2"/>
              </w:numPr>
              <w:ind w:left="0"/>
              <w:contextualSpacing/>
              <w:jc w:val="both"/>
              <w:rPr>
                <w:b/>
                <w:bCs/>
              </w:rPr>
            </w:pPr>
            <w:r w:rsidRPr="00944A9E">
              <w:rPr>
                <w:b/>
                <w:bCs/>
              </w:rPr>
              <w:t>Dílčí hospitačně</w:t>
            </w:r>
            <w:r w:rsidR="003F5843" w:rsidRPr="00944A9E">
              <w:rPr>
                <w:b/>
                <w:bCs/>
              </w:rPr>
              <w:t xml:space="preserve"> – </w:t>
            </w:r>
            <w:r w:rsidRPr="00944A9E">
              <w:rPr>
                <w:b/>
                <w:bCs/>
              </w:rPr>
              <w:t>asistentská praxe</w:t>
            </w:r>
          </w:p>
          <w:p w:rsidR="003E309C" w:rsidRPr="00944A9E" w:rsidRDefault="003E309C" w:rsidP="00E7344C">
            <w:pPr>
              <w:jc w:val="both"/>
            </w:pPr>
            <w:r w:rsidRPr="00944A9E">
              <w:t xml:space="preserve">Jedná se o nespecifickou pedagogickou praxi, která zahrnuje rozličné typy úloh orientovaných na praktickou pedagogickou činnost v rámci teoretických studijních předmětů. Formy této praxe mohou být jednorázová forma hospitace nebo exkurze, během které může </w:t>
            </w:r>
            <w:r w:rsidR="004C42AC" w:rsidRPr="00944A9E">
              <w:t xml:space="preserve">student </w:t>
            </w:r>
            <w:r w:rsidRPr="00944A9E">
              <w:t xml:space="preserve">doložit své teoretické postuláty prezentované na povinném kurzu. Studenti jsou vedeni </w:t>
            </w:r>
            <w:r w:rsidR="002E2B30">
              <w:br/>
            </w:r>
            <w:r w:rsidRPr="00944A9E">
              <w:t xml:space="preserve">ke zpracování dílčích úkolů zadaných vyučujícím studijního předmětu vázaného na praxi a následné písemné reflexi praxe s rozborem. </w:t>
            </w:r>
          </w:p>
          <w:p w:rsidR="003E309C" w:rsidRPr="00944A9E" w:rsidRDefault="003E309C" w:rsidP="00E7344C">
            <w:pPr>
              <w:jc w:val="both"/>
            </w:pPr>
          </w:p>
          <w:p w:rsidR="003E309C" w:rsidRPr="00944A9E" w:rsidRDefault="003E309C" w:rsidP="00E7344C">
            <w:pPr>
              <w:pStyle w:val="Odstavecseseznamem"/>
              <w:numPr>
                <w:ilvl w:val="0"/>
                <w:numId w:val="2"/>
              </w:numPr>
              <w:ind w:left="0"/>
              <w:contextualSpacing/>
              <w:jc w:val="both"/>
              <w:rPr>
                <w:b/>
                <w:bCs/>
              </w:rPr>
            </w:pPr>
            <w:r w:rsidRPr="00944A9E">
              <w:rPr>
                <w:b/>
                <w:bCs/>
              </w:rPr>
              <w:t>Průběžná praxe</w:t>
            </w:r>
          </w:p>
          <w:p w:rsidR="003E309C" w:rsidRPr="00944A9E" w:rsidRDefault="003E309C" w:rsidP="00E7344C">
            <w:pPr>
              <w:jc w:val="both"/>
              <w:rPr>
                <w:bCs/>
              </w:rPr>
            </w:pPr>
            <w:r w:rsidRPr="00944A9E">
              <w:t>Cílem průběžné praxe je realizace průběžné asistentské praxe s vlastními vyučovacími pokusy ve výuce</w:t>
            </w:r>
            <w:r w:rsidRPr="00944A9E">
              <w:rPr>
                <w:sz w:val="24"/>
                <w:szCs w:val="24"/>
              </w:rPr>
              <w:t>.</w:t>
            </w:r>
            <w:r w:rsidR="008576C0">
              <w:rPr>
                <w:sz w:val="24"/>
                <w:szCs w:val="24"/>
              </w:rPr>
              <w:t xml:space="preserve"> </w:t>
            </w:r>
            <w:r w:rsidRPr="00944A9E">
              <w:rPr>
                <w:bCs/>
              </w:rPr>
              <w:t xml:space="preserve">Jedná se o specifickou praxi, kde si studenti mohou vyzkoušet specializaci na základě jednotlivých didakticky vedených předmětů. Studenti mají možnost úzce spolupracovat a konzultovat s jednotlivými vyučujícími ze základní školy, mají možnosti vyzkoušet si integraci dílčích oblastí kurikula do celku. Dále mohou studenti provádět hospitační a asistentskou praxi ve výuce vybraných tříd základní školy. </w:t>
            </w:r>
            <w:r w:rsidRPr="00944A9E">
              <w:t xml:space="preserve">Studenti jsou vedeni ke zpracování příprav na samostatné výstupy, zpracování reflexe praxe s rozborem a ke zpracování dílčích úkolů zadaných vyučujícím studijního předmětu vázaného na praxi. </w:t>
            </w:r>
            <w:r w:rsidRPr="00944A9E">
              <w:rPr>
                <w:bCs/>
              </w:rPr>
              <w:t xml:space="preserve">Realizují </w:t>
            </w:r>
            <w:r w:rsidR="002E2B30">
              <w:rPr>
                <w:bCs/>
              </w:rPr>
              <w:br/>
            </w:r>
            <w:r w:rsidRPr="00944A9E">
              <w:rPr>
                <w:bCs/>
              </w:rPr>
              <w:t xml:space="preserve">a reflektují své první pokusy ve výuce zaznamenané a založené v portfoliu pedagogické praxe. </w:t>
            </w:r>
          </w:p>
          <w:p w:rsidR="003E309C" w:rsidRPr="00944A9E" w:rsidRDefault="003E309C" w:rsidP="00E7344C">
            <w:pPr>
              <w:jc w:val="both"/>
              <w:rPr>
                <w:bCs/>
              </w:rPr>
            </w:pPr>
          </w:p>
          <w:p w:rsidR="003E309C" w:rsidRPr="00944A9E" w:rsidRDefault="003E309C" w:rsidP="00E7344C">
            <w:pPr>
              <w:pStyle w:val="Odstavecseseznamem"/>
              <w:numPr>
                <w:ilvl w:val="0"/>
                <w:numId w:val="2"/>
              </w:numPr>
              <w:ind w:left="0"/>
              <w:contextualSpacing/>
              <w:jc w:val="both"/>
              <w:rPr>
                <w:b/>
                <w:bCs/>
              </w:rPr>
            </w:pPr>
            <w:r w:rsidRPr="00944A9E">
              <w:rPr>
                <w:b/>
                <w:bCs/>
              </w:rPr>
              <w:t>Výcviková praxe</w:t>
            </w:r>
          </w:p>
          <w:p w:rsidR="003E309C" w:rsidRPr="00944A9E" w:rsidRDefault="003E309C" w:rsidP="00E7344C">
            <w:pPr>
              <w:pStyle w:val="Odstavecseseznamem"/>
              <w:ind w:left="0"/>
              <w:jc w:val="both"/>
              <w:rPr>
                <w:bCs/>
              </w:rPr>
            </w:pPr>
            <w:r w:rsidRPr="00944A9E">
              <w:rPr>
                <w:bCs/>
              </w:rPr>
              <w:t xml:space="preserve">Tato forma praxe nabízí možnost ověření pedagogických strategií v oblasti zájmových činností dětí mladšího školního věku. Patří zde například i příležitost zapojit se do přípravy aktivit a akcí pořádaných FHS UTB ve Zlíně (např. Junior univerzita FHS UTB ve Zlíně) nebo zájmových kroužků pro fakultní a spolupracující základní školy. Takto mohou z iniciativy studenta a spolupráce s vyučujícími ze základní školy vzniknout různorodě zaměřené zájmové kroužky, tematické aktivity a projekty nebo činnosti podporující spolupráce s rodiči nebo jinými subjekty školy. Vedení či asistence při zájmové činnosti je dobrovolnou aktivitou studentů, která je však příznivě hodnocena při státní závěrečné zkoušce, protože studenti i během tohoto typu praxe zpracovávají portfolio s přípravami. Tímto způsobem se studenti učí přetvářet svou didaktickou činnost i do písemné podoby pedagogické reflexe. </w:t>
            </w:r>
          </w:p>
          <w:p w:rsidR="003E309C" w:rsidRPr="00944A9E" w:rsidRDefault="003E309C" w:rsidP="00E7344C">
            <w:pPr>
              <w:pStyle w:val="Odstavecseseznamem"/>
              <w:ind w:left="0"/>
              <w:jc w:val="both"/>
              <w:rPr>
                <w:bCs/>
              </w:rPr>
            </w:pPr>
          </w:p>
          <w:p w:rsidR="003E309C" w:rsidRPr="00944A9E" w:rsidRDefault="003E309C" w:rsidP="00E7344C">
            <w:pPr>
              <w:pStyle w:val="Odstavecseseznamem"/>
              <w:numPr>
                <w:ilvl w:val="0"/>
                <w:numId w:val="2"/>
              </w:numPr>
              <w:ind w:left="0"/>
              <w:contextualSpacing/>
              <w:jc w:val="both"/>
              <w:rPr>
                <w:b/>
                <w:bCs/>
              </w:rPr>
            </w:pPr>
            <w:r w:rsidRPr="00944A9E">
              <w:rPr>
                <w:b/>
                <w:bCs/>
              </w:rPr>
              <w:t>Souvislá praxe</w:t>
            </w:r>
          </w:p>
          <w:p w:rsidR="003E309C" w:rsidRPr="00944A9E" w:rsidRDefault="003E309C" w:rsidP="00E7344C">
            <w:pPr>
              <w:jc w:val="both"/>
            </w:pPr>
            <w:r w:rsidRPr="00944A9E">
              <w:rPr>
                <w:bCs/>
              </w:rPr>
              <w:t>Hlavním cílem</w:t>
            </w:r>
            <w:r w:rsidR="008576C0">
              <w:rPr>
                <w:bCs/>
              </w:rPr>
              <w:t xml:space="preserve"> </w:t>
            </w:r>
            <w:r w:rsidRPr="00944A9E">
              <w:t>souvislé praxe je umožnit studentům poznávat prostředí a podmínky školního života v jeho komplexnosti, adaptovat se na každodenní pracovní zátěž a participovat na všech profesních činnostech učitelů v souvislém časovém úseku. Studenti realizují jeden týden integrovanou tématickou výuku nebo projektové vyučování, které reflektují ve svém portfoliu o realizované praxi.</w:t>
            </w:r>
          </w:p>
          <w:p w:rsidR="003E309C" w:rsidRPr="00944A9E" w:rsidRDefault="003E309C" w:rsidP="00E7344C">
            <w:pPr>
              <w:jc w:val="both"/>
              <w:rPr>
                <w:bCs/>
              </w:rPr>
            </w:pPr>
            <w:r w:rsidRPr="00944A9E">
              <w:rPr>
                <w:bCs/>
              </w:rPr>
              <w:t xml:space="preserve">Praxe tohoto typu trvá šest týdnů a student si volí základní školu dle vlastního výběru jako možnost kontaktu s budoucím zaměstnavatelem, případně může student využít i vybranou fakultní či spolupracující školu. </w:t>
            </w:r>
            <w:r w:rsidRPr="00944A9E">
              <w:t xml:space="preserve">Studenti se ve vybrané třídě </w:t>
            </w:r>
            <w:r w:rsidRPr="00944A9E">
              <w:rPr>
                <w:bCs/>
              </w:rPr>
              <w:t>plně zapojují</w:t>
            </w:r>
            <w:r w:rsidRPr="00944A9E">
              <w:t xml:space="preserve"> do školního a eventuálně mimoškolního života, </w:t>
            </w:r>
            <w:r w:rsidRPr="00944A9E">
              <w:rPr>
                <w:bCs/>
              </w:rPr>
              <w:t xml:space="preserve">asistují učiteli </w:t>
            </w:r>
            <w:r w:rsidRPr="00944A9E">
              <w:t xml:space="preserve">při všech profesních činnostech, včetně mimovyučovacích a mimoškolních aktivitách, seznamují se se všemi formami pedagogické dokumentace apod. Dále studenti </w:t>
            </w:r>
            <w:r w:rsidRPr="00944A9E">
              <w:rPr>
                <w:bCs/>
              </w:rPr>
              <w:t>hospitují</w:t>
            </w:r>
            <w:r w:rsidRPr="00944A9E">
              <w:t xml:space="preserve"> ve výuce, </w:t>
            </w:r>
            <w:r w:rsidRPr="00944A9E">
              <w:rPr>
                <w:bCs/>
              </w:rPr>
              <w:t>konzultují</w:t>
            </w:r>
            <w:r w:rsidRPr="00944A9E">
              <w:t xml:space="preserve"> s třídním učitelem (vedoucím učitelem praxe) postupy plánování, realizace </w:t>
            </w:r>
            <w:r w:rsidR="002E2B30">
              <w:br/>
            </w:r>
            <w:r w:rsidRPr="00944A9E">
              <w:t xml:space="preserve">a hodnocení </w:t>
            </w:r>
            <w:r w:rsidRPr="00944A9E">
              <w:rPr>
                <w:bCs/>
              </w:rPr>
              <w:t>vlastních vyučovacích pokusů</w:t>
            </w:r>
            <w:r w:rsidRPr="00944A9E">
              <w:t xml:space="preserve">. Studenti jsou dle možností zapojováni do celoškolních akcí, školní družiny, účastní se pracovních porad učitelů a vedení školy, zapojují se do realizovaných forem spolupráce s rodiči. </w:t>
            </w:r>
            <w:r w:rsidRPr="00944A9E">
              <w:rPr>
                <w:bCs/>
              </w:rPr>
              <w:t>Součástí praxe je příprava portfolia a vedení deníku učitele. V reflexi závěrečné praxe zpracovávají studenti ukázkové portfolio ke státní závěrečné zkoušce, které reprezentuje jejich aplikaci modelu transdisciplinární didaktiky a schopnosti reflexe teoretických didaktických poznatků aplikovaných v praxi základní školy. Student řeš</w:t>
            </w:r>
            <w:r w:rsidR="00B369B9" w:rsidRPr="00944A9E">
              <w:rPr>
                <w:bCs/>
              </w:rPr>
              <w:t>í</w:t>
            </w:r>
            <w:r w:rsidRPr="00944A9E">
              <w:rPr>
                <w:bCs/>
              </w:rPr>
              <w:t xml:space="preserve"> vybraný pedagogický problém, který reflektuje </w:t>
            </w:r>
            <w:r w:rsidR="00E42278" w:rsidRPr="00944A9E">
              <w:rPr>
                <w:bCs/>
              </w:rPr>
              <w:br/>
            </w:r>
            <w:r w:rsidRPr="00944A9E">
              <w:rPr>
                <w:bCs/>
              </w:rPr>
              <w:t>i ve formě akčního výzkumu. Písemná práva o řešení pedagogického problému je součástí písemného podkla</w:t>
            </w:r>
            <w:r w:rsidR="002A7EA5" w:rsidRPr="00944A9E">
              <w:rPr>
                <w:bCs/>
              </w:rPr>
              <w:t>du ke státní z</w:t>
            </w:r>
            <w:r w:rsidR="00B369B9" w:rsidRPr="00944A9E">
              <w:rPr>
                <w:bCs/>
              </w:rPr>
              <w:t>á</w:t>
            </w:r>
            <w:r w:rsidR="002A7EA5" w:rsidRPr="00944A9E">
              <w:rPr>
                <w:bCs/>
              </w:rPr>
              <w:t xml:space="preserve">věrečné zkoušce </w:t>
            </w:r>
            <w:r w:rsidRPr="00944A9E">
              <w:rPr>
                <w:bCs/>
              </w:rPr>
              <w:t>z</w:t>
            </w:r>
            <w:r w:rsidR="008A0943" w:rsidRPr="00944A9E">
              <w:rPr>
                <w:bCs/>
              </w:rPr>
              <w:t> </w:t>
            </w:r>
            <w:r w:rsidRPr="00944A9E">
              <w:rPr>
                <w:bCs/>
              </w:rPr>
              <w:t>pedagogiky</w:t>
            </w:r>
            <w:r w:rsidR="008A0943" w:rsidRPr="00944A9E">
              <w:rPr>
                <w:bCs/>
              </w:rPr>
              <w:t>.</w:t>
            </w:r>
          </w:p>
          <w:p w:rsidR="003E309C" w:rsidRPr="00944A9E" w:rsidRDefault="003E309C" w:rsidP="00E7344C">
            <w:pPr>
              <w:jc w:val="both"/>
              <w:rPr>
                <w:bCs/>
              </w:rPr>
            </w:pPr>
          </w:p>
          <w:p w:rsidR="003E309C" w:rsidRPr="00944A9E" w:rsidRDefault="003E309C" w:rsidP="00E7344C">
            <w:pPr>
              <w:pStyle w:val="Odstavecseseznamem"/>
              <w:numPr>
                <w:ilvl w:val="0"/>
                <w:numId w:val="2"/>
              </w:numPr>
              <w:ind w:left="0"/>
              <w:contextualSpacing/>
              <w:jc w:val="both"/>
              <w:rPr>
                <w:b/>
                <w:bCs/>
              </w:rPr>
            </w:pPr>
            <w:r w:rsidRPr="00944A9E">
              <w:rPr>
                <w:rFonts w:eastAsia="Calibri"/>
                <w:b/>
                <w:bCs/>
                <w:noProof/>
              </w:rPr>
              <w:t>Tvorba portfolia z profesní praxe a zpracování deníku učitele</w:t>
            </w:r>
          </w:p>
          <w:p w:rsidR="003E309C" w:rsidRPr="00944A9E" w:rsidRDefault="003E309C" w:rsidP="00E7344C">
            <w:pPr>
              <w:pStyle w:val="Odstavecseseznamem"/>
              <w:ind w:left="0"/>
              <w:jc w:val="both"/>
            </w:pPr>
            <w:r w:rsidRPr="00944A9E">
              <w:rPr>
                <w:bCs/>
              </w:rPr>
              <w:t xml:space="preserve">Tento typ praxe je zařazen samostatně především proto, že jeho příprava začíná již v prvním ročníku studia a vstupují do ní všechny předcházející formy praxe, které student během studia absolvoval. Profesní portfolio praxe je koncipováno jako </w:t>
            </w:r>
            <w:r w:rsidRPr="00944A9E">
              <w:t>závěrečné prezenční strukturované portfolio, reflexe a teoretická obhajoba aplikovaná na problému z pedagogické praxe, jehož cílem je prezentace u Státní závěrečné zkoušky.</w:t>
            </w:r>
          </w:p>
          <w:p w:rsidR="003E309C" w:rsidRPr="00944A9E" w:rsidRDefault="003E309C" w:rsidP="00E7344C">
            <w:pPr>
              <w:pStyle w:val="Odstavecseseznamem"/>
              <w:ind w:left="0"/>
              <w:jc w:val="both"/>
            </w:pPr>
            <w:r w:rsidRPr="00944A9E">
              <w:t>Profesní portfolio praxe obsahuje:</w:t>
            </w:r>
          </w:p>
          <w:p w:rsidR="003E309C" w:rsidRPr="00944A9E" w:rsidRDefault="003F5843" w:rsidP="00E7344C">
            <w:pPr>
              <w:pStyle w:val="Odstavecseseznamem"/>
              <w:ind w:left="0"/>
              <w:jc w:val="both"/>
            </w:pPr>
            <w:r w:rsidRPr="00944A9E">
              <w:t xml:space="preserve"> – </w:t>
            </w:r>
            <w:r w:rsidR="003E309C" w:rsidRPr="00944A9E">
              <w:t>přípravu, realizaci a reflexi závěrečné (souvislé) pedagogické praxe</w:t>
            </w:r>
            <w:r w:rsidR="001B6E36" w:rsidRPr="00944A9E">
              <w:t>;</w:t>
            </w:r>
          </w:p>
          <w:p w:rsidR="003E309C" w:rsidRPr="00944A9E" w:rsidRDefault="003F5843" w:rsidP="00E7344C">
            <w:pPr>
              <w:pStyle w:val="Odstavecseseznamem"/>
              <w:ind w:left="0"/>
              <w:jc w:val="both"/>
            </w:pPr>
            <w:r w:rsidRPr="00944A9E">
              <w:t xml:space="preserve"> – </w:t>
            </w:r>
            <w:r w:rsidR="003E309C" w:rsidRPr="00944A9E">
              <w:t>podklady dílčích praxí, výcvikových i průběžných praxí</w:t>
            </w:r>
            <w:r w:rsidR="001B6E36" w:rsidRPr="00944A9E">
              <w:t>;</w:t>
            </w:r>
          </w:p>
          <w:p w:rsidR="003E309C" w:rsidRPr="00944A9E" w:rsidRDefault="003F5843" w:rsidP="00E7344C">
            <w:pPr>
              <w:pStyle w:val="Odstavecseseznamem"/>
              <w:ind w:left="0"/>
              <w:jc w:val="both"/>
            </w:pPr>
            <w:r w:rsidRPr="00944A9E">
              <w:t xml:space="preserve"> – </w:t>
            </w:r>
            <w:r w:rsidR="003E309C" w:rsidRPr="00944A9E">
              <w:t>pedagogický materiál, didaktický materiál</w:t>
            </w:r>
            <w:r w:rsidR="001B6E36" w:rsidRPr="00944A9E">
              <w:t>;</w:t>
            </w:r>
          </w:p>
          <w:p w:rsidR="003E309C" w:rsidRPr="00944A9E" w:rsidRDefault="003F5843" w:rsidP="00E7344C">
            <w:pPr>
              <w:pStyle w:val="Odstavecseseznamem"/>
              <w:ind w:left="0"/>
              <w:jc w:val="both"/>
            </w:pPr>
            <w:r w:rsidRPr="00944A9E">
              <w:t xml:space="preserve"> – </w:t>
            </w:r>
            <w:r w:rsidR="003E309C" w:rsidRPr="00944A9E">
              <w:t>profesní podklady</w:t>
            </w:r>
            <w:r w:rsidR="001B6E36" w:rsidRPr="00944A9E">
              <w:t>;</w:t>
            </w:r>
          </w:p>
          <w:p w:rsidR="003E309C" w:rsidRPr="00944A9E" w:rsidRDefault="003F5843" w:rsidP="00E7344C">
            <w:pPr>
              <w:pStyle w:val="Odstavecseseznamem"/>
              <w:ind w:left="0"/>
              <w:jc w:val="both"/>
            </w:pPr>
            <w:r w:rsidRPr="00944A9E">
              <w:t xml:space="preserve"> – </w:t>
            </w:r>
            <w:r w:rsidR="003E309C" w:rsidRPr="00944A9E">
              <w:t>evaluaci pedagogické složky praxe, evaluaci didaktické složky praxe, hodnocení učitelů z</w:t>
            </w:r>
            <w:r w:rsidR="001B6E36" w:rsidRPr="00944A9E">
              <w:t> </w:t>
            </w:r>
            <w:r w:rsidR="003E309C" w:rsidRPr="00944A9E">
              <w:t>praxe</w:t>
            </w:r>
            <w:r w:rsidR="001B6E36" w:rsidRPr="00944A9E">
              <w:t>;</w:t>
            </w:r>
          </w:p>
          <w:p w:rsidR="003E309C" w:rsidRPr="00944A9E" w:rsidRDefault="003F5843" w:rsidP="00E7344C">
            <w:pPr>
              <w:pStyle w:val="Odstavecseseznamem"/>
              <w:ind w:left="0"/>
              <w:jc w:val="both"/>
            </w:pPr>
            <w:r w:rsidRPr="00944A9E">
              <w:t xml:space="preserve"> – </w:t>
            </w:r>
            <w:r w:rsidR="003E309C" w:rsidRPr="00944A9E">
              <w:t>stanovisko uvádějících učitelů praxe a vlastní sebehodnocení.</w:t>
            </w:r>
          </w:p>
          <w:p w:rsidR="003E309C" w:rsidRPr="00944A9E" w:rsidRDefault="003E309C" w:rsidP="00E7344C">
            <w:pPr>
              <w:pStyle w:val="Odstavecseseznamem"/>
              <w:ind w:left="0"/>
              <w:jc w:val="both"/>
              <w:rPr>
                <w:del w:id="2227" w:author="Hana Navrátilová" w:date="2019-09-24T11:10:00Z"/>
              </w:rPr>
            </w:pPr>
          </w:p>
          <w:p w:rsidR="003E309C" w:rsidRPr="00944A9E" w:rsidRDefault="003E309C" w:rsidP="00E7344C">
            <w:pPr>
              <w:pStyle w:val="Odstavecseseznamem"/>
              <w:ind w:left="0"/>
              <w:jc w:val="both"/>
            </w:pPr>
            <w:r w:rsidRPr="00944A9E">
              <w:t>S</w:t>
            </w:r>
            <w:r w:rsidRPr="00944A9E">
              <w:rPr>
                <w:bCs/>
              </w:rPr>
              <w:t xml:space="preserve">oučástí portfolia je studentem předložený vlastní deník učitele. Deník učitele je osobním dokumentem studenta a slouží k zaznamenávání proběhlých a subjektivně prožitých situací a událostí. Rozdíl mezi portfoliem praxe a deníkem spočívá v tom, že do deníku si student zaznamenává situace, </w:t>
            </w:r>
            <w:r w:rsidRPr="00944A9E">
              <w:t>které ho potěšily,</w:t>
            </w:r>
            <w:r w:rsidR="008576C0">
              <w:t xml:space="preserve"> </w:t>
            </w:r>
            <w:r w:rsidRPr="00944A9E">
              <w:t xml:space="preserve">překvapily, </w:t>
            </w:r>
            <w:r w:rsidR="00EA60B5" w:rsidRPr="00944A9E">
              <w:t>rozz</w:t>
            </w:r>
            <w:r w:rsidRPr="00944A9E">
              <w:t>lobily</w:t>
            </w:r>
            <w:r w:rsidR="00EA60B5" w:rsidRPr="00944A9E">
              <w:t xml:space="preserve">, </w:t>
            </w:r>
            <w:r w:rsidRPr="00944A9E">
              <w:t>ze kterých byl smutný nebo si je nedokáže vysvětlit, chce si je dobře zapamatovat, popřemýšlet o nich, poradit se s někým (na poradě, při přednášce, v článku, v kvalifikační práci) nebo se chce podělit o své nové zkušenosti. Současně si zaznamenává různé nápady, náměty na tvůrčí aktivity, vtipné výroky či historky. Dení</w:t>
            </w:r>
            <w:r w:rsidR="00EA60B5" w:rsidRPr="00944A9E">
              <w:t xml:space="preserve">k učitele bude zároveň sloužit </w:t>
            </w:r>
            <w:r w:rsidRPr="00944A9E">
              <w:t>k analýzám praxí a bude významným výzkumným materiálem pro další směr zkvalitňování pregraduální přípravy učitelů základních škol na FHS UTB ve Zlíně. Fakulta tím získá cennou reflexi pregraduální přípravy na univerzitě, ale i komparaci s praxí. Stejně důležitá je pro nás udržení komunikace s absolventy fakulty.</w:t>
            </w:r>
          </w:p>
          <w:p w:rsidR="00D41F18" w:rsidRDefault="003E309C" w:rsidP="00E7344C">
            <w:pPr>
              <w:jc w:val="both"/>
            </w:pPr>
            <w:r w:rsidRPr="00944A9E">
              <w:t xml:space="preserve">Součástí prezenčního portfolia je i stanovisko </w:t>
            </w:r>
            <w:r w:rsidRPr="00944A9E">
              <w:rPr>
                <w:b/>
              </w:rPr>
              <w:t xml:space="preserve">vedoucích učitelů/mentorů praxe. </w:t>
            </w:r>
            <w:r w:rsidRPr="00944A9E">
              <w:t>Písemné h</w:t>
            </w:r>
            <w:r w:rsidRPr="00944A9E">
              <w:rPr>
                <w:snapToGrid w:val="0"/>
              </w:rPr>
              <w:t xml:space="preserve">odnocení souvislé profesní praxe vedoucím učitelem je </w:t>
            </w:r>
            <w:r w:rsidRPr="00944A9E">
              <w:t xml:space="preserve">strukturováno a přispívá k celkovému zhodnocení studenta na souvislé závěrečné praxi. Součástí prezenčního portfolia je i stanovisko </w:t>
            </w:r>
            <w:r w:rsidRPr="00944A9E">
              <w:rPr>
                <w:b/>
              </w:rPr>
              <w:t>uvádějících učitelů praxe</w:t>
            </w:r>
            <w:r w:rsidRPr="00944A9E">
              <w:t xml:space="preserve">, které je strukturováno a bráno v úvahu při výsledném hodnocení studenta. </w:t>
            </w:r>
          </w:p>
          <w:p w:rsidR="00D41F18" w:rsidRDefault="00D41F18" w:rsidP="00E7344C">
            <w:pPr>
              <w:jc w:val="both"/>
              <w:rPr>
                <w:del w:id="2228" w:author="Hana Navrátilová" w:date="2019-09-24T11:10:00Z"/>
              </w:rPr>
            </w:pPr>
          </w:p>
          <w:p w:rsidR="00D41F18" w:rsidRDefault="00D41F18" w:rsidP="00E7344C">
            <w:pPr>
              <w:jc w:val="both"/>
              <w:rPr>
                <w:del w:id="2229" w:author="Hana Navrátilová" w:date="2019-09-24T11:10:00Z"/>
              </w:rPr>
            </w:pPr>
          </w:p>
          <w:p w:rsidR="00D41F18" w:rsidRPr="00944A9E" w:rsidRDefault="00D41F18" w:rsidP="00E7344C">
            <w:pPr>
              <w:jc w:val="both"/>
            </w:pPr>
          </w:p>
        </w:tc>
      </w:tr>
      <w:tr w:rsidR="00F50A5C" w:rsidRPr="00944A9E" w:rsidTr="00592101">
        <w:trPr>
          <w:jc w:val="center"/>
        </w:trPr>
        <w:tc>
          <w:tcPr>
            <w:tcW w:w="1466" w:type="dxa"/>
            <w:shd w:val="clear" w:color="auto" w:fill="F7CAAC"/>
          </w:tcPr>
          <w:p w:rsidR="00F50A5C" w:rsidRPr="00944A9E" w:rsidRDefault="00F50A5C" w:rsidP="00E7344C">
            <w:pPr>
              <w:jc w:val="both"/>
              <w:rPr>
                <w:b/>
              </w:rPr>
            </w:pPr>
            <w:r w:rsidRPr="00944A9E">
              <w:rPr>
                <w:b/>
              </w:rPr>
              <w:t>Rozsah</w:t>
            </w:r>
          </w:p>
        </w:tc>
        <w:tc>
          <w:tcPr>
            <w:tcW w:w="1232" w:type="dxa"/>
          </w:tcPr>
          <w:p w:rsidR="00F50A5C" w:rsidRPr="00944A9E" w:rsidRDefault="009D1074" w:rsidP="00E7344C">
            <w:r>
              <w:t>40</w:t>
            </w:r>
            <w:r w:rsidR="001B6E36" w:rsidRPr="00944A9E">
              <w:t xml:space="preserve"> kreditů</w:t>
            </w:r>
          </w:p>
        </w:tc>
        <w:tc>
          <w:tcPr>
            <w:tcW w:w="707" w:type="dxa"/>
            <w:shd w:val="clear" w:color="auto" w:fill="F7CAAC"/>
          </w:tcPr>
          <w:p w:rsidR="00F50A5C" w:rsidRPr="00944A9E" w:rsidRDefault="00AA21A5" w:rsidP="00E7344C">
            <w:pPr>
              <w:jc w:val="both"/>
              <w:rPr>
                <w:b/>
              </w:rPr>
            </w:pPr>
            <w:r w:rsidRPr="00944A9E">
              <w:rPr>
                <w:b/>
              </w:rPr>
              <w:t>T</w:t>
            </w:r>
            <w:r w:rsidR="00F50A5C" w:rsidRPr="00944A9E">
              <w:rPr>
                <w:b/>
              </w:rPr>
              <w:t>ýdnů</w:t>
            </w:r>
          </w:p>
        </w:tc>
        <w:tc>
          <w:tcPr>
            <w:tcW w:w="1841" w:type="dxa"/>
          </w:tcPr>
          <w:p w:rsidR="00F50A5C" w:rsidRPr="00944A9E" w:rsidRDefault="00D01318" w:rsidP="00E7344C">
            <w:pPr>
              <w:jc w:val="both"/>
            </w:pPr>
            <w:r w:rsidRPr="00944A9E">
              <w:t>18 týdnů minimálně</w:t>
            </w:r>
          </w:p>
        </w:tc>
        <w:tc>
          <w:tcPr>
            <w:tcW w:w="709" w:type="dxa"/>
            <w:shd w:val="clear" w:color="auto" w:fill="F7CAAC"/>
          </w:tcPr>
          <w:p w:rsidR="00F50A5C" w:rsidRPr="00944A9E" w:rsidRDefault="00132F49" w:rsidP="00E7344C">
            <w:pPr>
              <w:jc w:val="both"/>
              <w:rPr>
                <w:b/>
              </w:rPr>
            </w:pPr>
            <w:r w:rsidRPr="00944A9E">
              <w:rPr>
                <w:b/>
              </w:rPr>
              <w:t>H</w:t>
            </w:r>
            <w:r w:rsidR="00F50A5C" w:rsidRPr="00944A9E">
              <w:rPr>
                <w:b/>
              </w:rPr>
              <w:t>odin</w:t>
            </w:r>
          </w:p>
        </w:tc>
        <w:tc>
          <w:tcPr>
            <w:tcW w:w="4018" w:type="dxa"/>
            <w:gridSpan w:val="2"/>
          </w:tcPr>
          <w:p w:rsidR="00F50A5C" w:rsidRPr="00944A9E" w:rsidRDefault="009D1074" w:rsidP="00E7344C">
            <w:pPr>
              <w:jc w:val="both"/>
            </w:pPr>
            <w:r>
              <w:rPr>
                <w:b/>
                <w:bCs/>
              </w:rPr>
              <w:t>120</w:t>
            </w:r>
            <w:r w:rsidR="00EA60B5" w:rsidRPr="00944A9E">
              <w:rPr>
                <w:b/>
                <w:bCs/>
              </w:rPr>
              <w:t>0</w:t>
            </w:r>
            <w:r w:rsidR="00B35DFC" w:rsidRPr="00944A9E">
              <w:rPr>
                <w:b/>
                <w:bCs/>
              </w:rPr>
              <w:t xml:space="preserve"> hodin </w:t>
            </w:r>
            <w:r w:rsidR="0046632E" w:rsidRPr="00944A9E">
              <w:rPr>
                <w:b/>
                <w:bCs/>
              </w:rPr>
              <w:t>(min</w:t>
            </w:r>
            <w:r w:rsidR="00F208AA" w:rsidRPr="00944A9E">
              <w:rPr>
                <w:b/>
                <w:bCs/>
              </w:rPr>
              <w:t>.</w:t>
            </w:r>
            <w:r w:rsidR="0046632E" w:rsidRPr="00944A9E">
              <w:rPr>
                <w:b/>
                <w:bCs/>
              </w:rPr>
              <w:t xml:space="preserve"> 450</w:t>
            </w:r>
            <w:r w:rsidR="00263DB0">
              <w:rPr>
                <w:b/>
                <w:bCs/>
              </w:rPr>
              <w:t xml:space="preserve"> </w:t>
            </w:r>
            <w:r w:rsidR="00D01318" w:rsidRPr="00944A9E">
              <w:rPr>
                <w:b/>
                <w:bCs/>
              </w:rPr>
              <w:t>h</w:t>
            </w:r>
            <w:r w:rsidR="00367084">
              <w:rPr>
                <w:b/>
                <w:bCs/>
              </w:rPr>
              <w:t xml:space="preserve"> </w:t>
            </w:r>
            <w:r w:rsidR="00D01318" w:rsidRPr="00944A9E">
              <w:rPr>
                <w:b/>
                <w:bCs/>
              </w:rPr>
              <w:t xml:space="preserve">přímé pozorování </w:t>
            </w:r>
            <w:r w:rsidR="00F208AA" w:rsidRPr="00944A9E">
              <w:rPr>
                <w:b/>
                <w:bCs/>
              </w:rPr>
              <w:br/>
            </w:r>
            <w:r w:rsidR="00D01318" w:rsidRPr="00944A9E">
              <w:rPr>
                <w:b/>
                <w:bCs/>
              </w:rPr>
              <w:t>+</w:t>
            </w:r>
            <w:r w:rsidR="00FE6B4F" w:rsidRPr="00944A9E">
              <w:rPr>
                <w:b/>
                <w:bCs/>
              </w:rPr>
              <w:t xml:space="preserve"> reflexe písemné a prezentační </w:t>
            </w:r>
            <w:r w:rsidR="00D01318" w:rsidRPr="00944A9E">
              <w:rPr>
                <w:b/>
                <w:bCs/>
              </w:rPr>
              <w:t>zpracování)</w:t>
            </w:r>
          </w:p>
        </w:tc>
      </w:tr>
      <w:tr w:rsidR="00F50A5C" w:rsidRPr="00944A9E" w:rsidTr="00592101">
        <w:trPr>
          <w:jc w:val="center"/>
        </w:trPr>
        <w:tc>
          <w:tcPr>
            <w:tcW w:w="7126" w:type="dxa"/>
            <w:gridSpan w:val="6"/>
            <w:shd w:val="clear" w:color="auto" w:fill="F7CAAC"/>
          </w:tcPr>
          <w:p w:rsidR="00F50A5C" w:rsidRPr="00944A9E" w:rsidRDefault="00F50A5C" w:rsidP="00E7344C">
            <w:pPr>
              <w:jc w:val="both"/>
              <w:rPr>
                <w:b/>
              </w:rPr>
            </w:pPr>
            <w:r w:rsidRPr="00944A9E">
              <w:rPr>
                <w:b/>
              </w:rPr>
              <w:t>Přehled pracovišť, na kterých má být praxe uskutečňována</w:t>
            </w:r>
          </w:p>
        </w:tc>
        <w:tc>
          <w:tcPr>
            <w:tcW w:w="2847" w:type="dxa"/>
            <w:shd w:val="clear" w:color="auto" w:fill="F7CAAC"/>
          </w:tcPr>
          <w:p w:rsidR="00F50A5C" w:rsidRPr="00944A9E" w:rsidRDefault="00F50A5C" w:rsidP="00E7344C">
            <w:pPr>
              <w:jc w:val="both"/>
              <w:rPr>
                <w:b/>
              </w:rPr>
            </w:pPr>
            <w:r w:rsidRPr="00944A9E">
              <w:rPr>
                <w:b/>
              </w:rPr>
              <w:t>Smluvně zajištěno</w:t>
            </w:r>
          </w:p>
        </w:tc>
      </w:tr>
      <w:tr w:rsidR="00F50A5C" w:rsidRPr="00944A9E" w:rsidTr="00592101">
        <w:trPr>
          <w:jc w:val="center"/>
        </w:trPr>
        <w:tc>
          <w:tcPr>
            <w:tcW w:w="7126" w:type="dxa"/>
            <w:gridSpan w:val="6"/>
          </w:tcPr>
          <w:p w:rsidR="00F50A5C" w:rsidRPr="00944A9E" w:rsidRDefault="00F50A5C" w:rsidP="00E7344C">
            <w:r w:rsidRPr="00944A9E">
              <w:t xml:space="preserve">Základní školaZlín, tř. Svobody 868, příspěvková organizace, </w:t>
            </w:r>
            <w:r w:rsidR="002A124D" w:rsidRPr="00944A9E">
              <w:br/>
            </w:r>
            <w:r w:rsidRPr="00944A9E">
              <w:t>763 02 Zlín</w:t>
            </w:r>
            <w:r w:rsidR="002A124D" w:rsidRPr="00944A9E">
              <w:t>-</w:t>
            </w:r>
            <w:r w:rsidRPr="00944A9E">
              <w:t>Malenovice</w:t>
            </w:r>
          </w:p>
        </w:tc>
        <w:tc>
          <w:tcPr>
            <w:tcW w:w="2847" w:type="dxa"/>
          </w:tcPr>
          <w:p w:rsidR="00F50A5C" w:rsidRPr="00944A9E" w:rsidRDefault="00F50A5C" w:rsidP="00E7344C">
            <w:pPr>
              <w:jc w:val="both"/>
            </w:pPr>
            <w:r w:rsidRPr="00944A9E">
              <w:t>ano</w:t>
            </w:r>
          </w:p>
        </w:tc>
      </w:tr>
      <w:tr w:rsidR="00F50A5C" w:rsidRPr="00944A9E" w:rsidTr="00592101">
        <w:trPr>
          <w:jc w:val="center"/>
        </w:trPr>
        <w:tc>
          <w:tcPr>
            <w:tcW w:w="7126" w:type="dxa"/>
            <w:gridSpan w:val="6"/>
          </w:tcPr>
          <w:p w:rsidR="00F50A5C" w:rsidRPr="00944A9E" w:rsidRDefault="00F50A5C" w:rsidP="00E7344C">
            <w:r w:rsidRPr="00944A9E">
              <w:t>Základní škola Emila Zátopka Zlín, Štefánikova 2701, 761 25 Zlín</w:t>
            </w:r>
          </w:p>
        </w:tc>
        <w:tc>
          <w:tcPr>
            <w:tcW w:w="2847" w:type="dxa"/>
          </w:tcPr>
          <w:p w:rsidR="00F50A5C" w:rsidRPr="00944A9E" w:rsidRDefault="00F50A5C" w:rsidP="00E7344C">
            <w:pPr>
              <w:jc w:val="both"/>
            </w:pPr>
            <w:r w:rsidRPr="00944A9E">
              <w:t>ano</w:t>
            </w:r>
          </w:p>
        </w:tc>
      </w:tr>
      <w:tr w:rsidR="00F50A5C" w:rsidRPr="00944A9E" w:rsidTr="00592101">
        <w:trPr>
          <w:jc w:val="center"/>
        </w:trPr>
        <w:tc>
          <w:tcPr>
            <w:tcW w:w="7126" w:type="dxa"/>
            <w:gridSpan w:val="6"/>
          </w:tcPr>
          <w:p w:rsidR="00F50A5C" w:rsidRPr="00944A9E" w:rsidRDefault="00F50A5C" w:rsidP="00E7344C">
            <w:pPr>
              <w:jc w:val="both"/>
            </w:pPr>
            <w:r w:rsidRPr="00944A9E">
              <w:t xml:space="preserve">Základní škola Zlín, Kvítková 4338, příspěvková organizace, 760 40 Zlín </w:t>
            </w:r>
          </w:p>
        </w:tc>
        <w:tc>
          <w:tcPr>
            <w:tcW w:w="2847" w:type="dxa"/>
          </w:tcPr>
          <w:p w:rsidR="00F50A5C" w:rsidRPr="00944A9E" w:rsidRDefault="00F50A5C" w:rsidP="00E7344C">
            <w:pPr>
              <w:jc w:val="both"/>
            </w:pPr>
            <w:r w:rsidRPr="00944A9E">
              <w:t>ano</w:t>
            </w:r>
          </w:p>
        </w:tc>
      </w:tr>
      <w:tr w:rsidR="00F50A5C" w:rsidRPr="00944A9E" w:rsidTr="00592101">
        <w:trPr>
          <w:jc w:val="center"/>
        </w:trPr>
        <w:tc>
          <w:tcPr>
            <w:tcW w:w="7126" w:type="dxa"/>
            <w:gridSpan w:val="6"/>
          </w:tcPr>
          <w:p w:rsidR="00F50A5C" w:rsidRPr="00944A9E" w:rsidRDefault="00F50A5C" w:rsidP="00E7344C">
            <w:pPr>
              <w:jc w:val="both"/>
            </w:pPr>
            <w:r w:rsidRPr="00944A9E">
              <w:rPr>
                <w:rFonts w:ascii="inherit" w:hAnsi="inherit"/>
              </w:rPr>
              <w:t>Základní škola Horní Němčí, okres Uherské Hradiště, Horní Němčí 118, 687 64</w:t>
            </w:r>
          </w:p>
        </w:tc>
        <w:tc>
          <w:tcPr>
            <w:tcW w:w="2847" w:type="dxa"/>
          </w:tcPr>
          <w:p w:rsidR="00F50A5C" w:rsidRPr="00944A9E" w:rsidRDefault="00F50A5C" w:rsidP="00E7344C">
            <w:pPr>
              <w:jc w:val="both"/>
            </w:pPr>
            <w:r w:rsidRPr="00944A9E">
              <w:t>ano</w:t>
            </w:r>
          </w:p>
        </w:tc>
      </w:tr>
      <w:tr w:rsidR="00F50A5C" w:rsidRPr="00944A9E" w:rsidTr="00592101">
        <w:trPr>
          <w:jc w:val="center"/>
        </w:trPr>
        <w:tc>
          <w:tcPr>
            <w:tcW w:w="7126" w:type="dxa"/>
            <w:gridSpan w:val="6"/>
          </w:tcPr>
          <w:p w:rsidR="00F50A5C" w:rsidRPr="00944A9E" w:rsidRDefault="00F50A5C" w:rsidP="00E7344C">
            <w:r w:rsidRPr="00944A9E">
              <w:t>Life Academy, Rovná 597/15, 058 01 Poprad, Slovenská republika</w:t>
            </w:r>
          </w:p>
        </w:tc>
        <w:tc>
          <w:tcPr>
            <w:tcW w:w="2847" w:type="dxa"/>
          </w:tcPr>
          <w:p w:rsidR="00F50A5C" w:rsidRPr="00944A9E" w:rsidRDefault="00F50A5C" w:rsidP="00E7344C">
            <w:pPr>
              <w:jc w:val="both"/>
            </w:pPr>
            <w:r w:rsidRPr="00944A9E">
              <w:t>ano</w:t>
            </w:r>
          </w:p>
        </w:tc>
      </w:tr>
      <w:tr w:rsidR="00F50A5C" w:rsidRPr="00944A9E" w:rsidTr="00592101">
        <w:trPr>
          <w:jc w:val="center"/>
        </w:trPr>
        <w:tc>
          <w:tcPr>
            <w:tcW w:w="9973" w:type="dxa"/>
            <w:gridSpan w:val="7"/>
            <w:shd w:val="clear" w:color="auto" w:fill="F7CAAC"/>
          </w:tcPr>
          <w:p w:rsidR="00F50A5C" w:rsidRPr="00944A9E" w:rsidRDefault="00F50A5C" w:rsidP="00E7344C">
            <w:pPr>
              <w:jc w:val="both"/>
            </w:pPr>
            <w:r w:rsidRPr="00944A9E">
              <w:rPr>
                <w:b/>
              </w:rPr>
              <w:t>Zajištění odborné praxe v cizím jazyce (u studijních programů uskutečňovaných v cizím jazyce)</w:t>
            </w:r>
          </w:p>
        </w:tc>
      </w:tr>
      <w:tr w:rsidR="00F50A5C" w:rsidRPr="00944A9E" w:rsidTr="00592101">
        <w:trPr>
          <w:trHeight w:val="70"/>
          <w:jc w:val="center"/>
        </w:trPr>
        <w:tc>
          <w:tcPr>
            <w:tcW w:w="9973" w:type="dxa"/>
            <w:gridSpan w:val="7"/>
          </w:tcPr>
          <w:p w:rsidR="00F50A5C" w:rsidRPr="00944A9E" w:rsidRDefault="00F50A5C" w:rsidP="00E7344C">
            <w:pPr>
              <w:jc w:val="both"/>
            </w:pPr>
          </w:p>
        </w:tc>
      </w:tr>
    </w:tbl>
    <w:p w:rsidR="003769AC" w:rsidRDefault="0047284D">
      <w:pPr>
        <w:rPr>
          <w:ins w:id="2230" w:author="Hana Navrátilová" w:date="2019-09-24T11:10:00Z"/>
        </w:rPr>
      </w:pPr>
      <w:r>
        <w:br w:type="page"/>
      </w:r>
    </w:p>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0"/>
        <w:gridCol w:w="823"/>
        <w:gridCol w:w="1719"/>
        <w:gridCol w:w="524"/>
        <w:gridCol w:w="328"/>
        <w:gridCol w:w="850"/>
        <w:gridCol w:w="283"/>
        <w:gridCol w:w="786"/>
        <w:gridCol w:w="65"/>
        <w:gridCol w:w="561"/>
        <w:gridCol w:w="707"/>
        <w:gridCol w:w="698"/>
      </w:tblGrid>
      <w:tr w:rsidR="00DA6DBB" w:rsidRPr="00944A9E" w:rsidTr="002F39E4">
        <w:trPr>
          <w:jc w:val="center"/>
        </w:trPr>
        <w:tc>
          <w:tcPr>
            <w:tcW w:w="9884" w:type="dxa"/>
            <w:gridSpan w:val="12"/>
            <w:tcBorders>
              <w:bottom w:val="double" w:sz="4" w:space="0" w:color="auto"/>
            </w:tcBorders>
            <w:shd w:val="clear" w:color="auto" w:fill="BDD6EE"/>
          </w:tcPr>
          <w:p w:rsidR="00DA6DBB" w:rsidRPr="00944A9E" w:rsidRDefault="005D32DD" w:rsidP="00E7344C">
            <w:pPr>
              <w:jc w:val="both"/>
              <w:rPr>
                <w:b/>
                <w:sz w:val="28"/>
              </w:rPr>
            </w:pPr>
            <w:r>
              <w:br w:type="page"/>
            </w:r>
            <w:r w:rsidR="000B38B4">
              <w:rPr>
                <w:b/>
                <w:sz w:val="28"/>
              </w:rPr>
              <w:t xml:space="preserve">C - I </w:t>
            </w:r>
            <w:r w:rsidR="00B369B9" w:rsidRPr="00944A9E">
              <w:rPr>
                <w:b/>
                <w:sz w:val="28"/>
              </w:rPr>
              <w:t xml:space="preserve">– </w:t>
            </w:r>
            <w:r w:rsidR="00DA6DBB" w:rsidRPr="00944A9E">
              <w:rPr>
                <w:b/>
                <w:sz w:val="28"/>
              </w:rPr>
              <w:t>Personální zabezpečení</w:t>
            </w:r>
          </w:p>
        </w:tc>
      </w:tr>
      <w:tr w:rsidR="00DA6DBB" w:rsidRPr="00944A9E" w:rsidTr="002F39E4">
        <w:trPr>
          <w:jc w:val="center"/>
        </w:trPr>
        <w:tc>
          <w:tcPr>
            <w:tcW w:w="2540" w:type="dxa"/>
            <w:tcBorders>
              <w:top w:val="double" w:sz="4" w:space="0" w:color="auto"/>
            </w:tcBorders>
            <w:shd w:val="clear" w:color="auto" w:fill="F7CAAC"/>
          </w:tcPr>
          <w:p w:rsidR="00DA6DBB" w:rsidRPr="00944A9E" w:rsidRDefault="00DA6DBB" w:rsidP="00E7344C">
            <w:pPr>
              <w:jc w:val="both"/>
              <w:rPr>
                <w:b/>
              </w:rPr>
            </w:pPr>
            <w:r w:rsidRPr="00944A9E">
              <w:rPr>
                <w:b/>
              </w:rPr>
              <w:t>Vysoká škola</w:t>
            </w:r>
          </w:p>
        </w:tc>
        <w:tc>
          <w:tcPr>
            <w:tcW w:w="7344" w:type="dxa"/>
            <w:gridSpan w:val="11"/>
          </w:tcPr>
          <w:p w:rsidR="00DA6DBB" w:rsidRPr="00944A9E" w:rsidRDefault="00DA6DBB" w:rsidP="00E7344C">
            <w:pPr>
              <w:jc w:val="both"/>
            </w:pPr>
            <w:r w:rsidRPr="00944A9E">
              <w:t>UTB ve Zlíně</w:t>
            </w:r>
          </w:p>
        </w:tc>
      </w:tr>
      <w:tr w:rsidR="00DA6DBB" w:rsidRPr="00944A9E" w:rsidTr="002F39E4">
        <w:trPr>
          <w:jc w:val="center"/>
        </w:trPr>
        <w:tc>
          <w:tcPr>
            <w:tcW w:w="2540" w:type="dxa"/>
            <w:shd w:val="clear" w:color="auto" w:fill="F7CAAC"/>
          </w:tcPr>
          <w:p w:rsidR="00DA6DBB" w:rsidRPr="00944A9E" w:rsidRDefault="00DA6DBB" w:rsidP="00E7344C">
            <w:pPr>
              <w:jc w:val="both"/>
              <w:rPr>
                <w:b/>
              </w:rPr>
            </w:pPr>
            <w:r w:rsidRPr="00944A9E">
              <w:rPr>
                <w:b/>
              </w:rPr>
              <w:t>Součást vysoké školy</w:t>
            </w:r>
          </w:p>
        </w:tc>
        <w:tc>
          <w:tcPr>
            <w:tcW w:w="7344" w:type="dxa"/>
            <w:gridSpan w:val="11"/>
          </w:tcPr>
          <w:p w:rsidR="00DA6DBB" w:rsidRPr="00944A9E" w:rsidRDefault="00DA6DBB" w:rsidP="00E7344C">
            <w:pPr>
              <w:jc w:val="both"/>
            </w:pPr>
            <w:r w:rsidRPr="00944A9E">
              <w:t>Fakulta humanitních studií</w:t>
            </w:r>
          </w:p>
        </w:tc>
      </w:tr>
      <w:tr w:rsidR="00DA6DBB" w:rsidRPr="00944A9E" w:rsidTr="002F39E4">
        <w:trPr>
          <w:jc w:val="center"/>
        </w:trPr>
        <w:tc>
          <w:tcPr>
            <w:tcW w:w="2540" w:type="dxa"/>
            <w:shd w:val="clear" w:color="auto" w:fill="F7CAAC"/>
          </w:tcPr>
          <w:p w:rsidR="00DA6DBB" w:rsidRPr="00944A9E" w:rsidRDefault="00DA6DBB" w:rsidP="00E7344C">
            <w:pPr>
              <w:jc w:val="both"/>
              <w:rPr>
                <w:b/>
              </w:rPr>
            </w:pPr>
            <w:r w:rsidRPr="00944A9E">
              <w:rPr>
                <w:b/>
              </w:rPr>
              <w:t>Název studijního programu</w:t>
            </w:r>
          </w:p>
        </w:tc>
        <w:tc>
          <w:tcPr>
            <w:tcW w:w="7344" w:type="dxa"/>
            <w:gridSpan w:val="11"/>
          </w:tcPr>
          <w:p w:rsidR="00DA6DBB" w:rsidRPr="00944A9E" w:rsidRDefault="00564B1A" w:rsidP="00E7344C">
            <w:pPr>
              <w:jc w:val="both"/>
            </w:pPr>
            <w:r>
              <w:t>Učitelství pro 1. stupeň</w:t>
            </w:r>
            <w:r w:rsidR="00DA6DBB" w:rsidRPr="00944A9E">
              <w:t xml:space="preserve"> základní školy</w:t>
            </w:r>
          </w:p>
        </w:tc>
      </w:tr>
      <w:tr w:rsidR="00DA6DBB" w:rsidRPr="00944A9E" w:rsidTr="002F39E4">
        <w:trPr>
          <w:trHeight w:val="207"/>
          <w:jc w:val="center"/>
        </w:trPr>
        <w:tc>
          <w:tcPr>
            <w:tcW w:w="2540" w:type="dxa"/>
            <w:shd w:val="clear" w:color="auto" w:fill="F7CAAC"/>
          </w:tcPr>
          <w:p w:rsidR="00DA6DBB" w:rsidRPr="00944A9E" w:rsidRDefault="00DA6DBB" w:rsidP="00E7344C">
            <w:pPr>
              <w:jc w:val="both"/>
              <w:rPr>
                <w:b/>
              </w:rPr>
            </w:pPr>
            <w:r w:rsidRPr="00944A9E">
              <w:rPr>
                <w:b/>
              </w:rPr>
              <w:t>Jméno a příjmení</w:t>
            </w:r>
          </w:p>
        </w:tc>
        <w:tc>
          <w:tcPr>
            <w:tcW w:w="4244" w:type="dxa"/>
            <w:gridSpan w:val="5"/>
          </w:tcPr>
          <w:p w:rsidR="00DA6DBB" w:rsidRPr="00944A9E" w:rsidRDefault="00DA6DBB" w:rsidP="00E7344C">
            <w:r w:rsidRPr="00944A9E">
              <w:t>Peter Gavora</w:t>
            </w:r>
          </w:p>
        </w:tc>
        <w:tc>
          <w:tcPr>
            <w:tcW w:w="1134" w:type="dxa"/>
            <w:gridSpan w:val="3"/>
            <w:shd w:val="clear" w:color="auto" w:fill="F7CAAC"/>
          </w:tcPr>
          <w:p w:rsidR="00DA6DBB" w:rsidRPr="00944A9E" w:rsidRDefault="00DA6DBB" w:rsidP="00E7344C">
            <w:pPr>
              <w:jc w:val="both"/>
              <w:rPr>
                <w:b/>
              </w:rPr>
            </w:pPr>
            <w:r w:rsidRPr="00944A9E">
              <w:rPr>
                <w:b/>
              </w:rPr>
              <w:t>Tituly</w:t>
            </w:r>
          </w:p>
        </w:tc>
        <w:tc>
          <w:tcPr>
            <w:tcW w:w="1966" w:type="dxa"/>
            <w:gridSpan w:val="3"/>
          </w:tcPr>
          <w:p w:rsidR="00DA6DBB" w:rsidRPr="00944A9E" w:rsidRDefault="00DA6DBB" w:rsidP="00E7344C">
            <w:r w:rsidRPr="00944A9E">
              <w:t>prof.</w:t>
            </w:r>
            <w:r w:rsidR="00367084">
              <w:t xml:space="preserve"> </w:t>
            </w:r>
            <w:r w:rsidRPr="00944A9E">
              <w:t>PhDr., CSc.</w:t>
            </w:r>
          </w:p>
        </w:tc>
      </w:tr>
      <w:tr w:rsidR="008A1422" w:rsidRPr="00944A9E" w:rsidTr="003769AC">
        <w:trPr>
          <w:jc w:val="center"/>
        </w:trPr>
        <w:tc>
          <w:tcPr>
            <w:tcW w:w="2540" w:type="dxa"/>
            <w:shd w:val="clear" w:color="auto" w:fill="F7CAAC"/>
          </w:tcPr>
          <w:p w:rsidR="00DA6DBB" w:rsidRPr="00944A9E" w:rsidRDefault="00DA6DBB" w:rsidP="00E7344C">
            <w:pPr>
              <w:jc w:val="both"/>
              <w:rPr>
                <w:b/>
              </w:rPr>
            </w:pPr>
            <w:r w:rsidRPr="00944A9E">
              <w:rPr>
                <w:b/>
              </w:rPr>
              <w:t>Rok narození</w:t>
            </w:r>
          </w:p>
        </w:tc>
        <w:tc>
          <w:tcPr>
            <w:tcW w:w="823" w:type="dxa"/>
          </w:tcPr>
          <w:p w:rsidR="00DA6DBB" w:rsidRPr="00944A9E" w:rsidRDefault="00DA6DBB" w:rsidP="00E7344C">
            <w:pPr>
              <w:jc w:val="both"/>
            </w:pPr>
            <w:r w:rsidRPr="00944A9E">
              <w:t>1942</w:t>
            </w:r>
          </w:p>
        </w:tc>
        <w:tc>
          <w:tcPr>
            <w:tcW w:w="1719" w:type="dxa"/>
            <w:shd w:val="clear" w:color="auto" w:fill="F7CAAC"/>
          </w:tcPr>
          <w:p w:rsidR="00DA6DBB" w:rsidRPr="00944A9E" w:rsidRDefault="00DA6DBB" w:rsidP="00E7344C">
            <w:pPr>
              <w:jc w:val="both"/>
              <w:rPr>
                <w:b/>
              </w:rPr>
            </w:pPr>
            <w:r w:rsidRPr="00944A9E">
              <w:rPr>
                <w:b/>
              </w:rPr>
              <w:t>typ vztahu k VŠ</w:t>
            </w:r>
          </w:p>
        </w:tc>
        <w:tc>
          <w:tcPr>
            <w:tcW w:w="852" w:type="dxa"/>
            <w:gridSpan w:val="2"/>
          </w:tcPr>
          <w:p w:rsidR="00DA6DBB" w:rsidRPr="00944A9E" w:rsidRDefault="008D14CD" w:rsidP="00E7344C">
            <w:pPr>
              <w:jc w:val="both"/>
            </w:pPr>
            <w:r>
              <w:t>pp</w:t>
            </w:r>
          </w:p>
        </w:tc>
        <w:tc>
          <w:tcPr>
            <w:tcW w:w="850" w:type="dxa"/>
            <w:shd w:val="clear" w:color="auto" w:fill="F7CAAC"/>
          </w:tcPr>
          <w:p w:rsidR="00DA6DBB" w:rsidRPr="00944A9E" w:rsidRDefault="00DA6DBB" w:rsidP="00E7344C">
            <w:pPr>
              <w:jc w:val="both"/>
              <w:rPr>
                <w:b/>
              </w:rPr>
            </w:pPr>
            <w:r w:rsidRPr="00944A9E">
              <w:rPr>
                <w:b/>
              </w:rPr>
              <w:t>rozsah</w:t>
            </w:r>
          </w:p>
        </w:tc>
        <w:tc>
          <w:tcPr>
            <w:tcW w:w="1134" w:type="dxa"/>
            <w:gridSpan w:val="3"/>
          </w:tcPr>
          <w:p w:rsidR="00DA6DBB" w:rsidRPr="00944A9E" w:rsidRDefault="00DA6DBB" w:rsidP="00E7344C">
            <w:pPr>
              <w:jc w:val="both"/>
            </w:pPr>
            <w:r w:rsidRPr="00944A9E">
              <w:t>40h/týdně</w:t>
            </w:r>
          </w:p>
        </w:tc>
        <w:tc>
          <w:tcPr>
            <w:tcW w:w="561" w:type="dxa"/>
            <w:shd w:val="clear" w:color="auto" w:fill="F7CAAC"/>
          </w:tcPr>
          <w:p w:rsidR="00DA6DBB" w:rsidRPr="00944A9E" w:rsidRDefault="00DA6DBB" w:rsidP="00E7344C">
            <w:pPr>
              <w:jc w:val="both"/>
              <w:rPr>
                <w:b/>
              </w:rPr>
            </w:pPr>
            <w:r w:rsidRPr="00944A9E">
              <w:rPr>
                <w:b/>
              </w:rPr>
              <w:t>do kdy</w:t>
            </w:r>
          </w:p>
        </w:tc>
        <w:tc>
          <w:tcPr>
            <w:tcW w:w="1405" w:type="dxa"/>
            <w:gridSpan w:val="2"/>
          </w:tcPr>
          <w:p w:rsidR="00DA6DBB" w:rsidRPr="00944A9E" w:rsidRDefault="00DA6DBB" w:rsidP="00E7344C">
            <w:pPr>
              <w:jc w:val="both"/>
            </w:pPr>
            <w:r w:rsidRPr="00944A9E">
              <w:t>N</w:t>
            </w:r>
          </w:p>
        </w:tc>
      </w:tr>
      <w:tr w:rsidR="008A1422" w:rsidRPr="00944A9E" w:rsidTr="003769AC">
        <w:trPr>
          <w:jc w:val="center"/>
        </w:trPr>
        <w:tc>
          <w:tcPr>
            <w:tcW w:w="5082" w:type="dxa"/>
            <w:gridSpan w:val="3"/>
            <w:shd w:val="clear" w:color="auto" w:fill="F7CAAC"/>
          </w:tcPr>
          <w:p w:rsidR="00DA6DBB" w:rsidRPr="00944A9E" w:rsidRDefault="00DA6DBB" w:rsidP="00E7344C">
            <w:pPr>
              <w:jc w:val="both"/>
              <w:rPr>
                <w:b/>
              </w:rPr>
            </w:pPr>
            <w:r w:rsidRPr="00944A9E">
              <w:rPr>
                <w:b/>
              </w:rPr>
              <w:t>Typ vztahu na součásti VŠ, která uskutečňuje st. program</w:t>
            </w:r>
          </w:p>
        </w:tc>
        <w:tc>
          <w:tcPr>
            <w:tcW w:w="852" w:type="dxa"/>
            <w:gridSpan w:val="2"/>
          </w:tcPr>
          <w:p w:rsidR="00DA6DBB" w:rsidRPr="00944A9E" w:rsidRDefault="00DA6DBB" w:rsidP="00E7344C">
            <w:pPr>
              <w:jc w:val="both"/>
            </w:pPr>
            <w:r w:rsidRPr="00944A9E">
              <w:t>pp</w:t>
            </w:r>
          </w:p>
        </w:tc>
        <w:tc>
          <w:tcPr>
            <w:tcW w:w="850" w:type="dxa"/>
            <w:shd w:val="clear" w:color="auto" w:fill="F7CAAC"/>
          </w:tcPr>
          <w:p w:rsidR="00DA6DBB" w:rsidRPr="00944A9E" w:rsidRDefault="00DA6DBB" w:rsidP="00E7344C">
            <w:pPr>
              <w:jc w:val="both"/>
              <w:rPr>
                <w:b/>
              </w:rPr>
            </w:pPr>
            <w:r w:rsidRPr="00944A9E">
              <w:rPr>
                <w:b/>
              </w:rPr>
              <w:t>rozsah</w:t>
            </w:r>
          </w:p>
        </w:tc>
        <w:tc>
          <w:tcPr>
            <w:tcW w:w="1134" w:type="dxa"/>
            <w:gridSpan w:val="3"/>
          </w:tcPr>
          <w:p w:rsidR="00DA6DBB" w:rsidRPr="00944A9E" w:rsidRDefault="00DA6DBB" w:rsidP="00E7344C">
            <w:pPr>
              <w:jc w:val="both"/>
              <w:rPr>
                <w:lang w:val="sk-SK"/>
              </w:rPr>
            </w:pPr>
            <w:r w:rsidRPr="00944A9E">
              <w:rPr>
                <w:lang w:val="sk-SK"/>
              </w:rPr>
              <w:t>40h/týdně</w:t>
            </w:r>
          </w:p>
        </w:tc>
        <w:tc>
          <w:tcPr>
            <w:tcW w:w="561" w:type="dxa"/>
            <w:shd w:val="clear" w:color="auto" w:fill="F7CAAC"/>
          </w:tcPr>
          <w:p w:rsidR="00DA6DBB" w:rsidRPr="00944A9E" w:rsidRDefault="00DA6DBB" w:rsidP="00E7344C">
            <w:pPr>
              <w:jc w:val="both"/>
              <w:rPr>
                <w:b/>
              </w:rPr>
            </w:pPr>
            <w:r w:rsidRPr="00944A9E">
              <w:rPr>
                <w:b/>
              </w:rPr>
              <w:t>do kdy</w:t>
            </w:r>
          </w:p>
        </w:tc>
        <w:tc>
          <w:tcPr>
            <w:tcW w:w="1405" w:type="dxa"/>
            <w:gridSpan w:val="2"/>
          </w:tcPr>
          <w:p w:rsidR="00DA6DBB" w:rsidRPr="00944A9E" w:rsidRDefault="00DA6DBB" w:rsidP="00E7344C">
            <w:pPr>
              <w:jc w:val="both"/>
            </w:pPr>
            <w:r w:rsidRPr="00944A9E">
              <w:t>N</w:t>
            </w:r>
          </w:p>
        </w:tc>
      </w:tr>
      <w:tr w:rsidR="008A1422" w:rsidRPr="00944A9E" w:rsidTr="003769AC">
        <w:trPr>
          <w:jc w:val="center"/>
        </w:trPr>
        <w:tc>
          <w:tcPr>
            <w:tcW w:w="5934" w:type="dxa"/>
            <w:gridSpan w:val="5"/>
            <w:shd w:val="clear" w:color="auto" w:fill="F7CAAC"/>
          </w:tcPr>
          <w:p w:rsidR="00DA6DBB" w:rsidRPr="00944A9E" w:rsidRDefault="00DA6DBB" w:rsidP="00E7344C">
            <w:pPr>
              <w:jc w:val="both"/>
            </w:pPr>
            <w:r w:rsidRPr="00944A9E">
              <w:rPr>
                <w:b/>
              </w:rPr>
              <w:t>Další současná působení jako akademický pracovník na jiných VŠ</w:t>
            </w:r>
          </w:p>
        </w:tc>
        <w:tc>
          <w:tcPr>
            <w:tcW w:w="1984" w:type="dxa"/>
            <w:gridSpan w:val="4"/>
            <w:shd w:val="clear" w:color="auto" w:fill="F7CAAC"/>
          </w:tcPr>
          <w:p w:rsidR="00DA6DBB" w:rsidRPr="00944A9E" w:rsidRDefault="00DA6DBB" w:rsidP="00E7344C">
            <w:pPr>
              <w:jc w:val="both"/>
              <w:rPr>
                <w:b/>
              </w:rPr>
            </w:pPr>
            <w:r w:rsidRPr="00944A9E">
              <w:rPr>
                <w:b/>
              </w:rPr>
              <w:t>typ prac. vztahu</w:t>
            </w:r>
          </w:p>
        </w:tc>
        <w:tc>
          <w:tcPr>
            <w:tcW w:w="1966" w:type="dxa"/>
            <w:gridSpan w:val="3"/>
            <w:shd w:val="clear" w:color="auto" w:fill="F7CAAC"/>
          </w:tcPr>
          <w:p w:rsidR="00DA6DBB" w:rsidRPr="00944A9E" w:rsidRDefault="00DA6DBB" w:rsidP="00E7344C">
            <w:pPr>
              <w:jc w:val="both"/>
              <w:rPr>
                <w:b/>
              </w:rPr>
            </w:pPr>
            <w:r w:rsidRPr="00944A9E">
              <w:rPr>
                <w:b/>
              </w:rPr>
              <w:t>rozsah</w:t>
            </w:r>
          </w:p>
        </w:tc>
      </w:tr>
      <w:tr w:rsidR="00DA6DBB" w:rsidRPr="00944A9E" w:rsidTr="002F39E4">
        <w:trPr>
          <w:jc w:val="center"/>
        </w:trPr>
        <w:tc>
          <w:tcPr>
            <w:tcW w:w="5934" w:type="dxa"/>
            <w:gridSpan w:val="5"/>
          </w:tcPr>
          <w:p w:rsidR="00DA6DBB" w:rsidRPr="00944A9E" w:rsidRDefault="00DA6DBB" w:rsidP="00E7344C">
            <w:pPr>
              <w:jc w:val="both"/>
            </w:pPr>
            <w:r w:rsidRPr="00944A9E">
              <w:t>Nemá</w:t>
            </w:r>
          </w:p>
        </w:tc>
        <w:tc>
          <w:tcPr>
            <w:tcW w:w="1984" w:type="dxa"/>
            <w:gridSpan w:val="4"/>
          </w:tcPr>
          <w:p w:rsidR="00DA6DBB" w:rsidRPr="00944A9E" w:rsidRDefault="00DA6DBB" w:rsidP="00E7344C">
            <w:pPr>
              <w:jc w:val="both"/>
            </w:pPr>
          </w:p>
        </w:tc>
        <w:tc>
          <w:tcPr>
            <w:tcW w:w="1966" w:type="dxa"/>
            <w:gridSpan w:val="3"/>
          </w:tcPr>
          <w:p w:rsidR="00DA6DBB" w:rsidRPr="00944A9E" w:rsidRDefault="00DA6DBB" w:rsidP="00E7344C">
            <w:pPr>
              <w:jc w:val="both"/>
            </w:pPr>
          </w:p>
        </w:tc>
      </w:tr>
      <w:tr w:rsidR="00DA6DBB" w:rsidRPr="00944A9E" w:rsidTr="002F39E4">
        <w:trPr>
          <w:jc w:val="center"/>
        </w:trPr>
        <w:tc>
          <w:tcPr>
            <w:tcW w:w="9884" w:type="dxa"/>
            <w:gridSpan w:val="12"/>
            <w:shd w:val="clear" w:color="auto" w:fill="F7CAAC"/>
          </w:tcPr>
          <w:p w:rsidR="00DA6DBB" w:rsidRPr="00944A9E" w:rsidRDefault="00DA6DBB" w:rsidP="00E7344C">
            <w:pPr>
              <w:jc w:val="both"/>
            </w:pPr>
            <w:r w:rsidRPr="00944A9E">
              <w:rPr>
                <w:b/>
              </w:rPr>
              <w:t>Předměty příslušného studijního programu a způsob zapojení do jejich výuky, příp. další zapojení do uskutečňování studijního programu</w:t>
            </w:r>
          </w:p>
        </w:tc>
      </w:tr>
      <w:tr w:rsidR="00DA6DBB" w:rsidRPr="00944A9E" w:rsidTr="002F39E4">
        <w:trPr>
          <w:trHeight w:val="195"/>
          <w:jc w:val="center"/>
        </w:trPr>
        <w:tc>
          <w:tcPr>
            <w:tcW w:w="9884" w:type="dxa"/>
            <w:gridSpan w:val="12"/>
            <w:tcBorders>
              <w:top w:val="nil"/>
            </w:tcBorders>
          </w:tcPr>
          <w:p w:rsidR="00DA6DBB" w:rsidRPr="00944A9E" w:rsidRDefault="002B32C5" w:rsidP="00584036">
            <w:r w:rsidRPr="00944A9E">
              <w:t xml:space="preserve">Analýza odborného textu, </w:t>
            </w:r>
            <w:ins w:id="2231" w:author="Hana Navrátilová" w:date="2019-09-24T11:10:00Z">
              <w:r w:rsidR="00584036">
                <w:t xml:space="preserve">Projekty k podpoře čtenářství dítěte, Primární pedagogika s praxí, </w:t>
              </w:r>
            </w:ins>
            <w:r w:rsidR="00584036">
              <w:t>Základy pedagogického výzkumu</w:t>
            </w:r>
            <w:ins w:id="2232" w:author="Hana Navrátilová" w:date="2019-09-24T11:10:00Z">
              <w:r w:rsidR="00584036">
                <w:t>, Vybrané problémy pedagogické diagnostiky žáka a třídy</w:t>
              </w:r>
            </w:ins>
          </w:p>
        </w:tc>
      </w:tr>
      <w:tr w:rsidR="00DA6DBB" w:rsidRPr="00944A9E" w:rsidTr="002F39E4">
        <w:trPr>
          <w:jc w:val="center"/>
        </w:trPr>
        <w:tc>
          <w:tcPr>
            <w:tcW w:w="9884" w:type="dxa"/>
            <w:gridSpan w:val="12"/>
            <w:shd w:val="clear" w:color="auto" w:fill="F7CAAC"/>
          </w:tcPr>
          <w:p w:rsidR="00DA6DBB" w:rsidRPr="00944A9E" w:rsidRDefault="00DA6DBB" w:rsidP="00E7344C">
            <w:pPr>
              <w:jc w:val="both"/>
            </w:pPr>
            <w:r w:rsidRPr="00944A9E">
              <w:rPr>
                <w:b/>
              </w:rPr>
              <w:t xml:space="preserve">Údaje o vzdělání na VŠ </w:t>
            </w:r>
          </w:p>
        </w:tc>
      </w:tr>
      <w:tr w:rsidR="00DA6DBB" w:rsidRPr="00944A9E" w:rsidTr="002F39E4">
        <w:trPr>
          <w:trHeight w:val="560"/>
          <w:jc w:val="center"/>
        </w:trPr>
        <w:tc>
          <w:tcPr>
            <w:tcW w:w="9884" w:type="dxa"/>
            <w:gridSpan w:val="12"/>
          </w:tcPr>
          <w:p w:rsidR="00DA6DBB" w:rsidRPr="00944A9E" w:rsidRDefault="00DA6DBB" w:rsidP="00E7344C">
            <w:pPr>
              <w:tabs>
                <w:tab w:val="left" w:pos="2160"/>
                <w:tab w:val="left" w:pos="3420"/>
                <w:tab w:val="left" w:pos="7380"/>
              </w:tabs>
              <w:rPr>
                <w:iCs/>
                <w:lang w:val="en-GB"/>
              </w:rPr>
            </w:pPr>
            <w:r w:rsidRPr="00944A9E">
              <w:rPr>
                <w:iCs/>
                <w:lang w:val="en-GB"/>
              </w:rPr>
              <w:t>CSc</w:t>
            </w:r>
            <w:r w:rsidR="00B369B9" w:rsidRPr="00944A9E">
              <w:rPr>
                <w:iCs/>
                <w:lang w:val="en-GB"/>
              </w:rPr>
              <w:t>.</w:t>
            </w:r>
            <w:r w:rsidRPr="00944A9E">
              <w:rPr>
                <w:iCs/>
                <w:lang w:val="en-GB"/>
              </w:rPr>
              <w:t xml:space="preserve">, </w:t>
            </w:r>
            <w:r w:rsidRPr="00944A9E">
              <w:rPr>
                <w:lang w:val="en-GB"/>
              </w:rPr>
              <w:t xml:space="preserve">1974, </w:t>
            </w:r>
            <w:r w:rsidRPr="00944A9E">
              <w:rPr>
                <w:iCs/>
                <w:lang w:val="en-GB"/>
              </w:rPr>
              <w:t xml:space="preserve">Filozofická fakulta, Univerzita Komenského v </w:t>
            </w:r>
            <w:r w:rsidRPr="00944A9E">
              <w:rPr>
                <w:lang w:val="en-GB"/>
              </w:rPr>
              <w:t>Bratislavě</w:t>
            </w:r>
          </w:p>
          <w:p w:rsidR="00DA6DBB" w:rsidRPr="00944A9E" w:rsidRDefault="00085D54" w:rsidP="00E7344C">
            <w:pPr>
              <w:tabs>
                <w:tab w:val="left" w:pos="2160"/>
                <w:tab w:val="left" w:pos="3420"/>
                <w:tab w:val="left" w:pos="7380"/>
              </w:tabs>
            </w:pPr>
            <w:r>
              <w:rPr>
                <w:iCs/>
                <w:lang w:val="en-GB"/>
              </w:rPr>
              <w:t>d</w:t>
            </w:r>
            <w:r w:rsidR="00DA6DBB" w:rsidRPr="00944A9E">
              <w:rPr>
                <w:iCs/>
                <w:lang w:val="en-GB"/>
              </w:rPr>
              <w:t>oc.,  2004, Univerzita Komenského v Bratislavě</w:t>
            </w:r>
          </w:p>
        </w:tc>
      </w:tr>
      <w:tr w:rsidR="00DA6DBB" w:rsidRPr="00944A9E" w:rsidTr="002F39E4">
        <w:trPr>
          <w:jc w:val="center"/>
        </w:trPr>
        <w:tc>
          <w:tcPr>
            <w:tcW w:w="9884" w:type="dxa"/>
            <w:gridSpan w:val="12"/>
            <w:shd w:val="clear" w:color="auto" w:fill="F7CAAC"/>
          </w:tcPr>
          <w:p w:rsidR="00DA6DBB" w:rsidRPr="00944A9E" w:rsidRDefault="00DA6DBB" w:rsidP="00E7344C">
            <w:pPr>
              <w:jc w:val="both"/>
              <w:rPr>
                <w:b/>
              </w:rPr>
            </w:pPr>
            <w:r w:rsidRPr="00944A9E">
              <w:rPr>
                <w:b/>
              </w:rPr>
              <w:t>Údaje o odborném působení od absolvování VŠ</w:t>
            </w:r>
          </w:p>
        </w:tc>
      </w:tr>
      <w:tr w:rsidR="00DA6DBB" w:rsidRPr="00944A9E" w:rsidTr="002F39E4">
        <w:trPr>
          <w:trHeight w:val="1090"/>
          <w:jc w:val="center"/>
        </w:trPr>
        <w:tc>
          <w:tcPr>
            <w:tcW w:w="9884" w:type="dxa"/>
            <w:gridSpan w:val="12"/>
          </w:tcPr>
          <w:p w:rsidR="00DA6DBB" w:rsidRPr="00944A9E" w:rsidRDefault="00DA6DBB" w:rsidP="00E7344C">
            <w:r w:rsidRPr="00944A9E">
              <w:t>1965</w:t>
            </w:r>
            <w:r w:rsidR="00B369B9" w:rsidRPr="00944A9E">
              <w:t xml:space="preserve"> – </w:t>
            </w:r>
            <w:r w:rsidRPr="00944A9E">
              <w:t>učitel na Střední ekonomické škole</w:t>
            </w:r>
          </w:p>
          <w:p w:rsidR="00DA6DBB" w:rsidRPr="00944A9E" w:rsidRDefault="00DA6DBB" w:rsidP="00E7344C">
            <w:r w:rsidRPr="00944A9E">
              <w:t>1967</w:t>
            </w:r>
            <w:r w:rsidR="00B369B9" w:rsidRPr="00944A9E">
              <w:t xml:space="preserve"> – </w:t>
            </w:r>
            <w:r w:rsidRPr="00944A9E">
              <w:t>učitel na Pedagogické fakultě v Nitře</w:t>
            </w:r>
          </w:p>
          <w:p w:rsidR="00DA6DBB" w:rsidRPr="00944A9E" w:rsidRDefault="00DA6DBB" w:rsidP="00E7344C">
            <w:r w:rsidRPr="00944A9E">
              <w:t>1968</w:t>
            </w:r>
            <w:r w:rsidR="00B369B9" w:rsidRPr="00944A9E">
              <w:t xml:space="preserve"> – </w:t>
            </w:r>
            <w:r w:rsidRPr="00944A9E">
              <w:t>odborný pracovník na Pedagogickém ústavu FiF UK v Bratislavě</w:t>
            </w:r>
          </w:p>
          <w:p w:rsidR="00DA6DBB" w:rsidRPr="00944A9E" w:rsidRDefault="00DA6DBB" w:rsidP="00E7344C">
            <w:r w:rsidRPr="00944A9E">
              <w:t>1969</w:t>
            </w:r>
            <w:r w:rsidR="00B369B9" w:rsidRPr="00944A9E">
              <w:t xml:space="preserve"> – </w:t>
            </w:r>
            <w:r w:rsidRPr="00944A9E">
              <w:t>1992 výzkumník na Ú</w:t>
            </w:r>
            <w:r w:rsidR="00944A9E" w:rsidRPr="00944A9E">
              <w:t xml:space="preserve">stavu experimentální </w:t>
            </w:r>
            <w:r w:rsidRPr="00944A9E">
              <w:t xml:space="preserve">pedagogiky SAV  </w:t>
            </w:r>
          </w:p>
          <w:p w:rsidR="00DA6DBB" w:rsidRPr="00944A9E" w:rsidRDefault="00DA6DBB" w:rsidP="00E7344C">
            <w:r w:rsidRPr="00944A9E">
              <w:t>1992</w:t>
            </w:r>
            <w:r w:rsidR="00B369B9" w:rsidRPr="00944A9E">
              <w:t xml:space="preserve"> – </w:t>
            </w:r>
            <w:r w:rsidRPr="00944A9E">
              <w:t>2012 učitel na Pedagogické fakultě UK v Bratislavě</w:t>
            </w:r>
          </w:p>
          <w:p w:rsidR="00DA6DBB" w:rsidRPr="00944A9E" w:rsidRDefault="00DA6DBB" w:rsidP="00E7344C">
            <w:r w:rsidRPr="00944A9E">
              <w:t>2012</w:t>
            </w:r>
            <w:r w:rsidR="00B369B9" w:rsidRPr="00944A9E">
              <w:t xml:space="preserve"> – </w:t>
            </w:r>
            <w:r w:rsidR="00D414A5">
              <w:t xml:space="preserve">2018 </w:t>
            </w:r>
            <w:r w:rsidRPr="00944A9E">
              <w:t>profesor Centrum výzkumu, Fakulta humanitních studií, Univerzita Tomáše Bati ve Zlíně</w:t>
            </w:r>
          </w:p>
          <w:p w:rsidR="00DA6DBB" w:rsidRPr="00944A9E" w:rsidRDefault="00D414A5" w:rsidP="00E7344C">
            <w:pPr>
              <w:jc w:val="both"/>
            </w:pPr>
            <w:r>
              <w:t xml:space="preserve">2018 – dosud </w:t>
            </w:r>
            <w:r w:rsidRPr="00944A9E">
              <w:t xml:space="preserve">profesor </w:t>
            </w:r>
            <w:r>
              <w:t>Ústav školní pedagogiky</w:t>
            </w:r>
            <w:r w:rsidRPr="00944A9E">
              <w:t>, Fakulta humanitních studií, Univerzita Tomáše Bati ve Zlíně</w:t>
            </w:r>
          </w:p>
        </w:tc>
      </w:tr>
      <w:tr w:rsidR="00DA6DBB" w:rsidRPr="00944A9E" w:rsidTr="002F39E4">
        <w:trPr>
          <w:trHeight w:val="250"/>
          <w:jc w:val="center"/>
        </w:trPr>
        <w:tc>
          <w:tcPr>
            <w:tcW w:w="9884" w:type="dxa"/>
            <w:gridSpan w:val="12"/>
            <w:shd w:val="clear" w:color="auto" w:fill="F7CAAC"/>
          </w:tcPr>
          <w:p w:rsidR="00DA6DBB" w:rsidRPr="00944A9E" w:rsidRDefault="00DA6DBB" w:rsidP="00E7344C">
            <w:pPr>
              <w:jc w:val="both"/>
            </w:pPr>
            <w:r w:rsidRPr="00944A9E">
              <w:rPr>
                <w:b/>
              </w:rPr>
              <w:t>Zkušenosti s vedením kvalifikačních a rigorózních prací</w:t>
            </w:r>
          </w:p>
        </w:tc>
      </w:tr>
      <w:tr w:rsidR="00DA6DBB" w:rsidRPr="00944A9E" w:rsidTr="002F39E4">
        <w:trPr>
          <w:trHeight w:val="351"/>
          <w:jc w:val="center"/>
        </w:trPr>
        <w:tc>
          <w:tcPr>
            <w:tcW w:w="9884" w:type="dxa"/>
            <w:gridSpan w:val="12"/>
          </w:tcPr>
          <w:p w:rsidR="00DA6DBB" w:rsidRPr="00944A9E" w:rsidRDefault="00DA6DBB" w:rsidP="00E7344C">
            <w:pPr>
              <w:jc w:val="both"/>
            </w:pPr>
            <w:r w:rsidRPr="00944A9E">
              <w:t>40 diplomových a 15 dizertačních prací</w:t>
            </w:r>
          </w:p>
        </w:tc>
      </w:tr>
      <w:tr w:rsidR="008A1422" w:rsidRPr="00944A9E" w:rsidTr="003769AC">
        <w:trPr>
          <w:jc w:val="center"/>
        </w:trPr>
        <w:tc>
          <w:tcPr>
            <w:tcW w:w="3363" w:type="dxa"/>
            <w:gridSpan w:val="2"/>
            <w:tcBorders>
              <w:top w:val="single" w:sz="12" w:space="0" w:color="auto"/>
            </w:tcBorders>
            <w:shd w:val="clear" w:color="auto" w:fill="F7CAAC"/>
          </w:tcPr>
          <w:p w:rsidR="00DA6DBB" w:rsidRPr="00944A9E" w:rsidRDefault="00DA6DBB" w:rsidP="00E7344C">
            <w:pPr>
              <w:jc w:val="both"/>
            </w:pPr>
            <w:r w:rsidRPr="00944A9E">
              <w:rPr>
                <w:b/>
              </w:rPr>
              <w:t xml:space="preserve">Obor habilitačního řízení </w:t>
            </w:r>
          </w:p>
        </w:tc>
        <w:tc>
          <w:tcPr>
            <w:tcW w:w="2243" w:type="dxa"/>
            <w:gridSpan w:val="2"/>
            <w:tcBorders>
              <w:top w:val="single" w:sz="12" w:space="0" w:color="auto"/>
            </w:tcBorders>
            <w:shd w:val="clear" w:color="auto" w:fill="F7CAAC"/>
          </w:tcPr>
          <w:p w:rsidR="00DA6DBB" w:rsidRPr="00944A9E" w:rsidRDefault="00DA6DBB" w:rsidP="00E7344C">
            <w:pPr>
              <w:jc w:val="both"/>
            </w:pPr>
            <w:r w:rsidRPr="00944A9E">
              <w:rPr>
                <w:b/>
              </w:rPr>
              <w:t>Rok udělení hodnosti</w:t>
            </w:r>
          </w:p>
        </w:tc>
        <w:tc>
          <w:tcPr>
            <w:tcW w:w="2247" w:type="dxa"/>
            <w:gridSpan w:val="4"/>
            <w:tcBorders>
              <w:top w:val="single" w:sz="12" w:space="0" w:color="auto"/>
              <w:right w:val="single" w:sz="12" w:space="0" w:color="auto"/>
            </w:tcBorders>
            <w:shd w:val="clear" w:color="auto" w:fill="F7CAAC"/>
          </w:tcPr>
          <w:p w:rsidR="00DA6DBB" w:rsidRPr="00944A9E" w:rsidRDefault="00DA6DBB" w:rsidP="00E7344C">
            <w:pPr>
              <w:jc w:val="both"/>
            </w:pPr>
            <w:r w:rsidRPr="00944A9E">
              <w:rPr>
                <w:b/>
              </w:rPr>
              <w:t>Řízení konáno na VŠ</w:t>
            </w:r>
          </w:p>
        </w:tc>
        <w:tc>
          <w:tcPr>
            <w:tcW w:w="2031" w:type="dxa"/>
            <w:gridSpan w:val="4"/>
            <w:tcBorders>
              <w:top w:val="single" w:sz="12" w:space="0" w:color="auto"/>
              <w:left w:val="single" w:sz="12" w:space="0" w:color="auto"/>
            </w:tcBorders>
            <w:shd w:val="clear" w:color="auto" w:fill="F7CAAC"/>
          </w:tcPr>
          <w:p w:rsidR="00DA6DBB" w:rsidRPr="00944A9E" w:rsidRDefault="00DA6DBB" w:rsidP="00E7344C">
            <w:pPr>
              <w:jc w:val="both"/>
              <w:rPr>
                <w:b/>
              </w:rPr>
            </w:pPr>
            <w:r w:rsidRPr="00944A9E">
              <w:rPr>
                <w:b/>
              </w:rPr>
              <w:t>Ohlasy publikací</w:t>
            </w:r>
          </w:p>
        </w:tc>
      </w:tr>
      <w:tr w:rsidR="008A1422" w:rsidRPr="00944A9E" w:rsidTr="003769AC">
        <w:trPr>
          <w:jc w:val="center"/>
        </w:trPr>
        <w:tc>
          <w:tcPr>
            <w:tcW w:w="3363" w:type="dxa"/>
            <w:gridSpan w:val="2"/>
          </w:tcPr>
          <w:p w:rsidR="00DA6DBB" w:rsidRPr="00944A9E" w:rsidRDefault="00DA6DBB" w:rsidP="00E7344C">
            <w:pPr>
              <w:jc w:val="both"/>
            </w:pPr>
            <w:r w:rsidRPr="00944A9E">
              <w:t>Pedagogika</w:t>
            </w:r>
          </w:p>
        </w:tc>
        <w:tc>
          <w:tcPr>
            <w:tcW w:w="2243" w:type="dxa"/>
            <w:gridSpan w:val="2"/>
          </w:tcPr>
          <w:p w:rsidR="00DA6DBB" w:rsidRPr="00944A9E" w:rsidRDefault="00DA6DBB" w:rsidP="00E7344C">
            <w:pPr>
              <w:jc w:val="both"/>
            </w:pPr>
            <w:r w:rsidRPr="00944A9E">
              <w:t>1995</w:t>
            </w:r>
          </w:p>
        </w:tc>
        <w:tc>
          <w:tcPr>
            <w:tcW w:w="2247" w:type="dxa"/>
            <w:gridSpan w:val="4"/>
            <w:tcBorders>
              <w:right w:val="single" w:sz="12" w:space="0" w:color="auto"/>
            </w:tcBorders>
          </w:tcPr>
          <w:p w:rsidR="00DA6DBB" w:rsidRPr="00944A9E" w:rsidRDefault="00DA6DBB" w:rsidP="00E7344C">
            <w:pPr>
              <w:jc w:val="both"/>
            </w:pPr>
            <w:r w:rsidRPr="00944A9E">
              <w:t>PdF UK Bratislava</w:t>
            </w:r>
          </w:p>
        </w:tc>
        <w:tc>
          <w:tcPr>
            <w:tcW w:w="626" w:type="dxa"/>
            <w:gridSpan w:val="2"/>
            <w:tcBorders>
              <w:left w:val="single" w:sz="12" w:space="0" w:color="auto"/>
            </w:tcBorders>
            <w:shd w:val="clear" w:color="auto" w:fill="F7CAAC"/>
          </w:tcPr>
          <w:p w:rsidR="00DA6DBB" w:rsidRPr="00944A9E" w:rsidRDefault="00DA6DBB" w:rsidP="00E7344C">
            <w:pPr>
              <w:jc w:val="both"/>
            </w:pPr>
            <w:r w:rsidRPr="00944A9E">
              <w:rPr>
                <w:b/>
              </w:rPr>
              <w:t>WOS</w:t>
            </w:r>
          </w:p>
        </w:tc>
        <w:tc>
          <w:tcPr>
            <w:tcW w:w="707" w:type="dxa"/>
            <w:shd w:val="clear" w:color="auto" w:fill="F7CAAC"/>
          </w:tcPr>
          <w:p w:rsidR="00DA6DBB" w:rsidRPr="00944A9E" w:rsidRDefault="00DA6DBB" w:rsidP="00E7344C">
            <w:pPr>
              <w:jc w:val="both"/>
              <w:rPr>
                <w:sz w:val="18"/>
              </w:rPr>
            </w:pPr>
            <w:r w:rsidRPr="00944A9E">
              <w:rPr>
                <w:b/>
                <w:sz w:val="18"/>
              </w:rPr>
              <w:t>Scopus</w:t>
            </w:r>
          </w:p>
        </w:tc>
        <w:tc>
          <w:tcPr>
            <w:tcW w:w="698" w:type="dxa"/>
            <w:shd w:val="clear" w:color="auto" w:fill="F7CAAC"/>
          </w:tcPr>
          <w:p w:rsidR="00DA6DBB" w:rsidRPr="00944A9E" w:rsidRDefault="00DA6DBB" w:rsidP="00E7344C">
            <w:pPr>
              <w:jc w:val="both"/>
            </w:pPr>
            <w:r w:rsidRPr="00944A9E">
              <w:rPr>
                <w:b/>
                <w:sz w:val="18"/>
              </w:rPr>
              <w:t>ostatní</w:t>
            </w:r>
          </w:p>
        </w:tc>
      </w:tr>
      <w:tr w:rsidR="008A1422" w:rsidRPr="00944A9E" w:rsidTr="003769AC">
        <w:trPr>
          <w:trHeight w:val="70"/>
          <w:jc w:val="center"/>
        </w:trPr>
        <w:tc>
          <w:tcPr>
            <w:tcW w:w="3363" w:type="dxa"/>
            <w:gridSpan w:val="2"/>
            <w:shd w:val="clear" w:color="auto" w:fill="F7CAAC"/>
          </w:tcPr>
          <w:p w:rsidR="00DA6DBB" w:rsidRPr="00944A9E" w:rsidRDefault="00DA6DBB" w:rsidP="00E7344C">
            <w:pPr>
              <w:jc w:val="both"/>
            </w:pPr>
            <w:r w:rsidRPr="00944A9E">
              <w:rPr>
                <w:b/>
              </w:rPr>
              <w:t>Obor jmenovacího řízení</w:t>
            </w:r>
          </w:p>
        </w:tc>
        <w:tc>
          <w:tcPr>
            <w:tcW w:w="2243" w:type="dxa"/>
            <w:gridSpan w:val="2"/>
            <w:shd w:val="clear" w:color="auto" w:fill="F7CAAC"/>
          </w:tcPr>
          <w:p w:rsidR="00DA6DBB" w:rsidRPr="00944A9E" w:rsidRDefault="00DA6DBB" w:rsidP="00E7344C">
            <w:pPr>
              <w:jc w:val="both"/>
            </w:pPr>
            <w:r w:rsidRPr="00944A9E">
              <w:rPr>
                <w:b/>
              </w:rPr>
              <w:t>Rok udělení hodnosti</w:t>
            </w:r>
          </w:p>
        </w:tc>
        <w:tc>
          <w:tcPr>
            <w:tcW w:w="2247" w:type="dxa"/>
            <w:gridSpan w:val="4"/>
            <w:tcBorders>
              <w:right w:val="single" w:sz="12" w:space="0" w:color="auto"/>
            </w:tcBorders>
            <w:shd w:val="clear" w:color="auto" w:fill="F7CAAC"/>
          </w:tcPr>
          <w:p w:rsidR="00DA6DBB" w:rsidRPr="00944A9E" w:rsidRDefault="00DA6DBB" w:rsidP="00E7344C">
            <w:pPr>
              <w:jc w:val="both"/>
            </w:pPr>
            <w:r w:rsidRPr="00944A9E">
              <w:rPr>
                <w:b/>
              </w:rPr>
              <w:t>Řízení konáno na VŠ</w:t>
            </w:r>
          </w:p>
        </w:tc>
        <w:tc>
          <w:tcPr>
            <w:tcW w:w="626" w:type="dxa"/>
            <w:gridSpan w:val="2"/>
            <w:vMerge w:val="restart"/>
            <w:tcBorders>
              <w:left w:val="single" w:sz="12" w:space="0" w:color="auto"/>
            </w:tcBorders>
          </w:tcPr>
          <w:p w:rsidR="00DA6DBB" w:rsidRPr="00944A9E" w:rsidRDefault="00DA6DBB" w:rsidP="00E7344C">
            <w:pPr>
              <w:jc w:val="both"/>
            </w:pPr>
            <w:r w:rsidRPr="00944A9E">
              <w:t>9</w:t>
            </w:r>
          </w:p>
        </w:tc>
        <w:tc>
          <w:tcPr>
            <w:tcW w:w="707" w:type="dxa"/>
            <w:vMerge w:val="restart"/>
          </w:tcPr>
          <w:p w:rsidR="00DA6DBB" w:rsidRPr="00944A9E" w:rsidRDefault="00DA6DBB" w:rsidP="00E7344C">
            <w:pPr>
              <w:jc w:val="both"/>
            </w:pPr>
            <w:r w:rsidRPr="00944A9E">
              <w:t>10</w:t>
            </w:r>
          </w:p>
        </w:tc>
        <w:tc>
          <w:tcPr>
            <w:tcW w:w="698" w:type="dxa"/>
            <w:vMerge w:val="restart"/>
          </w:tcPr>
          <w:p w:rsidR="00DA6DBB" w:rsidRPr="00944A9E" w:rsidRDefault="00DA6DBB" w:rsidP="00E7344C">
            <w:pPr>
              <w:jc w:val="both"/>
            </w:pPr>
            <w:r w:rsidRPr="00944A9E">
              <w:t>400</w:t>
            </w:r>
          </w:p>
        </w:tc>
      </w:tr>
      <w:tr w:rsidR="00DA6DBB" w:rsidRPr="00944A9E" w:rsidTr="002F39E4">
        <w:trPr>
          <w:trHeight w:val="205"/>
          <w:jc w:val="center"/>
        </w:trPr>
        <w:tc>
          <w:tcPr>
            <w:tcW w:w="3363" w:type="dxa"/>
            <w:gridSpan w:val="2"/>
          </w:tcPr>
          <w:p w:rsidR="00DA6DBB" w:rsidRPr="00944A9E" w:rsidRDefault="00DA6DBB" w:rsidP="00E7344C">
            <w:pPr>
              <w:jc w:val="both"/>
            </w:pPr>
            <w:r w:rsidRPr="00944A9E">
              <w:t>Pedagogika</w:t>
            </w:r>
          </w:p>
        </w:tc>
        <w:tc>
          <w:tcPr>
            <w:tcW w:w="2243" w:type="dxa"/>
            <w:gridSpan w:val="2"/>
          </w:tcPr>
          <w:p w:rsidR="00DA6DBB" w:rsidRPr="00944A9E" w:rsidRDefault="00DA6DBB" w:rsidP="00E7344C">
            <w:pPr>
              <w:jc w:val="both"/>
            </w:pPr>
            <w:r w:rsidRPr="00944A9E">
              <w:t>2004</w:t>
            </w:r>
          </w:p>
        </w:tc>
        <w:tc>
          <w:tcPr>
            <w:tcW w:w="2247" w:type="dxa"/>
            <w:gridSpan w:val="4"/>
            <w:tcBorders>
              <w:right w:val="single" w:sz="12" w:space="0" w:color="auto"/>
            </w:tcBorders>
          </w:tcPr>
          <w:p w:rsidR="00DA6DBB" w:rsidRPr="00944A9E" w:rsidRDefault="00DA6DBB" w:rsidP="00E7344C">
            <w:pPr>
              <w:jc w:val="both"/>
            </w:pPr>
            <w:r w:rsidRPr="00944A9E">
              <w:t>UK Bratislava</w:t>
            </w:r>
          </w:p>
        </w:tc>
        <w:tc>
          <w:tcPr>
            <w:tcW w:w="626" w:type="dxa"/>
            <w:gridSpan w:val="2"/>
            <w:vMerge/>
            <w:tcBorders>
              <w:left w:val="single" w:sz="12" w:space="0" w:color="auto"/>
            </w:tcBorders>
            <w:vAlign w:val="center"/>
          </w:tcPr>
          <w:p w:rsidR="00DA6DBB" w:rsidRPr="00944A9E" w:rsidRDefault="00DA6DBB" w:rsidP="00E7344C">
            <w:pPr>
              <w:rPr>
                <w:b/>
              </w:rPr>
            </w:pPr>
          </w:p>
        </w:tc>
        <w:tc>
          <w:tcPr>
            <w:tcW w:w="707" w:type="dxa"/>
            <w:vMerge/>
            <w:vAlign w:val="center"/>
          </w:tcPr>
          <w:p w:rsidR="00DA6DBB" w:rsidRPr="00944A9E" w:rsidRDefault="00DA6DBB" w:rsidP="00E7344C">
            <w:pPr>
              <w:rPr>
                <w:b/>
              </w:rPr>
            </w:pPr>
          </w:p>
        </w:tc>
        <w:tc>
          <w:tcPr>
            <w:tcW w:w="698" w:type="dxa"/>
            <w:vMerge/>
            <w:vAlign w:val="center"/>
          </w:tcPr>
          <w:p w:rsidR="00DA6DBB" w:rsidRPr="00944A9E" w:rsidRDefault="00DA6DBB" w:rsidP="00E7344C">
            <w:pPr>
              <w:rPr>
                <w:b/>
              </w:rPr>
            </w:pPr>
          </w:p>
        </w:tc>
      </w:tr>
      <w:tr w:rsidR="00DA6DBB" w:rsidRPr="00944A9E" w:rsidTr="002F39E4">
        <w:trPr>
          <w:jc w:val="center"/>
        </w:trPr>
        <w:tc>
          <w:tcPr>
            <w:tcW w:w="9884" w:type="dxa"/>
            <w:gridSpan w:val="12"/>
            <w:shd w:val="clear" w:color="auto" w:fill="F7CAAC"/>
          </w:tcPr>
          <w:p w:rsidR="00DA6DBB" w:rsidRPr="00944A9E" w:rsidRDefault="00DA6DBB"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A6DBB" w:rsidRPr="00944A9E" w:rsidTr="002F39E4">
        <w:trPr>
          <w:trHeight w:val="70"/>
          <w:jc w:val="center"/>
        </w:trPr>
        <w:tc>
          <w:tcPr>
            <w:tcW w:w="9884" w:type="dxa"/>
            <w:gridSpan w:val="12"/>
          </w:tcPr>
          <w:p w:rsidR="002E2B30" w:rsidRDefault="002E2B30" w:rsidP="00E7344C">
            <w:pPr>
              <w:rPr>
                <w:shd w:val="clear" w:color="auto" w:fill="FFFFFF"/>
              </w:rPr>
            </w:pPr>
            <w:r>
              <w:rPr>
                <w:shd w:val="clear" w:color="auto" w:fill="FFFFFF"/>
              </w:rPr>
              <w:t>Gavora, P. (2018). Č</w:t>
            </w:r>
            <w:r w:rsidRPr="002E2B30">
              <w:rPr>
                <w:shd w:val="clear" w:color="auto" w:fill="FFFFFF"/>
              </w:rPr>
              <w:t>tení dětem v rodině: výzkum důvodů, parametrů a praktik</w:t>
            </w:r>
            <w:r>
              <w:rPr>
                <w:shd w:val="clear" w:color="auto" w:fill="FFFFFF"/>
              </w:rPr>
              <w:t xml:space="preserve">. </w:t>
            </w:r>
            <w:r w:rsidRPr="002E2B30">
              <w:rPr>
                <w:i/>
                <w:shd w:val="clear" w:color="auto" w:fill="FFFFFF"/>
              </w:rPr>
              <w:t>Pedagogická orientace</w:t>
            </w:r>
            <w:r>
              <w:rPr>
                <w:i/>
                <w:shd w:val="clear" w:color="auto" w:fill="FFFFFF"/>
              </w:rPr>
              <w:t xml:space="preserve"> 28</w:t>
            </w:r>
            <w:r>
              <w:rPr>
                <w:i/>
                <w:sz w:val="22"/>
                <w:shd w:val="clear" w:color="auto" w:fill="FFFFFF"/>
              </w:rPr>
              <w:t xml:space="preserve">(1), </w:t>
            </w:r>
            <w:r w:rsidRPr="002E2B30">
              <w:rPr>
                <w:shd w:val="clear" w:color="auto" w:fill="FFFFFF"/>
              </w:rPr>
              <w:t>25</w:t>
            </w:r>
            <w:r>
              <w:rPr>
                <w:shd w:val="clear" w:color="auto" w:fill="FFFFFF"/>
              </w:rPr>
              <w:t>-45.</w:t>
            </w:r>
          </w:p>
          <w:p w:rsidR="002A124D" w:rsidRPr="00944A9E" w:rsidRDefault="002A124D" w:rsidP="00E7344C">
            <w:pPr>
              <w:rPr>
                <w:shd w:val="clear" w:color="auto" w:fill="FFFFFF"/>
              </w:rPr>
            </w:pPr>
            <w:r w:rsidRPr="00944A9E">
              <w:rPr>
                <w:shd w:val="clear" w:color="auto" w:fill="FFFFFF"/>
              </w:rPr>
              <w:t xml:space="preserve">Wiegerová, A., &amp; Gavora, P. (2016). Child´s learning: Conceptualisations by students of pre-primary education. (Ed.) L. Gómez Chova, A. López Martínez, I. Candel Torres. </w:t>
            </w:r>
            <w:r w:rsidRPr="008D14CD">
              <w:rPr>
                <w:i/>
                <w:shd w:val="clear" w:color="auto" w:fill="FFFFFF"/>
              </w:rPr>
              <w:t>Proceedings of INTED2016 Conference</w:t>
            </w:r>
            <w:r w:rsidRPr="00944A9E">
              <w:rPr>
                <w:shd w:val="clear" w:color="auto" w:fill="FFFFFF"/>
              </w:rPr>
              <w:t xml:space="preserve">, 7th-9th March 2016, Valencia, 4396-4401. </w:t>
            </w:r>
          </w:p>
          <w:p w:rsidR="002A124D" w:rsidRPr="00944A9E" w:rsidRDefault="002A124D" w:rsidP="00E7344C">
            <w:pPr>
              <w:rPr>
                <w:shd w:val="clear" w:color="auto" w:fill="FFFFFF"/>
              </w:rPr>
            </w:pPr>
            <w:r w:rsidRPr="00944A9E">
              <w:rPr>
                <w:shd w:val="clear" w:color="auto" w:fill="FFFFFF"/>
              </w:rPr>
              <w:t xml:space="preserve">Wiegerová A., Gavora P. (2016). A project of professional development of pre-school and primary school teachers: A case of the Zlín region in the Czech Republic. </w:t>
            </w:r>
            <w:r w:rsidRPr="008D14CD">
              <w:rPr>
                <w:i/>
                <w:shd w:val="clear" w:color="auto" w:fill="FFFFFF"/>
              </w:rPr>
              <w:t>Proceedings of INTED2016 Conference</w:t>
            </w:r>
            <w:r w:rsidRPr="00944A9E">
              <w:rPr>
                <w:shd w:val="clear" w:color="auto" w:fill="FFFFFF"/>
              </w:rPr>
              <w:t xml:space="preserve">, 7th-9th March 2016, Valencia,  4405-4409. </w:t>
            </w:r>
          </w:p>
          <w:p w:rsidR="00DA6DBB" w:rsidRPr="00944A9E" w:rsidRDefault="002A124D" w:rsidP="00E7344C">
            <w:pPr>
              <w:rPr>
                <w:shd w:val="clear" w:color="auto" w:fill="FFFFFF"/>
              </w:rPr>
            </w:pPr>
            <w:r w:rsidRPr="00944A9E">
              <w:rPr>
                <w:shd w:val="clear" w:color="auto" w:fill="FFFFFF"/>
              </w:rPr>
              <w:t xml:space="preserve">Gavora, P. &amp; Wiegerová, A. (2016). Understanding Pre-Service Teachers´ Approaches to Preschool Education. Findings in the Czech Republic. </w:t>
            </w:r>
            <w:r w:rsidRPr="008D14CD">
              <w:rPr>
                <w:i/>
                <w:shd w:val="clear" w:color="auto" w:fill="FFFFFF"/>
              </w:rPr>
              <w:t>Proceedings of ICEEPSY 2016 Conference</w:t>
            </w:r>
            <w:r w:rsidRPr="00944A9E">
              <w:rPr>
                <w:shd w:val="clear" w:color="auto" w:fill="FFFFFF"/>
              </w:rPr>
              <w:t>, 11th to 15th October 2016 Rhodes, Greece, 566 -573. eISSN: 2357-1330. doi: 10.15405/epsbs.2016.11.58. Gavora, P. (2015). Metodologický profil kvantitatívnych výskumných štúdií publikovaných v časopise Pedagogika. Porovnanie období 1995 – 2000 a 2010 – 2014. Pedagogika, 65(4), 372-391.</w:t>
            </w:r>
          </w:p>
          <w:p w:rsidR="00DA6DBB" w:rsidRPr="00944A9E" w:rsidRDefault="00DA6DBB" w:rsidP="00E7344C">
            <w:pPr>
              <w:rPr>
                <w:lang w:val="en-GB"/>
              </w:rPr>
            </w:pPr>
            <w:r w:rsidRPr="00944A9E">
              <w:rPr>
                <w:lang w:val="en-GB"/>
              </w:rPr>
              <w:t>Gavora, P. (2015). State</w:t>
            </w:r>
            <w:r w:rsidR="003F5843" w:rsidRPr="00944A9E">
              <w:rPr>
                <w:lang w:val="en-GB"/>
              </w:rPr>
              <w:t xml:space="preserve"> – </w:t>
            </w:r>
            <w:r w:rsidRPr="00944A9E">
              <w:rPr>
                <w:lang w:val="en-GB"/>
              </w:rPr>
              <w:t>of</w:t>
            </w:r>
            <w:r w:rsidR="003F5843" w:rsidRPr="00944A9E">
              <w:rPr>
                <w:lang w:val="en-GB"/>
              </w:rPr>
              <w:t xml:space="preserve"> – </w:t>
            </w:r>
            <w:r w:rsidRPr="00944A9E">
              <w:rPr>
                <w:lang w:val="en-GB"/>
              </w:rPr>
              <w:t>the</w:t>
            </w:r>
            <w:r w:rsidR="003F5843" w:rsidRPr="00944A9E">
              <w:rPr>
                <w:lang w:val="en-GB"/>
              </w:rPr>
              <w:t xml:space="preserve"> – </w:t>
            </w:r>
            <w:r w:rsidRPr="00944A9E">
              <w:rPr>
                <w:lang w:val="en-GB"/>
              </w:rPr>
              <w:t xml:space="preserve">Art of Content Analysis. </w:t>
            </w:r>
            <w:r w:rsidRPr="00944A9E">
              <w:rPr>
                <w:i/>
                <w:lang w:val="en-GB"/>
              </w:rPr>
              <w:t>Neveléstudomány,</w:t>
            </w:r>
            <w:r w:rsidRPr="00944A9E">
              <w:rPr>
                <w:lang w:val="en-GB"/>
              </w:rPr>
              <w:t>3(1), 6</w:t>
            </w:r>
            <w:r w:rsidR="007D02F0" w:rsidRPr="00944A9E">
              <w:rPr>
                <w:lang w:val="en-GB"/>
              </w:rPr>
              <w:t>-</w:t>
            </w:r>
            <w:r w:rsidRPr="00944A9E">
              <w:rPr>
                <w:lang w:val="en-GB"/>
              </w:rPr>
              <w:t xml:space="preserve">18. </w:t>
            </w:r>
          </w:p>
          <w:p w:rsidR="00DA6DBB" w:rsidRPr="00944A9E" w:rsidRDefault="00DA6DBB" w:rsidP="00E7344C">
            <w:pPr>
              <w:rPr>
                <w:i/>
                <w:lang w:val="en-GB"/>
              </w:rPr>
            </w:pPr>
            <w:r w:rsidRPr="00944A9E">
              <w:t xml:space="preserve">Gavora, P. (2015). Obsahová analýza v pedagogickom výskume: Pohľad na jej súčasné podoby. </w:t>
            </w:r>
            <w:r w:rsidRPr="00944A9E">
              <w:rPr>
                <w:i/>
              </w:rPr>
              <w:t xml:space="preserve">Pedagogická orientace, </w:t>
            </w:r>
            <w:r w:rsidRPr="00944A9E">
              <w:t>25(3), 345</w:t>
            </w:r>
            <w:r w:rsidR="007D02F0" w:rsidRPr="00944A9E">
              <w:t>-</w:t>
            </w:r>
            <w:r w:rsidRPr="00944A9E">
              <w:t xml:space="preserve">371. </w:t>
            </w:r>
          </w:p>
          <w:p w:rsidR="00DA6DBB" w:rsidRPr="00944A9E" w:rsidRDefault="00DA6DBB" w:rsidP="00E7344C">
            <w:pPr>
              <w:rPr>
                <w:rFonts w:eastAsia="Calibri"/>
                <w:lang w:val="en-GB" w:eastAsia="en-US"/>
              </w:rPr>
            </w:pPr>
            <w:r w:rsidRPr="00944A9E">
              <w:rPr>
                <w:rFonts w:eastAsia="Calibri"/>
                <w:lang w:val="en-GB" w:eastAsia="en-US"/>
              </w:rPr>
              <w:t>Wiegerová, A., Gavora, P. (2015). Conceptualisation of the child and childhood by future pre</w:t>
            </w:r>
            <w:r w:rsidR="004E6A84">
              <w:rPr>
                <w:rFonts w:eastAsia="Calibri"/>
                <w:lang w:val="en-GB" w:eastAsia="en-US"/>
              </w:rPr>
              <w:t>-s</w:t>
            </w:r>
            <w:r w:rsidRPr="00944A9E">
              <w:rPr>
                <w:rFonts w:eastAsia="Calibri"/>
                <w:lang w:val="en-GB" w:eastAsia="en-US"/>
              </w:rPr>
              <w:t xml:space="preserve">chool teachers. </w:t>
            </w:r>
            <w:r w:rsidRPr="00944A9E">
              <w:rPr>
                <w:rFonts w:eastAsia="Calibri"/>
                <w:i/>
                <w:lang w:val="en-GB" w:eastAsia="en-US"/>
              </w:rPr>
              <w:t xml:space="preserve">Pedagogika, </w:t>
            </w:r>
            <w:r w:rsidRPr="00944A9E">
              <w:rPr>
                <w:rFonts w:eastAsia="Calibri"/>
                <w:lang w:val="en-GB" w:eastAsia="en-US"/>
              </w:rPr>
              <w:t>65(5), 502</w:t>
            </w:r>
            <w:r w:rsidR="007D02F0" w:rsidRPr="00944A9E">
              <w:rPr>
                <w:rFonts w:eastAsia="Calibri"/>
                <w:lang w:val="en-GB" w:eastAsia="en-US"/>
              </w:rPr>
              <w:t>-</w:t>
            </w:r>
            <w:r w:rsidRPr="00944A9E">
              <w:rPr>
                <w:rFonts w:eastAsia="Calibri"/>
                <w:lang w:val="en-GB" w:eastAsia="en-US"/>
              </w:rPr>
              <w:t>515.</w:t>
            </w:r>
          </w:p>
          <w:p w:rsidR="00DA6DBB" w:rsidRDefault="00DA6DBB" w:rsidP="00E7344C">
            <w:pPr>
              <w:rPr>
                <w:rFonts w:eastAsia="Calibri"/>
                <w:shd w:val="clear" w:color="auto" w:fill="FFFFFF"/>
                <w:lang w:val="en-GB" w:eastAsia="en-US"/>
              </w:rPr>
            </w:pPr>
            <w:r w:rsidRPr="00944A9E">
              <w:rPr>
                <w:rFonts w:eastAsia="Calibri"/>
                <w:shd w:val="clear" w:color="auto" w:fill="FFFFFF"/>
                <w:lang w:val="en-GB" w:eastAsia="en-US"/>
              </w:rPr>
              <w:t xml:space="preserve">Gavora, P. (2015). An analysis of interaction patterns in the focus group interview. </w:t>
            </w:r>
            <w:r w:rsidRPr="00944A9E">
              <w:rPr>
                <w:rFonts w:eastAsia="Calibri"/>
                <w:i/>
                <w:shd w:val="clear" w:color="auto" w:fill="FFFFFF"/>
                <w:lang w:val="en-GB" w:eastAsia="en-US"/>
              </w:rPr>
              <w:t xml:space="preserve">Acta Technologica Dubnicae, </w:t>
            </w:r>
            <w:r w:rsidRPr="00944A9E">
              <w:rPr>
                <w:rFonts w:eastAsia="Calibri"/>
                <w:shd w:val="clear" w:color="auto" w:fill="FFFFFF"/>
                <w:lang w:val="en-GB" w:eastAsia="en-US"/>
              </w:rPr>
              <w:t>5(3), 11</w:t>
            </w:r>
            <w:r w:rsidR="007D02F0" w:rsidRPr="00944A9E">
              <w:rPr>
                <w:rFonts w:eastAsia="Calibri"/>
                <w:shd w:val="clear" w:color="auto" w:fill="FFFFFF"/>
                <w:lang w:val="en-GB" w:eastAsia="en-US"/>
              </w:rPr>
              <w:t>-</w:t>
            </w:r>
            <w:r w:rsidRPr="00944A9E">
              <w:rPr>
                <w:rFonts w:eastAsia="Calibri"/>
                <w:shd w:val="clear" w:color="auto" w:fill="FFFFFF"/>
                <w:lang w:val="en-GB" w:eastAsia="en-US"/>
              </w:rPr>
              <w:t>23.</w:t>
            </w:r>
          </w:p>
          <w:p w:rsidR="00D41F18" w:rsidRDefault="00D41F18" w:rsidP="00E7344C">
            <w:pPr>
              <w:rPr>
                <w:del w:id="2233" w:author="Hana Navrátilová" w:date="2019-09-24T11:10:00Z"/>
                <w:rFonts w:eastAsia="Calibri"/>
                <w:shd w:val="clear" w:color="auto" w:fill="FFFFFF"/>
                <w:lang w:val="en-GB" w:eastAsia="en-US"/>
              </w:rPr>
            </w:pPr>
          </w:p>
          <w:p w:rsidR="00D41F18" w:rsidRPr="00944A9E" w:rsidRDefault="00D41F18" w:rsidP="00E7344C"/>
        </w:tc>
      </w:tr>
      <w:tr w:rsidR="00DA6DBB" w:rsidRPr="00944A9E" w:rsidTr="002F39E4">
        <w:trPr>
          <w:trHeight w:val="218"/>
          <w:jc w:val="center"/>
        </w:trPr>
        <w:tc>
          <w:tcPr>
            <w:tcW w:w="9884" w:type="dxa"/>
            <w:gridSpan w:val="12"/>
            <w:shd w:val="clear" w:color="auto" w:fill="F7CAAC"/>
          </w:tcPr>
          <w:p w:rsidR="00DA6DBB" w:rsidRPr="00944A9E" w:rsidRDefault="00DA6DBB" w:rsidP="00E7344C">
            <w:pPr>
              <w:rPr>
                <w:b/>
              </w:rPr>
            </w:pPr>
            <w:r w:rsidRPr="00944A9E">
              <w:rPr>
                <w:b/>
              </w:rPr>
              <w:t>Působení v</w:t>
            </w:r>
            <w:r w:rsidR="00AA21A5">
              <w:rPr>
                <w:b/>
              </w:rPr>
              <w:t> </w:t>
            </w:r>
            <w:r w:rsidRPr="00944A9E">
              <w:rPr>
                <w:b/>
              </w:rPr>
              <w:t>zahraničí</w:t>
            </w:r>
          </w:p>
        </w:tc>
      </w:tr>
      <w:tr w:rsidR="00DA6DBB" w:rsidRPr="00944A9E" w:rsidTr="0047284D">
        <w:trPr>
          <w:trHeight w:val="303"/>
          <w:jc w:val="center"/>
        </w:trPr>
        <w:tc>
          <w:tcPr>
            <w:tcW w:w="9884" w:type="dxa"/>
            <w:gridSpan w:val="12"/>
          </w:tcPr>
          <w:p w:rsidR="00DA6DBB" w:rsidRPr="00944A9E" w:rsidRDefault="00DA6DBB" w:rsidP="00E7344C"/>
        </w:tc>
      </w:tr>
      <w:tr w:rsidR="00DA6DBB" w:rsidRPr="00944A9E" w:rsidTr="002F39E4">
        <w:trPr>
          <w:trHeight w:val="479"/>
          <w:jc w:val="center"/>
        </w:trPr>
        <w:tc>
          <w:tcPr>
            <w:tcW w:w="2540" w:type="dxa"/>
            <w:shd w:val="clear" w:color="auto" w:fill="F7CAAC"/>
          </w:tcPr>
          <w:p w:rsidR="00DA6DBB" w:rsidRPr="00944A9E" w:rsidRDefault="00DA6DBB" w:rsidP="00E7344C">
            <w:pPr>
              <w:jc w:val="both"/>
              <w:rPr>
                <w:b/>
              </w:rPr>
            </w:pPr>
            <w:r w:rsidRPr="00944A9E">
              <w:rPr>
                <w:b/>
              </w:rPr>
              <w:t xml:space="preserve">Podpis </w:t>
            </w:r>
          </w:p>
        </w:tc>
        <w:tc>
          <w:tcPr>
            <w:tcW w:w="4527" w:type="dxa"/>
            <w:gridSpan w:val="6"/>
          </w:tcPr>
          <w:p w:rsidR="00DA6DBB" w:rsidRPr="005D32DD" w:rsidRDefault="005E3B0D" w:rsidP="00E7344C">
            <w:pPr>
              <w:jc w:val="both"/>
            </w:pPr>
            <w:r w:rsidRPr="008B7902">
              <w:t>prof. PhDr. Peter Gavora, CSc</w:t>
            </w:r>
            <w:r w:rsidR="00182596">
              <w:t>.</w:t>
            </w:r>
            <w:r w:rsidRPr="008B7902">
              <w:t>, v.</w:t>
            </w:r>
            <w:r w:rsidR="00F137AD">
              <w:t xml:space="preserve"> </w:t>
            </w:r>
            <w:r w:rsidRPr="008B7902">
              <w:t>r.</w:t>
            </w:r>
          </w:p>
        </w:tc>
        <w:tc>
          <w:tcPr>
            <w:tcW w:w="786" w:type="dxa"/>
            <w:shd w:val="clear" w:color="auto" w:fill="F7CAAC"/>
          </w:tcPr>
          <w:p w:rsidR="00DA6DBB" w:rsidRPr="00944A9E" w:rsidRDefault="00DA6DBB" w:rsidP="00E7344C">
            <w:pPr>
              <w:jc w:val="both"/>
            </w:pPr>
            <w:r w:rsidRPr="00944A9E">
              <w:rPr>
                <w:b/>
              </w:rPr>
              <w:t>datum</w:t>
            </w:r>
          </w:p>
        </w:tc>
        <w:tc>
          <w:tcPr>
            <w:tcW w:w="2031" w:type="dxa"/>
            <w:gridSpan w:val="4"/>
          </w:tcPr>
          <w:p w:rsidR="00DA6DBB" w:rsidRPr="00944A9E" w:rsidRDefault="00514D89" w:rsidP="00E7344C">
            <w:pPr>
              <w:jc w:val="both"/>
            </w:pPr>
            <w:del w:id="2234" w:author="Hana Navrátilová" w:date="2019-09-24T11:10:00Z">
              <w:r>
                <w:delText xml:space="preserve">17. 12. 2018 </w:delText>
              </w:r>
            </w:del>
            <w:ins w:id="2235" w:author="Hana Navrátilová" w:date="2019-09-24T11:10:00Z">
              <w:r w:rsidR="00F62D39">
                <w:t xml:space="preserve">25. </w:t>
              </w:r>
              <w:r w:rsidR="00AA77E0">
                <w:t>0</w:t>
              </w:r>
              <w:r w:rsidR="00F62D39">
                <w:t xml:space="preserve">9. 2019 </w:t>
              </w:r>
              <w:r>
                <w:t xml:space="preserve"> </w:t>
              </w:r>
            </w:ins>
          </w:p>
        </w:tc>
      </w:tr>
    </w:tbl>
    <w:p w:rsidR="0047284D" w:rsidRDefault="0047284D">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09"/>
        <w:gridCol w:w="423"/>
        <w:gridCol w:w="427"/>
        <w:gridCol w:w="266"/>
        <w:gridCol w:w="694"/>
      </w:tblGrid>
      <w:tr w:rsidR="006B6016" w:rsidRPr="003769AC" w:rsidTr="0047284D">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8A1422" w:rsidRPr="003769AC" w:rsidTr="0047284D">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2F39E4">
            <w:pPr>
              <w:rPr>
                <w:b/>
              </w:rPr>
            </w:pPr>
            <w:r w:rsidRPr="003769AC">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3769AC" w:rsidRPr="003769AC" w:rsidRDefault="00A03509" w:rsidP="002F39E4">
            <w:del w:id="2236" w:author="Hana Navrátilová" w:date="2019-09-24T11:10:00Z">
              <w:r w:rsidRPr="00944A9E">
                <w:delText>UTB</w:delText>
              </w:r>
            </w:del>
            <w:ins w:id="2237" w:author="Hana Navrátilová" w:date="2019-09-24T11:10:00Z">
              <w:r w:rsidR="003769AC" w:rsidRPr="003769AC">
                <w:t>Univerzita Tomáše Bati</w:t>
              </w:r>
            </w:ins>
            <w:r w:rsidR="003769AC" w:rsidRPr="003769AC">
              <w:t xml:space="preserve"> ve Zlíně</w:t>
            </w:r>
          </w:p>
        </w:tc>
      </w:tr>
      <w:tr w:rsidR="003769AC" w:rsidRPr="003769AC" w:rsidTr="0047284D">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2F39E4">
            <w:pPr>
              <w:rPr>
                <w:b/>
              </w:rPr>
            </w:pPr>
            <w:r w:rsidRPr="003769AC">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3769AC" w:rsidRPr="003769AC" w:rsidRDefault="003769AC" w:rsidP="002F39E4">
            <w:r w:rsidRPr="003769AC">
              <w:t>Fakulta humanitních studií</w:t>
            </w:r>
          </w:p>
        </w:tc>
      </w:tr>
      <w:tr w:rsidR="003769AC" w:rsidRPr="003769AC" w:rsidTr="0047284D">
        <w:trPr>
          <w:jc w:val="center"/>
          <w:ins w:id="2238" w:author="Hana Navrátilová" w:date="2019-09-24T11:1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39" w:author="Hana Navrátilová" w:date="2019-09-24T11:10:00Z"/>
                <w:b/>
              </w:rPr>
            </w:pPr>
            <w:ins w:id="2240" w:author="Hana Navrátilová" w:date="2019-09-24T11:10:00Z">
              <w:r w:rsidRPr="003769AC">
                <w:rPr>
                  <w:b/>
                </w:rPr>
                <w:t>Název studijního programu</w:t>
              </w:r>
            </w:ins>
          </w:p>
        </w:tc>
        <w:tc>
          <w:tcPr>
            <w:tcW w:w="7341" w:type="dxa"/>
            <w:gridSpan w:val="11"/>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41" w:author="Hana Navrátilová" w:date="2019-09-24T11:10:00Z"/>
                <w:b/>
              </w:rPr>
            </w:pPr>
            <w:ins w:id="2242" w:author="Hana Navrátilová" w:date="2019-09-24T11:10:00Z">
              <w:r w:rsidRPr="003769AC">
                <w:t>Učitelství pro 1. stupeň ZŠ</w:t>
              </w:r>
            </w:ins>
          </w:p>
        </w:tc>
      </w:tr>
      <w:tr w:rsidR="003769AC" w:rsidRPr="003769AC" w:rsidTr="0047284D">
        <w:trPr>
          <w:jc w:val="center"/>
          <w:ins w:id="2243" w:author="Hana Navrátilová" w:date="2019-09-24T11:1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44" w:author="Hana Navrátilová" w:date="2019-09-24T11:10:00Z"/>
                <w:b/>
              </w:rPr>
            </w:pPr>
            <w:ins w:id="2245" w:author="Hana Navrátilová" w:date="2019-09-24T11:10:00Z">
              <w:r w:rsidRPr="003769AC">
                <w:rPr>
                  <w:b/>
                </w:rPr>
                <w:t>Jméno a příjmení</w:t>
              </w:r>
            </w:ins>
          </w:p>
        </w:tc>
        <w:tc>
          <w:tcPr>
            <w:tcW w:w="4536" w:type="dxa"/>
            <w:gridSpan w:val="5"/>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46" w:author="Hana Navrátilová" w:date="2019-09-24T11:10:00Z"/>
              </w:rPr>
            </w:pPr>
            <w:ins w:id="2247" w:author="Hana Navrátilová" w:date="2019-09-24T11:10:00Z">
              <w:r w:rsidRPr="003769AC">
                <w:t>I</w:t>
              </w:r>
              <w:r w:rsidRPr="008F48AF">
                <w:t>vo Jirásek</w:t>
              </w:r>
            </w:ins>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48" w:author="Hana Navrátilová" w:date="2019-09-24T11:10:00Z"/>
                <w:b/>
              </w:rPr>
            </w:pPr>
            <w:ins w:id="2249" w:author="Hana Navrátilová" w:date="2019-09-24T11:10:00Z">
              <w:r w:rsidRPr="003769AC">
                <w:rPr>
                  <w:b/>
                </w:rPr>
                <w:t>Tituly</w:t>
              </w:r>
            </w:ins>
          </w:p>
        </w:tc>
        <w:tc>
          <w:tcPr>
            <w:tcW w:w="1810" w:type="dxa"/>
            <w:gridSpan w:val="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50" w:author="Hana Navrátilová" w:date="2019-09-24T11:10:00Z"/>
              </w:rPr>
            </w:pPr>
            <w:ins w:id="2251" w:author="Hana Navrátilová" w:date="2019-09-24T11:10:00Z">
              <w:r w:rsidRPr="003769AC">
                <w:t>prof. PhDr., PhD.</w:t>
              </w:r>
            </w:ins>
          </w:p>
        </w:tc>
      </w:tr>
      <w:tr w:rsidR="003769AC" w:rsidRPr="003769AC" w:rsidTr="0047284D">
        <w:trPr>
          <w:jc w:val="center"/>
          <w:ins w:id="2252" w:author="Hana Navrátilová" w:date="2019-09-24T11:1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53" w:author="Hana Navrátilová" w:date="2019-09-24T11:10:00Z"/>
                <w:b/>
              </w:rPr>
            </w:pPr>
            <w:ins w:id="2254" w:author="Hana Navrátilová" w:date="2019-09-24T11:10:00Z">
              <w:r w:rsidRPr="003769AC">
                <w:rPr>
                  <w:b/>
                </w:rPr>
                <w:t>Rok narození</w:t>
              </w:r>
            </w:ins>
          </w:p>
        </w:tc>
        <w:tc>
          <w:tcPr>
            <w:tcW w:w="829" w:type="dxa"/>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55" w:author="Hana Navrátilová" w:date="2019-09-24T11:10:00Z"/>
              </w:rPr>
            </w:pPr>
            <w:ins w:id="2256" w:author="Hana Navrátilová" w:date="2019-09-24T11:10:00Z">
              <w:r w:rsidRPr="003769AC">
                <w:t>1964</w:t>
              </w:r>
            </w:ins>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57" w:author="Hana Navrátilová" w:date="2019-09-24T11:10:00Z"/>
                <w:b/>
              </w:rPr>
            </w:pPr>
            <w:ins w:id="2258" w:author="Hana Navrátilová" w:date="2019-09-24T11:10:00Z">
              <w:r w:rsidRPr="003769AC">
                <w:rPr>
                  <w:b/>
                </w:rPr>
                <w:t>typ vztahu k VŠ</w:t>
              </w:r>
            </w:ins>
          </w:p>
        </w:tc>
        <w:tc>
          <w:tcPr>
            <w:tcW w:w="1277"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59" w:author="Hana Navrátilová" w:date="2019-09-24T11:10:00Z"/>
              </w:rPr>
            </w:pPr>
            <w:ins w:id="2260" w:author="Hana Navrátilová" w:date="2019-09-24T11:10:00Z">
              <w:r w:rsidRPr="003769AC">
                <w:t>pp</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61" w:author="Hana Navrátilová" w:date="2019-09-24T11:10:00Z"/>
                <w:b/>
              </w:rPr>
            </w:pPr>
            <w:ins w:id="2262" w:author="Hana Navrátilová" w:date="2019-09-24T11:10:00Z">
              <w:r w:rsidRPr="003769AC">
                <w:rPr>
                  <w:b/>
                </w:rPr>
                <w:t>rozsah</w:t>
              </w:r>
            </w:ins>
          </w:p>
        </w:tc>
        <w:tc>
          <w:tcPr>
            <w:tcW w:w="995"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63" w:author="Hana Navrátilová" w:date="2019-09-24T11:10:00Z"/>
              </w:rPr>
            </w:pPr>
            <w:ins w:id="2264" w:author="Hana Navrátilová" w:date="2019-09-24T11:10:00Z">
              <w:r w:rsidRPr="003769AC">
                <w:t>20 h týdně</w:t>
              </w:r>
              <w:r w:rsidRPr="003769AC">
                <w:br/>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65" w:author="Hana Navrátilová" w:date="2019-09-24T11:10:00Z"/>
                <w:b/>
              </w:rPr>
            </w:pPr>
            <w:ins w:id="2266" w:author="Hana Navrátilová" w:date="2019-09-24T11:10:00Z">
              <w:r w:rsidRPr="003769AC">
                <w:rPr>
                  <w:b/>
                </w:rPr>
                <w:t>do kdy</w:t>
              </w:r>
            </w:ins>
          </w:p>
        </w:tc>
        <w:tc>
          <w:tcPr>
            <w:tcW w:w="960" w:type="dxa"/>
            <w:gridSpan w:val="2"/>
            <w:tcBorders>
              <w:top w:val="single" w:sz="4" w:space="0" w:color="auto"/>
              <w:left w:val="single" w:sz="4" w:space="0" w:color="auto"/>
              <w:bottom w:val="single" w:sz="4" w:space="0" w:color="auto"/>
              <w:right w:val="single" w:sz="4" w:space="0" w:color="auto"/>
            </w:tcBorders>
            <w:shd w:val="clear" w:color="auto" w:fill="auto"/>
          </w:tcPr>
          <w:p w:rsidR="003769AC" w:rsidRPr="003769AC" w:rsidRDefault="003769AC" w:rsidP="003769AC">
            <w:pPr>
              <w:rPr>
                <w:ins w:id="2267" w:author="Hana Navrátilová" w:date="2019-09-24T11:10:00Z"/>
              </w:rPr>
            </w:pPr>
            <w:ins w:id="2268" w:author="Hana Navrátilová" w:date="2019-09-24T11:10:00Z">
              <w:r w:rsidRPr="003769AC">
                <w:t>09/2021</w:t>
              </w:r>
            </w:ins>
          </w:p>
        </w:tc>
      </w:tr>
      <w:tr w:rsidR="003769AC" w:rsidRPr="003769AC" w:rsidTr="0047284D">
        <w:trPr>
          <w:jc w:val="center"/>
          <w:ins w:id="2269" w:author="Hana Navrátilová" w:date="2019-09-24T11:10:00Z"/>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70" w:author="Hana Navrátilová" w:date="2019-09-24T11:10:00Z"/>
                <w:b/>
              </w:rPr>
            </w:pPr>
            <w:ins w:id="2271" w:author="Hana Navrátilová" w:date="2019-09-24T11:10:00Z">
              <w:r w:rsidRPr="003769AC">
                <w:rPr>
                  <w:b/>
                </w:rPr>
                <w:t>Typ vztahu na součásti VŠ, která uskutečňuje st. Program</w:t>
              </w:r>
            </w:ins>
          </w:p>
        </w:tc>
        <w:tc>
          <w:tcPr>
            <w:tcW w:w="1277"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72" w:author="Hana Navrátilová" w:date="2019-09-24T11:10:00Z"/>
              </w:rPr>
            </w:pPr>
            <w:ins w:id="2273" w:author="Hana Navrátilová" w:date="2019-09-24T11:10:00Z">
              <w:r w:rsidRPr="003769AC">
                <w:t>pp</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74" w:author="Hana Navrátilová" w:date="2019-09-24T11:10:00Z"/>
                <w:b/>
              </w:rPr>
            </w:pPr>
            <w:ins w:id="2275" w:author="Hana Navrátilová" w:date="2019-09-24T11:10:00Z">
              <w:r w:rsidRPr="003769AC">
                <w:rPr>
                  <w:b/>
                </w:rPr>
                <w:t>rozsah</w:t>
              </w:r>
            </w:ins>
          </w:p>
        </w:tc>
        <w:tc>
          <w:tcPr>
            <w:tcW w:w="995"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76" w:author="Hana Navrátilová" w:date="2019-09-24T11:10:00Z"/>
              </w:rPr>
            </w:pPr>
            <w:ins w:id="2277" w:author="Hana Navrátilová" w:date="2019-09-24T11:10:00Z">
              <w:r w:rsidRPr="003769AC">
                <w:t>20 h týdně</w:t>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78" w:author="Hana Navrátilová" w:date="2019-09-24T11:10:00Z"/>
                <w:b/>
              </w:rPr>
            </w:pPr>
            <w:ins w:id="2279" w:author="Hana Navrátilová" w:date="2019-09-24T11:10:00Z">
              <w:r w:rsidRPr="003769AC">
                <w:rPr>
                  <w:b/>
                </w:rPr>
                <w:t>do kdy</w:t>
              </w:r>
            </w:ins>
          </w:p>
        </w:tc>
        <w:tc>
          <w:tcPr>
            <w:tcW w:w="960" w:type="dxa"/>
            <w:gridSpan w:val="2"/>
            <w:tcBorders>
              <w:top w:val="single" w:sz="4" w:space="0" w:color="auto"/>
              <w:left w:val="single" w:sz="4" w:space="0" w:color="auto"/>
              <w:bottom w:val="single" w:sz="4" w:space="0" w:color="auto"/>
              <w:right w:val="single" w:sz="4" w:space="0" w:color="auto"/>
            </w:tcBorders>
            <w:shd w:val="clear" w:color="auto" w:fill="auto"/>
          </w:tcPr>
          <w:p w:rsidR="003769AC" w:rsidRPr="003769AC" w:rsidRDefault="003769AC" w:rsidP="003769AC">
            <w:pPr>
              <w:rPr>
                <w:ins w:id="2280" w:author="Hana Navrátilová" w:date="2019-09-24T11:10:00Z"/>
              </w:rPr>
            </w:pPr>
            <w:ins w:id="2281" w:author="Hana Navrátilová" w:date="2019-09-24T11:10:00Z">
              <w:r w:rsidRPr="003769AC">
                <w:t>09/2021</w:t>
              </w:r>
            </w:ins>
          </w:p>
        </w:tc>
      </w:tr>
      <w:tr w:rsidR="003769AC" w:rsidRPr="003769AC" w:rsidTr="0047284D">
        <w:trPr>
          <w:jc w:val="center"/>
          <w:ins w:id="2282" w:author="Hana Navrátilová" w:date="2019-09-24T11:10:00Z"/>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83" w:author="Hana Navrátilová" w:date="2019-09-24T11:10:00Z"/>
              </w:rPr>
            </w:pPr>
            <w:ins w:id="2284" w:author="Hana Navrátilová" w:date="2019-09-24T11:10:00Z">
              <w:r w:rsidRPr="003769AC">
                <w:rPr>
                  <w:b/>
                </w:rPr>
                <w:t>Další současná působení jako akademický pracovník na jiných VŠ</w:t>
              </w:r>
            </w:ins>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85" w:author="Hana Navrátilová" w:date="2019-09-24T11:10:00Z"/>
                <w:b/>
              </w:rPr>
            </w:pPr>
            <w:ins w:id="2286" w:author="Hana Navrátilová" w:date="2019-09-24T11:10:00Z">
              <w:r w:rsidRPr="003769AC">
                <w:rPr>
                  <w:b/>
                </w:rPr>
                <w:t>typ prac. vztahu</w:t>
              </w:r>
            </w:ins>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87" w:author="Hana Navrátilová" w:date="2019-09-24T11:10:00Z"/>
                <w:b/>
              </w:rPr>
            </w:pPr>
            <w:ins w:id="2288" w:author="Hana Navrátilová" w:date="2019-09-24T11:10:00Z">
              <w:r w:rsidRPr="003769AC">
                <w:rPr>
                  <w:b/>
                </w:rPr>
                <w:t>Rozsah</w:t>
              </w:r>
            </w:ins>
          </w:p>
        </w:tc>
      </w:tr>
      <w:tr w:rsidR="003769AC" w:rsidRPr="003769AC" w:rsidTr="0047284D">
        <w:trPr>
          <w:jc w:val="center"/>
          <w:ins w:id="2289" w:author="Hana Navrátilová" w:date="2019-09-24T11:10:00Z"/>
        </w:trPr>
        <w:tc>
          <w:tcPr>
            <w:tcW w:w="6345" w:type="dxa"/>
            <w:gridSpan w:val="5"/>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90" w:author="Hana Navrátilová" w:date="2019-09-24T11:10:00Z"/>
              </w:rPr>
            </w:pPr>
            <w:ins w:id="2291" w:author="Hana Navrátilová" w:date="2019-09-24T11:10:00Z">
              <w:r w:rsidRPr="003769AC">
                <w:t>Fakulta tělesné kultury Univerzity Palackého v Olomouci</w:t>
              </w:r>
            </w:ins>
          </w:p>
        </w:tc>
        <w:tc>
          <w:tcPr>
            <w:tcW w:w="1704" w:type="dxa"/>
            <w:gridSpan w:val="3"/>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92" w:author="Hana Navrátilová" w:date="2019-09-24T11:10:00Z"/>
              </w:rPr>
            </w:pPr>
            <w:ins w:id="2293" w:author="Hana Navrátilová" w:date="2019-09-24T11:10:00Z">
              <w:r w:rsidRPr="003769AC">
                <w:t>pp</w:t>
              </w:r>
            </w:ins>
          </w:p>
        </w:tc>
        <w:tc>
          <w:tcPr>
            <w:tcW w:w="1810" w:type="dxa"/>
            <w:gridSpan w:val="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294" w:author="Hana Navrátilová" w:date="2019-09-24T11:10:00Z"/>
              </w:rPr>
            </w:pPr>
            <w:ins w:id="2295" w:author="Hana Navrátilová" w:date="2019-09-24T11:10:00Z">
              <w:r w:rsidRPr="003769AC">
                <w:t>40 h týdně</w:t>
              </w:r>
            </w:ins>
          </w:p>
        </w:tc>
      </w:tr>
      <w:tr w:rsidR="003769AC" w:rsidRPr="003769AC" w:rsidTr="0047284D">
        <w:trPr>
          <w:jc w:val="center"/>
          <w:ins w:id="2296"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297" w:author="Hana Navrátilová" w:date="2019-09-24T11:10:00Z"/>
              </w:rPr>
            </w:pPr>
            <w:ins w:id="2298" w:author="Hana Navrátilová" w:date="2019-09-24T11:10:00Z">
              <w:r w:rsidRPr="003769AC">
                <w:rPr>
                  <w:b/>
                </w:rPr>
                <w:t>Předměty příslušného studijního programu a způsob zapojení do jejich výuky, příp. další zapojení do uskutečňování studijního programu</w:t>
              </w:r>
            </w:ins>
          </w:p>
        </w:tc>
      </w:tr>
      <w:tr w:rsidR="003769AC" w:rsidRPr="003769AC" w:rsidTr="0047284D">
        <w:trPr>
          <w:trHeight w:val="283"/>
          <w:jc w:val="center"/>
          <w:ins w:id="2299" w:author="Hana Navrátilová" w:date="2019-09-24T11:10:00Z"/>
        </w:trPr>
        <w:tc>
          <w:tcPr>
            <w:tcW w:w="9859" w:type="dxa"/>
            <w:gridSpan w:val="12"/>
            <w:tcBorders>
              <w:top w:val="nil"/>
              <w:left w:val="single" w:sz="4" w:space="0" w:color="auto"/>
              <w:bottom w:val="single" w:sz="4" w:space="0" w:color="auto"/>
              <w:right w:val="single" w:sz="4" w:space="0" w:color="auto"/>
            </w:tcBorders>
          </w:tcPr>
          <w:p w:rsidR="003769AC" w:rsidRPr="003769AC" w:rsidRDefault="003769AC" w:rsidP="003769AC">
            <w:pPr>
              <w:rPr>
                <w:ins w:id="2300" w:author="Hana Navrátilová" w:date="2019-09-24T11:10:00Z"/>
              </w:rPr>
            </w:pPr>
            <w:ins w:id="2301" w:author="Hana Navrátilová" w:date="2019-09-24T11:10:00Z">
              <w:r w:rsidRPr="003769AC">
                <w:t>Filozofické a antropologické pozadí výchovy, Sociologie dětství, Osobnostně-sociální rozvoj učitele</w:t>
              </w:r>
            </w:ins>
          </w:p>
        </w:tc>
      </w:tr>
      <w:tr w:rsidR="003769AC" w:rsidRPr="003769AC" w:rsidTr="0047284D">
        <w:trPr>
          <w:jc w:val="center"/>
          <w:ins w:id="2302"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03" w:author="Hana Navrátilová" w:date="2019-09-24T11:10:00Z"/>
              </w:rPr>
            </w:pPr>
            <w:ins w:id="2304" w:author="Hana Navrátilová" w:date="2019-09-24T11:10:00Z">
              <w:r w:rsidRPr="003769AC">
                <w:rPr>
                  <w:b/>
                </w:rPr>
                <w:t xml:space="preserve">Údaje o vzdělání na VŠ </w:t>
              </w:r>
            </w:ins>
          </w:p>
        </w:tc>
      </w:tr>
      <w:tr w:rsidR="003769AC" w:rsidRPr="003769AC" w:rsidTr="0047284D">
        <w:trPr>
          <w:trHeight w:val="950"/>
          <w:jc w:val="center"/>
          <w:ins w:id="2305"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06" w:author="Hana Navrátilová" w:date="2019-09-24T11:10:00Z"/>
              </w:rPr>
            </w:pPr>
            <w:ins w:id="2307" w:author="Hana Navrátilová" w:date="2019-09-24T11:10:00Z">
              <w:r w:rsidRPr="003769AC">
                <w:t>1990 PdF UP Olomouc, učitelství všeobecně vzdělávacích předmětů český jazyk – občanská nauka (Mgr.)</w:t>
              </w:r>
            </w:ins>
          </w:p>
          <w:p w:rsidR="003769AC" w:rsidRPr="003769AC" w:rsidRDefault="003769AC" w:rsidP="003769AC">
            <w:pPr>
              <w:rPr>
                <w:ins w:id="2308" w:author="Hana Navrátilová" w:date="2019-09-24T11:10:00Z"/>
              </w:rPr>
            </w:pPr>
            <w:ins w:id="2309" w:author="Hana Navrátilová" w:date="2019-09-24T11:10:00Z">
              <w:r w:rsidRPr="003769AC">
                <w:t>1995 FF UP Olomouc, filozofie – politologie (Mgr.)</w:t>
              </w:r>
            </w:ins>
          </w:p>
          <w:p w:rsidR="003769AC" w:rsidRPr="003769AC" w:rsidRDefault="003769AC" w:rsidP="003769AC">
            <w:pPr>
              <w:rPr>
                <w:ins w:id="2310" w:author="Hana Navrátilová" w:date="2019-09-24T11:10:00Z"/>
              </w:rPr>
            </w:pPr>
            <w:ins w:id="2311" w:author="Hana Navrátilová" w:date="2019-09-24T11:10:00Z">
              <w:r w:rsidRPr="003769AC">
                <w:t>2000 FF UP Olomouc, filozofie (PhDr., PhD.)</w:t>
              </w:r>
            </w:ins>
          </w:p>
          <w:p w:rsidR="003769AC" w:rsidRPr="003769AC" w:rsidRDefault="003769AC" w:rsidP="003769AC">
            <w:pPr>
              <w:rPr>
                <w:ins w:id="2312" w:author="Hana Navrátilová" w:date="2019-09-24T11:10:00Z"/>
              </w:rPr>
            </w:pPr>
            <w:ins w:id="2313" w:author="Hana Navrátilová" w:date="2019-09-24T11:10:00Z">
              <w:r w:rsidRPr="003769AC">
                <w:t>2005 FTK UP Olomouc, kinantropologie (doc.)</w:t>
              </w:r>
            </w:ins>
          </w:p>
          <w:p w:rsidR="003769AC" w:rsidRPr="003769AC" w:rsidRDefault="003769AC" w:rsidP="003769AC">
            <w:pPr>
              <w:rPr>
                <w:ins w:id="2314" w:author="Hana Navrátilová" w:date="2019-09-24T11:10:00Z"/>
              </w:rPr>
            </w:pPr>
            <w:ins w:id="2315" w:author="Hana Navrátilová" w:date="2019-09-24T11:10:00Z">
              <w:r w:rsidRPr="003769AC">
                <w:t>2010 FTK UP Olomouc, kinantropologie (prof.)</w:t>
              </w:r>
            </w:ins>
          </w:p>
        </w:tc>
      </w:tr>
      <w:tr w:rsidR="003769AC" w:rsidRPr="003769AC" w:rsidTr="0047284D">
        <w:trPr>
          <w:jc w:val="center"/>
          <w:ins w:id="2316"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17" w:author="Hana Navrátilová" w:date="2019-09-24T11:10:00Z"/>
                <w:b/>
              </w:rPr>
            </w:pPr>
            <w:ins w:id="2318" w:author="Hana Navrátilová" w:date="2019-09-24T11:10:00Z">
              <w:r w:rsidRPr="003769AC">
                <w:rPr>
                  <w:b/>
                </w:rPr>
                <w:t>Údaje o odborném působení od absolvování VŠ</w:t>
              </w:r>
            </w:ins>
          </w:p>
        </w:tc>
      </w:tr>
      <w:tr w:rsidR="003769AC" w:rsidRPr="003769AC" w:rsidTr="0047284D">
        <w:trPr>
          <w:trHeight w:val="995"/>
          <w:jc w:val="center"/>
          <w:ins w:id="2319"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20" w:author="Hana Navrátilová" w:date="2019-09-24T11:10:00Z"/>
              </w:rPr>
            </w:pPr>
            <w:ins w:id="2321" w:author="Hana Navrátilová" w:date="2019-09-24T11:10:00Z">
              <w:r w:rsidRPr="003769AC">
                <w:t>1994 - 1995 Nadace Ad Fontes, Ostrava, vedoucí projektů</w:t>
              </w:r>
            </w:ins>
          </w:p>
          <w:p w:rsidR="003769AC" w:rsidRPr="003769AC" w:rsidRDefault="003769AC" w:rsidP="003769AC">
            <w:pPr>
              <w:rPr>
                <w:ins w:id="2322" w:author="Hana Navrátilová" w:date="2019-09-24T11:10:00Z"/>
              </w:rPr>
            </w:pPr>
            <w:ins w:id="2323" w:author="Hana Navrátilová" w:date="2019-09-24T11:10:00Z">
              <w:r w:rsidRPr="003769AC">
                <w:t>1995 Úřad práce, Prostějov, analytik trhu práce</w:t>
              </w:r>
            </w:ins>
          </w:p>
          <w:p w:rsidR="003769AC" w:rsidRPr="003769AC" w:rsidRDefault="003769AC" w:rsidP="003769AC">
            <w:pPr>
              <w:rPr>
                <w:ins w:id="2324" w:author="Hana Navrátilová" w:date="2019-09-24T11:10:00Z"/>
              </w:rPr>
            </w:pPr>
            <w:ins w:id="2325" w:author="Hana Navrátilová" w:date="2019-09-24T11:10:00Z">
              <w:r w:rsidRPr="003769AC">
                <w:t>1995 - 2005 FTK UP Olomouc, odborný asistent</w:t>
              </w:r>
            </w:ins>
          </w:p>
          <w:p w:rsidR="003769AC" w:rsidRPr="003769AC" w:rsidRDefault="003769AC" w:rsidP="003769AC">
            <w:pPr>
              <w:rPr>
                <w:ins w:id="2326" w:author="Hana Navrátilová" w:date="2019-09-24T11:10:00Z"/>
              </w:rPr>
            </w:pPr>
            <w:ins w:id="2327" w:author="Hana Navrátilová" w:date="2019-09-24T11:10:00Z">
              <w:r w:rsidRPr="003769AC">
                <w:t>2005 - 2010 FTK UP Olomouc, docent</w:t>
              </w:r>
            </w:ins>
          </w:p>
          <w:p w:rsidR="003769AC" w:rsidRPr="003769AC" w:rsidRDefault="003769AC" w:rsidP="003769AC">
            <w:pPr>
              <w:rPr>
                <w:ins w:id="2328" w:author="Hana Navrátilová" w:date="2019-09-24T11:10:00Z"/>
              </w:rPr>
            </w:pPr>
            <w:ins w:id="2329" w:author="Hana Navrátilová" w:date="2019-09-24T11:10:00Z">
              <w:r w:rsidRPr="003769AC">
                <w:t>2010 Vysoká škola polytechnická Jihlava, akademický pracovník (úvazek 0,5)</w:t>
              </w:r>
            </w:ins>
          </w:p>
          <w:p w:rsidR="003769AC" w:rsidRPr="003769AC" w:rsidRDefault="003769AC" w:rsidP="003769AC">
            <w:pPr>
              <w:rPr>
                <w:ins w:id="2330" w:author="Hana Navrátilová" w:date="2019-09-24T11:10:00Z"/>
              </w:rPr>
            </w:pPr>
            <w:ins w:id="2331" w:author="Hana Navrátilová" w:date="2019-09-24T11:10:00Z">
              <w:r w:rsidRPr="003769AC">
                <w:t>2010 - dosud FTK UP Olomouc, profesor (úvazek 1,0)</w:t>
              </w:r>
            </w:ins>
          </w:p>
          <w:p w:rsidR="003769AC" w:rsidRPr="003769AC" w:rsidRDefault="003769AC" w:rsidP="003769AC">
            <w:pPr>
              <w:rPr>
                <w:ins w:id="2332" w:author="Hana Navrátilová" w:date="2019-09-24T11:10:00Z"/>
                <w:b/>
                <w:bCs/>
              </w:rPr>
            </w:pPr>
            <w:ins w:id="2333" w:author="Hana Navrátilová" w:date="2019-09-24T11:10:00Z">
              <w:r w:rsidRPr="003769AC">
                <w:t>2019 - dosud FHS UTB ve Zlíně, profesor (úvazek 0,5)</w:t>
              </w:r>
              <w:r w:rsidRPr="003769AC">
                <w:tab/>
              </w:r>
            </w:ins>
          </w:p>
        </w:tc>
      </w:tr>
      <w:tr w:rsidR="003769AC" w:rsidRPr="003769AC" w:rsidTr="0047284D">
        <w:trPr>
          <w:trHeight w:val="250"/>
          <w:jc w:val="center"/>
          <w:ins w:id="2334"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35" w:author="Hana Navrátilová" w:date="2019-09-24T11:10:00Z"/>
              </w:rPr>
            </w:pPr>
            <w:ins w:id="2336" w:author="Hana Navrátilová" w:date="2019-09-24T11:10:00Z">
              <w:r w:rsidRPr="003769AC">
                <w:rPr>
                  <w:b/>
                </w:rPr>
                <w:t>Zkušenosti s vedením rigorózních a dizertačních prací</w:t>
              </w:r>
            </w:ins>
          </w:p>
        </w:tc>
      </w:tr>
      <w:tr w:rsidR="003769AC" w:rsidRPr="003769AC" w:rsidTr="0047284D">
        <w:trPr>
          <w:trHeight w:val="424"/>
          <w:jc w:val="center"/>
          <w:ins w:id="2337"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38" w:author="Hana Navrátilová" w:date="2019-09-24T11:10:00Z"/>
                <w:b/>
              </w:rPr>
            </w:pPr>
            <w:ins w:id="2339" w:author="Hana Navrátilová" w:date="2019-09-24T11:10:00Z">
              <w:r w:rsidRPr="003769AC">
                <w:rPr>
                  <w:iCs/>
                  <w:lang w:val="sk-SK"/>
                </w:rPr>
                <w:t>Vedení (mentor) pozice postdoc 3x (Turecko, Jižní Korea, Česká republika), 2 rigorózní a 1 dizertační práce na FTK UP v Olomouci, v současnosti školitel 5 doktorských prací, externí školitel disertační práce na JU České Budějovice. Celkem ukončeno vedení 27 bakalářských a 30 magisterských diplomových prací.</w:t>
              </w:r>
            </w:ins>
          </w:p>
        </w:tc>
      </w:tr>
      <w:tr w:rsidR="003769AC" w:rsidRPr="003769AC" w:rsidTr="0047284D">
        <w:trPr>
          <w:cantSplit/>
          <w:jc w:val="center"/>
          <w:ins w:id="2340" w:author="Hana Navrátilová" w:date="2019-09-24T11:10:00Z"/>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41" w:author="Hana Navrátilová" w:date="2019-09-24T11:10:00Z"/>
              </w:rPr>
            </w:pPr>
            <w:ins w:id="2342" w:author="Hana Navrátilová" w:date="2019-09-24T11:10:00Z">
              <w:r w:rsidRPr="003769AC">
                <w:rPr>
                  <w:b/>
                </w:rPr>
                <w:t xml:space="preserve">Obor habilitačního řízení </w:t>
              </w:r>
            </w:ins>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43" w:author="Hana Navrátilová" w:date="2019-09-24T11:10:00Z"/>
              </w:rPr>
            </w:pPr>
            <w:ins w:id="2344" w:author="Hana Navrátilová" w:date="2019-09-24T11:10:00Z">
              <w:r w:rsidRPr="003769AC">
                <w:rPr>
                  <w:b/>
                </w:rPr>
                <w:t>Rok udělení hodnosti</w:t>
              </w:r>
            </w:ins>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3769AC" w:rsidRPr="003769AC" w:rsidRDefault="003769AC" w:rsidP="003769AC">
            <w:pPr>
              <w:rPr>
                <w:ins w:id="2345" w:author="Hana Navrátilová" w:date="2019-09-24T11:10:00Z"/>
              </w:rPr>
            </w:pPr>
            <w:ins w:id="2346" w:author="Hana Navrátilová" w:date="2019-09-24T11:10:00Z">
              <w:r w:rsidRPr="003769AC">
                <w:rPr>
                  <w:b/>
                </w:rPr>
                <w:t>Řízení konáno na VŠ</w:t>
              </w:r>
            </w:ins>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3769AC" w:rsidRPr="003769AC" w:rsidRDefault="003769AC" w:rsidP="003769AC">
            <w:pPr>
              <w:rPr>
                <w:ins w:id="2347" w:author="Hana Navrátilová" w:date="2019-09-24T11:10:00Z"/>
                <w:b/>
              </w:rPr>
            </w:pPr>
            <w:ins w:id="2348" w:author="Hana Navrátilová" w:date="2019-09-24T11:10:00Z">
              <w:r w:rsidRPr="003769AC">
                <w:rPr>
                  <w:b/>
                </w:rPr>
                <w:t>Ohlasy publikací</w:t>
              </w:r>
            </w:ins>
          </w:p>
        </w:tc>
      </w:tr>
      <w:tr w:rsidR="003769AC" w:rsidRPr="003769AC" w:rsidTr="0047284D">
        <w:trPr>
          <w:cantSplit/>
          <w:jc w:val="center"/>
          <w:ins w:id="2349" w:author="Hana Navrátilová" w:date="2019-09-24T11:10:00Z"/>
        </w:trPr>
        <w:tc>
          <w:tcPr>
            <w:tcW w:w="3347"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50" w:author="Hana Navrátilová" w:date="2019-09-24T11:10:00Z"/>
              </w:rPr>
            </w:pPr>
            <w:ins w:id="2351" w:author="Hana Navrátilová" w:date="2019-09-24T11:10:00Z">
              <w:r w:rsidRPr="003769AC">
                <w:t>kinantropologie</w:t>
              </w:r>
            </w:ins>
          </w:p>
        </w:tc>
        <w:tc>
          <w:tcPr>
            <w:tcW w:w="2245"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52" w:author="Hana Navrátilová" w:date="2019-09-24T11:10:00Z"/>
              </w:rPr>
            </w:pPr>
            <w:ins w:id="2353" w:author="Hana Navrátilová" w:date="2019-09-24T11:10:00Z">
              <w:r w:rsidRPr="003769AC">
                <w:t>2005</w:t>
              </w:r>
            </w:ins>
          </w:p>
        </w:tc>
        <w:tc>
          <w:tcPr>
            <w:tcW w:w="2248" w:type="dxa"/>
            <w:gridSpan w:val="3"/>
            <w:tcBorders>
              <w:top w:val="single" w:sz="4" w:space="0" w:color="auto"/>
              <w:left w:val="single" w:sz="4" w:space="0" w:color="auto"/>
              <w:bottom w:val="single" w:sz="4" w:space="0" w:color="auto"/>
              <w:right w:val="single" w:sz="12" w:space="0" w:color="auto"/>
            </w:tcBorders>
          </w:tcPr>
          <w:p w:rsidR="003769AC" w:rsidRPr="003769AC" w:rsidRDefault="003769AC" w:rsidP="003769AC">
            <w:pPr>
              <w:rPr>
                <w:ins w:id="2354" w:author="Hana Navrátilová" w:date="2019-09-24T11:10:00Z"/>
              </w:rPr>
            </w:pPr>
            <w:ins w:id="2355" w:author="Hana Navrátilová" w:date="2019-09-24T11:10:00Z">
              <w:r w:rsidRPr="003769AC">
                <w:t>UP Olomouc</w:t>
              </w:r>
            </w:ins>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3769AC" w:rsidRPr="003769AC" w:rsidRDefault="003769AC" w:rsidP="003769AC">
            <w:pPr>
              <w:rPr>
                <w:ins w:id="2356" w:author="Hana Navrátilová" w:date="2019-09-24T11:10:00Z"/>
              </w:rPr>
            </w:pPr>
            <w:ins w:id="2357" w:author="Hana Navrátilová" w:date="2019-09-24T11:10:00Z">
              <w:r w:rsidRPr="003769AC">
                <w:rPr>
                  <w:b/>
                </w:rPr>
                <w:t>WOS</w:t>
              </w:r>
            </w:ins>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58" w:author="Hana Navrátilová" w:date="2019-09-24T11:10:00Z"/>
              </w:rPr>
            </w:pPr>
            <w:ins w:id="2359" w:author="Hana Navrátilová" w:date="2019-09-24T11:10:00Z">
              <w:r w:rsidRPr="003769AC">
                <w:rPr>
                  <w:b/>
                </w:rPr>
                <w:t>Scopus</w:t>
              </w:r>
            </w:ins>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60" w:author="Hana Navrátilová" w:date="2019-09-24T11:10:00Z"/>
              </w:rPr>
            </w:pPr>
            <w:ins w:id="2361" w:author="Hana Navrátilová" w:date="2019-09-24T11:10:00Z">
              <w:r w:rsidRPr="003769AC">
                <w:rPr>
                  <w:b/>
                </w:rPr>
                <w:t>ostatní</w:t>
              </w:r>
            </w:ins>
          </w:p>
        </w:tc>
      </w:tr>
      <w:tr w:rsidR="003769AC" w:rsidRPr="003769AC" w:rsidTr="0047284D">
        <w:trPr>
          <w:cantSplit/>
          <w:trHeight w:val="70"/>
          <w:jc w:val="center"/>
          <w:ins w:id="2362" w:author="Hana Navrátilová" w:date="2019-09-24T11:10:00Z"/>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63" w:author="Hana Navrátilová" w:date="2019-09-24T11:10:00Z"/>
              </w:rPr>
            </w:pPr>
            <w:ins w:id="2364" w:author="Hana Navrátilová" w:date="2019-09-24T11:10:00Z">
              <w:r w:rsidRPr="003769AC">
                <w:rPr>
                  <w:b/>
                </w:rPr>
                <w:t>Obor jmenovacího řízení</w:t>
              </w:r>
            </w:ins>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65" w:author="Hana Navrátilová" w:date="2019-09-24T11:10:00Z"/>
              </w:rPr>
            </w:pPr>
            <w:ins w:id="2366" w:author="Hana Navrátilová" w:date="2019-09-24T11:10:00Z">
              <w:r w:rsidRPr="003769AC">
                <w:rPr>
                  <w:b/>
                </w:rPr>
                <w:t>Rok udělení hodnosti</w:t>
              </w:r>
            </w:ins>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3769AC" w:rsidRPr="003769AC" w:rsidRDefault="003769AC" w:rsidP="003769AC">
            <w:pPr>
              <w:rPr>
                <w:ins w:id="2367" w:author="Hana Navrátilová" w:date="2019-09-24T11:10:00Z"/>
              </w:rPr>
            </w:pPr>
            <w:ins w:id="2368" w:author="Hana Navrátilová" w:date="2019-09-24T11:10:00Z">
              <w:r w:rsidRPr="003769AC">
                <w:rPr>
                  <w:b/>
                </w:rPr>
                <w:t>Řízení konáno na VŠ</w:t>
              </w:r>
            </w:ins>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3769AC" w:rsidRPr="003769AC" w:rsidRDefault="003769AC" w:rsidP="003769AC">
            <w:pPr>
              <w:rPr>
                <w:ins w:id="2369" w:author="Hana Navrátilová" w:date="2019-09-24T11:10:00Z"/>
                <w:b/>
              </w:rPr>
            </w:pPr>
            <w:ins w:id="2370" w:author="Hana Navrátilová" w:date="2019-09-24T11:10:00Z">
              <w:r w:rsidRPr="003769AC">
                <w:rPr>
                  <w:b/>
                </w:rPr>
                <w:t>68</w:t>
              </w:r>
            </w:ins>
          </w:p>
        </w:tc>
        <w:tc>
          <w:tcPr>
            <w:tcW w:w="693" w:type="dxa"/>
            <w:gridSpan w:val="2"/>
            <w:vMerge w:val="restart"/>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71" w:author="Hana Navrátilová" w:date="2019-09-24T11:10:00Z"/>
                <w:b/>
              </w:rPr>
            </w:pPr>
            <w:ins w:id="2372" w:author="Hana Navrátilová" w:date="2019-09-24T11:10:00Z">
              <w:r w:rsidRPr="003769AC">
                <w:rPr>
                  <w:b/>
                </w:rPr>
                <w:t>101</w:t>
              </w:r>
            </w:ins>
          </w:p>
        </w:tc>
        <w:tc>
          <w:tcPr>
            <w:tcW w:w="694" w:type="dxa"/>
            <w:vMerge w:val="restart"/>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73" w:author="Hana Navrátilová" w:date="2019-09-24T11:10:00Z"/>
                <w:b/>
              </w:rPr>
            </w:pPr>
            <w:ins w:id="2374" w:author="Hana Navrátilová" w:date="2019-09-24T11:10:00Z">
              <w:r w:rsidRPr="003769AC">
                <w:rPr>
                  <w:b/>
                </w:rPr>
                <w:t>667</w:t>
              </w:r>
            </w:ins>
          </w:p>
        </w:tc>
      </w:tr>
      <w:tr w:rsidR="003769AC" w:rsidRPr="003769AC" w:rsidTr="0047284D">
        <w:trPr>
          <w:trHeight w:val="205"/>
          <w:jc w:val="center"/>
          <w:ins w:id="2375" w:author="Hana Navrátilová" w:date="2019-09-24T11:10:00Z"/>
        </w:trPr>
        <w:tc>
          <w:tcPr>
            <w:tcW w:w="3347"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76" w:author="Hana Navrátilová" w:date="2019-09-24T11:10:00Z"/>
              </w:rPr>
            </w:pPr>
            <w:ins w:id="2377" w:author="Hana Navrátilová" w:date="2019-09-24T11:10:00Z">
              <w:r w:rsidRPr="003769AC">
                <w:t>kinantropologie</w:t>
              </w:r>
            </w:ins>
          </w:p>
        </w:tc>
        <w:tc>
          <w:tcPr>
            <w:tcW w:w="2245"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78" w:author="Hana Navrátilová" w:date="2019-09-24T11:10:00Z"/>
              </w:rPr>
            </w:pPr>
            <w:ins w:id="2379" w:author="Hana Navrátilová" w:date="2019-09-24T11:10:00Z">
              <w:r w:rsidRPr="003769AC">
                <w:t>2010</w:t>
              </w:r>
            </w:ins>
          </w:p>
        </w:tc>
        <w:tc>
          <w:tcPr>
            <w:tcW w:w="2248" w:type="dxa"/>
            <w:gridSpan w:val="3"/>
            <w:tcBorders>
              <w:top w:val="single" w:sz="4" w:space="0" w:color="auto"/>
              <w:left w:val="single" w:sz="4" w:space="0" w:color="auto"/>
              <w:bottom w:val="single" w:sz="4" w:space="0" w:color="auto"/>
              <w:right w:val="single" w:sz="12" w:space="0" w:color="auto"/>
            </w:tcBorders>
          </w:tcPr>
          <w:p w:rsidR="003769AC" w:rsidRPr="003769AC" w:rsidRDefault="003769AC" w:rsidP="003769AC">
            <w:pPr>
              <w:rPr>
                <w:ins w:id="2380" w:author="Hana Navrátilová" w:date="2019-09-24T11:10:00Z"/>
              </w:rPr>
            </w:pPr>
            <w:ins w:id="2381" w:author="Hana Navrátilová" w:date="2019-09-24T11:10:00Z">
              <w:r w:rsidRPr="003769AC">
                <w:t>UP Olomouc</w:t>
              </w:r>
            </w:ins>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3769AC" w:rsidRPr="003769AC" w:rsidRDefault="003769AC" w:rsidP="003769AC">
            <w:pPr>
              <w:rPr>
                <w:ins w:id="2382" w:author="Hana Navrátilová" w:date="2019-09-24T11:10:00Z"/>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3769AC" w:rsidRPr="003769AC" w:rsidRDefault="003769AC" w:rsidP="003769AC">
            <w:pPr>
              <w:rPr>
                <w:ins w:id="2383" w:author="Hana Navrátilová" w:date="2019-09-24T11:10:00Z"/>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3769AC" w:rsidRPr="003769AC" w:rsidRDefault="003769AC" w:rsidP="003769AC">
            <w:pPr>
              <w:rPr>
                <w:ins w:id="2384" w:author="Hana Navrátilová" w:date="2019-09-24T11:10:00Z"/>
                <w:b/>
              </w:rPr>
            </w:pPr>
          </w:p>
        </w:tc>
      </w:tr>
      <w:tr w:rsidR="003769AC" w:rsidRPr="003769AC" w:rsidTr="0047284D">
        <w:trPr>
          <w:jc w:val="center"/>
          <w:ins w:id="2385"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2386" w:author="Hana Navrátilová" w:date="2019-09-24T11:10:00Z"/>
                <w:b/>
              </w:rPr>
            </w:pPr>
            <w:ins w:id="2387" w:author="Hana Navrátilová" w:date="2019-09-24T11:10:00Z">
              <w:r w:rsidRPr="003769AC">
                <w:rPr>
                  <w:b/>
                </w:rPr>
                <w:t xml:space="preserve">Přehled o nejvýznamnější publikační a další tvůrčí činnosti nebo další profesní činnosti u odborníků z praxe vztahující se k zabezpečovaným předmětům </w:t>
              </w:r>
            </w:ins>
          </w:p>
        </w:tc>
      </w:tr>
      <w:tr w:rsidR="003769AC" w:rsidRPr="003769AC" w:rsidTr="0047284D">
        <w:trPr>
          <w:trHeight w:val="2347"/>
          <w:jc w:val="center"/>
          <w:ins w:id="2388"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389" w:author="Hana Navrátilová" w:date="2019-09-24T11:10:00Z"/>
              </w:rPr>
            </w:pPr>
            <w:ins w:id="2390" w:author="Hana Navrátilová" w:date="2019-09-24T11:10:00Z">
              <w:r w:rsidRPr="003769AC">
                <w:t xml:space="preserve">Jirásek, I. (2019). </w:t>
              </w:r>
              <w:r w:rsidRPr="003769AC">
                <w:rPr>
                  <w:i/>
                </w:rPr>
                <w:t>Zážitková pedagogika: Teorie holistické výchovy (v přírodě a volném čase).</w:t>
              </w:r>
              <w:r w:rsidRPr="003769AC">
                <w:t xml:space="preserve"> Praha: Portál. </w:t>
              </w:r>
            </w:ins>
          </w:p>
          <w:p w:rsidR="003769AC" w:rsidRPr="003769AC" w:rsidRDefault="003769AC" w:rsidP="003769AC">
            <w:pPr>
              <w:rPr>
                <w:ins w:id="2391" w:author="Hana Navrátilová" w:date="2019-09-24T11:10:00Z"/>
              </w:rPr>
            </w:pPr>
            <w:ins w:id="2392" w:author="Hana Navrátilová" w:date="2019-09-24T11:10:00Z">
              <w:r w:rsidRPr="003769AC">
                <w:t xml:space="preserve">Jirásek, I., Jirásková, M., Majewská, P., &amp; Bolcková, M. (2017). Experiencing spiritual aspects outdoors in the winter: a case study from the Czech Republic using the method of systemic constellations. </w:t>
              </w:r>
              <w:r w:rsidRPr="003769AC">
                <w:rPr>
                  <w:i/>
                </w:rPr>
                <w:t xml:space="preserve">British Journal of Religious Education, </w:t>
              </w:r>
              <w:r w:rsidRPr="003769AC">
                <w:t xml:space="preserve">39(2), 122-148. </w:t>
              </w:r>
            </w:ins>
          </w:p>
          <w:p w:rsidR="003769AC" w:rsidRPr="003769AC" w:rsidRDefault="003769AC" w:rsidP="003769AC">
            <w:pPr>
              <w:rPr>
                <w:ins w:id="2393" w:author="Hana Navrátilová" w:date="2019-09-24T11:10:00Z"/>
              </w:rPr>
            </w:pPr>
            <w:ins w:id="2394" w:author="Hana Navrátilová" w:date="2019-09-24T11:10:00Z">
              <w:r w:rsidRPr="003769AC">
                <w:t xml:space="preserve">Jirásek, I., Roberson, D. N. Jr., &amp; Jirásková, M. (2017). The impact of families camping together: opportunities for personal and social development. </w:t>
              </w:r>
              <w:r w:rsidRPr="003769AC">
                <w:rPr>
                  <w:i/>
                </w:rPr>
                <w:t>Leisure Sciences, 39</w:t>
              </w:r>
              <w:r w:rsidRPr="003769AC">
                <w:t xml:space="preserve">(1), 79-93. </w:t>
              </w:r>
            </w:ins>
          </w:p>
          <w:p w:rsidR="003769AC" w:rsidRPr="003769AC" w:rsidRDefault="003769AC" w:rsidP="003769AC">
            <w:pPr>
              <w:rPr>
                <w:ins w:id="2395" w:author="Hana Navrátilová" w:date="2019-09-24T11:10:00Z"/>
              </w:rPr>
            </w:pPr>
            <w:ins w:id="2396" w:author="Hana Navrátilová" w:date="2019-09-24T11:10:00Z">
              <w:r w:rsidRPr="003769AC">
                <w:t xml:space="preserve">Jirásek, I., Veselský, P., &amp; Poslt, J. (2017). Winter outdoor trekking: spiritual aspects of environmental education. </w:t>
              </w:r>
              <w:r w:rsidRPr="003769AC">
                <w:rPr>
                  <w:i/>
                </w:rPr>
                <w:t>Environmental Education Research, 23</w:t>
              </w:r>
              <w:r w:rsidRPr="003769AC">
                <w:t xml:space="preserve">(1), 1-22. </w:t>
              </w:r>
            </w:ins>
          </w:p>
          <w:p w:rsidR="003769AC" w:rsidRPr="003769AC" w:rsidRDefault="003769AC" w:rsidP="003769AC">
            <w:pPr>
              <w:rPr>
                <w:ins w:id="2397" w:author="Hana Navrátilová" w:date="2019-09-24T11:10:00Z"/>
              </w:rPr>
            </w:pPr>
            <w:ins w:id="2398" w:author="Hana Navrátilová" w:date="2019-09-24T11:10:00Z">
              <w:r w:rsidRPr="003769AC">
                <w:t xml:space="preserve">Jirásek, I., Plevová, I., Jirásková, M., &amp; Dvořáčková, A. (2016). Experiential and outdoor education: the participant experience shared through mind maps. </w:t>
              </w:r>
              <w:r w:rsidRPr="003769AC">
                <w:rPr>
                  <w:i/>
                </w:rPr>
                <w:t>Studies in Continuing Education, 38</w:t>
              </w:r>
              <w:r w:rsidRPr="003769AC">
                <w:t xml:space="preserve">(3), 334-354. </w:t>
              </w:r>
            </w:ins>
          </w:p>
          <w:p w:rsidR="003769AC" w:rsidRPr="003769AC" w:rsidRDefault="003769AC" w:rsidP="003769AC">
            <w:pPr>
              <w:rPr>
                <w:ins w:id="2399" w:author="Hana Navrátilová" w:date="2019-09-24T11:10:00Z"/>
              </w:rPr>
            </w:pPr>
          </w:p>
        </w:tc>
      </w:tr>
      <w:tr w:rsidR="003769AC" w:rsidRPr="003769AC" w:rsidTr="0047284D">
        <w:trPr>
          <w:trHeight w:val="218"/>
          <w:jc w:val="center"/>
          <w:ins w:id="2400"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769AC" w:rsidRPr="003769AC" w:rsidRDefault="003769AC" w:rsidP="003769AC">
            <w:pPr>
              <w:rPr>
                <w:ins w:id="2401" w:author="Hana Navrátilová" w:date="2019-09-24T11:10:00Z"/>
                <w:b/>
              </w:rPr>
            </w:pPr>
            <w:ins w:id="2402" w:author="Hana Navrátilová" w:date="2019-09-24T11:10:00Z">
              <w:r w:rsidRPr="003769AC">
                <w:rPr>
                  <w:b/>
                </w:rPr>
                <w:t>Působení v zahraničí</w:t>
              </w:r>
            </w:ins>
          </w:p>
        </w:tc>
      </w:tr>
      <w:tr w:rsidR="003769AC" w:rsidRPr="003769AC" w:rsidTr="0047284D">
        <w:trPr>
          <w:trHeight w:val="328"/>
          <w:jc w:val="center"/>
          <w:ins w:id="2403" w:author="Hana Navrátilová" w:date="2019-09-24T11:10:00Z"/>
        </w:trPr>
        <w:tc>
          <w:tcPr>
            <w:tcW w:w="9859" w:type="dxa"/>
            <w:gridSpan w:val="1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2404" w:author="Hana Navrátilová" w:date="2019-09-24T11:10:00Z"/>
              </w:rPr>
            </w:pPr>
            <w:ins w:id="2405" w:author="Hana Navrátilová" w:date="2019-09-24T11:10:00Z">
              <w:r w:rsidRPr="003769AC">
                <w:t>Člen redakčních rad 7 zahraničních časopisů (Polsko, Srbsko, Taiwan, Itálie); články se zahraničními spoluautory na WOS (Velká Británie, USA, Kanada, Norsko aj.); zahraniční konference a kongresy 13 keynote a zvané přednášky, 44 ostatních prezentací (v severní a jižní Americe, Asii a Evropě); několik studijních pobytů v Polsku a Velké Británii.</w:t>
              </w:r>
            </w:ins>
          </w:p>
        </w:tc>
      </w:tr>
      <w:tr w:rsidR="003769AC" w:rsidRPr="003769AC" w:rsidTr="0047284D">
        <w:trPr>
          <w:cantSplit/>
          <w:trHeight w:val="200"/>
          <w:jc w:val="center"/>
          <w:ins w:id="2406" w:author="Hana Navrátilová" w:date="2019-09-24T11:10:00Z"/>
        </w:trPr>
        <w:tc>
          <w:tcPr>
            <w:tcW w:w="2518" w:type="dxa"/>
            <w:shd w:val="clear" w:color="auto" w:fill="F7CAAC"/>
          </w:tcPr>
          <w:p w:rsidR="003769AC" w:rsidRPr="003769AC" w:rsidRDefault="003769AC" w:rsidP="003769AC">
            <w:pPr>
              <w:rPr>
                <w:ins w:id="2407" w:author="Hana Navrátilová" w:date="2019-09-24T11:10:00Z"/>
                <w:b/>
              </w:rPr>
            </w:pPr>
            <w:ins w:id="2408" w:author="Hana Navrátilová" w:date="2019-09-24T11:10:00Z">
              <w:r w:rsidRPr="003769AC">
                <w:rPr>
                  <w:b/>
                </w:rPr>
                <w:t xml:space="preserve">Podpis </w:t>
              </w:r>
            </w:ins>
          </w:p>
        </w:tc>
        <w:tc>
          <w:tcPr>
            <w:tcW w:w="4536" w:type="dxa"/>
            <w:gridSpan w:val="5"/>
          </w:tcPr>
          <w:p w:rsidR="003769AC" w:rsidRPr="003769AC" w:rsidRDefault="003769AC" w:rsidP="003769AC">
            <w:pPr>
              <w:rPr>
                <w:ins w:id="2409" w:author="Hana Navrátilová" w:date="2019-09-24T11:10:00Z"/>
              </w:rPr>
            </w:pPr>
            <w:ins w:id="2410" w:author="Hana Navrátilová" w:date="2019-09-24T11:10:00Z">
              <w:r w:rsidRPr="003769AC">
                <w:t>Ivo Jirásek, v. r.</w:t>
              </w:r>
            </w:ins>
          </w:p>
        </w:tc>
        <w:tc>
          <w:tcPr>
            <w:tcW w:w="786" w:type="dxa"/>
            <w:shd w:val="clear" w:color="auto" w:fill="F7CAAC"/>
          </w:tcPr>
          <w:p w:rsidR="003769AC" w:rsidRPr="003769AC" w:rsidRDefault="003769AC" w:rsidP="003769AC">
            <w:pPr>
              <w:rPr>
                <w:ins w:id="2411" w:author="Hana Navrátilová" w:date="2019-09-24T11:10:00Z"/>
              </w:rPr>
            </w:pPr>
            <w:ins w:id="2412" w:author="Hana Navrátilová" w:date="2019-09-24T11:10:00Z">
              <w:r w:rsidRPr="003769AC">
                <w:rPr>
                  <w:b/>
                </w:rPr>
                <w:t>datum</w:t>
              </w:r>
            </w:ins>
          </w:p>
        </w:tc>
        <w:tc>
          <w:tcPr>
            <w:tcW w:w="2019" w:type="dxa"/>
            <w:gridSpan w:val="5"/>
          </w:tcPr>
          <w:p w:rsidR="003769AC" w:rsidRPr="003769AC" w:rsidRDefault="003769AC" w:rsidP="003769AC">
            <w:pPr>
              <w:rPr>
                <w:ins w:id="2413" w:author="Hana Navrátilová" w:date="2019-09-24T11:10:00Z"/>
              </w:rPr>
            </w:pPr>
            <w:ins w:id="2414" w:author="Hana Navrátilová" w:date="2019-09-24T11:10:00Z">
              <w:r w:rsidRPr="003769AC">
                <w:t>25. 09. 2019</w:t>
              </w:r>
            </w:ins>
          </w:p>
        </w:tc>
      </w:tr>
    </w:tbl>
    <w:p w:rsidR="0047284D" w:rsidRDefault="0047284D">
      <w:r>
        <w:br w:type="page"/>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24"/>
        <w:gridCol w:w="831"/>
        <w:gridCol w:w="1557"/>
        <w:gridCol w:w="572"/>
        <w:gridCol w:w="708"/>
        <w:gridCol w:w="992"/>
        <w:gridCol w:w="353"/>
        <w:gridCol w:w="642"/>
        <w:gridCol w:w="781"/>
        <w:gridCol w:w="713"/>
      </w:tblGrid>
      <w:tr w:rsidR="006B6016" w:rsidRPr="00944A9E" w:rsidTr="003769AC">
        <w:trPr>
          <w:jc w:val="center"/>
          <w:ins w:id="2415" w:author="Hana Navrátilová" w:date="2019-09-24T11:10:00Z"/>
        </w:trPr>
        <w:tc>
          <w:tcPr>
            <w:tcW w:w="9973" w:type="dxa"/>
            <w:gridSpan w:val="10"/>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A03509" w:rsidRPr="00944A9E" w:rsidTr="003769AC">
        <w:trPr>
          <w:jc w:val="center"/>
          <w:ins w:id="2416" w:author="Hana Navrátilová" w:date="2019-09-24T11:10:00Z"/>
        </w:trPr>
        <w:tc>
          <w:tcPr>
            <w:tcW w:w="2824" w:type="dxa"/>
            <w:tcBorders>
              <w:top w:val="double" w:sz="4" w:space="0" w:color="auto"/>
            </w:tcBorders>
            <w:shd w:val="clear" w:color="auto" w:fill="F7CAAC"/>
          </w:tcPr>
          <w:p w:rsidR="00A03509" w:rsidRPr="00944A9E" w:rsidRDefault="00A03509" w:rsidP="00E7344C">
            <w:pPr>
              <w:jc w:val="both"/>
              <w:rPr>
                <w:ins w:id="2417" w:author="Hana Navrátilová" w:date="2019-09-24T11:10:00Z"/>
                <w:b/>
              </w:rPr>
            </w:pPr>
            <w:ins w:id="2418" w:author="Hana Navrátilová" w:date="2019-09-24T11:10:00Z">
              <w:r w:rsidRPr="00944A9E">
                <w:rPr>
                  <w:b/>
                </w:rPr>
                <w:t>Vysoká škola</w:t>
              </w:r>
            </w:ins>
          </w:p>
        </w:tc>
        <w:tc>
          <w:tcPr>
            <w:tcW w:w="7149" w:type="dxa"/>
            <w:gridSpan w:val="9"/>
          </w:tcPr>
          <w:p w:rsidR="00A03509" w:rsidRPr="00944A9E" w:rsidRDefault="00A03509" w:rsidP="00E7344C">
            <w:pPr>
              <w:jc w:val="both"/>
              <w:rPr>
                <w:ins w:id="2419" w:author="Hana Navrátilová" w:date="2019-09-24T11:10:00Z"/>
              </w:rPr>
            </w:pPr>
            <w:ins w:id="2420" w:author="Hana Navrátilová" w:date="2019-09-24T11:10:00Z">
              <w:r w:rsidRPr="00944A9E">
                <w:t>UTB ve Zlíně</w:t>
              </w:r>
            </w:ins>
          </w:p>
        </w:tc>
      </w:tr>
      <w:tr w:rsidR="00A03509" w:rsidRPr="00944A9E" w:rsidTr="003769AC">
        <w:trPr>
          <w:jc w:val="center"/>
          <w:ins w:id="2421" w:author="Hana Navrátilová" w:date="2019-09-24T11:10:00Z"/>
        </w:trPr>
        <w:tc>
          <w:tcPr>
            <w:tcW w:w="2824" w:type="dxa"/>
            <w:shd w:val="clear" w:color="auto" w:fill="F7CAAC"/>
          </w:tcPr>
          <w:p w:rsidR="00A03509" w:rsidRPr="00944A9E" w:rsidRDefault="00A03509" w:rsidP="00E7344C">
            <w:pPr>
              <w:jc w:val="both"/>
              <w:rPr>
                <w:ins w:id="2422" w:author="Hana Navrátilová" w:date="2019-09-24T11:10:00Z"/>
                <w:b/>
              </w:rPr>
            </w:pPr>
            <w:ins w:id="2423" w:author="Hana Navrátilová" w:date="2019-09-24T11:10:00Z">
              <w:r w:rsidRPr="00944A9E">
                <w:rPr>
                  <w:b/>
                </w:rPr>
                <w:t>Součást vysoké školy</w:t>
              </w:r>
            </w:ins>
          </w:p>
        </w:tc>
        <w:tc>
          <w:tcPr>
            <w:tcW w:w="7149" w:type="dxa"/>
            <w:gridSpan w:val="9"/>
          </w:tcPr>
          <w:p w:rsidR="00A03509" w:rsidRPr="00944A9E" w:rsidRDefault="00A03509" w:rsidP="00E7344C">
            <w:pPr>
              <w:jc w:val="both"/>
              <w:rPr>
                <w:ins w:id="2424" w:author="Hana Navrátilová" w:date="2019-09-24T11:10:00Z"/>
              </w:rPr>
            </w:pPr>
            <w:ins w:id="2425" w:author="Hana Navrátilová" w:date="2019-09-24T11:10:00Z">
              <w:r w:rsidRPr="00944A9E">
                <w:t>Fakulta humanitních studií</w:t>
              </w:r>
            </w:ins>
          </w:p>
        </w:tc>
      </w:tr>
      <w:tr w:rsidR="00A03509" w:rsidRPr="00944A9E" w:rsidTr="003769AC">
        <w:trPr>
          <w:jc w:val="center"/>
        </w:trPr>
        <w:tc>
          <w:tcPr>
            <w:tcW w:w="2824" w:type="dxa"/>
            <w:shd w:val="clear" w:color="auto" w:fill="F7CAAC"/>
          </w:tcPr>
          <w:p w:rsidR="00A03509" w:rsidRPr="00944A9E" w:rsidRDefault="00A03509" w:rsidP="00E7344C">
            <w:pPr>
              <w:jc w:val="both"/>
              <w:rPr>
                <w:b/>
              </w:rPr>
            </w:pPr>
            <w:r w:rsidRPr="00944A9E">
              <w:rPr>
                <w:b/>
              </w:rPr>
              <w:t>Název studijního programu</w:t>
            </w:r>
          </w:p>
        </w:tc>
        <w:tc>
          <w:tcPr>
            <w:tcW w:w="7149" w:type="dxa"/>
            <w:gridSpan w:val="9"/>
          </w:tcPr>
          <w:p w:rsidR="00A03509" w:rsidRPr="00944A9E" w:rsidRDefault="00564B1A" w:rsidP="00E7344C">
            <w:pPr>
              <w:jc w:val="both"/>
            </w:pPr>
            <w:r>
              <w:t>Učitelství pro 1. stupeň</w:t>
            </w:r>
            <w:r w:rsidR="00A03509" w:rsidRPr="00944A9E">
              <w:t xml:space="preserve"> základní školy</w:t>
            </w:r>
          </w:p>
        </w:tc>
      </w:tr>
      <w:tr w:rsidR="00A03509" w:rsidRPr="00944A9E" w:rsidTr="003769AC">
        <w:trPr>
          <w:jc w:val="center"/>
        </w:trPr>
        <w:tc>
          <w:tcPr>
            <w:tcW w:w="2824" w:type="dxa"/>
            <w:shd w:val="clear" w:color="auto" w:fill="F7CAAC"/>
          </w:tcPr>
          <w:p w:rsidR="00A03509" w:rsidRPr="00944A9E" w:rsidRDefault="00A03509" w:rsidP="00E7344C">
            <w:pPr>
              <w:jc w:val="both"/>
              <w:rPr>
                <w:b/>
              </w:rPr>
            </w:pPr>
            <w:r w:rsidRPr="00944A9E">
              <w:rPr>
                <w:b/>
              </w:rPr>
              <w:t>Jméno a příjmení</w:t>
            </w:r>
          </w:p>
        </w:tc>
        <w:tc>
          <w:tcPr>
            <w:tcW w:w="3668" w:type="dxa"/>
            <w:gridSpan w:val="4"/>
          </w:tcPr>
          <w:p w:rsidR="00A03509" w:rsidRPr="00944A9E" w:rsidRDefault="00A03509" w:rsidP="00E7344C">
            <w:pPr>
              <w:jc w:val="both"/>
            </w:pPr>
            <w:r w:rsidRPr="00944A9E">
              <w:t>Hana Lukášová</w:t>
            </w:r>
          </w:p>
        </w:tc>
        <w:tc>
          <w:tcPr>
            <w:tcW w:w="992" w:type="dxa"/>
            <w:shd w:val="clear" w:color="auto" w:fill="F7CAAC"/>
          </w:tcPr>
          <w:p w:rsidR="00A03509" w:rsidRPr="00944A9E" w:rsidRDefault="00A03509" w:rsidP="00E7344C">
            <w:pPr>
              <w:jc w:val="both"/>
              <w:rPr>
                <w:b/>
              </w:rPr>
            </w:pPr>
            <w:r w:rsidRPr="00944A9E">
              <w:rPr>
                <w:b/>
              </w:rPr>
              <w:t>Tituly</w:t>
            </w:r>
          </w:p>
        </w:tc>
        <w:tc>
          <w:tcPr>
            <w:tcW w:w="2489" w:type="dxa"/>
            <w:gridSpan w:val="4"/>
          </w:tcPr>
          <w:p w:rsidR="00A03509" w:rsidRPr="00944A9E" w:rsidRDefault="00A03509" w:rsidP="00E7344C">
            <w:pPr>
              <w:jc w:val="both"/>
            </w:pPr>
            <w:r w:rsidRPr="00944A9E">
              <w:t>prof. PhDr., CSc.</w:t>
            </w:r>
          </w:p>
        </w:tc>
      </w:tr>
      <w:tr w:rsidR="00A03509" w:rsidRPr="00944A9E" w:rsidTr="003769AC">
        <w:trPr>
          <w:jc w:val="center"/>
        </w:trPr>
        <w:tc>
          <w:tcPr>
            <w:tcW w:w="2824" w:type="dxa"/>
            <w:shd w:val="clear" w:color="auto" w:fill="F7CAAC"/>
          </w:tcPr>
          <w:p w:rsidR="00A03509" w:rsidRPr="00944A9E" w:rsidRDefault="00A03509" w:rsidP="00E7344C">
            <w:pPr>
              <w:jc w:val="both"/>
              <w:rPr>
                <w:b/>
              </w:rPr>
            </w:pPr>
            <w:r w:rsidRPr="00944A9E">
              <w:rPr>
                <w:b/>
              </w:rPr>
              <w:t>Rok narození</w:t>
            </w:r>
          </w:p>
        </w:tc>
        <w:tc>
          <w:tcPr>
            <w:tcW w:w="831" w:type="dxa"/>
          </w:tcPr>
          <w:p w:rsidR="00A03509" w:rsidRPr="00944A9E" w:rsidRDefault="00A03509" w:rsidP="00E7344C">
            <w:pPr>
              <w:jc w:val="both"/>
            </w:pPr>
            <w:r w:rsidRPr="00944A9E">
              <w:t>1952</w:t>
            </w:r>
          </w:p>
        </w:tc>
        <w:tc>
          <w:tcPr>
            <w:tcW w:w="1557" w:type="dxa"/>
            <w:shd w:val="clear" w:color="auto" w:fill="F7CAAC"/>
          </w:tcPr>
          <w:p w:rsidR="00A03509" w:rsidRPr="00944A9E" w:rsidRDefault="00A03509" w:rsidP="00E7344C">
            <w:pPr>
              <w:jc w:val="both"/>
              <w:rPr>
                <w:b/>
              </w:rPr>
            </w:pPr>
            <w:r w:rsidRPr="00944A9E">
              <w:rPr>
                <w:b/>
              </w:rPr>
              <w:t>typ vztahu k VŠ</w:t>
            </w:r>
          </w:p>
        </w:tc>
        <w:tc>
          <w:tcPr>
            <w:tcW w:w="572" w:type="dxa"/>
          </w:tcPr>
          <w:p w:rsidR="00A03509" w:rsidRPr="00944A9E" w:rsidRDefault="00A03509" w:rsidP="00E7344C">
            <w:pPr>
              <w:jc w:val="both"/>
            </w:pPr>
            <w:r w:rsidRPr="00944A9E">
              <w:t>pp</w:t>
            </w:r>
          </w:p>
        </w:tc>
        <w:tc>
          <w:tcPr>
            <w:tcW w:w="708" w:type="dxa"/>
            <w:shd w:val="clear" w:color="auto" w:fill="F7CAAC"/>
          </w:tcPr>
          <w:p w:rsidR="00A03509" w:rsidRPr="00944A9E" w:rsidRDefault="00A03509" w:rsidP="00E7344C">
            <w:pPr>
              <w:jc w:val="both"/>
              <w:rPr>
                <w:b/>
              </w:rPr>
            </w:pPr>
            <w:r w:rsidRPr="00944A9E">
              <w:rPr>
                <w:b/>
              </w:rPr>
              <w:t>rozsah</w:t>
            </w:r>
          </w:p>
        </w:tc>
        <w:tc>
          <w:tcPr>
            <w:tcW w:w="992" w:type="dxa"/>
          </w:tcPr>
          <w:p w:rsidR="00A03509" w:rsidRPr="00944A9E" w:rsidRDefault="00A03509" w:rsidP="00E7344C">
            <w:r w:rsidRPr="00944A9E">
              <w:t>40h/týdně</w:t>
            </w:r>
          </w:p>
        </w:tc>
        <w:tc>
          <w:tcPr>
            <w:tcW w:w="995" w:type="dxa"/>
            <w:gridSpan w:val="2"/>
            <w:shd w:val="clear" w:color="auto" w:fill="F7CAAC"/>
          </w:tcPr>
          <w:p w:rsidR="00A03509" w:rsidRPr="00944A9E" w:rsidRDefault="00A03509" w:rsidP="00E7344C">
            <w:pPr>
              <w:jc w:val="both"/>
              <w:rPr>
                <w:b/>
              </w:rPr>
            </w:pPr>
            <w:r w:rsidRPr="00944A9E">
              <w:rPr>
                <w:b/>
              </w:rPr>
              <w:t>do kdy</w:t>
            </w:r>
          </w:p>
        </w:tc>
        <w:tc>
          <w:tcPr>
            <w:tcW w:w="1494" w:type="dxa"/>
            <w:gridSpan w:val="2"/>
          </w:tcPr>
          <w:p w:rsidR="006B3504" w:rsidRDefault="00A03509" w:rsidP="00E7344C">
            <w:r w:rsidRPr="00944A9E">
              <w:t>12/2019</w:t>
            </w:r>
          </w:p>
          <w:p w:rsidR="00A03509" w:rsidRPr="00944A9E" w:rsidRDefault="00686322" w:rsidP="00E7344C">
            <w:r w:rsidRPr="00686322">
              <w:rPr>
                <w:sz w:val="16"/>
                <w:szCs w:val="16"/>
              </w:rPr>
              <w:t>př</w:t>
            </w:r>
            <w:r>
              <w:rPr>
                <w:sz w:val="16"/>
                <w:szCs w:val="16"/>
              </w:rPr>
              <w:t xml:space="preserve">edpokládá </w:t>
            </w:r>
            <w:r w:rsidRPr="00686322">
              <w:rPr>
                <w:sz w:val="16"/>
                <w:szCs w:val="16"/>
              </w:rPr>
              <w:t>se pokračování spolupráce</w:t>
            </w:r>
          </w:p>
        </w:tc>
      </w:tr>
      <w:tr w:rsidR="00A03509" w:rsidRPr="00944A9E" w:rsidTr="003769AC">
        <w:trPr>
          <w:jc w:val="center"/>
        </w:trPr>
        <w:tc>
          <w:tcPr>
            <w:tcW w:w="5212" w:type="dxa"/>
            <w:gridSpan w:val="3"/>
            <w:shd w:val="clear" w:color="auto" w:fill="F7CAAC"/>
          </w:tcPr>
          <w:p w:rsidR="00A03509" w:rsidRPr="00944A9E" w:rsidRDefault="00A03509" w:rsidP="00E7344C">
            <w:pPr>
              <w:jc w:val="both"/>
              <w:rPr>
                <w:b/>
              </w:rPr>
            </w:pPr>
            <w:r w:rsidRPr="00944A9E">
              <w:rPr>
                <w:b/>
              </w:rPr>
              <w:t>Typ vztahu na součásti VŠ, která uskutečňuje st. program</w:t>
            </w:r>
          </w:p>
        </w:tc>
        <w:tc>
          <w:tcPr>
            <w:tcW w:w="572" w:type="dxa"/>
          </w:tcPr>
          <w:p w:rsidR="00A03509" w:rsidRPr="00944A9E" w:rsidRDefault="00A03509" w:rsidP="00E7344C">
            <w:pPr>
              <w:jc w:val="both"/>
            </w:pPr>
            <w:r w:rsidRPr="00944A9E">
              <w:t>pp</w:t>
            </w:r>
          </w:p>
        </w:tc>
        <w:tc>
          <w:tcPr>
            <w:tcW w:w="708" w:type="dxa"/>
            <w:shd w:val="clear" w:color="auto" w:fill="F7CAAC"/>
          </w:tcPr>
          <w:p w:rsidR="00A03509" w:rsidRPr="00944A9E" w:rsidRDefault="00A03509" w:rsidP="00E7344C">
            <w:pPr>
              <w:jc w:val="both"/>
              <w:rPr>
                <w:b/>
              </w:rPr>
            </w:pPr>
            <w:r w:rsidRPr="00944A9E">
              <w:rPr>
                <w:b/>
              </w:rPr>
              <w:t>rozsah</w:t>
            </w:r>
          </w:p>
        </w:tc>
        <w:tc>
          <w:tcPr>
            <w:tcW w:w="992" w:type="dxa"/>
          </w:tcPr>
          <w:p w:rsidR="00A03509" w:rsidRPr="00944A9E" w:rsidRDefault="00A03509" w:rsidP="00E7344C">
            <w:pPr>
              <w:jc w:val="both"/>
            </w:pPr>
            <w:r w:rsidRPr="00944A9E">
              <w:t>40h/týdně</w:t>
            </w:r>
          </w:p>
        </w:tc>
        <w:tc>
          <w:tcPr>
            <w:tcW w:w="995" w:type="dxa"/>
            <w:gridSpan w:val="2"/>
            <w:shd w:val="clear" w:color="auto" w:fill="F7CAAC"/>
          </w:tcPr>
          <w:p w:rsidR="00A03509" w:rsidRPr="00944A9E" w:rsidRDefault="00A03509" w:rsidP="00E7344C">
            <w:pPr>
              <w:jc w:val="both"/>
              <w:rPr>
                <w:b/>
              </w:rPr>
            </w:pPr>
            <w:r w:rsidRPr="00944A9E">
              <w:rPr>
                <w:b/>
              </w:rPr>
              <w:t>do kdy</w:t>
            </w:r>
          </w:p>
        </w:tc>
        <w:tc>
          <w:tcPr>
            <w:tcW w:w="1494" w:type="dxa"/>
            <w:gridSpan w:val="2"/>
          </w:tcPr>
          <w:p w:rsidR="00A03509" w:rsidRPr="00944A9E" w:rsidRDefault="00A03509" w:rsidP="00E7344C">
            <w:pPr>
              <w:jc w:val="both"/>
            </w:pPr>
            <w:r w:rsidRPr="00944A9E">
              <w:t>12/2019</w:t>
            </w:r>
          </w:p>
        </w:tc>
      </w:tr>
      <w:tr w:rsidR="00A03509" w:rsidRPr="00944A9E" w:rsidTr="003769AC">
        <w:trPr>
          <w:jc w:val="center"/>
        </w:trPr>
        <w:tc>
          <w:tcPr>
            <w:tcW w:w="5784" w:type="dxa"/>
            <w:gridSpan w:val="4"/>
            <w:shd w:val="clear" w:color="auto" w:fill="F7CAAC"/>
          </w:tcPr>
          <w:p w:rsidR="00A03509" w:rsidRPr="00944A9E" w:rsidRDefault="00A03509" w:rsidP="00E7344C">
            <w:pPr>
              <w:jc w:val="both"/>
            </w:pPr>
            <w:r w:rsidRPr="00944A9E">
              <w:rPr>
                <w:b/>
              </w:rPr>
              <w:t>Další současná působení jako akademický pracovník na jiných VŠ</w:t>
            </w:r>
          </w:p>
        </w:tc>
        <w:tc>
          <w:tcPr>
            <w:tcW w:w="1700" w:type="dxa"/>
            <w:gridSpan w:val="2"/>
            <w:shd w:val="clear" w:color="auto" w:fill="F7CAAC"/>
          </w:tcPr>
          <w:p w:rsidR="00A03509" w:rsidRPr="00944A9E" w:rsidRDefault="00A03509" w:rsidP="00E7344C">
            <w:pPr>
              <w:jc w:val="both"/>
              <w:rPr>
                <w:b/>
              </w:rPr>
            </w:pPr>
            <w:r w:rsidRPr="00944A9E">
              <w:rPr>
                <w:b/>
              </w:rPr>
              <w:t>typ prac. vztahu</w:t>
            </w:r>
          </w:p>
        </w:tc>
        <w:tc>
          <w:tcPr>
            <w:tcW w:w="2489" w:type="dxa"/>
            <w:gridSpan w:val="4"/>
            <w:shd w:val="clear" w:color="auto" w:fill="F7CAAC"/>
          </w:tcPr>
          <w:p w:rsidR="00A03509" w:rsidRPr="00944A9E" w:rsidRDefault="00A03509" w:rsidP="00E7344C">
            <w:pPr>
              <w:jc w:val="both"/>
              <w:rPr>
                <w:b/>
              </w:rPr>
            </w:pPr>
            <w:r w:rsidRPr="00944A9E">
              <w:rPr>
                <w:b/>
              </w:rPr>
              <w:t>rozsah</w:t>
            </w:r>
          </w:p>
        </w:tc>
      </w:tr>
      <w:tr w:rsidR="00A03509" w:rsidRPr="00944A9E" w:rsidTr="003769AC">
        <w:trPr>
          <w:jc w:val="center"/>
        </w:trPr>
        <w:tc>
          <w:tcPr>
            <w:tcW w:w="5784" w:type="dxa"/>
            <w:gridSpan w:val="4"/>
          </w:tcPr>
          <w:p w:rsidR="00A03509" w:rsidRPr="00944A9E" w:rsidRDefault="00A03509" w:rsidP="00E7344C">
            <w:pPr>
              <w:jc w:val="both"/>
            </w:pPr>
            <w:r w:rsidRPr="00944A9E">
              <w:t>Nemá</w:t>
            </w:r>
          </w:p>
        </w:tc>
        <w:tc>
          <w:tcPr>
            <w:tcW w:w="1700" w:type="dxa"/>
            <w:gridSpan w:val="2"/>
          </w:tcPr>
          <w:p w:rsidR="00A03509" w:rsidRPr="00944A9E" w:rsidRDefault="00A03509" w:rsidP="00E7344C">
            <w:pPr>
              <w:jc w:val="both"/>
            </w:pPr>
          </w:p>
        </w:tc>
        <w:tc>
          <w:tcPr>
            <w:tcW w:w="2489" w:type="dxa"/>
            <w:gridSpan w:val="4"/>
          </w:tcPr>
          <w:p w:rsidR="00A03509" w:rsidRPr="00944A9E" w:rsidRDefault="00A03509" w:rsidP="00E7344C">
            <w:pPr>
              <w:jc w:val="both"/>
            </w:pPr>
          </w:p>
        </w:tc>
      </w:tr>
      <w:tr w:rsidR="00A03509" w:rsidRPr="00944A9E" w:rsidTr="003769AC">
        <w:trPr>
          <w:jc w:val="center"/>
        </w:trPr>
        <w:tc>
          <w:tcPr>
            <w:tcW w:w="9973" w:type="dxa"/>
            <w:gridSpan w:val="10"/>
            <w:shd w:val="clear" w:color="auto" w:fill="F7CAAC"/>
          </w:tcPr>
          <w:p w:rsidR="00A03509" w:rsidRPr="00944A9E" w:rsidRDefault="00A03509" w:rsidP="00E7344C">
            <w:pPr>
              <w:jc w:val="both"/>
            </w:pPr>
            <w:r w:rsidRPr="00944A9E">
              <w:rPr>
                <w:b/>
              </w:rPr>
              <w:t>Předměty příslušného studijního programu a způsob zapojení do jejich výuky, příp. další zapojení do uskutečňování studijního programu</w:t>
            </w:r>
          </w:p>
        </w:tc>
      </w:tr>
      <w:tr w:rsidR="00A03509" w:rsidRPr="00944A9E" w:rsidTr="003769AC">
        <w:trPr>
          <w:trHeight w:val="470"/>
          <w:jc w:val="center"/>
        </w:trPr>
        <w:tc>
          <w:tcPr>
            <w:tcW w:w="9973" w:type="dxa"/>
            <w:gridSpan w:val="10"/>
            <w:tcBorders>
              <w:top w:val="nil"/>
            </w:tcBorders>
          </w:tcPr>
          <w:p w:rsidR="00A03509" w:rsidRPr="00944A9E" w:rsidRDefault="00A03509" w:rsidP="00584036">
            <w:pPr>
              <w:rPr>
                <w:sz w:val="16"/>
                <w:szCs w:val="16"/>
              </w:rPr>
            </w:pPr>
            <w:r w:rsidRPr="00C672AC">
              <w:t>Primární pedagogika s praxí 3, Primární pedagogika</w:t>
            </w:r>
            <w:r w:rsidR="0057304C" w:rsidRPr="00C672AC">
              <w:t xml:space="preserve"> s praxí</w:t>
            </w:r>
            <w:r w:rsidRPr="00C672AC">
              <w:t xml:space="preserve"> 6, Primární pedagogika </w:t>
            </w:r>
            <w:r w:rsidR="0057304C" w:rsidRPr="00C672AC">
              <w:t xml:space="preserve">s praxí </w:t>
            </w:r>
            <w:r w:rsidRPr="00C672AC">
              <w:t xml:space="preserve">8, </w:t>
            </w:r>
            <w:r w:rsidR="00C672AC">
              <w:t xml:space="preserve">Integrované tematické vyučování, </w:t>
            </w:r>
            <w:del w:id="2426" w:author="Hana Navrátilová" w:date="2019-09-24T11:10:00Z">
              <w:r w:rsidRPr="00C672AC">
                <w:delText xml:space="preserve">Primární pedagogika </w:delText>
              </w:r>
              <w:r w:rsidR="0057304C" w:rsidRPr="00C672AC">
                <w:delText xml:space="preserve">s praxí </w:delText>
              </w:r>
              <w:r w:rsidRPr="00C672AC">
                <w:delText>9,</w:delText>
              </w:r>
              <w:r w:rsidR="00367084">
                <w:delText xml:space="preserve"> </w:delText>
              </w:r>
              <w:r w:rsidRPr="00C672AC">
                <w:delText>Analýza a reflexe profesní praxe</w:delText>
              </w:r>
              <w:r w:rsidR="00C35E1D" w:rsidRPr="00C672AC">
                <w:delText xml:space="preserve"> - </w:delText>
              </w:r>
              <w:r w:rsidRPr="00C672AC">
                <w:delText>reprezentační portfolio ke SZZ</w:delText>
              </w:r>
              <w:r w:rsidR="00C35E1D" w:rsidRPr="00C672AC">
                <w:delText xml:space="preserve">, </w:delText>
              </w:r>
            </w:del>
            <w:r w:rsidR="00C35E1D" w:rsidRPr="00C672AC">
              <w:t>Prezentační dovednosti učitele a tvorba profesního portfolia</w:t>
            </w:r>
            <w:r w:rsidR="006A14D7" w:rsidRPr="00C672AC">
              <w:t xml:space="preserve">, </w:t>
            </w:r>
            <w:del w:id="2427" w:author="Hana Navrátilová" w:date="2019-09-24T11:10:00Z">
              <w:r w:rsidR="006A14D7" w:rsidRPr="00C672AC">
                <w:delText>Vybrané problémy pedagogické diagnostiky žáka a třídy</w:delText>
              </w:r>
            </w:del>
            <w:ins w:id="2428" w:author="Hana Navrátilová" w:date="2019-09-24T11:10:00Z">
              <w:r w:rsidR="00584036">
                <w:t>Primární pedagogika s praxí 9, Analýza a reflexe profesní praxe</w:t>
              </w:r>
            </w:ins>
          </w:p>
        </w:tc>
      </w:tr>
      <w:tr w:rsidR="00A03509" w:rsidRPr="00944A9E" w:rsidTr="003769AC">
        <w:trPr>
          <w:jc w:val="center"/>
        </w:trPr>
        <w:tc>
          <w:tcPr>
            <w:tcW w:w="9973" w:type="dxa"/>
            <w:gridSpan w:val="10"/>
            <w:tcBorders>
              <w:bottom w:val="single" w:sz="4" w:space="0" w:color="auto"/>
            </w:tcBorders>
            <w:shd w:val="clear" w:color="auto" w:fill="F7CAAC"/>
          </w:tcPr>
          <w:p w:rsidR="00A03509" w:rsidRPr="00944A9E" w:rsidRDefault="00A03509" w:rsidP="00E7344C">
            <w:pPr>
              <w:jc w:val="both"/>
            </w:pPr>
            <w:r w:rsidRPr="00944A9E">
              <w:rPr>
                <w:b/>
              </w:rPr>
              <w:t xml:space="preserve">Údaje o vzdělání na VŠ </w:t>
            </w:r>
          </w:p>
        </w:tc>
      </w:tr>
      <w:tr w:rsidR="00A03509" w:rsidRPr="00944A9E" w:rsidTr="003769AC">
        <w:trPr>
          <w:trHeight w:val="734"/>
          <w:jc w:val="center"/>
        </w:trPr>
        <w:tc>
          <w:tcPr>
            <w:tcW w:w="9973" w:type="dxa"/>
            <w:gridSpan w:val="10"/>
            <w:tcBorders>
              <w:bottom w:val="nil"/>
            </w:tcBorders>
            <w:shd w:val="clear" w:color="auto" w:fill="auto"/>
          </w:tcPr>
          <w:p w:rsidR="00A03509" w:rsidRPr="00944A9E" w:rsidRDefault="00A03509" w:rsidP="00E7344C">
            <w:r w:rsidRPr="00944A9E">
              <w:t xml:space="preserve">Mgr., magisterský obor </w:t>
            </w:r>
            <w:r w:rsidR="00694234">
              <w:t>U</w:t>
            </w:r>
            <w:r w:rsidRPr="00944A9E">
              <w:t>čitelství přírodovědných oborů: chemie</w:t>
            </w:r>
            <w:r w:rsidR="003F5843" w:rsidRPr="00944A9E">
              <w:t xml:space="preserve"> – </w:t>
            </w:r>
            <w:r w:rsidRPr="00944A9E">
              <w:t>přírodopis, 1975,  PF OU v Ostravě</w:t>
            </w:r>
          </w:p>
          <w:p w:rsidR="00A03509" w:rsidRPr="00944A9E" w:rsidRDefault="00A03509" w:rsidP="00E7344C">
            <w:r w:rsidRPr="00944A9E">
              <w:t>PhDr., rigorózní řízení v oboru Pedagogika, 1980, PF UK v Praze</w:t>
            </w:r>
          </w:p>
          <w:p w:rsidR="00A03509" w:rsidRPr="00944A9E" w:rsidRDefault="00A03509" w:rsidP="00E7344C">
            <w:r w:rsidRPr="00944A9E">
              <w:t>CSc., v oboru Pedago</w:t>
            </w:r>
            <w:r w:rsidR="00236EE5" w:rsidRPr="00944A9E">
              <w:t>gika, 1988,  PdF UP v Olomouci</w:t>
            </w:r>
          </w:p>
        </w:tc>
      </w:tr>
      <w:tr w:rsidR="00A03509" w:rsidRPr="00944A9E" w:rsidTr="003769AC">
        <w:trPr>
          <w:trHeight w:val="80"/>
          <w:jc w:val="center"/>
        </w:trPr>
        <w:tc>
          <w:tcPr>
            <w:tcW w:w="9973" w:type="dxa"/>
            <w:gridSpan w:val="10"/>
            <w:tcBorders>
              <w:top w:val="nil"/>
            </w:tcBorders>
            <w:shd w:val="clear" w:color="auto" w:fill="F7CAAC"/>
          </w:tcPr>
          <w:p w:rsidR="00A03509" w:rsidRPr="00944A9E" w:rsidRDefault="00A03509" w:rsidP="00E7344C">
            <w:pPr>
              <w:jc w:val="both"/>
              <w:rPr>
                <w:b/>
              </w:rPr>
            </w:pPr>
            <w:r w:rsidRPr="00944A9E">
              <w:rPr>
                <w:b/>
              </w:rPr>
              <w:t>Údaje o odborném působení od absolvování VŠ</w:t>
            </w:r>
          </w:p>
        </w:tc>
      </w:tr>
      <w:tr w:rsidR="00A03509" w:rsidRPr="00944A9E" w:rsidTr="003769AC">
        <w:trPr>
          <w:trHeight w:val="1384"/>
          <w:jc w:val="center"/>
        </w:trPr>
        <w:tc>
          <w:tcPr>
            <w:tcW w:w="9973" w:type="dxa"/>
            <w:gridSpan w:val="10"/>
          </w:tcPr>
          <w:p w:rsidR="008A0943" w:rsidRPr="00944A9E" w:rsidRDefault="00A03509" w:rsidP="00E7344C">
            <w:r w:rsidRPr="00944A9E">
              <w:t>1975</w:t>
            </w:r>
            <w:r w:rsidR="00B369B9" w:rsidRPr="00944A9E">
              <w:t xml:space="preserve"> – </w:t>
            </w:r>
            <w:r w:rsidR="00C35E1D" w:rsidRPr="00944A9E">
              <w:t xml:space="preserve">1992 </w:t>
            </w:r>
            <w:r w:rsidRPr="00944A9E">
              <w:t xml:space="preserve">odborná asistentka Pedagogická fakulta v Ostravě,  </w:t>
            </w:r>
          </w:p>
          <w:p w:rsidR="00A03509" w:rsidRPr="00944A9E" w:rsidRDefault="00A03509" w:rsidP="00E7344C">
            <w:r w:rsidRPr="00944A9E">
              <w:t>1992</w:t>
            </w:r>
            <w:r w:rsidR="00B369B9" w:rsidRPr="00944A9E">
              <w:t xml:space="preserve"> – </w:t>
            </w:r>
            <w:r w:rsidR="00C35E1D" w:rsidRPr="00944A9E">
              <w:t>1993</w:t>
            </w:r>
            <w:r w:rsidRPr="00944A9E">
              <w:t xml:space="preserve"> odborná asistentka Pedagogická fakulta v Ostravě, PdF OU v Ostravě</w:t>
            </w:r>
          </w:p>
          <w:p w:rsidR="00A03509" w:rsidRPr="00944A9E" w:rsidRDefault="00A03509" w:rsidP="00E7344C">
            <w:r w:rsidRPr="00944A9E">
              <w:t>1993</w:t>
            </w:r>
            <w:r w:rsidR="00B369B9" w:rsidRPr="00944A9E">
              <w:t xml:space="preserve"> – </w:t>
            </w:r>
            <w:r w:rsidR="00C35E1D" w:rsidRPr="00944A9E">
              <w:t xml:space="preserve">1998 </w:t>
            </w:r>
            <w:r w:rsidRPr="00944A9E">
              <w:t>docentka pedagogiky,</w:t>
            </w:r>
            <w:r w:rsidR="00367084">
              <w:t xml:space="preserve"> </w:t>
            </w:r>
            <w:r w:rsidRPr="00944A9E">
              <w:t xml:space="preserve">Ústav pro svobodné alternativní školství, PdF OU v Ostravě </w:t>
            </w:r>
          </w:p>
          <w:p w:rsidR="00A03509" w:rsidRPr="00944A9E" w:rsidRDefault="00A03509" w:rsidP="00E7344C">
            <w:r w:rsidRPr="00944A9E">
              <w:t>1998</w:t>
            </w:r>
            <w:r w:rsidR="00B369B9" w:rsidRPr="00944A9E">
              <w:t xml:space="preserve"> – </w:t>
            </w:r>
            <w:r w:rsidRPr="00944A9E">
              <w:t>2006 docentka, vedoucí katedry Pedagogika primárního a alternativního vzdělávání, PdF OU v Ostravě</w:t>
            </w:r>
          </w:p>
          <w:p w:rsidR="00A03509" w:rsidRPr="00944A9E" w:rsidRDefault="00A03509" w:rsidP="00E7344C">
            <w:r w:rsidRPr="00944A9E">
              <w:t>2006</w:t>
            </w:r>
            <w:r w:rsidR="00B369B9" w:rsidRPr="00944A9E">
              <w:t xml:space="preserve"> – </w:t>
            </w:r>
            <w:r w:rsidRPr="00944A9E">
              <w:t xml:space="preserve">2013 profesorka vedoucí katedry Pedagogika primárního a alternativního vzdělávání, PdF OU v Ostravě </w:t>
            </w:r>
          </w:p>
          <w:p w:rsidR="00A03509" w:rsidRPr="00944A9E" w:rsidRDefault="00A03509" w:rsidP="00E7344C">
            <w:pPr>
              <w:rPr>
                <w:sz w:val="24"/>
              </w:rPr>
            </w:pPr>
            <w:r w:rsidRPr="00944A9E">
              <w:t>2014</w:t>
            </w:r>
            <w:r w:rsidR="00B369B9" w:rsidRPr="00944A9E">
              <w:t xml:space="preserve"> – </w:t>
            </w:r>
            <w:r w:rsidRPr="00944A9E">
              <w:t>dosudprofesorka, Ústav školní pedagogiky, Fakulta humanitních studií, Univerzita Tomáše Bati ve Zlíně</w:t>
            </w:r>
          </w:p>
        </w:tc>
      </w:tr>
      <w:tr w:rsidR="00CC05E4" w:rsidRPr="00944A9E" w:rsidTr="003769AC">
        <w:trPr>
          <w:trHeight w:val="250"/>
          <w:jc w:val="center"/>
        </w:trPr>
        <w:tc>
          <w:tcPr>
            <w:tcW w:w="9973" w:type="dxa"/>
            <w:gridSpan w:val="10"/>
            <w:shd w:val="clear" w:color="auto" w:fill="F7CAAC"/>
          </w:tcPr>
          <w:p w:rsidR="00CC05E4" w:rsidRPr="00944A9E" w:rsidRDefault="00CC05E4" w:rsidP="00E7344C">
            <w:pPr>
              <w:jc w:val="both"/>
            </w:pPr>
            <w:r w:rsidRPr="00944A9E">
              <w:rPr>
                <w:b/>
              </w:rPr>
              <w:t>Zkušenosti s vedením kvalifikačních a rigorózních prací</w:t>
            </w:r>
          </w:p>
        </w:tc>
      </w:tr>
      <w:tr w:rsidR="00A03509" w:rsidRPr="00944A9E" w:rsidTr="003769AC">
        <w:trPr>
          <w:trHeight w:val="306"/>
          <w:jc w:val="center"/>
        </w:trPr>
        <w:tc>
          <w:tcPr>
            <w:tcW w:w="9973" w:type="dxa"/>
            <w:gridSpan w:val="10"/>
          </w:tcPr>
          <w:p w:rsidR="00A03509" w:rsidRPr="00944A9E" w:rsidRDefault="00A03509" w:rsidP="00E7344C">
            <w:pPr>
              <w:jc w:val="both"/>
            </w:pPr>
            <w:r w:rsidRPr="00944A9E">
              <w:t>Ukončených 5 bakalářských prací, 115 diplomových prací, 2 rigorózní práce</w:t>
            </w:r>
          </w:p>
        </w:tc>
      </w:tr>
      <w:tr w:rsidR="00A03509" w:rsidRPr="00944A9E" w:rsidTr="003769AC">
        <w:trPr>
          <w:jc w:val="center"/>
        </w:trPr>
        <w:tc>
          <w:tcPr>
            <w:tcW w:w="3655" w:type="dxa"/>
            <w:gridSpan w:val="2"/>
            <w:tcBorders>
              <w:top w:val="single" w:sz="12" w:space="0" w:color="auto"/>
            </w:tcBorders>
            <w:shd w:val="clear" w:color="auto" w:fill="F7CAAC"/>
          </w:tcPr>
          <w:p w:rsidR="00A03509" w:rsidRPr="00944A9E" w:rsidRDefault="00A03509" w:rsidP="00E7344C">
            <w:pPr>
              <w:jc w:val="both"/>
            </w:pPr>
            <w:r w:rsidRPr="00944A9E">
              <w:rPr>
                <w:b/>
              </w:rPr>
              <w:t xml:space="preserve">Obor habilitačního řízení </w:t>
            </w:r>
          </w:p>
        </w:tc>
        <w:tc>
          <w:tcPr>
            <w:tcW w:w="2129" w:type="dxa"/>
            <w:gridSpan w:val="2"/>
            <w:tcBorders>
              <w:top w:val="single" w:sz="12" w:space="0" w:color="auto"/>
            </w:tcBorders>
            <w:shd w:val="clear" w:color="auto" w:fill="F7CAAC"/>
          </w:tcPr>
          <w:p w:rsidR="00A03509" w:rsidRPr="00944A9E" w:rsidRDefault="00A03509" w:rsidP="00E7344C">
            <w:pPr>
              <w:jc w:val="both"/>
            </w:pPr>
            <w:r w:rsidRPr="00944A9E">
              <w:rPr>
                <w:b/>
              </w:rPr>
              <w:t>Rok udělení hodnosti</w:t>
            </w:r>
          </w:p>
        </w:tc>
        <w:tc>
          <w:tcPr>
            <w:tcW w:w="2053" w:type="dxa"/>
            <w:gridSpan w:val="3"/>
            <w:tcBorders>
              <w:top w:val="single" w:sz="12" w:space="0" w:color="auto"/>
              <w:right w:val="single" w:sz="12" w:space="0" w:color="auto"/>
            </w:tcBorders>
            <w:shd w:val="clear" w:color="auto" w:fill="F7CAAC"/>
          </w:tcPr>
          <w:p w:rsidR="00A03509" w:rsidRPr="00944A9E" w:rsidRDefault="00A03509" w:rsidP="00E7344C">
            <w:pPr>
              <w:jc w:val="both"/>
            </w:pPr>
            <w:r w:rsidRPr="00944A9E">
              <w:rPr>
                <w:b/>
              </w:rPr>
              <w:t>Řízení konáno na VŠ</w:t>
            </w:r>
          </w:p>
        </w:tc>
        <w:tc>
          <w:tcPr>
            <w:tcW w:w="2136" w:type="dxa"/>
            <w:gridSpan w:val="3"/>
            <w:tcBorders>
              <w:top w:val="single" w:sz="12" w:space="0" w:color="auto"/>
              <w:left w:val="single" w:sz="12" w:space="0" w:color="auto"/>
            </w:tcBorders>
            <w:shd w:val="clear" w:color="auto" w:fill="F7CAAC"/>
          </w:tcPr>
          <w:p w:rsidR="00A03509" w:rsidRPr="00944A9E" w:rsidRDefault="00A03509" w:rsidP="00E7344C">
            <w:pPr>
              <w:jc w:val="both"/>
              <w:rPr>
                <w:b/>
              </w:rPr>
            </w:pPr>
            <w:r w:rsidRPr="00944A9E">
              <w:rPr>
                <w:b/>
              </w:rPr>
              <w:t>Ohlasy publikací</w:t>
            </w:r>
          </w:p>
        </w:tc>
      </w:tr>
      <w:tr w:rsidR="00A03509" w:rsidRPr="00944A9E" w:rsidTr="003769AC">
        <w:trPr>
          <w:jc w:val="center"/>
        </w:trPr>
        <w:tc>
          <w:tcPr>
            <w:tcW w:w="3655" w:type="dxa"/>
            <w:gridSpan w:val="2"/>
          </w:tcPr>
          <w:p w:rsidR="00A03509" w:rsidRPr="00944A9E" w:rsidRDefault="00A03509" w:rsidP="00E7344C">
            <w:pPr>
              <w:jc w:val="both"/>
            </w:pPr>
            <w:r w:rsidRPr="00944A9E">
              <w:t>Pedagogika</w:t>
            </w:r>
          </w:p>
        </w:tc>
        <w:tc>
          <w:tcPr>
            <w:tcW w:w="2129" w:type="dxa"/>
            <w:gridSpan w:val="2"/>
          </w:tcPr>
          <w:p w:rsidR="00A03509" w:rsidRPr="00944A9E" w:rsidRDefault="00A03509" w:rsidP="00E7344C">
            <w:pPr>
              <w:jc w:val="both"/>
            </w:pPr>
            <w:r w:rsidRPr="00944A9E">
              <w:t>1993</w:t>
            </w:r>
          </w:p>
        </w:tc>
        <w:tc>
          <w:tcPr>
            <w:tcW w:w="2053" w:type="dxa"/>
            <w:gridSpan w:val="3"/>
            <w:tcBorders>
              <w:right w:val="single" w:sz="12" w:space="0" w:color="auto"/>
            </w:tcBorders>
          </w:tcPr>
          <w:p w:rsidR="00A03509" w:rsidRPr="00944A9E" w:rsidRDefault="00A03509" w:rsidP="00E7344C">
            <w:pPr>
              <w:jc w:val="both"/>
            </w:pPr>
            <w:r w:rsidRPr="00944A9E">
              <w:t>PdF OU Ostrava</w:t>
            </w:r>
          </w:p>
        </w:tc>
        <w:tc>
          <w:tcPr>
            <w:tcW w:w="642" w:type="dxa"/>
            <w:tcBorders>
              <w:left w:val="single" w:sz="12" w:space="0" w:color="auto"/>
            </w:tcBorders>
            <w:shd w:val="clear" w:color="auto" w:fill="F7CAAC"/>
          </w:tcPr>
          <w:p w:rsidR="00A03509" w:rsidRPr="00944A9E" w:rsidRDefault="00A03509" w:rsidP="00E7344C">
            <w:pPr>
              <w:jc w:val="both"/>
            </w:pPr>
            <w:r w:rsidRPr="00944A9E">
              <w:rPr>
                <w:b/>
              </w:rPr>
              <w:t>WOS</w:t>
            </w:r>
          </w:p>
        </w:tc>
        <w:tc>
          <w:tcPr>
            <w:tcW w:w="781" w:type="dxa"/>
            <w:shd w:val="clear" w:color="auto" w:fill="F7CAAC"/>
          </w:tcPr>
          <w:p w:rsidR="00A03509" w:rsidRPr="00944A9E" w:rsidRDefault="00A03509" w:rsidP="00E7344C">
            <w:pPr>
              <w:jc w:val="both"/>
              <w:rPr>
                <w:sz w:val="18"/>
              </w:rPr>
            </w:pPr>
            <w:r w:rsidRPr="00944A9E">
              <w:rPr>
                <w:b/>
                <w:sz w:val="18"/>
              </w:rPr>
              <w:t>Scopus</w:t>
            </w:r>
          </w:p>
        </w:tc>
        <w:tc>
          <w:tcPr>
            <w:tcW w:w="713" w:type="dxa"/>
            <w:shd w:val="clear" w:color="auto" w:fill="F7CAAC"/>
          </w:tcPr>
          <w:p w:rsidR="00A03509" w:rsidRPr="00944A9E" w:rsidRDefault="00A03509" w:rsidP="00E7344C">
            <w:pPr>
              <w:jc w:val="both"/>
            </w:pPr>
            <w:r w:rsidRPr="00944A9E">
              <w:rPr>
                <w:b/>
                <w:sz w:val="18"/>
              </w:rPr>
              <w:t>ostatní</w:t>
            </w:r>
          </w:p>
        </w:tc>
      </w:tr>
      <w:tr w:rsidR="00A03509" w:rsidRPr="00944A9E" w:rsidTr="003769AC">
        <w:trPr>
          <w:trHeight w:val="70"/>
          <w:jc w:val="center"/>
        </w:trPr>
        <w:tc>
          <w:tcPr>
            <w:tcW w:w="3655" w:type="dxa"/>
            <w:gridSpan w:val="2"/>
            <w:shd w:val="clear" w:color="auto" w:fill="F7CAAC"/>
          </w:tcPr>
          <w:p w:rsidR="00A03509" w:rsidRPr="00944A9E" w:rsidRDefault="00A03509" w:rsidP="00E7344C">
            <w:pPr>
              <w:jc w:val="both"/>
            </w:pPr>
            <w:r w:rsidRPr="00944A9E">
              <w:rPr>
                <w:b/>
              </w:rPr>
              <w:t>Obor jmenovacího řízení</w:t>
            </w:r>
          </w:p>
        </w:tc>
        <w:tc>
          <w:tcPr>
            <w:tcW w:w="2129" w:type="dxa"/>
            <w:gridSpan w:val="2"/>
            <w:shd w:val="clear" w:color="auto" w:fill="F7CAAC"/>
          </w:tcPr>
          <w:p w:rsidR="00A03509" w:rsidRPr="00944A9E" w:rsidRDefault="00A03509" w:rsidP="00E7344C">
            <w:pPr>
              <w:jc w:val="both"/>
            </w:pPr>
            <w:r w:rsidRPr="00944A9E">
              <w:rPr>
                <w:b/>
              </w:rPr>
              <w:t>Rok udělení hodnosti</w:t>
            </w:r>
          </w:p>
        </w:tc>
        <w:tc>
          <w:tcPr>
            <w:tcW w:w="2053" w:type="dxa"/>
            <w:gridSpan w:val="3"/>
            <w:tcBorders>
              <w:right w:val="single" w:sz="12" w:space="0" w:color="auto"/>
            </w:tcBorders>
            <w:shd w:val="clear" w:color="auto" w:fill="F7CAAC"/>
          </w:tcPr>
          <w:p w:rsidR="00A03509" w:rsidRPr="00944A9E" w:rsidRDefault="00A03509" w:rsidP="00E7344C">
            <w:pPr>
              <w:jc w:val="both"/>
            </w:pPr>
            <w:r w:rsidRPr="00944A9E">
              <w:rPr>
                <w:b/>
              </w:rPr>
              <w:t>Řízení konáno na VŠ</w:t>
            </w:r>
          </w:p>
        </w:tc>
        <w:tc>
          <w:tcPr>
            <w:tcW w:w="642" w:type="dxa"/>
            <w:vMerge w:val="restart"/>
            <w:tcBorders>
              <w:left w:val="single" w:sz="12" w:space="0" w:color="auto"/>
            </w:tcBorders>
          </w:tcPr>
          <w:p w:rsidR="00A03509" w:rsidRPr="00944A9E" w:rsidRDefault="00A03509" w:rsidP="00E7344C">
            <w:pPr>
              <w:jc w:val="both"/>
              <w:rPr>
                <w:b/>
              </w:rPr>
            </w:pPr>
            <w:r w:rsidRPr="00944A9E">
              <w:rPr>
                <w:b/>
              </w:rPr>
              <w:t>2</w:t>
            </w:r>
          </w:p>
        </w:tc>
        <w:tc>
          <w:tcPr>
            <w:tcW w:w="781" w:type="dxa"/>
            <w:vMerge w:val="restart"/>
          </w:tcPr>
          <w:p w:rsidR="00A03509" w:rsidRPr="00944A9E" w:rsidRDefault="00A03509" w:rsidP="00E7344C">
            <w:pPr>
              <w:jc w:val="both"/>
              <w:rPr>
                <w:b/>
              </w:rPr>
            </w:pPr>
            <w:r w:rsidRPr="00944A9E">
              <w:rPr>
                <w:b/>
              </w:rPr>
              <w:t>2</w:t>
            </w:r>
          </w:p>
        </w:tc>
        <w:tc>
          <w:tcPr>
            <w:tcW w:w="713" w:type="dxa"/>
            <w:vMerge w:val="restart"/>
          </w:tcPr>
          <w:p w:rsidR="00A03509" w:rsidRPr="00944A9E" w:rsidRDefault="00A03509" w:rsidP="00E7344C">
            <w:pPr>
              <w:jc w:val="both"/>
              <w:rPr>
                <w:b/>
              </w:rPr>
            </w:pPr>
            <w:r w:rsidRPr="00944A9E">
              <w:rPr>
                <w:b/>
              </w:rPr>
              <w:t>130</w:t>
            </w:r>
          </w:p>
        </w:tc>
      </w:tr>
      <w:tr w:rsidR="00A03509" w:rsidRPr="00944A9E" w:rsidTr="003769AC">
        <w:trPr>
          <w:trHeight w:val="205"/>
          <w:jc w:val="center"/>
        </w:trPr>
        <w:tc>
          <w:tcPr>
            <w:tcW w:w="3655" w:type="dxa"/>
            <w:gridSpan w:val="2"/>
          </w:tcPr>
          <w:p w:rsidR="00A03509" w:rsidRPr="00944A9E" w:rsidRDefault="00A03509" w:rsidP="00E7344C">
            <w:pPr>
              <w:jc w:val="both"/>
            </w:pPr>
            <w:r w:rsidRPr="00944A9E">
              <w:t>Pedagogika</w:t>
            </w:r>
          </w:p>
        </w:tc>
        <w:tc>
          <w:tcPr>
            <w:tcW w:w="2129" w:type="dxa"/>
            <w:gridSpan w:val="2"/>
          </w:tcPr>
          <w:p w:rsidR="00A03509" w:rsidRPr="00944A9E" w:rsidRDefault="00A03509" w:rsidP="00E7344C">
            <w:pPr>
              <w:jc w:val="both"/>
            </w:pPr>
            <w:r w:rsidRPr="00944A9E">
              <w:t>2006</w:t>
            </w:r>
          </w:p>
        </w:tc>
        <w:tc>
          <w:tcPr>
            <w:tcW w:w="2053" w:type="dxa"/>
            <w:gridSpan w:val="3"/>
            <w:tcBorders>
              <w:right w:val="single" w:sz="12" w:space="0" w:color="auto"/>
            </w:tcBorders>
          </w:tcPr>
          <w:p w:rsidR="00A03509" w:rsidRPr="00944A9E" w:rsidRDefault="00793D1C" w:rsidP="00E7344C">
            <w:pPr>
              <w:jc w:val="both"/>
            </w:pPr>
            <w:r w:rsidRPr="00944A9E">
              <w:t>PdF UP</w:t>
            </w:r>
            <w:r w:rsidR="00A03509" w:rsidRPr="00944A9E">
              <w:t xml:space="preserve"> Olomouc</w:t>
            </w:r>
          </w:p>
        </w:tc>
        <w:tc>
          <w:tcPr>
            <w:tcW w:w="642" w:type="dxa"/>
            <w:vMerge/>
            <w:tcBorders>
              <w:left w:val="single" w:sz="12" w:space="0" w:color="auto"/>
            </w:tcBorders>
            <w:vAlign w:val="center"/>
          </w:tcPr>
          <w:p w:rsidR="00A03509" w:rsidRPr="00944A9E" w:rsidRDefault="00A03509" w:rsidP="00E7344C">
            <w:pPr>
              <w:rPr>
                <w:b/>
              </w:rPr>
            </w:pPr>
          </w:p>
        </w:tc>
        <w:tc>
          <w:tcPr>
            <w:tcW w:w="781" w:type="dxa"/>
            <w:vMerge/>
            <w:vAlign w:val="center"/>
          </w:tcPr>
          <w:p w:rsidR="00A03509" w:rsidRPr="00944A9E" w:rsidRDefault="00A03509" w:rsidP="00E7344C">
            <w:pPr>
              <w:rPr>
                <w:b/>
              </w:rPr>
            </w:pPr>
          </w:p>
        </w:tc>
        <w:tc>
          <w:tcPr>
            <w:tcW w:w="713" w:type="dxa"/>
            <w:vMerge/>
            <w:vAlign w:val="center"/>
          </w:tcPr>
          <w:p w:rsidR="00A03509" w:rsidRPr="00944A9E" w:rsidRDefault="00A03509" w:rsidP="00E7344C">
            <w:pPr>
              <w:rPr>
                <w:b/>
              </w:rPr>
            </w:pPr>
          </w:p>
        </w:tc>
      </w:tr>
      <w:tr w:rsidR="00A03509" w:rsidRPr="00944A9E" w:rsidTr="003769AC">
        <w:trPr>
          <w:jc w:val="center"/>
        </w:trPr>
        <w:tc>
          <w:tcPr>
            <w:tcW w:w="9973" w:type="dxa"/>
            <w:gridSpan w:val="10"/>
            <w:shd w:val="clear" w:color="auto" w:fill="F7CAAC"/>
          </w:tcPr>
          <w:p w:rsidR="00A03509" w:rsidRPr="00944A9E" w:rsidRDefault="00A03509"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A03509" w:rsidRPr="00944A9E" w:rsidTr="003769AC">
        <w:trPr>
          <w:trHeight w:val="1721"/>
          <w:jc w:val="center"/>
        </w:trPr>
        <w:tc>
          <w:tcPr>
            <w:tcW w:w="9973" w:type="dxa"/>
            <w:gridSpan w:val="10"/>
          </w:tcPr>
          <w:p w:rsidR="00C82310" w:rsidRPr="00944A9E" w:rsidRDefault="00C82310" w:rsidP="00E7344C">
            <w:r w:rsidRPr="00944A9E">
              <w:t xml:space="preserve">Lukášová, H. (2017). A Study of Conceptualisation of Quality of Life by Czech Fifth – Grades. Dubnica n. Váhom: </w:t>
            </w:r>
            <w:r w:rsidRPr="008D14CD">
              <w:rPr>
                <w:i/>
              </w:rPr>
              <w:t>ACTA Technologica Dubnicae, 7</w:t>
            </w:r>
            <w:r w:rsidRPr="00944A9E">
              <w:t>(1), 59-81.</w:t>
            </w:r>
          </w:p>
          <w:p w:rsidR="00C82310" w:rsidRPr="00944A9E" w:rsidRDefault="00C82310" w:rsidP="00E7344C">
            <w:r w:rsidRPr="00944A9E">
              <w:t xml:space="preserve">Lukášová, H. (2015). </w:t>
            </w:r>
            <w:r w:rsidRPr="00944A9E">
              <w:rPr>
                <w:i/>
                <w:iCs/>
              </w:rPr>
              <w:t>Učitelské sebepojetí a jeho zkoumání</w:t>
            </w:r>
            <w:r w:rsidRPr="00944A9E">
              <w:t>. Zlín: Univerzita Tomáše Bati. </w:t>
            </w:r>
          </w:p>
          <w:p w:rsidR="00C82310" w:rsidRPr="00944A9E" w:rsidRDefault="00C82310" w:rsidP="00E7344C">
            <w:r w:rsidRPr="00944A9E">
              <w:t>Lukášová, H. (2014). Nowe</w:t>
            </w:r>
            <w:r w:rsidR="00C31598">
              <w:t xml:space="preserve"> </w:t>
            </w:r>
            <w:r w:rsidRPr="00944A9E">
              <w:t>wyzwania</w:t>
            </w:r>
            <w:r w:rsidR="00C31598">
              <w:t xml:space="preserve"> </w:t>
            </w:r>
            <w:r w:rsidRPr="00944A9E">
              <w:t>edukaciji</w:t>
            </w:r>
            <w:r w:rsidR="00C31598">
              <w:t xml:space="preserve"> </w:t>
            </w:r>
            <w:r w:rsidRPr="00944A9E">
              <w:t>w</w:t>
            </w:r>
            <w:r w:rsidR="00C31598">
              <w:t xml:space="preserve"> </w:t>
            </w:r>
            <w:r w:rsidRPr="00944A9E">
              <w:t>czesnoszkolnej. Zwrot ku potencjalow</w:t>
            </w:r>
            <w:r w:rsidR="00C31598">
              <w:t xml:space="preserve"> </w:t>
            </w:r>
            <w:r w:rsidRPr="00944A9E">
              <w:t>i</w:t>
            </w:r>
            <w:r w:rsidR="00C31598">
              <w:t xml:space="preserve"> </w:t>
            </w:r>
            <w:r w:rsidRPr="00944A9E">
              <w:t>samorozwoju. In  Adamowicz, &amp;</w:t>
            </w:r>
            <w:r w:rsidR="006617F9">
              <w:t xml:space="preserve"> </w:t>
            </w:r>
            <w:r w:rsidRPr="00944A9E">
              <w:t xml:space="preserve">M. M., Kopacyńska, I. </w:t>
            </w:r>
            <w:r w:rsidRPr="00944A9E">
              <w:rPr>
                <w:i/>
              </w:rPr>
              <w:t>Pedagogika wczesnoszkolna – wobeczmieniajoncych</w:t>
            </w:r>
            <w:r w:rsidR="00C31598">
              <w:rPr>
                <w:i/>
              </w:rPr>
              <w:t xml:space="preserve"> </w:t>
            </w:r>
            <w:r w:rsidRPr="00944A9E">
              <w:rPr>
                <w:i/>
              </w:rPr>
              <w:t>sie</w:t>
            </w:r>
            <w:r w:rsidR="00C31598">
              <w:rPr>
                <w:i/>
              </w:rPr>
              <w:t xml:space="preserve"> </w:t>
            </w:r>
            <w:r w:rsidRPr="00944A9E">
              <w:rPr>
                <w:i/>
              </w:rPr>
              <w:t>kontekstów</w:t>
            </w:r>
            <w:r w:rsidR="00C31598">
              <w:rPr>
                <w:i/>
              </w:rPr>
              <w:t xml:space="preserve"> </w:t>
            </w:r>
            <w:r w:rsidRPr="00944A9E">
              <w:rPr>
                <w:i/>
              </w:rPr>
              <w:t>spolecznych</w:t>
            </w:r>
            <w:r w:rsidRPr="00944A9E">
              <w:t>. Toruń: Uniwersytet</w:t>
            </w:r>
            <w:r w:rsidR="00C31598">
              <w:t xml:space="preserve"> </w:t>
            </w:r>
            <w:r w:rsidRPr="00944A9E">
              <w:t>Zielonogórski, Adam Marszalek, Tom 1, 15-28.</w:t>
            </w:r>
          </w:p>
          <w:p w:rsidR="00C82310" w:rsidRPr="00944A9E" w:rsidRDefault="00C82310" w:rsidP="00E7344C">
            <w:pPr>
              <w:rPr>
                <w:b/>
              </w:rPr>
            </w:pPr>
            <w:r w:rsidRPr="00944A9E">
              <w:t>Lukášová, H., &amp;</w:t>
            </w:r>
            <w:r w:rsidR="00263DB0">
              <w:t xml:space="preserve"> </w:t>
            </w:r>
            <w:r w:rsidRPr="00944A9E">
              <w:t xml:space="preserve">Svatoš, T., Majerčíková, J. (2014).  </w:t>
            </w:r>
            <w:r w:rsidRPr="00944A9E">
              <w:rPr>
                <w:i/>
              </w:rPr>
              <w:t>Studentské portfolio jako výzkumný prostředek poznání cesty k učitelství</w:t>
            </w:r>
            <w:r w:rsidRPr="00944A9E">
              <w:t>. Zlín: Univerzita Tomáše Bati.</w:t>
            </w:r>
          </w:p>
          <w:p w:rsidR="00C82310" w:rsidRPr="00944A9E" w:rsidRDefault="00C82310" w:rsidP="00E7344C">
            <w:r w:rsidRPr="00944A9E">
              <w:t xml:space="preserve">Lukášová, H., </w:t>
            </w:r>
            <w:r w:rsidR="00120F7D" w:rsidRPr="00944A9E">
              <w:t>&amp;</w:t>
            </w:r>
            <w:r w:rsidR="006617F9">
              <w:t xml:space="preserve"> </w:t>
            </w:r>
            <w:r w:rsidRPr="00944A9E">
              <w:t xml:space="preserve">Mareš, J. (2014). </w:t>
            </w:r>
            <w:r w:rsidRPr="00C31598">
              <w:t>Pojetí kvality života žáků prvního stupně základní školy</w:t>
            </w:r>
            <w:r w:rsidRPr="00944A9E">
              <w:rPr>
                <w:i/>
              </w:rPr>
              <w:t>.</w:t>
            </w:r>
            <w:r w:rsidR="00367084">
              <w:rPr>
                <w:i/>
              </w:rPr>
              <w:t xml:space="preserve"> </w:t>
            </w:r>
            <w:r w:rsidRPr="00C31598">
              <w:rPr>
                <w:i/>
              </w:rPr>
              <w:t>Komenský, 139</w:t>
            </w:r>
            <w:r w:rsidRPr="00944A9E">
              <w:t>(1), 12-18.</w:t>
            </w:r>
          </w:p>
          <w:p w:rsidR="00A03509" w:rsidRPr="00944A9E" w:rsidRDefault="00A03509" w:rsidP="001F47BB">
            <w:r w:rsidRPr="00944A9E">
              <w:t>Lukášová, H</w:t>
            </w:r>
            <w:r w:rsidRPr="00944A9E">
              <w:rPr>
                <w:i/>
              </w:rPr>
              <w:t xml:space="preserve">. </w:t>
            </w:r>
            <w:r w:rsidRPr="00944A9E">
              <w:t xml:space="preserve">(2013). </w:t>
            </w:r>
            <w:r w:rsidRPr="00944A9E">
              <w:rPr>
                <w:i/>
              </w:rPr>
              <w:t>Cesty k pedagogice obratu</w:t>
            </w:r>
            <w:r w:rsidRPr="00944A9E">
              <w:t>. Ostrava: PdF OU.</w:t>
            </w:r>
          </w:p>
          <w:p w:rsidR="00C24983" w:rsidRDefault="00C24983" w:rsidP="00E7344C">
            <w:pPr>
              <w:rPr>
                <w:snapToGrid w:val="0"/>
              </w:rPr>
            </w:pPr>
          </w:p>
          <w:p w:rsidR="00A03509" w:rsidRPr="00944A9E" w:rsidRDefault="00A03509" w:rsidP="00E7344C">
            <w:pPr>
              <w:rPr>
                <w:snapToGrid w:val="0"/>
              </w:rPr>
            </w:pPr>
            <w:r w:rsidRPr="00944A9E">
              <w:rPr>
                <w:snapToGrid w:val="0"/>
              </w:rPr>
              <w:t>Redakční rada časopisů Pedagogika, Komenský: 2014</w:t>
            </w:r>
            <w:r w:rsidR="00B369B9" w:rsidRPr="00944A9E">
              <w:rPr>
                <w:snapToGrid w:val="0"/>
              </w:rPr>
              <w:t xml:space="preserve"> – </w:t>
            </w:r>
            <w:r w:rsidR="007D02F0" w:rsidRPr="00944A9E">
              <w:rPr>
                <w:snapToGrid w:val="0"/>
              </w:rPr>
              <w:t>dosud</w:t>
            </w:r>
          </w:p>
          <w:p w:rsidR="00A03509" w:rsidRPr="00944A9E" w:rsidRDefault="00A03509" w:rsidP="00E7344C">
            <w:r w:rsidRPr="00944A9E">
              <w:rPr>
                <w:snapToGrid w:val="0"/>
              </w:rPr>
              <w:t xml:space="preserve">Vědecké rady:Univerzity Tomáše Bati ve Zlíně: </w:t>
            </w:r>
            <w:r w:rsidRPr="00944A9E">
              <w:t>2015</w:t>
            </w:r>
            <w:r w:rsidR="00B369B9" w:rsidRPr="00944A9E">
              <w:t xml:space="preserve"> – </w:t>
            </w:r>
            <w:r w:rsidRPr="00944A9E">
              <w:t>dosud</w:t>
            </w:r>
          </w:p>
          <w:p w:rsidR="00A03509" w:rsidRDefault="00A03509" w:rsidP="00E7344C">
            <w:r w:rsidRPr="00944A9E">
              <w:t>Členka Oborové rady pro DSP na FHS UTB ve Zlíně, místopředseda; v Brně PdF MU, Praha PdF UK</w:t>
            </w:r>
          </w:p>
          <w:p w:rsidR="00D41F18" w:rsidRDefault="00D41F18" w:rsidP="00E7344C"/>
          <w:p w:rsidR="00F20C1F" w:rsidRDefault="00F20C1F" w:rsidP="00E7344C"/>
          <w:p w:rsidR="00D41F18" w:rsidRDefault="00D41F18" w:rsidP="00E7344C">
            <w:pPr>
              <w:rPr>
                <w:del w:id="2429" w:author="Hana Navrátilová" w:date="2019-09-24T11:10:00Z"/>
              </w:rPr>
            </w:pPr>
          </w:p>
          <w:p w:rsidR="00AA77E0" w:rsidRPr="00944A9E" w:rsidRDefault="00AA77E0" w:rsidP="00E7344C"/>
        </w:tc>
      </w:tr>
      <w:tr w:rsidR="00A03509" w:rsidRPr="00944A9E" w:rsidTr="003769AC">
        <w:trPr>
          <w:trHeight w:val="371"/>
          <w:jc w:val="center"/>
        </w:trPr>
        <w:tc>
          <w:tcPr>
            <w:tcW w:w="9973" w:type="dxa"/>
            <w:gridSpan w:val="10"/>
            <w:shd w:val="clear" w:color="auto" w:fill="F7CAAC"/>
          </w:tcPr>
          <w:p w:rsidR="00A03509" w:rsidRPr="00944A9E" w:rsidRDefault="00A03509" w:rsidP="00E7344C">
            <w:pPr>
              <w:rPr>
                <w:b/>
              </w:rPr>
            </w:pPr>
            <w:r w:rsidRPr="00944A9E">
              <w:rPr>
                <w:b/>
              </w:rPr>
              <w:t>Působení v</w:t>
            </w:r>
            <w:r w:rsidR="00AA21A5">
              <w:rPr>
                <w:b/>
              </w:rPr>
              <w:t> </w:t>
            </w:r>
            <w:r w:rsidRPr="00944A9E">
              <w:rPr>
                <w:b/>
              </w:rPr>
              <w:t>zahraničí</w:t>
            </w:r>
          </w:p>
        </w:tc>
      </w:tr>
      <w:tr w:rsidR="00A03509" w:rsidRPr="00944A9E" w:rsidTr="003769AC">
        <w:trPr>
          <w:trHeight w:val="328"/>
          <w:jc w:val="center"/>
        </w:trPr>
        <w:tc>
          <w:tcPr>
            <w:tcW w:w="9973" w:type="dxa"/>
            <w:gridSpan w:val="10"/>
          </w:tcPr>
          <w:p w:rsidR="00A03509" w:rsidRPr="00944A9E" w:rsidRDefault="00DD6752" w:rsidP="00E7344C">
            <w:pPr>
              <w:rPr>
                <w:b/>
              </w:rPr>
            </w:pPr>
            <w:bookmarkStart w:id="2430" w:name="_Toc346786424"/>
            <w:bookmarkStart w:id="2431" w:name="_Toc346786419"/>
            <w:bookmarkEnd w:id="2430"/>
            <w:r w:rsidRPr="00944A9E">
              <w:rPr>
                <w:bCs/>
              </w:rPr>
              <w:t>2007 Anglie</w:t>
            </w:r>
            <w:bookmarkEnd w:id="2431"/>
            <w:r w:rsidRPr="00944A9E">
              <w:rPr>
                <w:bCs/>
              </w:rPr>
              <w:t xml:space="preserve"> Univerzita ve  Wolverhamptonu, RDC 19 ATEE  (AssociationforTeacherEducation in Europe);  </w:t>
            </w:r>
            <w:bookmarkStart w:id="2432" w:name="_Toc346786420"/>
            <w:r w:rsidRPr="00944A9E">
              <w:rPr>
                <w:bCs/>
              </w:rPr>
              <w:br/>
              <w:t>2008 Švédsko Univerzita v Upsal</w:t>
            </w:r>
            <w:bookmarkEnd w:id="2432"/>
            <w:r w:rsidRPr="00944A9E">
              <w:rPr>
                <w:bCs/>
              </w:rPr>
              <w:t>e</w:t>
            </w:r>
            <w:r w:rsidRPr="00944A9E">
              <w:rPr>
                <w:bCs/>
                <w:lang w:val="en-GB"/>
              </w:rPr>
              <w:t xml:space="preserve">; </w:t>
            </w:r>
            <w:r w:rsidRPr="00944A9E">
              <w:rPr>
                <w:bCs/>
              </w:rPr>
              <w:t>2010 Slovensko Univerzita Mateja Bela v Banské Bystrici, Erasmus</w:t>
            </w:r>
          </w:p>
        </w:tc>
      </w:tr>
      <w:tr w:rsidR="00A03509" w:rsidRPr="00944A9E" w:rsidTr="003769AC">
        <w:trPr>
          <w:trHeight w:val="570"/>
          <w:jc w:val="center"/>
        </w:trPr>
        <w:tc>
          <w:tcPr>
            <w:tcW w:w="2824" w:type="dxa"/>
            <w:shd w:val="clear" w:color="auto" w:fill="F7CAAC"/>
          </w:tcPr>
          <w:p w:rsidR="00A03509" w:rsidRPr="00944A9E" w:rsidRDefault="00A03509" w:rsidP="00E7344C">
            <w:pPr>
              <w:jc w:val="both"/>
              <w:rPr>
                <w:b/>
              </w:rPr>
            </w:pPr>
            <w:r w:rsidRPr="00944A9E">
              <w:rPr>
                <w:b/>
              </w:rPr>
              <w:t xml:space="preserve">Podpis </w:t>
            </w:r>
          </w:p>
        </w:tc>
        <w:tc>
          <w:tcPr>
            <w:tcW w:w="3668" w:type="dxa"/>
            <w:gridSpan w:val="4"/>
          </w:tcPr>
          <w:p w:rsidR="00A03509" w:rsidRPr="00944A9E" w:rsidRDefault="00006650" w:rsidP="00E7344C">
            <w:pPr>
              <w:jc w:val="both"/>
            </w:pPr>
            <w:r w:rsidRPr="00944A9E">
              <w:t>prof. PhDr.</w:t>
            </w:r>
            <w:r>
              <w:t xml:space="preserve"> Hana Lukášová</w:t>
            </w:r>
            <w:r w:rsidRPr="00944A9E">
              <w:t>, CSc.</w:t>
            </w:r>
            <w:r>
              <w:t>, v. r.</w:t>
            </w:r>
          </w:p>
        </w:tc>
        <w:tc>
          <w:tcPr>
            <w:tcW w:w="1345" w:type="dxa"/>
            <w:gridSpan w:val="2"/>
            <w:shd w:val="clear" w:color="auto" w:fill="F7CAAC"/>
          </w:tcPr>
          <w:p w:rsidR="00A03509" w:rsidRPr="00944A9E" w:rsidRDefault="00A03509" w:rsidP="00E7344C">
            <w:pPr>
              <w:jc w:val="both"/>
            </w:pPr>
            <w:r w:rsidRPr="00944A9E">
              <w:rPr>
                <w:b/>
              </w:rPr>
              <w:t>datum</w:t>
            </w:r>
          </w:p>
        </w:tc>
        <w:tc>
          <w:tcPr>
            <w:tcW w:w="2136" w:type="dxa"/>
            <w:gridSpan w:val="3"/>
          </w:tcPr>
          <w:p w:rsidR="00A03509" w:rsidRPr="00944A9E" w:rsidRDefault="00514D89" w:rsidP="00E7344C">
            <w:pPr>
              <w:jc w:val="both"/>
            </w:pPr>
            <w:del w:id="2433" w:author="Hana Navrátilová" w:date="2019-09-24T11:10:00Z">
              <w:r>
                <w:delText xml:space="preserve">17. 12. 2018 </w:delText>
              </w:r>
            </w:del>
            <w:ins w:id="2434" w:author="Hana Navrátilová" w:date="2019-09-24T11:10:00Z">
              <w:r w:rsidR="00F62D39">
                <w:t xml:space="preserve">25. </w:t>
              </w:r>
              <w:r w:rsidR="00AA77E0">
                <w:t>0</w:t>
              </w:r>
              <w:r w:rsidR="00F62D39">
                <w:t xml:space="preserve">9. 2019  </w:t>
              </w:r>
            </w:ins>
          </w:p>
        </w:tc>
      </w:tr>
    </w:tbl>
    <w:p w:rsidR="003769AC" w:rsidRDefault="0047284D">
      <w:pPr>
        <w:rPr>
          <w:moveTo w:id="2435" w:author="Hana Navrátilová" w:date="2019-09-24T11:10:00Z"/>
        </w:rPr>
      </w:pPr>
      <w:r>
        <w:br w:type="page"/>
      </w:r>
      <w:moveToRangeStart w:id="2436" w:author="Hana Navrátilová" w:date="2019-09-24T11:10:00Z" w:name="move20215940"/>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7"/>
        <w:gridCol w:w="836"/>
        <w:gridCol w:w="1735"/>
        <w:gridCol w:w="528"/>
        <w:gridCol w:w="331"/>
        <w:gridCol w:w="782"/>
        <w:gridCol w:w="76"/>
        <w:gridCol w:w="955"/>
        <w:gridCol w:w="123"/>
        <w:gridCol w:w="638"/>
        <w:gridCol w:w="699"/>
        <w:gridCol w:w="700"/>
      </w:tblGrid>
      <w:tr w:rsidR="006B6016" w:rsidRPr="003769AC" w:rsidTr="002F39E4">
        <w:trPr>
          <w:jc w:val="center"/>
        </w:trPr>
        <w:tc>
          <w:tcPr>
            <w:tcW w:w="9990"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8A1422" w:rsidRPr="003769AC" w:rsidTr="003769AC">
        <w:trPr>
          <w:jc w:val="center"/>
        </w:trPr>
        <w:tc>
          <w:tcPr>
            <w:tcW w:w="2587" w:type="dxa"/>
            <w:tcBorders>
              <w:top w:val="double" w:sz="4" w:space="0" w:color="auto"/>
            </w:tcBorders>
            <w:shd w:val="clear" w:color="auto" w:fill="F7CAAC"/>
          </w:tcPr>
          <w:p w:rsidR="003769AC" w:rsidRPr="003769AC" w:rsidRDefault="003769AC" w:rsidP="002F39E4">
            <w:pPr>
              <w:rPr>
                <w:moveTo w:id="2437" w:author="Hana Navrátilová" w:date="2019-09-24T11:10:00Z"/>
                <w:b/>
              </w:rPr>
            </w:pPr>
            <w:moveTo w:id="2438" w:author="Hana Navrátilová" w:date="2019-09-24T11:10:00Z">
              <w:r w:rsidRPr="003769AC">
                <w:rPr>
                  <w:b/>
                </w:rPr>
                <w:t>Vysoká škola</w:t>
              </w:r>
            </w:moveTo>
          </w:p>
        </w:tc>
        <w:tc>
          <w:tcPr>
            <w:tcW w:w="7403" w:type="dxa"/>
            <w:gridSpan w:val="11"/>
          </w:tcPr>
          <w:p w:rsidR="003769AC" w:rsidRPr="003769AC" w:rsidRDefault="003769AC" w:rsidP="002F39E4">
            <w:pPr>
              <w:rPr>
                <w:moveTo w:id="2439" w:author="Hana Navrátilová" w:date="2019-09-24T11:10:00Z"/>
              </w:rPr>
            </w:pPr>
            <w:moveTo w:id="2440" w:author="Hana Navrátilová" w:date="2019-09-24T11:10:00Z">
              <w:r w:rsidRPr="003769AC">
                <w:t>UTB ve Zlíně</w:t>
              </w:r>
            </w:moveTo>
          </w:p>
        </w:tc>
      </w:tr>
      <w:moveToRangeEnd w:id="2436"/>
      <w:tr w:rsidR="003769AC" w:rsidRPr="003769AC" w:rsidTr="003769AC">
        <w:trPr>
          <w:jc w:val="center"/>
          <w:ins w:id="2441" w:author="Hana Navrátilová" w:date="2019-09-24T11:10:00Z"/>
        </w:trPr>
        <w:tc>
          <w:tcPr>
            <w:tcW w:w="2587" w:type="dxa"/>
            <w:shd w:val="clear" w:color="auto" w:fill="F7CAAC"/>
          </w:tcPr>
          <w:p w:rsidR="003769AC" w:rsidRPr="003769AC" w:rsidRDefault="003769AC" w:rsidP="003769AC">
            <w:pPr>
              <w:rPr>
                <w:ins w:id="2442" w:author="Hana Navrátilová" w:date="2019-09-24T11:10:00Z"/>
                <w:b/>
              </w:rPr>
            </w:pPr>
            <w:ins w:id="2443" w:author="Hana Navrátilová" w:date="2019-09-24T11:10:00Z">
              <w:r w:rsidRPr="003769AC">
                <w:rPr>
                  <w:b/>
                </w:rPr>
                <w:t>Součást vysoké školy</w:t>
              </w:r>
            </w:ins>
          </w:p>
        </w:tc>
        <w:tc>
          <w:tcPr>
            <w:tcW w:w="7403" w:type="dxa"/>
            <w:gridSpan w:val="11"/>
          </w:tcPr>
          <w:p w:rsidR="003769AC" w:rsidRPr="003769AC" w:rsidRDefault="003769AC" w:rsidP="003769AC">
            <w:pPr>
              <w:rPr>
                <w:ins w:id="2444" w:author="Hana Navrátilová" w:date="2019-09-24T11:10:00Z"/>
              </w:rPr>
            </w:pPr>
            <w:ins w:id="2445" w:author="Hana Navrátilová" w:date="2019-09-24T11:10:00Z">
              <w:r w:rsidRPr="003769AC">
                <w:t>Fakulta humanitních studií, Ústav školní pedagogiky</w:t>
              </w:r>
            </w:ins>
          </w:p>
        </w:tc>
      </w:tr>
      <w:tr w:rsidR="003769AC" w:rsidRPr="003769AC" w:rsidTr="003769AC">
        <w:trPr>
          <w:jc w:val="center"/>
          <w:ins w:id="2446" w:author="Hana Navrátilová" w:date="2019-09-24T11:10:00Z"/>
        </w:trPr>
        <w:tc>
          <w:tcPr>
            <w:tcW w:w="2587" w:type="dxa"/>
            <w:shd w:val="clear" w:color="auto" w:fill="F7CAAC"/>
          </w:tcPr>
          <w:p w:rsidR="003769AC" w:rsidRPr="003769AC" w:rsidRDefault="003769AC" w:rsidP="003769AC">
            <w:pPr>
              <w:rPr>
                <w:ins w:id="2447" w:author="Hana Navrátilová" w:date="2019-09-24T11:10:00Z"/>
                <w:b/>
              </w:rPr>
            </w:pPr>
            <w:ins w:id="2448" w:author="Hana Navrátilová" w:date="2019-09-24T11:10:00Z">
              <w:r w:rsidRPr="003769AC">
                <w:rPr>
                  <w:b/>
                </w:rPr>
                <w:t>Název studijního programu</w:t>
              </w:r>
            </w:ins>
          </w:p>
        </w:tc>
        <w:tc>
          <w:tcPr>
            <w:tcW w:w="7403" w:type="dxa"/>
            <w:gridSpan w:val="11"/>
          </w:tcPr>
          <w:p w:rsidR="003769AC" w:rsidRPr="008F48AF" w:rsidRDefault="003769AC" w:rsidP="003769AC">
            <w:pPr>
              <w:rPr>
                <w:ins w:id="2449" w:author="Hana Navrátilová" w:date="2019-09-24T11:10:00Z"/>
              </w:rPr>
            </w:pPr>
            <w:ins w:id="2450" w:author="Hana Navrátilová" w:date="2019-09-24T11:10:00Z">
              <w:r w:rsidRPr="008F48AF">
                <w:t>Učitelství pro první stupeň základní školy</w:t>
              </w:r>
            </w:ins>
          </w:p>
        </w:tc>
      </w:tr>
      <w:tr w:rsidR="003769AC" w:rsidRPr="003769AC" w:rsidTr="003769AC">
        <w:trPr>
          <w:trHeight w:val="207"/>
          <w:jc w:val="center"/>
          <w:ins w:id="2451" w:author="Hana Navrátilová" w:date="2019-09-24T11:10:00Z"/>
        </w:trPr>
        <w:tc>
          <w:tcPr>
            <w:tcW w:w="2587" w:type="dxa"/>
            <w:shd w:val="clear" w:color="auto" w:fill="F7CAAC"/>
          </w:tcPr>
          <w:p w:rsidR="003769AC" w:rsidRPr="003769AC" w:rsidRDefault="003769AC" w:rsidP="003769AC">
            <w:pPr>
              <w:rPr>
                <w:ins w:id="2452" w:author="Hana Navrátilová" w:date="2019-09-24T11:10:00Z"/>
                <w:b/>
              </w:rPr>
            </w:pPr>
            <w:ins w:id="2453" w:author="Hana Navrátilová" w:date="2019-09-24T11:10:00Z">
              <w:r w:rsidRPr="003769AC">
                <w:rPr>
                  <w:b/>
                </w:rPr>
                <w:t>Jméno a příjmení</w:t>
              </w:r>
            </w:ins>
          </w:p>
        </w:tc>
        <w:tc>
          <w:tcPr>
            <w:tcW w:w="4288" w:type="dxa"/>
            <w:gridSpan w:val="6"/>
          </w:tcPr>
          <w:p w:rsidR="003769AC" w:rsidRPr="008F48AF" w:rsidRDefault="003769AC" w:rsidP="003769AC">
            <w:pPr>
              <w:rPr>
                <w:ins w:id="2454" w:author="Hana Navrátilová" w:date="2019-09-24T11:10:00Z"/>
              </w:rPr>
            </w:pPr>
            <w:ins w:id="2455" w:author="Hana Navrátilová" w:date="2019-09-24T11:10:00Z">
              <w:r w:rsidRPr="008F48AF">
                <w:t>Ivan Lukšík</w:t>
              </w:r>
            </w:ins>
          </w:p>
        </w:tc>
        <w:tc>
          <w:tcPr>
            <w:tcW w:w="955" w:type="dxa"/>
            <w:shd w:val="clear" w:color="auto" w:fill="F7CAAC"/>
          </w:tcPr>
          <w:p w:rsidR="003769AC" w:rsidRPr="003769AC" w:rsidRDefault="003769AC" w:rsidP="003769AC">
            <w:pPr>
              <w:rPr>
                <w:ins w:id="2456" w:author="Hana Navrátilová" w:date="2019-09-24T11:10:00Z"/>
                <w:b/>
              </w:rPr>
            </w:pPr>
            <w:ins w:id="2457" w:author="Hana Navrátilová" w:date="2019-09-24T11:10:00Z">
              <w:r w:rsidRPr="003769AC">
                <w:rPr>
                  <w:b/>
                </w:rPr>
                <w:t>Tituly</w:t>
              </w:r>
            </w:ins>
          </w:p>
        </w:tc>
        <w:tc>
          <w:tcPr>
            <w:tcW w:w="2160" w:type="dxa"/>
            <w:gridSpan w:val="4"/>
          </w:tcPr>
          <w:p w:rsidR="003769AC" w:rsidRPr="003769AC" w:rsidRDefault="003769AC" w:rsidP="003769AC">
            <w:pPr>
              <w:rPr>
                <w:ins w:id="2458" w:author="Hana Navrátilová" w:date="2019-09-24T11:10:00Z"/>
              </w:rPr>
            </w:pPr>
            <w:ins w:id="2459" w:author="Hana Navrátilová" w:date="2019-09-24T11:10:00Z">
              <w:r w:rsidRPr="003769AC">
                <w:t>prof., PhDr., CSc.</w:t>
              </w:r>
            </w:ins>
          </w:p>
        </w:tc>
      </w:tr>
      <w:tr w:rsidR="003769AC" w:rsidRPr="003769AC" w:rsidTr="003769AC">
        <w:trPr>
          <w:jc w:val="center"/>
          <w:ins w:id="2460" w:author="Hana Navrátilová" w:date="2019-09-24T11:10:00Z"/>
        </w:trPr>
        <w:tc>
          <w:tcPr>
            <w:tcW w:w="2587" w:type="dxa"/>
            <w:shd w:val="clear" w:color="auto" w:fill="F7CAAC"/>
          </w:tcPr>
          <w:p w:rsidR="003769AC" w:rsidRPr="003769AC" w:rsidRDefault="003769AC" w:rsidP="003769AC">
            <w:pPr>
              <w:rPr>
                <w:ins w:id="2461" w:author="Hana Navrátilová" w:date="2019-09-24T11:10:00Z"/>
                <w:b/>
              </w:rPr>
            </w:pPr>
            <w:ins w:id="2462" w:author="Hana Navrátilová" w:date="2019-09-24T11:10:00Z">
              <w:r w:rsidRPr="003769AC">
                <w:rPr>
                  <w:b/>
                </w:rPr>
                <w:t>Rok narození</w:t>
              </w:r>
            </w:ins>
          </w:p>
        </w:tc>
        <w:tc>
          <w:tcPr>
            <w:tcW w:w="836" w:type="dxa"/>
          </w:tcPr>
          <w:p w:rsidR="003769AC" w:rsidRPr="008F48AF" w:rsidRDefault="003769AC" w:rsidP="003769AC">
            <w:pPr>
              <w:rPr>
                <w:ins w:id="2463" w:author="Hana Navrátilová" w:date="2019-09-24T11:10:00Z"/>
              </w:rPr>
            </w:pPr>
            <w:ins w:id="2464" w:author="Hana Navrátilová" w:date="2019-09-24T11:10:00Z">
              <w:r w:rsidRPr="008F48AF">
                <w:t>1961</w:t>
              </w:r>
            </w:ins>
          </w:p>
        </w:tc>
        <w:tc>
          <w:tcPr>
            <w:tcW w:w="1735" w:type="dxa"/>
            <w:shd w:val="clear" w:color="auto" w:fill="F7CAAC"/>
          </w:tcPr>
          <w:p w:rsidR="003769AC" w:rsidRPr="008F48AF" w:rsidRDefault="003769AC" w:rsidP="003769AC">
            <w:pPr>
              <w:rPr>
                <w:ins w:id="2465" w:author="Hana Navrátilová" w:date="2019-09-24T11:10:00Z"/>
                <w:b/>
              </w:rPr>
            </w:pPr>
            <w:ins w:id="2466" w:author="Hana Navrátilová" w:date="2019-09-24T11:10:00Z">
              <w:r w:rsidRPr="008F48AF">
                <w:rPr>
                  <w:b/>
                </w:rPr>
                <w:t>typ vztahu k VŠ</w:t>
              </w:r>
            </w:ins>
          </w:p>
        </w:tc>
        <w:tc>
          <w:tcPr>
            <w:tcW w:w="859" w:type="dxa"/>
            <w:gridSpan w:val="2"/>
          </w:tcPr>
          <w:p w:rsidR="003769AC" w:rsidRPr="003769AC" w:rsidRDefault="003769AC" w:rsidP="003769AC">
            <w:pPr>
              <w:rPr>
                <w:ins w:id="2467" w:author="Hana Navrátilová" w:date="2019-09-24T11:10:00Z"/>
              </w:rPr>
            </w:pPr>
            <w:ins w:id="2468" w:author="Hana Navrátilová" w:date="2019-09-24T11:10:00Z">
              <w:r w:rsidRPr="003769AC">
                <w:t>pp</w:t>
              </w:r>
            </w:ins>
          </w:p>
        </w:tc>
        <w:tc>
          <w:tcPr>
            <w:tcW w:w="858" w:type="dxa"/>
            <w:gridSpan w:val="2"/>
            <w:shd w:val="clear" w:color="auto" w:fill="F7CAAC"/>
          </w:tcPr>
          <w:p w:rsidR="003769AC" w:rsidRPr="003769AC" w:rsidRDefault="003769AC" w:rsidP="003769AC">
            <w:pPr>
              <w:rPr>
                <w:ins w:id="2469" w:author="Hana Navrátilová" w:date="2019-09-24T11:10:00Z"/>
                <w:b/>
              </w:rPr>
            </w:pPr>
            <w:ins w:id="2470" w:author="Hana Navrátilová" w:date="2019-09-24T11:10:00Z">
              <w:r w:rsidRPr="003769AC">
                <w:rPr>
                  <w:b/>
                </w:rPr>
                <w:t>rozsah</w:t>
              </w:r>
            </w:ins>
          </w:p>
        </w:tc>
        <w:tc>
          <w:tcPr>
            <w:tcW w:w="955" w:type="dxa"/>
          </w:tcPr>
          <w:p w:rsidR="003769AC" w:rsidRPr="003769AC" w:rsidRDefault="003769AC" w:rsidP="003769AC">
            <w:pPr>
              <w:rPr>
                <w:ins w:id="2471" w:author="Hana Navrátilová" w:date="2019-09-24T11:10:00Z"/>
              </w:rPr>
            </w:pPr>
            <w:ins w:id="2472" w:author="Hana Navrátilová" w:date="2019-09-24T11:10:00Z">
              <w:r w:rsidRPr="003769AC">
                <w:t>20h/týdně</w:t>
              </w:r>
            </w:ins>
          </w:p>
        </w:tc>
        <w:tc>
          <w:tcPr>
            <w:tcW w:w="761" w:type="dxa"/>
            <w:gridSpan w:val="2"/>
            <w:shd w:val="clear" w:color="auto" w:fill="F7CAAC"/>
          </w:tcPr>
          <w:p w:rsidR="003769AC" w:rsidRPr="003769AC" w:rsidRDefault="003769AC" w:rsidP="003769AC">
            <w:pPr>
              <w:rPr>
                <w:ins w:id="2473" w:author="Hana Navrátilová" w:date="2019-09-24T11:10:00Z"/>
                <w:b/>
              </w:rPr>
            </w:pPr>
            <w:ins w:id="2474" w:author="Hana Navrátilová" w:date="2019-09-24T11:10:00Z">
              <w:r w:rsidRPr="003769AC">
                <w:rPr>
                  <w:b/>
                </w:rPr>
                <w:t>do kdy</w:t>
              </w:r>
            </w:ins>
          </w:p>
        </w:tc>
        <w:tc>
          <w:tcPr>
            <w:tcW w:w="1399" w:type="dxa"/>
            <w:gridSpan w:val="2"/>
          </w:tcPr>
          <w:p w:rsidR="003769AC" w:rsidRPr="003769AC" w:rsidRDefault="003769AC" w:rsidP="003769AC">
            <w:pPr>
              <w:rPr>
                <w:ins w:id="2475" w:author="Hana Navrátilová" w:date="2019-09-24T11:10:00Z"/>
              </w:rPr>
            </w:pPr>
            <w:ins w:id="2476" w:author="Hana Navrátilová" w:date="2019-09-24T11:10:00Z">
              <w:r w:rsidRPr="003769AC">
                <w:t>10/2022</w:t>
              </w:r>
            </w:ins>
          </w:p>
        </w:tc>
      </w:tr>
      <w:tr w:rsidR="003769AC" w:rsidRPr="003769AC" w:rsidTr="003769AC">
        <w:trPr>
          <w:jc w:val="center"/>
          <w:ins w:id="2477" w:author="Hana Navrátilová" w:date="2019-09-24T11:10:00Z"/>
        </w:trPr>
        <w:tc>
          <w:tcPr>
            <w:tcW w:w="5158" w:type="dxa"/>
            <w:gridSpan w:val="3"/>
            <w:shd w:val="clear" w:color="auto" w:fill="F7CAAC"/>
          </w:tcPr>
          <w:p w:rsidR="003769AC" w:rsidRPr="003769AC" w:rsidRDefault="003769AC" w:rsidP="003769AC">
            <w:pPr>
              <w:rPr>
                <w:ins w:id="2478" w:author="Hana Navrátilová" w:date="2019-09-24T11:10:00Z"/>
                <w:b/>
              </w:rPr>
            </w:pPr>
            <w:ins w:id="2479" w:author="Hana Navrátilová" w:date="2019-09-24T11:10:00Z">
              <w:r w:rsidRPr="003769AC">
                <w:rPr>
                  <w:b/>
                </w:rPr>
                <w:t>Typ vztahu na součásti VŠ, která uskutečňuje st. program</w:t>
              </w:r>
            </w:ins>
          </w:p>
        </w:tc>
        <w:tc>
          <w:tcPr>
            <w:tcW w:w="859" w:type="dxa"/>
            <w:gridSpan w:val="2"/>
          </w:tcPr>
          <w:p w:rsidR="003769AC" w:rsidRPr="003769AC" w:rsidRDefault="003769AC" w:rsidP="003769AC">
            <w:pPr>
              <w:rPr>
                <w:ins w:id="2480" w:author="Hana Navrátilová" w:date="2019-09-24T11:10:00Z"/>
              </w:rPr>
            </w:pPr>
            <w:ins w:id="2481" w:author="Hana Navrátilová" w:date="2019-09-24T11:10:00Z">
              <w:r w:rsidRPr="003769AC">
                <w:t>pp</w:t>
              </w:r>
            </w:ins>
          </w:p>
        </w:tc>
        <w:tc>
          <w:tcPr>
            <w:tcW w:w="858" w:type="dxa"/>
            <w:gridSpan w:val="2"/>
            <w:shd w:val="clear" w:color="auto" w:fill="F7CAAC"/>
          </w:tcPr>
          <w:p w:rsidR="003769AC" w:rsidRPr="003769AC" w:rsidRDefault="003769AC" w:rsidP="003769AC">
            <w:pPr>
              <w:rPr>
                <w:ins w:id="2482" w:author="Hana Navrátilová" w:date="2019-09-24T11:10:00Z"/>
                <w:b/>
              </w:rPr>
            </w:pPr>
            <w:ins w:id="2483" w:author="Hana Navrátilová" w:date="2019-09-24T11:10:00Z">
              <w:r w:rsidRPr="003769AC">
                <w:rPr>
                  <w:b/>
                </w:rPr>
                <w:t>rozsah</w:t>
              </w:r>
            </w:ins>
          </w:p>
        </w:tc>
        <w:tc>
          <w:tcPr>
            <w:tcW w:w="955" w:type="dxa"/>
          </w:tcPr>
          <w:p w:rsidR="003769AC" w:rsidRPr="003769AC" w:rsidRDefault="003769AC" w:rsidP="003769AC">
            <w:pPr>
              <w:rPr>
                <w:ins w:id="2484" w:author="Hana Navrátilová" w:date="2019-09-24T11:10:00Z"/>
                <w:lang w:val="sk-SK"/>
              </w:rPr>
            </w:pPr>
            <w:ins w:id="2485" w:author="Hana Navrátilová" w:date="2019-09-24T11:10:00Z">
              <w:r w:rsidRPr="003769AC">
                <w:rPr>
                  <w:lang w:val="sk-SK"/>
                </w:rPr>
                <w:t>20h/týdně</w:t>
              </w:r>
            </w:ins>
          </w:p>
        </w:tc>
        <w:tc>
          <w:tcPr>
            <w:tcW w:w="761" w:type="dxa"/>
            <w:gridSpan w:val="2"/>
            <w:shd w:val="clear" w:color="auto" w:fill="F7CAAC"/>
          </w:tcPr>
          <w:p w:rsidR="003769AC" w:rsidRPr="003769AC" w:rsidRDefault="003769AC" w:rsidP="003769AC">
            <w:pPr>
              <w:rPr>
                <w:ins w:id="2486" w:author="Hana Navrátilová" w:date="2019-09-24T11:10:00Z"/>
                <w:b/>
              </w:rPr>
            </w:pPr>
            <w:ins w:id="2487" w:author="Hana Navrátilová" w:date="2019-09-24T11:10:00Z">
              <w:r w:rsidRPr="003769AC">
                <w:rPr>
                  <w:b/>
                </w:rPr>
                <w:t>do kdy</w:t>
              </w:r>
            </w:ins>
          </w:p>
        </w:tc>
        <w:tc>
          <w:tcPr>
            <w:tcW w:w="1399" w:type="dxa"/>
            <w:gridSpan w:val="2"/>
          </w:tcPr>
          <w:p w:rsidR="003769AC" w:rsidRPr="003769AC" w:rsidRDefault="003769AC" w:rsidP="003769AC">
            <w:pPr>
              <w:rPr>
                <w:ins w:id="2488" w:author="Hana Navrátilová" w:date="2019-09-24T11:10:00Z"/>
              </w:rPr>
            </w:pPr>
            <w:ins w:id="2489" w:author="Hana Navrátilová" w:date="2019-09-24T11:10:00Z">
              <w:r w:rsidRPr="003769AC">
                <w:t>10/2022</w:t>
              </w:r>
            </w:ins>
          </w:p>
        </w:tc>
      </w:tr>
      <w:tr w:rsidR="008A1422" w:rsidRPr="003769AC" w:rsidTr="003769AC">
        <w:trPr>
          <w:jc w:val="center"/>
        </w:trPr>
        <w:tc>
          <w:tcPr>
            <w:tcW w:w="6017" w:type="dxa"/>
            <w:gridSpan w:val="5"/>
            <w:shd w:val="clear" w:color="auto" w:fill="F7CAAC"/>
          </w:tcPr>
          <w:p w:rsidR="003769AC" w:rsidRPr="003769AC" w:rsidRDefault="003769AC" w:rsidP="002F39E4">
            <w:ins w:id="2490" w:author="Hana Navrátilová" w:date="2019-09-24T11:10:00Z">
              <w:r w:rsidRPr="003769AC">
                <w:rPr>
                  <w:b/>
                </w:rPr>
                <w:t>Další současná působení jako akademický pracovník na jiných VŠ</w:t>
              </w:r>
            </w:ins>
          </w:p>
        </w:tc>
        <w:tc>
          <w:tcPr>
            <w:tcW w:w="1813" w:type="dxa"/>
            <w:gridSpan w:val="3"/>
            <w:shd w:val="clear" w:color="auto" w:fill="F7CAAC"/>
          </w:tcPr>
          <w:p w:rsidR="003769AC" w:rsidRPr="003769AC" w:rsidRDefault="003769AC" w:rsidP="002F39E4">
            <w:pPr>
              <w:rPr>
                <w:b/>
              </w:rPr>
            </w:pPr>
            <w:ins w:id="2491" w:author="Hana Navrátilová" w:date="2019-09-24T11:10:00Z">
              <w:r w:rsidRPr="003769AC">
                <w:rPr>
                  <w:b/>
                </w:rPr>
                <w:t>typ prac. vztahu</w:t>
              </w:r>
            </w:ins>
          </w:p>
        </w:tc>
        <w:tc>
          <w:tcPr>
            <w:tcW w:w="2160" w:type="dxa"/>
            <w:gridSpan w:val="4"/>
            <w:shd w:val="clear" w:color="auto" w:fill="F7CAAC"/>
          </w:tcPr>
          <w:p w:rsidR="003769AC" w:rsidRPr="003769AC" w:rsidRDefault="003769AC" w:rsidP="002F39E4">
            <w:pPr>
              <w:rPr>
                <w:b/>
              </w:rPr>
            </w:pPr>
            <w:ins w:id="2492" w:author="Hana Navrátilová" w:date="2019-09-24T11:10:00Z">
              <w:r w:rsidRPr="003769AC">
                <w:rPr>
                  <w:b/>
                </w:rPr>
                <w:t>rozsah</w:t>
              </w:r>
            </w:ins>
          </w:p>
        </w:tc>
      </w:tr>
      <w:tr w:rsidR="003769AC" w:rsidRPr="003769AC" w:rsidTr="003769AC">
        <w:trPr>
          <w:jc w:val="center"/>
          <w:ins w:id="2493" w:author="Hana Navrátilová" w:date="2019-09-24T11:10:00Z"/>
        </w:trPr>
        <w:tc>
          <w:tcPr>
            <w:tcW w:w="6017" w:type="dxa"/>
            <w:gridSpan w:val="5"/>
          </w:tcPr>
          <w:p w:rsidR="003769AC" w:rsidRPr="003769AC" w:rsidRDefault="003769AC" w:rsidP="003769AC">
            <w:pPr>
              <w:rPr>
                <w:ins w:id="2494" w:author="Hana Navrátilová" w:date="2019-09-24T11:10:00Z"/>
              </w:rPr>
            </w:pPr>
            <w:ins w:id="2495" w:author="Hana Navrátilová" w:date="2019-09-24T11:10:00Z">
              <w:r w:rsidRPr="003769AC">
                <w:t>Pedagogická fakulta TU</w:t>
              </w:r>
            </w:ins>
          </w:p>
        </w:tc>
        <w:tc>
          <w:tcPr>
            <w:tcW w:w="1813" w:type="dxa"/>
            <w:gridSpan w:val="3"/>
          </w:tcPr>
          <w:p w:rsidR="003769AC" w:rsidRPr="003769AC" w:rsidRDefault="003769AC" w:rsidP="003769AC">
            <w:pPr>
              <w:rPr>
                <w:ins w:id="2496" w:author="Hana Navrátilová" w:date="2019-09-24T11:10:00Z"/>
              </w:rPr>
            </w:pPr>
            <w:ins w:id="2497" w:author="Hana Navrátilová" w:date="2019-09-24T11:10:00Z">
              <w:r w:rsidRPr="003769AC">
                <w:t>pp</w:t>
              </w:r>
            </w:ins>
          </w:p>
        </w:tc>
        <w:tc>
          <w:tcPr>
            <w:tcW w:w="2160" w:type="dxa"/>
            <w:gridSpan w:val="4"/>
          </w:tcPr>
          <w:p w:rsidR="003769AC" w:rsidRPr="003769AC" w:rsidRDefault="003769AC" w:rsidP="003769AC">
            <w:pPr>
              <w:rPr>
                <w:ins w:id="2498" w:author="Hana Navrátilová" w:date="2019-09-24T11:10:00Z"/>
              </w:rPr>
            </w:pPr>
            <w:ins w:id="2499" w:author="Hana Navrátilová" w:date="2019-09-24T11:10:00Z">
              <w:r w:rsidRPr="003769AC">
                <w:t>40h/týdně</w:t>
              </w:r>
            </w:ins>
          </w:p>
        </w:tc>
      </w:tr>
      <w:tr w:rsidR="003769AC" w:rsidRPr="003769AC" w:rsidTr="002F39E4">
        <w:trPr>
          <w:jc w:val="center"/>
        </w:trPr>
        <w:tc>
          <w:tcPr>
            <w:tcW w:w="9990" w:type="dxa"/>
            <w:gridSpan w:val="12"/>
            <w:shd w:val="clear" w:color="auto" w:fill="F7CAAC"/>
          </w:tcPr>
          <w:p w:rsidR="003769AC" w:rsidRPr="003769AC" w:rsidRDefault="003769AC" w:rsidP="002F39E4">
            <w:ins w:id="2500" w:author="Hana Navrátilová" w:date="2019-09-24T11:10:00Z">
              <w:r w:rsidRPr="003769AC">
                <w:rPr>
                  <w:b/>
                </w:rPr>
                <w:t>Předměty příslušného studijního programu a způsob zapojení do jejich výuky, příp. další zapojení do uskutečňování studijního programu</w:t>
              </w:r>
            </w:ins>
          </w:p>
        </w:tc>
      </w:tr>
      <w:tr w:rsidR="003769AC" w:rsidRPr="003769AC" w:rsidTr="003769AC">
        <w:trPr>
          <w:trHeight w:val="195"/>
          <w:jc w:val="center"/>
          <w:ins w:id="2501" w:author="Hana Navrátilová" w:date="2019-09-24T11:10:00Z"/>
        </w:trPr>
        <w:tc>
          <w:tcPr>
            <w:tcW w:w="9990" w:type="dxa"/>
            <w:gridSpan w:val="12"/>
            <w:tcBorders>
              <w:top w:val="nil"/>
            </w:tcBorders>
          </w:tcPr>
          <w:p w:rsidR="003769AC" w:rsidRPr="003769AC" w:rsidRDefault="003769AC" w:rsidP="003769AC">
            <w:pPr>
              <w:rPr>
                <w:ins w:id="2502" w:author="Hana Navrátilová" w:date="2019-09-24T11:10:00Z"/>
              </w:rPr>
            </w:pPr>
            <w:ins w:id="2503" w:author="Hana Navrátilová" w:date="2019-09-24T11:10:00Z">
              <w:r w:rsidRPr="003769AC">
                <w:t>Základy psychologie, Psychologie osobnosti, Vývojová psychologie, Sociální psychologie, Pedagogická psychologie</w:t>
              </w:r>
            </w:ins>
          </w:p>
        </w:tc>
      </w:tr>
      <w:tr w:rsidR="003769AC" w:rsidRPr="003769AC" w:rsidTr="002F39E4">
        <w:trPr>
          <w:jc w:val="center"/>
        </w:trPr>
        <w:tc>
          <w:tcPr>
            <w:tcW w:w="9990" w:type="dxa"/>
            <w:gridSpan w:val="12"/>
            <w:shd w:val="clear" w:color="auto" w:fill="F7CAAC"/>
          </w:tcPr>
          <w:p w:rsidR="003769AC" w:rsidRPr="003769AC" w:rsidRDefault="003769AC" w:rsidP="002F39E4">
            <w:pPr>
              <w:rPr>
                <w:moveTo w:id="2504" w:author="Hana Navrátilová" w:date="2019-09-24T11:10:00Z"/>
              </w:rPr>
            </w:pPr>
            <w:moveToRangeStart w:id="2505" w:author="Hana Navrátilová" w:date="2019-09-24T11:10:00Z" w:name="move20215943"/>
            <w:moveTo w:id="2506" w:author="Hana Navrátilová" w:date="2019-09-24T11:10:00Z">
              <w:r w:rsidRPr="003769AC">
                <w:rPr>
                  <w:b/>
                </w:rPr>
                <w:t xml:space="preserve">Údaje o vzdělání na VŠ </w:t>
              </w:r>
            </w:moveTo>
          </w:p>
        </w:tc>
      </w:tr>
      <w:moveToRangeEnd w:id="2505"/>
      <w:tr w:rsidR="003769AC" w:rsidRPr="003769AC" w:rsidTr="003769AC">
        <w:trPr>
          <w:trHeight w:val="702"/>
          <w:jc w:val="center"/>
          <w:ins w:id="2507" w:author="Hana Navrátilová" w:date="2019-09-24T11:10:00Z"/>
        </w:trPr>
        <w:tc>
          <w:tcPr>
            <w:tcW w:w="9990" w:type="dxa"/>
            <w:gridSpan w:val="12"/>
          </w:tcPr>
          <w:p w:rsidR="003769AC" w:rsidRPr="003769AC" w:rsidRDefault="003769AC" w:rsidP="003769AC">
            <w:pPr>
              <w:rPr>
                <w:ins w:id="2508" w:author="Hana Navrátilová" w:date="2019-09-24T11:10:00Z"/>
                <w:iCs/>
                <w:lang w:val="en-GB"/>
              </w:rPr>
            </w:pPr>
            <w:ins w:id="2509" w:author="Hana Navrátilová" w:date="2019-09-24T11:10:00Z">
              <w:r w:rsidRPr="003769AC">
                <w:rPr>
                  <w:iCs/>
                  <w:lang w:val="en-GB"/>
                </w:rPr>
                <w:t>1984 – Filozofická fakulta UK v Bratislavě, obor psychologie (Mgr.)</w:t>
              </w:r>
            </w:ins>
          </w:p>
          <w:p w:rsidR="003769AC" w:rsidRPr="003769AC" w:rsidRDefault="003769AC" w:rsidP="003769AC">
            <w:pPr>
              <w:rPr>
                <w:ins w:id="2510" w:author="Hana Navrátilová" w:date="2019-09-24T11:10:00Z"/>
              </w:rPr>
            </w:pPr>
            <w:ins w:id="2511" w:author="Hana Navrátilová" w:date="2019-09-24T11:10:00Z">
              <w:r w:rsidRPr="003769AC">
                <w:t>1993 – Slovenská akademie věd, obor sociální psychologie (CSc.)</w:t>
              </w:r>
            </w:ins>
          </w:p>
          <w:p w:rsidR="003769AC" w:rsidRPr="003769AC" w:rsidRDefault="003769AC" w:rsidP="003769AC">
            <w:pPr>
              <w:rPr>
                <w:ins w:id="2512" w:author="Hana Navrátilová" w:date="2019-09-24T11:10:00Z"/>
              </w:rPr>
            </w:pPr>
            <w:ins w:id="2513" w:author="Hana Navrátilová" w:date="2019-09-24T11:10:00Z">
              <w:r w:rsidRPr="003769AC">
                <w:t>2005 – Pedagogická fakulta UK v Bratislavě, obor pedagogická psychologie (doc.)</w:t>
              </w:r>
            </w:ins>
          </w:p>
          <w:p w:rsidR="003769AC" w:rsidRPr="003769AC" w:rsidRDefault="003769AC" w:rsidP="003769AC">
            <w:pPr>
              <w:rPr>
                <w:ins w:id="2514" w:author="Hana Navrátilová" w:date="2019-09-24T11:10:00Z"/>
              </w:rPr>
            </w:pPr>
            <w:ins w:id="2515" w:author="Hana Navrátilová" w:date="2019-09-24T11:10:00Z">
              <w:r w:rsidRPr="003769AC">
                <w:t>2013 – Trnavská univerzita v Trnavě, obor pedagogika (prof.)</w:t>
              </w:r>
            </w:ins>
          </w:p>
          <w:p w:rsidR="003769AC" w:rsidRPr="003769AC" w:rsidRDefault="003769AC" w:rsidP="003769AC">
            <w:pPr>
              <w:rPr>
                <w:ins w:id="2516" w:author="Hana Navrátilová" w:date="2019-09-24T11:10:00Z"/>
              </w:rPr>
            </w:pPr>
          </w:p>
        </w:tc>
      </w:tr>
      <w:tr w:rsidR="003769AC" w:rsidRPr="003769AC" w:rsidTr="002F39E4">
        <w:trPr>
          <w:jc w:val="center"/>
        </w:trPr>
        <w:tc>
          <w:tcPr>
            <w:tcW w:w="9990" w:type="dxa"/>
            <w:gridSpan w:val="12"/>
            <w:shd w:val="clear" w:color="auto" w:fill="F7CAAC"/>
          </w:tcPr>
          <w:p w:rsidR="003769AC" w:rsidRPr="003769AC" w:rsidRDefault="003769AC" w:rsidP="002F39E4">
            <w:pPr>
              <w:rPr>
                <w:moveTo w:id="2517" w:author="Hana Navrátilová" w:date="2019-09-24T11:10:00Z"/>
                <w:b/>
              </w:rPr>
            </w:pPr>
            <w:moveToRangeStart w:id="2518" w:author="Hana Navrátilová" w:date="2019-09-24T11:10:00Z" w:name="move20215944"/>
            <w:moveTo w:id="2519" w:author="Hana Navrátilová" w:date="2019-09-24T11:10:00Z">
              <w:r w:rsidRPr="003769AC">
                <w:rPr>
                  <w:b/>
                </w:rPr>
                <w:t>Údaje o odborném působení od absolvování VŠ</w:t>
              </w:r>
            </w:moveTo>
          </w:p>
        </w:tc>
      </w:tr>
      <w:moveToRangeEnd w:id="2518"/>
      <w:tr w:rsidR="003769AC" w:rsidRPr="003769AC" w:rsidTr="003769AC">
        <w:trPr>
          <w:trHeight w:val="1090"/>
          <w:jc w:val="center"/>
          <w:ins w:id="2520" w:author="Hana Navrátilová" w:date="2019-09-24T11:10:00Z"/>
        </w:trPr>
        <w:tc>
          <w:tcPr>
            <w:tcW w:w="9990" w:type="dxa"/>
            <w:gridSpan w:val="12"/>
          </w:tcPr>
          <w:p w:rsidR="003769AC" w:rsidRPr="003769AC" w:rsidRDefault="003769AC" w:rsidP="003769AC">
            <w:pPr>
              <w:rPr>
                <w:ins w:id="2521" w:author="Hana Navrátilová" w:date="2019-09-24T11:10:00Z"/>
              </w:rPr>
            </w:pPr>
            <w:ins w:id="2522" w:author="Hana Navrátilová" w:date="2019-09-24T11:10:00Z">
              <w:r w:rsidRPr="003769AC">
                <w:t>1984 – 1990 doktorand v SAV</w:t>
              </w:r>
            </w:ins>
          </w:p>
          <w:p w:rsidR="003769AC" w:rsidRPr="003769AC" w:rsidRDefault="003769AC" w:rsidP="003769AC">
            <w:pPr>
              <w:rPr>
                <w:ins w:id="2523" w:author="Hana Navrátilová" w:date="2019-09-24T11:10:00Z"/>
              </w:rPr>
            </w:pPr>
            <w:ins w:id="2524" w:author="Hana Navrátilová" w:date="2019-09-24T11:10:00Z">
              <w:r w:rsidRPr="003769AC">
                <w:t>1990 – 1992 výzkumný pracovník, Kabinet výzkumu sociální komunikace SAV</w:t>
              </w:r>
            </w:ins>
          </w:p>
          <w:p w:rsidR="003769AC" w:rsidRPr="003769AC" w:rsidRDefault="003769AC" w:rsidP="003769AC">
            <w:pPr>
              <w:rPr>
                <w:ins w:id="2525" w:author="Hana Navrátilová" w:date="2019-09-24T11:10:00Z"/>
              </w:rPr>
            </w:pPr>
            <w:ins w:id="2526" w:author="Hana Navrátilová" w:date="2019-09-24T11:10:00Z">
              <w:r w:rsidRPr="003769AC">
                <w:t>1992 – 2004 výzkumný pracovník, Ústav výzkumu dítěte, UK Bratislava</w:t>
              </w:r>
            </w:ins>
          </w:p>
          <w:p w:rsidR="003769AC" w:rsidRPr="003769AC" w:rsidRDefault="003769AC" w:rsidP="003769AC">
            <w:pPr>
              <w:rPr>
                <w:ins w:id="2527" w:author="Hana Navrátilová" w:date="2019-09-24T11:10:00Z"/>
              </w:rPr>
            </w:pPr>
            <w:ins w:id="2528" w:author="Hana Navrátilová" w:date="2019-09-24T11:10:00Z">
              <w:r w:rsidRPr="003769AC">
                <w:t>2005 – 2012 docent, mimořádný profesor UK Bratislava</w:t>
              </w:r>
            </w:ins>
          </w:p>
          <w:p w:rsidR="003769AC" w:rsidRPr="003769AC" w:rsidRDefault="003769AC" w:rsidP="003769AC">
            <w:pPr>
              <w:rPr>
                <w:ins w:id="2529" w:author="Hana Navrátilová" w:date="2019-09-24T11:10:00Z"/>
              </w:rPr>
            </w:pPr>
            <w:ins w:id="2530" w:author="Hana Navrátilová" w:date="2019-09-24T11:10:00Z">
              <w:r w:rsidRPr="003769AC">
                <w:t>2012 – dosud profesor TU v Trnavě</w:t>
              </w:r>
            </w:ins>
          </w:p>
          <w:p w:rsidR="003769AC" w:rsidRPr="003769AC" w:rsidRDefault="003769AC" w:rsidP="003769AC">
            <w:pPr>
              <w:rPr>
                <w:ins w:id="2531" w:author="Hana Navrátilová" w:date="2019-09-24T11:10:00Z"/>
              </w:rPr>
            </w:pPr>
            <w:ins w:id="2532" w:author="Hana Navrátilová" w:date="2019-09-24T11:10:00Z">
              <w:r w:rsidRPr="003769AC">
                <w:t>2019 – profesor UKF ve Zlíně</w:t>
              </w:r>
            </w:ins>
          </w:p>
          <w:p w:rsidR="003769AC" w:rsidRPr="003769AC" w:rsidRDefault="003769AC" w:rsidP="003769AC">
            <w:pPr>
              <w:rPr>
                <w:ins w:id="2533" w:author="Hana Navrátilová" w:date="2019-09-24T11:10:00Z"/>
              </w:rPr>
            </w:pPr>
          </w:p>
          <w:p w:rsidR="003769AC" w:rsidRPr="003769AC" w:rsidRDefault="003769AC" w:rsidP="003769AC">
            <w:pPr>
              <w:rPr>
                <w:ins w:id="2534" w:author="Hana Navrátilová" w:date="2019-09-24T11:10:00Z"/>
              </w:rPr>
            </w:pPr>
            <w:ins w:id="2535" w:author="Hana Navrátilová" w:date="2019-09-24T11:10:00Z">
              <w:r w:rsidRPr="003769AC">
                <w:t xml:space="preserve">Projekt VEGA – 1/1426/18 Psychologické, socio-kultúrne a biologické zdroje lásky (vedúci grantu) </w:t>
              </w:r>
            </w:ins>
          </w:p>
          <w:p w:rsidR="003769AC" w:rsidRPr="003769AC" w:rsidRDefault="003769AC" w:rsidP="003769AC">
            <w:pPr>
              <w:rPr>
                <w:ins w:id="2536" w:author="Hana Navrátilová" w:date="2019-09-24T11:10:00Z"/>
              </w:rPr>
            </w:pPr>
            <w:ins w:id="2537" w:author="Hana Navrátilová" w:date="2019-09-24T11:10:00Z">
              <w:r w:rsidRPr="003769AC">
                <w:t xml:space="preserve">Projekt VEGA – 2/0027/17 Tradičné a alternatívne rodičovstvá v 21. storočí: motivácie, dilemy a konzekvencie </w:t>
              </w:r>
            </w:ins>
          </w:p>
          <w:p w:rsidR="003769AC" w:rsidRPr="003769AC" w:rsidRDefault="003769AC" w:rsidP="003769AC">
            <w:pPr>
              <w:rPr>
                <w:ins w:id="2538" w:author="Hana Navrátilová" w:date="2019-09-24T11:10:00Z"/>
              </w:rPr>
            </w:pPr>
            <w:ins w:id="2539" w:author="Hana Navrátilová" w:date="2019-09-24T11:10:00Z">
              <w:r w:rsidRPr="003769AC">
                <w:t xml:space="preserve">(riešiteľ) </w:t>
              </w:r>
            </w:ins>
          </w:p>
          <w:p w:rsidR="003769AC" w:rsidRPr="003769AC" w:rsidRDefault="003769AC" w:rsidP="003769AC">
            <w:pPr>
              <w:rPr>
                <w:ins w:id="2540" w:author="Hana Navrátilová" w:date="2019-09-24T11:10:00Z"/>
              </w:rPr>
            </w:pPr>
          </w:p>
        </w:tc>
      </w:tr>
      <w:tr w:rsidR="003769AC" w:rsidRPr="003769AC" w:rsidTr="002F39E4">
        <w:trPr>
          <w:trHeight w:val="250"/>
          <w:jc w:val="center"/>
        </w:trPr>
        <w:tc>
          <w:tcPr>
            <w:tcW w:w="9990" w:type="dxa"/>
            <w:gridSpan w:val="12"/>
            <w:shd w:val="clear" w:color="auto" w:fill="F7CAAC"/>
          </w:tcPr>
          <w:p w:rsidR="003769AC" w:rsidRPr="003769AC" w:rsidRDefault="003769AC" w:rsidP="002F39E4">
            <w:ins w:id="2541" w:author="Hana Navrátilová" w:date="2019-09-24T11:10:00Z">
              <w:r w:rsidRPr="003769AC">
                <w:rPr>
                  <w:b/>
                </w:rPr>
                <w:t>Zkušenosti s vedením kvalifikačních a rigorózních prací</w:t>
              </w:r>
            </w:ins>
          </w:p>
        </w:tc>
      </w:tr>
      <w:tr w:rsidR="003769AC" w:rsidRPr="003769AC" w:rsidTr="003769AC">
        <w:trPr>
          <w:trHeight w:val="491"/>
          <w:jc w:val="center"/>
          <w:ins w:id="2542" w:author="Hana Navrátilová" w:date="2019-09-24T11:10:00Z"/>
        </w:trPr>
        <w:tc>
          <w:tcPr>
            <w:tcW w:w="9990" w:type="dxa"/>
            <w:gridSpan w:val="12"/>
          </w:tcPr>
          <w:p w:rsidR="003769AC" w:rsidRPr="003769AC" w:rsidRDefault="003769AC" w:rsidP="003769AC">
            <w:pPr>
              <w:rPr>
                <w:ins w:id="2543" w:author="Hana Navrátilová" w:date="2019-09-24T11:10:00Z"/>
              </w:rPr>
            </w:pPr>
            <w:ins w:id="2544" w:author="Hana Navrátilová" w:date="2019-09-24T11:10:00Z">
              <w:r w:rsidRPr="003769AC">
                <w:t>80 diplomových a 10 dizertačních prací – 6 ukončených</w:t>
              </w:r>
            </w:ins>
          </w:p>
        </w:tc>
      </w:tr>
      <w:tr w:rsidR="003769AC" w:rsidRPr="003769AC" w:rsidTr="003769AC">
        <w:trPr>
          <w:jc w:val="center"/>
          <w:ins w:id="2545" w:author="Hana Navrátilová" w:date="2019-09-24T11:10:00Z"/>
        </w:trPr>
        <w:tc>
          <w:tcPr>
            <w:tcW w:w="3423" w:type="dxa"/>
            <w:gridSpan w:val="2"/>
            <w:tcBorders>
              <w:top w:val="single" w:sz="12" w:space="0" w:color="auto"/>
            </w:tcBorders>
            <w:shd w:val="clear" w:color="auto" w:fill="F7CAAC"/>
          </w:tcPr>
          <w:p w:rsidR="003769AC" w:rsidRPr="003769AC" w:rsidRDefault="003769AC" w:rsidP="003769AC">
            <w:pPr>
              <w:rPr>
                <w:ins w:id="2546" w:author="Hana Navrátilová" w:date="2019-09-24T11:10:00Z"/>
              </w:rPr>
            </w:pPr>
            <w:ins w:id="2547" w:author="Hana Navrátilová" w:date="2019-09-24T11:10:00Z">
              <w:r w:rsidRPr="003769AC">
                <w:rPr>
                  <w:b/>
                </w:rPr>
                <w:t xml:space="preserve">Obor habilitačního řízení </w:t>
              </w:r>
            </w:ins>
          </w:p>
        </w:tc>
        <w:tc>
          <w:tcPr>
            <w:tcW w:w="2263" w:type="dxa"/>
            <w:gridSpan w:val="2"/>
            <w:tcBorders>
              <w:top w:val="single" w:sz="12" w:space="0" w:color="auto"/>
            </w:tcBorders>
            <w:shd w:val="clear" w:color="auto" w:fill="F7CAAC"/>
          </w:tcPr>
          <w:p w:rsidR="003769AC" w:rsidRPr="003769AC" w:rsidRDefault="003769AC" w:rsidP="003769AC">
            <w:pPr>
              <w:rPr>
                <w:ins w:id="2548" w:author="Hana Navrátilová" w:date="2019-09-24T11:10:00Z"/>
              </w:rPr>
            </w:pPr>
            <w:ins w:id="2549" w:author="Hana Navrátilová" w:date="2019-09-24T11:10:00Z">
              <w:r w:rsidRPr="003769AC">
                <w:rPr>
                  <w:b/>
                </w:rPr>
                <w:t>Rok udělení hodnosti</w:t>
              </w:r>
            </w:ins>
          </w:p>
        </w:tc>
        <w:tc>
          <w:tcPr>
            <w:tcW w:w="2267" w:type="dxa"/>
            <w:gridSpan w:val="5"/>
            <w:tcBorders>
              <w:top w:val="single" w:sz="12" w:space="0" w:color="auto"/>
              <w:right w:val="single" w:sz="12" w:space="0" w:color="auto"/>
            </w:tcBorders>
            <w:shd w:val="clear" w:color="auto" w:fill="F7CAAC"/>
          </w:tcPr>
          <w:p w:rsidR="003769AC" w:rsidRPr="003769AC" w:rsidRDefault="003769AC" w:rsidP="003769AC">
            <w:pPr>
              <w:rPr>
                <w:ins w:id="2550" w:author="Hana Navrátilová" w:date="2019-09-24T11:10:00Z"/>
              </w:rPr>
            </w:pPr>
            <w:ins w:id="2551" w:author="Hana Navrátilová" w:date="2019-09-24T11:10:00Z">
              <w:r w:rsidRPr="003769AC">
                <w:rPr>
                  <w:b/>
                </w:rPr>
                <w:t>Řízení konáno na VŠ</w:t>
              </w:r>
            </w:ins>
          </w:p>
        </w:tc>
        <w:tc>
          <w:tcPr>
            <w:tcW w:w="2037" w:type="dxa"/>
            <w:gridSpan w:val="3"/>
            <w:tcBorders>
              <w:top w:val="single" w:sz="12" w:space="0" w:color="auto"/>
              <w:left w:val="single" w:sz="12" w:space="0" w:color="auto"/>
            </w:tcBorders>
            <w:shd w:val="clear" w:color="auto" w:fill="F7CAAC"/>
          </w:tcPr>
          <w:p w:rsidR="003769AC" w:rsidRPr="003769AC" w:rsidRDefault="003769AC" w:rsidP="003769AC">
            <w:pPr>
              <w:rPr>
                <w:ins w:id="2552" w:author="Hana Navrátilová" w:date="2019-09-24T11:10:00Z"/>
                <w:b/>
              </w:rPr>
            </w:pPr>
            <w:ins w:id="2553" w:author="Hana Navrátilová" w:date="2019-09-24T11:10:00Z">
              <w:r w:rsidRPr="003769AC">
                <w:rPr>
                  <w:b/>
                </w:rPr>
                <w:t>Ohlasy publikací</w:t>
              </w:r>
            </w:ins>
          </w:p>
        </w:tc>
      </w:tr>
      <w:tr w:rsidR="003769AC" w:rsidRPr="003769AC" w:rsidTr="003769AC">
        <w:trPr>
          <w:jc w:val="center"/>
          <w:ins w:id="2554" w:author="Hana Navrátilová" w:date="2019-09-24T11:10:00Z"/>
        </w:trPr>
        <w:tc>
          <w:tcPr>
            <w:tcW w:w="3423" w:type="dxa"/>
            <w:gridSpan w:val="2"/>
          </w:tcPr>
          <w:p w:rsidR="003769AC" w:rsidRPr="003769AC" w:rsidRDefault="003769AC" w:rsidP="003769AC">
            <w:pPr>
              <w:rPr>
                <w:ins w:id="2555" w:author="Hana Navrátilová" w:date="2019-09-24T11:10:00Z"/>
              </w:rPr>
            </w:pPr>
            <w:ins w:id="2556" w:author="Hana Navrátilová" w:date="2019-09-24T11:10:00Z">
              <w:r w:rsidRPr="003769AC">
                <w:t>Pedagogická psychologie</w:t>
              </w:r>
            </w:ins>
          </w:p>
        </w:tc>
        <w:tc>
          <w:tcPr>
            <w:tcW w:w="2263" w:type="dxa"/>
            <w:gridSpan w:val="2"/>
          </w:tcPr>
          <w:p w:rsidR="003769AC" w:rsidRPr="003769AC" w:rsidRDefault="003769AC" w:rsidP="003769AC">
            <w:pPr>
              <w:rPr>
                <w:ins w:id="2557" w:author="Hana Navrátilová" w:date="2019-09-24T11:10:00Z"/>
              </w:rPr>
            </w:pPr>
            <w:ins w:id="2558" w:author="Hana Navrátilová" w:date="2019-09-24T11:10:00Z">
              <w:r w:rsidRPr="003769AC">
                <w:t>2005</w:t>
              </w:r>
            </w:ins>
          </w:p>
        </w:tc>
        <w:tc>
          <w:tcPr>
            <w:tcW w:w="2267" w:type="dxa"/>
            <w:gridSpan w:val="5"/>
            <w:tcBorders>
              <w:right w:val="single" w:sz="12" w:space="0" w:color="auto"/>
            </w:tcBorders>
          </w:tcPr>
          <w:p w:rsidR="003769AC" w:rsidRPr="003769AC" w:rsidRDefault="003769AC" w:rsidP="003769AC">
            <w:pPr>
              <w:rPr>
                <w:ins w:id="2559" w:author="Hana Navrátilová" w:date="2019-09-24T11:10:00Z"/>
              </w:rPr>
            </w:pPr>
            <w:ins w:id="2560" w:author="Hana Navrátilová" w:date="2019-09-24T11:10:00Z">
              <w:r w:rsidRPr="003769AC">
                <w:t>PdF UK Bratislava</w:t>
              </w:r>
            </w:ins>
          </w:p>
        </w:tc>
        <w:tc>
          <w:tcPr>
            <w:tcW w:w="638" w:type="dxa"/>
            <w:tcBorders>
              <w:left w:val="single" w:sz="12" w:space="0" w:color="auto"/>
            </w:tcBorders>
            <w:shd w:val="clear" w:color="auto" w:fill="F7CAAC"/>
          </w:tcPr>
          <w:p w:rsidR="003769AC" w:rsidRPr="003769AC" w:rsidRDefault="003769AC" w:rsidP="003769AC">
            <w:pPr>
              <w:rPr>
                <w:ins w:id="2561" w:author="Hana Navrátilová" w:date="2019-09-24T11:10:00Z"/>
              </w:rPr>
            </w:pPr>
            <w:ins w:id="2562" w:author="Hana Navrátilová" w:date="2019-09-24T11:10:00Z">
              <w:r w:rsidRPr="003769AC">
                <w:rPr>
                  <w:b/>
                </w:rPr>
                <w:t>WOS</w:t>
              </w:r>
            </w:ins>
          </w:p>
        </w:tc>
        <w:tc>
          <w:tcPr>
            <w:tcW w:w="699" w:type="dxa"/>
            <w:shd w:val="clear" w:color="auto" w:fill="F7CAAC"/>
          </w:tcPr>
          <w:p w:rsidR="003769AC" w:rsidRPr="003769AC" w:rsidRDefault="003769AC" w:rsidP="003769AC">
            <w:pPr>
              <w:rPr>
                <w:ins w:id="2563" w:author="Hana Navrátilová" w:date="2019-09-24T11:10:00Z"/>
              </w:rPr>
            </w:pPr>
            <w:ins w:id="2564" w:author="Hana Navrátilová" w:date="2019-09-24T11:10:00Z">
              <w:r w:rsidRPr="003769AC">
                <w:rPr>
                  <w:b/>
                </w:rPr>
                <w:t>Scopus</w:t>
              </w:r>
            </w:ins>
          </w:p>
        </w:tc>
        <w:tc>
          <w:tcPr>
            <w:tcW w:w="700" w:type="dxa"/>
            <w:shd w:val="clear" w:color="auto" w:fill="F7CAAC"/>
          </w:tcPr>
          <w:p w:rsidR="003769AC" w:rsidRPr="003769AC" w:rsidRDefault="003769AC" w:rsidP="003769AC">
            <w:pPr>
              <w:rPr>
                <w:ins w:id="2565" w:author="Hana Navrátilová" w:date="2019-09-24T11:10:00Z"/>
              </w:rPr>
            </w:pPr>
            <w:ins w:id="2566" w:author="Hana Navrátilová" w:date="2019-09-24T11:10:00Z">
              <w:r w:rsidRPr="003769AC">
                <w:rPr>
                  <w:b/>
                </w:rPr>
                <w:t>ostatní</w:t>
              </w:r>
            </w:ins>
          </w:p>
        </w:tc>
      </w:tr>
      <w:tr w:rsidR="003769AC" w:rsidRPr="003769AC" w:rsidTr="003769AC">
        <w:trPr>
          <w:trHeight w:val="70"/>
          <w:jc w:val="center"/>
          <w:ins w:id="2567" w:author="Hana Navrátilová" w:date="2019-09-24T11:10:00Z"/>
        </w:trPr>
        <w:tc>
          <w:tcPr>
            <w:tcW w:w="3423" w:type="dxa"/>
            <w:gridSpan w:val="2"/>
            <w:shd w:val="clear" w:color="auto" w:fill="F7CAAC"/>
          </w:tcPr>
          <w:p w:rsidR="003769AC" w:rsidRPr="003769AC" w:rsidRDefault="003769AC" w:rsidP="003769AC">
            <w:pPr>
              <w:rPr>
                <w:ins w:id="2568" w:author="Hana Navrátilová" w:date="2019-09-24T11:10:00Z"/>
              </w:rPr>
            </w:pPr>
            <w:ins w:id="2569" w:author="Hana Navrátilová" w:date="2019-09-24T11:10:00Z">
              <w:r w:rsidRPr="003769AC">
                <w:rPr>
                  <w:b/>
                </w:rPr>
                <w:t>Obor jmenovacího řízení</w:t>
              </w:r>
            </w:ins>
          </w:p>
        </w:tc>
        <w:tc>
          <w:tcPr>
            <w:tcW w:w="2263" w:type="dxa"/>
            <w:gridSpan w:val="2"/>
            <w:shd w:val="clear" w:color="auto" w:fill="F7CAAC"/>
          </w:tcPr>
          <w:p w:rsidR="003769AC" w:rsidRPr="003769AC" w:rsidRDefault="003769AC" w:rsidP="003769AC">
            <w:pPr>
              <w:rPr>
                <w:ins w:id="2570" w:author="Hana Navrátilová" w:date="2019-09-24T11:10:00Z"/>
              </w:rPr>
            </w:pPr>
            <w:ins w:id="2571" w:author="Hana Navrátilová" w:date="2019-09-24T11:10:00Z">
              <w:r w:rsidRPr="003769AC">
                <w:rPr>
                  <w:b/>
                </w:rPr>
                <w:t>Rok udělení hodnosti</w:t>
              </w:r>
            </w:ins>
          </w:p>
        </w:tc>
        <w:tc>
          <w:tcPr>
            <w:tcW w:w="2267" w:type="dxa"/>
            <w:gridSpan w:val="5"/>
            <w:tcBorders>
              <w:right w:val="single" w:sz="12" w:space="0" w:color="auto"/>
            </w:tcBorders>
            <w:shd w:val="clear" w:color="auto" w:fill="F7CAAC"/>
          </w:tcPr>
          <w:p w:rsidR="003769AC" w:rsidRPr="003769AC" w:rsidRDefault="003769AC" w:rsidP="003769AC">
            <w:pPr>
              <w:rPr>
                <w:ins w:id="2572" w:author="Hana Navrátilová" w:date="2019-09-24T11:10:00Z"/>
              </w:rPr>
            </w:pPr>
            <w:ins w:id="2573" w:author="Hana Navrátilová" w:date="2019-09-24T11:10:00Z">
              <w:r w:rsidRPr="003769AC">
                <w:rPr>
                  <w:b/>
                </w:rPr>
                <w:t>Řízení konáno na VŠ</w:t>
              </w:r>
            </w:ins>
          </w:p>
        </w:tc>
        <w:tc>
          <w:tcPr>
            <w:tcW w:w="638" w:type="dxa"/>
            <w:vMerge w:val="restart"/>
            <w:tcBorders>
              <w:left w:val="single" w:sz="12" w:space="0" w:color="auto"/>
            </w:tcBorders>
          </w:tcPr>
          <w:p w:rsidR="003769AC" w:rsidRPr="003769AC" w:rsidRDefault="003769AC" w:rsidP="003769AC">
            <w:pPr>
              <w:rPr>
                <w:ins w:id="2574" w:author="Hana Navrátilová" w:date="2019-09-24T11:10:00Z"/>
              </w:rPr>
            </w:pPr>
            <w:ins w:id="2575" w:author="Hana Navrátilová" w:date="2019-09-24T11:10:00Z">
              <w:r w:rsidRPr="003769AC">
                <w:t>320</w:t>
              </w:r>
            </w:ins>
          </w:p>
        </w:tc>
        <w:tc>
          <w:tcPr>
            <w:tcW w:w="699" w:type="dxa"/>
            <w:vMerge w:val="restart"/>
          </w:tcPr>
          <w:p w:rsidR="003769AC" w:rsidRPr="003769AC" w:rsidRDefault="003769AC" w:rsidP="003769AC">
            <w:pPr>
              <w:rPr>
                <w:ins w:id="2576" w:author="Hana Navrátilová" w:date="2019-09-24T11:10:00Z"/>
              </w:rPr>
            </w:pPr>
            <w:ins w:id="2577" w:author="Hana Navrátilová" w:date="2019-09-24T11:10:00Z">
              <w:r w:rsidRPr="003769AC">
                <w:t>103</w:t>
              </w:r>
            </w:ins>
          </w:p>
        </w:tc>
        <w:tc>
          <w:tcPr>
            <w:tcW w:w="700" w:type="dxa"/>
            <w:vMerge w:val="restart"/>
          </w:tcPr>
          <w:p w:rsidR="003769AC" w:rsidRPr="003769AC" w:rsidRDefault="003769AC" w:rsidP="003769AC">
            <w:pPr>
              <w:rPr>
                <w:ins w:id="2578" w:author="Hana Navrátilová" w:date="2019-09-24T11:10:00Z"/>
              </w:rPr>
            </w:pPr>
            <w:ins w:id="2579" w:author="Hana Navrátilová" w:date="2019-09-24T11:10:00Z">
              <w:r w:rsidRPr="003769AC">
                <w:t>454</w:t>
              </w:r>
            </w:ins>
          </w:p>
        </w:tc>
      </w:tr>
      <w:tr w:rsidR="003769AC" w:rsidRPr="003769AC" w:rsidTr="003769AC">
        <w:trPr>
          <w:trHeight w:val="205"/>
          <w:jc w:val="center"/>
          <w:ins w:id="2580" w:author="Hana Navrátilová" w:date="2019-09-24T11:10:00Z"/>
        </w:trPr>
        <w:tc>
          <w:tcPr>
            <w:tcW w:w="3423" w:type="dxa"/>
            <w:gridSpan w:val="2"/>
          </w:tcPr>
          <w:p w:rsidR="003769AC" w:rsidRPr="003769AC" w:rsidRDefault="003769AC" w:rsidP="003769AC">
            <w:pPr>
              <w:rPr>
                <w:ins w:id="2581" w:author="Hana Navrátilová" w:date="2019-09-24T11:10:00Z"/>
              </w:rPr>
            </w:pPr>
            <w:ins w:id="2582" w:author="Hana Navrátilová" w:date="2019-09-24T11:10:00Z">
              <w:r w:rsidRPr="003769AC">
                <w:t>Pedagogika</w:t>
              </w:r>
            </w:ins>
          </w:p>
        </w:tc>
        <w:tc>
          <w:tcPr>
            <w:tcW w:w="2263" w:type="dxa"/>
            <w:gridSpan w:val="2"/>
          </w:tcPr>
          <w:p w:rsidR="003769AC" w:rsidRPr="003769AC" w:rsidRDefault="003769AC" w:rsidP="003769AC">
            <w:pPr>
              <w:rPr>
                <w:ins w:id="2583" w:author="Hana Navrátilová" w:date="2019-09-24T11:10:00Z"/>
              </w:rPr>
            </w:pPr>
            <w:ins w:id="2584" w:author="Hana Navrátilová" w:date="2019-09-24T11:10:00Z">
              <w:r w:rsidRPr="003769AC">
                <w:t>2013</w:t>
              </w:r>
            </w:ins>
          </w:p>
        </w:tc>
        <w:tc>
          <w:tcPr>
            <w:tcW w:w="2267" w:type="dxa"/>
            <w:gridSpan w:val="5"/>
            <w:tcBorders>
              <w:right w:val="single" w:sz="12" w:space="0" w:color="auto"/>
            </w:tcBorders>
          </w:tcPr>
          <w:p w:rsidR="003769AC" w:rsidRPr="003769AC" w:rsidRDefault="003769AC" w:rsidP="003769AC">
            <w:pPr>
              <w:rPr>
                <w:ins w:id="2585" w:author="Hana Navrátilová" w:date="2019-09-24T11:10:00Z"/>
              </w:rPr>
            </w:pPr>
            <w:ins w:id="2586" w:author="Hana Navrátilová" w:date="2019-09-24T11:10:00Z">
              <w:r w:rsidRPr="003769AC">
                <w:t>UK Bratislava</w:t>
              </w:r>
            </w:ins>
          </w:p>
        </w:tc>
        <w:tc>
          <w:tcPr>
            <w:tcW w:w="638" w:type="dxa"/>
            <w:vMerge/>
            <w:tcBorders>
              <w:left w:val="single" w:sz="12" w:space="0" w:color="auto"/>
            </w:tcBorders>
            <w:vAlign w:val="center"/>
          </w:tcPr>
          <w:p w:rsidR="003769AC" w:rsidRPr="003769AC" w:rsidRDefault="003769AC" w:rsidP="003769AC">
            <w:pPr>
              <w:rPr>
                <w:ins w:id="2587" w:author="Hana Navrátilová" w:date="2019-09-24T11:10:00Z"/>
                <w:b/>
              </w:rPr>
            </w:pPr>
          </w:p>
        </w:tc>
        <w:tc>
          <w:tcPr>
            <w:tcW w:w="699" w:type="dxa"/>
            <w:vMerge/>
            <w:vAlign w:val="center"/>
          </w:tcPr>
          <w:p w:rsidR="003769AC" w:rsidRPr="003769AC" w:rsidRDefault="003769AC" w:rsidP="003769AC">
            <w:pPr>
              <w:rPr>
                <w:ins w:id="2588" w:author="Hana Navrátilová" w:date="2019-09-24T11:10:00Z"/>
                <w:b/>
              </w:rPr>
            </w:pPr>
          </w:p>
        </w:tc>
        <w:tc>
          <w:tcPr>
            <w:tcW w:w="700" w:type="dxa"/>
            <w:vMerge/>
            <w:vAlign w:val="center"/>
          </w:tcPr>
          <w:p w:rsidR="003769AC" w:rsidRPr="003769AC" w:rsidRDefault="003769AC" w:rsidP="003769AC">
            <w:pPr>
              <w:rPr>
                <w:ins w:id="2589" w:author="Hana Navrátilová" w:date="2019-09-24T11:10:00Z"/>
                <w:b/>
              </w:rPr>
            </w:pPr>
          </w:p>
        </w:tc>
      </w:tr>
      <w:tr w:rsidR="003769AC" w:rsidRPr="003769AC" w:rsidTr="002F39E4">
        <w:trPr>
          <w:jc w:val="center"/>
        </w:trPr>
        <w:tc>
          <w:tcPr>
            <w:tcW w:w="9990" w:type="dxa"/>
            <w:gridSpan w:val="12"/>
            <w:shd w:val="clear" w:color="auto" w:fill="F7CAAC"/>
          </w:tcPr>
          <w:p w:rsidR="003769AC" w:rsidRPr="003769AC" w:rsidRDefault="003769AC" w:rsidP="002F39E4">
            <w:pPr>
              <w:rPr>
                <w:b/>
              </w:rPr>
            </w:pPr>
            <w:ins w:id="2590" w:author="Hana Navrátilová" w:date="2019-09-24T11:10:00Z">
              <w:r w:rsidRPr="003769AC">
                <w:rPr>
                  <w:b/>
                </w:rPr>
                <w:t xml:space="preserve">Přehled o nejvýznamnější publikační a další tvůrčí činnosti nebo další profesní činnosti u odborníků z praxe vztahující se k zabezpečovaným předmětům </w:t>
              </w:r>
            </w:ins>
          </w:p>
        </w:tc>
      </w:tr>
      <w:tr w:rsidR="003769AC" w:rsidRPr="003769AC" w:rsidTr="003769AC">
        <w:trPr>
          <w:trHeight w:val="70"/>
          <w:jc w:val="center"/>
          <w:ins w:id="2591" w:author="Hana Navrátilová" w:date="2019-09-24T11:10:00Z"/>
        </w:trPr>
        <w:tc>
          <w:tcPr>
            <w:tcW w:w="9990" w:type="dxa"/>
            <w:gridSpan w:val="12"/>
          </w:tcPr>
          <w:p w:rsidR="003769AC" w:rsidRPr="003769AC" w:rsidRDefault="003769AC" w:rsidP="003769AC">
            <w:pPr>
              <w:rPr>
                <w:ins w:id="2592" w:author="Hana Navrátilová" w:date="2019-09-24T11:10:00Z"/>
                <w:bCs/>
                <w:lang w:val="sk-SK"/>
              </w:rPr>
            </w:pPr>
            <w:ins w:id="2593" w:author="Hana Navrátilová" w:date="2019-09-24T11:10:00Z">
              <w:r w:rsidRPr="003769AC">
                <w:rPr>
                  <w:bCs/>
                  <w:lang w:val="sk-SK"/>
                </w:rPr>
                <w:t xml:space="preserve">Lukšík, I., Bianchi, G., Popper, M., &amp; Baboš, P. (2016). Factors affecting decisions to have a second child : exploiting the theory of planned behaviour. </w:t>
              </w:r>
              <w:r w:rsidRPr="003769AC">
                <w:rPr>
                  <w:bCs/>
                  <w:i/>
                  <w:lang w:val="sk-SK"/>
                </w:rPr>
                <w:t>Polish Psychological Bulletin</w:t>
              </w:r>
              <w:r w:rsidRPr="003769AC">
                <w:rPr>
                  <w:bCs/>
                  <w:lang w:val="sk-SK"/>
                </w:rPr>
                <w:t xml:space="preserve">, </w:t>
              </w:r>
              <w:r w:rsidRPr="003769AC">
                <w:rPr>
                  <w:bCs/>
                  <w:i/>
                  <w:lang w:val="sk-SK"/>
                </w:rPr>
                <w:t>47</w:t>
              </w:r>
              <w:r w:rsidRPr="003769AC">
                <w:rPr>
                  <w:bCs/>
                  <w:lang w:val="sk-SK"/>
                </w:rPr>
                <w:t>(4), 421-430. (Scopus)</w:t>
              </w:r>
            </w:ins>
          </w:p>
          <w:p w:rsidR="003769AC" w:rsidRPr="003769AC" w:rsidRDefault="003769AC" w:rsidP="003769AC">
            <w:pPr>
              <w:rPr>
                <w:ins w:id="2594" w:author="Hana Navrátilová" w:date="2019-09-24T11:10:00Z"/>
                <w:bCs/>
              </w:rPr>
            </w:pPr>
            <w:ins w:id="2595" w:author="Hana Navrátilová" w:date="2019-09-24T11:10:00Z">
              <w:r w:rsidRPr="003769AC">
                <w:rPr>
                  <w:bCs/>
                </w:rPr>
                <w:t xml:space="preserve">Lukšík, I.,&amp; Hargašová, L. (2018).  Impact of Residential Care Culture on Quality of Life of Care Leavers. In International </w:t>
              </w:r>
              <w:r w:rsidRPr="003769AC">
                <w:rPr>
                  <w:bCs/>
                  <w:i/>
                </w:rPr>
                <w:t>Journal of Child, Youth and Family Studies</w:t>
              </w:r>
              <w:r w:rsidRPr="003769AC">
                <w:rPr>
                  <w:bCs/>
                </w:rPr>
                <w:t xml:space="preserve">, </w:t>
              </w:r>
              <w:r w:rsidRPr="003769AC">
                <w:rPr>
                  <w:bCs/>
                  <w:i/>
                </w:rPr>
                <w:t>9</w:t>
              </w:r>
              <w:r w:rsidRPr="003769AC">
                <w:rPr>
                  <w:bCs/>
                </w:rPr>
                <w:t xml:space="preserve">(2)2, 86-108. </w:t>
              </w:r>
            </w:ins>
          </w:p>
          <w:p w:rsidR="003769AC" w:rsidRPr="003769AC" w:rsidRDefault="003769AC" w:rsidP="003769AC">
            <w:pPr>
              <w:rPr>
                <w:ins w:id="2596" w:author="Hana Navrátilová" w:date="2019-09-24T11:10:00Z"/>
              </w:rPr>
            </w:pPr>
            <w:ins w:id="2597" w:author="Hana Navrátilová" w:date="2019-09-24T11:10:00Z">
              <w:r w:rsidRPr="003769AC">
                <w:t xml:space="preserve">Lukšík, I. (2015). Normy v oblasti reprodukcie a rodičovstva a ich prekračovanie  In </w:t>
              </w:r>
              <w:r w:rsidRPr="003769AC">
                <w:rPr>
                  <w:i/>
                </w:rPr>
                <w:t>Dynamika a prekračovanie noriem v spoločnosti.</w:t>
              </w:r>
              <w:r w:rsidRPr="003769AC">
                <w:t xml:space="preserve"> Bratislava : Ústav výskumu sociálnej komunikácie SAV, 28-49. </w:t>
              </w:r>
            </w:ins>
          </w:p>
          <w:p w:rsidR="003769AC" w:rsidRPr="003769AC" w:rsidRDefault="003769AC" w:rsidP="003769AC">
            <w:pPr>
              <w:rPr>
                <w:ins w:id="2598" w:author="Hana Navrátilová" w:date="2019-09-24T11:10:00Z"/>
              </w:rPr>
            </w:pPr>
            <w:ins w:id="2599" w:author="Hana Navrátilová" w:date="2019-09-24T11:10:00Z">
              <w:r w:rsidRPr="003769AC">
                <w:t xml:space="preserve">Lukšík, I. (2013)  Reprodukčné konzekvencie "oddaniu" sa materstvu. </w:t>
              </w:r>
              <w:r w:rsidRPr="003769AC">
                <w:rPr>
                  <w:i/>
                </w:rPr>
                <w:t>Forum Statisticum Slovacum</w:t>
              </w:r>
              <w:r w:rsidRPr="003769AC">
                <w:t xml:space="preserve">, </w:t>
              </w:r>
              <w:r w:rsidRPr="003769AC">
                <w:rPr>
                  <w:i/>
                </w:rPr>
                <w:t>9</w:t>
              </w:r>
              <w:r w:rsidRPr="003769AC">
                <w:t xml:space="preserve">(1), 57-62. </w:t>
              </w:r>
            </w:ins>
          </w:p>
          <w:p w:rsidR="003769AC" w:rsidRPr="003769AC" w:rsidRDefault="003769AC" w:rsidP="003769AC">
            <w:pPr>
              <w:rPr>
                <w:ins w:id="2600" w:author="Hana Navrátilová" w:date="2019-09-24T11:10:00Z"/>
              </w:rPr>
            </w:pPr>
          </w:p>
        </w:tc>
      </w:tr>
      <w:tr w:rsidR="003769AC" w:rsidRPr="003769AC" w:rsidTr="003769AC">
        <w:trPr>
          <w:trHeight w:val="218"/>
          <w:jc w:val="center"/>
          <w:ins w:id="2601" w:author="Hana Navrátilová" w:date="2019-09-24T11:10:00Z"/>
        </w:trPr>
        <w:tc>
          <w:tcPr>
            <w:tcW w:w="9990" w:type="dxa"/>
            <w:gridSpan w:val="12"/>
            <w:shd w:val="clear" w:color="auto" w:fill="F7CAAC"/>
          </w:tcPr>
          <w:p w:rsidR="003769AC" w:rsidRPr="003769AC" w:rsidRDefault="003769AC" w:rsidP="003769AC">
            <w:pPr>
              <w:rPr>
                <w:ins w:id="2602" w:author="Hana Navrátilová" w:date="2019-09-24T11:10:00Z"/>
                <w:b/>
              </w:rPr>
            </w:pPr>
            <w:ins w:id="2603" w:author="Hana Navrátilová" w:date="2019-09-24T11:10:00Z">
              <w:r w:rsidRPr="003769AC">
                <w:rPr>
                  <w:b/>
                </w:rPr>
                <w:t>Působení v zahraničí</w:t>
              </w:r>
            </w:ins>
          </w:p>
        </w:tc>
      </w:tr>
      <w:tr w:rsidR="003769AC" w:rsidRPr="003769AC" w:rsidTr="003769AC">
        <w:trPr>
          <w:trHeight w:val="324"/>
          <w:jc w:val="center"/>
          <w:ins w:id="2604" w:author="Hana Navrátilová" w:date="2019-09-24T11:10:00Z"/>
        </w:trPr>
        <w:tc>
          <w:tcPr>
            <w:tcW w:w="9990" w:type="dxa"/>
            <w:gridSpan w:val="12"/>
          </w:tcPr>
          <w:p w:rsidR="003769AC" w:rsidRPr="003769AC" w:rsidRDefault="003769AC" w:rsidP="003769AC">
            <w:pPr>
              <w:rPr>
                <w:ins w:id="2605" w:author="Hana Navrátilová" w:date="2019-09-24T11:10:00Z"/>
              </w:rPr>
            </w:pPr>
          </w:p>
        </w:tc>
      </w:tr>
      <w:tr w:rsidR="003769AC" w:rsidRPr="003769AC" w:rsidTr="00CD2F6C">
        <w:trPr>
          <w:trHeight w:val="479"/>
          <w:jc w:val="center"/>
          <w:ins w:id="2606" w:author="Hana Navrátilová" w:date="2019-09-24T11:10:00Z"/>
        </w:trPr>
        <w:tc>
          <w:tcPr>
            <w:tcW w:w="2587" w:type="dxa"/>
            <w:shd w:val="clear" w:color="auto" w:fill="F7CAAC"/>
          </w:tcPr>
          <w:p w:rsidR="003769AC" w:rsidRPr="003769AC" w:rsidRDefault="003769AC" w:rsidP="003769AC">
            <w:pPr>
              <w:rPr>
                <w:ins w:id="2607" w:author="Hana Navrátilová" w:date="2019-09-24T11:10:00Z"/>
                <w:b/>
              </w:rPr>
            </w:pPr>
            <w:ins w:id="2608" w:author="Hana Navrátilová" w:date="2019-09-24T11:10:00Z">
              <w:r w:rsidRPr="003769AC">
                <w:rPr>
                  <w:b/>
                </w:rPr>
                <w:t xml:space="preserve">Podpis </w:t>
              </w:r>
            </w:ins>
          </w:p>
        </w:tc>
        <w:tc>
          <w:tcPr>
            <w:tcW w:w="4212" w:type="dxa"/>
            <w:gridSpan w:val="5"/>
          </w:tcPr>
          <w:p w:rsidR="003769AC" w:rsidRPr="003769AC" w:rsidRDefault="003769AC" w:rsidP="003769AC">
            <w:pPr>
              <w:rPr>
                <w:ins w:id="2609" w:author="Hana Navrátilová" w:date="2019-09-24T11:10:00Z"/>
              </w:rPr>
            </w:pPr>
            <w:ins w:id="2610" w:author="Hana Navrátilová" w:date="2019-09-24T11:10:00Z">
              <w:r w:rsidRPr="003769AC">
                <w:t>prof. PhDr. Ivan Lukšík, CSc., v.r.</w:t>
              </w:r>
            </w:ins>
          </w:p>
        </w:tc>
        <w:tc>
          <w:tcPr>
            <w:tcW w:w="1154" w:type="dxa"/>
            <w:gridSpan w:val="3"/>
            <w:shd w:val="clear" w:color="auto" w:fill="F7CAAC"/>
          </w:tcPr>
          <w:p w:rsidR="003769AC" w:rsidRPr="003769AC" w:rsidRDefault="003769AC" w:rsidP="003769AC">
            <w:pPr>
              <w:rPr>
                <w:ins w:id="2611" w:author="Hana Navrátilová" w:date="2019-09-24T11:10:00Z"/>
              </w:rPr>
            </w:pPr>
            <w:ins w:id="2612" w:author="Hana Navrátilová" w:date="2019-09-24T11:10:00Z">
              <w:r w:rsidRPr="003769AC">
                <w:rPr>
                  <w:b/>
                </w:rPr>
                <w:t>datum</w:t>
              </w:r>
            </w:ins>
          </w:p>
        </w:tc>
        <w:tc>
          <w:tcPr>
            <w:tcW w:w="2037" w:type="dxa"/>
            <w:gridSpan w:val="3"/>
          </w:tcPr>
          <w:p w:rsidR="003769AC" w:rsidRPr="003769AC" w:rsidRDefault="003769AC" w:rsidP="003769AC">
            <w:pPr>
              <w:rPr>
                <w:ins w:id="2613" w:author="Hana Navrátilová" w:date="2019-09-24T11:10:00Z"/>
              </w:rPr>
            </w:pPr>
            <w:ins w:id="2614" w:author="Hana Navrátilová" w:date="2019-09-24T11:10:00Z">
              <w:r w:rsidRPr="003769AC">
                <w:t>25. 09. 2019</w:t>
              </w:r>
            </w:ins>
          </w:p>
        </w:tc>
      </w:tr>
    </w:tbl>
    <w:p w:rsidR="003769AC" w:rsidRDefault="0047284D">
      <w:pPr>
        <w:rPr>
          <w:ins w:id="2615" w:author="Hana Navrátilová" w:date="2019-09-24T11:10:00Z"/>
        </w:rPr>
      </w:pPr>
      <w:r>
        <w:br w:type="page"/>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0"/>
        <w:gridCol w:w="820"/>
        <w:gridCol w:w="1718"/>
        <w:gridCol w:w="524"/>
        <w:gridCol w:w="357"/>
        <w:gridCol w:w="849"/>
        <w:gridCol w:w="180"/>
        <w:gridCol w:w="784"/>
        <w:gridCol w:w="77"/>
        <w:gridCol w:w="670"/>
        <w:gridCol w:w="664"/>
        <w:gridCol w:w="694"/>
      </w:tblGrid>
      <w:tr w:rsidR="006B6016" w:rsidRPr="00944A9E" w:rsidTr="002F39E4">
        <w:trPr>
          <w:jc w:val="center"/>
        </w:trPr>
        <w:tc>
          <w:tcPr>
            <w:tcW w:w="9837"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8A1422" w:rsidRPr="00944A9E" w:rsidTr="003769AC">
        <w:trPr>
          <w:jc w:val="center"/>
        </w:trPr>
        <w:tc>
          <w:tcPr>
            <w:tcW w:w="2500" w:type="dxa"/>
            <w:tcBorders>
              <w:top w:val="doub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Vysoká škola</w:t>
            </w:r>
          </w:p>
        </w:tc>
        <w:tc>
          <w:tcPr>
            <w:tcW w:w="7337" w:type="dxa"/>
            <w:gridSpan w:val="11"/>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UTB ve Zlíně</w:t>
            </w:r>
          </w:p>
        </w:tc>
      </w:tr>
      <w:tr w:rsidR="00BC0069" w:rsidRPr="00944A9E" w:rsidTr="002F39E4">
        <w:trPr>
          <w:jc w:val="center"/>
        </w:trPr>
        <w:tc>
          <w:tcPr>
            <w:tcW w:w="2500"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Součást vysoké školy</w:t>
            </w:r>
          </w:p>
        </w:tc>
        <w:tc>
          <w:tcPr>
            <w:tcW w:w="7337" w:type="dxa"/>
            <w:gridSpan w:val="11"/>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Fakulta humanitních studií</w:t>
            </w:r>
          </w:p>
        </w:tc>
      </w:tr>
      <w:tr w:rsidR="00BC0069" w:rsidRPr="00944A9E" w:rsidTr="002F39E4">
        <w:trPr>
          <w:jc w:val="center"/>
        </w:trPr>
        <w:tc>
          <w:tcPr>
            <w:tcW w:w="2500"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Název studijního programu</w:t>
            </w:r>
          </w:p>
        </w:tc>
        <w:tc>
          <w:tcPr>
            <w:tcW w:w="7337" w:type="dxa"/>
            <w:gridSpan w:val="11"/>
            <w:tcBorders>
              <w:top w:val="single" w:sz="4" w:space="0" w:color="auto"/>
              <w:left w:val="single" w:sz="4" w:space="0" w:color="auto"/>
              <w:bottom w:val="single" w:sz="4" w:space="0" w:color="auto"/>
              <w:right w:val="single" w:sz="4" w:space="0" w:color="auto"/>
            </w:tcBorders>
          </w:tcPr>
          <w:p w:rsidR="00BC0069" w:rsidRPr="00944A9E" w:rsidRDefault="00564B1A" w:rsidP="00E7344C">
            <w:pPr>
              <w:jc w:val="both"/>
            </w:pPr>
            <w:r>
              <w:t>Učitelství pro 1. stupeň</w:t>
            </w:r>
            <w:r w:rsidR="00BC0069" w:rsidRPr="00944A9E">
              <w:t xml:space="preserve"> základní školy</w:t>
            </w:r>
          </w:p>
        </w:tc>
      </w:tr>
      <w:tr w:rsidR="008A1422" w:rsidRPr="00944A9E" w:rsidTr="003769AC">
        <w:trPr>
          <w:jc w:val="center"/>
        </w:trPr>
        <w:tc>
          <w:tcPr>
            <w:tcW w:w="2500"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Jméno a příjmení</w:t>
            </w:r>
          </w:p>
        </w:tc>
        <w:tc>
          <w:tcPr>
            <w:tcW w:w="4448" w:type="dxa"/>
            <w:gridSpan w:val="6"/>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Silvia Pokrivčáková</w:t>
            </w:r>
          </w:p>
        </w:tc>
        <w:tc>
          <w:tcPr>
            <w:tcW w:w="784"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Tituly</w:t>
            </w:r>
          </w:p>
        </w:tc>
        <w:tc>
          <w:tcPr>
            <w:tcW w:w="2105" w:type="dxa"/>
            <w:gridSpan w:val="4"/>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prof. PaedDr., PhD.</w:t>
            </w:r>
          </w:p>
        </w:tc>
      </w:tr>
      <w:tr w:rsidR="008A1422" w:rsidRPr="00944A9E" w:rsidTr="003769AC">
        <w:trPr>
          <w:jc w:val="center"/>
        </w:trPr>
        <w:tc>
          <w:tcPr>
            <w:tcW w:w="2500"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Rok narození</w:t>
            </w:r>
          </w:p>
        </w:tc>
        <w:tc>
          <w:tcPr>
            <w:tcW w:w="820" w:type="dxa"/>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1971</w:t>
            </w:r>
          </w:p>
        </w:tc>
        <w:tc>
          <w:tcPr>
            <w:tcW w:w="1718"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typ vztahu k VŠ</w:t>
            </w:r>
          </w:p>
        </w:tc>
        <w:tc>
          <w:tcPr>
            <w:tcW w:w="881" w:type="dxa"/>
            <w:gridSpan w:val="2"/>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pp</w:t>
            </w:r>
          </w:p>
        </w:tc>
        <w:tc>
          <w:tcPr>
            <w:tcW w:w="849"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rozsah</w:t>
            </w:r>
          </w:p>
        </w:tc>
        <w:tc>
          <w:tcPr>
            <w:tcW w:w="964" w:type="dxa"/>
            <w:gridSpan w:val="2"/>
            <w:tcBorders>
              <w:top w:val="single" w:sz="4" w:space="0" w:color="auto"/>
              <w:left w:val="single" w:sz="4" w:space="0" w:color="auto"/>
              <w:bottom w:val="single" w:sz="4" w:space="0" w:color="auto"/>
              <w:right w:val="single" w:sz="4" w:space="0" w:color="auto"/>
            </w:tcBorders>
          </w:tcPr>
          <w:p w:rsidR="00BC0069" w:rsidRPr="00944A9E" w:rsidRDefault="00341046" w:rsidP="00E7344C">
            <w:pPr>
              <w:jc w:val="both"/>
            </w:pPr>
            <w:r w:rsidRPr="00944A9E">
              <w:t>20h/</w:t>
            </w:r>
            <w:r w:rsidR="00BC0069" w:rsidRPr="00944A9E">
              <w:t>týdně</w:t>
            </w:r>
          </w:p>
        </w:tc>
        <w:tc>
          <w:tcPr>
            <w:tcW w:w="7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do kdy</w:t>
            </w:r>
          </w:p>
        </w:tc>
        <w:tc>
          <w:tcPr>
            <w:tcW w:w="1358" w:type="dxa"/>
            <w:gridSpan w:val="2"/>
            <w:tcBorders>
              <w:top w:val="single" w:sz="4" w:space="0" w:color="auto"/>
              <w:left w:val="single" w:sz="4" w:space="0" w:color="auto"/>
              <w:bottom w:val="single" w:sz="4" w:space="0" w:color="auto"/>
              <w:right w:val="single" w:sz="4" w:space="0" w:color="auto"/>
            </w:tcBorders>
          </w:tcPr>
          <w:p w:rsidR="00BC0069" w:rsidRDefault="003B69C6" w:rsidP="00E7344C">
            <w:pPr>
              <w:jc w:val="both"/>
            </w:pPr>
            <w:r w:rsidRPr="00944A9E">
              <w:t>0</w:t>
            </w:r>
            <w:r w:rsidR="00BC0069" w:rsidRPr="00944A9E">
              <w:t>8/2020</w:t>
            </w:r>
          </w:p>
          <w:p w:rsidR="00006650" w:rsidRPr="00944A9E" w:rsidRDefault="00006650" w:rsidP="00E7344C">
            <w:r w:rsidRPr="00686322">
              <w:rPr>
                <w:sz w:val="16"/>
                <w:szCs w:val="16"/>
              </w:rPr>
              <w:t>př</w:t>
            </w:r>
            <w:r>
              <w:rPr>
                <w:sz w:val="16"/>
                <w:szCs w:val="16"/>
              </w:rPr>
              <w:t xml:space="preserve">edpokládá </w:t>
            </w:r>
            <w:r w:rsidRPr="00686322">
              <w:rPr>
                <w:sz w:val="16"/>
                <w:szCs w:val="16"/>
              </w:rPr>
              <w:t>se pokračování spolupráce</w:t>
            </w:r>
          </w:p>
        </w:tc>
      </w:tr>
      <w:tr w:rsidR="008A1422" w:rsidRPr="00944A9E" w:rsidTr="003769AC">
        <w:trPr>
          <w:jc w:val="center"/>
        </w:trPr>
        <w:tc>
          <w:tcPr>
            <w:tcW w:w="503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 xml:space="preserve">Typ vztahu na součásti VŠ, která uskutečňuje st. </w:t>
            </w:r>
            <w:r w:rsidR="00E4274B" w:rsidRPr="00944A9E">
              <w:rPr>
                <w:b/>
              </w:rPr>
              <w:t>P</w:t>
            </w:r>
            <w:r w:rsidRPr="00944A9E">
              <w:rPr>
                <w:b/>
              </w:rPr>
              <w:t>rogram</w:t>
            </w:r>
          </w:p>
        </w:tc>
        <w:tc>
          <w:tcPr>
            <w:tcW w:w="881" w:type="dxa"/>
            <w:gridSpan w:val="2"/>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pp</w:t>
            </w:r>
          </w:p>
        </w:tc>
        <w:tc>
          <w:tcPr>
            <w:tcW w:w="849"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rozsah</w:t>
            </w:r>
          </w:p>
        </w:tc>
        <w:tc>
          <w:tcPr>
            <w:tcW w:w="964" w:type="dxa"/>
            <w:gridSpan w:val="2"/>
            <w:tcBorders>
              <w:top w:val="single" w:sz="4" w:space="0" w:color="auto"/>
              <w:left w:val="single" w:sz="4" w:space="0" w:color="auto"/>
              <w:bottom w:val="single" w:sz="4" w:space="0" w:color="auto"/>
              <w:right w:val="single" w:sz="4" w:space="0" w:color="auto"/>
            </w:tcBorders>
          </w:tcPr>
          <w:p w:rsidR="00BC0069" w:rsidRPr="00944A9E" w:rsidRDefault="00341046" w:rsidP="00E7344C">
            <w:pPr>
              <w:jc w:val="both"/>
            </w:pPr>
            <w:r w:rsidRPr="00944A9E">
              <w:t>20h/</w:t>
            </w:r>
            <w:r w:rsidR="00BC0069" w:rsidRPr="00944A9E">
              <w:t>týdně</w:t>
            </w:r>
          </w:p>
        </w:tc>
        <w:tc>
          <w:tcPr>
            <w:tcW w:w="7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do kdy</w:t>
            </w:r>
          </w:p>
        </w:tc>
        <w:tc>
          <w:tcPr>
            <w:tcW w:w="1358" w:type="dxa"/>
            <w:gridSpan w:val="2"/>
            <w:tcBorders>
              <w:top w:val="single" w:sz="4" w:space="0" w:color="auto"/>
              <w:left w:val="single" w:sz="4" w:space="0" w:color="auto"/>
              <w:bottom w:val="single" w:sz="4" w:space="0" w:color="auto"/>
              <w:right w:val="single" w:sz="4" w:space="0" w:color="auto"/>
            </w:tcBorders>
          </w:tcPr>
          <w:p w:rsidR="00BC0069" w:rsidRPr="00944A9E" w:rsidRDefault="003B69C6" w:rsidP="00E7344C">
            <w:pPr>
              <w:jc w:val="both"/>
            </w:pPr>
            <w:r w:rsidRPr="00944A9E">
              <w:t>0</w:t>
            </w:r>
            <w:r w:rsidR="00BC0069" w:rsidRPr="00944A9E">
              <w:t>8/2020</w:t>
            </w:r>
          </w:p>
        </w:tc>
      </w:tr>
      <w:tr w:rsidR="008A1422" w:rsidRPr="00944A9E" w:rsidTr="003769AC">
        <w:trPr>
          <w:jc w:val="center"/>
        </w:trPr>
        <w:tc>
          <w:tcPr>
            <w:tcW w:w="5919" w:type="dxa"/>
            <w:gridSpan w:val="5"/>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Další současná působení jako akademický pracovník na jiných VŠ</w:t>
            </w:r>
          </w:p>
        </w:tc>
        <w:tc>
          <w:tcPr>
            <w:tcW w:w="181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typ prac. vztahu</w:t>
            </w:r>
          </w:p>
        </w:tc>
        <w:tc>
          <w:tcPr>
            <w:tcW w:w="2105" w:type="dxa"/>
            <w:gridSpan w:val="4"/>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rozsah</w:t>
            </w:r>
          </w:p>
        </w:tc>
      </w:tr>
      <w:tr w:rsidR="00BC0069" w:rsidRPr="00944A9E" w:rsidTr="002F39E4">
        <w:trPr>
          <w:jc w:val="center"/>
        </w:trPr>
        <w:tc>
          <w:tcPr>
            <w:tcW w:w="5919" w:type="dxa"/>
            <w:gridSpan w:val="5"/>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Trnavská univerzita v</w:t>
            </w:r>
            <w:r w:rsidR="00AA21A5">
              <w:t> </w:t>
            </w:r>
            <w:r w:rsidRPr="00944A9E">
              <w:t>Trnave</w:t>
            </w:r>
          </w:p>
        </w:tc>
        <w:tc>
          <w:tcPr>
            <w:tcW w:w="1813" w:type="dxa"/>
            <w:gridSpan w:val="3"/>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pp</w:t>
            </w:r>
          </w:p>
        </w:tc>
        <w:tc>
          <w:tcPr>
            <w:tcW w:w="2105" w:type="dxa"/>
            <w:gridSpan w:val="4"/>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40h/týdně</w:t>
            </w:r>
          </w:p>
        </w:tc>
      </w:tr>
      <w:tr w:rsidR="00BC0069" w:rsidRPr="00944A9E" w:rsidTr="002F39E4">
        <w:trPr>
          <w:jc w:val="center"/>
        </w:trPr>
        <w:tc>
          <w:tcPr>
            <w:tcW w:w="9837"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Předměty příslušného studijního programu a způsob zapojení do jejich výuky, příp. další zapojení do uskutečňování studijního programu</w:t>
            </w:r>
          </w:p>
        </w:tc>
      </w:tr>
      <w:tr w:rsidR="00BC0069" w:rsidRPr="00944A9E" w:rsidTr="002F39E4">
        <w:trPr>
          <w:trHeight w:val="338"/>
          <w:jc w:val="center"/>
        </w:trPr>
        <w:tc>
          <w:tcPr>
            <w:tcW w:w="9837" w:type="dxa"/>
            <w:gridSpan w:val="12"/>
            <w:tcBorders>
              <w:top w:val="nil"/>
              <w:left w:val="single" w:sz="4" w:space="0" w:color="auto"/>
              <w:bottom w:val="single" w:sz="4" w:space="0" w:color="auto"/>
              <w:right w:val="single" w:sz="4" w:space="0" w:color="auto"/>
            </w:tcBorders>
          </w:tcPr>
          <w:p w:rsidR="00BC0069" w:rsidRPr="00944A9E" w:rsidRDefault="00BC0069" w:rsidP="00E7344C">
            <w:pPr>
              <w:jc w:val="both"/>
            </w:pPr>
            <w:r w:rsidRPr="00944A9E">
              <w:t>Anglický jazyk 1, Anglický jazyk 2, Anglický jazyk v primárním vzdělávání, Didaktika anglického jazyka s praxí 1, Didaktika anglického jazyka s praxí 2</w:t>
            </w:r>
            <w:r w:rsidR="00C35E1D" w:rsidRPr="00944A9E">
              <w:t>, Integrovaná výuka anglického jazyka</w:t>
            </w:r>
          </w:p>
        </w:tc>
      </w:tr>
      <w:tr w:rsidR="00BC0069" w:rsidRPr="00944A9E" w:rsidTr="002F39E4">
        <w:trPr>
          <w:jc w:val="center"/>
        </w:trPr>
        <w:tc>
          <w:tcPr>
            <w:tcW w:w="9837"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 xml:space="preserve">Údaje o vzdělání na VŠ </w:t>
            </w:r>
          </w:p>
        </w:tc>
      </w:tr>
      <w:tr w:rsidR="00BC0069" w:rsidRPr="00944A9E" w:rsidTr="002F39E4">
        <w:trPr>
          <w:trHeight w:val="1055"/>
          <w:jc w:val="center"/>
        </w:trPr>
        <w:tc>
          <w:tcPr>
            <w:tcW w:w="9837" w:type="dxa"/>
            <w:gridSpan w:val="12"/>
            <w:tcBorders>
              <w:top w:val="single" w:sz="4" w:space="0" w:color="auto"/>
              <w:left w:val="single" w:sz="4" w:space="0" w:color="auto"/>
              <w:bottom w:val="single" w:sz="4" w:space="0" w:color="auto"/>
              <w:right w:val="single" w:sz="4" w:space="0" w:color="auto"/>
            </w:tcBorders>
          </w:tcPr>
          <w:p w:rsidR="00BC0069" w:rsidRPr="00944A9E" w:rsidRDefault="00BC0069" w:rsidP="00E7344C">
            <w:r w:rsidRPr="00944A9E">
              <w:t>Mgr., magisterský obor učitelství akademických předmětů: slovenština</w:t>
            </w:r>
            <w:r w:rsidR="00120F7D" w:rsidRPr="00944A9E">
              <w:t>-</w:t>
            </w:r>
            <w:r w:rsidRPr="00944A9E">
              <w:t>angličtina</w:t>
            </w:r>
            <w:r w:rsidR="00120F7D" w:rsidRPr="00944A9E">
              <w:t>-</w:t>
            </w:r>
            <w:r w:rsidRPr="00944A9E">
              <w:t>pedagogika, 1995,  PF UKF v Nitre</w:t>
            </w:r>
          </w:p>
          <w:p w:rsidR="00BC0069" w:rsidRPr="00944A9E" w:rsidRDefault="00BC0069" w:rsidP="00E7344C">
            <w:r w:rsidRPr="00944A9E">
              <w:t xml:space="preserve">PaedDr., rigorózní řízení v oboru Pedagogika, 2001, PF UKF v Nitre </w:t>
            </w:r>
          </w:p>
          <w:p w:rsidR="00BC0069" w:rsidRPr="00944A9E" w:rsidRDefault="00BC0069" w:rsidP="00E7344C">
            <w:r w:rsidRPr="00944A9E">
              <w:t xml:space="preserve">PhD., v oboru Teorie a dějiny slovenské literatury, 2001, FF UKF v Nitre </w:t>
            </w:r>
          </w:p>
          <w:p w:rsidR="00BC0069" w:rsidRPr="00944A9E" w:rsidRDefault="00085D54" w:rsidP="00E7344C">
            <w:r>
              <w:t>d</w:t>
            </w:r>
            <w:r w:rsidR="00BC0069" w:rsidRPr="00944A9E">
              <w:t xml:space="preserve">oc., habilitační řízení v oboru Pedagogika, 2005,  PF UKF v Nitre </w:t>
            </w:r>
          </w:p>
          <w:p w:rsidR="00BC0069" w:rsidRPr="00944A9E" w:rsidRDefault="00085D54" w:rsidP="00085D54">
            <w:pPr>
              <w:rPr>
                <w:b/>
              </w:rPr>
            </w:pPr>
            <w:r>
              <w:t>p</w:t>
            </w:r>
            <w:r w:rsidR="00BC0069" w:rsidRPr="00944A9E">
              <w:t>rof., jmenování profesorkou pro obor Oborová didaktika prezidentem SR, 2014, UKF v Nitre</w:t>
            </w:r>
          </w:p>
        </w:tc>
      </w:tr>
      <w:tr w:rsidR="00BC0069" w:rsidRPr="00944A9E" w:rsidTr="002F39E4">
        <w:trPr>
          <w:jc w:val="center"/>
        </w:trPr>
        <w:tc>
          <w:tcPr>
            <w:tcW w:w="9837"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Údaje o odborném působení od absolvování VŠ</w:t>
            </w:r>
          </w:p>
        </w:tc>
      </w:tr>
      <w:tr w:rsidR="00BC0069" w:rsidRPr="00944A9E" w:rsidTr="002F39E4">
        <w:trPr>
          <w:trHeight w:val="1090"/>
          <w:jc w:val="center"/>
        </w:trPr>
        <w:tc>
          <w:tcPr>
            <w:tcW w:w="9837" w:type="dxa"/>
            <w:gridSpan w:val="12"/>
            <w:tcBorders>
              <w:top w:val="single" w:sz="4" w:space="0" w:color="auto"/>
              <w:left w:val="single" w:sz="4" w:space="0" w:color="auto"/>
              <w:bottom w:val="single" w:sz="4" w:space="0" w:color="auto"/>
              <w:right w:val="single" w:sz="4" w:space="0" w:color="auto"/>
            </w:tcBorders>
          </w:tcPr>
          <w:p w:rsidR="00BC0069" w:rsidRPr="00944A9E" w:rsidRDefault="00BC0069" w:rsidP="00E7344C">
            <w:r w:rsidRPr="00944A9E">
              <w:t>1995</w:t>
            </w:r>
            <w:r w:rsidR="00B369B9" w:rsidRPr="00944A9E">
              <w:t xml:space="preserve"> – </w:t>
            </w:r>
            <w:r w:rsidRPr="00944A9E">
              <w:t>1997, asistentka, Katedra anglistiky a amerikanistiky FF UKF v Nitre</w:t>
            </w:r>
            <w:r w:rsidR="00B369B9" w:rsidRPr="00944A9E">
              <w:t xml:space="preserve"> – </w:t>
            </w:r>
            <w:r w:rsidRPr="00944A9E">
              <w:t>program EÚ Phare</w:t>
            </w:r>
          </w:p>
          <w:p w:rsidR="00BC0069" w:rsidRPr="00944A9E" w:rsidRDefault="00BC0069" w:rsidP="00E7344C">
            <w:r w:rsidRPr="00944A9E">
              <w:t>1998</w:t>
            </w:r>
            <w:r w:rsidR="00B369B9" w:rsidRPr="00944A9E">
              <w:t xml:space="preserve"> – </w:t>
            </w:r>
            <w:r w:rsidRPr="00944A9E">
              <w:t>2002, odborná asistentka, Katedra pedagogiky a psychológie FEM SPU v Nitre</w:t>
            </w:r>
          </w:p>
          <w:p w:rsidR="00BC0069" w:rsidRPr="00944A9E" w:rsidRDefault="00BC0069" w:rsidP="00E7344C">
            <w:r w:rsidRPr="00944A9E">
              <w:t>2002</w:t>
            </w:r>
            <w:r w:rsidR="00B369B9" w:rsidRPr="00944A9E">
              <w:t xml:space="preserve"> – </w:t>
            </w:r>
            <w:r w:rsidRPr="00944A9E">
              <w:t>2004, odborná asistentka, Katedra cudzích jazykov PF UKF v Nitre</w:t>
            </w:r>
          </w:p>
          <w:p w:rsidR="00BC0069" w:rsidRPr="00944A9E" w:rsidRDefault="00BC0069" w:rsidP="00E7344C">
            <w:r w:rsidRPr="00944A9E">
              <w:t>2005</w:t>
            </w:r>
            <w:r w:rsidR="00B369B9" w:rsidRPr="00944A9E">
              <w:t xml:space="preserve"> – </w:t>
            </w:r>
            <w:r w:rsidRPr="00944A9E">
              <w:t xml:space="preserve">2014, docentka, Katedra lingvodidaktiky a interkultúrnych štúdií PF UKF v Nitre </w:t>
            </w:r>
          </w:p>
          <w:p w:rsidR="00BC0069" w:rsidRPr="00944A9E" w:rsidRDefault="00BC0069" w:rsidP="00E7344C">
            <w:r w:rsidRPr="00944A9E">
              <w:t>2014</w:t>
            </w:r>
            <w:r w:rsidR="00B369B9" w:rsidRPr="00944A9E">
              <w:t xml:space="preserve"> – </w:t>
            </w:r>
            <w:r w:rsidRPr="00944A9E">
              <w:t xml:space="preserve">2016, profesor, Katedra lingvodidaktiky a interkultúrnych štúdií PF UKF v Nitre </w:t>
            </w:r>
          </w:p>
          <w:p w:rsidR="00BC0069" w:rsidRPr="00944A9E" w:rsidRDefault="00BC0069" w:rsidP="00E7344C">
            <w:r w:rsidRPr="00944A9E">
              <w:t>2016</w:t>
            </w:r>
            <w:r w:rsidR="00B369B9" w:rsidRPr="00944A9E">
              <w:t xml:space="preserve"> – </w:t>
            </w:r>
            <w:r w:rsidRPr="00944A9E">
              <w:t>dosud, profesor, Katedra anglického jazyka a literatúry, PdF TU v Trnave</w:t>
            </w:r>
          </w:p>
          <w:p w:rsidR="00BC0069" w:rsidRDefault="00BC0069" w:rsidP="00E7344C">
            <w:r w:rsidRPr="00944A9E">
              <w:t>2014</w:t>
            </w:r>
            <w:r w:rsidR="00B369B9" w:rsidRPr="00944A9E">
              <w:t xml:space="preserve"> – </w:t>
            </w:r>
            <w:r w:rsidR="0062271C">
              <w:t>2017</w:t>
            </w:r>
            <w:r w:rsidRPr="00944A9E">
              <w:t>, profesor, Ústav moderních jazyků a literatur, FHS UTB v</w:t>
            </w:r>
            <w:r w:rsidR="00875096">
              <w:t>e</w:t>
            </w:r>
            <w:r w:rsidRPr="00944A9E">
              <w:t xml:space="preserve"> Zlíně </w:t>
            </w:r>
          </w:p>
          <w:p w:rsidR="0062271C" w:rsidRPr="00944A9E" w:rsidRDefault="0062271C" w:rsidP="00E7344C">
            <w:r>
              <w:t xml:space="preserve">2018 – dosud, </w:t>
            </w:r>
            <w:r w:rsidRPr="00944A9E">
              <w:t xml:space="preserve">profesor, Ústav </w:t>
            </w:r>
            <w:r>
              <w:t>školní pedagogiky</w:t>
            </w:r>
            <w:r w:rsidRPr="00944A9E">
              <w:t>, FHS UTB v</w:t>
            </w:r>
            <w:r w:rsidR="00875096">
              <w:t>e</w:t>
            </w:r>
            <w:r w:rsidRPr="00944A9E">
              <w:t xml:space="preserve"> Zlíně </w:t>
            </w:r>
          </w:p>
        </w:tc>
      </w:tr>
      <w:tr w:rsidR="00BC0069" w:rsidRPr="00944A9E" w:rsidTr="002F39E4">
        <w:trPr>
          <w:trHeight w:val="250"/>
          <w:jc w:val="center"/>
        </w:trPr>
        <w:tc>
          <w:tcPr>
            <w:tcW w:w="9837"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Zkušenosti s vedením kvalifikačních a rigorózních prací</w:t>
            </w:r>
          </w:p>
        </w:tc>
      </w:tr>
      <w:tr w:rsidR="00BC0069" w:rsidRPr="00944A9E" w:rsidTr="002F39E4">
        <w:trPr>
          <w:trHeight w:val="266"/>
          <w:jc w:val="center"/>
        </w:trPr>
        <w:tc>
          <w:tcPr>
            <w:tcW w:w="9837" w:type="dxa"/>
            <w:gridSpan w:val="12"/>
            <w:tcBorders>
              <w:top w:val="single" w:sz="4" w:space="0" w:color="auto"/>
              <w:left w:val="single" w:sz="4" w:space="0" w:color="auto"/>
              <w:bottom w:val="single" w:sz="4" w:space="0" w:color="auto"/>
              <w:right w:val="single" w:sz="4" w:space="0" w:color="auto"/>
            </w:tcBorders>
          </w:tcPr>
          <w:p w:rsidR="00BC0069" w:rsidRPr="00944A9E" w:rsidRDefault="00BC0069" w:rsidP="00E7344C">
            <w:pPr>
              <w:contextualSpacing/>
              <w:jc w:val="both"/>
              <w:rPr>
                <w:rFonts w:eastAsia="Calibri"/>
                <w:lang w:val="sk-SK" w:eastAsia="en-US"/>
              </w:rPr>
            </w:pPr>
            <w:r w:rsidRPr="00944A9E">
              <w:rPr>
                <w:rFonts w:eastAsia="Calibri"/>
                <w:lang w:val="sk-SK" w:eastAsia="en-US"/>
              </w:rPr>
              <w:t>Ukončených 38 BP, 108 DP, 24</w:t>
            </w:r>
            <w:r w:rsidRPr="002F5F09">
              <w:rPr>
                <w:rFonts w:eastAsia="Calibri"/>
                <w:lang w:eastAsia="en-US"/>
              </w:rPr>
              <w:t xml:space="preserve"> rigorózních</w:t>
            </w:r>
            <w:r w:rsidRPr="00944A9E">
              <w:rPr>
                <w:rFonts w:eastAsia="Calibri"/>
                <w:lang w:val="sk-SK" w:eastAsia="en-US"/>
              </w:rPr>
              <w:t xml:space="preserve"> prací a 4 dizertační práce</w:t>
            </w:r>
          </w:p>
        </w:tc>
      </w:tr>
      <w:tr w:rsidR="008A1422" w:rsidRPr="00944A9E" w:rsidTr="003769AC">
        <w:trPr>
          <w:jc w:val="center"/>
        </w:trPr>
        <w:tc>
          <w:tcPr>
            <w:tcW w:w="3320"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 xml:space="preserve">Obor habilitačního řízení </w:t>
            </w:r>
          </w:p>
        </w:tc>
        <w:tc>
          <w:tcPr>
            <w:tcW w:w="2242"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Rok udělení hodnosti</w:t>
            </w:r>
          </w:p>
        </w:tc>
        <w:tc>
          <w:tcPr>
            <w:tcW w:w="2247" w:type="dxa"/>
            <w:gridSpan w:val="5"/>
            <w:tcBorders>
              <w:top w:val="single" w:sz="12" w:space="0" w:color="auto"/>
              <w:left w:val="single" w:sz="4" w:space="0" w:color="auto"/>
              <w:bottom w:val="single" w:sz="4" w:space="0" w:color="auto"/>
              <w:right w:val="single" w:sz="12" w:space="0" w:color="auto"/>
            </w:tcBorders>
            <w:shd w:val="clear" w:color="auto" w:fill="F7CAAC"/>
            <w:hideMark/>
          </w:tcPr>
          <w:p w:rsidR="00BC0069" w:rsidRPr="00944A9E" w:rsidRDefault="00BC0069" w:rsidP="00E7344C">
            <w:pPr>
              <w:jc w:val="both"/>
            </w:pPr>
            <w:r w:rsidRPr="00944A9E">
              <w:rPr>
                <w:b/>
              </w:rPr>
              <w:t>Řízení konáno na VŠ</w:t>
            </w:r>
          </w:p>
        </w:tc>
        <w:tc>
          <w:tcPr>
            <w:tcW w:w="2028"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Ohlasy publikací</w:t>
            </w:r>
          </w:p>
        </w:tc>
      </w:tr>
      <w:tr w:rsidR="008A1422" w:rsidRPr="00944A9E" w:rsidTr="003769AC">
        <w:trPr>
          <w:jc w:val="center"/>
        </w:trPr>
        <w:tc>
          <w:tcPr>
            <w:tcW w:w="3320" w:type="dxa"/>
            <w:gridSpan w:val="2"/>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Pedagogika</w:t>
            </w:r>
          </w:p>
        </w:tc>
        <w:tc>
          <w:tcPr>
            <w:tcW w:w="2242" w:type="dxa"/>
            <w:gridSpan w:val="2"/>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2005</w:t>
            </w:r>
          </w:p>
        </w:tc>
        <w:tc>
          <w:tcPr>
            <w:tcW w:w="2247" w:type="dxa"/>
            <w:gridSpan w:val="5"/>
            <w:tcBorders>
              <w:top w:val="single" w:sz="4" w:space="0" w:color="auto"/>
              <w:left w:val="single" w:sz="4" w:space="0" w:color="auto"/>
              <w:bottom w:val="single" w:sz="4" w:space="0" w:color="auto"/>
              <w:right w:val="single" w:sz="12" w:space="0" w:color="auto"/>
            </w:tcBorders>
          </w:tcPr>
          <w:p w:rsidR="00BC0069" w:rsidRPr="00944A9E" w:rsidRDefault="00BC0069" w:rsidP="00E7344C">
            <w:pPr>
              <w:jc w:val="both"/>
            </w:pPr>
            <w:r w:rsidRPr="00944A9E">
              <w:t>UKF v Nitre</w:t>
            </w:r>
          </w:p>
        </w:tc>
        <w:tc>
          <w:tcPr>
            <w:tcW w:w="670" w:type="dxa"/>
            <w:tcBorders>
              <w:top w:val="single" w:sz="4" w:space="0" w:color="auto"/>
              <w:left w:val="single" w:sz="12"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WOS</w:t>
            </w:r>
          </w:p>
        </w:tc>
        <w:tc>
          <w:tcPr>
            <w:tcW w:w="664"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sz w:val="18"/>
              </w:rPr>
            </w:pPr>
            <w:r w:rsidRPr="00944A9E">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sz w:val="18"/>
              </w:rPr>
              <w:t>ostatní</w:t>
            </w:r>
          </w:p>
        </w:tc>
      </w:tr>
      <w:tr w:rsidR="008A1422" w:rsidRPr="00944A9E" w:rsidTr="003769AC">
        <w:trPr>
          <w:trHeight w:val="70"/>
          <w:jc w:val="center"/>
        </w:trPr>
        <w:tc>
          <w:tcPr>
            <w:tcW w:w="332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Obor jmenovacího řízení</w:t>
            </w:r>
          </w:p>
        </w:tc>
        <w:tc>
          <w:tcPr>
            <w:tcW w:w="2242"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pPr>
            <w:r w:rsidRPr="00944A9E">
              <w:rPr>
                <w:b/>
              </w:rPr>
              <w:t>Rok udělení hodnosti</w:t>
            </w:r>
          </w:p>
        </w:tc>
        <w:tc>
          <w:tcPr>
            <w:tcW w:w="2247" w:type="dxa"/>
            <w:gridSpan w:val="5"/>
            <w:tcBorders>
              <w:top w:val="single" w:sz="4" w:space="0" w:color="auto"/>
              <w:left w:val="single" w:sz="4" w:space="0" w:color="auto"/>
              <w:bottom w:val="single" w:sz="4" w:space="0" w:color="auto"/>
              <w:right w:val="single" w:sz="12" w:space="0" w:color="auto"/>
            </w:tcBorders>
            <w:shd w:val="clear" w:color="auto" w:fill="F7CAAC"/>
            <w:hideMark/>
          </w:tcPr>
          <w:p w:rsidR="00BC0069" w:rsidRPr="00944A9E" w:rsidRDefault="00BC0069" w:rsidP="00E7344C">
            <w:pPr>
              <w:jc w:val="both"/>
            </w:pPr>
            <w:r w:rsidRPr="00944A9E">
              <w:rPr>
                <w:b/>
              </w:rPr>
              <w:t>Řízení konáno na VŠ</w:t>
            </w:r>
          </w:p>
        </w:tc>
        <w:tc>
          <w:tcPr>
            <w:tcW w:w="670" w:type="dxa"/>
            <w:vMerge w:val="restart"/>
            <w:tcBorders>
              <w:top w:val="single" w:sz="4" w:space="0" w:color="auto"/>
              <w:left w:val="single" w:sz="12" w:space="0" w:color="auto"/>
              <w:bottom w:val="single" w:sz="4" w:space="0" w:color="auto"/>
              <w:right w:val="single" w:sz="4" w:space="0" w:color="auto"/>
            </w:tcBorders>
          </w:tcPr>
          <w:p w:rsidR="00BC0069" w:rsidRPr="00944A9E" w:rsidRDefault="00BC0069" w:rsidP="00E7344C">
            <w:pPr>
              <w:jc w:val="both"/>
              <w:rPr>
                <w:b/>
              </w:rPr>
            </w:pPr>
            <w:r w:rsidRPr="00944A9E">
              <w:rPr>
                <w:b/>
              </w:rPr>
              <w:t>7</w:t>
            </w:r>
          </w:p>
        </w:tc>
        <w:tc>
          <w:tcPr>
            <w:tcW w:w="664" w:type="dxa"/>
            <w:vMerge w:val="restart"/>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rPr>
                <w:b/>
              </w:rPr>
            </w:pPr>
            <w:r w:rsidRPr="00944A9E">
              <w:rPr>
                <w:b/>
              </w:rPr>
              <w:t>4</w:t>
            </w:r>
          </w:p>
        </w:tc>
        <w:tc>
          <w:tcPr>
            <w:tcW w:w="694" w:type="dxa"/>
            <w:vMerge w:val="restart"/>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rPr>
                <w:b/>
              </w:rPr>
            </w:pPr>
            <w:r w:rsidRPr="00944A9E">
              <w:rPr>
                <w:b/>
              </w:rPr>
              <w:t>213</w:t>
            </w:r>
          </w:p>
        </w:tc>
      </w:tr>
      <w:tr w:rsidR="008A1422" w:rsidRPr="00944A9E" w:rsidTr="003769AC">
        <w:trPr>
          <w:trHeight w:val="205"/>
          <w:jc w:val="center"/>
        </w:trPr>
        <w:tc>
          <w:tcPr>
            <w:tcW w:w="3320" w:type="dxa"/>
            <w:gridSpan w:val="2"/>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Odborová didaktika</w:t>
            </w:r>
          </w:p>
        </w:tc>
        <w:tc>
          <w:tcPr>
            <w:tcW w:w="2242" w:type="dxa"/>
            <w:gridSpan w:val="2"/>
            <w:tcBorders>
              <w:top w:val="single" w:sz="4" w:space="0" w:color="auto"/>
              <w:left w:val="single" w:sz="4" w:space="0" w:color="auto"/>
              <w:bottom w:val="single" w:sz="4" w:space="0" w:color="auto"/>
              <w:right w:val="single" w:sz="4" w:space="0" w:color="auto"/>
            </w:tcBorders>
          </w:tcPr>
          <w:p w:rsidR="00BC0069" w:rsidRPr="00944A9E" w:rsidRDefault="00BC0069" w:rsidP="00E7344C">
            <w:pPr>
              <w:jc w:val="both"/>
            </w:pPr>
            <w:r w:rsidRPr="00944A9E">
              <w:t>2014</w:t>
            </w:r>
          </w:p>
        </w:tc>
        <w:tc>
          <w:tcPr>
            <w:tcW w:w="2247" w:type="dxa"/>
            <w:gridSpan w:val="5"/>
            <w:tcBorders>
              <w:top w:val="single" w:sz="4" w:space="0" w:color="auto"/>
              <w:left w:val="single" w:sz="4" w:space="0" w:color="auto"/>
              <w:bottom w:val="single" w:sz="4" w:space="0" w:color="auto"/>
              <w:right w:val="single" w:sz="12" w:space="0" w:color="auto"/>
            </w:tcBorders>
          </w:tcPr>
          <w:p w:rsidR="00BC0069" w:rsidRPr="00944A9E" w:rsidRDefault="00BC0069" w:rsidP="00E7344C">
            <w:pPr>
              <w:jc w:val="both"/>
            </w:pPr>
            <w:r w:rsidRPr="00944A9E">
              <w:t>UKF v Nitre</w:t>
            </w:r>
          </w:p>
        </w:tc>
        <w:tc>
          <w:tcPr>
            <w:tcW w:w="670" w:type="dxa"/>
            <w:vMerge/>
            <w:tcBorders>
              <w:top w:val="single" w:sz="4" w:space="0" w:color="auto"/>
              <w:left w:val="single" w:sz="12" w:space="0" w:color="auto"/>
              <w:bottom w:val="single" w:sz="4" w:space="0" w:color="auto"/>
              <w:right w:val="single" w:sz="4" w:space="0" w:color="auto"/>
            </w:tcBorders>
            <w:vAlign w:val="center"/>
            <w:hideMark/>
          </w:tcPr>
          <w:p w:rsidR="00BC0069" w:rsidRPr="00944A9E" w:rsidRDefault="00BC0069" w:rsidP="00E7344C">
            <w:pPr>
              <w:rPr>
                <w:b/>
              </w:rPr>
            </w:pPr>
          </w:p>
        </w:tc>
        <w:tc>
          <w:tcPr>
            <w:tcW w:w="664" w:type="dxa"/>
            <w:vMerge/>
            <w:tcBorders>
              <w:top w:val="single" w:sz="4" w:space="0" w:color="auto"/>
              <w:left w:val="single" w:sz="4" w:space="0" w:color="auto"/>
              <w:bottom w:val="single" w:sz="4" w:space="0" w:color="auto"/>
              <w:right w:val="single" w:sz="4" w:space="0" w:color="auto"/>
            </w:tcBorders>
            <w:vAlign w:val="center"/>
            <w:hideMark/>
          </w:tcPr>
          <w:p w:rsidR="00BC0069" w:rsidRPr="00944A9E" w:rsidRDefault="00BC0069" w:rsidP="00E7344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BC0069" w:rsidRPr="00944A9E" w:rsidRDefault="00BC0069" w:rsidP="00E7344C">
            <w:pPr>
              <w:rPr>
                <w:b/>
              </w:rPr>
            </w:pPr>
          </w:p>
        </w:tc>
      </w:tr>
      <w:tr w:rsidR="00BC0069" w:rsidRPr="00944A9E" w:rsidTr="002F39E4">
        <w:trPr>
          <w:jc w:val="center"/>
        </w:trPr>
        <w:tc>
          <w:tcPr>
            <w:tcW w:w="9837"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C0069" w:rsidRPr="00944A9E" w:rsidRDefault="00BC0069"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BC0069" w:rsidRPr="00944A9E" w:rsidTr="002F39E4">
        <w:trPr>
          <w:trHeight w:val="3100"/>
          <w:jc w:val="center"/>
        </w:trPr>
        <w:tc>
          <w:tcPr>
            <w:tcW w:w="9837" w:type="dxa"/>
            <w:gridSpan w:val="12"/>
            <w:tcBorders>
              <w:top w:val="single" w:sz="4" w:space="0" w:color="auto"/>
              <w:left w:val="single" w:sz="4" w:space="0" w:color="auto"/>
              <w:bottom w:val="single" w:sz="4" w:space="0" w:color="auto"/>
              <w:right w:val="single" w:sz="4" w:space="0" w:color="auto"/>
            </w:tcBorders>
          </w:tcPr>
          <w:p w:rsidR="00B10A5C" w:rsidRDefault="00B10A5C" w:rsidP="00E7344C">
            <w:pPr>
              <w:rPr>
                <w:lang w:val="sk-SK" w:eastAsia="sk-SK"/>
              </w:rPr>
            </w:pPr>
            <w:r w:rsidRPr="00B10A5C">
              <w:rPr>
                <w:lang w:val="sk-SK" w:eastAsia="sk-SK"/>
              </w:rPr>
              <w:t xml:space="preserve">Pokrivčáková, S. (2018). </w:t>
            </w:r>
            <w:r w:rsidRPr="00B10A5C">
              <w:rPr>
                <w:i/>
                <w:lang w:val="sk-SK" w:eastAsia="sk-SK"/>
              </w:rPr>
              <w:t xml:space="preserve">Dyslectic and Dysgraphic Learners in the EFL Classroom: Towards an Inclusive Education Environment. </w:t>
            </w:r>
            <w:r w:rsidRPr="00B10A5C">
              <w:rPr>
                <w:lang w:val="sk-SK" w:eastAsia="sk-SK"/>
              </w:rPr>
              <w:t>Zlín: Univerzita Tomáše Bati ve Zlíně, Fakulta humanitních studií.</w:t>
            </w:r>
          </w:p>
          <w:p w:rsidR="005F22A7" w:rsidRPr="00944A9E" w:rsidRDefault="005F22A7" w:rsidP="00E7344C">
            <w:pPr>
              <w:rPr>
                <w:lang w:val="sk-SK" w:eastAsia="sk-SK"/>
              </w:rPr>
            </w:pPr>
            <w:r w:rsidRPr="00944A9E">
              <w:rPr>
                <w:lang w:val="sk-SK" w:eastAsia="sk-SK"/>
              </w:rPr>
              <w:t xml:space="preserve">Pokrivčáková, S. &amp; Pokrivčák, A. (2016). Teaching Slovak language and literature in Slovakia. In Marek Pieniążek &amp; S. Štěpáník (Eds.). </w:t>
            </w:r>
            <w:r w:rsidRPr="00944A9E">
              <w:rPr>
                <w:i/>
                <w:lang w:val="sk-SK" w:eastAsia="sk-SK"/>
              </w:rPr>
              <w:t xml:space="preserve">Teaching of National Languages in the V4 Countries. </w:t>
            </w:r>
            <w:r w:rsidRPr="00944A9E">
              <w:rPr>
                <w:lang w:val="sk-SK" w:eastAsia="sk-SK"/>
              </w:rPr>
              <w:t xml:space="preserve">Prague: Charles University. </w:t>
            </w:r>
          </w:p>
          <w:p w:rsidR="005F22A7" w:rsidRPr="00944A9E" w:rsidRDefault="005F22A7" w:rsidP="00E7344C">
            <w:pPr>
              <w:rPr>
                <w:lang w:val="sk-SK" w:eastAsia="sk-SK"/>
              </w:rPr>
            </w:pPr>
            <w:r w:rsidRPr="00944A9E">
              <w:rPr>
                <w:lang w:eastAsia="sk-SK"/>
              </w:rPr>
              <w:t>P</w:t>
            </w:r>
            <w:r w:rsidRPr="00944A9E">
              <w:rPr>
                <w:lang w:val="sk-SK" w:eastAsia="sk-SK"/>
              </w:rPr>
              <w:t xml:space="preserve">okrivčáková, S. (2013). </w:t>
            </w:r>
            <w:r w:rsidRPr="00944A9E">
              <w:rPr>
                <w:i/>
                <w:lang w:val="sk-SK" w:eastAsia="sk-SK"/>
              </w:rPr>
              <w:t>CLIL Research in Slovakia</w:t>
            </w:r>
            <w:r w:rsidRPr="00944A9E">
              <w:rPr>
                <w:lang w:val="sk-SK" w:eastAsia="sk-SK"/>
              </w:rPr>
              <w:t>. Hradec Králové: Gaudeamus.</w:t>
            </w:r>
          </w:p>
          <w:p w:rsidR="005F22A7" w:rsidRPr="00944A9E" w:rsidRDefault="005F22A7" w:rsidP="00E7344C">
            <w:pPr>
              <w:rPr>
                <w:lang w:val="sk-SK" w:eastAsia="sk-SK"/>
              </w:rPr>
            </w:pPr>
            <w:r w:rsidRPr="00944A9E">
              <w:rPr>
                <w:lang w:val="sk-SK" w:eastAsia="sk-SK"/>
              </w:rPr>
              <w:t>Pokrivčáková, S.</w:t>
            </w:r>
            <w:r w:rsidR="006617F9">
              <w:rPr>
                <w:lang w:val="sk-SK" w:eastAsia="sk-SK"/>
              </w:rPr>
              <w:t xml:space="preserve"> </w:t>
            </w:r>
            <w:r w:rsidRPr="00944A9E">
              <w:rPr>
                <w:lang w:val="sk-SK" w:eastAsia="sk-SK"/>
              </w:rPr>
              <w:t xml:space="preserve">(2013). </w:t>
            </w:r>
            <w:r w:rsidRPr="00944A9E">
              <w:rPr>
                <w:i/>
                <w:lang w:val="sk-SK" w:eastAsia="sk-SK"/>
              </w:rPr>
              <w:t>Teaching Techniques for Modern Teacher of English</w:t>
            </w:r>
            <w:r w:rsidRPr="00944A9E">
              <w:rPr>
                <w:lang w:val="sk-SK" w:eastAsia="sk-SK"/>
              </w:rPr>
              <w:t>. 1. vyd. Nitra: ASPA.</w:t>
            </w:r>
          </w:p>
          <w:p w:rsidR="005F22A7" w:rsidRPr="00944A9E" w:rsidRDefault="005F22A7" w:rsidP="00E7344C">
            <w:pPr>
              <w:rPr>
                <w:lang w:val="sk-SK" w:eastAsia="sk-SK"/>
              </w:rPr>
            </w:pPr>
            <w:r w:rsidRPr="00944A9E">
              <w:rPr>
                <w:lang w:val="sk-SK" w:eastAsia="sk-SK"/>
              </w:rPr>
              <w:t xml:space="preserve">Pokrivčáková, S. (2012). Latest Developments in Research in Foreign Language Education in Slovakia: A General Overview, 2012. In Silvia Pokrivčáková (Ed.). </w:t>
            </w:r>
            <w:r w:rsidRPr="00944A9E">
              <w:rPr>
                <w:i/>
                <w:lang w:val="sk-SK" w:eastAsia="sk-SK"/>
              </w:rPr>
              <w:t>Research in Foreign Language Education</w:t>
            </w:r>
            <w:r w:rsidRPr="00944A9E">
              <w:rPr>
                <w:lang w:val="sk-SK" w:eastAsia="sk-SK"/>
              </w:rPr>
              <w:t>. Brno: MSD.</w:t>
            </w:r>
          </w:p>
          <w:p w:rsidR="00BC0069" w:rsidRPr="00944A9E" w:rsidRDefault="00BC0069" w:rsidP="00E7344C">
            <w:pPr>
              <w:rPr>
                <w:lang w:val="sk-SK" w:eastAsia="sk-SK"/>
              </w:rPr>
            </w:pPr>
            <w:r w:rsidRPr="00944A9E">
              <w:rPr>
                <w:lang w:val="sk-SK" w:eastAsia="sk-SK"/>
              </w:rPr>
              <w:t>Pokrivčáková, S.</w:t>
            </w:r>
            <w:r w:rsidR="006617F9">
              <w:rPr>
                <w:lang w:val="sk-SK" w:eastAsia="sk-SK"/>
              </w:rPr>
              <w:t xml:space="preserve"> </w:t>
            </w:r>
            <w:r w:rsidRPr="00944A9E">
              <w:rPr>
                <w:lang w:val="sk-SK" w:eastAsia="sk-SK"/>
              </w:rPr>
              <w:t>(2010</w:t>
            </w:r>
            <w:r w:rsidRPr="00944A9E">
              <w:rPr>
                <w:i/>
                <w:lang w:val="sk-SK" w:eastAsia="sk-SK"/>
              </w:rPr>
              <w:t>). Modern Teacher of English.</w:t>
            </w:r>
            <w:r w:rsidRPr="00944A9E">
              <w:rPr>
                <w:lang w:val="sk-SK" w:eastAsia="sk-SK"/>
              </w:rPr>
              <w:t xml:space="preserve"> Nitra: ASPA. </w:t>
            </w:r>
          </w:p>
          <w:p w:rsidR="00BC0069" w:rsidRPr="00944A9E" w:rsidRDefault="00C82310" w:rsidP="00E7344C">
            <w:pPr>
              <w:rPr>
                <w:del w:id="2616" w:author="Hana Navrátilová" w:date="2019-09-24T11:10:00Z"/>
                <w:lang w:val="sk-SK" w:eastAsia="sk-SK"/>
              </w:rPr>
            </w:pPr>
            <w:r w:rsidRPr="00944A9E">
              <w:rPr>
                <w:lang w:val="sk-SK" w:eastAsia="sk-SK"/>
              </w:rPr>
              <w:t>Pokrivčáková, S.</w:t>
            </w:r>
            <w:r w:rsidR="006617F9">
              <w:rPr>
                <w:lang w:val="sk-SK" w:eastAsia="sk-SK"/>
              </w:rPr>
              <w:t xml:space="preserve"> </w:t>
            </w:r>
            <w:r w:rsidRPr="00944A9E">
              <w:rPr>
                <w:lang w:val="sk-SK" w:eastAsia="sk-SK"/>
              </w:rPr>
              <w:t xml:space="preserve">(2010). Obsahovo integrované učenie sa cudzieho jazyka (CLIL) na 1. stupni ZŠ. In </w:t>
            </w:r>
            <w:r w:rsidRPr="00944A9E">
              <w:rPr>
                <w:i/>
                <w:lang w:val="sk-SK" w:eastAsia="sk-SK"/>
              </w:rPr>
              <w:t>Učiteľ cudzieho jazyka v kontexte primárneho vzdelávania</w:t>
            </w:r>
            <w:r w:rsidRPr="00944A9E">
              <w:rPr>
                <w:lang w:val="sk-SK" w:eastAsia="sk-SK"/>
              </w:rPr>
              <w:t>. Prešov: Prešovská univerzita.</w:t>
            </w:r>
            <w:r w:rsidR="00BC0069" w:rsidRPr="00944A9E">
              <w:rPr>
                <w:lang w:val="sk-SK" w:eastAsia="sk-SK"/>
              </w:rPr>
              <w:t xml:space="preserve">Pokrivčáková, S. et al.(2008). </w:t>
            </w:r>
            <w:r w:rsidR="00BC0069" w:rsidRPr="00944A9E">
              <w:rPr>
                <w:i/>
                <w:lang w:val="sk-SK" w:eastAsia="sk-SK"/>
              </w:rPr>
              <w:t>CLIL, plurilingvizmus a bilingválne vzdelávanie</w:t>
            </w:r>
            <w:r w:rsidR="00BC0069" w:rsidRPr="00944A9E">
              <w:rPr>
                <w:lang w:val="sk-SK" w:eastAsia="sk-SK"/>
              </w:rPr>
              <w:t xml:space="preserve">. (2. vyd.). Nitra: ASPA. </w:t>
            </w:r>
          </w:p>
          <w:p w:rsidR="00D41F18" w:rsidRPr="00944A9E" w:rsidRDefault="00BC0069" w:rsidP="00B10A5C">
            <w:pPr>
              <w:rPr>
                <w:lang w:val="sk-SK" w:eastAsia="sk-SK"/>
              </w:rPr>
            </w:pPr>
            <w:del w:id="2617" w:author="Hana Navrátilová" w:date="2019-09-24T11:10:00Z">
              <w:r w:rsidRPr="00944A9E">
                <w:rPr>
                  <w:lang w:val="sk-SK" w:eastAsia="sk-SK"/>
                </w:rPr>
                <w:delText xml:space="preserve">Pokrivčáková, S. a kol. (2008). </w:delText>
              </w:r>
              <w:r w:rsidRPr="00944A9E">
                <w:rPr>
                  <w:i/>
                  <w:lang w:val="sk-SK" w:eastAsia="sk-SK"/>
                </w:rPr>
                <w:delText>Inovácie a trendy vo vyučovaní cudzích jazykov u žiakov mladšieho školského veku</w:delText>
              </w:r>
              <w:r w:rsidRPr="00944A9E">
                <w:rPr>
                  <w:lang w:val="sk-SK" w:eastAsia="sk-SK"/>
                </w:rPr>
                <w:delText>. Nitra: UKF.</w:delText>
              </w:r>
            </w:del>
          </w:p>
        </w:tc>
      </w:tr>
      <w:tr w:rsidR="00BC0069" w:rsidRPr="00944A9E" w:rsidTr="002F39E4">
        <w:trPr>
          <w:trHeight w:val="218"/>
          <w:jc w:val="center"/>
        </w:trPr>
        <w:tc>
          <w:tcPr>
            <w:tcW w:w="9837" w:type="dxa"/>
            <w:gridSpan w:val="12"/>
            <w:tcBorders>
              <w:top w:val="single" w:sz="4" w:space="0" w:color="auto"/>
              <w:left w:val="single" w:sz="4" w:space="0" w:color="auto"/>
              <w:bottom w:val="single" w:sz="4" w:space="0" w:color="auto"/>
              <w:right w:val="single" w:sz="4" w:space="0" w:color="auto"/>
            </w:tcBorders>
            <w:shd w:val="clear" w:color="auto" w:fill="FABF8F"/>
          </w:tcPr>
          <w:p w:rsidR="00BC0069" w:rsidRPr="00944A9E" w:rsidRDefault="00BC0069" w:rsidP="00E7344C">
            <w:pPr>
              <w:rPr>
                <w:b/>
              </w:rPr>
            </w:pPr>
            <w:r w:rsidRPr="00944A9E">
              <w:rPr>
                <w:b/>
              </w:rPr>
              <w:t>Působení v</w:t>
            </w:r>
            <w:r w:rsidR="00AA21A5">
              <w:rPr>
                <w:b/>
              </w:rPr>
              <w:t> </w:t>
            </w:r>
            <w:r w:rsidRPr="00944A9E">
              <w:rPr>
                <w:b/>
              </w:rPr>
              <w:t>zahraničí</w:t>
            </w:r>
          </w:p>
        </w:tc>
      </w:tr>
      <w:tr w:rsidR="00BC0069" w:rsidRPr="00944A9E" w:rsidTr="002F39E4">
        <w:trPr>
          <w:trHeight w:val="612"/>
          <w:jc w:val="center"/>
        </w:trPr>
        <w:tc>
          <w:tcPr>
            <w:tcW w:w="9837" w:type="dxa"/>
            <w:gridSpan w:val="12"/>
            <w:tcBorders>
              <w:top w:val="single" w:sz="4" w:space="0" w:color="auto"/>
              <w:left w:val="single" w:sz="4" w:space="0" w:color="auto"/>
              <w:bottom w:val="single" w:sz="4" w:space="0" w:color="auto"/>
              <w:right w:val="single" w:sz="4" w:space="0" w:color="auto"/>
            </w:tcBorders>
          </w:tcPr>
          <w:p w:rsidR="00BC0069" w:rsidRPr="00944A9E" w:rsidRDefault="00BC0069" w:rsidP="00E7344C">
            <w:pPr>
              <w:spacing w:line="276" w:lineRule="auto"/>
              <w:rPr>
                <w:b/>
                <w:sz w:val="24"/>
                <w:szCs w:val="24"/>
                <w:lang w:val="sk-SK"/>
              </w:rPr>
            </w:pPr>
            <w:r w:rsidRPr="00944A9E">
              <w:t xml:space="preserve">2005: Itálie University of </w:t>
            </w:r>
            <w:r w:rsidRPr="00944A9E">
              <w:rPr>
                <w:lang w:val="sk-SK"/>
              </w:rPr>
              <w:t>Torino; 2005</w:t>
            </w:r>
            <w:r w:rsidR="003F5843" w:rsidRPr="00944A9E">
              <w:rPr>
                <w:lang w:val="sk-SK"/>
              </w:rPr>
              <w:t xml:space="preserve"> – </w:t>
            </w:r>
            <w:r w:rsidRPr="00944A9E">
              <w:rPr>
                <w:lang w:val="sk-SK"/>
              </w:rPr>
              <w:t xml:space="preserve">2006 UK International Schools in Exeter, Gloster and Portsmouth 2007 UK Oxford University; 2011UK St. Mary´s College, Belfast; 2011Rakousko Pädagogische Hochschule OO, Linz; </w:t>
            </w:r>
            <w:r w:rsidR="007D02F0" w:rsidRPr="00944A9E">
              <w:rPr>
                <w:lang w:val="sk-SK"/>
              </w:rPr>
              <w:br/>
            </w:r>
            <w:r w:rsidRPr="00944A9E">
              <w:rPr>
                <w:lang w:val="sk-SK"/>
              </w:rPr>
              <w:t>2013Rakousko Pädagogische Hochschule OO, Linz; 2017 FinskoUniversity of Lappeenranta</w:t>
            </w:r>
          </w:p>
        </w:tc>
      </w:tr>
      <w:tr w:rsidR="00BC0069" w:rsidRPr="00944A9E" w:rsidTr="002F39E4">
        <w:trPr>
          <w:trHeight w:val="186"/>
          <w:jc w:val="center"/>
        </w:trPr>
        <w:tc>
          <w:tcPr>
            <w:tcW w:w="2500" w:type="dxa"/>
            <w:shd w:val="clear" w:color="auto" w:fill="FBD4B4"/>
          </w:tcPr>
          <w:p w:rsidR="00BC0069" w:rsidRPr="00944A9E" w:rsidRDefault="00BC0069" w:rsidP="00E7344C">
            <w:pPr>
              <w:jc w:val="both"/>
              <w:rPr>
                <w:b/>
              </w:rPr>
            </w:pPr>
            <w:r w:rsidRPr="00944A9E">
              <w:rPr>
                <w:b/>
              </w:rPr>
              <w:t xml:space="preserve"> Podpis:</w:t>
            </w:r>
          </w:p>
        </w:tc>
        <w:tc>
          <w:tcPr>
            <w:tcW w:w="4448" w:type="dxa"/>
            <w:gridSpan w:val="6"/>
          </w:tcPr>
          <w:p w:rsidR="00BC0069" w:rsidRPr="00944A9E" w:rsidRDefault="00006650" w:rsidP="00E7344C">
            <w:pPr>
              <w:jc w:val="both"/>
              <w:rPr>
                <w:b/>
              </w:rPr>
            </w:pPr>
            <w:r w:rsidRPr="00944A9E">
              <w:t>prof. PaedDr.</w:t>
            </w:r>
            <w:r w:rsidR="00367084">
              <w:t xml:space="preserve"> </w:t>
            </w:r>
            <w:r w:rsidRPr="00944A9E">
              <w:t>Silvia Pokrivčáková, PhD</w:t>
            </w:r>
            <w:r>
              <w:t>, v. r.</w:t>
            </w:r>
          </w:p>
        </w:tc>
        <w:tc>
          <w:tcPr>
            <w:tcW w:w="861" w:type="dxa"/>
            <w:gridSpan w:val="2"/>
            <w:shd w:val="clear" w:color="auto" w:fill="FBD4B4"/>
          </w:tcPr>
          <w:p w:rsidR="00BC0069" w:rsidRPr="00944A9E" w:rsidRDefault="00BC0069" w:rsidP="00E7344C">
            <w:pPr>
              <w:jc w:val="both"/>
              <w:rPr>
                <w:b/>
              </w:rPr>
            </w:pPr>
            <w:r w:rsidRPr="00944A9E">
              <w:rPr>
                <w:b/>
              </w:rPr>
              <w:t>Datum</w:t>
            </w:r>
          </w:p>
        </w:tc>
        <w:tc>
          <w:tcPr>
            <w:tcW w:w="2028" w:type="dxa"/>
            <w:gridSpan w:val="3"/>
          </w:tcPr>
          <w:p w:rsidR="00CF05F6" w:rsidRPr="00944A9E" w:rsidRDefault="00514D89" w:rsidP="00E7344C">
            <w:pPr>
              <w:jc w:val="both"/>
            </w:pPr>
            <w:del w:id="2618" w:author="Hana Navrátilová" w:date="2019-09-24T11:10:00Z">
              <w:r>
                <w:delText xml:space="preserve">17. 12. 2018 </w:delText>
              </w:r>
            </w:del>
            <w:ins w:id="2619" w:author="Hana Navrátilová" w:date="2019-09-24T11:10:00Z">
              <w:r w:rsidR="00F62D39">
                <w:t xml:space="preserve">25. </w:t>
              </w:r>
              <w:r w:rsidR="00AA77E0">
                <w:t>0</w:t>
              </w:r>
              <w:r w:rsidR="00F62D39">
                <w:t xml:space="preserve">9. 2019  </w:t>
              </w:r>
            </w:ins>
          </w:p>
        </w:tc>
      </w:tr>
    </w:tbl>
    <w:p w:rsidR="00592101" w:rsidRDefault="00592101">
      <w:r>
        <w:br w:type="page"/>
      </w:r>
    </w:p>
    <w:p w:rsidR="005560CF" w:rsidRDefault="005560CF" w:rsidP="00E7344C">
      <w:pPr>
        <w:rPr>
          <w:del w:id="2620" w:author="Hana Navrátilová" w:date="2019-09-24T11:10:00Z"/>
        </w:rPr>
      </w:pPr>
      <w:del w:id="2621" w:author="Hana Navrátilová" w:date="2019-09-24T11:10:00Z">
        <w:r>
          <w:br w:type="page"/>
        </w:r>
      </w:del>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831"/>
        <w:gridCol w:w="1722"/>
        <w:gridCol w:w="314"/>
        <w:gridCol w:w="964"/>
        <w:gridCol w:w="709"/>
        <w:gridCol w:w="786"/>
        <w:gridCol w:w="209"/>
        <w:gridCol w:w="423"/>
        <w:gridCol w:w="427"/>
        <w:gridCol w:w="266"/>
        <w:gridCol w:w="694"/>
      </w:tblGrid>
      <w:tr w:rsidR="006B6016" w:rsidRPr="00C915A4" w:rsidTr="001C3AAD">
        <w:trPr>
          <w:jc w:val="center"/>
        </w:trPr>
        <w:tc>
          <w:tcPr>
            <w:tcW w:w="9865" w:type="dxa"/>
            <w:gridSpan w:val="12"/>
            <w:tcBorders>
              <w:top w:val="single" w:sz="4" w:space="0" w:color="auto"/>
              <w:left w:val="single" w:sz="4" w:space="0" w:color="auto"/>
              <w:bottom w:val="single" w:sz="4" w:space="0" w:color="auto"/>
              <w:right w:val="sing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1C3AAD" w:rsidRPr="00C915A4" w:rsidTr="001C3AAD">
        <w:trPr>
          <w:jc w:val="center"/>
        </w:trPr>
        <w:tc>
          <w:tcPr>
            <w:tcW w:w="2520" w:type="dxa"/>
            <w:tcBorders>
              <w:top w:val="single" w:sz="4" w:space="0" w:color="auto"/>
              <w:left w:val="single" w:sz="4" w:space="0" w:color="auto"/>
              <w:bottom w:val="single" w:sz="4" w:space="0" w:color="auto"/>
              <w:right w:val="single" w:sz="4" w:space="0" w:color="auto"/>
            </w:tcBorders>
            <w:shd w:val="clear" w:color="auto" w:fill="F7CAAC"/>
          </w:tcPr>
          <w:p w:rsidR="001C3AAD" w:rsidRPr="00C915A4" w:rsidRDefault="001C3AAD" w:rsidP="001C3AAD">
            <w:pPr>
              <w:jc w:val="both"/>
              <w:rPr>
                <w:b/>
              </w:rPr>
            </w:pPr>
            <w:ins w:id="2622" w:author="Hana Navrátilová" w:date="2019-09-24T11:10:00Z">
              <w:r w:rsidRPr="00C915A4">
                <w:rPr>
                  <w:b/>
                </w:rPr>
                <w:t>Vysoká škola</w:t>
              </w:r>
            </w:ins>
          </w:p>
        </w:tc>
        <w:tc>
          <w:tcPr>
            <w:tcW w:w="7345" w:type="dxa"/>
            <w:gridSpan w:val="11"/>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ins w:id="2623" w:author="Hana Navrátilová" w:date="2019-09-24T11:10:00Z">
              <w:r w:rsidRPr="00C915A4">
                <w:t>Univerzita Tomáše Bati ve Zlíně</w:t>
              </w:r>
            </w:ins>
          </w:p>
        </w:tc>
      </w:tr>
      <w:tr w:rsidR="001C3AAD" w:rsidRPr="00C915A4" w:rsidTr="001C3AAD">
        <w:trPr>
          <w:jc w:val="center"/>
        </w:trPr>
        <w:tc>
          <w:tcPr>
            <w:tcW w:w="2520" w:type="dxa"/>
            <w:tcBorders>
              <w:top w:val="single" w:sz="4" w:space="0" w:color="auto"/>
              <w:left w:val="single" w:sz="4" w:space="0" w:color="auto"/>
              <w:bottom w:val="single" w:sz="4" w:space="0" w:color="auto"/>
              <w:right w:val="single" w:sz="4" w:space="0" w:color="auto"/>
            </w:tcBorders>
            <w:shd w:val="clear" w:color="auto" w:fill="F7CAAC"/>
          </w:tcPr>
          <w:p w:rsidR="001C3AAD" w:rsidRPr="00C915A4" w:rsidRDefault="001C3AAD" w:rsidP="001C3AAD">
            <w:pPr>
              <w:jc w:val="both"/>
              <w:rPr>
                <w:b/>
              </w:rPr>
            </w:pPr>
            <w:r w:rsidRPr="00C915A4">
              <w:rPr>
                <w:b/>
              </w:rPr>
              <w:t>Součást vysoké školy</w:t>
            </w:r>
          </w:p>
        </w:tc>
        <w:tc>
          <w:tcPr>
            <w:tcW w:w="7345" w:type="dxa"/>
            <w:gridSpan w:val="11"/>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r w:rsidRPr="00C915A4">
              <w:t>Fakulta humanitních studií</w:t>
            </w:r>
          </w:p>
        </w:tc>
      </w:tr>
      <w:tr w:rsidR="001C3AAD" w:rsidRPr="00C915A4" w:rsidTr="001C3AAD">
        <w:trPr>
          <w:jc w:val="center"/>
        </w:trPr>
        <w:tc>
          <w:tcPr>
            <w:tcW w:w="2520" w:type="dxa"/>
            <w:tcBorders>
              <w:top w:val="single" w:sz="4" w:space="0" w:color="auto"/>
              <w:left w:val="single" w:sz="4" w:space="0" w:color="auto"/>
              <w:bottom w:val="single" w:sz="4" w:space="0" w:color="auto"/>
              <w:right w:val="single" w:sz="4" w:space="0" w:color="auto"/>
            </w:tcBorders>
            <w:shd w:val="clear" w:color="auto" w:fill="F7CAAC"/>
          </w:tcPr>
          <w:p w:rsidR="001C3AAD" w:rsidRPr="00C915A4" w:rsidRDefault="001C3AAD" w:rsidP="001C3AAD">
            <w:pPr>
              <w:jc w:val="both"/>
              <w:rPr>
                <w:b/>
              </w:rPr>
            </w:pPr>
            <w:r w:rsidRPr="00C915A4">
              <w:rPr>
                <w:b/>
              </w:rPr>
              <w:t>Název studijního programu</w:t>
            </w:r>
          </w:p>
        </w:tc>
        <w:tc>
          <w:tcPr>
            <w:tcW w:w="7345" w:type="dxa"/>
            <w:gridSpan w:val="11"/>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r>
              <w:t>Učitelství pro 1. stupeň základní školy</w:t>
            </w:r>
          </w:p>
        </w:tc>
      </w:tr>
      <w:tr w:rsidR="001C3AAD" w:rsidRPr="00C915A4" w:rsidTr="001C3AAD">
        <w:trPr>
          <w:jc w:val="center"/>
        </w:trPr>
        <w:tc>
          <w:tcPr>
            <w:tcW w:w="2520" w:type="dxa"/>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Jméno a příjmení</w:t>
            </w:r>
          </w:p>
        </w:tc>
        <w:tc>
          <w:tcPr>
            <w:tcW w:w="4540" w:type="dxa"/>
            <w:gridSpan w:val="5"/>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del w:id="2624" w:author="Hana Navrátilová" w:date="2019-09-24T11:10:00Z">
              <w:r w:rsidRPr="00944A9E">
                <w:delText>Tomáš Čech</w:delText>
              </w:r>
            </w:del>
            <w:ins w:id="2625" w:author="Hana Navrátilová" w:date="2019-09-24T11:10:00Z">
              <w:r w:rsidRPr="00C915A4">
                <w:t>Anna Tirpáková</w:t>
              </w:r>
            </w:ins>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rsidR="001C3AAD" w:rsidRPr="00C915A4" w:rsidRDefault="001C3AAD" w:rsidP="001C3AAD">
            <w:ins w:id="2626" w:author="Hana Navrátilová" w:date="2019-09-24T11:10:00Z">
              <w:r w:rsidRPr="00C915A4">
                <w:t xml:space="preserve">prof. </w:t>
              </w:r>
            </w:ins>
            <w:r w:rsidRPr="00C915A4">
              <w:t xml:space="preserve">doc. </w:t>
            </w:r>
            <w:del w:id="2627" w:author="Hana Navrátilová" w:date="2019-09-24T11:10:00Z">
              <w:r w:rsidRPr="00944A9E">
                <w:delText>PhDr., Ph.D</w:delText>
              </w:r>
            </w:del>
            <w:ins w:id="2628" w:author="Hana Navrátilová" w:date="2019-09-24T11:10:00Z">
              <w:r w:rsidRPr="00C915A4">
                <w:t>RNDr., CSc</w:t>
              </w:r>
            </w:ins>
            <w:r w:rsidRPr="00C915A4">
              <w:t>.</w:t>
            </w:r>
          </w:p>
        </w:tc>
      </w:tr>
      <w:tr w:rsidR="001C3AAD" w:rsidRPr="00C915A4" w:rsidTr="001C3AAD">
        <w:trPr>
          <w:trHeight w:val="290"/>
          <w:jc w:val="center"/>
        </w:trPr>
        <w:tc>
          <w:tcPr>
            <w:tcW w:w="2520" w:type="dxa"/>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Rok narození</w:t>
            </w:r>
          </w:p>
        </w:tc>
        <w:tc>
          <w:tcPr>
            <w:tcW w:w="831" w:type="dxa"/>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del w:id="2629" w:author="Hana Navrátilová" w:date="2019-09-24T11:10:00Z">
              <w:r w:rsidRPr="00944A9E">
                <w:delText>1974</w:delText>
              </w:r>
            </w:del>
            <w:ins w:id="2630" w:author="Hana Navrátilová" w:date="2019-09-24T11:10:00Z">
              <w:r w:rsidRPr="00C915A4">
                <w:t>1954</w:t>
              </w:r>
            </w:ins>
          </w:p>
        </w:tc>
        <w:tc>
          <w:tcPr>
            <w:tcW w:w="1722" w:type="dxa"/>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typ vztahu k VŠ</w:t>
            </w:r>
          </w:p>
        </w:tc>
        <w:tc>
          <w:tcPr>
            <w:tcW w:w="1278"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del w:id="2631" w:author="Hana Navrátilová" w:date="2019-09-24T11:10:00Z">
              <w:r w:rsidRPr="00944A9E">
                <w:delText>DPP</w:delText>
              </w:r>
            </w:del>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rozsah</w:t>
            </w:r>
          </w:p>
        </w:tc>
        <w:tc>
          <w:tcPr>
            <w:tcW w:w="995"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ins w:id="2632" w:author="Hana Navrátilová" w:date="2019-09-24T11:10:00Z">
              <w:r w:rsidRPr="00C915A4">
                <w:t>20 h týdně</w:t>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del w:id="2633"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ins w:id="2634" w:author="Hana Navrátilová" w:date="2019-09-24T11:10:00Z">
              <w:r w:rsidRPr="00C915A4">
                <w:t>9/2022</w:t>
              </w:r>
            </w:ins>
          </w:p>
        </w:tc>
      </w:tr>
      <w:tr w:rsidR="001C3AAD" w:rsidRPr="00C915A4" w:rsidTr="001C3AAD">
        <w:trPr>
          <w:jc w:val="center"/>
        </w:trPr>
        <w:tc>
          <w:tcPr>
            <w:tcW w:w="507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 xml:space="preserve">Typ vztahu na součásti VŠ, která uskutečňuje st. </w:t>
            </w:r>
            <w:del w:id="2635" w:author="Hana Navrátilová" w:date="2019-09-24T11:10:00Z">
              <w:r w:rsidRPr="00944A9E">
                <w:rPr>
                  <w:b/>
                </w:rPr>
                <w:delText>program</w:delText>
              </w:r>
            </w:del>
            <w:ins w:id="2636" w:author="Hana Navrátilová" w:date="2019-09-24T11:10:00Z">
              <w:r w:rsidRPr="00C915A4">
                <w:rPr>
                  <w:b/>
                </w:rPr>
                <w:t>Program</w:t>
              </w:r>
            </w:ins>
          </w:p>
        </w:tc>
        <w:tc>
          <w:tcPr>
            <w:tcW w:w="1278"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del w:id="2637" w:author="Hana Navrátilová" w:date="2019-09-24T11:10:00Z">
              <w:r w:rsidRPr="00944A9E">
                <w:delText>DPP</w:delText>
              </w:r>
            </w:del>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rozsah</w:t>
            </w:r>
          </w:p>
        </w:tc>
        <w:tc>
          <w:tcPr>
            <w:tcW w:w="995" w:type="dxa"/>
            <w:gridSpan w:val="2"/>
            <w:tcBorders>
              <w:top w:val="single" w:sz="4" w:space="0" w:color="auto"/>
              <w:left w:val="single" w:sz="4" w:space="0" w:color="auto"/>
              <w:bottom w:val="single" w:sz="4" w:space="0" w:color="auto"/>
              <w:right w:val="single" w:sz="4" w:space="0" w:color="auto"/>
            </w:tcBorders>
          </w:tcPr>
          <w:p w:rsidR="001C3AAD" w:rsidRPr="002F39E4" w:rsidRDefault="001C3AAD" w:rsidP="001C3AAD">
            <w:ins w:id="2638" w:author="Hana Navrátilová" w:date="2019-09-24T11:10:00Z">
              <w:r w:rsidRPr="00C915A4">
                <w:t>20 h týdně</w:t>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b/>
              </w:rPr>
            </w:pPr>
            <w:r w:rsidRPr="00C915A4">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pPr>
            <w:ins w:id="2639" w:author="Hana Navrátilová" w:date="2019-09-24T11:10:00Z">
              <w:r w:rsidRPr="00C915A4">
                <w:t>9/2022</w:t>
              </w:r>
            </w:ins>
          </w:p>
        </w:tc>
      </w:tr>
      <w:tr w:rsidR="001C3AAD" w:rsidRPr="00C915A4" w:rsidTr="001C3AAD">
        <w:trPr>
          <w:jc w:val="center"/>
          <w:ins w:id="2640" w:author="Hana Navrátilová" w:date="2019-09-24T11:10:00Z"/>
        </w:trPr>
        <w:tc>
          <w:tcPr>
            <w:tcW w:w="6351" w:type="dxa"/>
            <w:gridSpan w:val="5"/>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41" w:author="Hana Navrátilová" w:date="2019-09-24T11:10:00Z"/>
              </w:rPr>
            </w:pPr>
            <w:ins w:id="2642" w:author="Hana Navrátilová" w:date="2019-09-24T11:10:00Z">
              <w:r w:rsidRPr="00C915A4">
                <w:rPr>
                  <w:b/>
                </w:rPr>
                <w:t>Další současná působení jako akademický pracovník na jiných VŠ</w:t>
              </w:r>
            </w:ins>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43" w:author="Hana Navrátilová" w:date="2019-09-24T11:10:00Z"/>
                <w:b/>
              </w:rPr>
            </w:pPr>
            <w:ins w:id="2644" w:author="Hana Navrátilová" w:date="2019-09-24T11:10:00Z">
              <w:r w:rsidRPr="00C915A4">
                <w:rPr>
                  <w:b/>
                </w:rPr>
                <w:t>typ prac. vztahu</w:t>
              </w:r>
            </w:ins>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45" w:author="Hana Navrátilová" w:date="2019-09-24T11:10:00Z"/>
                <w:b/>
              </w:rPr>
            </w:pPr>
            <w:ins w:id="2646" w:author="Hana Navrátilová" w:date="2019-09-24T11:10:00Z">
              <w:r w:rsidRPr="00C915A4">
                <w:rPr>
                  <w:b/>
                </w:rPr>
                <w:t>Rozsah</w:t>
              </w:r>
            </w:ins>
          </w:p>
        </w:tc>
      </w:tr>
      <w:tr w:rsidR="001C3AAD" w:rsidRPr="00C915A4" w:rsidTr="001C3AAD">
        <w:trPr>
          <w:jc w:val="center"/>
          <w:ins w:id="2647" w:author="Hana Navrátilová" w:date="2019-09-24T11:10:00Z"/>
        </w:trPr>
        <w:tc>
          <w:tcPr>
            <w:tcW w:w="6351" w:type="dxa"/>
            <w:gridSpan w:val="5"/>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648" w:author="Hana Navrátilová" w:date="2019-09-24T11:10:00Z"/>
              </w:rPr>
            </w:pPr>
            <w:ins w:id="2649" w:author="Hana Navrátilová" w:date="2019-09-24T11:10:00Z">
              <w:r w:rsidRPr="00C915A4">
                <w:t>PdF UKF v Nitře</w:t>
              </w:r>
            </w:ins>
          </w:p>
        </w:tc>
        <w:tc>
          <w:tcPr>
            <w:tcW w:w="1704" w:type="dxa"/>
            <w:gridSpan w:val="3"/>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650" w:author="Hana Navrátilová" w:date="2019-09-24T11:10:00Z"/>
              </w:rPr>
            </w:pPr>
            <w:ins w:id="2651" w:author="Hana Navrátilová" w:date="2019-09-24T11:10:00Z">
              <w:r w:rsidRPr="00C915A4">
                <w:t>pp</w:t>
              </w:r>
            </w:ins>
          </w:p>
        </w:tc>
        <w:tc>
          <w:tcPr>
            <w:tcW w:w="1810" w:type="dxa"/>
            <w:gridSpan w:val="4"/>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652" w:author="Hana Navrátilová" w:date="2019-09-24T11:10:00Z"/>
              </w:rPr>
            </w:pPr>
          </w:p>
        </w:tc>
      </w:tr>
      <w:tr w:rsidR="001C3AAD" w:rsidRPr="00C915A4" w:rsidTr="001C3AAD">
        <w:trPr>
          <w:jc w:val="center"/>
          <w:ins w:id="2653"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54" w:author="Hana Navrátilová" w:date="2019-09-24T11:10:00Z"/>
              </w:rPr>
            </w:pPr>
            <w:ins w:id="2655" w:author="Hana Navrátilová" w:date="2019-09-24T11:10:00Z">
              <w:r w:rsidRPr="00C915A4">
                <w:rPr>
                  <w:b/>
                </w:rPr>
                <w:t>Předměty příslušného studijního programu a způsob zapojení do jejich výuky, příp. další zapojení do uskutečňování studijního programu</w:t>
              </w:r>
            </w:ins>
          </w:p>
        </w:tc>
      </w:tr>
      <w:tr w:rsidR="001C3AAD" w:rsidRPr="00C915A4" w:rsidTr="001C3AAD">
        <w:trPr>
          <w:trHeight w:val="226"/>
          <w:jc w:val="center"/>
          <w:ins w:id="2656" w:author="Hana Navrátilová" w:date="2019-09-24T11:10:00Z"/>
        </w:trPr>
        <w:tc>
          <w:tcPr>
            <w:tcW w:w="9865" w:type="dxa"/>
            <w:gridSpan w:val="12"/>
            <w:tcBorders>
              <w:top w:val="nil"/>
              <w:left w:val="single" w:sz="4" w:space="0" w:color="auto"/>
              <w:bottom w:val="single" w:sz="4" w:space="0" w:color="auto"/>
              <w:right w:val="single" w:sz="4" w:space="0" w:color="auto"/>
            </w:tcBorders>
          </w:tcPr>
          <w:p w:rsidR="001C3AAD" w:rsidRPr="00C915A4" w:rsidRDefault="001C3AAD" w:rsidP="001C3AAD">
            <w:pPr>
              <w:rPr>
                <w:ins w:id="2657" w:author="Hana Navrátilová" w:date="2019-09-24T11:10:00Z"/>
              </w:rPr>
            </w:pPr>
            <w:ins w:id="2658" w:author="Hana Navrátilová" w:date="2019-09-24T11:10:00Z">
              <w:r>
                <w:t>Rozvoj matematických představ, Matematika v primárním vzdělávání, Didaktika matematiky v primárním vzdělávání s praxí 1, Seminář matematiky k reflexi projektové praxe, Matematický seminář ke SZZ</w:t>
              </w:r>
            </w:ins>
          </w:p>
        </w:tc>
      </w:tr>
      <w:tr w:rsidR="001C3AAD" w:rsidRPr="00C915A4" w:rsidTr="001C3AAD">
        <w:trPr>
          <w:jc w:val="center"/>
          <w:ins w:id="2659"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60" w:author="Hana Navrátilová" w:date="2019-09-24T11:10:00Z"/>
              </w:rPr>
            </w:pPr>
            <w:ins w:id="2661" w:author="Hana Navrátilová" w:date="2019-09-24T11:10:00Z">
              <w:r w:rsidRPr="00C915A4">
                <w:rPr>
                  <w:b/>
                </w:rPr>
                <w:t xml:space="preserve">Údaje o vzdělání na VŠ </w:t>
              </w:r>
            </w:ins>
          </w:p>
        </w:tc>
      </w:tr>
      <w:tr w:rsidR="001C3AAD" w:rsidRPr="00C915A4" w:rsidTr="001C3AAD">
        <w:trPr>
          <w:trHeight w:val="950"/>
          <w:jc w:val="center"/>
          <w:ins w:id="2662"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663" w:author="Hana Navrátilová" w:date="2019-09-24T11:10:00Z"/>
              </w:rPr>
            </w:pPr>
            <w:ins w:id="2664" w:author="Hana Navrátilová" w:date="2019-09-24T11:10:00Z">
              <w:r w:rsidRPr="00C915A4">
                <w:t>1977 Prírodovedecká fakulta UK Bratislava, obor Matematika-fyzika</w:t>
              </w:r>
            </w:ins>
          </w:p>
          <w:p w:rsidR="001C3AAD" w:rsidRPr="00C915A4" w:rsidRDefault="001C3AAD" w:rsidP="001C3AAD">
            <w:pPr>
              <w:jc w:val="both"/>
              <w:rPr>
                <w:ins w:id="2665" w:author="Hana Navrátilová" w:date="2019-09-24T11:10:00Z"/>
              </w:rPr>
            </w:pPr>
            <w:ins w:id="2666" w:author="Hana Navrátilová" w:date="2019-09-24T11:10:00Z">
              <w:r w:rsidRPr="00C915A4">
                <w:t>1980 MFF Bratislava, obor Teória vyučovania matematiky (RNDr.)</w:t>
              </w:r>
            </w:ins>
          </w:p>
          <w:p w:rsidR="001C3AAD" w:rsidRPr="00C915A4" w:rsidRDefault="001C3AAD" w:rsidP="001C3AAD">
            <w:pPr>
              <w:jc w:val="both"/>
              <w:rPr>
                <w:ins w:id="2667" w:author="Hana Navrátilová" w:date="2019-09-24T11:10:00Z"/>
              </w:rPr>
            </w:pPr>
            <w:ins w:id="2668" w:author="Hana Navrátilová" w:date="2019-09-24T11:10:00Z">
              <w:r w:rsidRPr="00C915A4">
                <w:t>1990 MFF Bratislava, obor Pravdepodobnosť a matematická štatistika (CSc.)</w:t>
              </w:r>
            </w:ins>
          </w:p>
          <w:p w:rsidR="001C3AAD" w:rsidRPr="00C915A4" w:rsidRDefault="001C3AAD" w:rsidP="001C3AAD">
            <w:pPr>
              <w:jc w:val="both"/>
              <w:rPr>
                <w:ins w:id="2669" w:author="Hana Navrátilová" w:date="2019-09-24T11:10:00Z"/>
              </w:rPr>
            </w:pPr>
            <w:ins w:id="2670" w:author="Hana Navrátilová" w:date="2019-09-24T11:10:00Z">
              <w:r w:rsidRPr="00C915A4">
                <w:t>2002 FPV UKF, Nitra, obor Teória vyučovania matematiky (doc.)</w:t>
              </w:r>
            </w:ins>
          </w:p>
          <w:p w:rsidR="001C3AAD" w:rsidRPr="00C915A4" w:rsidRDefault="001C3AAD" w:rsidP="001C3AAD">
            <w:pPr>
              <w:jc w:val="both"/>
              <w:rPr>
                <w:ins w:id="2671" w:author="Hana Navrátilová" w:date="2019-09-24T11:10:00Z"/>
              </w:rPr>
            </w:pPr>
            <w:ins w:id="2672" w:author="Hana Navrátilová" w:date="2019-09-24T11:10:00Z">
              <w:r w:rsidRPr="00C915A4">
                <w:t>2009 Mendelova Univerzita, Brno, obor Štatistika (prof.)</w:t>
              </w:r>
            </w:ins>
          </w:p>
        </w:tc>
      </w:tr>
      <w:tr w:rsidR="001C3AAD" w:rsidRPr="00C915A4" w:rsidTr="001C3AAD">
        <w:trPr>
          <w:jc w:val="center"/>
          <w:ins w:id="2673"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74" w:author="Hana Navrátilová" w:date="2019-09-24T11:10:00Z"/>
                <w:b/>
              </w:rPr>
            </w:pPr>
            <w:ins w:id="2675" w:author="Hana Navrátilová" w:date="2019-09-24T11:10:00Z">
              <w:r w:rsidRPr="00C915A4">
                <w:rPr>
                  <w:b/>
                </w:rPr>
                <w:t>Údaje o odborném působení od absolvování VŠ</w:t>
              </w:r>
            </w:ins>
          </w:p>
        </w:tc>
      </w:tr>
      <w:tr w:rsidR="001C3AAD" w:rsidRPr="00C915A4" w:rsidTr="001C3AAD">
        <w:trPr>
          <w:trHeight w:val="995"/>
          <w:jc w:val="center"/>
          <w:ins w:id="2676"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tcPr>
          <w:p w:rsidR="001C3AAD" w:rsidRPr="00C915A4" w:rsidRDefault="001C3AAD" w:rsidP="001C3AAD">
            <w:pPr>
              <w:tabs>
                <w:tab w:val="left" w:pos="5849"/>
              </w:tabs>
              <w:jc w:val="both"/>
              <w:rPr>
                <w:ins w:id="2677" w:author="Hana Navrátilová" w:date="2019-09-24T11:10:00Z"/>
                <w:b/>
                <w:bCs/>
              </w:rPr>
            </w:pPr>
            <w:ins w:id="2678" w:author="Hana Navrátilová" w:date="2019-09-24T11:10:00Z">
              <w:r w:rsidRPr="00C915A4">
                <w:t>1977-1980 SOU vojenské Nitra, středoškolský učitel</w:t>
              </w:r>
              <w:r w:rsidRPr="00C915A4">
                <w:tab/>
              </w:r>
            </w:ins>
          </w:p>
          <w:p w:rsidR="001C3AAD" w:rsidRPr="00C915A4" w:rsidRDefault="001C3AAD" w:rsidP="001C3AAD">
            <w:pPr>
              <w:jc w:val="both"/>
              <w:rPr>
                <w:ins w:id="2679" w:author="Hana Navrátilová" w:date="2019-09-24T11:10:00Z"/>
              </w:rPr>
            </w:pPr>
            <w:ins w:id="2680" w:author="Hana Navrátilová" w:date="2019-09-24T11:10:00Z">
              <w:r w:rsidRPr="00C915A4">
                <w:t>1980-1990 AÚ SAV Nitra, vědecký pracovník</w:t>
              </w:r>
            </w:ins>
          </w:p>
          <w:p w:rsidR="001C3AAD" w:rsidRPr="00C915A4" w:rsidRDefault="001C3AAD" w:rsidP="001C3AAD">
            <w:pPr>
              <w:jc w:val="both"/>
              <w:rPr>
                <w:ins w:id="2681" w:author="Hana Navrátilová" w:date="2019-09-24T11:10:00Z"/>
              </w:rPr>
            </w:pPr>
            <w:ins w:id="2682" w:author="Hana Navrátilová" w:date="2019-09-24T11:10:00Z">
              <w:r w:rsidRPr="00C915A4">
                <w:t>1991-1992 VŠP Nitra, vědecký pracovník, VŠ pedagog</w:t>
              </w:r>
            </w:ins>
          </w:p>
          <w:p w:rsidR="001C3AAD" w:rsidRPr="00C915A4" w:rsidRDefault="001C3AAD" w:rsidP="001C3AAD">
            <w:pPr>
              <w:jc w:val="both"/>
              <w:rPr>
                <w:ins w:id="2683" w:author="Hana Navrátilová" w:date="2019-09-24T11:10:00Z"/>
              </w:rPr>
            </w:pPr>
            <w:ins w:id="2684" w:author="Hana Navrátilová" w:date="2019-09-24T11:10:00Z">
              <w:r w:rsidRPr="00C915A4">
                <w:t>2002 – dosud FPV UKF v Nitře, Katedra matematiky, odborný asistent, docent, profesor</w:t>
              </w:r>
            </w:ins>
          </w:p>
        </w:tc>
      </w:tr>
      <w:tr w:rsidR="001C3AAD" w:rsidRPr="00C915A4" w:rsidTr="001C3AAD">
        <w:trPr>
          <w:trHeight w:val="250"/>
          <w:jc w:val="center"/>
          <w:ins w:id="2685"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86" w:author="Hana Navrátilová" w:date="2019-09-24T11:10:00Z"/>
              </w:rPr>
            </w:pPr>
            <w:ins w:id="2687" w:author="Hana Navrátilová" w:date="2019-09-24T11:10:00Z">
              <w:r w:rsidRPr="00C915A4">
                <w:rPr>
                  <w:b/>
                </w:rPr>
                <w:t>Zkušenosti s vedením rigorózních a dizertačních prací</w:t>
              </w:r>
            </w:ins>
          </w:p>
        </w:tc>
      </w:tr>
      <w:tr w:rsidR="001C3AAD" w:rsidRPr="00C915A4" w:rsidTr="001C3AAD">
        <w:trPr>
          <w:trHeight w:val="424"/>
          <w:jc w:val="center"/>
          <w:ins w:id="2688"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689" w:author="Hana Navrátilová" w:date="2019-09-24T11:10:00Z"/>
              </w:rPr>
            </w:pPr>
            <w:ins w:id="2690" w:author="Hana Navrátilová" w:date="2019-09-24T11:10:00Z">
              <w:r w:rsidRPr="00C915A4">
                <w:rPr>
                  <w:iCs/>
                  <w:position w:val="-4"/>
                  <w:lang w:val="sk-SK"/>
                </w:rPr>
                <w:t>Ukončených 6 dizertačných prací.</w:t>
              </w:r>
            </w:ins>
          </w:p>
        </w:tc>
      </w:tr>
      <w:tr w:rsidR="001C3AAD" w:rsidRPr="00C915A4" w:rsidTr="001C3AAD">
        <w:trPr>
          <w:cantSplit/>
          <w:jc w:val="center"/>
          <w:ins w:id="2691" w:author="Hana Navrátilová" w:date="2019-09-24T11:10:00Z"/>
        </w:trPr>
        <w:tc>
          <w:tcPr>
            <w:tcW w:w="3351"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92" w:author="Hana Navrátilová" w:date="2019-09-24T11:10:00Z"/>
              </w:rPr>
            </w:pPr>
            <w:ins w:id="2693" w:author="Hana Navrátilová" w:date="2019-09-24T11:10:00Z">
              <w:r w:rsidRPr="00C915A4">
                <w:rPr>
                  <w:b/>
                </w:rPr>
                <w:t xml:space="preserve">Obor habilitačního řízení </w:t>
              </w:r>
            </w:ins>
          </w:p>
        </w:tc>
        <w:tc>
          <w:tcPr>
            <w:tcW w:w="2036"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694" w:author="Hana Navrátilová" w:date="2019-09-24T11:10:00Z"/>
              </w:rPr>
            </w:pPr>
            <w:ins w:id="2695" w:author="Hana Navrátilová" w:date="2019-09-24T11:10:00Z">
              <w:r w:rsidRPr="00C915A4">
                <w:rPr>
                  <w:b/>
                </w:rPr>
                <w:t>Rok udělení hodnosti</w:t>
              </w:r>
            </w:ins>
          </w:p>
        </w:tc>
        <w:tc>
          <w:tcPr>
            <w:tcW w:w="2459"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1C3AAD" w:rsidRPr="00C915A4" w:rsidRDefault="001C3AAD" w:rsidP="001C3AAD">
            <w:pPr>
              <w:jc w:val="both"/>
              <w:rPr>
                <w:ins w:id="2696" w:author="Hana Navrátilová" w:date="2019-09-24T11:10:00Z"/>
              </w:rPr>
            </w:pPr>
            <w:ins w:id="2697" w:author="Hana Navrátilová" w:date="2019-09-24T11:10:00Z">
              <w:r w:rsidRPr="00C915A4">
                <w:rPr>
                  <w:b/>
                </w:rPr>
                <w:t>Řízení konáno na VŠ</w:t>
              </w:r>
            </w:ins>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1C3AAD" w:rsidRPr="00C915A4" w:rsidRDefault="001C3AAD" w:rsidP="001C3AAD">
            <w:pPr>
              <w:jc w:val="both"/>
              <w:rPr>
                <w:ins w:id="2698" w:author="Hana Navrátilová" w:date="2019-09-24T11:10:00Z"/>
                <w:b/>
              </w:rPr>
            </w:pPr>
            <w:ins w:id="2699" w:author="Hana Navrátilová" w:date="2019-09-24T11:10:00Z">
              <w:r w:rsidRPr="00C915A4">
                <w:rPr>
                  <w:b/>
                </w:rPr>
                <w:t>Ohlasy publikací</w:t>
              </w:r>
            </w:ins>
          </w:p>
        </w:tc>
      </w:tr>
      <w:tr w:rsidR="001C3AAD" w:rsidRPr="00C915A4" w:rsidTr="001C3AAD">
        <w:trPr>
          <w:cantSplit/>
          <w:jc w:val="center"/>
          <w:ins w:id="2700" w:author="Hana Navrátilová" w:date="2019-09-24T11:10:00Z"/>
        </w:trPr>
        <w:tc>
          <w:tcPr>
            <w:tcW w:w="3351"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701" w:author="Hana Navrátilová" w:date="2019-09-24T11:10:00Z"/>
              </w:rPr>
            </w:pPr>
            <w:ins w:id="2702" w:author="Hana Navrátilová" w:date="2019-09-24T11:10:00Z">
              <w:r w:rsidRPr="00C915A4">
                <w:t>Teória vyučovania matematiky</w:t>
              </w:r>
            </w:ins>
          </w:p>
        </w:tc>
        <w:tc>
          <w:tcPr>
            <w:tcW w:w="2036"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703" w:author="Hana Navrátilová" w:date="2019-09-24T11:10:00Z"/>
              </w:rPr>
            </w:pPr>
            <w:ins w:id="2704" w:author="Hana Navrátilová" w:date="2019-09-24T11:10:00Z">
              <w:r w:rsidRPr="00C915A4">
                <w:t>2002</w:t>
              </w:r>
            </w:ins>
          </w:p>
        </w:tc>
        <w:tc>
          <w:tcPr>
            <w:tcW w:w="2459" w:type="dxa"/>
            <w:gridSpan w:val="3"/>
            <w:tcBorders>
              <w:top w:val="single" w:sz="4" w:space="0" w:color="auto"/>
              <w:left w:val="single" w:sz="4" w:space="0" w:color="auto"/>
              <w:bottom w:val="single" w:sz="4" w:space="0" w:color="auto"/>
              <w:right w:val="single" w:sz="12" w:space="0" w:color="auto"/>
            </w:tcBorders>
          </w:tcPr>
          <w:p w:rsidR="001C3AAD" w:rsidRPr="00C915A4" w:rsidRDefault="001C3AAD" w:rsidP="001C3AAD">
            <w:pPr>
              <w:jc w:val="both"/>
              <w:rPr>
                <w:ins w:id="2705" w:author="Hana Navrátilová" w:date="2019-09-24T11:10:00Z"/>
              </w:rPr>
            </w:pPr>
            <w:ins w:id="2706" w:author="Hana Navrátilová" w:date="2019-09-24T11:10:00Z">
              <w:r w:rsidRPr="00C915A4">
                <w:t>FPV UKF v Nitře</w:t>
              </w:r>
            </w:ins>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1C3AAD" w:rsidRPr="00C915A4" w:rsidRDefault="001C3AAD" w:rsidP="001C3AAD">
            <w:pPr>
              <w:jc w:val="both"/>
              <w:rPr>
                <w:ins w:id="2707" w:author="Hana Navrátilová" w:date="2019-09-24T11:10:00Z"/>
              </w:rPr>
            </w:pPr>
            <w:ins w:id="2708" w:author="Hana Navrátilová" w:date="2019-09-24T11:10:00Z">
              <w:r w:rsidRPr="00C915A4">
                <w:rPr>
                  <w:b/>
                </w:rPr>
                <w:t>WOS</w:t>
              </w:r>
            </w:ins>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709" w:author="Hana Navrátilová" w:date="2019-09-24T11:10:00Z"/>
                <w:sz w:val="18"/>
              </w:rPr>
            </w:pPr>
            <w:ins w:id="2710" w:author="Hana Navrátilová" w:date="2019-09-24T11:10:00Z">
              <w:r w:rsidRPr="00C915A4">
                <w:rPr>
                  <w:b/>
                  <w:sz w:val="18"/>
                </w:rPr>
                <w:t>Scopus</w:t>
              </w:r>
            </w:ins>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711" w:author="Hana Navrátilová" w:date="2019-09-24T11:10:00Z"/>
              </w:rPr>
            </w:pPr>
            <w:ins w:id="2712" w:author="Hana Navrátilová" w:date="2019-09-24T11:10:00Z">
              <w:r w:rsidRPr="00C915A4">
                <w:rPr>
                  <w:b/>
                  <w:sz w:val="18"/>
                </w:rPr>
                <w:t>ostatní</w:t>
              </w:r>
            </w:ins>
          </w:p>
        </w:tc>
      </w:tr>
      <w:tr w:rsidR="001C3AAD" w:rsidRPr="00C915A4" w:rsidTr="001C3AAD">
        <w:trPr>
          <w:cantSplit/>
          <w:trHeight w:val="70"/>
          <w:jc w:val="center"/>
          <w:ins w:id="2713" w:author="Hana Navrátilová" w:date="2019-09-24T11:10:00Z"/>
        </w:trPr>
        <w:tc>
          <w:tcPr>
            <w:tcW w:w="335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714" w:author="Hana Navrátilová" w:date="2019-09-24T11:10:00Z"/>
              </w:rPr>
            </w:pPr>
            <w:ins w:id="2715" w:author="Hana Navrátilová" w:date="2019-09-24T11:10:00Z">
              <w:r w:rsidRPr="00C915A4">
                <w:rPr>
                  <w:b/>
                </w:rPr>
                <w:t>Obor jmenovacího řízení</w:t>
              </w:r>
            </w:ins>
          </w:p>
        </w:tc>
        <w:tc>
          <w:tcPr>
            <w:tcW w:w="2036"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716" w:author="Hana Navrátilová" w:date="2019-09-24T11:10:00Z"/>
              </w:rPr>
            </w:pPr>
            <w:ins w:id="2717" w:author="Hana Navrátilová" w:date="2019-09-24T11:10:00Z">
              <w:r w:rsidRPr="00C915A4">
                <w:rPr>
                  <w:b/>
                </w:rPr>
                <w:t>Rok udělení hodnosti</w:t>
              </w:r>
            </w:ins>
          </w:p>
        </w:tc>
        <w:tc>
          <w:tcPr>
            <w:tcW w:w="2459"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1C3AAD" w:rsidRPr="00C915A4" w:rsidRDefault="001C3AAD" w:rsidP="001C3AAD">
            <w:pPr>
              <w:jc w:val="both"/>
              <w:rPr>
                <w:ins w:id="2718" w:author="Hana Navrátilová" w:date="2019-09-24T11:10:00Z"/>
              </w:rPr>
            </w:pPr>
            <w:ins w:id="2719" w:author="Hana Navrátilová" w:date="2019-09-24T11:10:00Z">
              <w:r w:rsidRPr="00C915A4">
                <w:rPr>
                  <w:b/>
                </w:rPr>
                <w:t>Řízení konáno na VŠ</w:t>
              </w:r>
            </w:ins>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1C3AAD" w:rsidRPr="00C915A4" w:rsidRDefault="001C3AAD" w:rsidP="001C3AAD">
            <w:pPr>
              <w:jc w:val="both"/>
              <w:rPr>
                <w:ins w:id="2720" w:author="Hana Navrátilová" w:date="2019-09-24T11:10:00Z"/>
              </w:rPr>
            </w:pPr>
            <w:ins w:id="2721" w:author="Hana Navrátilová" w:date="2019-09-24T11:10:00Z">
              <w:r w:rsidRPr="00C915A4">
                <w:t>103</w:t>
              </w:r>
            </w:ins>
          </w:p>
        </w:tc>
        <w:tc>
          <w:tcPr>
            <w:tcW w:w="693" w:type="dxa"/>
            <w:gridSpan w:val="2"/>
            <w:vMerge w:val="restart"/>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722" w:author="Hana Navrátilová" w:date="2019-09-24T11:10:00Z"/>
              </w:rPr>
            </w:pPr>
            <w:ins w:id="2723" w:author="Hana Navrátilová" w:date="2019-09-24T11:10:00Z">
              <w:r w:rsidRPr="00C915A4">
                <w:t>68</w:t>
              </w:r>
            </w:ins>
          </w:p>
        </w:tc>
        <w:tc>
          <w:tcPr>
            <w:tcW w:w="694" w:type="dxa"/>
            <w:vMerge w:val="restart"/>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724" w:author="Hana Navrátilová" w:date="2019-09-24T11:10:00Z"/>
              </w:rPr>
            </w:pPr>
            <w:ins w:id="2725" w:author="Hana Navrátilová" w:date="2019-09-24T11:10:00Z">
              <w:r w:rsidRPr="00C915A4">
                <w:t>272</w:t>
              </w:r>
            </w:ins>
          </w:p>
        </w:tc>
      </w:tr>
      <w:tr w:rsidR="001C3AAD" w:rsidRPr="00C915A4" w:rsidTr="001C3AAD">
        <w:trPr>
          <w:trHeight w:val="205"/>
          <w:jc w:val="center"/>
          <w:ins w:id="2726" w:author="Hana Navrátilová" w:date="2019-09-24T11:10:00Z"/>
        </w:trPr>
        <w:tc>
          <w:tcPr>
            <w:tcW w:w="3351"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727" w:author="Hana Navrátilová" w:date="2019-09-24T11:10:00Z"/>
              </w:rPr>
            </w:pPr>
            <w:ins w:id="2728" w:author="Hana Navrátilová" w:date="2019-09-24T11:10:00Z">
              <w:r w:rsidRPr="00C915A4">
                <w:t>Štatistika</w:t>
              </w:r>
            </w:ins>
          </w:p>
        </w:tc>
        <w:tc>
          <w:tcPr>
            <w:tcW w:w="2036" w:type="dxa"/>
            <w:gridSpan w:val="2"/>
            <w:tcBorders>
              <w:top w:val="single" w:sz="4" w:space="0" w:color="auto"/>
              <w:left w:val="single" w:sz="4" w:space="0" w:color="auto"/>
              <w:bottom w:val="single" w:sz="4" w:space="0" w:color="auto"/>
              <w:right w:val="single" w:sz="4" w:space="0" w:color="auto"/>
            </w:tcBorders>
          </w:tcPr>
          <w:p w:rsidR="001C3AAD" w:rsidRPr="00C915A4" w:rsidRDefault="001C3AAD" w:rsidP="001C3AAD">
            <w:pPr>
              <w:jc w:val="both"/>
              <w:rPr>
                <w:ins w:id="2729" w:author="Hana Navrátilová" w:date="2019-09-24T11:10:00Z"/>
              </w:rPr>
            </w:pPr>
            <w:moveToRangeStart w:id="2730" w:author="Hana Navrátilová" w:date="2019-09-24T11:10:00Z" w:name="move20215929"/>
            <w:ins w:id="2731" w:author="Hana Navrátilová" w:date="2019-09-24T11:10:00Z">
              <w:r w:rsidRPr="00C915A4">
                <w:t>2009</w:t>
              </w:r>
              <w:moveToRangeEnd w:id="2730"/>
            </w:ins>
          </w:p>
        </w:tc>
        <w:tc>
          <w:tcPr>
            <w:tcW w:w="2459" w:type="dxa"/>
            <w:gridSpan w:val="3"/>
            <w:tcBorders>
              <w:top w:val="single" w:sz="4" w:space="0" w:color="auto"/>
              <w:left w:val="single" w:sz="4" w:space="0" w:color="auto"/>
              <w:bottom w:val="single" w:sz="4" w:space="0" w:color="auto"/>
              <w:right w:val="single" w:sz="12" w:space="0" w:color="auto"/>
            </w:tcBorders>
          </w:tcPr>
          <w:p w:rsidR="001C3AAD" w:rsidRPr="00C915A4" w:rsidRDefault="001C3AAD" w:rsidP="001C3AAD">
            <w:pPr>
              <w:jc w:val="both"/>
              <w:rPr>
                <w:ins w:id="2732" w:author="Hana Navrátilová" w:date="2019-09-24T11:10:00Z"/>
              </w:rPr>
            </w:pPr>
            <w:ins w:id="2733" w:author="Hana Navrátilová" w:date="2019-09-24T11:10:00Z">
              <w:r w:rsidRPr="00C915A4">
                <w:t>Mendelova Univerzita v Brně</w:t>
              </w:r>
            </w:ins>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1C3AAD" w:rsidRPr="00C915A4" w:rsidRDefault="001C3AAD" w:rsidP="001C3AAD">
            <w:pPr>
              <w:rPr>
                <w:ins w:id="2734" w:author="Hana Navrátilová" w:date="2019-09-24T11:10:00Z"/>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1C3AAD" w:rsidRPr="00C915A4" w:rsidRDefault="001C3AAD" w:rsidP="001C3AAD">
            <w:pPr>
              <w:rPr>
                <w:ins w:id="2735" w:author="Hana Navrátilová" w:date="2019-09-24T11:10:00Z"/>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1C3AAD" w:rsidRPr="00C915A4" w:rsidRDefault="001C3AAD" w:rsidP="001C3AAD">
            <w:pPr>
              <w:rPr>
                <w:ins w:id="2736" w:author="Hana Navrátilová" w:date="2019-09-24T11:10:00Z"/>
                <w:b/>
              </w:rPr>
            </w:pPr>
          </w:p>
        </w:tc>
      </w:tr>
      <w:tr w:rsidR="001C3AAD" w:rsidRPr="00C915A4" w:rsidTr="001C3AAD">
        <w:trPr>
          <w:jc w:val="center"/>
          <w:ins w:id="2737"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C3AAD" w:rsidRPr="00C915A4" w:rsidRDefault="001C3AAD" w:rsidP="001C3AAD">
            <w:pPr>
              <w:jc w:val="both"/>
              <w:rPr>
                <w:ins w:id="2738" w:author="Hana Navrátilová" w:date="2019-09-24T11:10:00Z"/>
                <w:b/>
              </w:rPr>
            </w:pPr>
            <w:ins w:id="2739" w:author="Hana Navrátilová" w:date="2019-09-24T11:10:00Z">
              <w:r w:rsidRPr="00C915A4">
                <w:rPr>
                  <w:b/>
                </w:rPr>
                <w:t xml:space="preserve">Přehled o nejvýznamnější publikační a další tvůrčí činnosti nebo další profesní činnosti u odborníků z praxe vztahující se k zabezpečovaným předmětům </w:t>
              </w:r>
            </w:ins>
          </w:p>
        </w:tc>
      </w:tr>
      <w:tr w:rsidR="001C3AAD" w:rsidRPr="00C915A4" w:rsidTr="001C3AAD">
        <w:trPr>
          <w:trHeight w:val="2347"/>
          <w:jc w:val="center"/>
          <w:ins w:id="2740"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tcPr>
          <w:p w:rsidR="001C3AAD" w:rsidRPr="00C915A4" w:rsidRDefault="001C3AAD" w:rsidP="001C3AAD">
            <w:pPr>
              <w:rPr>
                <w:ins w:id="2741" w:author="Hana Navrátilová" w:date="2019-09-24T11:10:00Z"/>
              </w:rPr>
            </w:pPr>
          </w:p>
          <w:p w:rsidR="001C3AAD" w:rsidRPr="00C915A4" w:rsidRDefault="001C3AAD" w:rsidP="001C3AAD">
            <w:pPr>
              <w:rPr>
                <w:ins w:id="2742" w:author="Hana Navrátilová" w:date="2019-09-24T11:10:00Z"/>
              </w:rPr>
            </w:pPr>
            <w:ins w:id="2743" w:author="Hana Navrátilová" w:date="2019-09-24T11:10:00Z">
              <w:r w:rsidRPr="00C915A4">
                <w:t xml:space="preserve">Líška, I., Riečan, B., </w:t>
              </w:r>
              <w:r w:rsidRPr="00C915A4">
                <w:rPr>
                  <w:rFonts w:cstheme="minorHAnsi"/>
                  <w:lang w:val="en-GB"/>
                </w:rPr>
                <w:t xml:space="preserve">&amp; </w:t>
              </w:r>
              <w:r w:rsidRPr="00C915A4">
                <w:t xml:space="preserve">Tirpáková, A. (2018). </w:t>
              </w:r>
              <w:r w:rsidRPr="00C915A4">
                <w:rPr>
                  <w:lang w:val="en-US"/>
                </w:rPr>
                <w:t>An Alternative to Real Number Axioms.</w:t>
              </w:r>
              <w:r w:rsidRPr="00C915A4">
                <w:rPr>
                  <w:b/>
                  <w:lang w:val="en-US"/>
                </w:rPr>
                <w:t> </w:t>
              </w:r>
              <w:r w:rsidRPr="00C915A4">
                <w:rPr>
                  <w:i/>
                  <w:lang w:val="en-US"/>
                </w:rPr>
                <w:t>Open Acces Journal, 7</w:t>
              </w:r>
              <w:r w:rsidRPr="00C915A4">
                <w:rPr>
                  <w:lang w:val="en-US"/>
                </w:rPr>
                <w:t>(3), 1-6. (Scopus)</w:t>
              </w:r>
            </w:ins>
          </w:p>
          <w:p w:rsidR="001C3AAD" w:rsidRPr="00C915A4" w:rsidRDefault="001C3AAD" w:rsidP="001C3AAD">
            <w:pPr>
              <w:rPr>
                <w:ins w:id="2744" w:author="Hana Navrátilová" w:date="2019-09-24T11:10:00Z"/>
              </w:rPr>
            </w:pPr>
            <w:ins w:id="2745" w:author="Hana Navrátilová" w:date="2019-09-24T11:10:00Z">
              <w:r w:rsidRPr="00C915A4">
                <w:t>Pataiová, A., Seidler, P., &amp; Tirpáková, A. (2019). Veriﬁcation of the E</w:t>
              </w:r>
              <w:r w:rsidRPr="00C915A4">
                <w:rPr>
                  <w:rFonts w:ascii="Cambria Math" w:hAnsi="Cambria Math" w:cs="Cambria Math"/>
                </w:rPr>
                <w:t>ﬀ</w:t>
              </w:r>
              <w:r w:rsidRPr="00C915A4">
                <w:t xml:space="preserve">ectiveness of a New Education and Training Programme for Mentally Disabled Adolescents., </w:t>
              </w:r>
              <w:r w:rsidRPr="00C915A4">
                <w:rPr>
                  <w:i/>
                </w:rPr>
                <w:t>The New Educational Review</w:t>
              </w:r>
              <w:r w:rsidRPr="00C915A4">
                <w:t xml:space="preserve">, </w:t>
              </w:r>
              <w:r w:rsidRPr="00C915A4">
                <w:rPr>
                  <w:i/>
                </w:rPr>
                <w:t>1</w:t>
              </w:r>
              <w:r w:rsidRPr="00C915A4">
                <w:t>(19)265-275. (Scopus)</w:t>
              </w:r>
            </w:ins>
          </w:p>
          <w:p w:rsidR="001C3AAD" w:rsidRPr="00C915A4" w:rsidRDefault="001C3AAD" w:rsidP="001C3AAD">
            <w:pPr>
              <w:rPr>
                <w:ins w:id="2746" w:author="Hana Navrátilová" w:date="2019-09-24T11:10:00Z"/>
              </w:rPr>
            </w:pPr>
            <w:ins w:id="2747" w:author="Hana Navrátilová" w:date="2019-09-24T11:10:00Z">
              <w:r w:rsidRPr="00C915A4">
                <w:t xml:space="preserve">The Effect of Psycho-Social Training. </w:t>
              </w:r>
              <w:r w:rsidRPr="00C915A4">
                <w:rPr>
                  <w:i/>
                </w:rPr>
                <w:t>European Journal of Contemporary Education</w:t>
              </w:r>
              <w:r w:rsidRPr="00C915A4">
                <w:t>,</w:t>
              </w:r>
              <w:r w:rsidRPr="00C915A4">
                <w:rPr>
                  <w:i/>
                </w:rPr>
                <w:t xml:space="preserve"> 7</w:t>
              </w:r>
              <w:r w:rsidRPr="00C915A4">
                <w:t>(4), 728-740. (Scopus)</w:t>
              </w:r>
            </w:ins>
          </w:p>
          <w:p w:rsidR="001C3AAD" w:rsidRPr="00C915A4" w:rsidRDefault="001C3AAD" w:rsidP="001C3AAD">
            <w:pPr>
              <w:rPr>
                <w:ins w:id="2748" w:author="Hana Navrátilová" w:date="2019-09-24T11:10:00Z"/>
              </w:rPr>
            </w:pPr>
            <w:ins w:id="2749" w:author="Hana Navrátilová" w:date="2019-09-24T11:10:00Z">
              <w:r w:rsidRPr="00C915A4">
                <w:t xml:space="preserve">Katarína Szíjjártóová et al. (2019). </w:t>
              </w:r>
              <w:r w:rsidRPr="00C915A4">
                <w:rPr>
                  <w:i/>
                </w:rPr>
                <w:t>Aplikácia nástrojov hodnotenia kompetencií učiteľa.</w:t>
              </w:r>
              <w:r w:rsidRPr="00C915A4">
                <w:t xml:space="preserve"> Praha: Verbum.</w:t>
              </w:r>
            </w:ins>
          </w:p>
          <w:p w:rsidR="001C3AAD" w:rsidRPr="00C915A4" w:rsidRDefault="001C3AAD" w:rsidP="001C3AAD">
            <w:pPr>
              <w:rPr>
                <w:ins w:id="2750" w:author="Hana Navrátilová" w:date="2019-09-24T11:10:00Z"/>
              </w:rPr>
            </w:pPr>
            <w:ins w:id="2751" w:author="Hana Navrátilová" w:date="2019-09-24T11:10:00Z">
              <w:r w:rsidRPr="00C915A4">
                <w:t xml:space="preserve">Lomnický, I. et al. (2017). </w:t>
              </w:r>
              <w:r w:rsidRPr="00C915A4">
                <w:rPr>
                  <w:i/>
                </w:rPr>
                <w:t>Teoretické východiská a súvislosti hodnotenia kompetencií učiteľa</w:t>
              </w:r>
              <w:r w:rsidRPr="00C915A4">
                <w:t>. Praha: Verbum.</w:t>
              </w:r>
            </w:ins>
          </w:p>
          <w:p w:rsidR="001C3AAD" w:rsidRPr="00C915A4" w:rsidRDefault="001C3AAD" w:rsidP="001C3AAD">
            <w:pPr>
              <w:rPr>
                <w:ins w:id="2752" w:author="Hana Navrátilová" w:date="2019-09-24T11:10:00Z"/>
              </w:rPr>
            </w:pPr>
            <w:ins w:id="2753" w:author="Hana Navrátilová" w:date="2019-09-24T11:10:00Z">
              <w:r w:rsidRPr="00C915A4">
                <w:t xml:space="preserve">Bartková, R., Riečan, B., &amp; Tirpáková, A. (2017) </w:t>
              </w:r>
              <w:r w:rsidRPr="00C915A4">
                <w:rPr>
                  <w:i/>
                </w:rPr>
                <w:t>Probability Theory for Fuzzy Quantum Spaces with Statistical Applications.</w:t>
              </w:r>
              <w:r w:rsidRPr="00C915A4">
                <w:t xml:space="preserve"> Bentham eBooks imprint. Published by Bentham Science Publishers – Sharjah, UAE30.</w:t>
              </w:r>
            </w:ins>
          </w:p>
          <w:p w:rsidR="001C3AAD" w:rsidRPr="00C915A4" w:rsidRDefault="001C3AAD" w:rsidP="001C3AAD">
            <w:pPr>
              <w:rPr>
                <w:ins w:id="2754" w:author="Hana Navrátilová" w:date="2019-09-24T11:10:00Z"/>
              </w:rPr>
            </w:pPr>
          </w:p>
        </w:tc>
      </w:tr>
      <w:tr w:rsidR="001C3AAD" w:rsidRPr="00C915A4" w:rsidTr="001C3AAD">
        <w:trPr>
          <w:trHeight w:val="218"/>
          <w:jc w:val="center"/>
          <w:ins w:id="2755"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shd w:val="clear" w:color="auto" w:fill="F7CAAC" w:themeFill="accent2" w:themeFillTint="66"/>
          </w:tcPr>
          <w:p w:rsidR="001C3AAD" w:rsidRPr="00C915A4" w:rsidRDefault="001C3AAD" w:rsidP="001C3AAD">
            <w:pPr>
              <w:rPr>
                <w:ins w:id="2756" w:author="Hana Navrátilová" w:date="2019-09-24T11:10:00Z"/>
                <w:b/>
              </w:rPr>
            </w:pPr>
            <w:ins w:id="2757" w:author="Hana Navrátilová" w:date="2019-09-24T11:10:00Z">
              <w:r w:rsidRPr="00C915A4">
                <w:rPr>
                  <w:b/>
                </w:rPr>
                <w:t>Působení v zahraničí</w:t>
              </w:r>
            </w:ins>
          </w:p>
        </w:tc>
      </w:tr>
      <w:tr w:rsidR="001C3AAD" w:rsidRPr="00C915A4" w:rsidTr="001C3AAD">
        <w:trPr>
          <w:trHeight w:val="328"/>
          <w:jc w:val="center"/>
          <w:ins w:id="2758" w:author="Hana Navrátilová" w:date="2019-09-24T11:10:00Z"/>
        </w:trPr>
        <w:tc>
          <w:tcPr>
            <w:tcW w:w="9865" w:type="dxa"/>
            <w:gridSpan w:val="12"/>
            <w:tcBorders>
              <w:top w:val="single" w:sz="4" w:space="0" w:color="auto"/>
              <w:left w:val="single" w:sz="4" w:space="0" w:color="auto"/>
              <w:bottom w:val="single" w:sz="4" w:space="0" w:color="auto"/>
              <w:right w:val="single" w:sz="4" w:space="0" w:color="auto"/>
            </w:tcBorders>
          </w:tcPr>
          <w:p w:rsidR="001C3AAD" w:rsidRPr="00C915A4" w:rsidRDefault="001C3AAD" w:rsidP="001C3AAD">
            <w:pPr>
              <w:tabs>
                <w:tab w:val="left" w:pos="2160"/>
                <w:tab w:val="left" w:pos="2340"/>
                <w:tab w:val="left" w:pos="3960"/>
                <w:tab w:val="left" w:pos="4140"/>
              </w:tabs>
              <w:rPr>
                <w:ins w:id="2759" w:author="Hana Navrátilová" w:date="2019-09-24T11:10:00Z"/>
              </w:rPr>
            </w:pPr>
            <w:ins w:id="2760" w:author="Hana Navrátilová" w:date="2019-09-24T11:10:00Z">
              <w:r w:rsidRPr="00C915A4">
                <w:t xml:space="preserve">1999 UNIVERSIDAD  DE  MURCIA, </w:t>
              </w:r>
              <w:r w:rsidRPr="00C915A4">
                <w:rPr>
                  <w:lang w:val="en-US"/>
                </w:rPr>
                <w:t>Invited lecture Some examples of the applications of the mathematical statistics methods,</w:t>
              </w:r>
              <w:r w:rsidRPr="00C915A4">
                <w:t xml:space="preserve"> Španielsko.</w:t>
              </w:r>
            </w:ins>
          </w:p>
          <w:p w:rsidR="001C3AAD" w:rsidRPr="00C915A4" w:rsidRDefault="001C3AAD" w:rsidP="001C3AAD">
            <w:pPr>
              <w:rPr>
                <w:ins w:id="2761" w:author="Hana Navrátilová" w:date="2019-09-24T11:10:00Z"/>
                <w:b/>
              </w:rPr>
            </w:pPr>
          </w:p>
        </w:tc>
      </w:tr>
      <w:tr w:rsidR="001C3AAD" w:rsidRPr="00C915A4" w:rsidTr="001C3AAD">
        <w:trPr>
          <w:cantSplit/>
          <w:trHeight w:val="330"/>
          <w:jc w:val="center"/>
          <w:ins w:id="2762" w:author="Hana Navrátilová" w:date="2019-09-24T11:10:00Z"/>
        </w:trPr>
        <w:tc>
          <w:tcPr>
            <w:tcW w:w="2520" w:type="dxa"/>
            <w:shd w:val="clear" w:color="auto" w:fill="F7CAAC"/>
          </w:tcPr>
          <w:p w:rsidR="001C3AAD" w:rsidRPr="00C915A4" w:rsidRDefault="001C3AAD" w:rsidP="001C3AAD">
            <w:pPr>
              <w:jc w:val="both"/>
              <w:rPr>
                <w:ins w:id="2763" w:author="Hana Navrátilová" w:date="2019-09-24T11:10:00Z"/>
                <w:b/>
              </w:rPr>
            </w:pPr>
            <w:ins w:id="2764" w:author="Hana Navrátilová" w:date="2019-09-24T11:10:00Z">
              <w:r w:rsidRPr="00C915A4">
                <w:rPr>
                  <w:b/>
                </w:rPr>
                <w:t xml:space="preserve">Podpis </w:t>
              </w:r>
            </w:ins>
          </w:p>
        </w:tc>
        <w:tc>
          <w:tcPr>
            <w:tcW w:w="4540" w:type="dxa"/>
            <w:gridSpan w:val="5"/>
          </w:tcPr>
          <w:p w:rsidR="001C3AAD" w:rsidRPr="00C915A4" w:rsidRDefault="001C3AAD" w:rsidP="001C3AAD">
            <w:pPr>
              <w:jc w:val="both"/>
              <w:rPr>
                <w:ins w:id="2765" w:author="Hana Navrátilová" w:date="2019-09-24T11:10:00Z"/>
              </w:rPr>
            </w:pPr>
            <w:ins w:id="2766" w:author="Hana Navrátilová" w:date="2019-09-24T11:10:00Z">
              <w:r w:rsidRPr="00C915A4">
                <w:t xml:space="preserve">Anna Tirpáková, v.r. </w:t>
              </w:r>
            </w:ins>
          </w:p>
        </w:tc>
        <w:tc>
          <w:tcPr>
            <w:tcW w:w="786" w:type="dxa"/>
            <w:shd w:val="clear" w:color="auto" w:fill="F7CAAC"/>
          </w:tcPr>
          <w:p w:rsidR="001C3AAD" w:rsidRPr="00C915A4" w:rsidRDefault="001C3AAD" w:rsidP="001C3AAD">
            <w:pPr>
              <w:jc w:val="both"/>
              <w:rPr>
                <w:ins w:id="2767" w:author="Hana Navrátilová" w:date="2019-09-24T11:10:00Z"/>
              </w:rPr>
            </w:pPr>
            <w:moveToRangeStart w:id="2768" w:author="Hana Navrátilová" w:date="2019-09-24T11:10:00Z" w:name="move20215947"/>
            <w:ins w:id="2769" w:author="Hana Navrátilová" w:date="2019-09-24T11:10:00Z">
              <w:r w:rsidRPr="00C915A4">
                <w:rPr>
                  <w:b/>
                </w:rPr>
                <w:t>datum</w:t>
              </w:r>
              <w:moveToRangeEnd w:id="2768"/>
            </w:ins>
          </w:p>
        </w:tc>
        <w:tc>
          <w:tcPr>
            <w:tcW w:w="2019" w:type="dxa"/>
            <w:gridSpan w:val="5"/>
          </w:tcPr>
          <w:p w:rsidR="001C3AAD" w:rsidRPr="00C915A4" w:rsidRDefault="001C3AAD" w:rsidP="001C3AAD">
            <w:pPr>
              <w:jc w:val="both"/>
              <w:rPr>
                <w:ins w:id="2770" w:author="Hana Navrátilová" w:date="2019-09-24T11:10:00Z"/>
              </w:rPr>
            </w:pPr>
            <w:ins w:id="2771" w:author="Hana Navrátilová" w:date="2019-09-24T11:10:00Z">
              <w:r>
                <w:t xml:space="preserve">25. 9. 2019  </w:t>
              </w:r>
            </w:ins>
          </w:p>
        </w:tc>
      </w:tr>
    </w:tbl>
    <w:p w:rsidR="00B83459" w:rsidRDefault="005560CF" w:rsidP="00E7344C">
      <w:pPr>
        <w:rPr>
          <w:ins w:id="2772" w:author="Hana Navrátilová" w:date="2019-09-24T11:10:00Z"/>
        </w:rPr>
      </w:pPr>
      <w:ins w:id="2773" w:author="Hana Navrátilová" w:date="2019-09-24T11:10:00Z">
        <w:r>
          <w:br w:type="page"/>
        </w:r>
      </w:ins>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16"/>
        <w:gridCol w:w="792"/>
        <w:gridCol w:w="1776"/>
        <w:gridCol w:w="1804"/>
        <w:gridCol w:w="592"/>
        <w:gridCol w:w="837"/>
        <w:gridCol w:w="480"/>
        <w:gridCol w:w="135"/>
        <w:gridCol w:w="723"/>
        <w:gridCol w:w="704"/>
      </w:tblGrid>
      <w:tr w:rsidR="006B6016" w:rsidRPr="00C915A4" w:rsidTr="00592E0A">
        <w:trPr>
          <w:jc w:val="center"/>
          <w:ins w:id="2774" w:author="Hana Navrátilová" w:date="2019-09-24T11:10:00Z"/>
        </w:trPr>
        <w:tc>
          <w:tcPr>
            <w:tcW w:w="9859" w:type="dxa"/>
            <w:gridSpan w:val="10"/>
            <w:tcBorders>
              <w:top w:val="single" w:sz="4" w:space="0" w:color="auto"/>
              <w:left w:val="single" w:sz="4" w:space="0" w:color="auto"/>
              <w:bottom w:val="double" w:sz="4" w:space="0" w:color="auto"/>
              <w:right w:val="single" w:sz="4" w:space="0" w:color="auto"/>
            </w:tcBorders>
            <w:shd w:val="clear" w:color="auto" w:fill="BDD6EE"/>
            <w:hideMark/>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B83459" w:rsidRPr="00C915A4" w:rsidTr="00CD2F6C">
        <w:trPr>
          <w:jc w:val="center"/>
          <w:ins w:id="2775" w:author="Hana Navrátilová" w:date="2019-09-24T11:10:00Z"/>
        </w:trPr>
        <w:tc>
          <w:tcPr>
            <w:tcW w:w="2016" w:type="dxa"/>
            <w:tcBorders>
              <w:top w:val="doub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776" w:author="Hana Navrátilová" w:date="2019-09-24T11:10:00Z"/>
                <w:b/>
              </w:rPr>
            </w:pPr>
            <w:ins w:id="2777" w:author="Hana Navrátilová" w:date="2019-09-24T11:10:00Z">
              <w:r w:rsidRPr="00C915A4">
                <w:rPr>
                  <w:b/>
                </w:rPr>
                <w:t>Vysoká škola</w:t>
              </w:r>
            </w:ins>
          </w:p>
        </w:tc>
        <w:tc>
          <w:tcPr>
            <w:tcW w:w="7843" w:type="dxa"/>
            <w:gridSpan w:val="9"/>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778" w:author="Hana Navrátilová" w:date="2019-09-24T11:10:00Z"/>
              </w:rPr>
            </w:pPr>
            <w:ins w:id="2779" w:author="Hana Navrátilová" w:date="2019-09-24T11:10:00Z">
              <w:r w:rsidRPr="00C915A4">
                <w:t>Univerzita Tomáše Bati ve Zlíně</w:t>
              </w:r>
            </w:ins>
          </w:p>
        </w:tc>
      </w:tr>
      <w:tr w:rsidR="00B83459" w:rsidRPr="00C915A4" w:rsidTr="00CD2F6C">
        <w:trPr>
          <w:jc w:val="center"/>
        </w:trPr>
        <w:tc>
          <w:tcPr>
            <w:tcW w:w="2016"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moveTo w:id="2780" w:author="Hana Navrátilová" w:date="2019-09-24T11:10:00Z"/>
                <w:b/>
              </w:rPr>
            </w:pPr>
            <w:moveToRangeStart w:id="2781" w:author="Hana Navrátilová" w:date="2019-09-24T11:10:00Z" w:name="move20215948"/>
            <w:moveTo w:id="2782" w:author="Hana Navrátilová" w:date="2019-09-24T11:10:00Z">
              <w:r w:rsidRPr="00C915A4">
                <w:rPr>
                  <w:b/>
                </w:rPr>
                <w:t>Součást vysoké školy</w:t>
              </w:r>
            </w:moveTo>
          </w:p>
        </w:tc>
        <w:tc>
          <w:tcPr>
            <w:tcW w:w="7843" w:type="dxa"/>
            <w:gridSpan w:val="9"/>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moveTo w:id="2783" w:author="Hana Navrátilová" w:date="2019-09-24T11:10:00Z"/>
              </w:rPr>
            </w:pPr>
            <w:moveTo w:id="2784" w:author="Hana Navrátilová" w:date="2019-09-24T11:10:00Z">
              <w:r w:rsidRPr="00C915A4">
                <w:t>Fakulta humanitních studií</w:t>
              </w:r>
            </w:moveTo>
          </w:p>
        </w:tc>
      </w:tr>
      <w:tr w:rsidR="00B83459" w:rsidRPr="00C915A4" w:rsidTr="00CD2F6C">
        <w:trPr>
          <w:jc w:val="center"/>
        </w:trPr>
        <w:tc>
          <w:tcPr>
            <w:tcW w:w="2016"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moveTo w:id="2785" w:author="Hana Navrátilová" w:date="2019-09-24T11:10:00Z"/>
                <w:b/>
              </w:rPr>
            </w:pPr>
            <w:moveTo w:id="2786" w:author="Hana Navrátilová" w:date="2019-09-24T11:10:00Z">
              <w:r w:rsidRPr="00C915A4">
                <w:rPr>
                  <w:b/>
                </w:rPr>
                <w:t>Název studijního programu</w:t>
              </w:r>
            </w:moveTo>
          </w:p>
        </w:tc>
        <w:tc>
          <w:tcPr>
            <w:tcW w:w="7843" w:type="dxa"/>
            <w:gridSpan w:val="9"/>
            <w:tcBorders>
              <w:top w:val="single" w:sz="4" w:space="0" w:color="auto"/>
              <w:left w:val="single" w:sz="4" w:space="0" w:color="auto"/>
              <w:bottom w:val="single" w:sz="4" w:space="0" w:color="auto"/>
              <w:right w:val="single" w:sz="4" w:space="0" w:color="auto"/>
            </w:tcBorders>
          </w:tcPr>
          <w:p w:rsidR="00B83459" w:rsidRPr="00C915A4" w:rsidRDefault="00F4038E" w:rsidP="00592E0A">
            <w:pPr>
              <w:jc w:val="both"/>
              <w:rPr>
                <w:moveTo w:id="2787" w:author="Hana Navrátilová" w:date="2019-09-24T11:10:00Z"/>
              </w:rPr>
            </w:pPr>
            <w:moveTo w:id="2788" w:author="Hana Navrátilová" w:date="2019-09-24T11:10:00Z">
              <w:r>
                <w:t>Učitelství pro 1. stupeň základní školy</w:t>
              </w:r>
            </w:moveTo>
          </w:p>
        </w:tc>
      </w:tr>
      <w:moveToRangeEnd w:id="2781"/>
      <w:tr w:rsidR="00B83459" w:rsidRPr="00C915A4" w:rsidTr="00CD2F6C">
        <w:trPr>
          <w:jc w:val="center"/>
          <w:ins w:id="2789" w:author="Hana Navrátilová" w:date="2019-09-24T11:10:00Z"/>
        </w:trPr>
        <w:tc>
          <w:tcPr>
            <w:tcW w:w="2016"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790" w:author="Hana Navrátilová" w:date="2019-09-24T11:10:00Z"/>
                <w:b/>
              </w:rPr>
            </w:pPr>
            <w:ins w:id="2791" w:author="Hana Navrátilová" w:date="2019-09-24T11:10:00Z">
              <w:r w:rsidRPr="00C915A4">
                <w:rPr>
                  <w:b/>
                </w:rPr>
                <w:t>Jméno a příjmení</w:t>
              </w:r>
            </w:ins>
          </w:p>
        </w:tc>
        <w:tc>
          <w:tcPr>
            <w:tcW w:w="4964" w:type="dxa"/>
            <w:gridSpan w:val="4"/>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792" w:author="Hana Navrátilová" w:date="2019-09-24T11:10:00Z"/>
              </w:rPr>
            </w:pPr>
            <w:ins w:id="2793" w:author="Hana Navrátilová" w:date="2019-09-24T11:10:00Z">
              <w:r w:rsidRPr="00C915A4">
                <w:t>Adriana Knápková</w:t>
              </w:r>
            </w:ins>
          </w:p>
        </w:tc>
        <w:tc>
          <w:tcPr>
            <w:tcW w:w="837"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794" w:author="Hana Navrátilová" w:date="2019-09-24T11:10:00Z"/>
                <w:b/>
              </w:rPr>
            </w:pPr>
            <w:ins w:id="2795" w:author="Hana Navrátilová" w:date="2019-09-24T11:10:00Z">
              <w:r w:rsidRPr="00C915A4">
                <w:rPr>
                  <w:b/>
                </w:rPr>
                <w:t>Tituly</w:t>
              </w:r>
            </w:ins>
          </w:p>
        </w:tc>
        <w:tc>
          <w:tcPr>
            <w:tcW w:w="2042" w:type="dxa"/>
            <w:gridSpan w:val="4"/>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796" w:author="Hana Navrátilová" w:date="2019-09-24T11:10:00Z"/>
              </w:rPr>
            </w:pPr>
            <w:ins w:id="2797" w:author="Hana Navrátilová" w:date="2019-09-24T11:10:00Z">
              <w:r>
                <w:t>d</w:t>
              </w:r>
              <w:r w:rsidRPr="00C915A4">
                <w:t>oc., Ing</w:t>
              </w:r>
              <w:r w:rsidR="00592E0A">
                <w:t>.</w:t>
              </w:r>
              <w:r w:rsidRPr="00C915A4">
                <w:t>, Ph.D.</w:t>
              </w:r>
            </w:ins>
          </w:p>
        </w:tc>
      </w:tr>
      <w:tr w:rsidR="00B83459" w:rsidRPr="00C915A4" w:rsidTr="00CD2F6C">
        <w:trPr>
          <w:jc w:val="center"/>
          <w:ins w:id="2798" w:author="Hana Navrátilová" w:date="2019-09-24T11:10:00Z"/>
        </w:trPr>
        <w:tc>
          <w:tcPr>
            <w:tcW w:w="2016"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799" w:author="Hana Navrátilová" w:date="2019-09-24T11:10:00Z"/>
                <w:b/>
              </w:rPr>
            </w:pPr>
            <w:ins w:id="2800" w:author="Hana Navrátilová" w:date="2019-09-24T11:10:00Z">
              <w:r w:rsidRPr="00C915A4">
                <w:rPr>
                  <w:b/>
                </w:rPr>
                <w:t>Rok narození</w:t>
              </w:r>
            </w:ins>
          </w:p>
        </w:tc>
        <w:tc>
          <w:tcPr>
            <w:tcW w:w="792" w:type="dxa"/>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801" w:author="Hana Navrátilová" w:date="2019-09-24T11:10:00Z"/>
              </w:rPr>
            </w:pPr>
            <w:ins w:id="2802" w:author="Hana Navrátilová" w:date="2019-09-24T11:10:00Z">
              <w:r w:rsidRPr="00C915A4">
                <w:rPr>
                  <w:sz w:val="18"/>
                  <w:szCs w:val="18"/>
                </w:rPr>
                <w:t xml:space="preserve">1977  </w:t>
              </w:r>
            </w:ins>
          </w:p>
        </w:tc>
        <w:tc>
          <w:tcPr>
            <w:tcW w:w="1776"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803" w:author="Hana Navrátilová" w:date="2019-09-24T11:10:00Z"/>
                <w:b/>
              </w:rPr>
            </w:pPr>
            <w:ins w:id="2804" w:author="Hana Navrátilová" w:date="2019-09-24T11:10:00Z">
              <w:r w:rsidRPr="00C915A4">
                <w:rPr>
                  <w:b/>
                </w:rPr>
                <w:t>typ vztahu k VŠ</w:t>
              </w:r>
            </w:ins>
          </w:p>
        </w:tc>
        <w:tc>
          <w:tcPr>
            <w:tcW w:w="1804" w:type="dxa"/>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805" w:author="Hana Navrátilová" w:date="2019-09-24T11:10:00Z"/>
              </w:rPr>
            </w:pPr>
            <w:ins w:id="2806" w:author="Hana Navrátilová" w:date="2019-09-24T11:10:00Z">
              <w:r w:rsidRPr="00C915A4">
                <w:t>pp</w:t>
              </w:r>
            </w:ins>
          </w:p>
        </w:tc>
        <w:tc>
          <w:tcPr>
            <w:tcW w:w="592"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807" w:author="Hana Navrátilová" w:date="2019-09-24T11:10:00Z"/>
                <w:b/>
              </w:rPr>
            </w:pPr>
            <w:ins w:id="2808" w:author="Hana Navrátilová" w:date="2019-09-24T11:10:00Z">
              <w:r w:rsidRPr="00C915A4">
                <w:rPr>
                  <w:b/>
                </w:rPr>
                <w:t>rozsah</w:t>
              </w:r>
            </w:ins>
          </w:p>
        </w:tc>
        <w:tc>
          <w:tcPr>
            <w:tcW w:w="837" w:type="dxa"/>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809" w:author="Hana Navrátilová" w:date="2019-09-24T11:10:00Z"/>
              </w:rPr>
            </w:pPr>
            <w:ins w:id="2810" w:author="Hana Navrátilová" w:date="2019-09-24T11:10:00Z">
              <w:r w:rsidRPr="00C915A4">
                <w:t>40 h týdně</w:t>
              </w:r>
            </w:ins>
          </w:p>
        </w:tc>
        <w:tc>
          <w:tcPr>
            <w:tcW w:w="480"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811" w:author="Hana Navrátilová" w:date="2019-09-24T11:10:00Z"/>
                <w:b/>
              </w:rPr>
            </w:pPr>
            <w:ins w:id="2812" w:author="Hana Navrátilová" w:date="2019-09-24T11:10:00Z">
              <w:r w:rsidRPr="00C915A4">
                <w:rPr>
                  <w:b/>
                </w:rPr>
                <w:t>do kdy</w:t>
              </w:r>
            </w:ins>
          </w:p>
        </w:tc>
        <w:tc>
          <w:tcPr>
            <w:tcW w:w="1562" w:type="dxa"/>
            <w:gridSpan w:val="3"/>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813" w:author="Hana Navrátilová" w:date="2019-09-24T11:10:00Z"/>
              </w:rPr>
            </w:pPr>
            <w:ins w:id="2814" w:author="Hana Navrátilová" w:date="2019-09-24T11:10:00Z">
              <w:r w:rsidRPr="00C915A4">
                <w:t>N</w:t>
              </w:r>
            </w:ins>
          </w:p>
        </w:tc>
      </w:tr>
      <w:tr w:rsidR="00B83459" w:rsidRPr="00C915A4" w:rsidTr="00CD2F6C">
        <w:trPr>
          <w:jc w:val="center"/>
          <w:ins w:id="2815" w:author="Hana Navrátilová" w:date="2019-09-24T11:10:00Z"/>
        </w:trPr>
        <w:tc>
          <w:tcPr>
            <w:tcW w:w="458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816" w:author="Hana Navrátilová" w:date="2019-09-24T11:10:00Z"/>
                <w:b/>
              </w:rPr>
            </w:pPr>
            <w:ins w:id="2817" w:author="Hana Navrátilová" w:date="2019-09-24T11:10:00Z">
              <w:r w:rsidRPr="00C915A4">
                <w:rPr>
                  <w:b/>
                </w:rPr>
                <w:t>Typ vztahu na součásti VŠ, která uskutečňuje st. Program</w:t>
              </w:r>
            </w:ins>
          </w:p>
        </w:tc>
        <w:tc>
          <w:tcPr>
            <w:tcW w:w="1804" w:type="dxa"/>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818" w:author="Hana Navrátilová" w:date="2019-09-24T11:10:00Z"/>
              </w:rPr>
            </w:pPr>
            <w:ins w:id="2819" w:author="Hana Navrátilová" w:date="2019-09-24T11:10:00Z">
              <w:r w:rsidRPr="00C915A4">
                <w:t>pp</w:t>
              </w:r>
            </w:ins>
          </w:p>
        </w:tc>
        <w:tc>
          <w:tcPr>
            <w:tcW w:w="592"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820" w:author="Hana Navrátilová" w:date="2019-09-24T11:10:00Z"/>
                <w:b/>
              </w:rPr>
            </w:pPr>
            <w:ins w:id="2821" w:author="Hana Navrátilová" w:date="2019-09-24T11:10:00Z">
              <w:r w:rsidRPr="00C915A4">
                <w:rPr>
                  <w:b/>
                </w:rPr>
                <w:t>rozsah</w:t>
              </w:r>
            </w:ins>
          </w:p>
        </w:tc>
        <w:tc>
          <w:tcPr>
            <w:tcW w:w="837" w:type="dxa"/>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822" w:author="Hana Navrátilová" w:date="2019-09-24T11:10:00Z"/>
              </w:rPr>
            </w:pPr>
            <w:ins w:id="2823" w:author="Hana Navrátilová" w:date="2019-09-24T11:10:00Z">
              <w:r w:rsidRPr="00C915A4">
                <w:t>40 h týdně</w:t>
              </w:r>
            </w:ins>
          </w:p>
        </w:tc>
        <w:tc>
          <w:tcPr>
            <w:tcW w:w="480"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ins w:id="2824" w:author="Hana Navrátilová" w:date="2019-09-24T11:10:00Z"/>
                <w:b/>
              </w:rPr>
            </w:pPr>
            <w:ins w:id="2825" w:author="Hana Navrátilová" w:date="2019-09-24T11:10:00Z">
              <w:r w:rsidRPr="00C915A4">
                <w:rPr>
                  <w:b/>
                </w:rPr>
                <w:t>do kdy</w:t>
              </w:r>
            </w:ins>
          </w:p>
        </w:tc>
        <w:tc>
          <w:tcPr>
            <w:tcW w:w="1562" w:type="dxa"/>
            <w:gridSpan w:val="3"/>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rPr>
                <w:ins w:id="2826" w:author="Hana Navrátilová" w:date="2019-09-24T11:10:00Z"/>
              </w:rPr>
            </w:pPr>
            <w:ins w:id="2827" w:author="Hana Navrátilová" w:date="2019-09-24T11:10:00Z">
              <w:r w:rsidRPr="00C915A4">
                <w:t>N</w:t>
              </w:r>
            </w:ins>
          </w:p>
        </w:tc>
      </w:tr>
      <w:tr w:rsidR="008A1422" w:rsidRPr="00C915A4" w:rsidTr="00CD2F6C">
        <w:trPr>
          <w:jc w:val="center"/>
        </w:trPr>
        <w:tc>
          <w:tcPr>
            <w:tcW w:w="638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Další současná působení jako akademický pracovník na jiných VŠ</w:t>
            </w:r>
          </w:p>
        </w:tc>
        <w:tc>
          <w:tcPr>
            <w:tcW w:w="142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b/>
              </w:rPr>
            </w:pPr>
            <w:r w:rsidRPr="00C915A4">
              <w:rPr>
                <w:b/>
              </w:rPr>
              <w:t>typ prac. vztahu</w:t>
            </w:r>
          </w:p>
        </w:tc>
        <w:tc>
          <w:tcPr>
            <w:tcW w:w="2042" w:type="dxa"/>
            <w:gridSpan w:val="4"/>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b/>
              </w:rPr>
            </w:pPr>
            <w:r w:rsidRPr="00C915A4">
              <w:rPr>
                <w:b/>
              </w:rPr>
              <w:t>rozsah</w:t>
            </w:r>
          </w:p>
        </w:tc>
      </w:tr>
      <w:tr w:rsidR="00B83459" w:rsidRPr="00C915A4" w:rsidTr="00CD2F6C">
        <w:trPr>
          <w:jc w:val="center"/>
        </w:trPr>
        <w:tc>
          <w:tcPr>
            <w:tcW w:w="6388" w:type="dxa"/>
            <w:gridSpan w:val="4"/>
            <w:tcBorders>
              <w:top w:val="single" w:sz="4" w:space="0" w:color="auto"/>
              <w:left w:val="single" w:sz="4" w:space="0" w:color="auto"/>
              <w:bottom w:val="single" w:sz="4" w:space="0" w:color="auto"/>
              <w:right w:val="single" w:sz="4" w:space="0" w:color="auto"/>
            </w:tcBorders>
          </w:tcPr>
          <w:p w:rsidR="00B83459" w:rsidRPr="00C915A4" w:rsidRDefault="00734379" w:rsidP="00592E0A">
            <w:pPr>
              <w:jc w:val="both"/>
            </w:pPr>
            <w:del w:id="2828" w:author="Hana Navrátilová" w:date="2019-09-24T11:10:00Z">
              <w:r w:rsidRPr="00944A9E">
                <w:delText>Palackého univerzita v Olomouci, Pedagogická fakulta</w:delText>
              </w:r>
            </w:del>
            <w:ins w:id="2829" w:author="Hana Navrátilová" w:date="2019-09-24T11:10:00Z">
              <w:r w:rsidR="00B83459" w:rsidRPr="00C915A4">
                <w:t>nemá</w:t>
              </w:r>
            </w:ins>
          </w:p>
        </w:tc>
        <w:tc>
          <w:tcPr>
            <w:tcW w:w="1429" w:type="dxa"/>
            <w:gridSpan w:val="2"/>
            <w:tcBorders>
              <w:top w:val="single" w:sz="4" w:space="0" w:color="auto"/>
              <w:left w:val="single" w:sz="4" w:space="0" w:color="auto"/>
              <w:bottom w:val="single" w:sz="4" w:space="0" w:color="auto"/>
              <w:right w:val="single" w:sz="4" w:space="0" w:color="auto"/>
            </w:tcBorders>
          </w:tcPr>
          <w:p w:rsidR="00B83459" w:rsidRPr="00C915A4" w:rsidRDefault="00734379" w:rsidP="00592E0A">
            <w:pPr>
              <w:jc w:val="both"/>
            </w:pPr>
            <w:del w:id="2830" w:author="Hana Navrátilová" w:date="2019-09-24T11:10:00Z">
              <w:r w:rsidRPr="00944A9E">
                <w:delText>pp</w:delText>
              </w:r>
            </w:del>
          </w:p>
        </w:tc>
        <w:tc>
          <w:tcPr>
            <w:tcW w:w="2042" w:type="dxa"/>
            <w:gridSpan w:val="4"/>
            <w:tcBorders>
              <w:top w:val="single" w:sz="4" w:space="0" w:color="auto"/>
              <w:left w:val="single" w:sz="4" w:space="0" w:color="auto"/>
              <w:bottom w:val="single" w:sz="4" w:space="0" w:color="auto"/>
              <w:right w:val="single" w:sz="4" w:space="0" w:color="auto"/>
            </w:tcBorders>
          </w:tcPr>
          <w:p w:rsidR="00B83459" w:rsidRPr="00C915A4" w:rsidRDefault="00734379" w:rsidP="00592E0A">
            <w:pPr>
              <w:jc w:val="both"/>
            </w:pPr>
            <w:del w:id="2831" w:author="Hana Navrátilová" w:date="2019-09-24T11:10:00Z">
              <w:r w:rsidRPr="00944A9E">
                <w:delText>40h/týdně</w:delText>
              </w:r>
            </w:del>
          </w:p>
        </w:tc>
      </w:tr>
      <w:tr w:rsidR="00734379" w:rsidRPr="00944A9E" w:rsidTr="00CD2F6C">
        <w:trPr>
          <w:jc w:val="center"/>
          <w:del w:id="2832" w:author="Hana Navrátilová" w:date="2019-09-24T11:10:00Z"/>
        </w:trPr>
        <w:tc>
          <w:tcPr>
            <w:tcW w:w="6388" w:type="dxa"/>
            <w:gridSpan w:val="4"/>
          </w:tcPr>
          <w:p w:rsidR="00734379" w:rsidRPr="00944A9E" w:rsidRDefault="00734379" w:rsidP="00E7344C">
            <w:pPr>
              <w:jc w:val="both"/>
              <w:rPr>
                <w:del w:id="2833" w:author="Hana Navrátilová" w:date="2019-09-24T11:10:00Z"/>
              </w:rPr>
            </w:pPr>
            <w:del w:id="2834" w:author="Hana Navrátilová" w:date="2019-09-24T11:10:00Z">
              <w:r w:rsidRPr="00944A9E">
                <w:delText>Mendelova univerzita v Brně, Institut celoživotního vzdělávání</w:delText>
              </w:r>
            </w:del>
          </w:p>
        </w:tc>
        <w:tc>
          <w:tcPr>
            <w:tcW w:w="1429" w:type="dxa"/>
            <w:gridSpan w:val="2"/>
          </w:tcPr>
          <w:p w:rsidR="00734379" w:rsidRPr="00944A9E" w:rsidRDefault="00734379" w:rsidP="00E7344C">
            <w:pPr>
              <w:jc w:val="both"/>
              <w:rPr>
                <w:del w:id="2835" w:author="Hana Navrátilová" w:date="2019-09-24T11:10:00Z"/>
              </w:rPr>
            </w:pPr>
            <w:del w:id="2836" w:author="Hana Navrátilová" w:date="2019-09-24T11:10:00Z">
              <w:r w:rsidRPr="00944A9E">
                <w:delText>pp</w:delText>
              </w:r>
            </w:del>
          </w:p>
        </w:tc>
        <w:tc>
          <w:tcPr>
            <w:tcW w:w="2042" w:type="dxa"/>
            <w:gridSpan w:val="4"/>
          </w:tcPr>
          <w:p w:rsidR="00734379" w:rsidRPr="00944A9E" w:rsidRDefault="00734379" w:rsidP="00E7344C">
            <w:pPr>
              <w:jc w:val="both"/>
              <w:rPr>
                <w:del w:id="2837" w:author="Hana Navrátilová" w:date="2019-09-24T11:10:00Z"/>
              </w:rPr>
            </w:pPr>
            <w:del w:id="2838" w:author="Hana Navrátilová" w:date="2019-09-24T11:10:00Z">
              <w:r w:rsidRPr="00944A9E">
                <w:delText>16h/týdně</w:delText>
              </w:r>
            </w:del>
          </w:p>
        </w:tc>
      </w:tr>
      <w:tr w:rsidR="00734379" w:rsidRPr="00944A9E" w:rsidTr="00CD2F6C">
        <w:trPr>
          <w:jc w:val="center"/>
          <w:del w:id="2839" w:author="Hana Navrátilová" w:date="2019-09-24T11:10:00Z"/>
        </w:trPr>
        <w:tc>
          <w:tcPr>
            <w:tcW w:w="6388" w:type="dxa"/>
            <w:gridSpan w:val="4"/>
          </w:tcPr>
          <w:p w:rsidR="00734379" w:rsidRPr="00944A9E" w:rsidRDefault="00734379" w:rsidP="00E7344C">
            <w:pPr>
              <w:jc w:val="both"/>
              <w:rPr>
                <w:del w:id="2840" w:author="Hana Navrátilová" w:date="2019-09-24T11:10:00Z"/>
              </w:rPr>
            </w:pPr>
            <w:del w:id="2841" w:author="Hana Navrátilová" w:date="2019-09-24T11:10:00Z">
              <w:r w:rsidRPr="00944A9E">
                <w:delText>Masarykova univerzita, Filozofická fakulta</w:delText>
              </w:r>
            </w:del>
          </w:p>
        </w:tc>
        <w:tc>
          <w:tcPr>
            <w:tcW w:w="1429" w:type="dxa"/>
            <w:gridSpan w:val="2"/>
          </w:tcPr>
          <w:p w:rsidR="00734379" w:rsidRPr="00944A9E" w:rsidRDefault="00734379" w:rsidP="00E7344C">
            <w:pPr>
              <w:jc w:val="both"/>
              <w:rPr>
                <w:del w:id="2842" w:author="Hana Navrátilová" w:date="2019-09-24T11:10:00Z"/>
              </w:rPr>
            </w:pPr>
            <w:del w:id="2843" w:author="Hana Navrátilová" w:date="2019-09-24T11:10:00Z">
              <w:r w:rsidRPr="00944A9E">
                <w:delText>pp</w:delText>
              </w:r>
            </w:del>
          </w:p>
        </w:tc>
        <w:tc>
          <w:tcPr>
            <w:tcW w:w="2042" w:type="dxa"/>
            <w:gridSpan w:val="4"/>
          </w:tcPr>
          <w:p w:rsidR="00734379" w:rsidRPr="00944A9E" w:rsidRDefault="00734379" w:rsidP="00E7344C">
            <w:pPr>
              <w:jc w:val="both"/>
              <w:rPr>
                <w:del w:id="2844" w:author="Hana Navrátilová" w:date="2019-09-24T11:10:00Z"/>
              </w:rPr>
            </w:pPr>
            <w:del w:id="2845" w:author="Hana Navrátilová" w:date="2019-09-24T11:10:00Z">
              <w:r w:rsidRPr="00944A9E">
                <w:delText xml:space="preserve">  2h/týdně</w:delText>
              </w:r>
            </w:del>
          </w:p>
        </w:tc>
      </w:tr>
      <w:tr w:rsidR="00B83459" w:rsidRPr="00C915A4" w:rsidTr="002F39E4">
        <w:trPr>
          <w:jc w:val="center"/>
        </w:trPr>
        <w:tc>
          <w:tcPr>
            <w:tcW w:w="9859" w:type="dxa"/>
            <w:gridSpan w:val="10"/>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Předměty příslušného studijního programu a způsob zapojení do jejich výuky, příp. další zapojení do uskutečňování studijního programu</w:t>
            </w:r>
          </w:p>
        </w:tc>
      </w:tr>
      <w:tr w:rsidR="00B83459" w:rsidRPr="00C915A4" w:rsidTr="002F39E4">
        <w:trPr>
          <w:trHeight w:val="388"/>
          <w:jc w:val="center"/>
        </w:trPr>
        <w:tc>
          <w:tcPr>
            <w:tcW w:w="9859" w:type="dxa"/>
            <w:gridSpan w:val="10"/>
            <w:tcBorders>
              <w:top w:val="nil"/>
              <w:left w:val="single" w:sz="4" w:space="0" w:color="auto"/>
              <w:bottom w:val="single" w:sz="4" w:space="0" w:color="auto"/>
              <w:right w:val="single" w:sz="4" w:space="0" w:color="auto"/>
            </w:tcBorders>
          </w:tcPr>
          <w:p w:rsidR="00B83459" w:rsidRPr="00C915A4" w:rsidRDefault="00734379" w:rsidP="00592E0A">
            <w:del w:id="2846" w:author="Hana Navrátilová" w:date="2019-09-24T11:10:00Z">
              <w:r w:rsidRPr="00944A9E">
                <w:delText>Základy speciální pedagogiky, Přípr</w:delText>
              </w:r>
              <w:r w:rsidR="00C35E1D" w:rsidRPr="00944A9E">
                <w:delText>ava školy v přírodě, H</w:delText>
              </w:r>
              <w:r w:rsidRPr="00944A9E">
                <w:delText>udebně</w:delText>
              </w:r>
              <w:r w:rsidR="003F5843" w:rsidRPr="00944A9E">
                <w:delText xml:space="preserve"> – </w:delText>
              </w:r>
              <w:r w:rsidRPr="00944A9E">
                <w:delText>pohybová výchova</w:delText>
              </w:r>
            </w:del>
            <w:ins w:id="2847" w:author="Hana Navrátilová" w:date="2019-09-24T11:10:00Z">
              <w:r w:rsidR="001D220D">
                <w:t>Řízení třídy a školy</w:t>
              </w:r>
            </w:ins>
          </w:p>
        </w:tc>
      </w:tr>
      <w:tr w:rsidR="00B83459" w:rsidRPr="00C915A4" w:rsidTr="002F39E4">
        <w:trPr>
          <w:jc w:val="center"/>
        </w:trPr>
        <w:tc>
          <w:tcPr>
            <w:tcW w:w="9859" w:type="dxa"/>
            <w:gridSpan w:val="10"/>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 xml:space="preserve">Údaje o vzdělání na VŠ </w:t>
            </w:r>
          </w:p>
        </w:tc>
      </w:tr>
      <w:tr w:rsidR="00B83459" w:rsidRPr="00C915A4" w:rsidTr="00234C0C">
        <w:trPr>
          <w:trHeight w:val="702"/>
          <w:jc w:val="center"/>
        </w:trPr>
        <w:tc>
          <w:tcPr>
            <w:tcW w:w="9859" w:type="dxa"/>
            <w:gridSpan w:val="10"/>
            <w:tcBorders>
              <w:top w:val="single" w:sz="4" w:space="0" w:color="auto"/>
              <w:left w:val="single" w:sz="4" w:space="0" w:color="auto"/>
              <w:bottom w:val="single" w:sz="4" w:space="0" w:color="auto"/>
              <w:right w:val="single" w:sz="4" w:space="0" w:color="auto"/>
            </w:tcBorders>
          </w:tcPr>
          <w:p w:rsidR="00734379" w:rsidRPr="00944A9E" w:rsidRDefault="00734379" w:rsidP="00E7344C">
            <w:pPr>
              <w:rPr>
                <w:del w:id="2848" w:author="Hana Navrátilová" w:date="2019-09-24T11:10:00Z"/>
              </w:rPr>
            </w:pPr>
            <w:del w:id="2849" w:author="Hana Navrátilová" w:date="2019-09-24T11:10:00Z">
              <w:r w:rsidRPr="00944A9E">
                <w:delText>Mgr., státní zkouška v o</w:delText>
              </w:r>
              <w:r w:rsidR="00C35E1D" w:rsidRPr="00944A9E">
                <w:delText xml:space="preserve">boru Učitelství pro </w:delText>
              </w:r>
              <w:r w:rsidR="00722585">
                <w:delText>1</w:delText>
              </w:r>
              <w:r w:rsidR="00C35E1D" w:rsidRPr="00944A9E">
                <w:delText>.</w:delText>
              </w:r>
              <w:r w:rsidR="00367084">
                <w:delText xml:space="preserve"> </w:delText>
              </w:r>
              <w:r w:rsidR="00C35E1D" w:rsidRPr="00944A9E">
                <w:delText xml:space="preserve">stupeň ZŠ </w:delText>
              </w:r>
              <w:r w:rsidRPr="00944A9E">
                <w:delText xml:space="preserve">– speciální pedagogika, 1999, MU v Brně </w:delText>
              </w:r>
            </w:del>
          </w:p>
          <w:p w:rsidR="00734379" w:rsidRPr="00944A9E" w:rsidRDefault="00734379" w:rsidP="00E7344C">
            <w:pPr>
              <w:rPr>
                <w:del w:id="2850" w:author="Hana Navrátilová" w:date="2019-09-24T11:10:00Z"/>
              </w:rPr>
            </w:pPr>
            <w:del w:id="2851" w:author="Hana Navrátilová" w:date="2019-09-24T11:10:00Z">
              <w:r w:rsidRPr="00944A9E">
                <w:delText xml:space="preserve">PhDr., státní rigorózní zkouška v oboru Speciální pedagogika, 2000, MU v Brně </w:delText>
              </w:r>
            </w:del>
          </w:p>
          <w:p w:rsidR="00734379" w:rsidRPr="00944A9E" w:rsidRDefault="00734379" w:rsidP="00E7344C">
            <w:pPr>
              <w:rPr>
                <w:del w:id="2852" w:author="Hana Navrátilová" w:date="2019-09-24T11:10:00Z"/>
              </w:rPr>
            </w:pPr>
            <w:del w:id="2853" w:author="Hana Navrátilová" w:date="2019-09-24T11:10:00Z">
              <w:r w:rsidRPr="00944A9E">
                <w:delText>Ph.D., státní doktorská zkouška v oboru Pedagogika, 2005, MU v Brně</w:delText>
              </w:r>
            </w:del>
          </w:p>
          <w:p w:rsidR="00B83459" w:rsidRPr="00592E0A" w:rsidRDefault="00734379" w:rsidP="00592E0A">
            <w:pPr>
              <w:autoSpaceDE w:val="0"/>
              <w:adjustRightInd w:val="0"/>
              <w:rPr>
                <w:ins w:id="2854" w:author="Hana Navrátilová" w:date="2019-09-24T11:10:00Z"/>
                <w:rFonts w:eastAsiaTheme="minorEastAsia"/>
                <w:bCs/>
              </w:rPr>
            </w:pPr>
            <w:del w:id="2855" w:author="Hana Navrátilová" w:date="2019-09-24T11:10:00Z">
              <w:r w:rsidRPr="00944A9E">
                <w:delText>doc.,</w:delText>
              </w:r>
            </w:del>
            <w:ins w:id="2856" w:author="Hana Navrátilová" w:date="2019-09-24T11:10:00Z">
              <w:r w:rsidR="00B83459" w:rsidRPr="00592E0A">
                <w:rPr>
                  <w:rFonts w:eastAsiaTheme="minorEastAsia"/>
                  <w:bCs/>
                </w:rPr>
                <w:t xml:space="preserve">2014 </w:t>
              </w:r>
              <w:r w:rsidR="00B83459" w:rsidRPr="00592E0A">
                <w:rPr>
                  <w:rFonts w:eastAsiaTheme="minorEastAsia"/>
                </w:rPr>
                <w:t>Univerzita Tomáše Bati ve Zlíně, Fakulta managementu a ekonomiky,</w:t>
              </w:r>
            </w:ins>
            <w:r w:rsidR="00B83459" w:rsidRPr="00592E0A">
              <w:rPr>
                <w:rFonts w:eastAsiaTheme="minorEastAsia"/>
              </w:rPr>
              <w:t xml:space="preserve"> habilitační řízení </w:t>
            </w:r>
            <w:del w:id="2857" w:author="Hana Navrátilová" w:date="2019-09-24T11:10:00Z">
              <w:r w:rsidRPr="00944A9E">
                <w:delText>v</w:delText>
              </w:r>
              <w:r w:rsidR="00DF0057" w:rsidRPr="00944A9E">
                <w:delText> </w:delText>
              </w:r>
              <w:r w:rsidRPr="00944A9E">
                <w:delText>oboru</w:delText>
              </w:r>
              <w:r w:rsidR="00DF0057" w:rsidRPr="00944A9E">
                <w:delText xml:space="preserve"> Pedagogika</w:delText>
              </w:r>
              <w:r w:rsidRPr="00944A9E">
                <w:delText xml:space="preserve">, 2011, MU v Brně </w:delText>
              </w:r>
            </w:del>
            <w:ins w:id="2858" w:author="Hana Navrátilová" w:date="2019-09-24T11:10:00Z">
              <w:r w:rsidR="00B83459" w:rsidRPr="00592E0A">
                <w:rPr>
                  <w:rFonts w:eastAsiaTheme="minorEastAsia"/>
                  <w:bCs/>
                </w:rPr>
                <w:t>(doc.)</w:t>
              </w:r>
            </w:ins>
          </w:p>
          <w:p w:rsidR="00B83459" w:rsidRPr="00592E0A" w:rsidRDefault="00B83459" w:rsidP="00592E0A">
            <w:pPr>
              <w:autoSpaceDE w:val="0"/>
              <w:adjustRightInd w:val="0"/>
              <w:jc w:val="both"/>
              <w:rPr>
                <w:ins w:id="2859" w:author="Hana Navrátilová" w:date="2019-09-24T11:10:00Z"/>
                <w:rFonts w:eastAsiaTheme="minorEastAsia"/>
                <w:bCs/>
              </w:rPr>
            </w:pPr>
            <w:ins w:id="2860" w:author="Hana Navrátilová" w:date="2019-09-24T11:10:00Z">
              <w:r w:rsidRPr="00592E0A">
                <w:rPr>
                  <w:rFonts w:eastAsiaTheme="minorEastAsia"/>
                  <w:bCs/>
                </w:rPr>
                <w:t xml:space="preserve">2001 - 2005 </w:t>
              </w:r>
              <w:r w:rsidRPr="00592E0A">
                <w:rPr>
                  <w:rFonts w:eastAsiaTheme="minorEastAsia"/>
                </w:rPr>
                <w:t>Univerzita Tomáše Bati ve Zlíně, Fakulta managementu a ekonomiky, obor Ekonomika a management (Ph</w:t>
              </w:r>
              <w:r w:rsidRPr="00592E0A">
                <w:rPr>
                  <w:rFonts w:eastAsiaTheme="minorEastAsia"/>
                  <w:bCs/>
                </w:rPr>
                <w:t>.D.)</w:t>
              </w:r>
            </w:ins>
          </w:p>
          <w:p w:rsidR="00B83459" w:rsidRPr="00C915A4" w:rsidRDefault="00B83459" w:rsidP="002F39E4">
            <w:pPr>
              <w:jc w:val="both"/>
            </w:pPr>
            <w:ins w:id="2861" w:author="Hana Navrátilová" w:date="2019-09-24T11:10:00Z">
              <w:r w:rsidRPr="00592E0A">
                <w:rPr>
                  <w:bCs/>
                </w:rPr>
                <w:t xml:space="preserve">1999 - 2001 </w:t>
              </w:r>
              <w:r w:rsidRPr="00592E0A">
                <w:t xml:space="preserve">magisterské studium, FaME UTB ve Zlíně </w:t>
              </w:r>
              <w:r w:rsidRPr="00592E0A">
                <w:rPr>
                  <w:bCs/>
                </w:rPr>
                <w:t>(Ing.)</w:t>
              </w:r>
            </w:ins>
          </w:p>
        </w:tc>
      </w:tr>
      <w:tr w:rsidR="00B83459" w:rsidRPr="00C915A4" w:rsidTr="002F39E4">
        <w:trPr>
          <w:jc w:val="center"/>
        </w:trPr>
        <w:tc>
          <w:tcPr>
            <w:tcW w:w="9859" w:type="dxa"/>
            <w:gridSpan w:val="10"/>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b/>
              </w:rPr>
            </w:pPr>
            <w:r w:rsidRPr="00C915A4">
              <w:rPr>
                <w:b/>
              </w:rPr>
              <w:t>Údaje o odborném působení od absolvování VŠ</w:t>
            </w:r>
          </w:p>
        </w:tc>
      </w:tr>
      <w:tr w:rsidR="00734379" w:rsidRPr="00944A9E" w:rsidTr="00CD2F6C">
        <w:trPr>
          <w:trHeight w:val="1090"/>
          <w:jc w:val="center"/>
          <w:del w:id="2862" w:author="Hana Navrátilová" w:date="2019-09-24T11:10:00Z"/>
        </w:trPr>
        <w:tc>
          <w:tcPr>
            <w:tcW w:w="9859" w:type="dxa"/>
            <w:gridSpan w:val="10"/>
          </w:tcPr>
          <w:p w:rsidR="00DF0057" w:rsidRPr="00944A9E" w:rsidRDefault="00DF0057" w:rsidP="001F47BB">
            <w:pPr>
              <w:rPr>
                <w:del w:id="2863" w:author="Hana Navrátilová" w:date="2019-09-24T11:10:00Z"/>
              </w:rPr>
            </w:pPr>
            <w:del w:id="2864" w:author="Hana Navrátilová" w:date="2019-09-24T11:10:00Z">
              <w:r w:rsidRPr="00944A9E">
                <w:delText>2002</w:delText>
              </w:r>
              <w:r w:rsidR="00B369B9" w:rsidRPr="00944A9E">
                <w:delText xml:space="preserve"> – </w:delText>
              </w:r>
              <w:r w:rsidRPr="00944A9E">
                <w:delText>2015</w:delText>
              </w:r>
              <w:r w:rsidR="00E7344C">
                <w:delText xml:space="preserve">  </w:delText>
              </w:r>
              <w:r w:rsidR="00334AA0">
                <w:delText xml:space="preserve"> </w:delText>
              </w:r>
              <w:r w:rsidRPr="00944A9E">
                <w:delText>docent, odborný asistent, tajemník katedry sociální pedagogiky PdF MU</w:delText>
              </w:r>
            </w:del>
          </w:p>
          <w:p w:rsidR="00734379" w:rsidRPr="00944A9E" w:rsidRDefault="00734379" w:rsidP="001F47BB">
            <w:pPr>
              <w:rPr>
                <w:del w:id="2865" w:author="Hana Navrátilová" w:date="2019-09-24T11:10:00Z"/>
              </w:rPr>
            </w:pPr>
            <w:del w:id="2866" w:author="Hana Navrátilová" w:date="2019-09-24T11:10:00Z">
              <w:r w:rsidRPr="00944A9E">
                <w:delText>2015</w:delText>
              </w:r>
              <w:r w:rsidR="00B369B9" w:rsidRPr="00944A9E">
                <w:delText xml:space="preserve"> – </w:delText>
              </w:r>
              <w:r w:rsidRPr="00944A9E">
                <w:delText>dosud docent Institut celoživotního vzdělávání Mendelovy univerzity v Brně</w:delText>
              </w:r>
            </w:del>
          </w:p>
          <w:p w:rsidR="00734379" w:rsidRPr="00944A9E" w:rsidRDefault="00734379" w:rsidP="001F47BB">
            <w:pPr>
              <w:rPr>
                <w:del w:id="2867" w:author="Hana Navrátilová" w:date="2019-09-24T11:10:00Z"/>
              </w:rPr>
            </w:pPr>
            <w:del w:id="2868" w:author="Hana Navrátilová" w:date="2019-09-24T11:10:00Z">
              <w:r w:rsidRPr="00944A9E">
                <w:delText>2015</w:delText>
              </w:r>
              <w:r w:rsidR="00B369B9" w:rsidRPr="00944A9E">
                <w:delText xml:space="preserve"> – </w:delText>
              </w:r>
              <w:r w:rsidRPr="00944A9E">
                <w:delText>dosud docent Filozofická fakulta Masarykovy univerzity, Psychologický ústav</w:delText>
              </w:r>
            </w:del>
          </w:p>
          <w:p w:rsidR="00734379" w:rsidRPr="00944A9E" w:rsidRDefault="00DF0057" w:rsidP="001F47BB">
            <w:pPr>
              <w:rPr>
                <w:del w:id="2869" w:author="Hana Navrátilová" w:date="2019-09-24T11:10:00Z"/>
              </w:rPr>
            </w:pPr>
            <w:del w:id="2870" w:author="Hana Navrátilová" w:date="2019-09-24T11:10:00Z">
              <w:r w:rsidRPr="00944A9E">
                <w:delText>2015</w:delText>
              </w:r>
              <w:r w:rsidR="00B369B9" w:rsidRPr="00944A9E">
                <w:delText xml:space="preserve"> – </w:delText>
              </w:r>
              <w:r w:rsidRPr="00944A9E">
                <w:delText>dosud docent PdF UP v</w:delText>
              </w:r>
              <w:r w:rsidR="00944A9E" w:rsidRPr="00944A9E">
                <w:delText> </w:delText>
              </w:r>
              <w:r w:rsidRPr="00944A9E">
                <w:delText>Olomouci</w:delText>
              </w:r>
            </w:del>
          </w:p>
        </w:tc>
      </w:tr>
      <w:tr w:rsidR="00734379" w:rsidRPr="00944A9E" w:rsidTr="00CD2F6C">
        <w:trPr>
          <w:trHeight w:val="250"/>
          <w:jc w:val="center"/>
          <w:del w:id="2871" w:author="Hana Navrátilová" w:date="2019-09-24T11:10:00Z"/>
        </w:trPr>
        <w:tc>
          <w:tcPr>
            <w:tcW w:w="9859" w:type="dxa"/>
            <w:gridSpan w:val="10"/>
            <w:shd w:val="clear" w:color="auto" w:fill="F7CAAC"/>
          </w:tcPr>
          <w:p w:rsidR="00734379" w:rsidRPr="00944A9E" w:rsidRDefault="00734379" w:rsidP="00E7344C">
            <w:pPr>
              <w:jc w:val="both"/>
              <w:rPr>
                <w:del w:id="2872" w:author="Hana Navrátilová" w:date="2019-09-24T11:10:00Z"/>
              </w:rPr>
            </w:pPr>
            <w:del w:id="2873" w:author="Hana Navrátilová" w:date="2019-09-24T11:10:00Z">
              <w:r w:rsidRPr="00944A9E">
                <w:rPr>
                  <w:b/>
                </w:rPr>
                <w:delText>Zkušenosti s vedením kvalifikačních a rigorózních prací</w:delText>
              </w:r>
            </w:del>
          </w:p>
        </w:tc>
      </w:tr>
      <w:tr w:rsidR="00734379" w:rsidRPr="00944A9E" w:rsidTr="00CD2F6C">
        <w:trPr>
          <w:trHeight w:val="259"/>
          <w:jc w:val="center"/>
          <w:del w:id="2874" w:author="Hana Navrátilová" w:date="2019-09-24T11:10:00Z"/>
        </w:trPr>
        <w:tc>
          <w:tcPr>
            <w:tcW w:w="9859" w:type="dxa"/>
            <w:gridSpan w:val="10"/>
          </w:tcPr>
          <w:p w:rsidR="00734379" w:rsidRPr="00944A9E" w:rsidRDefault="00734379" w:rsidP="00704FDE">
            <w:pPr>
              <w:jc w:val="both"/>
              <w:rPr>
                <w:del w:id="2875" w:author="Hana Navrátilová" w:date="2019-09-24T11:10:00Z"/>
              </w:rPr>
            </w:pPr>
            <w:del w:id="2876" w:author="Hana Navrátilová" w:date="2019-09-24T11:10:00Z">
              <w:r w:rsidRPr="00944A9E">
                <w:delText>Disertační práce 2 (1 školitel, 1 konzultant), školitel 3 doktorských studentů a 1 konzultant</w:delText>
              </w:r>
              <w:r w:rsidR="00704FDE">
                <w:delText>, 141 diplomových a 180 bakalářských prací</w:delText>
              </w:r>
            </w:del>
          </w:p>
        </w:tc>
      </w:tr>
      <w:tr w:rsidR="00734379" w:rsidRPr="00944A9E" w:rsidTr="00CD2F6C">
        <w:trPr>
          <w:jc w:val="center"/>
          <w:del w:id="2877" w:author="Hana Navrátilová" w:date="2019-09-24T11:10:00Z"/>
        </w:trPr>
        <w:tc>
          <w:tcPr>
            <w:tcW w:w="2808" w:type="dxa"/>
            <w:gridSpan w:val="2"/>
            <w:tcBorders>
              <w:top w:val="single" w:sz="12" w:space="0" w:color="auto"/>
            </w:tcBorders>
            <w:shd w:val="clear" w:color="auto" w:fill="F7CAAC"/>
          </w:tcPr>
          <w:p w:rsidR="00734379" w:rsidRPr="00944A9E" w:rsidRDefault="00734379" w:rsidP="00E7344C">
            <w:pPr>
              <w:jc w:val="both"/>
              <w:rPr>
                <w:del w:id="2878" w:author="Hana Navrátilová" w:date="2019-09-24T11:10:00Z"/>
              </w:rPr>
            </w:pPr>
            <w:del w:id="2879" w:author="Hana Navrátilová" w:date="2019-09-24T11:10:00Z">
              <w:r w:rsidRPr="00944A9E">
                <w:rPr>
                  <w:b/>
                </w:rPr>
                <w:delText xml:space="preserve">Obor habilitačního řízení </w:delText>
              </w:r>
            </w:del>
          </w:p>
        </w:tc>
        <w:tc>
          <w:tcPr>
            <w:tcW w:w="1776" w:type="dxa"/>
            <w:tcBorders>
              <w:top w:val="single" w:sz="12" w:space="0" w:color="auto"/>
            </w:tcBorders>
            <w:shd w:val="clear" w:color="auto" w:fill="F7CAAC"/>
          </w:tcPr>
          <w:p w:rsidR="00734379" w:rsidRPr="00944A9E" w:rsidRDefault="00734379" w:rsidP="00E7344C">
            <w:pPr>
              <w:jc w:val="both"/>
              <w:rPr>
                <w:del w:id="2880" w:author="Hana Navrátilová" w:date="2019-09-24T11:10:00Z"/>
              </w:rPr>
            </w:pPr>
            <w:del w:id="2881" w:author="Hana Navrátilová" w:date="2019-09-24T11:10:00Z">
              <w:r w:rsidRPr="00944A9E">
                <w:rPr>
                  <w:b/>
                </w:rPr>
                <w:delText>Rok udělení hodnosti</w:delText>
              </w:r>
            </w:del>
          </w:p>
        </w:tc>
        <w:tc>
          <w:tcPr>
            <w:tcW w:w="3233" w:type="dxa"/>
            <w:gridSpan w:val="3"/>
            <w:tcBorders>
              <w:top w:val="single" w:sz="12" w:space="0" w:color="auto"/>
              <w:right w:val="single" w:sz="12" w:space="0" w:color="auto"/>
            </w:tcBorders>
            <w:shd w:val="clear" w:color="auto" w:fill="F7CAAC"/>
          </w:tcPr>
          <w:p w:rsidR="00734379" w:rsidRPr="00944A9E" w:rsidRDefault="00734379" w:rsidP="00E7344C">
            <w:pPr>
              <w:jc w:val="both"/>
              <w:rPr>
                <w:del w:id="2882" w:author="Hana Navrátilová" w:date="2019-09-24T11:10:00Z"/>
              </w:rPr>
            </w:pPr>
            <w:del w:id="2883" w:author="Hana Navrátilová" w:date="2019-09-24T11:10:00Z">
              <w:r w:rsidRPr="00944A9E">
                <w:rPr>
                  <w:b/>
                </w:rPr>
                <w:delText>Řízení konáno na VŠ</w:delText>
              </w:r>
            </w:del>
          </w:p>
        </w:tc>
        <w:tc>
          <w:tcPr>
            <w:tcW w:w="2042" w:type="dxa"/>
            <w:gridSpan w:val="4"/>
            <w:tcBorders>
              <w:top w:val="single" w:sz="12" w:space="0" w:color="auto"/>
              <w:left w:val="single" w:sz="12" w:space="0" w:color="auto"/>
            </w:tcBorders>
            <w:shd w:val="clear" w:color="auto" w:fill="F7CAAC"/>
          </w:tcPr>
          <w:p w:rsidR="00734379" w:rsidRPr="00944A9E" w:rsidRDefault="00734379" w:rsidP="00E7344C">
            <w:pPr>
              <w:jc w:val="both"/>
              <w:rPr>
                <w:del w:id="2884" w:author="Hana Navrátilová" w:date="2019-09-24T11:10:00Z"/>
                <w:b/>
              </w:rPr>
            </w:pPr>
            <w:del w:id="2885" w:author="Hana Navrátilová" w:date="2019-09-24T11:10:00Z">
              <w:r w:rsidRPr="00944A9E">
                <w:rPr>
                  <w:b/>
                </w:rPr>
                <w:delText>Ohlasy publikací</w:delText>
              </w:r>
            </w:del>
          </w:p>
        </w:tc>
      </w:tr>
      <w:tr w:rsidR="00734379" w:rsidRPr="00944A9E" w:rsidTr="00CD2F6C">
        <w:trPr>
          <w:jc w:val="center"/>
          <w:del w:id="2886" w:author="Hana Navrátilová" w:date="2019-09-24T11:10:00Z"/>
        </w:trPr>
        <w:tc>
          <w:tcPr>
            <w:tcW w:w="2808" w:type="dxa"/>
            <w:gridSpan w:val="2"/>
          </w:tcPr>
          <w:p w:rsidR="00734379" w:rsidRPr="00944A9E" w:rsidRDefault="00734379" w:rsidP="00E7344C">
            <w:pPr>
              <w:jc w:val="both"/>
              <w:rPr>
                <w:del w:id="2887" w:author="Hana Navrátilová" w:date="2019-09-24T11:10:00Z"/>
              </w:rPr>
            </w:pPr>
            <w:del w:id="2888" w:author="Hana Navrátilová" w:date="2019-09-24T11:10:00Z">
              <w:r w:rsidRPr="00944A9E">
                <w:delText>Pedagogika</w:delText>
              </w:r>
            </w:del>
          </w:p>
        </w:tc>
        <w:tc>
          <w:tcPr>
            <w:tcW w:w="1776" w:type="dxa"/>
          </w:tcPr>
          <w:p w:rsidR="00734379" w:rsidRPr="00944A9E" w:rsidRDefault="00734379" w:rsidP="00E7344C">
            <w:pPr>
              <w:jc w:val="both"/>
              <w:rPr>
                <w:del w:id="2889" w:author="Hana Navrátilová" w:date="2019-09-24T11:10:00Z"/>
              </w:rPr>
            </w:pPr>
            <w:del w:id="2890" w:author="Hana Navrátilová" w:date="2019-09-24T11:10:00Z">
              <w:r w:rsidRPr="00944A9E">
                <w:delText>2011</w:delText>
              </w:r>
            </w:del>
          </w:p>
        </w:tc>
        <w:tc>
          <w:tcPr>
            <w:tcW w:w="3233" w:type="dxa"/>
            <w:gridSpan w:val="3"/>
            <w:tcBorders>
              <w:right w:val="single" w:sz="12" w:space="0" w:color="auto"/>
            </w:tcBorders>
          </w:tcPr>
          <w:p w:rsidR="00734379" w:rsidRPr="00944A9E" w:rsidRDefault="00734379" w:rsidP="00E7344C">
            <w:pPr>
              <w:jc w:val="both"/>
              <w:rPr>
                <w:del w:id="2891" w:author="Hana Navrátilová" w:date="2019-09-24T11:10:00Z"/>
              </w:rPr>
            </w:pPr>
            <w:del w:id="2892" w:author="Hana Navrátilová" w:date="2019-09-24T11:10:00Z">
              <w:r w:rsidRPr="00944A9E">
                <w:delText>PdF MU</w:delText>
              </w:r>
            </w:del>
          </w:p>
        </w:tc>
        <w:tc>
          <w:tcPr>
            <w:tcW w:w="615" w:type="dxa"/>
            <w:gridSpan w:val="2"/>
            <w:tcBorders>
              <w:left w:val="single" w:sz="12" w:space="0" w:color="auto"/>
            </w:tcBorders>
            <w:shd w:val="clear" w:color="auto" w:fill="F7CAAC"/>
          </w:tcPr>
          <w:p w:rsidR="00734379" w:rsidRPr="00944A9E" w:rsidRDefault="00734379" w:rsidP="00E7344C">
            <w:pPr>
              <w:jc w:val="both"/>
              <w:rPr>
                <w:del w:id="2893" w:author="Hana Navrátilová" w:date="2019-09-24T11:10:00Z"/>
              </w:rPr>
            </w:pPr>
            <w:del w:id="2894" w:author="Hana Navrátilová" w:date="2019-09-24T11:10:00Z">
              <w:r w:rsidRPr="00944A9E">
                <w:rPr>
                  <w:b/>
                </w:rPr>
                <w:delText>WOS</w:delText>
              </w:r>
            </w:del>
          </w:p>
        </w:tc>
        <w:tc>
          <w:tcPr>
            <w:tcW w:w="723" w:type="dxa"/>
            <w:shd w:val="clear" w:color="auto" w:fill="F7CAAC"/>
          </w:tcPr>
          <w:p w:rsidR="00734379" w:rsidRPr="00944A9E" w:rsidRDefault="00734379" w:rsidP="00E7344C">
            <w:pPr>
              <w:jc w:val="both"/>
              <w:rPr>
                <w:del w:id="2895" w:author="Hana Navrátilová" w:date="2019-09-24T11:10:00Z"/>
              </w:rPr>
            </w:pPr>
            <w:del w:id="2896" w:author="Hana Navrátilová" w:date="2019-09-24T11:10:00Z">
              <w:r w:rsidRPr="00944A9E">
                <w:rPr>
                  <w:b/>
                </w:rPr>
                <w:delText>Scopus</w:delText>
              </w:r>
            </w:del>
          </w:p>
        </w:tc>
        <w:tc>
          <w:tcPr>
            <w:tcW w:w="704" w:type="dxa"/>
            <w:shd w:val="clear" w:color="auto" w:fill="F7CAAC"/>
          </w:tcPr>
          <w:p w:rsidR="00734379" w:rsidRPr="00944A9E" w:rsidRDefault="00734379" w:rsidP="00E7344C">
            <w:pPr>
              <w:jc w:val="both"/>
              <w:rPr>
                <w:del w:id="2897" w:author="Hana Navrátilová" w:date="2019-09-24T11:10:00Z"/>
              </w:rPr>
            </w:pPr>
            <w:del w:id="2898" w:author="Hana Navrátilová" w:date="2019-09-24T11:10:00Z">
              <w:r w:rsidRPr="00944A9E">
                <w:rPr>
                  <w:b/>
                </w:rPr>
                <w:delText>ostatní</w:delText>
              </w:r>
            </w:del>
          </w:p>
        </w:tc>
      </w:tr>
      <w:tr w:rsidR="00734379" w:rsidRPr="00944A9E" w:rsidTr="00CD2F6C">
        <w:trPr>
          <w:trHeight w:val="70"/>
          <w:jc w:val="center"/>
          <w:del w:id="2899" w:author="Hana Navrátilová" w:date="2019-09-24T11:10:00Z"/>
        </w:trPr>
        <w:tc>
          <w:tcPr>
            <w:tcW w:w="2808" w:type="dxa"/>
            <w:gridSpan w:val="2"/>
            <w:shd w:val="clear" w:color="auto" w:fill="F7CAAC"/>
          </w:tcPr>
          <w:p w:rsidR="00734379" w:rsidRPr="00944A9E" w:rsidRDefault="00734379" w:rsidP="00E7344C">
            <w:pPr>
              <w:jc w:val="both"/>
              <w:rPr>
                <w:del w:id="2900" w:author="Hana Navrátilová" w:date="2019-09-24T11:10:00Z"/>
              </w:rPr>
            </w:pPr>
            <w:del w:id="2901" w:author="Hana Navrátilová" w:date="2019-09-24T11:10:00Z">
              <w:r w:rsidRPr="00944A9E">
                <w:rPr>
                  <w:b/>
                </w:rPr>
                <w:delText>Obor jmenovacího řízení</w:delText>
              </w:r>
            </w:del>
          </w:p>
        </w:tc>
        <w:tc>
          <w:tcPr>
            <w:tcW w:w="1776" w:type="dxa"/>
            <w:shd w:val="clear" w:color="auto" w:fill="F7CAAC"/>
          </w:tcPr>
          <w:p w:rsidR="00734379" w:rsidRPr="00944A9E" w:rsidRDefault="00734379" w:rsidP="00E7344C">
            <w:pPr>
              <w:jc w:val="both"/>
              <w:rPr>
                <w:del w:id="2902" w:author="Hana Navrátilová" w:date="2019-09-24T11:10:00Z"/>
              </w:rPr>
            </w:pPr>
            <w:del w:id="2903" w:author="Hana Navrátilová" w:date="2019-09-24T11:10:00Z">
              <w:r w:rsidRPr="00944A9E">
                <w:rPr>
                  <w:b/>
                </w:rPr>
                <w:delText>Rok udělení hodnosti</w:delText>
              </w:r>
            </w:del>
          </w:p>
        </w:tc>
        <w:tc>
          <w:tcPr>
            <w:tcW w:w="3233" w:type="dxa"/>
            <w:gridSpan w:val="3"/>
            <w:tcBorders>
              <w:right w:val="single" w:sz="12" w:space="0" w:color="auto"/>
            </w:tcBorders>
            <w:shd w:val="clear" w:color="auto" w:fill="F7CAAC"/>
          </w:tcPr>
          <w:p w:rsidR="00734379" w:rsidRPr="00944A9E" w:rsidRDefault="00734379" w:rsidP="00E7344C">
            <w:pPr>
              <w:jc w:val="both"/>
              <w:rPr>
                <w:del w:id="2904" w:author="Hana Navrátilová" w:date="2019-09-24T11:10:00Z"/>
              </w:rPr>
            </w:pPr>
            <w:del w:id="2905" w:author="Hana Navrátilová" w:date="2019-09-24T11:10:00Z">
              <w:r w:rsidRPr="00944A9E">
                <w:rPr>
                  <w:b/>
                </w:rPr>
                <w:delText>Řízení konáno na VŠ</w:delText>
              </w:r>
            </w:del>
          </w:p>
        </w:tc>
        <w:tc>
          <w:tcPr>
            <w:tcW w:w="615" w:type="dxa"/>
            <w:gridSpan w:val="2"/>
            <w:vMerge w:val="restart"/>
            <w:tcBorders>
              <w:left w:val="single" w:sz="12" w:space="0" w:color="auto"/>
            </w:tcBorders>
          </w:tcPr>
          <w:p w:rsidR="00734379" w:rsidRPr="00944A9E" w:rsidRDefault="00734379" w:rsidP="00E7344C">
            <w:pPr>
              <w:jc w:val="both"/>
              <w:rPr>
                <w:del w:id="2906" w:author="Hana Navrátilová" w:date="2019-09-24T11:10:00Z"/>
              </w:rPr>
            </w:pPr>
            <w:del w:id="2907" w:author="Hana Navrátilová" w:date="2019-09-24T11:10:00Z">
              <w:r w:rsidRPr="00944A9E">
                <w:delText>8</w:delText>
              </w:r>
            </w:del>
          </w:p>
        </w:tc>
        <w:tc>
          <w:tcPr>
            <w:tcW w:w="723" w:type="dxa"/>
            <w:vMerge w:val="restart"/>
          </w:tcPr>
          <w:p w:rsidR="00734379" w:rsidRPr="00944A9E" w:rsidRDefault="00734379" w:rsidP="00E7344C">
            <w:pPr>
              <w:jc w:val="both"/>
              <w:rPr>
                <w:del w:id="2908" w:author="Hana Navrátilová" w:date="2019-09-24T11:10:00Z"/>
              </w:rPr>
            </w:pPr>
          </w:p>
        </w:tc>
        <w:tc>
          <w:tcPr>
            <w:tcW w:w="704" w:type="dxa"/>
            <w:vMerge w:val="restart"/>
          </w:tcPr>
          <w:p w:rsidR="00734379" w:rsidRPr="00944A9E" w:rsidRDefault="00734379" w:rsidP="00E7344C">
            <w:pPr>
              <w:jc w:val="both"/>
              <w:rPr>
                <w:del w:id="2909" w:author="Hana Navrátilová" w:date="2019-09-24T11:10:00Z"/>
              </w:rPr>
            </w:pPr>
            <w:del w:id="2910" w:author="Hana Navrátilová" w:date="2019-09-24T11:10:00Z">
              <w:r w:rsidRPr="00944A9E">
                <w:delText>10 zahr.</w:delText>
              </w:r>
            </w:del>
          </w:p>
          <w:p w:rsidR="00734379" w:rsidRPr="00944A9E" w:rsidRDefault="00734379" w:rsidP="00E7344C">
            <w:pPr>
              <w:jc w:val="both"/>
              <w:rPr>
                <w:del w:id="2911" w:author="Hana Navrátilová" w:date="2019-09-24T11:10:00Z"/>
              </w:rPr>
            </w:pPr>
            <w:del w:id="2912" w:author="Hana Navrátilová" w:date="2019-09-24T11:10:00Z">
              <w:r w:rsidRPr="00944A9E">
                <w:delText>58 ČR</w:delText>
              </w:r>
            </w:del>
          </w:p>
        </w:tc>
      </w:tr>
      <w:tr w:rsidR="00734379" w:rsidRPr="00944A9E" w:rsidTr="00CD2F6C">
        <w:trPr>
          <w:trHeight w:val="205"/>
          <w:jc w:val="center"/>
          <w:del w:id="2913" w:author="Hana Navrátilová" w:date="2019-09-24T11:10:00Z"/>
        </w:trPr>
        <w:tc>
          <w:tcPr>
            <w:tcW w:w="2808" w:type="dxa"/>
            <w:gridSpan w:val="2"/>
          </w:tcPr>
          <w:p w:rsidR="00734379" w:rsidRPr="00944A9E" w:rsidRDefault="00734379" w:rsidP="00E7344C">
            <w:pPr>
              <w:jc w:val="both"/>
              <w:rPr>
                <w:del w:id="2914" w:author="Hana Navrátilová" w:date="2019-09-24T11:10:00Z"/>
              </w:rPr>
            </w:pPr>
          </w:p>
        </w:tc>
        <w:tc>
          <w:tcPr>
            <w:tcW w:w="1776" w:type="dxa"/>
          </w:tcPr>
          <w:p w:rsidR="00734379" w:rsidRPr="00944A9E" w:rsidRDefault="00734379" w:rsidP="00E7344C">
            <w:pPr>
              <w:jc w:val="both"/>
              <w:rPr>
                <w:del w:id="2915" w:author="Hana Navrátilová" w:date="2019-09-24T11:10:00Z"/>
              </w:rPr>
            </w:pPr>
          </w:p>
        </w:tc>
        <w:tc>
          <w:tcPr>
            <w:tcW w:w="3233" w:type="dxa"/>
            <w:gridSpan w:val="3"/>
            <w:tcBorders>
              <w:right w:val="single" w:sz="12" w:space="0" w:color="auto"/>
            </w:tcBorders>
          </w:tcPr>
          <w:p w:rsidR="00734379" w:rsidRPr="00944A9E" w:rsidRDefault="00734379" w:rsidP="00E7344C">
            <w:pPr>
              <w:jc w:val="both"/>
              <w:rPr>
                <w:del w:id="2916" w:author="Hana Navrátilová" w:date="2019-09-24T11:10:00Z"/>
              </w:rPr>
            </w:pPr>
          </w:p>
        </w:tc>
        <w:tc>
          <w:tcPr>
            <w:tcW w:w="615" w:type="dxa"/>
            <w:gridSpan w:val="2"/>
            <w:vMerge/>
            <w:tcBorders>
              <w:left w:val="single" w:sz="12" w:space="0" w:color="auto"/>
            </w:tcBorders>
            <w:vAlign w:val="center"/>
          </w:tcPr>
          <w:p w:rsidR="00734379" w:rsidRPr="00944A9E" w:rsidRDefault="00734379" w:rsidP="00E7344C">
            <w:pPr>
              <w:rPr>
                <w:del w:id="2917" w:author="Hana Navrátilová" w:date="2019-09-24T11:10:00Z"/>
                <w:b/>
              </w:rPr>
            </w:pPr>
          </w:p>
        </w:tc>
        <w:tc>
          <w:tcPr>
            <w:tcW w:w="723" w:type="dxa"/>
            <w:vMerge/>
            <w:vAlign w:val="center"/>
          </w:tcPr>
          <w:p w:rsidR="00734379" w:rsidRPr="00944A9E" w:rsidRDefault="00734379" w:rsidP="00E7344C">
            <w:pPr>
              <w:rPr>
                <w:del w:id="2918" w:author="Hana Navrátilová" w:date="2019-09-24T11:10:00Z"/>
                <w:b/>
              </w:rPr>
            </w:pPr>
          </w:p>
        </w:tc>
        <w:tc>
          <w:tcPr>
            <w:tcW w:w="704" w:type="dxa"/>
            <w:vMerge/>
            <w:vAlign w:val="center"/>
          </w:tcPr>
          <w:p w:rsidR="00734379" w:rsidRPr="00944A9E" w:rsidRDefault="00734379" w:rsidP="00E7344C">
            <w:pPr>
              <w:rPr>
                <w:del w:id="2919" w:author="Hana Navrátilová" w:date="2019-09-24T11:10:00Z"/>
                <w:b/>
              </w:rPr>
            </w:pPr>
          </w:p>
        </w:tc>
      </w:tr>
      <w:tr w:rsidR="00734379" w:rsidRPr="00944A9E" w:rsidTr="00CD2F6C">
        <w:trPr>
          <w:jc w:val="center"/>
          <w:del w:id="2920" w:author="Hana Navrátilová" w:date="2019-09-24T11:10:00Z"/>
        </w:trPr>
        <w:tc>
          <w:tcPr>
            <w:tcW w:w="9859" w:type="dxa"/>
            <w:gridSpan w:val="10"/>
            <w:shd w:val="clear" w:color="auto" w:fill="F7CAAC"/>
          </w:tcPr>
          <w:p w:rsidR="00734379" w:rsidRPr="00944A9E" w:rsidRDefault="00734379" w:rsidP="00E7344C">
            <w:pPr>
              <w:jc w:val="both"/>
              <w:rPr>
                <w:del w:id="2921" w:author="Hana Navrátilová" w:date="2019-09-24T11:10:00Z"/>
                <w:b/>
              </w:rPr>
            </w:pPr>
            <w:del w:id="2922" w:author="Hana Navrátilová" w:date="2019-09-24T11:10:00Z">
              <w:r w:rsidRPr="00944A9E">
                <w:rPr>
                  <w:b/>
                </w:rPr>
                <w:delText xml:space="preserve">Přehled o nejvýznamnější publikační a další tvůrčí činnosti nebo další profesní činnosti u odborníků z praxe vztahující se k zabezpečovaným předmětům </w:delText>
              </w:r>
            </w:del>
          </w:p>
        </w:tc>
      </w:tr>
      <w:tr w:rsidR="00B83459" w:rsidRPr="00C915A4" w:rsidTr="002F39E4">
        <w:trPr>
          <w:trHeight w:val="995"/>
          <w:jc w:val="center"/>
        </w:trPr>
        <w:tc>
          <w:tcPr>
            <w:tcW w:w="9859" w:type="dxa"/>
            <w:gridSpan w:val="10"/>
            <w:tcBorders>
              <w:top w:val="single" w:sz="4" w:space="0" w:color="auto"/>
              <w:left w:val="single" w:sz="4" w:space="0" w:color="auto"/>
              <w:bottom w:val="single" w:sz="4" w:space="0" w:color="auto"/>
              <w:right w:val="single" w:sz="4" w:space="0" w:color="auto"/>
            </w:tcBorders>
          </w:tcPr>
          <w:p w:rsidR="005F22A7" w:rsidRPr="00944A9E" w:rsidRDefault="005F22A7" w:rsidP="00E7344C">
            <w:pPr>
              <w:jc w:val="both"/>
              <w:rPr>
                <w:del w:id="2923" w:author="Hana Navrátilová" w:date="2019-09-24T11:10:00Z"/>
              </w:rPr>
            </w:pPr>
            <w:del w:id="2924" w:author="Hana Navrátilová" w:date="2019-09-24T11:10:00Z">
              <w:r w:rsidRPr="00944A9E">
                <w:delText>Buchtová, V. Čech, T., &amp;</w:delText>
              </w:r>
              <w:r w:rsidR="00E4274B" w:rsidRPr="00944A9E">
                <w:delText> </w:delText>
              </w:r>
              <w:r w:rsidRPr="00944A9E">
                <w:delText xml:space="preserve">Červenka, K. (eds.). (2015). </w:delText>
              </w:r>
              <w:r w:rsidRPr="00944A9E">
                <w:rPr>
                  <w:i/>
                </w:rPr>
                <w:delText>Faktory resilience v intervenci 3P jako koncept inkluzivních strategií v etopedii</w:delText>
              </w:r>
              <w:r w:rsidRPr="00944A9E">
                <w:delText xml:space="preserve">. 1. vyd. Brno: Masarykova univerzita. </w:delText>
              </w:r>
            </w:del>
          </w:p>
          <w:p w:rsidR="00B83459" w:rsidRPr="00592E0A" w:rsidRDefault="00734379" w:rsidP="00592E0A">
            <w:pPr>
              <w:autoSpaceDE w:val="0"/>
              <w:adjustRightInd w:val="0"/>
              <w:spacing w:before="5"/>
              <w:jc w:val="both"/>
              <w:rPr>
                <w:ins w:id="2925" w:author="Hana Navrátilová" w:date="2019-09-24T11:10:00Z"/>
                <w:rFonts w:eastAsiaTheme="minorEastAsia"/>
              </w:rPr>
            </w:pPr>
            <w:del w:id="2926" w:author="Hana Navrátilová" w:date="2019-09-24T11:10:00Z">
              <w:r w:rsidRPr="00944A9E">
                <w:delText>Čech, T</w:delText>
              </w:r>
            </w:del>
            <w:ins w:id="2927" w:author="Hana Navrátilová" w:date="2019-09-24T11:10:00Z">
              <w:r w:rsidR="00B83459" w:rsidRPr="00592E0A">
                <w:rPr>
                  <w:rFonts w:eastAsiaTheme="minorEastAsia"/>
                  <w:bCs/>
                </w:rPr>
                <w:t>2002 - dosud</w:t>
              </w:r>
              <w:r w:rsidR="00B83459" w:rsidRPr="00592E0A">
                <w:rPr>
                  <w:rFonts w:eastAsiaTheme="minorEastAsia"/>
                  <w:b/>
                  <w:bCs/>
                </w:rPr>
                <w:t xml:space="preserve"> </w:t>
              </w:r>
              <w:r w:rsidR="00B83459" w:rsidRPr="00592E0A">
                <w:rPr>
                  <w:rFonts w:eastAsiaTheme="minorEastAsia"/>
                </w:rPr>
                <w:t>UTB FaME ve Zlíně (odborná asistentka, od roku 2014 docentka)</w:t>
              </w:r>
            </w:ins>
          </w:p>
          <w:p w:rsidR="00B83459" w:rsidRPr="00592E0A" w:rsidRDefault="00B83459" w:rsidP="00592E0A">
            <w:pPr>
              <w:autoSpaceDE w:val="0"/>
              <w:adjustRightInd w:val="0"/>
              <w:rPr>
                <w:ins w:id="2928" w:author="Hana Navrátilová" w:date="2019-09-24T11:10:00Z"/>
                <w:rFonts w:eastAsiaTheme="minorEastAsia"/>
              </w:rPr>
            </w:pPr>
            <w:ins w:id="2929" w:author="Hana Navrátilová" w:date="2019-09-24T11:10:00Z">
              <w:r w:rsidRPr="00592E0A">
                <w:rPr>
                  <w:rFonts w:eastAsiaTheme="minorEastAsia"/>
                  <w:bCs/>
                </w:rPr>
                <w:t>2008 - 2014</w:t>
              </w:r>
              <w:r w:rsidRPr="00592E0A">
                <w:rPr>
                  <w:rFonts w:eastAsiaTheme="minorEastAsia"/>
                  <w:b/>
                  <w:bCs/>
                </w:rPr>
                <w:t xml:space="preserve"> </w:t>
              </w:r>
              <w:r w:rsidRPr="00592E0A">
                <w:rPr>
                  <w:rFonts w:eastAsiaTheme="minorEastAsia"/>
                </w:rPr>
                <w:t>proděkanka pro vědu a výzkum na FaME UTB ve Zlíně</w:t>
              </w:r>
            </w:ins>
          </w:p>
          <w:p w:rsidR="00B83459" w:rsidRPr="008F48AF" w:rsidRDefault="00B83459" w:rsidP="00592E0A">
            <w:pPr>
              <w:autoSpaceDE w:val="0"/>
              <w:adjustRightInd w:val="0"/>
              <w:rPr>
                <w:ins w:id="2930" w:author="Hana Navrátilová" w:date="2019-09-24T11:10:00Z"/>
                <w:rFonts w:eastAsiaTheme="minorEastAsia"/>
              </w:rPr>
            </w:pPr>
            <w:ins w:id="2931" w:author="Hana Navrátilová" w:date="2019-09-24T11:10:00Z">
              <w:r w:rsidRPr="00592E0A">
                <w:rPr>
                  <w:rFonts w:eastAsiaTheme="minorEastAsia"/>
                  <w:bCs/>
                </w:rPr>
                <w:t xml:space="preserve">2/2015 - </w:t>
              </w:r>
              <w:r w:rsidRPr="008F48AF">
                <w:rPr>
                  <w:rFonts w:eastAsiaTheme="minorEastAsia"/>
                  <w:bCs/>
                </w:rPr>
                <w:t xml:space="preserve">1/2018 </w:t>
              </w:r>
              <w:r w:rsidRPr="008F48AF">
                <w:rPr>
                  <w:rFonts w:eastAsiaTheme="minorEastAsia"/>
                </w:rPr>
                <w:t>prorektorka pro sociální záležitosti na UTB ve Zlíně</w:t>
              </w:r>
            </w:ins>
          </w:p>
          <w:p w:rsidR="00B83459" w:rsidRPr="008F48AF" w:rsidRDefault="00B83459" w:rsidP="00592E0A">
            <w:pPr>
              <w:autoSpaceDE w:val="0"/>
              <w:adjustRightInd w:val="0"/>
              <w:rPr>
                <w:ins w:id="2932" w:author="Hana Navrátilová" w:date="2019-09-24T11:10:00Z"/>
                <w:rFonts w:eastAsiaTheme="minorEastAsia"/>
              </w:rPr>
            </w:pPr>
            <w:ins w:id="2933" w:author="Hana Navrátilová" w:date="2019-09-24T11:10:00Z">
              <w:r w:rsidRPr="008F48AF">
                <w:rPr>
                  <w:rFonts w:eastAsiaTheme="minorEastAsia"/>
                  <w:bCs/>
                </w:rPr>
                <w:t>2/2018 - dosud</w:t>
              </w:r>
              <w:r w:rsidRPr="008F48AF">
                <w:rPr>
                  <w:rFonts w:eastAsiaTheme="minorEastAsia"/>
                  <w:b/>
                  <w:bCs/>
                </w:rPr>
                <w:t xml:space="preserve"> </w:t>
              </w:r>
              <w:r w:rsidRPr="008F48AF">
                <w:rPr>
                  <w:rFonts w:eastAsiaTheme="minorEastAsia"/>
                </w:rPr>
                <w:t>prorektorka pro vnitřní a vnější vztahy na UTB ve Zlíně</w:t>
              </w:r>
            </w:ins>
          </w:p>
          <w:p w:rsidR="00B83459" w:rsidRPr="008F48AF" w:rsidRDefault="00B83459" w:rsidP="00592E0A">
            <w:pPr>
              <w:jc w:val="both"/>
              <w:rPr>
                <w:ins w:id="2934" w:author="Hana Navrátilová" w:date="2019-09-24T11:10:00Z"/>
              </w:rPr>
            </w:pPr>
            <w:ins w:id="2935" w:author="Hana Navrátilová" w:date="2019-09-24T11:10:00Z">
              <w:r w:rsidRPr="008F48AF">
                <w:rPr>
                  <w:bCs/>
                </w:rPr>
                <w:t>Od 2/2015</w:t>
              </w:r>
              <w:r w:rsidRPr="008F48AF">
                <w:rPr>
                  <w:b/>
                  <w:bCs/>
                </w:rPr>
                <w:t xml:space="preserve"> </w:t>
              </w:r>
              <w:r w:rsidRPr="008F48AF">
                <w:t>předsedkyně Rady Univerzitní mateřské školy Qočna</w:t>
              </w:r>
            </w:ins>
          </w:p>
          <w:p w:rsidR="00734379" w:rsidRPr="008F48AF" w:rsidRDefault="00B83459" w:rsidP="00E7344C">
            <w:pPr>
              <w:jc w:val="both"/>
              <w:rPr>
                <w:del w:id="2936" w:author="Hana Navrátilová" w:date="2019-09-24T11:10:00Z"/>
              </w:rPr>
            </w:pPr>
            <w:moveFromRangeStart w:id="2937" w:author="Hana Navrátilová" w:date="2019-09-24T11:10:00Z" w:name="move20215934"/>
            <w:moveFrom w:id="2938" w:author="Hana Navrátilová" w:date="2019-09-24T11:10:00Z">
              <w:r w:rsidRPr="008F48AF">
                <w:rPr>
                  <w:rFonts w:eastAsiaTheme="minorEastAsia"/>
                </w:rPr>
                <w:t xml:space="preserve">. (2014). </w:t>
              </w:r>
            </w:moveFrom>
            <w:moveFromRangeEnd w:id="2937"/>
            <w:del w:id="2939" w:author="Hana Navrátilová" w:date="2019-09-24T11:10:00Z">
              <w:r w:rsidR="00734379" w:rsidRPr="008F48AF">
                <w:delText xml:space="preserve">Mobbing w środowisku pracy w czeskich szkołach podstawowych. In Chyczewska, A. et al. </w:delText>
              </w:r>
              <w:r w:rsidR="00734379" w:rsidRPr="008F48AF">
                <w:rPr>
                  <w:i/>
                </w:rPr>
                <w:delText>Mobbing i jego ofiary</w:delText>
              </w:r>
              <w:r w:rsidR="00367084" w:rsidRPr="008F48AF">
                <w:rPr>
                  <w:i/>
                </w:rPr>
                <w:delText xml:space="preserve"> </w:delText>
              </w:r>
              <w:r w:rsidR="00734379" w:rsidRPr="008F48AF">
                <w:rPr>
                  <w:i/>
                </w:rPr>
                <w:delText>–</w:delText>
              </w:r>
              <w:r w:rsidR="00367084" w:rsidRPr="008F48AF">
                <w:rPr>
                  <w:i/>
                </w:rPr>
                <w:delText xml:space="preserve"> </w:delText>
              </w:r>
              <w:r w:rsidR="00734379" w:rsidRPr="008F48AF">
                <w:rPr>
                  <w:i/>
                </w:rPr>
                <w:delText>aspekt psychologiczny, socjologiczny i prawny</w:delText>
              </w:r>
              <w:r w:rsidR="00734379" w:rsidRPr="008F48AF">
                <w:delText>. Elbąg: Wydawnictwo Państwowej Vyzszej Szkoły Zawodowej, 71</w:delText>
              </w:r>
              <w:r w:rsidR="00387FA1" w:rsidRPr="008F48AF">
                <w:delText>-</w:delText>
              </w:r>
              <w:r w:rsidR="00734379" w:rsidRPr="008F48AF">
                <w:delText>80,</w:delText>
              </w:r>
            </w:del>
            <w:moveFromRangeStart w:id="2940" w:author="Hana Navrátilová" w:date="2019-09-24T11:10:00Z" w:name="move20215847"/>
            <w:moveFrom w:id="2941" w:author="Hana Navrátilová" w:date="2019-09-24T11:10:00Z">
              <w:r w:rsidR="003F29BC" w:rsidRPr="002F39E4">
                <w:rPr>
                  <w:sz w:val="28"/>
                </w:rPr>
                <w:t xml:space="preserve"> 10. </w:t>
              </w:r>
            </w:moveFrom>
            <w:moveFromRangeEnd w:id="2940"/>
          </w:p>
          <w:p w:rsidR="00734379" w:rsidRPr="00944A9E" w:rsidRDefault="00734379" w:rsidP="00E7344C">
            <w:pPr>
              <w:jc w:val="both"/>
              <w:rPr>
                <w:del w:id="2942" w:author="Hana Navrátilová" w:date="2019-09-24T11:10:00Z"/>
              </w:rPr>
            </w:pPr>
            <w:del w:id="2943" w:author="Hana Navrátilová" w:date="2019-09-24T11:10:00Z">
              <w:r w:rsidRPr="008F48AF">
                <w:delText xml:space="preserve">Čech, T., </w:delText>
              </w:r>
              <w:r w:rsidR="00FC0250" w:rsidRPr="008F48AF">
                <w:delText>&amp;</w:delText>
              </w:r>
              <w:r w:rsidR="006617F9" w:rsidRPr="008F48AF">
                <w:delText xml:space="preserve"> </w:delText>
              </w:r>
              <w:r w:rsidRPr="008F48AF">
                <w:delText xml:space="preserve">Koryčánková, S. </w:delText>
              </w:r>
            </w:del>
            <w:moveFromRangeStart w:id="2944" w:author="Hana Navrátilová" w:date="2019-09-24T11:10:00Z" w:name="move20215935"/>
            <w:moveFrom w:id="2945" w:author="Hana Navrátilová" w:date="2019-09-24T11:10:00Z">
              <w:r w:rsidR="00C477C4" w:rsidRPr="008F48AF">
                <w:t xml:space="preserve">(2014). </w:t>
              </w:r>
            </w:moveFrom>
            <w:moveFromRangeEnd w:id="2944"/>
            <w:del w:id="2946" w:author="Hana Navrátilová" w:date="2019-09-24T11:10:00Z">
              <w:r w:rsidRPr="008F48AF">
                <w:delText>Razvitije socialnoj pedagogiki v Cheshskoj Respublike i mesto socialnogo pedagoga v cheshskoj socialno</w:delText>
              </w:r>
              <w:r w:rsidR="003F5843" w:rsidRPr="008F48AF">
                <w:delText xml:space="preserve"> – </w:delText>
              </w:r>
              <w:r w:rsidRPr="008F48AF">
                <w:delText xml:space="preserve">vospitatelnoj sisteme. </w:delText>
              </w:r>
              <w:r w:rsidRPr="008F48AF">
                <w:rPr>
                  <w:i/>
                </w:rPr>
                <w:delText>Obrazovanie i nauka v Rossii i zarubezhom</w:delText>
              </w:r>
              <w:r w:rsidRPr="008F48AF">
                <w:delText>. Moskva: Obshchestvo s ogranichennoj o</w:delText>
              </w:r>
              <w:r w:rsidRPr="00944A9E">
                <w:delText xml:space="preserve">tvetstvennostju «Moskovskij Dvor», </w:delText>
              </w:r>
              <w:r w:rsidRPr="00665BD6">
                <w:rPr>
                  <w:i/>
                </w:rPr>
                <w:delText>15</w:delText>
              </w:r>
              <w:r w:rsidRPr="00944A9E">
                <w:delText>(6), 4</w:delText>
              </w:r>
              <w:r w:rsidR="00387FA1" w:rsidRPr="00944A9E">
                <w:delText>-</w:delText>
              </w:r>
              <w:r w:rsidRPr="00944A9E">
                <w:delText xml:space="preserve">12. </w:delText>
              </w:r>
            </w:del>
          </w:p>
          <w:p w:rsidR="00734379" w:rsidRPr="00944A9E" w:rsidRDefault="00734379" w:rsidP="00E7344C">
            <w:pPr>
              <w:jc w:val="both"/>
              <w:rPr>
                <w:del w:id="2947" w:author="Hana Navrátilová" w:date="2019-09-24T11:10:00Z"/>
              </w:rPr>
            </w:pPr>
            <w:del w:id="2948" w:author="Hana Navrátilová" w:date="2019-09-24T11:10:00Z">
              <w:r w:rsidRPr="00944A9E">
                <w:delText xml:space="preserve">Čech, T., </w:delText>
              </w:r>
              <w:r w:rsidR="00FC0250" w:rsidRPr="008F48AF">
                <w:delText>&amp;</w:delText>
              </w:r>
              <w:r w:rsidR="006617F9" w:rsidRPr="008F48AF">
                <w:delText xml:space="preserve"> </w:delText>
              </w:r>
              <w:r w:rsidRPr="008F48AF">
                <w:delText xml:space="preserve">Králová, M. </w:delText>
              </w:r>
            </w:del>
            <w:moveFromRangeStart w:id="2949" w:author="Hana Navrátilová" w:date="2019-09-24T11:10:00Z" w:name="move20215926"/>
            <w:moveFrom w:id="2950" w:author="Hana Navrátilová" w:date="2019-09-24T11:10:00Z">
              <w:r w:rsidR="00AA77E0" w:rsidRPr="002F39E4">
                <w:rPr>
                  <w:lang w:val="sk-SK"/>
                </w:rPr>
                <w:t xml:space="preserve">(2013). </w:t>
              </w:r>
            </w:moveFrom>
            <w:moveFromRangeEnd w:id="2949"/>
            <w:del w:id="2951" w:author="Hana Navrátilová" w:date="2019-09-24T11:10:00Z">
              <w:r w:rsidRPr="008F48AF">
                <w:delText xml:space="preserve">A comparison of views of children and foster parents on the integration of a child into a family. </w:delText>
              </w:r>
              <w:r w:rsidRPr="008F48AF">
                <w:rPr>
                  <w:i/>
                </w:rPr>
                <w:delText>Journal of Nursing, Social Studies, Public Health and Rehabilitation</w:delText>
              </w:r>
              <w:r w:rsidRPr="008F48AF">
                <w:delText>, České Budějovice: University of South Bohemia in Č.</w:delText>
              </w:r>
              <w:r w:rsidR="00367084" w:rsidRPr="008F48AF">
                <w:delText xml:space="preserve"> </w:delText>
              </w:r>
              <w:r w:rsidRPr="008F48AF">
                <w:delText>Budějovice, Faculty of Health and Social Studies and International Society of Applied Preventive Medicine, Vienna, 2013</w:delText>
              </w:r>
              <w:r w:rsidR="00B369B9" w:rsidRPr="008F48AF">
                <w:delText>,</w:delText>
              </w:r>
              <w:r w:rsidRPr="00944A9E">
                <w:delText xml:space="preserve"> (1</w:delText>
              </w:r>
              <w:r w:rsidR="00387FA1" w:rsidRPr="00944A9E">
                <w:delText>-</w:delText>
              </w:r>
              <w:r w:rsidRPr="00944A9E">
                <w:delText>2), 57</w:delText>
              </w:r>
              <w:r w:rsidR="00387FA1" w:rsidRPr="00944A9E">
                <w:delText>-</w:delText>
              </w:r>
              <w:r w:rsidRPr="00944A9E">
                <w:delText xml:space="preserve">62. </w:delText>
              </w:r>
            </w:del>
          </w:p>
          <w:p w:rsidR="00C24983" w:rsidRDefault="00C24983" w:rsidP="00E7344C">
            <w:pPr>
              <w:rPr>
                <w:del w:id="2952" w:author="Hana Navrátilová" w:date="2019-09-24T11:10:00Z"/>
                <w:snapToGrid w:val="0"/>
              </w:rPr>
            </w:pPr>
          </w:p>
          <w:p w:rsidR="00734379" w:rsidRPr="00944A9E" w:rsidRDefault="00734379" w:rsidP="00E7344C">
            <w:pPr>
              <w:rPr>
                <w:del w:id="2953" w:author="Hana Navrátilová" w:date="2019-09-24T11:10:00Z"/>
              </w:rPr>
            </w:pPr>
            <w:del w:id="2954" w:author="Hana Navrátilová" w:date="2019-09-24T11:10:00Z">
              <w:r w:rsidRPr="00944A9E">
                <w:rPr>
                  <w:snapToGrid w:val="0"/>
                </w:rPr>
                <w:delText>Redakční rady časopisů: Social Pathology and Prevention (od r. 2015), The New Educational Review (od r. 2014), Pedagogická orientace (od r. 2009); Czech</w:delText>
              </w:r>
              <w:r w:rsidR="003F5843" w:rsidRPr="00944A9E">
                <w:rPr>
                  <w:snapToGrid w:val="0"/>
                </w:rPr>
                <w:delText xml:space="preserve"> – </w:delText>
              </w:r>
              <w:r w:rsidRPr="00944A9E">
                <w:rPr>
                  <w:snapToGrid w:val="0"/>
                </w:rPr>
                <w:delText>polish historical and pedagogical journal (2009</w:delText>
              </w:r>
              <w:r w:rsidR="00665BD6">
                <w:rPr>
                  <w:snapToGrid w:val="0"/>
                </w:rPr>
                <w:delText>-</w:delText>
              </w:r>
              <w:r w:rsidRPr="00944A9E">
                <w:rPr>
                  <w:snapToGrid w:val="0"/>
                </w:rPr>
                <w:delText>2015), Člen redakční rady časopisu Komenský (2002</w:delText>
              </w:r>
              <w:r w:rsidR="00665BD6">
                <w:rPr>
                  <w:snapToGrid w:val="0"/>
                </w:rPr>
                <w:delText>-</w:delText>
              </w:r>
              <w:r w:rsidRPr="00944A9E">
                <w:rPr>
                  <w:snapToGrid w:val="0"/>
                </w:rPr>
                <w:delText>2012)</w:delText>
              </w:r>
              <w:r w:rsidR="00FC0250" w:rsidRPr="00944A9E">
                <w:rPr>
                  <w:snapToGrid w:val="0"/>
                </w:rPr>
                <w:delText xml:space="preserve">, </w:delText>
              </w:r>
              <w:r w:rsidRPr="00944A9E">
                <w:rPr>
                  <w:snapToGrid w:val="0"/>
                </w:rPr>
                <w:delText>Vědecké rady: ICV Mendelu v Brně (od 2017), PdF OU Ostrava (od 2015), PdF UHK (od 2012), FHS UTB ve Zlíně (2014</w:delText>
              </w:r>
              <w:r w:rsidR="00665BD6">
                <w:rPr>
                  <w:snapToGrid w:val="0"/>
                </w:rPr>
                <w:delText>-</w:delText>
              </w:r>
              <w:r w:rsidRPr="00944A9E">
                <w:rPr>
                  <w:snapToGrid w:val="0"/>
                </w:rPr>
                <w:delText>15)</w:delText>
              </w:r>
              <w:r w:rsidR="00FC0250" w:rsidRPr="00944A9E">
                <w:rPr>
                  <w:snapToGrid w:val="0"/>
                </w:rPr>
                <w:delText xml:space="preserve">, </w:delText>
              </w:r>
              <w:r w:rsidRPr="00944A9E">
                <w:delText xml:space="preserve">Člen Oborové rady pro DSP na PdF </w:delText>
              </w:r>
              <w:r w:rsidR="00387FA1" w:rsidRPr="00944A9E">
                <w:delText>UP v Olomouci, místopředseda OR</w:delText>
              </w:r>
            </w:del>
          </w:p>
          <w:p w:rsidR="00B83459" w:rsidRPr="00C915A4" w:rsidRDefault="00734379" w:rsidP="00592E0A">
            <w:pPr>
              <w:jc w:val="both"/>
            </w:pPr>
            <w:del w:id="2955" w:author="Hana Navrátilová" w:date="2019-09-24T11:10:00Z">
              <w:r w:rsidRPr="00944A9E">
                <w:delText>Předseda České pedagogické společnosti (2009</w:delText>
              </w:r>
              <w:r w:rsidR="00665BD6">
                <w:delText>-</w:delText>
              </w:r>
              <w:r w:rsidR="00387FA1" w:rsidRPr="00944A9E">
                <w:delText>2017)</w:delText>
              </w:r>
            </w:del>
          </w:p>
        </w:tc>
      </w:tr>
      <w:tr w:rsidR="00734379" w:rsidRPr="00944A9E" w:rsidTr="00CD2F6C">
        <w:trPr>
          <w:trHeight w:val="218"/>
          <w:jc w:val="center"/>
          <w:del w:id="2956" w:author="Hana Navrátilová" w:date="2019-09-24T11:10:00Z"/>
        </w:trPr>
        <w:tc>
          <w:tcPr>
            <w:tcW w:w="9859" w:type="dxa"/>
            <w:gridSpan w:val="10"/>
            <w:shd w:val="clear" w:color="auto" w:fill="F7CAAC"/>
          </w:tcPr>
          <w:p w:rsidR="00734379" w:rsidRPr="00944A9E" w:rsidRDefault="00734379" w:rsidP="00E7344C">
            <w:pPr>
              <w:rPr>
                <w:del w:id="2957" w:author="Hana Navrátilová" w:date="2019-09-24T11:10:00Z"/>
                <w:b/>
              </w:rPr>
            </w:pPr>
            <w:del w:id="2958" w:author="Hana Navrátilová" w:date="2019-09-24T11:10:00Z">
              <w:r w:rsidRPr="00944A9E">
                <w:rPr>
                  <w:b/>
                </w:rPr>
                <w:delText>Působení v</w:delText>
              </w:r>
              <w:r w:rsidR="00944A9E" w:rsidRPr="00944A9E">
                <w:rPr>
                  <w:b/>
                </w:rPr>
                <w:delText> </w:delText>
              </w:r>
              <w:r w:rsidRPr="00944A9E">
                <w:rPr>
                  <w:b/>
                </w:rPr>
                <w:delText>zahraničí</w:delText>
              </w:r>
            </w:del>
          </w:p>
        </w:tc>
      </w:tr>
      <w:tr w:rsidR="00734379" w:rsidRPr="00944A9E" w:rsidTr="00CD2F6C">
        <w:trPr>
          <w:trHeight w:val="187"/>
          <w:jc w:val="center"/>
          <w:del w:id="2959" w:author="Hana Navrátilová" w:date="2019-09-24T11:10:00Z"/>
        </w:trPr>
        <w:tc>
          <w:tcPr>
            <w:tcW w:w="9859" w:type="dxa"/>
            <w:gridSpan w:val="10"/>
          </w:tcPr>
          <w:p w:rsidR="00734379" w:rsidRPr="00944A9E" w:rsidRDefault="00734379" w:rsidP="00E7344C">
            <w:pPr>
              <w:rPr>
                <w:del w:id="2960" w:author="Hana Navrátilová" w:date="2019-09-24T11:10:00Z"/>
                <w:i/>
              </w:rPr>
            </w:pPr>
          </w:p>
        </w:tc>
      </w:tr>
      <w:tr w:rsidR="00734379" w:rsidRPr="00944A9E" w:rsidTr="00CD2F6C">
        <w:trPr>
          <w:trHeight w:val="64"/>
          <w:jc w:val="center"/>
          <w:del w:id="2961" w:author="Hana Navrátilová" w:date="2019-09-24T11:10:00Z"/>
        </w:trPr>
        <w:tc>
          <w:tcPr>
            <w:tcW w:w="2808" w:type="dxa"/>
            <w:gridSpan w:val="2"/>
            <w:shd w:val="clear" w:color="auto" w:fill="F7CAAC"/>
          </w:tcPr>
          <w:p w:rsidR="00734379" w:rsidRPr="00944A9E" w:rsidRDefault="00734379" w:rsidP="00E7344C">
            <w:pPr>
              <w:jc w:val="both"/>
              <w:rPr>
                <w:del w:id="2962" w:author="Hana Navrátilová" w:date="2019-09-24T11:10:00Z"/>
                <w:b/>
              </w:rPr>
            </w:pPr>
            <w:del w:id="2963" w:author="Hana Navrátilová" w:date="2019-09-24T11:10:00Z">
              <w:r w:rsidRPr="00944A9E">
                <w:rPr>
                  <w:b/>
                </w:rPr>
                <w:delText xml:space="preserve">Podpis </w:delText>
              </w:r>
            </w:del>
          </w:p>
        </w:tc>
        <w:tc>
          <w:tcPr>
            <w:tcW w:w="3580" w:type="dxa"/>
            <w:gridSpan w:val="2"/>
          </w:tcPr>
          <w:p w:rsidR="00734379" w:rsidRPr="00944A9E" w:rsidRDefault="00EF2F2B" w:rsidP="00E7344C">
            <w:pPr>
              <w:jc w:val="both"/>
              <w:rPr>
                <w:del w:id="2964" w:author="Hana Navrátilová" w:date="2019-09-24T11:10:00Z"/>
              </w:rPr>
            </w:pPr>
            <w:del w:id="2965" w:author="Hana Navrátilová" w:date="2019-09-24T11:10:00Z">
              <w:r>
                <w:delText>doc</w:delText>
              </w:r>
            </w:del>
            <w:moveFromRangeStart w:id="2966" w:author="Hana Navrátilová" w:date="2019-09-24T11:10:00Z" w:name="move20215906"/>
            <w:moveFrom w:id="2967" w:author="Hana Navrátilová" w:date="2019-09-24T11:10:00Z">
              <w:r>
                <w:t xml:space="preserve">. PhDr. </w:t>
              </w:r>
            </w:moveFrom>
            <w:moveFromRangeEnd w:id="2966"/>
            <w:del w:id="2968" w:author="Hana Navrátilová" w:date="2019-09-24T11:10:00Z">
              <w:r>
                <w:delText>Tomáš Čech, Ph.D., v. r.</w:delText>
              </w:r>
            </w:del>
          </w:p>
        </w:tc>
        <w:tc>
          <w:tcPr>
            <w:tcW w:w="1429" w:type="dxa"/>
            <w:gridSpan w:val="2"/>
            <w:shd w:val="clear" w:color="auto" w:fill="F7CAAC"/>
          </w:tcPr>
          <w:p w:rsidR="00734379" w:rsidRPr="00944A9E" w:rsidRDefault="00734379" w:rsidP="00E7344C">
            <w:pPr>
              <w:jc w:val="both"/>
              <w:rPr>
                <w:del w:id="2969" w:author="Hana Navrátilová" w:date="2019-09-24T11:10:00Z"/>
              </w:rPr>
            </w:pPr>
            <w:del w:id="2970" w:author="Hana Navrátilová" w:date="2019-09-24T11:10:00Z">
              <w:r w:rsidRPr="00944A9E">
                <w:rPr>
                  <w:b/>
                </w:rPr>
                <w:delText>datum</w:delText>
              </w:r>
            </w:del>
          </w:p>
        </w:tc>
        <w:tc>
          <w:tcPr>
            <w:tcW w:w="2042" w:type="dxa"/>
            <w:gridSpan w:val="4"/>
          </w:tcPr>
          <w:p w:rsidR="00734379" w:rsidRPr="00944A9E" w:rsidRDefault="00514D89" w:rsidP="00E7344C">
            <w:pPr>
              <w:jc w:val="both"/>
              <w:rPr>
                <w:del w:id="2971" w:author="Hana Navrátilová" w:date="2019-09-24T11:10:00Z"/>
              </w:rPr>
            </w:pPr>
            <w:del w:id="2972" w:author="Hana Navrátilová" w:date="2019-09-24T11:10:00Z">
              <w:r>
                <w:delText xml:space="preserve">17. 12. 2018 </w:delText>
              </w:r>
            </w:del>
          </w:p>
        </w:tc>
      </w:tr>
    </w:tbl>
    <w:p w:rsidR="00EF2F2B" w:rsidRDefault="00EF2F2B" w:rsidP="00E7344C">
      <w:pPr>
        <w:rPr>
          <w:del w:id="2973" w:author="Hana Navrátilová" w:date="2019-09-24T11:10:00Z"/>
        </w:rPr>
      </w:pPr>
      <w:del w:id="2974" w:author="Hana Navrátilová" w:date="2019-09-24T11:10:00Z">
        <w:r>
          <w:br w:type="page"/>
        </w:r>
      </w:del>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0"/>
        <w:gridCol w:w="33"/>
        <w:gridCol w:w="787"/>
        <w:gridCol w:w="34"/>
        <w:gridCol w:w="1703"/>
        <w:gridCol w:w="486"/>
        <w:gridCol w:w="497"/>
        <w:gridCol w:w="951"/>
        <w:gridCol w:w="34"/>
        <w:gridCol w:w="698"/>
        <w:gridCol w:w="48"/>
        <w:gridCol w:w="660"/>
        <w:gridCol w:w="135"/>
        <w:gridCol w:w="519"/>
        <w:gridCol w:w="688"/>
        <w:gridCol w:w="34"/>
        <w:gridCol w:w="96"/>
      </w:tblGrid>
      <w:tr w:rsidR="00673768" w:rsidRPr="00944A9E" w:rsidTr="005E5B59">
        <w:trPr>
          <w:gridAfter w:val="1"/>
          <w:wAfter w:w="97" w:type="dxa"/>
          <w:jc w:val="center"/>
          <w:del w:id="2975" w:author="Hana Navrátilová" w:date="2019-09-24T11:10:00Z"/>
        </w:trPr>
        <w:tc>
          <w:tcPr>
            <w:tcW w:w="9893" w:type="dxa"/>
            <w:gridSpan w:val="16"/>
            <w:tcBorders>
              <w:bottom w:val="double" w:sz="4" w:space="0" w:color="auto"/>
            </w:tcBorders>
            <w:shd w:val="clear" w:color="auto" w:fill="BDD6EE"/>
          </w:tcPr>
          <w:p w:rsidR="00673768" w:rsidRPr="00944A9E" w:rsidRDefault="00E4274B" w:rsidP="00E7344C">
            <w:pPr>
              <w:jc w:val="both"/>
              <w:rPr>
                <w:del w:id="2976" w:author="Hana Navrátilová" w:date="2019-09-24T11:10:00Z"/>
                <w:b/>
                <w:sz w:val="28"/>
              </w:rPr>
            </w:pPr>
            <w:del w:id="2977" w:author="Hana Navrátilová" w:date="2019-09-24T11:10:00Z">
              <w:r w:rsidRPr="00944A9E">
                <w:br w:type="page"/>
              </w:r>
              <w:r w:rsidR="000B38B4">
                <w:rPr>
                  <w:b/>
                  <w:sz w:val="28"/>
                </w:rPr>
                <w:delText xml:space="preserve">C - I </w:delText>
              </w:r>
              <w:r w:rsidR="00B369B9" w:rsidRPr="00944A9E">
                <w:rPr>
                  <w:b/>
                  <w:sz w:val="28"/>
                </w:rPr>
                <w:delText xml:space="preserve">– </w:delText>
              </w:r>
              <w:r w:rsidR="00673768" w:rsidRPr="00944A9E">
                <w:rPr>
                  <w:b/>
                  <w:sz w:val="28"/>
                </w:rPr>
                <w:delText>Personální zabezpečení</w:delText>
              </w:r>
            </w:del>
          </w:p>
        </w:tc>
      </w:tr>
      <w:tr w:rsidR="00673768" w:rsidRPr="00944A9E" w:rsidTr="005E5B59">
        <w:trPr>
          <w:gridAfter w:val="1"/>
          <w:wAfter w:w="97" w:type="dxa"/>
          <w:jc w:val="center"/>
          <w:del w:id="2978" w:author="Hana Navrátilová" w:date="2019-09-24T11:10:00Z"/>
        </w:trPr>
        <w:tc>
          <w:tcPr>
            <w:tcW w:w="2552" w:type="dxa"/>
            <w:gridSpan w:val="2"/>
            <w:tcBorders>
              <w:top w:val="double" w:sz="4" w:space="0" w:color="auto"/>
            </w:tcBorders>
            <w:shd w:val="clear" w:color="auto" w:fill="F7CAAC"/>
          </w:tcPr>
          <w:p w:rsidR="00673768" w:rsidRPr="00944A9E" w:rsidRDefault="00673768" w:rsidP="00E7344C">
            <w:pPr>
              <w:jc w:val="both"/>
              <w:rPr>
                <w:del w:id="2979" w:author="Hana Navrátilová" w:date="2019-09-24T11:10:00Z"/>
                <w:b/>
              </w:rPr>
            </w:pPr>
            <w:del w:id="2980" w:author="Hana Navrátilová" w:date="2019-09-24T11:10:00Z">
              <w:r w:rsidRPr="00944A9E">
                <w:rPr>
                  <w:b/>
                </w:rPr>
                <w:delText>Vysoká škola</w:delText>
              </w:r>
            </w:del>
          </w:p>
        </w:tc>
        <w:tc>
          <w:tcPr>
            <w:tcW w:w="7341" w:type="dxa"/>
            <w:gridSpan w:val="14"/>
          </w:tcPr>
          <w:p w:rsidR="00673768" w:rsidRPr="00944A9E" w:rsidRDefault="00673768" w:rsidP="00E7344C">
            <w:pPr>
              <w:jc w:val="both"/>
              <w:rPr>
                <w:del w:id="2981" w:author="Hana Navrátilová" w:date="2019-09-24T11:10:00Z"/>
              </w:rPr>
            </w:pPr>
            <w:del w:id="2982" w:author="Hana Navrátilová" w:date="2019-09-24T11:10:00Z">
              <w:r w:rsidRPr="00944A9E">
                <w:delText>UTB ve Zlíně</w:delText>
              </w:r>
            </w:del>
          </w:p>
        </w:tc>
      </w:tr>
      <w:tr w:rsidR="00B83459" w:rsidRPr="00C915A4" w:rsidTr="002F39E4">
        <w:trPr>
          <w:jc w:val="center"/>
        </w:trPr>
        <w:tc>
          <w:tcPr>
            <w:tcW w:w="2552" w:type="dxa"/>
            <w:gridSpan w:val="2"/>
            <w:shd w:val="clear" w:color="auto" w:fill="F7CAAC"/>
            <w:hideMark/>
          </w:tcPr>
          <w:p w:rsidR="00B83459" w:rsidRPr="00C915A4" w:rsidRDefault="00B83459" w:rsidP="00592E0A">
            <w:pPr>
              <w:jc w:val="both"/>
              <w:rPr>
                <w:moveFrom w:id="2983" w:author="Hana Navrátilová" w:date="2019-09-24T11:10:00Z"/>
                <w:b/>
              </w:rPr>
            </w:pPr>
            <w:moveFromRangeStart w:id="2984" w:author="Hana Navrátilová" w:date="2019-09-24T11:10:00Z" w:name="move20215948"/>
            <w:moveFrom w:id="2985" w:author="Hana Navrátilová" w:date="2019-09-24T11:10:00Z">
              <w:r w:rsidRPr="00C915A4">
                <w:rPr>
                  <w:b/>
                </w:rPr>
                <w:t>Součást vysoké školy</w:t>
              </w:r>
            </w:moveFrom>
          </w:p>
        </w:tc>
        <w:tc>
          <w:tcPr>
            <w:tcW w:w="7341" w:type="dxa"/>
            <w:gridSpan w:val="15"/>
          </w:tcPr>
          <w:p w:rsidR="00B83459" w:rsidRPr="00C915A4" w:rsidRDefault="00B83459" w:rsidP="00592E0A">
            <w:pPr>
              <w:jc w:val="both"/>
              <w:rPr>
                <w:moveFrom w:id="2986" w:author="Hana Navrátilová" w:date="2019-09-24T11:10:00Z"/>
              </w:rPr>
            </w:pPr>
            <w:moveFrom w:id="2987" w:author="Hana Navrátilová" w:date="2019-09-24T11:10:00Z">
              <w:r w:rsidRPr="00C915A4">
                <w:t>Fakulta humanitních studií</w:t>
              </w:r>
            </w:moveFrom>
          </w:p>
        </w:tc>
      </w:tr>
      <w:tr w:rsidR="00B83459" w:rsidRPr="00C915A4" w:rsidTr="002F39E4">
        <w:trPr>
          <w:jc w:val="center"/>
        </w:trPr>
        <w:tc>
          <w:tcPr>
            <w:tcW w:w="2552" w:type="dxa"/>
            <w:gridSpan w:val="2"/>
            <w:shd w:val="clear" w:color="auto" w:fill="F7CAAC"/>
            <w:hideMark/>
          </w:tcPr>
          <w:p w:rsidR="00B83459" w:rsidRPr="00C915A4" w:rsidRDefault="00B83459" w:rsidP="00592E0A">
            <w:pPr>
              <w:jc w:val="both"/>
              <w:rPr>
                <w:moveFrom w:id="2988" w:author="Hana Navrátilová" w:date="2019-09-24T11:10:00Z"/>
                <w:b/>
              </w:rPr>
            </w:pPr>
            <w:moveFrom w:id="2989" w:author="Hana Navrátilová" w:date="2019-09-24T11:10:00Z">
              <w:r w:rsidRPr="00C915A4">
                <w:rPr>
                  <w:b/>
                </w:rPr>
                <w:t>Název studijního programu</w:t>
              </w:r>
            </w:moveFrom>
          </w:p>
        </w:tc>
        <w:tc>
          <w:tcPr>
            <w:tcW w:w="7341" w:type="dxa"/>
            <w:gridSpan w:val="15"/>
          </w:tcPr>
          <w:p w:rsidR="00B83459" w:rsidRPr="00C915A4" w:rsidRDefault="00F4038E" w:rsidP="00592E0A">
            <w:pPr>
              <w:jc w:val="both"/>
              <w:rPr>
                <w:moveFrom w:id="2990" w:author="Hana Navrátilová" w:date="2019-09-24T11:10:00Z"/>
              </w:rPr>
            </w:pPr>
            <w:moveFrom w:id="2991" w:author="Hana Navrátilová" w:date="2019-09-24T11:10:00Z">
              <w:r>
                <w:t>Učitelství pro 1. stupeň základní školy</w:t>
              </w:r>
            </w:moveFrom>
          </w:p>
        </w:tc>
      </w:tr>
      <w:moveFromRangeEnd w:id="2984"/>
      <w:tr w:rsidR="00673768" w:rsidRPr="00944A9E" w:rsidTr="00D03E06">
        <w:trPr>
          <w:gridAfter w:val="1"/>
          <w:wAfter w:w="97" w:type="dxa"/>
          <w:trHeight w:val="207"/>
          <w:jc w:val="center"/>
          <w:del w:id="2992" w:author="Hana Navrátilová" w:date="2019-09-24T11:10:00Z"/>
        </w:trPr>
        <w:tc>
          <w:tcPr>
            <w:tcW w:w="2552" w:type="dxa"/>
            <w:gridSpan w:val="2"/>
            <w:shd w:val="clear" w:color="auto" w:fill="F7CAAC"/>
          </w:tcPr>
          <w:p w:rsidR="00673768" w:rsidRPr="00944A9E" w:rsidRDefault="00673768" w:rsidP="00E7344C">
            <w:pPr>
              <w:jc w:val="both"/>
              <w:rPr>
                <w:del w:id="2993" w:author="Hana Navrátilová" w:date="2019-09-24T11:10:00Z"/>
                <w:b/>
              </w:rPr>
            </w:pPr>
            <w:del w:id="2994" w:author="Hana Navrátilová" w:date="2019-09-24T11:10:00Z">
              <w:r w:rsidRPr="00944A9E">
                <w:rPr>
                  <w:b/>
                </w:rPr>
                <w:delText>Jméno a příjmení</w:delText>
              </w:r>
            </w:del>
          </w:p>
        </w:tc>
        <w:tc>
          <w:tcPr>
            <w:tcW w:w="4536" w:type="dxa"/>
            <w:gridSpan w:val="7"/>
          </w:tcPr>
          <w:p w:rsidR="00673768" w:rsidRPr="00944A9E" w:rsidRDefault="00673768" w:rsidP="00E7344C">
            <w:pPr>
              <w:rPr>
                <w:del w:id="2995" w:author="Hana Navrátilová" w:date="2019-09-24T11:10:00Z"/>
              </w:rPr>
            </w:pPr>
            <w:del w:id="2996" w:author="Hana Navrátilová" w:date="2019-09-24T11:10:00Z">
              <w:r w:rsidRPr="00944A9E">
                <w:delText>Hana Horká</w:delText>
              </w:r>
            </w:del>
          </w:p>
        </w:tc>
        <w:tc>
          <w:tcPr>
            <w:tcW w:w="704" w:type="dxa"/>
            <w:shd w:val="clear" w:color="auto" w:fill="F7CAAC"/>
          </w:tcPr>
          <w:p w:rsidR="00673768" w:rsidRPr="00944A9E" w:rsidRDefault="00673768" w:rsidP="00E7344C">
            <w:pPr>
              <w:jc w:val="both"/>
              <w:rPr>
                <w:del w:id="2997" w:author="Hana Navrátilová" w:date="2019-09-24T11:10:00Z"/>
                <w:b/>
              </w:rPr>
            </w:pPr>
            <w:del w:id="2998" w:author="Hana Navrátilová" w:date="2019-09-24T11:10:00Z">
              <w:r w:rsidRPr="00944A9E">
                <w:rPr>
                  <w:b/>
                </w:rPr>
                <w:delText>Tituly</w:delText>
              </w:r>
            </w:del>
          </w:p>
        </w:tc>
        <w:tc>
          <w:tcPr>
            <w:tcW w:w="2101" w:type="dxa"/>
            <w:gridSpan w:val="6"/>
          </w:tcPr>
          <w:p w:rsidR="00673768" w:rsidRPr="00944A9E" w:rsidRDefault="00673768" w:rsidP="00E7344C">
            <w:pPr>
              <w:rPr>
                <w:del w:id="2999" w:author="Hana Navrátilová" w:date="2019-09-24T11:10:00Z"/>
              </w:rPr>
            </w:pPr>
            <w:del w:id="3000" w:author="Hana Navrátilová" w:date="2019-09-24T11:10:00Z">
              <w:r w:rsidRPr="00944A9E">
                <w:delText>doc. PaedDr., CSc.</w:delText>
              </w:r>
            </w:del>
          </w:p>
        </w:tc>
      </w:tr>
      <w:tr w:rsidR="006B3504" w:rsidRPr="00944A9E" w:rsidTr="00D03E06">
        <w:trPr>
          <w:gridAfter w:val="1"/>
          <w:wAfter w:w="97" w:type="dxa"/>
          <w:jc w:val="center"/>
          <w:del w:id="3001" w:author="Hana Navrátilová" w:date="2019-09-24T11:10:00Z"/>
        </w:trPr>
        <w:tc>
          <w:tcPr>
            <w:tcW w:w="2552" w:type="dxa"/>
            <w:gridSpan w:val="2"/>
            <w:shd w:val="clear" w:color="auto" w:fill="F7CAAC"/>
          </w:tcPr>
          <w:p w:rsidR="006B3504" w:rsidRPr="00944A9E" w:rsidRDefault="006B3504" w:rsidP="00E7344C">
            <w:pPr>
              <w:jc w:val="both"/>
              <w:rPr>
                <w:del w:id="3002" w:author="Hana Navrátilová" w:date="2019-09-24T11:10:00Z"/>
                <w:b/>
              </w:rPr>
            </w:pPr>
            <w:del w:id="3003" w:author="Hana Navrátilová" w:date="2019-09-24T11:10:00Z">
              <w:r w:rsidRPr="00944A9E">
                <w:rPr>
                  <w:b/>
                </w:rPr>
                <w:delText>Rok narození</w:delText>
              </w:r>
            </w:del>
          </w:p>
        </w:tc>
        <w:tc>
          <w:tcPr>
            <w:tcW w:w="829" w:type="dxa"/>
            <w:gridSpan w:val="2"/>
          </w:tcPr>
          <w:p w:rsidR="006B3504" w:rsidRPr="00944A9E" w:rsidRDefault="006B3504" w:rsidP="00E7344C">
            <w:pPr>
              <w:jc w:val="both"/>
              <w:rPr>
                <w:del w:id="3004" w:author="Hana Navrátilová" w:date="2019-09-24T11:10:00Z"/>
              </w:rPr>
            </w:pPr>
            <w:del w:id="3005" w:author="Hana Navrátilová" w:date="2019-09-24T11:10:00Z">
              <w:r w:rsidRPr="00944A9E">
                <w:delText>1949</w:delText>
              </w:r>
            </w:del>
          </w:p>
        </w:tc>
        <w:tc>
          <w:tcPr>
            <w:tcW w:w="1721" w:type="dxa"/>
            <w:shd w:val="clear" w:color="auto" w:fill="F7CAAC"/>
          </w:tcPr>
          <w:p w:rsidR="006B3504" w:rsidRPr="00944A9E" w:rsidRDefault="006B3504" w:rsidP="00E7344C">
            <w:pPr>
              <w:jc w:val="both"/>
              <w:rPr>
                <w:del w:id="3006" w:author="Hana Navrátilová" w:date="2019-09-24T11:10:00Z"/>
                <w:b/>
              </w:rPr>
            </w:pPr>
            <w:del w:id="3007" w:author="Hana Navrátilová" w:date="2019-09-24T11:10:00Z">
              <w:r w:rsidRPr="00944A9E">
                <w:rPr>
                  <w:b/>
                </w:rPr>
                <w:delText>typ vztahu k VŠ</w:delText>
              </w:r>
            </w:del>
          </w:p>
        </w:tc>
        <w:tc>
          <w:tcPr>
            <w:tcW w:w="992" w:type="dxa"/>
            <w:gridSpan w:val="2"/>
          </w:tcPr>
          <w:p w:rsidR="006B3504" w:rsidRPr="00944A9E" w:rsidRDefault="006B3504" w:rsidP="00E7344C">
            <w:pPr>
              <w:jc w:val="both"/>
              <w:rPr>
                <w:del w:id="3008" w:author="Hana Navrátilová" w:date="2019-09-24T11:10:00Z"/>
              </w:rPr>
            </w:pPr>
            <w:del w:id="3009" w:author="Hana Navrátilová" w:date="2019-09-24T11:10:00Z">
              <w:r w:rsidRPr="00944A9E">
                <w:delText>DPP</w:delText>
              </w:r>
            </w:del>
          </w:p>
        </w:tc>
        <w:tc>
          <w:tcPr>
            <w:tcW w:w="994" w:type="dxa"/>
            <w:gridSpan w:val="2"/>
            <w:shd w:val="clear" w:color="auto" w:fill="F7CAAC"/>
          </w:tcPr>
          <w:p w:rsidR="006B3504" w:rsidRPr="00944A9E" w:rsidRDefault="006B3504" w:rsidP="00E7344C">
            <w:pPr>
              <w:jc w:val="both"/>
              <w:rPr>
                <w:del w:id="3010" w:author="Hana Navrátilová" w:date="2019-09-24T11:10:00Z"/>
                <w:b/>
              </w:rPr>
            </w:pPr>
            <w:del w:id="3011" w:author="Hana Navrátilová" w:date="2019-09-24T11:10:00Z">
              <w:r w:rsidRPr="00944A9E">
                <w:rPr>
                  <w:b/>
                </w:rPr>
                <w:delText>rozsah</w:delText>
              </w:r>
            </w:del>
          </w:p>
        </w:tc>
        <w:tc>
          <w:tcPr>
            <w:tcW w:w="704" w:type="dxa"/>
          </w:tcPr>
          <w:p w:rsidR="006B3504" w:rsidRPr="00944A9E" w:rsidRDefault="006B3504" w:rsidP="00E7344C">
            <w:pPr>
              <w:jc w:val="both"/>
              <w:rPr>
                <w:del w:id="3012" w:author="Hana Navrátilová" w:date="2019-09-24T11:10:00Z"/>
              </w:rPr>
            </w:pPr>
          </w:p>
        </w:tc>
        <w:tc>
          <w:tcPr>
            <w:tcW w:w="714" w:type="dxa"/>
            <w:gridSpan w:val="2"/>
            <w:shd w:val="clear" w:color="auto" w:fill="F7CAAC"/>
          </w:tcPr>
          <w:p w:rsidR="006B3504" w:rsidRPr="00944A9E" w:rsidRDefault="006B3504" w:rsidP="00E7344C">
            <w:pPr>
              <w:jc w:val="both"/>
              <w:rPr>
                <w:del w:id="3013" w:author="Hana Navrátilová" w:date="2019-09-24T11:10:00Z"/>
                <w:b/>
              </w:rPr>
            </w:pPr>
            <w:del w:id="3014" w:author="Hana Navrátilová" w:date="2019-09-24T11:10:00Z">
              <w:r w:rsidRPr="00944A9E">
                <w:rPr>
                  <w:b/>
                </w:rPr>
                <w:delText>do kdy</w:delText>
              </w:r>
            </w:del>
          </w:p>
        </w:tc>
        <w:tc>
          <w:tcPr>
            <w:tcW w:w="1387" w:type="dxa"/>
            <w:gridSpan w:val="4"/>
          </w:tcPr>
          <w:p w:rsidR="006B3504" w:rsidRPr="00944A9E" w:rsidRDefault="006B3504" w:rsidP="00E7344C">
            <w:pPr>
              <w:rPr>
                <w:del w:id="3015" w:author="Hana Navrátilová" w:date="2019-09-24T11:10:00Z"/>
              </w:rPr>
            </w:pPr>
            <w:del w:id="3016"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p>
        </w:tc>
      </w:tr>
      <w:tr w:rsidR="00673768" w:rsidRPr="00944A9E" w:rsidTr="00D03E06">
        <w:trPr>
          <w:gridAfter w:val="1"/>
          <w:wAfter w:w="97" w:type="dxa"/>
          <w:jc w:val="center"/>
          <w:del w:id="3017" w:author="Hana Navrátilová" w:date="2019-09-24T11:10:00Z"/>
        </w:trPr>
        <w:tc>
          <w:tcPr>
            <w:tcW w:w="5102" w:type="dxa"/>
            <w:gridSpan w:val="5"/>
            <w:shd w:val="clear" w:color="auto" w:fill="F7CAAC"/>
          </w:tcPr>
          <w:p w:rsidR="00673768" w:rsidRPr="00944A9E" w:rsidRDefault="00673768" w:rsidP="00E7344C">
            <w:pPr>
              <w:jc w:val="both"/>
              <w:rPr>
                <w:del w:id="3018" w:author="Hana Navrátilová" w:date="2019-09-24T11:10:00Z"/>
                <w:b/>
              </w:rPr>
            </w:pPr>
            <w:del w:id="3019" w:author="Hana Navrátilová" w:date="2019-09-24T11:10:00Z">
              <w:r w:rsidRPr="00944A9E">
                <w:rPr>
                  <w:b/>
                </w:rPr>
                <w:delText>Typ vztahu na součásti VŠ, která uskutečňuje st. program</w:delText>
              </w:r>
            </w:del>
          </w:p>
        </w:tc>
        <w:tc>
          <w:tcPr>
            <w:tcW w:w="992" w:type="dxa"/>
            <w:gridSpan w:val="2"/>
          </w:tcPr>
          <w:p w:rsidR="00673768" w:rsidRPr="00944A9E" w:rsidRDefault="00A058DE" w:rsidP="00E7344C">
            <w:pPr>
              <w:jc w:val="both"/>
              <w:rPr>
                <w:del w:id="3020" w:author="Hana Navrátilová" w:date="2019-09-24T11:10:00Z"/>
              </w:rPr>
            </w:pPr>
            <w:del w:id="3021" w:author="Hana Navrátilová" w:date="2019-09-24T11:10:00Z">
              <w:r w:rsidRPr="00944A9E">
                <w:delText>DPP</w:delText>
              </w:r>
            </w:del>
          </w:p>
        </w:tc>
        <w:tc>
          <w:tcPr>
            <w:tcW w:w="994" w:type="dxa"/>
            <w:gridSpan w:val="2"/>
            <w:shd w:val="clear" w:color="auto" w:fill="F7CAAC"/>
          </w:tcPr>
          <w:p w:rsidR="00673768" w:rsidRPr="00944A9E" w:rsidRDefault="00673768" w:rsidP="00E7344C">
            <w:pPr>
              <w:jc w:val="both"/>
              <w:rPr>
                <w:del w:id="3022" w:author="Hana Navrátilová" w:date="2019-09-24T11:10:00Z"/>
                <w:b/>
              </w:rPr>
            </w:pPr>
            <w:del w:id="3023" w:author="Hana Navrátilová" w:date="2019-09-24T11:10:00Z">
              <w:r w:rsidRPr="00944A9E">
                <w:rPr>
                  <w:b/>
                </w:rPr>
                <w:delText>rozsah</w:delText>
              </w:r>
            </w:del>
          </w:p>
        </w:tc>
        <w:tc>
          <w:tcPr>
            <w:tcW w:w="704" w:type="dxa"/>
          </w:tcPr>
          <w:p w:rsidR="00673768" w:rsidRPr="00944A9E" w:rsidRDefault="00673768" w:rsidP="00E7344C">
            <w:pPr>
              <w:jc w:val="both"/>
              <w:rPr>
                <w:del w:id="3024" w:author="Hana Navrátilová" w:date="2019-09-24T11:10:00Z"/>
                <w:lang w:val="sk-SK"/>
              </w:rPr>
            </w:pPr>
          </w:p>
        </w:tc>
        <w:tc>
          <w:tcPr>
            <w:tcW w:w="714" w:type="dxa"/>
            <w:gridSpan w:val="2"/>
            <w:shd w:val="clear" w:color="auto" w:fill="F7CAAC"/>
          </w:tcPr>
          <w:p w:rsidR="00673768" w:rsidRPr="00944A9E" w:rsidRDefault="00673768" w:rsidP="00E7344C">
            <w:pPr>
              <w:jc w:val="both"/>
              <w:rPr>
                <w:del w:id="3025" w:author="Hana Navrátilová" w:date="2019-09-24T11:10:00Z"/>
                <w:b/>
              </w:rPr>
            </w:pPr>
            <w:del w:id="3026" w:author="Hana Navrátilová" w:date="2019-09-24T11:10:00Z">
              <w:r w:rsidRPr="00944A9E">
                <w:rPr>
                  <w:b/>
                </w:rPr>
                <w:delText>do kdy</w:delText>
              </w:r>
            </w:del>
          </w:p>
        </w:tc>
        <w:tc>
          <w:tcPr>
            <w:tcW w:w="1387" w:type="dxa"/>
            <w:gridSpan w:val="4"/>
          </w:tcPr>
          <w:p w:rsidR="00673768" w:rsidRPr="00944A9E" w:rsidRDefault="00673768" w:rsidP="00E7344C">
            <w:pPr>
              <w:jc w:val="both"/>
              <w:rPr>
                <w:del w:id="3027" w:author="Hana Navrátilová" w:date="2019-09-24T11:10:00Z"/>
              </w:rPr>
            </w:pPr>
          </w:p>
        </w:tc>
      </w:tr>
      <w:tr w:rsidR="00673768" w:rsidRPr="00944A9E" w:rsidTr="00D03E06">
        <w:trPr>
          <w:gridAfter w:val="1"/>
          <w:wAfter w:w="97" w:type="dxa"/>
          <w:jc w:val="center"/>
          <w:del w:id="3028" w:author="Hana Navrátilová" w:date="2019-09-24T11:10:00Z"/>
        </w:trPr>
        <w:tc>
          <w:tcPr>
            <w:tcW w:w="6094" w:type="dxa"/>
            <w:gridSpan w:val="7"/>
            <w:shd w:val="clear" w:color="auto" w:fill="F7CAAC"/>
          </w:tcPr>
          <w:p w:rsidR="00673768" w:rsidRPr="00944A9E" w:rsidRDefault="00673768" w:rsidP="00E7344C">
            <w:pPr>
              <w:jc w:val="both"/>
              <w:rPr>
                <w:del w:id="3029" w:author="Hana Navrátilová" w:date="2019-09-24T11:10:00Z"/>
              </w:rPr>
            </w:pPr>
            <w:del w:id="3030" w:author="Hana Navrátilová" w:date="2019-09-24T11:10:00Z">
              <w:r w:rsidRPr="00944A9E">
                <w:rPr>
                  <w:b/>
                </w:rPr>
                <w:delText>Další současná působení jako akademický pracovník na jiných VŠ</w:delText>
              </w:r>
            </w:del>
          </w:p>
        </w:tc>
        <w:tc>
          <w:tcPr>
            <w:tcW w:w="1698" w:type="dxa"/>
            <w:gridSpan w:val="3"/>
            <w:shd w:val="clear" w:color="auto" w:fill="F7CAAC"/>
          </w:tcPr>
          <w:p w:rsidR="00673768" w:rsidRPr="00944A9E" w:rsidRDefault="00673768" w:rsidP="00E7344C">
            <w:pPr>
              <w:jc w:val="both"/>
              <w:rPr>
                <w:del w:id="3031" w:author="Hana Navrátilová" w:date="2019-09-24T11:10:00Z"/>
                <w:b/>
              </w:rPr>
            </w:pPr>
            <w:del w:id="3032" w:author="Hana Navrátilová" w:date="2019-09-24T11:10:00Z">
              <w:r w:rsidRPr="00944A9E">
                <w:rPr>
                  <w:b/>
                </w:rPr>
                <w:delText>typ prac. vztahu</w:delText>
              </w:r>
            </w:del>
          </w:p>
        </w:tc>
        <w:tc>
          <w:tcPr>
            <w:tcW w:w="2101" w:type="dxa"/>
            <w:gridSpan w:val="6"/>
            <w:shd w:val="clear" w:color="auto" w:fill="F7CAAC"/>
          </w:tcPr>
          <w:p w:rsidR="00673768" w:rsidRPr="00944A9E" w:rsidRDefault="00673768" w:rsidP="00E7344C">
            <w:pPr>
              <w:jc w:val="both"/>
              <w:rPr>
                <w:del w:id="3033" w:author="Hana Navrátilová" w:date="2019-09-24T11:10:00Z"/>
                <w:b/>
              </w:rPr>
            </w:pPr>
            <w:del w:id="3034" w:author="Hana Navrátilová" w:date="2019-09-24T11:10:00Z">
              <w:r w:rsidRPr="00944A9E">
                <w:rPr>
                  <w:b/>
                </w:rPr>
                <w:delText>rozsah</w:delText>
              </w:r>
            </w:del>
          </w:p>
        </w:tc>
      </w:tr>
      <w:tr w:rsidR="00673768" w:rsidRPr="00944A9E" w:rsidTr="00D03E06">
        <w:trPr>
          <w:gridAfter w:val="1"/>
          <w:wAfter w:w="97" w:type="dxa"/>
          <w:jc w:val="center"/>
          <w:del w:id="3035" w:author="Hana Navrátilová" w:date="2019-09-24T11:10:00Z"/>
        </w:trPr>
        <w:tc>
          <w:tcPr>
            <w:tcW w:w="6094" w:type="dxa"/>
            <w:gridSpan w:val="7"/>
          </w:tcPr>
          <w:p w:rsidR="00673768" w:rsidRPr="00944A9E" w:rsidRDefault="00AE60D0" w:rsidP="00E7344C">
            <w:pPr>
              <w:jc w:val="both"/>
              <w:rPr>
                <w:del w:id="3036" w:author="Hana Navrátilová" w:date="2019-09-24T11:10:00Z"/>
              </w:rPr>
            </w:pPr>
            <w:del w:id="3037" w:author="Hana Navrátilová" w:date="2019-09-24T11:10:00Z">
              <w:r>
                <w:delText>Masarykova univerzita</w:delText>
              </w:r>
            </w:del>
          </w:p>
        </w:tc>
        <w:tc>
          <w:tcPr>
            <w:tcW w:w="1698" w:type="dxa"/>
            <w:gridSpan w:val="3"/>
          </w:tcPr>
          <w:p w:rsidR="00673768" w:rsidRPr="00944A9E" w:rsidRDefault="00F10E5A" w:rsidP="00E7344C">
            <w:pPr>
              <w:jc w:val="both"/>
              <w:rPr>
                <w:del w:id="3038" w:author="Hana Navrátilová" w:date="2019-09-24T11:10:00Z"/>
              </w:rPr>
            </w:pPr>
            <w:del w:id="3039" w:author="Hana Navrátilová" w:date="2019-09-24T11:10:00Z">
              <w:r>
                <w:delText>pp</w:delText>
              </w:r>
            </w:del>
          </w:p>
        </w:tc>
        <w:tc>
          <w:tcPr>
            <w:tcW w:w="2101" w:type="dxa"/>
            <w:gridSpan w:val="6"/>
          </w:tcPr>
          <w:p w:rsidR="00673768" w:rsidRPr="00944A9E" w:rsidRDefault="00AE60D0" w:rsidP="00E7344C">
            <w:pPr>
              <w:jc w:val="both"/>
              <w:rPr>
                <w:del w:id="3040" w:author="Hana Navrátilová" w:date="2019-09-24T11:10:00Z"/>
              </w:rPr>
            </w:pPr>
            <w:del w:id="3041" w:author="Hana Navrátilová" w:date="2019-09-24T11:10:00Z">
              <w:r>
                <w:delText>40h/týdně</w:delText>
              </w:r>
            </w:del>
          </w:p>
        </w:tc>
      </w:tr>
      <w:tr w:rsidR="00673768" w:rsidRPr="00944A9E" w:rsidTr="005E5B59">
        <w:trPr>
          <w:gridAfter w:val="1"/>
          <w:wAfter w:w="97" w:type="dxa"/>
          <w:jc w:val="center"/>
          <w:del w:id="3042" w:author="Hana Navrátilová" w:date="2019-09-24T11:10:00Z"/>
        </w:trPr>
        <w:tc>
          <w:tcPr>
            <w:tcW w:w="9893" w:type="dxa"/>
            <w:gridSpan w:val="16"/>
            <w:shd w:val="clear" w:color="auto" w:fill="F7CAAC"/>
          </w:tcPr>
          <w:p w:rsidR="00673768" w:rsidRPr="00944A9E" w:rsidRDefault="00673768" w:rsidP="00E7344C">
            <w:pPr>
              <w:jc w:val="both"/>
              <w:rPr>
                <w:del w:id="3043" w:author="Hana Navrátilová" w:date="2019-09-24T11:10:00Z"/>
              </w:rPr>
            </w:pPr>
            <w:del w:id="3044" w:author="Hana Navrátilová" w:date="2019-09-24T11:10:00Z">
              <w:r w:rsidRPr="00944A9E">
                <w:rPr>
                  <w:b/>
                </w:rPr>
                <w:delText>Předměty příslušného studijního programu a způsob zapojení do jejich výuky, příp. další zapojení do uskutečňování studijního programu</w:delText>
              </w:r>
            </w:del>
          </w:p>
        </w:tc>
      </w:tr>
      <w:tr w:rsidR="00673768" w:rsidRPr="00944A9E" w:rsidTr="005E5B59">
        <w:trPr>
          <w:gridAfter w:val="1"/>
          <w:wAfter w:w="97" w:type="dxa"/>
          <w:trHeight w:val="195"/>
          <w:jc w:val="center"/>
          <w:del w:id="3045" w:author="Hana Navrátilová" w:date="2019-09-24T11:10:00Z"/>
        </w:trPr>
        <w:tc>
          <w:tcPr>
            <w:tcW w:w="9893" w:type="dxa"/>
            <w:gridSpan w:val="16"/>
            <w:tcBorders>
              <w:top w:val="nil"/>
            </w:tcBorders>
          </w:tcPr>
          <w:p w:rsidR="00673768" w:rsidRPr="00944A9E" w:rsidRDefault="00673768" w:rsidP="00E7344C">
            <w:pPr>
              <w:rPr>
                <w:del w:id="3046" w:author="Hana Navrátilová" w:date="2019-09-24T11:10:00Z"/>
              </w:rPr>
            </w:pPr>
            <w:del w:id="3047" w:author="Hana Navrátilová" w:date="2019-09-24T11:10:00Z">
              <w:r w:rsidRPr="00944A9E">
                <w:delText>Environmentální výchova</w:delText>
              </w:r>
            </w:del>
          </w:p>
        </w:tc>
      </w:tr>
      <w:tr w:rsidR="003769AC" w:rsidRPr="003769AC" w:rsidTr="00A8260E">
        <w:trPr>
          <w:jc w:val="center"/>
        </w:trPr>
        <w:tc>
          <w:tcPr>
            <w:tcW w:w="9990" w:type="dxa"/>
            <w:gridSpan w:val="17"/>
            <w:shd w:val="clear" w:color="auto" w:fill="F7CAAC"/>
          </w:tcPr>
          <w:p w:rsidR="003769AC" w:rsidRPr="003769AC" w:rsidRDefault="003769AC" w:rsidP="002F39E4">
            <w:pPr>
              <w:jc w:val="both"/>
              <w:rPr>
                <w:moveFrom w:id="3048" w:author="Hana Navrátilová" w:date="2019-09-24T11:10:00Z"/>
              </w:rPr>
            </w:pPr>
            <w:moveFromRangeStart w:id="3049" w:author="Hana Navrátilová" w:date="2019-09-24T11:10:00Z" w:name="move20215943"/>
            <w:moveFrom w:id="3050" w:author="Hana Navrátilová" w:date="2019-09-24T11:10:00Z">
              <w:r w:rsidRPr="003769AC">
                <w:rPr>
                  <w:b/>
                </w:rPr>
                <w:t xml:space="preserve">Údaje o vzdělání na VŠ </w:t>
              </w:r>
            </w:moveFrom>
          </w:p>
        </w:tc>
      </w:tr>
      <w:moveFromRangeEnd w:id="3049"/>
      <w:tr w:rsidR="00673768" w:rsidRPr="00944A9E" w:rsidTr="005E5B59">
        <w:trPr>
          <w:gridAfter w:val="1"/>
          <w:wAfter w:w="97" w:type="dxa"/>
          <w:trHeight w:val="1055"/>
          <w:jc w:val="center"/>
          <w:del w:id="3051" w:author="Hana Navrátilová" w:date="2019-09-24T11:10:00Z"/>
        </w:trPr>
        <w:tc>
          <w:tcPr>
            <w:tcW w:w="9893" w:type="dxa"/>
            <w:gridSpan w:val="16"/>
          </w:tcPr>
          <w:p w:rsidR="00673768" w:rsidRPr="00944A9E" w:rsidRDefault="00673768" w:rsidP="00E7344C">
            <w:pPr>
              <w:rPr>
                <w:del w:id="3052" w:author="Hana Navrátilová" w:date="2019-09-24T11:10:00Z"/>
              </w:rPr>
            </w:pPr>
            <w:del w:id="3053" w:author="Hana Navrátilová" w:date="2019-09-24T11:10:00Z">
              <w:r w:rsidRPr="00944A9E">
                <w:delText>Mgr., magisterský obor Učitelství všeobecně vzdělávacích předmětů</w:delText>
              </w:r>
              <w:r w:rsidR="00B369B9" w:rsidRPr="00944A9E">
                <w:delText xml:space="preserve"> – </w:delText>
              </w:r>
              <w:r w:rsidRPr="00944A9E">
                <w:delText>Učitelství chemie a přírodopisu, 1967</w:delText>
              </w:r>
              <w:r w:rsidR="003F5843" w:rsidRPr="00944A9E">
                <w:delText xml:space="preserve"> – </w:delText>
              </w:r>
              <w:r w:rsidRPr="00944A9E">
                <w:delText>1971, PdF MU</w:delText>
              </w:r>
            </w:del>
          </w:p>
          <w:p w:rsidR="00673768" w:rsidRPr="00944A9E" w:rsidRDefault="00673768" w:rsidP="00E7344C">
            <w:pPr>
              <w:rPr>
                <w:del w:id="3054" w:author="Hana Navrátilová" w:date="2019-09-24T11:10:00Z"/>
              </w:rPr>
            </w:pPr>
            <w:del w:id="3055" w:author="Hana Navrátilová" w:date="2019-09-24T11:10:00Z">
              <w:r w:rsidRPr="00944A9E">
                <w:delText>PaedDr., rigorózní řízení, Učitelství všeobecně vzdělávacích předmětů</w:delText>
              </w:r>
              <w:r w:rsidR="003F5843" w:rsidRPr="00944A9E">
                <w:delText xml:space="preserve"> – </w:delText>
              </w:r>
              <w:r w:rsidRPr="00944A9E">
                <w:delText>Teorie vyučování chemie, 1982, PdF MU</w:delText>
              </w:r>
            </w:del>
          </w:p>
          <w:p w:rsidR="00673768" w:rsidRPr="00944A9E" w:rsidRDefault="00673768" w:rsidP="00E7344C">
            <w:pPr>
              <w:rPr>
                <w:del w:id="3056" w:author="Hana Navrátilová" w:date="2019-09-24T11:10:00Z"/>
              </w:rPr>
            </w:pPr>
            <w:del w:id="3057" w:author="Hana Navrátilová" w:date="2019-09-24T11:10:00Z">
              <w:r w:rsidRPr="00944A9E">
                <w:delText xml:space="preserve">CSc., obor Pedagogika, 1991, PdF MU </w:delText>
              </w:r>
            </w:del>
          </w:p>
          <w:p w:rsidR="00673768" w:rsidRPr="00944A9E" w:rsidRDefault="00085D54" w:rsidP="00E7344C">
            <w:pPr>
              <w:rPr>
                <w:del w:id="3058" w:author="Hana Navrátilová" w:date="2019-09-24T11:10:00Z"/>
              </w:rPr>
            </w:pPr>
            <w:del w:id="3059" w:author="Hana Navrátilová" w:date="2019-09-24T11:10:00Z">
              <w:r>
                <w:delText>doc.</w:delText>
              </w:r>
              <w:r w:rsidR="00673768" w:rsidRPr="00944A9E">
                <w:delText xml:space="preserve"> oor Pedagogika, 2003, PdF MU</w:delText>
              </w:r>
            </w:del>
          </w:p>
        </w:tc>
      </w:tr>
      <w:tr w:rsidR="003769AC" w:rsidRPr="003769AC" w:rsidTr="00476272">
        <w:trPr>
          <w:jc w:val="center"/>
        </w:trPr>
        <w:tc>
          <w:tcPr>
            <w:tcW w:w="9990" w:type="dxa"/>
            <w:gridSpan w:val="17"/>
            <w:shd w:val="clear" w:color="auto" w:fill="F7CAAC"/>
          </w:tcPr>
          <w:p w:rsidR="003769AC" w:rsidRPr="003769AC" w:rsidRDefault="003769AC" w:rsidP="002F39E4">
            <w:pPr>
              <w:rPr>
                <w:moveFrom w:id="3060" w:author="Hana Navrátilová" w:date="2019-09-24T11:10:00Z"/>
                <w:b/>
              </w:rPr>
            </w:pPr>
            <w:moveFromRangeStart w:id="3061" w:author="Hana Navrátilová" w:date="2019-09-24T11:10:00Z" w:name="move20215944"/>
            <w:moveFrom w:id="3062" w:author="Hana Navrátilová" w:date="2019-09-24T11:10:00Z">
              <w:r w:rsidRPr="003769AC">
                <w:rPr>
                  <w:b/>
                </w:rPr>
                <w:t>Údaje o odborném působení od absolvování VŠ</w:t>
              </w:r>
            </w:moveFrom>
          </w:p>
        </w:tc>
      </w:tr>
      <w:moveFromRangeEnd w:id="3061"/>
      <w:tr w:rsidR="00673768" w:rsidRPr="00944A9E" w:rsidTr="005E5B59">
        <w:trPr>
          <w:gridAfter w:val="1"/>
          <w:wAfter w:w="97" w:type="dxa"/>
          <w:trHeight w:val="779"/>
          <w:jc w:val="center"/>
          <w:del w:id="3063" w:author="Hana Navrátilová" w:date="2019-09-24T11:10:00Z"/>
        </w:trPr>
        <w:tc>
          <w:tcPr>
            <w:tcW w:w="9893" w:type="dxa"/>
            <w:gridSpan w:val="16"/>
          </w:tcPr>
          <w:p w:rsidR="00673768" w:rsidRPr="00944A9E" w:rsidRDefault="00673768" w:rsidP="00E7344C">
            <w:pPr>
              <w:rPr>
                <w:del w:id="3064" w:author="Hana Navrátilová" w:date="2019-09-24T11:10:00Z"/>
              </w:rPr>
            </w:pPr>
            <w:del w:id="3065" w:author="Hana Navrátilová" w:date="2019-09-24T11:10:00Z">
              <w:r w:rsidRPr="00944A9E">
                <w:delText>1971</w:delText>
              </w:r>
              <w:r w:rsidR="00B369B9" w:rsidRPr="00944A9E">
                <w:delText xml:space="preserve"> – </w:delText>
              </w:r>
              <w:r w:rsidRPr="00944A9E">
                <w:delText>1982 učitelka ZŠ Pozořice, ONV Brno</w:delText>
              </w:r>
              <w:r w:rsidR="003F5843" w:rsidRPr="00944A9E">
                <w:delText xml:space="preserve"> – </w:delText>
              </w:r>
              <w:r w:rsidRPr="00944A9E">
                <w:delText xml:space="preserve">venkov </w:delText>
              </w:r>
            </w:del>
          </w:p>
          <w:p w:rsidR="00673768" w:rsidRPr="00944A9E" w:rsidRDefault="00673768" w:rsidP="00E7344C">
            <w:pPr>
              <w:pStyle w:val="Normlnweb"/>
              <w:spacing w:before="0" w:beforeAutospacing="0" w:after="0"/>
              <w:jc w:val="both"/>
              <w:rPr>
                <w:del w:id="3066" w:author="Hana Navrátilová" w:date="2019-09-24T11:10:00Z"/>
                <w:sz w:val="20"/>
                <w:szCs w:val="20"/>
              </w:rPr>
            </w:pPr>
            <w:del w:id="3067" w:author="Hana Navrátilová" w:date="2019-09-24T11:10:00Z">
              <w:r w:rsidRPr="00944A9E">
                <w:rPr>
                  <w:rFonts w:ascii="Times New Roman" w:cs="Times New Roman"/>
                  <w:sz w:val="20"/>
                  <w:szCs w:val="20"/>
                </w:rPr>
                <w:delText>1983</w:delText>
              </w:r>
              <w:r w:rsidR="00B369B9" w:rsidRPr="00944A9E">
                <w:rPr>
                  <w:rFonts w:ascii="Times New Roman" w:cs="Times New Roman"/>
                  <w:sz w:val="20"/>
                  <w:szCs w:val="20"/>
                </w:rPr>
                <w:delText xml:space="preserve"> – </w:delText>
              </w:r>
              <w:r w:rsidRPr="00944A9E">
                <w:rPr>
                  <w:rFonts w:ascii="Times New Roman" w:cs="Times New Roman"/>
                  <w:sz w:val="20"/>
                  <w:szCs w:val="20"/>
                </w:rPr>
                <w:delText>dosud odborná asistentka, docentka, katedra pedagogiky PdF MU Masarykova univerzita</w:delText>
              </w:r>
            </w:del>
          </w:p>
        </w:tc>
      </w:tr>
      <w:tr w:rsidR="00B83459" w:rsidRPr="00C915A4" w:rsidTr="00476272">
        <w:trPr>
          <w:gridAfter w:val="2"/>
          <w:wAfter w:w="131" w:type="dxa"/>
          <w:trHeight w:val="250"/>
          <w:jc w:val="center"/>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Zkušenosti s vedením kvalifikačních a rigorózních prací</w:t>
            </w:r>
          </w:p>
        </w:tc>
      </w:tr>
      <w:tr w:rsidR="00B83459" w:rsidRPr="00C915A4" w:rsidTr="00476272">
        <w:trPr>
          <w:gridAfter w:val="2"/>
          <w:wAfter w:w="131" w:type="dxa"/>
          <w:trHeight w:val="424"/>
          <w:jc w:val="center"/>
        </w:trPr>
        <w:tc>
          <w:tcPr>
            <w:tcW w:w="9859" w:type="dxa"/>
            <w:gridSpan w:val="15"/>
            <w:tcBorders>
              <w:top w:val="single" w:sz="4" w:space="0" w:color="auto"/>
              <w:left w:val="single" w:sz="4" w:space="0" w:color="auto"/>
              <w:bottom w:val="single" w:sz="4" w:space="0" w:color="auto"/>
              <w:right w:val="single" w:sz="4" w:space="0" w:color="auto"/>
            </w:tcBorders>
          </w:tcPr>
          <w:p w:rsidR="00B83459" w:rsidRPr="00476272" w:rsidRDefault="00673768" w:rsidP="00234C0C">
            <w:pPr>
              <w:autoSpaceDE w:val="0"/>
              <w:adjustRightInd w:val="0"/>
              <w:spacing w:before="24" w:after="43"/>
              <w:ind w:right="57"/>
              <w:jc w:val="both"/>
              <w:rPr>
                <w:rFonts w:eastAsiaTheme="minorEastAsia"/>
                <w:u w:val="single"/>
              </w:rPr>
            </w:pPr>
            <w:del w:id="3068" w:author="Hana Navrátilová" w:date="2019-09-24T11:10:00Z">
              <w:r w:rsidRPr="00944A9E">
                <w:delText xml:space="preserve">146 </w:delText>
              </w:r>
              <w:r w:rsidR="007F48E2">
                <w:delText xml:space="preserve">diplomových prací, </w:delText>
              </w:r>
              <w:r w:rsidRPr="00944A9E">
                <w:delText>38</w:delText>
              </w:r>
            </w:del>
            <w:ins w:id="3069" w:author="Hana Navrátilová" w:date="2019-09-24T11:10:00Z">
              <w:r w:rsidR="00B83459" w:rsidRPr="00C915A4">
                <w:rPr>
                  <w:rFonts w:eastAsiaTheme="minorEastAsia"/>
                </w:rPr>
                <w:t>Počet vedených</w:t>
              </w:r>
            </w:ins>
            <w:r w:rsidR="00B83459" w:rsidRPr="00C915A4">
              <w:rPr>
                <w:rFonts w:eastAsiaTheme="minorEastAsia"/>
              </w:rPr>
              <w:t xml:space="preserve"> bakalářských prací</w:t>
            </w:r>
            <w:del w:id="3070" w:author="Hana Navrátilová" w:date="2019-09-24T11:10:00Z">
              <w:r w:rsidR="007F48E2">
                <w:delText xml:space="preserve">, </w:delText>
              </w:r>
              <w:r w:rsidRPr="00944A9E">
                <w:delText>8 disertačních</w:delText>
              </w:r>
            </w:del>
            <w:ins w:id="3071" w:author="Hana Navrátilová" w:date="2019-09-24T11:10:00Z">
              <w:r w:rsidR="00B83459" w:rsidRPr="00C915A4">
                <w:rPr>
                  <w:rFonts w:eastAsiaTheme="minorEastAsia"/>
                </w:rPr>
                <w:t>-37 Počet vedených diplomových</w:t>
              </w:r>
            </w:ins>
            <w:r w:rsidR="00B83459" w:rsidRPr="00C915A4">
              <w:rPr>
                <w:rFonts w:eastAsiaTheme="minorEastAsia"/>
              </w:rPr>
              <w:t xml:space="preserve"> prací</w:t>
            </w:r>
            <w:ins w:id="3072" w:author="Hana Navrátilová" w:date="2019-09-24T11:10:00Z">
              <w:r w:rsidR="00B83459" w:rsidRPr="00C915A4">
                <w:rPr>
                  <w:rFonts w:eastAsiaTheme="minorEastAsia"/>
                </w:rPr>
                <w:t>-69</w:t>
              </w:r>
            </w:ins>
          </w:p>
        </w:tc>
      </w:tr>
      <w:tr w:rsidR="008A1422" w:rsidRPr="00C915A4" w:rsidTr="00592E0A">
        <w:trPr>
          <w:gridAfter w:val="2"/>
          <w:wAfter w:w="131" w:type="dxa"/>
          <w:cantSplit/>
          <w:jc w:val="center"/>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rsidR="00B83459" w:rsidRPr="00C915A4" w:rsidRDefault="00B83459" w:rsidP="00592E0A">
            <w:pPr>
              <w:jc w:val="both"/>
            </w:pPr>
            <w:r w:rsidRPr="00C915A4">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rsidR="00B83459" w:rsidRPr="00C915A4" w:rsidRDefault="00B83459" w:rsidP="00592E0A">
            <w:pPr>
              <w:jc w:val="both"/>
              <w:rPr>
                <w:b/>
              </w:rPr>
            </w:pPr>
            <w:r w:rsidRPr="00C915A4">
              <w:rPr>
                <w:b/>
              </w:rPr>
              <w:t>Ohlasy publikací</w:t>
            </w:r>
          </w:p>
        </w:tc>
      </w:tr>
      <w:tr w:rsidR="008A1422" w:rsidRPr="00C915A4" w:rsidTr="00592E0A">
        <w:trPr>
          <w:gridAfter w:val="2"/>
          <w:wAfter w:w="131" w:type="dxa"/>
          <w:cantSplit/>
          <w:jc w:val="center"/>
        </w:trPr>
        <w:tc>
          <w:tcPr>
            <w:tcW w:w="3347" w:type="dxa"/>
            <w:gridSpan w:val="3"/>
            <w:tcBorders>
              <w:top w:val="single" w:sz="4" w:space="0" w:color="auto"/>
              <w:left w:val="single" w:sz="4" w:space="0" w:color="auto"/>
              <w:bottom w:val="single" w:sz="4" w:space="0" w:color="auto"/>
              <w:right w:val="single" w:sz="4" w:space="0" w:color="auto"/>
            </w:tcBorders>
          </w:tcPr>
          <w:p w:rsidR="00B83459" w:rsidRPr="00C915A4" w:rsidRDefault="00673768" w:rsidP="00592E0A">
            <w:pPr>
              <w:autoSpaceDE w:val="0"/>
              <w:adjustRightInd w:val="0"/>
              <w:spacing w:before="24"/>
              <w:jc w:val="both"/>
              <w:rPr>
                <w:ins w:id="3073" w:author="Hana Navrátilová" w:date="2019-09-24T11:10:00Z"/>
                <w:rFonts w:eastAsiaTheme="minorEastAsia"/>
              </w:rPr>
            </w:pPr>
            <w:del w:id="3074" w:author="Hana Navrátilová" w:date="2019-09-24T11:10:00Z">
              <w:r w:rsidRPr="00944A9E">
                <w:delText>Pedagogika</w:delText>
              </w:r>
            </w:del>
            <w:ins w:id="3075" w:author="Hana Navrátilová" w:date="2019-09-24T11:10:00Z">
              <w:r w:rsidR="00B83459" w:rsidRPr="00C915A4">
                <w:rPr>
                  <w:rFonts w:eastAsiaTheme="minorEastAsia"/>
                </w:rPr>
                <w:t>Management a ekonomika</w:t>
              </w:r>
            </w:ins>
          </w:p>
          <w:p w:rsidR="00B83459" w:rsidRPr="00C915A4" w:rsidRDefault="00B83459" w:rsidP="00592E0A">
            <w:pPr>
              <w:jc w:val="both"/>
            </w:pPr>
          </w:p>
        </w:tc>
        <w:tc>
          <w:tcPr>
            <w:tcW w:w="2245" w:type="dxa"/>
            <w:gridSpan w:val="3"/>
            <w:tcBorders>
              <w:top w:val="single" w:sz="4" w:space="0" w:color="auto"/>
              <w:left w:val="single" w:sz="4" w:space="0" w:color="auto"/>
              <w:bottom w:val="single" w:sz="4" w:space="0" w:color="auto"/>
              <w:right w:val="single" w:sz="4" w:space="0" w:color="auto"/>
            </w:tcBorders>
          </w:tcPr>
          <w:p w:rsidR="00B83459" w:rsidRPr="00C915A4" w:rsidRDefault="00673768" w:rsidP="00592E0A">
            <w:pPr>
              <w:jc w:val="both"/>
            </w:pPr>
            <w:del w:id="3076" w:author="Hana Navrátilová" w:date="2019-09-24T11:10:00Z">
              <w:r w:rsidRPr="00944A9E">
                <w:delText>1991</w:delText>
              </w:r>
            </w:del>
            <w:ins w:id="3077" w:author="Hana Navrátilová" w:date="2019-09-24T11:10:00Z">
              <w:r w:rsidR="00B83459" w:rsidRPr="00C915A4">
                <w:t>2014</w:t>
              </w:r>
            </w:ins>
          </w:p>
        </w:tc>
        <w:tc>
          <w:tcPr>
            <w:tcW w:w="2248" w:type="dxa"/>
            <w:gridSpan w:val="5"/>
            <w:tcBorders>
              <w:top w:val="single" w:sz="4" w:space="0" w:color="auto"/>
              <w:left w:val="single" w:sz="4" w:space="0" w:color="auto"/>
              <w:bottom w:val="single" w:sz="4" w:space="0" w:color="auto"/>
              <w:right w:val="single" w:sz="12" w:space="0" w:color="auto"/>
            </w:tcBorders>
          </w:tcPr>
          <w:p w:rsidR="00B83459" w:rsidRPr="00C915A4" w:rsidRDefault="00B83459" w:rsidP="00592E0A">
            <w:pPr>
              <w:jc w:val="both"/>
            </w:pPr>
            <w:moveToRangeStart w:id="3078" w:author="Hana Navrátilová" w:date="2019-09-24T11:10:00Z" w:name="move20215949"/>
            <w:moveTo w:id="3079" w:author="Hana Navrátilová" w:date="2019-09-24T11:10:00Z">
              <w:r w:rsidRPr="00476272">
                <w:rPr>
                  <w:sz w:val="18"/>
                </w:rPr>
                <w:t>UTB ve Zlíně</w:t>
              </w:r>
            </w:moveTo>
            <w:moveToRangeEnd w:id="3078"/>
            <w:del w:id="3080" w:author="Hana Navrátilová" w:date="2019-09-24T11:10:00Z">
              <w:r w:rsidR="00673768" w:rsidRPr="00944A9E">
                <w:delText>PdF MU</w:delText>
              </w:r>
            </w:del>
          </w:p>
        </w:tc>
        <w:tc>
          <w:tcPr>
            <w:tcW w:w="80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WOS</w:t>
            </w:r>
          </w:p>
        </w:tc>
        <w:tc>
          <w:tcPr>
            <w:tcW w:w="523"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sz w:val="18"/>
              </w:rPr>
            </w:pPr>
            <w:r w:rsidRPr="00C915A4">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sz w:val="18"/>
              </w:rPr>
              <w:t>ostatní</w:t>
            </w:r>
          </w:p>
        </w:tc>
      </w:tr>
      <w:tr w:rsidR="008A1422" w:rsidRPr="00C915A4" w:rsidTr="00592E0A">
        <w:trPr>
          <w:gridAfter w:val="2"/>
          <w:wAfter w:w="131" w:type="dxa"/>
          <w:cantSplit/>
          <w:trHeight w:val="70"/>
          <w:jc w:val="center"/>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pPr>
            <w:r w:rsidRPr="00C915A4">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rsidR="00B83459" w:rsidRPr="00C915A4" w:rsidRDefault="00B83459" w:rsidP="00592E0A">
            <w:pPr>
              <w:jc w:val="both"/>
            </w:pPr>
            <w:r w:rsidRPr="00C915A4">
              <w:rPr>
                <w:b/>
              </w:rPr>
              <w:t>Řízení konáno na VŠ</w:t>
            </w:r>
          </w:p>
        </w:tc>
        <w:tc>
          <w:tcPr>
            <w:tcW w:w="802" w:type="dxa"/>
            <w:gridSpan w:val="2"/>
            <w:vMerge w:val="restart"/>
            <w:tcBorders>
              <w:top w:val="single" w:sz="4" w:space="0" w:color="auto"/>
              <w:left w:val="single" w:sz="12" w:space="0" w:color="auto"/>
              <w:bottom w:val="single" w:sz="4" w:space="0" w:color="auto"/>
              <w:right w:val="single" w:sz="4" w:space="0" w:color="auto"/>
            </w:tcBorders>
          </w:tcPr>
          <w:p w:rsidR="00B83459" w:rsidRPr="00476272" w:rsidRDefault="00B83459" w:rsidP="00592E0A">
            <w:pPr>
              <w:jc w:val="both"/>
              <w:rPr>
                <w:b/>
              </w:rPr>
            </w:pPr>
            <w:ins w:id="3081" w:author="Hana Navrátilová" w:date="2019-09-24T11:10:00Z">
              <w:r w:rsidRPr="00C915A4">
                <w:rPr>
                  <w:b/>
                </w:rPr>
                <w:t>21</w:t>
              </w:r>
            </w:ins>
          </w:p>
        </w:tc>
        <w:tc>
          <w:tcPr>
            <w:tcW w:w="523" w:type="dxa"/>
            <w:vMerge w:val="restart"/>
            <w:tcBorders>
              <w:top w:val="single" w:sz="4" w:space="0" w:color="auto"/>
              <w:left w:val="single" w:sz="4" w:space="0" w:color="auto"/>
              <w:bottom w:val="single" w:sz="4" w:space="0" w:color="auto"/>
              <w:right w:val="single" w:sz="4" w:space="0" w:color="auto"/>
            </w:tcBorders>
          </w:tcPr>
          <w:p w:rsidR="00B83459" w:rsidRPr="00476272" w:rsidRDefault="00673768" w:rsidP="00592E0A">
            <w:pPr>
              <w:jc w:val="both"/>
              <w:rPr>
                <w:b/>
              </w:rPr>
            </w:pPr>
            <w:del w:id="3082" w:author="Hana Navrátilová" w:date="2019-09-24T11:10:00Z">
              <w:r w:rsidRPr="00944A9E">
                <w:delText xml:space="preserve">   4</w:delText>
              </w:r>
            </w:del>
            <w:ins w:id="3083" w:author="Hana Navrátilová" w:date="2019-09-24T11:10:00Z">
              <w:r w:rsidR="00B83459" w:rsidRPr="00C915A4">
                <w:rPr>
                  <w:b/>
                </w:rPr>
                <w:t>32</w:t>
              </w:r>
            </w:ins>
          </w:p>
        </w:tc>
        <w:tc>
          <w:tcPr>
            <w:tcW w:w="694" w:type="dxa"/>
            <w:vMerge w:val="restart"/>
            <w:tcBorders>
              <w:top w:val="single" w:sz="4" w:space="0" w:color="auto"/>
              <w:left w:val="single" w:sz="4" w:space="0" w:color="auto"/>
              <w:bottom w:val="single" w:sz="4" w:space="0" w:color="auto"/>
              <w:right w:val="single" w:sz="4" w:space="0" w:color="auto"/>
            </w:tcBorders>
          </w:tcPr>
          <w:p w:rsidR="00B83459" w:rsidRPr="00C915A4" w:rsidRDefault="00673768" w:rsidP="00592E0A">
            <w:pPr>
              <w:autoSpaceDE w:val="0"/>
              <w:adjustRightInd w:val="0"/>
              <w:spacing w:before="14"/>
              <w:jc w:val="both"/>
              <w:rPr>
                <w:ins w:id="3084" w:author="Hana Navrátilová" w:date="2019-09-24T11:10:00Z"/>
                <w:rFonts w:eastAsiaTheme="minorEastAsia"/>
                <w:b/>
                <w:bCs/>
                <w:sz w:val="18"/>
                <w:szCs w:val="18"/>
              </w:rPr>
            </w:pPr>
            <w:del w:id="3085" w:author="Hana Navrátilová" w:date="2019-09-24T11:10:00Z">
              <w:r w:rsidRPr="00944A9E">
                <w:delText xml:space="preserve"> 74</w:delText>
              </w:r>
            </w:del>
            <w:ins w:id="3086" w:author="Hana Navrátilová" w:date="2019-09-24T11:10:00Z">
              <w:r w:rsidR="00B83459" w:rsidRPr="00C915A4">
                <w:rPr>
                  <w:rFonts w:eastAsiaTheme="minorEastAsia"/>
                  <w:b/>
                  <w:bCs/>
                  <w:sz w:val="18"/>
                  <w:szCs w:val="18"/>
                </w:rPr>
                <w:t>&gt;880</w:t>
              </w:r>
            </w:ins>
          </w:p>
          <w:p w:rsidR="00B83459" w:rsidRPr="00476272" w:rsidRDefault="00B83459" w:rsidP="00592E0A">
            <w:pPr>
              <w:jc w:val="both"/>
              <w:rPr>
                <w:b/>
              </w:rPr>
            </w:pPr>
          </w:p>
        </w:tc>
      </w:tr>
      <w:tr w:rsidR="008A1422" w:rsidRPr="00C915A4" w:rsidTr="00592E0A">
        <w:trPr>
          <w:gridAfter w:val="2"/>
          <w:wAfter w:w="131" w:type="dxa"/>
          <w:trHeight w:val="205"/>
          <w:jc w:val="center"/>
        </w:trPr>
        <w:tc>
          <w:tcPr>
            <w:tcW w:w="3347" w:type="dxa"/>
            <w:gridSpan w:val="3"/>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pPr>
          </w:p>
        </w:tc>
        <w:tc>
          <w:tcPr>
            <w:tcW w:w="2245" w:type="dxa"/>
            <w:gridSpan w:val="3"/>
            <w:tcBorders>
              <w:top w:val="single" w:sz="4" w:space="0" w:color="auto"/>
              <w:left w:val="single" w:sz="4" w:space="0" w:color="auto"/>
              <w:bottom w:val="single" w:sz="4" w:space="0" w:color="auto"/>
              <w:right w:val="single" w:sz="4" w:space="0" w:color="auto"/>
            </w:tcBorders>
          </w:tcPr>
          <w:p w:rsidR="00B83459" w:rsidRPr="00C915A4" w:rsidRDefault="00B83459" w:rsidP="00592E0A">
            <w:pPr>
              <w:jc w:val="both"/>
            </w:pPr>
          </w:p>
        </w:tc>
        <w:tc>
          <w:tcPr>
            <w:tcW w:w="2248" w:type="dxa"/>
            <w:gridSpan w:val="5"/>
            <w:tcBorders>
              <w:top w:val="single" w:sz="4" w:space="0" w:color="auto"/>
              <w:left w:val="single" w:sz="4" w:space="0" w:color="auto"/>
              <w:bottom w:val="single" w:sz="4" w:space="0" w:color="auto"/>
              <w:right w:val="single" w:sz="12" w:space="0" w:color="auto"/>
            </w:tcBorders>
          </w:tcPr>
          <w:p w:rsidR="00B83459" w:rsidRPr="00C915A4" w:rsidRDefault="00B83459" w:rsidP="00592E0A">
            <w:pPr>
              <w:jc w:val="both"/>
            </w:pPr>
          </w:p>
        </w:tc>
        <w:tc>
          <w:tcPr>
            <w:tcW w:w="802" w:type="dxa"/>
            <w:gridSpan w:val="2"/>
            <w:vMerge/>
            <w:tcBorders>
              <w:top w:val="single" w:sz="4" w:space="0" w:color="auto"/>
              <w:left w:val="single" w:sz="12" w:space="0" w:color="auto"/>
              <w:bottom w:val="single" w:sz="4" w:space="0" w:color="auto"/>
              <w:right w:val="single" w:sz="4" w:space="0" w:color="auto"/>
            </w:tcBorders>
            <w:vAlign w:val="center"/>
            <w:hideMark/>
          </w:tcPr>
          <w:p w:rsidR="00B83459" w:rsidRPr="00C915A4" w:rsidRDefault="00B83459" w:rsidP="00592E0A">
            <w:pPr>
              <w:rPr>
                <w:b/>
              </w:rPr>
            </w:pPr>
          </w:p>
        </w:tc>
        <w:tc>
          <w:tcPr>
            <w:tcW w:w="523" w:type="dxa"/>
            <w:vMerge/>
            <w:tcBorders>
              <w:top w:val="single" w:sz="4" w:space="0" w:color="auto"/>
              <w:left w:val="single" w:sz="4" w:space="0" w:color="auto"/>
              <w:bottom w:val="single" w:sz="4" w:space="0" w:color="auto"/>
              <w:right w:val="single" w:sz="4" w:space="0" w:color="auto"/>
            </w:tcBorders>
            <w:vAlign w:val="center"/>
            <w:hideMark/>
          </w:tcPr>
          <w:p w:rsidR="00B83459" w:rsidRPr="00C915A4" w:rsidRDefault="00B83459" w:rsidP="00592E0A">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B83459" w:rsidRPr="00C915A4" w:rsidRDefault="00B83459" w:rsidP="00592E0A">
            <w:pPr>
              <w:rPr>
                <w:b/>
              </w:rPr>
            </w:pPr>
          </w:p>
        </w:tc>
      </w:tr>
      <w:tr w:rsidR="00B83459" w:rsidRPr="00C915A4" w:rsidTr="00476272">
        <w:trPr>
          <w:gridAfter w:val="2"/>
          <w:wAfter w:w="131" w:type="dxa"/>
          <w:jc w:val="center"/>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rsidR="00B83459" w:rsidRPr="00C915A4" w:rsidRDefault="00B83459" w:rsidP="00592E0A">
            <w:pPr>
              <w:jc w:val="both"/>
              <w:rPr>
                <w:b/>
              </w:rPr>
            </w:pPr>
            <w:r w:rsidRPr="00C915A4">
              <w:rPr>
                <w:b/>
              </w:rPr>
              <w:t xml:space="preserve">Přehled o nejvýznamnější publikační a další tvůrčí činnosti nebo další profesní činnosti u odborníků z praxe vztahující se k zabezpečovaným předmětům </w:t>
            </w:r>
          </w:p>
        </w:tc>
      </w:tr>
      <w:tr w:rsidR="00B83459" w:rsidRPr="00C915A4" w:rsidTr="00476272">
        <w:trPr>
          <w:gridAfter w:val="2"/>
          <w:wAfter w:w="131" w:type="dxa"/>
          <w:trHeight w:val="2347"/>
          <w:jc w:val="center"/>
        </w:trPr>
        <w:tc>
          <w:tcPr>
            <w:tcW w:w="9859" w:type="dxa"/>
            <w:gridSpan w:val="15"/>
            <w:tcBorders>
              <w:top w:val="single" w:sz="4" w:space="0" w:color="auto"/>
              <w:left w:val="single" w:sz="4" w:space="0" w:color="auto"/>
              <w:bottom w:val="single" w:sz="4" w:space="0" w:color="auto"/>
              <w:right w:val="single" w:sz="4" w:space="0" w:color="auto"/>
            </w:tcBorders>
          </w:tcPr>
          <w:p w:rsidR="00B83459" w:rsidRPr="00C915A4" w:rsidRDefault="00673768" w:rsidP="00592E0A">
            <w:pPr>
              <w:autoSpaceDE w:val="0"/>
              <w:adjustRightInd w:val="0"/>
              <w:spacing w:before="5"/>
              <w:jc w:val="both"/>
              <w:rPr>
                <w:ins w:id="3087" w:author="Hana Navrátilová" w:date="2019-09-24T11:10:00Z"/>
                <w:rFonts w:eastAsiaTheme="minorEastAsia"/>
              </w:rPr>
            </w:pPr>
            <w:del w:id="3088" w:author="Hana Navrátilová" w:date="2019-09-24T11:10:00Z">
              <w:r w:rsidRPr="00944A9E">
                <w:delText xml:space="preserve">Horká, H. </w:delText>
              </w:r>
            </w:del>
            <w:ins w:id="3089" w:author="Hana Navrátilová" w:date="2019-09-24T11:10:00Z">
              <w:r w:rsidR="00B83459" w:rsidRPr="00C915A4">
                <w:rPr>
                  <w:rFonts w:eastAsiaTheme="minorEastAsia"/>
                </w:rPr>
                <w:t xml:space="preserve">Pavelkova, D., Homolka, L, </w:t>
              </w:r>
              <w:r w:rsidR="00B83459" w:rsidRPr="00C915A4">
                <w:rPr>
                  <w:rFonts w:eastAsiaTheme="minorEastAsia"/>
                  <w:shd w:val="clear" w:color="auto" w:fill="FFFFFF"/>
                </w:rPr>
                <w:t xml:space="preserve">&amp; </w:t>
              </w:r>
              <w:r w:rsidR="00B83459" w:rsidRPr="00C915A4">
                <w:rPr>
                  <w:rFonts w:eastAsiaTheme="minorEastAsia"/>
                </w:rPr>
                <w:t xml:space="preserve">Knapkova, A. (2018) Eva and Key Performance Indicators. </w:t>
              </w:r>
              <w:r w:rsidR="00B83459" w:rsidRPr="00C915A4">
                <w:rPr>
                  <w:rFonts w:eastAsiaTheme="minorEastAsia"/>
                  <w:i/>
                  <w:iCs/>
                </w:rPr>
                <w:t xml:space="preserve">Economics &amp; Sociology, </w:t>
              </w:r>
              <w:r w:rsidR="00B83459" w:rsidRPr="00C915A4">
                <w:rPr>
                  <w:rFonts w:eastAsiaTheme="minorEastAsia"/>
                  <w:i/>
                </w:rPr>
                <w:t>11</w:t>
              </w:r>
              <w:r w:rsidR="00B83459" w:rsidRPr="00C915A4">
                <w:rPr>
                  <w:rFonts w:eastAsiaTheme="minorEastAsia"/>
                </w:rPr>
                <w:t>(3), 78-85.</w:t>
              </w:r>
            </w:ins>
          </w:p>
          <w:p w:rsidR="00B83459" w:rsidRPr="00C915A4" w:rsidRDefault="001D220D" w:rsidP="00592E0A">
            <w:pPr>
              <w:autoSpaceDE w:val="0"/>
              <w:adjustRightInd w:val="0"/>
              <w:jc w:val="both"/>
              <w:rPr>
                <w:ins w:id="3090" w:author="Hana Navrátilová" w:date="2019-09-24T11:10:00Z"/>
                <w:rFonts w:eastAsiaTheme="minorEastAsia"/>
              </w:rPr>
            </w:pPr>
            <w:ins w:id="3091" w:author="Hana Navrátilová" w:date="2019-09-24T11:10:00Z">
              <w:r>
                <w:rPr>
                  <w:rFonts w:eastAsiaTheme="minorEastAsia"/>
                </w:rPr>
                <w:t>Knápková</w:t>
              </w:r>
              <w:r w:rsidR="00B83459" w:rsidRPr="00C915A4">
                <w:rPr>
                  <w:rFonts w:eastAsiaTheme="minorEastAsia"/>
                </w:rPr>
                <w:t xml:space="preserve">, A., Pavelková, D., Remeš, D., </w:t>
              </w:r>
              <w:r w:rsidR="00B83459" w:rsidRPr="00C915A4">
                <w:rPr>
                  <w:rFonts w:eastAsiaTheme="minorEastAsia"/>
                  <w:shd w:val="clear" w:color="auto" w:fill="FFFFFF"/>
                </w:rPr>
                <w:t xml:space="preserve">&amp; </w:t>
              </w:r>
              <w:r w:rsidR="00B83459" w:rsidRPr="00C915A4">
                <w:rPr>
                  <w:rFonts w:eastAsiaTheme="minorEastAsia"/>
                </w:rPr>
                <w:t xml:space="preserve">Šteker, K. (2017) </w:t>
              </w:r>
              <w:r w:rsidR="00B83459" w:rsidRPr="00C915A4">
                <w:rPr>
                  <w:rFonts w:eastAsiaTheme="minorEastAsia"/>
                  <w:i/>
                  <w:iCs/>
                </w:rPr>
                <w:t xml:space="preserve">Finanční analýza - komplexní průvodce s příklady - </w:t>
              </w:r>
              <w:r w:rsidR="00B83459" w:rsidRPr="00C915A4">
                <w:rPr>
                  <w:rFonts w:eastAsiaTheme="minorEastAsia"/>
                </w:rPr>
                <w:t xml:space="preserve">3. kompletně aktualizované vydání. Praha: Grada. </w:t>
              </w:r>
            </w:ins>
          </w:p>
          <w:p w:rsidR="00B83459" w:rsidRPr="00C915A4" w:rsidRDefault="00B83459" w:rsidP="00592E0A">
            <w:pPr>
              <w:autoSpaceDE w:val="0"/>
              <w:adjustRightInd w:val="0"/>
              <w:ind w:right="182"/>
              <w:jc w:val="both"/>
              <w:rPr>
                <w:ins w:id="3092" w:author="Hana Navrátilová" w:date="2019-09-24T11:10:00Z"/>
                <w:rFonts w:eastAsiaTheme="minorEastAsia"/>
                <w:lang w:val="en-US"/>
              </w:rPr>
            </w:pPr>
            <w:ins w:id="3093" w:author="Hana Navrátilová" w:date="2019-09-24T11:10:00Z">
              <w:r w:rsidRPr="00C915A4">
                <w:rPr>
                  <w:rFonts w:eastAsiaTheme="minorEastAsia"/>
                </w:rPr>
                <w:t xml:space="preserve">Aliu, F., </w:t>
              </w:r>
              <w:r w:rsidRPr="00C915A4">
                <w:rPr>
                  <w:rFonts w:eastAsiaTheme="minorEastAsia"/>
                  <w:shd w:val="clear" w:color="auto" w:fill="FFFFFF"/>
                </w:rPr>
                <w:t xml:space="preserve">&amp; </w:t>
              </w:r>
              <w:r w:rsidRPr="00C915A4">
                <w:rPr>
                  <w:rFonts w:eastAsiaTheme="minorEastAsia"/>
                </w:rPr>
                <w:t xml:space="preserve">Knápková, A. (2017) Portfolio risk of international diversification of Kosovo Pension fund. </w:t>
              </w:r>
              <w:r w:rsidRPr="00C915A4">
                <w:rPr>
                  <w:rFonts w:eastAsiaTheme="minorEastAsia"/>
                  <w:i/>
                  <w:iCs/>
                </w:rPr>
                <w:t xml:space="preserve">Acta Universitatis Agriculturae et Silviculturae Mendilianae Brunensis, </w:t>
              </w:r>
              <w:r w:rsidRPr="00C915A4">
                <w:rPr>
                  <w:rFonts w:eastAsiaTheme="minorEastAsia"/>
                  <w:i/>
                </w:rPr>
                <w:t>65</w:t>
              </w:r>
              <w:r w:rsidRPr="00C915A4">
                <w:rPr>
                  <w:rFonts w:eastAsiaTheme="minorEastAsia"/>
                </w:rPr>
                <w:t xml:space="preserve">(1), 237-244. </w:t>
              </w:r>
            </w:ins>
          </w:p>
          <w:p w:rsidR="00B83459" w:rsidRPr="008F48AF" w:rsidRDefault="00B83459" w:rsidP="00592E0A">
            <w:pPr>
              <w:autoSpaceDE w:val="0"/>
              <w:adjustRightInd w:val="0"/>
              <w:jc w:val="both"/>
              <w:rPr>
                <w:ins w:id="3094" w:author="Hana Navrátilová" w:date="2019-09-24T11:10:00Z"/>
                <w:rFonts w:eastAsiaTheme="minorEastAsia"/>
              </w:rPr>
            </w:pPr>
            <w:ins w:id="3095" w:author="Hana Navrátilová" w:date="2019-09-24T11:10:00Z">
              <w:r w:rsidRPr="00C915A4">
                <w:rPr>
                  <w:rFonts w:eastAsiaTheme="minorEastAsia"/>
                </w:rPr>
                <w:t xml:space="preserve">Knápková, A., Homolka, L., </w:t>
              </w:r>
              <w:r w:rsidRPr="00C915A4">
                <w:rPr>
                  <w:rFonts w:eastAsiaTheme="minorEastAsia"/>
                  <w:shd w:val="clear" w:color="auto" w:fill="FFFFFF"/>
                </w:rPr>
                <w:t xml:space="preserve">&amp; </w:t>
              </w:r>
              <w:r w:rsidRPr="00C915A4">
                <w:rPr>
                  <w:rFonts w:eastAsiaTheme="minorEastAsia"/>
                </w:rPr>
                <w:t>Pavelková, D. (2014). Utilization of Balanced Scorecard and the Effect of its Use on the Financial Perfo</w:t>
              </w:r>
              <w:r w:rsidRPr="008F48AF">
                <w:rPr>
                  <w:rFonts w:eastAsiaTheme="minorEastAsia"/>
                </w:rPr>
                <w:t xml:space="preserve">rmance. </w:t>
              </w:r>
              <w:r w:rsidRPr="008F48AF">
                <w:rPr>
                  <w:rFonts w:eastAsiaTheme="minorEastAsia"/>
                  <w:i/>
                  <w:iCs/>
                </w:rPr>
                <w:t>E+M Ekonomie a management,</w:t>
              </w:r>
              <w:r w:rsidRPr="008F48AF">
                <w:rPr>
                  <w:rFonts w:eastAsiaTheme="minorEastAsia"/>
                </w:rPr>
                <w:t xml:space="preserve"> </w:t>
              </w:r>
              <w:r w:rsidRPr="008F48AF">
                <w:rPr>
                  <w:rFonts w:eastAsiaTheme="minorEastAsia"/>
                  <w:i/>
                </w:rPr>
                <w:t>17</w:t>
              </w:r>
              <w:r w:rsidRPr="008F48AF">
                <w:rPr>
                  <w:rFonts w:eastAsiaTheme="minorEastAsia"/>
                </w:rPr>
                <w:t xml:space="preserve">(2), 146-160. </w:t>
              </w:r>
            </w:ins>
          </w:p>
          <w:p w:rsidR="00B83459" w:rsidRPr="008F48AF" w:rsidRDefault="00B83459" w:rsidP="00592E0A">
            <w:pPr>
              <w:autoSpaceDE w:val="0"/>
              <w:adjustRightInd w:val="0"/>
              <w:jc w:val="both"/>
              <w:rPr>
                <w:ins w:id="3096" w:author="Hana Navrátilová" w:date="2019-09-24T11:10:00Z"/>
                <w:rFonts w:eastAsiaTheme="minorEastAsia"/>
              </w:rPr>
            </w:pPr>
            <w:ins w:id="3097" w:author="Hana Navrátilová" w:date="2019-09-24T11:10:00Z">
              <w:r w:rsidRPr="008F48AF">
                <w:rPr>
                  <w:rFonts w:eastAsiaTheme="minorEastAsia"/>
                </w:rPr>
                <w:t xml:space="preserve">Knápková, A., Homolka, L, </w:t>
              </w:r>
              <w:r w:rsidRPr="008F48AF">
                <w:rPr>
                  <w:rFonts w:eastAsiaTheme="minorEastAsia"/>
                  <w:shd w:val="clear" w:color="auto" w:fill="FFFFFF"/>
                </w:rPr>
                <w:t xml:space="preserve">&amp; </w:t>
              </w:r>
              <w:r w:rsidRPr="008F48AF">
                <w:rPr>
                  <w:rFonts w:eastAsiaTheme="minorEastAsia"/>
                </w:rPr>
                <w:t xml:space="preserve">Pavelková, D. (2014). Utilization of Activity Based Costing and the Effect of its Use on the Financial Performance. </w:t>
              </w:r>
              <w:r w:rsidRPr="008F48AF">
                <w:rPr>
                  <w:rFonts w:eastAsiaTheme="minorEastAsia"/>
                  <w:i/>
                  <w:iCs/>
                </w:rPr>
                <w:t xml:space="preserve">Scientific Papers of the University of Pardubice, Series D, </w:t>
              </w:r>
              <w:r w:rsidRPr="008F48AF">
                <w:rPr>
                  <w:rFonts w:eastAsiaTheme="minorEastAsia"/>
                  <w:i/>
                  <w:sz w:val="18"/>
                  <w:szCs w:val="18"/>
                </w:rPr>
                <w:t>21</w:t>
              </w:r>
              <w:r w:rsidRPr="008F48AF">
                <w:rPr>
                  <w:rFonts w:eastAsiaTheme="minorEastAsia"/>
                  <w:sz w:val="18"/>
                  <w:szCs w:val="18"/>
                </w:rPr>
                <w:t>(32)</w:t>
              </w:r>
              <w:r w:rsidRPr="008F48AF">
                <w:rPr>
                  <w:rFonts w:eastAsiaTheme="minorEastAsia"/>
                </w:rPr>
                <w:t xml:space="preserve">, 41-53. </w:t>
              </w:r>
            </w:ins>
          </w:p>
          <w:p w:rsidR="00673768" w:rsidRPr="00944A9E" w:rsidRDefault="00C43AD8" w:rsidP="00E7344C">
            <w:pPr>
              <w:contextualSpacing/>
              <w:rPr>
                <w:del w:id="3098" w:author="Hana Navrátilová" w:date="2019-09-24T11:10:00Z"/>
              </w:rPr>
            </w:pPr>
            <w:moveFromRangeStart w:id="3099" w:author="Hana Navrátilová" w:date="2019-09-24T11:10:00Z" w:name="move20215930"/>
            <w:moveFrom w:id="3100" w:author="Hana Navrátilová" w:date="2019-09-24T11:10:00Z">
              <w:r w:rsidRPr="008F48AF">
                <w:t xml:space="preserve">(2015). </w:t>
              </w:r>
            </w:moveFrom>
            <w:moveFromRangeEnd w:id="3099"/>
            <w:del w:id="3101" w:author="Hana Navrátilová" w:date="2019-09-24T11:10:00Z">
              <w:r w:rsidR="00673768" w:rsidRPr="008F48AF">
                <w:delText xml:space="preserve">Education to overcoming violated reciprocity between man and nature. In SGEM. </w:delText>
              </w:r>
              <w:r w:rsidR="00673768" w:rsidRPr="008F48AF">
                <w:rPr>
                  <w:i/>
                  <w:iCs/>
                </w:rPr>
                <w:delText>2nd International Multidisciplinary Scientific Conference on Social Science and Arts SGEM 2015</w:delText>
              </w:r>
              <w:r w:rsidR="00B369B9" w:rsidRPr="008F48AF">
                <w:rPr>
                  <w:i/>
                  <w:iCs/>
                </w:rPr>
                <w:delText xml:space="preserve"> – </w:delText>
              </w:r>
              <w:r w:rsidR="00673768" w:rsidRPr="008F48AF">
                <w:rPr>
                  <w:i/>
                  <w:iCs/>
                </w:rPr>
                <w:delText>Conference Proceedings, Volume II, Education and E</w:delText>
              </w:r>
              <w:r w:rsidR="00673768" w:rsidRPr="00944A9E">
                <w:rPr>
                  <w:i/>
                  <w:iCs/>
                </w:rPr>
                <w:delText>ducational Research</w:delText>
              </w:r>
              <w:r w:rsidR="00673768" w:rsidRPr="00944A9E">
                <w:delText>. Sofia: STEF92 Technology Ltd., 51 "Alexander Malinov"Blvd. 333</w:delText>
              </w:r>
              <w:r w:rsidR="00387FA1" w:rsidRPr="00944A9E">
                <w:delText>-</w:delText>
              </w:r>
              <w:r w:rsidR="00673768" w:rsidRPr="00944A9E">
                <w:delText xml:space="preserve">338. </w:delText>
              </w:r>
            </w:del>
          </w:p>
          <w:p w:rsidR="00673768" w:rsidRPr="00944A9E" w:rsidRDefault="00673768" w:rsidP="00E7344C">
            <w:pPr>
              <w:contextualSpacing/>
              <w:rPr>
                <w:del w:id="3102" w:author="Hana Navrátilová" w:date="2019-09-24T11:10:00Z"/>
                <w:bCs/>
                <w:i/>
              </w:rPr>
            </w:pPr>
            <w:del w:id="3103" w:author="Hana Navrátilová" w:date="2019-09-24T11:10:00Z">
              <w:r w:rsidRPr="00944A9E">
                <w:delText xml:space="preserve">Kratochvílová, J., Horká, H. &amp; Chaloupková, L. </w:delText>
              </w:r>
            </w:del>
            <w:moveFromRangeStart w:id="3104" w:author="Hana Navrátilová" w:date="2019-09-24T11:10:00Z" w:name="move20215939"/>
            <w:moveFrom w:id="3105" w:author="Hana Navrátilová" w:date="2019-09-24T11:10:00Z">
              <w:r w:rsidR="00C477C4" w:rsidRPr="00C477C4">
                <w:t xml:space="preserve">(2015). </w:t>
              </w:r>
            </w:moveFrom>
            <w:moveFromRangeEnd w:id="3104"/>
            <w:del w:id="3106" w:author="Hana Navrátilová" w:date="2019-09-24T11:10:00Z">
              <w:r w:rsidRPr="00944A9E">
                <w:rPr>
                  <w:bCs/>
                  <w:i/>
                </w:rPr>
                <w:delText xml:space="preserve">Rozvoj osobnostních a profesních kompetencí učitele </w:delText>
              </w:r>
              <w:r w:rsidR="005A315D" w:rsidRPr="00944A9E">
                <w:rPr>
                  <w:bCs/>
                  <w:i/>
                </w:rPr>
                <w:delText>prvního stupně</w:delText>
              </w:r>
            </w:del>
          </w:p>
          <w:p w:rsidR="00673768" w:rsidRPr="00944A9E" w:rsidRDefault="00673768" w:rsidP="00E7344C">
            <w:pPr>
              <w:contextualSpacing/>
              <w:rPr>
                <w:del w:id="3107" w:author="Hana Navrátilová" w:date="2019-09-24T11:10:00Z"/>
              </w:rPr>
            </w:pPr>
            <w:del w:id="3108" w:author="Hana Navrátilová" w:date="2019-09-24T11:10:00Z">
              <w:r w:rsidRPr="00944A9E">
                <w:rPr>
                  <w:bCs/>
                  <w:i/>
                </w:rPr>
                <w:delText>základní školy</w:delText>
              </w:r>
              <w:r w:rsidRPr="00944A9E">
                <w:delText xml:space="preserve">. Brno: Masarykova univerzita. </w:delText>
              </w:r>
            </w:del>
          </w:p>
          <w:p w:rsidR="00673768" w:rsidRPr="00944A9E" w:rsidRDefault="00781297" w:rsidP="00E7344C">
            <w:pPr>
              <w:contextualSpacing/>
              <w:jc w:val="both"/>
              <w:rPr>
                <w:del w:id="3109" w:author="Hana Navrátilová" w:date="2019-09-24T11:10:00Z"/>
              </w:rPr>
            </w:pPr>
            <w:del w:id="3110" w:author="Hana Navrátilová" w:date="2019-09-24T11:10:00Z">
              <w:r>
                <w:fldChar w:fldCharType="begin"/>
              </w:r>
              <w:r>
                <w:delInstrText xml:space="preserve"> HYPERLINK "https://is.muni.cz/auth/osoba/2749?vysledek=14692" </w:delInstrText>
              </w:r>
              <w:r>
                <w:fldChar w:fldCharType="separate"/>
              </w:r>
              <w:r w:rsidR="00673768" w:rsidRPr="00944A9E">
                <w:rPr>
                  <w:rStyle w:val="Hypertextovodkaz"/>
                  <w:color w:val="auto"/>
                  <w:u w:val="none"/>
                </w:rPr>
                <w:delText>Horká, H</w:delText>
              </w:r>
              <w:r>
                <w:rPr>
                  <w:rStyle w:val="Hypertextovodkaz"/>
                  <w:color w:val="auto"/>
                  <w:u w:val="none"/>
                </w:rPr>
                <w:fldChar w:fldCharType="end"/>
              </w:r>
              <w:r w:rsidR="00673768" w:rsidRPr="00944A9E">
                <w:delText>. &amp;</w:delText>
              </w:r>
              <w:r w:rsidR="006617F9">
                <w:delText xml:space="preserve"> </w:delText>
              </w:r>
              <w:r>
                <w:fldChar w:fldCharType="begin"/>
              </w:r>
              <w:r>
                <w:delInstrText xml:space="preserve"> HYPERLINK "https://is.muni.cz/auth/osoba/34241?vysledek=14692" </w:delInstrText>
              </w:r>
              <w:r>
                <w:fldChar w:fldCharType="separate"/>
              </w:r>
              <w:r w:rsidR="00673768" w:rsidRPr="00944A9E">
                <w:rPr>
                  <w:rStyle w:val="Hypertextovodkaz"/>
                  <w:color w:val="auto"/>
                  <w:u w:val="none"/>
                </w:rPr>
                <w:delText>Rodová</w:delText>
              </w:r>
              <w:r>
                <w:rPr>
                  <w:rStyle w:val="Hypertextovodkaz"/>
                  <w:color w:val="auto"/>
                  <w:u w:val="none"/>
                </w:rPr>
                <w:fldChar w:fldCharType="end"/>
              </w:r>
              <w:r w:rsidR="00673768" w:rsidRPr="00944A9E">
                <w:delText xml:space="preserve">, V. (2015). Nová kultura vyučování a učení v primární škole na příkladech. In Porubský, Š., Lynch, Z. (eds.). </w:delText>
              </w:r>
              <w:r w:rsidR="00673768" w:rsidRPr="00944A9E">
                <w:rPr>
                  <w:i/>
                  <w:iCs/>
                </w:rPr>
                <w:delText>Kurikulárna reforma a perspektívy základnej školy</w:delText>
              </w:r>
              <w:r w:rsidR="00673768" w:rsidRPr="00944A9E">
                <w:delText>. Banská Bystrica: PF UMB. 22</w:delText>
              </w:r>
              <w:r w:rsidR="00387FA1" w:rsidRPr="00944A9E">
                <w:delText>-</w:delText>
              </w:r>
              <w:r w:rsidR="00673768" w:rsidRPr="00944A9E">
                <w:delText>40.</w:delText>
              </w:r>
            </w:del>
          </w:p>
          <w:p w:rsidR="00673768" w:rsidRPr="00944A9E" w:rsidRDefault="00673768" w:rsidP="00E7344C">
            <w:pPr>
              <w:contextualSpacing/>
              <w:jc w:val="both"/>
              <w:rPr>
                <w:del w:id="3111" w:author="Hana Navrátilová" w:date="2019-09-24T11:10:00Z"/>
              </w:rPr>
            </w:pPr>
            <w:del w:id="3112" w:author="Hana Navrátilová" w:date="2019-09-24T11:10:00Z">
              <w:r w:rsidRPr="00944A9E">
                <w:delText xml:space="preserve">Švec, V., Bradová, J., </w:delText>
              </w:r>
              <w:r w:rsidR="00C15B2E" w:rsidRPr="00944A9E">
                <w:delText>&amp;</w:delText>
              </w:r>
              <w:r w:rsidR="006617F9">
                <w:delText xml:space="preserve"> </w:delText>
              </w:r>
              <w:r w:rsidRPr="00944A9E">
                <w:delText xml:space="preserve">Horká, H. et al. </w:delText>
              </w:r>
            </w:del>
            <w:moveFromRangeStart w:id="3113" w:author="Hana Navrátilová" w:date="2019-09-24T11:10:00Z" w:name="move20215938"/>
            <w:moveFrom w:id="3114" w:author="Hana Navrátilová" w:date="2019-09-24T11:10:00Z">
              <w:r w:rsidR="00C477C4" w:rsidRPr="002A56B3">
                <w:t xml:space="preserve">(2013). </w:t>
              </w:r>
            </w:moveFrom>
            <w:moveFromRangeEnd w:id="3113"/>
            <w:del w:id="3115" w:author="Hana Navrátilová" w:date="2019-09-24T11:10:00Z">
              <w:r w:rsidRPr="00944A9E">
                <w:rPr>
                  <w:bCs/>
                  <w:i/>
                </w:rPr>
                <w:delText>Učitel v teorii a praxi</w:delText>
              </w:r>
              <w:r w:rsidRPr="00944A9E">
                <w:delText>. Brno: Masarykova univerzita.</w:delText>
              </w:r>
            </w:del>
          </w:p>
          <w:p w:rsidR="00673768" w:rsidRPr="00944A9E" w:rsidRDefault="00673768" w:rsidP="00E7344C">
            <w:pPr>
              <w:contextualSpacing/>
              <w:jc w:val="both"/>
              <w:rPr>
                <w:del w:id="3116" w:author="Hana Navrátilová" w:date="2019-09-24T11:10:00Z"/>
              </w:rPr>
            </w:pPr>
            <w:del w:id="3117" w:author="Hana Navrátilová" w:date="2019-09-24T11:10:00Z">
              <w:r w:rsidRPr="00944A9E">
                <w:delText xml:space="preserve">Szimethová, M, Wiegerová, A. &amp; Horká, H. (2012). </w:delText>
              </w:r>
              <w:r w:rsidRPr="00944A9E">
                <w:rPr>
                  <w:i/>
                  <w:iCs/>
                </w:rPr>
                <w:delText>Edukačné rámce prírodovedného poznávania v kurikule školy</w:delText>
              </w:r>
              <w:r w:rsidRPr="00944A9E">
                <w:delText>. Bratislava: OZ V4.</w:delText>
              </w:r>
            </w:del>
          </w:p>
          <w:p w:rsidR="00673768" w:rsidRPr="00944A9E" w:rsidRDefault="00673768" w:rsidP="00E7344C">
            <w:pPr>
              <w:rPr>
                <w:del w:id="3118" w:author="Hana Navrátilová" w:date="2019-09-24T11:10:00Z"/>
                <w:b/>
              </w:rPr>
            </w:pPr>
          </w:p>
          <w:p w:rsidR="00673768" w:rsidRPr="00944A9E" w:rsidRDefault="00673768" w:rsidP="00E7344C">
            <w:pPr>
              <w:rPr>
                <w:del w:id="3119" w:author="Hana Navrátilová" w:date="2019-09-24T11:10:00Z"/>
                <w:snapToGrid w:val="0"/>
              </w:rPr>
            </w:pPr>
            <w:del w:id="3120" w:author="Hana Navrátilová" w:date="2019-09-24T11:10:00Z">
              <w:r w:rsidRPr="00944A9E">
                <w:rPr>
                  <w:snapToGrid w:val="0"/>
                </w:rPr>
                <w:delText>Redakční rada časopisu Komenský, 2015</w:delText>
              </w:r>
              <w:r w:rsidR="00B369B9" w:rsidRPr="00944A9E">
                <w:rPr>
                  <w:snapToGrid w:val="0"/>
                </w:rPr>
                <w:delText xml:space="preserve"> – </w:delText>
              </w:r>
              <w:r w:rsidRPr="00944A9E">
                <w:rPr>
                  <w:snapToGrid w:val="0"/>
                </w:rPr>
                <w:delText>dosud</w:delText>
              </w:r>
            </w:del>
          </w:p>
          <w:p w:rsidR="00673768" w:rsidRDefault="00673768" w:rsidP="00E7344C">
            <w:pPr>
              <w:jc w:val="both"/>
              <w:rPr>
                <w:del w:id="3121" w:author="Hana Navrátilová" w:date="2019-09-24T11:10:00Z"/>
              </w:rPr>
            </w:pPr>
            <w:del w:id="3122" w:author="Hana Navrátilová" w:date="2019-09-24T11:10:00Z">
              <w:r w:rsidRPr="00944A9E">
                <w:delText>Členka Oborové rady pro DSP na PdF MU</w:delText>
              </w:r>
            </w:del>
          </w:p>
          <w:p w:rsidR="00A65FE4" w:rsidRDefault="00A65FE4" w:rsidP="00E7344C">
            <w:pPr>
              <w:jc w:val="both"/>
              <w:rPr>
                <w:del w:id="3123" w:author="Hana Navrátilová" w:date="2019-09-24T11:10:00Z"/>
              </w:rPr>
            </w:pPr>
          </w:p>
          <w:p w:rsidR="00A65FE4" w:rsidRDefault="00A65FE4" w:rsidP="00E7344C">
            <w:pPr>
              <w:jc w:val="both"/>
              <w:rPr>
                <w:del w:id="3124" w:author="Hana Navrátilová" w:date="2019-09-24T11:10:00Z"/>
              </w:rPr>
            </w:pPr>
          </w:p>
          <w:p w:rsidR="00B83459" w:rsidRPr="00C915A4" w:rsidRDefault="00B83459" w:rsidP="00592E0A">
            <w:pPr>
              <w:jc w:val="both"/>
            </w:pPr>
          </w:p>
        </w:tc>
      </w:tr>
      <w:tr w:rsidR="00B83459" w:rsidRPr="00C915A4" w:rsidTr="00476272">
        <w:trPr>
          <w:gridAfter w:val="2"/>
          <w:wAfter w:w="131" w:type="dxa"/>
          <w:trHeight w:val="218"/>
          <w:jc w:val="center"/>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themeFill="accent2" w:themeFillTint="66"/>
          </w:tcPr>
          <w:p w:rsidR="00B83459" w:rsidRPr="00C915A4" w:rsidRDefault="00B83459" w:rsidP="00592E0A">
            <w:pPr>
              <w:rPr>
                <w:b/>
              </w:rPr>
            </w:pPr>
            <w:r w:rsidRPr="00C915A4">
              <w:rPr>
                <w:b/>
              </w:rPr>
              <w:t>Působení v zahraničí</w:t>
            </w:r>
          </w:p>
        </w:tc>
      </w:tr>
      <w:tr w:rsidR="00B83459" w:rsidRPr="00C915A4" w:rsidTr="00476272">
        <w:trPr>
          <w:gridAfter w:val="2"/>
          <w:wAfter w:w="131" w:type="dxa"/>
          <w:trHeight w:val="328"/>
          <w:jc w:val="center"/>
        </w:trPr>
        <w:tc>
          <w:tcPr>
            <w:tcW w:w="9859" w:type="dxa"/>
            <w:gridSpan w:val="15"/>
            <w:tcBorders>
              <w:top w:val="single" w:sz="4" w:space="0" w:color="auto"/>
              <w:left w:val="single" w:sz="4" w:space="0" w:color="auto"/>
              <w:bottom w:val="single" w:sz="4" w:space="0" w:color="auto"/>
              <w:right w:val="single" w:sz="4" w:space="0" w:color="auto"/>
            </w:tcBorders>
          </w:tcPr>
          <w:p w:rsidR="00B83459" w:rsidRPr="00C915A4" w:rsidRDefault="00673768" w:rsidP="00592E0A">
            <w:pPr>
              <w:rPr>
                <w:ins w:id="3125" w:author="Hana Navrátilová" w:date="2019-09-24T11:10:00Z"/>
                <w:sz w:val="18"/>
                <w:szCs w:val="18"/>
              </w:rPr>
            </w:pPr>
            <w:del w:id="3126" w:author="Hana Navrátilová" w:date="2019-09-24T11:10:00Z">
              <w:r w:rsidRPr="00944A9E">
                <w:delText xml:space="preserve">2011 Polsko Uniwersytet Pedagogiczny im. Komisji Edukaci Narodowej w Krakowie, Instytut Pedagogiki Przedskolnej </w:delText>
              </w:r>
              <w:r w:rsidRPr="00944A9E">
                <w:br/>
                <w:delText>i Szkolnej</w:delText>
              </w:r>
            </w:del>
            <w:ins w:id="3127" w:author="Hana Navrátilová" w:date="2019-09-24T11:10:00Z">
              <w:r w:rsidR="00B83459" w:rsidRPr="00C915A4">
                <w:rPr>
                  <w:bCs/>
                  <w:sz w:val="18"/>
                  <w:szCs w:val="18"/>
                </w:rPr>
                <w:t>September 2018, October 2015, June 2014:</w:t>
              </w:r>
              <w:r w:rsidR="00B83459" w:rsidRPr="00C915A4">
                <w:rPr>
                  <w:b/>
                  <w:bCs/>
                  <w:sz w:val="18"/>
                  <w:szCs w:val="18"/>
                </w:rPr>
                <w:t xml:space="preserve"> </w:t>
              </w:r>
              <w:r w:rsidR="00B83459" w:rsidRPr="00C915A4">
                <w:rPr>
                  <w:sz w:val="18"/>
                  <w:szCs w:val="18"/>
                </w:rPr>
                <w:t>Ton Duc Thang University, Vietnam</w:t>
              </w:r>
            </w:ins>
          </w:p>
          <w:p w:rsidR="00B83459" w:rsidRPr="00476272" w:rsidRDefault="00B83459" w:rsidP="00592E0A">
            <w:pPr>
              <w:rPr>
                <w:b/>
              </w:rPr>
            </w:pPr>
          </w:p>
        </w:tc>
      </w:tr>
      <w:tr w:rsidR="008A1422" w:rsidRPr="00C915A4" w:rsidTr="00592E0A">
        <w:trPr>
          <w:gridAfter w:val="2"/>
          <w:wAfter w:w="131" w:type="dxa"/>
          <w:cantSplit/>
          <w:trHeight w:val="470"/>
          <w:jc w:val="center"/>
        </w:trPr>
        <w:tc>
          <w:tcPr>
            <w:tcW w:w="2518" w:type="dxa"/>
            <w:shd w:val="clear" w:color="auto" w:fill="F7CAAC"/>
          </w:tcPr>
          <w:p w:rsidR="00B83459" w:rsidRPr="00C915A4" w:rsidRDefault="00B83459" w:rsidP="00592E0A">
            <w:pPr>
              <w:jc w:val="both"/>
              <w:rPr>
                <w:b/>
              </w:rPr>
            </w:pPr>
            <w:r w:rsidRPr="00C915A4">
              <w:rPr>
                <w:b/>
              </w:rPr>
              <w:t xml:space="preserve">Podpis </w:t>
            </w:r>
          </w:p>
        </w:tc>
        <w:tc>
          <w:tcPr>
            <w:tcW w:w="4536" w:type="dxa"/>
            <w:gridSpan w:val="7"/>
          </w:tcPr>
          <w:p w:rsidR="00B83459" w:rsidRPr="00C915A4" w:rsidRDefault="00EF2F2B" w:rsidP="00592E0A">
            <w:pPr>
              <w:jc w:val="both"/>
            </w:pPr>
            <w:del w:id="3128" w:author="Hana Navrátilová" w:date="2019-09-24T11:10:00Z">
              <w:r w:rsidRPr="008B7902">
                <w:delText>doc. PaedDr. Hana Horká, CSc.</w:delText>
              </w:r>
              <w:r>
                <w:delText>,</w:delText>
              </w:r>
            </w:del>
            <w:ins w:id="3129" w:author="Hana Navrátilová" w:date="2019-09-24T11:10:00Z">
              <w:r w:rsidR="00B83459" w:rsidRPr="00C915A4">
                <w:t>Adriana Knápková,</w:t>
              </w:r>
            </w:ins>
            <w:r w:rsidR="00B83459" w:rsidRPr="00C915A4">
              <w:t xml:space="preserve"> v. r.</w:t>
            </w:r>
          </w:p>
        </w:tc>
        <w:tc>
          <w:tcPr>
            <w:tcW w:w="786" w:type="dxa"/>
            <w:gridSpan w:val="3"/>
            <w:shd w:val="clear" w:color="auto" w:fill="F7CAAC"/>
          </w:tcPr>
          <w:p w:rsidR="00B83459" w:rsidRPr="00C915A4" w:rsidRDefault="00B83459" w:rsidP="00592E0A">
            <w:pPr>
              <w:jc w:val="both"/>
            </w:pPr>
            <w:r w:rsidRPr="00C915A4">
              <w:rPr>
                <w:b/>
              </w:rPr>
              <w:t>datum</w:t>
            </w:r>
          </w:p>
        </w:tc>
        <w:tc>
          <w:tcPr>
            <w:tcW w:w="2019" w:type="dxa"/>
            <w:gridSpan w:val="4"/>
          </w:tcPr>
          <w:p w:rsidR="00B83459" w:rsidRPr="00C915A4" w:rsidRDefault="00514D89" w:rsidP="00592E0A">
            <w:pPr>
              <w:jc w:val="both"/>
            </w:pPr>
            <w:del w:id="3130" w:author="Hana Navrátilová" w:date="2019-09-24T11:10:00Z">
              <w:r>
                <w:delText xml:space="preserve">17. 12. 2018 </w:delText>
              </w:r>
            </w:del>
            <w:ins w:id="3131" w:author="Hana Navrátilová" w:date="2019-09-24T11:10:00Z">
              <w:r w:rsidR="001D220D">
                <w:t>25. 9. 2019</w:t>
              </w:r>
            </w:ins>
          </w:p>
        </w:tc>
      </w:tr>
    </w:tbl>
    <w:p w:rsidR="005314DC" w:rsidRDefault="005314DC" w:rsidP="00E7344C">
      <w:r>
        <w:br w:type="page"/>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557"/>
        <w:gridCol w:w="2126"/>
        <w:gridCol w:w="51"/>
        <w:gridCol w:w="800"/>
        <w:gridCol w:w="708"/>
        <w:gridCol w:w="709"/>
        <w:gridCol w:w="567"/>
        <w:gridCol w:w="709"/>
        <w:gridCol w:w="709"/>
      </w:tblGrid>
      <w:tr w:rsidR="006B6016" w:rsidRPr="00774F59" w:rsidTr="00476272">
        <w:tc>
          <w:tcPr>
            <w:tcW w:w="9924" w:type="dxa"/>
            <w:gridSpan w:val="10"/>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774F59" w:rsidRPr="00774F59" w:rsidTr="00476272">
        <w:tc>
          <w:tcPr>
            <w:tcW w:w="2988" w:type="dxa"/>
            <w:tcBorders>
              <w:top w:val="double" w:sz="4" w:space="0" w:color="auto"/>
            </w:tcBorders>
            <w:shd w:val="clear" w:color="auto" w:fill="F7CAAC"/>
          </w:tcPr>
          <w:p w:rsidR="00774F59" w:rsidRPr="00774F59" w:rsidRDefault="00774F59" w:rsidP="00774F59">
            <w:pPr>
              <w:jc w:val="both"/>
              <w:rPr>
                <w:b/>
              </w:rPr>
            </w:pPr>
            <w:r w:rsidRPr="00774F59">
              <w:rPr>
                <w:b/>
              </w:rPr>
              <w:t>Vysoká škola</w:t>
            </w:r>
          </w:p>
        </w:tc>
        <w:tc>
          <w:tcPr>
            <w:tcW w:w="6936" w:type="dxa"/>
            <w:gridSpan w:val="9"/>
          </w:tcPr>
          <w:p w:rsidR="00774F59" w:rsidRPr="00774F59" w:rsidRDefault="00E4312D" w:rsidP="00774F59">
            <w:pPr>
              <w:jc w:val="both"/>
            </w:pPr>
            <w:del w:id="3132" w:author="Hana Navrátilová" w:date="2019-09-24T11:10:00Z">
              <w:r w:rsidRPr="00944A9E">
                <w:delText>UTB</w:delText>
              </w:r>
            </w:del>
            <w:ins w:id="3133" w:author="Hana Navrátilová" w:date="2019-09-24T11:10:00Z">
              <w:r w:rsidR="00774F59" w:rsidRPr="00774F59">
                <w:t>Univerzita Tomáše Bati</w:t>
              </w:r>
            </w:ins>
            <w:r w:rsidR="00774F59" w:rsidRPr="00774F59">
              <w:t xml:space="preserve"> ve Zlíně</w:t>
            </w:r>
          </w:p>
        </w:tc>
      </w:tr>
      <w:tr w:rsidR="00774F59" w:rsidRPr="00774F59" w:rsidTr="00476272">
        <w:tc>
          <w:tcPr>
            <w:tcW w:w="2988" w:type="dxa"/>
            <w:shd w:val="clear" w:color="auto" w:fill="F7CAAC"/>
          </w:tcPr>
          <w:p w:rsidR="00774F59" w:rsidRPr="00774F59" w:rsidRDefault="00774F59" w:rsidP="00774F59">
            <w:pPr>
              <w:jc w:val="both"/>
              <w:rPr>
                <w:b/>
              </w:rPr>
            </w:pPr>
            <w:r w:rsidRPr="00774F59">
              <w:rPr>
                <w:b/>
              </w:rPr>
              <w:t>Součást vysoké školy</w:t>
            </w:r>
          </w:p>
        </w:tc>
        <w:tc>
          <w:tcPr>
            <w:tcW w:w="6936" w:type="dxa"/>
            <w:gridSpan w:val="9"/>
          </w:tcPr>
          <w:p w:rsidR="00774F59" w:rsidRPr="00774F59" w:rsidRDefault="00774F59" w:rsidP="00774F59">
            <w:pPr>
              <w:jc w:val="both"/>
            </w:pPr>
            <w:r w:rsidRPr="00774F59">
              <w:t>Fakulta humanitních studií</w:t>
            </w:r>
          </w:p>
        </w:tc>
      </w:tr>
      <w:tr w:rsidR="00774F59" w:rsidRPr="00774F59" w:rsidTr="00476272">
        <w:tc>
          <w:tcPr>
            <w:tcW w:w="2988" w:type="dxa"/>
            <w:shd w:val="clear" w:color="auto" w:fill="F7CAAC"/>
          </w:tcPr>
          <w:p w:rsidR="00774F59" w:rsidRPr="00774F59" w:rsidRDefault="00774F59" w:rsidP="00774F59">
            <w:pPr>
              <w:jc w:val="both"/>
              <w:rPr>
                <w:b/>
              </w:rPr>
            </w:pPr>
            <w:r w:rsidRPr="00774F59">
              <w:rPr>
                <w:b/>
              </w:rPr>
              <w:t>Název studijního programu</w:t>
            </w:r>
          </w:p>
        </w:tc>
        <w:tc>
          <w:tcPr>
            <w:tcW w:w="6936" w:type="dxa"/>
            <w:gridSpan w:val="9"/>
          </w:tcPr>
          <w:p w:rsidR="00774F59" w:rsidRPr="00774F59" w:rsidRDefault="00F4038E" w:rsidP="00774F59">
            <w:pPr>
              <w:jc w:val="both"/>
            </w:pPr>
            <w:r>
              <w:t>Učitelství pro 1. stupeň základní školy</w:t>
            </w:r>
          </w:p>
        </w:tc>
      </w:tr>
      <w:tr w:rsidR="008A1422" w:rsidRPr="00774F59" w:rsidTr="001661B8">
        <w:tc>
          <w:tcPr>
            <w:tcW w:w="2988" w:type="dxa"/>
            <w:shd w:val="clear" w:color="auto" w:fill="F7CAAC"/>
          </w:tcPr>
          <w:p w:rsidR="00774F59" w:rsidRPr="00774F59" w:rsidRDefault="00774F59" w:rsidP="00774F59">
            <w:pPr>
              <w:jc w:val="both"/>
              <w:rPr>
                <w:b/>
              </w:rPr>
            </w:pPr>
            <w:r w:rsidRPr="00774F59">
              <w:rPr>
                <w:b/>
              </w:rPr>
              <w:t>Jméno a příjmení</w:t>
            </w:r>
          </w:p>
        </w:tc>
        <w:tc>
          <w:tcPr>
            <w:tcW w:w="4242" w:type="dxa"/>
            <w:gridSpan w:val="5"/>
          </w:tcPr>
          <w:p w:rsidR="00774F59" w:rsidRPr="00774F59" w:rsidRDefault="00E4312D" w:rsidP="00476272">
            <w:pPr>
              <w:jc w:val="both"/>
            </w:pPr>
            <w:del w:id="3134" w:author="Hana Navrátilová" w:date="2019-09-24T11:10:00Z">
              <w:r w:rsidRPr="00944A9E">
                <w:delText>Tomáš Janík</w:delText>
              </w:r>
            </w:del>
            <w:ins w:id="3135" w:author="Hana Navrátilová" w:date="2019-09-24T11:10:00Z">
              <w:r w:rsidR="00774F59" w:rsidRPr="00774F59">
                <w:t>Anežka Lengálová</w:t>
              </w:r>
            </w:ins>
          </w:p>
        </w:tc>
        <w:tc>
          <w:tcPr>
            <w:tcW w:w="1276" w:type="dxa"/>
            <w:gridSpan w:val="2"/>
            <w:shd w:val="clear" w:color="auto" w:fill="F7CAAC"/>
          </w:tcPr>
          <w:p w:rsidR="00774F59" w:rsidRPr="00476272" w:rsidRDefault="00774F59" w:rsidP="00774F59">
            <w:pPr>
              <w:jc w:val="both"/>
              <w:rPr>
                <w:b/>
                <w:highlight w:val="yellow"/>
              </w:rPr>
            </w:pPr>
            <w:r w:rsidRPr="00774F59">
              <w:rPr>
                <w:b/>
              </w:rPr>
              <w:t>Tituly</w:t>
            </w:r>
          </w:p>
        </w:tc>
        <w:tc>
          <w:tcPr>
            <w:tcW w:w="1418" w:type="dxa"/>
            <w:gridSpan w:val="2"/>
          </w:tcPr>
          <w:p w:rsidR="00774F59" w:rsidRPr="00774F59" w:rsidRDefault="00774F59" w:rsidP="00476272">
            <w:pPr>
              <w:jc w:val="both"/>
            </w:pPr>
            <w:moveToRangeStart w:id="3136" w:author="Hana Navrátilová" w:date="2019-09-24T11:10:00Z" w:name="move20215924"/>
            <w:moveTo w:id="3137" w:author="Hana Navrátilová" w:date="2019-09-24T11:10:00Z">
              <w:r w:rsidRPr="00774F59">
                <w:t>do</w:t>
              </w:r>
              <w:r w:rsidRPr="008F48AF">
                <w:t xml:space="preserve">c. </w:t>
              </w:r>
            </w:moveTo>
            <w:moveToRangeEnd w:id="3136"/>
            <w:ins w:id="3138" w:author="Hana Navrátilová" w:date="2019-09-24T11:10:00Z">
              <w:r w:rsidRPr="008F48AF">
                <w:t>Ing</w:t>
              </w:r>
            </w:ins>
            <w:moveFromRangeStart w:id="3139" w:author="Hana Navrátilová" w:date="2019-09-24T11:10:00Z" w:name="move20215872"/>
            <w:moveFrom w:id="3140" w:author="Hana Navrátilová" w:date="2019-09-24T11:10:00Z">
              <w:r w:rsidR="00B602A7" w:rsidRPr="00476272">
                <w:rPr>
                  <w:b/>
                </w:rPr>
                <w:t xml:space="preserve">prof. PhDr. </w:t>
              </w:r>
            </w:moveFrom>
            <w:moveFromRangeEnd w:id="3139"/>
            <w:del w:id="3141" w:author="Hana Navrátilová" w:date="2019-09-24T11:10:00Z">
              <w:r w:rsidR="00E4312D" w:rsidRPr="008F48AF">
                <w:delText>Mgr</w:delText>
              </w:r>
            </w:del>
            <w:r w:rsidRPr="008F48AF">
              <w:t>., Ph.D</w:t>
            </w:r>
            <w:del w:id="3142" w:author="Hana Navrátilová" w:date="2019-09-24T11:10:00Z">
              <w:r w:rsidR="00E4312D" w:rsidRPr="008F48AF">
                <w:delText>., M.</w:delText>
              </w:r>
              <w:r w:rsidR="00E4312D" w:rsidRPr="00944A9E">
                <w:delText>Ed</w:delText>
              </w:r>
            </w:del>
            <w:r w:rsidRPr="00774F59">
              <w:t>.</w:t>
            </w:r>
          </w:p>
        </w:tc>
      </w:tr>
      <w:tr w:rsidR="008A1422" w:rsidRPr="00774F59" w:rsidTr="001661B8">
        <w:tc>
          <w:tcPr>
            <w:tcW w:w="2988" w:type="dxa"/>
            <w:shd w:val="clear" w:color="auto" w:fill="F7CAAC"/>
          </w:tcPr>
          <w:p w:rsidR="00774F59" w:rsidRPr="00774F59" w:rsidRDefault="00774F59" w:rsidP="00774F59">
            <w:pPr>
              <w:jc w:val="both"/>
              <w:rPr>
                <w:b/>
              </w:rPr>
            </w:pPr>
            <w:r w:rsidRPr="00774F59">
              <w:rPr>
                <w:b/>
              </w:rPr>
              <w:t>Rok narození</w:t>
            </w:r>
          </w:p>
        </w:tc>
        <w:tc>
          <w:tcPr>
            <w:tcW w:w="557" w:type="dxa"/>
          </w:tcPr>
          <w:p w:rsidR="00774F59" w:rsidRPr="00774F59" w:rsidRDefault="006B3504" w:rsidP="00774F59">
            <w:pPr>
              <w:jc w:val="both"/>
            </w:pPr>
            <w:del w:id="3143" w:author="Hana Navrátilová" w:date="2019-09-24T11:10:00Z">
              <w:r w:rsidRPr="00944A9E">
                <w:delText>1977</w:delText>
              </w:r>
            </w:del>
            <w:ins w:id="3144" w:author="Hana Navrátilová" w:date="2019-09-24T11:10:00Z">
              <w:r w:rsidR="00774F59" w:rsidRPr="00774F59">
                <w:t>1956</w:t>
              </w:r>
            </w:ins>
          </w:p>
        </w:tc>
        <w:tc>
          <w:tcPr>
            <w:tcW w:w="2177" w:type="dxa"/>
            <w:gridSpan w:val="2"/>
            <w:shd w:val="clear" w:color="auto" w:fill="F7CAAC"/>
          </w:tcPr>
          <w:p w:rsidR="00774F59" w:rsidRPr="00774F59" w:rsidRDefault="00774F59" w:rsidP="00774F59">
            <w:pPr>
              <w:jc w:val="both"/>
              <w:rPr>
                <w:b/>
              </w:rPr>
            </w:pPr>
            <w:r w:rsidRPr="00774F59">
              <w:rPr>
                <w:b/>
              </w:rPr>
              <w:t>typ vztahu k VŠ</w:t>
            </w:r>
          </w:p>
        </w:tc>
        <w:tc>
          <w:tcPr>
            <w:tcW w:w="800" w:type="dxa"/>
          </w:tcPr>
          <w:p w:rsidR="00774F59" w:rsidRPr="00774F59" w:rsidRDefault="006B3504" w:rsidP="00774F59">
            <w:pPr>
              <w:jc w:val="both"/>
            </w:pPr>
            <w:del w:id="3145" w:author="Hana Navrátilová" w:date="2019-09-24T11:10:00Z">
              <w:r w:rsidRPr="00944A9E">
                <w:delText>DPP</w:delText>
              </w:r>
            </w:del>
            <w:ins w:id="3146" w:author="Hana Navrátilová" w:date="2019-09-24T11:10:00Z">
              <w:r w:rsidR="00774F59" w:rsidRPr="00774F59">
                <w:t>pp</w:t>
              </w:r>
            </w:ins>
          </w:p>
        </w:tc>
        <w:tc>
          <w:tcPr>
            <w:tcW w:w="708" w:type="dxa"/>
            <w:shd w:val="clear" w:color="auto" w:fill="F7CAAC"/>
          </w:tcPr>
          <w:p w:rsidR="00774F59" w:rsidRPr="00774F59" w:rsidRDefault="00774F59" w:rsidP="00774F59">
            <w:pPr>
              <w:jc w:val="both"/>
              <w:rPr>
                <w:b/>
              </w:rPr>
            </w:pPr>
            <w:r w:rsidRPr="00774F59">
              <w:rPr>
                <w:b/>
              </w:rPr>
              <w:t>rozsah</w:t>
            </w:r>
          </w:p>
        </w:tc>
        <w:tc>
          <w:tcPr>
            <w:tcW w:w="1276" w:type="dxa"/>
            <w:gridSpan w:val="2"/>
          </w:tcPr>
          <w:p w:rsidR="00774F59" w:rsidRPr="00476272" w:rsidRDefault="00774F59" w:rsidP="00476272">
            <w:pPr>
              <w:rPr>
                <w:highlight w:val="yellow"/>
              </w:rPr>
            </w:pPr>
            <w:ins w:id="3147" w:author="Hana Navrátilová" w:date="2019-09-24T11:10:00Z">
              <w:r w:rsidRPr="00774F59">
                <w:t>40 h týdně</w:t>
              </w:r>
            </w:ins>
          </w:p>
        </w:tc>
        <w:tc>
          <w:tcPr>
            <w:tcW w:w="709" w:type="dxa"/>
            <w:shd w:val="clear" w:color="auto" w:fill="F7CAAC"/>
          </w:tcPr>
          <w:p w:rsidR="00774F59" w:rsidRPr="00774F59" w:rsidRDefault="00774F59" w:rsidP="00774F59">
            <w:pPr>
              <w:jc w:val="both"/>
              <w:rPr>
                <w:b/>
              </w:rPr>
            </w:pPr>
            <w:r w:rsidRPr="00774F59">
              <w:rPr>
                <w:b/>
              </w:rPr>
              <w:t>do kdy</w:t>
            </w:r>
          </w:p>
        </w:tc>
        <w:tc>
          <w:tcPr>
            <w:tcW w:w="709" w:type="dxa"/>
          </w:tcPr>
          <w:p w:rsidR="00774F59" w:rsidRPr="00774F59" w:rsidRDefault="006B3504" w:rsidP="00476272">
            <w:pPr>
              <w:jc w:val="both"/>
            </w:pPr>
            <w:del w:id="3148"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ins w:id="3149" w:author="Hana Navrátilová" w:date="2019-09-24T11:10:00Z">
              <w:r w:rsidR="00774F59" w:rsidRPr="00774F59">
                <w:t>N</w:t>
              </w:r>
            </w:ins>
          </w:p>
        </w:tc>
      </w:tr>
      <w:tr w:rsidR="008A1422" w:rsidRPr="00774F59" w:rsidTr="001661B8">
        <w:tc>
          <w:tcPr>
            <w:tcW w:w="5722" w:type="dxa"/>
            <w:gridSpan w:val="4"/>
            <w:shd w:val="clear" w:color="auto" w:fill="F7CAAC"/>
          </w:tcPr>
          <w:p w:rsidR="00774F59" w:rsidRPr="00774F59" w:rsidRDefault="00774F59" w:rsidP="00774F59">
            <w:pPr>
              <w:jc w:val="both"/>
              <w:rPr>
                <w:b/>
              </w:rPr>
            </w:pPr>
            <w:r w:rsidRPr="00774F59">
              <w:rPr>
                <w:b/>
              </w:rPr>
              <w:t>Typ vztahu na součásti VŠ, která uskutečňuje st. program</w:t>
            </w:r>
          </w:p>
        </w:tc>
        <w:tc>
          <w:tcPr>
            <w:tcW w:w="800" w:type="dxa"/>
          </w:tcPr>
          <w:p w:rsidR="00774F59" w:rsidRPr="00774F59" w:rsidRDefault="00A058DE" w:rsidP="00774F59">
            <w:pPr>
              <w:jc w:val="both"/>
            </w:pPr>
            <w:del w:id="3150" w:author="Hana Navrátilová" w:date="2019-09-24T11:10:00Z">
              <w:r w:rsidRPr="00944A9E">
                <w:delText>DPP</w:delText>
              </w:r>
            </w:del>
            <w:ins w:id="3151" w:author="Hana Navrátilová" w:date="2019-09-24T11:10:00Z">
              <w:r w:rsidR="00774F59" w:rsidRPr="00774F59">
                <w:t>pp</w:t>
              </w:r>
            </w:ins>
          </w:p>
        </w:tc>
        <w:tc>
          <w:tcPr>
            <w:tcW w:w="708" w:type="dxa"/>
            <w:shd w:val="clear" w:color="auto" w:fill="F7CAAC"/>
          </w:tcPr>
          <w:p w:rsidR="00774F59" w:rsidRPr="00774F59" w:rsidRDefault="00774F59" w:rsidP="00774F59">
            <w:pPr>
              <w:jc w:val="both"/>
              <w:rPr>
                <w:b/>
              </w:rPr>
            </w:pPr>
            <w:r w:rsidRPr="00774F59">
              <w:rPr>
                <w:b/>
              </w:rPr>
              <w:t>rozsah</w:t>
            </w:r>
          </w:p>
        </w:tc>
        <w:tc>
          <w:tcPr>
            <w:tcW w:w="1276" w:type="dxa"/>
            <w:gridSpan w:val="2"/>
          </w:tcPr>
          <w:p w:rsidR="00774F59" w:rsidRPr="00476272" w:rsidRDefault="00774F59" w:rsidP="00476272">
            <w:ins w:id="3152" w:author="Hana Navrátilová" w:date="2019-09-24T11:10:00Z">
              <w:r w:rsidRPr="00774F59">
                <w:t>40 h týdně</w:t>
              </w:r>
            </w:ins>
          </w:p>
        </w:tc>
        <w:tc>
          <w:tcPr>
            <w:tcW w:w="709" w:type="dxa"/>
            <w:shd w:val="clear" w:color="auto" w:fill="F7CAAC"/>
          </w:tcPr>
          <w:p w:rsidR="00774F59" w:rsidRPr="00774F59" w:rsidRDefault="00774F59" w:rsidP="00774F59">
            <w:pPr>
              <w:jc w:val="both"/>
              <w:rPr>
                <w:b/>
              </w:rPr>
            </w:pPr>
            <w:r w:rsidRPr="00774F59">
              <w:rPr>
                <w:b/>
              </w:rPr>
              <w:t>do kdy</w:t>
            </w:r>
          </w:p>
        </w:tc>
        <w:tc>
          <w:tcPr>
            <w:tcW w:w="709" w:type="dxa"/>
          </w:tcPr>
          <w:p w:rsidR="00774F59" w:rsidRPr="00774F59" w:rsidRDefault="00774F59" w:rsidP="00774F59">
            <w:pPr>
              <w:jc w:val="both"/>
            </w:pPr>
            <w:ins w:id="3153" w:author="Hana Navrátilová" w:date="2019-09-24T11:10:00Z">
              <w:r w:rsidRPr="00774F59">
                <w:t>N</w:t>
              </w:r>
            </w:ins>
          </w:p>
        </w:tc>
      </w:tr>
      <w:tr w:rsidR="008A1422" w:rsidRPr="00774F59" w:rsidTr="001661B8">
        <w:tc>
          <w:tcPr>
            <w:tcW w:w="6522" w:type="dxa"/>
            <w:gridSpan w:val="5"/>
            <w:shd w:val="clear" w:color="auto" w:fill="F7CAAC"/>
          </w:tcPr>
          <w:p w:rsidR="00774F59" w:rsidRPr="00774F59" w:rsidRDefault="00774F59" w:rsidP="00774F59">
            <w:pPr>
              <w:jc w:val="both"/>
            </w:pPr>
            <w:r w:rsidRPr="00774F59">
              <w:rPr>
                <w:b/>
              </w:rPr>
              <w:t>Další současná působení jako akademický pracovník na jiných VŠ</w:t>
            </w:r>
          </w:p>
        </w:tc>
        <w:tc>
          <w:tcPr>
            <w:tcW w:w="1984" w:type="dxa"/>
            <w:gridSpan w:val="3"/>
            <w:shd w:val="clear" w:color="auto" w:fill="F7CAAC"/>
          </w:tcPr>
          <w:p w:rsidR="00774F59" w:rsidRPr="00774F59" w:rsidRDefault="00774F59" w:rsidP="00774F59">
            <w:pPr>
              <w:jc w:val="both"/>
              <w:rPr>
                <w:b/>
              </w:rPr>
            </w:pPr>
            <w:r w:rsidRPr="00774F59">
              <w:rPr>
                <w:b/>
              </w:rPr>
              <w:t>typ prac. vztahu</w:t>
            </w:r>
          </w:p>
        </w:tc>
        <w:tc>
          <w:tcPr>
            <w:tcW w:w="1418" w:type="dxa"/>
            <w:gridSpan w:val="2"/>
            <w:shd w:val="clear" w:color="auto" w:fill="F7CAAC"/>
          </w:tcPr>
          <w:p w:rsidR="00774F59" w:rsidRPr="00774F59" w:rsidRDefault="00774F59" w:rsidP="00774F59">
            <w:pPr>
              <w:jc w:val="both"/>
              <w:rPr>
                <w:b/>
              </w:rPr>
            </w:pPr>
            <w:r w:rsidRPr="00774F59">
              <w:rPr>
                <w:b/>
              </w:rPr>
              <w:t>rozsah</w:t>
            </w:r>
          </w:p>
        </w:tc>
      </w:tr>
      <w:tr w:rsidR="00774F59" w:rsidRPr="00774F59" w:rsidTr="00476272">
        <w:trPr>
          <w:trHeight w:val="241"/>
        </w:trPr>
        <w:tc>
          <w:tcPr>
            <w:tcW w:w="6522" w:type="dxa"/>
            <w:gridSpan w:val="5"/>
          </w:tcPr>
          <w:p w:rsidR="00774F59" w:rsidRPr="00476272" w:rsidRDefault="00E4312D" w:rsidP="00774F59">
            <w:pPr>
              <w:jc w:val="both"/>
              <w:rPr>
                <w:highlight w:val="yellow"/>
              </w:rPr>
            </w:pPr>
            <w:del w:id="3154" w:author="Hana Navrátilová" w:date="2019-09-24T11:10:00Z">
              <w:r w:rsidRPr="00944A9E">
                <w:delText>Masarykova univerzita, Brno</w:delText>
              </w:r>
            </w:del>
            <w:ins w:id="3155" w:author="Hana Navrátilová" w:date="2019-09-24T11:10:00Z">
              <w:r w:rsidR="00774F59" w:rsidRPr="00774F59">
                <w:t>Nemá</w:t>
              </w:r>
            </w:ins>
          </w:p>
        </w:tc>
        <w:tc>
          <w:tcPr>
            <w:tcW w:w="1984" w:type="dxa"/>
            <w:gridSpan w:val="3"/>
          </w:tcPr>
          <w:p w:rsidR="00774F59" w:rsidRPr="00774F59" w:rsidRDefault="00E4312D" w:rsidP="00774F59">
            <w:pPr>
              <w:jc w:val="both"/>
            </w:pPr>
            <w:del w:id="3156" w:author="Hana Navrátilová" w:date="2019-09-24T11:10:00Z">
              <w:r w:rsidRPr="00944A9E">
                <w:delText xml:space="preserve">pp </w:delText>
              </w:r>
            </w:del>
          </w:p>
        </w:tc>
        <w:tc>
          <w:tcPr>
            <w:tcW w:w="1418" w:type="dxa"/>
            <w:gridSpan w:val="2"/>
          </w:tcPr>
          <w:p w:rsidR="00774F59" w:rsidRPr="00774F59" w:rsidRDefault="00E4312D" w:rsidP="00774F59">
            <w:pPr>
              <w:jc w:val="both"/>
            </w:pPr>
            <w:del w:id="3157" w:author="Hana Navrátilová" w:date="2019-09-24T11:10:00Z">
              <w:r w:rsidRPr="00944A9E">
                <w:delText>40h/týdně</w:delText>
              </w:r>
            </w:del>
          </w:p>
        </w:tc>
      </w:tr>
      <w:tr w:rsidR="00774F59" w:rsidRPr="00774F59" w:rsidTr="00476272">
        <w:tc>
          <w:tcPr>
            <w:tcW w:w="9924" w:type="dxa"/>
            <w:gridSpan w:val="10"/>
            <w:shd w:val="clear" w:color="auto" w:fill="F7CAAC"/>
          </w:tcPr>
          <w:p w:rsidR="00774F59" w:rsidRPr="00774F59" w:rsidRDefault="00774F59" w:rsidP="00774F59">
            <w:pPr>
              <w:jc w:val="both"/>
            </w:pPr>
            <w:r w:rsidRPr="00774F59">
              <w:rPr>
                <w:b/>
              </w:rPr>
              <w:t>Předměty příslušného studijního programu a způsob zapojení do jejich výuky, příp. další zapojení do uskutečňování studijního programu</w:t>
            </w:r>
          </w:p>
        </w:tc>
      </w:tr>
      <w:tr w:rsidR="00774F59" w:rsidRPr="00774F59" w:rsidTr="00476272">
        <w:trPr>
          <w:trHeight w:val="406"/>
        </w:trPr>
        <w:tc>
          <w:tcPr>
            <w:tcW w:w="9924" w:type="dxa"/>
            <w:gridSpan w:val="10"/>
            <w:tcBorders>
              <w:top w:val="nil"/>
            </w:tcBorders>
          </w:tcPr>
          <w:p w:rsidR="00774F59" w:rsidRPr="00774F59" w:rsidRDefault="00E4312D" w:rsidP="00476272">
            <w:pPr>
              <w:jc w:val="both"/>
            </w:pPr>
            <w:del w:id="3158" w:author="Hana Navrátilová" w:date="2019-09-24T11:10:00Z">
              <w:r w:rsidRPr="00944A9E">
                <w:delText>Primární pedagogika s praxí 1</w:delText>
              </w:r>
            </w:del>
            <w:ins w:id="3159" w:author="Hana Navrátilová" w:date="2019-09-24T11:10:00Z">
              <w:r w:rsidR="00F4038E">
                <w:t>Prezentační dovednosti učitele a tvorba profesního portfolia</w:t>
              </w:r>
            </w:ins>
          </w:p>
        </w:tc>
      </w:tr>
      <w:tr w:rsidR="00774F59" w:rsidRPr="00774F59" w:rsidTr="00476272">
        <w:tc>
          <w:tcPr>
            <w:tcW w:w="9924" w:type="dxa"/>
            <w:gridSpan w:val="10"/>
            <w:shd w:val="clear" w:color="auto" w:fill="F7CAAC"/>
          </w:tcPr>
          <w:p w:rsidR="00774F59" w:rsidRPr="00774F59" w:rsidRDefault="00774F59" w:rsidP="00774F59">
            <w:pPr>
              <w:jc w:val="both"/>
            </w:pPr>
            <w:r w:rsidRPr="00774F59">
              <w:rPr>
                <w:b/>
              </w:rPr>
              <w:t xml:space="preserve">Údaje o vzdělání na VŠ </w:t>
            </w:r>
          </w:p>
        </w:tc>
      </w:tr>
      <w:tr w:rsidR="00774F59" w:rsidRPr="00774F59" w:rsidTr="00476272">
        <w:trPr>
          <w:trHeight w:val="1055"/>
        </w:trPr>
        <w:tc>
          <w:tcPr>
            <w:tcW w:w="9924" w:type="dxa"/>
            <w:gridSpan w:val="10"/>
          </w:tcPr>
          <w:p w:rsidR="00E4312D" w:rsidRPr="00944A9E" w:rsidRDefault="00E4312D" w:rsidP="00E7344C">
            <w:pPr>
              <w:jc w:val="both"/>
              <w:rPr>
                <w:del w:id="3160" w:author="Hana Navrátilová" w:date="2019-09-24T11:10:00Z"/>
              </w:rPr>
            </w:pPr>
            <w:del w:id="3161" w:author="Hana Navrátilová" w:date="2019-09-24T11:10:00Z">
              <w:r w:rsidRPr="00944A9E">
                <w:delText xml:space="preserve">Mgr., obor </w:delText>
              </w:r>
              <w:r w:rsidR="00085D54">
                <w:delText>U</w:delText>
              </w:r>
              <w:r w:rsidRPr="00944A9E">
                <w:delText xml:space="preserve">čitelství pro 1. stupeň ZŠ ve specializaci německý jazyk, 2001, PdF MU Brno </w:delText>
              </w:r>
            </w:del>
          </w:p>
          <w:p w:rsidR="00E4312D" w:rsidRPr="00944A9E" w:rsidRDefault="00085D54" w:rsidP="00E7344C">
            <w:pPr>
              <w:jc w:val="both"/>
              <w:rPr>
                <w:del w:id="3162" w:author="Hana Navrátilová" w:date="2019-09-24T11:10:00Z"/>
              </w:rPr>
            </w:pPr>
            <w:del w:id="3163" w:author="Hana Navrátilová" w:date="2019-09-24T11:10:00Z">
              <w:r>
                <w:delText>PhDr., rigorózní řízení, obor P</w:delText>
              </w:r>
              <w:r w:rsidR="00E4312D" w:rsidRPr="00944A9E">
                <w:delText>edagogika, 2001, PdF MU Brno</w:delText>
              </w:r>
            </w:del>
          </w:p>
          <w:p w:rsidR="00E4312D" w:rsidRPr="00944A9E" w:rsidRDefault="00E4312D" w:rsidP="00E7344C">
            <w:pPr>
              <w:jc w:val="both"/>
              <w:rPr>
                <w:del w:id="3164" w:author="Hana Navrátilová" w:date="2019-09-24T11:10:00Z"/>
              </w:rPr>
            </w:pPr>
            <w:del w:id="3165" w:author="Hana Navrátilová" w:date="2019-09-24T11:10:00Z">
              <w:r w:rsidRPr="00944A9E">
                <w:delText>M.Ed., navazující magisterské studium, obor Continuing Professional Development, 2003, The University of Derby</w:delText>
              </w:r>
            </w:del>
          </w:p>
          <w:p w:rsidR="00E4312D" w:rsidRPr="00944A9E" w:rsidRDefault="00E4312D" w:rsidP="00E7344C">
            <w:pPr>
              <w:jc w:val="both"/>
              <w:rPr>
                <w:del w:id="3166" w:author="Hana Navrátilová" w:date="2019-09-24T11:10:00Z"/>
              </w:rPr>
            </w:pPr>
            <w:del w:id="3167" w:author="Hana Navrátilová" w:date="2019-09-24T11:10:00Z">
              <w:r w:rsidRPr="00944A9E">
                <w:delText xml:space="preserve">Ph.D., doktorské studium, obor </w:delText>
              </w:r>
              <w:r w:rsidR="00526630">
                <w:delText>P</w:delText>
              </w:r>
              <w:r w:rsidRPr="00944A9E">
                <w:delText>edagogika, 2004, PdF MU Brno</w:delText>
              </w:r>
            </w:del>
          </w:p>
          <w:p w:rsidR="00085D54" w:rsidRPr="00944A9E" w:rsidRDefault="00526630" w:rsidP="00085D54">
            <w:pPr>
              <w:jc w:val="both"/>
              <w:rPr>
                <w:del w:id="3168" w:author="Hana Navrátilová" w:date="2019-09-24T11:10:00Z"/>
              </w:rPr>
            </w:pPr>
            <w:del w:id="3169" w:author="Hana Navrátilová" w:date="2019-09-24T11:10:00Z">
              <w:r>
                <w:delText xml:space="preserve">doc., habilitační řízení, 2008, obor Pedagogika, </w:delText>
              </w:r>
              <w:r w:rsidR="00085D54" w:rsidRPr="00944A9E">
                <w:delText>PdF MU Brno</w:delText>
              </w:r>
            </w:del>
          </w:p>
          <w:p w:rsidR="00774F59" w:rsidRPr="00774F59" w:rsidRDefault="00526630" w:rsidP="00774F59">
            <w:pPr>
              <w:tabs>
                <w:tab w:val="left" w:pos="605"/>
              </w:tabs>
              <w:rPr>
                <w:ins w:id="3170" w:author="Hana Navrátilová" w:date="2019-09-24T11:10:00Z"/>
              </w:rPr>
            </w:pPr>
            <w:del w:id="3171" w:author="Hana Navrátilová" w:date="2019-09-24T11:10:00Z">
              <w:r>
                <w:delText xml:space="preserve">prof., </w:delText>
              </w:r>
              <w:r w:rsidR="00085D54">
                <w:delText xml:space="preserve">jmenování profesorem, 2018, obor Pedagogika, </w:delText>
              </w:r>
              <w:r w:rsidR="00085D54" w:rsidRPr="00944A9E">
                <w:delText>PdF MU Brno</w:delText>
              </w:r>
            </w:del>
            <w:ins w:id="3172" w:author="Hana Navrátilová" w:date="2019-09-24T11:10:00Z">
              <w:r w:rsidR="00774F59" w:rsidRPr="00774F59">
                <w:t>1980 FT UTB ve Zlíně, VUT v Brně, ukončené inženýrské studium</w:t>
              </w:r>
              <w:r w:rsidR="00774F59" w:rsidRPr="00774F59">
                <w:br/>
                <w:t xml:space="preserve">1982 PřF UP Olomouc, doplňkové pedagogické studium </w:t>
              </w:r>
              <w:r w:rsidR="00774F59" w:rsidRPr="00774F59">
                <w:br/>
                <w:t xml:space="preserve">1993 FF MU v Brně, rozšiřující studium angličtiny </w:t>
              </w:r>
              <w:r w:rsidR="00774F59" w:rsidRPr="00774F59">
                <w:br/>
                <w:t>2002 FT UTB ve Zlíně, doktorské studium (Ph.D.)</w:t>
              </w:r>
            </w:ins>
          </w:p>
          <w:p w:rsidR="00774F59" w:rsidRPr="00774F59" w:rsidRDefault="00774F59" w:rsidP="00476272">
            <w:pPr>
              <w:tabs>
                <w:tab w:val="left" w:pos="605"/>
                <w:tab w:val="left" w:pos="714"/>
              </w:tabs>
            </w:pPr>
            <w:ins w:id="3173" w:author="Hana Navrátilová" w:date="2019-09-24T11:10:00Z">
              <w:r w:rsidRPr="00774F59">
                <w:t>2005 FT UTB ve Zlíně, obor Technologie makromolekulárních látek, (doc.)</w:t>
              </w:r>
            </w:ins>
          </w:p>
        </w:tc>
      </w:tr>
      <w:tr w:rsidR="00774F59" w:rsidRPr="00774F59" w:rsidTr="00476272">
        <w:tc>
          <w:tcPr>
            <w:tcW w:w="9924" w:type="dxa"/>
            <w:gridSpan w:val="10"/>
            <w:shd w:val="clear" w:color="auto" w:fill="F7CAAC"/>
          </w:tcPr>
          <w:p w:rsidR="00774F59" w:rsidRPr="00774F59" w:rsidRDefault="00774F59" w:rsidP="00774F59">
            <w:pPr>
              <w:jc w:val="both"/>
              <w:rPr>
                <w:b/>
              </w:rPr>
            </w:pPr>
            <w:r w:rsidRPr="00774F59">
              <w:rPr>
                <w:b/>
              </w:rPr>
              <w:t>Údaje o odborném působení od absolvování VŠ</w:t>
            </w:r>
          </w:p>
        </w:tc>
      </w:tr>
      <w:tr w:rsidR="00774F59" w:rsidRPr="00774F59" w:rsidTr="00476272">
        <w:trPr>
          <w:trHeight w:val="1090"/>
        </w:trPr>
        <w:tc>
          <w:tcPr>
            <w:tcW w:w="9924" w:type="dxa"/>
            <w:gridSpan w:val="10"/>
          </w:tcPr>
          <w:p w:rsidR="00774F59" w:rsidRPr="00774F59" w:rsidRDefault="00E4312D" w:rsidP="00774F59">
            <w:pPr>
              <w:tabs>
                <w:tab w:val="left" w:pos="1172"/>
              </w:tabs>
              <w:rPr>
                <w:ins w:id="3174" w:author="Hana Navrátilová" w:date="2019-09-24T11:10:00Z"/>
              </w:rPr>
            </w:pPr>
            <w:del w:id="3175" w:author="Hana Navrátilová" w:date="2019-09-24T11:10:00Z">
              <w:r w:rsidRPr="00944A9E">
                <w:delText>2000</w:delText>
              </w:r>
              <w:r w:rsidR="00B369B9" w:rsidRPr="00944A9E">
                <w:delText xml:space="preserve"> – </w:delText>
              </w:r>
              <w:r w:rsidRPr="00944A9E">
                <w:delText>2002</w:delText>
              </w:r>
            </w:del>
            <w:ins w:id="3176" w:author="Hana Navrátilová" w:date="2019-09-24T11:10:00Z">
              <w:r w:rsidR="00774F59" w:rsidRPr="00774F59">
                <w:t>1983 – 1991 SOU G-P Otrokovice,</w:t>
              </w:r>
            </w:ins>
            <w:r w:rsidR="00774F59" w:rsidRPr="00774F59">
              <w:t xml:space="preserve"> učitel</w:t>
            </w:r>
            <w:del w:id="3177" w:author="Hana Navrátilová" w:date="2019-09-24T11:10:00Z">
              <w:r w:rsidRPr="00944A9E">
                <w:delText>, pracovník</w:delText>
              </w:r>
            </w:del>
            <w:ins w:id="3178" w:author="Hana Navrátilová" w:date="2019-09-24T11:10:00Z">
              <w:r w:rsidR="00774F59" w:rsidRPr="00774F59">
                <w:t xml:space="preserve"> odborných předmětů a angličtiny </w:t>
              </w:r>
            </w:ins>
          </w:p>
          <w:p w:rsidR="00774F59" w:rsidRPr="00774F59" w:rsidRDefault="00774F59" w:rsidP="00774F59">
            <w:pPr>
              <w:tabs>
                <w:tab w:val="left" w:pos="1172"/>
              </w:tabs>
              <w:rPr>
                <w:ins w:id="3179" w:author="Hana Navrátilová" w:date="2019-09-24T11:10:00Z"/>
              </w:rPr>
            </w:pPr>
            <w:ins w:id="3180" w:author="Hana Navrátilová" w:date="2019-09-24T11:10:00Z">
              <w:r w:rsidRPr="00774F59">
                <w:t xml:space="preserve">1991 – 1995 SPŠ stavební, Zlín, učitel angličtiny </w:t>
              </w:r>
            </w:ins>
          </w:p>
          <w:p w:rsidR="00E4312D" w:rsidRPr="00944A9E" w:rsidRDefault="00774F59" w:rsidP="00E7344C">
            <w:pPr>
              <w:jc w:val="both"/>
              <w:rPr>
                <w:del w:id="3181" w:author="Hana Navrátilová" w:date="2019-09-24T11:10:00Z"/>
              </w:rPr>
            </w:pPr>
            <w:ins w:id="3182" w:author="Hana Navrátilová" w:date="2019-09-24T11:10:00Z">
              <w:r w:rsidRPr="00774F59">
                <w:t>1995 – 2003 FaME UTB</w:t>
              </w:r>
            </w:ins>
            <w:r w:rsidRPr="00774F59">
              <w:t xml:space="preserve"> ve </w:t>
            </w:r>
            <w:del w:id="3183" w:author="Hana Navrátilová" w:date="2019-09-24T11:10:00Z">
              <w:r w:rsidR="00E4312D" w:rsidRPr="00944A9E">
                <w:delText xml:space="preserve">školním klubu Základní škola ve Vranovicích </w:delText>
              </w:r>
            </w:del>
          </w:p>
          <w:p w:rsidR="00E4312D" w:rsidRPr="00944A9E" w:rsidRDefault="00E4312D" w:rsidP="00E7344C">
            <w:pPr>
              <w:jc w:val="both"/>
              <w:rPr>
                <w:del w:id="3184" w:author="Hana Navrátilová" w:date="2019-09-24T11:10:00Z"/>
              </w:rPr>
            </w:pPr>
            <w:del w:id="3185" w:author="Hana Navrátilová" w:date="2019-09-24T11:10:00Z">
              <w:r w:rsidRPr="00944A9E">
                <w:delText>2001</w:delText>
              </w:r>
              <w:r w:rsidR="00B369B9" w:rsidRPr="00944A9E">
                <w:delText xml:space="preserve"> – </w:delText>
              </w:r>
              <w:r w:rsidRPr="00944A9E">
                <w:delText>2004 interní doktorand Katedra pedagogiky PdF MU</w:delText>
              </w:r>
            </w:del>
            <w:ins w:id="3186" w:author="Hana Navrátilová" w:date="2019-09-24T11:10:00Z">
              <w:r w:rsidR="00774F59" w:rsidRPr="00774F59">
                <w:t>Zlíně (do r. 2000 VUT</w:t>
              </w:r>
            </w:ins>
            <w:r w:rsidR="00774F59" w:rsidRPr="00774F59">
              <w:t xml:space="preserve"> Brno</w:t>
            </w:r>
          </w:p>
          <w:p w:rsidR="00774F59" w:rsidRPr="00774F59" w:rsidRDefault="00E4312D" w:rsidP="00476272">
            <w:pPr>
              <w:tabs>
                <w:tab w:val="left" w:pos="1172"/>
              </w:tabs>
            </w:pPr>
            <w:del w:id="3187" w:author="Hana Navrátilová" w:date="2019-09-24T11:10:00Z">
              <w:r w:rsidRPr="00944A9E">
                <w:delText>2004</w:delText>
              </w:r>
              <w:r w:rsidR="00B369B9" w:rsidRPr="00944A9E">
                <w:delText xml:space="preserve"> – </w:delText>
              </w:r>
              <w:r w:rsidRPr="00944A9E">
                <w:delText>2007</w:delText>
              </w:r>
            </w:del>
            <w:ins w:id="3188" w:author="Hana Navrátilová" w:date="2019-09-24T11:10:00Z">
              <w:r w:rsidR="00774F59" w:rsidRPr="00774F59">
                <w:t>),</w:t>
              </w:r>
            </w:ins>
            <w:r w:rsidR="00774F59" w:rsidRPr="00774F59">
              <w:t xml:space="preserve"> odborný asistent</w:t>
            </w:r>
            <w:del w:id="3189" w:author="Hana Navrátilová" w:date="2019-09-24T11:10:00Z">
              <w:r w:rsidRPr="00944A9E">
                <w:delText xml:space="preserve"> Centrum pedagogického výzkumu PdF MU Brno</w:delText>
              </w:r>
            </w:del>
            <w:ins w:id="3190" w:author="Hana Navrátilová" w:date="2019-09-24T11:10:00Z">
              <w:r w:rsidR="00774F59" w:rsidRPr="00774F59">
                <w:br/>
                <w:t xml:space="preserve">2004 – 2005 UNI UTB ve Zlíně, odborný asistent </w:t>
              </w:r>
            </w:ins>
          </w:p>
          <w:p w:rsidR="00E4312D" w:rsidRPr="00944A9E" w:rsidRDefault="00E4312D" w:rsidP="00E7344C">
            <w:pPr>
              <w:jc w:val="both"/>
              <w:rPr>
                <w:del w:id="3191" w:author="Hana Navrátilová" w:date="2019-09-24T11:10:00Z"/>
              </w:rPr>
            </w:pPr>
            <w:del w:id="3192" w:author="Hana Navrátilová" w:date="2019-09-24T11:10:00Z">
              <w:r w:rsidRPr="00944A9E">
                <w:delText>2008</w:delText>
              </w:r>
              <w:r w:rsidR="00B369B9" w:rsidRPr="00944A9E">
                <w:delText xml:space="preserve"> – </w:delText>
              </w:r>
              <w:r w:rsidRPr="00944A9E">
                <w:delText xml:space="preserve">dosud vedoucí pracoviště Institut výzkumu školního vzdělávání PdF MU Brno </w:delText>
              </w:r>
            </w:del>
          </w:p>
          <w:p w:rsidR="00E4312D" w:rsidRPr="00944A9E" w:rsidRDefault="00E4312D" w:rsidP="00E7344C">
            <w:pPr>
              <w:jc w:val="both"/>
              <w:rPr>
                <w:del w:id="3193" w:author="Hana Navrátilová" w:date="2019-09-24T11:10:00Z"/>
              </w:rPr>
            </w:pPr>
            <w:del w:id="3194" w:author="Hana Navrátilová" w:date="2019-09-24T11:10:00Z">
              <w:r w:rsidRPr="00944A9E">
                <w:delText>2009</w:delText>
              </w:r>
              <w:r w:rsidR="00B369B9" w:rsidRPr="00944A9E">
                <w:delText xml:space="preserve"> – </w:delText>
              </w:r>
              <w:r w:rsidRPr="00944A9E">
                <w:delText>2011 vedoucí klíčové aktivity v projektu IPn Výzkumný ústav pedagogický v Praze</w:delText>
              </w:r>
            </w:del>
          </w:p>
          <w:p w:rsidR="00E4312D" w:rsidRPr="00944A9E" w:rsidRDefault="00085D54" w:rsidP="00E7344C">
            <w:pPr>
              <w:jc w:val="both"/>
              <w:rPr>
                <w:del w:id="3195" w:author="Hana Navrátilová" w:date="2019-09-24T11:10:00Z"/>
              </w:rPr>
            </w:pPr>
            <w:del w:id="3196" w:author="Hana Navrátilová" w:date="2019-09-24T11:10:00Z">
              <w:r>
                <w:delText xml:space="preserve">            </w:delText>
              </w:r>
              <w:r w:rsidR="00E4312D" w:rsidRPr="00944A9E">
                <w:delText xml:space="preserve">2013 vedoucí klíčové aktivity v projektu IPn Národní institut dalšího vzdělávání, Praha </w:delText>
              </w:r>
            </w:del>
          </w:p>
          <w:p w:rsidR="00774F59" w:rsidRPr="00774F59" w:rsidRDefault="00E4312D" w:rsidP="00774F59">
            <w:pPr>
              <w:tabs>
                <w:tab w:val="left" w:pos="1172"/>
              </w:tabs>
              <w:rPr>
                <w:ins w:id="3197" w:author="Hana Navrátilová" w:date="2019-09-24T11:10:00Z"/>
              </w:rPr>
            </w:pPr>
            <w:del w:id="3198" w:author="Hana Navrátilová" w:date="2019-09-24T11:10:00Z">
              <w:r w:rsidRPr="00944A9E">
                <w:delText>2015</w:delText>
              </w:r>
              <w:r w:rsidR="00B369B9" w:rsidRPr="00944A9E">
                <w:delText xml:space="preserve"> – </w:delText>
              </w:r>
              <w:r w:rsidRPr="00944A9E">
                <w:delText>dosud proděkan pro výzkum a akademické záležitosti, PdF MU Brno</w:delText>
              </w:r>
            </w:del>
            <w:ins w:id="3199" w:author="Hana Navrátilová" w:date="2019-09-24T11:10:00Z">
              <w:r w:rsidR="00774F59" w:rsidRPr="00774F59">
                <w:t>2005 – dosud FHS UTB ve Zlíně, docent</w:t>
              </w:r>
            </w:ins>
          </w:p>
          <w:p w:rsidR="00774F59" w:rsidRPr="00774F59" w:rsidRDefault="00774F59" w:rsidP="00476272">
            <w:pPr>
              <w:tabs>
                <w:tab w:val="left" w:pos="1172"/>
              </w:tabs>
              <w:jc w:val="both"/>
            </w:pPr>
            <w:ins w:id="3200" w:author="Hana Navrátilová" w:date="2019-09-24T11:10:00Z">
              <w:r w:rsidRPr="00774F59">
                <w:t xml:space="preserve">2008 – 2012 FHS UTB ve Zlíně, docent, ředitelka Ústavu anglistiky a amerikanistiky </w:t>
              </w:r>
            </w:ins>
          </w:p>
        </w:tc>
      </w:tr>
      <w:tr w:rsidR="00774F59" w:rsidRPr="00774F59" w:rsidTr="00476272">
        <w:trPr>
          <w:trHeight w:val="250"/>
        </w:trPr>
        <w:tc>
          <w:tcPr>
            <w:tcW w:w="9924" w:type="dxa"/>
            <w:gridSpan w:val="10"/>
            <w:shd w:val="clear" w:color="auto" w:fill="F7CAAC"/>
          </w:tcPr>
          <w:p w:rsidR="00774F59" w:rsidRPr="00774F59" w:rsidRDefault="00774F59" w:rsidP="00774F59">
            <w:pPr>
              <w:jc w:val="both"/>
            </w:pPr>
            <w:r w:rsidRPr="00774F59">
              <w:rPr>
                <w:b/>
              </w:rPr>
              <w:t>Zkušenosti s vedením kvalifikačních a rigorózních prací</w:t>
            </w:r>
          </w:p>
        </w:tc>
      </w:tr>
      <w:tr w:rsidR="00774F59" w:rsidRPr="00774F59" w:rsidTr="00476272">
        <w:trPr>
          <w:trHeight w:val="289"/>
        </w:trPr>
        <w:tc>
          <w:tcPr>
            <w:tcW w:w="9924" w:type="dxa"/>
            <w:gridSpan w:val="10"/>
          </w:tcPr>
          <w:p w:rsidR="00774F59" w:rsidRPr="00476272" w:rsidRDefault="00E4312D" w:rsidP="00774F59">
            <w:pPr>
              <w:jc w:val="both"/>
              <w:rPr>
                <w:highlight w:val="yellow"/>
              </w:rPr>
            </w:pPr>
            <w:del w:id="3201" w:author="Hana Navrátilová" w:date="2019-09-24T11:10:00Z">
              <w:r w:rsidRPr="00944A9E">
                <w:delText>4 úspěšně obhájené bakalářské práce, 7 úspěšně obhájených diplomových prací, 6 úspěšn</w:delText>
              </w:r>
              <w:r w:rsidR="00E26FC1">
                <w:delText>ě obhájených disertačních prací</w:delText>
              </w:r>
            </w:del>
            <w:ins w:id="3202" w:author="Hana Navrátilová" w:date="2019-09-24T11:10:00Z">
              <w:r w:rsidR="00774F59" w:rsidRPr="00774F59">
                <w:t>Dosud nepůsobila jako školitel doktorandů.</w:t>
              </w:r>
            </w:ins>
          </w:p>
        </w:tc>
      </w:tr>
      <w:tr w:rsidR="008A1422" w:rsidRPr="00774F59" w:rsidTr="001661B8">
        <w:trPr>
          <w:cantSplit/>
        </w:trPr>
        <w:tc>
          <w:tcPr>
            <w:tcW w:w="3545" w:type="dxa"/>
            <w:gridSpan w:val="2"/>
            <w:tcBorders>
              <w:top w:val="single" w:sz="12" w:space="0" w:color="auto"/>
            </w:tcBorders>
            <w:shd w:val="clear" w:color="auto" w:fill="F7CAAC"/>
          </w:tcPr>
          <w:p w:rsidR="00774F59" w:rsidRPr="00774F59" w:rsidRDefault="00774F59" w:rsidP="00774F59">
            <w:pPr>
              <w:jc w:val="both"/>
            </w:pPr>
            <w:r w:rsidRPr="00774F59">
              <w:rPr>
                <w:b/>
              </w:rPr>
              <w:t xml:space="preserve">Obor habilitačního řízení </w:t>
            </w:r>
          </w:p>
        </w:tc>
        <w:tc>
          <w:tcPr>
            <w:tcW w:w="2126" w:type="dxa"/>
            <w:tcBorders>
              <w:top w:val="single" w:sz="12" w:space="0" w:color="auto"/>
            </w:tcBorders>
            <w:shd w:val="clear" w:color="auto" w:fill="F7CAAC"/>
          </w:tcPr>
          <w:p w:rsidR="00774F59" w:rsidRPr="00774F59" w:rsidRDefault="00774F59" w:rsidP="00774F59">
            <w:pPr>
              <w:jc w:val="both"/>
            </w:pPr>
            <w:r w:rsidRPr="00774F59">
              <w:rPr>
                <w:b/>
              </w:rPr>
              <w:t>Rok udělení hodnosti</w:t>
            </w:r>
          </w:p>
        </w:tc>
        <w:tc>
          <w:tcPr>
            <w:tcW w:w="2268" w:type="dxa"/>
            <w:gridSpan w:val="4"/>
            <w:tcBorders>
              <w:top w:val="single" w:sz="12" w:space="0" w:color="auto"/>
              <w:right w:val="single" w:sz="12" w:space="0" w:color="auto"/>
            </w:tcBorders>
            <w:shd w:val="clear" w:color="auto" w:fill="F7CAAC"/>
          </w:tcPr>
          <w:p w:rsidR="00774F59" w:rsidRPr="00774F59" w:rsidRDefault="00774F59" w:rsidP="00774F59">
            <w:pPr>
              <w:jc w:val="both"/>
            </w:pPr>
            <w:r w:rsidRPr="00774F59">
              <w:rPr>
                <w:b/>
              </w:rPr>
              <w:t>Řízení konáno na VŠ</w:t>
            </w:r>
          </w:p>
        </w:tc>
        <w:tc>
          <w:tcPr>
            <w:tcW w:w="1985" w:type="dxa"/>
            <w:gridSpan w:val="3"/>
            <w:tcBorders>
              <w:top w:val="single" w:sz="12" w:space="0" w:color="auto"/>
              <w:left w:val="single" w:sz="12" w:space="0" w:color="auto"/>
            </w:tcBorders>
            <w:shd w:val="clear" w:color="auto" w:fill="F7CAAC"/>
          </w:tcPr>
          <w:p w:rsidR="00774F59" w:rsidRPr="00774F59" w:rsidRDefault="00774F59" w:rsidP="00774F59">
            <w:pPr>
              <w:jc w:val="both"/>
              <w:rPr>
                <w:b/>
              </w:rPr>
            </w:pPr>
            <w:r w:rsidRPr="00774F59">
              <w:rPr>
                <w:b/>
              </w:rPr>
              <w:t>Ohlasy publikací</w:t>
            </w:r>
          </w:p>
        </w:tc>
      </w:tr>
      <w:tr w:rsidR="008A1422" w:rsidRPr="00774F59" w:rsidTr="001661B8">
        <w:trPr>
          <w:cantSplit/>
        </w:trPr>
        <w:tc>
          <w:tcPr>
            <w:tcW w:w="3545" w:type="dxa"/>
            <w:gridSpan w:val="2"/>
          </w:tcPr>
          <w:p w:rsidR="00774F59" w:rsidRPr="00476272" w:rsidRDefault="00E4312D" w:rsidP="00774F59">
            <w:pPr>
              <w:jc w:val="both"/>
              <w:rPr>
                <w:highlight w:val="yellow"/>
              </w:rPr>
            </w:pPr>
            <w:del w:id="3203" w:author="Hana Navrátilová" w:date="2019-09-24T11:10:00Z">
              <w:r w:rsidRPr="00944A9E">
                <w:delText xml:space="preserve">Pedagogika </w:delText>
              </w:r>
            </w:del>
            <w:ins w:id="3204" w:author="Hana Navrátilová" w:date="2019-09-24T11:10:00Z">
              <w:r w:rsidR="00774F59" w:rsidRPr="00774F59">
                <w:t>Technologie makromolekulárních látek</w:t>
              </w:r>
            </w:ins>
          </w:p>
        </w:tc>
        <w:tc>
          <w:tcPr>
            <w:tcW w:w="2126" w:type="dxa"/>
          </w:tcPr>
          <w:p w:rsidR="00774F59" w:rsidRPr="00476272" w:rsidRDefault="00E4312D" w:rsidP="00774F59">
            <w:pPr>
              <w:jc w:val="both"/>
              <w:rPr>
                <w:highlight w:val="yellow"/>
              </w:rPr>
            </w:pPr>
            <w:del w:id="3205" w:author="Hana Navrátilová" w:date="2019-09-24T11:10:00Z">
              <w:r w:rsidRPr="00944A9E">
                <w:delText>2008</w:delText>
              </w:r>
            </w:del>
            <w:ins w:id="3206" w:author="Hana Navrátilová" w:date="2019-09-24T11:10:00Z">
              <w:r w:rsidR="00774F59" w:rsidRPr="00774F59">
                <w:t>2005</w:t>
              </w:r>
            </w:ins>
          </w:p>
        </w:tc>
        <w:tc>
          <w:tcPr>
            <w:tcW w:w="2268" w:type="dxa"/>
            <w:gridSpan w:val="4"/>
            <w:tcBorders>
              <w:right w:val="single" w:sz="12" w:space="0" w:color="auto"/>
            </w:tcBorders>
          </w:tcPr>
          <w:p w:rsidR="00774F59" w:rsidRPr="00476272" w:rsidRDefault="00E4312D" w:rsidP="00774F59">
            <w:pPr>
              <w:jc w:val="both"/>
              <w:rPr>
                <w:highlight w:val="yellow"/>
              </w:rPr>
            </w:pPr>
            <w:del w:id="3207" w:author="Hana Navrátilová" w:date="2019-09-24T11:10:00Z">
              <w:r w:rsidRPr="00944A9E">
                <w:delText>MU</w:delText>
              </w:r>
              <w:r w:rsidR="00B369B9" w:rsidRPr="00944A9E">
                <w:delText xml:space="preserve"> – </w:delText>
              </w:r>
              <w:r w:rsidRPr="00944A9E">
                <w:delText>PdF</w:delText>
              </w:r>
            </w:del>
            <w:ins w:id="3208" w:author="Hana Navrátilová" w:date="2019-09-24T11:10:00Z">
              <w:r w:rsidR="00774F59" w:rsidRPr="00774F59">
                <w:t>FT UTB ve Zlíně</w:t>
              </w:r>
            </w:ins>
          </w:p>
        </w:tc>
        <w:tc>
          <w:tcPr>
            <w:tcW w:w="567" w:type="dxa"/>
            <w:tcBorders>
              <w:left w:val="single" w:sz="12" w:space="0" w:color="auto"/>
            </w:tcBorders>
            <w:shd w:val="clear" w:color="auto" w:fill="F7CAAC"/>
          </w:tcPr>
          <w:p w:rsidR="00774F59" w:rsidRPr="00774F59" w:rsidRDefault="00E4312D" w:rsidP="00774F59">
            <w:pPr>
              <w:jc w:val="both"/>
            </w:pPr>
            <w:del w:id="3209" w:author="Hana Navrátilová" w:date="2019-09-24T11:10:00Z">
              <w:r w:rsidRPr="00944A9E">
                <w:rPr>
                  <w:b/>
                </w:rPr>
                <w:delText>WOS</w:delText>
              </w:r>
            </w:del>
            <w:ins w:id="3210" w:author="Hana Navrátilová" w:date="2019-09-24T11:10:00Z">
              <w:r w:rsidR="00774F59" w:rsidRPr="00774F59">
                <w:rPr>
                  <w:b/>
                </w:rPr>
                <w:t>WoS</w:t>
              </w:r>
            </w:ins>
          </w:p>
        </w:tc>
        <w:tc>
          <w:tcPr>
            <w:tcW w:w="709" w:type="dxa"/>
            <w:shd w:val="clear" w:color="auto" w:fill="F7CAAC"/>
          </w:tcPr>
          <w:p w:rsidR="00774F59" w:rsidRPr="00774F59" w:rsidRDefault="00774F59" w:rsidP="00774F59">
            <w:pPr>
              <w:jc w:val="both"/>
              <w:rPr>
                <w:sz w:val="18"/>
              </w:rPr>
            </w:pPr>
            <w:r w:rsidRPr="00774F59">
              <w:rPr>
                <w:b/>
                <w:sz w:val="18"/>
              </w:rPr>
              <w:t>Scopus</w:t>
            </w:r>
          </w:p>
        </w:tc>
        <w:tc>
          <w:tcPr>
            <w:tcW w:w="709" w:type="dxa"/>
            <w:shd w:val="clear" w:color="auto" w:fill="F7CAAC"/>
          </w:tcPr>
          <w:p w:rsidR="00774F59" w:rsidRPr="00774F59" w:rsidRDefault="00774F59" w:rsidP="00774F59">
            <w:pPr>
              <w:jc w:val="both"/>
            </w:pPr>
            <w:r w:rsidRPr="00774F59">
              <w:rPr>
                <w:b/>
                <w:sz w:val="18"/>
              </w:rPr>
              <w:t>ostatní</w:t>
            </w:r>
          </w:p>
        </w:tc>
      </w:tr>
      <w:tr w:rsidR="008A1422" w:rsidRPr="00774F59" w:rsidTr="001661B8">
        <w:trPr>
          <w:cantSplit/>
          <w:trHeight w:val="70"/>
        </w:trPr>
        <w:tc>
          <w:tcPr>
            <w:tcW w:w="3545" w:type="dxa"/>
            <w:gridSpan w:val="2"/>
            <w:shd w:val="clear" w:color="auto" w:fill="F7CAAC"/>
          </w:tcPr>
          <w:p w:rsidR="00774F59" w:rsidRPr="00774F59" w:rsidRDefault="00774F59" w:rsidP="00774F59">
            <w:pPr>
              <w:jc w:val="both"/>
            </w:pPr>
            <w:r w:rsidRPr="00774F59">
              <w:rPr>
                <w:b/>
              </w:rPr>
              <w:t>Obor jmenovacího řízení</w:t>
            </w:r>
          </w:p>
        </w:tc>
        <w:tc>
          <w:tcPr>
            <w:tcW w:w="2126" w:type="dxa"/>
            <w:shd w:val="clear" w:color="auto" w:fill="F7CAAC"/>
          </w:tcPr>
          <w:p w:rsidR="00774F59" w:rsidRPr="00774F59" w:rsidRDefault="00774F59" w:rsidP="00774F59">
            <w:pPr>
              <w:jc w:val="both"/>
            </w:pPr>
            <w:r w:rsidRPr="00774F59">
              <w:rPr>
                <w:b/>
              </w:rPr>
              <w:t>Rok udělení hodnosti</w:t>
            </w:r>
          </w:p>
        </w:tc>
        <w:tc>
          <w:tcPr>
            <w:tcW w:w="2268" w:type="dxa"/>
            <w:gridSpan w:val="4"/>
            <w:tcBorders>
              <w:right w:val="single" w:sz="12" w:space="0" w:color="auto"/>
            </w:tcBorders>
            <w:shd w:val="clear" w:color="auto" w:fill="F7CAAC"/>
          </w:tcPr>
          <w:p w:rsidR="00774F59" w:rsidRPr="00774F59" w:rsidRDefault="00774F59" w:rsidP="00774F59">
            <w:pPr>
              <w:jc w:val="both"/>
            </w:pPr>
            <w:r w:rsidRPr="00774F59">
              <w:rPr>
                <w:b/>
              </w:rPr>
              <w:t>Řízení konáno na VŠ</w:t>
            </w:r>
          </w:p>
        </w:tc>
        <w:tc>
          <w:tcPr>
            <w:tcW w:w="567" w:type="dxa"/>
            <w:vMerge w:val="restart"/>
            <w:tcBorders>
              <w:left w:val="single" w:sz="12" w:space="0" w:color="auto"/>
            </w:tcBorders>
          </w:tcPr>
          <w:p w:rsidR="00774F59" w:rsidRPr="00476272" w:rsidRDefault="00E4312D" w:rsidP="00774F59">
            <w:pPr>
              <w:jc w:val="both"/>
              <w:rPr>
                <w:highlight w:val="yellow"/>
              </w:rPr>
            </w:pPr>
            <w:del w:id="3211" w:author="Hana Navrátilová" w:date="2019-09-24T11:10:00Z">
              <w:r w:rsidRPr="00944A9E">
                <w:delText>0</w:delText>
              </w:r>
            </w:del>
            <w:ins w:id="3212" w:author="Hana Navrátilová" w:date="2019-09-24T11:10:00Z">
              <w:r w:rsidR="00774F59" w:rsidRPr="00774F59">
                <w:t>800</w:t>
              </w:r>
            </w:ins>
          </w:p>
        </w:tc>
        <w:tc>
          <w:tcPr>
            <w:tcW w:w="709" w:type="dxa"/>
            <w:vMerge w:val="restart"/>
          </w:tcPr>
          <w:p w:rsidR="00774F59" w:rsidRPr="00476272" w:rsidRDefault="00E4312D" w:rsidP="00774F59">
            <w:pPr>
              <w:jc w:val="both"/>
              <w:rPr>
                <w:highlight w:val="yellow"/>
              </w:rPr>
            </w:pPr>
            <w:del w:id="3213" w:author="Hana Navrátilová" w:date="2019-09-24T11:10:00Z">
              <w:r w:rsidRPr="00944A9E">
                <w:delText>6</w:delText>
              </w:r>
            </w:del>
            <w:ins w:id="3214" w:author="Hana Navrátilová" w:date="2019-09-24T11:10:00Z">
              <w:r w:rsidR="00774F59" w:rsidRPr="00774F59">
                <w:t>889</w:t>
              </w:r>
            </w:ins>
          </w:p>
        </w:tc>
        <w:tc>
          <w:tcPr>
            <w:tcW w:w="709" w:type="dxa"/>
            <w:vMerge w:val="restart"/>
          </w:tcPr>
          <w:p w:rsidR="00774F59" w:rsidRPr="00476272" w:rsidRDefault="00E4312D" w:rsidP="00774F59">
            <w:pPr>
              <w:jc w:val="both"/>
              <w:rPr>
                <w:b/>
                <w:highlight w:val="yellow"/>
              </w:rPr>
            </w:pPr>
            <w:del w:id="3215" w:author="Hana Navrátilová" w:date="2019-09-24T11:10:00Z">
              <w:r w:rsidRPr="00944A9E">
                <w:delText>826</w:delText>
              </w:r>
            </w:del>
          </w:p>
        </w:tc>
      </w:tr>
      <w:tr w:rsidR="008A1422" w:rsidRPr="00774F59" w:rsidTr="001661B8">
        <w:trPr>
          <w:trHeight w:val="205"/>
        </w:trPr>
        <w:tc>
          <w:tcPr>
            <w:tcW w:w="3545" w:type="dxa"/>
            <w:gridSpan w:val="2"/>
          </w:tcPr>
          <w:p w:rsidR="00774F59" w:rsidRPr="00476272" w:rsidRDefault="00774F59" w:rsidP="00774F59">
            <w:pPr>
              <w:jc w:val="both"/>
              <w:rPr>
                <w:highlight w:val="yellow"/>
              </w:rPr>
            </w:pPr>
          </w:p>
        </w:tc>
        <w:tc>
          <w:tcPr>
            <w:tcW w:w="2126" w:type="dxa"/>
          </w:tcPr>
          <w:p w:rsidR="00774F59" w:rsidRPr="00476272" w:rsidRDefault="00774F59" w:rsidP="00774F59">
            <w:pPr>
              <w:jc w:val="both"/>
              <w:rPr>
                <w:highlight w:val="yellow"/>
              </w:rPr>
            </w:pPr>
          </w:p>
        </w:tc>
        <w:tc>
          <w:tcPr>
            <w:tcW w:w="2268" w:type="dxa"/>
            <w:gridSpan w:val="4"/>
            <w:tcBorders>
              <w:right w:val="single" w:sz="12" w:space="0" w:color="auto"/>
            </w:tcBorders>
          </w:tcPr>
          <w:p w:rsidR="00774F59" w:rsidRPr="00476272" w:rsidRDefault="00774F59" w:rsidP="00774F59">
            <w:pPr>
              <w:jc w:val="both"/>
              <w:rPr>
                <w:highlight w:val="yellow"/>
              </w:rPr>
            </w:pPr>
          </w:p>
        </w:tc>
        <w:tc>
          <w:tcPr>
            <w:tcW w:w="567" w:type="dxa"/>
            <w:vMerge/>
            <w:tcBorders>
              <w:left w:val="single" w:sz="12" w:space="0" w:color="auto"/>
            </w:tcBorders>
            <w:vAlign w:val="center"/>
          </w:tcPr>
          <w:p w:rsidR="00774F59" w:rsidRPr="00774F59" w:rsidRDefault="00774F59" w:rsidP="00774F59">
            <w:pPr>
              <w:rPr>
                <w:b/>
              </w:rPr>
            </w:pPr>
          </w:p>
        </w:tc>
        <w:tc>
          <w:tcPr>
            <w:tcW w:w="709" w:type="dxa"/>
            <w:vMerge/>
            <w:vAlign w:val="center"/>
          </w:tcPr>
          <w:p w:rsidR="00774F59" w:rsidRPr="00774F59" w:rsidRDefault="00774F59" w:rsidP="00774F59">
            <w:pPr>
              <w:rPr>
                <w:b/>
              </w:rPr>
            </w:pPr>
          </w:p>
        </w:tc>
        <w:tc>
          <w:tcPr>
            <w:tcW w:w="709" w:type="dxa"/>
            <w:vMerge/>
            <w:vAlign w:val="center"/>
          </w:tcPr>
          <w:p w:rsidR="00774F59" w:rsidRPr="00774F59" w:rsidRDefault="00774F59" w:rsidP="00774F59">
            <w:pPr>
              <w:rPr>
                <w:b/>
              </w:rPr>
            </w:pPr>
          </w:p>
        </w:tc>
      </w:tr>
      <w:tr w:rsidR="00774F59" w:rsidRPr="00774F59" w:rsidTr="00476272">
        <w:tc>
          <w:tcPr>
            <w:tcW w:w="9924" w:type="dxa"/>
            <w:gridSpan w:val="10"/>
            <w:shd w:val="clear" w:color="auto" w:fill="F7CAAC"/>
          </w:tcPr>
          <w:p w:rsidR="00774F59" w:rsidRPr="00774F59" w:rsidRDefault="00774F59" w:rsidP="00774F59">
            <w:pPr>
              <w:jc w:val="both"/>
              <w:rPr>
                <w:b/>
              </w:rPr>
            </w:pPr>
            <w:r w:rsidRPr="00774F59">
              <w:rPr>
                <w:b/>
              </w:rPr>
              <w:t xml:space="preserve">Přehled o nejvýznamnější publikační a další tvůrčí činnosti nebo další profesní činnosti u odborníků z praxe vztahující se k zabezpečovaným předmětům </w:t>
            </w:r>
          </w:p>
        </w:tc>
      </w:tr>
      <w:tr w:rsidR="00774F59" w:rsidRPr="00774F59" w:rsidTr="00476272">
        <w:trPr>
          <w:trHeight w:val="850"/>
        </w:trPr>
        <w:tc>
          <w:tcPr>
            <w:tcW w:w="9924" w:type="dxa"/>
            <w:gridSpan w:val="10"/>
          </w:tcPr>
          <w:p w:rsidR="00774F59" w:rsidRPr="008F48AF" w:rsidRDefault="00774F59" w:rsidP="00774F59">
            <w:pPr>
              <w:ind w:right="-68"/>
              <w:rPr>
                <w:ins w:id="3216" w:author="Hana Navrátilová" w:date="2019-09-24T11:10:00Z"/>
              </w:rPr>
            </w:pPr>
          </w:p>
          <w:p w:rsidR="00774F59" w:rsidRPr="008F48AF" w:rsidRDefault="00774F59" w:rsidP="00774F59">
            <w:pPr>
              <w:ind w:right="-68"/>
              <w:rPr>
                <w:ins w:id="3217" w:author="Hana Navrátilová" w:date="2019-09-24T11:10:00Z"/>
              </w:rPr>
            </w:pPr>
            <w:ins w:id="3218" w:author="Hana Navrátilová" w:date="2019-09-24T11:10:00Z">
              <w:r w:rsidRPr="008F48AF">
                <w:rPr>
                  <w:lang w:val="en-GB"/>
                </w:rPr>
                <w:t xml:space="preserve">Lengálová, A. (2016). Poster - A Form of Communication for Doctoral Students. In Bekirogullari, Z., Minas, Mi, Thambusamy, R. X. </w:t>
              </w:r>
              <w:r w:rsidRPr="008F48AF">
                <w:rPr>
                  <w:i/>
                  <w:lang w:val="en-GB"/>
                </w:rPr>
                <w:t>European Proceedings of Social and Behavioural Sciences</w:t>
              </w:r>
              <w:r w:rsidRPr="008F48AF">
                <w:t>. (pp. 157-166).</w:t>
              </w:r>
            </w:ins>
          </w:p>
          <w:p w:rsidR="00774F59" w:rsidRPr="008F48AF" w:rsidRDefault="00774F59" w:rsidP="00774F59">
            <w:pPr>
              <w:ind w:right="-68"/>
              <w:jc w:val="both"/>
              <w:rPr>
                <w:ins w:id="3219" w:author="Hana Navrátilová" w:date="2019-09-24T11:10:00Z"/>
                <w:lang w:val="en-GB"/>
              </w:rPr>
            </w:pPr>
            <w:ins w:id="3220" w:author="Hana Navrátilová" w:date="2019-09-24T11:10:00Z">
              <w:r w:rsidRPr="008F48AF">
                <w:t>Lengálová, A</w:t>
              </w:r>
            </w:ins>
            <w:moveToRangeStart w:id="3221" w:author="Hana Navrátilová" w:date="2019-09-24T11:10:00Z" w:name="move20215950"/>
            <w:moveTo w:id="3222" w:author="Hana Navrátilová" w:date="2019-09-24T11:10:00Z">
              <w:r w:rsidRPr="008F48AF">
                <w:t xml:space="preserve">. (2015). </w:t>
              </w:r>
            </w:moveTo>
            <w:moveToRangeEnd w:id="3221"/>
            <w:ins w:id="3223" w:author="Hana Navrátilová" w:date="2019-09-24T11:10:00Z">
              <w:r w:rsidRPr="008F48AF">
                <w:t>Communication in English – A Must for a PhD Student</w:t>
              </w:r>
              <w:r w:rsidRPr="008F48AF">
                <w:rPr>
                  <w:lang w:val="en-GB"/>
                </w:rPr>
                <w:t xml:space="preserve">. In Chova, L. G., Martinez, </w:t>
              </w:r>
              <w:r w:rsidRPr="008F48AF">
                <w:rPr>
                  <w:rFonts w:cs="Calibri"/>
                </w:rPr>
                <w:t xml:space="preserve">&amp; </w:t>
              </w:r>
              <w:r w:rsidRPr="008F48AF">
                <w:rPr>
                  <w:lang w:val="en-GB"/>
                </w:rPr>
                <w:t xml:space="preserve">A. L., Torres, I. C. </w:t>
              </w:r>
              <w:r w:rsidRPr="008F48AF">
                <w:rPr>
                  <w:i/>
                  <w:lang w:val="en-GB"/>
                </w:rPr>
                <w:t xml:space="preserve">ICERI. </w:t>
              </w:r>
              <w:r w:rsidRPr="008F48AF">
                <w:rPr>
                  <w:lang w:val="en-GB"/>
                </w:rPr>
                <w:t xml:space="preserve">Seville, 94-101. </w:t>
              </w:r>
            </w:ins>
          </w:p>
          <w:p w:rsidR="005F22A7" w:rsidRPr="008F48AF" w:rsidRDefault="00781297" w:rsidP="00E7344C">
            <w:pPr>
              <w:rPr>
                <w:del w:id="3224" w:author="Hana Navrátilová" w:date="2019-09-24T11:10:00Z"/>
              </w:rPr>
            </w:pPr>
            <w:ins w:id="3225" w:author="Hana Navrátilová" w:date="2019-09-24T11:10:00Z">
              <w:r w:rsidRPr="008F48AF">
                <w:fldChar w:fldCharType="begin"/>
              </w:r>
              <w:r w:rsidRPr="008F48AF">
                <w:instrText xml:space="preserve"> HYPERLINK "http://lengalova.aspone.cz/" \t "_blank" </w:instrText>
              </w:r>
              <w:r w:rsidRPr="008F48AF">
                <w:fldChar w:fldCharType="separate"/>
              </w:r>
              <w:r w:rsidR="00774F59" w:rsidRPr="008F48AF">
                <w:rPr>
                  <w:lang w:val="en-GB"/>
                </w:rPr>
                <w:t>Lengálová, A.</w:t>
              </w:r>
              <w:r w:rsidRPr="008F48AF">
                <w:rPr>
                  <w:lang w:val="en-GB"/>
                </w:rPr>
                <w:fldChar w:fldCharType="end"/>
              </w:r>
              <w:r w:rsidR="00774F59" w:rsidRPr="008F48AF">
                <w:rPr>
                  <w:lang w:val="en-GB"/>
                </w:rPr>
                <w:t xml:space="preserve"> (2015). From the Beginner to the Mentor. In Chova, L. G., Martinez, A.</w:t>
              </w:r>
            </w:ins>
            <w:moveToRangeStart w:id="3226" w:author="Hana Navrátilová" w:date="2019-09-24T11:10:00Z" w:name="move20215951"/>
            <w:moveTo w:id="3227" w:author="Hana Navrátilová" w:date="2019-09-24T11:10:00Z">
              <w:r w:rsidR="00774F59" w:rsidRPr="00476272">
                <w:rPr>
                  <w:lang w:val="en-GB"/>
                </w:rPr>
                <w:t xml:space="preserve"> L., </w:t>
              </w:r>
              <w:r w:rsidR="00774F59" w:rsidRPr="008F48AF">
                <w:rPr>
                  <w:rFonts w:cs="Calibri"/>
                </w:rPr>
                <w:t>&amp;</w:t>
              </w:r>
            </w:moveTo>
            <w:moveToRangeEnd w:id="3226"/>
            <w:del w:id="3228" w:author="Hana Navrátilová" w:date="2019-09-24T11:10:00Z">
              <w:r w:rsidR="005F22A7" w:rsidRPr="008F48AF">
                <w:delText>Slavík, J.</w:delText>
              </w:r>
              <w:r w:rsidR="00E95B4E" w:rsidRPr="008F48AF">
                <w:delText xml:space="preserve">, </w:delText>
              </w:r>
              <w:r w:rsidR="005F22A7" w:rsidRPr="008F48AF">
                <w:delText>Janík,</w:delText>
              </w:r>
              <w:r w:rsidR="00367084" w:rsidRPr="008F48AF">
                <w:delText xml:space="preserve"> </w:delText>
              </w:r>
              <w:r w:rsidR="008E52D3" w:rsidRPr="008F48AF">
                <w:delText>T.,</w:delText>
              </w:r>
              <w:r w:rsidR="005F22A7" w:rsidRPr="008F48AF">
                <w:delText xml:space="preserve">Najvar, </w:delText>
              </w:r>
              <w:r w:rsidR="008E52D3" w:rsidRPr="008F48AF">
                <w:delText>P., &amp;</w:delText>
              </w:r>
              <w:r w:rsidR="006617F9" w:rsidRPr="008F48AF">
                <w:delText xml:space="preserve"> </w:delText>
              </w:r>
              <w:r w:rsidR="005F22A7" w:rsidRPr="008F48AF">
                <w:delText>Knecht</w:delText>
              </w:r>
              <w:r w:rsidR="006617F9" w:rsidRPr="008F48AF">
                <w:delText>, P.</w:delText>
              </w:r>
              <w:r w:rsidR="005F22A7" w:rsidRPr="008F48AF">
                <w:delText xml:space="preserve"> (2017). </w:delText>
              </w:r>
              <w:r w:rsidR="005F22A7" w:rsidRPr="008F48AF">
                <w:rPr>
                  <w:i/>
                </w:rPr>
                <w:delText xml:space="preserve">Transdisciplinární didaktika: o učitelském sdílení znalostí a zvyšování kvality výuky napříč obory. </w:delText>
              </w:r>
              <w:r w:rsidR="005F22A7" w:rsidRPr="008F48AF">
                <w:delText>Brno: Masarykova univerzita.</w:delText>
              </w:r>
            </w:del>
          </w:p>
          <w:p w:rsidR="00774F59" w:rsidRPr="008F48AF" w:rsidRDefault="00E4312D" w:rsidP="00774F59">
            <w:pPr>
              <w:ind w:right="-68"/>
              <w:jc w:val="both"/>
              <w:rPr>
                <w:ins w:id="3229" w:author="Hana Navrátilová" w:date="2019-09-24T11:10:00Z"/>
                <w:lang w:val="en-GB"/>
              </w:rPr>
            </w:pPr>
            <w:del w:id="3230" w:author="Hana Navrátilová" w:date="2019-09-24T11:10:00Z">
              <w:r w:rsidRPr="008F48AF">
                <w:delText>Janík, T., Minaříková, E., Píšová, M., Uličná, K. &amp; Janík, M</w:delText>
              </w:r>
            </w:del>
            <w:ins w:id="3231" w:author="Hana Navrátilová" w:date="2019-09-24T11:10:00Z">
              <w:r w:rsidR="00774F59" w:rsidRPr="008F48AF">
                <w:rPr>
                  <w:lang w:val="en-GB"/>
                </w:rPr>
                <w:t xml:space="preserve"> Torres, I. C. </w:t>
              </w:r>
              <w:r w:rsidR="00774F59" w:rsidRPr="008F48AF">
                <w:rPr>
                  <w:i/>
                  <w:lang w:val="en-GB"/>
                </w:rPr>
                <w:t xml:space="preserve">ICERI., </w:t>
              </w:r>
              <w:r w:rsidR="00774F59" w:rsidRPr="008F48AF">
                <w:rPr>
                  <w:lang w:val="en-GB"/>
                </w:rPr>
                <w:t xml:space="preserve">Seville, 79-88. </w:t>
              </w:r>
            </w:ins>
          </w:p>
          <w:p w:rsidR="00774F59" w:rsidRPr="008F48AF" w:rsidRDefault="00774F59" w:rsidP="00774F59">
            <w:pPr>
              <w:autoSpaceDE w:val="0"/>
              <w:autoSpaceDN w:val="0"/>
              <w:adjustRightInd w:val="0"/>
              <w:rPr>
                <w:ins w:id="3232" w:author="Hana Navrátilová" w:date="2019-09-24T11:10:00Z"/>
              </w:rPr>
            </w:pPr>
            <w:ins w:id="3233" w:author="Hana Navrátilová" w:date="2019-09-24T11:10:00Z">
              <w:r w:rsidRPr="008F48AF">
                <w:t>Lengálová, A. (2012) How to Write a Research Paper in English.</w:t>
              </w:r>
              <w:r w:rsidRPr="008F48AF">
                <w:rPr>
                  <w:rFonts w:ascii="MyriadPro-Regular" w:hAnsi="MyriadPro-Regular" w:cs="MyriadPro-Regular"/>
                </w:rPr>
                <w:t xml:space="preserve"> </w:t>
              </w:r>
              <w:r w:rsidRPr="008F48AF">
                <w:rPr>
                  <w:i/>
                </w:rPr>
                <w:t>Forum Dydaktyczne,</w:t>
              </w:r>
              <w:r w:rsidRPr="008F48AF">
                <w:t xml:space="preserve"> </w:t>
              </w:r>
              <w:r w:rsidRPr="008F48AF">
                <w:rPr>
                  <w:i/>
                </w:rPr>
                <w:t>9-10</w:t>
              </w:r>
              <w:r w:rsidRPr="008F48AF">
                <w:t>/2012, 65-72.</w:t>
              </w:r>
            </w:ins>
          </w:p>
          <w:p w:rsidR="00774F59" w:rsidRPr="008F48AF" w:rsidRDefault="00774F59" w:rsidP="00774F59">
            <w:pPr>
              <w:autoSpaceDE w:val="0"/>
              <w:autoSpaceDN w:val="0"/>
              <w:adjustRightInd w:val="0"/>
              <w:rPr>
                <w:ins w:id="3234" w:author="Hana Navrátilová" w:date="2019-09-24T11:10:00Z"/>
              </w:rPr>
            </w:pPr>
          </w:p>
          <w:p w:rsidR="00774F59" w:rsidRPr="008F48AF" w:rsidRDefault="00774F59" w:rsidP="00774F59">
            <w:pPr>
              <w:jc w:val="both"/>
              <w:rPr>
                <w:ins w:id="3235" w:author="Hana Navrátilová" w:date="2019-09-24T11:10:00Z"/>
              </w:rPr>
            </w:pPr>
            <w:ins w:id="3236" w:author="Hana Navrátilová" w:date="2019-09-24T11:10:00Z">
              <w:r w:rsidRPr="008F48AF">
                <w:t xml:space="preserve">Na WoS celkem 40 publikací z oblasti technologie a komunikace v angličtině. </w:t>
              </w:r>
            </w:ins>
          </w:p>
          <w:p w:rsidR="00E4312D" w:rsidRPr="008F48AF" w:rsidRDefault="00774F59" w:rsidP="00E7344C">
            <w:pPr>
              <w:rPr>
                <w:del w:id="3237" w:author="Hana Navrátilová" w:date="2019-09-24T11:10:00Z"/>
              </w:rPr>
            </w:pPr>
            <w:ins w:id="3238" w:author="Hana Navrátilová" w:date="2019-09-24T11:10:00Z">
              <w:r w:rsidRPr="008F48AF">
                <w:t>Člen VR UTB ve Zlíně a člen VR FHS UTB ve Zlíně, člen Oborové rady dDSP na FHS UTB ve Zlíně.</w:t>
              </w:r>
            </w:ins>
            <w:moveFromRangeStart w:id="3239" w:author="Hana Navrátilová" w:date="2019-09-24T11:10:00Z" w:name="move20215931"/>
            <w:moveFrom w:id="3240" w:author="Hana Navrátilová" w:date="2019-09-24T11:10:00Z">
              <w:r w:rsidR="00A355F0" w:rsidRPr="008F48AF">
                <w:t xml:space="preserve">. (2016). </w:t>
              </w:r>
            </w:moveFrom>
            <w:moveFromRangeEnd w:id="3239"/>
            <w:del w:id="3241" w:author="Hana Navrátilová" w:date="2019-09-24T11:10:00Z">
              <w:r w:rsidR="00E4312D" w:rsidRPr="008F48AF">
                <w:rPr>
                  <w:i/>
                </w:rPr>
                <w:delText>Profesní vidění učitelů a jeho rozvíjení prostřednictvím videoklubů.</w:delText>
              </w:r>
              <w:r w:rsidR="00E4312D" w:rsidRPr="008F48AF">
                <w:delText xml:space="preserve"> Brno: Masarykova univerzita.</w:delText>
              </w:r>
            </w:del>
          </w:p>
          <w:p w:rsidR="00E4312D" w:rsidRPr="008F48AF" w:rsidRDefault="00E4312D" w:rsidP="00E7344C">
            <w:pPr>
              <w:rPr>
                <w:del w:id="3242" w:author="Hana Navrátilová" w:date="2019-09-24T11:10:00Z"/>
                <w:b/>
              </w:rPr>
            </w:pPr>
            <w:del w:id="3243" w:author="Hana Navrátilová" w:date="2019-09-24T11:10:00Z">
              <w:r w:rsidRPr="008F48AF">
                <w:delText xml:space="preserve">Janík, T. (2016). </w:delText>
              </w:r>
              <w:r w:rsidRPr="008F48AF">
                <w:rPr>
                  <w:i/>
                </w:rPr>
                <w:delText>Aktuelle Entwicklungen im Bildungsbereich in der Tschechischen Republik: Curriculum</w:delText>
              </w:r>
              <w:r w:rsidR="00B369B9" w:rsidRPr="008F48AF">
                <w:rPr>
                  <w:i/>
                </w:rPr>
                <w:delText xml:space="preserve"> – </w:delText>
              </w:r>
              <w:r w:rsidRPr="008F48AF">
                <w:rPr>
                  <w:i/>
                </w:rPr>
                <w:delText>Unterricht</w:delText>
              </w:r>
              <w:r w:rsidR="00B369B9" w:rsidRPr="008F48AF">
                <w:rPr>
                  <w:i/>
                </w:rPr>
                <w:delText xml:space="preserve"> – </w:delText>
              </w:r>
              <w:r w:rsidRPr="008F48AF">
                <w:rPr>
                  <w:i/>
                </w:rPr>
                <w:delText>Lehrerbildung.</w:delText>
              </w:r>
              <w:r w:rsidRPr="008F48AF">
                <w:delText xml:space="preserve"> Münster: Waxmann.</w:delText>
              </w:r>
            </w:del>
          </w:p>
          <w:p w:rsidR="005F22A7" w:rsidRPr="008F48AF" w:rsidRDefault="005F22A7" w:rsidP="00E7344C">
            <w:pPr>
              <w:rPr>
                <w:del w:id="3244" w:author="Hana Navrátilová" w:date="2019-09-24T11:10:00Z"/>
              </w:rPr>
            </w:pPr>
            <w:del w:id="3245" w:author="Hana Navrátilová" w:date="2019-09-24T11:10:00Z">
              <w:r w:rsidRPr="008F48AF">
                <w:delText>Janík, T</w:delText>
              </w:r>
            </w:del>
            <w:moveFromRangeStart w:id="3246" w:author="Hana Navrátilová" w:date="2019-09-24T11:10:00Z" w:name="move20215950"/>
            <w:moveFrom w:id="3247" w:author="Hana Navrátilová" w:date="2019-09-24T11:10:00Z">
              <w:r w:rsidR="00774F59" w:rsidRPr="008F48AF">
                <w:t xml:space="preserve">. (2015). </w:t>
              </w:r>
            </w:moveFrom>
            <w:moveFromRangeEnd w:id="3246"/>
            <w:del w:id="3248" w:author="Hana Navrátilová" w:date="2019-09-24T11:10:00Z">
              <w:r w:rsidRPr="008F48AF">
                <w:delText xml:space="preserve">Mezinárodně srovnávací výzkumy vyučování a učení ve školních třídách a didaktika. In D. Greger, et al., </w:delText>
              </w:r>
              <w:r w:rsidRPr="008F48AF">
                <w:rPr>
                  <w:i/>
                </w:rPr>
                <w:delText>Srovnávací pedagogika: Proměny a výzvy</w:delText>
              </w:r>
              <w:r w:rsidRPr="008F48AF">
                <w:delText>. 119-136</w:delText>
              </w:r>
              <w:r w:rsidRPr="008F48AF">
                <w:rPr>
                  <w:i/>
                </w:rPr>
                <w:delText>.</w:delText>
              </w:r>
              <w:r w:rsidRPr="008F48AF">
                <w:delText xml:space="preserve"> Praha: Univerzita Karlova v Praze, Pedagogická fakulta.</w:delText>
              </w:r>
            </w:del>
          </w:p>
          <w:p w:rsidR="00E4312D" w:rsidRPr="008F48AF" w:rsidRDefault="00E4312D" w:rsidP="00E7344C">
            <w:pPr>
              <w:rPr>
                <w:del w:id="3249" w:author="Hana Navrátilová" w:date="2019-09-24T11:10:00Z"/>
              </w:rPr>
            </w:pPr>
            <w:del w:id="3250" w:author="Hana Navrátilová" w:date="2019-09-24T11:10:00Z">
              <w:r w:rsidRPr="008F48AF">
                <w:delText xml:space="preserve">Janík, T., Slavík, J., Mužík, V., Trna, J., Janko, T., Lokajíčková, V., Minaříková, E., Lukavský, J., Sliacky, J., Šalamounová, Z., Šebestová, S., Vondrová, N., &amp; Zlatníček, P. (2013). </w:delText>
              </w:r>
              <w:r w:rsidRPr="008F48AF">
                <w:rPr>
                  <w:i/>
                </w:rPr>
                <w:delText xml:space="preserve"> Kvalita (ve) vzdělávání: obsahově zaměřený přístup ke zkoumání a zlepšování výuky.</w:delText>
              </w:r>
              <w:r w:rsidRPr="008F48AF">
                <w:delText xml:space="preserve"> Brno: Masarykova univerzita.</w:delText>
              </w:r>
            </w:del>
          </w:p>
          <w:p w:rsidR="00774F59" w:rsidRPr="008F48AF" w:rsidRDefault="00774F59" w:rsidP="00476272">
            <w:pPr>
              <w:jc w:val="both"/>
            </w:pPr>
          </w:p>
        </w:tc>
      </w:tr>
      <w:tr w:rsidR="00774F59" w:rsidRPr="00774F59" w:rsidTr="00476272">
        <w:trPr>
          <w:trHeight w:val="218"/>
        </w:trPr>
        <w:tc>
          <w:tcPr>
            <w:tcW w:w="9924" w:type="dxa"/>
            <w:gridSpan w:val="10"/>
            <w:shd w:val="clear" w:color="auto" w:fill="F7CAAC"/>
          </w:tcPr>
          <w:p w:rsidR="00774F59" w:rsidRPr="008F48AF" w:rsidRDefault="00774F59" w:rsidP="00774F59">
            <w:pPr>
              <w:rPr>
                <w:b/>
              </w:rPr>
            </w:pPr>
            <w:r w:rsidRPr="008F48AF">
              <w:rPr>
                <w:b/>
              </w:rPr>
              <w:t>Působení v</w:t>
            </w:r>
            <w:del w:id="3251" w:author="Hana Navrátilová" w:date="2019-09-24T11:10:00Z">
              <w:r w:rsidR="00E4312D" w:rsidRPr="008F48AF">
                <w:rPr>
                  <w:b/>
                </w:rPr>
                <w:delText> </w:delText>
              </w:r>
            </w:del>
            <w:ins w:id="3252" w:author="Hana Navrátilová" w:date="2019-09-24T11:10:00Z">
              <w:r w:rsidRPr="008F48AF">
                <w:rPr>
                  <w:b/>
                </w:rPr>
                <w:t xml:space="preserve"> </w:t>
              </w:r>
            </w:ins>
            <w:r w:rsidRPr="008F48AF">
              <w:rPr>
                <w:b/>
              </w:rPr>
              <w:t>zahraničí</w:t>
            </w:r>
          </w:p>
        </w:tc>
      </w:tr>
      <w:tr w:rsidR="00774F59" w:rsidRPr="00774F59" w:rsidTr="00476272">
        <w:trPr>
          <w:trHeight w:val="328"/>
        </w:trPr>
        <w:tc>
          <w:tcPr>
            <w:tcW w:w="9924" w:type="dxa"/>
            <w:gridSpan w:val="10"/>
          </w:tcPr>
          <w:p w:rsidR="00E4312D" w:rsidRPr="008F48AF" w:rsidRDefault="00E4312D" w:rsidP="00E7344C">
            <w:pPr>
              <w:rPr>
                <w:del w:id="3253" w:author="Hana Navrátilová" w:date="2019-09-24T11:10:00Z"/>
              </w:rPr>
            </w:pPr>
            <w:del w:id="3254" w:author="Hana Navrátilová" w:date="2019-09-24T11:10:00Z">
              <w:r w:rsidRPr="008F48AF">
                <w:delText>2017 Norsko Institutt for pedagogikk, Fakultet for humaniora og pedagogikk, Universitetet i Agder, Visiting Researcher</w:delText>
              </w:r>
            </w:del>
          </w:p>
          <w:p w:rsidR="00774F59" w:rsidRPr="008F48AF" w:rsidRDefault="00E4312D" w:rsidP="00774F59">
            <w:pPr>
              <w:tabs>
                <w:tab w:val="left" w:pos="709"/>
              </w:tabs>
              <w:jc w:val="both"/>
              <w:rPr>
                <w:ins w:id="3255" w:author="Hana Navrátilová" w:date="2019-09-24T11:10:00Z"/>
              </w:rPr>
            </w:pPr>
            <w:del w:id="3256" w:author="Hana Navrátilová" w:date="2019-09-24T11:10:00Z">
              <w:r w:rsidRPr="008F48AF">
                <w:delText>2007 Německo Institut für Pädagogik der Naturwissenschaften Kiel, Visiting Researcher</w:delText>
              </w:r>
            </w:del>
            <w:ins w:id="3257" w:author="Hana Navrátilová" w:date="2019-09-24T11:10:00Z">
              <w:r w:rsidR="00774F59" w:rsidRPr="008F48AF">
                <w:t>2005, 2007, 2008, 2009, 2012 – University of Salerno, Itálie; University of Basel, Švýcarsko; Volda University College Norsko; University of Klagenfurt Rakousko; Kazimierz Wielki University in Bydgoszc, Polsko – Erasmus;</w:t>
              </w:r>
            </w:ins>
          </w:p>
          <w:p w:rsidR="00774F59" w:rsidRPr="008F48AF" w:rsidRDefault="00774F59" w:rsidP="00774F59">
            <w:ins w:id="3258" w:author="Hana Navrátilová" w:date="2019-09-24T11:10:00Z">
              <w:r w:rsidRPr="008F48AF">
                <w:t xml:space="preserve">2015, 2017 – East China Univ. of Science and Technol, Šanghaj, Čína - zvané přednášky ke komunikaci v angličtině </w:t>
              </w:r>
            </w:ins>
          </w:p>
        </w:tc>
      </w:tr>
      <w:tr w:rsidR="008A1422" w:rsidRPr="00774F59" w:rsidTr="001661B8">
        <w:trPr>
          <w:cantSplit/>
          <w:trHeight w:val="378"/>
        </w:trPr>
        <w:tc>
          <w:tcPr>
            <w:tcW w:w="2988" w:type="dxa"/>
            <w:shd w:val="clear" w:color="auto" w:fill="F7CAAC"/>
          </w:tcPr>
          <w:p w:rsidR="00774F59" w:rsidRPr="008F48AF" w:rsidRDefault="00774F59" w:rsidP="00774F59">
            <w:pPr>
              <w:jc w:val="both"/>
              <w:rPr>
                <w:b/>
              </w:rPr>
            </w:pPr>
            <w:r w:rsidRPr="008F48AF">
              <w:rPr>
                <w:b/>
              </w:rPr>
              <w:t xml:space="preserve">Podpis </w:t>
            </w:r>
          </w:p>
        </w:tc>
        <w:tc>
          <w:tcPr>
            <w:tcW w:w="4242" w:type="dxa"/>
            <w:gridSpan w:val="5"/>
          </w:tcPr>
          <w:p w:rsidR="00774F59" w:rsidRPr="008F48AF" w:rsidRDefault="00774F59" w:rsidP="00774F59">
            <w:pPr>
              <w:jc w:val="both"/>
            </w:pPr>
            <w:ins w:id="3259" w:author="Hana Navrátilová" w:date="2019-09-24T11:10:00Z">
              <w:r w:rsidRPr="008F48AF">
                <w:t>Anežka Lengálová, v. r.</w:t>
              </w:r>
            </w:ins>
            <w:moveFromRangeStart w:id="3260" w:author="Hana Navrátilová" w:date="2019-09-24T11:10:00Z" w:name="move20215874"/>
            <w:moveFrom w:id="3261" w:author="Hana Navrátilová" w:date="2019-09-24T11:10:00Z">
              <w:r w:rsidR="00BA7093" w:rsidRPr="00476272">
                <w:rPr>
                  <w:b/>
                </w:rPr>
                <w:t xml:space="preserve">prof. </w:t>
              </w:r>
            </w:moveFrom>
            <w:moveFromRangeEnd w:id="3260"/>
            <w:del w:id="3262" w:author="Hana Navrátilová" w:date="2019-09-24T11:10:00Z">
              <w:r w:rsidR="004551C5" w:rsidRPr="008F48AF">
                <w:delText>PhDr. Mgr. Tomáš Janík, Ph.D.</w:delText>
              </w:r>
              <w:r w:rsidR="00EF2F2B" w:rsidRPr="008F48AF">
                <w:delText>, M.Ed., v. r.</w:delText>
              </w:r>
            </w:del>
          </w:p>
        </w:tc>
        <w:tc>
          <w:tcPr>
            <w:tcW w:w="709" w:type="dxa"/>
            <w:shd w:val="clear" w:color="auto" w:fill="F7CAAC"/>
          </w:tcPr>
          <w:p w:rsidR="00774F59" w:rsidRPr="00774F59" w:rsidRDefault="00774F59" w:rsidP="00774F59">
            <w:pPr>
              <w:jc w:val="both"/>
            </w:pPr>
            <w:r w:rsidRPr="00774F59">
              <w:rPr>
                <w:b/>
              </w:rPr>
              <w:t>datum</w:t>
            </w:r>
          </w:p>
        </w:tc>
        <w:tc>
          <w:tcPr>
            <w:tcW w:w="1985" w:type="dxa"/>
            <w:gridSpan w:val="3"/>
          </w:tcPr>
          <w:p w:rsidR="00774F59" w:rsidRPr="00774F59" w:rsidRDefault="00514D89" w:rsidP="00774F59">
            <w:pPr>
              <w:jc w:val="both"/>
            </w:pPr>
            <w:del w:id="3263" w:author="Hana Navrátilová" w:date="2019-09-24T11:10:00Z">
              <w:r>
                <w:delText xml:space="preserve">17. 12. 2018 </w:delText>
              </w:r>
            </w:del>
            <w:ins w:id="3264" w:author="Hana Navrátilová" w:date="2019-09-24T11:10:00Z">
              <w:r w:rsidR="00F4038E">
                <w:t>25. 09. 2019</w:t>
              </w:r>
            </w:ins>
          </w:p>
        </w:tc>
      </w:tr>
    </w:tbl>
    <w:p w:rsidR="00774F59" w:rsidRDefault="0098480A" w:rsidP="00E7344C">
      <w:r>
        <w:br w:type="page"/>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0"/>
        <w:gridCol w:w="823"/>
        <w:gridCol w:w="1719"/>
        <w:gridCol w:w="524"/>
        <w:gridCol w:w="328"/>
        <w:gridCol w:w="850"/>
        <w:gridCol w:w="283"/>
        <w:gridCol w:w="786"/>
        <w:gridCol w:w="65"/>
        <w:gridCol w:w="561"/>
        <w:gridCol w:w="163"/>
        <w:gridCol w:w="544"/>
        <w:gridCol w:w="1157"/>
      </w:tblGrid>
      <w:tr w:rsidR="006B6016" w:rsidRPr="00F86D88" w:rsidTr="004B70DB">
        <w:trPr>
          <w:jc w:val="center"/>
        </w:trPr>
        <w:tc>
          <w:tcPr>
            <w:tcW w:w="10343" w:type="dxa"/>
            <w:gridSpan w:val="13"/>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98480A" w:rsidRPr="00F86D88" w:rsidTr="004B70DB">
        <w:trPr>
          <w:jc w:val="center"/>
        </w:trPr>
        <w:tc>
          <w:tcPr>
            <w:tcW w:w="2540" w:type="dxa"/>
            <w:tcBorders>
              <w:top w:val="double" w:sz="4" w:space="0" w:color="auto"/>
            </w:tcBorders>
            <w:shd w:val="clear" w:color="auto" w:fill="F7CAAC"/>
          </w:tcPr>
          <w:p w:rsidR="0098480A" w:rsidRPr="00F86D88" w:rsidRDefault="0098480A" w:rsidP="0098480A">
            <w:pPr>
              <w:jc w:val="both"/>
              <w:rPr>
                <w:b/>
              </w:rPr>
            </w:pPr>
            <w:r w:rsidRPr="00F86D88">
              <w:rPr>
                <w:b/>
              </w:rPr>
              <w:t>Vysoká škola</w:t>
            </w:r>
          </w:p>
        </w:tc>
        <w:tc>
          <w:tcPr>
            <w:tcW w:w="7803" w:type="dxa"/>
            <w:gridSpan w:val="12"/>
          </w:tcPr>
          <w:p w:rsidR="0098480A" w:rsidRPr="00F86D88" w:rsidRDefault="0098480A" w:rsidP="0098480A">
            <w:pPr>
              <w:jc w:val="both"/>
            </w:pPr>
            <w:r w:rsidRPr="00F86D88">
              <w:t>UTB ve Zlíně</w:t>
            </w:r>
          </w:p>
        </w:tc>
      </w:tr>
      <w:tr w:rsidR="0098480A" w:rsidRPr="00F86D88" w:rsidTr="004B70DB">
        <w:trPr>
          <w:jc w:val="center"/>
        </w:trPr>
        <w:tc>
          <w:tcPr>
            <w:tcW w:w="2540" w:type="dxa"/>
            <w:shd w:val="clear" w:color="auto" w:fill="F7CAAC"/>
          </w:tcPr>
          <w:p w:rsidR="0098480A" w:rsidRPr="00F86D88" w:rsidRDefault="0098480A" w:rsidP="0098480A">
            <w:pPr>
              <w:jc w:val="both"/>
              <w:rPr>
                <w:b/>
              </w:rPr>
            </w:pPr>
            <w:r w:rsidRPr="00F86D88">
              <w:rPr>
                <w:b/>
              </w:rPr>
              <w:t>Součást vysoké školy</w:t>
            </w:r>
          </w:p>
        </w:tc>
        <w:tc>
          <w:tcPr>
            <w:tcW w:w="7803" w:type="dxa"/>
            <w:gridSpan w:val="12"/>
          </w:tcPr>
          <w:p w:rsidR="0098480A" w:rsidRPr="00F86D88" w:rsidRDefault="0098480A" w:rsidP="0098480A">
            <w:pPr>
              <w:jc w:val="both"/>
            </w:pPr>
            <w:r w:rsidRPr="00F86D88">
              <w:t>Fakulta humanitních studií</w:t>
            </w:r>
          </w:p>
        </w:tc>
      </w:tr>
      <w:tr w:rsidR="0098480A" w:rsidRPr="00F86D88" w:rsidTr="004B70DB">
        <w:trPr>
          <w:jc w:val="center"/>
        </w:trPr>
        <w:tc>
          <w:tcPr>
            <w:tcW w:w="2540" w:type="dxa"/>
            <w:shd w:val="clear" w:color="auto" w:fill="F7CAAC"/>
          </w:tcPr>
          <w:p w:rsidR="0098480A" w:rsidRPr="00F86D88" w:rsidRDefault="0098480A" w:rsidP="0098480A">
            <w:pPr>
              <w:jc w:val="both"/>
              <w:rPr>
                <w:b/>
              </w:rPr>
            </w:pPr>
            <w:r w:rsidRPr="00F86D88">
              <w:rPr>
                <w:b/>
              </w:rPr>
              <w:t>Název studijního programu</w:t>
            </w:r>
          </w:p>
        </w:tc>
        <w:tc>
          <w:tcPr>
            <w:tcW w:w="7803" w:type="dxa"/>
            <w:gridSpan w:val="12"/>
          </w:tcPr>
          <w:p w:rsidR="0098480A" w:rsidRPr="00F86D88" w:rsidRDefault="0098480A" w:rsidP="0098480A">
            <w:pPr>
              <w:jc w:val="both"/>
            </w:pPr>
            <w:r w:rsidRPr="00F86D88">
              <w:t>Učitelství pro 1. stupeň základní školy</w:t>
            </w:r>
          </w:p>
        </w:tc>
      </w:tr>
      <w:tr w:rsidR="0098480A" w:rsidRPr="00F86D88" w:rsidTr="004B70DB">
        <w:trPr>
          <w:trHeight w:val="207"/>
          <w:jc w:val="center"/>
        </w:trPr>
        <w:tc>
          <w:tcPr>
            <w:tcW w:w="2540" w:type="dxa"/>
            <w:shd w:val="clear" w:color="auto" w:fill="F7CAAC"/>
          </w:tcPr>
          <w:p w:rsidR="0098480A" w:rsidRPr="00F86D88" w:rsidRDefault="0098480A" w:rsidP="0098480A">
            <w:pPr>
              <w:jc w:val="both"/>
              <w:rPr>
                <w:b/>
              </w:rPr>
            </w:pPr>
            <w:r w:rsidRPr="00F86D88">
              <w:rPr>
                <w:b/>
              </w:rPr>
              <w:t>Jméno a příjmení</w:t>
            </w:r>
          </w:p>
        </w:tc>
        <w:tc>
          <w:tcPr>
            <w:tcW w:w="4244" w:type="dxa"/>
            <w:gridSpan w:val="5"/>
          </w:tcPr>
          <w:p w:rsidR="0098480A" w:rsidRPr="00944A9E" w:rsidRDefault="0098480A" w:rsidP="0098480A">
            <w:pPr>
              <w:tabs>
                <w:tab w:val="left" w:pos="1410"/>
              </w:tabs>
              <w:jc w:val="both"/>
            </w:pPr>
            <w:r w:rsidRPr="00944A9E">
              <w:t xml:space="preserve">Jana </w:t>
            </w:r>
            <w:del w:id="3265" w:author="Hana Navrátilová" w:date="2019-09-24T11:10:00Z">
              <w:r w:rsidRPr="00944A9E">
                <w:delText>Kratochvílová</w:delText>
              </w:r>
            </w:del>
            <w:ins w:id="3266" w:author="Hana Navrátilová" w:date="2019-09-24T11:10:00Z">
              <w:r w:rsidRPr="00944A9E">
                <w:t>Majerčíková</w:t>
              </w:r>
            </w:ins>
          </w:p>
        </w:tc>
        <w:tc>
          <w:tcPr>
            <w:tcW w:w="1134" w:type="dxa"/>
            <w:gridSpan w:val="3"/>
            <w:shd w:val="clear" w:color="auto" w:fill="F7CAAC"/>
          </w:tcPr>
          <w:p w:rsidR="0098480A" w:rsidRPr="00F86D88" w:rsidRDefault="0098480A" w:rsidP="0098480A">
            <w:pPr>
              <w:jc w:val="both"/>
              <w:rPr>
                <w:b/>
              </w:rPr>
            </w:pPr>
            <w:r w:rsidRPr="00F86D88">
              <w:rPr>
                <w:b/>
              </w:rPr>
              <w:t>Tituly</w:t>
            </w:r>
          </w:p>
        </w:tc>
        <w:tc>
          <w:tcPr>
            <w:tcW w:w="2425" w:type="dxa"/>
            <w:gridSpan w:val="4"/>
          </w:tcPr>
          <w:p w:rsidR="0098480A" w:rsidRPr="00944A9E" w:rsidRDefault="0098480A" w:rsidP="0098480A">
            <w:r w:rsidRPr="00944A9E">
              <w:t>doc.</w:t>
            </w:r>
            <w:r>
              <w:t xml:space="preserve"> </w:t>
            </w:r>
            <w:ins w:id="3267" w:author="Hana Navrátilová" w:date="2019-09-24T11:10:00Z">
              <w:r w:rsidRPr="00944A9E">
                <w:t>PaedDr.,</w:t>
              </w:r>
              <w:r w:rsidRPr="00476272">
                <w:t xml:space="preserve"> PhD. </w:t>
              </w:r>
            </w:ins>
            <w:del w:id="3268" w:author="Hana Navrátilová" w:date="2019-09-24T11:10:00Z">
              <w:r w:rsidRPr="00944A9E">
                <w:delText>Mgr., Ph.D.</w:delText>
              </w:r>
            </w:del>
          </w:p>
        </w:tc>
      </w:tr>
      <w:tr w:rsidR="0098480A" w:rsidRPr="00F86D88" w:rsidTr="00E3782F">
        <w:trPr>
          <w:jc w:val="center"/>
        </w:trPr>
        <w:tc>
          <w:tcPr>
            <w:tcW w:w="2540" w:type="dxa"/>
            <w:shd w:val="clear" w:color="auto" w:fill="F7CAAC"/>
          </w:tcPr>
          <w:p w:rsidR="0098480A" w:rsidRPr="00F86D88" w:rsidRDefault="0098480A" w:rsidP="0098480A">
            <w:pPr>
              <w:jc w:val="both"/>
              <w:rPr>
                <w:b/>
              </w:rPr>
            </w:pPr>
            <w:r w:rsidRPr="00F86D88">
              <w:rPr>
                <w:b/>
              </w:rPr>
              <w:t>Rok narození</w:t>
            </w:r>
          </w:p>
        </w:tc>
        <w:tc>
          <w:tcPr>
            <w:tcW w:w="823" w:type="dxa"/>
          </w:tcPr>
          <w:p w:rsidR="0098480A" w:rsidRPr="00944A9E" w:rsidRDefault="0098480A" w:rsidP="0098480A">
            <w:pPr>
              <w:jc w:val="both"/>
            </w:pPr>
            <w:del w:id="3269" w:author="Hana Navrátilová" w:date="2019-09-24T11:10:00Z">
              <w:r w:rsidRPr="00944A9E">
                <w:delText>1964</w:delText>
              </w:r>
            </w:del>
            <w:ins w:id="3270" w:author="Hana Navrátilová" w:date="2019-09-24T11:10:00Z">
              <w:r w:rsidRPr="00944A9E">
                <w:t>1969</w:t>
              </w:r>
            </w:ins>
          </w:p>
        </w:tc>
        <w:tc>
          <w:tcPr>
            <w:tcW w:w="1719" w:type="dxa"/>
            <w:shd w:val="clear" w:color="auto" w:fill="F7CAAC"/>
          </w:tcPr>
          <w:p w:rsidR="0098480A" w:rsidRPr="00F86D88" w:rsidRDefault="0098480A" w:rsidP="0098480A">
            <w:pPr>
              <w:jc w:val="both"/>
              <w:rPr>
                <w:b/>
              </w:rPr>
            </w:pPr>
            <w:r w:rsidRPr="00F86D88">
              <w:rPr>
                <w:b/>
              </w:rPr>
              <w:t>typ vztahu k VŠ</w:t>
            </w:r>
          </w:p>
        </w:tc>
        <w:tc>
          <w:tcPr>
            <w:tcW w:w="852" w:type="dxa"/>
            <w:gridSpan w:val="2"/>
          </w:tcPr>
          <w:p w:rsidR="0098480A" w:rsidRPr="00F86D88" w:rsidRDefault="0098480A" w:rsidP="0098480A">
            <w:pPr>
              <w:jc w:val="both"/>
            </w:pPr>
            <w:r>
              <w:t>pp</w:t>
            </w:r>
          </w:p>
        </w:tc>
        <w:tc>
          <w:tcPr>
            <w:tcW w:w="850" w:type="dxa"/>
            <w:shd w:val="clear" w:color="auto" w:fill="F7CAAC"/>
          </w:tcPr>
          <w:p w:rsidR="0098480A" w:rsidRPr="00F86D88" w:rsidRDefault="0098480A" w:rsidP="0098480A">
            <w:pPr>
              <w:jc w:val="both"/>
              <w:rPr>
                <w:b/>
              </w:rPr>
            </w:pPr>
            <w:r w:rsidRPr="00F86D88">
              <w:rPr>
                <w:b/>
              </w:rPr>
              <w:t>rozsah</w:t>
            </w:r>
          </w:p>
        </w:tc>
        <w:tc>
          <w:tcPr>
            <w:tcW w:w="1134" w:type="dxa"/>
            <w:gridSpan w:val="3"/>
          </w:tcPr>
          <w:p w:rsidR="0098480A" w:rsidRPr="00944A9E" w:rsidRDefault="0098480A" w:rsidP="0098480A">
            <w:pPr>
              <w:jc w:val="both"/>
            </w:pPr>
            <w:ins w:id="3271" w:author="Hana Navrátilová" w:date="2019-09-24T11:10:00Z">
              <w:r w:rsidRPr="00944A9E">
                <w:t>40h/týdně</w:t>
              </w:r>
            </w:ins>
          </w:p>
        </w:tc>
        <w:tc>
          <w:tcPr>
            <w:tcW w:w="724" w:type="dxa"/>
            <w:gridSpan w:val="2"/>
            <w:shd w:val="clear" w:color="auto" w:fill="F7CAAC"/>
          </w:tcPr>
          <w:p w:rsidR="0098480A" w:rsidRPr="00F86D88" w:rsidRDefault="0098480A" w:rsidP="0098480A">
            <w:pPr>
              <w:jc w:val="both"/>
              <w:rPr>
                <w:b/>
              </w:rPr>
            </w:pPr>
            <w:r w:rsidRPr="00F86D88">
              <w:rPr>
                <w:b/>
              </w:rPr>
              <w:t>do kdy</w:t>
            </w:r>
          </w:p>
        </w:tc>
        <w:tc>
          <w:tcPr>
            <w:tcW w:w="1701" w:type="dxa"/>
            <w:gridSpan w:val="2"/>
          </w:tcPr>
          <w:p w:rsidR="0098480A" w:rsidRPr="00944A9E" w:rsidRDefault="0098480A" w:rsidP="0098480A">
            <w:pPr>
              <w:jc w:val="both"/>
            </w:pPr>
            <w:del w:id="3272"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ins w:id="3273" w:author="Hana Navrátilová" w:date="2019-09-24T11:10:00Z">
              <w:r>
                <w:t>08/2022</w:t>
              </w:r>
            </w:ins>
          </w:p>
        </w:tc>
      </w:tr>
      <w:tr w:rsidR="0098480A" w:rsidRPr="00F86D88" w:rsidTr="00E3782F">
        <w:trPr>
          <w:jc w:val="center"/>
        </w:trPr>
        <w:tc>
          <w:tcPr>
            <w:tcW w:w="5082" w:type="dxa"/>
            <w:gridSpan w:val="3"/>
            <w:shd w:val="clear" w:color="auto" w:fill="F7CAAC"/>
          </w:tcPr>
          <w:p w:rsidR="0098480A" w:rsidRPr="00F86D88" w:rsidRDefault="0098480A" w:rsidP="0098480A">
            <w:pPr>
              <w:jc w:val="both"/>
              <w:rPr>
                <w:b/>
              </w:rPr>
            </w:pPr>
            <w:r w:rsidRPr="00F86D88">
              <w:rPr>
                <w:b/>
              </w:rPr>
              <w:t>Typ vztahu na součásti VŠ, která uskutečňuje st. program</w:t>
            </w:r>
          </w:p>
        </w:tc>
        <w:tc>
          <w:tcPr>
            <w:tcW w:w="852" w:type="dxa"/>
            <w:gridSpan w:val="2"/>
          </w:tcPr>
          <w:p w:rsidR="0098480A" w:rsidRPr="00F86D88" w:rsidRDefault="0098480A" w:rsidP="0098480A">
            <w:pPr>
              <w:jc w:val="both"/>
            </w:pPr>
            <w:r>
              <w:t>pp</w:t>
            </w:r>
          </w:p>
        </w:tc>
        <w:tc>
          <w:tcPr>
            <w:tcW w:w="850" w:type="dxa"/>
            <w:shd w:val="clear" w:color="auto" w:fill="F7CAAC"/>
          </w:tcPr>
          <w:p w:rsidR="0098480A" w:rsidRPr="00F86D88" w:rsidRDefault="0098480A" w:rsidP="0098480A">
            <w:pPr>
              <w:jc w:val="both"/>
              <w:rPr>
                <w:b/>
              </w:rPr>
            </w:pPr>
            <w:r w:rsidRPr="00F86D88">
              <w:rPr>
                <w:b/>
              </w:rPr>
              <w:t>rozsah</w:t>
            </w:r>
          </w:p>
        </w:tc>
        <w:tc>
          <w:tcPr>
            <w:tcW w:w="1134" w:type="dxa"/>
            <w:gridSpan w:val="3"/>
          </w:tcPr>
          <w:p w:rsidR="0098480A" w:rsidRPr="00944A9E" w:rsidRDefault="0098480A" w:rsidP="0098480A">
            <w:pPr>
              <w:jc w:val="both"/>
              <w:rPr>
                <w:lang w:val="sk-SK"/>
              </w:rPr>
            </w:pPr>
            <w:ins w:id="3274" w:author="Hana Navrátilová" w:date="2019-09-24T11:10:00Z">
              <w:r w:rsidRPr="00944A9E">
                <w:t>40h/týdně</w:t>
              </w:r>
            </w:ins>
          </w:p>
        </w:tc>
        <w:tc>
          <w:tcPr>
            <w:tcW w:w="724" w:type="dxa"/>
            <w:gridSpan w:val="2"/>
            <w:shd w:val="clear" w:color="auto" w:fill="F7CAAC"/>
          </w:tcPr>
          <w:p w:rsidR="0098480A" w:rsidRPr="00F86D88" w:rsidRDefault="0098480A" w:rsidP="0098480A">
            <w:pPr>
              <w:jc w:val="both"/>
              <w:rPr>
                <w:b/>
              </w:rPr>
            </w:pPr>
            <w:r w:rsidRPr="00F86D88">
              <w:rPr>
                <w:b/>
              </w:rPr>
              <w:t>do kdy</w:t>
            </w:r>
          </w:p>
        </w:tc>
        <w:tc>
          <w:tcPr>
            <w:tcW w:w="1701" w:type="dxa"/>
            <w:gridSpan w:val="2"/>
          </w:tcPr>
          <w:p w:rsidR="0098480A" w:rsidRPr="00944A9E" w:rsidRDefault="0098480A" w:rsidP="0098480A">
            <w:pPr>
              <w:jc w:val="both"/>
            </w:pPr>
            <w:del w:id="3275"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ins w:id="3276" w:author="Hana Navrátilová" w:date="2019-09-24T11:10:00Z">
              <w:r>
                <w:t>08/2022</w:t>
              </w:r>
            </w:ins>
          </w:p>
        </w:tc>
      </w:tr>
      <w:tr w:rsidR="0098480A" w:rsidRPr="00F86D88" w:rsidTr="004B70DB">
        <w:trPr>
          <w:jc w:val="center"/>
        </w:trPr>
        <w:tc>
          <w:tcPr>
            <w:tcW w:w="5934" w:type="dxa"/>
            <w:gridSpan w:val="5"/>
            <w:shd w:val="clear" w:color="auto" w:fill="F7CAAC"/>
          </w:tcPr>
          <w:p w:rsidR="0098480A" w:rsidRPr="00F86D88" w:rsidRDefault="0098480A" w:rsidP="0098480A">
            <w:pPr>
              <w:jc w:val="both"/>
            </w:pPr>
            <w:r w:rsidRPr="00F86D88">
              <w:rPr>
                <w:b/>
              </w:rPr>
              <w:t>Další současná působení jako akademický pracovník na jiných VŠ</w:t>
            </w:r>
          </w:p>
        </w:tc>
        <w:tc>
          <w:tcPr>
            <w:tcW w:w="1984" w:type="dxa"/>
            <w:gridSpan w:val="4"/>
            <w:shd w:val="clear" w:color="auto" w:fill="F7CAAC"/>
          </w:tcPr>
          <w:p w:rsidR="0098480A" w:rsidRPr="00F86D88" w:rsidRDefault="0098480A" w:rsidP="0098480A">
            <w:pPr>
              <w:jc w:val="both"/>
              <w:rPr>
                <w:b/>
              </w:rPr>
            </w:pPr>
            <w:r w:rsidRPr="00F86D88">
              <w:rPr>
                <w:b/>
              </w:rPr>
              <w:t>typ prac. vztahu</w:t>
            </w:r>
          </w:p>
        </w:tc>
        <w:tc>
          <w:tcPr>
            <w:tcW w:w="2425" w:type="dxa"/>
            <w:gridSpan w:val="4"/>
            <w:shd w:val="clear" w:color="auto" w:fill="F7CAAC"/>
          </w:tcPr>
          <w:p w:rsidR="0098480A" w:rsidRPr="00F86D88" w:rsidRDefault="0098480A" w:rsidP="0098480A">
            <w:pPr>
              <w:jc w:val="both"/>
              <w:rPr>
                <w:b/>
              </w:rPr>
            </w:pPr>
            <w:r w:rsidRPr="00F86D88">
              <w:rPr>
                <w:b/>
              </w:rPr>
              <w:t>rozsah</w:t>
            </w:r>
          </w:p>
        </w:tc>
      </w:tr>
      <w:tr w:rsidR="0098480A" w:rsidRPr="00F86D88" w:rsidTr="004B70DB">
        <w:trPr>
          <w:jc w:val="center"/>
        </w:trPr>
        <w:tc>
          <w:tcPr>
            <w:tcW w:w="5934" w:type="dxa"/>
            <w:gridSpan w:val="5"/>
          </w:tcPr>
          <w:p w:rsidR="0098480A" w:rsidRPr="00F86D88" w:rsidRDefault="0098480A" w:rsidP="0098480A">
            <w:pPr>
              <w:jc w:val="both"/>
            </w:pPr>
            <w:r>
              <w:t>nemá</w:t>
            </w:r>
          </w:p>
        </w:tc>
        <w:tc>
          <w:tcPr>
            <w:tcW w:w="1984" w:type="dxa"/>
            <w:gridSpan w:val="4"/>
          </w:tcPr>
          <w:p w:rsidR="0098480A" w:rsidRPr="00F86D88" w:rsidRDefault="0098480A" w:rsidP="0098480A">
            <w:pPr>
              <w:jc w:val="both"/>
            </w:pPr>
          </w:p>
        </w:tc>
        <w:tc>
          <w:tcPr>
            <w:tcW w:w="2425" w:type="dxa"/>
            <w:gridSpan w:val="4"/>
          </w:tcPr>
          <w:p w:rsidR="0098480A" w:rsidRPr="00F86D88" w:rsidRDefault="0098480A" w:rsidP="0098480A">
            <w:pPr>
              <w:jc w:val="both"/>
            </w:pPr>
          </w:p>
        </w:tc>
      </w:tr>
      <w:tr w:rsidR="0098480A" w:rsidRPr="00F86D88" w:rsidTr="004B70DB">
        <w:trPr>
          <w:jc w:val="center"/>
        </w:trPr>
        <w:tc>
          <w:tcPr>
            <w:tcW w:w="10343" w:type="dxa"/>
            <w:gridSpan w:val="13"/>
            <w:shd w:val="clear" w:color="auto" w:fill="F7CAAC"/>
          </w:tcPr>
          <w:p w:rsidR="0098480A" w:rsidRPr="00F86D88" w:rsidRDefault="0098480A" w:rsidP="0098480A">
            <w:pPr>
              <w:jc w:val="both"/>
            </w:pPr>
            <w:r w:rsidRPr="00F86D88">
              <w:rPr>
                <w:b/>
              </w:rPr>
              <w:t>Předměty příslušného studijního programu a způsob zapojení do jejich výuky, příp. další zapojení do uskutečňování studijního programu</w:t>
            </w:r>
          </w:p>
        </w:tc>
      </w:tr>
      <w:tr w:rsidR="0098480A" w:rsidRPr="00F86D88" w:rsidTr="004B70DB">
        <w:trPr>
          <w:trHeight w:val="195"/>
          <w:jc w:val="center"/>
        </w:trPr>
        <w:tc>
          <w:tcPr>
            <w:tcW w:w="10343" w:type="dxa"/>
            <w:gridSpan w:val="13"/>
            <w:tcBorders>
              <w:top w:val="nil"/>
            </w:tcBorders>
          </w:tcPr>
          <w:p w:rsidR="0098480A" w:rsidRPr="00665F1D" w:rsidRDefault="0098480A" w:rsidP="0098480A">
            <w:r w:rsidRPr="00665F1D">
              <w:t xml:space="preserve">Primární pedagogika s praxí 2, Primární pedagogika s praxí 5, </w:t>
            </w:r>
            <w:del w:id="3277" w:author="Hana Navrátilová" w:date="2019-09-24T11:10:00Z">
              <w:r w:rsidRPr="00665F1D">
                <w:delText xml:space="preserve">Filosofické a antropologické pozadí výchovy, Sociální reáliev primárním vzdělávání, </w:delText>
              </w:r>
            </w:del>
            <w:r>
              <w:t xml:space="preserve">Didaktika </w:t>
            </w:r>
            <w:del w:id="3278" w:author="Hana Navrátilová" w:date="2019-09-24T11:10:00Z">
              <w:r w:rsidRPr="00665F1D">
                <w:delText>společenskovědní složky</w:delText>
              </w:r>
            </w:del>
            <w:ins w:id="3279" w:author="Hana Navrátilová" w:date="2019-09-24T11:10:00Z">
              <w:r>
                <w:t>společenskovědního</w:t>
              </w:r>
            </w:ins>
            <w:r>
              <w:t xml:space="preserve"> vzdělávání s praxí 1, Spolupráce rodiny a</w:t>
            </w:r>
            <w:del w:id="3280" w:author="Hana Navrátilová" w:date="2019-09-24T11:10:00Z">
              <w:r w:rsidRPr="00665F1D">
                <w:delText> </w:delText>
              </w:r>
            </w:del>
            <w:ins w:id="3281" w:author="Hana Navrátilová" w:date="2019-09-24T11:10:00Z">
              <w:r>
                <w:t xml:space="preserve"> </w:t>
              </w:r>
            </w:ins>
            <w:r>
              <w:t xml:space="preserve">školy, </w:t>
            </w:r>
            <w:ins w:id="3282" w:author="Hana Navrátilová" w:date="2019-09-24T11:10:00Z">
              <w:r>
                <w:t xml:space="preserve">Didaktika společenskovědního vzdělávání s praxí 2, </w:t>
              </w:r>
            </w:ins>
            <w:r>
              <w:t>Spolupráce mateřské a</w:t>
            </w:r>
            <w:del w:id="3283" w:author="Hana Navrátilová" w:date="2019-09-24T11:10:00Z">
              <w:r w:rsidRPr="00665F1D">
                <w:delText> </w:delText>
              </w:r>
            </w:del>
            <w:ins w:id="3284" w:author="Hana Navrátilová" w:date="2019-09-24T11:10:00Z">
              <w:r>
                <w:t xml:space="preserve"> </w:t>
              </w:r>
            </w:ins>
            <w:r>
              <w:t>základní školy, Řešení výchovných problémů dětí s</w:t>
            </w:r>
            <w:del w:id="3285" w:author="Hana Navrátilová" w:date="2019-09-24T11:10:00Z">
              <w:r w:rsidRPr="00665F1D">
                <w:delText> </w:delText>
              </w:r>
            </w:del>
            <w:ins w:id="3286" w:author="Hana Navrátilová" w:date="2019-09-24T11:10:00Z">
              <w:r>
                <w:t xml:space="preserve"> </w:t>
              </w:r>
            </w:ins>
            <w:r>
              <w:t>rodiči</w:t>
            </w:r>
            <w:del w:id="3287" w:author="Hana Navrátilová" w:date="2019-09-24T11:10:00Z">
              <w:r w:rsidRPr="00665F1D">
                <w:delText>, Didaktika společenskovědního vzdělávání s praxí 2</w:delText>
              </w:r>
            </w:del>
          </w:p>
        </w:tc>
      </w:tr>
      <w:tr w:rsidR="0098480A" w:rsidRPr="00F86D88" w:rsidTr="004B70DB">
        <w:trPr>
          <w:jc w:val="center"/>
        </w:trPr>
        <w:tc>
          <w:tcPr>
            <w:tcW w:w="10343" w:type="dxa"/>
            <w:gridSpan w:val="13"/>
            <w:shd w:val="clear" w:color="auto" w:fill="F7CAAC"/>
          </w:tcPr>
          <w:p w:rsidR="0098480A" w:rsidRPr="00F86D88" w:rsidRDefault="0098480A" w:rsidP="0098480A">
            <w:pPr>
              <w:jc w:val="both"/>
            </w:pPr>
            <w:r w:rsidRPr="00F86D88">
              <w:rPr>
                <w:b/>
              </w:rPr>
              <w:t xml:space="preserve">Údaje o vzdělání na VŠ </w:t>
            </w:r>
          </w:p>
        </w:tc>
      </w:tr>
      <w:tr w:rsidR="0098480A" w:rsidRPr="00F86D88" w:rsidTr="004B70DB">
        <w:trPr>
          <w:trHeight w:val="560"/>
          <w:jc w:val="center"/>
        </w:trPr>
        <w:tc>
          <w:tcPr>
            <w:tcW w:w="10343" w:type="dxa"/>
            <w:gridSpan w:val="13"/>
          </w:tcPr>
          <w:p w:rsidR="0098480A" w:rsidRPr="00944A9E" w:rsidRDefault="0098480A" w:rsidP="0098480A">
            <w:pPr>
              <w:jc w:val="both"/>
            </w:pPr>
            <w:r w:rsidRPr="00944A9E">
              <w:t xml:space="preserve">Mgr., magisterský obor </w:t>
            </w:r>
            <w:r>
              <w:t>U</w:t>
            </w:r>
            <w:r w:rsidRPr="00944A9E">
              <w:t>čitelství Pedagogika – dějepis, 1993, VŠPg v Nitře</w:t>
            </w:r>
          </w:p>
          <w:p w:rsidR="0098480A" w:rsidRPr="00944A9E" w:rsidRDefault="0098480A" w:rsidP="0098480A">
            <w:pPr>
              <w:jc w:val="both"/>
            </w:pPr>
            <w:r w:rsidRPr="00944A9E">
              <w:t>PaedDr., rigorózní řízení v oboru Předškolní a elementární pedagogika, 2004, PdF UK v Bratislavě</w:t>
            </w:r>
          </w:p>
          <w:p w:rsidR="0098480A" w:rsidRPr="00944A9E" w:rsidRDefault="0098480A" w:rsidP="0098480A">
            <w:pPr>
              <w:jc w:val="both"/>
            </w:pPr>
            <w:r w:rsidRPr="00944A9E">
              <w:t>PhD., doktorské studium v oboru Pedagogika, 2004, PdF UK v Bratislavě</w:t>
            </w:r>
          </w:p>
          <w:p w:rsidR="0098480A" w:rsidRPr="00F86D88" w:rsidRDefault="0098480A" w:rsidP="0098480A">
            <w:pPr>
              <w:tabs>
                <w:tab w:val="left" w:pos="2160"/>
                <w:tab w:val="left" w:pos="3420"/>
                <w:tab w:val="left" w:pos="7380"/>
              </w:tabs>
            </w:pPr>
            <w:r>
              <w:t>doc.</w:t>
            </w:r>
            <w:r w:rsidRPr="00944A9E">
              <w:t>, habilitační řízení v oboru Předškolní a elementární pedagogika, 2014, PdF PU v Prešově</w:t>
            </w:r>
          </w:p>
        </w:tc>
      </w:tr>
      <w:tr w:rsidR="0098480A" w:rsidRPr="00F86D88" w:rsidTr="004B70DB">
        <w:trPr>
          <w:jc w:val="center"/>
        </w:trPr>
        <w:tc>
          <w:tcPr>
            <w:tcW w:w="10343" w:type="dxa"/>
            <w:gridSpan w:val="13"/>
            <w:shd w:val="clear" w:color="auto" w:fill="F7CAAC"/>
          </w:tcPr>
          <w:p w:rsidR="0098480A" w:rsidRPr="00F86D88" w:rsidRDefault="0098480A" w:rsidP="0098480A">
            <w:pPr>
              <w:jc w:val="both"/>
              <w:rPr>
                <w:b/>
              </w:rPr>
            </w:pPr>
            <w:r w:rsidRPr="00F86D88">
              <w:rPr>
                <w:b/>
              </w:rPr>
              <w:t>Údaje o odborném působení od absolvování VŠ</w:t>
            </w:r>
          </w:p>
        </w:tc>
      </w:tr>
      <w:tr w:rsidR="0098480A" w:rsidRPr="00F86D88" w:rsidTr="004B70DB">
        <w:trPr>
          <w:trHeight w:val="1090"/>
          <w:jc w:val="center"/>
        </w:trPr>
        <w:tc>
          <w:tcPr>
            <w:tcW w:w="10343" w:type="dxa"/>
            <w:gridSpan w:val="13"/>
          </w:tcPr>
          <w:p w:rsidR="0098480A" w:rsidRPr="00944A9E" w:rsidRDefault="0098480A" w:rsidP="0098480A">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2001 – 2003 výzkumná pracovnice, Ústav informácií a prognóz ministerstva školstva SR, Bratislava</w:t>
            </w:r>
          </w:p>
          <w:p w:rsidR="0098480A" w:rsidRPr="00944A9E" w:rsidRDefault="0098480A" w:rsidP="0098480A">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2003 – 2006 vědecko – výzkumná pracovnice, FSVaZ UKF v Nitře</w:t>
            </w:r>
          </w:p>
          <w:p w:rsidR="0098480A" w:rsidRPr="00944A9E" w:rsidRDefault="0098480A" w:rsidP="0098480A">
            <w:pPr>
              <w:jc w:val="both"/>
            </w:pPr>
            <w:r w:rsidRPr="00944A9E">
              <w:t>2006 – 2013 odborná asistentka a vědecko – výzkumná pracovnice, PdF UK v Bratislavě</w:t>
            </w:r>
          </w:p>
          <w:p w:rsidR="0098480A" w:rsidRPr="00944A9E" w:rsidRDefault="0098480A" w:rsidP="0098480A">
            <w:pPr>
              <w:jc w:val="both"/>
            </w:pPr>
            <w:r w:rsidRPr="00944A9E">
              <w:t>2013 – dosud odborný asistentka, od roku 2014 docentka, FHS UTB ve Zlíně</w:t>
            </w:r>
          </w:p>
          <w:p w:rsidR="0098480A" w:rsidRPr="00944A9E" w:rsidRDefault="0098480A" w:rsidP="0098480A">
            <w:pPr>
              <w:pStyle w:val="Normlnweb"/>
              <w:spacing w:before="0" w:beforeAutospacing="0" w:after="0"/>
              <w:jc w:val="both"/>
              <w:rPr>
                <w:rFonts w:ascii="Times New Roman" w:cs="Times New Roman"/>
                <w:sz w:val="20"/>
                <w:szCs w:val="20"/>
              </w:rPr>
            </w:pPr>
            <w:r w:rsidRPr="00ED50C7">
              <w:rPr>
                <w:rFonts w:ascii="Times New Roman" w:cs="Times New Roman"/>
                <w:sz w:val="20"/>
                <w:szCs w:val="20"/>
              </w:rPr>
              <w:t>Od roku 2014</w:t>
            </w:r>
            <w:ins w:id="3288" w:author="Hana Navrátilová" w:date="2019-09-24T11:10:00Z">
              <w:r w:rsidRPr="00ED50C7">
                <w:rPr>
                  <w:rFonts w:ascii="Times New Roman" w:cs="Times New Roman"/>
                  <w:sz w:val="20"/>
                  <w:szCs w:val="20"/>
                </w:rPr>
                <w:t xml:space="preserve"> do roku 2017</w:t>
              </w:r>
            </w:ins>
            <w:r w:rsidRPr="00ED50C7">
              <w:rPr>
                <w:rFonts w:ascii="Times New Roman" w:cs="Times New Roman"/>
                <w:sz w:val="20"/>
                <w:szCs w:val="20"/>
              </w:rPr>
              <w:t xml:space="preserve"> garant navazujícího magisterského studijního programu Pedagogika předškolního věku a od roku 2016 garant rigorózního řízení programu Pedagogika předškolního věku</w:t>
            </w:r>
            <w:del w:id="3289" w:author="Hana Navrátilová" w:date="2019-09-24T11:10:00Z">
              <w:r w:rsidRPr="00944A9E">
                <w:rPr>
                  <w:rFonts w:ascii="Times New Roman" w:cs="Times New Roman"/>
                  <w:sz w:val="20"/>
                  <w:szCs w:val="20"/>
                </w:rPr>
                <w:delText xml:space="preserve">, </w:delText>
              </w:r>
            </w:del>
            <w:ins w:id="3290" w:author="Hana Navrátilová" w:date="2019-09-24T11:10:00Z">
              <w:r w:rsidRPr="00ED50C7">
                <w:rPr>
                  <w:rFonts w:ascii="Times New Roman" w:cs="Times New Roman"/>
                  <w:sz w:val="20"/>
                  <w:szCs w:val="20"/>
                </w:rPr>
                <w:t xml:space="preserve"> na</w:t>
              </w:r>
            </w:ins>
            <w:r w:rsidRPr="00ED50C7">
              <w:rPr>
                <w:rFonts w:ascii="Times New Roman" w:cs="Times New Roman"/>
                <w:sz w:val="20"/>
                <w:szCs w:val="20"/>
              </w:rPr>
              <w:t xml:space="preserve"> FHS UTB ve Zlíně</w:t>
            </w:r>
            <w:ins w:id="3291" w:author="Hana Navrátilová" w:date="2019-09-24T11:10:00Z">
              <w:r w:rsidRPr="00ED50C7">
                <w:rPr>
                  <w:rFonts w:ascii="Times New Roman" w:cs="Times New Roman"/>
                  <w:sz w:val="20"/>
                  <w:szCs w:val="20"/>
                </w:rPr>
                <w:t>. Od roku 2018 garant studijního programu Učitelství pro mateřské školy na FHS UTB ve Zlíně.</w:t>
              </w:r>
            </w:ins>
          </w:p>
        </w:tc>
      </w:tr>
      <w:tr w:rsidR="0098480A" w:rsidRPr="00F86D88" w:rsidTr="004B70DB">
        <w:trPr>
          <w:trHeight w:val="250"/>
          <w:jc w:val="center"/>
        </w:trPr>
        <w:tc>
          <w:tcPr>
            <w:tcW w:w="10343" w:type="dxa"/>
            <w:gridSpan w:val="13"/>
            <w:shd w:val="clear" w:color="auto" w:fill="F7CAAC"/>
          </w:tcPr>
          <w:p w:rsidR="0098480A" w:rsidRPr="00F86D88" w:rsidRDefault="0098480A" w:rsidP="0098480A">
            <w:pPr>
              <w:jc w:val="both"/>
            </w:pPr>
            <w:r w:rsidRPr="00F86D88">
              <w:rPr>
                <w:b/>
              </w:rPr>
              <w:t>Zkušenosti s vedením kvalifikačních a rigorózních prací</w:t>
            </w:r>
          </w:p>
        </w:tc>
      </w:tr>
      <w:tr w:rsidR="0098480A" w:rsidRPr="00F86D88" w:rsidTr="004B70DB">
        <w:trPr>
          <w:trHeight w:val="351"/>
          <w:jc w:val="center"/>
        </w:trPr>
        <w:tc>
          <w:tcPr>
            <w:tcW w:w="10343" w:type="dxa"/>
            <w:gridSpan w:val="13"/>
          </w:tcPr>
          <w:p w:rsidR="0098480A" w:rsidRPr="00F86D88" w:rsidRDefault="0098480A" w:rsidP="0098480A">
            <w:pPr>
              <w:jc w:val="both"/>
            </w:pPr>
            <w:r>
              <w:t xml:space="preserve">Obhájených několik desítek bakalářských </w:t>
            </w:r>
            <w:del w:id="3292" w:author="Hana Navrátilová" w:date="2019-09-24T11:10:00Z">
              <w:r w:rsidRPr="00944A9E">
                <w:delText xml:space="preserve">(minimálně 30) </w:delText>
              </w:r>
            </w:del>
            <w:r>
              <w:t xml:space="preserve">a diplomových </w:t>
            </w:r>
            <w:del w:id="3293" w:author="Hana Navrátilová" w:date="2019-09-24T11:10:00Z">
              <w:r w:rsidRPr="00944A9E">
                <w:delText xml:space="preserve">(minimálně 20) </w:delText>
              </w:r>
            </w:del>
            <w:r>
              <w:t>prací</w:t>
            </w:r>
            <w:del w:id="3294" w:author="Hana Navrátilová" w:date="2019-09-24T11:10:00Z">
              <w:r w:rsidRPr="00944A9E">
                <w:delText xml:space="preserve">. </w:delText>
              </w:r>
            </w:del>
            <w:ins w:id="3295" w:author="Hana Navrátilová" w:date="2019-09-24T11:10:00Z">
              <w:r>
                <w:t xml:space="preserve">, vedení 4 rigorózních prací. </w:t>
              </w:r>
            </w:ins>
            <w:r>
              <w:t xml:space="preserve">Aktuálně vedení </w:t>
            </w:r>
            <w:del w:id="3296" w:author="Hana Navrátilová" w:date="2019-09-24T11:10:00Z">
              <w:r w:rsidRPr="00944A9E">
                <w:delText>4</w:delText>
              </w:r>
            </w:del>
            <w:ins w:id="3297" w:author="Hana Navrátilová" w:date="2019-09-24T11:10:00Z">
              <w:r>
                <w:t>5</w:t>
              </w:r>
            </w:ins>
            <w:r>
              <w:t xml:space="preserve"> disertačních prací. </w:t>
            </w:r>
            <w:del w:id="3298" w:author="Hana Navrátilová" w:date="2019-09-24T11:10:00Z">
              <w:r w:rsidRPr="00944A9E">
                <w:delText>Oponování 4 rigorózních, 3 doktorských prací a</w:delText>
              </w:r>
            </w:del>
            <w:ins w:id="3299" w:author="Hana Navrátilová" w:date="2019-09-24T11:10:00Z">
              <w:r>
                <w:t>Ukončená</w:t>
              </w:r>
            </w:ins>
            <w:r>
              <w:t xml:space="preserve"> 1 </w:t>
            </w:r>
            <w:del w:id="3300" w:author="Hana Navrátilová" w:date="2019-09-24T11:10:00Z">
              <w:r w:rsidRPr="00944A9E">
                <w:delText>habilitač</w:delText>
              </w:r>
              <w:r>
                <w:delText>ní</w:delText>
              </w:r>
            </w:del>
            <w:ins w:id="3301" w:author="Hana Navrátilová" w:date="2019-09-24T11:10:00Z">
              <w:r>
                <w:t>disertační</w:t>
              </w:r>
            </w:ins>
            <w:r>
              <w:t xml:space="preserve"> práce</w:t>
            </w:r>
            <w:ins w:id="3302" w:author="Hana Navrátilová" w:date="2019-09-24T11:10:00Z">
              <w:r>
                <w:t xml:space="preserve"> na FHS UTB ve Zlíně.</w:t>
              </w:r>
            </w:ins>
          </w:p>
        </w:tc>
      </w:tr>
      <w:tr w:rsidR="0098480A" w:rsidRPr="00F86D88" w:rsidTr="004B70DB">
        <w:trPr>
          <w:jc w:val="center"/>
        </w:trPr>
        <w:tc>
          <w:tcPr>
            <w:tcW w:w="3363" w:type="dxa"/>
            <w:gridSpan w:val="2"/>
            <w:tcBorders>
              <w:top w:val="single" w:sz="12" w:space="0" w:color="auto"/>
            </w:tcBorders>
            <w:shd w:val="clear" w:color="auto" w:fill="F7CAAC"/>
          </w:tcPr>
          <w:p w:rsidR="0098480A" w:rsidRPr="00F86D88" w:rsidRDefault="0098480A" w:rsidP="0098480A">
            <w:pPr>
              <w:jc w:val="both"/>
            </w:pPr>
            <w:r w:rsidRPr="00F86D88">
              <w:rPr>
                <w:b/>
              </w:rPr>
              <w:t xml:space="preserve">Obor habilitačního řízení </w:t>
            </w:r>
          </w:p>
        </w:tc>
        <w:tc>
          <w:tcPr>
            <w:tcW w:w="2243" w:type="dxa"/>
            <w:gridSpan w:val="2"/>
            <w:tcBorders>
              <w:top w:val="single" w:sz="12" w:space="0" w:color="auto"/>
            </w:tcBorders>
            <w:shd w:val="clear" w:color="auto" w:fill="F7CAAC"/>
          </w:tcPr>
          <w:p w:rsidR="0098480A" w:rsidRPr="00F86D88" w:rsidRDefault="0098480A" w:rsidP="0098480A">
            <w:pPr>
              <w:jc w:val="both"/>
            </w:pPr>
            <w:r w:rsidRPr="00F86D88">
              <w:rPr>
                <w:b/>
              </w:rPr>
              <w:t>Rok udělení hodnosti</w:t>
            </w:r>
          </w:p>
        </w:tc>
        <w:tc>
          <w:tcPr>
            <w:tcW w:w="2247" w:type="dxa"/>
            <w:gridSpan w:val="4"/>
            <w:tcBorders>
              <w:top w:val="single" w:sz="12" w:space="0" w:color="auto"/>
              <w:right w:val="single" w:sz="12" w:space="0" w:color="auto"/>
            </w:tcBorders>
            <w:shd w:val="clear" w:color="auto" w:fill="F7CAAC"/>
          </w:tcPr>
          <w:p w:rsidR="0098480A" w:rsidRPr="00F86D88" w:rsidRDefault="0098480A" w:rsidP="0098480A">
            <w:pPr>
              <w:jc w:val="both"/>
            </w:pPr>
            <w:r w:rsidRPr="00F86D88">
              <w:rPr>
                <w:b/>
              </w:rPr>
              <w:t>Řízení konáno na VŠ</w:t>
            </w:r>
          </w:p>
        </w:tc>
        <w:tc>
          <w:tcPr>
            <w:tcW w:w="2490" w:type="dxa"/>
            <w:gridSpan w:val="5"/>
            <w:tcBorders>
              <w:top w:val="single" w:sz="12" w:space="0" w:color="auto"/>
              <w:left w:val="single" w:sz="12" w:space="0" w:color="auto"/>
            </w:tcBorders>
            <w:shd w:val="clear" w:color="auto" w:fill="F7CAAC"/>
          </w:tcPr>
          <w:p w:rsidR="0098480A" w:rsidRPr="00F86D88" w:rsidRDefault="0098480A" w:rsidP="0098480A">
            <w:pPr>
              <w:jc w:val="both"/>
              <w:rPr>
                <w:b/>
              </w:rPr>
            </w:pPr>
            <w:r w:rsidRPr="00F86D88">
              <w:rPr>
                <w:b/>
              </w:rPr>
              <w:t>Ohlasy publikací</w:t>
            </w:r>
          </w:p>
        </w:tc>
      </w:tr>
      <w:tr w:rsidR="0098480A" w:rsidRPr="00F86D88" w:rsidTr="004B70DB">
        <w:trPr>
          <w:jc w:val="center"/>
        </w:trPr>
        <w:tc>
          <w:tcPr>
            <w:tcW w:w="3363" w:type="dxa"/>
            <w:gridSpan w:val="2"/>
          </w:tcPr>
          <w:p w:rsidR="0098480A" w:rsidRPr="00944A9E" w:rsidRDefault="0098480A" w:rsidP="0098480A">
            <w:pPr>
              <w:jc w:val="both"/>
            </w:pPr>
            <w:r w:rsidRPr="00944A9E">
              <w:t>Předškolní a elementární pedagogika</w:t>
            </w:r>
          </w:p>
        </w:tc>
        <w:tc>
          <w:tcPr>
            <w:tcW w:w="2243" w:type="dxa"/>
            <w:gridSpan w:val="2"/>
          </w:tcPr>
          <w:p w:rsidR="0098480A" w:rsidRPr="00F86D88" w:rsidRDefault="0098480A" w:rsidP="0098480A">
            <w:pPr>
              <w:jc w:val="both"/>
            </w:pPr>
            <w:r>
              <w:t>2014</w:t>
            </w:r>
          </w:p>
        </w:tc>
        <w:tc>
          <w:tcPr>
            <w:tcW w:w="2247" w:type="dxa"/>
            <w:gridSpan w:val="4"/>
            <w:tcBorders>
              <w:right w:val="single" w:sz="12" w:space="0" w:color="auto"/>
            </w:tcBorders>
          </w:tcPr>
          <w:p w:rsidR="0098480A" w:rsidRPr="00F86D88" w:rsidRDefault="0098480A" w:rsidP="0098480A">
            <w:pPr>
              <w:jc w:val="both"/>
            </w:pPr>
            <w:r>
              <w:t>PU Prešov</w:t>
            </w:r>
          </w:p>
        </w:tc>
        <w:tc>
          <w:tcPr>
            <w:tcW w:w="626" w:type="dxa"/>
            <w:gridSpan w:val="2"/>
            <w:tcBorders>
              <w:left w:val="single" w:sz="12" w:space="0" w:color="auto"/>
            </w:tcBorders>
            <w:shd w:val="clear" w:color="auto" w:fill="F7CAAC"/>
          </w:tcPr>
          <w:p w:rsidR="0098480A" w:rsidRPr="00F86D88" w:rsidRDefault="0098480A" w:rsidP="0098480A">
            <w:pPr>
              <w:jc w:val="both"/>
            </w:pPr>
            <w:r w:rsidRPr="00F86D88">
              <w:rPr>
                <w:b/>
              </w:rPr>
              <w:t>WOS</w:t>
            </w:r>
          </w:p>
        </w:tc>
        <w:tc>
          <w:tcPr>
            <w:tcW w:w="707" w:type="dxa"/>
            <w:gridSpan w:val="2"/>
            <w:shd w:val="clear" w:color="auto" w:fill="F7CAAC"/>
          </w:tcPr>
          <w:p w:rsidR="0098480A" w:rsidRPr="00F86D88" w:rsidRDefault="0098480A" w:rsidP="0098480A">
            <w:pPr>
              <w:jc w:val="both"/>
              <w:rPr>
                <w:sz w:val="18"/>
              </w:rPr>
            </w:pPr>
            <w:r w:rsidRPr="00F86D88">
              <w:rPr>
                <w:b/>
                <w:sz w:val="18"/>
              </w:rPr>
              <w:t>Scopus</w:t>
            </w:r>
          </w:p>
        </w:tc>
        <w:tc>
          <w:tcPr>
            <w:tcW w:w="1157" w:type="dxa"/>
            <w:shd w:val="clear" w:color="auto" w:fill="F7CAAC"/>
          </w:tcPr>
          <w:p w:rsidR="0098480A" w:rsidRPr="00F86D88" w:rsidRDefault="0098480A" w:rsidP="0098480A">
            <w:pPr>
              <w:jc w:val="both"/>
            </w:pPr>
            <w:r w:rsidRPr="00F86D88">
              <w:rPr>
                <w:b/>
                <w:sz w:val="18"/>
              </w:rPr>
              <w:t>ostatní</w:t>
            </w:r>
          </w:p>
        </w:tc>
      </w:tr>
      <w:tr w:rsidR="0098480A" w:rsidRPr="00F86D88" w:rsidTr="004B70DB">
        <w:trPr>
          <w:trHeight w:val="70"/>
          <w:jc w:val="center"/>
        </w:trPr>
        <w:tc>
          <w:tcPr>
            <w:tcW w:w="3363" w:type="dxa"/>
            <w:gridSpan w:val="2"/>
            <w:shd w:val="clear" w:color="auto" w:fill="F7CAAC"/>
          </w:tcPr>
          <w:p w:rsidR="0098480A" w:rsidRPr="00F86D88" w:rsidRDefault="0098480A" w:rsidP="0098480A">
            <w:pPr>
              <w:jc w:val="both"/>
            </w:pPr>
            <w:r w:rsidRPr="00F86D88">
              <w:rPr>
                <w:b/>
              </w:rPr>
              <w:t>Obor jmenovacího řízení</w:t>
            </w:r>
          </w:p>
        </w:tc>
        <w:tc>
          <w:tcPr>
            <w:tcW w:w="2243" w:type="dxa"/>
            <w:gridSpan w:val="2"/>
            <w:shd w:val="clear" w:color="auto" w:fill="F7CAAC"/>
          </w:tcPr>
          <w:p w:rsidR="0098480A" w:rsidRPr="00F86D88" w:rsidRDefault="0098480A" w:rsidP="0098480A">
            <w:pPr>
              <w:jc w:val="both"/>
            </w:pPr>
            <w:r w:rsidRPr="00F86D88">
              <w:rPr>
                <w:b/>
              </w:rPr>
              <w:t>Rok udělení hodnosti</w:t>
            </w:r>
          </w:p>
        </w:tc>
        <w:tc>
          <w:tcPr>
            <w:tcW w:w="2247" w:type="dxa"/>
            <w:gridSpan w:val="4"/>
            <w:tcBorders>
              <w:right w:val="single" w:sz="12" w:space="0" w:color="auto"/>
            </w:tcBorders>
            <w:shd w:val="clear" w:color="auto" w:fill="F7CAAC"/>
          </w:tcPr>
          <w:p w:rsidR="0098480A" w:rsidRPr="00F86D88" w:rsidRDefault="0098480A" w:rsidP="0098480A">
            <w:pPr>
              <w:jc w:val="both"/>
            </w:pPr>
            <w:r w:rsidRPr="00F86D88">
              <w:rPr>
                <w:b/>
              </w:rPr>
              <w:t>Řízení konáno na VŠ</w:t>
            </w:r>
          </w:p>
        </w:tc>
        <w:tc>
          <w:tcPr>
            <w:tcW w:w="626" w:type="dxa"/>
            <w:gridSpan w:val="2"/>
            <w:vMerge w:val="restart"/>
            <w:tcBorders>
              <w:left w:val="single" w:sz="12" w:space="0" w:color="auto"/>
            </w:tcBorders>
          </w:tcPr>
          <w:p w:rsidR="0098480A" w:rsidRPr="00F86D88" w:rsidRDefault="0098480A" w:rsidP="0098480A">
            <w:pPr>
              <w:jc w:val="both"/>
            </w:pPr>
            <w:r>
              <w:t>13</w:t>
            </w:r>
          </w:p>
        </w:tc>
        <w:tc>
          <w:tcPr>
            <w:tcW w:w="707" w:type="dxa"/>
            <w:gridSpan w:val="2"/>
            <w:vMerge w:val="restart"/>
          </w:tcPr>
          <w:p w:rsidR="0098480A" w:rsidRPr="00F86D88" w:rsidRDefault="0098480A" w:rsidP="0098480A">
            <w:pPr>
              <w:jc w:val="both"/>
            </w:pPr>
            <w:r>
              <w:t>3</w:t>
            </w:r>
          </w:p>
        </w:tc>
        <w:tc>
          <w:tcPr>
            <w:tcW w:w="1157" w:type="dxa"/>
            <w:vMerge w:val="restart"/>
          </w:tcPr>
          <w:p w:rsidR="0098480A" w:rsidRPr="00F86D88" w:rsidRDefault="0098480A" w:rsidP="0098480A">
            <w:pPr>
              <w:jc w:val="both"/>
            </w:pPr>
            <w:r>
              <w:t>36</w:t>
            </w:r>
          </w:p>
        </w:tc>
      </w:tr>
      <w:tr w:rsidR="0098480A" w:rsidRPr="00F86D88" w:rsidTr="004B70DB">
        <w:trPr>
          <w:trHeight w:val="205"/>
          <w:jc w:val="center"/>
        </w:trPr>
        <w:tc>
          <w:tcPr>
            <w:tcW w:w="3363" w:type="dxa"/>
            <w:gridSpan w:val="2"/>
          </w:tcPr>
          <w:p w:rsidR="0098480A" w:rsidRPr="00F86D88" w:rsidRDefault="0098480A" w:rsidP="0098480A">
            <w:pPr>
              <w:jc w:val="both"/>
            </w:pPr>
          </w:p>
        </w:tc>
        <w:tc>
          <w:tcPr>
            <w:tcW w:w="2243" w:type="dxa"/>
            <w:gridSpan w:val="2"/>
          </w:tcPr>
          <w:p w:rsidR="0098480A" w:rsidRPr="00F86D88" w:rsidRDefault="0098480A" w:rsidP="0098480A">
            <w:pPr>
              <w:jc w:val="both"/>
            </w:pPr>
          </w:p>
        </w:tc>
        <w:tc>
          <w:tcPr>
            <w:tcW w:w="2247" w:type="dxa"/>
            <w:gridSpan w:val="4"/>
            <w:tcBorders>
              <w:right w:val="single" w:sz="12" w:space="0" w:color="auto"/>
            </w:tcBorders>
          </w:tcPr>
          <w:p w:rsidR="0098480A" w:rsidRPr="00F86D88" w:rsidRDefault="0098480A" w:rsidP="0098480A">
            <w:pPr>
              <w:jc w:val="both"/>
            </w:pPr>
          </w:p>
        </w:tc>
        <w:tc>
          <w:tcPr>
            <w:tcW w:w="626" w:type="dxa"/>
            <w:gridSpan w:val="2"/>
            <w:vMerge/>
            <w:tcBorders>
              <w:left w:val="single" w:sz="12" w:space="0" w:color="auto"/>
            </w:tcBorders>
            <w:vAlign w:val="center"/>
          </w:tcPr>
          <w:p w:rsidR="0098480A" w:rsidRPr="00F86D88" w:rsidRDefault="0098480A" w:rsidP="0098480A">
            <w:pPr>
              <w:rPr>
                <w:b/>
              </w:rPr>
            </w:pPr>
          </w:p>
        </w:tc>
        <w:tc>
          <w:tcPr>
            <w:tcW w:w="707" w:type="dxa"/>
            <w:gridSpan w:val="2"/>
            <w:vMerge/>
            <w:vAlign w:val="center"/>
          </w:tcPr>
          <w:p w:rsidR="0098480A" w:rsidRPr="00F86D88" w:rsidRDefault="0098480A" w:rsidP="0098480A">
            <w:pPr>
              <w:rPr>
                <w:b/>
              </w:rPr>
            </w:pPr>
          </w:p>
        </w:tc>
        <w:tc>
          <w:tcPr>
            <w:tcW w:w="1157" w:type="dxa"/>
            <w:vMerge/>
            <w:vAlign w:val="center"/>
          </w:tcPr>
          <w:p w:rsidR="0098480A" w:rsidRPr="00F86D88" w:rsidRDefault="0098480A" w:rsidP="0098480A">
            <w:pPr>
              <w:rPr>
                <w:b/>
              </w:rPr>
            </w:pPr>
          </w:p>
        </w:tc>
      </w:tr>
      <w:tr w:rsidR="0098480A" w:rsidRPr="00F86D88" w:rsidTr="004B70DB">
        <w:trPr>
          <w:jc w:val="center"/>
        </w:trPr>
        <w:tc>
          <w:tcPr>
            <w:tcW w:w="10343" w:type="dxa"/>
            <w:gridSpan w:val="13"/>
            <w:shd w:val="clear" w:color="auto" w:fill="F7CAAC"/>
          </w:tcPr>
          <w:p w:rsidR="0098480A" w:rsidRPr="00F86D88" w:rsidRDefault="0098480A" w:rsidP="0098480A">
            <w:pPr>
              <w:jc w:val="both"/>
              <w:rPr>
                <w:b/>
              </w:rPr>
            </w:pPr>
            <w:r w:rsidRPr="00F86D88">
              <w:rPr>
                <w:b/>
              </w:rPr>
              <w:t xml:space="preserve">Přehled o nejvýznamnější publikační a další tvůrčí činnosti nebo další profesní činnosti u odborníků z praxe vztahující se k zabezpečovaným předmětům </w:t>
            </w:r>
          </w:p>
        </w:tc>
      </w:tr>
      <w:tr w:rsidR="0098480A" w:rsidRPr="00F86D88" w:rsidTr="004B70DB">
        <w:trPr>
          <w:trHeight w:val="70"/>
          <w:jc w:val="center"/>
        </w:trPr>
        <w:tc>
          <w:tcPr>
            <w:tcW w:w="10343" w:type="dxa"/>
            <w:gridSpan w:val="13"/>
          </w:tcPr>
          <w:p w:rsidR="0098480A" w:rsidRPr="009B3AF8" w:rsidRDefault="0098480A" w:rsidP="0098480A">
            <w:pPr>
              <w:pStyle w:val="Normlnweb"/>
              <w:shd w:val="clear" w:color="auto" w:fill="FFFFFF"/>
              <w:spacing w:before="0" w:beforeAutospacing="0" w:after="0"/>
              <w:jc w:val="both"/>
              <w:rPr>
                <w:ins w:id="3303" w:author="Hana Navrátilová" w:date="2019-09-24T11:10:00Z"/>
                <w:rFonts w:ascii="Times New Roman" w:cs="Times New Roman"/>
                <w:color w:val="201F1E"/>
                <w:sz w:val="20"/>
                <w:szCs w:val="20"/>
              </w:rPr>
            </w:pPr>
            <w:ins w:id="3304" w:author="Hana Navrátilová" w:date="2019-09-24T11:10:00Z">
              <w:r w:rsidRPr="009B3AF8">
                <w:rPr>
                  <w:rFonts w:ascii="Times New Roman" w:cs="Times New Roman"/>
                  <w:color w:val="000000"/>
                  <w:sz w:val="20"/>
                  <w:szCs w:val="20"/>
                  <w:bdr w:val="none" w:sz="0" w:space="0" w:color="auto" w:frame="1"/>
                </w:rPr>
                <w:t xml:space="preserve">Majerčíková J., </w:t>
              </w:r>
              <w:r w:rsidRPr="00476272">
                <w:rPr>
                  <w:rFonts w:ascii="Times New Roman"/>
                  <w:sz w:val="20"/>
                  <w:shd w:val="clear" w:color="auto" w:fill="FFFFFF"/>
                </w:rPr>
                <w:t xml:space="preserve">&amp; </w:t>
              </w:r>
              <w:r w:rsidRPr="00476272">
                <w:rPr>
                  <w:rFonts w:ascii="Times New Roman"/>
                  <w:color w:val="000000"/>
                  <w:sz w:val="20"/>
                  <w:bdr w:val="none" w:sz="0" w:space="0" w:color="auto" w:frame="1"/>
                </w:rPr>
                <w:t>Petrů Puhrová, B. (</w:t>
              </w:r>
              <w:r w:rsidRPr="009B3AF8">
                <w:rPr>
                  <w:rFonts w:ascii="Times New Roman" w:cs="Times New Roman"/>
                  <w:color w:val="000000"/>
                  <w:sz w:val="20"/>
                  <w:szCs w:val="20"/>
                  <w:bdr w:val="none" w:sz="0" w:space="0" w:color="auto" w:frame="1"/>
                </w:rPr>
                <w:t>2019). </w:t>
              </w:r>
              <w:r w:rsidRPr="009B3AF8">
                <w:rPr>
                  <w:rFonts w:ascii="Times New Roman" w:cs="Times New Roman"/>
                  <w:iCs/>
                  <w:color w:val="000000"/>
                  <w:sz w:val="20"/>
                  <w:szCs w:val="20"/>
                  <w:bdr w:val="none" w:sz="0" w:space="0" w:color="auto" w:frame="1"/>
                </w:rPr>
                <w:t>Pupils’ learning aspirations and the perceived influence of their parent.</w:t>
              </w:r>
              <w:r w:rsidRPr="009B3AF8">
                <w:rPr>
                  <w:rFonts w:ascii="Times New Roman" w:cs="Times New Roman"/>
                  <w:i/>
                  <w:iCs/>
                  <w:color w:val="000000"/>
                  <w:sz w:val="20"/>
                  <w:szCs w:val="20"/>
                  <w:bdr w:val="none" w:sz="0" w:space="0" w:color="auto" w:frame="1"/>
                </w:rPr>
                <w:t> </w:t>
              </w:r>
              <w:r w:rsidRPr="009B3AF8">
                <w:rPr>
                  <w:rFonts w:ascii="Times New Roman" w:cs="Times New Roman"/>
                  <w:i/>
                  <w:color w:val="000000"/>
                  <w:sz w:val="20"/>
                  <w:szCs w:val="20"/>
                  <w:bdr w:val="none" w:sz="0" w:space="0" w:color="auto" w:frame="1"/>
                </w:rPr>
                <w:t>Didactica Slovenica</w:t>
              </w:r>
              <w:r w:rsidRPr="009B3AF8">
                <w:rPr>
                  <w:rFonts w:ascii="Times New Roman" w:cs="Times New Roman"/>
                  <w:color w:val="000000"/>
                  <w:sz w:val="20"/>
                  <w:szCs w:val="20"/>
                  <w:bdr w:val="none" w:sz="0" w:space="0" w:color="auto" w:frame="1"/>
                </w:rPr>
                <w:t xml:space="preserve">. V recenzním řízení - termín vydání 2019. </w:t>
              </w:r>
            </w:ins>
          </w:p>
          <w:p w:rsidR="0098480A" w:rsidRPr="008F48AF" w:rsidRDefault="0098480A" w:rsidP="0098480A">
            <w:pPr>
              <w:tabs>
                <w:tab w:val="left" w:pos="142"/>
              </w:tabs>
              <w:jc w:val="both"/>
              <w:rPr>
                <w:ins w:id="3305" w:author="Hana Navrátilová" w:date="2019-09-24T11:10:00Z"/>
              </w:rPr>
            </w:pPr>
            <w:ins w:id="3306" w:author="Hana Navrátilová" w:date="2019-09-24T11:10:00Z">
              <w:r w:rsidRPr="009B3AF8">
                <w:t xml:space="preserve">Majerčíková, J. </w:t>
              </w:r>
            </w:ins>
            <w:del w:id="3307" w:author="Hana Navrátilová" w:date="2019-09-24T11:10:00Z">
              <w:r w:rsidRPr="008F48AF">
                <w:rPr>
                  <w:noProof/>
                </w:rPr>
                <w:delText xml:space="preserve">Majerčíková, J., </w:delText>
              </w:r>
              <w:r w:rsidRPr="008F48AF">
                <w:rPr>
                  <w:noProof/>
                  <w:shd w:val="clear" w:color="auto" w:fill="FFFFFF"/>
                </w:rPr>
                <w:delText>&amp; </w:delText>
              </w:r>
              <w:r w:rsidRPr="008F48AF">
                <w:rPr>
                  <w:noProof/>
                </w:rPr>
                <w:delText xml:space="preserve">Rebendová, A. (2016). </w:delText>
              </w:r>
              <w:r w:rsidRPr="008F48AF">
                <w:rPr>
                  <w:i/>
                  <w:noProof/>
                </w:rPr>
                <w:delText>Mateřská škola ve světě univerzity</w:delText>
              </w:r>
            </w:del>
            <w:ins w:id="3308" w:author="Hana Navrátilová" w:date="2019-09-24T11:10:00Z">
              <w:r w:rsidRPr="008F48AF">
                <w:t xml:space="preserve">(2017). Odklady povinné školní docházky v perspektivě učitelek mateřských škol. </w:t>
              </w:r>
              <w:r w:rsidRPr="008F48AF">
                <w:rPr>
                  <w:i/>
                </w:rPr>
                <w:t>Orbis Scholae, 1</w:t>
              </w:r>
              <w:r w:rsidRPr="008F48AF">
                <w:t xml:space="preserve">(11), 9-30. </w:t>
              </w:r>
            </w:ins>
          </w:p>
          <w:p w:rsidR="0098480A" w:rsidRPr="008F48AF" w:rsidRDefault="0098480A" w:rsidP="0098480A">
            <w:pPr>
              <w:pStyle w:val="Nzev"/>
              <w:jc w:val="both"/>
              <w:rPr>
                <w:del w:id="3309" w:author="Hana Navrátilová" w:date="2019-09-24T11:10:00Z"/>
              </w:rPr>
            </w:pPr>
            <w:del w:id="3310" w:author="Hana Navrátilová" w:date="2019-09-24T11:10:00Z">
              <w:r w:rsidRPr="00476272">
                <w:rPr>
                  <w:i/>
                </w:rPr>
                <w:delText>.</w:delText>
              </w:r>
              <w:r w:rsidRPr="008F48AF">
                <w:delText xml:space="preserve"> Zlín: Univerzita Tomáše Bati ve Zlíně.</w:delText>
              </w:r>
            </w:del>
          </w:p>
          <w:p w:rsidR="0098480A" w:rsidRPr="008F48AF" w:rsidRDefault="0098480A" w:rsidP="0098480A">
            <w:pPr>
              <w:pStyle w:val="Default"/>
              <w:jc w:val="both"/>
              <w:rPr>
                <w:del w:id="3311" w:author="Hana Navrátilová" w:date="2019-09-24T11:10:00Z"/>
                <w:rFonts w:ascii="Times New Roman" w:hAnsi="Times New Roman" w:cs="Times New Roman"/>
                <w:noProof/>
                <w:color w:val="auto"/>
                <w:sz w:val="20"/>
                <w:szCs w:val="20"/>
              </w:rPr>
            </w:pPr>
            <w:del w:id="3312" w:author="Hana Navrátilová" w:date="2019-09-24T11:10:00Z">
              <w:r w:rsidRPr="008F48AF">
                <w:rPr>
                  <w:rFonts w:ascii="Times New Roman" w:hAnsi="Times New Roman" w:cs="Times New Roman"/>
                  <w:noProof/>
                  <w:color w:val="auto"/>
                  <w:sz w:val="20"/>
                  <w:szCs w:val="20"/>
                </w:rPr>
                <w:delText xml:space="preserve">Majerčíková, J., Kasáčová, B., </w:delText>
              </w:r>
              <w:r w:rsidRPr="008F48AF">
                <w:rPr>
                  <w:rFonts w:ascii="Times New Roman" w:hAnsi="Times New Roman" w:cs="Times New Roman"/>
                  <w:noProof/>
                  <w:color w:val="auto"/>
                  <w:sz w:val="20"/>
                  <w:szCs w:val="20"/>
                  <w:shd w:val="clear" w:color="auto" w:fill="FFFFFF"/>
                </w:rPr>
                <w:delText>&amp; </w:delText>
              </w:r>
              <w:r w:rsidRPr="008F48AF">
                <w:rPr>
                  <w:rFonts w:ascii="Times New Roman" w:hAnsi="Times New Roman" w:cs="Times New Roman"/>
                  <w:noProof/>
                  <w:color w:val="auto"/>
                  <w:sz w:val="20"/>
                  <w:szCs w:val="20"/>
                </w:rPr>
                <w:delText xml:space="preserve">Kočvarová, I. (2015). </w:delText>
              </w:r>
              <w:r w:rsidRPr="008F48AF">
                <w:rPr>
                  <w:rFonts w:ascii="Times New Roman" w:hAnsi="Times New Roman" w:cs="Times New Roman"/>
                  <w:i/>
                  <w:noProof/>
                  <w:color w:val="auto"/>
                  <w:sz w:val="20"/>
                  <w:szCs w:val="20"/>
                </w:rPr>
                <w:delText xml:space="preserve">Předškolní edukace a dítě: výzvy pro pedagogickou teorii </w:delText>
              </w:r>
              <w:r w:rsidRPr="008F48AF">
                <w:rPr>
                  <w:rFonts w:ascii="Times New Roman" w:hAnsi="Times New Roman" w:cs="Times New Roman"/>
                  <w:i/>
                  <w:noProof/>
                  <w:color w:val="auto"/>
                  <w:sz w:val="20"/>
                  <w:szCs w:val="20"/>
                </w:rPr>
                <w:br/>
                <w:delText>a výzkum</w:delText>
              </w:r>
              <w:r w:rsidRPr="008F48AF">
                <w:rPr>
                  <w:rFonts w:ascii="Times New Roman" w:hAnsi="Times New Roman" w:cs="Times New Roman"/>
                  <w:noProof/>
                  <w:color w:val="auto"/>
                  <w:sz w:val="20"/>
                  <w:szCs w:val="20"/>
                </w:rPr>
                <w:delText>. Zlín: Univerzita Tomáše Bati ve Zlíně.</w:delText>
              </w:r>
            </w:del>
          </w:p>
          <w:p w:rsidR="0098480A" w:rsidRPr="00F01BD0" w:rsidRDefault="0098480A" w:rsidP="0098480A">
            <w:del w:id="3313" w:author="Hana Navrátilová" w:date="2019-09-24T11:10:00Z">
              <w:r w:rsidRPr="008F48AF">
                <w:delText>Lukášová, H., Svatoš, T.</w:delText>
              </w:r>
              <w:r w:rsidRPr="00944A9E">
                <w:delText xml:space="preserve">, </w:delText>
              </w:r>
              <w:r w:rsidRPr="00944A9E">
                <w:rPr>
                  <w:noProof/>
                  <w:shd w:val="clear" w:color="auto" w:fill="FFFFFF"/>
                </w:rPr>
                <w:delText>&amp; </w:delText>
              </w:r>
            </w:del>
            <w:r w:rsidRPr="001661B8">
              <w:t xml:space="preserve">Majerčíková, J. </w:t>
            </w:r>
            <w:del w:id="3314" w:author="Hana Navrátilová" w:date="2019-09-24T11:10:00Z">
              <w:r w:rsidRPr="00944A9E">
                <w:delText xml:space="preserve">(2014). </w:delText>
              </w:r>
              <w:r w:rsidRPr="00944A9E">
                <w:rPr>
                  <w:i/>
                </w:rPr>
                <w:delText xml:space="preserve">Studentské portfolio jako výzkumný prostředek poznání cesty </w:delText>
              </w:r>
              <w:r w:rsidRPr="00944A9E">
                <w:rPr>
                  <w:i/>
                </w:rPr>
                <w:br/>
                <w:delText xml:space="preserve">k učitelství. </w:delText>
              </w:r>
              <w:r w:rsidRPr="00944A9E">
                <w:delText>Zlín: Univerzita Tomáše Bati ve Zlíně.</w:delText>
              </w:r>
            </w:del>
            <w:ins w:id="3315" w:author="Hana Navrátilová" w:date="2019-09-24T11:10:00Z">
              <w:r w:rsidRPr="009B3AF8">
                <w:t xml:space="preserve">&amp; Petrů Puhrová, B. (2017). Everyday Family Experience - A Child’s Home Preparation for School. </w:t>
              </w:r>
              <w:r w:rsidRPr="009B3AF8">
                <w:rPr>
                  <w:i/>
                </w:rPr>
                <w:t>Acta Technologica Dubnicae. 7</w:t>
              </w:r>
              <w:r w:rsidRPr="009B3AF8">
                <w:t>(2), 17-29.</w:t>
              </w:r>
            </w:ins>
            <w:r w:rsidRPr="001661B8">
              <w:t xml:space="preserve"> </w:t>
            </w:r>
          </w:p>
          <w:p w:rsidR="0098480A" w:rsidRPr="00F01BD0" w:rsidRDefault="0098480A" w:rsidP="0098480A">
            <w:pPr>
              <w:tabs>
                <w:tab w:val="left" w:pos="142"/>
              </w:tabs>
              <w:jc w:val="both"/>
            </w:pPr>
            <w:r w:rsidRPr="005209F5">
              <w:t>Majerčíková, J. (</w:t>
            </w:r>
            <w:del w:id="3316" w:author="Hana Navrátilová" w:date="2019-09-24T11:10:00Z">
              <w:r w:rsidRPr="00944A9E">
                <w:delText xml:space="preserve">2012). </w:delText>
              </w:r>
              <w:r w:rsidRPr="00944A9E">
                <w:rPr>
                  <w:i/>
                  <w:iCs/>
                </w:rPr>
                <w:delText xml:space="preserve">Rodina s predškolákom. Výskum rodín s deťmi predškolského veku. </w:delText>
              </w:r>
              <w:r w:rsidRPr="00944A9E">
                <w:delText>Bratislava: Vydavateľstvo UK</w:delText>
              </w:r>
            </w:del>
            <w:ins w:id="3317" w:author="Hana Navrátilová" w:date="2019-09-24T11:10:00Z">
              <w:r w:rsidRPr="009B3AF8">
                <w:t>2015). Sporné aspekty úzkych vzťahov rodiny a školy na začiatku vzdelávania. </w:t>
              </w:r>
              <w:r w:rsidRPr="009B3AF8">
                <w:rPr>
                  <w:i/>
                  <w:iCs/>
                </w:rPr>
                <w:t>Studia Paedagogica, 20</w:t>
              </w:r>
              <w:r w:rsidRPr="009B3AF8">
                <w:t>(1), 29–44</w:t>
              </w:r>
            </w:ins>
            <w:r w:rsidRPr="001661B8">
              <w:t>.</w:t>
            </w:r>
          </w:p>
          <w:p w:rsidR="0098480A" w:rsidRPr="001661B8" w:rsidRDefault="0098480A" w:rsidP="0098480A">
            <w:pPr>
              <w:pStyle w:val="Default"/>
              <w:jc w:val="both"/>
              <w:rPr>
                <w:ins w:id="3318" w:author="Hana Navrátilová" w:date="2019-09-24T11:10:00Z"/>
              </w:rPr>
            </w:pPr>
            <w:ins w:id="3319" w:author="Hana Navrátilová" w:date="2019-09-24T11:10:00Z">
              <w:r w:rsidRPr="009B3AF8">
                <w:rPr>
                  <w:rFonts w:ascii="Times New Roman" w:hAnsi="Times New Roman" w:cs="Times New Roman"/>
                  <w:sz w:val="20"/>
                  <w:szCs w:val="20"/>
                </w:rPr>
                <w:t>Majerčíková, J.</w:t>
              </w:r>
              <w:r>
                <w:rPr>
                  <w:rFonts w:ascii="Times New Roman" w:hAnsi="Times New Roman" w:cs="Times New Roman"/>
                  <w:sz w:val="20"/>
                  <w:szCs w:val="20"/>
                </w:rPr>
                <w:t>,</w:t>
              </w:r>
              <w:r w:rsidRPr="009B3AF8">
                <w:rPr>
                  <w:rFonts w:ascii="Times New Roman" w:hAnsi="Times New Roman" w:cs="Times New Roman"/>
                  <w:sz w:val="20"/>
                  <w:szCs w:val="20"/>
                </w:rPr>
                <w:t xml:space="preserve"> &amp; Kočvarová, I. (2015).</w:t>
              </w:r>
              <w:r w:rsidRPr="009B3AF8">
                <w:rPr>
                  <w:rFonts w:ascii="Times New Roman" w:hAnsi="Times New Roman" w:cs="Times New Roman"/>
                  <w:color w:val="auto"/>
                  <w:sz w:val="20"/>
                  <w:szCs w:val="20"/>
                </w:rPr>
                <w:t xml:space="preserve"> Postponement of School Attendance as a Specific of Education in the Czech Republic. In </w:t>
              </w:r>
              <w:r w:rsidRPr="009B3AF8">
                <w:rPr>
                  <w:rFonts w:ascii="Times New Roman" w:hAnsi="Times New Roman" w:cs="Times New Roman"/>
                  <w:i/>
                  <w:iCs/>
                  <w:color w:val="auto"/>
                  <w:sz w:val="20"/>
                  <w:szCs w:val="20"/>
                  <w:bdr w:val="none" w:sz="0" w:space="0" w:color="auto" w:frame="1"/>
                </w:rPr>
                <w:t>ICERI2015: 8th International Conference of Education, Research and Innovation</w:t>
              </w:r>
              <w:r w:rsidRPr="009B3AF8">
                <w:rPr>
                  <w:rFonts w:ascii="Times New Roman" w:hAnsi="Times New Roman" w:cs="Times New Roman"/>
                  <w:color w:val="auto"/>
                  <w:sz w:val="20"/>
                  <w:szCs w:val="20"/>
                </w:rPr>
                <w:t> [online]. Seville: International Academy of Technology, Education and Development (IATED), 6146-6154</w:t>
              </w:r>
              <w:r w:rsidRPr="00476272">
                <w:rPr>
                  <w:rFonts w:ascii="Times New Roman" w:hAnsi="Times New Roman"/>
                  <w:color w:val="auto"/>
                  <w:sz w:val="20"/>
                </w:rPr>
                <w:t>.</w:t>
              </w:r>
            </w:ins>
          </w:p>
          <w:p w:rsidR="0098480A" w:rsidRPr="009B3AF8" w:rsidRDefault="0098480A" w:rsidP="0098480A">
            <w:pPr>
              <w:shd w:val="clear" w:color="auto" w:fill="FFFFFF"/>
              <w:jc w:val="both"/>
              <w:textAlignment w:val="baseline"/>
              <w:rPr>
                <w:ins w:id="3320" w:author="Hana Navrátilová" w:date="2019-09-24T11:10:00Z"/>
                <w:bCs/>
              </w:rPr>
            </w:pPr>
            <w:ins w:id="3321" w:author="Hana Navrátilová" w:date="2019-09-24T11:10:00Z">
              <w:r w:rsidRPr="009B3AF8">
                <w:t>Majerčíková, J.</w:t>
              </w:r>
              <w:r>
                <w:t>,</w:t>
              </w:r>
              <w:r w:rsidRPr="009B3AF8">
                <w:t xml:space="preserve"> &amp; Šuhajová, Z. (2014).</w:t>
              </w:r>
              <w:r w:rsidRPr="009B3AF8">
                <w:rPr>
                  <w:b/>
                  <w:bCs/>
                  <w:color w:val="666666"/>
                  <w:sz w:val="30"/>
                  <w:szCs w:val="30"/>
                </w:rPr>
                <w:t xml:space="preserve"> </w:t>
              </w:r>
              <w:r w:rsidRPr="009B3AF8">
                <w:rPr>
                  <w:bCs/>
                </w:rPr>
                <w:t>"Mám pre teba dve správy: dobrú i zlú, ktorú chceš počuť skôr?" Stratégie dieťaťa-žiaka v komunikácii rodiny a primárnej školy.</w:t>
              </w:r>
              <w:r w:rsidRPr="009B3AF8">
                <w:rPr>
                  <w:b/>
                  <w:bCs/>
                  <w:color w:val="AAAAAA"/>
                  <w:sz w:val="19"/>
                  <w:szCs w:val="19"/>
                </w:rPr>
                <w:t xml:space="preserve"> </w:t>
              </w:r>
              <w:r w:rsidRPr="009B3AF8">
                <w:rPr>
                  <w:bCs/>
                  <w:i/>
                </w:rPr>
                <w:t>e-Pedagogium</w:t>
              </w:r>
              <w:r w:rsidRPr="009B3AF8">
                <w:rPr>
                  <w:bCs/>
                </w:rPr>
                <w:t xml:space="preserve">, </w:t>
              </w:r>
              <w:r w:rsidRPr="009B3AF8">
                <w:rPr>
                  <w:bCs/>
                  <w:i/>
                </w:rPr>
                <w:t>14</w:t>
              </w:r>
              <w:r w:rsidRPr="009B3AF8">
                <w:rPr>
                  <w:bCs/>
                </w:rPr>
                <w:t>(1),</w:t>
              </w:r>
              <w:r>
                <w:rPr>
                  <w:bCs/>
                </w:rPr>
                <w:t xml:space="preserve"> </w:t>
              </w:r>
              <w:r w:rsidRPr="009B3AF8">
                <w:rPr>
                  <w:bCs/>
                </w:rPr>
                <w:t>76-88.</w:t>
              </w:r>
            </w:ins>
          </w:p>
          <w:p w:rsidR="0098480A" w:rsidRPr="00944A9E" w:rsidRDefault="0098480A" w:rsidP="0098480A">
            <w:pPr>
              <w:pStyle w:val="Default"/>
              <w:jc w:val="both"/>
              <w:rPr>
                <w:del w:id="3322" w:author="Hana Navrátilová" w:date="2019-09-24T11:10:00Z"/>
                <w:rFonts w:ascii="Times New Roman" w:hAnsi="Times New Roman" w:cs="Times New Roman"/>
                <w:color w:val="auto"/>
                <w:sz w:val="20"/>
                <w:szCs w:val="20"/>
              </w:rPr>
            </w:pPr>
            <w:ins w:id="3323" w:author="Hana Navrátilová" w:date="2019-09-24T11:10:00Z">
              <w:r w:rsidRPr="009B3AF8">
                <w:t>Spoluautorka učebnic:</w:t>
              </w:r>
            </w:ins>
            <w:del w:id="3324" w:author="Hana Navrátilová" w:date="2019-09-24T11:10:00Z">
              <w:r w:rsidRPr="001661B8">
                <w:delText xml:space="preserve">Majerčíková, J. </w:delText>
              </w:r>
              <w:r w:rsidRPr="00944A9E">
                <w:rPr>
                  <w:rFonts w:ascii="Times New Roman" w:hAnsi="Times New Roman" w:cs="Times New Roman"/>
                  <w:color w:val="auto"/>
                  <w:sz w:val="20"/>
                  <w:szCs w:val="20"/>
                </w:rPr>
                <w:delText xml:space="preserve">et al. (2012). </w:delText>
              </w:r>
              <w:r w:rsidRPr="00944A9E">
                <w:rPr>
                  <w:rFonts w:ascii="Times New Roman" w:hAnsi="Times New Roman" w:cs="Times New Roman"/>
                  <w:i/>
                  <w:iCs/>
                  <w:color w:val="auto"/>
                  <w:sz w:val="20"/>
                  <w:szCs w:val="20"/>
                </w:rPr>
                <w:delText xml:space="preserve">Profesijná zdatnosť (self </w:delText>
              </w:r>
              <w:r>
                <w:rPr>
                  <w:rFonts w:ascii="Times New Roman" w:hAnsi="Times New Roman" w:cs="Times New Roman"/>
                  <w:i/>
                  <w:iCs/>
                  <w:color w:val="auto"/>
                  <w:sz w:val="20"/>
                  <w:szCs w:val="20"/>
                </w:rPr>
                <w:delText>-</w:delText>
              </w:r>
              <w:r w:rsidRPr="00944A9E">
                <w:rPr>
                  <w:rFonts w:ascii="Times New Roman" w:hAnsi="Times New Roman" w:cs="Times New Roman"/>
                  <w:i/>
                  <w:iCs/>
                  <w:color w:val="auto"/>
                  <w:sz w:val="20"/>
                  <w:szCs w:val="20"/>
                </w:rPr>
                <w:delText xml:space="preserve">efficacy) študentov učiteľstva a učiteľov spolupracovať s rodičmi. </w:delText>
              </w:r>
              <w:r w:rsidRPr="00944A9E">
                <w:rPr>
                  <w:rFonts w:ascii="Times New Roman" w:hAnsi="Times New Roman" w:cs="Times New Roman"/>
                  <w:color w:val="auto"/>
                  <w:sz w:val="20"/>
                  <w:szCs w:val="20"/>
                </w:rPr>
                <w:delText xml:space="preserve">Bratislava: Vydavateľstvo UK. </w:delText>
              </w:r>
            </w:del>
          </w:p>
          <w:p w:rsidR="0098480A" w:rsidRPr="00944A9E" w:rsidRDefault="0098480A" w:rsidP="0098480A">
            <w:pPr>
              <w:pStyle w:val="Default"/>
              <w:jc w:val="both"/>
              <w:rPr>
                <w:del w:id="3325" w:author="Hana Navrátilová" w:date="2019-09-24T11:10:00Z"/>
                <w:rFonts w:ascii="Times New Roman" w:hAnsi="Times New Roman" w:cs="Times New Roman"/>
                <w:color w:val="auto"/>
                <w:sz w:val="20"/>
                <w:szCs w:val="20"/>
              </w:rPr>
            </w:pPr>
            <w:del w:id="3326" w:author="Hana Navrátilová" w:date="2019-09-24T11:10:00Z">
              <w:r w:rsidRPr="00944A9E">
                <w:rPr>
                  <w:rFonts w:ascii="Times New Roman" w:hAnsi="Times New Roman" w:cs="Times New Roman"/>
                  <w:color w:val="auto"/>
                  <w:sz w:val="20"/>
                  <w:szCs w:val="20"/>
                </w:rPr>
                <w:delText xml:space="preserve">Ondrejkovič, P., </w:delText>
              </w:r>
              <w:r w:rsidRPr="00944A9E">
                <w:rPr>
                  <w:rFonts w:ascii="Times New Roman" w:hAnsi="Times New Roman" w:cs="Times New Roman"/>
                  <w:noProof/>
                  <w:color w:val="auto"/>
                  <w:sz w:val="20"/>
                  <w:szCs w:val="20"/>
                  <w:shd w:val="clear" w:color="auto" w:fill="FFFFFF"/>
                </w:rPr>
                <w:delText>&amp; </w:delText>
              </w:r>
              <w:r w:rsidRPr="00944A9E">
                <w:rPr>
                  <w:rFonts w:ascii="Times New Roman" w:hAnsi="Times New Roman" w:cs="Times New Roman"/>
                  <w:color w:val="auto"/>
                  <w:sz w:val="20"/>
                  <w:szCs w:val="20"/>
                </w:rPr>
                <w:delText xml:space="preserve">Majerčíková, J. (2012). </w:delText>
              </w:r>
              <w:r w:rsidRPr="00944A9E">
                <w:rPr>
                  <w:rFonts w:ascii="Times New Roman" w:hAnsi="Times New Roman" w:cs="Times New Roman"/>
                  <w:i/>
                  <w:color w:val="auto"/>
                  <w:sz w:val="20"/>
                  <w:szCs w:val="20"/>
                </w:rPr>
                <w:delText>Vysvetlenie, porozumenie a interpretácia v s spoločenskovednom výskume</w:delText>
              </w:r>
              <w:r w:rsidRPr="00944A9E">
                <w:rPr>
                  <w:rFonts w:ascii="Times New Roman" w:hAnsi="Times New Roman" w:cs="Times New Roman"/>
                  <w:color w:val="auto"/>
                  <w:sz w:val="20"/>
                  <w:szCs w:val="20"/>
                </w:rPr>
                <w:delText>. Bratislava: VEDA.</w:delText>
              </w:r>
            </w:del>
          </w:p>
          <w:p w:rsidR="0098480A" w:rsidRPr="00476272" w:rsidRDefault="0098480A" w:rsidP="0098480A">
            <w:pPr>
              <w:jc w:val="both"/>
            </w:pPr>
            <w:del w:id="3327" w:author="Hana Navrátilová" w:date="2019-09-24T11:10:00Z">
              <w:r w:rsidRPr="00944A9E">
                <w:delText>Kožuchová, M., Gavora, P.,</w:delText>
              </w:r>
            </w:del>
            <w:r w:rsidRPr="001661B8">
              <w:t xml:space="preserve"> Wiegerová, A., </w:t>
            </w:r>
            <w:ins w:id="3328" w:author="Hana Navrátilová" w:date="2019-09-24T11:10:00Z">
              <w:r w:rsidRPr="009B3AF8">
                <w:t xml:space="preserve">Česlová, G., &amp; </w:t>
              </w:r>
            </w:ins>
            <w:r w:rsidRPr="001661B8">
              <w:t>Majerčíková, J</w:t>
            </w:r>
            <w:del w:id="3329" w:author="Hana Navrátilová" w:date="2019-09-24T11:10:00Z">
              <w:r w:rsidRPr="00944A9E">
                <w:delText xml:space="preserve">., </w:delText>
              </w:r>
              <w:r w:rsidRPr="00944A9E">
                <w:rPr>
                  <w:noProof/>
                  <w:shd w:val="clear" w:color="auto" w:fill="FFFFFF"/>
                </w:rPr>
                <w:delText xml:space="preserve">&amp; Hirschnerová, Y. (2011). </w:delText>
              </w:r>
              <w:r w:rsidRPr="00944A9E">
                <w:rPr>
                  <w:i/>
                  <w:noProof/>
                  <w:shd w:val="clear" w:color="auto" w:fill="FFFFFF"/>
                </w:rPr>
                <w:delText>Pedagogická diagnostika v primárnom vzdelávaní.</w:delText>
              </w:r>
            </w:del>
            <w:ins w:id="3330" w:author="Hana Navrátilová" w:date="2019-09-24T11:10:00Z">
              <w:r w:rsidRPr="009B3AF8">
                <w:t>. (2017). Prvouka pre 1.ročník ZŠ.</w:t>
              </w:r>
            </w:ins>
            <w:r w:rsidRPr="00476272">
              <w:t xml:space="preserve"> Bratislava: SPN</w:t>
            </w:r>
            <w:del w:id="3331" w:author="Hana Navrátilová" w:date="2019-09-24T11:10:00Z">
              <w:r w:rsidRPr="00944A9E">
                <w:rPr>
                  <w:noProof/>
                  <w:shd w:val="clear" w:color="auto" w:fill="FFFFFF"/>
                </w:rPr>
                <w:delText>.</w:delText>
              </w:r>
            </w:del>
            <w:ins w:id="3332" w:author="Hana Navrátilová" w:date="2019-09-24T11:10:00Z">
              <w:r w:rsidRPr="009B3AF8">
                <w:t xml:space="preserve"> a Wiegerová, A., Česlová, G., &amp; Majerčíková, J. (2016). Prvouka pre 2.ročník ZŠ. Bratislava: SPN.- potom vydania 2017 až 2019. </w:t>
              </w:r>
            </w:ins>
          </w:p>
          <w:p w:rsidR="0098480A" w:rsidRPr="00944A9E" w:rsidRDefault="0098480A" w:rsidP="0098480A">
            <w:pPr>
              <w:pStyle w:val="Default"/>
              <w:jc w:val="both"/>
              <w:rPr>
                <w:del w:id="3333" w:author="Hana Navrátilová" w:date="2019-09-24T11:10:00Z"/>
                <w:rFonts w:ascii="Times New Roman" w:hAnsi="Times New Roman" w:cs="Times New Roman"/>
                <w:color w:val="auto"/>
                <w:sz w:val="20"/>
                <w:szCs w:val="20"/>
              </w:rPr>
            </w:pPr>
          </w:p>
          <w:p w:rsidR="0098480A" w:rsidRPr="009B3AF8" w:rsidRDefault="0098480A" w:rsidP="0098480A">
            <w:pPr>
              <w:jc w:val="both"/>
              <w:rPr>
                <w:ins w:id="3334" w:author="Hana Navrátilová" w:date="2019-09-24T11:10:00Z"/>
              </w:rPr>
            </w:pPr>
            <w:ins w:id="3335" w:author="Hana Navrátilová" w:date="2019-09-24T11:10:00Z">
              <w:r w:rsidRPr="009B3AF8">
                <w:t>Wiegerová, A., Česlová, G., &amp; Majerčíková, J. (2018). Vlastiveda pre 3 ročník ZŠ. Bratislava: SPN. – v tisku.</w:t>
              </w:r>
            </w:ins>
          </w:p>
          <w:p w:rsidR="0098480A" w:rsidRDefault="0098480A" w:rsidP="0098480A">
            <w:pPr>
              <w:jc w:val="both"/>
              <w:rPr>
                <w:del w:id="3336" w:author="Hana Navrátilová" w:date="2019-09-24T11:10:00Z"/>
              </w:rPr>
            </w:pPr>
            <w:r w:rsidRPr="009B3AF8">
              <w:t>Recenzování vědeckých studií pro časopisy: Pedagogika.sk, e</w:t>
            </w:r>
            <w:del w:id="3337" w:author="Hana Navrátilová" w:date="2019-09-24T11:10:00Z">
              <w:r w:rsidRPr="00944A9E">
                <w:delText xml:space="preserve"> – </w:delText>
              </w:r>
            </w:del>
            <w:ins w:id="3338" w:author="Hana Navrátilová" w:date="2019-09-24T11:10:00Z">
              <w:r w:rsidRPr="009B3AF8">
                <w:t>-</w:t>
              </w:r>
            </w:ins>
            <w:r w:rsidRPr="009B3AF8">
              <w:t xml:space="preserve">Pedagogium, Studia paedagogica, </w:t>
            </w:r>
            <w:del w:id="3339" w:author="Hana Navrátilová" w:date="2019-09-24T11:10:00Z">
              <w:r w:rsidRPr="00944A9E">
                <w:delText>LifeLong Learning</w:delText>
              </w:r>
            </w:del>
            <w:ins w:id="3340" w:author="Hana Navrátilová" w:date="2019-09-24T11:10:00Z">
              <w:r w:rsidRPr="009B3AF8">
                <w:t>LifeLongLearnig</w:t>
              </w:r>
            </w:ins>
            <w:r w:rsidRPr="009B3AF8">
              <w:t xml:space="preserve">, Sociální pedagogika, Psychológia a patopsychológia dieťaťa. Člen výkonné redakce časopisu Pedagogická orientace. </w:t>
            </w:r>
            <w:r>
              <w:t>Člen komise pro rigorózní</w:t>
            </w:r>
            <w:ins w:id="3341" w:author="Hana Navrátilová" w:date="2019-09-24T11:10:00Z">
              <w:r>
                <w:t>, doktorské a habilitační</w:t>
              </w:r>
            </w:ins>
            <w:r>
              <w:t xml:space="preserve"> </w:t>
            </w:r>
            <w:r w:rsidRPr="009B3AF8">
              <w:t xml:space="preserve">práce (Bratislava, Zlín). </w:t>
            </w:r>
          </w:p>
          <w:p w:rsidR="0098480A" w:rsidRDefault="0098480A" w:rsidP="0098480A">
            <w:pPr>
              <w:jc w:val="both"/>
              <w:rPr>
                <w:del w:id="3342" w:author="Hana Navrátilová" w:date="2019-09-24T11:10:00Z"/>
              </w:rPr>
            </w:pPr>
          </w:p>
          <w:p w:rsidR="0098480A" w:rsidRPr="00F86D88" w:rsidRDefault="0098480A" w:rsidP="0098480A">
            <w:ins w:id="3343" w:author="Hana Navrátilová" w:date="2019-09-24T11:10:00Z">
              <w:r w:rsidRPr="009B3AF8">
                <w:t>Oponování 4 rigorózních, 3 doktorských prací a 1 habilitační práce.</w:t>
              </w:r>
            </w:ins>
          </w:p>
        </w:tc>
      </w:tr>
      <w:tr w:rsidR="0098480A" w:rsidRPr="00F86D88" w:rsidTr="004B70DB">
        <w:trPr>
          <w:trHeight w:val="218"/>
          <w:jc w:val="center"/>
        </w:trPr>
        <w:tc>
          <w:tcPr>
            <w:tcW w:w="10343" w:type="dxa"/>
            <w:gridSpan w:val="13"/>
            <w:shd w:val="clear" w:color="auto" w:fill="F7CAAC"/>
          </w:tcPr>
          <w:p w:rsidR="0098480A" w:rsidRPr="00F86D88" w:rsidRDefault="0098480A" w:rsidP="0098480A">
            <w:pPr>
              <w:rPr>
                <w:b/>
              </w:rPr>
            </w:pPr>
            <w:r w:rsidRPr="00F86D88">
              <w:rPr>
                <w:b/>
              </w:rPr>
              <w:t>Působení v zahraničí</w:t>
            </w:r>
          </w:p>
        </w:tc>
      </w:tr>
      <w:tr w:rsidR="004B70DB" w:rsidRPr="00F86D88" w:rsidTr="004B70DB">
        <w:trPr>
          <w:trHeight w:val="303"/>
          <w:jc w:val="center"/>
        </w:trPr>
        <w:tc>
          <w:tcPr>
            <w:tcW w:w="10343" w:type="dxa"/>
            <w:gridSpan w:val="13"/>
          </w:tcPr>
          <w:p w:rsidR="004B70DB" w:rsidRPr="00944A9E" w:rsidRDefault="004B70DB" w:rsidP="004B70DB">
            <w:r w:rsidRPr="00944A9E">
              <w:t>2009 Bulharsko Univerzita St. Kliment Ochridského v Sofii</w:t>
            </w:r>
          </w:p>
        </w:tc>
      </w:tr>
      <w:tr w:rsidR="004B70DB" w:rsidRPr="00F86D88" w:rsidTr="004B70DB">
        <w:trPr>
          <w:trHeight w:val="212"/>
          <w:jc w:val="center"/>
        </w:trPr>
        <w:tc>
          <w:tcPr>
            <w:tcW w:w="2540" w:type="dxa"/>
            <w:shd w:val="clear" w:color="auto" w:fill="F7CAAC"/>
          </w:tcPr>
          <w:p w:rsidR="004B70DB" w:rsidRPr="00F86D88" w:rsidRDefault="004B70DB" w:rsidP="004B70DB">
            <w:pPr>
              <w:jc w:val="both"/>
              <w:rPr>
                <w:b/>
              </w:rPr>
            </w:pPr>
            <w:r w:rsidRPr="00F86D88">
              <w:rPr>
                <w:b/>
              </w:rPr>
              <w:t xml:space="preserve">Podpis </w:t>
            </w:r>
          </w:p>
        </w:tc>
        <w:tc>
          <w:tcPr>
            <w:tcW w:w="4527" w:type="dxa"/>
            <w:gridSpan w:val="6"/>
          </w:tcPr>
          <w:p w:rsidR="004B70DB" w:rsidRPr="005D32DD" w:rsidRDefault="004B70DB" w:rsidP="004B70DB">
            <w:pPr>
              <w:jc w:val="both"/>
            </w:pPr>
            <w:r w:rsidRPr="008B7902">
              <w:t>doc. PaedDr. Jana Majerčíková, PhD.</w:t>
            </w:r>
            <w:r>
              <w:t>, v. r.</w:t>
            </w:r>
          </w:p>
        </w:tc>
        <w:tc>
          <w:tcPr>
            <w:tcW w:w="786" w:type="dxa"/>
            <w:shd w:val="clear" w:color="auto" w:fill="F7CAAC"/>
          </w:tcPr>
          <w:p w:rsidR="004B70DB" w:rsidRPr="00F86D88" w:rsidRDefault="004B70DB" w:rsidP="004B70DB">
            <w:pPr>
              <w:jc w:val="both"/>
            </w:pPr>
            <w:r w:rsidRPr="00F86D88">
              <w:rPr>
                <w:b/>
              </w:rPr>
              <w:t>datum</w:t>
            </w:r>
          </w:p>
        </w:tc>
        <w:tc>
          <w:tcPr>
            <w:tcW w:w="2490" w:type="dxa"/>
            <w:gridSpan w:val="5"/>
          </w:tcPr>
          <w:p w:rsidR="004B70DB" w:rsidRDefault="004B70DB" w:rsidP="004B70DB">
            <w:pPr>
              <w:jc w:val="both"/>
              <w:rPr>
                <w:del w:id="3344" w:author="Hana Navrátilová" w:date="2019-09-24T11:10:00Z"/>
              </w:rPr>
            </w:pPr>
            <w:del w:id="3345" w:author="Hana Navrátilová" w:date="2019-09-24T11:10:00Z">
              <w:r>
                <w:delText xml:space="preserve">17. 12. 2018 </w:delText>
              </w:r>
            </w:del>
          </w:p>
          <w:p w:rsidR="004B70DB" w:rsidRPr="00944A9E" w:rsidRDefault="004B70DB" w:rsidP="004B70DB">
            <w:pPr>
              <w:jc w:val="both"/>
            </w:pPr>
            <w:ins w:id="3346" w:author="Hana Navrátilová" w:date="2019-09-24T11:10:00Z">
              <w:r>
                <w:t xml:space="preserve">25. 09. 2019  </w:t>
              </w:r>
            </w:ins>
          </w:p>
        </w:tc>
      </w:tr>
    </w:tbl>
    <w:p w:rsidR="004B70DB" w:rsidRDefault="004B70DB">
      <w:r>
        <w:br w:type="page"/>
      </w:r>
    </w:p>
    <w:p w:rsidR="00B276E0" w:rsidRPr="00944A9E" w:rsidRDefault="00C028E2" w:rsidP="00E7344C">
      <w:pPr>
        <w:jc w:val="both"/>
        <w:rPr>
          <w:del w:id="3347" w:author="Hana Navrátilová" w:date="2019-09-24T11:10:00Z"/>
          <w:b/>
        </w:rPr>
      </w:pPr>
      <w:del w:id="3348" w:author="Hana Navrátilová" w:date="2019-09-24T11:10:00Z">
        <w:r w:rsidRPr="00944A9E">
          <w:br w:type="page"/>
        </w:r>
      </w:del>
    </w:p>
    <w:p w:rsidR="003769AC" w:rsidRDefault="003769AC">
      <w:pPr>
        <w:rPr>
          <w:moveFrom w:id="3349" w:author="Hana Navrátilová" w:date="2019-09-24T11:10:00Z"/>
        </w:rPr>
      </w:pPr>
      <w:moveFromRangeStart w:id="3350" w:author="Hana Navrátilová" w:date="2019-09-24T11:10:00Z" w:name="move20215940"/>
    </w:p>
    <w:moveFromRangeEnd w:id="3350"/>
    <w:p w:rsidR="005314DC" w:rsidRDefault="005314DC" w:rsidP="00E7344C">
      <w:pPr>
        <w:rPr>
          <w:del w:id="3351" w:author="Hana Navrátilová" w:date="2019-09-24T11:10:00Z"/>
        </w:rPr>
      </w:pPr>
      <w:del w:id="3352" w:author="Hana Navrátilová" w:date="2019-09-24T11:10:00Z">
        <w:r>
          <w:br w:type="page"/>
        </w:r>
      </w:del>
    </w:p>
    <w:tbl>
      <w:tblPr>
        <w:tblW w:w="9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3"/>
        <w:gridCol w:w="813"/>
        <w:gridCol w:w="1688"/>
        <w:gridCol w:w="975"/>
        <w:gridCol w:w="838"/>
        <w:gridCol w:w="1124"/>
        <w:gridCol w:w="832"/>
        <w:gridCol w:w="1092"/>
      </w:tblGrid>
      <w:tr w:rsidR="00B276E0" w:rsidRPr="00944A9E" w:rsidTr="004B70DB">
        <w:trPr>
          <w:jc w:val="center"/>
          <w:del w:id="3353" w:author="Hana Navrátilová" w:date="2019-09-24T11:10:00Z"/>
        </w:trPr>
        <w:tc>
          <w:tcPr>
            <w:tcW w:w="9655" w:type="dxa"/>
            <w:gridSpan w:val="8"/>
            <w:tcBorders>
              <w:bottom w:val="double" w:sz="4" w:space="0" w:color="auto"/>
            </w:tcBorders>
            <w:shd w:val="clear" w:color="auto" w:fill="BDD6EE"/>
          </w:tcPr>
          <w:p w:rsidR="00B276E0" w:rsidRPr="00944A9E" w:rsidRDefault="00B276E0" w:rsidP="00E7344C">
            <w:pPr>
              <w:jc w:val="both"/>
              <w:rPr>
                <w:del w:id="3354" w:author="Hana Navrátilová" w:date="2019-09-24T11:10:00Z"/>
                <w:b/>
                <w:sz w:val="28"/>
              </w:rPr>
            </w:pPr>
            <w:del w:id="3355" w:author="Hana Navrátilová" w:date="2019-09-24T11:10:00Z">
              <w:r w:rsidRPr="00944A9E">
                <w:rPr>
                  <w:b/>
                  <w:sz w:val="28"/>
                </w:rPr>
                <w:delText>C – I – Personální zabezpečení</w:delText>
              </w:r>
            </w:del>
          </w:p>
        </w:tc>
      </w:tr>
      <w:tr w:rsidR="00B276E0" w:rsidRPr="00944A9E" w:rsidTr="004B70DB">
        <w:trPr>
          <w:jc w:val="center"/>
          <w:del w:id="3356" w:author="Hana Navrátilová" w:date="2019-09-24T11:10:00Z"/>
        </w:trPr>
        <w:tc>
          <w:tcPr>
            <w:tcW w:w="2293" w:type="dxa"/>
            <w:tcBorders>
              <w:top w:val="double" w:sz="4" w:space="0" w:color="auto"/>
            </w:tcBorders>
            <w:shd w:val="clear" w:color="auto" w:fill="F7CAAC"/>
          </w:tcPr>
          <w:p w:rsidR="00B276E0" w:rsidRPr="00944A9E" w:rsidRDefault="00B276E0" w:rsidP="00E7344C">
            <w:pPr>
              <w:jc w:val="both"/>
              <w:rPr>
                <w:del w:id="3357" w:author="Hana Navrátilová" w:date="2019-09-24T11:10:00Z"/>
                <w:b/>
              </w:rPr>
            </w:pPr>
            <w:del w:id="3358" w:author="Hana Navrátilová" w:date="2019-09-24T11:10:00Z">
              <w:r w:rsidRPr="00944A9E">
                <w:rPr>
                  <w:b/>
                </w:rPr>
                <w:delText>Vysoká škola</w:delText>
              </w:r>
            </w:del>
          </w:p>
        </w:tc>
        <w:tc>
          <w:tcPr>
            <w:tcW w:w="7362" w:type="dxa"/>
            <w:gridSpan w:val="7"/>
          </w:tcPr>
          <w:p w:rsidR="00B276E0" w:rsidRPr="00944A9E" w:rsidRDefault="00B276E0" w:rsidP="00E7344C">
            <w:pPr>
              <w:jc w:val="both"/>
              <w:rPr>
                <w:del w:id="3359" w:author="Hana Navrátilová" w:date="2019-09-24T11:10:00Z"/>
              </w:rPr>
            </w:pPr>
            <w:del w:id="3360" w:author="Hana Navrátilová" w:date="2019-09-24T11:10:00Z">
              <w:r w:rsidRPr="00944A9E">
                <w:delText>UTB ve Zlíně</w:delText>
              </w:r>
            </w:del>
          </w:p>
        </w:tc>
      </w:tr>
      <w:tr w:rsidR="00B276E0" w:rsidRPr="00944A9E" w:rsidTr="004B70DB">
        <w:trPr>
          <w:jc w:val="center"/>
          <w:del w:id="3361" w:author="Hana Navrátilová" w:date="2019-09-24T11:10:00Z"/>
        </w:trPr>
        <w:tc>
          <w:tcPr>
            <w:tcW w:w="2293" w:type="dxa"/>
            <w:shd w:val="clear" w:color="auto" w:fill="F7CAAC"/>
          </w:tcPr>
          <w:p w:rsidR="00B276E0" w:rsidRPr="00944A9E" w:rsidRDefault="00B276E0" w:rsidP="00E7344C">
            <w:pPr>
              <w:jc w:val="both"/>
              <w:rPr>
                <w:del w:id="3362" w:author="Hana Navrátilová" w:date="2019-09-24T11:10:00Z"/>
                <w:b/>
              </w:rPr>
            </w:pPr>
            <w:del w:id="3363" w:author="Hana Navrátilová" w:date="2019-09-24T11:10:00Z">
              <w:r w:rsidRPr="00944A9E">
                <w:rPr>
                  <w:b/>
                </w:rPr>
                <w:delText>Jméno a příjmení</w:delText>
              </w:r>
            </w:del>
          </w:p>
        </w:tc>
        <w:tc>
          <w:tcPr>
            <w:tcW w:w="4314" w:type="dxa"/>
            <w:gridSpan w:val="4"/>
          </w:tcPr>
          <w:p w:rsidR="00B276E0" w:rsidRPr="00944A9E" w:rsidRDefault="00B276E0" w:rsidP="00E7344C">
            <w:pPr>
              <w:tabs>
                <w:tab w:val="left" w:pos="1410"/>
              </w:tabs>
              <w:jc w:val="both"/>
              <w:rPr>
                <w:del w:id="3364" w:author="Hana Navrátilová" w:date="2019-09-24T11:10:00Z"/>
              </w:rPr>
            </w:pPr>
            <w:del w:id="3365" w:author="Hana Navrátilová" w:date="2019-09-24T11:10:00Z">
              <w:r w:rsidRPr="00944A9E">
                <w:delText>Jana Majerčíková</w:delText>
              </w:r>
            </w:del>
          </w:p>
        </w:tc>
        <w:tc>
          <w:tcPr>
            <w:tcW w:w="1124" w:type="dxa"/>
            <w:shd w:val="clear" w:color="auto" w:fill="F7CAAC"/>
          </w:tcPr>
          <w:p w:rsidR="00B276E0" w:rsidRPr="00944A9E" w:rsidRDefault="00B276E0" w:rsidP="00E7344C">
            <w:pPr>
              <w:jc w:val="both"/>
              <w:rPr>
                <w:del w:id="3366" w:author="Hana Navrátilová" w:date="2019-09-24T11:10:00Z"/>
                <w:b/>
              </w:rPr>
            </w:pPr>
            <w:del w:id="3367" w:author="Hana Navrátilová" w:date="2019-09-24T11:10:00Z">
              <w:r w:rsidRPr="00944A9E">
                <w:rPr>
                  <w:b/>
                </w:rPr>
                <w:delText>Tituly</w:delText>
              </w:r>
            </w:del>
          </w:p>
        </w:tc>
        <w:tc>
          <w:tcPr>
            <w:tcW w:w="1924" w:type="dxa"/>
            <w:gridSpan w:val="2"/>
          </w:tcPr>
          <w:p w:rsidR="00B276E0" w:rsidRPr="00944A9E" w:rsidRDefault="00B276E0" w:rsidP="00E7344C">
            <w:pPr>
              <w:rPr>
                <w:del w:id="3368" w:author="Hana Navrátilová" w:date="2019-09-24T11:10:00Z"/>
              </w:rPr>
            </w:pPr>
            <w:del w:id="3369" w:author="Hana Navrátilová" w:date="2019-09-24T11:10:00Z">
              <w:r w:rsidRPr="00944A9E">
                <w:delText>doc.</w:delText>
              </w:r>
              <w:r w:rsidR="00367084">
                <w:delText xml:space="preserve"> </w:delText>
              </w:r>
              <w:r w:rsidRPr="00944A9E">
                <w:delText xml:space="preserve">PaedDr., PhD. </w:delText>
              </w:r>
            </w:del>
          </w:p>
        </w:tc>
      </w:tr>
      <w:tr w:rsidR="00B276E0" w:rsidRPr="00944A9E" w:rsidTr="004B70DB">
        <w:trPr>
          <w:jc w:val="center"/>
          <w:del w:id="3370" w:author="Hana Navrátilová" w:date="2019-09-24T11:10:00Z"/>
        </w:trPr>
        <w:tc>
          <w:tcPr>
            <w:tcW w:w="2293" w:type="dxa"/>
            <w:shd w:val="clear" w:color="auto" w:fill="F7CAAC"/>
          </w:tcPr>
          <w:p w:rsidR="00B276E0" w:rsidRPr="00944A9E" w:rsidRDefault="00B276E0" w:rsidP="00E7344C">
            <w:pPr>
              <w:jc w:val="both"/>
              <w:rPr>
                <w:del w:id="3371" w:author="Hana Navrátilová" w:date="2019-09-24T11:10:00Z"/>
                <w:b/>
              </w:rPr>
            </w:pPr>
            <w:del w:id="3372" w:author="Hana Navrátilová" w:date="2019-09-24T11:10:00Z">
              <w:r w:rsidRPr="00944A9E">
                <w:rPr>
                  <w:b/>
                </w:rPr>
                <w:delText>Rok narození</w:delText>
              </w:r>
            </w:del>
          </w:p>
        </w:tc>
        <w:tc>
          <w:tcPr>
            <w:tcW w:w="813" w:type="dxa"/>
          </w:tcPr>
          <w:p w:rsidR="00B276E0" w:rsidRPr="00944A9E" w:rsidRDefault="00B276E0" w:rsidP="00E7344C">
            <w:pPr>
              <w:jc w:val="both"/>
              <w:rPr>
                <w:del w:id="3373" w:author="Hana Navrátilová" w:date="2019-09-24T11:10:00Z"/>
              </w:rPr>
            </w:pPr>
            <w:del w:id="3374" w:author="Hana Navrátilová" w:date="2019-09-24T11:10:00Z">
              <w:r w:rsidRPr="00944A9E">
                <w:delText>1969</w:delText>
              </w:r>
            </w:del>
          </w:p>
        </w:tc>
        <w:tc>
          <w:tcPr>
            <w:tcW w:w="1688" w:type="dxa"/>
            <w:shd w:val="clear" w:color="auto" w:fill="F7CAAC"/>
          </w:tcPr>
          <w:p w:rsidR="00B276E0" w:rsidRPr="00944A9E" w:rsidRDefault="00B276E0" w:rsidP="00E7344C">
            <w:pPr>
              <w:jc w:val="both"/>
              <w:rPr>
                <w:del w:id="3375" w:author="Hana Navrátilová" w:date="2019-09-24T11:10:00Z"/>
                <w:b/>
              </w:rPr>
            </w:pPr>
            <w:del w:id="3376" w:author="Hana Navrátilová" w:date="2019-09-24T11:10:00Z">
              <w:r w:rsidRPr="00944A9E">
                <w:rPr>
                  <w:b/>
                </w:rPr>
                <w:delText>typ vztahu k VŠ</w:delText>
              </w:r>
            </w:del>
          </w:p>
        </w:tc>
        <w:tc>
          <w:tcPr>
            <w:tcW w:w="975" w:type="dxa"/>
          </w:tcPr>
          <w:p w:rsidR="00B276E0" w:rsidRPr="00944A9E" w:rsidRDefault="00B276E0" w:rsidP="00E7344C">
            <w:pPr>
              <w:jc w:val="both"/>
              <w:rPr>
                <w:del w:id="3377" w:author="Hana Navrátilová" w:date="2019-09-24T11:10:00Z"/>
              </w:rPr>
            </w:pPr>
            <w:del w:id="3378" w:author="Hana Navrátilová" w:date="2019-09-24T11:10:00Z">
              <w:r w:rsidRPr="00944A9E">
                <w:delText>pp</w:delText>
              </w:r>
            </w:del>
          </w:p>
        </w:tc>
        <w:tc>
          <w:tcPr>
            <w:tcW w:w="838" w:type="dxa"/>
            <w:shd w:val="clear" w:color="auto" w:fill="F7CAAC"/>
          </w:tcPr>
          <w:p w:rsidR="00B276E0" w:rsidRPr="00944A9E" w:rsidRDefault="00B276E0" w:rsidP="00E7344C">
            <w:pPr>
              <w:jc w:val="both"/>
              <w:rPr>
                <w:del w:id="3379" w:author="Hana Navrátilová" w:date="2019-09-24T11:10:00Z"/>
                <w:b/>
              </w:rPr>
            </w:pPr>
            <w:del w:id="3380" w:author="Hana Navrátilová" w:date="2019-09-24T11:10:00Z">
              <w:r w:rsidRPr="00944A9E">
                <w:rPr>
                  <w:b/>
                </w:rPr>
                <w:delText>rozsah</w:delText>
              </w:r>
            </w:del>
          </w:p>
        </w:tc>
        <w:tc>
          <w:tcPr>
            <w:tcW w:w="1124" w:type="dxa"/>
          </w:tcPr>
          <w:p w:rsidR="00B276E0" w:rsidRPr="00944A9E" w:rsidRDefault="00AD6C25" w:rsidP="00E7344C">
            <w:pPr>
              <w:jc w:val="both"/>
              <w:rPr>
                <w:del w:id="3381" w:author="Hana Navrátilová" w:date="2019-09-24T11:10:00Z"/>
              </w:rPr>
            </w:pPr>
            <w:del w:id="3382" w:author="Hana Navrátilová" w:date="2019-09-24T11:10:00Z">
              <w:r w:rsidRPr="00944A9E">
                <w:delText>40h/týdně</w:delText>
              </w:r>
            </w:del>
          </w:p>
        </w:tc>
        <w:tc>
          <w:tcPr>
            <w:tcW w:w="832" w:type="dxa"/>
            <w:shd w:val="clear" w:color="auto" w:fill="F7CAAC"/>
          </w:tcPr>
          <w:p w:rsidR="00B276E0" w:rsidRPr="00944A9E" w:rsidRDefault="00B276E0" w:rsidP="00E7344C">
            <w:pPr>
              <w:jc w:val="both"/>
              <w:rPr>
                <w:del w:id="3383" w:author="Hana Navrátilová" w:date="2019-09-24T11:10:00Z"/>
                <w:b/>
              </w:rPr>
            </w:pPr>
            <w:del w:id="3384" w:author="Hana Navrátilová" w:date="2019-09-24T11:10:00Z">
              <w:r w:rsidRPr="00944A9E">
                <w:rPr>
                  <w:b/>
                </w:rPr>
                <w:delText>do kdy</w:delText>
              </w:r>
            </w:del>
          </w:p>
        </w:tc>
        <w:tc>
          <w:tcPr>
            <w:tcW w:w="1092" w:type="dxa"/>
          </w:tcPr>
          <w:p w:rsidR="00B276E0" w:rsidRDefault="00B276E0" w:rsidP="00E7344C">
            <w:pPr>
              <w:jc w:val="both"/>
              <w:rPr>
                <w:del w:id="3385" w:author="Hana Navrátilová" w:date="2019-09-24T11:10:00Z"/>
              </w:rPr>
            </w:pPr>
            <w:del w:id="3386" w:author="Hana Navrátilová" w:date="2019-09-24T11:10:00Z">
              <w:r w:rsidRPr="00944A9E">
                <w:delText>08/2019</w:delText>
              </w:r>
            </w:del>
          </w:p>
          <w:p w:rsidR="007B09B4" w:rsidRPr="00944A9E" w:rsidRDefault="007B09B4" w:rsidP="00E7344C">
            <w:pPr>
              <w:rPr>
                <w:del w:id="3387" w:author="Hana Navrátilová" w:date="2019-09-24T11:10:00Z"/>
              </w:rPr>
            </w:pPr>
            <w:del w:id="3388" w:author="Hana Navrátilová" w:date="2019-09-24T11:10:00Z">
              <w:r w:rsidRPr="00686322">
                <w:rPr>
                  <w:sz w:val="16"/>
                  <w:szCs w:val="16"/>
                </w:rPr>
                <w:delText>př</w:delText>
              </w:r>
              <w:r>
                <w:rPr>
                  <w:sz w:val="16"/>
                  <w:szCs w:val="16"/>
                </w:rPr>
                <w:delText xml:space="preserve">edpokládá </w:delText>
              </w:r>
              <w:r w:rsidRPr="00686322">
                <w:rPr>
                  <w:sz w:val="16"/>
                  <w:szCs w:val="16"/>
                </w:rPr>
                <w:delText>se pokračování spolupráce</w:delText>
              </w:r>
            </w:del>
          </w:p>
        </w:tc>
      </w:tr>
      <w:tr w:rsidR="00B276E0" w:rsidRPr="00944A9E" w:rsidTr="004B70DB">
        <w:trPr>
          <w:trHeight w:val="199"/>
          <w:jc w:val="center"/>
          <w:del w:id="3389" w:author="Hana Navrátilová" w:date="2019-09-24T11:10:00Z"/>
        </w:trPr>
        <w:tc>
          <w:tcPr>
            <w:tcW w:w="4794" w:type="dxa"/>
            <w:gridSpan w:val="3"/>
            <w:shd w:val="clear" w:color="auto" w:fill="F7CAAC"/>
          </w:tcPr>
          <w:p w:rsidR="00B276E0" w:rsidRPr="00944A9E" w:rsidRDefault="00B276E0" w:rsidP="00E7344C">
            <w:pPr>
              <w:jc w:val="both"/>
              <w:rPr>
                <w:del w:id="3390" w:author="Hana Navrátilová" w:date="2019-09-24T11:10:00Z"/>
                <w:b/>
              </w:rPr>
            </w:pPr>
            <w:del w:id="3391" w:author="Hana Navrátilová" w:date="2019-09-24T11:10:00Z">
              <w:r w:rsidRPr="00944A9E">
                <w:rPr>
                  <w:b/>
                </w:rPr>
                <w:delText>Typ vztahu na součásti VŠ, která uskutečňuje st. program</w:delText>
              </w:r>
            </w:del>
          </w:p>
        </w:tc>
        <w:tc>
          <w:tcPr>
            <w:tcW w:w="975" w:type="dxa"/>
          </w:tcPr>
          <w:p w:rsidR="00B276E0" w:rsidRPr="00944A9E" w:rsidRDefault="00B276E0" w:rsidP="00E7344C">
            <w:pPr>
              <w:jc w:val="both"/>
              <w:rPr>
                <w:del w:id="3392" w:author="Hana Navrátilová" w:date="2019-09-24T11:10:00Z"/>
              </w:rPr>
            </w:pPr>
            <w:del w:id="3393" w:author="Hana Navrátilová" w:date="2019-09-24T11:10:00Z">
              <w:r w:rsidRPr="00944A9E">
                <w:delText>pp</w:delText>
              </w:r>
            </w:del>
          </w:p>
        </w:tc>
        <w:tc>
          <w:tcPr>
            <w:tcW w:w="838" w:type="dxa"/>
            <w:shd w:val="clear" w:color="auto" w:fill="F7CAAC"/>
          </w:tcPr>
          <w:p w:rsidR="00B276E0" w:rsidRPr="00944A9E" w:rsidRDefault="00B276E0" w:rsidP="00E7344C">
            <w:pPr>
              <w:jc w:val="both"/>
              <w:rPr>
                <w:del w:id="3394" w:author="Hana Navrátilová" w:date="2019-09-24T11:10:00Z"/>
                <w:b/>
              </w:rPr>
            </w:pPr>
            <w:del w:id="3395" w:author="Hana Navrátilová" w:date="2019-09-24T11:10:00Z">
              <w:r w:rsidRPr="00944A9E">
                <w:rPr>
                  <w:b/>
                </w:rPr>
                <w:delText>rozsah</w:delText>
              </w:r>
            </w:del>
          </w:p>
        </w:tc>
        <w:tc>
          <w:tcPr>
            <w:tcW w:w="1124" w:type="dxa"/>
          </w:tcPr>
          <w:p w:rsidR="00B276E0" w:rsidRPr="00944A9E" w:rsidRDefault="00AD6C25" w:rsidP="00E7344C">
            <w:pPr>
              <w:jc w:val="both"/>
              <w:rPr>
                <w:del w:id="3396" w:author="Hana Navrátilová" w:date="2019-09-24T11:10:00Z"/>
                <w:lang w:val="sk-SK"/>
              </w:rPr>
            </w:pPr>
            <w:del w:id="3397" w:author="Hana Navrátilová" w:date="2019-09-24T11:10:00Z">
              <w:r w:rsidRPr="00944A9E">
                <w:delText>40h/týdně</w:delText>
              </w:r>
            </w:del>
          </w:p>
        </w:tc>
        <w:tc>
          <w:tcPr>
            <w:tcW w:w="832" w:type="dxa"/>
            <w:shd w:val="clear" w:color="auto" w:fill="F7CAAC"/>
          </w:tcPr>
          <w:p w:rsidR="00B276E0" w:rsidRPr="00944A9E" w:rsidRDefault="00B276E0" w:rsidP="00E7344C">
            <w:pPr>
              <w:jc w:val="both"/>
              <w:rPr>
                <w:del w:id="3398" w:author="Hana Navrátilová" w:date="2019-09-24T11:10:00Z"/>
                <w:b/>
              </w:rPr>
            </w:pPr>
            <w:del w:id="3399" w:author="Hana Navrátilová" w:date="2019-09-24T11:10:00Z">
              <w:r w:rsidRPr="00944A9E">
                <w:rPr>
                  <w:b/>
                </w:rPr>
                <w:delText>do kdy</w:delText>
              </w:r>
            </w:del>
          </w:p>
        </w:tc>
        <w:tc>
          <w:tcPr>
            <w:tcW w:w="1092" w:type="dxa"/>
          </w:tcPr>
          <w:p w:rsidR="00B276E0" w:rsidRPr="00944A9E" w:rsidRDefault="00B276E0" w:rsidP="00E7344C">
            <w:pPr>
              <w:jc w:val="both"/>
              <w:rPr>
                <w:del w:id="3400" w:author="Hana Navrátilová" w:date="2019-09-24T11:10:00Z"/>
              </w:rPr>
            </w:pPr>
            <w:del w:id="3401" w:author="Hana Navrátilová" w:date="2019-09-24T11:10:00Z">
              <w:r w:rsidRPr="00944A9E">
                <w:delText>08/2019</w:delText>
              </w:r>
            </w:del>
          </w:p>
        </w:tc>
      </w:tr>
    </w:tbl>
    <w:p w:rsidR="004B70DB" w:rsidRDefault="004B70DB"/>
    <w:tbl>
      <w:tblPr>
        <w:tblW w:w="102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13"/>
        <w:gridCol w:w="531"/>
        <w:gridCol w:w="284"/>
        <w:gridCol w:w="1689"/>
        <w:gridCol w:w="153"/>
        <w:gridCol w:w="822"/>
        <w:gridCol w:w="764"/>
        <w:gridCol w:w="541"/>
        <w:gridCol w:w="437"/>
        <w:gridCol w:w="10"/>
        <w:gridCol w:w="261"/>
        <w:gridCol w:w="566"/>
        <w:gridCol w:w="285"/>
        <w:gridCol w:w="876"/>
      </w:tblGrid>
      <w:tr w:rsidR="006B6016" w:rsidRPr="003769AC" w:rsidTr="004B70DB">
        <w:trPr>
          <w:ins w:id="3402" w:author="Hana Navrátilová" w:date="2019-09-24T11:10:00Z"/>
        </w:trPr>
        <w:tc>
          <w:tcPr>
            <w:tcW w:w="10232" w:type="dxa"/>
            <w:gridSpan w:val="14"/>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769AC" w:rsidRPr="003769AC" w:rsidTr="004B70DB">
        <w:trPr>
          <w:ins w:id="3403" w:author="Hana Navrátilová" w:date="2019-09-24T11:10:00Z"/>
        </w:trPr>
        <w:tc>
          <w:tcPr>
            <w:tcW w:w="3013" w:type="dxa"/>
            <w:tcBorders>
              <w:top w:val="double" w:sz="4" w:space="0" w:color="auto"/>
            </w:tcBorders>
            <w:shd w:val="clear" w:color="auto" w:fill="F7CAAC"/>
          </w:tcPr>
          <w:p w:rsidR="003769AC" w:rsidRPr="003769AC" w:rsidRDefault="003769AC" w:rsidP="003769AC">
            <w:pPr>
              <w:rPr>
                <w:ins w:id="3404" w:author="Hana Navrátilová" w:date="2019-09-24T11:10:00Z"/>
                <w:b/>
              </w:rPr>
            </w:pPr>
            <w:ins w:id="3405" w:author="Hana Navrátilová" w:date="2019-09-24T11:10:00Z">
              <w:r w:rsidRPr="003769AC">
                <w:rPr>
                  <w:b/>
                </w:rPr>
                <w:t>Vysoká škola</w:t>
              </w:r>
            </w:ins>
          </w:p>
        </w:tc>
        <w:tc>
          <w:tcPr>
            <w:tcW w:w="7219" w:type="dxa"/>
            <w:gridSpan w:val="13"/>
          </w:tcPr>
          <w:p w:rsidR="003769AC" w:rsidRPr="003769AC" w:rsidRDefault="003769AC" w:rsidP="003769AC">
            <w:pPr>
              <w:rPr>
                <w:ins w:id="3406" w:author="Hana Navrátilová" w:date="2019-09-24T11:10:00Z"/>
              </w:rPr>
            </w:pPr>
            <w:ins w:id="3407" w:author="Hana Navrátilová" w:date="2019-09-24T11:10:00Z">
              <w:r w:rsidRPr="003769AC">
                <w:t>Univerzita Tomáše Bati ve Zlíně</w:t>
              </w:r>
            </w:ins>
          </w:p>
        </w:tc>
      </w:tr>
      <w:tr w:rsidR="003769AC" w:rsidRPr="003769AC" w:rsidTr="004B70DB">
        <w:trPr>
          <w:ins w:id="3408" w:author="Hana Navrátilová" w:date="2019-09-24T11:10:00Z"/>
        </w:trPr>
        <w:tc>
          <w:tcPr>
            <w:tcW w:w="3013" w:type="dxa"/>
            <w:shd w:val="clear" w:color="auto" w:fill="F7CAAC"/>
          </w:tcPr>
          <w:p w:rsidR="003769AC" w:rsidRPr="003769AC" w:rsidRDefault="003769AC" w:rsidP="003769AC">
            <w:pPr>
              <w:rPr>
                <w:ins w:id="3409" w:author="Hana Navrátilová" w:date="2019-09-24T11:10:00Z"/>
                <w:b/>
              </w:rPr>
            </w:pPr>
            <w:ins w:id="3410" w:author="Hana Navrátilová" w:date="2019-09-24T11:10:00Z">
              <w:r w:rsidRPr="003769AC">
                <w:rPr>
                  <w:b/>
                </w:rPr>
                <w:t>Součást vysoké školy</w:t>
              </w:r>
            </w:ins>
          </w:p>
        </w:tc>
        <w:tc>
          <w:tcPr>
            <w:tcW w:w="7219" w:type="dxa"/>
            <w:gridSpan w:val="13"/>
          </w:tcPr>
          <w:p w:rsidR="003769AC" w:rsidRPr="003769AC" w:rsidRDefault="003769AC" w:rsidP="003769AC">
            <w:pPr>
              <w:rPr>
                <w:ins w:id="3411" w:author="Hana Navrátilová" w:date="2019-09-24T11:10:00Z"/>
              </w:rPr>
            </w:pPr>
            <w:ins w:id="3412" w:author="Hana Navrátilová" w:date="2019-09-24T11:10:00Z">
              <w:r w:rsidRPr="003769AC">
                <w:t>Fakulta humanitních studií, Ústav školní pedagogiky</w:t>
              </w:r>
            </w:ins>
          </w:p>
        </w:tc>
      </w:tr>
      <w:tr w:rsidR="003769AC" w:rsidRPr="003769AC" w:rsidTr="004B70DB">
        <w:trPr>
          <w:ins w:id="3413" w:author="Hana Navrátilová" w:date="2019-09-24T11:10:00Z"/>
        </w:trPr>
        <w:tc>
          <w:tcPr>
            <w:tcW w:w="3013" w:type="dxa"/>
            <w:shd w:val="clear" w:color="auto" w:fill="F7CAAC"/>
          </w:tcPr>
          <w:p w:rsidR="003769AC" w:rsidRPr="003769AC" w:rsidRDefault="003769AC" w:rsidP="003769AC">
            <w:pPr>
              <w:rPr>
                <w:ins w:id="3414" w:author="Hana Navrátilová" w:date="2019-09-24T11:10:00Z"/>
                <w:b/>
              </w:rPr>
            </w:pPr>
            <w:ins w:id="3415" w:author="Hana Navrátilová" w:date="2019-09-24T11:10:00Z">
              <w:r w:rsidRPr="003769AC">
                <w:rPr>
                  <w:b/>
                </w:rPr>
                <w:t>Název studijního programu</w:t>
              </w:r>
            </w:ins>
          </w:p>
        </w:tc>
        <w:tc>
          <w:tcPr>
            <w:tcW w:w="7219" w:type="dxa"/>
            <w:gridSpan w:val="13"/>
          </w:tcPr>
          <w:p w:rsidR="003769AC" w:rsidRPr="008F48AF" w:rsidRDefault="003769AC" w:rsidP="003769AC">
            <w:pPr>
              <w:rPr>
                <w:ins w:id="3416" w:author="Hana Navrátilová" w:date="2019-09-24T11:10:00Z"/>
              </w:rPr>
            </w:pPr>
            <w:ins w:id="3417" w:author="Hana Navrátilová" w:date="2019-09-24T11:10:00Z">
              <w:r w:rsidRPr="008F48AF">
                <w:t>Učitelství pro 1. stupeň ZŠ</w:t>
              </w:r>
            </w:ins>
          </w:p>
        </w:tc>
      </w:tr>
      <w:tr w:rsidR="003769AC" w:rsidRPr="003769AC" w:rsidTr="004B70DB">
        <w:trPr>
          <w:trHeight w:val="207"/>
          <w:ins w:id="3418" w:author="Hana Navrátilová" w:date="2019-09-24T11:10:00Z"/>
        </w:trPr>
        <w:tc>
          <w:tcPr>
            <w:tcW w:w="3013" w:type="dxa"/>
            <w:shd w:val="clear" w:color="auto" w:fill="F7CAAC"/>
          </w:tcPr>
          <w:p w:rsidR="003769AC" w:rsidRPr="003769AC" w:rsidRDefault="003769AC" w:rsidP="003769AC">
            <w:pPr>
              <w:rPr>
                <w:ins w:id="3419" w:author="Hana Navrátilová" w:date="2019-09-24T11:10:00Z"/>
                <w:b/>
              </w:rPr>
            </w:pPr>
            <w:ins w:id="3420" w:author="Hana Navrátilová" w:date="2019-09-24T11:10:00Z">
              <w:r w:rsidRPr="003769AC">
                <w:rPr>
                  <w:b/>
                </w:rPr>
                <w:t>Jméno a příjmení</w:t>
              </w:r>
            </w:ins>
          </w:p>
        </w:tc>
        <w:tc>
          <w:tcPr>
            <w:tcW w:w="4243" w:type="dxa"/>
            <w:gridSpan w:val="6"/>
          </w:tcPr>
          <w:p w:rsidR="003769AC" w:rsidRPr="008F48AF" w:rsidRDefault="003769AC" w:rsidP="003769AC">
            <w:pPr>
              <w:rPr>
                <w:ins w:id="3421" w:author="Hana Navrátilová" w:date="2019-09-24T11:10:00Z"/>
              </w:rPr>
            </w:pPr>
            <w:ins w:id="3422" w:author="Hana Navrátilová" w:date="2019-09-24T11:10:00Z">
              <w:r w:rsidRPr="008F48AF">
                <w:t>Vladimír Pata</w:t>
              </w:r>
            </w:ins>
          </w:p>
        </w:tc>
        <w:tc>
          <w:tcPr>
            <w:tcW w:w="978" w:type="dxa"/>
            <w:gridSpan w:val="2"/>
            <w:shd w:val="clear" w:color="auto" w:fill="F7CAAC"/>
          </w:tcPr>
          <w:p w:rsidR="003769AC" w:rsidRPr="003769AC" w:rsidRDefault="003769AC" w:rsidP="003769AC">
            <w:pPr>
              <w:rPr>
                <w:ins w:id="3423" w:author="Hana Navrátilová" w:date="2019-09-24T11:10:00Z"/>
                <w:b/>
              </w:rPr>
            </w:pPr>
            <w:ins w:id="3424" w:author="Hana Navrátilová" w:date="2019-09-24T11:10:00Z">
              <w:r w:rsidRPr="003769AC">
                <w:rPr>
                  <w:b/>
                </w:rPr>
                <w:t>Tituly</w:t>
              </w:r>
            </w:ins>
          </w:p>
        </w:tc>
        <w:tc>
          <w:tcPr>
            <w:tcW w:w="1998" w:type="dxa"/>
            <w:gridSpan w:val="5"/>
          </w:tcPr>
          <w:p w:rsidR="003769AC" w:rsidRPr="003769AC" w:rsidRDefault="003769AC" w:rsidP="003769AC">
            <w:pPr>
              <w:rPr>
                <w:ins w:id="3425" w:author="Hana Navrátilová" w:date="2019-09-24T11:10:00Z"/>
              </w:rPr>
            </w:pPr>
            <w:moveToRangeStart w:id="3426" w:author="Hana Navrátilová" w:date="2019-09-24T11:10:00Z" w:name="move20215927"/>
            <w:moveTo w:id="3427" w:author="Hana Navrátilová" w:date="2019-09-24T11:10:00Z">
              <w:r w:rsidRPr="003769AC">
                <w:t xml:space="preserve">doc. </w:t>
              </w:r>
            </w:moveTo>
            <w:moveToRangeEnd w:id="3426"/>
            <w:ins w:id="3428" w:author="Hana Navrátilová" w:date="2019-09-24T11:10:00Z">
              <w:r w:rsidRPr="003769AC">
                <w:t>Dr. Ing.</w:t>
              </w:r>
            </w:ins>
          </w:p>
        </w:tc>
      </w:tr>
      <w:tr w:rsidR="003769AC" w:rsidRPr="003769AC" w:rsidTr="004B70DB">
        <w:trPr>
          <w:ins w:id="3429" w:author="Hana Navrátilová" w:date="2019-09-24T11:10:00Z"/>
        </w:trPr>
        <w:tc>
          <w:tcPr>
            <w:tcW w:w="3013" w:type="dxa"/>
            <w:shd w:val="clear" w:color="auto" w:fill="F7CAAC"/>
          </w:tcPr>
          <w:p w:rsidR="003769AC" w:rsidRPr="003769AC" w:rsidRDefault="003769AC" w:rsidP="003769AC">
            <w:pPr>
              <w:rPr>
                <w:ins w:id="3430" w:author="Hana Navrátilová" w:date="2019-09-24T11:10:00Z"/>
                <w:b/>
              </w:rPr>
            </w:pPr>
            <w:ins w:id="3431" w:author="Hana Navrátilová" w:date="2019-09-24T11:10:00Z">
              <w:r w:rsidRPr="003769AC">
                <w:rPr>
                  <w:b/>
                </w:rPr>
                <w:t>Rok narození</w:t>
              </w:r>
            </w:ins>
          </w:p>
        </w:tc>
        <w:tc>
          <w:tcPr>
            <w:tcW w:w="815" w:type="dxa"/>
            <w:gridSpan w:val="2"/>
          </w:tcPr>
          <w:p w:rsidR="003769AC" w:rsidRPr="003769AC" w:rsidRDefault="003769AC" w:rsidP="003769AC">
            <w:pPr>
              <w:rPr>
                <w:ins w:id="3432" w:author="Hana Navrátilová" w:date="2019-09-24T11:10:00Z"/>
              </w:rPr>
            </w:pPr>
          </w:p>
        </w:tc>
        <w:tc>
          <w:tcPr>
            <w:tcW w:w="1689" w:type="dxa"/>
            <w:shd w:val="clear" w:color="auto" w:fill="F7CAAC"/>
          </w:tcPr>
          <w:p w:rsidR="003769AC" w:rsidRPr="008F48AF" w:rsidRDefault="003769AC" w:rsidP="003769AC">
            <w:pPr>
              <w:rPr>
                <w:ins w:id="3433" w:author="Hana Navrátilová" w:date="2019-09-24T11:10:00Z"/>
                <w:b/>
              </w:rPr>
            </w:pPr>
            <w:ins w:id="3434" w:author="Hana Navrátilová" w:date="2019-09-24T11:10:00Z">
              <w:r w:rsidRPr="008F48AF">
                <w:rPr>
                  <w:b/>
                </w:rPr>
                <w:t>typ vztahu k VŠ</w:t>
              </w:r>
            </w:ins>
          </w:p>
        </w:tc>
        <w:tc>
          <w:tcPr>
            <w:tcW w:w="975" w:type="dxa"/>
            <w:gridSpan w:val="2"/>
          </w:tcPr>
          <w:p w:rsidR="003769AC" w:rsidRPr="003769AC" w:rsidRDefault="003769AC" w:rsidP="003769AC">
            <w:pPr>
              <w:rPr>
                <w:ins w:id="3435" w:author="Hana Navrátilová" w:date="2019-09-24T11:10:00Z"/>
              </w:rPr>
            </w:pPr>
            <w:ins w:id="3436" w:author="Hana Navrátilová" w:date="2019-09-24T11:10:00Z">
              <w:r w:rsidRPr="003769AC">
                <w:t>pp</w:t>
              </w:r>
            </w:ins>
          </w:p>
        </w:tc>
        <w:tc>
          <w:tcPr>
            <w:tcW w:w="764" w:type="dxa"/>
            <w:shd w:val="clear" w:color="auto" w:fill="F7CAAC"/>
          </w:tcPr>
          <w:p w:rsidR="003769AC" w:rsidRPr="003769AC" w:rsidRDefault="003769AC" w:rsidP="003769AC">
            <w:pPr>
              <w:rPr>
                <w:ins w:id="3437" w:author="Hana Navrátilová" w:date="2019-09-24T11:10:00Z"/>
                <w:b/>
              </w:rPr>
            </w:pPr>
            <w:ins w:id="3438" w:author="Hana Navrátilová" w:date="2019-09-24T11:10:00Z">
              <w:r w:rsidRPr="003769AC">
                <w:rPr>
                  <w:b/>
                </w:rPr>
                <w:t>rozsah</w:t>
              </w:r>
            </w:ins>
          </w:p>
        </w:tc>
        <w:tc>
          <w:tcPr>
            <w:tcW w:w="978" w:type="dxa"/>
            <w:gridSpan w:val="2"/>
          </w:tcPr>
          <w:p w:rsidR="003769AC" w:rsidRPr="003769AC" w:rsidRDefault="003769AC" w:rsidP="003769AC">
            <w:pPr>
              <w:rPr>
                <w:ins w:id="3439" w:author="Hana Navrátilová" w:date="2019-09-24T11:10:00Z"/>
              </w:rPr>
            </w:pPr>
            <w:ins w:id="3440" w:author="Hana Navrátilová" w:date="2019-09-24T11:10:00Z">
              <w:r w:rsidRPr="003769AC">
                <w:t>40 h týdně</w:t>
              </w:r>
            </w:ins>
          </w:p>
        </w:tc>
        <w:tc>
          <w:tcPr>
            <w:tcW w:w="837" w:type="dxa"/>
            <w:gridSpan w:val="3"/>
            <w:shd w:val="clear" w:color="auto" w:fill="F7CAAC"/>
          </w:tcPr>
          <w:p w:rsidR="003769AC" w:rsidRPr="003769AC" w:rsidRDefault="003769AC" w:rsidP="003769AC">
            <w:pPr>
              <w:rPr>
                <w:ins w:id="3441" w:author="Hana Navrátilová" w:date="2019-09-24T11:10:00Z"/>
                <w:b/>
              </w:rPr>
            </w:pPr>
            <w:ins w:id="3442" w:author="Hana Navrátilová" w:date="2019-09-24T11:10:00Z">
              <w:r w:rsidRPr="003769AC">
                <w:rPr>
                  <w:b/>
                </w:rPr>
                <w:t>do kdy</w:t>
              </w:r>
            </w:ins>
          </w:p>
        </w:tc>
        <w:tc>
          <w:tcPr>
            <w:tcW w:w="1161" w:type="dxa"/>
            <w:gridSpan w:val="2"/>
          </w:tcPr>
          <w:p w:rsidR="003769AC" w:rsidRPr="003769AC" w:rsidRDefault="003769AC" w:rsidP="003769AC">
            <w:pPr>
              <w:rPr>
                <w:ins w:id="3443" w:author="Hana Navrátilová" w:date="2019-09-24T11:10:00Z"/>
              </w:rPr>
            </w:pPr>
          </w:p>
        </w:tc>
      </w:tr>
      <w:tr w:rsidR="003769AC" w:rsidRPr="003769AC" w:rsidTr="004B70DB">
        <w:trPr>
          <w:ins w:id="3444" w:author="Hana Navrátilová" w:date="2019-09-24T11:10:00Z"/>
        </w:trPr>
        <w:tc>
          <w:tcPr>
            <w:tcW w:w="5517" w:type="dxa"/>
            <w:gridSpan w:val="4"/>
            <w:shd w:val="clear" w:color="auto" w:fill="F7CAAC"/>
          </w:tcPr>
          <w:p w:rsidR="003769AC" w:rsidRPr="003769AC" w:rsidRDefault="003769AC" w:rsidP="003769AC">
            <w:pPr>
              <w:rPr>
                <w:ins w:id="3445" w:author="Hana Navrátilová" w:date="2019-09-24T11:10:00Z"/>
                <w:b/>
              </w:rPr>
            </w:pPr>
            <w:ins w:id="3446" w:author="Hana Navrátilová" w:date="2019-09-24T11:10:00Z">
              <w:r w:rsidRPr="003769AC">
                <w:rPr>
                  <w:b/>
                </w:rPr>
                <w:t>Typ vztahu na součásti VŠ, která uskutečňuje st. program</w:t>
              </w:r>
            </w:ins>
          </w:p>
        </w:tc>
        <w:tc>
          <w:tcPr>
            <w:tcW w:w="975" w:type="dxa"/>
            <w:gridSpan w:val="2"/>
          </w:tcPr>
          <w:p w:rsidR="003769AC" w:rsidRPr="003769AC" w:rsidRDefault="003769AC" w:rsidP="003769AC">
            <w:pPr>
              <w:rPr>
                <w:ins w:id="3447" w:author="Hana Navrátilová" w:date="2019-09-24T11:10:00Z"/>
              </w:rPr>
            </w:pPr>
          </w:p>
        </w:tc>
        <w:tc>
          <w:tcPr>
            <w:tcW w:w="764" w:type="dxa"/>
            <w:shd w:val="clear" w:color="auto" w:fill="F7CAAC"/>
          </w:tcPr>
          <w:p w:rsidR="003769AC" w:rsidRPr="003769AC" w:rsidRDefault="003769AC" w:rsidP="003769AC">
            <w:pPr>
              <w:rPr>
                <w:ins w:id="3448" w:author="Hana Navrátilová" w:date="2019-09-24T11:10:00Z"/>
                <w:b/>
              </w:rPr>
            </w:pPr>
            <w:ins w:id="3449" w:author="Hana Navrátilová" w:date="2019-09-24T11:10:00Z">
              <w:r w:rsidRPr="003769AC">
                <w:rPr>
                  <w:b/>
                </w:rPr>
                <w:t>rozsah</w:t>
              </w:r>
            </w:ins>
          </w:p>
        </w:tc>
        <w:tc>
          <w:tcPr>
            <w:tcW w:w="978" w:type="dxa"/>
            <w:gridSpan w:val="2"/>
          </w:tcPr>
          <w:p w:rsidR="003769AC" w:rsidRPr="003769AC" w:rsidRDefault="003769AC" w:rsidP="003769AC">
            <w:pPr>
              <w:rPr>
                <w:ins w:id="3450" w:author="Hana Navrátilová" w:date="2019-09-24T11:10:00Z"/>
                <w:lang w:val="sk-SK"/>
              </w:rPr>
            </w:pPr>
          </w:p>
        </w:tc>
        <w:tc>
          <w:tcPr>
            <w:tcW w:w="837" w:type="dxa"/>
            <w:gridSpan w:val="3"/>
            <w:shd w:val="clear" w:color="auto" w:fill="F7CAAC"/>
          </w:tcPr>
          <w:p w:rsidR="003769AC" w:rsidRPr="003769AC" w:rsidRDefault="003769AC" w:rsidP="003769AC">
            <w:pPr>
              <w:rPr>
                <w:ins w:id="3451" w:author="Hana Navrátilová" w:date="2019-09-24T11:10:00Z"/>
                <w:b/>
              </w:rPr>
            </w:pPr>
            <w:ins w:id="3452" w:author="Hana Navrátilová" w:date="2019-09-24T11:10:00Z">
              <w:r w:rsidRPr="003769AC">
                <w:rPr>
                  <w:b/>
                </w:rPr>
                <w:t>do kdy</w:t>
              </w:r>
            </w:ins>
          </w:p>
        </w:tc>
        <w:tc>
          <w:tcPr>
            <w:tcW w:w="1161" w:type="dxa"/>
            <w:gridSpan w:val="2"/>
          </w:tcPr>
          <w:p w:rsidR="003769AC" w:rsidRPr="003769AC" w:rsidRDefault="003769AC" w:rsidP="003769AC">
            <w:pPr>
              <w:rPr>
                <w:ins w:id="3453" w:author="Hana Navrátilová" w:date="2019-09-24T11:10:00Z"/>
              </w:rPr>
            </w:pPr>
          </w:p>
        </w:tc>
      </w:tr>
      <w:tr w:rsidR="003769AC" w:rsidRPr="003769AC" w:rsidTr="004B70DB">
        <w:trPr>
          <w:ins w:id="3454" w:author="Hana Navrátilová" w:date="2019-09-24T11:10:00Z"/>
        </w:trPr>
        <w:tc>
          <w:tcPr>
            <w:tcW w:w="6492" w:type="dxa"/>
            <w:gridSpan w:val="6"/>
            <w:shd w:val="clear" w:color="auto" w:fill="F7CAAC"/>
          </w:tcPr>
          <w:p w:rsidR="003769AC" w:rsidRPr="003769AC" w:rsidRDefault="003769AC" w:rsidP="003769AC">
            <w:pPr>
              <w:rPr>
                <w:ins w:id="3455" w:author="Hana Navrátilová" w:date="2019-09-24T11:10:00Z"/>
              </w:rPr>
            </w:pPr>
            <w:ins w:id="3456" w:author="Hana Navrátilová" w:date="2019-09-24T11:10:00Z">
              <w:r w:rsidRPr="003769AC">
                <w:rPr>
                  <w:b/>
                </w:rPr>
                <w:t>Další současná působení jako akademický pracovník na jiných VŠ</w:t>
              </w:r>
            </w:ins>
          </w:p>
        </w:tc>
        <w:tc>
          <w:tcPr>
            <w:tcW w:w="1742" w:type="dxa"/>
            <w:gridSpan w:val="3"/>
            <w:shd w:val="clear" w:color="auto" w:fill="F7CAAC"/>
          </w:tcPr>
          <w:p w:rsidR="003769AC" w:rsidRPr="003769AC" w:rsidRDefault="003769AC" w:rsidP="003769AC">
            <w:pPr>
              <w:rPr>
                <w:ins w:id="3457" w:author="Hana Navrátilová" w:date="2019-09-24T11:10:00Z"/>
                <w:b/>
              </w:rPr>
            </w:pPr>
            <w:ins w:id="3458" w:author="Hana Navrátilová" w:date="2019-09-24T11:10:00Z">
              <w:r w:rsidRPr="003769AC">
                <w:rPr>
                  <w:b/>
                </w:rPr>
                <w:t>typ prac. vztahu</w:t>
              </w:r>
            </w:ins>
          </w:p>
        </w:tc>
        <w:tc>
          <w:tcPr>
            <w:tcW w:w="1998" w:type="dxa"/>
            <w:gridSpan w:val="5"/>
            <w:shd w:val="clear" w:color="auto" w:fill="F7CAAC"/>
          </w:tcPr>
          <w:p w:rsidR="003769AC" w:rsidRPr="003769AC" w:rsidRDefault="003769AC" w:rsidP="003769AC">
            <w:pPr>
              <w:rPr>
                <w:ins w:id="3459" w:author="Hana Navrátilová" w:date="2019-09-24T11:10:00Z"/>
                <w:b/>
              </w:rPr>
            </w:pPr>
            <w:ins w:id="3460" w:author="Hana Navrátilová" w:date="2019-09-24T11:10:00Z">
              <w:r w:rsidRPr="003769AC">
                <w:rPr>
                  <w:b/>
                </w:rPr>
                <w:t>rozsah</w:t>
              </w:r>
            </w:ins>
          </w:p>
        </w:tc>
      </w:tr>
      <w:tr w:rsidR="003769AC" w:rsidRPr="003769AC" w:rsidTr="004B70DB">
        <w:trPr>
          <w:ins w:id="3461" w:author="Hana Navrátilová" w:date="2019-09-24T11:10:00Z"/>
        </w:trPr>
        <w:tc>
          <w:tcPr>
            <w:tcW w:w="6492" w:type="dxa"/>
            <w:gridSpan w:val="6"/>
          </w:tcPr>
          <w:p w:rsidR="003769AC" w:rsidRPr="003769AC" w:rsidRDefault="003769AC" w:rsidP="003769AC">
            <w:pPr>
              <w:rPr>
                <w:ins w:id="3462" w:author="Hana Navrátilová" w:date="2019-09-24T11:10:00Z"/>
              </w:rPr>
            </w:pPr>
          </w:p>
        </w:tc>
        <w:tc>
          <w:tcPr>
            <w:tcW w:w="1742" w:type="dxa"/>
            <w:gridSpan w:val="3"/>
          </w:tcPr>
          <w:p w:rsidR="003769AC" w:rsidRPr="003769AC" w:rsidRDefault="003769AC" w:rsidP="003769AC">
            <w:pPr>
              <w:rPr>
                <w:ins w:id="3463" w:author="Hana Navrátilová" w:date="2019-09-24T11:10:00Z"/>
              </w:rPr>
            </w:pPr>
          </w:p>
        </w:tc>
        <w:tc>
          <w:tcPr>
            <w:tcW w:w="1998" w:type="dxa"/>
            <w:gridSpan w:val="5"/>
          </w:tcPr>
          <w:p w:rsidR="003769AC" w:rsidRPr="003769AC" w:rsidRDefault="003769AC" w:rsidP="003769AC">
            <w:pPr>
              <w:rPr>
                <w:ins w:id="3464" w:author="Hana Navrátilová" w:date="2019-09-24T11:10:00Z"/>
              </w:rPr>
            </w:pPr>
          </w:p>
        </w:tc>
      </w:tr>
      <w:tr w:rsidR="003769AC" w:rsidRPr="003769AC" w:rsidTr="004B70DB">
        <w:trPr>
          <w:ins w:id="3465" w:author="Hana Navrátilová" w:date="2019-09-24T11:10:00Z"/>
        </w:trPr>
        <w:tc>
          <w:tcPr>
            <w:tcW w:w="10232" w:type="dxa"/>
            <w:gridSpan w:val="14"/>
            <w:shd w:val="clear" w:color="auto" w:fill="F7CAAC"/>
          </w:tcPr>
          <w:p w:rsidR="003769AC" w:rsidRPr="003769AC" w:rsidRDefault="003769AC" w:rsidP="003769AC">
            <w:pPr>
              <w:rPr>
                <w:ins w:id="3466" w:author="Hana Navrátilová" w:date="2019-09-24T11:10:00Z"/>
              </w:rPr>
            </w:pPr>
            <w:ins w:id="3467" w:author="Hana Navrátilová" w:date="2019-09-24T11:10:00Z">
              <w:r w:rsidRPr="003769AC">
                <w:rPr>
                  <w:b/>
                </w:rPr>
                <w:t>Předměty příslušného studijního programu a způsob zapojení do jejich výuky, příp. další zapojení do uskutečňování studijního programu</w:t>
              </w:r>
            </w:ins>
          </w:p>
        </w:tc>
      </w:tr>
      <w:tr w:rsidR="003769AC" w:rsidRPr="003769AC" w:rsidTr="004B70DB">
        <w:trPr>
          <w:trHeight w:val="195"/>
          <w:ins w:id="3468" w:author="Hana Navrátilová" w:date="2019-09-24T11:10:00Z"/>
        </w:trPr>
        <w:tc>
          <w:tcPr>
            <w:tcW w:w="10232" w:type="dxa"/>
            <w:gridSpan w:val="14"/>
            <w:tcBorders>
              <w:top w:val="nil"/>
            </w:tcBorders>
          </w:tcPr>
          <w:p w:rsidR="003769AC" w:rsidRPr="003769AC" w:rsidRDefault="003769AC" w:rsidP="003769AC">
            <w:pPr>
              <w:rPr>
                <w:ins w:id="3469" w:author="Hana Navrátilová" w:date="2019-09-24T11:10:00Z"/>
              </w:rPr>
            </w:pPr>
            <w:ins w:id="3470" w:author="Hana Navrátilová" w:date="2019-09-24T11:10:00Z">
              <w:r w:rsidRPr="003769AC">
                <w:t>Didaktika technické výchovy</w:t>
              </w:r>
            </w:ins>
          </w:p>
        </w:tc>
      </w:tr>
      <w:tr w:rsidR="003769AC" w:rsidRPr="003769AC" w:rsidTr="004B70DB">
        <w:trPr>
          <w:ins w:id="3471" w:author="Hana Navrátilová" w:date="2019-09-24T11:10:00Z"/>
        </w:trPr>
        <w:tc>
          <w:tcPr>
            <w:tcW w:w="10232" w:type="dxa"/>
            <w:gridSpan w:val="14"/>
            <w:shd w:val="clear" w:color="auto" w:fill="F7CAAC"/>
          </w:tcPr>
          <w:p w:rsidR="003769AC" w:rsidRPr="003769AC" w:rsidRDefault="003769AC" w:rsidP="003769AC">
            <w:pPr>
              <w:rPr>
                <w:ins w:id="3472" w:author="Hana Navrátilová" w:date="2019-09-24T11:10:00Z"/>
              </w:rPr>
            </w:pPr>
            <w:ins w:id="3473" w:author="Hana Navrátilová" w:date="2019-09-24T11:10:00Z">
              <w:r w:rsidRPr="003769AC">
                <w:rPr>
                  <w:b/>
                </w:rPr>
                <w:t xml:space="preserve">Údaje o vzdělání na VŠ </w:t>
              </w:r>
            </w:ins>
          </w:p>
        </w:tc>
      </w:tr>
      <w:tr w:rsidR="003769AC" w:rsidRPr="003769AC" w:rsidTr="004B70DB">
        <w:trPr>
          <w:trHeight w:val="172"/>
          <w:ins w:id="3474" w:author="Hana Navrátilová" w:date="2019-09-24T11:10:00Z"/>
        </w:trPr>
        <w:tc>
          <w:tcPr>
            <w:tcW w:w="10232" w:type="dxa"/>
            <w:gridSpan w:val="14"/>
          </w:tcPr>
          <w:p w:rsidR="003769AC" w:rsidRPr="003769AC" w:rsidRDefault="003769AC" w:rsidP="003769AC">
            <w:pPr>
              <w:rPr>
                <w:ins w:id="3475" w:author="Hana Navrátilová" w:date="2019-09-24T11:10:00Z"/>
              </w:rPr>
            </w:pPr>
            <w:ins w:id="3476" w:author="Hana Navrátilová" w:date="2019-09-24T11:10:00Z">
              <w:r w:rsidRPr="003769AC">
                <w:t>1988 Vysoké učení technické v Brně, Fakulta strojního inženýrství - Inženýrský diplom v oboru "Strojírenská technologie"</w:t>
              </w:r>
            </w:ins>
          </w:p>
          <w:p w:rsidR="003769AC" w:rsidRPr="003769AC" w:rsidRDefault="003769AC" w:rsidP="003769AC">
            <w:pPr>
              <w:rPr>
                <w:ins w:id="3477" w:author="Hana Navrátilová" w:date="2019-09-24T11:10:00Z"/>
              </w:rPr>
            </w:pPr>
            <w:ins w:id="3478" w:author="Hana Navrátilová" w:date="2019-09-24T11:10:00Z">
              <w:r w:rsidRPr="003769AC">
                <w:t>1995 Vysoké učení technické v Brně, Fakulta strojního inženýrství - Doktorský diplom v oboru "Strojírenská technologie"</w:t>
              </w:r>
            </w:ins>
          </w:p>
          <w:p w:rsidR="003769AC" w:rsidRPr="003769AC" w:rsidRDefault="003769AC" w:rsidP="003769AC">
            <w:pPr>
              <w:rPr>
                <w:ins w:id="3479" w:author="Hana Navrátilová" w:date="2019-09-24T11:10:00Z"/>
              </w:rPr>
            </w:pPr>
            <w:ins w:id="3480" w:author="Hana Navrátilová" w:date="2019-09-24T11:10:00Z">
              <w:r w:rsidRPr="003769AC">
                <w:t>2004 Vysoké učení technické v Brně, Fakulta strojního inženýrství - jmenování docentem v oboru "Strojírenská technologie"</w:t>
              </w:r>
            </w:ins>
          </w:p>
          <w:p w:rsidR="003769AC" w:rsidRPr="003769AC" w:rsidRDefault="003769AC" w:rsidP="003769AC">
            <w:pPr>
              <w:rPr>
                <w:ins w:id="3481" w:author="Hana Navrátilová" w:date="2019-09-24T11:10:00Z"/>
              </w:rPr>
            </w:pPr>
            <w:ins w:id="3482" w:author="Hana Navrátilová" w:date="2019-09-24T11:10:00Z">
              <w:r w:rsidRPr="003769AC">
                <w:t>2017 Univerzita Pardubice, Fakulta chemicko-technologická - osvědčení o pětisemestrálním licenčním studiu ve specializaci "Statistické zpracování dat"</w:t>
              </w:r>
            </w:ins>
          </w:p>
          <w:p w:rsidR="003769AC" w:rsidRPr="003769AC" w:rsidRDefault="003769AC" w:rsidP="003769AC">
            <w:pPr>
              <w:rPr>
                <w:ins w:id="3483" w:author="Hana Navrátilová" w:date="2019-09-24T11:10:00Z"/>
              </w:rPr>
            </w:pPr>
            <w:ins w:id="3484" w:author="Hana Navrátilová" w:date="2019-09-24T11:10:00Z">
              <w:r w:rsidRPr="003769AC">
                <w:t>2019 ukončené řízení ke jmenování profesorem, návrh předán na MŠMT</w:t>
              </w:r>
            </w:ins>
          </w:p>
        </w:tc>
      </w:tr>
      <w:tr w:rsidR="003769AC" w:rsidRPr="003769AC" w:rsidTr="004B70DB">
        <w:trPr>
          <w:ins w:id="3485" w:author="Hana Navrátilová" w:date="2019-09-24T11:10:00Z"/>
        </w:trPr>
        <w:tc>
          <w:tcPr>
            <w:tcW w:w="10232" w:type="dxa"/>
            <w:gridSpan w:val="14"/>
            <w:shd w:val="clear" w:color="auto" w:fill="F7CAAC"/>
          </w:tcPr>
          <w:p w:rsidR="003769AC" w:rsidRPr="003769AC" w:rsidRDefault="003769AC" w:rsidP="003769AC">
            <w:pPr>
              <w:rPr>
                <w:ins w:id="3486" w:author="Hana Navrátilová" w:date="2019-09-24T11:10:00Z"/>
                <w:b/>
              </w:rPr>
            </w:pPr>
            <w:ins w:id="3487" w:author="Hana Navrátilová" w:date="2019-09-24T11:10:00Z">
              <w:r w:rsidRPr="003769AC">
                <w:rPr>
                  <w:b/>
                </w:rPr>
                <w:t>Údaje o odborném působení od absolvování VŠ</w:t>
              </w:r>
            </w:ins>
          </w:p>
        </w:tc>
      </w:tr>
      <w:tr w:rsidR="003769AC" w:rsidRPr="003769AC" w:rsidTr="004B70DB">
        <w:trPr>
          <w:trHeight w:val="251"/>
          <w:ins w:id="3488" w:author="Hana Navrátilová" w:date="2019-09-24T11:10:00Z"/>
        </w:trPr>
        <w:tc>
          <w:tcPr>
            <w:tcW w:w="10232" w:type="dxa"/>
            <w:gridSpan w:val="14"/>
          </w:tcPr>
          <w:p w:rsidR="003769AC" w:rsidRPr="003769AC" w:rsidRDefault="003769AC" w:rsidP="003769AC">
            <w:pPr>
              <w:rPr>
                <w:ins w:id="3489" w:author="Hana Navrátilová" w:date="2019-09-24T11:10:00Z"/>
              </w:rPr>
            </w:pPr>
            <w:ins w:id="3490" w:author="Hana Navrátilová" w:date="2019-09-24T11:10:00Z">
              <w:r w:rsidRPr="003769AC">
                <w:t>1988 – 1995 Vysoké učení technické v Brně, Fakulta strojního inženýrství, Ústav strojírenské</w:t>
              </w:r>
            </w:ins>
          </w:p>
          <w:p w:rsidR="003769AC" w:rsidRPr="003769AC" w:rsidRDefault="003769AC" w:rsidP="003769AC">
            <w:pPr>
              <w:rPr>
                <w:ins w:id="3491" w:author="Hana Navrátilová" w:date="2019-09-24T11:10:00Z"/>
              </w:rPr>
            </w:pPr>
            <w:ins w:id="3492" w:author="Hana Navrátilová" w:date="2019-09-24T11:10:00Z">
              <w:r w:rsidRPr="003769AC">
                <w:t>Technologie, asistent</w:t>
              </w:r>
            </w:ins>
          </w:p>
          <w:p w:rsidR="003769AC" w:rsidRPr="003769AC" w:rsidRDefault="003769AC" w:rsidP="003769AC">
            <w:pPr>
              <w:rPr>
                <w:ins w:id="3493" w:author="Hana Navrátilová" w:date="2019-09-24T11:10:00Z"/>
              </w:rPr>
            </w:pPr>
            <w:ins w:id="3494" w:author="Hana Navrátilová" w:date="2019-09-24T11:10:00Z">
              <w:r w:rsidRPr="003769AC">
                <w:t>1995 – 2004 Vysoké učení technické v Brně, Fakulta strojního inženýrství, Ústav strojírenské</w:t>
              </w:r>
            </w:ins>
          </w:p>
          <w:p w:rsidR="003769AC" w:rsidRPr="003769AC" w:rsidRDefault="003769AC" w:rsidP="003769AC">
            <w:pPr>
              <w:rPr>
                <w:ins w:id="3495" w:author="Hana Navrátilová" w:date="2019-09-24T11:10:00Z"/>
              </w:rPr>
            </w:pPr>
            <w:ins w:id="3496" w:author="Hana Navrátilová" w:date="2019-09-24T11:10:00Z">
              <w:r w:rsidRPr="003769AC">
                <w:t>Technologie, odborný asistent</w:t>
              </w:r>
            </w:ins>
          </w:p>
          <w:p w:rsidR="003769AC" w:rsidRPr="003769AC" w:rsidRDefault="003769AC" w:rsidP="003769AC">
            <w:pPr>
              <w:rPr>
                <w:ins w:id="3497" w:author="Hana Navrátilová" w:date="2019-09-24T11:10:00Z"/>
              </w:rPr>
            </w:pPr>
            <w:ins w:id="3498" w:author="Hana Navrátilová" w:date="2019-09-24T11:10:00Z">
              <w:r w:rsidRPr="003769AC">
                <w:t>2004 – 2010 Vysoké učení technické v Brně, Fakulta strojního inženýrství, Ústav Metrologie a</w:t>
              </w:r>
            </w:ins>
          </w:p>
          <w:p w:rsidR="003769AC" w:rsidRPr="003769AC" w:rsidRDefault="003769AC" w:rsidP="003769AC">
            <w:pPr>
              <w:rPr>
                <w:ins w:id="3499" w:author="Hana Navrátilová" w:date="2019-09-24T11:10:00Z"/>
              </w:rPr>
            </w:pPr>
            <w:ins w:id="3500" w:author="Hana Navrátilová" w:date="2019-09-24T11:10:00Z">
              <w:r w:rsidRPr="003769AC">
                <w:t>Zkušebnictví, docent</w:t>
              </w:r>
            </w:ins>
          </w:p>
          <w:p w:rsidR="003769AC" w:rsidRPr="003769AC" w:rsidRDefault="003769AC" w:rsidP="003769AC">
            <w:pPr>
              <w:rPr>
                <w:ins w:id="3501" w:author="Hana Navrátilová" w:date="2019-09-24T11:10:00Z"/>
              </w:rPr>
            </w:pPr>
            <w:ins w:id="3502" w:author="Hana Navrátilová" w:date="2019-09-24T11:10:00Z">
              <w:r w:rsidRPr="003769AC">
                <w:t>2010 – dosud FT UTB, Ústav výrobního inženýrství, docent</w:t>
              </w:r>
            </w:ins>
          </w:p>
          <w:p w:rsidR="003769AC" w:rsidRPr="003769AC" w:rsidRDefault="003769AC" w:rsidP="003769AC">
            <w:pPr>
              <w:rPr>
                <w:ins w:id="3503" w:author="Hana Navrátilová" w:date="2019-09-24T11:10:00Z"/>
              </w:rPr>
            </w:pPr>
          </w:p>
        </w:tc>
      </w:tr>
      <w:tr w:rsidR="003769AC" w:rsidRPr="003769AC" w:rsidTr="004B70DB">
        <w:trPr>
          <w:trHeight w:val="250"/>
          <w:ins w:id="3504" w:author="Hana Navrátilová" w:date="2019-09-24T11:10:00Z"/>
        </w:trPr>
        <w:tc>
          <w:tcPr>
            <w:tcW w:w="10232" w:type="dxa"/>
            <w:gridSpan w:val="14"/>
            <w:shd w:val="clear" w:color="auto" w:fill="F7CAAC"/>
          </w:tcPr>
          <w:p w:rsidR="003769AC" w:rsidRPr="003769AC" w:rsidRDefault="003769AC" w:rsidP="003769AC">
            <w:pPr>
              <w:rPr>
                <w:ins w:id="3505" w:author="Hana Navrátilová" w:date="2019-09-24T11:10:00Z"/>
              </w:rPr>
            </w:pPr>
            <w:ins w:id="3506" w:author="Hana Navrátilová" w:date="2019-09-24T11:10:00Z">
              <w:r w:rsidRPr="003769AC">
                <w:rPr>
                  <w:b/>
                </w:rPr>
                <w:t>Zkušenosti s vedením kvalifikačních a rigorózních prací</w:t>
              </w:r>
            </w:ins>
          </w:p>
        </w:tc>
      </w:tr>
      <w:tr w:rsidR="003769AC" w:rsidRPr="003769AC" w:rsidTr="004B70DB">
        <w:trPr>
          <w:trHeight w:val="172"/>
          <w:ins w:id="3507" w:author="Hana Navrátilová" w:date="2019-09-24T11:10:00Z"/>
        </w:trPr>
        <w:tc>
          <w:tcPr>
            <w:tcW w:w="10232" w:type="dxa"/>
            <w:gridSpan w:val="14"/>
          </w:tcPr>
          <w:p w:rsidR="003769AC" w:rsidRPr="003769AC" w:rsidRDefault="003769AC" w:rsidP="003769AC">
            <w:pPr>
              <w:rPr>
                <w:ins w:id="3508" w:author="Hana Navrátilová" w:date="2019-09-24T11:10:00Z"/>
              </w:rPr>
            </w:pPr>
          </w:p>
        </w:tc>
      </w:tr>
      <w:tr w:rsidR="003769AC" w:rsidRPr="003769AC" w:rsidTr="00E3782F">
        <w:trPr>
          <w:cantSplit/>
          <w:ins w:id="3509" w:author="Hana Navrátilová" w:date="2019-09-24T11:10:00Z"/>
        </w:trPr>
        <w:tc>
          <w:tcPr>
            <w:tcW w:w="3544" w:type="dxa"/>
            <w:gridSpan w:val="2"/>
            <w:tcBorders>
              <w:top w:val="single" w:sz="12" w:space="0" w:color="auto"/>
            </w:tcBorders>
            <w:shd w:val="clear" w:color="auto" w:fill="F7CAAC"/>
          </w:tcPr>
          <w:p w:rsidR="003769AC" w:rsidRPr="003769AC" w:rsidRDefault="003769AC" w:rsidP="003769AC">
            <w:pPr>
              <w:rPr>
                <w:ins w:id="3510" w:author="Hana Navrátilová" w:date="2019-09-24T11:10:00Z"/>
              </w:rPr>
            </w:pPr>
            <w:ins w:id="3511" w:author="Hana Navrátilová" w:date="2019-09-24T11:10:00Z">
              <w:r w:rsidRPr="003769AC">
                <w:rPr>
                  <w:b/>
                </w:rPr>
                <w:t xml:space="preserve">Obor habilitačního řízení </w:t>
              </w:r>
            </w:ins>
          </w:p>
        </w:tc>
        <w:tc>
          <w:tcPr>
            <w:tcW w:w="2126" w:type="dxa"/>
            <w:gridSpan w:val="3"/>
            <w:tcBorders>
              <w:top w:val="single" w:sz="12" w:space="0" w:color="auto"/>
            </w:tcBorders>
            <w:shd w:val="clear" w:color="auto" w:fill="F7CAAC"/>
          </w:tcPr>
          <w:p w:rsidR="003769AC" w:rsidRPr="003769AC" w:rsidRDefault="003769AC" w:rsidP="003769AC">
            <w:pPr>
              <w:rPr>
                <w:ins w:id="3512" w:author="Hana Navrátilová" w:date="2019-09-24T11:10:00Z"/>
              </w:rPr>
            </w:pPr>
            <w:ins w:id="3513" w:author="Hana Navrátilová" w:date="2019-09-24T11:10:00Z">
              <w:r w:rsidRPr="003769AC">
                <w:rPr>
                  <w:b/>
                </w:rPr>
                <w:t>Rok udělení hodnosti</w:t>
              </w:r>
            </w:ins>
          </w:p>
        </w:tc>
        <w:tc>
          <w:tcPr>
            <w:tcW w:w="2127" w:type="dxa"/>
            <w:gridSpan w:val="3"/>
            <w:tcBorders>
              <w:top w:val="single" w:sz="12" w:space="0" w:color="auto"/>
              <w:right w:val="single" w:sz="12" w:space="0" w:color="auto"/>
            </w:tcBorders>
            <w:shd w:val="clear" w:color="auto" w:fill="F7CAAC"/>
          </w:tcPr>
          <w:p w:rsidR="003769AC" w:rsidRPr="003769AC" w:rsidRDefault="003769AC" w:rsidP="003769AC">
            <w:pPr>
              <w:rPr>
                <w:ins w:id="3514" w:author="Hana Navrátilová" w:date="2019-09-24T11:10:00Z"/>
              </w:rPr>
            </w:pPr>
            <w:ins w:id="3515" w:author="Hana Navrátilová" w:date="2019-09-24T11:10:00Z">
              <w:r w:rsidRPr="003769AC">
                <w:rPr>
                  <w:b/>
                </w:rPr>
                <w:t>Řízení konáno na VŠ</w:t>
              </w:r>
            </w:ins>
          </w:p>
        </w:tc>
        <w:tc>
          <w:tcPr>
            <w:tcW w:w="2435" w:type="dxa"/>
            <w:gridSpan w:val="6"/>
            <w:tcBorders>
              <w:top w:val="single" w:sz="12" w:space="0" w:color="auto"/>
              <w:left w:val="single" w:sz="12" w:space="0" w:color="auto"/>
            </w:tcBorders>
            <w:shd w:val="clear" w:color="auto" w:fill="F7CAAC"/>
          </w:tcPr>
          <w:p w:rsidR="003769AC" w:rsidRPr="003769AC" w:rsidRDefault="003769AC" w:rsidP="003769AC">
            <w:pPr>
              <w:rPr>
                <w:ins w:id="3516" w:author="Hana Navrátilová" w:date="2019-09-24T11:10:00Z"/>
                <w:b/>
              </w:rPr>
            </w:pPr>
            <w:ins w:id="3517" w:author="Hana Navrátilová" w:date="2019-09-24T11:10:00Z">
              <w:r w:rsidRPr="003769AC">
                <w:rPr>
                  <w:b/>
                </w:rPr>
                <w:t>Ohlasy publikací</w:t>
              </w:r>
            </w:ins>
          </w:p>
        </w:tc>
      </w:tr>
      <w:tr w:rsidR="003769AC" w:rsidRPr="003769AC" w:rsidTr="00E3782F">
        <w:trPr>
          <w:cantSplit/>
          <w:trHeight w:val="236"/>
          <w:ins w:id="3518" w:author="Hana Navrátilová" w:date="2019-09-24T11:10:00Z"/>
        </w:trPr>
        <w:tc>
          <w:tcPr>
            <w:tcW w:w="3544" w:type="dxa"/>
            <w:gridSpan w:val="2"/>
          </w:tcPr>
          <w:p w:rsidR="003769AC" w:rsidRPr="003769AC" w:rsidRDefault="003769AC" w:rsidP="003769AC">
            <w:pPr>
              <w:rPr>
                <w:ins w:id="3519" w:author="Hana Navrátilová" w:date="2019-09-24T11:10:00Z"/>
              </w:rPr>
            </w:pPr>
            <w:ins w:id="3520" w:author="Hana Navrátilová" w:date="2019-09-24T11:10:00Z">
              <w:r w:rsidRPr="003769AC">
                <w:t>Strojírenská technologie</w:t>
              </w:r>
            </w:ins>
          </w:p>
        </w:tc>
        <w:tc>
          <w:tcPr>
            <w:tcW w:w="2126" w:type="dxa"/>
            <w:gridSpan w:val="3"/>
          </w:tcPr>
          <w:p w:rsidR="003769AC" w:rsidRPr="003769AC" w:rsidRDefault="003769AC" w:rsidP="003769AC">
            <w:pPr>
              <w:rPr>
                <w:ins w:id="3521" w:author="Hana Navrátilová" w:date="2019-09-24T11:10:00Z"/>
              </w:rPr>
            </w:pPr>
            <w:ins w:id="3522" w:author="Hana Navrátilová" w:date="2019-09-24T11:10:00Z">
              <w:r w:rsidRPr="003769AC">
                <w:t>2004</w:t>
              </w:r>
            </w:ins>
          </w:p>
        </w:tc>
        <w:tc>
          <w:tcPr>
            <w:tcW w:w="2127" w:type="dxa"/>
            <w:gridSpan w:val="3"/>
            <w:tcBorders>
              <w:right w:val="single" w:sz="12" w:space="0" w:color="auto"/>
            </w:tcBorders>
          </w:tcPr>
          <w:p w:rsidR="003769AC" w:rsidRPr="003769AC" w:rsidRDefault="003769AC" w:rsidP="003769AC">
            <w:pPr>
              <w:rPr>
                <w:ins w:id="3523" w:author="Hana Navrátilová" w:date="2019-09-24T11:10:00Z"/>
              </w:rPr>
            </w:pPr>
            <w:ins w:id="3524" w:author="Hana Navrátilová" w:date="2019-09-24T11:10:00Z">
              <w:r w:rsidRPr="003769AC">
                <w:t>VUT Brno</w:t>
              </w:r>
            </w:ins>
          </w:p>
        </w:tc>
        <w:tc>
          <w:tcPr>
            <w:tcW w:w="708" w:type="dxa"/>
            <w:gridSpan w:val="3"/>
            <w:tcBorders>
              <w:left w:val="single" w:sz="12" w:space="0" w:color="auto"/>
            </w:tcBorders>
            <w:shd w:val="clear" w:color="auto" w:fill="F7CAAC"/>
          </w:tcPr>
          <w:p w:rsidR="003769AC" w:rsidRPr="003769AC" w:rsidRDefault="003769AC" w:rsidP="003769AC">
            <w:pPr>
              <w:rPr>
                <w:ins w:id="3525" w:author="Hana Navrátilová" w:date="2019-09-24T11:10:00Z"/>
              </w:rPr>
            </w:pPr>
            <w:ins w:id="3526" w:author="Hana Navrátilová" w:date="2019-09-24T11:10:00Z">
              <w:r w:rsidRPr="003769AC">
                <w:rPr>
                  <w:b/>
                </w:rPr>
                <w:t>WOS</w:t>
              </w:r>
            </w:ins>
          </w:p>
        </w:tc>
        <w:tc>
          <w:tcPr>
            <w:tcW w:w="851" w:type="dxa"/>
            <w:gridSpan w:val="2"/>
            <w:shd w:val="clear" w:color="auto" w:fill="F7CAAC"/>
          </w:tcPr>
          <w:p w:rsidR="003769AC" w:rsidRPr="003769AC" w:rsidRDefault="003769AC" w:rsidP="003769AC">
            <w:pPr>
              <w:rPr>
                <w:ins w:id="3527" w:author="Hana Navrátilová" w:date="2019-09-24T11:10:00Z"/>
              </w:rPr>
            </w:pPr>
            <w:ins w:id="3528" w:author="Hana Navrátilová" w:date="2019-09-24T11:10:00Z">
              <w:r w:rsidRPr="003769AC">
                <w:rPr>
                  <w:b/>
                </w:rPr>
                <w:t>Scopus</w:t>
              </w:r>
            </w:ins>
          </w:p>
        </w:tc>
        <w:tc>
          <w:tcPr>
            <w:tcW w:w="876" w:type="dxa"/>
            <w:shd w:val="clear" w:color="auto" w:fill="F7CAAC"/>
          </w:tcPr>
          <w:p w:rsidR="003769AC" w:rsidRPr="003769AC" w:rsidRDefault="003769AC" w:rsidP="003769AC">
            <w:pPr>
              <w:rPr>
                <w:ins w:id="3529" w:author="Hana Navrátilová" w:date="2019-09-24T11:10:00Z"/>
              </w:rPr>
            </w:pPr>
            <w:ins w:id="3530" w:author="Hana Navrátilová" w:date="2019-09-24T11:10:00Z">
              <w:r w:rsidRPr="003769AC">
                <w:rPr>
                  <w:b/>
                </w:rPr>
                <w:t>ostatní</w:t>
              </w:r>
            </w:ins>
          </w:p>
        </w:tc>
      </w:tr>
      <w:tr w:rsidR="003769AC" w:rsidRPr="003769AC" w:rsidTr="00E3782F">
        <w:trPr>
          <w:cantSplit/>
          <w:trHeight w:val="70"/>
          <w:ins w:id="3531" w:author="Hana Navrátilová" w:date="2019-09-24T11:10:00Z"/>
        </w:trPr>
        <w:tc>
          <w:tcPr>
            <w:tcW w:w="3544" w:type="dxa"/>
            <w:gridSpan w:val="2"/>
            <w:shd w:val="clear" w:color="auto" w:fill="F7CAAC"/>
          </w:tcPr>
          <w:p w:rsidR="003769AC" w:rsidRPr="003769AC" w:rsidRDefault="003769AC" w:rsidP="003769AC">
            <w:pPr>
              <w:rPr>
                <w:ins w:id="3532" w:author="Hana Navrátilová" w:date="2019-09-24T11:10:00Z"/>
              </w:rPr>
            </w:pPr>
            <w:ins w:id="3533" w:author="Hana Navrátilová" w:date="2019-09-24T11:10:00Z">
              <w:r w:rsidRPr="003769AC">
                <w:rPr>
                  <w:b/>
                </w:rPr>
                <w:t>Obor jmenovacího řízení</w:t>
              </w:r>
            </w:ins>
          </w:p>
        </w:tc>
        <w:tc>
          <w:tcPr>
            <w:tcW w:w="2126" w:type="dxa"/>
            <w:gridSpan w:val="3"/>
            <w:shd w:val="clear" w:color="auto" w:fill="F7CAAC"/>
          </w:tcPr>
          <w:p w:rsidR="003769AC" w:rsidRPr="003769AC" w:rsidRDefault="003769AC" w:rsidP="003769AC">
            <w:pPr>
              <w:rPr>
                <w:ins w:id="3534" w:author="Hana Navrátilová" w:date="2019-09-24T11:10:00Z"/>
              </w:rPr>
            </w:pPr>
            <w:ins w:id="3535" w:author="Hana Navrátilová" w:date="2019-09-24T11:10:00Z">
              <w:r w:rsidRPr="003769AC">
                <w:rPr>
                  <w:b/>
                </w:rPr>
                <w:t>Rok udělení hodnosti</w:t>
              </w:r>
            </w:ins>
          </w:p>
        </w:tc>
        <w:tc>
          <w:tcPr>
            <w:tcW w:w="2127" w:type="dxa"/>
            <w:gridSpan w:val="3"/>
            <w:tcBorders>
              <w:right w:val="single" w:sz="12" w:space="0" w:color="auto"/>
            </w:tcBorders>
            <w:shd w:val="clear" w:color="auto" w:fill="F7CAAC"/>
          </w:tcPr>
          <w:p w:rsidR="003769AC" w:rsidRPr="003769AC" w:rsidRDefault="003769AC" w:rsidP="003769AC">
            <w:pPr>
              <w:rPr>
                <w:ins w:id="3536" w:author="Hana Navrátilová" w:date="2019-09-24T11:10:00Z"/>
              </w:rPr>
            </w:pPr>
            <w:ins w:id="3537" w:author="Hana Navrátilová" w:date="2019-09-24T11:10:00Z">
              <w:r w:rsidRPr="003769AC">
                <w:rPr>
                  <w:b/>
                </w:rPr>
                <w:t>Řízení konáno na VŠ</w:t>
              </w:r>
            </w:ins>
          </w:p>
        </w:tc>
        <w:tc>
          <w:tcPr>
            <w:tcW w:w="708" w:type="dxa"/>
            <w:gridSpan w:val="3"/>
            <w:vMerge w:val="restart"/>
            <w:tcBorders>
              <w:left w:val="single" w:sz="12" w:space="0" w:color="auto"/>
            </w:tcBorders>
          </w:tcPr>
          <w:p w:rsidR="003769AC" w:rsidRPr="003769AC" w:rsidRDefault="003769AC" w:rsidP="003769AC">
            <w:pPr>
              <w:rPr>
                <w:ins w:id="3538" w:author="Hana Navrátilová" w:date="2019-09-24T11:10:00Z"/>
              </w:rPr>
            </w:pPr>
            <w:ins w:id="3539" w:author="Hana Navrátilová" w:date="2019-09-24T11:10:00Z">
              <w:r w:rsidRPr="003769AC">
                <w:t>33</w:t>
              </w:r>
            </w:ins>
          </w:p>
        </w:tc>
        <w:tc>
          <w:tcPr>
            <w:tcW w:w="851" w:type="dxa"/>
            <w:gridSpan w:val="2"/>
            <w:vMerge w:val="restart"/>
          </w:tcPr>
          <w:p w:rsidR="003769AC" w:rsidRPr="003769AC" w:rsidRDefault="003769AC" w:rsidP="003769AC">
            <w:pPr>
              <w:rPr>
                <w:ins w:id="3540" w:author="Hana Navrátilová" w:date="2019-09-24T11:10:00Z"/>
              </w:rPr>
            </w:pPr>
            <w:ins w:id="3541" w:author="Hana Navrátilová" w:date="2019-09-24T11:10:00Z">
              <w:r w:rsidRPr="003769AC">
                <w:t>314</w:t>
              </w:r>
            </w:ins>
          </w:p>
        </w:tc>
        <w:tc>
          <w:tcPr>
            <w:tcW w:w="876" w:type="dxa"/>
            <w:vMerge w:val="restart"/>
          </w:tcPr>
          <w:p w:rsidR="003769AC" w:rsidRPr="003769AC" w:rsidRDefault="003769AC" w:rsidP="003769AC">
            <w:pPr>
              <w:rPr>
                <w:ins w:id="3542" w:author="Hana Navrátilová" w:date="2019-09-24T11:10:00Z"/>
              </w:rPr>
            </w:pPr>
          </w:p>
        </w:tc>
      </w:tr>
      <w:tr w:rsidR="003769AC" w:rsidRPr="003769AC" w:rsidTr="00E3782F">
        <w:trPr>
          <w:trHeight w:val="205"/>
          <w:ins w:id="3543" w:author="Hana Navrátilová" w:date="2019-09-24T11:10:00Z"/>
        </w:trPr>
        <w:tc>
          <w:tcPr>
            <w:tcW w:w="3544" w:type="dxa"/>
            <w:gridSpan w:val="2"/>
          </w:tcPr>
          <w:p w:rsidR="003769AC" w:rsidRPr="003769AC" w:rsidRDefault="003769AC" w:rsidP="003769AC">
            <w:pPr>
              <w:rPr>
                <w:ins w:id="3544" w:author="Hana Navrátilová" w:date="2019-09-24T11:10:00Z"/>
              </w:rPr>
            </w:pPr>
          </w:p>
        </w:tc>
        <w:tc>
          <w:tcPr>
            <w:tcW w:w="2126" w:type="dxa"/>
            <w:gridSpan w:val="3"/>
          </w:tcPr>
          <w:p w:rsidR="003769AC" w:rsidRPr="003769AC" w:rsidRDefault="003769AC" w:rsidP="003769AC">
            <w:pPr>
              <w:rPr>
                <w:ins w:id="3545" w:author="Hana Navrátilová" w:date="2019-09-24T11:10:00Z"/>
              </w:rPr>
            </w:pPr>
          </w:p>
        </w:tc>
        <w:tc>
          <w:tcPr>
            <w:tcW w:w="2127" w:type="dxa"/>
            <w:gridSpan w:val="3"/>
            <w:tcBorders>
              <w:right w:val="single" w:sz="12" w:space="0" w:color="auto"/>
            </w:tcBorders>
          </w:tcPr>
          <w:p w:rsidR="003769AC" w:rsidRPr="003769AC" w:rsidRDefault="003769AC" w:rsidP="003769AC">
            <w:pPr>
              <w:rPr>
                <w:ins w:id="3546" w:author="Hana Navrátilová" w:date="2019-09-24T11:10:00Z"/>
              </w:rPr>
            </w:pPr>
          </w:p>
        </w:tc>
        <w:tc>
          <w:tcPr>
            <w:tcW w:w="708" w:type="dxa"/>
            <w:gridSpan w:val="3"/>
            <w:vMerge/>
            <w:tcBorders>
              <w:left w:val="single" w:sz="12" w:space="0" w:color="auto"/>
            </w:tcBorders>
            <w:vAlign w:val="center"/>
          </w:tcPr>
          <w:p w:rsidR="003769AC" w:rsidRPr="003769AC" w:rsidRDefault="003769AC" w:rsidP="003769AC">
            <w:pPr>
              <w:rPr>
                <w:ins w:id="3547" w:author="Hana Navrátilová" w:date="2019-09-24T11:10:00Z"/>
                <w:b/>
              </w:rPr>
            </w:pPr>
          </w:p>
        </w:tc>
        <w:tc>
          <w:tcPr>
            <w:tcW w:w="851" w:type="dxa"/>
            <w:gridSpan w:val="2"/>
            <w:vMerge/>
            <w:vAlign w:val="center"/>
          </w:tcPr>
          <w:p w:rsidR="003769AC" w:rsidRPr="003769AC" w:rsidRDefault="003769AC" w:rsidP="003769AC">
            <w:pPr>
              <w:rPr>
                <w:ins w:id="3548" w:author="Hana Navrátilová" w:date="2019-09-24T11:10:00Z"/>
                <w:b/>
              </w:rPr>
            </w:pPr>
          </w:p>
        </w:tc>
        <w:tc>
          <w:tcPr>
            <w:tcW w:w="876" w:type="dxa"/>
            <w:vMerge/>
            <w:vAlign w:val="center"/>
          </w:tcPr>
          <w:p w:rsidR="003769AC" w:rsidRPr="003769AC" w:rsidRDefault="003769AC" w:rsidP="003769AC">
            <w:pPr>
              <w:rPr>
                <w:ins w:id="3549" w:author="Hana Navrátilová" w:date="2019-09-24T11:10:00Z"/>
                <w:b/>
              </w:rPr>
            </w:pPr>
          </w:p>
        </w:tc>
      </w:tr>
      <w:tr w:rsidR="003769AC" w:rsidRPr="003769AC" w:rsidTr="004B70DB">
        <w:trPr>
          <w:ins w:id="3550" w:author="Hana Navrátilová" w:date="2019-09-24T11:10:00Z"/>
        </w:trPr>
        <w:tc>
          <w:tcPr>
            <w:tcW w:w="10232" w:type="dxa"/>
            <w:gridSpan w:val="14"/>
            <w:shd w:val="clear" w:color="auto" w:fill="F7CAAC"/>
          </w:tcPr>
          <w:p w:rsidR="003769AC" w:rsidRPr="003769AC" w:rsidRDefault="003769AC" w:rsidP="003769AC">
            <w:pPr>
              <w:rPr>
                <w:ins w:id="3551" w:author="Hana Navrátilová" w:date="2019-09-24T11:10:00Z"/>
                <w:b/>
              </w:rPr>
            </w:pPr>
            <w:ins w:id="3552" w:author="Hana Navrátilová" w:date="2019-09-24T11:10:00Z">
              <w:r w:rsidRPr="003769AC">
                <w:rPr>
                  <w:b/>
                </w:rPr>
                <w:t xml:space="preserve">Přehled o nejvýznamnější publikační a další tvůrčí činnosti nebo další profesní činnosti u odborníků z praxe vztahující se k zabezpečovaným předmětům </w:t>
              </w:r>
            </w:ins>
          </w:p>
        </w:tc>
      </w:tr>
      <w:tr w:rsidR="003769AC" w:rsidRPr="003769AC" w:rsidTr="004B70DB">
        <w:trPr>
          <w:trHeight w:val="70"/>
          <w:ins w:id="3553" w:author="Hana Navrátilová" w:date="2019-09-24T11:10:00Z"/>
        </w:trPr>
        <w:tc>
          <w:tcPr>
            <w:tcW w:w="10232" w:type="dxa"/>
            <w:gridSpan w:val="14"/>
          </w:tcPr>
          <w:p w:rsidR="003769AC" w:rsidRPr="003769AC" w:rsidRDefault="003769AC" w:rsidP="003769AC">
            <w:pPr>
              <w:rPr>
                <w:ins w:id="3554" w:author="Hana Navrátilová" w:date="2019-09-24T11:10:00Z"/>
              </w:rPr>
            </w:pPr>
            <w:ins w:id="3555" w:author="Hana Navrátilová" w:date="2019-09-24T11:10:00Z">
              <w:r w:rsidRPr="003769AC">
                <w:t xml:space="preserve">Pata, V., Kubišová, M. (2018). </w:t>
              </w:r>
              <w:r w:rsidRPr="003769AC">
                <w:rPr>
                  <w:i/>
                </w:rPr>
                <w:t>Statistické metody hodnocení strojírenských povrchů</w:t>
              </w:r>
              <w:r w:rsidRPr="003769AC">
                <w:t xml:space="preserve">. Zlín: Univerzita Tomáše Bati ve Zlíně. </w:t>
              </w:r>
            </w:ins>
          </w:p>
          <w:p w:rsidR="003769AC" w:rsidRPr="003769AC" w:rsidRDefault="003769AC" w:rsidP="003769AC">
            <w:pPr>
              <w:rPr>
                <w:ins w:id="3556" w:author="Hana Navrátilová" w:date="2019-09-24T11:10:00Z"/>
              </w:rPr>
            </w:pPr>
            <w:ins w:id="3557" w:author="Hana Navrátilová" w:date="2019-09-24T11:10:00Z">
              <w:r w:rsidRPr="003769AC">
                <w:t xml:space="preserve">Pata, V., Janis, R., Kejlová, K., &amp; Stoklásek, P. (2017). Objective measurements of skin surface roughness after microdermabrasion treatment. </w:t>
              </w:r>
              <w:r w:rsidRPr="003769AC">
                <w:rPr>
                  <w:i/>
                </w:rPr>
                <w:t>Skin Research and Technology</w:t>
              </w:r>
              <w:r w:rsidRPr="003769AC">
                <w:t xml:space="preserve">. </w:t>
              </w:r>
              <w:r w:rsidRPr="003769AC">
                <w:rPr>
                  <w:i/>
                </w:rPr>
                <w:t>23</w:t>
              </w:r>
              <w:r w:rsidRPr="003769AC">
                <w:t xml:space="preserve">(3), 346-353. </w:t>
              </w:r>
            </w:ins>
          </w:p>
          <w:p w:rsidR="003769AC" w:rsidRPr="003769AC" w:rsidRDefault="003769AC" w:rsidP="003769AC">
            <w:pPr>
              <w:rPr>
                <w:ins w:id="3558" w:author="Hana Navrátilová" w:date="2019-09-24T11:10:00Z"/>
              </w:rPr>
            </w:pPr>
            <w:ins w:id="3559" w:author="Hana Navrátilová" w:date="2019-09-24T11:10:00Z">
              <w:r w:rsidRPr="003769AC">
                <w:t xml:space="preserve">Pata, V., Sýkorová, L., Kubišová, M., &amp; Malachova, M. (2016). Resolving problems of finding surface boundaries during laser machining. </w:t>
              </w:r>
              <w:r w:rsidRPr="003769AC">
                <w:rPr>
                  <w:i/>
                </w:rPr>
                <w:t>Materials Science Forum</w:t>
              </w:r>
              <w:r w:rsidRPr="003769AC">
                <w:t>, 862, 66-71.</w:t>
              </w:r>
            </w:ins>
          </w:p>
          <w:p w:rsidR="003769AC" w:rsidRPr="003769AC" w:rsidRDefault="003769AC" w:rsidP="003769AC">
            <w:pPr>
              <w:rPr>
                <w:ins w:id="3560" w:author="Hana Navrátilová" w:date="2019-09-24T11:10:00Z"/>
              </w:rPr>
            </w:pPr>
            <w:ins w:id="3561" w:author="Hana Navrátilová" w:date="2019-09-24T11:10:00Z">
              <w:r w:rsidRPr="003769AC">
                <w:t xml:space="preserve">Pata, V., Sýkorová, L., Šuba, O., &amp; Kubišová, M. (2016). Simulation of the Transient Temperature Field when Laser Machining Polymeric Materials. </w:t>
              </w:r>
              <w:r w:rsidRPr="003769AC">
                <w:rPr>
                  <w:i/>
                </w:rPr>
                <w:t>Key Engineering Materials</w:t>
              </w:r>
              <w:r w:rsidRPr="003769AC">
                <w:t>, 686, 246-251.</w:t>
              </w:r>
            </w:ins>
          </w:p>
          <w:p w:rsidR="003769AC" w:rsidRPr="003769AC" w:rsidRDefault="003769AC" w:rsidP="003769AC">
            <w:pPr>
              <w:rPr>
                <w:ins w:id="3562" w:author="Hana Navrátilová" w:date="2019-09-24T11:10:00Z"/>
              </w:rPr>
            </w:pPr>
            <w:ins w:id="3563" w:author="Hana Navrátilová" w:date="2019-09-24T11:10:00Z">
              <w:r w:rsidRPr="003769AC">
                <w:t xml:space="preserve">Pata, V., Maňas, M., Maňas, D., Staněk, M., &amp; Sanda, Š. (2011). 3d Replication of Surface Structures by Rapid Prototyping Technique Of. </w:t>
              </w:r>
              <w:r w:rsidRPr="003769AC">
                <w:rPr>
                  <w:i/>
                </w:rPr>
                <w:t>Chemicke listy: 7th International Conference Local Mechanical Properties</w:t>
              </w:r>
              <w:r w:rsidRPr="003769AC">
                <w:t>. Castle, 733-734.</w:t>
              </w:r>
            </w:ins>
          </w:p>
          <w:p w:rsidR="003769AC" w:rsidRPr="003769AC" w:rsidRDefault="003769AC" w:rsidP="003769AC">
            <w:pPr>
              <w:rPr>
                <w:ins w:id="3564" w:author="Hana Navrátilová" w:date="2019-09-24T11:10:00Z"/>
              </w:rPr>
            </w:pPr>
          </w:p>
          <w:p w:rsidR="003769AC" w:rsidRPr="003769AC" w:rsidRDefault="003769AC" w:rsidP="003769AC">
            <w:pPr>
              <w:rPr>
                <w:ins w:id="3565" w:author="Hana Navrátilová" w:date="2019-09-24T11:10:00Z"/>
              </w:rPr>
            </w:pPr>
          </w:p>
        </w:tc>
      </w:tr>
      <w:tr w:rsidR="003769AC" w:rsidRPr="003769AC" w:rsidTr="004B70DB">
        <w:trPr>
          <w:trHeight w:val="218"/>
          <w:ins w:id="3566" w:author="Hana Navrátilová" w:date="2019-09-24T11:10:00Z"/>
        </w:trPr>
        <w:tc>
          <w:tcPr>
            <w:tcW w:w="10232" w:type="dxa"/>
            <w:gridSpan w:val="14"/>
            <w:shd w:val="clear" w:color="auto" w:fill="F7CAAC"/>
          </w:tcPr>
          <w:p w:rsidR="003769AC" w:rsidRPr="003769AC" w:rsidRDefault="003769AC" w:rsidP="003769AC">
            <w:pPr>
              <w:rPr>
                <w:ins w:id="3567" w:author="Hana Navrátilová" w:date="2019-09-24T11:10:00Z"/>
                <w:b/>
              </w:rPr>
            </w:pPr>
            <w:ins w:id="3568" w:author="Hana Navrátilová" w:date="2019-09-24T11:10:00Z">
              <w:r w:rsidRPr="003769AC">
                <w:rPr>
                  <w:b/>
                </w:rPr>
                <w:t>Působení v zahraničí</w:t>
              </w:r>
            </w:ins>
          </w:p>
        </w:tc>
      </w:tr>
      <w:tr w:rsidR="003769AC" w:rsidRPr="003769AC" w:rsidTr="004B70DB">
        <w:trPr>
          <w:trHeight w:val="198"/>
          <w:ins w:id="3569" w:author="Hana Navrátilová" w:date="2019-09-24T11:10:00Z"/>
        </w:trPr>
        <w:tc>
          <w:tcPr>
            <w:tcW w:w="10232" w:type="dxa"/>
            <w:gridSpan w:val="14"/>
          </w:tcPr>
          <w:p w:rsidR="003769AC" w:rsidRPr="003769AC" w:rsidRDefault="003769AC" w:rsidP="003769AC">
            <w:pPr>
              <w:rPr>
                <w:ins w:id="3570" w:author="Hana Navrátilová" w:date="2019-09-24T11:10:00Z"/>
              </w:rPr>
            </w:pPr>
          </w:p>
        </w:tc>
      </w:tr>
      <w:tr w:rsidR="003769AC" w:rsidRPr="003769AC" w:rsidTr="004B70DB">
        <w:trPr>
          <w:cantSplit/>
          <w:trHeight w:val="244"/>
          <w:ins w:id="3571" w:author="Hana Navrátilová" w:date="2019-09-24T11:10:00Z"/>
        </w:trPr>
        <w:tc>
          <w:tcPr>
            <w:tcW w:w="3013" w:type="dxa"/>
            <w:shd w:val="clear" w:color="auto" w:fill="F7CAAC"/>
          </w:tcPr>
          <w:p w:rsidR="003769AC" w:rsidRPr="003769AC" w:rsidRDefault="003769AC" w:rsidP="003769AC">
            <w:pPr>
              <w:rPr>
                <w:ins w:id="3572" w:author="Hana Navrátilová" w:date="2019-09-24T11:10:00Z"/>
                <w:b/>
              </w:rPr>
            </w:pPr>
            <w:ins w:id="3573" w:author="Hana Navrátilová" w:date="2019-09-24T11:10:00Z">
              <w:r w:rsidRPr="003769AC">
                <w:rPr>
                  <w:b/>
                </w:rPr>
                <w:t xml:space="preserve">Podpis </w:t>
              </w:r>
            </w:ins>
          </w:p>
        </w:tc>
        <w:tc>
          <w:tcPr>
            <w:tcW w:w="4243" w:type="dxa"/>
            <w:gridSpan w:val="6"/>
          </w:tcPr>
          <w:p w:rsidR="003769AC" w:rsidRPr="003769AC" w:rsidRDefault="003769AC" w:rsidP="003769AC">
            <w:pPr>
              <w:rPr>
                <w:ins w:id="3574" w:author="Hana Navrátilová" w:date="2019-09-24T11:10:00Z"/>
              </w:rPr>
            </w:pPr>
            <w:ins w:id="3575" w:author="Hana Navrátilová" w:date="2019-09-24T11:10:00Z">
              <w:r w:rsidRPr="003769AC">
                <w:t xml:space="preserve"> Vladimír Pata, v. r.</w:t>
              </w:r>
            </w:ins>
          </w:p>
        </w:tc>
        <w:tc>
          <w:tcPr>
            <w:tcW w:w="988" w:type="dxa"/>
            <w:gridSpan w:val="3"/>
            <w:shd w:val="clear" w:color="auto" w:fill="F7CAAC"/>
          </w:tcPr>
          <w:p w:rsidR="003769AC" w:rsidRPr="003769AC" w:rsidRDefault="003769AC" w:rsidP="003769AC">
            <w:pPr>
              <w:rPr>
                <w:ins w:id="3576" w:author="Hana Navrátilová" w:date="2019-09-24T11:10:00Z"/>
              </w:rPr>
            </w:pPr>
            <w:ins w:id="3577" w:author="Hana Navrátilová" w:date="2019-09-24T11:10:00Z">
              <w:r w:rsidRPr="003769AC">
                <w:rPr>
                  <w:b/>
                </w:rPr>
                <w:t>datum</w:t>
              </w:r>
            </w:ins>
          </w:p>
        </w:tc>
        <w:tc>
          <w:tcPr>
            <w:tcW w:w="1988" w:type="dxa"/>
            <w:gridSpan w:val="4"/>
          </w:tcPr>
          <w:p w:rsidR="003769AC" w:rsidRPr="003769AC" w:rsidRDefault="003769AC" w:rsidP="003769AC">
            <w:pPr>
              <w:rPr>
                <w:ins w:id="3578" w:author="Hana Navrátilová" w:date="2019-09-24T11:10:00Z"/>
              </w:rPr>
            </w:pPr>
            <w:ins w:id="3579" w:author="Hana Navrátilová" w:date="2019-09-24T11:10:00Z">
              <w:r w:rsidRPr="003769AC">
                <w:t>25. 09. 2019</w:t>
              </w:r>
            </w:ins>
          </w:p>
        </w:tc>
      </w:tr>
    </w:tbl>
    <w:p w:rsidR="0054035A" w:rsidRDefault="0054035A">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8"/>
        <w:gridCol w:w="770"/>
        <w:gridCol w:w="1581"/>
        <w:gridCol w:w="485"/>
        <w:gridCol w:w="692"/>
        <w:gridCol w:w="660"/>
        <w:gridCol w:w="730"/>
        <w:gridCol w:w="216"/>
        <w:gridCol w:w="633"/>
        <w:gridCol w:w="11"/>
        <w:gridCol w:w="840"/>
        <w:gridCol w:w="936"/>
        <w:gridCol w:w="31"/>
      </w:tblGrid>
      <w:tr w:rsidR="006B6016" w:rsidTr="00CB26F1">
        <w:trPr>
          <w:jc w:val="center"/>
        </w:trPr>
        <w:tc>
          <w:tcPr>
            <w:tcW w:w="9893" w:type="dxa"/>
            <w:gridSpan w:val="13"/>
            <w:tcBorders>
              <w:top w:val="single" w:sz="4" w:space="0" w:color="auto"/>
              <w:left w:val="single" w:sz="4" w:space="0" w:color="auto"/>
              <w:bottom w:val="double" w:sz="4" w:space="0" w:color="auto"/>
              <w:right w:val="sing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CB26F1" w:rsidTr="0054035A">
        <w:trPr>
          <w:gridAfter w:val="1"/>
          <w:wAfter w:w="31" w:type="dxa"/>
          <w:jc w:val="center"/>
        </w:trPr>
        <w:tc>
          <w:tcPr>
            <w:tcW w:w="2308" w:type="dxa"/>
            <w:tcBorders>
              <w:top w:val="doub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Vysoká škola</w:t>
            </w:r>
          </w:p>
        </w:tc>
        <w:tc>
          <w:tcPr>
            <w:tcW w:w="7554" w:type="dxa"/>
            <w:gridSpan w:val="11"/>
            <w:tcBorders>
              <w:top w:val="single" w:sz="4" w:space="0" w:color="auto"/>
              <w:left w:val="single" w:sz="4" w:space="0" w:color="auto"/>
              <w:bottom w:val="single" w:sz="4" w:space="0" w:color="auto"/>
              <w:right w:val="single" w:sz="4" w:space="0" w:color="auto"/>
            </w:tcBorders>
          </w:tcPr>
          <w:p w:rsidR="00CB26F1" w:rsidRDefault="00CB26F1" w:rsidP="00E7344C">
            <w:pPr>
              <w:jc w:val="both"/>
            </w:pPr>
            <w:r>
              <w:t>Univerzita Tomáše Bati ve Zlíně</w:t>
            </w:r>
          </w:p>
        </w:tc>
      </w:tr>
      <w:tr w:rsidR="00CB26F1" w:rsidTr="0054035A">
        <w:trPr>
          <w:gridAfter w:val="1"/>
          <w:wAfter w:w="31" w:type="dxa"/>
          <w:jc w:val="center"/>
        </w:trPr>
        <w:tc>
          <w:tcPr>
            <w:tcW w:w="2308"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Součást vysoké školy</w:t>
            </w:r>
          </w:p>
        </w:tc>
        <w:tc>
          <w:tcPr>
            <w:tcW w:w="7554" w:type="dxa"/>
            <w:gridSpan w:val="11"/>
            <w:tcBorders>
              <w:top w:val="single" w:sz="4" w:space="0" w:color="auto"/>
              <w:left w:val="single" w:sz="4" w:space="0" w:color="auto"/>
              <w:bottom w:val="single" w:sz="4" w:space="0" w:color="auto"/>
              <w:right w:val="single" w:sz="4" w:space="0" w:color="auto"/>
            </w:tcBorders>
          </w:tcPr>
          <w:p w:rsidR="00CB26F1" w:rsidRDefault="00CB26F1" w:rsidP="00E7344C">
            <w:pPr>
              <w:jc w:val="both"/>
            </w:pPr>
            <w:r>
              <w:t>Fakulta humanitních studií</w:t>
            </w:r>
          </w:p>
        </w:tc>
      </w:tr>
      <w:tr w:rsidR="00CB26F1" w:rsidTr="0054035A">
        <w:trPr>
          <w:gridAfter w:val="1"/>
          <w:wAfter w:w="31" w:type="dxa"/>
          <w:jc w:val="center"/>
        </w:trPr>
        <w:tc>
          <w:tcPr>
            <w:tcW w:w="2308"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Název studijního programu</w:t>
            </w:r>
          </w:p>
        </w:tc>
        <w:tc>
          <w:tcPr>
            <w:tcW w:w="7554" w:type="dxa"/>
            <w:gridSpan w:val="11"/>
            <w:tcBorders>
              <w:top w:val="single" w:sz="4" w:space="0" w:color="auto"/>
              <w:left w:val="single" w:sz="4" w:space="0" w:color="auto"/>
              <w:bottom w:val="single" w:sz="4" w:space="0" w:color="auto"/>
              <w:right w:val="single" w:sz="4" w:space="0" w:color="auto"/>
            </w:tcBorders>
          </w:tcPr>
          <w:p w:rsidR="00CB26F1" w:rsidRDefault="00310CEE" w:rsidP="00E7344C">
            <w:pPr>
              <w:jc w:val="both"/>
            </w:pPr>
            <w:r>
              <w:t>Učitelství pro 1. stupeň</w:t>
            </w:r>
            <w:r w:rsidRPr="00944A9E">
              <w:t xml:space="preserve"> základní školy</w:t>
            </w:r>
          </w:p>
        </w:tc>
      </w:tr>
      <w:tr w:rsidR="00CB26F1" w:rsidTr="0054035A">
        <w:trPr>
          <w:gridAfter w:val="1"/>
          <w:wAfter w:w="31" w:type="dxa"/>
          <w:jc w:val="center"/>
        </w:trPr>
        <w:tc>
          <w:tcPr>
            <w:tcW w:w="2308"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Jméno a příjmení</w:t>
            </w:r>
          </w:p>
        </w:tc>
        <w:tc>
          <w:tcPr>
            <w:tcW w:w="4188" w:type="dxa"/>
            <w:gridSpan w:val="5"/>
            <w:tcBorders>
              <w:top w:val="single" w:sz="4" w:space="0" w:color="auto"/>
              <w:left w:val="single" w:sz="4" w:space="0" w:color="auto"/>
              <w:bottom w:val="single" w:sz="4" w:space="0" w:color="auto"/>
              <w:right w:val="single" w:sz="4" w:space="0" w:color="auto"/>
            </w:tcBorders>
          </w:tcPr>
          <w:p w:rsidR="00CB26F1" w:rsidRDefault="00CB26F1" w:rsidP="00E7344C">
            <w:pPr>
              <w:jc w:val="both"/>
            </w:pPr>
            <w:r>
              <w:t>Zuzana Petrová</w:t>
            </w:r>
          </w:p>
        </w:tc>
        <w:tc>
          <w:tcPr>
            <w:tcW w:w="946"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Tituly</w:t>
            </w:r>
          </w:p>
        </w:tc>
        <w:tc>
          <w:tcPr>
            <w:tcW w:w="2420" w:type="dxa"/>
            <w:gridSpan w:val="4"/>
            <w:tcBorders>
              <w:top w:val="single" w:sz="4" w:space="0" w:color="auto"/>
              <w:left w:val="single" w:sz="4" w:space="0" w:color="auto"/>
              <w:bottom w:val="single" w:sz="4" w:space="0" w:color="auto"/>
              <w:right w:val="single" w:sz="4" w:space="0" w:color="auto"/>
            </w:tcBorders>
          </w:tcPr>
          <w:p w:rsidR="00CB26F1" w:rsidRDefault="00CB26F1" w:rsidP="00E7344C">
            <w:pPr>
              <w:jc w:val="both"/>
            </w:pPr>
            <w:r>
              <w:t>doc. PhDr., PhD.</w:t>
            </w:r>
          </w:p>
        </w:tc>
      </w:tr>
      <w:tr w:rsidR="00CB26F1" w:rsidTr="0054035A">
        <w:trPr>
          <w:gridAfter w:val="1"/>
          <w:wAfter w:w="31" w:type="dxa"/>
          <w:jc w:val="center"/>
        </w:trPr>
        <w:tc>
          <w:tcPr>
            <w:tcW w:w="2308"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Rok narození</w:t>
            </w:r>
          </w:p>
        </w:tc>
        <w:tc>
          <w:tcPr>
            <w:tcW w:w="770" w:type="dxa"/>
            <w:tcBorders>
              <w:top w:val="single" w:sz="4" w:space="0" w:color="auto"/>
              <w:left w:val="single" w:sz="4" w:space="0" w:color="auto"/>
              <w:bottom w:val="single" w:sz="4" w:space="0" w:color="auto"/>
              <w:right w:val="single" w:sz="4" w:space="0" w:color="auto"/>
            </w:tcBorders>
          </w:tcPr>
          <w:p w:rsidR="00CB26F1" w:rsidRDefault="00CB26F1" w:rsidP="00E7344C">
            <w:pPr>
              <w:jc w:val="both"/>
            </w:pPr>
            <w:r>
              <w:t>1979</w:t>
            </w:r>
          </w:p>
        </w:tc>
        <w:tc>
          <w:tcPr>
            <w:tcW w:w="1581"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typ vztahu k VŠ</w:t>
            </w:r>
          </w:p>
        </w:tc>
        <w:tc>
          <w:tcPr>
            <w:tcW w:w="1177" w:type="dxa"/>
            <w:gridSpan w:val="2"/>
            <w:tcBorders>
              <w:top w:val="single" w:sz="4" w:space="0" w:color="auto"/>
              <w:left w:val="single" w:sz="4" w:space="0" w:color="auto"/>
              <w:bottom w:val="single" w:sz="4" w:space="0" w:color="auto"/>
              <w:right w:val="single" w:sz="4" w:space="0" w:color="auto"/>
            </w:tcBorders>
          </w:tcPr>
          <w:p w:rsidR="00CB26F1" w:rsidRDefault="00015DFE" w:rsidP="00E7344C">
            <w:pPr>
              <w:jc w:val="both"/>
            </w:pPr>
            <w:r>
              <w:t>pp</w:t>
            </w:r>
          </w:p>
        </w:tc>
        <w:tc>
          <w:tcPr>
            <w:tcW w:w="660"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rozsah</w:t>
            </w:r>
          </w:p>
        </w:tc>
        <w:tc>
          <w:tcPr>
            <w:tcW w:w="946" w:type="dxa"/>
            <w:gridSpan w:val="2"/>
            <w:tcBorders>
              <w:top w:val="single" w:sz="4" w:space="0" w:color="auto"/>
              <w:left w:val="single" w:sz="4" w:space="0" w:color="auto"/>
              <w:bottom w:val="single" w:sz="4" w:space="0" w:color="auto"/>
              <w:right w:val="single" w:sz="4" w:space="0" w:color="auto"/>
            </w:tcBorders>
          </w:tcPr>
          <w:p w:rsidR="00CB26F1" w:rsidRDefault="00903F4E" w:rsidP="007B2357">
            <w:pPr>
              <w:jc w:val="both"/>
            </w:pPr>
            <w:r>
              <w:t>20</w:t>
            </w:r>
            <w:r w:rsidR="00015DFE">
              <w:t>h/týdně</w:t>
            </w:r>
          </w:p>
        </w:tc>
        <w:tc>
          <w:tcPr>
            <w:tcW w:w="64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do kdy</w:t>
            </w:r>
          </w:p>
        </w:tc>
        <w:tc>
          <w:tcPr>
            <w:tcW w:w="1776" w:type="dxa"/>
            <w:gridSpan w:val="2"/>
            <w:tcBorders>
              <w:top w:val="single" w:sz="4" w:space="0" w:color="auto"/>
              <w:left w:val="single" w:sz="4" w:space="0" w:color="auto"/>
              <w:bottom w:val="single" w:sz="4" w:space="0" w:color="auto"/>
              <w:right w:val="single" w:sz="4" w:space="0" w:color="auto"/>
            </w:tcBorders>
          </w:tcPr>
          <w:p w:rsidR="00CB26F1" w:rsidRDefault="00015DFE" w:rsidP="00E7344C">
            <w:pPr>
              <w:jc w:val="both"/>
            </w:pPr>
            <w:r>
              <w:t>08/2021</w:t>
            </w:r>
          </w:p>
        </w:tc>
      </w:tr>
      <w:tr w:rsidR="00CB26F1" w:rsidTr="0054035A">
        <w:trPr>
          <w:gridAfter w:val="1"/>
          <w:wAfter w:w="31" w:type="dxa"/>
          <w:jc w:val="center"/>
        </w:trPr>
        <w:tc>
          <w:tcPr>
            <w:tcW w:w="465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Typ vztahu na součásti VŠ, která uskutečňuje st. Program</w:t>
            </w:r>
          </w:p>
        </w:tc>
        <w:tc>
          <w:tcPr>
            <w:tcW w:w="1177" w:type="dxa"/>
            <w:gridSpan w:val="2"/>
            <w:tcBorders>
              <w:top w:val="single" w:sz="4" w:space="0" w:color="auto"/>
              <w:left w:val="single" w:sz="4" w:space="0" w:color="auto"/>
              <w:bottom w:val="single" w:sz="4" w:space="0" w:color="auto"/>
              <w:right w:val="single" w:sz="4" w:space="0" w:color="auto"/>
            </w:tcBorders>
          </w:tcPr>
          <w:p w:rsidR="00CB26F1" w:rsidRDefault="00015DFE" w:rsidP="00E7344C">
            <w:pPr>
              <w:jc w:val="both"/>
            </w:pPr>
            <w:r>
              <w:t>pp</w:t>
            </w:r>
          </w:p>
        </w:tc>
        <w:tc>
          <w:tcPr>
            <w:tcW w:w="660"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rozsah</w:t>
            </w:r>
          </w:p>
        </w:tc>
        <w:tc>
          <w:tcPr>
            <w:tcW w:w="946" w:type="dxa"/>
            <w:gridSpan w:val="2"/>
            <w:tcBorders>
              <w:top w:val="single" w:sz="4" w:space="0" w:color="auto"/>
              <w:left w:val="single" w:sz="4" w:space="0" w:color="auto"/>
              <w:bottom w:val="single" w:sz="4" w:space="0" w:color="auto"/>
              <w:right w:val="single" w:sz="4" w:space="0" w:color="auto"/>
            </w:tcBorders>
          </w:tcPr>
          <w:p w:rsidR="00CB26F1" w:rsidRDefault="00903F4E" w:rsidP="007B2357">
            <w:pPr>
              <w:jc w:val="both"/>
            </w:pPr>
            <w:r>
              <w:t>20</w:t>
            </w:r>
            <w:r w:rsidR="00015DFE">
              <w:t>h/týdně</w:t>
            </w:r>
          </w:p>
        </w:tc>
        <w:tc>
          <w:tcPr>
            <w:tcW w:w="64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do kdy</w:t>
            </w:r>
          </w:p>
        </w:tc>
        <w:tc>
          <w:tcPr>
            <w:tcW w:w="1776" w:type="dxa"/>
            <w:gridSpan w:val="2"/>
            <w:tcBorders>
              <w:top w:val="single" w:sz="4" w:space="0" w:color="auto"/>
              <w:left w:val="single" w:sz="4" w:space="0" w:color="auto"/>
              <w:bottom w:val="single" w:sz="4" w:space="0" w:color="auto"/>
              <w:right w:val="single" w:sz="4" w:space="0" w:color="auto"/>
            </w:tcBorders>
          </w:tcPr>
          <w:p w:rsidR="00CB26F1" w:rsidRDefault="00015DFE" w:rsidP="00E7344C">
            <w:pPr>
              <w:jc w:val="both"/>
            </w:pPr>
            <w:r>
              <w:t>08/2021</w:t>
            </w:r>
          </w:p>
        </w:tc>
      </w:tr>
      <w:tr w:rsidR="00CB26F1" w:rsidTr="0054035A">
        <w:trPr>
          <w:gridAfter w:val="1"/>
          <w:wAfter w:w="31" w:type="dxa"/>
          <w:jc w:val="center"/>
        </w:trPr>
        <w:tc>
          <w:tcPr>
            <w:tcW w:w="5836" w:type="dxa"/>
            <w:gridSpan w:val="5"/>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Další současná působení jako akademický pracovník na jiných VŠ</w:t>
            </w:r>
          </w:p>
        </w:tc>
        <w:tc>
          <w:tcPr>
            <w:tcW w:w="160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typ prac. vztahu</w:t>
            </w:r>
          </w:p>
        </w:tc>
        <w:tc>
          <w:tcPr>
            <w:tcW w:w="242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rozsah</w:t>
            </w:r>
          </w:p>
        </w:tc>
      </w:tr>
      <w:tr w:rsidR="00CB26F1" w:rsidTr="0054035A">
        <w:trPr>
          <w:gridAfter w:val="1"/>
          <w:wAfter w:w="31" w:type="dxa"/>
          <w:jc w:val="center"/>
        </w:trPr>
        <w:tc>
          <w:tcPr>
            <w:tcW w:w="5836" w:type="dxa"/>
            <w:gridSpan w:val="5"/>
            <w:tcBorders>
              <w:top w:val="single" w:sz="4" w:space="0" w:color="auto"/>
              <w:left w:val="single" w:sz="4" w:space="0" w:color="auto"/>
              <w:bottom w:val="single" w:sz="4" w:space="0" w:color="auto"/>
              <w:right w:val="single" w:sz="4" w:space="0" w:color="auto"/>
            </w:tcBorders>
          </w:tcPr>
          <w:p w:rsidR="00CB26F1" w:rsidRDefault="00CB26F1" w:rsidP="00E7344C">
            <w:pPr>
              <w:jc w:val="both"/>
            </w:pPr>
            <w:r>
              <w:t>Trnavská univerzita v Trnave, Pedagogická fakulta</w:t>
            </w:r>
            <w:r w:rsidR="00015DFE">
              <w:t xml:space="preserve"> </w:t>
            </w:r>
          </w:p>
        </w:tc>
        <w:tc>
          <w:tcPr>
            <w:tcW w:w="1606" w:type="dxa"/>
            <w:gridSpan w:val="3"/>
            <w:tcBorders>
              <w:top w:val="single" w:sz="4" w:space="0" w:color="auto"/>
              <w:left w:val="single" w:sz="4" w:space="0" w:color="auto"/>
              <w:bottom w:val="single" w:sz="4" w:space="0" w:color="auto"/>
              <w:right w:val="single" w:sz="4" w:space="0" w:color="auto"/>
            </w:tcBorders>
          </w:tcPr>
          <w:p w:rsidR="00CB26F1" w:rsidRDefault="00CB26F1" w:rsidP="00E7344C">
            <w:pPr>
              <w:jc w:val="both"/>
            </w:pPr>
            <w:r>
              <w:t>HPP</w:t>
            </w:r>
          </w:p>
        </w:tc>
        <w:tc>
          <w:tcPr>
            <w:tcW w:w="2420" w:type="dxa"/>
            <w:gridSpan w:val="4"/>
            <w:tcBorders>
              <w:top w:val="single" w:sz="4" w:space="0" w:color="auto"/>
              <w:left w:val="single" w:sz="4" w:space="0" w:color="auto"/>
              <w:bottom w:val="single" w:sz="4" w:space="0" w:color="auto"/>
              <w:right w:val="single" w:sz="4" w:space="0" w:color="auto"/>
            </w:tcBorders>
          </w:tcPr>
          <w:p w:rsidR="00CB26F1" w:rsidRDefault="00344D72" w:rsidP="00E7344C">
            <w:pPr>
              <w:jc w:val="both"/>
            </w:pPr>
            <w:r>
              <w:t>40h/týdně</w:t>
            </w:r>
          </w:p>
        </w:tc>
      </w:tr>
      <w:tr w:rsidR="00CB26F1" w:rsidTr="0054035A">
        <w:trPr>
          <w:gridAfter w:val="1"/>
          <w:wAfter w:w="31" w:type="dxa"/>
          <w:trHeight w:val="423"/>
          <w:jc w:val="center"/>
        </w:trPr>
        <w:tc>
          <w:tcPr>
            <w:tcW w:w="9862"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Předměty příslušného studijního programu a způsob zapojení do jejich výuky, příp. další zapojení do uskutečňování studijního programu</w:t>
            </w:r>
          </w:p>
        </w:tc>
      </w:tr>
      <w:tr w:rsidR="00CB26F1" w:rsidTr="0054035A">
        <w:trPr>
          <w:gridAfter w:val="1"/>
          <w:wAfter w:w="31" w:type="dxa"/>
          <w:trHeight w:val="246"/>
          <w:jc w:val="center"/>
        </w:trPr>
        <w:tc>
          <w:tcPr>
            <w:tcW w:w="9862" w:type="dxa"/>
            <w:gridSpan w:val="12"/>
            <w:tcBorders>
              <w:top w:val="nil"/>
              <w:left w:val="single" w:sz="4" w:space="0" w:color="auto"/>
              <w:bottom w:val="single" w:sz="4" w:space="0" w:color="auto"/>
              <w:right w:val="single" w:sz="4" w:space="0" w:color="auto"/>
            </w:tcBorders>
          </w:tcPr>
          <w:p w:rsidR="00CB26F1" w:rsidRDefault="00C0507C" w:rsidP="00E7344C">
            <w:del w:id="3580" w:author="Hana Navrátilová" w:date="2019-09-24T11:10:00Z">
              <w:r>
                <w:delText xml:space="preserve">Filosofické a antropologické pozadí výchovy, </w:delText>
              </w:r>
            </w:del>
            <w:r w:rsidR="00DE68DF" w:rsidRPr="00944A9E">
              <w:t>Rozvoj jazykové a literární gramotnosti 1</w:t>
            </w:r>
            <w:r w:rsidR="00DE68DF">
              <w:t xml:space="preserve">, </w:t>
            </w:r>
            <w:r w:rsidR="00B922A2">
              <w:t>Rozvoj jazykové a literární gramotnosti 2</w:t>
            </w:r>
            <w:r w:rsidR="00737EE6">
              <w:t xml:space="preserve">, </w:t>
            </w:r>
            <w:r w:rsidR="00737EE6" w:rsidRPr="00944A9E">
              <w:t>Rozvoj počátečního čtení a psaní s praxí</w:t>
            </w:r>
          </w:p>
        </w:tc>
      </w:tr>
      <w:tr w:rsidR="00CB26F1" w:rsidTr="0054035A">
        <w:trPr>
          <w:gridAfter w:val="1"/>
          <w:wAfter w:w="31" w:type="dxa"/>
          <w:jc w:val="center"/>
        </w:trPr>
        <w:tc>
          <w:tcPr>
            <w:tcW w:w="9862"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 xml:space="preserve">Údaje o vzdělání na VŠ </w:t>
            </w:r>
          </w:p>
        </w:tc>
      </w:tr>
      <w:tr w:rsidR="00CB26F1" w:rsidTr="0054035A">
        <w:trPr>
          <w:gridAfter w:val="1"/>
          <w:wAfter w:w="31" w:type="dxa"/>
          <w:trHeight w:val="1055"/>
          <w:jc w:val="center"/>
        </w:trPr>
        <w:tc>
          <w:tcPr>
            <w:tcW w:w="9862" w:type="dxa"/>
            <w:gridSpan w:val="12"/>
            <w:tcBorders>
              <w:top w:val="single" w:sz="4" w:space="0" w:color="auto"/>
              <w:left w:val="single" w:sz="4" w:space="0" w:color="auto"/>
              <w:bottom w:val="single" w:sz="4" w:space="0" w:color="auto"/>
              <w:right w:val="single" w:sz="4" w:space="0" w:color="auto"/>
            </w:tcBorders>
          </w:tcPr>
          <w:p w:rsidR="00015DFE" w:rsidRDefault="00015DFE" w:rsidP="00015DFE">
            <w:r>
              <w:t>Mgr., Učiteľstvo pre 1. stupeň ZŠ, 2001,  PdF UK v Bratislave</w:t>
            </w:r>
          </w:p>
          <w:p w:rsidR="00015DFE" w:rsidRDefault="00015DFE" w:rsidP="00015DFE">
            <w:r>
              <w:t>PhD., obor Pedagogika, 2004, PdF UK v Bratislave</w:t>
            </w:r>
          </w:p>
          <w:p w:rsidR="00015DFE" w:rsidRDefault="00015DFE" w:rsidP="00015DFE">
            <w:r>
              <w:t>PhDr., obor Předškolní pedagogika, 2007, PdF TU v Trnave</w:t>
            </w:r>
          </w:p>
          <w:p w:rsidR="00015DFE" w:rsidRDefault="00085D54" w:rsidP="00015DFE">
            <w:r>
              <w:t>doc.</w:t>
            </w:r>
            <w:r w:rsidR="00015DFE">
              <w:t>, obor Pedagogika, 2015, PdF TU v Trnave</w:t>
            </w:r>
          </w:p>
          <w:p w:rsidR="00CB26F1" w:rsidRPr="00C55316" w:rsidRDefault="00015DFE" w:rsidP="0054035A">
            <w:r>
              <w:t>Bc., obor Filosofie2018 TFTU v Trnave</w:t>
            </w:r>
          </w:p>
        </w:tc>
      </w:tr>
      <w:tr w:rsidR="00CB26F1" w:rsidTr="0054035A">
        <w:trPr>
          <w:gridAfter w:val="1"/>
          <w:wAfter w:w="31" w:type="dxa"/>
          <w:jc w:val="center"/>
        </w:trPr>
        <w:tc>
          <w:tcPr>
            <w:tcW w:w="9862"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Údaje o odborném působení od absolvování VŠ</w:t>
            </w:r>
          </w:p>
        </w:tc>
      </w:tr>
      <w:tr w:rsidR="00CB26F1" w:rsidTr="0054035A">
        <w:trPr>
          <w:gridAfter w:val="1"/>
          <w:wAfter w:w="31" w:type="dxa"/>
          <w:trHeight w:val="613"/>
          <w:jc w:val="center"/>
        </w:trPr>
        <w:tc>
          <w:tcPr>
            <w:tcW w:w="9862" w:type="dxa"/>
            <w:gridSpan w:val="12"/>
            <w:tcBorders>
              <w:top w:val="single" w:sz="4" w:space="0" w:color="auto"/>
              <w:left w:val="single" w:sz="4" w:space="0" w:color="auto"/>
              <w:bottom w:val="single" w:sz="4" w:space="0" w:color="auto"/>
              <w:right w:val="single" w:sz="4" w:space="0" w:color="auto"/>
            </w:tcBorders>
          </w:tcPr>
          <w:p w:rsidR="00015DFE" w:rsidRDefault="00015DFE" w:rsidP="00015DFE">
            <w:r>
              <w:t xml:space="preserve">2002 – 2003 August Forel International Elementary School Bratislava, učitelka </w:t>
            </w:r>
          </w:p>
          <w:p w:rsidR="00015DFE" w:rsidRDefault="00015DFE" w:rsidP="00015DFE">
            <w:r>
              <w:t>2002 – 2006 Univerzita Komenského v Bratislave, Pedagogická fakulta, odborný asistent</w:t>
            </w:r>
          </w:p>
          <w:p w:rsidR="00015DFE" w:rsidRDefault="00015DFE" w:rsidP="00015DFE">
            <w:r>
              <w:t>2006 – dosud Trnavská univerzita v Trnave, Pedagogická fakulta, odborný asistent, od roku 2015 docent</w:t>
            </w:r>
          </w:p>
          <w:p w:rsidR="00CB26F1" w:rsidRDefault="00015DFE" w:rsidP="00015DFE">
            <w:r>
              <w:t>2018 – dosud FHS UTB ve Zlíně, docent</w:t>
            </w:r>
          </w:p>
        </w:tc>
      </w:tr>
      <w:tr w:rsidR="00CB26F1" w:rsidTr="0054035A">
        <w:trPr>
          <w:gridAfter w:val="1"/>
          <w:wAfter w:w="31" w:type="dxa"/>
          <w:trHeight w:val="250"/>
          <w:jc w:val="center"/>
        </w:trPr>
        <w:tc>
          <w:tcPr>
            <w:tcW w:w="9862"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Zkušenosti s vedením rigorózních a dizertačních prací</w:t>
            </w:r>
          </w:p>
        </w:tc>
      </w:tr>
      <w:tr w:rsidR="00CB26F1" w:rsidTr="0054035A">
        <w:trPr>
          <w:gridAfter w:val="1"/>
          <w:wAfter w:w="31" w:type="dxa"/>
          <w:trHeight w:val="206"/>
          <w:jc w:val="center"/>
        </w:trPr>
        <w:tc>
          <w:tcPr>
            <w:tcW w:w="9862" w:type="dxa"/>
            <w:gridSpan w:val="12"/>
            <w:tcBorders>
              <w:top w:val="single" w:sz="4" w:space="0" w:color="auto"/>
              <w:left w:val="single" w:sz="4" w:space="0" w:color="auto"/>
              <w:bottom w:val="single" w:sz="4" w:space="0" w:color="auto"/>
              <w:right w:val="single" w:sz="4" w:space="0" w:color="auto"/>
            </w:tcBorders>
          </w:tcPr>
          <w:p w:rsidR="00CB26F1" w:rsidRDefault="00015DFE" w:rsidP="00E7344C">
            <w:pPr>
              <w:jc w:val="both"/>
            </w:pPr>
            <w:r>
              <w:t>Obhájených několik desítek bakalářských (minimálně 60) a diplomových (minimálně 30) prací.</w:t>
            </w:r>
          </w:p>
        </w:tc>
      </w:tr>
      <w:tr w:rsidR="00CB26F1" w:rsidTr="0054035A">
        <w:trPr>
          <w:gridAfter w:val="1"/>
          <w:wAfter w:w="31" w:type="dxa"/>
          <w:cantSplit/>
          <w:jc w:val="center"/>
        </w:trPr>
        <w:tc>
          <w:tcPr>
            <w:tcW w:w="3078"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 xml:space="preserve">Obor habilitačního řízení </w:t>
            </w:r>
          </w:p>
        </w:tc>
        <w:tc>
          <w:tcPr>
            <w:tcW w:w="2066"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Rok udělení hodnosti</w:t>
            </w:r>
          </w:p>
        </w:tc>
        <w:tc>
          <w:tcPr>
            <w:tcW w:w="2082"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CB26F1" w:rsidRDefault="00CB26F1" w:rsidP="00E7344C">
            <w:pPr>
              <w:jc w:val="both"/>
            </w:pPr>
            <w:r>
              <w:rPr>
                <w:b/>
              </w:rPr>
              <w:t>Řízení konáno na VŠ</w:t>
            </w:r>
          </w:p>
        </w:tc>
        <w:tc>
          <w:tcPr>
            <w:tcW w:w="2636"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CB26F1" w:rsidRDefault="00CB26F1" w:rsidP="00E7344C">
            <w:pPr>
              <w:jc w:val="both"/>
              <w:rPr>
                <w:b/>
              </w:rPr>
            </w:pPr>
            <w:r>
              <w:rPr>
                <w:b/>
              </w:rPr>
              <w:t>Ohlasy publikací</w:t>
            </w:r>
          </w:p>
        </w:tc>
      </w:tr>
      <w:tr w:rsidR="00CB26F1" w:rsidTr="009033C6">
        <w:trPr>
          <w:gridAfter w:val="1"/>
          <w:wAfter w:w="31" w:type="dxa"/>
          <w:cantSplit/>
          <w:jc w:val="center"/>
        </w:trPr>
        <w:tc>
          <w:tcPr>
            <w:tcW w:w="3078" w:type="dxa"/>
            <w:gridSpan w:val="2"/>
            <w:tcBorders>
              <w:top w:val="single" w:sz="4" w:space="0" w:color="auto"/>
              <w:left w:val="single" w:sz="4" w:space="0" w:color="auto"/>
              <w:bottom w:val="single" w:sz="4" w:space="0" w:color="auto"/>
              <w:right w:val="single" w:sz="4" w:space="0" w:color="auto"/>
            </w:tcBorders>
          </w:tcPr>
          <w:p w:rsidR="00CB26F1" w:rsidRDefault="00CB26F1" w:rsidP="00E7344C">
            <w:pPr>
              <w:jc w:val="both"/>
            </w:pPr>
            <w:r>
              <w:t>Pedagogika</w:t>
            </w:r>
          </w:p>
        </w:tc>
        <w:tc>
          <w:tcPr>
            <w:tcW w:w="2066" w:type="dxa"/>
            <w:gridSpan w:val="2"/>
            <w:tcBorders>
              <w:top w:val="single" w:sz="4" w:space="0" w:color="auto"/>
              <w:left w:val="single" w:sz="4" w:space="0" w:color="auto"/>
              <w:bottom w:val="single" w:sz="4" w:space="0" w:color="auto"/>
              <w:right w:val="single" w:sz="4" w:space="0" w:color="auto"/>
            </w:tcBorders>
          </w:tcPr>
          <w:p w:rsidR="00CB26F1" w:rsidRDefault="00CB26F1" w:rsidP="00E7344C">
            <w:pPr>
              <w:jc w:val="both"/>
            </w:pPr>
            <w:r>
              <w:t>2015</w:t>
            </w:r>
          </w:p>
        </w:tc>
        <w:tc>
          <w:tcPr>
            <w:tcW w:w="2082" w:type="dxa"/>
            <w:gridSpan w:val="3"/>
            <w:tcBorders>
              <w:top w:val="single" w:sz="4" w:space="0" w:color="auto"/>
              <w:left w:val="single" w:sz="4" w:space="0" w:color="auto"/>
              <w:bottom w:val="single" w:sz="4" w:space="0" w:color="auto"/>
              <w:right w:val="single" w:sz="12" w:space="0" w:color="auto"/>
            </w:tcBorders>
          </w:tcPr>
          <w:p w:rsidR="00CB26F1" w:rsidRDefault="00CB26F1" w:rsidP="00015DFE">
            <w:r>
              <w:t>Trnavská univerzita v Trnave, Ped</w:t>
            </w:r>
            <w:r w:rsidR="00015DFE">
              <w:t xml:space="preserve">. </w:t>
            </w:r>
            <w:r>
              <w:t>fakulta</w:t>
            </w:r>
          </w:p>
        </w:tc>
        <w:tc>
          <w:tcPr>
            <w:tcW w:w="849"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CB26F1" w:rsidRDefault="00CB26F1" w:rsidP="00E7344C">
            <w:pPr>
              <w:jc w:val="both"/>
            </w:pPr>
            <w:r>
              <w:rPr>
                <w:b/>
              </w:rPr>
              <w:t>WOS</w:t>
            </w:r>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sz w:val="18"/>
              </w:rPr>
            </w:pPr>
            <w:r>
              <w:rPr>
                <w:b/>
                <w:sz w:val="18"/>
              </w:rPr>
              <w:t>Scopus</w:t>
            </w:r>
          </w:p>
        </w:tc>
        <w:tc>
          <w:tcPr>
            <w:tcW w:w="936" w:type="dxa"/>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sz w:val="18"/>
              </w:rPr>
              <w:t>ostatní</w:t>
            </w:r>
          </w:p>
        </w:tc>
      </w:tr>
      <w:tr w:rsidR="00CB26F1" w:rsidTr="009033C6">
        <w:trPr>
          <w:gridAfter w:val="1"/>
          <w:wAfter w:w="31" w:type="dxa"/>
          <w:cantSplit/>
          <w:trHeight w:val="70"/>
          <w:jc w:val="center"/>
        </w:trPr>
        <w:tc>
          <w:tcPr>
            <w:tcW w:w="3078"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Obor jmenovacího řízení</w:t>
            </w:r>
          </w:p>
        </w:tc>
        <w:tc>
          <w:tcPr>
            <w:tcW w:w="2066"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pPr>
            <w:r>
              <w:rPr>
                <w:b/>
              </w:rPr>
              <w:t>Rok udělení hodnosti</w:t>
            </w:r>
          </w:p>
        </w:tc>
        <w:tc>
          <w:tcPr>
            <w:tcW w:w="2082"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CB26F1" w:rsidRDefault="00CB26F1" w:rsidP="00E7344C">
            <w:pPr>
              <w:jc w:val="both"/>
            </w:pPr>
            <w:r>
              <w:rPr>
                <w:b/>
              </w:rPr>
              <w:t>Řízení konáno na VŠ</w:t>
            </w:r>
          </w:p>
        </w:tc>
        <w:tc>
          <w:tcPr>
            <w:tcW w:w="849" w:type="dxa"/>
            <w:gridSpan w:val="2"/>
            <w:vMerge w:val="restart"/>
            <w:tcBorders>
              <w:top w:val="single" w:sz="4" w:space="0" w:color="auto"/>
              <w:left w:val="single" w:sz="12" w:space="0" w:color="auto"/>
              <w:bottom w:val="single" w:sz="4" w:space="0" w:color="auto"/>
              <w:right w:val="single" w:sz="4" w:space="0" w:color="auto"/>
            </w:tcBorders>
          </w:tcPr>
          <w:p w:rsidR="00CB26F1" w:rsidRPr="00D87B71" w:rsidRDefault="00015DFE" w:rsidP="00E7344C">
            <w:pPr>
              <w:jc w:val="both"/>
            </w:pPr>
            <w:r>
              <w:t>4</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CB26F1" w:rsidRPr="00D87B71" w:rsidRDefault="00CB26F1" w:rsidP="00E7344C">
            <w:pPr>
              <w:jc w:val="both"/>
            </w:pPr>
            <w:r w:rsidRPr="00D87B71">
              <w:t>3</w:t>
            </w:r>
          </w:p>
        </w:tc>
        <w:tc>
          <w:tcPr>
            <w:tcW w:w="936" w:type="dxa"/>
            <w:vMerge w:val="restart"/>
            <w:tcBorders>
              <w:top w:val="single" w:sz="4" w:space="0" w:color="auto"/>
              <w:left w:val="single" w:sz="4" w:space="0" w:color="auto"/>
              <w:bottom w:val="single" w:sz="4" w:space="0" w:color="auto"/>
              <w:right w:val="single" w:sz="4" w:space="0" w:color="auto"/>
            </w:tcBorders>
          </w:tcPr>
          <w:p w:rsidR="00CB26F1" w:rsidRPr="00D87B71" w:rsidRDefault="00CB26F1" w:rsidP="00E7344C">
            <w:pPr>
              <w:jc w:val="both"/>
            </w:pPr>
            <w:r w:rsidRPr="00D87B71">
              <w:t>137</w:t>
            </w:r>
          </w:p>
        </w:tc>
      </w:tr>
      <w:tr w:rsidR="00CB26F1" w:rsidTr="009033C6">
        <w:trPr>
          <w:gridAfter w:val="1"/>
          <w:wAfter w:w="31" w:type="dxa"/>
          <w:trHeight w:val="205"/>
          <w:jc w:val="center"/>
        </w:trPr>
        <w:tc>
          <w:tcPr>
            <w:tcW w:w="3078" w:type="dxa"/>
            <w:gridSpan w:val="2"/>
            <w:tcBorders>
              <w:top w:val="single" w:sz="4" w:space="0" w:color="auto"/>
              <w:left w:val="single" w:sz="4" w:space="0" w:color="auto"/>
              <w:bottom w:val="single" w:sz="4" w:space="0" w:color="auto"/>
              <w:right w:val="single" w:sz="4" w:space="0" w:color="auto"/>
            </w:tcBorders>
          </w:tcPr>
          <w:p w:rsidR="00CB26F1" w:rsidRDefault="00CB26F1" w:rsidP="00E7344C">
            <w:pPr>
              <w:jc w:val="both"/>
            </w:pPr>
          </w:p>
        </w:tc>
        <w:tc>
          <w:tcPr>
            <w:tcW w:w="2066" w:type="dxa"/>
            <w:gridSpan w:val="2"/>
            <w:tcBorders>
              <w:top w:val="single" w:sz="4" w:space="0" w:color="auto"/>
              <w:left w:val="single" w:sz="4" w:space="0" w:color="auto"/>
              <w:bottom w:val="single" w:sz="4" w:space="0" w:color="auto"/>
              <w:right w:val="single" w:sz="4" w:space="0" w:color="auto"/>
            </w:tcBorders>
          </w:tcPr>
          <w:p w:rsidR="00CB26F1" w:rsidRDefault="00CB26F1" w:rsidP="00E7344C">
            <w:pPr>
              <w:jc w:val="both"/>
            </w:pPr>
          </w:p>
        </w:tc>
        <w:tc>
          <w:tcPr>
            <w:tcW w:w="2082" w:type="dxa"/>
            <w:gridSpan w:val="3"/>
            <w:tcBorders>
              <w:top w:val="single" w:sz="4" w:space="0" w:color="auto"/>
              <w:left w:val="single" w:sz="4" w:space="0" w:color="auto"/>
              <w:bottom w:val="single" w:sz="4" w:space="0" w:color="auto"/>
              <w:right w:val="single" w:sz="12" w:space="0" w:color="auto"/>
            </w:tcBorders>
          </w:tcPr>
          <w:p w:rsidR="00CB26F1" w:rsidRDefault="00CB26F1" w:rsidP="00E7344C">
            <w:pPr>
              <w:jc w:val="both"/>
            </w:pPr>
          </w:p>
        </w:tc>
        <w:tc>
          <w:tcPr>
            <w:tcW w:w="849" w:type="dxa"/>
            <w:gridSpan w:val="2"/>
            <w:vMerge/>
            <w:tcBorders>
              <w:top w:val="single" w:sz="4" w:space="0" w:color="auto"/>
              <w:left w:val="single" w:sz="12" w:space="0" w:color="auto"/>
              <w:bottom w:val="single" w:sz="4" w:space="0" w:color="auto"/>
              <w:right w:val="single" w:sz="4" w:space="0" w:color="auto"/>
            </w:tcBorders>
            <w:vAlign w:val="center"/>
            <w:hideMark/>
          </w:tcPr>
          <w:p w:rsidR="00CB26F1" w:rsidRDefault="00CB26F1" w:rsidP="00E7344C">
            <w:pPr>
              <w:rPr>
                <w:b/>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CB26F1" w:rsidRDefault="00CB26F1" w:rsidP="00E7344C">
            <w:pPr>
              <w:rPr>
                <w:b/>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CB26F1" w:rsidRDefault="00CB26F1" w:rsidP="00E7344C">
            <w:pPr>
              <w:rPr>
                <w:b/>
              </w:rPr>
            </w:pPr>
          </w:p>
        </w:tc>
      </w:tr>
      <w:tr w:rsidR="00CB26F1" w:rsidTr="0054035A">
        <w:trPr>
          <w:gridAfter w:val="1"/>
          <w:wAfter w:w="31" w:type="dxa"/>
          <w:jc w:val="center"/>
        </w:trPr>
        <w:tc>
          <w:tcPr>
            <w:tcW w:w="9862"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B26F1" w:rsidRDefault="00CB26F1" w:rsidP="00E7344C">
            <w:pPr>
              <w:jc w:val="both"/>
              <w:rPr>
                <w:b/>
              </w:rPr>
            </w:pPr>
            <w:r>
              <w:rPr>
                <w:b/>
              </w:rPr>
              <w:t xml:space="preserve">Přehled o nejvýznamnější publikační a další tvůrčí činnosti nebo další profesní činnosti u odborníků z praxe vztahující se k zabezpečovaným předmětům </w:t>
            </w:r>
          </w:p>
        </w:tc>
      </w:tr>
      <w:tr w:rsidR="00015DFE" w:rsidRPr="00941EF7" w:rsidTr="0054035A">
        <w:trPr>
          <w:gridAfter w:val="1"/>
          <w:wAfter w:w="31" w:type="dxa"/>
          <w:trHeight w:val="269"/>
          <w:jc w:val="center"/>
        </w:trPr>
        <w:tc>
          <w:tcPr>
            <w:tcW w:w="9862" w:type="dxa"/>
            <w:gridSpan w:val="12"/>
            <w:tcBorders>
              <w:top w:val="single" w:sz="4" w:space="0" w:color="auto"/>
              <w:left w:val="single" w:sz="4" w:space="0" w:color="auto"/>
              <w:bottom w:val="single" w:sz="4" w:space="0" w:color="auto"/>
              <w:right w:val="single" w:sz="4" w:space="0" w:color="auto"/>
            </w:tcBorders>
          </w:tcPr>
          <w:p w:rsidR="00015DFE" w:rsidRPr="001B387C" w:rsidRDefault="00015DFE" w:rsidP="00015DFE">
            <w:pPr>
              <w:rPr>
                <w:bCs/>
                <w:shd w:val="clear" w:color="auto" w:fill="FFFFFF"/>
              </w:rPr>
            </w:pPr>
            <w:r w:rsidRPr="001B387C">
              <w:rPr>
                <w:bCs/>
                <w:shd w:val="clear" w:color="auto" w:fill="FFFFFF"/>
              </w:rPr>
              <w:t xml:space="preserve">Mifsud, Ch., Petrová, Z. </w:t>
            </w:r>
            <w:r>
              <w:rPr>
                <w:bCs/>
                <w:shd w:val="clear" w:color="auto" w:fill="FFFFFF"/>
              </w:rPr>
              <w:t>(</w:t>
            </w:r>
            <w:r w:rsidRPr="001B387C">
              <w:rPr>
                <w:bCs/>
                <w:shd w:val="clear" w:color="auto" w:fill="FFFFFF"/>
              </w:rPr>
              <w:t>2018</w:t>
            </w:r>
            <w:r>
              <w:rPr>
                <w:bCs/>
                <w:shd w:val="clear" w:color="auto" w:fill="FFFFFF"/>
              </w:rPr>
              <w:t>)</w:t>
            </w:r>
            <w:r w:rsidRPr="001B387C">
              <w:rPr>
                <w:bCs/>
                <w:shd w:val="clear" w:color="auto" w:fill="FFFFFF"/>
              </w:rPr>
              <w:t xml:space="preserve">. Literacy education in the digital age. In: M. Barzillai, J. Thomson, S. Schroeder, P. van der Broek (Eds.). </w:t>
            </w:r>
            <w:r w:rsidRPr="00DD4115">
              <w:rPr>
                <w:bCs/>
                <w:i/>
                <w:shd w:val="clear" w:color="auto" w:fill="FFFFFF"/>
              </w:rPr>
              <w:t>Learning to read in a digital world, Studies in Written Language and Literacy</w:t>
            </w:r>
            <w:r w:rsidRPr="001B387C">
              <w:rPr>
                <w:bCs/>
                <w:shd w:val="clear" w:color="auto" w:fill="FFFFFF"/>
              </w:rPr>
              <w:t xml:space="preserve">, </w:t>
            </w:r>
            <w:r w:rsidRPr="003C3C1D">
              <w:rPr>
                <w:bCs/>
                <w:i/>
                <w:shd w:val="clear" w:color="auto" w:fill="FFFFFF"/>
              </w:rPr>
              <w:t>17</w:t>
            </w:r>
            <w:r w:rsidRPr="001B387C">
              <w:rPr>
                <w:bCs/>
                <w:shd w:val="clear" w:color="auto" w:fill="FFFFFF"/>
              </w:rPr>
              <w:t xml:space="preserve">, 165 – 183. </w:t>
            </w:r>
          </w:p>
          <w:p w:rsidR="00015DFE" w:rsidRPr="00512FE6" w:rsidRDefault="00015DFE" w:rsidP="00015DFE">
            <w:pPr>
              <w:rPr>
                <w:bCs/>
                <w:shd w:val="clear" w:color="auto" w:fill="FFFFFF"/>
              </w:rPr>
            </w:pPr>
            <w:r w:rsidRPr="00512FE6">
              <w:rPr>
                <w:bCs/>
                <w:shd w:val="clear" w:color="auto" w:fill="FFFFFF"/>
              </w:rPr>
              <w:t xml:space="preserve">Petrová, Z. (2017). Naratívne schopnosti. In </w:t>
            </w:r>
            <w:r>
              <w:rPr>
                <w:bCs/>
                <w:shd w:val="clear" w:color="auto" w:fill="FFFFFF"/>
              </w:rPr>
              <w:t>O. Zápotočná a</w:t>
            </w:r>
            <w:r w:rsidRPr="00512FE6">
              <w:rPr>
                <w:bCs/>
                <w:shd w:val="clear" w:color="auto" w:fill="FFFFFF"/>
              </w:rPr>
              <w:t xml:space="preserve"> Z. Petrová (Eds.), </w:t>
            </w:r>
            <w:r w:rsidRPr="00DD4115">
              <w:rPr>
                <w:bCs/>
                <w:i/>
                <w:shd w:val="clear" w:color="auto" w:fill="FFFFFF"/>
              </w:rPr>
              <w:t>Raná jazyková gramotnosť detí zo socio-ekonomicky znevýhodňujúceho prostredia</w:t>
            </w:r>
            <w:r>
              <w:rPr>
                <w:bCs/>
                <w:shd w:val="clear" w:color="auto" w:fill="FFFFFF"/>
              </w:rPr>
              <w:t>. Trnava</w:t>
            </w:r>
            <w:r w:rsidRPr="00512FE6">
              <w:rPr>
                <w:bCs/>
                <w:shd w:val="clear" w:color="auto" w:fill="FFFFFF"/>
              </w:rPr>
              <w:t xml:space="preserve">: Typi Universitatis Tyrnaviensis, VEDA. </w:t>
            </w:r>
          </w:p>
          <w:p w:rsidR="00015DFE" w:rsidRPr="00512FE6" w:rsidRDefault="00015DFE" w:rsidP="00015DFE">
            <w:pPr>
              <w:rPr>
                <w:bCs/>
                <w:shd w:val="clear" w:color="auto" w:fill="FFFFFF"/>
              </w:rPr>
            </w:pPr>
            <w:r w:rsidRPr="00512FE6">
              <w:rPr>
                <w:bCs/>
                <w:shd w:val="clear" w:color="auto" w:fill="FFFFFF"/>
              </w:rPr>
              <w:t>Petrová, Z. (2015). Význam rozvíjení gramotnosti dětí (ne</w:t>
            </w:r>
            <w:r>
              <w:rPr>
                <w:bCs/>
                <w:shd w:val="clear" w:color="auto" w:fill="FFFFFF"/>
              </w:rPr>
              <w:t xml:space="preserve">jen) v preprimárním vzdělávání. </w:t>
            </w:r>
            <w:r w:rsidRPr="00512FE6">
              <w:rPr>
                <w:bCs/>
                <w:shd w:val="clear" w:color="auto" w:fill="FFFFFF"/>
              </w:rPr>
              <w:t xml:space="preserve">In A. Wiegerová (Ed.), </w:t>
            </w:r>
            <w:hyperlink r:id="rId28" w:history="1">
              <w:r w:rsidRPr="00512FE6">
                <w:rPr>
                  <w:bCs/>
                  <w:i/>
                  <w:shd w:val="clear" w:color="auto" w:fill="FFFFFF"/>
                </w:rPr>
                <w:t>Profesionalizace učitele mateřské školy z pohledu reformy kurikula</w:t>
              </w:r>
            </w:hyperlink>
            <w:r w:rsidRPr="00512FE6">
              <w:t xml:space="preserve">, </w:t>
            </w:r>
            <w:r>
              <w:rPr>
                <w:bCs/>
                <w:shd w:val="clear" w:color="auto" w:fill="FFFFFF"/>
              </w:rPr>
              <w:t>(pp. 49-57). Zlín</w:t>
            </w:r>
            <w:r w:rsidRPr="00512FE6">
              <w:rPr>
                <w:bCs/>
                <w:shd w:val="clear" w:color="auto" w:fill="FFFFFF"/>
              </w:rPr>
              <w:t>: Univerzita Tomáše Bati ve Zlíně.</w:t>
            </w:r>
          </w:p>
          <w:p w:rsidR="00015DFE" w:rsidRPr="00512FE6" w:rsidRDefault="00015DFE" w:rsidP="00015DFE">
            <w:pPr>
              <w:rPr>
                <w:bCs/>
                <w:shd w:val="clear" w:color="auto" w:fill="FFFFFF"/>
              </w:rPr>
            </w:pPr>
            <w:r w:rsidRPr="00512FE6">
              <w:rPr>
                <w:bCs/>
                <w:shd w:val="clear" w:color="auto" w:fill="FFFFFF"/>
              </w:rPr>
              <w:t>Pupala, B., Petrová, Z., Mbugua, T. (2013). Early childhood teachers in Slovakia</w:t>
            </w:r>
            <w:r w:rsidRPr="00512FE6">
              <w:rPr>
                <w:bCs/>
              </w:rPr>
              <w:t>.</w:t>
            </w:r>
            <w:r>
              <w:rPr>
                <w:bCs/>
                <w:shd w:val="clear" w:color="auto" w:fill="FFFFFF"/>
              </w:rPr>
              <w:t xml:space="preserve"> </w:t>
            </w:r>
            <w:r w:rsidRPr="00512FE6">
              <w:rPr>
                <w:bCs/>
                <w:shd w:val="clear" w:color="auto" w:fill="FFFFFF"/>
              </w:rPr>
              <w:t>In S. C. Wortham (Ed.),</w:t>
            </w:r>
            <w:r w:rsidRPr="00512FE6">
              <w:rPr>
                <w:bCs/>
              </w:rPr>
              <w:t> </w:t>
            </w:r>
            <w:hyperlink r:id="rId29" w:history="1">
              <w:r w:rsidRPr="00512FE6">
                <w:rPr>
                  <w:bCs/>
                  <w:i/>
                </w:rPr>
                <w:t>Common characteristics and unique qualities in preschool programs</w:t>
              </w:r>
            </w:hyperlink>
            <w:r w:rsidRPr="00512FE6">
              <w:rPr>
                <w:bCs/>
                <w:i/>
                <w:shd w:val="clear" w:color="auto" w:fill="FFFFFF"/>
              </w:rPr>
              <w:t xml:space="preserve"> </w:t>
            </w:r>
            <w:r w:rsidRPr="00512FE6">
              <w:rPr>
                <w:bCs/>
                <w:shd w:val="clear" w:color="auto" w:fill="FFFFFF"/>
              </w:rPr>
              <w:t>(pp. 127-137). New Yor</w:t>
            </w:r>
            <w:r>
              <w:rPr>
                <w:bCs/>
                <w:shd w:val="clear" w:color="auto" w:fill="FFFFFF"/>
              </w:rPr>
              <w:t>k</w:t>
            </w:r>
            <w:r w:rsidRPr="00512FE6">
              <w:rPr>
                <w:bCs/>
                <w:shd w:val="clear" w:color="auto" w:fill="FFFFFF"/>
              </w:rPr>
              <w:t xml:space="preserve">: Springer. </w:t>
            </w:r>
          </w:p>
          <w:p w:rsidR="00015DFE" w:rsidRDefault="00015DFE" w:rsidP="00015DFE">
            <w:pPr>
              <w:spacing w:after="120"/>
              <w:rPr>
                <w:bCs/>
                <w:shd w:val="clear" w:color="auto" w:fill="FFFFFF"/>
              </w:rPr>
            </w:pPr>
            <w:r w:rsidRPr="00512FE6">
              <w:rPr>
                <w:bCs/>
                <w:shd w:val="clear" w:color="auto" w:fill="FFFFFF"/>
              </w:rPr>
              <w:t>Petrová, Z. (2013). On the relevancy of using Vygotsky’s theoretical framework to legitimize dialogic teaching/learning</w:t>
            </w:r>
            <w:r w:rsidRPr="00512FE6">
              <w:rPr>
                <w:bCs/>
              </w:rPr>
              <w:t>.</w:t>
            </w:r>
            <w:r w:rsidRPr="00512FE6">
              <w:rPr>
                <w:bCs/>
                <w:shd w:val="clear" w:color="auto" w:fill="FFFFFF"/>
              </w:rPr>
              <w:t xml:space="preserve"> </w:t>
            </w:r>
            <w:hyperlink r:id="rId30" w:history="1">
              <w:r w:rsidRPr="00512FE6">
                <w:rPr>
                  <w:bCs/>
                  <w:i/>
                </w:rPr>
                <w:t>Journal of Pedagogy</w:t>
              </w:r>
            </w:hyperlink>
            <w:r w:rsidRPr="00512FE6">
              <w:rPr>
                <w:bCs/>
                <w:shd w:val="clear" w:color="auto" w:fill="FFFFFF"/>
              </w:rPr>
              <w:t>, 4 (2), 237-252.</w:t>
            </w:r>
          </w:p>
          <w:p w:rsidR="00015DFE" w:rsidRDefault="00015DFE" w:rsidP="00015DFE">
            <w:pPr>
              <w:rPr>
                <w:lang w:val="en-GB"/>
              </w:rPr>
            </w:pPr>
            <w:r w:rsidRPr="001B387C">
              <w:rPr>
                <w:lang w:eastAsia="sk-SK"/>
              </w:rPr>
              <w:t xml:space="preserve">Recenzování vědeckých studií pro vědecké časopisy: </w:t>
            </w:r>
            <w:r w:rsidRPr="001B387C">
              <w:rPr>
                <w:rFonts w:eastAsia="Arial Unicode MS"/>
                <w:lang w:val="sk-SK"/>
              </w:rPr>
              <w:t xml:space="preserve">Journal of Pedagogy – SR; Human Affairs, SR; Studia Paedagogica – ČR; Pedagogická orientace – ČR; e-Pedagogium – ČR; </w:t>
            </w:r>
            <w:r w:rsidRPr="001B387C">
              <w:rPr>
                <w:lang w:val="en-GB"/>
              </w:rPr>
              <w:t xml:space="preserve">Scientific Study of Literature –NL, Global Education Review – US, </w:t>
            </w:r>
            <w:r w:rsidRPr="001B387C">
              <w:rPr>
                <w:lang w:eastAsia="sk-SK"/>
              </w:rPr>
              <w:t>Journal of Literary Education</w:t>
            </w:r>
            <w:r>
              <w:rPr>
                <w:lang w:eastAsia="sk-SK"/>
              </w:rPr>
              <w:t xml:space="preserve"> – ES. </w:t>
            </w:r>
            <w:r w:rsidRPr="00B44E40">
              <w:rPr>
                <w:rFonts w:eastAsia="Arial Unicode MS"/>
                <w:lang w:val="sk-SK"/>
              </w:rPr>
              <w:t xml:space="preserve">Členka výboru </w:t>
            </w:r>
            <w:r>
              <w:rPr>
                <w:i/>
                <w:lang w:val="en-GB"/>
              </w:rPr>
              <w:t xml:space="preserve">The Federation of European Literacy Associations </w:t>
            </w:r>
            <w:r>
              <w:rPr>
                <w:lang w:val="en-GB"/>
              </w:rPr>
              <w:t xml:space="preserve">spadajúcu pod </w:t>
            </w:r>
            <w:r w:rsidRPr="00B44E40">
              <w:rPr>
                <w:lang w:val="en-GB"/>
              </w:rPr>
              <w:t>International Literacy Association (ILA)</w:t>
            </w:r>
            <w:r>
              <w:rPr>
                <w:lang w:val="en-GB"/>
              </w:rPr>
              <w:t xml:space="preserve">, členka </w:t>
            </w:r>
            <w:r w:rsidRPr="00B44E40">
              <w:rPr>
                <w:lang w:val="en-GB"/>
              </w:rPr>
              <w:t>International Literacy Association (ILA)</w:t>
            </w:r>
            <w:r>
              <w:rPr>
                <w:lang w:val="en-GB"/>
              </w:rPr>
              <w:t xml:space="preserve"> </w:t>
            </w:r>
          </w:p>
          <w:p w:rsidR="00015DFE" w:rsidRPr="001B387C" w:rsidRDefault="00015DFE" w:rsidP="00015DFE">
            <w:pPr>
              <w:jc w:val="both"/>
              <w:rPr>
                <w:lang w:eastAsia="sk-SK"/>
              </w:rPr>
            </w:pPr>
            <w:r w:rsidRPr="00B44E40">
              <w:rPr>
                <w:rFonts w:eastAsia="Arial Unicode MS"/>
                <w:lang w:val="sk-SK"/>
              </w:rPr>
              <w:t xml:space="preserve">Členka IGEL: </w:t>
            </w:r>
            <w:r w:rsidRPr="00B44E40">
              <w:rPr>
                <w:i/>
                <w:lang w:val="en-GB"/>
              </w:rPr>
              <w:t>International Society for the Empirical Study of Literature and Media</w:t>
            </w:r>
            <w:r w:rsidRPr="00B44E40">
              <w:rPr>
                <w:lang w:val="en-GB"/>
              </w:rPr>
              <w:t xml:space="preserve"> </w:t>
            </w:r>
          </w:p>
          <w:p w:rsidR="00015DFE" w:rsidRPr="00941EF7" w:rsidRDefault="00015DFE" w:rsidP="00015DFE">
            <w:pPr>
              <w:jc w:val="both"/>
            </w:pPr>
            <w:r>
              <w:t xml:space="preserve">Spoluautorka koncepcie a obsahu vzdelávacej oblasti </w:t>
            </w:r>
            <w:r w:rsidRPr="00512FE6">
              <w:rPr>
                <w:i/>
              </w:rPr>
              <w:t>Jazyk a komunikácia</w:t>
            </w:r>
            <w:r>
              <w:t xml:space="preserve">  v Štátnom vzdelávacom programe pre predprimárne vzdelávanie v MŠ na Slovensku. </w:t>
            </w:r>
            <w:r w:rsidRPr="00DD4115">
              <w:t>Členka odbornej komisie pre predprimárne vzdelávanie pri Štátnom pedagogickom ústave (SR) – od roku 2014</w:t>
            </w:r>
            <w:r>
              <w:t>.</w:t>
            </w:r>
          </w:p>
        </w:tc>
      </w:tr>
      <w:tr w:rsidR="00015DFE" w:rsidTr="0054035A">
        <w:trPr>
          <w:gridAfter w:val="1"/>
          <w:wAfter w:w="31" w:type="dxa"/>
          <w:trHeight w:val="218"/>
          <w:jc w:val="center"/>
        </w:trPr>
        <w:tc>
          <w:tcPr>
            <w:tcW w:w="9862" w:type="dxa"/>
            <w:gridSpan w:val="12"/>
            <w:tcBorders>
              <w:top w:val="single" w:sz="4" w:space="0" w:color="auto"/>
              <w:left w:val="single" w:sz="4" w:space="0" w:color="auto"/>
              <w:bottom w:val="single" w:sz="4" w:space="0" w:color="auto"/>
              <w:right w:val="single" w:sz="4" w:space="0" w:color="auto"/>
            </w:tcBorders>
            <w:shd w:val="clear" w:color="auto" w:fill="F7CAAC" w:themeFill="accent2" w:themeFillTint="66"/>
          </w:tcPr>
          <w:p w:rsidR="00015DFE" w:rsidRDefault="00015DFE" w:rsidP="00015DFE">
            <w:pPr>
              <w:rPr>
                <w:b/>
              </w:rPr>
            </w:pPr>
            <w:r>
              <w:rPr>
                <w:b/>
              </w:rPr>
              <w:t>Působení v zahraničí</w:t>
            </w:r>
          </w:p>
        </w:tc>
      </w:tr>
      <w:tr w:rsidR="00015DFE" w:rsidTr="0054035A">
        <w:trPr>
          <w:gridAfter w:val="1"/>
          <w:wAfter w:w="31" w:type="dxa"/>
          <w:trHeight w:val="283"/>
          <w:jc w:val="center"/>
        </w:trPr>
        <w:tc>
          <w:tcPr>
            <w:tcW w:w="9862" w:type="dxa"/>
            <w:gridSpan w:val="12"/>
            <w:tcBorders>
              <w:top w:val="single" w:sz="4" w:space="0" w:color="auto"/>
              <w:left w:val="single" w:sz="4" w:space="0" w:color="auto"/>
              <w:bottom w:val="single" w:sz="4" w:space="0" w:color="auto"/>
              <w:right w:val="single" w:sz="4" w:space="0" w:color="auto"/>
            </w:tcBorders>
          </w:tcPr>
          <w:p w:rsidR="00015DFE" w:rsidRDefault="00015DFE" w:rsidP="00015DFE">
            <w:pPr>
              <w:rPr>
                <w:b/>
              </w:rPr>
            </w:pPr>
            <w:r>
              <w:t xml:space="preserve">The University of Scranton, Panushka College of Professional Studies (USA) – 2010, 2012, 2014; University of Verona, Katedra cudzích jazykov a literatúry (IT) – 2016; Milánska univerzita – Bicocca, </w:t>
            </w:r>
            <w:r>
              <w:rPr>
                <w:rFonts w:eastAsia="Calibri"/>
                <w:lang w:val="en-GB"/>
              </w:rPr>
              <w:t xml:space="preserve">Katedra humanitných štúdií vo vzdelávaní </w:t>
            </w:r>
            <w:r>
              <w:t>(IT) – 2017</w:t>
            </w:r>
          </w:p>
        </w:tc>
      </w:tr>
      <w:tr w:rsidR="00015DFE" w:rsidTr="0054035A">
        <w:trPr>
          <w:gridAfter w:val="1"/>
          <w:wAfter w:w="31" w:type="dxa"/>
          <w:cantSplit/>
          <w:trHeight w:val="256"/>
          <w:jc w:val="center"/>
        </w:trPr>
        <w:tc>
          <w:tcPr>
            <w:tcW w:w="2308" w:type="dxa"/>
            <w:shd w:val="clear" w:color="auto" w:fill="F7CAAC"/>
          </w:tcPr>
          <w:p w:rsidR="00015DFE" w:rsidRDefault="00015DFE" w:rsidP="00015DFE">
            <w:pPr>
              <w:jc w:val="both"/>
              <w:rPr>
                <w:b/>
              </w:rPr>
            </w:pPr>
            <w:r>
              <w:rPr>
                <w:b/>
              </w:rPr>
              <w:t xml:space="preserve">Podpis </w:t>
            </w:r>
          </w:p>
        </w:tc>
        <w:tc>
          <w:tcPr>
            <w:tcW w:w="4188" w:type="dxa"/>
            <w:gridSpan w:val="5"/>
          </w:tcPr>
          <w:p w:rsidR="00015DFE" w:rsidRDefault="00015DFE" w:rsidP="00015DFE">
            <w:pPr>
              <w:jc w:val="both"/>
            </w:pPr>
            <w:r>
              <w:t>Zuzana Petrová, v. r.</w:t>
            </w:r>
          </w:p>
        </w:tc>
        <w:tc>
          <w:tcPr>
            <w:tcW w:w="730" w:type="dxa"/>
            <w:shd w:val="clear" w:color="auto" w:fill="F7CAAC"/>
          </w:tcPr>
          <w:p w:rsidR="00015DFE" w:rsidRDefault="00015DFE" w:rsidP="00015DFE">
            <w:pPr>
              <w:jc w:val="both"/>
            </w:pPr>
            <w:r>
              <w:rPr>
                <w:b/>
              </w:rPr>
              <w:t>datum</w:t>
            </w:r>
          </w:p>
        </w:tc>
        <w:tc>
          <w:tcPr>
            <w:tcW w:w="2636" w:type="dxa"/>
            <w:gridSpan w:val="5"/>
          </w:tcPr>
          <w:p w:rsidR="00015DFE" w:rsidRDefault="00015DFE" w:rsidP="00015DFE">
            <w:pPr>
              <w:jc w:val="both"/>
            </w:pPr>
            <w:del w:id="3581" w:author="Hana Navrátilová" w:date="2019-09-24T11:10:00Z">
              <w:r>
                <w:delText>17. 12. 2018</w:delText>
              </w:r>
            </w:del>
            <w:ins w:id="3582" w:author="Hana Navrátilová" w:date="2019-09-24T11:10:00Z">
              <w:r w:rsidR="00F62D39">
                <w:t xml:space="preserve">25. </w:t>
              </w:r>
              <w:r w:rsidR="00AA77E0">
                <w:t>0</w:t>
              </w:r>
              <w:r w:rsidR="00F62D39">
                <w:t xml:space="preserve">9. 2019  </w:t>
              </w:r>
            </w:ins>
          </w:p>
        </w:tc>
      </w:tr>
      <w:tr w:rsidR="00015DFE" w:rsidRPr="00944A9E" w:rsidTr="0054035A">
        <w:trPr>
          <w:gridAfter w:val="1"/>
          <w:wAfter w:w="31" w:type="dxa"/>
          <w:jc w:val="center"/>
          <w:del w:id="3583" w:author="Hana Navrátilová" w:date="2019-09-24T11:10:00Z"/>
        </w:trPr>
        <w:tc>
          <w:tcPr>
            <w:tcW w:w="9862" w:type="dxa"/>
            <w:gridSpan w:val="12"/>
            <w:tcBorders>
              <w:bottom w:val="double" w:sz="4" w:space="0" w:color="auto"/>
            </w:tcBorders>
            <w:shd w:val="clear" w:color="auto" w:fill="BDD6EE"/>
          </w:tcPr>
          <w:p w:rsidR="00015DFE" w:rsidRPr="00944A9E" w:rsidRDefault="00015DFE" w:rsidP="00015DFE">
            <w:pPr>
              <w:jc w:val="both"/>
              <w:rPr>
                <w:del w:id="3584" w:author="Hana Navrátilová" w:date="2019-09-24T11:10:00Z"/>
                <w:b/>
                <w:sz w:val="28"/>
              </w:rPr>
            </w:pPr>
            <w:del w:id="3585" w:author="Hana Navrátilová" w:date="2019-09-24T11:10:00Z">
              <w:r>
                <w:br w:type="page"/>
              </w:r>
              <w:r w:rsidRPr="00944A9E">
                <w:rPr>
                  <w:b/>
                  <w:sz w:val="28"/>
                </w:rPr>
                <w:delText>C – I – Personální zabezpečení</w:delText>
              </w:r>
            </w:del>
          </w:p>
        </w:tc>
      </w:tr>
      <w:tr w:rsidR="00015DFE" w:rsidRPr="00944A9E" w:rsidTr="0054035A">
        <w:trPr>
          <w:gridAfter w:val="1"/>
          <w:wAfter w:w="31" w:type="dxa"/>
          <w:jc w:val="center"/>
          <w:del w:id="3586" w:author="Hana Navrátilová" w:date="2019-09-24T11:10:00Z"/>
        </w:trPr>
        <w:tc>
          <w:tcPr>
            <w:tcW w:w="3078" w:type="dxa"/>
            <w:gridSpan w:val="2"/>
            <w:tcBorders>
              <w:top w:val="double" w:sz="4" w:space="0" w:color="auto"/>
            </w:tcBorders>
            <w:shd w:val="clear" w:color="auto" w:fill="F7CAAC"/>
          </w:tcPr>
          <w:p w:rsidR="00015DFE" w:rsidRPr="00944A9E" w:rsidRDefault="00015DFE" w:rsidP="00015DFE">
            <w:pPr>
              <w:jc w:val="both"/>
              <w:rPr>
                <w:del w:id="3587" w:author="Hana Navrátilová" w:date="2019-09-24T11:10:00Z"/>
                <w:b/>
              </w:rPr>
            </w:pPr>
            <w:del w:id="3588" w:author="Hana Navrátilová" w:date="2019-09-24T11:10:00Z">
              <w:r w:rsidRPr="00944A9E">
                <w:rPr>
                  <w:b/>
                </w:rPr>
                <w:delText>Vysoká škola</w:delText>
              </w:r>
            </w:del>
          </w:p>
        </w:tc>
        <w:tc>
          <w:tcPr>
            <w:tcW w:w="6784" w:type="dxa"/>
            <w:gridSpan w:val="10"/>
          </w:tcPr>
          <w:p w:rsidR="00015DFE" w:rsidRPr="00944A9E" w:rsidRDefault="00015DFE" w:rsidP="00015DFE">
            <w:pPr>
              <w:jc w:val="both"/>
              <w:rPr>
                <w:del w:id="3589" w:author="Hana Navrátilová" w:date="2019-09-24T11:10:00Z"/>
              </w:rPr>
            </w:pPr>
            <w:del w:id="3590" w:author="Hana Navrátilová" w:date="2019-09-24T11:10:00Z">
              <w:r w:rsidRPr="00944A9E">
                <w:delText>UTB ve Zlíně</w:delText>
              </w:r>
            </w:del>
          </w:p>
        </w:tc>
      </w:tr>
      <w:tr w:rsidR="00015DFE" w:rsidRPr="00944A9E" w:rsidTr="0054035A">
        <w:trPr>
          <w:gridAfter w:val="1"/>
          <w:wAfter w:w="31" w:type="dxa"/>
          <w:jc w:val="center"/>
          <w:del w:id="3591" w:author="Hana Navrátilová" w:date="2019-09-24T11:10:00Z"/>
        </w:trPr>
        <w:tc>
          <w:tcPr>
            <w:tcW w:w="3078" w:type="dxa"/>
            <w:gridSpan w:val="2"/>
            <w:shd w:val="clear" w:color="auto" w:fill="F7CAAC"/>
          </w:tcPr>
          <w:p w:rsidR="00015DFE" w:rsidRPr="00944A9E" w:rsidRDefault="00015DFE" w:rsidP="00015DFE">
            <w:pPr>
              <w:jc w:val="both"/>
              <w:rPr>
                <w:del w:id="3592" w:author="Hana Navrátilová" w:date="2019-09-24T11:10:00Z"/>
                <w:b/>
              </w:rPr>
            </w:pPr>
            <w:del w:id="3593" w:author="Hana Navrátilová" w:date="2019-09-24T11:10:00Z">
              <w:r w:rsidRPr="00944A9E">
                <w:rPr>
                  <w:b/>
                </w:rPr>
                <w:delText>Součást vysoké školy</w:delText>
              </w:r>
            </w:del>
          </w:p>
        </w:tc>
        <w:tc>
          <w:tcPr>
            <w:tcW w:w="6784" w:type="dxa"/>
            <w:gridSpan w:val="10"/>
          </w:tcPr>
          <w:p w:rsidR="00015DFE" w:rsidRPr="00944A9E" w:rsidRDefault="00015DFE" w:rsidP="00015DFE">
            <w:pPr>
              <w:jc w:val="both"/>
              <w:rPr>
                <w:del w:id="3594" w:author="Hana Navrátilová" w:date="2019-09-24T11:10:00Z"/>
              </w:rPr>
            </w:pPr>
            <w:del w:id="3595" w:author="Hana Navrátilová" w:date="2019-09-24T11:10:00Z">
              <w:r w:rsidRPr="00944A9E">
                <w:delText>Fakulta humanitních studií</w:delText>
              </w:r>
            </w:del>
          </w:p>
        </w:tc>
      </w:tr>
      <w:tr w:rsidR="00015DFE" w:rsidRPr="00944A9E" w:rsidTr="0054035A">
        <w:trPr>
          <w:gridAfter w:val="1"/>
          <w:wAfter w:w="31" w:type="dxa"/>
          <w:jc w:val="center"/>
          <w:del w:id="3596" w:author="Hana Navrátilová" w:date="2019-09-24T11:10:00Z"/>
        </w:trPr>
        <w:tc>
          <w:tcPr>
            <w:tcW w:w="3078" w:type="dxa"/>
            <w:gridSpan w:val="2"/>
            <w:shd w:val="clear" w:color="auto" w:fill="F7CAAC"/>
          </w:tcPr>
          <w:p w:rsidR="00015DFE" w:rsidRPr="00944A9E" w:rsidRDefault="00015DFE" w:rsidP="00015DFE">
            <w:pPr>
              <w:jc w:val="both"/>
              <w:rPr>
                <w:del w:id="3597" w:author="Hana Navrátilová" w:date="2019-09-24T11:10:00Z"/>
                <w:b/>
              </w:rPr>
            </w:pPr>
            <w:del w:id="3598" w:author="Hana Navrátilová" w:date="2019-09-24T11:10:00Z">
              <w:r w:rsidRPr="00944A9E">
                <w:rPr>
                  <w:b/>
                </w:rPr>
                <w:delText>Název studijního programu</w:delText>
              </w:r>
            </w:del>
          </w:p>
        </w:tc>
        <w:tc>
          <w:tcPr>
            <w:tcW w:w="6784" w:type="dxa"/>
            <w:gridSpan w:val="10"/>
          </w:tcPr>
          <w:p w:rsidR="00015DFE" w:rsidRPr="00944A9E" w:rsidRDefault="00015DFE" w:rsidP="00015DFE">
            <w:pPr>
              <w:jc w:val="both"/>
              <w:rPr>
                <w:del w:id="3599" w:author="Hana Navrátilová" w:date="2019-09-24T11:10:00Z"/>
              </w:rPr>
            </w:pPr>
            <w:del w:id="3600" w:author="Hana Navrátilová" w:date="2019-09-24T11:10:00Z">
              <w:r>
                <w:delText>Učitelství pro 1. stupeň</w:delText>
              </w:r>
              <w:r w:rsidRPr="00944A9E">
                <w:delText xml:space="preserve"> základní školy</w:delText>
              </w:r>
            </w:del>
          </w:p>
        </w:tc>
      </w:tr>
    </w:tbl>
    <w:p w:rsidR="003769AC" w:rsidRDefault="00CD2F6C">
      <w:pPr>
        <w:rPr>
          <w:ins w:id="3601" w:author="Hana Navrátilová" w:date="2019-09-24T11:10:00Z"/>
        </w:rPr>
      </w:pPr>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96"/>
        <w:gridCol w:w="233"/>
        <w:gridCol w:w="1721"/>
        <w:gridCol w:w="314"/>
        <w:gridCol w:w="963"/>
        <w:gridCol w:w="709"/>
        <w:gridCol w:w="454"/>
        <w:gridCol w:w="332"/>
        <w:gridCol w:w="209"/>
        <w:gridCol w:w="168"/>
        <w:gridCol w:w="682"/>
        <w:gridCol w:w="168"/>
        <w:gridCol w:w="792"/>
      </w:tblGrid>
      <w:tr w:rsidR="006B6016" w:rsidRPr="004B70DB" w:rsidTr="00592E0A">
        <w:trPr>
          <w:jc w:val="center"/>
          <w:ins w:id="3602" w:author="Hana Navrátilová" w:date="2019-09-24T11:10:00Z"/>
        </w:trPr>
        <w:tc>
          <w:tcPr>
            <w:tcW w:w="9859" w:type="dxa"/>
            <w:gridSpan w:val="14"/>
            <w:tcBorders>
              <w:top w:val="single" w:sz="4" w:space="0" w:color="auto"/>
              <w:left w:val="single" w:sz="4" w:space="0" w:color="auto"/>
              <w:bottom w:val="double" w:sz="4" w:space="0" w:color="auto"/>
              <w:right w:val="single" w:sz="4" w:space="0" w:color="auto"/>
            </w:tcBorders>
            <w:shd w:val="clear" w:color="auto" w:fill="BDD6EE"/>
            <w:hideMark/>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769AC" w:rsidRPr="003769AC" w:rsidTr="00592E0A">
        <w:trPr>
          <w:jc w:val="center"/>
          <w:ins w:id="3603" w:author="Hana Navrátilová" w:date="2019-09-24T11:10:00Z"/>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04" w:author="Hana Navrátilová" w:date="2019-09-24T11:10:00Z"/>
                <w:b/>
              </w:rPr>
            </w:pPr>
            <w:ins w:id="3605" w:author="Hana Navrátilová" w:date="2019-09-24T11:10:00Z">
              <w:r w:rsidRPr="003769AC">
                <w:rPr>
                  <w:b/>
                </w:rPr>
                <w:t>Vysoká škola</w:t>
              </w:r>
            </w:ins>
          </w:p>
        </w:tc>
        <w:tc>
          <w:tcPr>
            <w:tcW w:w="7341" w:type="dxa"/>
            <w:gridSpan w:val="13"/>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06" w:author="Hana Navrátilová" w:date="2019-09-24T11:10:00Z"/>
              </w:rPr>
            </w:pPr>
            <w:ins w:id="3607" w:author="Hana Navrátilová" w:date="2019-09-24T11:10:00Z">
              <w:r w:rsidRPr="003769AC">
                <w:t>Univerzita Tomáše Bati ve Zlíně</w:t>
              </w:r>
            </w:ins>
          </w:p>
        </w:tc>
      </w:tr>
      <w:tr w:rsidR="003769AC" w:rsidRPr="003769AC" w:rsidTr="004B70DB">
        <w:trPr>
          <w:trHeight w:val="250"/>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pPr>
              <w:rPr>
                <w:b/>
              </w:rPr>
            </w:pPr>
            <w:ins w:id="3608" w:author="Hana Navrátilová" w:date="2019-09-24T11:10:00Z">
              <w:r w:rsidRPr="003769AC">
                <w:rPr>
                  <w:b/>
                </w:rPr>
                <w:t>Součást vysoké školy</w:t>
              </w:r>
            </w:ins>
          </w:p>
        </w:tc>
        <w:tc>
          <w:tcPr>
            <w:tcW w:w="7341" w:type="dxa"/>
            <w:gridSpan w:val="13"/>
            <w:tcBorders>
              <w:top w:val="single" w:sz="4" w:space="0" w:color="auto"/>
              <w:left w:val="single" w:sz="4" w:space="0" w:color="auto"/>
              <w:bottom w:val="single" w:sz="4" w:space="0" w:color="auto"/>
              <w:right w:val="single" w:sz="4" w:space="0" w:color="auto"/>
            </w:tcBorders>
          </w:tcPr>
          <w:p w:rsidR="003769AC" w:rsidRPr="003769AC" w:rsidRDefault="003769AC" w:rsidP="00476272">
            <w:ins w:id="3609" w:author="Hana Navrátilová" w:date="2019-09-24T11:10:00Z">
              <w:r w:rsidRPr="003769AC">
                <w:t>Fakulta humanitních studií</w:t>
              </w:r>
            </w:ins>
          </w:p>
        </w:tc>
      </w:tr>
      <w:tr w:rsidR="003769AC" w:rsidRPr="003769AC" w:rsidTr="00592E0A">
        <w:trPr>
          <w:jc w:val="center"/>
          <w:ins w:id="3610" w:author="Hana Navrátilová" w:date="2019-09-24T11:1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11" w:author="Hana Navrátilová" w:date="2019-09-24T11:10:00Z"/>
                <w:b/>
              </w:rPr>
            </w:pPr>
            <w:ins w:id="3612" w:author="Hana Navrátilová" w:date="2019-09-24T11:10:00Z">
              <w:r w:rsidRPr="003769AC">
                <w:rPr>
                  <w:b/>
                </w:rPr>
                <w:t>Název studijního programu</w:t>
              </w:r>
            </w:ins>
          </w:p>
        </w:tc>
        <w:tc>
          <w:tcPr>
            <w:tcW w:w="7341" w:type="dxa"/>
            <w:gridSpan w:val="13"/>
            <w:tcBorders>
              <w:top w:val="single" w:sz="4" w:space="0" w:color="auto"/>
              <w:left w:val="single" w:sz="4" w:space="0" w:color="auto"/>
              <w:bottom w:val="single" w:sz="4" w:space="0" w:color="auto"/>
              <w:right w:val="single" w:sz="4" w:space="0" w:color="auto"/>
            </w:tcBorders>
          </w:tcPr>
          <w:p w:rsidR="003769AC" w:rsidRPr="008F48AF" w:rsidRDefault="003769AC" w:rsidP="003769AC">
            <w:pPr>
              <w:rPr>
                <w:ins w:id="3613" w:author="Hana Navrátilová" w:date="2019-09-24T11:10:00Z"/>
              </w:rPr>
            </w:pPr>
            <w:ins w:id="3614" w:author="Hana Navrátilová" w:date="2019-09-24T11:10:00Z">
              <w:r w:rsidRPr="008F48AF">
                <w:t>Učitelství pro 1. stupeň ZŠ</w:t>
              </w:r>
            </w:ins>
          </w:p>
        </w:tc>
      </w:tr>
      <w:tr w:rsidR="003769AC" w:rsidRPr="003769AC" w:rsidTr="00592E0A">
        <w:trPr>
          <w:jc w:val="center"/>
          <w:ins w:id="3615" w:author="Hana Navrátilová" w:date="2019-09-24T11:1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16" w:author="Hana Navrátilová" w:date="2019-09-24T11:10:00Z"/>
                <w:b/>
              </w:rPr>
            </w:pPr>
            <w:ins w:id="3617" w:author="Hana Navrátilová" w:date="2019-09-24T11:10:00Z">
              <w:r w:rsidRPr="003769AC">
                <w:rPr>
                  <w:b/>
                </w:rPr>
                <w:t>Jméno a příjmení</w:t>
              </w:r>
            </w:ins>
          </w:p>
        </w:tc>
        <w:tc>
          <w:tcPr>
            <w:tcW w:w="4536" w:type="dxa"/>
            <w:gridSpan w:val="6"/>
            <w:tcBorders>
              <w:top w:val="single" w:sz="4" w:space="0" w:color="auto"/>
              <w:left w:val="single" w:sz="4" w:space="0" w:color="auto"/>
              <w:bottom w:val="single" w:sz="4" w:space="0" w:color="auto"/>
              <w:right w:val="single" w:sz="4" w:space="0" w:color="auto"/>
            </w:tcBorders>
          </w:tcPr>
          <w:p w:rsidR="003769AC" w:rsidRPr="008F48AF" w:rsidRDefault="003769AC" w:rsidP="003769AC">
            <w:pPr>
              <w:rPr>
                <w:ins w:id="3618" w:author="Hana Navrátilová" w:date="2019-09-24T11:10:00Z"/>
              </w:rPr>
            </w:pPr>
            <w:ins w:id="3619" w:author="Hana Navrátilová" w:date="2019-09-24T11:10:00Z">
              <w:r w:rsidRPr="008F48AF">
                <w:t>Hana Stadlerová</w:t>
              </w:r>
            </w:ins>
          </w:p>
        </w:tc>
        <w:tc>
          <w:tcPr>
            <w:tcW w:w="995"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20" w:author="Hana Navrátilová" w:date="2019-09-24T11:10:00Z"/>
                <w:b/>
              </w:rPr>
            </w:pPr>
            <w:ins w:id="3621" w:author="Hana Navrátilová" w:date="2019-09-24T11:10:00Z">
              <w:r w:rsidRPr="003769AC">
                <w:rPr>
                  <w:b/>
                </w:rPr>
                <w:t>Tituly</w:t>
              </w:r>
            </w:ins>
          </w:p>
        </w:tc>
        <w:tc>
          <w:tcPr>
            <w:tcW w:w="1810" w:type="dxa"/>
            <w:gridSpan w:val="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22" w:author="Hana Navrátilová" w:date="2019-09-24T11:10:00Z"/>
              </w:rPr>
            </w:pPr>
            <w:ins w:id="3623" w:author="Hana Navrátilová" w:date="2019-09-24T11:10:00Z">
              <w:r w:rsidRPr="003769AC">
                <w:t>doc. PaedDr., Ph.D.</w:t>
              </w:r>
            </w:ins>
          </w:p>
        </w:tc>
      </w:tr>
      <w:tr w:rsidR="003769AC" w:rsidRPr="003769AC" w:rsidTr="00592E0A">
        <w:trPr>
          <w:jc w:val="center"/>
          <w:ins w:id="3624" w:author="Hana Navrátilová" w:date="2019-09-24T11:10: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25" w:author="Hana Navrátilová" w:date="2019-09-24T11:10:00Z"/>
                <w:b/>
              </w:rPr>
            </w:pPr>
            <w:ins w:id="3626" w:author="Hana Navrátilová" w:date="2019-09-24T11:10:00Z">
              <w:r w:rsidRPr="003769AC">
                <w:rPr>
                  <w:b/>
                </w:rPr>
                <w:t>Rok narození</w:t>
              </w:r>
            </w:ins>
          </w:p>
        </w:tc>
        <w:tc>
          <w:tcPr>
            <w:tcW w:w="829"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27" w:author="Hana Navrátilová" w:date="2019-09-24T11:10:00Z"/>
              </w:rPr>
            </w:pPr>
            <w:ins w:id="3628" w:author="Hana Navrátilová" w:date="2019-09-24T11:10:00Z">
              <w:r w:rsidRPr="003769AC">
                <w:t>1962</w:t>
              </w:r>
            </w:ins>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8F48AF" w:rsidRDefault="003769AC" w:rsidP="003769AC">
            <w:pPr>
              <w:rPr>
                <w:ins w:id="3629" w:author="Hana Navrátilová" w:date="2019-09-24T11:10:00Z"/>
                <w:b/>
              </w:rPr>
            </w:pPr>
            <w:ins w:id="3630" w:author="Hana Navrátilová" w:date="2019-09-24T11:10:00Z">
              <w:r w:rsidRPr="008F48AF">
                <w:rPr>
                  <w:b/>
                </w:rPr>
                <w:t>typ vztahu k VŠ</w:t>
              </w:r>
            </w:ins>
          </w:p>
        </w:tc>
        <w:tc>
          <w:tcPr>
            <w:tcW w:w="1277"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31" w:author="Hana Navrátilová" w:date="2019-09-24T11:10:00Z"/>
              </w:rPr>
            </w:pPr>
            <w:ins w:id="3632" w:author="Hana Navrátilová" w:date="2019-09-24T11:10:00Z">
              <w:r w:rsidRPr="003769AC">
                <w:t>pp</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33" w:author="Hana Navrátilová" w:date="2019-09-24T11:10:00Z"/>
                <w:b/>
              </w:rPr>
            </w:pPr>
            <w:ins w:id="3634" w:author="Hana Navrátilová" w:date="2019-09-24T11:10:00Z">
              <w:r w:rsidRPr="003769AC">
                <w:rPr>
                  <w:b/>
                </w:rPr>
                <w:t>rozsah</w:t>
              </w:r>
            </w:ins>
          </w:p>
        </w:tc>
        <w:tc>
          <w:tcPr>
            <w:tcW w:w="995" w:type="dxa"/>
            <w:gridSpan w:val="3"/>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35" w:author="Hana Navrátilová" w:date="2019-09-24T11:10:00Z"/>
              </w:rPr>
            </w:pPr>
            <w:ins w:id="3636" w:author="Hana Navrátilová" w:date="2019-09-24T11:10:00Z">
              <w:r w:rsidRPr="003769AC">
                <w:t>20 h týdně</w:t>
              </w:r>
              <w:r w:rsidRPr="003769AC">
                <w:br/>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37" w:author="Hana Navrátilová" w:date="2019-09-24T11:10:00Z"/>
                <w:b/>
              </w:rPr>
            </w:pPr>
            <w:ins w:id="3638" w:author="Hana Navrátilová" w:date="2019-09-24T11:10:00Z">
              <w:r w:rsidRPr="003769AC">
                <w:rPr>
                  <w:b/>
                </w:rPr>
                <w:t>do kdy</w:t>
              </w:r>
            </w:ins>
          </w:p>
        </w:tc>
        <w:tc>
          <w:tcPr>
            <w:tcW w:w="960"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39" w:author="Hana Navrátilová" w:date="2019-09-24T11:10:00Z"/>
              </w:rPr>
            </w:pPr>
            <w:ins w:id="3640" w:author="Hana Navrátilová" w:date="2019-09-24T11:10:00Z">
              <w:r w:rsidRPr="003769AC">
                <w:t>10/2022</w:t>
              </w:r>
            </w:ins>
          </w:p>
        </w:tc>
      </w:tr>
      <w:tr w:rsidR="003769AC" w:rsidRPr="003769AC" w:rsidTr="00592E0A">
        <w:trPr>
          <w:jc w:val="center"/>
          <w:ins w:id="3641" w:author="Hana Navrátilová" w:date="2019-09-24T11:10:00Z"/>
        </w:trPr>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42" w:author="Hana Navrátilová" w:date="2019-09-24T11:10:00Z"/>
                <w:b/>
              </w:rPr>
            </w:pPr>
            <w:ins w:id="3643" w:author="Hana Navrátilová" w:date="2019-09-24T11:10:00Z">
              <w:r w:rsidRPr="003769AC">
                <w:rPr>
                  <w:b/>
                </w:rPr>
                <w:t>Typ vztahu na součásti VŠ, která uskutečňuje st. Program</w:t>
              </w:r>
            </w:ins>
          </w:p>
        </w:tc>
        <w:tc>
          <w:tcPr>
            <w:tcW w:w="1277"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44" w:author="Hana Navrátilová" w:date="2019-09-24T11:10:00Z"/>
              </w:rPr>
            </w:pPr>
            <w:ins w:id="3645" w:author="Hana Navrátilová" w:date="2019-09-24T11:10:00Z">
              <w:r w:rsidRPr="003769AC">
                <w:t>pp</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46" w:author="Hana Navrátilová" w:date="2019-09-24T11:10:00Z"/>
                <w:b/>
              </w:rPr>
            </w:pPr>
            <w:ins w:id="3647" w:author="Hana Navrátilová" w:date="2019-09-24T11:10:00Z">
              <w:r w:rsidRPr="003769AC">
                <w:rPr>
                  <w:b/>
                </w:rPr>
                <w:t>rozsah</w:t>
              </w:r>
            </w:ins>
          </w:p>
        </w:tc>
        <w:tc>
          <w:tcPr>
            <w:tcW w:w="995" w:type="dxa"/>
            <w:gridSpan w:val="3"/>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48" w:author="Hana Navrátilová" w:date="2019-09-24T11:10:00Z"/>
              </w:rPr>
            </w:pPr>
            <w:ins w:id="3649" w:author="Hana Navrátilová" w:date="2019-09-24T11:10:00Z">
              <w:r w:rsidRPr="003769AC">
                <w:t>20 h týdně</w:t>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50" w:author="Hana Navrátilová" w:date="2019-09-24T11:10:00Z"/>
                <w:b/>
              </w:rPr>
            </w:pPr>
            <w:ins w:id="3651" w:author="Hana Navrátilová" w:date="2019-09-24T11:10:00Z">
              <w:r w:rsidRPr="003769AC">
                <w:rPr>
                  <w:b/>
                </w:rPr>
                <w:t>do kdy</w:t>
              </w:r>
            </w:ins>
          </w:p>
        </w:tc>
        <w:tc>
          <w:tcPr>
            <w:tcW w:w="960"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52" w:author="Hana Navrátilová" w:date="2019-09-24T11:10:00Z"/>
              </w:rPr>
            </w:pPr>
            <w:ins w:id="3653" w:author="Hana Navrátilová" w:date="2019-09-24T11:10:00Z">
              <w:r w:rsidRPr="003769AC">
                <w:t>10/2022</w:t>
              </w:r>
            </w:ins>
          </w:p>
        </w:tc>
      </w:tr>
      <w:tr w:rsidR="008A1422" w:rsidRPr="003769AC" w:rsidTr="00592E0A">
        <w:trPr>
          <w:jc w:val="center"/>
        </w:trPr>
        <w:tc>
          <w:tcPr>
            <w:tcW w:w="6345" w:type="dxa"/>
            <w:gridSpan w:val="6"/>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ins w:id="3654" w:author="Hana Navrátilová" w:date="2019-09-24T11:10:00Z">
              <w:r w:rsidRPr="003769AC">
                <w:rPr>
                  <w:b/>
                </w:rPr>
                <w:t>Další současná působení jako akademický pracovník na jiných VŠ</w:t>
              </w:r>
            </w:ins>
          </w:p>
        </w:tc>
        <w:tc>
          <w:tcPr>
            <w:tcW w:w="170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pPr>
              <w:rPr>
                <w:b/>
              </w:rPr>
            </w:pPr>
            <w:ins w:id="3655" w:author="Hana Navrátilová" w:date="2019-09-24T11:10:00Z">
              <w:r w:rsidRPr="003769AC">
                <w:rPr>
                  <w:b/>
                </w:rPr>
                <w:t>typ prac. vztahu</w:t>
              </w:r>
            </w:ins>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pPr>
              <w:rPr>
                <w:b/>
              </w:rPr>
            </w:pPr>
            <w:ins w:id="3656" w:author="Hana Navrátilová" w:date="2019-09-24T11:10:00Z">
              <w:r w:rsidRPr="003769AC">
                <w:rPr>
                  <w:b/>
                </w:rPr>
                <w:t>Rozsah</w:t>
              </w:r>
            </w:ins>
          </w:p>
        </w:tc>
      </w:tr>
      <w:tr w:rsidR="003769AC" w:rsidRPr="003769AC" w:rsidTr="00592E0A">
        <w:trPr>
          <w:jc w:val="center"/>
          <w:ins w:id="3657" w:author="Hana Navrátilová" w:date="2019-09-24T11:10:00Z"/>
        </w:trPr>
        <w:tc>
          <w:tcPr>
            <w:tcW w:w="6345" w:type="dxa"/>
            <w:gridSpan w:val="6"/>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58" w:author="Hana Navrátilová" w:date="2019-09-24T11:10:00Z"/>
              </w:rPr>
            </w:pPr>
            <w:ins w:id="3659" w:author="Hana Navrátilová" w:date="2019-09-24T11:10:00Z">
              <w:r w:rsidRPr="003769AC">
                <w:t>Pedagogická fakulta MU v Brně</w:t>
              </w:r>
            </w:ins>
          </w:p>
        </w:tc>
        <w:tc>
          <w:tcPr>
            <w:tcW w:w="1704" w:type="dxa"/>
            <w:gridSpan w:val="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60" w:author="Hana Navrátilová" w:date="2019-09-24T11:10:00Z"/>
              </w:rPr>
            </w:pPr>
            <w:ins w:id="3661" w:author="Hana Navrátilová" w:date="2019-09-24T11:10:00Z">
              <w:r w:rsidRPr="003769AC">
                <w:t>pp</w:t>
              </w:r>
            </w:ins>
          </w:p>
        </w:tc>
        <w:tc>
          <w:tcPr>
            <w:tcW w:w="1810" w:type="dxa"/>
            <w:gridSpan w:val="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62" w:author="Hana Navrátilová" w:date="2019-09-24T11:10:00Z"/>
              </w:rPr>
            </w:pPr>
            <w:ins w:id="3663" w:author="Hana Navrátilová" w:date="2019-09-24T11:10:00Z">
              <w:r w:rsidRPr="003769AC">
                <w:t>40 h týdně</w:t>
              </w:r>
            </w:ins>
          </w:p>
        </w:tc>
      </w:tr>
      <w:tr w:rsidR="003769AC" w:rsidRPr="003769AC" w:rsidTr="00476272">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ins w:id="3664" w:author="Hana Navrátilová" w:date="2019-09-24T11:10:00Z">
              <w:r w:rsidRPr="003769AC">
                <w:rPr>
                  <w:b/>
                </w:rPr>
                <w:t>Předměty příslušného studijního programu a způsob zapojení do jejich výuky, příp. další zapojení do uskutečňování studijního programu</w:t>
              </w:r>
            </w:ins>
          </w:p>
        </w:tc>
      </w:tr>
      <w:tr w:rsidR="003769AC" w:rsidRPr="003769AC" w:rsidTr="00592E0A">
        <w:trPr>
          <w:trHeight w:val="283"/>
          <w:jc w:val="center"/>
          <w:ins w:id="3665" w:author="Hana Navrátilová" w:date="2019-09-24T11:10:00Z"/>
        </w:trPr>
        <w:tc>
          <w:tcPr>
            <w:tcW w:w="9859" w:type="dxa"/>
            <w:gridSpan w:val="14"/>
            <w:tcBorders>
              <w:top w:val="nil"/>
              <w:left w:val="single" w:sz="4" w:space="0" w:color="auto"/>
              <w:bottom w:val="single" w:sz="4" w:space="0" w:color="auto"/>
              <w:right w:val="single" w:sz="4" w:space="0" w:color="auto"/>
            </w:tcBorders>
          </w:tcPr>
          <w:p w:rsidR="003769AC" w:rsidRPr="003769AC" w:rsidRDefault="003769AC" w:rsidP="003769AC">
            <w:pPr>
              <w:rPr>
                <w:ins w:id="3666" w:author="Hana Navrátilová" w:date="2019-09-24T11:10:00Z"/>
              </w:rPr>
            </w:pPr>
            <w:ins w:id="3667" w:author="Hana Navrátilová" w:date="2019-09-24T11:10:00Z">
              <w:r w:rsidRPr="003769AC">
                <w:t>Úvod do teorie výtvarného umění, Výtvarné vyjadřovací prostředky, Didaktika výtvarné výchovy s praxí</w:t>
              </w:r>
            </w:ins>
          </w:p>
        </w:tc>
      </w:tr>
      <w:tr w:rsidR="003769AC" w:rsidRPr="003769AC" w:rsidTr="00476272">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ins w:id="3668" w:author="Hana Navrátilová" w:date="2019-09-24T11:10:00Z">
              <w:r w:rsidRPr="003769AC">
                <w:rPr>
                  <w:b/>
                </w:rPr>
                <w:t xml:space="preserve">Údaje o vzdělání na VŠ </w:t>
              </w:r>
            </w:ins>
          </w:p>
        </w:tc>
      </w:tr>
      <w:tr w:rsidR="003769AC" w:rsidRPr="003769AC" w:rsidTr="00592E0A">
        <w:trPr>
          <w:trHeight w:val="950"/>
          <w:jc w:val="center"/>
          <w:ins w:id="3669" w:author="Hana Navrátilová" w:date="2019-09-24T11:10:00Z"/>
        </w:trPr>
        <w:tc>
          <w:tcPr>
            <w:tcW w:w="9859" w:type="dxa"/>
            <w:gridSpan w:val="1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70" w:author="Hana Navrátilová" w:date="2019-09-24T11:10:00Z"/>
              </w:rPr>
            </w:pPr>
            <w:ins w:id="3671" w:author="Hana Navrátilová" w:date="2019-09-24T11:10:00Z">
              <w:r w:rsidRPr="003769AC">
                <w:t>1985 PdF UJEP, Učitelství pro první stupeň ZŠ (Mgr.)</w:t>
              </w:r>
            </w:ins>
          </w:p>
          <w:p w:rsidR="003769AC" w:rsidRPr="003769AC" w:rsidRDefault="003769AC" w:rsidP="003769AC">
            <w:pPr>
              <w:rPr>
                <w:ins w:id="3672" w:author="Hana Navrátilová" w:date="2019-09-24T11:10:00Z"/>
              </w:rPr>
            </w:pPr>
            <w:ins w:id="3673" w:author="Hana Navrátilová" w:date="2019-09-24T11:10:00Z">
              <w:r w:rsidRPr="003769AC">
                <w:t>1986 PdF MU Brno, rigorózní zkouška (PaedDr.)</w:t>
              </w:r>
            </w:ins>
          </w:p>
          <w:p w:rsidR="003769AC" w:rsidRPr="003769AC" w:rsidRDefault="003769AC" w:rsidP="003769AC">
            <w:pPr>
              <w:rPr>
                <w:ins w:id="3674" w:author="Hana Navrátilová" w:date="2019-09-24T11:10:00Z"/>
              </w:rPr>
            </w:pPr>
            <w:ins w:id="3675" w:author="Hana Navrátilová" w:date="2019-09-24T11:10:00Z">
              <w:r w:rsidRPr="003769AC">
                <w:t>2008 PdF MU Brno, doktorské studium (Ph.D.)</w:t>
              </w:r>
            </w:ins>
          </w:p>
          <w:p w:rsidR="003769AC" w:rsidRPr="003769AC" w:rsidRDefault="003769AC" w:rsidP="003769AC">
            <w:pPr>
              <w:rPr>
                <w:ins w:id="3676" w:author="Hana Navrátilová" w:date="2019-09-24T11:10:00Z"/>
              </w:rPr>
            </w:pPr>
            <w:ins w:id="3677" w:author="Hana Navrátilová" w:date="2019-09-24T11:10:00Z">
              <w:r w:rsidRPr="003769AC">
                <w:t>2018 PdF MU Brno, obor Výtvarná výchova (doc.)</w:t>
              </w:r>
            </w:ins>
          </w:p>
        </w:tc>
      </w:tr>
      <w:tr w:rsidR="003769AC" w:rsidRPr="003769AC" w:rsidTr="00476272">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pPr>
              <w:rPr>
                <w:b/>
              </w:rPr>
            </w:pPr>
            <w:ins w:id="3678" w:author="Hana Navrátilová" w:date="2019-09-24T11:10:00Z">
              <w:r w:rsidRPr="003769AC">
                <w:rPr>
                  <w:b/>
                </w:rPr>
                <w:t>Údaje o odborném působení od absolvování VŠ</w:t>
              </w:r>
            </w:ins>
          </w:p>
        </w:tc>
      </w:tr>
      <w:tr w:rsidR="003769AC" w:rsidRPr="003769AC" w:rsidTr="00592E0A">
        <w:trPr>
          <w:trHeight w:val="995"/>
          <w:jc w:val="center"/>
          <w:ins w:id="3679" w:author="Hana Navrátilová" w:date="2019-09-24T11:10:00Z"/>
        </w:trPr>
        <w:tc>
          <w:tcPr>
            <w:tcW w:w="9859" w:type="dxa"/>
            <w:gridSpan w:val="1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80" w:author="Hana Navrátilová" w:date="2019-09-24T11:10:00Z"/>
                <w:b/>
                <w:bCs/>
              </w:rPr>
            </w:pPr>
            <w:ins w:id="3681" w:author="Hana Navrátilová" w:date="2019-09-24T11:10:00Z">
              <w:r w:rsidRPr="003769AC">
                <w:t>1985 –1986 ZŠ Lerchova Brno (učitelka)</w:t>
              </w:r>
              <w:r w:rsidRPr="003769AC">
                <w:tab/>
              </w:r>
            </w:ins>
          </w:p>
          <w:p w:rsidR="003769AC" w:rsidRPr="003769AC" w:rsidRDefault="003769AC" w:rsidP="003769AC">
            <w:pPr>
              <w:rPr>
                <w:ins w:id="3682" w:author="Hana Navrátilová" w:date="2019-09-24T11:10:00Z"/>
              </w:rPr>
            </w:pPr>
            <w:ins w:id="3683" w:author="Hana Navrátilová" w:date="2019-09-24T11:10:00Z">
              <w:r w:rsidRPr="003769AC">
                <w:t>1992 –1999 ZŠ J. Babáka, Brno (učitelka)</w:t>
              </w:r>
            </w:ins>
          </w:p>
          <w:p w:rsidR="003769AC" w:rsidRPr="003769AC" w:rsidRDefault="003769AC" w:rsidP="003769AC">
            <w:pPr>
              <w:rPr>
                <w:ins w:id="3684" w:author="Hana Navrátilová" w:date="2019-09-24T11:10:00Z"/>
              </w:rPr>
            </w:pPr>
            <w:ins w:id="3685" w:author="Hana Navrátilová" w:date="2019-09-24T11:10:00Z">
              <w:r w:rsidRPr="003769AC">
                <w:t>1996 –1997 Soukromá základní a mateřská škola Jundrov (učitelka)</w:t>
              </w:r>
            </w:ins>
          </w:p>
          <w:p w:rsidR="003769AC" w:rsidRPr="003769AC" w:rsidRDefault="003769AC" w:rsidP="003769AC">
            <w:pPr>
              <w:rPr>
                <w:ins w:id="3686" w:author="Hana Navrátilová" w:date="2019-09-24T11:10:00Z"/>
              </w:rPr>
            </w:pPr>
            <w:ins w:id="3687" w:author="Hana Navrátilová" w:date="2019-09-24T11:10:00Z">
              <w:r w:rsidRPr="003769AC">
                <w:t>1999 – dosud PdF MU, Katedra výtvarné výchovy</w:t>
              </w:r>
            </w:ins>
          </w:p>
        </w:tc>
      </w:tr>
      <w:tr w:rsidR="003769AC" w:rsidRPr="003769AC" w:rsidTr="00592E0A">
        <w:trPr>
          <w:trHeight w:val="250"/>
          <w:jc w:val="center"/>
          <w:ins w:id="3688" w:author="Hana Navrátilová" w:date="2019-09-24T11:10:00Z"/>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89" w:author="Hana Navrátilová" w:date="2019-09-24T11:10:00Z"/>
              </w:rPr>
            </w:pPr>
            <w:ins w:id="3690" w:author="Hana Navrátilová" w:date="2019-09-24T11:10:00Z">
              <w:r w:rsidRPr="003769AC">
                <w:rPr>
                  <w:b/>
                </w:rPr>
                <w:t>Zkušenosti s vedením rigorózních a dizertačních prací</w:t>
              </w:r>
            </w:ins>
          </w:p>
        </w:tc>
      </w:tr>
      <w:tr w:rsidR="003769AC" w:rsidRPr="003769AC" w:rsidTr="00592E0A">
        <w:trPr>
          <w:trHeight w:val="424"/>
          <w:jc w:val="center"/>
          <w:ins w:id="3691" w:author="Hana Navrátilová" w:date="2019-09-24T11:10:00Z"/>
        </w:trPr>
        <w:tc>
          <w:tcPr>
            <w:tcW w:w="9859" w:type="dxa"/>
            <w:gridSpan w:val="1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692" w:author="Hana Navrátilová" w:date="2019-09-24T11:10:00Z"/>
              </w:rPr>
            </w:pPr>
            <w:ins w:id="3693" w:author="Hana Navrátilová" w:date="2019-09-24T11:10:00Z">
              <w:r w:rsidRPr="003769AC">
                <w:t>konzultace, vedení bakalářských a diplomových prací</w:t>
              </w:r>
            </w:ins>
          </w:p>
        </w:tc>
      </w:tr>
      <w:tr w:rsidR="003769AC" w:rsidRPr="003769AC" w:rsidTr="003E4703">
        <w:trPr>
          <w:cantSplit/>
          <w:jc w:val="center"/>
          <w:ins w:id="3694" w:author="Hana Navrátilová" w:date="2019-09-24T11:10:00Z"/>
        </w:trPr>
        <w:tc>
          <w:tcPr>
            <w:tcW w:w="3114"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95" w:author="Hana Navrátilová" w:date="2019-09-24T11:10:00Z"/>
              </w:rPr>
            </w:pPr>
            <w:ins w:id="3696" w:author="Hana Navrátilová" w:date="2019-09-24T11:10:00Z">
              <w:r w:rsidRPr="003769AC">
                <w:rPr>
                  <w:b/>
                </w:rPr>
                <w:t xml:space="preserve">Obor habilitačního řízení </w:t>
              </w:r>
            </w:ins>
          </w:p>
        </w:tc>
        <w:tc>
          <w:tcPr>
            <w:tcW w:w="2268" w:type="dxa"/>
            <w:gridSpan w:val="3"/>
            <w:tcBorders>
              <w:top w:val="single" w:sz="12"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697" w:author="Hana Navrátilová" w:date="2019-09-24T11:10:00Z"/>
              </w:rPr>
            </w:pPr>
            <w:ins w:id="3698" w:author="Hana Navrátilová" w:date="2019-09-24T11:10:00Z">
              <w:r w:rsidRPr="003769AC">
                <w:rPr>
                  <w:b/>
                </w:rPr>
                <w:t>Rok udělení hodnosti</w:t>
              </w:r>
            </w:ins>
          </w:p>
        </w:tc>
        <w:tc>
          <w:tcPr>
            <w:tcW w:w="2126"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3769AC" w:rsidRPr="003769AC" w:rsidRDefault="003769AC" w:rsidP="003769AC">
            <w:pPr>
              <w:rPr>
                <w:ins w:id="3699" w:author="Hana Navrátilová" w:date="2019-09-24T11:10:00Z"/>
              </w:rPr>
            </w:pPr>
            <w:ins w:id="3700" w:author="Hana Navrátilová" w:date="2019-09-24T11:10:00Z">
              <w:r w:rsidRPr="003769AC">
                <w:rPr>
                  <w:b/>
                </w:rPr>
                <w:t>Řízení konáno na VŠ</w:t>
              </w:r>
            </w:ins>
          </w:p>
        </w:tc>
        <w:tc>
          <w:tcPr>
            <w:tcW w:w="2351" w:type="dxa"/>
            <w:gridSpan w:val="6"/>
            <w:tcBorders>
              <w:top w:val="single" w:sz="12" w:space="0" w:color="auto"/>
              <w:left w:val="single" w:sz="12" w:space="0" w:color="auto"/>
              <w:bottom w:val="single" w:sz="4" w:space="0" w:color="auto"/>
              <w:right w:val="single" w:sz="4" w:space="0" w:color="auto"/>
            </w:tcBorders>
            <w:shd w:val="clear" w:color="auto" w:fill="F7CAAC"/>
            <w:hideMark/>
          </w:tcPr>
          <w:p w:rsidR="003769AC" w:rsidRPr="003769AC" w:rsidRDefault="003769AC" w:rsidP="003769AC">
            <w:pPr>
              <w:rPr>
                <w:ins w:id="3701" w:author="Hana Navrátilová" w:date="2019-09-24T11:10:00Z"/>
                <w:b/>
              </w:rPr>
            </w:pPr>
            <w:ins w:id="3702" w:author="Hana Navrátilová" w:date="2019-09-24T11:10:00Z">
              <w:r w:rsidRPr="003769AC">
                <w:rPr>
                  <w:b/>
                </w:rPr>
                <w:t>Ohlasy publikací</w:t>
              </w:r>
            </w:ins>
          </w:p>
        </w:tc>
      </w:tr>
      <w:tr w:rsidR="003769AC" w:rsidRPr="003769AC" w:rsidTr="003E4703">
        <w:trPr>
          <w:cantSplit/>
          <w:jc w:val="center"/>
          <w:ins w:id="3703" w:author="Hana Navrátilová" w:date="2019-09-24T11:10:00Z"/>
        </w:trPr>
        <w:tc>
          <w:tcPr>
            <w:tcW w:w="3114"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704" w:author="Hana Navrátilová" w:date="2019-09-24T11:10:00Z"/>
              </w:rPr>
            </w:pPr>
            <w:ins w:id="3705" w:author="Hana Navrátilová" w:date="2019-09-24T11:10:00Z">
              <w:r w:rsidRPr="003769AC">
                <w:t>Pedagogika</w:t>
              </w:r>
            </w:ins>
          </w:p>
        </w:tc>
        <w:tc>
          <w:tcPr>
            <w:tcW w:w="2268" w:type="dxa"/>
            <w:gridSpan w:val="3"/>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706" w:author="Hana Navrátilová" w:date="2019-09-24T11:10:00Z"/>
              </w:rPr>
            </w:pPr>
            <w:ins w:id="3707" w:author="Hana Navrátilová" w:date="2019-09-24T11:10:00Z">
              <w:r w:rsidRPr="003769AC">
                <w:t>2018</w:t>
              </w:r>
            </w:ins>
          </w:p>
        </w:tc>
        <w:tc>
          <w:tcPr>
            <w:tcW w:w="2126" w:type="dxa"/>
            <w:gridSpan w:val="3"/>
            <w:tcBorders>
              <w:top w:val="single" w:sz="4" w:space="0" w:color="auto"/>
              <w:left w:val="single" w:sz="4" w:space="0" w:color="auto"/>
              <w:bottom w:val="single" w:sz="4" w:space="0" w:color="auto"/>
              <w:right w:val="single" w:sz="12" w:space="0" w:color="auto"/>
            </w:tcBorders>
          </w:tcPr>
          <w:p w:rsidR="003769AC" w:rsidRPr="003769AC" w:rsidRDefault="003769AC" w:rsidP="003769AC">
            <w:pPr>
              <w:rPr>
                <w:ins w:id="3708" w:author="Hana Navrátilová" w:date="2019-09-24T11:10:00Z"/>
              </w:rPr>
            </w:pPr>
            <w:ins w:id="3709" w:author="Hana Navrátilová" w:date="2019-09-24T11:10:00Z">
              <w:r w:rsidRPr="003769AC">
                <w:t>MU Brno</w:t>
              </w:r>
            </w:ins>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rsidR="003769AC" w:rsidRPr="003769AC" w:rsidRDefault="003769AC" w:rsidP="003769AC">
            <w:pPr>
              <w:rPr>
                <w:ins w:id="3710" w:author="Hana Navrátilová" w:date="2019-09-24T11:10:00Z"/>
              </w:rPr>
            </w:pPr>
            <w:ins w:id="3711" w:author="Hana Navrátilová" w:date="2019-09-24T11:10:00Z">
              <w:r w:rsidRPr="003769AC">
                <w:rPr>
                  <w:b/>
                </w:rPr>
                <w:t>WOS</w:t>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712" w:author="Hana Navrátilová" w:date="2019-09-24T11:10:00Z"/>
              </w:rPr>
            </w:pPr>
            <w:ins w:id="3713" w:author="Hana Navrátilová" w:date="2019-09-24T11:10:00Z">
              <w:r w:rsidRPr="003769AC">
                <w:rPr>
                  <w:b/>
                </w:rPr>
                <w:t>Scopus</w:t>
              </w:r>
            </w:ins>
          </w:p>
        </w:tc>
        <w:tc>
          <w:tcPr>
            <w:tcW w:w="792" w:type="dxa"/>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714" w:author="Hana Navrátilová" w:date="2019-09-24T11:10:00Z"/>
              </w:rPr>
            </w:pPr>
            <w:ins w:id="3715" w:author="Hana Navrátilová" w:date="2019-09-24T11:10:00Z">
              <w:r w:rsidRPr="003769AC">
                <w:rPr>
                  <w:b/>
                </w:rPr>
                <w:t>ostatní</w:t>
              </w:r>
            </w:ins>
          </w:p>
        </w:tc>
      </w:tr>
      <w:tr w:rsidR="003769AC" w:rsidRPr="003769AC" w:rsidTr="003E4703">
        <w:trPr>
          <w:cantSplit/>
          <w:trHeight w:val="70"/>
          <w:jc w:val="center"/>
          <w:ins w:id="3716" w:author="Hana Navrátilová" w:date="2019-09-24T11:10:00Z"/>
        </w:trPr>
        <w:tc>
          <w:tcPr>
            <w:tcW w:w="311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717" w:author="Hana Navrátilová" w:date="2019-09-24T11:10:00Z"/>
              </w:rPr>
            </w:pPr>
            <w:ins w:id="3718" w:author="Hana Navrátilová" w:date="2019-09-24T11:10:00Z">
              <w:r w:rsidRPr="003769AC">
                <w:rPr>
                  <w:b/>
                </w:rPr>
                <w:t>Obor jmenovacího řízení</w:t>
              </w:r>
            </w:ins>
          </w:p>
        </w:tc>
        <w:tc>
          <w:tcPr>
            <w:tcW w:w="22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3769AC">
            <w:pPr>
              <w:rPr>
                <w:ins w:id="3719" w:author="Hana Navrátilová" w:date="2019-09-24T11:10:00Z"/>
              </w:rPr>
            </w:pPr>
            <w:ins w:id="3720" w:author="Hana Navrátilová" w:date="2019-09-24T11:10:00Z">
              <w:r w:rsidRPr="003769AC">
                <w:rPr>
                  <w:b/>
                </w:rPr>
                <w:t>Rok udělení hodnosti</w:t>
              </w:r>
            </w:ins>
          </w:p>
        </w:tc>
        <w:tc>
          <w:tcPr>
            <w:tcW w:w="2126"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3769AC" w:rsidRPr="003769AC" w:rsidRDefault="003769AC" w:rsidP="003769AC">
            <w:pPr>
              <w:rPr>
                <w:ins w:id="3721" w:author="Hana Navrátilová" w:date="2019-09-24T11:10:00Z"/>
              </w:rPr>
            </w:pPr>
            <w:ins w:id="3722" w:author="Hana Navrátilová" w:date="2019-09-24T11:10:00Z">
              <w:r w:rsidRPr="003769AC">
                <w:rPr>
                  <w:b/>
                </w:rPr>
                <w:t>Řízení konáno na VŠ</w:t>
              </w:r>
            </w:ins>
          </w:p>
        </w:tc>
        <w:tc>
          <w:tcPr>
            <w:tcW w:w="709" w:type="dxa"/>
            <w:gridSpan w:val="3"/>
            <w:vMerge w:val="restart"/>
            <w:tcBorders>
              <w:top w:val="single" w:sz="4" w:space="0" w:color="auto"/>
              <w:left w:val="single" w:sz="12" w:space="0" w:color="auto"/>
              <w:bottom w:val="single" w:sz="4" w:space="0" w:color="auto"/>
              <w:right w:val="single" w:sz="4" w:space="0" w:color="auto"/>
            </w:tcBorders>
          </w:tcPr>
          <w:p w:rsidR="003769AC" w:rsidRPr="003769AC" w:rsidRDefault="003769AC" w:rsidP="003769AC">
            <w:pPr>
              <w:rPr>
                <w:ins w:id="3723" w:author="Hana Navrátilová" w:date="2019-09-24T11:10:00Z"/>
                <w:b/>
              </w:rPr>
            </w:pPr>
            <w:ins w:id="3724" w:author="Hana Navrátilová" w:date="2019-09-24T11:10:00Z">
              <w:r w:rsidRPr="003769AC">
                <w:rPr>
                  <w:b/>
                </w:rPr>
                <w:t>2</w:t>
              </w:r>
            </w:ins>
          </w:p>
        </w:tc>
        <w:tc>
          <w:tcPr>
            <w:tcW w:w="850" w:type="dxa"/>
            <w:gridSpan w:val="2"/>
            <w:vMerge w:val="restart"/>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725" w:author="Hana Navrátilová" w:date="2019-09-24T11:10:00Z"/>
                <w:b/>
              </w:rPr>
            </w:pPr>
            <w:ins w:id="3726" w:author="Hana Navrátilová" w:date="2019-09-24T11:10:00Z">
              <w:r w:rsidRPr="003769AC">
                <w:rPr>
                  <w:b/>
                </w:rPr>
                <w:t>0</w:t>
              </w:r>
            </w:ins>
          </w:p>
        </w:tc>
        <w:tc>
          <w:tcPr>
            <w:tcW w:w="792" w:type="dxa"/>
            <w:vMerge w:val="restart"/>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727" w:author="Hana Navrátilová" w:date="2019-09-24T11:10:00Z"/>
                <w:b/>
              </w:rPr>
            </w:pPr>
            <w:ins w:id="3728" w:author="Hana Navrátilová" w:date="2019-09-24T11:10:00Z">
              <w:r w:rsidRPr="003769AC">
                <w:rPr>
                  <w:b/>
                </w:rPr>
                <w:t>74</w:t>
              </w:r>
            </w:ins>
          </w:p>
        </w:tc>
      </w:tr>
      <w:tr w:rsidR="008A1422" w:rsidRPr="003769AC" w:rsidTr="003E4703">
        <w:trPr>
          <w:trHeight w:val="205"/>
          <w:jc w:val="center"/>
        </w:trPr>
        <w:tc>
          <w:tcPr>
            <w:tcW w:w="3114" w:type="dxa"/>
            <w:gridSpan w:val="2"/>
            <w:tcBorders>
              <w:top w:val="single" w:sz="4" w:space="0" w:color="auto"/>
              <w:left w:val="single" w:sz="4" w:space="0" w:color="auto"/>
              <w:bottom w:val="single" w:sz="4" w:space="0" w:color="auto"/>
              <w:right w:val="single" w:sz="4" w:space="0" w:color="auto"/>
            </w:tcBorders>
          </w:tcPr>
          <w:p w:rsidR="003769AC" w:rsidRPr="003769AC" w:rsidRDefault="003769AC" w:rsidP="00476272"/>
        </w:tc>
        <w:tc>
          <w:tcPr>
            <w:tcW w:w="2268" w:type="dxa"/>
            <w:gridSpan w:val="3"/>
            <w:tcBorders>
              <w:top w:val="single" w:sz="4" w:space="0" w:color="auto"/>
              <w:left w:val="single" w:sz="4" w:space="0" w:color="auto"/>
              <w:bottom w:val="single" w:sz="4" w:space="0" w:color="auto"/>
              <w:right w:val="single" w:sz="4" w:space="0" w:color="auto"/>
            </w:tcBorders>
          </w:tcPr>
          <w:p w:rsidR="003769AC" w:rsidRPr="003769AC" w:rsidRDefault="003769AC" w:rsidP="00476272"/>
        </w:tc>
        <w:tc>
          <w:tcPr>
            <w:tcW w:w="2126" w:type="dxa"/>
            <w:gridSpan w:val="3"/>
            <w:tcBorders>
              <w:top w:val="single" w:sz="4" w:space="0" w:color="auto"/>
              <w:left w:val="single" w:sz="4" w:space="0" w:color="auto"/>
              <w:bottom w:val="single" w:sz="4" w:space="0" w:color="auto"/>
              <w:right w:val="single" w:sz="12" w:space="0" w:color="auto"/>
            </w:tcBorders>
          </w:tcPr>
          <w:p w:rsidR="003769AC" w:rsidRPr="003769AC" w:rsidRDefault="003769AC" w:rsidP="00476272"/>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rsidR="003769AC" w:rsidRPr="003769AC" w:rsidRDefault="003769AC" w:rsidP="003769AC">
            <w:pPr>
              <w:rPr>
                <w:b/>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769AC" w:rsidRPr="003769AC" w:rsidRDefault="003769AC" w:rsidP="003769AC">
            <w:pPr>
              <w:rPr>
                <w:b/>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rsidR="003769AC" w:rsidRPr="003769AC" w:rsidRDefault="003769AC" w:rsidP="003769AC">
            <w:pPr>
              <w:rPr>
                <w:b/>
              </w:rPr>
            </w:pPr>
          </w:p>
        </w:tc>
      </w:tr>
      <w:tr w:rsidR="003769AC" w:rsidRPr="003769AC" w:rsidTr="00476272">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rsidR="003769AC" w:rsidRPr="003769AC" w:rsidRDefault="003769AC" w:rsidP="00476272">
            <w:pPr>
              <w:rPr>
                <w:b/>
              </w:rPr>
            </w:pPr>
            <w:ins w:id="3729" w:author="Hana Navrátilová" w:date="2019-09-24T11:10:00Z">
              <w:r w:rsidRPr="003769AC">
                <w:rPr>
                  <w:b/>
                </w:rPr>
                <w:t xml:space="preserve">Přehled o nejvýznamnější publikační a další tvůrčí činnosti nebo další profesní činnosti u odborníků z praxe vztahující se k zabezpečovaným předmětům </w:t>
              </w:r>
            </w:ins>
          </w:p>
        </w:tc>
      </w:tr>
      <w:tr w:rsidR="003769AC" w:rsidRPr="003769AC" w:rsidTr="00592E0A">
        <w:trPr>
          <w:trHeight w:val="2347"/>
          <w:jc w:val="center"/>
          <w:ins w:id="3730" w:author="Hana Navrátilová" w:date="2019-09-24T11:10:00Z"/>
        </w:trPr>
        <w:tc>
          <w:tcPr>
            <w:tcW w:w="9859" w:type="dxa"/>
            <w:gridSpan w:val="1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731" w:author="Hana Navrátilová" w:date="2019-09-24T11:10:00Z"/>
              </w:rPr>
            </w:pPr>
            <w:ins w:id="3732" w:author="Hana Navrátilová" w:date="2019-09-24T11:10:00Z">
              <w:r w:rsidRPr="003769AC">
                <w:t xml:space="preserve">Stadlerová, H. (2014). An integration of art education into preschool instruction. </w:t>
              </w:r>
              <w:r w:rsidRPr="003769AC">
                <w:rPr>
                  <w:i/>
                </w:rPr>
                <w:t>P</w:t>
              </w:r>
              <w:r w:rsidRPr="003769AC">
                <w:rPr>
                  <w:bCs/>
                  <w:i/>
                </w:rPr>
                <w:t>roblemy wczesnej edukacji/ issues in early education</w:t>
              </w:r>
              <w:r w:rsidRPr="003769AC">
                <w:rPr>
                  <w:i/>
                </w:rPr>
                <w:t>, 2</w:t>
              </w:r>
              <w:r w:rsidRPr="003769AC">
                <w:t>(25), 60-73.</w:t>
              </w:r>
            </w:ins>
          </w:p>
          <w:p w:rsidR="003769AC" w:rsidRPr="003769AC" w:rsidRDefault="003769AC" w:rsidP="003769AC">
            <w:pPr>
              <w:rPr>
                <w:ins w:id="3733" w:author="Hana Navrátilová" w:date="2019-09-24T11:10:00Z"/>
              </w:rPr>
            </w:pPr>
            <w:ins w:id="3734" w:author="Hana Navrátilová" w:date="2019-09-24T11:10:00Z">
              <w:r w:rsidRPr="003769AC">
                <w:t xml:space="preserve">Stadlerová, H. (2016). Umění pomáhat prostřednictvím výtvarné tvorby. </w:t>
              </w:r>
              <w:r w:rsidRPr="003769AC">
                <w:rPr>
                  <w:i/>
                </w:rPr>
                <w:t>e-Pedagogium</w:t>
              </w:r>
              <w:r w:rsidRPr="003769AC">
                <w:t xml:space="preserve"> </w:t>
              </w:r>
              <w:r w:rsidRPr="003769AC">
                <w:rPr>
                  <w:i/>
                </w:rPr>
                <w:t>1</w:t>
              </w:r>
              <w:r w:rsidRPr="003769AC">
                <w:t xml:space="preserve">(16), 39-50. </w:t>
              </w:r>
            </w:ins>
          </w:p>
          <w:p w:rsidR="003769AC" w:rsidRPr="003769AC" w:rsidRDefault="003769AC" w:rsidP="003769AC">
            <w:pPr>
              <w:rPr>
                <w:ins w:id="3735" w:author="Hana Navrátilová" w:date="2019-09-24T11:10:00Z"/>
              </w:rPr>
            </w:pPr>
            <w:ins w:id="3736" w:author="Hana Navrátilová" w:date="2019-09-24T11:10:00Z">
              <w:r w:rsidRPr="003769AC">
                <w:t xml:space="preserve">Stadlerová, H. (2016). Vytváření příležitostí ke zkvalitnění života starého člověka prostřednictvím tvorby. </w:t>
              </w:r>
              <w:r w:rsidRPr="003769AC">
                <w:rPr>
                  <w:i/>
                  <w:iCs/>
                </w:rPr>
                <w:t>Kultura, umění a výchova</w:t>
              </w:r>
              <w:r w:rsidRPr="003769AC">
                <w:t xml:space="preserve">, </w:t>
              </w:r>
              <w:r w:rsidRPr="003769AC">
                <w:rPr>
                  <w:i/>
                </w:rPr>
                <w:t>4</w:t>
              </w:r>
              <w:r w:rsidRPr="003769AC">
                <w:t>(2), 6 -11.</w:t>
              </w:r>
            </w:ins>
          </w:p>
          <w:p w:rsidR="003769AC" w:rsidRPr="003769AC" w:rsidRDefault="003769AC" w:rsidP="003769AC">
            <w:pPr>
              <w:rPr>
                <w:ins w:id="3737" w:author="Hana Navrátilová" w:date="2019-09-24T11:10:00Z"/>
                <w:bCs/>
              </w:rPr>
            </w:pPr>
            <w:ins w:id="3738" w:author="Hana Navrátilová" w:date="2019-09-24T11:10:00Z">
              <w:r w:rsidRPr="003769AC">
                <w:t xml:space="preserve">Stadlerová, H. (2016). Mezinárodní dětská výtvarná výstava Lidice - historie a směřování. </w:t>
              </w:r>
              <w:r w:rsidRPr="003769AC">
                <w:rPr>
                  <w:i/>
                </w:rPr>
                <w:t>Výtvarná výchova 4</w:t>
              </w:r>
              <w:r w:rsidRPr="003769AC">
                <w:t xml:space="preserve">(16), 23-27. </w:t>
              </w:r>
            </w:ins>
          </w:p>
          <w:p w:rsidR="003769AC" w:rsidRPr="003769AC" w:rsidRDefault="003769AC" w:rsidP="003769AC">
            <w:pPr>
              <w:rPr>
                <w:ins w:id="3739" w:author="Hana Navrátilová" w:date="2019-09-24T11:10:00Z"/>
              </w:rPr>
            </w:pPr>
            <w:ins w:id="3740" w:author="Hana Navrátilová" w:date="2019-09-24T11:10:00Z">
              <w:r w:rsidRPr="003769AC">
                <w:t xml:space="preserve">Stadlerová, H. (2017). </w:t>
              </w:r>
              <w:r w:rsidRPr="003769AC">
                <w:rPr>
                  <w:bCs/>
                </w:rPr>
                <w:t xml:space="preserve">Podpora tvůrčích činností jako možnost seberealizace sociálně znevýhodněných klientů i prostor výchovného působení. </w:t>
              </w:r>
              <w:r w:rsidRPr="003769AC">
                <w:rPr>
                  <w:i/>
                </w:rPr>
                <w:t>Výtvarná výchova</w:t>
              </w:r>
              <w:r w:rsidRPr="003769AC">
                <w:t xml:space="preserve">, </w:t>
              </w:r>
              <w:r w:rsidRPr="003769AC">
                <w:rPr>
                  <w:i/>
                </w:rPr>
                <w:t>1</w:t>
              </w:r>
              <w:r w:rsidRPr="003769AC">
                <w:rPr>
                  <w:i/>
                </w:rPr>
                <w:softHyphen/>
                <w:t>2</w:t>
              </w:r>
              <w:r w:rsidRPr="003769AC">
                <w:t xml:space="preserve">(17), 38–55. </w:t>
              </w:r>
            </w:ins>
          </w:p>
          <w:p w:rsidR="003769AC" w:rsidRPr="003769AC" w:rsidRDefault="003769AC" w:rsidP="003769AC">
            <w:pPr>
              <w:rPr>
                <w:ins w:id="3741" w:author="Hana Navrátilová" w:date="2019-09-24T11:10:00Z"/>
              </w:rPr>
            </w:pPr>
            <w:ins w:id="3742" w:author="Hana Navrátilová" w:date="2019-09-24T11:10:00Z">
              <w:r w:rsidRPr="003769AC">
                <w:t xml:space="preserve">Syslová, Z, Píšová, M., Rodová, V., Černá, M., Grůzová, L., Nováková,  E.,&amp; Stadlerová, H. (2018). </w:t>
              </w:r>
              <w:r w:rsidRPr="003769AC">
                <w:rPr>
                  <w:i/>
                  <w:iCs/>
                </w:rPr>
                <w:t>Podpora tvorby profesního portfolia v přípravném vzdělávání učitelů mateřských a 1. stupně základních škol</w:t>
              </w:r>
              <w:r w:rsidRPr="003769AC">
                <w:t>. Brno: Masarykova univerzita.</w:t>
              </w:r>
            </w:ins>
          </w:p>
          <w:p w:rsidR="003769AC" w:rsidRPr="003769AC" w:rsidRDefault="003769AC" w:rsidP="003769AC">
            <w:pPr>
              <w:rPr>
                <w:ins w:id="3743" w:author="Hana Navrátilová" w:date="2019-09-24T11:10:00Z"/>
              </w:rPr>
            </w:pPr>
          </w:p>
          <w:p w:rsidR="003769AC" w:rsidRPr="003769AC" w:rsidRDefault="003769AC" w:rsidP="003769AC">
            <w:pPr>
              <w:rPr>
                <w:ins w:id="3744" w:author="Hana Navrátilová" w:date="2019-09-24T11:10:00Z"/>
              </w:rPr>
            </w:pPr>
            <w:ins w:id="3745" w:author="Hana Navrátilová" w:date="2019-09-24T11:10:00Z">
              <w:r w:rsidRPr="003769AC">
                <w:t xml:space="preserve">Garant pro výtvarnou výchovu oborů Učitelství pro mateřské školy, Učitelství pro 1. stupeň ZŠ na KVV PdF MU (2005); </w:t>
              </w:r>
            </w:ins>
          </w:p>
          <w:p w:rsidR="003769AC" w:rsidRPr="003769AC" w:rsidRDefault="003769AC" w:rsidP="003769AC">
            <w:pPr>
              <w:rPr>
                <w:ins w:id="3746" w:author="Hana Navrátilová" w:date="2019-09-24T11:10:00Z"/>
              </w:rPr>
            </w:pPr>
            <w:ins w:id="3747" w:author="Hana Navrátilová" w:date="2019-09-24T11:10:00Z">
              <w:r w:rsidRPr="003769AC">
                <w:t>Cena Děkana Pedagogické fakulty Masarykovy univerzity za významný tvůrčí čin – za vydání odborné knihy ZOP – Zkušenost, odbornost, praxe v psychodidaktické přípravě učitele výtvarné výchovy v primárním vzdělávání, pro niž vytvořila funkční odborný tým společně se studenty DSP. (V Brně, 20. června 2011).</w:t>
              </w:r>
            </w:ins>
          </w:p>
          <w:p w:rsidR="003769AC" w:rsidRPr="003769AC" w:rsidRDefault="003769AC" w:rsidP="003769AC">
            <w:pPr>
              <w:rPr>
                <w:ins w:id="3748" w:author="Hana Navrátilová" w:date="2019-09-24T11:10:00Z"/>
              </w:rPr>
            </w:pPr>
          </w:p>
        </w:tc>
      </w:tr>
      <w:tr w:rsidR="003769AC" w:rsidRPr="003769AC" w:rsidTr="00592E0A">
        <w:trPr>
          <w:trHeight w:val="218"/>
          <w:jc w:val="center"/>
          <w:ins w:id="3749" w:author="Hana Navrátilová" w:date="2019-09-24T11:10:00Z"/>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769AC" w:rsidRPr="003769AC" w:rsidRDefault="003769AC" w:rsidP="003769AC">
            <w:pPr>
              <w:rPr>
                <w:ins w:id="3750" w:author="Hana Navrátilová" w:date="2019-09-24T11:10:00Z"/>
                <w:b/>
              </w:rPr>
            </w:pPr>
            <w:ins w:id="3751" w:author="Hana Navrátilová" w:date="2019-09-24T11:10:00Z">
              <w:r w:rsidRPr="003769AC">
                <w:rPr>
                  <w:b/>
                </w:rPr>
                <w:t>Působení v zahraničí</w:t>
              </w:r>
            </w:ins>
          </w:p>
        </w:tc>
      </w:tr>
      <w:tr w:rsidR="003769AC" w:rsidRPr="003769AC" w:rsidTr="00592E0A">
        <w:trPr>
          <w:trHeight w:val="328"/>
          <w:jc w:val="center"/>
          <w:ins w:id="3752" w:author="Hana Navrátilová" w:date="2019-09-24T11:10:00Z"/>
        </w:trPr>
        <w:tc>
          <w:tcPr>
            <w:tcW w:w="9859" w:type="dxa"/>
            <w:gridSpan w:val="14"/>
            <w:tcBorders>
              <w:top w:val="single" w:sz="4" w:space="0" w:color="auto"/>
              <w:left w:val="single" w:sz="4" w:space="0" w:color="auto"/>
              <w:bottom w:val="single" w:sz="4" w:space="0" w:color="auto"/>
              <w:right w:val="single" w:sz="4" w:space="0" w:color="auto"/>
            </w:tcBorders>
          </w:tcPr>
          <w:p w:rsidR="003769AC" w:rsidRPr="003769AC" w:rsidRDefault="003769AC" w:rsidP="003769AC">
            <w:pPr>
              <w:rPr>
                <w:ins w:id="3753" w:author="Hana Navrátilová" w:date="2019-09-24T11:10:00Z"/>
                <w:b/>
              </w:rPr>
            </w:pPr>
          </w:p>
        </w:tc>
      </w:tr>
      <w:tr w:rsidR="003769AC" w:rsidRPr="003769AC" w:rsidTr="00592E0A">
        <w:trPr>
          <w:cantSplit/>
          <w:trHeight w:val="200"/>
          <w:jc w:val="center"/>
          <w:ins w:id="3754" w:author="Hana Navrátilová" w:date="2019-09-24T11:10:00Z"/>
        </w:trPr>
        <w:tc>
          <w:tcPr>
            <w:tcW w:w="2518" w:type="dxa"/>
            <w:shd w:val="clear" w:color="auto" w:fill="F7CAAC"/>
          </w:tcPr>
          <w:p w:rsidR="003769AC" w:rsidRPr="003769AC" w:rsidRDefault="003769AC" w:rsidP="003769AC">
            <w:pPr>
              <w:rPr>
                <w:ins w:id="3755" w:author="Hana Navrátilová" w:date="2019-09-24T11:10:00Z"/>
                <w:b/>
              </w:rPr>
            </w:pPr>
            <w:ins w:id="3756" w:author="Hana Navrátilová" w:date="2019-09-24T11:10:00Z">
              <w:r w:rsidRPr="003769AC">
                <w:rPr>
                  <w:b/>
                </w:rPr>
                <w:t xml:space="preserve">Podpis </w:t>
              </w:r>
            </w:ins>
          </w:p>
        </w:tc>
        <w:tc>
          <w:tcPr>
            <w:tcW w:w="4536" w:type="dxa"/>
            <w:gridSpan w:val="6"/>
          </w:tcPr>
          <w:p w:rsidR="003769AC" w:rsidRPr="003769AC" w:rsidRDefault="003769AC" w:rsidP="003769AC">
            <w:pPr>
              <w:rPr>
                <w:ins w:id="3757" w:author="Hana Navrátilová" w:date="2019-09-24T11:10:00Z"/>
              </w:rPr>
            </w:pPr>
            <w:ins w:id="3758" w:author="Hana Navrátilová" w:date="2019-09-24T11:10:00Z">
              <w:r w:rsidRPr="003769AC">
                <w:t>Hana Stadlerová, v. r.</w:t>
              </w:r>
            </w:ins>
          </w:p>
        </w:tc>
        <w:tc>
          <w:tcPr>
            <w:tcW w:w="786" w:type="dxa"/>
            <w:gridSpan w:val="2"/>
            <w:shd w:val="clear" w:color="auto" w:fill="F7CAAC"/>
          </w:tcPr>
          <w:p w:rsidR="003769AC" w:rsidRPr="003769AC" w:rsidRDefault="003769AC" w:rsidP="003769AC">
            <w:pPr>
              <w:rPr>
                <w:ins w:id="3759" w:author="Hana Navrátilová" w:date="2019-09-24T11:10:00Z"/>
              </w:rPr>
            </w:pPr>
            <w:ins w:id="3760" w:author="Hana Navrátilová" w:date="2019-09-24T11:10:00Z">
              <w:r w:rsidRPr="003769AC">
                <w:rPr>
                  <w:b/>
                </w:rPr>
                <w:t>datum</w:t>
              </w:r>
            </w:ins>
          </w:p>
        </w:tc>
        <w:tc>
          <w:tcPr>
            <w:tcW w:w="2019" w:type="dxa"/>
            <w:gridSpan w:val="5"/>
          </w:tcPr>
          <w:p w:rsidR="003769AC" w:rsidRPr="003769AC" w:rsidRDefault="003769AC" w:rsidP="003769AC">
            <w:pPr>
              <w:rPr>
                <w:ins w:id="3761" w:author="Hana Navrátilová" w:date="2019-09-24T11:10:00Z"/>
              </w:rPr>
            </w:pPr>
            <w:ins w:id="3762" w:author="Hana Navrátilová" w:date="2019-09-24T11:10:00Z">
              <w:r w:rsidRPr="003769AC">
                <w:t>25.</w:t>
              </w:r>
            </w:ins>
            <w:r w:rsidR="004B70DB">
              <w:t xml:space="preserve"> </w:t>
            </w:r>
            <w:ins w:id="3763" w:author="Hana Navrátilová" w:date="2019-09-24T11:10:00Z">
              <w:r w:rsidRPr="003769AC">
                <w:t>09. 2019</w:t>
              </w:r>
            </w:ins>
          </w:p>
        </w:tc>
      </w:tr>
    </w:tbl>
    <w:p w:rsidR="004B70DB" w:rsidRDefault="004B70DB">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14"/>
        <w:gridCol w:w="137"/>
        <w:gridCol w:w="649"/>
        <w:gridCol w:w="485"/>
        <w:gridCol w:w="141"/>
        <w:gridCol w:w="699"/>
        <w:gridCol w:w="15"/>
        <w:gridCol w:w="679"/>
      </w:tblGrid>
      <w:tr w:rsidR="006B6016" w:rsidRPr="00944A9E" w:rsidTr="00476272">
        <w:trPr>
          <w:jc w:val="center"/>
        </w:trPr>
        <w:tc>
          <w:tcPr>
            <w:tcW w:w="9893" w:type="dxa"/>
            <w:gridSpan w:val="13"/>
            <w:tcBorders>
              <w:bottom w:val="double" w:sz="4" w:space="0" w:color="auto"/>
            </w:tcBorders>
            <w:shd w:val="clear" w:color="auto" w:fill="BDD6EE"/>
          </w:tcPr>
          <w:p w:rsidR="006B6016" w:rsidRPr="00944A9E" w:rsidRDefault="006B6016" w:rsidP="006B6016">
            <w:pPr>
              <w:jc w:val="both"/>
              <w:rPr>
                <w:b/>
                <w:sz w:val="28"/>
              </w:rPr>
            </w:pPr>
            <w:moveToRangeStart w:id="3764" w:author="Hana Navrátilová" w:date="2019-09-24T11:10:00Z" w:name="move20215965"/>
            <w:r>
              <w:br w:type="page"/>
            </w:r>
            <w:r>
              <w:rPr>
                <w:b/>
                <w:sz w:val="28"/>
              </w:rPr>
              <w:t xml:space="preserve">C - I </w:t>
            </w:r>
            <w:r w:rsidRPr="00944A9E">
              <w:rPr>
                <w:b/>
                <w:sz w:val="28"/>
              </w:rPr>
              <w:t>– Personální zabezpečení</w:t>
            </w:r>
          </w:p>
        </w:tc>
      </w:tr>
      <w:tr w:rsidR="008A1422" w:rsidRPr="00944A9E" w:rsidTr="00CB26F1">
        <w:trPr>
          <w:jc w:val="center"/>
        </w:trPr>
        <w:tc>
          <w:tcPr>
            <w:tcW w:w="2552" w:type="dxa"/>
            <w:tcBorders>
              <w:top w:val="double" w:sz="4" w:space="0" w:color="auto"/>
            </w:tcBorders>
            <w:shd w:val="clear" w:color="auto" w:fill="F7CAAC"/>
          </w:tcPr>
          <w:p w:rsidR="00015DFE" w:rsidRPr="00944A9E" w:rsidRDefault="00015DFE" w:rsidP="00015DFE">
            <w:pPr>
              <w:jc w:val="both"/>
              <w:rPr>
                <w:moveTo w:id="3765" w:author="Hana Navrátilová" w:date="2019-09-24T11:10:00Z"/>
                <w:b/>
              </w:rPr>
            </w:pPr>
            <w:moveTo w:id="3766" w:author="Hana Navrátilová" w:date="2019-09-24T11:10:00Z">
              <w:r w:rsidRPr="00944A9E">
                <w:rPr>
                  <w:b/>
                </w:rPr>
                <w:t>Vysoká škola</w:t>
              </w:r>
            </w:moveTo>
          </w:p>
        </w:tc>
        <w:tc>
          <w:tcPr>
            <w:tcW w:w="7341" w:type="dxa"/>
            <w:gridSpan w:val="12"/>
          </w:tcPr>
          <w:p w:rsidR="00015DFE" w:rsidRPr="00944A9E" w:rsidRDefault="00015DFE" w:rsidP="00015DFE">
            <w:pPr>
              <w:jc w:val="both"/>
              <w:rPr>
                <w:moveTo w:id="3767" w:author="Hana Navrátilová" w:date="2019-09-24T11:10:00Z"/>
              </w:rPr>
            </w:pPr>
            <w:moveTo w:id="3768" w:author="Hana Navrátilová" w:date="2019-09-24T11:10:00Z">
              <w:r w:rsidRPr="00944A9E">
                <w:t>UTB ve Zlíně</w:t>
              </w:r>
            </w:moveTo>
          </w:p>
        </w:tc>
      </w:tr>
      <w:tr w:rsidR="00015DFE" w:rsidRPr="00944A9E" w:rsidTr="00476272">
        <w:trPr>
          <w:jc w:val="center"/>
        </w:trPr>
        <w:tc>
          <w:tcPr>
            <w:tcW w:w="2552" w:type="dxa"/>
            <w:shd w:val="clear" w:color="auto" w:fill="F7CAAC"/>
          </w:tcPr>
          <w:p w:rsidR="00015DFE" w:rsidRPr="00944A9E" w:rsidRDefault="00015DFE" w:rsidP="00015DFE">
            <w:pPr>
              <w:jc w:val="both"/>
              <w:rPr>
                <w:moveTo w:id="3769" w:author="Hana Navrátilová" w:date="2019-09-24T11:10:00Z"/>
                <w:b/>
              </w:rPr>
            </w:pPr>
            <w:moveTo w:id="3770" w:author="Hana Navrátilová" w:date="2019-09-24T11:10:00Z">
              <w:r w:rsidRPr="00944A9E">
                <w:rPr>
                  <w:b/>
                </w:rPr>
                <w:t>Součást vysoké školy</w:t>
              </w:r>
            </w:moveTo>
          </w:p>
        </w:tc>
        <w:tc>
          <w:tcPr>
            <w:tcW w:w="7341" w:type="dxa"/>
            <w:gridSpan w:val="12"/>
          </w:tcPr>
          <w:p w:rsidR="00015DFE" w:rsidRPr="00944A9E" w:rsidRDefault="00015DFE" w:rsidP="00015DFE">
            <w:pPr>
              <w:jc w:val="both"/>
              <w:rPr>
                <w:moveTo w:id="3771" w:author="Hana Navrátilová" w:date="2019-09-24T11:10:00Z"/>
              </w:rPr>
            </w:pPr>
            <w:moveTo w:id="3772" w:author="Hana Navrátilová" w:date="2019-09-24T11:10:00Z">
              <w:r w:rsidRPr="00944A9E">
                <w:t>Fakulta humanitních studií</w:t>
              </w:r>
            </w:moveTo>
          </w:p>
        </w:tc>
      </w:tr>
      <w:tr w:rsidR="00015DFE" w:rsidRPr="00944A9E" w:rsidTr="00476272">
        <w:trPr>
          <w:jc w:val="center"/>
        </w:trPr>
        <w:tc>
          <w:tcPr>
            <w:tcW w:w="2552" w:type="dxa"/>
            <w:shd w:val="clear" w:color="auto" w:fill="F7CAAC"/>
          </w:tcPr>
          <w:p w:rsidR="00015DFE" w:rsidRPr="00944A9E" w:rsidRDefault="00015DFE" w:rsidP="00015DFE">
            <w:pPr>
              <w:jc w:val="both"/>
              <w:rPr>
                <w:moveTo w:id="3773" w:author="Hana Navrátilová" w:date="2019-09-24T11:10:00Z"/>
                <w:b/>
              </w:rPr>
            </w:pPr>
            <w:moveTo w:id="3774" w:author="Hana Navrátilová" w:date="2019-09-24T11:10:00Z">
              <w:r w:rsidRPr="00944A9E">
                <w:rPr>
                  <w:b/>
                </w:rPr>
                <w:t>Název studijního programu</w:t>
              </w:r>
            </w:moveTo>
          </w:p>
        </w:tc>
        <w:tc>
          <w:tcPr>
            <w:tcW w:w="7341" w:type="dxa"/>
            <w:gridSpan w:val="12"/>
          </w:tcPr>
          <w:p w:rsidR="00015DFE" w:rsidRPr="00944A9E" w:rsidRDefault="00015DFE" w:rsidP="00015DFE">
            <w:pPr>
              <w:jc w:val="both"/>
              <w:rPr>
                <w:moveTo w:id="3775" w:author="Hana Navrátilová" w:date="2019-09-24T11:10:00Z"/>
              </w:rPr>
            </w:pPr>
            <w:moveTo w:id="3776" w:author="Hana Navrátilová" w:date="2019-09-24T11:10:00Z">
              <w:r>
                <w:t>Učitelství pro 1. stupeň</w:t>
              </w:r>
              <w:r w:rsidRPr="00944A9E">
                <w:t xml:space="preserve"> základní školy</w:t>
              </w:r>
            </w:moveTo>
          </w:p>
        </w:tc>
      </w:tr>
      <w:moveToRangeEnd w:id="3764"/>
      <w:tr w:rsidR="00015DFE" w:rsidRPr="00944A9E" w:rsidTr="00CB26F1">
        <w:trPr>
          <w:jc w:val="center"/>
        </w:trPr>
        <w:tc>
          <w:tcPr>
            <w:tcW w:w="2552" w:type="dxa"/>
            <w:shd w:val="clear" w:color="auto" w:fill="F7CAAC"/>
          </w:tcPr>
          <w:p w:rsidR="00015DFE" w:rsidRPr="00944A9E" w:rsidRDefault="00015DFE" w:rsidP="00015DFE">
            <w:pPr>
              <w:jc w:val="both"/>
              <w:rPr>
                <w:b/>
              </w:rPr>
            </w:pPr>
            <w:r w:rsidRPr="00944A9E">
              <w:rPr>
                <w:b/>
              </w:rPr>
              <w:t>Jméno a příjmení</w:t>
            </w:r>
          </w:p>
        </w:tc>
        <w:tc>
          <w:tcPr>
            <w:tcW w:w="4673" w:type="dxa"/>
            <w:gridSpan w:val="6"/>
          </w:tcPr>
          <w:p w:rsidR="00015DFE" w:rsidRPr="00944A9E" w:rsidRDefault="00015DFE" w:rsidP="00015DFE">
            <w:pPr>
              <w:tabs>
                <w:tab w:val="left" w:pos="1410"/>
              </w:tabs>
              <w:jc w:val="both"/>
            </w:pPr>
            <w:r w:rsidRPr="00944A9E">
              <w:t>Adriana Wiegerová</w:t>
            </w:r>
          </w:p>
        </w:tc>
        <w:tc>
          <w:tcPr>
            <w:tcW w:w="1134" w:type="dxa"/>
            <w:gridSpan w:val="2"/>
            <w:shd w:val="clear" w:color="auto" w:fill="F7CAAC"/>
          </w:tcPr>
          <w:p w:rsidR="00015DFE" w:rsidRPr="00944A9E" w:rsidRDefault="00015DFE" w:rsidP="00015DFE">
            <w:pPr>
              <w:jc w:val="both"/>
              <w:rPr>
                <w:b/>
              </w:rPr>
            </w:pPr>
            <w:r w:rsidRPr="00944A9E">
              <w:rPr>
                <w:b/>
              </w:rPr>
              <w:t>Tituly</w:t>
            </w:r>
          </w:p>
        </w:tc>
        <w:tc>
          <w:tcPr>
            <w:tcW w:w="1534" w:type="dxa"/>
            <w:gridSpan w:val="4"/>
          </w:tcPr>
          <w:p w:rsidR="00015DFE" w:rsidRPr="00944A9E" w:rsidRDefault="00015DFE" w:rsidP="00015DFE">
            <w:r w:rsidRPr="00944A9E">
              <w:t xml:space="preserve">doc. PaedDr., PhD. </w:t>
            </w:r>
          </w:p>
        </w:tc>
      </w:tr>
      <w:tr w:rsidR="00015DFE" w:rsidRPr="00944A9E" w:rsidTr="00CB26F1">
        <w:trPr>
          <w:jc w:val="center"/>
        </w:trPr>
        <w:tc>
          <w:tcPr>
            <w:tcW w:w="2552" w:type="dxa"/>
            <w:shd w:val="clear" w:color="auto" w:fill="F7CAAC"/>
          </w:tcPr>
          <w:p w:rsidR="00015DFE" w:rsidRPr="00944A9E" w:rsidRDefault="00015DFE" w:rsidP="00015DFE">
            <w:pPr>
              <w:jc w:val="both"/>
              <w:rPr>
                <w:b/>
              </w:rPr>
            </w:pPr>
            <w:r w:rsidRPr="00944A9E">
              <w:rPr>
                <w:b/>
              </w:rPr>
              <w:t>Rok narození</w:t>
            </w:r>
          </w:p>
        </w:tc>
        <w:tc>
          <w:tcPr>
            <w:tcW w:w="829" w:type="dxa"/>
          </w:tcPr>
          <w:p w:rsidR="00015DFE" w:rsidRPr="00944A9E" w:rsidRDefault="00015DFE" w:rsidP="00015DFE">
            <w:pPr>
              <w:jc w:val="both"/>
            </w:pPr>
            <w:r w:rsidRPr="00944A9E">
              <w:t>1969</w:t>
            </w:r>
          </w:p>
        </w:tc>
        <w:tc>
          <w:tcPr>
            <w:tcW w:w="1721" w:type="dxa"/>
            <w:shd w:val="clear" w:color="auto" w:fill="F7CAAC"/>
          </w:tcPr>
          <w:p w:rsidR="00015DFE" w:rsidRPr="00944A9E" w:rsidRDefault="00015DFE" w:rsidP="00015DFE">
            <w:pPr>
              <w:jc w:val="both"/>
              <w:rPr>
                <w:b/>
              </w:rPr>
            </w:pPr>
            <w:r w:rsidRPr="00944A9E">
              <w:rPr>
                <w:b/>
              </w:rPr>
              <w:t>typ vztahu k VŠ</w:t>
            </w:r>
          </w:p>
        </w:tc>
        <w:tc>
          <w:tcPr>
            <w:tcW w:w="1272" w:type="dxa"/>
            <w:gridSpan w:val="2"/>
          </w:tcPr>
          <w:p w:rsidR="00015DFE" w:rsidRPr="00944A9E" w:rsidRDefault="00015DFE" w:rsidP="00015DFE">
            <w:pPr>
              <w:jc w:val="both"/>
            </w:pPr>
            <w:r w:rsidRPr="00944A9E">
              <w:t>pp</w:t>
            </w:r>
          </w:p>
        </w:tc>
        <w:tc>
          <w:tcPr>
            <w:tcW w:w="851" w:type="dxa"/>
            <w:gridSpan w:val="2"/>
            <w:shd w:val="clear" w:color="auto" w:fill="F7CAAC"/>
          </w:tcPr>
          <w:p w:rsidR="00015DFE" w:rsidRPr="00944A9E" w:rsidRDefault="00015DFE" w:rsidP="00015DFE">
            <w:pPr>
              <w:jc w:val="both"/>
              <w:rPr>
                <w:b/>
              </w:rPr>
            </w:pPr>
            <w:r w:rsidRPr="00944A9E">
              <w:rPr>
                <w:b/>
              </w:rPr>
              <w:t>rozsah</w:t>
            </w:r>
          </w:p>
        </w:tc>
        <w:tc>
          <w:tcPr>
            <w:tcW w:w="1134" w:type="dxa"/>
            <w:gridSpan w:val="2"/>
          </w:tcPr>
          <w:p w:rsidR="00015DFE" w:rsidRPr="00944A9E" w:rsidRDefault="00015DFE" w:rsidP="00015DFE">
            <w:pPr>
              <w:jc w:val="both"/>
            </w:pPr>
            <w:r w:rsidRPr="00944A9E">
              <w:t>40h/týdně</w:t>
            </w:r>
          </w:p>
        </w:tc>
        <w:tc>
          <w:tcPr>
            <w:tcW w:w="855" w:type="dxa"/>
            <w:gridSpan w:val="3"/>
            <w:shd w:val="clear" w:color="auto" w:fill="F7CAAC"/>
          </w:tcPr>
          <w:p w:rsidR="00015DFE" w:rsidRPr="00944A9E" w:rsidRDefault="00015DFE" w:rsidP="00015DFE">
            <w:pPr>
              <w:jc w:val="both"/>
              <w:rPr>
                <w:b/>
              </w:rPr>
            </w:pPr>
            <w:r w:rsidRPr="00944A9E">
              <w:rPr>
                <w:b/>
              </w:rPr>
              <w:t>do kdy</w:t>
            </w:r>
          </w:p>
        </w:tc>
        <w:tc>
          <w:tcPr>
            <w:tcW w:w="679" w:type="dxa"/>
          </w:tcPr>
          <w:p w:rsidR="00015DFE" w:rsidRPr="00944A9E" w:rsidRDefault="00015DFE" w:rsidP="00015DFE">
            <w:pPr>
              <w:jc w:val="both"/>
            </w:pPr>
            <w:r w:rsidRPr="00944A9E">
              <w:t>N</w:t>
            </w:r>
          </w:p>
        </w:tc>
      </w:tr>
      <w:tr w:rsidR="00015DFE" w:rsidRPr="00944A9E" w:rsidTr="00CB26F1">
        <w:trPr>
          <w:jc w:val="center"/>
        </w:trPr>
        <w:tc>
          <w:tcPr>
            <w:tcW w:w="5102" w:type="dxa"/>
            <w:gridSpan w:val="3"/>
            <w:shd w:val="clear" w:color="auto" w:fill="F7CAAC"/>
          </w:tcPr>
          <w:p w:rsidR="00015DFE" w:rsidRPr="00944A9E" w:rsidRDefault="00015DFE" w:rsidP="00015DFE">
            <w:pPr>
              <w:jc w:val="both"/>
              <w:rPr>
                <w:b/>
              </w:rPr>
            </w:pPr>
            <w:r w:rsidRPr="00944A9E">
              <w:rPr>
                <w:b/>
              </w:rPr>
              <w:t>Typ vztahu na součásti VŠ, která uskutečňuje st. program</w:t>
            </w:r>
          </w:p>
        </w:tc>
        <w:tc>
          <w:tcPr>
            <w:tcW w:w="1272" w:type="dxa"/>
            <w:gridSpan w:val="2"/>
          </w:tcPr>
          <w:p w:rsidR="00015DFE" w:rsidRPr="00944A9E" w:rsidRDefault="00015DFE" w:rsidP="00015DFE">
            <w:pPr>
              <w:jc w:val="both"/>
            </w:pPr>
            <w:r w:rsidRPr="00944A9E">
              <w:t>pp</w:t>
            </w:r>
          </w:p>
        </w:tc>
        <w:tc>
          <w:tcPr>
            <w:tcW w:w="851" w:type="dxa"/>
            <w:gridSpan w:val="2"/>
            <w:shd w:val="clear" w:color="auto" w:fill="F7CAAC"/>
          </w:tcPr>
          <w:p w:rsidR="00015DFE" w:rsidRPr="00944A9E" w:rsidRDefault="00015DFE" w:rsidP="00015DFE">
            <w:pPr>
              <w:jc w:val="both"/>
              <w:rPr>
                <w:b/>
              </w:rPr>
            </w:pPr>
            <w:r w:rsidRPr="00944A9E">
              <w:rPr>
                <w:b/>
              </w:rPr>
              <w:t>rozsah</w:t>
            </w:r>
          </w:p>
        </w:tc>
        <w:tc>
          <w:tcPr>
            <w:tcW w:w="1134" w:type="dxa"/>
            <w:gridSpan w:val="2"/>
          </w:tcPr>
          <w:p w:rsidR="00015DFE" w:rsidRPr="00944A9E" w:rsidRDefault="00015DFE" w:rsidP="00015DFE">
            <w:pPr>
              <w:jc w:val="both"/>
            </w:pPr>
            <w:r w:rsidRPr="00944A9E">
              <w:t>40h/týdně</w:t>
            </w:r>
          </w:p>
        </w:tc>
        <w:tc>
          <w:tcPr>
            <w:tcW w:w="855" w:type="dxa"/>
            <w:gridSpan w:val="3"/>
            <w:shd w:val="clear" w:color="auto" w:fill="F7CAAC"/>
          </w:tcPr>
          <w:p w:rsidR="00015DFE" w:rsidRPr="00944A9E" w:rsidRDefault="00015DFE" w:rsidP="00015DFE">
            <w:pPr>
              <w:jc w:val="both"/>
              <w:rPr>
                <w:b/>
              </w:rPr>
            </w:pPr>
            <w:r w:rsidRPr="00944A9E">
              <w:rPr>
                <w:b/>
              </w:rPr>
              <w:t>do kdy</w:t>
            </w:r>
          </w:p>
        </w:tc>
        <w:tc>
          <w:tcPr>
            <w:tcW w:w="679" w:type="dxa"/>
          </w:tcPr>
          <w:p w:rsidR="00015DFE" w:rsidRPr="00944A9E" w:rsidRDefault="00015DFE" w:rsidP="00015DFE">
            <w:pPr>
              <w:jc w:val="both"/>
            </w:pPr>
            <w:r w:rsidRPr="00944A9E">
              <w:t>N</w:t>
            </w:r>
          </w:p>
        </w:tc>
      </w:tr>
      <w:tr w:rsidR="00015DFE" w:rsidRPr="00944A9E" w:rsidTr="00CB26F1">
        <w:trPr>
          <w:jc w:val="center"/>
        </w:trPr>
        <w:tc>
          <w:tcPr>
            <w:tcW w:w="6374" w:type="dxa"/>
            <w:gridSpan w:val="5"/>
            <w:shd w:val="clear" w:color="auto" w:fill="F7CAAC"/>
          </w:tcPr>
          <w:p w:rsidR="00015DFE" w:rsidRPr="00944A9E" w:rsidRDefault="00015DFE" w:rsidP="00015DFE">
            <w:pPr>
              <w:jc w:val="both"/>
            </w:pPr>
            <w:r w:rsidRPr="00944A9E">
              <w:rPr>
                <w:b/>
              </w:rPr>
              <w:t>Další současná působení jako akademický pracovník na jiných VŠ</w:t>
            </w:r>
          </w:p>
        </w:tc>
        <w:tc>
          <w:tcPr>
            <w:tcW w:w="1985" w:type="dxa"/>
            <w:gridSpan w:val="4"/>
            <w:shd w:val="clear" w:color="auto" w:fill="F7CAAC"/>
          </w:tcPr>
          <w:p w:rsidR="00015DFE" w:rsidRPr="00944A9E" w:rsidRDefault="00015DFE" w:rsidP="00015DFE">
            <w:pPr>
              <w:jc w:val="both"/>
              <w:rPr>
                <w:b/>
              </w:rPr>
            </w:pPr>
            <w:r w:rsidRPr="00944A9E">
              <w:rPr>
                <w:b/>
              </w:rPr>
              <w:t>typ prac. vztahu</w:t>
            </w:r>
          </w:p>
        </w:tc>
        <w:tc>
          <w:tcPr>
            <w:tcW w:w="1534" w:type="dxa"/>
            <w:gridSpan w:val="4"/>
            <w:shd w:val="clear" w:color="auto" w:fill="F7CAAC"/>
          </w:tcPr>
          <w:p w:rsidR="00015DFE" w:rsidRPr="00944A9E" w:rsidRDefault="00015DFE" w:rsidP="00015DFE">
            <w:pPr>
              <w:jc w:val="both"/>
              <w:rPr>
                <w:b/>
              </w:rPr>
            </w:pPr>
            <w:r w:rsidRPr="00944A9E">
              <w:rPr>
                <w:b/>
              </w:rPr>
              <w:t>rozsah</w:t>
            </w:r>
          </w:p>
        </w:tc>
      </w:tr>
      <w:tr w:rsidR="00015DFE" w:rsidRPr="00944A9E" w:rsidTr="00CB26F1">
        <w:trPr>
          <w:trHeight w:val="127"/>
          <w:jc w:val="center"/>
        </w:trPr>
        <w:tc>
          <w:tcPr>
            <w:tcW w:w="6374" w:type="dxa"/>
            <w:gridSpan w:val="5"/>
          </w:tcPr>
          <w:p w:rsidR="00015DFE" w:rsidRPr="00944A9E" w:rsidRDefault="00015DFE" w:rsidP="00015DFE">
            <w:pPr>
              <w:jc w:val="both"/>
            </w:pPr>
            <w:r w:rsidRPr="00944A9E">
              <w:t>Nemá</w:t>
            </w:r>
          </w:p>
        </w:tc>
        <w:tc>
          <w:tcPr>
            <w:tcW w:w="1985" w:type="dxa"/>
            <w:gridSpan w:val="4"/>
          </w:tcPr>
          <w:p w:rsidR="00015DFE" w:rsidRPr="00944A9E" w:rsidRDefault="00015DFE" w:rsidP="00015DFE">
            <w:pPr>
              <w:jc w:val="both"/>
            </w:pPr>
          </w:p>
        </w:tc>
        <w:tc>
          <w:tcPr>
            <w:tcW w:w="1534" w:type="dxa"/>
            <w:gridSpan w:val="4"/>
          </w:tcPr>
          <w:p w:rsidR="00015DFE" w:rsidRPr="00944A9E" w:rsidRDefault="00015DFE" w:rsidP="00015DFE">
            <w:pPr>
              <w:jc w:val="both"/>
            </w:pPr>
          </w:p>
        </w:tc>
      </w:tr>
      <w:tr w:rsidR="00015DFE" w:rsidRPr="00944A9E" w:rsidTr="00CB26F1">
        <w:trPr>
          <w:jc w:val="center"/>
        </w:trPr>
        <w:tc>
          <w:tcPr>
            <w:tcW w:w="9893" w:type="dxa"/>
            <w:gridSpan w:val="13"/>
            <w:shd w:val="clear" w:color="auto" w:fill="F7CAAC"/>
          </w:tcPr>
          <w:p w:rsidR="00015DFE" w:rsidRPr="00944A9E" w:rsidRDefault="00015DFE" w:rsidP="00015DFE">
            <w:pPr>
              <w:jc w:val="both"/>
            </w:pPr>
            <w:r w:rsidRPr="00944A9E">
              <w:rPr>
                <w:b/>
              </w:rPr>
              <w:t>Předměty příslušného studijního programu a způsob zapojení do jejich výuky, příp. další zapojení do uskutečňování studijního programu</w:t>
            </w:r>
          </w:p>
        </w:tc>
      </w:tr>
      <w:tr w:rsidR="00015DFE" w:rsidRPr="00944A9E" w:rsidTr="00CB26F1">
        <w:trPr>
          <w:trHeight w:val="736"/>
          <w:jc w:val="center"/>
        </w:trPr>
        <w:tc>
          <w:tcPr>
            <w:tcW w:w="9893" w:type="dxa"/>
            <w:gridSpan w:val="13"/>
            <w:tcBorders>
              <w:top w:val="nil"/>
            </w:tcBorders>
          </w:tcPr>
          <w:p w:rsidR="00015DFE" w:rsidRPr="00944A9E" w:rsidRDefault="00015DFE" w:rsidP="00DD249D">
            <w:pPr>
              <w:jc w:val="both"/>
            </w:pPr>
            <w:r w:rsidRPr="00FA240A">
              <w:t>Primární pedagogika s praxí 1,</w:t>
            </w:r>
            <w:r w:rsidR="00DD249D">
              <w:t xml:space="preserve"> </w:t>
            </w:r>
            <w:del w:id="3777" w:author="Hana Navrátilová" w:date="2019-09-24T11:10:00Z">
              <w:r w:rsidRPr="00FA240A">
                <w:delText xml:space="preserve">Primární pedagogika s praxí 4, Primární pedagogika s praxí 7, </w:delText>
              </w:r>
            </w:del>
            <w:ins w:id="3778" w:author="Hana Navrátilová" w:date="2019-09-24T11:10:00Z">
              <w:r w:rsidR="00DD249D">
                <w:t>Základy přírodních věd,</w:t>
              </w:r>
              <w:r w:rsidRPr="00FA240A">
                <w:t xml:space="preserve"> </w:t>
              </w:r>
              <w:r w:rsidR="00DD249D">
                <w:t xml:space="preserve">Medicínská propedeutika, </w:t>
              </w:r>
            </w:ins>
            <w:r w:rsidR="00DD249D">
              <w:t xml:space="preserve">Didaktika přírodovědného vzdělávání </w:t>
            </w:r>
            <w:del w:id="3779" w:author="Hana Navrátilová" w:date="2019-09-24T11:10:00Z">
              <w:r w:rsidRPr="00FA240A">
                <w:delText>s </w:delText>
              </w:r>
            </w:del>
            <w:ins w:id="3780" w:author="Hana Navrátilová" w:date="2019-09-24T11:10:00Z">
              <w:r w:rsidR="00DD249D">
                <w:t xml:space="preserve">a </w:t>
              </w:r>
            </w:ins>
            <w:r w:rsidR="00DD249D">
              <w:t xml:space="preserve">praxí 1, Didaktika přírodovědného vzdělávání s praxí 2, </w:t>
            </w:r>
            <w:ins w:id="3781" w:author="Hana Navrátilová" w:date="2019-09-24T11:10:00Z">
              <w:r w:rsidR="00DD249D">
                <w:t xml:space="preserve">Primární pedagogika s praxí 7, </w:t>
              </w:r>
            </w:ins>
            <w:r w:rsidR="00DD249D">
              <w:t>Souvislá pedagogická praxe (s</w:t>
            </w:r>
            <w:del w:id="3782" w:author="Hana Navrátilová" w:date="2019-09-24T11:10:00Z">
              <w:r w:rsidRPr="00FA240A">
                <w:delText> </w:delText>
              </w:r>
            </w:del>
            <w:ins w:id="3783" w:author="Hana Navrátilová" w:date="2019-09-24T11:10:00Z">
              <w:r w:rsidR="00DD249D">
                <w:t xml:space="preserve"> </w:t>
              </w:r>
            </w:ins>
            <w:r w:rsidR="00DD249D">
              <w:t>projektovou praxí</w:t>
            </w:r>
            <w:del w:id="3784" w:author="Hana Navrátilová" w:date="2019-09-24T11:10:00Z">
              <w:r w:rsidRPr="00FA240A">
                <w:delText>), Základy pedagogického výzkumu</w:delText>
              </w:r>
              <w:r>
                <w:delText>, Akční výzkum</w:delText>
              </w:r>
            </w:del>
            <w:ins w:id="3785" w:author="Hana Navrátilová" w:date="2019-09-24T11:10:00Z">
              <w:r w:rsidR="00DD249D">
                <w:t>)</w:t>
              </w:r>
            </w:ins>
          </w:p>
        </w:tc>
      </w:tr>
      <w:tr w:rsidR="00015DFE" w:rsidRPr="00944A9E" w:rsidTr="00CB26F1">
        <w:trPr>
          <w:jc w:val="center"/>
        </w:trPr>
        <w:tc>
          <w:tcPr>
            <w:tcW w:w="9893" w:type="dxa"/>
            <w:gridSpan w:val="13"/>
            <w:shd w:val="clear" w:color="auto" w:fill="F7CAAC"/>
          </w:tcPr>
          <w:p w:rsidR="00015DFE" w:rsidRPr="00944A9E" w:rsidRDefault="00015DFE" w:rsidP="00015DFE">
            <w:pPr>
              <w:jc w:val="both"/>
            </w:pPr>
            <w:r w:rsidRPr="00944A9E">
              <w:rPr>
                <w:b/>
              </w:rPr>
              <w:t xml:space="preserve">Údaje o vzdělání na VŠ </w:t>
            </w:r>
          </w:p>
        </w:tc>
      </w:tr>
      <w:tr w:rsidR="00015DFE" w:rsidRPr="00944A9E" w:rsidTr="00CB26F1">
        <w:trPr>
          <w:trHeight w:val="1055"/>
          <w:jc w:val="center"/>
        </w:trPr>
        <w:tc>
          <w:tcPr>
            <w:tcW w:w="9893" w:type="dxa"/>
            <w:gridSpan w:val="13"/>
          </w:tcPr>
          <w:p w:rsidR="00015DFE" w:rsidRPr="00944A9E" w:rsidRDefault="00015DFE" w:rsidP="00015DFE">
            <w:pPr>
              <w:jc w:val="both"/>
            </w:pPr>
            <w:r w:rsidRPr="00944A9E">
              <w:t xml:space="preserve">Mgr., obor </w:t>
            </w:r>
            <w:r w:rsidR="00A12197">
              <w:t>P</w:t>
            </w:r>
            <w:r w:rsidRPr="00944A9E">
              <w:t>edagogika – biologie,</w:t>
            </w:r>
            <w:r>
              <w:t xml:space="preserve"> </w:t>
            </w:r>
            <w:r w:rsidRPr="00944A9E">
              <w:t>1992, PdF UKF v Nitře</w:t>
            </w:r>
          </w:p>
          <w:p w:rsidR="00015DFE" w:rsidRPr="00944A9E" w:rsidRDefault="00015DFE" w:rsidP="00015DFE">
            <w:pPr>
              <w:jc w:val="both"/>
            </w:pPr>
            <w:r w:rsidRPr="00944A9E">
              <w:t>PaedDr., rigorózní zkouška,</w:t>
            </w:r>
            <w:r>
              <w:t xml:space="preserve"> </w:t>
            </w:r>
            <w:r w:rsidRPr="00944A9E">
              <w:t>1998, PdF UK v Batislavě</w:t>
            </w:r>
          </w:p>
          <w:p w:rsidR="00015DFE" w:rsidRPr="00944A9E" w:rsidRDefault="00015DFE" w:rsidP="00015DFE">
            <w:pPr>
              <w:jc w:val="both"/>
            </w:pPr>
            <w:r w:rsidRPr="00944A9E">
              <w:t>PhD., doktorské studium,</w:t>
            </w:r>
            <w:r>
              <w:t xml:space="preserve"> </w:t>
            </w:r>
            <w:r w:rsidRPr="00944A9E">
              <w:t>2001, FF UK v Bratislavě</w:t>
            </w:r>
          </w:p>
          <w:p w:rsidR="00015DFE" w:rsidRPr="00944A9E" w:rsidRDefault="00085D54" w:rsidP="00A12197">
            <w:pPr>
              <w:jc w:val="both"/>
            </w:pPr>
            <w:r>
              <w:t>doc.</w:t>
            </w:r>
            <w:r w:rsidR="00015DFE" w:rsidRPr="00944A9E">
              <w:t xml:space="preserve">, habilitační řízení obor </w:t>
            </w:r>
            <w:r w:rsidR="00A12197">
              <w:t>P</w:t>
            </w:r>
            <w:r w:rsidR="00015DFE" w:rsidRPr="00944A9E">
              <w:t>edagogika, 2005, PdF UK v Bratislavě</w:t>
            </w:r>
          </w:p>
        </w:tc>
      </w:tr>
      <w:tr w:rsidR="00015DFE" w:rsidRPr="00944A9E" w:rsidTr="00CB26F1">
        <w:trPr>
          <w:jc w:val="center"/>
        </w:trPr>
        <w:tc>
          <w:tcPr>
            <w:tcW w:w="9893" w:type="dxa"/>
            <w:gridSpan w:val="13"/>
            <w:shd w:val="clear" w:color="auto" w:fill="F7CAAC"/>
          </w:tcPr>
          <w:p w:rsidR="00015DFE" w:rsidRPr="00944A9E" w:rsidRDefault="00015DFE" w:rsidP="00015DFE">
            <w:pPr>
              <w:jc w:val="both"/>
              <w:rPr>
                <w:b/>
              </w:rPr>
            </w:pPr>
            <w:r w:rsidRPr="00944A9E">
              <w:rPr>
                <w:b/>
              </w:rPr>
              <w:t>Údaje o odborném působení od absolvování VŠ</w:t>
            </w:r>
          </w:p>
        </w:tc>
      </w:tr>
      <w:tr w:rsidR="00015DFE" w:rsidRPr="00944A9E" w:rsidTr="00CB26F1">
        <w:trPr>
          <w:trHeight w:val="854"/>
          <w:jc w:val="center"/>
        </w:trPr>
        <w:tc>
          <w:tcPr>
            <w:tcW w:w="9893" w:type="dxa"/>
            <w:gridSpan w:val="13"/>
          </w:tcPr>
          <w:p w:rsidR="00015DFE" w:rsidRPr="00944A9E" w:rsidRDefault="00015DFE" w:rsidP="00015DFE">
            <w:pPr>
              <w:tabs>
                <w:tab w:val="left" w:pos="5849"/>
              </w:tabs>
              <w:jc w:val="both"/>
              <w:rPr>
                <w:b/>
                <w:bCs/>
              </w:rPr>
            </w:pPr>
            <w:r w:rsidRPr="00944A9E">
              <w:t>1992 – 1995 vedoucí Centra experimentálních aktivit Iuventa</w:t>
            </w:r>
            <w:r w:rsidRPr="00944A9E">
              <w:tab/>
            </w:r>
          </w:p>
          <w:p w:rsidR="00015DFE" w:rsidRPr="00944A9E" w:rsidRDefault="00015DFE" w:rsidP="00015DFE">
            <w:r w:rsidRPr="00944A9E">
              <w:t xml:space="preserve">1996 – 1997 odborný asistent UKF v Nitře </w:t>
            </w:r>
          </w:p>
          <w:p w:rsidR="00015DFE" w:rsidRPr="00944A9E" w:rsidRDefault="00015DFE" w:rsidP="00015DFE">
            <w:pPr>
              <w:jc w:val="both"/>
            </w:pPr>
            <w:r w:rsidRPr="00944A9E">
              <w:t xml:space="preserve">1997 – 2011 funkční místo profesora UK v Bratislavě </w:t>
            </w:r>
          </w:p>
          <w:p w:rsidR="00015DFE" w:rsidRPr="00944A9E" w:rsidRDefault="00015DFE" w:rsidP="00015DFE">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2012 – dosud docent Ústav školní pedaogiky, Fakulta humanitníc</w:t>
            </w:r>
            <w:r>
              <w:rPr>
                <w:rFonts w:ascii="Times New Roman" w:cs="Times New Roman"/>
                <w:sz w:val="20"/>
                <w:szCs w:val="20"/>
              </w:rPr>
              <w:t>h</w:t>
            </w:r>
            <w:r w:rsidRPr="00944A9E">
              <w:rPr>
                <w:rFonts w:ascii="Times New Roman" w:cs="Times New Roman"/>
                <w:sz w:val="20"/>
                <w:szCs w:val="20"/>
              </w:rPr>
              <w:t xml:space="preserve"> studií, UTB ve Zlíně</w:t>
            </w:r>
          </w:p>
        </w:tc>
      </w:tr>
      <w:tr w:rsidR="00015DFE" w:rsidRPr="00944A9E" w:rsidTr="00CB26F1">
        <w:trPr>
          <w:trHeight w:val="250"/>
          <w:jc w:val="center"/>
        </w:trPr>
        <w:tc>
          <w:tcPr>
            <w:tcW w:w="9893" w:type="dxa"/>
            <w:gridSpan w:val="13"/>
            <w:shd w:val="clear" w:color="auto" w:fill="F7CAAC"/>
          </w:tcPr>
          <w:p w:rsidR="00015DFE" w:rsidRPr="00944A9E" w:rsidRDefault="00015DFE" w:rsidP="00015DFE">
            <w:pPr>
              <w:jc w:val="both"/>
            </w:pPr>
            <w:r w:rsidRPr="00944A9E">
              <w:rPr>
                <w:b/>
              </w:rPr>
              <w:t>Zkušenosti s vedením kvalifikačních a rigorózních prací</w:t>
            </w:r>
          </w:p>
        </w:tc>
      </w:tr>
      <w:tr w:rsidR="00015DFE" w:rsidRPr="00944A9E" w:rsidTr="00CB26F1">
        <w:trPr>
          <w:trHeight w:val="491"/>
          <w:jc w:val="center"/>
        </w:trPr>
        <w:tc>
          <w:tcPr>
            <w:tcW w:w="9893" w:type="dxa"/>
            <w:gridSpan w:val="13"/>
          </w:tcPr>
          <w:p w:rsidR="00015DFE" w:rsidRPr="00944A9E" w:rsidRDefault="00015DFE" w:rsidP="00015DFE">
            <w:pPr>
              <w:jc w:val="both"/>
            </w:pPr>
            <w:r w:rsidRPr="00944A9E">
              <w:rPr>
                <w:iCs/>
                <w:position w:val="-4"/>
                <w:lang w:val="sk-SK"/>
              </w:rPr>
              <w:t>Ukončených 5 dizertačních prací na PdF UK v Bratislavě. V současnosti školitelka 3 doktorských prací. Konzultován</w:t>
            </w:r>
            <w:r w:rsidR="00B85FE8">
              <w:rPr>
                <w:iCs/>
                <w:position w:val="-4"/>
                <w:lang w:val="sk-SK"/>
              </w:rPr>
              <w:t>í a oponování rigorózních prací</w:t>
            </w:r>
          </w:p>
        </w:tc>
      </w:tr>
      <w:tr w:rsidR="00015DFE" w:rsidRPr="00944A9E" w:rsidTr="00CB26F1">
        <w:trPr>
          <w:jc w:val="center"/>
        </w:trPr>
        <w:tc>
          <w:tcPr>
            <w:tcW w:w="3381" w:type="dxa"/>
            <w:gridSpan w:val="2"/>
            <w:tcBorders>
              <w:top w:val="single" w:sz="12" w:space="0" w:color="auto"/>
            </w:tcBorders>
            <w:shd w:val="clear" w:color="auto" w:fill="F7CAAC"/>
          </w:tcPr>
          <w:p w:rsidR="00015DFE" w:rsidRPr="00944A9E" w:rsidRDefault="00015DFE" w:rsidP="00015DFE">
            <w:pPr>
              <w:jc w:val="both"/>
            </w:pPr>
            <w:r w:rsidRPr="00944A9E">
              <w:rPr>
                <w:b/>
              </w:rPr>
              <w:t xml:space="preserve">Obor habilitačního řízení </w:t>
            </w:r>
          </w:p>
        </w:tc>
        <w:tc>
          <w:tcPr>
            <w:tcW w:w="2245" w:type="dxa"/>
            <w:gridSpan w:val="2"/>
            <w:tcBorders>
              <w:top w:val="single" w:sz="12" w:space="0" w:color="auto"/>
            </w:tcBorders>
            <w:shd w:val="clear" w:color="auto" w:fill="F7CAAC"/>
          </w:tcPr>
          <w:p w:rsidR="00015DFE" w:rsidRPr="00944A9E" w:rsidRDefault="00015DFE" w:rsidP="00015DFE">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rsidR="00015DFE" w:rsidRPr="00944A9E" w:rsidRDefault="00015DFE" w:rsidP="00015DFE">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rsidR="00015DFE" w:rsidRPr="00944A9E" w:rsidRDefault="00015DFE" w:rsidP="00015DFE">
            <w:pPr>
              <w:jc w:val="both"/>
              <w:rPr>
                <w:b/>
              </w:rPr>
            </w:pPr>
            <w:r w:rsidRPr="00944A9E">
              <w:rPr>
                <w:b/>
              </w:rPr>
              <w:t>Ohlasy publikací</w:t>
            </w:r>
          </w:p>
        </w:tc>
      </w:tr>
      <w:tr w:rsidR="00015DFE" w:rsidRPr="00944A9E" w:rsidTr="00CB26F1">
        <w:trPr>
          <w:jc w:val="center"/>
        </w:trPr>
        <w:tc>
          <w:tcPr>
            <w:tcW w:w="3381" w:type="dxa"/>
            <w:gridSpan w:val="2"/>
          </w:tcPr>
          <w:p w:rsidR="00015DFE" w:rsidRPr="00944A9E" w:rsidRDefault="00015DFE" w:rsidP="00015DFE">
            <w:pPr>
              <w:jc w:val="both"/>
            </w:pPr>
            <w:r w:rsidRPr="00944A9E">
              <w:t>Pedagogika</w:t>
            </w:r>
          </w:p>
        </w:tc>
        <w:tc>
          <w:tcPr>
            <w:tcW w:w="2245" w:type="dxa"/>
            <w:gridSpan w:val="2"/>
          </w:tcPr>
          <w:p w:rsidR="00015DFE" w:rsidRPr="00944A9E" w:rsidRDefault="00015DFE" w:rsidP="00015DFE">
            <w:pPr>
              <w:jc w:val="both"/>
            </w:pPr>
            <w:r w:rsidRPr="00944A9E">
              <w:t>2005</w:t>
            </w:r>
          </w:p>
        </w:tc>
        <w:tc>
          <w:tcPr>
            <w:tcW w:w="2248" w:type="dxa"/>
            <w:gridSpan w:val="4"/>
            <w:tcBorders>
              <w:right w:val="single" w:sz="12" w:space="0" w:color="auto"/>
            </w:tcBorders>
          </w:tcPr>
          <w:p w:rsidR="00015DFE" w:rsidRPr="00944A9E" w:rsidRDefault="00015DFE" w:rsidP="00015DFE">
            <w:pPr>
              <w:jc w:val="both"/>
            </w:pPr>
            <w:r w:rsidRPr="00944A9E">
              <w:t>UK Bratislava</w:t>
            </w:r>
          </w:p>
        </w:tc>
        <w:tc>
          <w:tcPr>
            <w:tcW w:w="626" w:type="dxa"/>
            <w:gridSpan w:val="2"/>
            <w:tcBorders>
              <w:left w:val="single" w:sz="12" w:space="0" w:color="auto"/>
            </w:tcBorders>
            <w:shd w:val="clear" w:color="auto" w:fill="F7CAAC"/>
          </w:tcPr>
          <w:p w:rsidR="00015DFE" w:rsidRPr="00944A9E" w:rsidRDefault="00015DFE" w:rsidP="00015DFE">
            <w:pPr>
              <w:jc w:val="both"/>
            </w:pPr>
            <w:r w:rsidRPr="00944A9E">
              <w:rPr>
                <w:b/>
              </w:rPr>
              <w:t>WOS</w:t>
            </w:r>
          </w:p>
        </w:tc>
        <w:tc>
          <w:tcPr>
            <w:tcW w:w="699" w:type="dxa"/>
            <w:shd w:val="clear" w:color="auto" w:fill="F7CAAC"/>
          </w:tcPr>
          <w:p w:rsidR="00015DFE" w:rsidRPr="00944A9E" w:rsidRDefault="00015DFE" w:rsidP="00015DFE">
            <w:pPr>
              <w:jc w:val="both"/>
              <w:rPr>
                <w:sz w:val="18"/>
              </w:rPr>
            </w:pPr>
            <w:r w:rsidRPr="00944A9E">
              <w:rPr>
                <w:b/>
                <w:sz w:val="18"/>
              </w:rPr>
              <w:t>Scopus</w:t>
            </w:r>
          </w:p>
        </w:tc>
        <w:tc>
          <w:tcPr>
            <w:tcW w:w="694" w:type="dxa"/>
            <w:gridSpan w:val="2"/>
            <w:shd w:val="clear" w:color="auto" w:fill="F7CAAC"/>
          </w:tcPr>
          <w:p w:rsidR="00015DFE" w:rsidRPr="00944A9E" w:rsidRDefault="00015DFE" w:rsidP="00015DFE">
            <w:pPr>
              <w:jc w:val="both"/>
            </w:pPr>
            <w:r w:rsidRPr="00944A9E">
              <w:rPr>
                <w:b/>
                <w:sz w:val="18"/>
              </w:rPr>
              <w:t>ostatní</w:t>
            </w:r>
          </w:p>
        </w:tc>
      </w:tr>
      <w:tr w:rsidR="00015DFE" w:rsidRPr="00944A9E" w:rsidTr="00CB26F1">
        <w:trPr>
          <w:trHeight w:val="70"/>
          <w:jc w:val="center"/>
        </w:trPr>
        <w:tc>
          <w:tcPr>
            <w:tcW w:w="3381" w:type="dxa"/>
            <w:gridSpan w:val="2"/>
            <w:shd w:val="clear" w:color="auto" w:fill="F7CAAC"/>
          </w:tcPr>
          <w:p w:rsidR="00015DFE" w:rsidRPr="00944A9E" w:rsidRDefault="00015DFE" w:rsidP="00015DFE">
            <w:pPr>
              <w:jc w:val="both"/>
            </w:pPr>
            <w:r w:rsidRPr="00944A9E">
              <w:rPr>
                <w:b/>
              </w:rPr>
              <w:t>Obor jmenovacího řízení</w:t>
            </w:r>
          </w:p>
        </w:tc>
        <w:tc>
          <w:tcPr>
            <w:tcW w:w="2245" w:type="dxa"/>
            <w:gridSpan w:val="2"/>
            <w:shd w:val="clear" w:color="auto" w:fill="F7CAAC"/>
          </w:tcPr>
          <w:p w:rsidR="00015DFE" w:rsidRPr="00944A9E" w:rsidRDefault="00015DFE" w:rsidP="00015DFE">
            <w:pPr>
              <w:jc w:val="both"/>
            </w:pPr>
            <w:r w:rsidRPr="00944A9E">
              <w:rPr>
                <w:b/>
              </w:rPr>
              <w:t>Rok udělení hodnosti</w:t>
            </w:r>
          </w:p>
        </w:tc>
        <w:tc>
          <w:tcPr>
            <w:tcW w:w="2248" w:type="dxa"/>
            <w:gridSpan w:val="4"/>
            <w:tcBorders>
              <w:right w:val="single" w:sz="12" w:space="0" w:color="auto"/>
            </w:tcBorders>
            <w:shd w:val="clear" w:color="auto" w:fill="F7CAAC"/>
          </w:tcPr>
          <w:p w:rsidR="00015DFE" w:rsidRPr="00944A9E" w:rsidRDefault="00015DFE" w:rsidP="00015DFE">
            <w:pPr>
              <w:jc w:val="both"/>
            </w:pPr>
            <w:r w:rsidRPr="00944A9E">
              <w:rPr>
                <w:b/>
              </w:rPr>
              <w:t>Řízení konáno na VŠ</w:t>
            </w:r>
          </w:p>
        </w:tc>
        <w:tc>
          <w:tcPr>
            <w:tcW w:w="485" w:type="dxa"/>
            <w:vMerge w:val="restart"/>
            <w:tcBorders>
              <w:left w:val="single" w:sz="12" w:space="0" w:color="auto"/>
            </w:tcBorders>
          </w:tcPr>
          <w:p w:rsidR="00015DFE" w:rsidRPr="00944A9E" w:rsidRDefault="00015DFE" w:rsidP="00015DFE">
            <w:pPr>
              <w:jc w:val="both"/>
            </w:pPr>
            <w:del w:id="3786" w:author="Hana Navrátilová" w:date="2019-09-24T11:10:00Z">
              <w:r w:rsidRPr="00944A9E">
                <w:delText>24</w:delText>
              </w:r>
            </w:del>
            <w:ins w:id="3787" w:author="Hana Navrátilová" w:date="2019-09-24T11:10:00Z">
              <w:r w:rsidR="00600D71">
                <w:t>12</w:t>
              </w:r>
            </w:ins>
          </w:p>
        </w:tc>
        <w:tc>
          <w:tcPr>
            <w:tcW w:w="840" w:type="dxa"/>
            <w:gridSpan w:val="2"/>
            <w:vMerge w:val="restart"/>
          </w:tcPr>
          <w:p w:rsidR="00015DFE" w:rsidRPr="00944A9E" w:rsidRDefault="00015DFE" w:rsidP="00015DFE">
            <w:pPr>
              <w:jc w:val="both"/>
            </w:pPr>
            <w:del w:id="3788" w:author="Hana Navrátilová" w:date="2019-09-24T11:10:00Z">
              <w:r>
                <w:delText>3</w:delText>
              </w:r>
            </w:del>
            <w:ins w:id="3789" w:author="Hana Navrátilová" w:date="2019-09-24T11:10:00Z">
              <w:r w:rsidR="00600D71">
                <w:t>10</w:t>
              </w:r>
            </w:ins>
          </w:p>
        </w:tc>
        <w:tc>
          <w:tcPr>
            <w:tcW w:w="694" w:type="dxa"/>
            <w:gridSpan w:val="2"/>
            <w:vMerge w:val="restart"/>
          </w:tcPr>
          <w:p w:rsidR="00015DFE" w:rsidRPr="00944A9E" w:rsidRDefault="00015DFE" w:rsidP="00015DFE">
            <w:pPr>
              <w:jc w:val="both"/>
            </w:pPr>
            <w:r>
              <w:t>163</w:t>
            </w:r>
          </w:p>
        </w:tc>
      </w:tr>
      <w:tr w:rsidR="00015DFE" w:rsidRPr="00944A9E" w:rsidTr="00CB26F1">
        <w:trPr>
          <w:trHeight w:val="205"/>
          <w:jc w:val="center"/>
        </w:trPr>
        <w:tc>
          <w:tcPr>
            <w:tcW w:w="3381" w:type="dxa"/>
            <w:gridSpan w:val="2"/>
          </w:tcPr>
          <w:p w:rsidR="00015DFE" w:rsidRPr="00944A9E" w:rsidRDefault="00015DFE" w:rsidP="00015DFE">
            <w:pPr>
              <w:jc w:val="both"/>
            </w:pPr>
          </w:p>
        </w:tc>
        <w:tc>
          <w:tcPr>
            <w:tcW w:w="2245" w:type="dxa"/>
            <w:gridSpan w:val="2"/>
          </w:tcPr>
          <w:p w:rsidR="00015DFE" w:rsidRPr="00944A9E" w:rsidRDefault="00015DFE" w:rsidP="00015DFE">
            <w:pPr>
              <w:jc w:val="both"/>
            </w:pPr>
          </w:p>
        </w:tc>
        <w:tc>
          <w:tcPr>
            <w:tcW w:w="2248" w:type="dxa"/>
            <w:gridSpan w:val="4"/>
            <w:tcBorders>
              <w:right w:val="single" w:sz="12" w:space="0" w:color="auto"/>
            </w:tcBorders>
          </w:tcPr>
          <w:p w:rsidR="00015DFE" w:rsidRPr="00944A9E" w:rsidRDefault="00015DFE" w:rsidP="00015DFE">
            <w:pPr>
              <w:jc w:val="both"/>
            </w:pPr>
          </w:p>
        </w:tc>
        <w:tc>
          <w:tcPr>
            <w:tcW w:w="485" w:type="dxa"/>
            <w:vMerge/>
            <w:tcBorders>
              <w:left w:val="single" w:sz="12" w:space="0" w:color="auto"/>
            </w:tcBorders>
            <w:vAlign w:val="center"/>
          </w:tcPr>
          <w:p w:rsidR="00015DFE" w:rsidRPr="00944A9E" w:rsidRDefault="00015DFE" w:rsidP="00015DFE">
            <w:pPr>
              <w:rPr>
                <w:b/>
              </w:rPr>
            </w:pPr>
          </w:p>
        </w:tc>
        <w:tc>
          <w:tcPr>
            <w:tcW w:w="840" w:type="dxa"/>
            <w:gridSpan w:val="2"/>
            <w:vMerge/>
            <w:vAlign w:val="center"/>
          </w:tcPr>
          <w:p w:rsidR="00015DFE" w:rsidRPr="00944A9E" w:rsidRDefault="00015DFE" w:rsidP="00015DFE">
            <w:pPr>
              <w:rPr>
                <w:b/>
              </w:rPr>
            </w:pPr>
          </w:p>
        </w:tc>
        <w:tc>
          <w:tcPr>
            <w:tcW w:w="694" w:type="dxa"/>
            <w:gridSpan w:val="2"/>
            <w:vMerge/>
            <w:vAlign w:val="center"/>
          </w:tcPr>
          <w:p w:rsidR="00015DFE" w:rsidRPr="00944A9E" w:rsidRDefault="00015DFE" w:rsidP="00015DFE">
            <w:pPr>
              <w:rPr>
                <w:b/>
              </w:rPr>
            </w:pPr>
          </w:p>
        </w:tc>
      </w:tr>
      <w:tr w:rsidR="00015DFE" w:rsidRPr="00944A9E" w:rsidTr="00CB26F1">
        <w:trPr>
          <w:jc w:val="center"/>
        </w:trPr>
        <w:tc>
          <w:tcPr>
            <w:tcW w:w="9893" w:type="dxa"/>
            <w:gridSpan w:val="13"/>
            <w:shd w:val="clear" w:color="auto" w:fill="F7CAAC"/>
          </w:tcPr>
          <w:p w:rsidR="00015DFE" w:rsidRPr="001C7E1F" w:rsidRDefault="00015DFE" w:rsidP="00015DFE">
            <w:pPr>
              <w:jc w:val="both"/>
              <w:rPr>
                <w:b/>
              </w:rPr>
            </w:pPr>
            <w:r w:rsidRPr="001C7E1F">
              <w:rPr>
                <w:b/>
              </w:rPr>
              <w:t xml:space="preserve">Přehled o nejvýznamnější publikační a další tvůrčí činnosti nebo další profesní činnosti u odborníků z praxe vztahující se k zabezpečovaným předmětům </w:t>
            </w:r>
          </w:p>
        </w:tc>
      </w:tr>
      <w:tr w:rsidR="00015DFE" w:rsidRPr="00944A9E" w:rsidTr="00F137AD">
        <w:trPr>
          <w:trHeight w:val="2643"/>
          <w:jc w:val="center"/>
        </w:trPr>
        <w:tc>
          <w:tcPr>
            <w:tcW w:w="9893" w:type="dxa"/>
            <w:gridSpan w:val="13"/>
          </w:tcPr>
          <w:p w:rsidR="00AA77E0" w:rsidRPr="001C7E1F" w:rsidRDefault="00AA77E0" w:rsidP="00015DFE">
            <w:pPr>
              <w:rPr>
                <w:ins w:id="3790" w:author="Hana Navrátilová" w:date="2019-09-24T11:10:00Z"/>
              </w:rPr>
            </w:pPr>
            <w:ins w:id="3791" w:author="Hana Navrátilová" w:date="2019-09-24T11:10:00Z">
              <w:r w:rsidRPr="001C7E1F">
                <w:t xml:space="preserve">Wiegerová, A. (2019). </w:t>
              </w:r>
              <w:r w:rsidR="00600D71" w:rsidRPr="001C7E1F">
                <w:rPr>
                  <w:lang w:val="sk-SK"/>
                </w:rPr>
                <w:t xml:space="preserve">PhD graduates at Czech universities: the account of their study, postdoc options and job ambitions. </w:t>
              </w:r>
              <w:r w:rsidR="00600D71" w:rsidRPr="001C7E1F">
                <w:rPr>
                  <w:i/>
                  <w:lang w:val="sk-SK"/>
                </w:rPr>
                <w:t>Journal of language and cultural education. 7</w:t>
              </w:r>
              <w:r w:rsidR="00600D71" w:rsidRPr="001C7E1F">
                <w:rPr>
                  <w:lang w:val="sk-SK"/>
                </w:rPr>
                <w:t>(1), 54-69.</w:t>
              </w:r>
            </w:ins>
          </w:p>
          <w:p w:rsidR="00015DFE" w:rsidRPr="001C7E1F" w:rsidRDefault="00015DFE" w:rsidP="00015DFE">
            <w:pPr>
              <w:rPr>
                <w:shd w:val="clear" w:color="auto" w:fill="FFFFFF"/>
              </w:rPr>
            </w:pPr>
            <w:r w:rsidRPr="001C7E1F">
              <w:t xml:space="preserve">Gavora, P. </w:t>
            </w:r>
            <w:r w:rsidRPr="001C7E1F">
              <w:rPr>
                <w:shd w:val="clear" w:color="auto" w:fill="FFFFFF"/>
              </w:rPr>
              <w:t xml:space="preserve">&amp; Wiegerová, A. (2017). Self – efficacy of Students in a Preschool Education Programme. </w:t>
            </w:r>
            <w:r w:rsidRPr="001C7E1F">
              <w:rPr>
                <w:shd w:val="clear" w:color="auto" w:fill="FFFFFF"/>
              </w:rPr>
              <w:br/>
            </w:r>
            <w:r w:rsidRPr="001C7E1F">
              <w:rPr>
                <w:i/>
                <w:shd w:val="clear" w:color="auto" w:fill="FFFFFF"/>
              </w:rPr>
              <w:t>The New Educational Review</w:t>
            </w:r>
            <w:r w:rsidRPr="001C7E1F">
              <w:rPr>
                <w:shd w:val="clear" w:color="auto" w:fill="FFFFFF"/>
              </w:rPr>
              <w:t xml:space="preserve">, </w:t>
            </w:r>
            <w:r w:rsidRPr="001C7E1F">
              <w:rPr>
                <w:i/>
                <w:shd w:val="clear" w:color="auto" w:fill="FFFFFF"/>
              </w:rPr>
              <w:t>47</w:t>
            </w:r>
            <w:r w:rsidRPr="001C7E1F">
              <w:rPr>
                <w:shd w:val="clear" w:color="auto" w:fill="FFFFFF"/>
              </w:rPr>
              <w:t xml:space="preserve">(1), 125-138. </w:t>
            </w:r>
          </w:p>
          <w:p w:rsidR="00015DFE" w:rsidRPr="001C7E1F" w:rsidRDefault="00015DFE" w:rsidP="00015DFE">
            <w:r w:rsidRPr="001C7E1F">
              <w:t xml:space="preserve">Wiegerová, A. (2016). </w:t>
            </w:r>
            <w:r w:rsidRPr="001C7E1F">
              <w:rPr>
                <w:i/>
              </w:rPr>
              <w:t>The carrers of young Czech University teachers in the Field of Pedagogy.</w:t>
            </w:r>
            <w:r w:rsidRPr="001C7E1F">
              <w:t xml:space="preserve"> Zlín: UTB.</w:t>
            </w:r>
          </w:p>
          <w:p w:rsidR="00015DFE" w:rsidRPr="001C7E1F" w:rsidRDefault="00015DFE" w:rsidP="00015DFE">
            <w:pPr>
              <w:rPr>
                <w:lang w:val="sk-SK"/>
              </w:rPr>
            </w:pPr>
            <w:r w:rsidRPr="001C7E1F">
              <w:t xml:space="preserve">Wiegerová, A. </w:t>
            </w:r>
            <w:r w:rsidRPr="001C7E1F">
              <w:rPr>
                <w:shd w:val="clear" w:color="auto" w:fill="FFFFFF"/>
              </w:rPr>
              <w:t xml:space="preserve">&amp; Hamplová, D. (2015). </w:t>
            </w:r>
            <w:r w:rsidRPr="001C7E1F">
              <w:rPr>
                <w:lang w:val="sk-SK"/>
              </w:rPr>
              <w:t xml:space="preserve">Joint custody in families and its pitfalls : (from a research perspective). </w:t>
            </w:r>
            <w:r w:rsidRPr="001C7E1F">
              <w:rPr>
                <w:lang w:val="sk-SK"/>
              </w:rPr>
              <w:br/>
            </w:r>
            <w:r w:rsidR="003C3C1D" w:rsidRPr="001C7E1F">
              <w:rPr>
                <w:i/>
                <w:lang w:val="sk-SK"/>
              </w:rPr>
              <w:t>e-</w:t>
            </w:r>
            <w:r w:rsidRPr="001C7E1F">
              <w:rPr>
                <w:i/>
                <w:lang w:val="sk-SK"/>
              </w:rPr>
              <w:t>Pedagogium</w:t>
            </w:r>
            <w:r w:rsidRPr="001C7E1F">
              <w:rPr>
                <w:lang w:val="sk-SK"/>
              </w:rPr>
              <w:t xml:space="preserve">, </w:t>
            </w:r>
            <w:r w:rsidRPr="001C7E1F">
              <w:rPr>
                <w:i/>
                <w:lang w:val="sk-SK"/>
              </w:rPr>
              <w:t>52</w:t>
            </w:r>
            <w:r w:rsidRPr="001C7E1F">
              <w:rPr>
                <w:lang w:val="sk-SK"/>
              </w:rPr>
              <w:t>(4), 58-78.</w:t>
            </w:r>
          </w:p>
          <w:p w:rsidR="00015DFE" w:rsidRPr="001C7E1F" w:rsidRDefault="00015DFE" w:rsidP="00015DFE">
            <w:pPr>
              <w:rPr>
                <w:i/>
                <w:lang w:val="sk-SK"/>
              </w:rPr>
            </w:pPr>
            <w:r w:rsidRPr="001C7E1F">
              <w:rPr>
                <w:lang w:val="sk-SK"/>
              </w:rPr>
              <w:t xml:space="preserve">Wiegerová, A. </w:t>
            </w:r>
            <w:r w:rsidRPr="001C7E1F">
              <w:rPr>
                <w:shd w:val="clear" w:color="auto" w:fill="FFFFFF"/>
              </w:rPr>
              <w:t xml:space="preserve">&amp; Lampertová, A. (2013). </w:t>
            </w:r>
            <w:r w:rsidRPr="001C7E1F">
              <w:rPr>
                <w:lang w:val="sk-SK"/>
              </w:rPr>
              <w:t xml:space="preserve">A teacher´s diary as a research instrument. </w:t>
            </w:r>
            <w:r w:rsidR="003C3C1D" w:rsidRPr="001C7E1F">
              <w:rPr>
                <w:i/>
                <w:lang w:val="sk-SK"/>
              </w:rPr>
              <w:t>e-</w:t>
            </w:r>
            <w:r w:rsidRPr="001C7E1F">
              <w:rPr>
                <w:i/>
                <w:lang w:val="sk-SK"/>
              </w:rPr>
              <w:t>Pedagogium</w:t>
            </w:r>
            <w:r w:rsidRPr="001C7E1F">
              <w:rPr>
                <w:lang w:val="sk-SK"/>
              </w:rPr>
              <w:t xml:space="preserve">, </w:t>
            </w:r>
            <w:r w:rsidRPr="00476272">
              <w:rPr>
                <w:i/>
                <w:lang w:val="sk-SK"/>
              </w:rPr>
              <w:t>51</w:t>
            </w:r>
            <w:r w:rsidRPr="001C7E1F">
              <w:rPr>
                <w:lang w:val="sk-SK"/>
              </w:rPr>
              <w:t>(4), 24-32.</w:t>
            </w:r>
          </w:p>
          <w:p w:rsidR="00015DFE" w:rsidRPr="001C7E1F" w:rsidRDefault="00015DFE" w:rsidP="00015DFE">
            <w:r w:rsidRPr="001C7E1F">
              <w:t xml:space="preserve">Wiegerová, A. et al. (2012). </w:t>
            </w:r>
            <w:r w:rsidRPr="001C7E1F">
              <w:rPr>
                <w:i/>
              </w:rPr>
              <w:t>Self efficacy v edukačných súvislostiach.</w:t>
            </w:r>
            <w:r w:rsidRPr="001C7E1F">
              <w:t xml:space="preserve"> Bratislava: SPN Mladé letá. </w:t>
            </w:r>
          </w:p>
          <w:p w:rsidR="00015DFE" w:rsidRPr="001C7E1F" w:rsidRDefault="00015DFE" w:rsidP="00015DFE"/>
          <w:p w:rsidR="00015DFE" w:rsidRPr="001C7E1F" w:rsidRDefault="00015DFE" w:rsidP="00015DFE">
            <w:pPr>
              <w:jc w:val="both"/>
            </w:pPr>
            <w:r w:rsidRPr="001C7E1F">
              <w:t xml:space="preserve">Od roku 2011do roku 2017 garant studijního programu Učitelství pro mateřské školy na FHS UTB ve Zlíně. </w:t>
            </w:r>
            <w:r w:rsidRPr="001C7E1F">
              <w:br/>
              <w:t xml:space="preserve">Člen Oborové rady DSP Pedagogika, člen VR FHS UTB ve Zlíně. Člen redakčních rad časopisů. Člen doktorských </w:t>
            </w:r>
            <w:r w:rsidRPr="001C7E1F">
              <w:br/>
              <w:t>a habilitačních komisí.</w:t>
            </w:r>
          </w:p>
          <w:p w:rsidR="00015DFE" w:rsidRPr="001C7E1F" w:rsidRDefault="00015DFE" w:rsidP="00015DFE">
            <w:pPr>
              <w:jc w:val="both"/>
            </w:pPr>
          </w:p>
        </w:tc>
      </w:tr>
      <w:tr w:rsidR="00015DFE" w:rsidRPr="00944A9E" w:rsidTr="00CB26F1">
        <w:trPr>
          <w:trHeight w:val="218"/>
          <w:jc w:val="center"/>
        </w:trPr>
        <w:tc>
          <w:tcPr>
            <w:tcW w:w="9893" w:type="dxa"/>
            <w:gridSpan w:val="13"/>
            <w:shd w:val="clear" w:color="auto" w:fill="F7CAAC"/>
          </w:tcPr>
          <w:p w:rsidR="00015DFE" w:rsidRPr="00944A9E" w:rsidRDefault="00015DFE" w:rsidP="00015DFE">
            <w:pPr>
              <w:rPr>
                <w:b/>
              </w:rPr>
            </w:pPr>
            <w:r w:rsidRPr="00944A9E">
              <w:rPr>
                <w:b/>
              </w:rPr>
              <w:t>Působení v zahraničí</w:t>
            </w:r>
          </w:p>
        </w:tc>
      </w:tr>
      <w:tr w:rsidR="00015DFE" w:rsidRPr="00944A9E" w:rsidTr="00CB26F1">
        <w:trPr>
          <w:trHeight w:val="1102"/>
          <w:jc w:val="center"/>
        </w:trPr>
        <w:tc>
          <w:tcPr>
            <w:tcW w:w="9893" w:type="dxa"/>
            <w:gridSpan w:val="13"/>
          </w:tcPr>
          <w:p w:rsidR="00F137AD" w:rsidRDefault="00015DFE" w:rsidP="00015DFE">
            <w:r w:rsidRPr="00944A9E">
              <w:t xml:space="preserve">2006 Polsko Inštitút pedagogiky, Univerzita Podklaska, Siedlce; </w:t>
            </w:r>
          </w:p>
          <w:p w:rsidR="00F137AD" w:rsidRDefault="00015DFE" w:rsidP="00015DFE">
            <w:r w:rsidRPr="00944A9E">
              <w:t xml:space="preserve">2008 Bulharsko Katedra pedagogiky, PdF UO v Sofii; </w:t>
            </w:r>
          </w:p>
          <w:p w:rsidR="00F137AD" w:rsidRDefault="00015DFE" w:rsidP="00015DFE">
            <w:r w:rsidRPr="00944A9E">
              <w:t xml:space="preserve">2008 Polsko Inštitút didaktiky, Univerzita </w:t>
            </w:r>
            <w:r w:rsidRPr="00944A9E">
              <w:rPr>
                <w:bCs/>
              </w:rPr>
              <w:t>Kazimierza Wielkiego</w:t>
            </w:r>
            <w:r w:rsidRPr="00944A9E">
              <w:t xml:space="preserve">, Bydgoszcz; </w:t>
            </w:r>
          </w:p>
          <w:p w:rsidR="00F137AD" w:rsidRDefault="00015DFE" w:rsidP="00015DFE">
            <w:r w:rsidRPr="00944A9E">
              <w:t xml:space="preserve">2011 Polsko Inštitút predškolskej a primárnej pedagogiky v Krakově; </w:t>
            </w:r>
          </w:p>
          <w:p w:rsidR="00F137AD" w:rsidRPr="00944A9E" w:rsidRDefault="00015DFE" w:rsidP="0054035A">
            <w:r w:rsidRPr="00944A9E">
              <w:t>2011 Polsko Katedra didaktiky, Fakulta pedagogiky a psychológie UKW Bydgoszcz</w:t>
            </w:r>
          </w:p>
        </w:tc>
      </w:tr>
      <w:tr w:rsidR="00015DFE" w:rsidRPr="00944A9E" w:rsidTr="00F137AD">
        <w:trPr>
          <w:trHeight w:val="367"/>
          <w:jc w:val="center"/>
        </w:trPr>
        <w:tc>
          <w:tcPr>
            <w:tcW w:w="2552" w:type="dxa"/>
            <w:shd w:val="clear" w:color="auto" w:fill="F7CAAC"/>
          </w:tcPr>
          <w:p w:rsidR="00015DFE" w:rsidRPr="00944A9E" w:rsidRDefault="00015DFE" w:rsidP="00015DFE">
            <w:pPr>
              <w:jc w:val="both"/>
              <w:rPr>
                <w:b/>
              </w:rPr>
            </w:pPr>
            <w:r w:rsidRPr="00944A9E">
              <w:rPr>
                <w:b/>
              </w:rPr>
              <w:t xml:space="preserve">Podpis </w:t>
            </w:r>
          </w:p>
        </w:tc>
        <w:tc>
          <w:tcPr>
            <w:tcW w:w="4536" w:type="dxa"/>
            <w:gridSpan w:val="5"/>
          </w:tcPr>
          <w:p w:rsidR="00015DFE" w:rsidRPr="005D32DD" w:rsidRDefault="00015DFE" w:rsidP="00015DFE">
            <w:pPr>
              <w:jc w:val="both"/>
            </w:pPr>
            <w:r w:rsidRPr="008B7902">
              <w:t>doc. PaedDr.</w:t>
            </w:r>
            <w:r>
              <w:t xml:space="preserve"> Adriana Wiegerová</w:t>
            </w:r>
            <w:r w:rsidRPr="008B7902">
              <w:t>, PhD.</w:t>
            </w:r>
            <w:r>
              <w:t>, v. r.</w:t>
            </w:r>
          </w:p>
        </w:tc>
        <w:tc>
          <w:tcPr>
            <w:tcW w:w="786" w:type="dxa"/>
            <w:gridSpan w:val="2"/>
            <w:shd w:val="clear" w:color="auto" w:fill="F7CAAC"/>
          </w:tcPr>
          <w:p w:rsidR="00015DFE" w:rsidRPr="00944A9E" w:rsidRDefault="00015DFE" w:rsidP="00015DFE">
            <w:pPr>
              <w:jc w:val="both"/>
            </w:pPr>
            <w:r w:rsidRPr="00944A9E">
              <w:rPr>
                <w:b/>
              </w:rPr>
              <w:t>datum</w:t>
            </w:r>
          </w:p>
        </w:tc>
        <w:tc>
          <w:tcPr>
            <w:tcW w:w="2019" w:type="dxa"/>
            <w:gridSpan w:val="5"/>
          </w:tcPr>
          <w:p w:rsidR="00015DFE" w:rsidRDefault="00015DFE" w:rsidP="00015DFE">
            <w:pPr>
              <w:jc w:val="both"/>
              <w:rPr>
                <w:del w:id="3792" w:author="Hana Navrátilová" w:date="2019-09-24T11:10:00Z"/>
              </w:rPr>
            </w:pPr>
            <w:del w:id="3793" w:author="Hana Navrátilová" w:date="2019-09-24T11:10:00Z">
              <w:r>
                <w:delText>17. 12. 2018</w:delText>
              </w:r>
            </w:del>
          </w:p>
          <w:p w:rsidR="00015DFE" w:rsidRDefault="00015DFE" w:rsidP="00015DFE">
            <w:pPr>
              <w:jc w:val="both"/>
              <w:rPr>
                <w:del w:id="3794" w:author="Hana Navrátilová" w:date="2019-09-24T11:10:00Z"/>
              </w:rPr>
            </w:pPr>
          </w:p>
          <w:p w:rsidR="00015DFE" w:rsidRPr="00944A9E" w:rsidRDefault="00F62D39" w:rsidP="0054035A">
            <w:pPr>
              <w:jc w:val="both"/>
            </w:pPr>
            <w:ins w:id="3795" w:author="Hana Navrátilová" w:date="2019-09-24T11:10:00Z">
              <w:r>
                <w:t xml:space="preserve">25. </w:t>
              </w:r>
              <w:r w:rsidR="00600D71">
                <w:t>0</w:t>
              </w:r>
              <w:r>
                <w:t xml:space="preserve">9. 2019  </w:t>
              </w:r>
            </w:ins>
          </w:p>
        </w:tc>
      </w:tr>
    </w:tbl>
    <w:p w:rsidR="005314DC" w:rsidRDefault="005314DC" w:rsidP="00E7344C">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20"/>
        <w:gridCol w:w="766"/>
        <w:gridCol w:w="1571"/>
        <w:gridCol w:w="485"/>
        <w:gridCol w:w="301"/>
        <w:gridCol w:w="785"/>
        <w:gridCol w:w="1022"/>
        <w:gridCol w:w="657"/>
        <w:gridCol w:w="126"/>
        <w:gridCol w:w="530"/>
        <w:gridCol w:w="1332"/>
      </w:tblGrid>
      <w:tr w:rsidR="006B6016" w:rsidRPr="00944A9E" w:rsidTr="005314DC">
        <w:trPr>
          <w:jc w:val="center"/>
        </w:trPr>
        <w:tc>
          <w:tcPr>
            <w:tcW w:w="9895" w:type="dxa"/>
            <w:gridSpan w:val="11"/>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7A35AC" w:rsidRPr="00944A9E" w:rsidTr="006B6016">
        <w:trPr>
          <w:jc w:val="center"/>
        </w:trPr>
        <w:tc>
          <w:tcPr>
            <w:tcW w:w="2320" w:type="dxa"/>
            <w:tcBorders>
              <w:top w:val="double" w:sz="4" w:space="0" w:color="auto"/>
            </w:tcBorders>
            <w:shd w:val="clear" w:color="auto" w:fill="F7CAAC"/>
          </w:tcPr>
          <w:p w:rsidR="007A35AC" w:rsidRPr="00944A9E" w:rsidRDefault="007A35AC" w:rsidP="00E7344C">
            <w:pPr>
              <w:jc w:val="both"/>
              <w:rPr>
                <w:b/>
              </w:rPr>
            </w:pPr>
            <w:r w:rsidRPr="00944A9E">
              <w:rPr>
                <w:b/>
              </w:rPr>
              <w:t>Vysoká škola</w:t>
            </w:r>
          </w:p>
        </w:tc>
        <w:tc>
          <w:tcPr>
            <w:tcW w:w="7575" w:type="dxa"/>
            <w:gridSpan w:val="10"/>
          </w:tcPr>
          <w:p w:rsidR="007A35AC" w:rsidRPr="00944A9E" w:rsidRDefault="007A35AC" w:rsidP="00E7344C">
            <w:pPr>
              <w:jc w:val="both"/>
            </w:pPr>
            <w:r w:rsidRPr="00944A9E">
              <w:t>UTB ve Zlíně</w:t>
            </w:r>
          </w:p>
        </w:tc>
      </w:tr>
      <w:tr w:rsidR="007A35AC" w:rsidRPr="00944A9E" w:rsidTr="006B6016">
        <w:trPr>
          <w:jc w:val="center"/>
        </w:trPr>
        <w:tc>
          <w:tcPr>
            <w:tcW w:w="2320" w:type="dxa"/>
            <w:shd w:val="clear" w:color="auto" w:fill="F7CAAC"/>
          </w:tcPr>
          <w:p w:rsidR="007A35AC" w:rsidRPr="00944A9E" w:rsidRDefault="007A35AC" w:rsidP="00E7344C">
            <w:pPr>
              <w:jc w:val="both"/>
              <w:rPr>
                <w:b/>
              </w:rPr>
            </w:pPr>
            <w:r w:rsidRPr="00944A9E">
              <w:rPr>
                <w:b/>
              </w:rPr>
              <w:t>Součást vysoké školy</w:t>
            </w:r>
          </w:p>
        </w:tc>
        <w:tc>
          <w:tcPr>
            <w:tcW w:w="7575" w:type="dxa"/>
            <w:gridSpan w:val="10"/>
          </w:tcPr>
          <w:p w:rsidR="007A35AC" w:rsidRPr="00944A9E" w:rsidRDefault="007A35AC" w:rsidP="00E7344C">
            <w:pPr>
              <w:jc w:val="both"/>
            </w:pPr>
            <w:r w:rsidRPr="00944A9E">
              <w:t>Fakulta humanitních studií</w:t>
            </w:r>
          </w:p>
        </w:tc>
      </w:tr>
      <w:tr w:rsidR="007A35AC" w:rsidRPr="00944A9E" w:rsidTr="006B6016">
        <w:trPr>
          <w:jc w:val="center"/>
        </w:trPr>
        <w:tc>
          <w:tcPr>
            <w:tcW w:w="2320" w:type="dxa"/>
            <w:shd w:val="clear" w:color="auto" w:fill="F7CAAC"/>
          </w:tcPr>
          <w:p w:rsidR="007A35AC" w:rsidRPr="00944A9E" w:rsidRDefault="007A35AC" w:rsidP="00E7344C">
            <w:pPr>
              <w:jc w:val="both"/>
              <w:rPr>
                <w:b/>
              </w:rPr>
            </w:pPr>
            <w:r w:rsidRPr="00944A9E">
              <w:rPr>
                <w:b/>
              </w:rPr>
              <w:t>Název studijního programu</w:t>
            </w:r>
          </w:p>
        </w:tc>
        <w:tc>
          <w:tcPr>
            <w:tcW w:w="7575" w:type="dxa"/>
            <w:gridSpan w:val="10"/>
          </w:tcPr>
          <w:p w:rsidR="007A35AC" w:rsidRPr="00944A9E" w:rsidRDefault="00564B1A" w:rsidP="00E7344C">
            <w:pPr>
              <w:jc w:val="both"/>
            </w:pPr>
            <w:r>
              <w:t>Učitelství pro 1. stupeň</w:t>
            </w:r>
            <w:r w:rsidR="007A35AC" w:rsidRPr="00944A9E">
              <w:t xml:space="preserve"> základní školy</w:t>
            </w:r>
          </w:p>
        </w:tc>
      </w:tr>
      <w:tr w:rsidR="007A35AC" w:rsidRPr="00944A9E" w:rsidTr="006B6016">
        <w:trPr>
          <w:trHeight w:val="207"/>
          <w:jc w:val="center"/>
        </w:trPr>
        <w:tc>
          <w:tcPr>
            <w:tcW w:w="2320" w:type="dxa"/>
            <w:shd w:val="clear" w:color="auto" w:fill="F7CAAC"/>
          </w:tcPr>
          <w:p w:rsidR="007A35AC" w:rsidRPr="00944A9E" w:rsidRDefault="007A35AC" w:rsidP="00E7344C">
            <w:pPr>
              <w:jc w:val="both"/>
              <w:rPr>
                <w:b/>
              </w:rPr>
            </w:pPr>
            <w:r w:rsidRPr="00944A9E">
              <w:rPr>
                <w:b/>
              </w:rPr>
              <w:t>Jméno a příjmení</w:t>
            </w:r>
          </w:p>
        </w:tc>
        <w:tc>
          <w:tcPr>
            <w:tcW w:w="3908" w:type="dxa"/>
            <w:gridSpan w:val="5"/>
          </w:tcPr>
          <w:p w:rsidR="007A35AC" w:rsidRPr="00944A9E" w:rsidRDefault="007A35AC" w:rsidP="00E7344C">
            <w:r w:rsidRPr="00944A9E">
              <w:t>Roman Božik</w:t>
            </w:r>
          </w:p>
        </w:tc>
        <w:tc>
          <w:tcPr>
            <w:tcW w:w="1022" w:type="dxa"/>
            <w:shd w:val="clear" w:color="auto" w:fill="F7CAAC"/>
          </w:tcPr>
          <w:p w:rsidR="007A35AC" w:rsidRPr="00944A9E" w:rsidRDefault="007A35AC" w:rsidP="00E7344C">
            <w:pPr>
              <w:jc w:val="both"/>
              <w:rPr>
                <w:b/>
              </w:rPr>
            </w:pPr>
            <w:r w:rsidRPr="00944A9E">
              <w:rPr>
                <w:b/>
              </w:rPr>
              <w:t>Tituly</w:t>
            </w:r>
          </w:p>
        </w:tc>
        <w:tc>
          <w:tcPr>
            <w:tcW w:w="2645" w:type="dxa"/>
            <w:gridSpan w:val="4"/>
          </w:tcPr>
          <w:p w:rsidR="007A35AC" w:rsidRPr="00944A9E" w:rsidRDefault="007A35AC" w:rsidP="00E7344C">
            <w:r w:rsidRPr="00944A9E">
              <w:t>PhDr., Ph.D.</w:t>
            </w:r>
          </w:p>
        </w:tc>
      </w:tr>
      <w:tr w:rsidR="007A35AC" w:rsidRPr="00944A9E" w:rsidTr="006B6016">
        <w:trPr>
          <w:jc w:val="center"/>
        </w:trPr>
        <w:tc>
          <w:tcPr>
            <w:tcW w:w="2320" w:type="dxa"/>
            <w:shd w:val="clear" w:color="auto" w:fill="F7CAAC"/>
          </w:tcPr>
          <w:p w:rsidR="007A35AC" w:rsidRPr="00944A9E" w:rsidRDefault="007A35AC" w:rsidP="00E7344C">
            <w:pPr>
              <w:jc w:val="both"/>
              <w:rPr>
                <w:b/>
              </w:rPr>
            </w:pPr>
            <w:r w:rsidRPr="00944A9E">
              <w:rPr>
                <w:b/>
              </w:rPr>
              <w:t>Rok narození</w:t>
            </w:r>
          </w:p>
        </w:tc>
        <w:tc>
          <w:tcPr>
            <w:tcW w:w="766" w:type="dxa"/>
          </w:tcPr>
          <w:p w:rsidR="007A35AC" w:rsidRPr="00944A9E" w:rsidRDefault="00325298" w:rsidP="00E7344C">
            <w:pPr>
              <w:jc w:val="both"/>
            </w:pPr>
            <w:r>
              <w:t>1968</w:t>
            </w:r>
          </w:p>
        </w:tc>
        <w:tc>
          <w:tcPr>
            <w:tcW w:w="1571" w:type="dxa"/>
            <w:shd w:val="clear" w:color="auto" w:fill="F7CAAC"/>
          </w:tcPr>
          <w:p w:rsidR="007A35AC" w:rsidRPr="00944A9E" w:rsidRDefault="007A35AC" w:rsidP="00E7344C">
            <w:pPr>
              <w:jc w:val="both"/>
              <w:rPr>
                <w:b/>
              </w:rPr>
            </w:pPr>
            <w:r w:rsidRPr="00944A9E">
              <w:rPr>
                <w:b/>
              </w:rPr>
              <w:t>typ vztahu k VŠ</w:t>
            </w:r>
          </w:p>
        </w:tc>
        <w:tc>
          <w:tcPr>
            <w:tcW w:w="786" w:type="dxa"/>
            <w:gridSpan w:val="2"/>
          </w:tcPr>
          <w:p w:rsidR="007A35AC" w:rsidRPr="00944A9E" w:rsidRDefault="007A35AC" w:rsidP="00E7344C">
            <w:pPr>
              <w:jc w:val="both"/>
            </w:pPr>
            <w:r w:rsidRPr="00944A9E">
              <w:t>pp</w:t>
            </w:r>
          </w:p>
        </w:tc>
        <w:tc>
          <w:tcPr>
            <w:tcW w:w="785" w:type="dxa"/>
            <w:shd w:val="clear" w:color="auto" w:fill="F7CAAC"/>
          </w:tcPr>
          <w:p w:rsidR="007A35AC" w:rsidRPr="00944A9E" w:rsidRDefault="007A35AC" w:rsidP="00E7344C">
            <w:pPr>
              <w:jc w:val="both"/>
              <w:rPr>
                <w:b/>
              </w:rPr>
            </w:pPr>
            <w:r w:rsidRPr="00944A9E">
              <w:rPr>
                <w:b/>
              </w:rPr>
              <w:t>rozsah</w:t>
            </w:r>
          </w:p>
        </w:tc>
        <w:tc>
          <w:tcPr>
            <w:tcW w:w="1022" w:type="dxa"/>
          </w:tcPr>
          <w:p w:rsidR="007A35AC" w:rsidRPr="00944A9E" w:rsidRDefault="007A35AC" w:rsidP="00E7344C">
            <w:pPr>
              <w:jc w:val="both"/>
            </w:pPr>
            <w:r w:rsidRPr="00944A9E">
              <w:t>40h/týdně</w:t>
            </w:r>
          </w:p>
        </w:tc>
        <w:tc>
          <w:tcPr>
            <w:tcW w:w="783" w:type="dxa"/>
            <w:gridSpan w:val="2"/>
            <w:shd w:val="clear" w:color="auto" w:fill="F7CAAC"/>
          </w:tcPr>
          <w:p w:rsidR="007A35AC" w:rsidRPr="00944A9E" w:rsidRDefault="007A35AC" w:rsidP="00E7344C">
            <w:pPr>
              <w:jc w:val="both"/>
              <w:rPr>
                <w:b/>
              </w:rPr>
            </w:pPr>
            <w:r w:rsidRPr="00944A9E">
              <w:rPr>
                <w:b/>
              </w:rPr>
              <w:t>do kdy</w:t>
            </w:r>
          </w:p>
        </w:tc>
        <w:tc>
          <w:tcPr>
            <w:tcW w:w="1862" w:type="dxa"/>
            <w:gridSpan w:val="2"/>
          </w:tcPr>
          <w:p w:rsidR="007A35AC" w:rsidRDefault="007A35AC" w:rsidP="00E7344C">
            <w:pPr>
              <w:jc w:val="both"/>
            </w:pPr>
            <w:r w:rsidRPr="00944A9E">
              <w:t>08/20</w:t>
            </w:r>
            <w:r w:rsidR="00BB2E31">
              <w:t>20</w:t>
            </w:r>
          </w:p>
          <w:p w:rsidR="007B09B4" w:rsidRPr="00944A9E" w:rsidRDefault="007B09B4" w:rsidP="00E7344C">
            <w:r w:rsidRPr="00686322">
              <w:rPr>
                <w:sz w:val="16"/>
                <w:szCs w:val="16"/>
              </w:rPr>
              <w:t>př</w:t>
            </w:r>
            <w:r>
              <w:rPr>
                <w:sz w:val="16"/>
                <w:szCs w:val="16"/>
              </w:rPr>
              <w:t xml:space="preserve">edpokládá </w:t>
            </w:r>
            <w:r w:rsidRPr="00686322">
              <w:rPr>
                <w:sz w:val="16"/>
                <w:szCs w:val="16"/>
              </w:rPr>
              <w:t>se pokračování spolupráce</w:t>
            </w:r>
          </w:p>
        </w:tc>
      </w:tr>
      <w:tr w:rsidR="007A35AC" w:rsidRPr="00944A9E" w:rsidTr="006B6016">
        <w:trPr>
          <w:jc w:val="center"/>
        </w:trPr>
        <w:tc>
          <w:tcPr>
            <w:tcW w:w="4657" w:type="dxa"/>
            <w:gridSpan w:val="3"/>
            <w:shd w:val="clear" w:color="auto" w:fill="F7CAAC"/>
          </w:tcPr>
          <w:p w:rsidR="007A35AC" w:rsidRPr="00944A9E" w:rsidRDefault="007A35AC" w:rsidP="00E7344C">
            <w:pPr>
              <w:jc w:val="both"/>
              <w:rPr>
                <w:b/>
              </w:rPr>
            </w:pPr>
            <w:r w:rsidRPr="00944A9E">
              <w:rPr>
                <w:b/>
              </w:rPr>
              <w:t xml:space="preserve">Typ vztahu na součásti VŠ, která uskutečňuje st. </w:t>
            </w:r>
            <w:r w:rsidR="002C7BFC" w:rsidRPr="00944A9E">
              <w:rPr>
                <w:b/>
              </w:rPr>
              <w:t>P</w:t>
            </w:r>
            <w:r w:rsidRPr="00944A9E">
              <w:rPr>
                <w:b/>
              </w:rPr>
              <w:t>rogram</w:t>
            </w:r>
          </w:p>
        </w:tc>
        <w:tc>
          <w:tcPr>
            <w:tcW w:w="786" w:type="dxa"/>
            <w:gridSpan w:val="2"/>
          </w:tcPr>
          <w:p w:rsidR="007A35AC" w:rsidRPr="00944A9E" w:rsidRDefault="007A35AC" w:rsidP="00E7344C">
            <w:pPr>
              <w:jc w:val="both"/>
            </w:pPr>
            <w:r w:rsidRPr="00944A9E">
              <w:t>pp</w:t>
            </w:r>
          </w:p>
        </w:tc>
        <w:tc>
          <w:tcPr>
            <w:tcW w:w="785" w:type="dxa"/>
            <w:shd w:val="clear" w:color="auto" w:fill="F7CAAC"/>
          </w:tcPr>
          <w:p w:rsidR="007A35AC" w:rsidRPr="00944A9E" w:rsidRDefault="007A35AC" w:rsidP="00E7344C">
            <w:pPr>
              <w:jc w:val="both"/>
              <w:rPr>
                <w:b/>
              </w:rPr>
            </w:pPr>
            <w:r w:rsidRPr="00944A9E">
              <w:rPr>
                <w:b/>
              </w:rPr>
              <w:t>rozsah</w:t>
            </w:r>
          </w:p>
        </w:tc>
        <w:tc>
          <w:tcPr>
            <w:tcW w:w="1022" w:type="dxa"/>
          </w:tcPr>
          <w:p w:rsidR="007A35AC" w:rsidRPr="00944A9E" w:rsidRDefault="007A35AC" w:rsidP="00E7344C">
            <w:pPr>
              <w:jc w:val="both"/>
              <w:rPr>
                <w:lang w:val="sk-SK"/>
              </w:rPr>
            </w:pPr>
            <w:r w:rsidRPr="00944A9E">
              <w:rPr>
                <w:lang w:val="sk-SK"/>
              </w:rPr>
              <w:t>40h/týdně</w:t>
            </w:r>
          </w:p>
        </w:tc>
        <w:tc>
          <w:tcPr>
            <w:tcW w:w="783" w:type="dxa"/>
            <w:gridSpan w:val="2"/>
            <w:shd w:val="clear" w:color="auto" w:fill="F7CAAC"/>
          </w:tcPr>
          <w:p w:rsidR="007A35AC" w:rsidRPr="00944A9E" w:rsidRDefault="007A35AC" w:rsidP="00E7344C">
            <w:pPr>
              <w:jc w:val="both"/>
              <w:rPr>
                <w:b/>
              </w:rPr>
            </w:pPr>
            <w:r w:rsidRPr="00944A9E">
              <w:rPr>
                <w:b/>
              </w:rPr>
              <w:t>do kdy</w:t>
            </w:r>
          </w:p>
        </w:tc>
        <w:tc>
          <w:tcPr>
            <w:tcW w:w="1862" w:type="dxa"/>
            <w:gridSpan w:val="2"/>
          </w:tcPr>
          <w:p w:rsidR="007A35AC" w:rsidRPr="00944A9E" w:rsidRDefault="00656655" w:rsidP="00E7344C">
            <w:pPr>
              <w:jc w:val="both"/>
            </w:pPr>
            <w:r>
              <w:t>08/2020</w:t>
            </w:r>
          </w:p>
        </w:tc>
      </w:tr>
      <w:tr w:rsidR="007A35AC" w:rsidRPr="00944A9E" w:rsidTr="006B6016">
        <w:trPr>
          <w:jc w:val="center"/>
        </w:trPr>
        <w:tc>
          <w:tcPr>
            <w:tcW w:w="5443" w:type="dxa"/>
            <w:gridSpan w:val="5"/>
            <w:shd w:val="clear" w:color="auto" w:fill="F7CAAC"/>
          </w:tcPr>
          <w:p w:rsidR="007A35AC" w:rsidRPr="00944A9E" w:rsidRDefault="007A35AC" w:rsidP="00E7344C">
            <w:pPr>
              <w:jc w:val="both"/>
            </w:pPr>
            <w:r w:rsidRPr="00944A9E">
              <w:rPr>
                <w:b/>
              </w:rPr>
              <w:t>Další současná působení jako akademický pracovník na jiných VŠ</w:t>
            </w:r>
          </w:p>
        </w:tc>
        <w:tc>
          <w:tcPr>
            <w:tcW w:w="1807" w:type="dxa"/>
            <w:gridSpan w:val="2"/>
            <w:shd w:val="clear" w:color="auto" w:fill="F7CAAC"/>
          </w:tcPr>
          <w:p w:rsidR="007A35AC" w:rsidRPr="00944A9E" w:rsidRDefault="007A35AC" w:rsidP="00E7344C">
            <w:pPr>
              <w:jc w:val="both"/>
              <w:rPr>
                <w:b/>
              </w:rPr>
            </w:pPr>
            <w:r w:rsidRPr="00944A9E">
              <w:rPr>
                <w:b/>
              </w:rPr>
              <w:t>typ prac. vztahu</w:t>
            </w:r>
          </w:p>
        </w:tc>
        <w:tc>
          <w:tcPr>
            <w:tcW w:w="2645" w:type="dxa"/>
            <w:gridSpan w:val="4"/>
            <w:shd w:val="clear" w:color="auto" w:fill="F7CAAC"/>
          </w:tcPr>
          <w:p w:rsidR="007A35AC" w:rsidRPr="00944A9E" w:rsidRDefault="007A35AC" w:rsidP="00E7344C">
            <w:pPr>
              <w:jc w:val="both"/>
              <w:rPr>
                <w:b/>
              </w:rPr>
            </w:pPr>
            <w:r w:rsidRPr="00944A9E">
              <w:rPr>
                <w:b/>
              </w:rPr>
              <w:t>rozsah</w:t>
            </w:r>
          </w:p>
        </w:tc>
      </w:tr>
      <w:tr w:rsidR="007A35AC" w:rsidRPr="00944A9E" w:rsidTr="006B6016">
        <w:trPr>
          <w:jc w:val="center"/>
        </w:trPr>
        <w:tc>
          <w:tcPr>
            <w:tcW w:w="5443" w:type="dxa"/>
            <w:gridSpan w:val="5"/>
          </w:tcPr>
          <w:p w:rsidR="007A35AC" w:rsidRPr="00944A9E" w:rsidRDefault="005E72CA" w:rsidP="00E7344C">
            <w:pPr>
              <w:jc w:val="both"/>
            </w:pPr>
            <w:r w:rsidRPr="00944A9E">
              <w:t>Nemá</w:t>
            </w:r>
          </w:p>
        </w:tc>
        <w:tc>
          <w:tcPr>
            <w:tcW w:w="1807" w:type="dxa"/>
            <w:gridSpan w:val="2"/>
          </w:tcPr>
          <w:p w:rsidR="007A35AC" w:rsidRPr="00944A9E" w:rsidRDefault="007A35AC" w:rsidP="00E7344C">
            <w:pPr>
              <w:jc w:val="both"/>
            </w:pPr>
          </w:p>
        </w:tc>
        <w:tc>
          <w:tcPr>
            <w:tcW w:w="2645" w:type="dxa"/>
            <w:gridSpan w:val="4"/>
          </w:tcPr>
          <w:p w:rsidR="007A35AC" w:rsidRPr="00944A9E" w:rsidRDefault="007A35AC" w:rsidP="00E7344C">
            <w:pPr>
              <w:jc w:val="both"/>
            </w:pPr>
          </w:p>
        </w:tc>
      </w:tr>
      <w:tr w:rsidR="007A35AC" w:rsidRPr="00944A9E" w:rsidTr="005314DC">
        <w:trPr>
          <w:jc w:val="center"/>
        </w:trPr>
        <w:tc>
          <w:tcPr>
            <w:tcW w:w="9895" w:type="dxa"/>
            <w:gridSpan w:val="11"/>
            <w:shd w:val="clear" w:color="auto" w:fill="F7CAAC"/>
          </w:tcPr>
          <w:p w:rsidR="007A35AC" w:rsidRPr="00944A9E" w:rsidRDefault="007A35AC" w:rsidP="00E7344C">
            <w:pPr>
              <w:jc w:val="both"/>
            </w:pPr>
            <w:r w:rsidRPr="00944A9E">
              <w:rPr>
                <w:b/>
              </w:rPr>
              <w:t>Předměty příslušného studijního programu a způsob zapojení do jejich výuky, příp. další zapojení do uskutečňování studijního programu</w:t>
            </w:r>
          </w:p>
        </w:tc>
      </w:tr>
      <w:tr w:rsidR="007A35AC" w:rsidRPr="00944A9E" w:rsidTr="005314DC">
        <w:trPr>
          <w:trHeight w:val="195"/>
          <w:jc w:val="center"/>
        </w:trPr>
        <w:tc>
          <w:tcPr>
            <w:tcW w:w="9895" w:type="dxa"/>
            <w:gridSpan w:val="11"/>
            <w:tcBorders>
              <w:top w:val="nil"/>
            </w:tcBorders>
          </w:tcPr>
          <w:p w:rsidR="007A35AC" w:rsidRPr="00944A9E" w:rsidRDefault="00DC0369" w:rsidP="00E7344C">
            <w:del w:id="3796" w:author="Hana Navrátilová" w:date="2019-09-24T11:10:00Z">
              <w:r w:rsidRPr="00944A9E">
                <w:delText xml:space="preserve">Sociologie dětství, </w:delText>
              </w:r>
              <w:r w:rsidR="007A35AC" w:rsidRPr="00944A9E">
                <w:delText xml:space="preserve">Role metodika školní prevence na ZŠ, Mediální výchova, </w:delText>
              </w:r>
            </w:del>
            <w:r w:rsidR="007A35AC" w:rsidRPr="00CA0D26">
              <w:t xml:space="preserve">Podpora zdraví </w:t>
            </w:r>
            <w:del w:id="3797" w:author="Hana Navrátilová" w:date="2019-09-24T11:10:00Z">
              <w:r w:rsidR="007A35AC" w:rsidRPr="00944A9E">
                <w:delText xml:space="preserve">a výchova ke zdraví v primárním vzdělávání, </w:delText>
              </w:r>
              <w:r w:rsidR="007A35AC" w:rsidRPr="00944A9E">
                <w:rPr>
                  <w:bCs/>
                </w:rPr>
                <w:delText>ICT v praxi ZŠ</w:delText>
              </w:r>
            </w:del>
            <w:ins w:id="3798" w:author="Hana Navrátilová" w:date="2019-09-24T11:10:00Z">
              <w:r w:rsidR="00CA0D26" w:rsidRPr="00CA0D26">
                <w:t>ve škole</w:t>
              </w:r>
            </w:ins>
            <w:r w:rsidR="007A35AC" w:rsidRPr="00CA0D26">
              <w:rPr>
                <w:bCs/>
              </w:rPr>
              <w:t xml:space="preserve">, </w:t>
            </w:r>
            <w:r w:rsidR="007A35AC" w:rsidRPr="00CA0D26">
              <w:t>Základy ICT v primárním vzdělávání</w:t>
            </w:r>
            <w:ins w:id="3799" w:author="Hana Navrátilová" w:date="2019-09-24T11:10:00Z">
              <w:r w:rsidR="00CA0D26">
                <w:t>, Primární prevence patologických jevů v základní škole, Příprava školy v přírodě, Mediální výchova, Výchova ke zdraví, Role metodika školní prevence na ZŠ</w:t>
              </w:r>
            </w:ins>
          </w:p>
          <w:p w:rsidR="007A35AC" w:rsidRPr="00944A9E" w:rsidRDefault="007A35AC" w:rsidP="00E7344C"/>
        </w:tc>
      </w:tr>
      <w:tr w:rsidR="007A35AC" w:rsidRPr="00944A9E" w:rsidTr="005314DC">
        <w:trPr>
          <w:jc w:val="center"/>
        </w:trPr>
        <w:tc>
          <w:tcPr>
            <w:tcW w:w="9895" w:type="dxa"/>
            <w:gridSpan w:val="11"/>
            <w:shd w:val="clear" w:color="auto" w:fill="F7CAAC"/>
          </w:tcPr>
          <w:p w:rsidR="007A35AC" w:rsidRPr="00944A9E" w:rsidRDefault="007A35AC" w:rsidP="00E7344C">
            <w:pPr>
              <w:jc w:val="both"/>
            </w:pPr>
            <w:r w:rsidRPr="00944A9E">
              <w:rPr>
                <w:b/>
              </w:rPr>
              <w:t xml:space="preserve">Údaje o vzdělání na VŠ </w:t>
            </w:r>
          </w:p>
        </w:tc>
      </w:tr>
      <w:tr w:rsidR="007A35AC" w:rsidRPr="00944A9E" w:rsidTr="005314DC">
        <w:trPr>
          <w:trHeight w:val="1055"/>
          <w:jc w:val="center"/>
        </w:trPr>
        <w:tc>
          <w:tcPr>
            <w:tcW w:w="9895" w:type="dxa"/>
            <w:gridSpan w:val="11"/>
          </w:tcPr>
          <w:p w:rsidR="007A35AC" w:rsidRPr="00944A9E" w:rsidRDefault="005331B1" w:rsidP="00E7344C">
            <w:pPr>
              <w:jc w:val="both"/>
            </w:pPr>
            <w:r w:rsidRPr="00944A9E">
              <w:t xml:space="preserve">Bc., studijní obor Sociální práce, </w:t>
            </w:r>
            <w:r w:rsidR="007A35AC" w:rsidRPr="00944A9E">
              <w:t>2001</w:t>
            </w:r>
            <w:r w:rsidRPr="00944A9E">
              <w:t xml:space="preserve">, PdF </w:t>
            </w:r>
            <w:r w:rsidR="007A35AC" w:rsidRPr="00944A9E">
              <w:t xml:space="preserve">UKF </w:t>
            </w:r>
            <w:r w:rsidRPr="00944A9E">
              <w:t>v Nitře</w:t>
            </w:r>
          </w:p>
          <w:p w:rsidR="007A35AC" w:rsidRPr="00944A9E" w:rsidRDefault="005331B1" w:rsidP="00E7344C">
            <w:pPr>
              <w:jc w:val="both"/>
            </w:pPr>
            <w:r w:rsidRPr="00944A9E">
              <w:t xml:space="preserve">Mgr., studijní obor </w:t>
            </w:r>
            <w:r w:rsidR="00A12197">
              <w:t>S</w:t>
            </w:r>
            <w:r w:rsidRPr="00944A9E">
              <w:t>ociální práce,</w:t>
            </w:r>
            <w:r w:rsidR="000723ED" w:rsidRPr="00944A9E">
              <w:t> </w:t>
            </w:r>
            <w:r w:rsidR="007A35AC" w:rsidRPr="00944A9E">
              <w:t>2003</w:t>
            </w:r>
            <w:r w:rsidRPr="00944A9E">
              <w:t xml:space="preserve">,FsV </w:t>
            </w:r>
            <w:r w:rsidR="007A35AC" w:rsidRPr="00944A9E">
              <w:t xml:space="preserve">UKF </w:t>
            </w:r>
            <w:r w:rsidRPr="00944A9E">
              <w:t>v Nitře</w:t>
            </w:r>
          </w:p>
          <w:p w:rsidR="007A35AC" w:rsidRPr="00944A9E" w:rsidRDefault="005331B1" w:rsidP="00E7344C">
            <w:pPr>
              <w:jc w:val="both"/>
            </w:pPr>
            <w:r w:rsidRPr="00944A9E">
              <w:t xml:space="preserve">PhDr., obor </w:t>
            </w:r>
            <w:r w:rsidR="00A12197">
              <w:t>S</w:t>
            </w:r>
            <w:r w:rsidRPr="00944A9E">
              <w:t xml:space="preserve">ociální práce, </w:t>
            </w:r>
            <w:r w:rsidR="007A35AC" w:rsidRPr="00944A9E">
              <w:t>2006</w:t>
            </w:r>
            <w:r w:rsidRPr="00944A9E">
              <w:t>, FsV</w:t>
            </w:r>
            <w:r w:rsidR="007A35AC" w:rsidRPr="00944A9E">
              <w:t xml:space="preserve"> UKF </w:t>
            </w:r>
            <w:r w:rsidRPr="00944A9E">
              <w:t>v Nitře</w:t>
            </w:r>
          </w:p>
          <w:p w:rsidR="007A35AC" w:rsidRPr="00944A9E" w:rsidRDefault="005331B1" w:rsidP="00E7344C">
            <w:pPr>
              <w:jc w:val="both"/>
            </w:pPr>
            <w:r w:rsidRPr="00944A9E">
              <w:t xml:space="preserve">Ph.D., obor Pedagogika, </w:t>
            </w:r>
            <w:r w:rsidR="007A35AC" w:rsidRPr="00944A9E">
              <w:t>2017</w:t>
            </w:r>
            <w:r w:rsidRPr="00944A9E">
              <w:t xml:space="preserve">,PdF </w:t>
            </w:r>
            <w:r w:rsidR="007A35AC" w:rsidRPr="00944A9E">
              <w:t xml:space="preserve">UK </w:t>
            </w:r>
            <w:r w:rsidRPr="00944A9E">
              <w:t>v</w:t>
            </w:r>
            <w:r w:rsidR="000723ED" w:rsidRPr="00944A9E">
              <w:t> </w:t>
            </w:r>
            <w:r w:rsidRPr="00944A9E">
              <w:t>Praze</w:t>
            </w:r>
          </w:p>
        </w:tc>
      </w:tr>
      <w:tr w:rsidR="007A35AC" w:rsidRPr="00944A9E" w:rsidTr="005314DC">
        <w:trPr>
          <w:jc w:val="center"/>
        </w:trPr>
        <w:tc>
          <w:tcPr>
            <w:tcW w:w="9895" w:type="dxa"/>
            <w:gridSpan w:val="11"/>
            <w:shd w:val="clear" w:color="auto" w:fill="F7CAAC"/>
          </w:tcPr>
          <w:p w:rsidR="007A35AC" w:rsidRPr="00944A9E" w:rsidRDefault="007A35AC" w:rsidP="00E7344C">
            <w:pPr>
              <w:jc w:val="both"/>
              <w:rPr>
                <w:b/>
              </w:rPr>
            </w:pPr>
            <w:r w:rsidRPr="00944A9E">
              <w:rPr>
                <w:b/>
              </w:rPr>
              <w:t>Údaje o odborném působení od absolvování VŠ</w:t>
            </w:r>
          </w:p>
        </w:tc>
      </w:tr>
      <w:tr w:rsidR="007A35AC" w:rsidRPr="00944A9E" w:rsidTr="005314DC">
        <w:trPr>
          <w:trHeight w:val="1090"/>
          <w:jc w:val="center"/>
        </w:trPr>
        <w:tc>
          <w:tcPr>
            <w:tcW w:w="9895" w:type="dxa"/>
            <w:gridSpan w:val="11"/>
          </w:tcPr>
          <w:p w:rsidR="007C3A91" w:rsidRPr="00944A9E" w:rsidRDefault="007C3A91" w:rsidP="00E7344C">
            <w:r w:rsidRPr="00944A9E">
              <w:t xml:space="preserve">2008 – 2011 asistent UK Bratislava, Pedagogická fakulta – Katedra predškolskej a elementárnej pedagogiky </w:t>
            </w:r>
          </w:p>
          <w:p w:rsidR="007C3A91" w:rsidRPr="00944A9E" w:rsidRDefault="007C3A91" w:rsidP="00E7344C">
            <w:r w:rsidRPr="00944A9E">
              <w:t xml:space="preserve">2013 – 2015 externí vyučující Univerzita Tomáše Bati Zlín, Fakulta Humanitních studií  </w:t>
            </w:r>
          </w:p>
          <w:p w:rsidR="007A35AC" w:rsidRPr="00944A9E" w:rsidRDefault="007A35AC" w:rsidP="00E7344C">
            <w:r w:rsidRPr="00944A9E">
              <w:t>2016</w:t>
            </w:r>
            <w:r w:rsidR="00B369B9" w:rsidRPr="00944A9E">
              <w:t xml:space="preserve"> – </w:t>
            </w:r>
            <w:r w:rsidRPr="00944A9E">
              <w:t>dosud</w:t>
            </w:r>
            <w:r w:rsidR="007C3A91" w:rsidRPr="00944A9E">
              <w:t xml:space="preserve">odborný asistent, Ústav školní pedagogiky, </w:t>
            </w:r>
            <w:r w:rsidRPr="00944A9E">
              <w:t>Univerzita Tomáše Bati Zlín, Fakulta Humanitních studií</w:t>
            </w:r>
          </w:p>
          <w:p w:rsidR="007A35AC" w:rsidRPr="00944A9E" w:rsidRDefault="007A35AC" w:rsidP="00E7344C"/>
        </w:tc>
      </w:tr>
      <w:tr w:rsidR="007A35AC" w:rsidRPr="00944A9E" w:rsidTr="005314DC">
        <w:trPr>
          <w:trHeight w:val="250"/>
          <w:jc w:val="center"/>
        </w:trPr>
        <w:tc>
          <w:tcPr>
            <w:tcW w:w="9895" w:type="dxa"/>
            <w:gridSpan w:val="11"/>
            <w:shd w:val="clear" w:color="auto" w:fill="F7CAAC"/>
          </w:tcPr>
          <w:p w:rsidR="007A35AC" w:rsidRPr="00944A9E" w:rsidRDefault="007A35AC" w:rsidP="00E7344C">
            <w:pPr>
              <w:jc w:val="both"/>
            </w:pPr>
            <w:r w:rsidRPr="00944A9E">
              <w:rPr>
                <w:b/>
              </w:rPr>
              <w:t>Zkušenosti s vedením kvalifikačních a rigorózních prací</w:t>
            </w:r>
          </w:p>
        </w:tc>
      </w:tr>
      <w:tr w:rsidR="007A35AC" w:rsidRPr="00944A9E" w:rsidTr="005314DC">
        <w:trPr>
          <w:trHeight w:val="491"/>
          <w:jc w:val="center"/>
        </w:trPr>
        <w:tc>
          <w:tcPr>
            <w:tcW w:w="9895" w:type="dxa"/>
            <w:gridSpan w:val="11"/>
          </w:tcPr>
          <w:p w:rsidR="007A35AC" w:rsidRPr="00944A9E" w:rsidRDefault="007A35AC" w:rsidP="00E7344C">
            <w:pPr>
              <w:jc w:val="both"/>
            </w:pPr>
            <w:r w:rsidRPr="00944A9E">
              <w:t>Obhájených cca 15 bakalářských prací</w:t>
            </w:r>
            <w:r w:rsidR="007C3A91" w:rsidRPr="00944A9E">
              <w:t>, a</w:t>
            </w:r>
            <w:r w:rsidRPr="00944A9E">
              <w:t>ktuá</w:t>
            </w:r>
            <w:r w:rsidR="007C3A91" w:rsidRPr="00944A9E">
              <w:t>lně vedení 4 bakalářských prací</w:t>
            </w:r>
          </w:p>
        </w:tc>
      </w:tr>
      <w:tr w:rsidR="007A35AC" w:rsidRPr="00944A9E" w:rsidTr="006B6016">
        <w:trPr>
          <w:jc w:val="center"/>
        </w:trPr>
        <w:tc>
          <w:tcPr>
            <w:tcW w:w="3086" w:type="dxa"/>
            <w:gridSpan w:val="2"/>
            <w:tcBorders>
              <w:top w:val="single" w:sz="12" w:space="0" w:color="auto"/>
            </w:tcBorders>
            <w:shd w:val="clear" w:color="auto" w:fill="F7CAAC"/>
          </w:tcPr>
          <w:p w:rsidR="007A35AC" w:rsidRPr="00944A9E" w:rsidRDefault="007A35AC" w:rsidP="00E7344C">
            <w:pPr>
              <w:jc w:val="both"/>
            </w:pPr>
            <w:r w:rsidRPr="00944A9E">
              <w:rPr>
                <w:b/>
              </w:rPr>
              <w:t xml:space="preserve">Obor habilitačního řízení </w:t>
            </w:r>
          </w:p>
        </w:tc>
        <w:tc>
          <w:tcPr>
            <w:tcW w:w="2056" w:type="dxa"/>
            <w:gridSpan w:val="2"/>
            <w:tcBorders>
              <w:top w:val="single" w:sz="12" w:space="0" w:color="auto"/>
            </w:tcBorders>
            <w:shd w:val="clear" w:color="auto" w:fill="F7CAAC"/>
          </w:tcPr>
          <w:p w:rsidR="007A35AC" w:rsidRPr="00944A9E" w:rsidRDefault="007A35AC" w:rsidP="00E7344C">
            <w:pPr>
              <w:jc w:val="both"/>
            </w:pPr>
            <w:r w:rsidRPr="00944A9E">
              <w:rPr>
                <w:b/>
              </w:rPr>
              <w:t>Rok udělení hodnosti</w:t>
            </w:r>
          </w:p>
        </w:tc>
        <w:tc>
          <w:tcPr>
            <w:tcW w:w="2108" w:type="dxa"/>
            <w:gridSpan w:val="3"/>
            <w:tcBorders>
              <w:top w:val="single" w:sz="12" w:space="0" w:color="auto"/>
              <w:right w:val="single" w:sz="12" w:space="0" w:color="auto"/>
            </w:tcBorders>
            <w:shd w:val="clear" w:color="auto" w:fill="F7CAAC"/>
          </w:tcPr>
          <w:p w:rsidR="007A35AC" w:rsidRPr="00944A9E" w:rsidRDefault="007A35AC" w:rsidP="00E7344C">
            <w:pPr>
              <w:jc w:val="both"/>
            </w:pPr>
            <w:r w:rsidRPr="00944A9E">
              <w:rPr>
                <w:b/>
              </w:rPr>
              <w:t>Řízení konáno na VŠ</w:t>
            </w:r>
          </w:p>
        </w:tc>
        <w:tc>
          <w:tcPr>
            <w:tcW w:w="2645" w:type="dxa"/>
            <w:gridSpan w:val="4"/>
            <w:tcBorders>
              <w:top w:val="single" w:sz="12" w:space="0" w:color="auto"/>
              <w:left w:val="single" w:sz="12" w:space="0" w:color="auto"/>
            </w:tcBorders>
            <w:shd w:val="clear" w:color="auto" w:fill="F7CAAC"/>
          </w:tcPr>
          <w:p w:rsidR="007A35AC" w:rsidRPr="00944A9E" w:rsidRDefault="007A35AC" w:rsidP="00E7344C">
            <w:pPr>
              <w:jc w:val="both"/>
              <w:rPr>
                <w:b/>
              </w:rPr>
            </w:pPr>
            <w:r w:rsidRPr="00944A9E">
              <w:rPr>
                <w:b/>
              </w:rPr>
              <w:t>Ohlasy publikací</w:t>
            </w:r>
          </w:p>
        </w:tc>
      </w:tr>
      <w:tr w:rsidR="007A35AC" w:rsidRPr="00944A9E" w:rsidTr="006B6016">
        <w:trPr>
          <w:jc w:val="center"/>
        </w:trPr>
        <w:tc>
          <w:tcPr>
            <w:tcW w:w="3086" w:type="dxa"/>
            <w:gridSpan w:val="2"/>
          </w:tcPr>
          <w:p w:rsidR="007A35AC" w:rsidRPr="00944A9E" w:rsidRDefault="007A35AC" w:rsidP="00E7344C">
            <w:pPr>
              <w:jc w:val="both"/>
            </w:pPr>
          </w:p>
        </w:tc>
        <w:tc>
          <w:tcPr>
            <w:tcW w:w="2056" w:type="dxa"/>
            <w:gridSpan w:val="2"/>
          </w:tcPr>
          <w:p w:rsidR="007A35AC" w:rsidRPr="00944A9E" w:rsidRDefault="007A35AC" w:rsidP="00E7344C">
            <w:pPr>
              <w:jc w:val="both"/>
            </w:pPr>
          </w:p>
        </w:tc>
        <w:tc>
          <w:tcPr>
            <w:tcW w:w="2108" w:type="dxa"/>
            <w:gridSpan w:val="3"/>
            <w:tcBorders>
              <w:right w:val="single" w:sz="12" w:space="0" w:color="auto"/>
            </w:tcBorders>
          </w:tcPr>
          <w:p w:rsidR="007A35AC" w:rsidRPr="00944A9E" w:rsidRDefault="007A35AC" w:rsidP="00E7344C">
            <w:pPr>
              <w:jc w:val="both"/>
            </w:pPr>
          </w:p>
        </w:tc>
        <w:tc>
          <w:tcPr>
            <w:tcW w:w="657" w:type="dxa"/>
            <w:tcBorders>
              <w:left w:val="single" w:sz="12" w:space="0" w:color="auto"/>
            </w:tcBorders>
            <w:shd w:val="clear" w:color="auto" w:fill="F7CAAC"/>
          </w:tcPr>
          <w:p w:rsidR="007A35AC" w:rsidRPr="00944A9E" w:rsidRDefault="007A35AC" w:rsidP="00E7344C">
            <w:pPr>
              <w:jc w:val="both"/>
            </w:pPr>
            <w:r w:rsidRPr="00944A9E">
              <w:rPr>
                <w:b/>
              </w:rPr>
              <w:t>WOS</w:t>
            </w:r>
          </w:p>
        </w:tc>
        <w:tc>
          <w:tcPr>
            <w:tcW w:w="656" w:type="dxa"/>
            <w:gridSpan w:val="2"/>
            <w:shd w:val="clear" w:color="auto" w:fill="F7CAAC"/>
          </w:tcPr>
          <w:p w:rsidR="007A35AC" w:rsidRPr="00944A9E" w:rsidRDefault="007A35AC" w:rsidP="00E7344C">
            <w:pPr>
              <w:jc w:val="both"/>
              <w:rPr>
                <w:sz w:val="18"/>
              </w:rPr>
            </w:pPr>
            <w:r w:rsidRPr="00944A9E">
              <w:rPr>
                <w:b/>
                <w:sz w:val="18"/>
              </w:rPr>
              <w:t>Scopus</w:t>
            </w:r>
          </w:p>
        </w:tc>
        <w:tc>
          <w:tcPr>
            <w:tcW w:w="1332" w:type="dxa"/>
            <w:shd w:val="clear" w:color="auto" w:fill="F7CAAC"/>
          </w:tcPr>
          <w:p w:rsidR="007A35AC" w:rsidRPr="00944A9E" w:rsidRDefault="000723ED" w:rsidP="00E7344C">
            <w:pPr>
              <w:jc w:val="both"/>
            </w:pPr>
            <w:r w:rsidRPr="00944A9E">
              <w:rPr>
                <w:b/>
                <w:sz w:val="18"/>
              </w:rPr>
              <w:t>O</w:t>
            </w:r>
            <w:r w:rsidR="007A35AC" w:rsidRPr="00944A9E">
              <w:rPr>
                <w:b/>
                <w:sz w:val="18"/>
              </w:rPr>
              <w:t>statní</w:t>
            </w:r>
          </w:p>
        </w:tc>
      </w:tr>
      <w:tr w:rsidR="007A35AC" w:rsidRPr="00944A9E" w:rsidTr="006B6016">
        <w:trPr>
          <w:trHeight w:val="70"/>
          <w:jc w:val="center"/>
        </w:trPr>
        <w:tc>
          <w:tcPr>
            <w:tcW w:w="3086" w:type="dxa"/>
            <w:gridSpan w:val="2"/>
            <w:shd w:val="clear" w:color="auto" w:fill="F7CAAC"/>
          </w:tcPr>
          <w:p w:rsidR="007A35AC" w:rsidRPr="00944A9E" w:rsidRDefault="007A35AC" w:rsidP="00E7344C">
            <w:pPr>
              <w:jc w:val="both"/>
            </w:pPr>
            <w:r w:rsidRPr="00944A9E">
              <w:rPr>
                <w:b/>
              </w:rPr>
              <w:t>Obor jmenovacího řízení</w:t>
            </w:r>
          </w:p>
        </w:tc>
        <w:tc>
          <w:tcPr>
            <w:tcW w:w="2056" w:type="dxa"/>
            <w:gridSpan w:val="2"/>
            <w:shd w:val="clear" w:color="auto" w:fill="F7CAAC"/>
          </w:tcPr>
          <w:p w:rsidR="007A35AC" w:rsidRPr="00944A9E" w:rsidRDefault="007A35AC" w:rsidP="00E7344C">
            <w:pPr>
              <w:jc w:val="both"/>
            </w:pPr>
            <w:r w:rsidRPr="00944A9E">
              <w:rPr>
                <w:b/>
              </w:rPr>
              <w:t>Rok udělení hodnosti</w:t>
            </w:r>
          </w:p>
        </w:tc>
        <w:tc>
          <w:tcPr>
            <w:tcW w:w="2108" w:type="dxa"/>
            <w:gridSpan w:val="3"/>
            <w:tcBorders>
              <w:right w:val="single" w:sz="12" w:space="0" w:color="auto"/>
            </w:tcBorders>
            <w:shd w:val="clear" w:color="auto" w:fill="F7CAAC"/>
          </w:tcPr>
          <w:p w:rsidR="007A35AC" w:rsidRPr="00944A9E" w:rsidRDefault="007A35AC" w:rsidP="00E7344C">
            <w:pPr>
              <w:jc w:val="both"/>
            </w:pPr>
            <w:r w:rsidRPr="00944A9E">
              <w:rPr>
                <w:b/>
              </w:rPr>
              <w:t>Řízení konáno na VŠ</w:t>
            </w:r>
          </w:p>
        </w:tc>
        <w:tc>
          <w:tcPr>
            <w:tcW w:w="657" w:type="dxa"/>
            <w:vMerge w:val="restart"/>
            <w:tcBorders>
              <w:left w:val="single" w:sz="12" w:space="0" w:color="auto"/>
            </w:tcBorders>
          </w:tcPr>
          <w:p w:rsidR="007A35AC" w:rsidRPr="00944A9E" w:rsidRDefault="007A35AC" w:rsidP="00E7344C">
            <w:pPr>
              <w:jc w:val="both"/>
            </w:pPr>
          </w:p>
        </w:tc>
        <w:tc>
          <w:tcPr>
            <w:tcW w:w="656" w:type="dxa"/>
            <w:gridSpan w:val="2"/>
            <w:vMerge w:val="restart"/>
          </w:tcPr>
          <w:p w:rsidR="007A35AC" w:rsidRPr="00944A9E" w:rsidRDefault="007A35AC" w:rsidP="00E7344C">
            <w:pPr>
              <w:jc w:val="both"/>
            </w:pPr>
          </w:p>
        </w:tc>
        <w:tc>
          <w:tcPr>
            <w:tcW w:w="1332" w:type="dxa"/>
            <w:vMerge w:val="restart"/>
          </w:tcPr>
          <w:p w:rsidR="007A35AC" w:rsidRPr="00944A9E" w:rsidRDefault="007A35AC" w:rsidP="00E7344C">
            <w:pPr>
              <w:jc w:val="both"/>
            </w:pPr>
          </w:p>
        </w:tc>
      </w:tr>
      <w:tr w:rsidR="007A35AC" w:rsidRPr="00944A9E" w:rsidTr="006B6016">
        <w:trPr>
          <w:trHeight w:val="205"/>
          <w:jc w:val="center"/>
        </w:trPr>
        <w:tc>
          <w:tcPr>
            <w:tcW w:w="3086" w:type="dxa"/>
            <w:gridSpan w:val="2"/>
          </w:tcPr>
          <w:p w:rsidR="007A35AC" w:rsidRPr="00944A9E" w:rsidRDefault="007A35AC" w:rsidP="00E7344C">
            <w:pPr>
              <w:jc w:val="both"/>
            </w:pPr>
          </w:p>
        </w:tc>
        <w:tc>
          <w:tcPr>
            <w:tcW w:w="2056" w:type="dxa"/>
            <w:gridSpan w:val="2"/>
          </w:tcPr>
          <w:p w:rsidR="007A35AC" w:rsidRPr="00944A9E" w:rsidRDefault="007A35AC" w:rsidP="00E7344C">
            <w:pPr>
              <w:jc w:val="both"/>
            </w:pPr>
          </w:p>
        </w:tc>
        <w:tc>
          <w:tcPr>
            <w:tcW w:w="2108" w:type="dxa"/>
            <w:gridSpan w:val="3"/>
            <w:tcBorders>
              <w:right w:val="single" w:sz="12" w:space="0" w:color="auto"/>
            </w:tcBorders>
          </w:tcPr>
          <w:p w:rsidR="007A35AC" w:rsidRPr="00944A9E" w:rsidRDefault="007A35AC" w:rsidP="00E7344C">
            <w:pPr>
              <w:jc w:val="both"/>
            </w:pPr>
          </w:p>
        </w:tc>
        <w:tc>
          <w:tcPr>
            <w:tcW w:w="657" w:type="dxa"/>
            <w:vMerge/>
            <w:tcBorders>
              <w:left w:val="single" w:sz="12" w:space="0" w:color="auto"/>
            </w:tcBorders>
            <w:vAlign w:val="center"/>
          </w:tcPr>
          <w:p w:rsidR="007A35AC" w:rsidRPr="00944A9E" w:rsidRDefault="007A35AC" w:rsidP="00E7344C">
            <w:pPr>
              <w:rPr>
                <w:b/>
              </w:rPr>
            </w:pPr>
          </w:p>
        </w:tc>
        <w:tc>
          <w:tcPr>
            <w:tcW w:w="656" w:type="dxa"/>
            <w:gridSpan w:val="2"/>
            <w:vMerge/>
            <w:vAlign w:val="center"/>
          </w:tcPr>
          <w:p w:rsidR="007A35AC" w:rsidRPr="00944A9E" w:rsidRDefault="007A35AC" w:rsidP="00E7344C">
            <w:pPr>
              <w:rPr>
                <w:b/>
              </w:rPr>
            </w:pPr>
          </w:p>
        </w:tc>
        <w:tc>
          <w:tcPr>
            <w:tcW w:w="1332" w:type="dxa"/>
            <w:vMerge/>
            <w:vAlign w:val="center"/>
          </w:tcPr>
          <w:p w:rsidR="007A35AC" w:rsidRPr="00944A9E" w:rsidRDefault="007A35AC" w:rsidP="00E7344C">
            <w:pPr>
              <w:rPr>
                <w:b/>
              </w:rPr>
            </w:pPr>
          </w:p>
        </w:tc>
      </w:tr>
      <w:tr w:rsidR="007A35AC" w:rsidRPr="00944A9E" w:rsidTr="005314DC">
        <w:trPr>
          <w:jc w:val="center"/>
        </w:trPr>
        <w:tc>
          <w:tcPr>
            <w:tcW w:w="9895" w:type="dxa"/>
            <w:gridSpan w:val="11"/>
            <w:shd w:val="clear" w:color="auto" w:fill="F7CAAC"/>
          </w:tcPr>
          <w:p w:rsidR="007A35AC" w:rsidRPr="00944A9E" w:rsidRDefault="007A35AC"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rsidTr="005314DC">
        <w:trPr>
          <w:trHeight w:val="3205"/>
          <w:jc w:val="center"/>
        </w:trPr>
        <w:tc>
          <w:tcPr>
            <w:tcW w:w="9895" w:type="dxa"/>
            <w:gridSpan w:val="11"/>
          </w:tcPr>
          <w:p w:rsidR="00E57EFA" w:rsidRPr="00944A9E" w:rsidRDefault="00E57EFA" w:rsidP="00E7344C">
            <w:r w:rsidRPr="00944A9E">
              <w:t xml:space="preserve">Božik, R. (2017). Professional career training for school prevention specialists at universities. </w:t>
            </w:r>
            <w:r w:rsidRPr="00D414A5">
              <w:rPr>
                <w:i/>
              </w:rPr>
              <w:t>Education, Health and ICT for a Transcultural World</w:t>
            </w:r>
            <w:r w:rsidRPr="00944A9E">
              <w:t xml:space="preserve">. 37, 1468-1474. </w:t>
            </w:r>
          </w:p>
          <w:p w:rsidR="00E57EFA" w:rsidRPr="00944A9E" w:rsidRDefault="00E57EFA" w:rsidP="00E7344C">
            <w:r w:rsidRPr="00944A9E">
              <w:t>Božik, R. (2013). Realizácia primárnej prevencie drogových závislostí a iných sociálno</w:t>
            </w:r>
            <w:r w:rsidR="00030D0E">
              <w:t>-</w:t>
            </w:r>
            <w:r w:rsidRPr="00944A9E">
              <w:t xml:space="preserve">patologických javov </w:t>
            </w:r>
            <w:r w:rsidR="00030D0E">
              <w:br/>
            </w:r>
            <w:r w:rsidRPr="00944A9E">
              <w:t xml:space="preserve">v základných školách TSK. In Szimethová, M. </w:t>
            </w:r>
            <w:r w:rsidRPr="00944A9E">
              <w:rPr>
                <w:i/>
              </w:rPr>
              <w:t>Študentské Fórum XIII</w:t>
            </w:r>
            <w:r w:rsidRPr="00944A9E">
              <w:t xml:space="preserve">. Zlín: UTB FHS. </w:t>
            </w:r>
          </w:p>
          <w:p w:rsidR="00E57EFA" w:rsidRPr="00944A9E" w:rsidRDefault="00E57EFA" w:rsidP="00F137AD">
            <w:r w:rsidRPr="00944A9E">
              <w:t xml:space="preserve">Božik, R. (2011). </w:t>
            </w:r>
            <w:r w:rsidRPr="00944A9E">
              <w:rPr>
                <w:i/>
              </w:rPr>
              <w:t>Socialna zakrila i zaščita na decata v Republika Blgarija, Republika Polša, Ruska Fedaracija, Slovaška Republika, Češka Republika i Federalna republika Germanija</w:t>
            </w:r>
            <w:r w:rsidRPr="00944A9E">
              <w:t xml:space="preserve">. Gabrovo: Izdatelstvo EKSPRES. </w:t>
            </w:r>
            <w:r w:rsidRPr="00944A9E">
              <w:br/>
              <w:t xml:space="preserve">Božik, R. (2010). Model bakalárskeho štúdia odboru predškolská a elementárna pedagogika na Pedagogickej fakulte UK v Bratislave. </w:t>
            </w:r>
            <w:r w:rsidRPr="00944A9E">
              <w:rPr>
                <w:i/>
              </w:rPr>
              <w:t>In Primární a preprimární pedagogika v teorii, praxi a výskumu</w:t>
            </w:r>
            <w:r w:rsidRPr="00944A9E">
              <w:t>. Pavlice: Altyn, 62</w:t>
            </w:r>
            <w:r w:rsidR="003B69C6" w:rsidRPr="00944A9E">
              <w:t>-</w:t>
            </w:r>
            <w:r w:rsidRPr="00944A9E">
              <w:t>69.</w:t>
            </w:r>
          </w:p>
          <w:p w:rsidR="00E57EFA" w:rsidRPr="00944A9E" w:rsidRDefault="00E57EFA" w:rsidP="00E7344C">
            <w:r w:rsidRPr="00944A9E">
              <w:t xml:space="preserve">Božik, R. (2009). Koordinátor prevencie v základnej škole. In </w:t>
            </w:r>
            <w:r w:rsidRPr="00944A9E">
              <w:rPr>
                <w:i/>
              </w:rPr>
              <w:t xml:space="preserve">Vychovávateľ. </w:t>
            </w:r>
            <w:r w:rsidRPr="00944A9E">
              <w:t>4.</w:t>
            </w:r>
          </w:p>
          <w:p w:rsidR="00E57EFA" w:rsidRPr="00944A9E" w:rsidRDefault="00E57EFA" w:rsidP="00E7344C">
            <w:r w:rsidRPr="00944A9E">
              <w:t xml:space="preserve">Božik, R. (2009). Úloha učiteľa – koordinátora prevencie drogových závislostí v základnej škole. In </w:t>
            </w:r>
            <w:r w:rsidRPr="00944A9E">
              <w:rPr>
                <w:i/>
              </w:rPr>
              <w:t>Študentské fórum X</w:t>
            </w:r>
            <w:r w:rsidRPr="00944A9E">
              <w:t xml:space="preserve"> UK Bratislava.</w:t>
            </w:r>
          </w:p>
          <w:p w:rsidR="0004143E" w:rsidRPr="00944A9E" w:rsidRDefault="00E57EFA" w:rsidP="00E7344C">
            <w:r w:rsidRPr="00944A9E">
              <w:t xml:space="preserve">Wiegerová, </w:t>
            </w:r>
            <w:r w:rsidR="007A35AC" w:rsidRPr="00944A9E">
              <w:t xml:space="preserve">A., Kršjaková, S., </w:t>
            </w:r>
            <w:r w:rsidR="00596EB5" w:rsidRPr="00944A9E">
              <w:t>&amp;</w:t>
            </w:r>
            <w:r w:rsidR="000723ED" w:rsidRPr="00944A9E">
              <w:t> </w:t>
            </w:r>
            <w:r w:rsidR="007A35AC" w:rsidRPr="00944A9E">
              <w:t xml:space="preserve">Božik, R. </w:t>
            </w:r>
            <w:r w:rsidR="007C3A91" w:rsidRPr="00944A9E">
              <w:t xml:space="preserve">(2008). </w:t>
            </w:r>
            <w:r w:rsidR="007A35AC" w:rsidRPr="00944A9E">
              <w:t xml:space="preserve">Realizacjia praktyki pedagogicznej w kursie pedagogika zdrowia na </w:t>
            </w:r>
            <w:r w:rsidR="006D2898" w:rsidRPr="00944A9E">
              <w:t>P</w:t>
            </w:r>
            <w:r w:rsidR="007A35AC" w:rsidRPr="00944A9E">
              <w:t>d</w:t>
            </w:r>
            <w:r w:rsidR="006D2898" w:rsidRPr="00944A9E">
              <w:t>F</w:t>
            </w:r>
            <w:r w:rsidR="00C96AC0">
              <w:t xml:space="preserve"> </w:t>
            </w:r>
            <w:r w:rsidR="006D2898" w:rsidRPr="00944A9E">
              <w:t>UK</w:t>
            </w:r>
            <w:r w:rsidR="00FF2EF8">
              <w:t xml:space="preserve"> </w:t>
            </w:r>
            <w:r w:rsidR="007A35AC" w:rsidRPr="00944A9E">
              <w:t>(uniwersytet komenskiego) w Bratysławie. In Klimaszewska, A.</w:t>
            </w:r>
            <w:r w:rsidR="00367084">
              <w:t xml:space="preserve"> </w:t>
            </w:r>
            <w:r w:rsidR="007A35AC" w:rsidRPr="00944A9E">
              <w:t xml:space="preserve">A. </w:t>
            </w:r>
            <w:r w:rsidR="007A35AC" w:rsidRPr="00944A9E">
              <w:rPr>
                <w:i/>
              </w:rPr>
              <w:t>Jezyk współczesnej pedagogiki 2</w:t>
            </w:r>
            <w:r w:rsidR="007A35AC" w:rsidRPr="00944A9E">
              <w:t>, Siedlce</w:t>
            </w:r>
            <w:r w:rsidR="007C3A91" w:rsidRPr="00944A9E">
              <w:t xml:space="preserve">. </w:t>
            </w:r>
          </w:p>
          <w:p w:rsidR="007A35AC" w:rsidRDefault="007A35AC" w:rsidP="00E7344C">
            <w:pPr>
              <w:jc w:val="both"/>
            </w:pPr>
          </w:p>
          <w:p w:rsidR="00D41F18" w:rsidRDefault="00D41F18" w:rsidP="00E7344C">
            <w:pPr>
              <w:jc w:val="both"/>
              <w:rPr>
                <w:del w:id="3800" w:author="Hana Navrátilová" w:date="2019-09-24T11:10:00Z"/>
              </w:rPr>
            </w:pPr>
          </w:p>
          <w:p w:rsidR="00D41F18" w:rsidRDefault="00D41F18" w:rsidP="00E7344C">
            <w:pPr>
              <w:jc w:val="both"/>
              <w:rPr>
                <w:del w:id="3801" w:author="Hana Navrátilová" w:date="2019-09-24T11:10:00Z"/>
              </w:rPr>
            </w:pPr>
          </w:p>
          <w:p w:rsidR="00D41F18" w:rsidRPr="00944A9E" w:rsidRDefault="00D41F18" w:rsidP="00E7344C">
            <w:pPr>
              <w:jc w:val="both"/>
            </w:pPr>
          </w:p>
        </w:tc>
      </w:tr>
      <w:tr w:rsidR="007A35AC" w:rsidRPr="00944A9E" w:rsidTr="005314DC">
        <w:trPr>
          <w:trHeight w:val="218"/>
          <w:jc w:val="center"/>
          <w:del w:id="3802" w:author="Hana Navrátilová" w:date="2019-09-24T11:10:00Z"/>
        </w:trPr>
        <w:tc>
          <w:tcPr>
            <w:tcW w:w="9895" w:type="dxa"/>
            <w:gridSpan w:val="11"/>
            <w:shd w:val="clear" w:color="auto" w:fill="F7CAAC"/>
          </w:tcPr>
          <w:p w:rsidR="007A35AC" w:rsidRPr="00944A9E" w:rsidRDefault="007A35AC" w:rsidP="00E7344C">
            <w:pPr>
              <w:rPr>
                <w:del w:id="3803" w:author="Hana Navrátilová" w:date="2019-09-24T11:10:00Z"/>
                <w:b/>
              </w:rPr>
            </w:pPr>
            <w:del w:id="3804" w:author="Hana Navrátilová" w:date="2019-09-24T11:10:00Z">
              <w:r w:rsidRPr="00944A9E">
                <w:rPr>
                  <w:b/>
                </w:rPr>
                <w:delText>Působení v</w:delText>
              </w:r>
              <w:r w:rsidR="002C7BFC" w:rsidRPr="00944A9E">
                <w:rPr>
                  <w:b/>
                </w:rPr>
                <w:delText> </w:delText>
              </w:r>
              <w:r w:rsidRPr="00944A9E">
                <w:rPr>
                  <w:b/>
                </w:rPr>
                <w:delText>zahraničí</w:delText>
              </w:r>
            </w:del>
          </w:p>
        </w:tc>
      </w:tr>
      <w:tr w:rsidR="007A35AC" w:rsidRPr="00944A9E" w:rsidTr="005314DC">
        <w:trPr>
          <w:trHeight w:val="307"/>
          <w:jc w:val="center"/>
          <w:del w:id="3805" w:author="Hana Navrátilová" w:date="2019-09-24T11:10:00Z"/>
        </w:trPr>
        <w:tc>
          <w:tcPr>
            <w:tcW w:w="9895" w:type="dxa"/>
            <w:gridSpan w:val="11"/>
          </w:tcPr>
          <w:p w:rsidR="007A35AC" w:rsidRPr="00944A9E" w:rsidRDefault="007A35AC" w:rsidP="00E7344C">
            <w:pPr>
              <w:rPr>
                <w:del w:id="3806" w:author="Hana Navrátilová" w:date="2019-09-24T11:10:00Z"/>
              </w:rPr>
            </w:pPr>
          </w:p>
        </w:tc>
      </w:tr>
      <w:tr w:rsidR="007A35AC" w:rsidRPr="00944A9E" w:rsidTr="006B6016">
        <w:trPr>
          <w:trHeight w:val="555"/>
          <w:jc w:val="center"/>
          <w:del w:id="3807" w:author="Hana Navrátilová" w:date="2019-09-24T11:10:00Z"/>
        </w:trPr>
        <w:tc>
          <w:tcPr>
            <w:tcW w:w="3086" w:type="dxa"/>
            <w:gridSpan w:val="2"/>
            <w:shd w:val="clear" w:color="auto" w:fill="F7CAAC"/>
          </w:tcPr>
          <w:p w:rsidR="007A35AC" w:rsidRPr="00944A9E" w:rsidRDefault="007A35AC" w:rsidP="00E7344C">
            <w:pPr>
              <w:jc w:val="both"/>
              <w:rPr>
                <w:del w:id="3808" w:author="Hana Navrátilová" w:date="2019-09-24T11:10:00Z"/>
                <w:b/>
              </w:rPr>
            </w:pPr>
            <w:del w:id="3809" w:author="Hana Navrátilová" w:date="2019-09-24T11:10:00Z">
              <w:r w:rsidRPr="00944A9E">
                <w:rPr>
                  <w:b/>
                </w:rPr>
                <w:delText xml:space="preserve">Podpis </w:delText>
              </w:r>
            </w:del>
          </w:p>
        </w:tc>
        <w:tc>
          <w:tcPr>
            <w:tcW w:w="4164" w:type="dxa"/>
            <w:gridSpan w:val="5"/>
          </w:tcPr>
          <w:p w:rsidR="007A35AC" w:rsidRPr="00944A9E" w:rsidRDefault="007B09B4" w:rsidP="00E7344C">
            <w:pPr>
              <w:jc w:val="both"/>
              <w:rPr>
                <w:del w:id="3810" w:author="Hana Navrátilová" w:date="2019-09-24T11:10:00Z"/>
              </w:rPr>
            </w:pPr>
            <w:moveFromRangeStart w:id="3811" w:author="Hana Navrátilová" w:date="2019-09-24T11:10:00Z" w:name="move20215912"/>
            <w:moveFrom w:id="3812" w:author="Hana Navrátilová" w:date="2019-09-24T11:10:00Z">
              <w:r w:rsidRPr="00944A9E">
                <w:t xml:space="preserve">PhDr. </w:t>
              </w:r>
            </w:moveFrom>
            <w:moveFromRangeEnd w:id="3811"/>
            <w:del w:id="3813" w:author="Hana Navrátilová" w:date="2019-09-24T11:10:00Z">
              <w:r w:rsidRPr="00944A9E">
                <w:delText>Roman Božik, Ph.D.</w:delText>
              </w:r>
              <w:r>
                <w:delText>, v. r.</w:delText>
              </w:r>
            </w:del>
          </w:p>
        </w:tc>
        <w:tc>
          <w:tcPr>
            <w:tcW w:w="783" w:type="dxa"/>
            <w:gridSpan w:val="2"/>
            <w:shd w:val="clear" w:color="auto" w:fill="F7CAAC"/>
          </w:tcPr>
          <w:p w:rsidR="007A35AC" w:rsidRPr="00944A9E" w:rsidRDefault="007A35AC" w:rsidP="00E7344C">
            <w:pPr>
              <w:jc w:val="both"/>
              <w:rPr>
                <w:del w:id="3814" w:author="Hana Navrátilová" w:date="2019-09-24T11:10:00Z"/>
              </w:rPr>
            </w:pPr>
            <w:del w:id="3815" w:author="Hana Navrátilová" w:date="2019-09-24T11:10:00Z">
              <w:r w:rsidRPr="00944A9E">
                <w:rPr>
                  <w:b/>
                </w:rPr>
                <w:delText>datum</w:delText>
              </w:r>
            </w:del>
          </w:p>
        </w:tc>
        <w:tc>
          <w:tcPr>
            <w:tcW w:w="1862" w:type="dxa"/>
            <w:gridSpan w:val="2"/>
          </w:tcPr>
          <w:p w:rsidR="007A35AC" w:rsidRPr="00944A9E" w:rsidRDefault="00514D89" w:rsidP="00E7344C">
            <w:pPr>
              <w:jc w:val="both"/>
              <w:rPr>
                <w:del w:id="3816" w:author="Hana Navrátilová" w:date="2019-09-24T11:10:00Z"/>
              </w:rPr>
            </w:pPr>
            <w:del w:id="3817" w:author="Hana Navrátilová" w:date="2019-09-24T11:10:00Z">
              <w:r>
                <w:delText xml:space="preserve">17. 12. 2018 </w:delText>
              </w:r>
            </w:del>
          </w:p>
        </w:tc>
      </w:tr>
    </w:tbl>
    <w:p w:rsidR="005314DC" w:rsidRDefault="005314DC" w:rsidP="00E7344C">
      <w:pPr>
        <w:rPr>
          <w:del w:id="3818" w:author="Hana Navrátilová" w:date="2019-09-24T11:10:00Z"/>
        </w:rPr>
      </w:pPr>
      <w:del w:id="3819" w:author="Hana Navrátilová" w:date="2019-09-24T11:10:00Z">
        <w:r>
          <w:br w:type="page"/>
        </w:r>
      </w:del>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0"/>
        <w:gridCol w:w="272"/>
        <w:gridCol w:w="805"/>
        <w:gridCol w:w="1668"/>
        <w:gridCol w:w="511"/>
        <w:gridCol w:w="455"/>
        <w:gridCol w:w="699"/>
        <w:gridCol w:w="141"/>
        <w:gridCol w:w="625"/>
        <w:gridCol w:w="279"/>
        <w:gridCol w:w="63"/>
        <w:gridCol w:w="553"/>
        <w:gridCol w:w="276"/>
        <w:gridCol w:w="401"/>
        <w:gridCol w:w="677"/>
        <w:gridCol w:w="23"/>
      </w:tblGrid>
      <w:tr w:rsidR="007A35AC" w:rsidRPr="00944A9E" w:rsidTr="0054035A">
        <w:trPr>
          <w:gridAfter w:val="1"/>
          <w:wAfter w:w="23" w:type="dxa"/>
          <w:jc w:val="center"/>
          <w:del w:id="3820" w:author="Hana Navrátilová" w:date="2019-09-24T11:10:00Z"/>
        </w:trPr>
        <w:tc>
          <w:tcPr>
            <w:tcW w:w="9895" w:type="dxa"/>
            <w:gridSpan w:val="15"/>
            <w:tcBorders>
              <w:bottom w:val="double" w:sz="4" w:space="0" w:color="auto"/>
            </w:tcBorders>
            <w:shd w:val="clear" w:color="auto" w:fill="BDD6EE"/>
          </w:tcPr>
          <w:p w:rsidR="007A35AC" w:rsidRPr="00944A9E" w:rsidRDefault="007A35AC" w:rsidP="00E7344C">
            <w:pPr>
              <w:jc w:val="both"/>
              <w:rPr>
                <w:del w:id="3821" w:author="Hana Navrátilová" w:date="2019-09-24T11:10:00Z"/>
                <w:b/>
                <w:sz w:val="28"/>
              </w:rPr>
            </w:pPr>
            <w:del w:id="3822" w:author="Hana Navrátilová" w:date="2019-09-24T11:10:00Z">
              <w:r w:rsidRPr="00944A9E">
                <w:rPr>
                  <w:b/>
                  <w:sz w:val="28"/>
                </w:rPr>
                <w:delText>C</w:delText>
              </w:r>
              <w:r w:rsidR="003F5843" w:rsidRPr="00944A9E">
                <w:rPr>
                  <w:b/>
                  <w:sz w:val="28"/>
                </w:rPr>
                <w:delText xml:space="preserve"> – </w:delText>
              </w:r>
              <w:r w:rsidRPr="00944A9E">
                <w:rPr>
                  <w:b/>
                  <w:sz w:val="28"/>
                </w:rPr>
                <w:delText>I</w:delText>
              </w:r>
              <w:r w:rsidR="00B369B9" w:rsidRPr="00944A9E">
                <w:rPr>
                  <w:b/>
                  <w:sz w:val="28"/>
                </w:rPr>
                <w:delText xml:space="preserve"> – </w:delText>
              </w:r>
              <w:r w:rsidRPr="00944A9E">
                <w:rPr>
                  <w:b/>
                  <w:sz w:val="28"/>
                </w:rPr>
                <w:delText>Personální zabezpečení</w:delText>
              </w:r>
            </w:del>
          </w:p>
        </w:tc>
      </w:tr>
      <w:tr w:rsidR="007A35AC" w:rsidRPr="00944A9E" w:rsidTr="0054035A">
        <w:trPr>
          <w:gridAfter w:val="1"/>
          <w:wAfter w:w="23" w:type="dxa"/>
          <w:jc w:val="center"/>
          <w:del w:id="3823" w:author="Hana Navrátilová" w:date="2019-09-24T11:10:00Z"/>
        </w:trPr>
        <w:tc>
          <w:tcPr>
            <w:tcW w:w="2742" w:type="dxa"/>
            <w:gridSpan w:val="2"/>
            <w:tcBorders>
              <w:top w:val="double" w:sz="4" w:space="0" w:color="auto"/>
            </w:tcBorders>
            <w:shd w:val="clear" w:color="auto" w:fill="F7CAAC"/>
          </w:tcPr>
          <w:p w:rsidR="007A35AC" w:rsidRPr="00944A9E" w:rsidRDefault="007A35AC" w:rsidP="00E7344C">
            <w:pPr>
              <w:jc w:val="both"/>
              <w:rPr>
                <w:del w:id="3824" w:author="Hana Navrátilová" w:date="2019-09-24T11:10:00Z"/>
                <w:b/>
              </w:rPr>
            </w:pPr>
            <w:del w:id="3825" w:author="Hana Navrátilová" w:date="2019-09-24T11:10:00Z">
              <w:r w:rsidRPr="00944A9E">
                <w:rPr>
                  <w:b/>
                </w:rPr>
                <w:delText>Vysoká škola</w:delText>
              </w:r>
            </w:del>
          </w:p>
        </w:tc>
        <w:tc>
          <w:tcPr>
            <w:tcW w:w="7153" w:type="dxa"/>
            <w:gridSpan w:val="13"/>
          </w:tcPr>
          <w:p w:rsidR="007A35AC" w:rsidRPr="00944A9E" w:rsidRDefault="007A35AC" w:rsidP="00E7344C">
            <w:pPr>
              <w:jc w:val="both"/>
              <w:rPr>
                <w:del w:id="3826" w:author="Hana Navrátilová" w:date="2019-09-24T11:10:00Z"/>
              </w:rPr>
            </w:pPr>
            <w:del w:id="3827" w:author="Hana Navrátilová" w:date="2019-09-24T11:10:00Z">
              <w:r w:rsidRPr="00944A9E">
                <w:delText>UTB ve Zlíně</w:delText>
              </w:r>
            </w:del>
          </w:p>
        </w:tc>
      </w:tr>
      <w:tr w:rsidR="007A35AC" w:rsidRPr="00944A9E" w:rsidTr="0054035A">
        <w:trPr>
          <w:gridAfter w:val="1"/>
          <w:wAfter w:w="23" w:type="dxa"/>
          <w:jc w:val="center"/>
          <w:del w:id="3828" w:author="Hana Navrátilová" w:date="2019-09-24T11:10:00Z"/>
        </w:trPr>
        <w:tc>
          <w:tcPr>
            <w:tcW w:w="2742" w:type="dxa"/>
            <w:gridSpan w:val="2"/>
            <w:shd w:val="clear" w:color="auto" w:fill="F7CAAC"/>
          </w:tcPr>
          <w:p w:rsidR="007A35AC" w:rsidRPr="00944A9E" w:rsidRDefault="007A35AC" w:rsidP="00E7344C">
            <w:pPr>
              <w:jc w:val="both"/>
              <w:rPr>
                <w:del w:id="3829" w:author="Hana Navrátilová" w:date="2019-09-24T11:10:00Z"/>
                <w:b/>
              </w:rPr>
            </w:pPr>
            <w:del w:id="3830" w:author="Hana Navrátilová" w:date="2019-09-24T11:10:00Z">
              <w:r w:rsidRPr="00944A9E">
                <w:rPr>
                  <w:b/>
                </w:rPr>
                <w:delText>Součást vysoké školy</w:delText>
              </w:r>
            </w:del>
          </w:p>
        </w:tc>
        <w:tc>
          <w:tcPr>
            <w:tcW w:w="7153" w:type="dxa"/>
            <w:gridSpan w:val="13"/>
          </w:tcPr>
          <w:p w:rsidR="007A35AC" w:rsidRPr="00944A9E" w:rsidRDefault="007A35AC" w:rsidP="00E7344C">
            <w:pPr>
              <w:jc w:val="both"/>
              <w:rPr>
                <w:del w:id="3831" w:author="Hana Navrátilová" w:date="2019-09-24T11:10:00Z"/>
              </w:rPr>
            </w:pPr>
            <w:del w:id="3832" w:author="Hana Navrátilová" w:date="2019-09-24T11:10:00Z">
              <w:r w:rsidRPr="00944A9E">
                <w:delText>Fakulta humanitních studií</w:delText>
              </w:r>
            </w:del>
          </w:p>
        </w:tc>
      </w:tr>
      <w:tr w:rsidR="007A35AC" w:rsidRPr="00944A9E" w:rsidTr="0054035A">
        <w:trPr>
          <w:gridAfter w:val="1"/>
          <w:wAfter w:w="23" w:type="dxa"/>
          <w:jc w:val="center"/>
          <w:del w:id="3833" w:author="Hana Navrátilová" w:date="2019-09-24T11:10:00Z"/>
        </w:trPr>
        <w:tc>
          <w:tcPr>
            <w:tcW w:w="2742" w:type="dxa"/>
            <w:gridSpan w:val="2"/>
            <w:shd w:val="clear" w:color="auto" w:fill="F7CAAC"/>
          </w:tcPr>
          <w:p w:rsidR="007A35AC" w:rsidRPr="00944A9E" w:rsidRDefault="007A35AC" w:rsidP="00E7344C">
            <w:pPr>
              <w:jc w:val="both"/>
              <w:rPr>
                <w:del w:id="3834" w:author="Hana Navrátilová" w:date="2019-09-24T11:10:00Z"/>
                <w:b/>
              </w:rPr>
            </w:pPr>
            <w:del w:id="3835" w:author="Hana Navrátilová" w:date="2019-09-24T11:10:00Z">
              <w:r w:rsidRPr="00944A9E">
                <w:rPr>
                  <w:b/>
                </w:rPr>
                <w:delText>Název studijního programu</w:delText>
              </w:r>
            </w:del>
          </w:p>
        </w:tc>
        <w:tc>
          <w:tcPr>
            <w:tcW w:w="7153" w:type="dxa"/>
            <w:gridSpan w:val="13"/>
          </w:tcPr>
          <w:p w:rsidR="007A35AC" w:rsidRPr="00944A9E" w:rsidRDefault="00564B1A" w:rsidP="00E7344C">
            <w:pPr>
              <w:jc w:val="both"/>
              <w:rPr>
                <w:del w:id="3836" w:author="Hana Navrátilová" w:date="2019-09-24T11:10:00Z"/>
              </w:rPr>
            </w:pPr>
            <w:del w:id="3837" w:author="Hana Navrátilová" w:date="2019-09-24T11:10:00Z">
              <w:r>
                <w:delText>Učitelství pro 1. stupeň</w:delText>
              </w:r>
              <w:r w:rsidR="007A35AC" w:rsidRPr="00944A9E">
                <w:delText xml:space="preserve"> základní školy</w:delText>
              </w:r>
            </w:del>
          </w:p>
        </w:tc>
      </w:tr>
      <w:tr w:rsidR="007A35AC" w:rsidRPr="00944A9E" w:rsidTr="0054035A">
        <w:trPr>
          <w:gridAfter w:val="1"/>
          <w:wAfter w:w="23" w:type="dxa"/>
          <w:trHeight w:val="207"/>
          <w:jc w:val="center"/>
          <w:del w:id="3838" w:author="Hana Navrátilová" w:date="2019-09-24T11:10:00Z"/>
        </w:trPr>
        <w:tc>
          <w:tcPr>
            <w:tcW w:w="2742" w:type="dxa"/>
            <w:gridSpan w:val="2"/>
            <w:shd w:val="clear" w:color="auto" w:fill="F7CAAC"/>
          </w:tcPr>
          <w:p w:rsidR="007A35AC" w:rsidRPr="00944A9E" w:rsidRDefault="007A35AC" w:rsidP="00E7344C">
            <w:pPr>
              <w:jc w:val="both"/>
              <w:rPr>
                <w:del w:id="3839" w:author="Hana Navrátilová" w:date="2019-09-24T11:10:00Z"/>
                <w:b/>
              </w:rPr>
            </w:pPr>
            <w:del w:id="3840" w:author="Hana Navrátilová" w:date="2019-09-24T11:10:00Z">
              <w:r w:rsidRPr="00944A9E">
                <w:rPr>
                  <w:b/>
                </w:rPr>
                <w:delText>Jméno a příjmení</w:delText>
              </w:r>
            </w:del>
          </w:p>
        </w:tc>
        <w:tc>
          <w:tcPr>
            <w:tcW w:w="4279" w:type="dxa"/>
            <w:gridSpan w:val="6"/>
          </w:tcPr>
          <w:p w:rsidR="007A35AC" w:rsidRPr="00944A9E" w:rsidRDefault="007A35AC" w:rsidP="00E7344C">
            <w:pPr>
              <w:rPr>
                <w:del w:id="3841" w:author="Hana Navrátilová" w:date="2019-09-24T11:10:00Z"/>
              </w:rPr>
            </w:pPr>
            <w:del w:id="3842" w:author="Hana Navrátilová" w:date="2019-09-24T11:10:00Z">
              <w:r w:rsidRPr="00944A9E">
                <w:delText>Jana Doležalová</w:delText>
              </w:r>
            </w:del>
          </w:p>
        </w:tc>
        <w:tc>
          <w:tcPr>
            <w:tcW w:w="967" w:type="dxa"/>
            <w:gridSpan w:val="3"/>
            <w:shd w:val="clear" w:color="auto" w:fill="F7CAAC"/>
          </w:tcPr>
          <w:p w:rsidR="007A35AC" w:rsidRPr="00944A9E" w:rsidRDefault="007A35AC" w:rsidP="00E7344C">
            <w:pPr>
              <w:jc w:val="both"/>
              <w:rPr>
                <w:del w:id="3843" w:author="Hana Navrátilová" w:date="2019-09-24T11:10:00Z"/>
                <w:b/>
              </w:rPr>
            </w:pPr>
            <w:del w:id="3844" w:author="Hana Navrátilová" w:date="2019-09-24T11:10:00Z">
              <w:r w:rsidRPr="00944A9E">
                <w:rPr>
                  <w:b/>
                </w:rPr>
                <w:delText>Tituly</w:delText>
              </w:r>
            </w:del>
          </w:p>
        </w:tc>
        <w:tc>
          <w:tcPr>
            <w:tcW w:w="1907" w:type="dxa"/>
            <w:gridSpan w:val="4"/>
          </w:tcPr>
          <w:p w:rsidR="007A35AC" w:rsidRPr="00944A9E" w:rsidRDefault="007A35AC" w:rsidP="00E7344C">
            <w:pPr>
              <w:rPr>
                <w:del w:id="3845" w:author="Hana Navrátilová" w:date="2019-09-24T11:10:00Z"/>
              </w:rPr>
            </w:pPr>
            <w:del w:id="3846" w:author="Hana Navrátilová" w:date="2019-09-24T11:10:00Z">
              <w:r w:rsidRPr="00944A9E">
                <w:delText>PhDr., Ph.D.</w:delText>
              </w:r>
            </w:del>
          </w:p>
        </w:tc>
      </w:tr>
      <w:tr w:rsidR="007A35AC" w:rsidRPr="00944A9E" w:rsidTr="0054035A">
        <w:trPr>
          <w:gridAfter w:val="1"/>
          <w:wAfter w:w="23" w:type="dxa"/>
          <w:jc w:val="center"/>
          <w:del w:id="3847" w:author="Hana Navrátilová" w:date="2019-09-24T11:10:00Z"/>
        </w:trPr>
        <w:tc>
          <w:tcPr>
            <w:tcW w:w="2742" w:type="dxa"/>
            <w:gridSpan w:val="2"/>
            <w:shd w:val="clear" w:color="auto" w:fill="F7CAAC"/>
          </w:tcPr>
          <w:p w:rsidR="007A35AC" w:rsidRPr="00944A9E" w:rsidRDefault="007A35AC" w:rsidP="00E7344C">
            <w:pPr>
              <w:jc w:val="both"/>
              <w:rPr>
                <w:del w:id="3848" w:author="Hana Navrátilová" w:date="2019-09-24T11:10:00Z"/>
                <w:b/>
              </w:rPr>
            </w:pPr>
            <w:del w:id="3849" w:author="Hana Navrátilová" w:date="2019-09-24T11:10:00Z">
              <w:r w:rsidRPr="00944A9E">
                <w:rPr>
                  <w:b/>
                </w:rPr>
                <w:delText>Rok narození</w:delText>
              </w:r>
            </w:del>
          </w:p>
        </w:tc>
        <w:tc>
          <w:tcPr>
            <w:tcW w:w="805" w:type="dxa"/>
          </w:tcPr>
          <w:p w:rsidR="007A35AC" w:rsidRPr="00944A9E" w:rsidRDefault="007A35AC" w:rsidP="00E7344C">
            <w:pPr>
              <w:jc w:val="both"/>
              <w:rPr>
                <w:del w:id="3850" w:author="Hana Navrátilová" w:date="2019-09-24T11:10:00Z"/>
              </w:rPr>
            </w:pPr>
            <w:del w:id="3851" w:author="Hana Navrátilová" w:date="2019-09-24T11:10:00Z">
              <w:r w:rsidRPr="00944A9E">
                <w:delText>1954</w:delText>
              </w:r>
            </w:del>
          </w:p>
        </w:tc>
        <w:tc>
          <w:tcPr>
            <w:tcW w:w="1668" w:type="dxa"/>
            <w:shd w:val="clear" w:color="auto" w:fill="F7CAAC"/>
          </w:tcPr>
          <w:p w:rsidR="007A35AC" w:rsidRPr="00944A9E" w:rsidRDefault="007A35AC" w:rsidP="00E7344C">
            <w:pPr>
              <w:jc w:val="both"/>
              <w:rPr>
                <w:del w:id="3852" w:author="Hana Navrátilová" w:date="2019-09-24T11:10:00Z"/>
                <w:b/>
              </w:rPr>
            </w:pPr>
            <w:del w:id="3853" w:author="Hana Navrátilová" w:date="2019-09-24T11:10:00Z">
              <w:r w:rsidRPr="00944A9E">
                <w:rPr>
                  <w:b/>
                </w:rPr>
                <w:delText>typ vztahu k VŠ</w:delText>
              </w:r>
            </w:del>
          </w:p>
        </w:tc>
        <w:tc>
          <w:tcPr>
            <w:tcW w:w="966" w:type="dxa"/>
            <w:gridSpan w:val="2"/>
          </w:tcPr>
          <w:p w:rsidR="007A35AC" w:rsidRPr="00944A9E" w:rsidRDefault="00514D89" w:rsidP="00E7344C">
            <w:pPr>
              <w:jc w:val="both"/>
              <w:rPr>
                <w:del w:id="3854" w:author="Hana Navrátilová" w:date="2019-09-24T11:10:00Z"/>
              </w:rPr>
            </w:pPr>
            <w:del w:id="3855" w:author="Hana Navrátilová" w:date="2019-09-24T11:10:00Z">
              <w:r>
                <w:delText>DPP</w:delText>
              </w:r>
            </w:del>
          </w:p>
        </w:tc>
        <w:tc>
          <w:tcPr>
            <w:tcW w:w="840" w:type="dxa"/>
            <w:gridSpan w:val="2"/>
            <w:shd w:val="clear" w:color="auto" w:fill="F7CAAC"/>
          </w:tcPr>
          <w:p w:rsidR="007A35AC" w:rsidRPr="00944A9E" w:rsidRDefault="007A35AC" w:rsidP="00E7344C">
            <w:pPr>
              <w:jc w:val="both"/>
              <w:rPr>
                <w:del w:id="3856" w:author="Hana Navrátilová" w:date="2019-09-24T11:10:00Z"/>
                <w:b/>
              </w:rPr>
            </w:pPr>
            <w:del w:id="3857" w:author="Hana Navrátilová" w:date="2019-09-24T11:10:00Z">
              <w:r w:rsidRPr="00944A9E">
                <w:rPr>
                  <w:b/>
                </w:rPr>
                <w:delText>rozsah</w:delText>
              </w:r>
            </w:del>
          </w:p>
        </w:tc>
        <w:tc>
          <w:tcPr>
            <w:tcW w:w="967" w:type="dxa"/>
            <w:gridSpan w:val="3"/>
          </w:tcPr>
          <w:p w:rsidR="007A35AC" w:rsidRPr="00944A9E" w:rsidRDefault="007A35AC" w:rsidP="00E7344C">
            <w:pPr>
              <w:jc w:val="both"/>
              <w:rPr>
                <w:del w:id="3858" w:author="Hana Navrátilová" w:date="2019-09-24T11:10:00Z"/>
              </w:rPr>
            </w:pPr>
          </w:p>
        </w:tc>
        <w:tc>
          <w:tcPr>
            <w:tcW w:w="829" w:type="dxa"/>
            <w:gridSpan w:val="2"/>
            <w:shd w:val="clear" w:color="auto" w:fill="F7CAAC"/>
          </w:tcPr>
          <w:p w:rsidR="007A35AC" w:rsidRPr="00944A9E" w:rsidRDefault="007A35AC" w:rsidP="00E7344C">
            <w:pPr>
              <w:jc w:val="both"/>
              <w:rPr>
                <w:del w:id="3859" w:author="Hana Navrátilová" w:date="2019-09-24T11:10:00Z"/>
                <w:b/>
              </w:rPr>
            </w:pPr>
            <w:del w:id="3860" w:author="Hana Navrátilová" w:date="2019-09-24T11:10:00Z">
              <w:r w:rsidRPr="00944A9E">
                <w:rPr>
                  <w:b/>
                </w:rPr>
                <w:delText>do kdy</w:delText>
              </w:r>
            </w:del>
          </w:p>
        </w:tc>
        <w:tc>
          <w:tcPr>
            <w:tcW w:w="1078" w:type="dxa"/>
            <w:gridSpan w:val="2"/>
          </w:tcPr>
          <w:p w:rsidR="007B09B4" w:rsidRPr="00944A9E" w:rsidRDefault="000A292C" w:rsidP="00E7344C">
            <w:pPr>
              <w:rPr>
                <w:del w:id="3861" w:author="Hana Navrátilová" w:date="2019-09-24T11:10:00Z"/>
              </w:rPr>
            </w:pPr>
            <w:del w:id="3862"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p>
        </w:tc>
      </w:tr>
      <w:tr w:rsidR="007A35AC" w:rsidRPr="00944A9E" w:rsidTr="0054035A">
        <w:trPr>
          <w:gridAfter w:val="1"/>
          <w:wAfter w:w="23" w:type="dxa"/>
          <w:jc w:val="center"/>
          <w:del w:id="3863" w:author="Hana Navrátilová" w:date="2019-09-24T11:10:00Z"/>
        </w:trPr>
        <w:tc>
          <w:tcPr>
            <w:tcW w:w="5215" w:type="dxa"/>
            <w:gridSpan w:val="4"/>
            <w:shd w:val="clear" w:color="auto" w:fill="F7CAAC"/>
          </w:tcPr>
          <w:p w:rsidR="007A35AC" w:rsidRPr="00944A9E" w:rsidRDefault="007A35AC" w:rsidP="00E7344C">
            <w:pPr>
              <w:jc w:val="both"/>
              <w:rPr>
                <w:del w:id="3864" w:author="Hana Navrátilová" w:date="2019-09-24T11:10:00Z"/>
                <w:b/>
              </w:rPr>
            </w:pPr>
            <w:del w:id="3865" w:author="Hana Navrátilová" w:date="2019-09-24T11:10:00Z">
              <w:r w:rsidRPr="00944A9E">
                <w:rPr>
                  <w:b/>
                </w:rPr>
                <w:delText>Typ vztahu na součásti VŠ, která uskutečňuje st. program</w:delText>
              </w:r>
            </w:del>
          </w:p>
        </w:tc>
        <w:tc>
          <w:tcPr>
            <w:tcW w:w="966" w:type="dxa"/>
            <w:gridSpan w:val="2"/>
          </w:tcPr>
          <w:p w:rsidR="007A35AC" w:rsidRPr="00944A9E" w:rsidRDefault="00514D89" w:rsidP="00E7344C">
            <w:pPr>
              <w:jc w:val="both"/>
              <w:rPr>
                <w:del w:id="3866" w:author="Hana Navrátilová" w:date="2019-09-24T11:10:00Z"/>
              </w:rPr>
            </w:pPr>
            <w:del w:id="3867" w:author="Hana Navrátilová" w:date="2019-09-24T11:10:00Z">
              <w:r>
                <w:delText>DPP</w:delText>
              </w:r>
            </w:del>
          </w:p>
        </w:tc>
        <w:tc>
          <w:tcPr>
            <w:tcW w:w="840" w:type="dxa"/>
            <w:gridSpan w:val="2"/>
            <w:shd w:val="clear" w:color="auto" w:fill="F7CAAC"/>
          </w:tcPr>
          <w:p w:rsidR="007A35AC" w:rsidRPr="00944A9E" w:rsidRDefault="007A35AC" w:rsidP="00E7344C">
            <w:pPr>
              <w:jc w:val="both"/>
              <w:rPr>
                <w:del w:id="3868" w:author="Hana Navrátilová" w:date="2019-09-24T11:10:00Z"/>
                <w:b/>
              </w:rPr>
            </w:pPr>
            <w:del w:id="3869" w:author="Hana Navrátilová" w:date="2019-09-24T11:10:00Z">
              <w:r w:rsidRPr="00944A9E">
                <w:rPr>
                  <w:b/>
                </w:rPr>
                <w:delText>rozsah</w:delText>
              </w:r>
            </w:del>
          </w:p>
        </w:tc>
        <w:tc>
          <w:tcPr>
            <w:tcW w:w="967" w:type="dxa"/>
            <w:gridSpan w:val="3"/>
          </w:tcPr>
          <w:p w:rsidR="007A35AC" w:rsidRPr="00944A9E" w:rsidRDefault="007A35AC" w:rsidP="00E7344C">
            <w:pPr>
              <w:jc w:val="both"/>
              <w:rPr>
                <w:del w:id="3870" w:author="Hana Navrátilová" w:date="2019-09-24T11:10:00Z"/>
                <w:lang w:val="sk-SK"/>
              </w:rPr>
            </w:pPr>
          </w:p>
        </w:tc>
        <w:tc>
          <w:tcPr>
            <w:tcW w:w="829" w:type="dxa"/>
            <w:gridSpan w:val="2"/>
            <w:shd w:val="clear" w:color="auto" w:fill="F7CAAC"/>
          </w:tcPr>
          <w:p w:rsidR="007A35AC" w:rsidRPr="00944A9E" w:rsidRDefault="007A35AC" w:rsidP="00E7344C">
            <w:pPr>
              <w:jc w:val="both"/>
              <w:rPr>
                <w:del w:id="3871" w:author="Hana Navrátilová" w:date="2019-09-24T11:10:00Z"/>
                <w:b/>
              </w:rPr>
            </w:pPr>
            <w:del w:id="3872" w:author="Hana Navrátilová" w:date="2019-09-24T11:10:00Z">
              <w:r w:rsidRPr="00944A9E">
                <w:rPr>
                  <w:b/>
                </w:rPr>
                <w:delText>do kdy</w:delText>
              </w:r>
            </w:del>
          </w:p>
        </w:tc>
        <w:tc>
          <w:tcPr>
            <w:tcW w:w="1078" w:type="dxa"/>
            <w:gridSpan w:val="2"/>
          </w:tcPr>
          <w:p w:rsidR="007A35AC" w:rsidRPr="00944A9E" w:rsidRDefault="007A35AC" w:rsidP="00E7344C">
            <w:pPr>
              <w:jc w:val="both"/>
              <w:rPr>
                <w:del w:id="3873" w:author="Hana Navrátilová" w:date="2019-09-24T11:10:00Z"/>
              </w:rPr>
            </w:pPr>
          </w:p>
        </w:tc>
      </w:tr>
      <w:tr w:rsidR="007A35AC" w:rsidRPr="00944A9E" w:rsidTr="0054035A">
        <w:trPr>
          <w:gridAfter w:val="1"/>
          <w:wAfter w:w="23" w:type="dxa"/>
          <w:trHeight w:val="1090"/>
          <w:jc w:val="center"/>
          <w:del w:id="3874" w:author="Hana Navrátilová" w:date="2019-09-24T11:10:00Z"/>
        </w:trPr>
        <w:tc>
          <w:tcPr>
            <w:tcW w:w="9895" w:type="dxa"/>
            <w:gridSpan w:val="15"/>
          </w:tcPr>
          <w:p w:rsidR="007A35AC" w:rsidRPr="00944A9E" w:rsidRDefault="00744801" w:rsidP="00030D0E">
            <w:pPr>
              <w:jc w:val="both"/>
              <w:rPr>
                <w:del w:id="3875" w:author="Hana Navrátilová" w:date="2019-09-24T11:10:00Z"/>
              </w:rPr>
            </w:pPr>
            <w:del w:id="3876" w:author="Hana Navrátilová" w:date="2019-09-24T11:10:00Z">
              <w:r w:rsidRPr="00944A9E">
                <w:delText>1977</w:delText>
              </w:r>
              <w:r w:rsidR="00B369B9" w:rsidRPr="00944A9E">
                <w:delText xml:space="preserve"> – </w:delText>
              </w:r>
              <w:r w:rsidR="007A35AC" w:rsidRPr="00944A9E">
                <w:delText>1983 učitelka ZŠ Třebechovice pod Orebem</w:delText>
              </w:r>
            </w:del>
          </w:p>
          <w:p w:rsidR="007A35AC" w:rsidRPr="00944A9E" w:rsidRDefault="00744801" w:rsidP="00030D0E">
            <w:pPr>
              <w:tabs>
                <w:tab w:val="left" w:pos="2160"/>
              </w:tabs>
              <w:rPr>
                <w:del w:id="3877" w:author="Hana Navrátilová" w:date="2019-09-24T11:10:00Z"/>
              </w:rPr>
            </w:pPr>
            <w:del w:id="3878" w:author="Hana Navrátilová" w:date="2019-09-24T11:10:00Z">
              <w:r w:rsidRPr="00944A9E">
                <w:delText>1983</w:delText>
              </w:r>
              <w:r w:rsidR="00B369B9" w:rsidRPr="00944A9E">
                <w:delText xml:space="preserve"> – </w:delText>
              </w:r>
              <w:r w:rsidR="007A35AC" w:rsidRPr="00944A9E">
                <w:delText>2017 odborný asistent (1984</w:delText>
              </w:r>
              <w:r w:rsidR="003F5843" w:rsidRPr="00944A9E">
                <w:delText xml:space="preserve"> – </w:delText>
              </w:r>
              <w:r w:rsidR="007A35AC" w:rsidRPr="00944A9E">
                <w:delText>2017), PdF UHK Hradec Králové</w:delText>
              </w:r>
            </w:del>
          </w:p>
          <w:p w:rsidR="007A35AC" w:rsidRPr="00944A9E" w:rsidRDefault="007A35AC" w:rsidP="00030D0E">
            <w:pPr>
              <w:tabs>
                <w:tab w:val="left" w:pos="2160"/>
              </w:tabs>
              <w:rPr>
                <w:del w:id="3879" w:author="Hana Navrátilová" w:date="2019-09-24T11:10:00Z"/>
              </w:rPr>
            </w:pPr>
            <w:del w:id="3880" w:author="Hana Navrátilová" w:date="2019-09-24T11:10:00Z">
              <w:r w:rsidRPr="00944A9E">
                <w:delText>1993</w:delText>
              </w:r>
              <w:r w:rsidR="00B369B9" w:rsidRPr="00944A9E">
                <w:delText xml:space="preserve"> – </w:delText>
              </w:r>
              <w:r w:rsidRPr="00944A9E">
                <w:delText>2017 vedoucí oddělení pedagogiky</w:delText>
              </w:r>
            </w:del>
          </w:p>
          <w:p w:rsidR="007A35AC" w:rsidRPr="00944A9E" w:rsidRDefault="00744801" w:rsidP="00030D0E">
            <w:pPr>
              <w:tabs>
                <w:tab w:val="left" w:pos="2160"/>
              </w:tabs>
              <w:rPr>
                <w:del w:id="3881" w:author="Hana Navrátilová" w:date="2019-09-24T11:10:00Z"/>
              </w:rPr>
            </w:pPr>
            <w:del w:id="3882" w:author="Hana Navrátilová" w:date="2019-09-24T11:10:00Z">
              <w:r w:rsidRPr="00944A9E">
                <w:delText>2002</w:delText>
              </w:r>
              <w:r w:rsidR="00B369B9" w:rsidRPr="00944A9E">
                <w:delText xml:space="preserve"> – </w:delText>
              </w:r>
              <w:r w:rsidR="007A35AC" w:rsidRPr="00944A9E">
                <w:delText>2005 externí učitel LF UK Hradec Králové, Ústav sociálního lékařství</w:delText>
              </w:r>
            </w:del>
          </w:p>
          <w:p w:rsidR="00C96AC0" w:rsidRPr="00944A9E" w:rsidRDefault="007A35AC" w:rsidP="00030D0E">
            <w:pPr>
              <w:tabs>
                <w:tab w:val="left" w:pos="2160"/>
              </w:tabs>
              <w:rPr>
                <w:del w:id="3883" w:author="Hana Navrátilová" w:date="2019-09-24T11:10:00Z"/>
              </w:rPr>
            </w:pPr>
            <w:del w:id="3884" w:author="Hana Navrátilová" w:date="2019-09-24T11:10:00Z">
              <w:r w:rsidRPr="00944A9E">
                <w:delText>2013</w:delText>
              </w:r>
              <w:r w:rsidR="00B369B9" w:rsidRPr="00944A9E">
                <w:delText xml:space="preserve"> – </w:delText>
              </w:r>
              <w:r w:rsidRPr="00944A9E">
                <w:delText>2015 zástupce vedoucího katedry</w:delText>
              </w:r>
              <w:r w:rsidR="00C96AC0">
                <w:delText xml:space="preserve">, </w:delText>
              </w:r>
              <w:r w:rsidR="00C96AC0" w:rsidRPr="00944A9E">
                <w:delText>PdF UHK Hradec Králové</w:delText>
              </w:r>
            </w:del>
          </w:p>
          <w:p w:rsidR="007A35AC" w:rsidRPr="00944A9E" w:rsidRDefault="007A35AC" w:rsidP="00FF2EF8">
            <w:pPr>
              <w:pStyle w:val="Normlnweb"/>
              <w:spacing w:before="0" w:beforeAutospacing="0" w:after="0"/>
              <w:jc w:val="both"/>
              <w:rPr>
                <w:del w:id="3885" w:author="Hana Navrátilová" w:date="2019-09-24T11:10:00Z"/>
                <w:rFonts w:ascii="Times New Roman" w:cs="Times New Roman"/>
                <w:sz w:val="20"/>
                <w:szCs w:val="20"/>
              </w:rPr>
            </w:pPr>
            <w:del w:id="3886" w:author="Hana Navrátilová" w:date="2019-09-24T11:10:00Z">
              <w:r w:rsidRPr="00944A9E">
                <w:rPr>
                  <w:rFonts w:ascii="Times New Roman" w:cs="Times New Roman"/>
                  <w:sz w:val="20"/>
                  <w:szCs w:val="20"/>
                </w:rPr>
                <w:delText>2017</w:delText>
              </w:r>
              <w:r w:rsidR="00B369B9" w:rsidRPr="00944A9E">
                <w:rPr>
                  <w:rFonts w:ascii="Times New Roman" w:cs="Times New Roman"/>
                  <w:sz w:val="20"/>
                  <w:szCs w:val="20"/>
                </w:rPr>
                <w:delText xml:space="preserve"> – </w:delText>
              </w:r>
              <w:r w:rsidR="00FF2EF8">
                <w:rPr>
                  <w:rFonts w:ascii="Times New Roman" w:cs="Times New Roman"/>
                  <w:sz w:val="20"/>
                  <w:szCs w:val="20"/>
                </w:rPr>
                <w:delText>2018</w:delText>
              </w:r>
              <w:r w:rsidRPr="00944A9E">
                <w:rPr>
                  <w:rFonts w:ascii="Times New Roman" w:cs="Times New Roman"/>
                  <w:sz w:val="20"/>
                  <w:szCs w:val="20"/>
                </w:rPr>
                <w:delText xml:space="preserve"> </w:delText>
              </w:r>
              <w:r w:rsidR="00C96AC0">
                <w:rPr>
                  <w:rFonts w:ascii="Times New Roman" w:cs="Times New Roman"/>
                  <w:sz w:val="20"/>
                  <w:szCs w:val="20"/>
                </w:rPr>
                <w:delText xml:space="preserve">odborný asistent, </w:delText>
              </w:r>
              <w:r w:rsidRPr="00944A9E">
                <w:rPr>
                  <w:rFonts w:ascii="Times New Roman" w:cs="Times New Roman"/>
                  <w:sz w:val="20"/>
                  <w:szCs w:val="20"/>
                </w:rPr>
                <w:delText>Ústav školní pedagogiky, Fakulta humanitních studií, Univerzita Tomáše Bati ve Zlíně</w:delText>
              </w:r>
            </w:del>
          </w:p>
        </w:tc>
      </w:tr>
      <w:tr w:rsidR="007A35AC" w:rsidRPr="00944A9E" w:rsidTr="0054035A">
        <w:trPr>
          <w:gridAfter w:val="1"/>
          <w:wAfter w:w="23" w:type="dxa"/>
          <w:trHeight w:val="250"/>
          <w:jc w:val="center"/>
          <w:del w:id="3887" w:author="Hana Navrátilová" w:date="2019-09-24T11:10:00Z"/>
        </w:trPr>
        <w:tc>
          <w:tcPr>
            <w:tcW w:w="9895" w:type="dxa"/>
            <w:gridSpan w:val="15"/>
            <w:shd w:val="clear" w:color="auto" w:fill="F7CAAC"/>
          </w:tcPr>
          <w:p w:rsidR="007A35AC" w:rsidRPr="00944A9E" w:rsidRDefault="007A35AC" w:rsidP="00E7344C">
            <w:pPr>
              <w:jc w:val="both"/>
              <w:rPr>
                <w:del w:id="3888" w:author="Hana Navrátilová" w:date="2019-09-24T11:10:00Z"/>
              </w:rPr>
            </w:pPr>
            <w:del w:id="3889" w:author="Hana Navrátilová" w:date="2019-09-24T11:10:00Z">
              <w:r w:rsidRPr="00944A9E">
                <w:rPr>
                  <w:b/>
                </w:rPr>
                <w:delText>Zkušenosti s vedením kvalifikačních a rigorózních prací</w:delText>
              </w:r>
            </w:del>
          </w:p>
        </w:tc>
      </w:tr>
      <w:tr w:rsidR="007A35AC" w:rsidRPr="00944A9E" w:rsidTr="0054035A">
        <w:trPr>
          <w:gridAfter w:val="1"/>
          <w:wAfter w:w="23" w:type="dxa"/>
          <w:trHeight w:val="491"/>
          <w:jc w:val="center"/>
          <w:del w:id="3890" w:author="Hana Navrátilová" w:date="2019-09-24T11:10:00Z"/>
        </w:trPr>
        <w:tc>
          <w:tcPr>
            <w:tcW w:w="9895" w:type="dxa"/>
            <w:gridSpan w:val="15"/>
          </w:tcPr>
          <w:p w:rsidR="007A35AC" w:rsidRPr="00944A9E" w:rsidRDefault="007A35AC" w:rsidP="00B85FE8">
            <w:pPr>
              <w:jc w:val="both"/>
              <w:rPr>
                <w:del w:id="3891" w:author="Hana Navrátilová" w:date="2019-09-24T11:10:00Z"/>
              </w:rPr>
            </w:pPr>
            <w:del w:id="3892" w:author="Hana Navrátilová" w:date="2019-09-24T11:10:00Z">
              <w:r w:rsidRPr="00944A9E">
                <w:delText>Obhájení několika desítek bakalářských prací, diplomových prací</w:delText>
              </w:r>
            </w:del>
          </w:p>
        </w:tc>
      </w:tr>
      <w:tr w:rsidR="007A35AC" w:rsidRPr="00944A9E" w:rsidTr="0054035A">
        <w:trPr>
          <w:gridAfter w:val="1"/>
          <w:wAfter w:w="23" w:type="dxa"/>
          <w:jc w:val="center"/>
          <w:del w:id="3893" w:author="Hana Navrátilová" w:date="2019-09-24T11:10:00Z"/>
        </w:trPr>
        <w:tc>
          <w:tcPr>
            <w:tcW w:w="3547" w:type="dxa"/>
            <w:gridSpan w:val="3"/>
            <w:tcBorders>
              <w:top w:val="single" w:sz="12" w:space="0" w:color="auto"/>
            </w:tcBorders>
            <w:shd w:val="clear" w:color="auto" w:fill="F7CAAC"/>
          </w:tcPr>
          <w:p w:rsidR="007A35AC" w:rsidRPr="00944A9E" w:rsidRDefault="007A35AC" w:rsidP="00E7344C">
            <w:pPr>
              <w:jc w:val="both"/>
              <w:rPr>
                <w:del w:id="3894" w:author="Hana Navrátilová" w:date="2019-09-24T11:10:00Z"/>
              </w:rPr>
            </w:pPr>
            <w:del w:id="3895" w:author="Hana Navrátilová" w:date="2019-09-24T11:10:00Z">
              <w:r w:rsidRPr="00944A9E">
                <w:rPr>
                  <w:b/>
                </w:rPr>
                <w:delText xml:space="preserve">Obor habilitačního řízení </w:delText>
              </w:r>
            </w:del>
          </w:p>
        </w:tc>
        <w:tc>
          <w:tcPr>
            <w:tcW w:w="2179" w:type="dxa"/>
            <w:gridSpan w:val="2"/>
            <w:tcBorders>
              <w:top w:val="single" w:sz="12" w:space="0" w:color="auto"/>
            </w:tcBorders>
            <w:shd w:val="clear" w:color="auto" w:fill="F7CAAC"/>
          </w:tcPr>
          <w:p w:rsidR="007A35AC" w:rsidRPr="00944A9E" w:rsidRDefault="007A35AC" w:rsidP="00E7344C">
            <w:pPr>
              <w:jc w:val="both"/>
              <w:rPr>
                <w:del w:id="3896" w:author="Hana Navrátilová" w:date="2019-09-24T11:10:00Z"/>
              </w:rPr>
            </w:pPr>
            <w:del w:id="3897" w:author="Hana Navrátilová" w:date="2019-09-24T11:10:00Z">
              <w:r w:rsidRPr="00944A9E">
                <w:rPr>
                  <w:b/>
                </w:rPr>
                <w:delText>Rok udělení hodnosti</w:delText>
              </w:r>
            </w:del>
          </w:p>
        </w:tc>
        <w:tc>
          <w:tcPr>
            <w:tcW w:w="2199" w:type="dxa"/>
            <w:gridSpan w:val="5"/>
            <w:tcBorders>
              <w:top w:val="single" w:sz="12" w:space="0" w:color="auto"/>
              <w:right w:val="single" w:sz="12" w:space="0" w:color="auto"/>
            </w:tcBorders>
            <w:shd w:val="clear" w:color="auto" w:fill="F7CAAC"/>
          </w:tcPr>
          <w:p w:rsidR="007A35AC" w:rsidRPr="00944A9E" w:rsidRDefault="007A35AC" w:rsidP="00E7344C">
            <w:pPr>
              <w:jc w:val="both"/>
              <w:rPr>
                <w:del w:id="3898" w:author="Hana Navrátilová" w:date="2019-09-24T11:10:00Z"/>
              </w:rPr>
            </w:pPr>
            <w:del w:id="3899" w:author="Hana Navrátilová" w:date="2019-09-24T11:10:00Z">
              <w:r w:rsidRPr="00944A9E">
                <w:rPr>
                  <w:b/>
                </w:rPr>
                <w:delText>Řízení konáno na VŠ</w:delText>
              </w:r>
            </w:del>
          </w:p>
        </w:tc>
        <w:tc>
          <w:tcPr>
            <w:tcW w:w="1970" w:type="dxa"/>
            <w:gridSpan w:val="5"/>
            <w:tcBorders>
              <w:top w:val="single" w:sz="12" w:space="0" w:color="auto"/>
              <w:left w:val="single" w:sz="12" w:space="0" w:color="auto"/>
            </w:tcBorders>
            <w:shd w:val="clear" w:color="auto" w:fill="F7CAAC"/>
          </w:tcPr>
          <w:p w:rsidR="007A35AC" w:rsidRPr="00944A9E" w:rsidRDefault="007A35AC" w:rsidP="00E7344C">
            <w:pPr>
              <w:jc w:val="both"/>
              <w:rPr>
                <w:del w:id="3900" w:author="Hana Navrátilová" w:date="2019-09-24T11:10:00Z"/>
                <w:b/>
              </w:rPr>
            </w:pPr>
            <w:del w:id="3901" w:author="Hana Navrátilová" w:date="2019-09-24T11:10:00Z">
              <w:r w:rsidRPr="00944A9E">
                <w:rPr>
                  <w:b/>
                </w:rPr>
                <w:delText>Ohlasy publikací</w:delText>
              </w:r>
            </w:del>
          </w:p>
        </w:tc>
      </w:tr>
      <w:tr w:rsidR="007A35AC" w:rsidRPr="00944A9E" w:rsidTr="0054035A">
        <w:trPr>
          <w:gridAfter w:val="1"/>
          <w:wAfter w:w="23" w:type="dxa"/>
          <w:jc w:val="center"/>
          <w:del w:id="3902" w:author="Hana Navrátilová" w:date="2019-09-24T11:10:00Z"/>
        </w:trPr>
        <w:tc>
          <w:tcPr>
            <w:tcW w:w="3547" w:type="dxa"/>
            <w:gridSpan w:val="3"/>
          </w:tcPr>
          <w:p w:rsidR="007A35AC" w:rsidRPr="00944A9E" w:rsidRDefault="007A35AC" w:rsidP="00E7344C">
            <w:pPr>
              <w:jc w:val="both"/>
              <w:rPr>
                <w:del w:id="3903" w:author="Hana Navrátilová" w:date="2019-09-24T11:10:00Z"/>
              </w:rPr>
            </w:pPr>
          </w:p>
        </w:tc>
        <w:tc>
          <w:tcPr>
            <w:tcW w:w="2179" w:type="dxa"/>
            <w:gridSpan w:val="2"/>
          </w:tcPr>
          <w:p w:rsidR="007A35AC" w:rsidRPr="00944A9E" w:rsidRDefault="007A35AC" w:rsidP="00E7344C">
            <w:pPr>
              <w:jc w:val="both"/>
              <w:rPr>
                <w:del w:id="3904" w:author="Hana Navrátilová" w:date="2019-09-24T11:10:00Z"/>
              </w:rPr>
            </w:pPr>
          </w:p>
        </w:tc>
        <w:tc>
          <w:tcPr>
            <w:tcW w:w="2199" w:type="dxa"/>
            <w:gridSpan w:val="5"/>
            <w:tcBorders>
              <w:right w:val="single" w:sz="12" w:space="0" w:color="auto"/>
            </w:tcBorders>
          </w:tcPr>
          <w:p w:rsidR="007A35AC" w:rsidRPr="00944A9E" w:rsidRDefault="007A35AC" w:rsidP="00E7344C">
            <w:pPr>
              <w:jc w:val="both"/>
              <w:rPr>
                <w:del w:id="3905" w:author="Hana Navrátilová" w:date="2019-09-24T11:10:00Z"/>
              </w:rPr>
            </w:pPr>
          </w:p>
        </w:tc>
        <w:tc>
          <w:tcPr>
            <w:tcW w:w="616" w:type="dxa"/>
            <w:gridSpan w:val="2"/>
            <w:tcBorders>
              <w:left w:val="single" w:sz="12" w:space="0" w:color="auto"/>
            </w:tcBorders>
            <w:shd w:val="clear" w:color="auto" w:fill="F7CAAC"/>
          </w:tcPr>
          <w:p w:rsidR="007A35AC" w:rsidRPr="00944A9E" w:rsidRDefault="007A35AC" w:rsidP="00E7344C">
            <w:pPr>
              <w:jc w:val="both"/>
              <w:rPr>
                <w:del w:id="3906" w:author="Hana Navrátilová" w:date="2019-09-24T11:10:00Z"/>
              </w:rPr>
            </w:pPr>
            <w:del w:id="3907" w:author="Hana Navrátilová" w:date="2019-09-24T11:10:00Z">
              <w:r w:rsidRPr="00944A9E">
                <w:rPr>
                  <w:b/>
                </w:rPr>
                <w:delText>WOS</w:delText>
              </w:r>
            </w:del>
          </w:p>
        </w:tc>
        <w:tc>
          <w:tcPr>
            <w:tcW w:w="677" w:type="dxa"/>
            <w:gridSpan w:val="2"/>
            <w:shd w:val="clear" w:color="auto" w:fill="F7CAAC"/>
          </w:tcPr>
          <w:p w:rsidR="007A35AC" w:rsidRPr="00944A9E" w:rsidRDefault="007A35AC" w:rsidP="00E7344C">
            <w:pPr>
              <w:jc w:val="both"/>
              <w:rPr>
                <w:del w:id="3908" w:author="Hana Navrátilová" w:date="2019-09-24T11:10:00Z"/>
                <w:sz w:val="18"/>
              </w:rPr>
            </w:pPr>
            <w:del w:id="3909" w:author="Hana Navrátilová" w:date="2019-09-24T11:10:00Z">
              <w:r w:rsidRPr="00944A9E">
                <w:rPr>
                  <w:b/>
                  <w:sz w:val="18"/>
                </w:rPr>
                <w:delText>Scopus</w:delText>
              </w:r>
            </w:del>
          </w:p>
        </w:tc>
        <w:tc>
          <w:tcPr>
            <w:tcW w:w="677" w:type="dxa"/>
            <w:shd w:val="clear" w:color="auto" w:fill="F7CAAC"/>
          </w:tcPr>
          <w:p w:rsidR="007A35AC" w:rsidRPr="00944A9E" w:rsidRDefault="007A35AC" w:rsidP="00E7344C">
            <w:pPr>
              <w:jc w:val="both"/>
              <w:rPr>
                <w:del w:id="3910" w:author="Hana Navrátilová" w:date="2019-09-24T11:10:00Z"/>
              </w:rPr>
            </w:pPr>
            <w:del w:id="3911" w:author="Hana Navrátilová" w:date="2019-09-24T11:10:00Z">
              <w:r w:rsidRPr="00944A9E">
                <w:rPr>
                  <w:b/>
                  <w:sz w:val="18"/>
                </w:rPr>
                <w:delText>ostatní</w:delText>
              </w:r>
            </w:del>
          </w:p>
        </w:tc>
      </w:tr>
      <w:tr w:rsidR="007A35AC" w:rsidRPr="00944A9E" w:rsidTr="0054035A">
        <w:trPr>
          <w:gridAfter w:val="1"/>
          <w:wAfter w:w="23" w:type="dxa"/>
          <w:trHeight w:val="70"/>
          <w:jc w:val="center"/>
          <w:del w:id="3912" w:author="Hana Navrátilová" w:date="2019-09-24T11:10:00Z"/>
        </w:trPr>
        <w:tc>
          <w:tcPr>
            <w:tcW w:w="3547" w:type="dxa"/>
            <w:gridSpan w:val="3"/>
            <w:shd w:val="clear" w:color="auto" w:fill="F7CAAC"/>
          </w:tcPr>
          <w:p w:rsidR="007A35AC" w:rsidRPr="00944A9E" w:rsidRDefault="007A35AC" w:rsidP="00E7344C">
            <w:pPr>
              <w:jc w:val="both"/>
              <w:rPr>
                <w:del w:id="3913" w:author="Hana Navrátilová" w:date="2019-09-24T11:10:00Z"/>
              </w:rPr>
            </w:pPr>
            <w:del w:id="3914" w:author="Hana Navrátilová" w:date="2019-09-24T11:10:00Z">
              <w:r w:rsidRPr="00944A9E">
                <w:rPr>
                  <w:b/>
                </w:rPr>
                <w:delText>Obor jmenovacího řízení</w:delText>
              </w:r>
            </w:del>
          </w:p>
        </w:tc>
        <w:tc>
          <w:tcPr>
            <w:tcW w:w="2179" w:type="dxa"/>
            <w:gridSpan w:val="2"/>
            <w:shd w:val="clear" w:color="auto" w:fill="F7CAAC"/>
          </w:tcPr>
          <w:p w:rsidR="007A35AC" w:rsidRPr="00944A9E" w:rsidRDefault="007A35AC" w:rsidP="00E7344C">
            <w:pPr>
              <w:jc w:val="both"/>
              <w:rPr>
                <w:del w:id="3915" w:author="Hana Navrátilová" w:date="2019-09-24T11:10:00Z"/>
              </w:rPr>
            </w:pPr>
            <w:del w:id="3916" w:author="Hana Navrátilová" w:date="2019-09-24T11:10:00Z">
              <w:r w:rsidRPr="00944A9E">
                <w:rPr>
                  <w:b/>
                </w:rPr>
                <w:delText>Rok udělení hodnosti</w:delText>
              </w:r>
            </w:del>
          </w:p>
        </w:tc>
        <w:tc>
          <w:tcPr>
            <w:tcW w:w="2199" w:type="dxa"/>
            <w:gridSpan w:val="5"/>
            <w:tcBorders>
              <w:right w:val="single" w:sz="12" w:space="0" w:color="auto"/>
            </w:tcBorders>
            <w:shd w:val="clear" w:color="auto" w:fill="F7CAAC"/>
          </w:tcPr>
          <w:p w:rsidR="007A35AC" w:rsidRPr="00944A9E" w:rsidRDefault="007A35AC" w:rsidP="00E7344C">
            <w:pPr>
              <w:jc w:val="both"/>
              <w:rPr>
                <w:del w:id="3917" w:author="Hana Navrátilová" w:date="2019-09-24T11:10:00Z"/>
              </w:rPr>
            </w:pPr>
            <w:del w:id="3918" w:author="Hana Navrátilová" w:date="2019-09-24T11:10:00Z">
              <w:r w:rsidRPr="00944A9E">
                <w:rPr>
                  <w:b/>
                </w:rPr>
                <w:delText>Řízení konáno na VŠ</w:delText>
              </w:r>
            </w:del>
          </w:p>
        </w:tc>
        <w:tc>
          <w:tcPr>
            <w:tcW w:w="616" w:type="dxa"/>
            <w:gridSpan w:val="2"/>
            <w:vMerge w:val="restart"/>
            <w:tcBorders>
              <w:left w:val="single" w:sz="12" w:space="0" w:color="auto"/>
            </w:tcBorders>
          </w:tcPr>
          <w:p w:rsidR="007A35AC" w:rsidRPr="00944A9E" w:rsidRDefault="007A35AC" w:rsidP="00E7344C">
            <w:pPr>
              <w:jc w:val="both"/>
              <w:rPr>
                <w:del w:id="3919" w:author="Hana Navrátilová" w:date="2019-09-24T11:10:00Z"/>
              </w:rPr>
            </w:pPr>
          </w:p>
        </w:tc>
        <w:tc>
          <w:tcPr>
            <w:tcW w:w="677" w:type="dxa"/>
            <w:gridSpan w:val="2"/>
            <w:vMerge w:val="restart"/>
          </w:tcPr>
          <w:p w:rsidR="007A35AC" w:rsidRPr="00944A9E" w:rsidRDefault="007A35AC" w:rsidP="00E7344C">
            <w:pPr>
              <w:jc w:val="both"/>
              <w:rPr>
                <w:del w:id="3920" w:author="Hana Navrátilová" w:date="2019-09-24T11:10:00Z"/>
              </w:rPr>
            </w:pPr>
          </w:p>
        </w:tc>
        <w:tc>
          <w:tcPr>
            <w:tcW w:w="677" w:type="dxa"/>
            <w:vMerge w:val="restart"/>
          </w:tcPr>
          <w:p w:rsidR="007A35AC" w:rsidRPr="00944A9E" w:rsidRDefault="007A35AC" w:rsidP="00E7344C">
            <w:pPr>
              <w:jc w:val="both"/>
              <w:rPr>
                <w:del w:id="3921" w:author="Hana Navrátilová" w:date="2019-09-24T11:10:00Z"/>
              </w:rPr>
            </w:pPr>
          </w:p>
        </w:tc>
      </w:tr>
      <w:tr w:rsidR="007A35AC" w:rsidRPr="00944A9E" w:rsidTr="0054035A">
        <w:trPr>
          <w:gridAfter w:val="1"/>
          <w:wAfter w:w="23" w:type="dxa"/>
          <w:trHeight w:val="205"/>
          <w:jc w:val="center"/>
          <w:del w:id="3922" w:author="Hana Navrátilová" w:date="2019-09-24T11:10:00Z"/>
        </w:trPr>
        <w:tc>
          <w:tcPr>
            <w:tcW w:w="3547" w:type="dxa"/>
            <w:gridSpan w:val="3"/>
          </w:tcPr>
          <w:p w:rsidR="007A35AC" w:rsidRPr="00944A9E" w:rsidRDefault="007A35AC" w:rsidP="00E7344C">
            <w:pPr>
              <w:jc w:val="both"/>
              <w:rPr>
                <w:del w:id="3923" w:author="Hana Navrátilová" w:date="2019-09-24T11:10:00Z"/>
              </w:rPr>
            </w:pPr>
          </w:p>
        </w:tc>
        <w:tc>
          <w:tcPr>
            <w:tcW w:w="2179" w:type="dxa"/>
            <w:gridSpan w:val="2"/>
          </w:tcPr>
          <w:p w:rsidR="007A35AC" w:rsidRPr="00944A9E" w:rsidRDefault="007A35AC" w:rsidP="00E7344C">
            <w:pPr>
              <w:jc w:val="both"/>
              <w:rPr>
                <w:del w:id="3924" w:author="Hana Navrátilová" w:date="2019-09-24T11:10:00Z"/>
              </w:rPr>
            </w:pPr>
          </w:p>
        </w:tc>
        <w:tc>
          <w:tcPr>
            <w:tcW w:w="2199" w:type="dxa"/>
            <w:gridSpan w:val="5"/>
            <w:tcBorders>
              <w:right w:val="single" w:sz="12" w:space="0" w:color="auto"/>
            </w:tcBorders>
          </w:tcPr>
          <w:p w:rsidR="007A35AC" w:rsidRPr="00944A9E" w:rsidRDefault="007A35AC" w:rsidP="00E7344C">
            <w:pPr>
              <w:jc w:val="both"/>
              <w:rPr>
                <w:del w:id="3925" w:author="Hana Navrátilová" w:date="2019-09-24T11:10:00Z"/>
              </w:rPr>
            </w:pPr>
          </w:p>
        </w:tc>
        <w:tc>
          <w:tcPr>
            <w:tcW w:w="616" w:type="dxa"/>
            <w:gridSpan w:val="2"/>
            <w:vMerge/>
            <w:tcBorders>
              <w:left w:val="single" w:sz="12" w:space="0" w:color="auto"/>
            </w:tcBorders>
            <w:vAlign w:val="center"/>
          </w:tcPr>
          <w:p w:rsidR="007A35AC" w:rsidRPr="00944A9E" w:rsidRDefault="007A35AC" w:rsidP="00E7344C">
            <w:pPr>
              <w:rPr>
                <w:del w:id="3926" w:author="Hana Navrátilová" w:date="2019-09-24T11:10:00Z"/>
                <w:b/>
              </w:rPr>
            </w:pPr>
          </w:p>
        </w:tc>
        <w:tc>
          <w:tcPr>
            <w:tcW w:w="677" w:type="dxa"/>
            <w:gridSpan w:val="2"/>
            <w:vMerge/>
            <w:vAlign w:val="center"/>
          </w:tcPr>
          <w:p w:rsidR="007A35AC" w:rsidRPr="00944A9E" w:rsidRDefault="007A35AC" w:rsidP="00E7344C">
            <w:pPr>
              <w:rPr>
                <w:del w:id="3927" w:author="Hana Navrátilová" w:date="2019-09-24T11:10:00Z"/>
                <w:b/>
              </w:rPr>
            </w:pPr>
          </w:p>
        </w:tc>
        <w:tc>
          <w:tcPr>
            <w:tcW w:w="677" w:type="dxa"/>
            <w:vMerge/>
            <w:vAlign w:val="center"/>
          </w:tcPr>
          <w:p w:rsidR="007A35AC" w:rsidRPr="00944A9E" w:rsidRDefault="007A35AC" w:rsidP="00E7344C">
            <w:pPr>
              <w:rPr>
                <w:del w:id="3928" w:author="Hana Navrátilová" w:date="2019-09-24T11:10:00Z"/>
                <w:b/>
              </w:rPr>
            </w:pPr>
          </w:p>
        </w:tc>
      </w:tr>
      <w:tr w:rsidR="007A35AC" w:rsidRPr="00944A9E" w:rsidTr="0054035A">
        <w:trPr>
          <w:gridAfter w:val="1"/>
          <w:wAfter w:w="23" w:type="dxa"/>
          <w:jc w:val="center"/>
          <w:del w:id="3929" w:author="Hana Navrátilová" w:date="2019-09-24T11:10:00Z"/>
        </w:trPr>
        <w:tc>
          <w:tcPr>
            <w:tcW w:w="9895" w:type="dxa"/>
            <w:gridSpan w:val="15"/>
            <w:shd w:val="clear" w:color="auto" w:fill="F7CAAC"/>
          </w:tcPr>
          <w:p w:rsidR="007A35AC" w:rsidRPr="00944A9E" w:rsidRDefault="007A35AC" w:rsidP="00E7344C">
            <w:pPr>
              <w:jc w:val="both"/>
              <w:rPr>
                <w:del w:id="3930" w:author="Hana Navrátilová" w:date="2019-09-24T11:10:00Z"/>
                <w:b/>
              </w:rPr>
            </w:pPr>
            <w:del w:id="3931" w:author="Hana Navrátilová" w:date="2019-09-24T11:10:00Z">
              <w:r w:rsidRPr="00944A9E">
                <w:rPr>
                  <w:b/>
                </w:rPr>
                <w:delText xml:space="preserve">Přehled o nejvýznamnější publikační a další tvůrčí činnosti nebo další profesní činnosti u odborníků z praxe vztahující se k zabezpečovaným předmětům </w:delText>
              </w:r>
            </w:del>
          </w:p>
        </w:tc>
      </w:tr>
      <w:tr w:rsidR="007A35AC" w:rsidRPr="00944A9E" w:rsidTr="0054035A">
        <w:trPr>
          <w:gridAfter w:val="1"/>
          <w:wAfter w:w="23" w:type="dxa"/>
          <w:trHeight w:val="2661"/>
          <w:jc w:val="center"/>
          <w:del w:id="3932" w:author="Hana Navrátilová" w:date="2019-09-24T11:10:00Z"/>
        </w:trPr>
        <w:tc>
          <w:tcPr>
            <w:tcW w:w="9895" w:type="dxa"/>
            <w:gridSpan w:val="15"/>
          </w:tcPr>
          <w:p w:rsidR="007A35AC" w:rsidRPr="00944A9E" w:rsidRDefault="007A35AC" w:rsidP="00E7344C">
            <w:pPr>
              <w:rPr>
                <w:del w:id="3933" w:author="Hana Navrátilová" w:date="2019-09-24T11:10:00Z"/>
              </w:rPr>
            </w:pPr>
            <w:del w:id="3934" w:author="Hana Navrátilová" w:date="2019-09-24T11:10:00Z">
              <w:r w:rsidRPr="00944A9E">
                <w:delText xml:space="preserve">Doležalová, J. (2016). Strategie porozumění textu a studenti učitelství. </w:delText>
              </w:r>
              <w:r w:rsidRPr="00944A9E">
                <w:rPr>
                  <w:i/>
                </w:rPr>
                <w:delText>Orbis scholae</w:delText>
              </w:r>
              <w:r w:rsidRPr="00944A9E">
                <w:delText xml:space="preserve">, </w:delText>
              </w:r>
              <w:r w:rsidRPr="00030D0E">
                <w:rPr>
                  <w:i/>
                </w:rPr>
                <w:delText>9</w:delText>
              </w:r>
              <w:r w:rsidRPr="00944A9E">
                <w:delText>(3), 11</w:delText>
              </w:r>
              <w:r w:rsidR="00A66704" w:rsidRPr="00944A9E">
                <w:delText>-</w:delText>
              </w:r>
              <w:r w:rsidRPr="00944A9E">
                <w:delText>124. Praha: UK.</w:delText>
              </w:r>
            </w:del>
          </w:p>
          <w:p w:rsidR="007A35AC" w:rsidRPr="00944A9E" w:rsidRDefault="007A35AC" w:rsidP="00E7344C">
            <w:pPr>
              <w:rPr>
                <w:del w:id="3935" w:author="Hana Navrátilová" w:date="2019-09-24T11:10:00Z"/>
              </w:rPr>
            </w:pPr>
            <w:del w:id="3936" w:author="Hana Navrátilová" w:date="2019-09-24T11:10:00Z">
              <w:r w:rsidRPr="00944A9E">
                <w:delText xml:space="preserve">Doležalová, J. (2016). </w:delText>
              </w:r>
              <w:r w:rsidRPr="00944A9E">
                <w:rPr>
                  <w:i/>
                </w:rPr>
                <w:delText>Rozvoj grafomotoriky v projektech</w:delText>
              </w:r>
              <w:r w:rsidRPr="00944A9E">
                <w:delText>. Praha: Portál.</w:delText>
              </w:r>
            </w:del>
          </w:p>
          <w:p w:rsidR="007A35AC" w:rsidRPr="00944A9E" w:rsidRDefault="007A35AC" w:rsidP="00E7344C">
            <w:pPr>
              <w:rPr>
                <w:del w:id="3937" w:author="Hana Navrátilová" w:date="2019-09-24T11:10:00Z"/>
              </w:rPr>
            </w:pPr>
            <w:del w:id="3938" w:author="Hana Navrátilová" w:date="2019-09-24T11:10:00Z">
              <w:r w:rsidRPr="00944A9E">
                <w:delText>Doležalová, J. (2015). Students’ strategies for learning from the text</w:delText>
              </w:r>
              <w:r w:rsidR="00B369B9" w:rsidRPr="00944A9E">
                <w:delText xml:space="preserve"> – </w:delText>
              </w:r>
              <w:r w:rsidRPr="00944A9E">
                <w:delText xml:space="preserve">conceptual framework and research objectives; Strategies of learning from text used by students of monitored faculties of education. In Juklová, K. </w:delText>
              </w:r>
              <w:r w:rsidRPr="00944A9E">
                <w:rPr>
                  <w:i/>
                </w:rPr>
                <w:delText>Learning and Reading Strategies of Future Teachers in International Comparison.</w:delText>
              </w:r>
              <w:r w:rsidRPr="00944A9E">
                <w:delText xml:space="preserve"> Toruň: Adam Marszalek. </w:delText>
              </w:r>
            </w:del>
          </w:p>
          <w:p w:rsidR="007A35AC" w:rsidRPr="00944A9E" w:rsidRDefault="007A35AC" w:rsidP="00E7344C">
            <w:pPr>
              <w:rPr>
                <w:del w:id="3939" w:author="Hana Navrátilová" w:date="2019-09-24T11:10:00Z"/>
              </w:rPr>
            </w:pPr>
            <w:del w:id="3940" w:author="Hana Navrátilová" w:date="2019-09-24T11:10:00Z">
              <w:r w:rsidRPr="00944A9E">
                <w:delText xml:space="preserve">Doležalová, J. (2014). </w:delText>
              </w:r>
              <w:r w:rsidRPr="00944A9E">
                <w:rPr>
                  <w:i/>
                </w:rPr>
                <w:delText>Čtenářská gramotnost. (Práce s textovými informacemi napříč kurikulem</w:delText>
              </w:r>
              <w:r w:rsidRPr="00944A9E">
                <w:delText>). (CD</w:delText>
              </w:r>
              <w:r w:rsidR="003F5843" w:rsidRPr="00944A9E">
                <w:delText xml:space="preserve"> – </w:delText>
              </w:r>
              <w:r w:rsidRPr="00944A9E">
                <w:delText xml:space="preserve">ROM). </w:delText>
              </w:r>
              <w:r w:rsidRPr="00944A9E">
                <w:br/>
                <w:delText>Hradec Králové: Gaudeamus.</w:delText>
              </w:r>
            </w:del>
          </w:p>
          <w:p w:rsidR="007A35AC" w:rsidRPr="00944A9E" w:rsidRDefault="007A35AC" w:rsidP="00E7344C">
            <w:pPr>
              <w:rPr>
                <w:del w:id="3941" w:author="Hana Navrátilová" w:date="2019-09-24T11:10:00Z"/>
              </w:rPr>
            </w:pPr>
            <w:del w:id="3942" w:author="Hana Navrátilová" w:date="2019-09-24T11:10:00Z">
              <w:r w:rsidRPr="00944A9E">
                <w:delText xml:space="preserve">Doležalová, J. (2013). Learning style and reading strategies of prospective teachers in international comparison. </w:delText>
              </w:r>
              <w:r w:rsidRPr="00944A9E">
                <w:br/>
                <w:delText xml:space="preserve">In </w:delText>
              </w:r>
              <w:r w:rsidRPr="00944A9E">
                <w:rPr>
                  <w:i/>
                </w:rPr>
                <w:delText>Proceedings of ICERI 2013</w:delText>
              </w:r>
              <w:r w:rsidRPr="00944A9E">
                <w:delText>. 6th International Conference of Education Research and Innovation. 18th</w:delText>
              </w:r>
              <w:r w:rsidR="003F5843" w:rsidRPr="00944A9E">
                <w:delText xml:space="preserve"> – </w:delText>
              </w:r>
              <w:r w:rsidRPr="00944A9E">
                <w:delText>20th November 2013, 4321</w:delText>
              </w:r>
              <w:r w:rsidR="00A66704" w:rsidRPr="00944A9E">
                <w:delText>-</w:delText>
              </w:r>
              <w:r w:rsidRPr="00944A9E">
                <w:delText>4328, Seville, Spain.</w:delText>
              </w:r>
            </w:del>
          </w:p>
          <w:p w:rsidR="007A35AC" w:rsidRDefault="007A35AC" w:rsidP="00E7344C">
            <w:pPr>
              <w:jc w:val="both"/>
              <w:rPr>
                <w:del w:id="3943" w:author="Hana Navrátilová" w:date="2019-09-24T11:10:00Z"/>
              </w:rPr>
            </w:pPr>
            <w:del w:id="3944" w:author="Hana Navrátilová" w:date="2019-09-24T11:10:00Z">
              <w:r w:rsidRPr="00944A9E">
                <w:delText xml:space="preserve">Doležalová, J. (2012). Kvalita života studentů pedagogických fakult. In Doležalová, J., Ondráková, J., </w:delText>
              </w:r>
              <w:r w:rsidRPr="00944A9E">
                <w:rPr>
                  <w:rFonts w:eastAsia="Calibri"/>
                  <w:lang w:eastAsia="en-US"/>
                </w:rPr>
                <w:delText>&amp;</w:delText>
              </w:r>
              <w:r w:rsidR="006617F9">
                <w:rPr>
                  <w:rFonts w:eastAsia="Calibri"/>
                  <w:lang w:eastAsia="en-US"/>
                </w:rPr>
                <w:delText xml:space="preserve"> </w:delText>
              </w:r>
              <w:r w:rsidRPr="00944A9E">
                <w:delText xml:space="preserve">Novosad, I. (Eds.) </w:delText>
              </w:r>
              <w:r w:rsidRPr="00944A9E">
                <w:rPr>
                  <w:i/>
                </w:rPr>
                <w:delText>Kvalita života v kontextech vzdělávání.</w:delText>
              </w:r>
              <w:r w:rsidRPr="00944A9E">
                <w:delText xml:space="preserve"> Zielona Góra: Oficyna Wydawnicza Uniwersytetu Zielonogórskiego.</w:delText>
              </w:r>
            </w:del>
          </w:p>
          <w:p w:rsidR="00D41F18" w:rsidRDefault="00D41F18" w:rsidP="00E7344C">
            <w:pPr>
              <w:jc w:val="both"/>
              <w:rPr>
                <w:del w:id="3945" w:author="Hana Navrátilová" w:date="2019-09-24T11:10:00Z"/>
              </w:rPr>
            </w:pPr>
          </w:p>
          <w:p w:rsidR="00D41F18" w:rsidRDefault="00D41F18" w:rsidP="00E7344C">
            <w:pPr>
              <w:jc w:val="both"/>
              <w:rPr>
                <w:del w:id="3946" w:author="Hana Navrátilová" w:date="2019-09-24T11:10:00Z"/>
              </w:rPr>
            </w:pPr>
          </w:p>
          <w:p w:rsidR="00D41F18" w:rsidRDefault="00D41F18" w:rsidP="00E7344C">
            <w:pPr>
              <w:jc w:val="both"/>
              <w:rPr>
                <w:del w:id="3947" w:author="Hana Navrátilová" w:date="2019-09-24T11:10:00Z"/>
              </w:rPr>
            </w:pPr>
          </w:p>
          <w:p w:rsidR="00D41F18" w:rsidRPr="00944A9E" w:rsidRDefault="00D41F18" w:rsidP="00E7344C">
            <w:pPr>
              <w:jc w:val="both"/>
              <w:rPr>
                <w:del w:id="3948" w:author="Hana Navrátilová" w:date="2019-09-24T11:10:00Z"/>
              </w:rPr>
            </w:pPr>
          </w:p>
        </w:tc>
      </w:tr>
      <w:tr w:rsidR="007A35AC" w:rsidRPr="00944A9E" w:rsidTr="0054035A">
        <w:trPr>
          <w:trHeight w:val="218"/>
          <w:jc w:val="center"/>
        </w:trPr>
        <w:tc>
          <w:tcPr>
            <w:tcW w:w="9918" w:type="dxa"/>
            <w:gridSpan w:val="16"/>
            <w:shd w:val="clear" w:color="auto" w:fill="F7CAAC"/>
          </w:tcPr>
          <w:p w:rsidR="007A35AC" w:rsidRPr="00944A9E" w:rsidRDefault="007A35AC" w:rsidP="00E7344C">
            <w:pPr>
              <w:rPr>
                <w:b/>
              </w:rPr>
            </w:pPr>
            <w:r w:rsidRPr="00944A9E">
              <w:rPr>
                <w:b/>
              </w:rPr>
              <w:t>Působení v</w:t>
            </w:r>
            <w:r w:rsidR="002C7BFC" w:rsidRPr="00944A9E">
              <w:rPr>
                <w:b/>
              </w:rPr>
              <w:t> </w:t>
            </w:r>
            <w:r w:rsidRPr="00944A9E">
              <w:rPr>
                <w:b/>
              </w:rPr>
              <w:t>zahraničí</w:t>
            </w:r>
          </w:p>
        </w:tc>
      </w:tr>
      <w:tr w:rsidR="007A35AC" w:rsidRPr="00944A9E" w:rsidTr="0054035A">
        <w:trPr>
          <w:trHeight w:val="307"/>
          <w:jc w:val="center"/>
        </w:trPr>
        <w:tc>
          <w:tcPr>
            <w:tcW w:w="9918" w:type="dxa"/>
            <w:gridSpan w:val="16"/>
          </w:tcPr>
          <w:p w:rsidR="007A35AC" w:rsidRPr="00944A9E" w:rsidRDefault="007A35AC" w:rsidP="00E7344C">
            <w:pPr>
              <w:rPr>
                <w:del w:id="3949" w:author="Hana Navrátilová" w:date="2019-09-24T11:10:00Z"/>
              </w:rPr>
            </w:pPr>
            <w:del w:id="3950" w:author="Hana Navrátilová" w:date="2019-09-24T11:10:00Z">
              <w:r w:rsidRPr="00944A9E">
                <w:delText xml:space="preserve">1997 </w:delText>
              </w:r>
              <w:r w:rsidR="00596EB5" w:rsidRPr="00944A9E">
                <w:delText>Německo</w:delText>
              </w:r>
              <w:r w:rsidRPr="00944A9E">
                <w:delText xml:space="preserve"> Landesinstitut fur schule, Soest, stáž</w:delText>
              </w:r>
            </w:del>
          </w:p>
          <w:p w:rsidR="00600D71" w:rsidRDefault="007A35AC" w:rsidP="00600D71">
            <w:pPr>
              <w:rPr>
                <w:ins w:id="3951" w:author="Hana Navrátilová" w:date="2019-09-24T11:10:00Z"/>
              </w:rPr>
            </w:pPr>
            <w:del w:id="3952" w:author="Hana Navrátilová" w:date="2019-09-24T11:10:00Z">
              <w:r w:rsidRPr="00944A9E">
                <w:delText>2005 Rakousko Graz</w:delText>
              </w:r>
              <w:r w:rsidR="00B369B9" w:rsidRPr="00944A9E">
                <w:delText xml:space="preserve"> – </w:delText>
              </w:r>
              <w:r w:rsidRPr="00944A9E">
                <w:delText>Die Akademie am Hasnerplatz, Erasmus</w:delText>
              </w:r>
            </w:del>
            <w:ins w:id="3953" w:author="Hana Navrátilová" w:date="2019-09-24T11:10:00Z">
              <w:r w:rsidR="00600D71" w:rsidRPr="00944A9E">
                <w:t xml:space="preserve">2008 Polsko Inštitút didaktiky, Univerzita </w:t>
              </w:r>
              <w:r w:rsidR="00600D71" w:rsidRPr="00944A9E">
                <w:rPr>
                  <w:bCs/>
                </w:rPr>
                <w:t>Kazimierza Wielkiego</w:t>
              </w:r>
              <w:r w:rsidR="00600D71" w:rsidRPr="00944A9E">
                <w:t xml:space="preserve">, Bydgoszcz; </w:t>
              </w:r>
            </w:ins>
          </w:p>
          <w:p w:rsidR="007A35AC" w:rsidRPr="00944A9E" w:rsidRDefault="007A35AC" w:rsidP="00E7344C"/>
        </w:tc>
      </w:tr>
      <w:tr w:rsidR="008A1422" w:rsidRPr="00944A9E" w:rsidTr="0054035A">
        <w:trPr>
          <w:trHeight w:val="309"/>
          <w:jc w:val="center"/>
        </w:trPr>
        <w:tc>
          <w:tcPr>
            <w:tcW w:w="2470" w:type="dxa"/>
            <w:shd w:val="clear" w:color="auto" w:fill="F7CAAC"/>
          </w:tcPr>
          <w:p w:rsidR="007A35AC" w:rsidRPr="00944A9E" w:rsidRDefault="007A35AC" w:rsidP="00E7344C">
            <w:pPr>
              <w:jc w:val="both"/>
              <w:rPr>
                <w:b/>
              </w:rPr>
            </w:pPr>
            <w:r w:rsidRPr="00944A9E">
              <w:rPr>
                <w:b/>
              </w:rPr>
              <w:t xml:space="preserve">Podpis </w:t>
            </w:r>
          </w:p>
        </w:tc>
        <w:tc>
          <w:tcPr>
            <w:tcW w:w="4410" w:type="dxa"/>
            <w:gridSpan w:val="6"/>
          </w:tcPr>
          <w:p w:rsidR="007A35AC" w:rsidRPr="00944A9E" w:rsidRDefault="007B09B4" w:rsidP="00E7344C">
            <w:pPr>
              <w:jc w:val="both"/>
            </w:pPr>
            <w:r w:rsidRPr="00944A9E">
              <w:t xml:space="preserve">PhDr. </w:t>
            </w:r>
            <w:del w:id="3954" w:author="Hana Navrátilová" w:date="2019-09-24T11:10:00Z">
              <w:r w:rsidRPr="008B7902">
                <w:delText>Jana Doležalová</w:delText>
              </w:r>
            </w:del>
            <w:ins w:id="3955" w:author="Hana Navrátilová" w:date="2019-09-24T11:10:00Z">
              <w:r w:rsidRPr="00944A9E">
                <w:t>Roman Božik</w:t>
              </w:r>
            </w:ins>
            <w:r w:rsidRPr="00944A9E">
              <w:t>, Ph.D.</w:t>
            </w:r>
            <w:r>
              <w:t>, v. r.</w:t>
            </w:r>
          </w:p>
        </w:tc>
        <w:tc>
          <w:tcPr>
            <w:tcW w:w="766" w:type="dxa"/>
            <w:gridSpan w:val="2"/>
            <w:shd w:val="clear" w:color="auto" w:fill="F7CAAC"/>
          </w:tcPr>
          <w:p w:rsidR="007A35AC" w:rsidRPr="00944A9E" w:rsidRDefault="007A35AC" w:rsidP="00E7344C">
            <w:pPr>
              <w:jc w:val="both"/>
            </w:pPr>
            <w:r w:rsidRPr="00944A9E">
              <w:rPr>
                <w:b/>
              </w:rPr>
              <w:t>datum</w:t>
            </w:r>
          </w:p>
        </w:tc>
        <w:tc>
          <w:tcPr>
            <w:tcW w:w="2272" w:type="dxa"/>
            <w:gridSpan w:val="7"/>
          </w:tcPr>
          <w:p w:rsidR="007A35AC" w:rsidRDefault="00514D89" w:rsidP="00E7344C">
            <w:pPr>
              <w:jc w:val="both"/>
              <w:rPr>
                <w:del w:id="3956" w:author="Hana Navrátilová" w:date="2019-09-24T11:10:00Z"/>
              </w:rPr>
            </w:pPr>
            <w:del w:id="3957" w:author="Hana Navrátilová" w:date="2019-09-24T11:10:00Z">
              <w:r>
                <w:delText xml:space="preserve">17. 12. 2018 </w:delText>
              </w:r>
            </w:del>
          </w:p>
          <w:p w:rsidR="00D41F18" w:rsidRDefault="00D41F18" w:rsidP="00E7344C">
            <w:pPr>
              <w:jc w:val="both"/>
              <w:rPr>
                <w:del w:id="3958" w:author="Hana Navrátilová" w:date="2019-09-24T11:10:00Z"/>
              </w:rPr>
            </w:pPr>
          </w:p>
          <w:p w:rsidR="007A35AC" w:rsidRPr="00944A9E" w:rsidRDefault="00F62D39" w:rsidP="00600D71">
            <w:pPr>
              <w:jc w:val="both"/>
            </w:pPr>
            <w:ins w:id="3959" w:author="Hana Navrátilová" w:date="2019-09-24T11:10:00Z">
              <w:r>
                <w:t>25</w:t>
              </w:r>
              <w:r w:rsidR="00600D71">
                <w:t xml:space="preserve"> 0</w:t>
              </w:r>
              <w:r>
                <w:t xml:space="preserve">9. 2019  </w:t>
              </w:r>
              <w:r w:rsidR="00514D89">
                <w:t xml:space="preserve"> </w:t>
              </w:r>
            </w:ins>
          </w:p>
        </w:tc>
      </w:tr>
    </w:tbl>
    <w:p w:rsidR="00A41928" w:rsidRDefault="00A41928" w:rsidP="00E7344C">
      <w:pPr>
        <w:rPr>
          <w:del w:id="3960" w:author="Hana Navrátilová" w:date="2019-09-24T11:10:00Z"/>
        </w:rPr>
      </w:pPr>
    </w:p>
    <w:p w:rsidR="005314DC" w:rsidRDefault="00A41928" w:rsidP="00E7344C">
      <w:pPr>
        <w:rPr>
          <w:ins w:id="3961" w:author="Hana Navrátilová" w:date="2019-09-24T11:10:00Z"/>
        </w:rPr>
      </w:pPr>
      <w:del w:id="3962" w:author="Hana Navrátilová" w:date="2019-09-24T11:10:00Z">
        <w:r>
          <w:br w:type="page"/>
        </w:r>
      </w:del>
      <w:ins w:id="3963" w:author="Hana Navrátilová" w:date="2019-09-24T11:10:00Z">
        <w:r w:rsidR="005314DC">
          <w:br w:type="page"/>
        </w:r>
      </w:ins>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5"/>
        <w:gridCol w:w="827"/>
        <w:gridCol w:w="1717"/>
        <w:gridCol w:w="524"/>
        <w:gridCol w:w="468"/>
        <w:gridCol w:w="994"/>
        <w:gridCol w:w="786"/>
        <w:gridCol w:w="207"/>
        <w:gridCol w:w="425"/>
        <w:gridCol w:w="142"/>
        <w:gridCol w:w="557"/>
        <w:gridCol w:w="1002"/>
      </w:tblGrid>
      <w:tr w:rsidR="006B6016" w:rsidRPr="00944A9E" w:rsidTr="00476272">
        <w:trPr>
          <w:jc w:val="center"/>
        </w:trPr>
        <w:tc>
          <w:tcPr>
            <w:tcW w:w="10064"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A41928" w:rsidRPr="00944A9E" w:rsidTr="00476272">
        <w:trPr>
          <w:jc w:val="center"/>
        </w:trPr>
        <w:tc>
          <w:tcPr>
            <w:tcW w:w="2415" w:type="dxa"/>
            <w:tcBorders>
              <w:top w:val="double" w:sz="4" w:space="0" w:color="auto"/>
            </w:tcBorders>
            <w:shd w:val="clear" w:color="auto" w:fill="F7CAAC"/>
          </w:tcPr>
          <w:p w:rsidR="00A41928" w:rsidRPr="00944A9E" w:rsidRDefault="00A41928" w:rsidP="00A41928">
            <w:pPr>
              <w:jc w:val="both"/>
              <w:rPr>
                <w:b/>
              </w:rPr>
            </w:pPr>
            <w:r w:rsidRPr="00944A9E">
              <w:rPr>
                <w:b/>
              </w:rPr>
              <w:t>Vysoká škola</w:t>
            </w:r>
          </w:p>
        </w:tc>
        <w:tc>
          <w:tcPr>
            <w:tcW w:w="7649" w:type="dxa"/>
            <w:gridSpan w:val="11"/>
          </w:tcPr>
          <w:p w:rsidR="00A41928" w:rsidRPr="00944A9E" w:rsidRDefault="00A41928" w:rsidP="00A41928">
            <w:pPr>
              <w:jc w:val="both"/>
            </w:pPr>
            <w:r w:rsidRPr="00944A9E">
              <w:t>UTB ve Zlíně</w:t>
            </w:r>
          </w:p>
        </w:tc>
      </w:tr>
      <w:tr w:rsidR="00A41928" w:rsidRPr="00944A9E" w:rsidTr="00476272">
        <w:trPr>
          <w:jc w:val="center"/>
        </w:trPr>
        <w:tc>
          <w:tcPr>
            <w:tcW w:w="2415" w:type="dxa"/>
            <w:shd w:val="clear" w:color="auto" w:fill="F7CAAC"/>
          </w:tcPr>
          <w:p w:rsidR="00A41928" w:rsidRPr="00944A9E" w:rsidRDefault="00A41928" w:rsidP="00A41928">
            <w:pPr>
              <w:jc w:val="both"/>
              <w:rPr>
                <w:b/>
              </w:rPr>
            </w:pPr>
            <w:r w:rsidRPr="00944A9E">
              <w:rPr>
                <w:b/>
              </w:rPr>
              <w:t>Součást vysoké školy</w:t>
            </w:r>
          </w:p>
        </w:tc>
        <w:tc>
          <w:tcPr>
            <w:tcW w:w="7649" w:type="dxa"/>
            <w:gridSpan w:val="11"/>
          </w:tcPr>
          <w:p w:rsidR="00A41928" w:rsidRPr="00944A9E" w:rsidRDefault="00A41928" w:rsidP="00A41928">
            <w:pPr>
              <w:jc w:val="both"/>
            </w:pPr>
            <w:r w:rsidRPr="00944A9E">
              <w:t>Fakulta humanitních studií</w:t>
            </w:r>
          </w:p>
        </w:tc>
      </w:tr>
      <w:tr w:rsidR="00A41928" w:rsidRPr="00944A9E" w:rsidTr="00476272">
        <w:trPr>
          <w:jc w:val="center"/>
        </w:trPr>
        <w:tc>
          <w:tcPr>
            <w:tcW w:w="2415" w:type="dxa"/>
            <w:shd w:val="clear" w:color="auto" w:fill="F7CAAC"/>
          </w:tcPr>
          <w:p w:rsidR="00A41928" w:rsidRPr="00944A9E" w:rsidRDefault="00A41928" w:rsidP="00A41928">
            <w:pPr>
              <w:jc w:val="both"/>
              <w:rPr>
                <w:b/>
              </w:rPr>
            </w:pPr>
            <w:r w:rsidRPr="00944A9E">
              <w:rPr>
                <w:b/>
              </w:rPr>
              <w:t>Název studijního programu</w:t>
            </w:r>
          </w:p>
        </w:tc>
        <w:tc>
          <w:tcPr>
            <w:tcW w:w="7649" w:type="dxa"/>
            <w:gridSpan w:val="11"/>
          </w:tcPr>
          <w:p w:rsidR="00A41928" w:rsidRPr="00944A9E" w:rsidRDefault="00A41928" w:rsidP="00A41928">
            <w:pPr>
              <w:jc w:val="both"/>
            </w:pPr>
            <w:r>
              <w:t>Učitelství pro 1. stupeň</w:t>
            </w:r>
            <w:r w:rsidRPr="00944A9E">
              <w:t xml:space="preserve"> základní školy</w:t>
            </w:r>
          </w:p>
        </w:tc>
      </w:tr>
      <w:tr w:rsidR="008A1422" w:rsidRPr="00944A9E" w:rsidTr="003E0DCE">
        <w:trPr>
          <w:trHeight w:val="207"/>
          <w:jc w:val="center"/>
        </w:trPr>
        <w:tc>
          <w:tcPr>
            <w:tcW w:w="2415" w:type="dxa"/>
            <w:shd w:val="clear" w:color="auto" w:fill="F7CAAC"/>
          </w:tcPr>
          <w:p w:rsidR="00A41928" w:rsidRPr="00944A9E" w:rsidRDefault="00A41928" w:rsidP="00A41928">
            <w:pPr>
              <w:jc w:val="both"/>
              <w:rPr>
                <w:b/>
              </w:rPr>
            </w:pPr>
            <w:r w:rsidRPr="00944A9E">
              <w:rPr>
                <w:b/>
              </w:rPr>
              <w:t>Jméno a příjmení</w:t>
            </w:r>
          </w:p>
        </w:tc>
        <w:tc>
          <w:tcPr>
            <w:tcW w:w="4530" w:type="dxa"/>
            <w:gridSpan w:val="5"/>
          </w:tcPr>
          <w:p w:rsidR="00A41928" w:rsidRPr="00944A9E" w:rsidRDefault="00A41928" w:rsidP="00A41928">
            <w:r>
              <w:t>Martin Fajkus</w:t>
            </w:r>
          </w:p>
        </w:tc>
        <w:tc>
          <w:tcPr>
            <w:tcW w:w="993" w:type="dxa"/>
            <w:gridSpan w:val="2"/>
            <w:shd w:val="clear" w:color="auto" w:fill="F7CAAC"/>
          </w:tcPr>
          <w:p w:rsidR="00A41928" w:rsidRPr="00944A9E" w:rsidRDefault="00A41928" w:rsidP="00A41928">
            <w:pPr>
              <w:jc w:val="both"/>
              <w:rPr>
                <w:b/>
              </w:rPr>
            </w:pPr>
            <w:r w:rsidRPr="00944A9E">
              <w:rPr>
                <w:b/>
              </w:rPr>
              <w:t>Tituly</w:t>
            </w:r>
          </w:p>
        </w:tc>
        <w:tc>
          <w:tcPr>
            <w:tcW w:w="2126" w:type="dxa"/>
            <w:gridSpan w:val="4"/>
          </w:tcPr>
          <w:p w:rsidR="00A41928" w:rsidRPr="00944A9E" w:rsidRDefault="00A41928" w:rsidP="00A41928">
            <w:r>
              <w:t>RNDr., Ph.D.</w:t>
            </w:r>
          </w:p>
        </w:tc>
      </w:tr>
      <w:tr w:rsidR="008A1422" w:rsidRPr="00944A9E" w:rsidTr="003E0DCE">
        <w:trPr>
          <w:jc w:val="center"/>
        </w:trPr>
        <w:tc>
          <w:tcPr>
            <w:tcW w:w="2415" w:type="dxa"/>
            <w:shd w:val="clear" w:color="auto" w:fill="F7CAAC"/>
          </w:tcPr>
          <w:p w:rsidR="00A41928" w:rsidRPr="00944A9E" w:rsidRDefault="00A41928" w:rsidP="00A41928">
            <w:pPr>
              <w:jc w:val="both"/>
              <w:rPr>
                <w:b/>
              </w:rPr>
            </w:pPr>
            <w:r w:rsidRPr="00944A9E">
              <w:rPr>
                <w:b/>
              </w:rPr>
              <w:t>Rok narození</w:t>
            </w:r>
          </w:p>
        </w:tc>
        <w:tc>
          <w:tcPr>
            <w:tcW w:w="827" w:type="dxa"/>
          </w:tcPr>
          <w:p w:rsidR="00A41928" w:rsidRPr="00944A9E" w:rsidRDefault="00A41928" w:rsidP="00A41928">
            <w:pPr>
              <w:jc w:val="both"/>
            </w:pPr>
            <w:r>
              <w:t>1973</w:t>
            </w:r>
          </w:p>
        </w:tc>
        <w:tc>
          <w:tcPr>
            <w:tcW w:w="1717" w:type="dxa"/>
            <w:shd w:val="clear" w:color="auto" w:fill="F7CAAC"/>
          </w:tcPr>
          <w:p w:rsidR="00A41928" w:rsidRPr="00944A9E" w:rsidRDefault="00A41928" w:rsidP="00A41928">
            <w:pPr>
              <w:jc w:val="both"/>
              <w:rPr>
                <w:b/>
              </w:rPr>
            </w:pPr>
            <w:r w:rsidRPr="00944A9E">
              <w:rPr>
                <w:b/>
              </w:rPr>
              <w:t>typ vztahu k VŠ</w:t>
            </w:r>
          </w:p>
        </w:tc>
        <w:tc>
          <w:tcPr>
            <w:tcW w:w="992" w:type="dxa"/>
            <w:gridSpan w:val="2"/>
          </w:tcPr>
          <w:p w:rsidR="00A41928" w:rsidRPr="00944A9E" w:rsidRDefault="00A41928" w:rsidP="00A41928">
            <w:pPr>
              <w:jc w:val="both"/>
            </w:pPr>
            <w:r>
              <w:t>pp</w:t>
            </w:r>
          </w:p>
        </w:tc>
        <w:tc>
          <w:tcPr>
            <w:tcW w:w="994" w:type="dxa"/>
            <w:shd w:val="clear" w:color="auto" w:fill="F7CAAC"/>
          </w:tcPr>
          <w:p w:rsidR="00A41928" w:rsidRPr="00944A9E" w:rsidRDefault="00A41928" w:rsidP="00A41928">
            <w:pPr>
              <w:jc w:val="both"/>
              <w:rPr>
                <w:b/>
              </w:rPr>
            </w:pPr>
            <w:r w:rsidRPr="00944A9E">
              <w:rPr>
                <w:b/>
              </w:rPr>
              <w:t>rozsah</w:t>
            </w:r>
          </w:p>
        </w:tc>
        <w:tc>
          <w:tcPr>
            <w:tcW w:w="993" w:type="dxa"/>
            <w:gridSpan w:val="2"/>
          </w:tcPr>
          <w:p w:rsidR="00A41928" w:rsidRPr="00944A9E" w:rsidRDefault="00A41928" w:rsidP="00A41928">
            <w:pPr>
              <w:jc w:val="both"/>
            </w:pPr>
            <w:r>
              <w:t>40</w:t>
            </w:r>
            <w:r w:rsidR="00177E55">
              <w:t>h/týdně</w:t>
            </w:r>
          </w:p>
        </w:tc>
        <w:tc>
          <w:tcPr>
            <w:tcW w:w="567" w:type="dxa"/>
            <w:gridSpan w:val="2"/>
            <w:shd w:val="clear" w:color="auto" w:fill="F7CAAC"/>
          </w:tcPr>
          <w:p w:rsidR="00A41928" w:rsidRPr="00944A9E" w:rsidRDefault="00A41928" w:rsidP="00A41928">
            <w:pPr>
              <w:jc w:val="both"/>
              <w:rPr>
                <w:b/>
              </w:rPr>
            </w:pPr>
            <w:r w:rsidRPr="00944A9E">
              <w:rPr>
                <w:b/>
              </w:rPr>
              <w:t>do kdy</w:t>
            </w:r>
          </w:p>
        </w:tc>
        <w:tc>
          <w:tcPr>
            <w:tcW w:w="1559" w:type="dxa"/>
            <w:gridSpan w:val="2"/>
          </w:tcPr>
          <w:p w:rsidR="00A41928" w:rsidRPr="00944A9E" w:rsidRDefault="00A41928" w:rsidP="00A41928">
            <w:r>
              <w:t>07/2019</w:t>
            </w:r>
          </w:p>
        </w:tc>
      </w:tr>
      <w:tr w:rsidR="008A1422" w:rsidRPr="00944A9E" w:rsidTr="003E0DCE">
        <w:trPr>
          <w:jc w:val="center"/>
        </w:trPr>
        <w:tc>
          <w:tcPr>
            <w:tcW w:w="4959" w:type="dxa"/>
            <w:gridSpan w:val="3"/>
            <w:shd w:val="clear" w:color="auto" w:fill="F7CAAC"/>
          </w:tcPr>
          <w:p w:rsidR="00A41928" w:rsidRPr="00944A9E" w:rsidRDefault="00A41928" w:rsidP="00A41928">
            <w:pPr>
              <w:jc w:val="both"/>
              <w:rPr>
                <w:b/>
              </w:rPr>
            </w:pPr>
            <w:r w:rsidRPr="00944A9E">
              <w:rPr>
                <w:b/>
              </w:rPr>
              <w:t>Typ vztahu na součásti VŠ, která uskutečňuje st. program</w:t>
            </w:r>
          </w:p>
        </w:tc>
        <w:tc>
          <w:tcPr>
            <w:tcW w:w="992" w:type="dxa"/>
            <w:gridSpan w:val="2"/>
          </w:tcPr>
          <w:p w:rsidR="00A41928" w:rsidRPr="00944A9E" w:rsidRDefault="00A41928" w:rsidP="00A41928">
            <w:pPr>
              <w:jc w:val="both"/>
            </w:pPr>
            <w:r>
              <w:t>DPP</w:t>
            </w:r>
          </w:p>
        </w:tc>
        <w:tc>
          <w:tcPr>
            <w:tcW w:w="994" w:type="dxa"/>
            <w:shd w:val="clear" w:color="auto" w:fill="F7CAAC"/>
          </w:tcPr>
          <w:p w:rsidR="00A41928" w:rsidRPr="00944A9E" w:rsidRDefault="00A41928" w:rsidP="00A41928">
            <w:pPr>
              <w:jc w:val="both"/>
              <w:rPr>
                <w:b/>
              </w:rPr>
            </w:pPr>
            <w:r w:rsidRPr="00944A9E">
              <w:rPr>
                <w:b/>
              </w:rPr>
              <w:t>rozsah</w:t>
            </w:r>
          </w:p>
        </w:tc>
        <w:tc>
          <w:tcPr>
            <w:tcW w:w="993" w:type="dxa"/>
            <w:gridSpan w:val="2"/>
          </w:tcPr>
          <w:p w:rsidR="00A41928" w:rsidRPr="00944A9E" w:rsidRDefault="00A41928" w:rsidP="00A41928">
            <w:pPr>
              <w:jc w:val="both"/>
              <w:rPr>
                <w:lang w:val="sk-SK"/>
              </w:rPr>
            </w:pPr>
          </w:p>
        </w:tc>
        <w:tc>
          <w:tcPr>
            <w:tcW w:w="567" w:type="dxa"/>
            <w:gridSpan w:val="2"/>
            <w:shd w:val="clear" w:color="auto" w:fill="F7CAAC"/>
          </w:tcPr>
          <w:p w:rsidR="00A41928" w:rsidRPr="00944A9E" w:rsidRDefault="00A41928" w:rsidP="00A41928">
            <w:pPr>
              <w:jc w:val="both"/>
              <w:rPr>
                <w:b/>
              </w:rPr>
            </w:pPr>
            <w:r w:rsidRPr="00944A9E">
              <w:rPr>
                <w:b/>
              </w:rPr>
              <w:t>do kdy</w:t>
            </w:r>
          </w:p>
        </w:tc>
        <w:tc>
          <w:tcPr>
            <w:tcW w:w="1559" w:type="dxa"/>
            <w:gridSpan w:val="2"/>
          </w:tcPr>
          <w:p w:rsidR="00A41928" w:rsidRPr="00944A9E" w:rsidRDefault="00A41928" w:rsidP="00A41928">
            <w:pPr>
              <w:jc w:val="both"/>
            </w:pPr>
            <w:r>
              <w:t>07/2019</w:t>
            </w:r>
          </w:p>
        </w:tc>
      </w:tr>
      <w:tr w:rsidR="008A1422" w:rsidRPr="00944A9E" w:rsidTr="003E0DCE">
        <w:trPr>
          <w:jc w:val="center"/>
        </w:trPr>
        <w:tc>
          <w:tcPr>
            <w:tcW w:w="5951" w:type="dxa"/>
            <w:gridSpan w:val="5"/>
            <w:shd w:val="clear" w:color="auto" w:fill="F7CAAC"/>
          </w:tcPr>
          <w:p w:rsidR="00A41928" w:rsidRPr="00944A9E" w:rsidRDefault="00A41928" w:rsidP="00A41928">
            <w:pPr>
              <w:jc w:val="both"/>
            </w:pPr>
            <w:r w:rsidRPr="00944A9E">
              <w:rPr>
                <w:b/>
              </w:rPr>
              <w:t>Další současná působení jako akademický pracovník na jiných VŠ</w:t>
            </w:r>
          </w:p>
        </w:tc>
        <w:tc>
          <w:tcPr>
            <w:tcW w:w="1987" w:type="dxa"/>
            <w:gridSpan w:val="3"/>
            <w:shd w:val="clear" w:color="auto" w:fill="F7CAAC"/>
          </w:tcPr>
          <w:p w:rsidR="00A41928" w:rsidRPr="00944A9E" w:rsidRDefault="00A41928" w:rsidP="00A41928">
            <w:pPr>
              <w:jc w:val="both"/>
              <w:rPr>
                <w:b/>
              </w:rPr>
            </w:pPr>
            <w:r w:rsidRPr="00944A9E">
              <w:rPr>
                <w:b/>
              </w:rPr>
              <w:t>typ prac. vztahu</w:t>
            </w:r>
          </w:p>
        </w:tc>
        <w:tc>
          <w:tcPr>
            <w:tcW w:w="2126" w:type="dxa"/>
            <w:gridSpan w:val="4"/>
            <w:shd w:val="clear" w:color="auto" w:fill="F7CAAC"/>
          </w:tcPr>
          <w:p w:rsidR="00A41928" w:rsidRPr="00944A9E" w:rsidRDefault="00A41928" w:rsidP="00A41928">
            <w:pPr>
              <w:jc w:val="both"/>
              <w:rPr>
                <w:b/>
              </w:rPr>
            </w:pPr>
            <w:r w:rsidRPr="00944A9E">
              <w:rPr>
                <w:b/>
              </w:rPr>
              <w:t>Rozsah</w:t>
            </w:r>
          </w:p>
        </w:tc>
      </w:tr>
      <w:tr w:rsidR="00A41928" w:rsidRPr="00944A9E" w:rsidTr="00476272">
        <w:trPr>
          <w:jc w:val="center"/>
        </w:trPr>
        <w:tc>
          <w:tcPr>
            <w:tcW w:w="5951" w:type="dxa"/>
            <w:gridSpan w:val="5"/>
          </w:tcPr>
          <w:p w:rsidR="00A41928" w:rsidRPr="00944A9E" w:rsidRDefault="00A41928" w:rsidP="00A41928">
            <w:pPr>
              <w:jc w:val="both"/>
            </w:pPr>
            <w:r w:rsidRPr="00944A9E">
              <w:t>Nemá</w:t>
            </w:r>
          </w:p>
        </w:tc>
        <w:tc>
          <w:tcPr>
            <w:tcW w:w="1987" w:type="dxa"/>
            <w:gridSpan w:val="3"/>
          </w:tcPr>
          <w:p w:rsidR="00A41928" w:rsidRPr="00944A9E" w:rsidRDefault="00A41928" w:rsidP="00A41928">
            <w:pPr>
              <w:jc w:val="both"/>
            </w:pPr>
          </w:p>
        </w:tc>
        <w:tc>
          <w:tcPr>
            <w:tcW w:w="2126" w:type="dxa"/>
            <w:gridSpan w:val="4"/>
          </w:tcPr>
          <w:p w:rsidR="00A41928" w:rsidRPr="00944A9E" w:rsidRDefault="00A41928" w:rsidP="00A41928">
            <w:pPr>
              <w:jc w:val="both"/>
            </w:pPr>
          </w:p>
        </w:tc>
      </w:tr>
      <w:tr w:rsidR="00A41928" w:rsidRPr="00944A9E" w:rsidTr="00476272">
        <w:trPr>
          <w:jc w:val="center"/>
        </w:trPr>
        <w:tc>
          <w:tcPr>
            <w:tcW w:w="10064" w:type="dxa"/>
            <w:gridSpan w:val="12"/>
            <w:shd w:val="clear" w:color="auto" w:fill="F7CAAC"/>
          </w:tcPr>
          <w:p w:rsidR="00A41928" w:rsidRPr="00944A9E" w:rsidRDefault="00A41928" w:rsidP="00A41928">
            <w:pPr>
              <w:jc w:val="both"/>
            </w:pPr>
            <w:r w:rsidRPr="00944A9E">
              <w:rPr>
                <w:b/>
              </w:rPr>
              <w:t>Předměty příslušného studijního programu a způsob zapojení do jejich výuky, příp. další zapojení do uskutečňování studijního programu</w:t>
            </w:r>
          </w:p>
        </w:tc>
      </w:tr>
      <w:tr w:rsidR="00A41928" w:rsidRPr="00944A9E" w:rsidTr="00476272">
        <w:trPr>
          <w:trHeight w:val="195"/>
          <w:jc w:val="center"/>
        </w:trPr>
        <w:tc>
          <w:tcPr>
            <w:tcW w:w="10064" w:type="dxa"/>
            <w:gridSpan w:val="12"/>
            <w:tcBorders>
              <w:top w:val="nil"/>
            </w:tcBorders>
          </w:tcPr>
          <w:p w:rsidR="00A41928" w:rsidRPr="00944A9E" w:rsidRDefault="00A41928" w:rsidP="00A41928">
            <w:r>
              <w:t>Rozvoj geometrické představivosti</w:t>
            </w:r>
          </w:p>
        </w:tc>
      </w:tr>
      <w:tr w:rsidR="00A41928" w:rsidRPr="00944A9E" w:rsidTr="00476272">
        <w:trPr>
          <w:trHeight w:val="233"/>
          <w:jc w:val="center"/>
        </w:trPr>
        <w:tc>
          <w:tcPr>
            <w:tcW w:w="10064" w:type="dxa"/>
            <w:gridSpan w:val="12"/>
            <w:shd w:val="clear" w:color="auto" w:fill="F7CAAC"/>
          </w:tcPr>
          <w:p w:rsidR="00A41928" w:rsidRPr="00944A9E" w:rsidRDefault="00A41928" w:rsidP="00A41928">
            <w:pPr>
              <w:jc w:val="both"/>
            </w:pPr>
            <w:r w:rsidRPr="00944A9E">
              <w:rPr>
                <w:b/>
              </w:rPr>
              <w:t xml:space="preserve">Údaje o vzdělání na VŠ </w:t>
            </w:r>
          </w:p>
        </w:tc>
      </w:tr>
      <w:tr w:rsidR="00A41928" w:rsidRPr="00944A9E" w:rsidTr="00476272">
        <w:trPr>
          <w:trHeight w:val="740"/>
          <w:jc w:val="center"/>
        </w:trPr>
        <w:tc>
          <w:tcPr>
            <w:tcW w:w="10064" w:type="dxa"/>
            <w:gridSpan w:val="12"/>
          </w:tcPr>
          <w:p w:rsidR="00A41928" w:rsidRDefault="00112982" w:rsidP="00A41928">
            <w:pPr>
              <w:rPr>
                <w:color w:val="000000"/>
                <w:lang w:eastAsia="zh-TW" w:bidi="he-IL"/>
              </w:rPr>
            </w:pPr>
            <w:r>
              <w:rPr>
                <w:color w:val="000000"/>
                <w:lang w:eastAsia="zh-TW" w:bidi="he-IL"/>
              </w:rPr>
              <w:t>Mgr.</w:t>
            </w:r>
            <w:r w:rsidR="00177E55">
              <w:rPr>
                <w:color w:val="000000"/>
                <w:lang w:eastAsia="zh-TW" w:bidi="he-IL"/>
              </w:rPr>
              <w:t xml:space="preserve">, obor Biofyzika, 1996, </w:t>
            </w:r>
            <w:r w:rsidR="00A41928" w:rsidRPr="00832FBF">
              <w:rPr>
                <w:color w:val="000000"/>
                <w:lang w:eastAsia="zh-TW" w:bidi="he-IL"/>
              </w:rPr>
              <w:t>Matematicko-fyzikálna fakulta UK, Bratislava</w:t>
            </w:r>
          </w:p>
          <w:p w:rsidR="00177E55" w:rsidRPr="00832FBF" w:rsidRDefault="00177E55" w:rsidP="00A41928">
            <w:pPr>
              <w:rPr>
                <w:color w:val="000000"/>
                <w:lang w:eastAsia="zh-TW" w:bidi="he-IL"/>
              </w:rPr>
            </w:pPr>
            <w:r>
              <w:rPr>
                <w:color w:val="000000"/>
                <w:lang w:eastAsia="zh-TW" w:bidi="he-IL"/>
              </w:rPr>
              <w:t xml:space="preserve">RNDr., obor Biofyzika, 1999, </w:t>
            </w:r>
            <w:r w:rsidRPr="00832FBF">
              <w:rPr>
                <w:color w:val="000000"/>
                <w:lang w:eastAsia="zh-TW" w:bidi="he-IL"/>
              </w:rPr>
              <w:t>Matematicko-fyzikálna fakulta UK, Bratislava</w:t>
            </w:r>
          </w:p>
          <w:p w:rsidR="00A41928" w:rsidRPr="00EA6069" w:rsidRDefault="00112982" w:rsidP="00C96AC0">
            <w:pPr>
              <w:rPr>
                <w:color w:val="000000"/>
                <w:lang w:eastAsia="zh-TW" w:bidi="he-IL"/>
              </w:rPr>
            </w:pPr>
            <w:r>
              <w:rPr>
                <w:color w:val="000000"/>
                <w:lang w:eastAsia="zh-TW" w:bidi="he-IL"/>
              </w:rPr>
              <w:t>Ph.D., 1999, o</w:t>
            </w:r>
            <w:r w:rsidR="00C96AC0">
              <w:rPr>
                <w:color w:val="000000"/>
                <w:lang w:eastAsia="zh-TW" w:bidi="he-IL"/>
              </w:rPr>
              <w:t>bor</w:t>
            </w:r>
            <w:r>
              <w:rPr>
                <w:color w:val="000000"/>
                <w:lang w:eastAsia="zh-TW" w:bidi="he-IL"/>
              </w:rPr>
              <w:t xml:space="preserve"> Biofyzika, </w:t>
            </w:r>
            <w:r w:rsidR="00A41928" w:rsidRPr="00832FBF">
              <w:rPr>
                <w:color w:val="000000"/>
                <w:lang w:eastAsia="zh-TW" w:bidi="he-IL"/>
              </w:rPr>
              <w:t>Katedra biofyziky a chemickej fyziky FMFI UK</w:t>
            </w:r>
            <w:r w:rsidR="00A41928">
              <w:rPr>
                <w:color w:val="000000"/>
                <w:lang w:eastAsia="zh-TW" w:bidi="he-IL"/>
              </w:rPr>
              <w:t xml:space="preserve"> Bratislava</w:t>
            </w:r>
          </w:p>
        </w:tc>
      </w:tr>
      <w:tr w:rsidR="00A41928" w:rsidRPr="00944A9E" w:rsidTr="00476272">
        <w:trPr>
          <w:jc w:val="center"/>
        </w:trPr>
        <w:tc>
          <w:tcPr>
            <w:tcW w:w="10064" w:type="dxa"/>
            <w:gridSpan w:val="12"/>
            <w:shd w:val="clear" w:color="auto" w:fill="F7CAAC"/>
          </w:tcPr>
          <w:p w:rsidR="00A41928" w:rsidRPr="00944A9E" w:rsidRDefault="00A41928" w:rsidP="00A41928">
            <w:pPr>
              <w:jc w:val="both"/>
              <w:rPr>
                <w:b/>
              </w:rPr>
            </w:pPr>
            <w:r w:rsidRPr="00944A9E">
              <w:rPr>
                <w:b/>
              </w:rPr>
              <w:t>Údaje o odborném působení od absolvování VŠ</w:t>
            </w:r>
          </w:p>
        </w:tc>
      </w:tr>
      <w:tr w:rsidR="00A41928" w:rsidRPr="00944A9E" w:rsidTr="00476272">
        <w:trPr>
          <w:trHeight w:val="1090"/>
          <w:jc w:val="center"/>
        </w:trPr>
        <w:tc>
          <w:tcPr>
            <w:tcW w:w="10064" w:type="dxa"/>
            <w:gridSpan w:val="12"/>
          </w:tcPr>
          <w:p w:rsidR="00A41928" w:rsidRPr="00832FBF" w:rsidRDefault="00A41928" w:rsidP="00A41928">
            <w:pPr>
              <w:rPr>
                <w:color w:val="000000"/>
                <w:lang w:eastAsia="zh-TW" w:bidi="he-IL"/>
              </w:rPr>
            </w:pPr>
            <w:r w:rsidRPr="00832FBF">
              <w:rPr>
                <w:color w:val="000000"/>
                <w:lang w:eastAsia="zh-TW" w:bidi="he-IL"/>
              </w:rPr>
              <w:t>1999</w:t>
            </w:r>
            <w:r w:rsidR="009316A7">
              <w:rPr>
                <w:color w:val="000000"/>
                <w:lang w:eastAsia="zh-TW" w:bidi="he-IL"/>
              </w:rPr>
              <w:t xml:space="preserve"> </w:t>
            </w:r>
            <w:r w:rsidR="00EB3916" w:rsidRPr="00815663">
              <w:rPr>
                <w:lang w:eastAsia="en-US"/>
              </w:rPr>
              <w:t xml:space="preserve">– </w:t>
            </w:r>
            <w:r w:rsidRPr="00832FBF">
              <w:rPr>
                <w:color w:val="000000"/>
                <w:lang w:eastAsia="zh-TW" w:bidi="he-IL"/>
              </w:rPr>
              <w:t>2002</w:t>
            </w:r>
            <w:r w:rsidR="009316A7">
              <w:rPr>
                <w:color w:val="000000"/>
                <w:lang w:eastAsia="zh-TW" w:bidi="he-IL"/>
              </w:rPr>
              <w:t xml:space="preserve"> učitel G</w:t>
            </w:r>
            <w:r w:rsidRPr="00832FBF">
              <w:rPr>
                <w:color w:val="000000"/>
                <w:lang w:eastAsia="zh-TW" w:bidi="he-IL"/>
              </w:rPr>
              <w:t>y</w:t>
            </w:r>
            <w:r>
              <w:rPr>
                <w:color w:val="000000"/>
                <w:lang w:eastAsia="zh-TW" w:bidi="he-IL"/>
              </w:rPr>
              <w:t>mnázium Tilgnerova</w:t>
            </w:r>
            <w:r w:rsidR="00EB3916">
              <w:rPr>
                <w:color w:val="000000"/>
                <w:lang w:eastAsia="zh-TW" w:bidi="he-IL"/>
              </w:rPr>
              <w:t>,</w:t>
            </w:r>
            <w:r>
              <w:rPr>
                <w:color w:val="000000"/>
                <w:lang w:eastAsia="zh-TW" w:bidi="he-IL"/>
              </w:rPr>
              <w:t xml:space="preserve"> Bratislava</w:t>
            </w:r>
          </w:p>
          <w:p w:rsidR="00A41928" w:rsidRPr="00832FBF" w:rsidRDefault="00A41928" w:rsidP="00A41928">
            <w:pPr>
              <w:rPr>
                <w:color w:val="000000"/>
                <w:lang w:eastAsia="zh-TW" w:bidi="he-IL"/>
              </w:rPr>
            </w:pPr>
            <w:r>
              <w:rPr>
                <w:color w:val="000000"/>
                <w:lang w:eastAsia="zh-TW" w:bidi="he-IL"/>
              </w:rPr>
              <w:t xml:space="preserve">    </w:t>
            </w:r>
            <w:r w:rsidR="009316A7">
              <w:rPr>
                <w:color w:val="000000"/>
                <w:lang w:eastAsia="zh-TW" w:bidi="he-IL"/>
              </w:rPr>
              <w:t xml:space="preserve">     </w:t>
            </w:r>
            <w:r w:rsidR="00F213F2">
              <w:rPr>
                <w:color w:val="000000"/>
                <w:lang w:eastAsia="zh-TW" w:bidi="he-IL"/>
              </w:rPr>
              <w:t xml:space="preserve"> </w:t>
            </w:r>
            <w:r w:rsidR="009316A7">
              <w:rPr>
                <w:color w:val="000000"/>
                <w:lang w:eastAsia="zh-TW" w:bidi="he-IL"/>
              </w:rPr>
              <w:t xml:space="preserve">  </w:t>
            </w:r>
            <w:r w:rsidRPr="00832FBF">
              <w:rPr>
                <w:color w:val="000000"/>
                <w:lang w:eastAsia="zh-TW" w:bidi="he-IL"/>
              </w:rPr>
              <w:t>2002</w:t>
            </w:r>
            <w:r w:rsidR="009316A7">
              <w:rPr>
                <w:color w:val="000000"/>
                <w:lang w:eastAsia="zh-TW" w:bidi="he-IL"/>
              </w:rPr>
              <w:t xml:space="preserve"> tlumočení a překlady, </w:t>
            </w:r>
            <w:r w:rsidRPr="00832FBF">
              <w:rPr>
                <w:color w:val="000000"/>
                <w:lang w:eastAsia="zh-TW" w:bidi="he-IL"/>
              </w:rPr>
              <w:t xml:space="preserve">Ministerstvo </w:t>
            </w:r>
            <w:r w:rsidR="009316A7">
              <w:rPr>
                <w:color w:val="000000"/>
                <w:lang w:eastAsia="zh-TW" w:bidi="he-IL"/>
              </w:rPr>
              <w:t>obrany SR</w:t>
            </w:r>
          </w:p>
          <w:p w:rsidR="00A41928" w:rsidRPr="00832FBF" w:rsidRDefault="00A41928" w:rsidP="00A41928">
            <w:pPr>
              <w:rPr>
                <w:color w:val="000000"/>
                <w:lang w:eastAsia="zh-TW" w:bidi="he-IL"/>
              </w:rPr>
            </w:pPr>
            <w:r w:rsidRPr="00832FBF">
              <w:rPr>
                <w:color w:val="000000"/>
                <w:lang w:eastAsia="zh-TW" w:bidi="he-IL"/>
              </w:rPr>
              <w:t>2003</w:t>
            </w:r>
            <w:r w:rsidR="00EB3916">
              <w:rPr>
                <w:color w:val="000000"/>
                <w:lang w:eastAsia="zh-TW" w:bidi="he-IL"/>
              </w:rPr>
              <w:t xml:space="preserve"> </w:t>
            </w:r>
            <w:r w:rsidR="00EB3916" w:rsidRPr="00815663">
              <w:rPr>
                <w:lang w:eastAsia="en-US"/>
              </w:rPr>
              <w:t xml:space="preserve">– </w:t>
            </w:r>
            <w:r w:rsidRPr="00832FBF">
              <w:rPr>
                <w:color w:val="000000"/>
                <w:lang w:eastAsia="zh-TW" w:bidi="he-IL"/>
              </w:rPr>
              <w:t>2004</w:t>
            </w:r>
            <w:r w:rsidR="009316A7">
              <w:rPr>
                <w:color w:val="000000"/>
                <w:lang w:eastAsia="zh-TW" w:bidi="he-IL"/>
              </w:rPr>
              <w:t xml:space="preserve"> učitel </w:t>
            </w:r>
            <w:r w:rsidRPr="00832FBF">
              <w:rPr>
                <w:color w:val="000000"/>
                <w:lang w:eastAsia="zh-TW" w:bidi="he-IL"/>
              </w:rPr>
              <w:t xml:space="preserve">Gymnázium </w:t>
            </w:r>
            <w:r w:rsidR="009316A7">
              <w:rPr>
                <w:color w:val="000000"/>
                <w:lang w:eastAsia="zh-TW" w:bidi="he-IL"/>
              </w:rPr>
              <w:t>Jura Hronca</w:t>
            </w:r>
            <w:r w:rsidR="00EB3916">
              <w:rPr>
                <w:color w:val="000000"/>
                <w:lang w:eastAsia="zh-TW" w:bidi="he-IL"/>
              </w:rPr>
              <w:t>,</w:t>
            </w:r>
            <w:r w:rsidR="009316A7">
              <w:rPr>
                <w:color w:val="000000"/>
                <w:lang w:eastAsia="zh-TW" w:bidi="he-IL"/>
              </w:rPr>
              <w:t xml:space="preserve"> Bratislava</w:t>
            </w:r>
          </w:p>
          <w:p w:rsidR="00A41928" w:rsidRPr="00832FBF" w:rsidRDefault="00A41928" w:rsidP="00A41928">
            <w:pPr>
              <w:rPr>
                <w:color w:val="000000"/>
                <w:lang w:eastAsia="zh-TW" w:bidi="he-IL"/>
              </w:rPr>
            </w:pPr>
            <w:r w:rsidRPr="00832FBF">
              <w:rPr>
                <w:color w:val="000000"/>
                <w:lang w:eastAsia="zh-TW" w:bidi="he-IL"/>
              </w:rPr>
              <w:t>2004</w:t>
            </w:r>
            <w:r w:rsidR="00EB3916">
              <w:rPr>
                <w:color w:val="000000"/>
                <w:lang w:eastAsia="zh-TW" w:bidi="he-IL"/>
              </w:rPr>
              <w:t xml:space="preserve"> </w:t>
            </w:r>
            <w:r w:rsidR="00EB3916" w:rsidRPr="00815663">
              <w:rPr>
                <w:lang w:eastAsia="en-US"/>
              </w:rPr>
              <w:t xml:space="preserve">– </w:t>
            </w:r>
            <w:r w:rsidRPr="00832FBF">
              <w:rPr>
                <w:color w:val="000000"/>
                <w:lang w:eastAsia="zh-TW" w:bidi="he-IL"/>
              </w:rPr>
              <w:t>2005</w:t>
            </w:r>
            <w:r w:rsidR="009316A7">
              <w:rPr>
                <w:color w:val="000000"/>
                <w:lang w:eastAsia="zh-TW" w:bidi="he-IL"/>
              </w:rPr>
              <w:t xml:space="preserve"> učitel</w:t>
            </w:r>
            <w:r w:rsidR="00EB3916">
              <w:rPr>
                <w:color w:val="000000"/>
                <w:lang w:eastAsia="zh-TW" w:bidi="he-IL"/>
              </w:rPr>
              <w:t xml:space="preserve"> </w:t>
            </w:r>
            <w:r w:rsidRPr="00832FBF">
              <w:rPr>
                <w:color w:val="000000"/>
                <w:lang w:eastAsia="zh-TW" w:bidi="he-IL"/>
              </w:rPr>
              <w:t>Annie Wright School</w:t>
            </w:r>
            <w:r w:rsidR="00EB3916">
              <w:rPr>
                <w:color w:val="000000"/>
                <w:lang w:eastAsia="zh-TW" w:bidi="he-IL"/>
              </w:rPr>
              <w:t>,</w:t>
            </w:r>
            <w:r w:rsidRPr="00832FBF">
              <w:rPr>
                <w:color w:val="000000"/>
                <w:lang w:eastAsia="zh-TW" w:bidi="he-IL"/>
              </w:rPr>
              <w:t xml:space="preserve"> </w:t>
            </w:r>
            <w:r w:rsidR="00EB3916">
              <w:rPr>
                <w:color w:val="000000"/>
                <w:lang w:eastAsia="zh-TW" w:bidi="he-IL"/>
              </w:rPr>
              <w:t>Tacoma, Washington, USA</w:t>
            </w:r>
          </w:p>
          <w:p w:rsidR="00A41928" w:rsidRPr="00832FBF" w:rsidRDefault="00A41928" w:rsidP="00A41928">
            <w:pPr>
              <w:rPr>
                <w:color w:val="000000"/>
                <w:lang w:eastAsia="zh-TW" w:bidi="he-IL"/>
              </w:rPr>
            </w:pPr>
            <w:r w:rsidRPr="00832FBF">
              <w:rPr>
                <w:color w:val="000000"/>
                <w:lang w:eastAsia="zh-TW" w:bidi="he-IL"/>
              </w:rPr>
              <w:t>2005</w:t>
            </w:r>
            <w:r w:rsidR="00EB3916">
              <w:rPr>
                <w:color w:val="000000"/>
                <w:lang w:eastAsia="zh-TW" w:bidi="he-IL"/>
              </w:rPr>
              <w:t xml:space="preserve"> </w:t>
            </w:r>
            <w:r w:rsidR="00EB3916" w:rsidRPr="00815663">
              <w:rPr>
                <w:lang w:eastAsia="en-US"/>
              </w:rPr>
              <w:t xml:space="preserve">– </w:t>
            </w:r>
            <w:r w:rsidRPr="00832FBF">
              <w:rPr>
                <w:color w:val="000000"/>
                <w:lang w:eastAsia="zh-TW" w:bidi="he-IL"/>
              </w:rPr>
              <w:t>2006</w:t>
            </w:r>
            <w:r w:rsidR="00EB3916">
              <w:rPr>
                <w:color w:val="000000"/>
                <w:lang w:eastAsia="zh-TW" w:bidi="he-IL"/>
              </w:rPr>
              <w:t xml:space="preserve"> učitel </w:t>
            </w:r>
            <w:r w:rsidRPr="00832FBF">
              <w:rPr>
                <w:color w:val="000000"/>
                <w:lang w:eastAsia="zh-TW" w:bidi="he-IL"/>
              </w:rPr>
              <w:t xml:space="preserve">Gymnázium </w:t>
            </w:r>
            <w:r w:rsidR="00EB3916">
              <w:rPr>
                <w:color w:val="000000"/>
                <w:lang w:eastAsia="zh-TW" w:bidi="he-IL"/>
              </w:rPr>
              <w:t>Jura Hronca, Bratislava</w:t>
            </w:r>
          </w:p>
          <w:p w:rsidR="00A41928" w:rsidRDefault="00A41928" w:rsidP="00A41928">
            <w:pPr>
              <w:rPr>
                <w:color w:val="000000"/>
                <w:lang w:eastAsia="zh-TW" w:bidi="he-IL"/>
              </w:rPr>
            </w:pPr>
            <w:r w:rsidRPr="00832FBF">
              <w:rPr>
                <w:color w:val="000000"/>
                <w:lang w:eastAsia="zh-TW" w:bidi="he-IL"/>
              </w:rPr>
              <w:t>2006</w:t>
            </w:r>
            <w:r w:rsidR="00EB3916">
              <w:rPr>
                <w:color w:val="000000"/>
                <w:lang w:eastAsia="zh-TW" w:bidi="he-IL"/>
              </w:rPr>
              <w:t xml:space="preserve"> </w:t>
            </w:r>
            <w:r w:rsidR="00EB3916" w:rsidRPr="00815663">
              <w:rPr>
                <w:lang w:eastAsia="en-US"/>
              </w:rPr>
              <w:t xml:space="preserve">– </w:t>
            </w:r>
            <w:r w:rsidRPr="00832FBF">
              <w:rPr>
                <w:color w:val="000000"/>
                <w:lang w:eastAsia="zh-TW" w:bidi="he-IL"/>
              </w:rPr>
              <w:t>2008</w:t>
            </w:r>
            <w:r w:rsidR="00EB3916">
              <w:rPr>
                <w:color w:val="000000"/>
                <w:lang w:eastAsia="zh-TW" w:bidi="he-IL"/>
              </w:rPr>
              <w:t xml:space="preserve"> učitel </w:t>
            </w:r>
            <w:r w:rsidRPr="00832FBF">
              <w:rPr>
                <w:color w:val="000000"/>
                <w:lang w:eastAsia="zh-TW" w:bidi="he-IL"/>
              </w:rPr>
              <w:t>Obchodní akademie T. Bati a VOŠE Zl</w:t>
            </w:r>
            <w:r>
              <w:rPr>
                <w:color w:val="000000"/>
                <w:lang w:eastAsia="zh-TW" w:bidi="he-IL"/>
              </w:rPr>
              <w:t>ín</w:t>
            </w:r>
          </w:p>
          <w:p w:rsidR="00A41928" w:rsidRPr="00944A9E" w:rsidRDefault="00A41928" w:rsidP="00FF2EF8">
            <w:pPr>
              <w:jc w:val="both"/>
            </w:pPr>
            <w:r w:rsidRPr="00BA57D0">
              <w:rPr>
                <w:color w:val="000000"/>
                <w:lang w:eastAsia="zh-TW" w:bidi="he-IL"/>
              </w:rPr>
              <w:t>2008</w:t>
            </w:r>
            <w:r w:rsidR="00EB3916">
              <w:rPr>
                <w:color w:val="000000"/>
                <w:lang w:eastAsia="zh-TW" w:bidi="he-IL"/>
              </w:rPr>
              <w:t xml:space="preserve"> </w:t>
            </w:r>
            <w:r w:rsidR="00EB3916" w:rsidRPr="00815663">
              <w:rPr>
                <w:lang w:eastAsia="en-US"/>
              </w:rPr>
              <w:t xml:space="preserve">– </w:t>
            </w:r>
            <w:r>
              <w:rPr>
                <w:color w:val="000000"/>
                <w:lang w:eastAsia="zh-TW" w:bidi="he-IL"/>
              </w:rPr>
              <w:t>dosud</w:t>
            </w:r>
            <w:r w:rsidR="00EB3916">
              <w:rPr>
                <w:color w:val="000000"/>
                <w:lang w:eastAsia="zh-TW" w:bidi="he-IL"/>
              </w:rPr>
              <w:t xml:space="preserve"> odborný asistent, </w:t>
            </w:r>
            <w:r w:rsidRPr="00BA57D0">
              <w:rPr>
                <w:color w:val="000000"/>
                <w:lang w:eastAsia="zh-TW" w:bidi="he-IL"/>
              </w:rPr>
              <w:t>Fakulta aplikované informatiky, Ústav matematiky</w:t>
            </w:r>
            <w:r w:rsidR="00EB3916">
              <w:rPr>
                <w:color w:val="000000"/>
                <w:lang w:eastAsia="zh-TW" w:bidi="he-IL"/>
              </w:rPr>
              <w:t>, UTB ve Zlíně</w:t>
            </w:r>
          </w:p>
        </w:tc>
      </w:tr>
      <w:tr w:rsidR="00A41928" w:rsidRPr="00944A9E" w:rsidTr="00476272">
        <w:trPr>
          <w:trHeight w:val="250"/>
          <w:jc w:val="center"/>
        </w:trPr>
        <w:tc>
          <w:tcPr>
            <w:tcW w:w="10064" w:type="dxa"/>
            <w:gridSpan w:val="12"/>
            <w:shd w:val="clear" w:color="auto" w:fill="F7CAAC"/>
          </w:tcPr>
          <w:p w:rsidR="00A41928" w:rsidRPr="00944A9E" w:rsidRDefault="00A41928" w:rsidP="00A41928">
            <w:pPr>
              <w:jc w:val="both"/>
            </w:pPr>
            <w:r w:rsidRPr="00944A9E">
              <w:rPr>
                <w:b/>
              </w:rPr>
              <w:t>Zkušenosti s vedením kvalifikačních a rigorózních prací</w:t>
            </w:r>
          </w:p>
        </w:tc>
      </w:tr>
      <w:tr w:rsidR="00A41928" w:rsidRPr="00944A9E" w:rsidTr="00476272">
        <w:trPr>
          <w:trHeight w:val="491"/>
          <w:jc w:val="center"/>
        </w:trPr>
        <w:tc>
          <w:tcPr>
            <w:tcW w:w="10064" w:type="dxa"/>
            <w:gridSpan w:val="12"/>
          </w:tcPr>
          <w:p w:rsidR="00A41928" w:rsidRDefault="00A41928" w:rsidP="00A41928">
            <w:pPr>
              <w:jc w:val="both"/>
            </w:pPr>
            <w:r>
              <w:t>6 bakalářských prací</w:t>
            </w:r>
          </w:p>
          <w:p w:rsidR="00A41928" w:rsidRPr="00944A9E" w:rsidRDefault="00A41928" w:rsidP="00A41928">
            <w:pPr>
              <w:jc w:val="both"/>
            </w:pPr>
          </w:p>
        </w:tc>
      </w:tr>
      <w:tr w:rsidR="008A1422" w:rsidRPr="00944A9E" w:rsidTr="003E0DCE">
        <w:trPr>
          <w:jc w:val="center"/>
        </w:trPr>
        <w:tc>
          <w:tcPr>
            <w:tcW w:w="3242" w:type="dxa"/>
            <w:gridSpan w:val="2"/>
            <w:tcBorders>
              <w:top w:val="single" w:sz="12" w:space="0" w:color="auto"/>
            </w:tcBorders>
            <w:shd w:val="clear" w:color="auto" w:fill="F7CAAC"/>
          </w:tcPr>
          <w:p w:rsidR="00A41928" w:rsidRPr="00944A9E" w:rsidRDefault="00A41928" w:rsidP="00A41928">
            <w:pPr>
              <w:jc w:val="both"/>
            </w:pPr>
            <w:r w:rsidRPr="00944A9E">
              <w:rPr>
                <w:b/>
              </w:rPr>
              <w:t xml:space="preserve">Obor habilitačního řízení </w:t>
            </w:r>
          </w:p>
        </w:tc>
        <w:tc>
          <w:tcPr>
            <w:tcW w:w="2241" w:type="dxa"/>
            <w:gridSpan w:val="2"/>
            <w:tcBorders>
              <w:top w:val="single" w:sz="12" w:space="0" w:color="auto"/>
            </w:tcBorders>
            <w:shd w:val="clear" w:color="auto" w:fill="F7CAAC"/>
          </w:tcPr>
          <w:p w:rsidR="00A41928" w:rsidRPr="00944A9E" w:rsidRDefault="00A41928" w:rsidP="00A41928">
            <w:pPr>
              <w:jc w:val="both"/>
            </w:pPr>
            <w:r w:rsidRPr="00944A9E">
              <w:rPr>
                <w:b/>
              </w:rPr>
              <w:t>Rok udělení hodnosti</w:t>
            </w:r>
          </w:p>
        </w:tc>
        <w:tc>
          <w:tcPr>
            <w:tcW w:w="2248" w:type="dxa"/>
            <w:gridSpan w:val="3"/>
            <w:tcBorders>
              <w:top w:val="single" w:sz="12" w:space="0" w:color="auto"/>
              <w:right w:val="single" w:sz="12" w:space="0" w:color="auto"/>
            </w:tcBorders>
            <w:shd w:val="clear" w:color="auto" w:fill="F7CAAC"/>
          </w:tcPr>
          <w:p w:rsidR="00A41928" w:rsidRPr="00944A9E" w:rsidRDefault="00A41928" w:rsidP="00A41928">
            <w:pPr>
              <w:jc w:val="both"/>
            </w:pPr>
            <w:r w:rsidRPr="00944A9E">
              <w:rPr>
                <w:b/>
              </w:rPr>
              <w:t>Řízení konáno na VŠ</w:t>
            </w:r>
          </w:p>
        </w:tc>
        <w:tc>
          <w:tcPr>
            <w:tcW w:w="2333" w:type="dxa"/>
            <w:gridSpan w:val="5"/>
            <w:tcBorders>
              <w:top w:val="single" w:sz="12" w:space="0" w:color="auto"/>
              <w:left w:val="single" w:sz="12" w:space="0" w:color="auto"/>
            </w:tcBorders>
            <w:shd w:val="clear" w:color="auto" w:fill="F7CAAC"/>
          </w:tcPr>
          <w:p w:rsidR="00A41928" w:rsidRPr="00944A9E" w:rsidRDefault="00A41928" w:rsidP="00A41928">
            <w:pPr>
              <w:jc w:val="both"/>
              <w:rPr>
                <w:b/>
              </w:rPr>
            </w:pPr>
            <w:r w:rsidRPr="00944A9E">
              <w:rPr>
                <w:b/>
              </w:rPr>
              <w:t>Ohlasy publikací</w:t>
            </w:r>
          </w:p>
        </w:tc>
      </w:tr>
      <w:tr w:rsidR="008A1422" w:rsidRPr="00944A9E" w:rsidTr="003E0DCE">
        <w:trPr>
          <w:jc w:val="center"/>
        </w:trPr>
        <w:tc>
          <w:tcPr>
            <w:tcW w:w="3242" w:type="dxa"/>
            <w:gridSpan w:val="2"/>
          </w:tcPr>
          <w:p w:rsidR="00A41928" w:rsidRPr="00944A9E" w:rsidRDefault="00A41928" w:rsidP="00A41928">
            <w:pPr>
              <w:jc w:val="both"/>
            </w:pPr>
          </w:p>
        </w:tc>
        <w:tc>
          <w:tcPr>
            <w:tcW w:w="2241" w:type="dxa"/>
            <w:gridSpan w:val="2"/>
          </w:tcPr>
          <w:p w:rsidR="00A41928" w:rsidRPr="00944A9E" w:rsidRDefault="00A41928" w:rsidP="00A41928">
            <w:pPr>
              <w:jc w:val="both"/>
            </w:pPr>
          </w:p>
        </w:tc>
        <w:tc>
          <w:tcPr>
            <w:tcW w:w="2248" w:type="dxa"/>
            <w:gridSpan w:val="3"/>
            <w:tcBorders>
              <w:right w:val="single" w:sz="12" w:space="0" w:color="auto"/>
            </w:tcBorders>
          </w:tcPr>
          <w:p w:rsidR="00A41928" w:rsidRPr="00944A9E" w:rsidRDefault="00A41928" w:rsidP="00A41928">
            <w:pPr>
              <w:jc w:val="both"/>
            </w:pPr>
          </w:p>
        </w:tc>
        <w:tc>
          <w:tcPr>
            <w:tcW w:w="632" w:type="dxa"/>
            <w:gridSpan w:val="2"/>
            <w:tcBorders>
              <w:left w:val="single" w:sz="12" w:space="0" w:color="auto"/>
            </w:tcBorders>
            <w:shd w:val="clear" w:color="auto" w:fill="F7CAAC"/>
          </w:tcPr>
          <w:p w:rsidR="00A41928" w:rsidRPr="00944A9E" w:rsidRDefault="00A41928" w:rsidP="00A41928">
            <w:pPr>
              <w:jc w:val="both"/>
            </w:pPr>
            <w:r w:rsidRPr="00944A9E">
              <w:rPr>
                <w:b/>
              </w:rPr>
              <w:t>WOS</w:t>
            </w:r>
          </w:p>
        </w:tc>
        <w:tc>
          <w:tcPr>
            <w:tcW w:w="699" w:type="dxa"/>
            <w:gridSpan w:val="2"/>
            <w:shd w:val="clear" w:color="auto" w:fill="F7CAAC"/>
          </w:tcPr>
          <w:p w:rsidR="00A41928" w:rsidRPr="00944A9E" w:rsidRDefault="00A41928" w:rsidP="00A41928">
            <w:pPr>
              <w:jc w:val="both"/>
              <w:rPr>
                <w:sz w:val="18"/>
              </w:rPr>
            </w:pPr>
            <w:r w:rsidRPr="00944A9E">
              <w:rPr>
                <w:b/>
                <w:sz w:val="18"/>
              </w:rPr>
              <w:t>Scopus</w:t>
            </w:r>
          </w:p>
        </w:tc>
        <w:tc>
          <w:tcPr>
            <w:tcW w:w="1002" w:type="dxa"/>
            <w:shd w:val="clear" w:color="auto" w:fill="F7CAAC"/>
          </w:tcPr>
          <w:p w:rsidR="00A41928" w:rsidRPr="00944A9E" w:rsidRDefault="00A41928" w:rsidP="00A41928">
            <w:pPr>
              <w:jc w:val="both"/>
            </w:pPr>
            <w:r w:rsidRPr="00944A9E">
              <w:rPr>
                <w:b/>
                <w:sz w:val="18"/>
              </w:rPr>
              <w:t>ostatní</w:t>
            </w:r>
          </w:p>
        </w:tc>
      </w:tr>
      <w:tr w:rsidR="008A1422" w:rsidRPr="00944A9E" w:rsidTr="003E0DCE">
        <w:trPr>
          <w:trHeight w:val="70"/>
          <w:jc w:val="center"/>
        </w:trPr>
        <w:tc>
          <w:tcPr>
            <w:tcW w:w="3242" w:type="dxa"/>
            <w:gridSpan w:val="2"/>
            <w:shd w:val="clear" w:color="auto" w:fill="F7CAAC"/>
          </w:tcPr>
          <w:p w:rsidR="00A41928" w:rsidRPr="00944A9E" w:rsidRDefault="00A41928" w:rsidP="00A41928">
            <w:pPr>
              <w:jc w:val="both"/>
            </w:pPr>
            <w:r w:rsidRPr="00944A9E">
              <w:rPr>
                <w:b/>
              </w:rPr>
              <w:t>Obor jmenovacího řízení</w:t>
            </w:r>
          </w:p>
        </w:tc>
        <w:tc>
          <w:tcPr>
            <w:tcW w:w="2241" w:type="dxa"/>
            <w:gridSpan w:val="2"/>
            <w:shd w:val="clear" w:color="auto" w:fill="F7CAAC"/>
          </w:tcPr>
          <w:p w:rsidR="00A41928" w:rsidRPr="00944A9E" w:rsidRDefault="00A41928" w:rsidP="00A41928">
            <w:pPr>
              <w:jc w:val="both"/>
            </w:pPr>
            <w:r w:rsidRPr="00944A9E">
              <w:rPr>
                <w:b/>
              </w:rPr>
              <w:t>Rok udělení hodnosti</w:t>
            </w:r>
          </w:p>
        </w:tc>
        <w:tc>
          <w:tcPr>
            <w:tcW w:w="2248" w:type="dxa"/>
            <w:gridSpan w:val="3"/>
            <w:tcBorders>
              <w:right w:val="single" w:sz="12" w:space="0" w:color="auto"/>
            </w:tcBorders>
            <w:shd w:val="clear" w:color="auto" w:fill="F7CAAC"/>
          </w:tcPr>
          <w:p w:rsidR="00A41928" w:rsidRPr="00944A9E" w:rsidRDefault="00A41928" w:rsidP="00A41928">
            <w:pPr>
              <w:jc w:val="both"/>
            </w:pPr>
            <w:r w:rsidRPr="00944A9E">
              <w:rPr>
                <w:b/>
              </w:rPr>
              <w:t>Řízení konáno na VŠ</w:t>
            </w:r>
          </w:p>
        </w:tc>
        <w:tc>
          <w:tcPr>
            <w:tcW w:w="632" w:type="dxa"/>
            <w:gridSpan w:val="2"/>
            <w:vMerge w:val="restart"/>
            <w:tcBorders>
              <w:left w:val="single" w:sz="12" w:space="0" w:color="auto"/>
            </w:tcBorders>
          </w:tcPr>
          <w:p w:rsidR="00A41928" w:rsidRPr="00944A9E" w:rsidRDefault="00A41928" w:rsidP="00A41928">
            <w:pPr>
              <w:jc w:val="both"/>
            </w:pPr>
            <w:r>
              <w:t>62</w:t>
            </w:r>
          </w:p>
        </w:tc>
        <w:tc>
          <w:tcPr>
            <w:tcW w:w="699" w:type="dxa"/>
            <w:gridSpan w:val="2"/>
            <w:vMerge w:val="restart"/>
          </w:tcPr>
          <w:p w:rsidR="00A41928" w:rsidRPr="00944A9E" w:rsidRDefault="00A41928" w:rsidP="00A41928">
            <w:pPr>
              <w:jc w:val="both"/>
            </w:pPr>
            <w:r>
              <w:t>65</w:t>
            </w:r>
          </w:p>
        </w:tc>
        <w:tc>
          <w:tcPr>
            <w:tcW w:w="1002" w:type="dxa"/>
            <w:vMerge w:val="restart"/>
          </w:tcPr>
          <w:p w:rsidR="00A41928" w:rsidRPr="00944A9E" w:rsidRDefault="00A41928" w:rsidP="00A41928">
            <w:pPr>
              <w:jc w:val="both"/>
            </w:pPr>
            <w:r>
              <w:t>1</w:t>
            </w:r>
          </w:p>
        </w:tc>
      </w:tr>
      <w:tr w:rsidR="00A41928" w:rsidRPr="00944A9E" w:rsidTr="00476272">
        <w:trPr>
          <w:trHeight w:val="205"/>
          <w:jc w:val="center"/>
        </w:trPr>
        <w:tc>
          <w:tcPr>
            <w:tcW w:w="3242" w:type="dxa"/>
            <w:gridSpan w:val="2"/>
          </w:tcPr>
          <w:p w:rsidR="00A41928" w:rsidRPr="00944A9E" w:rsidRDefault="00A41928" w:rsidP="00A41928">
            <w:pPr>
              <w:jc w:val="both"/>
            </w:pPr>
          </w:p>
        </w:tc>
        <w:tc>
          <w:tcPr>
            <w:tcW w:w="2241" w:type="dxa"/>
            <w:gridSpan w:val="2"/>
          </w:tcPr>
          <w:p w:rsidR="00A41928" w:rsidRPr="00944A9E" w:rsidRDefault="00A41928" w:rsidP="00A41928">
            <w:pPr>
              <w:jc w:val="both"/>
            </w:pPr>
          </w:p>
        </w:tc>
        <w:tc>
          <w:tcPr>
            <w:tcW w:w="2248" w:type="dxa"/>
            <w:gridSpan w:val="3"/>
            <w:tcBorders>
              <w:right w:val="single" w:sz="12" w:space="0" w:color="auto"/>
            </w:tcBorders>
          </w:tcPr>
          <w:p w:rsidR="00A41928" w:rsidRPr="00944A9E" w:rsidRDefault="00A41928" w:rsidP="00A41928">
            <w:pPr>
              <w:jc w:val="both"/>
            </w:pPr>
          </w:p>
        </w:tc>
        <w:tc>
          <w:tcPr>
            <w:tcW w:w="632" w:type="dxa"/>
            <w:gridSpan w:val="2"/>
            <w:vMerge/>
            <w:tcBorders>
              <w:left w:val="single" w:sz="12" w:space="0" w:color="auto"/>
            </w:tcBorders>
            <w:vAlign w:val="center"/>
          </w:tcPr>
          <w:p w:rsidR="00A41928" w:rsidRPr="00944A9E" w:rsidRDefault="00A41928" w:rsidP="00A41928">
            <w:pPr>
              <w:rPr>
                <w:b/>
              </w:rPr>
            </w:pPr>
          </w:p>
        </w:tc>
        <w:tc>
          <w:tcPr>
            <w:tcW w:w="699" w:type="dxa"/>
            <w:gridSpan w:val="2"/>
            <w:vMerge/>
            <w:vAlign w:val="center"/>
          </w:tcPr>
          <w:p w:rsidR="00A41928" w:rsidRPr="00944A9E" w:rsidRDefault="00A41928" w:rsidP="00A41928">
            <w:pPr>
              <w:rPr>
                <w:b/>
              </w:rPr>
            </w:pPr>
          </w:p>
        </w:tc>
        <w:tc>
          <w:tcPr>
            <w:tcW w:w="1002" w:type="dxa"/>
            <w:vMerge/>
            <w:vAlign w:val="center"/>
          </w:tcPr>
          <w:p w:rsidR="00A41928" w:rsidRPr="00944A9E" w:rsidRDefault="00A41928" w:rsidP="00A41928">
            <w:pPr>
              <w:rPr>
                <w:b/>
              </w:rPr>
            </w:pPr>
          </w:p>
        </w:tc>
      </w:tr>
      <w:tr w:rsidR="00A41928" w:rsidRPr="00944A9E" w:rsidTr="00476272">
        <w:trPr>
          <w:jc w:val="center"/>
        </w:trPr>
        <w:tc>
          <w:tcPr>
            <w:tcW w:w="10064" w:type="dxa"/>
            <w:gridSpan w:val="12"/>
            <w:shd w:val="clear" w:color="auto" w:fill="F7CAAC"/>
          </w:tcPr>
          <w:p w:rsidR="00A41928" w:rsidRPr="00944A9E" w:rsidRDefault="00A41928" w:rsidP="00A41928">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A41928" w:rsidRPr="00944A9E" w:rsidTr="00476272">
        <w:trPr>
          <w:trHeight w:val="70"/>
          <w:jc w:val="center"/>
        </w:trPr>
        <w:tc>
          <w:tcPr>
            <w:tcW w:w="10064" w:type="dxa"/>
            <w:gridSpan w:val="12"/>
          </w:tcPr>
          <w:p w:rsidR="00A41928" w:rsidRPr="00331B39" w:rsidRDefault="00A41928" w:rsidP="00CA59C0">
            <w:pPr>
              <w:contextualSpacing/>
              <w:jc w:val="both"/>
              <w:rPr>
                <w:bCs/>
              </w:rPr>
            </w:pPr>
            <w:r w:rsidRPr="00331B39">
              <w:rPr>
                <w:bCs/>
              </w:rPr>
              <w:t>Fajkus</w:t>
            </w:r>
            <w:r w:rsidRPr="005479DC">
              <w:t xml:space="preserve">, </w:t>
            </w:r>
            <w:r w:rsidRPr="00331B39">
              <w:rPr>
                <w:bCs/>
              </w:rPr>
              <w:t>M. (2012).</w:t>
            </w:r>
            <w:r w:rsidRPr="005479DC">
              <w:t xml:space="preserve"> Jak řešit jednoduchou optimalizační úlohu pomocí matematického modelu v Excelu. In Ivanková, Tatiana. </w:t>
            </w:r>
            <w:r w:rsidRPr="00331B39">
              <w:rPr>
                <w:i/>
                <w:iCs/>
              </w:rPr>
              <w:t>Aplikované úlohy v modernom vyučovaní matematiky. Zborník vedeckých prác</w:t>
            </w:r>
            <w:r>
              <w:t>. Nitra</w:t>
            </w:r>
            <w:r w:rsidRPr="005479DC">
              <w:t>: Slovenská poľnohospodársk</w:t>
            </w:r>
            <w:r>
              <w:t>a</w:t>
            </w:r>
            <w:r w:rsidRPr="005479DC">
              <w:t xml:space="preserve"> univer</w:t>
            </w:r>
            <w:r>
              <w:t>z</w:t>
            </w:r>
            <w:r w:rsidR="00B470AA">
              <w:t xml:space="preserve">ita v Nitre, 16-20. </w:t>
            </w:r>
          </w:p>
          <w:p w:rsidR="00A41928" w:rsidRPr="00331B39" w:rsidRDefault="00A41928" w:rsidP="00CA59C0">
            <w:pPr>
              <w:contextualSpacing/>
              <w:jc w:val="both"/>
              <w:rPr>
                <w:bCs/>
              </w:rPr>
            </w:pPr>
            <w:r w:rsidRPr="00331B39">
              <w:rPr>
                <w:bCs/>
              </w:rPr>
              <w:t>Fajkus</w:t>
            </w:r>
            <w:r w:rsidRPr="005479DC">
              <w:t xml:space="preserve">, </w:t>
            </w:r>
            <w:r w:rsidRPr="00331B39">
              <w:rPr>
                <w:bCs/>
              </w:rPr>
              <w:t>M.</w:t>
            </w:r>
            <w:r w:rsidRPr="005479DC">
              <w:t xml:space="preserve"> </w:t>
            </w:r>
            <w:r>
              <w:t xml:space="preserve">(2014). </w:t>
            </w:r>
            <w:r w:rsidRPr="005479DC">
              <w:t xml:space="preserve">Visualisation of a tangent plane of a function of two variables. In Hrubý, Miroslav; Mayerová, Šárka. </w:t>
            </w:r>
            <w:r w:rsidRPr="00331B39">
              <w:rPr>
                <w:i/>
                <w:iCs/>
              </w:rPr>
              <w:t>Konference MITAV 2014</w:t>
            </w:r>
            <w:r w:rsidR="00D671AE">
              <w:t xml:space="preserve">. Brno: Klub Univerzity obrany. </w:t>
            </w:r>
          </w:p>
          <w:p w:rsidR="00A41928" w:rsidRPr="00331B39" w:rsidRDefault="00A41928" w:rsidP="00CA59C0">
            <w:pPr>
              <w:contextualSpacing/>
              <w:jc w:val="both"/>
              <w:rPr>
                <w:bCs/>
              </w:rPr>
            </w:pPr>
            <w:r w:rsidRPr="00331B39">
              <w:rPr>
                <w:bCs/>
              </w:rPr>
              <w:t>Fajkus</w:t>
            </w:r>
            <w:r w:rsidRPr="005479DC">
              <w:t xml:space="preserve">, </w:t>
            </w:r>
            <w:r w:rsidRPr="00331B39">
              <w:rPr>
                <w:bCs/>
              </w:rPr>
              <w:t>M. (2014)</w:t>
            </w:r>
            <w:r w:rsidR="00331B39" w:rsidRPr="00331B39">
              <w:rPr>
                <w:bCs/>
              </w:rPr>
              <w:t>.</w:t>
            </w:r>
            <w:r w:rsidRPr="005479DC">
              <w:t xml:space="preserve"> IT-supported teaching of Microeconomics. In </w:t>
            </w:r>
            <w:r w:rsidRPr="00331B39">
              <w:rPr>
                <w:i/>
                <w:iCs/>
              </w:rPr>
              <w:t>Proceedings from IX. International Conference on Applied Business Research ICABR 2014</w:t>
            </w:r>
            <w:r>
              <w:t>. Brno</w:t>
            </w:r>
            <w:r w:rsidR="009811B0">
              <w:t>: Mendelova univerzita v Brně</w:t>
            </w:r>
            <w:r w:rsidRPr="005479DC">
              <w:t xml:space="preserve">. </w:t>
            </w:r>
          </w:p>
          <w:p w:rsidR="00A41928" w:rsidRPr="00331B39" w:rsidRDefault="00A41928" w:rsidP="00CA59C0">
            <w:pPr>
              <w:contextualSpacing/>
              <w:jc w:val="both"/>
              <w:rPr>
                <w:bCs/>
              </w:rPr>
            </w:pPr>
            <w:r w:rsidRPr="00331B39">
              <w:rPr>
                <w:bCs/>
              </w:rPr>
              <w:t>Fajkus</w:t>
            </w:r>
            <w:r w:rsidRPr="005479DC">
              <w:t xml:space="preserve">, </w:t>
            </w:r>
            <w:r w:rsidRPr="00331B39">
              <w:rPr>
                <w:bCs/>
              </w:rPr>
              <w:t>M. (2016):</w:t>
            </w:r>
            <w:r w:rsidRPr="005479DC">
              <w:t xml:space="preserve"> A simple model of an economical problem in the Mathematica environment. </w:t>
            </w:r>
            <w:r w:rsidRPr="00331B39">
              <w:rPr>
                <w:i/>
                <w:iCs/>
              </w:rPr>
              <w:t>Trendy ve vzdělávání</w:t>
            </w:r>
            <w:r>
              <w:t xml:space="preserve">, </w:t>
            </w:r>
            <w:r w:rsidRPr="00331B39">
              <w:rPr>
                <w:i/>
              </w:rPr>
              <w:t>9</w:t>
            </w:r>
            <w:r>
              <w:t>(</w:t>
            </w:r>
            <w:r w:rsidRPr="005479DC">
              <w:t>1</w:t>
            </w:r>
            <w:r>
              <w:t>)</w:t>
            </w:r>
            <w:r w:rsidRPr="005479DC">
              <w:t xml:space="preserve">, 56-62. </w:t>
            </w:r>
          </w:p>
          <w:p w:rsidR="00A41928" w:rsidRPr="00331B39" w:rsidRDefault="00A41928" w:rsidP="00CA59C0">
            <w:pPr>
              <w:contextualSpacing/>
              <w:jc w:val="both"/>
              <w:rPr>
                <w:bCs/>
              </w:rPr>
            </w:pPr>
            <w:r w:rsidRPr="005B767A">
              <w:t>Fajkus</w:t>
            </w:r>
            <w:r>
              <w:t>, M. (2017):</w:t>
            </w:r>
            <w:r w:rsidRPr="005B767A">
              <w:t xml:space="preserve"> Visualization of Graphs of Functions of One and Two Variables.</w:t>
            </w:r>
            <w:r>
              <w:t xml:space="preserve"> </w:t>
            </w:r>
            <w:r w:rsidRPr="00331B39">
              <w:rPr>
                <w:i/>
                <w:iCs/>
              </w:rPr>
              <w:t>International Journal of Education and Learning Systems,</w:t>
            </w:r>
            <w:r w:rsidRPr="00331B39">
              <w:rPr>
                <w:iCs/>
              </w:rPr>
              <w:t xml:space="preserve"> (</w:t>
            </w:r>
            <w:r w:rsidRPr="00331B39">
              <w:rPr>
                <w:bCs/>
              </w:rPr>
              <w:t>2)</w:t>
            </w:r>
            <w:r w:rsidRPr="005B767A">
              <w:t>, 282-286</w:t>
            </w:r>
            <w:r w:rsidR="00D671AE">
              <w:t>.</w:t>
            </w:r>
          </w:p>
          <w:p w:rsidR="00A41928" w:rsidRPr="00672F20" w:rsidRDefault="00A41928" w:rsidP="00331B39">
            <w:pPr>
              <w:pStyle w:val="Odstavecseseznamem"/>
              <w:ind w:left="0"/>
              <w:rPr>
                <w:bCs/>
              </w:rPr>
            </w:pPr>
          </w:p>
        </w:tc>
      </w:tr>
      <w:tr w:rsidR="00A41928" w:rsidRPr="00944A9E" w:rsidTr="00476272">
        <w:trPr>
          <w:trHeight w:val="218"/>
          <w:jc w:val="center"/>
        </w:trPr>
        <w:tc>
          <w:tcPr>
            <w:tcW w:w="10064" w:type="dxa"/>
            <w:gridSpan w:val="12"/>
            <w:shd w:val="clear" w:color="auto" w:fill="F7CAAC"/>
          </w:tcPr>
          <w:p w:rsidR="00A41928" w:rsidRPr="00944A9E" w:rsidRDefault="00A41928" w:rsidP="00A41928">
            <w:pPr>
              <w:rPr>
                <w:b/>
              </w:rPr>
            </w:pPr>
            <w:r w:rsidRPr="00944A9E">
              <w:rPr>
                <w:b/>
              </w:rPr>
              <w:t>Působení v</w:t>
            </w:r>
            <w:r>
              <w:rPr>
                <w:b/>
              </w:rPr>
              <w:t> </w:t>
            </w:r>
            <w:r w:rsidRPr="00944A9E">
              <w:rPr>
                <w:b/>
              </w:rPr>
              <w:t>zahraničí</w:t>
            </w:r>
          </w:p>
        </w:tc>
      </w:tr>
      <w:tr w:rsidR="00A41928" w:rsidRPr="00944A9E" w:rsidTr="00476272">
        <w:trPr>
          <w:trHeight w:val="621"/>
          <w:jc w:val="center"/>
        </w:trPr>
        <w:tc>
          <w:tcPr>
            <w:tcW w:w="10064" w:type="dxa"/>
            <w:gridSpan w:val="12"/>
          </w:tcPr>
          <w:p w:rsidR="00A41928" w:rsidRDefault="00A41928" w:rsidP="00A41928">
            <w:pPr>
              <w:numPr>
                <w:ilvl w:val="0"/>
                <w:numId w:val="33"/>
              </w:numPr>
              <w:ind w:left="0" w:hanging="180"/>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p w:rsidR="00A41928" w:rsidRPr="00944A9E" w:rsidRDefault="00A41928" w:rsidP="00A41928"/>
        </w:tc>
      </w:tr>
      <w:tr w:rsidR="008A1422" w:rsidRPr="00944A9E" w:rsidTr="003E0DCE">
        <w:trPr>
          <w:trHeight w:val="555"/>
          <w:jc w:val="center"/>
        </w:trPr>
        <w:tc>
          <w:tcPr>
            <w:tcW w:w="2415" w:type="dxa"/>
            <w:shd w:val="clear" w:color="auto" w:fill="F7CAAC"/>
          </w:tcPr>
          <w:p w:rsidR="00A41928" w:rsidRPr="00944A9E" w:rsidRDefault="00A41928" w:rsidP="00A41928">
            <w:pPr>
              <w:jc w:val="both"/>
              <w:rPr>
                <w:b/>
              </w:rPr>
            </w:pPr>
            <w:r w:rsidRPr="00944A9E">
              <w:rPr>
                <w:b/>
              </w:rPr>
              <w:t xml:space="preserve">Podpis </w:t>
            </w:r>
          </w:p>
        </w:tc>
        <w:tc>
          <w:tcPr>
            <w:tcW w:w="4530" w:type="dxa"/>
            <w:gridSpan w:val="5"/>
          </w:tcPr>
          <w:p w:rsidR="00A41928" w:rsidRPr="00944A9E" w:rsidRDefault="00A07758" w:rsidP="00A41928">
            <w:pPr>
              <w:jc w:val="both"/>
            </w:pPr>
            <w:r>
              <w:t>RNDr. Martin Fajkus, Ph.D.</w:t>
            </w:r>
          </w:p>
        </w:tc>
        <w:tc>
          <w:tcPr>
            <w:tcW w:w="786" w:type="dxa"/>
            <w:shd w:val="clear" w:color="auto" w:fill="F7CAAC"/>
          </w:tcPr>
          <w:p w:rsidR="00A41928" w:rsidRPr="00944A9E" w:rsidRDefault="00A41928" w:rsidP="00A41928">
            <w:pPr>
              <w:jc w:val="both"/>
            </w:pPr>
            <w:r w:rsidRPr="00944A9E">
              <w:rPr>
                <w:b/>
              </w:rPr>
              <w:t>datum</w:t>
            </w:r>
          </w:p>
        </w:tc>
        <w:tc>
          <w:tcPr>
            <w:tcW w:w="2333" w:type="dxa"/>
            <w:gridSpan w:val="5"/>
          </w:tcPr>
          <w:p w:rsidR="00A41928" w:rsidRPr="00944A9E" w:rsidRDefault="00A41928" w:rsidP="00A41928">
            <w:pPr>
              <w:jc w:val="both"/>
            </w:pPr>
            <w:del w:id="3964" w:author="Hana Navrátilová" w:date="2019-09-24T11:10:00Z">
              <w:r>
                <w:delText>17. 12. 2018</w:delText>
              </w:r>
            </w:del>
            <w:ins w:id="3965" w:author="Hana Navrátilová" w:date="2019-09-24T11:10:00Z">
              <w:r w:rsidR="00F62D39">
                <w:t xml:space="preserve">25. </w:t>
              </w:r>
              <w:r w:rsidR="005A4AE1">
                <w:t>0</w:t>
              </w:r>
              <w:r w:rsidR="00F62D39">
                <w:t xml:space="preserve">9. 2019  </w:t>
              </w:r>
            </w:ins>
          </w:p>
        </w:tc>
      </w:tr>
    </w:tbl>
    <w:p w:rsidR="0059012F" w:rsidRPr="00944A9E" w:rsidRDefault="0059012F" w:rsidP="00E7344C">
      <w:r w:rsidRPr="00944A9E">
        <w:br w:type="page"/>
      </w: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6"/>
        <w:gridCol w:w="829"/>
        <w:gridCol w:w="1719"/>
        <w:gridCol w:w="524"/>
        <w:gridCol w:w="468"/>
        <w:gridCol w:w="994"/>
        <w:gridCol w:w="719"/>
        <w:gridCol w:w="67"/>
        <w:gridCol w:w="634"/>
        <w:gridCol w:w="142"/>
        <w:gridCol w:w="559"/>
        <w:gridCol w:w="994"/>
      </w:tblGrid>
      <w:tr w:rsidR="006B6016" w:rsidRPr="00944A9E" w:rsidTr="00C8259C">
        <w:trPr>
          <w:jc w:val="center"/>
        </w:trPr>
        <w:tc>
          <w:tcPr>
            <w:tcW w:w="10195"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7A35AC" w:rsidRPr="00944A9E" w:rsidTr="00C8259C">
        <w:trPr>
          <w:jc w:val="center"/>
        </w:trPr>
        <w:tc>
          <w:tcPr>
            <w:tcW w:w="2546" w:type="dxa"/>
            <w:tcBorders>
              <w:top w:val="double" w:sz="4" w:space="0" w:color="auto"/>
            </w:tcBorders>
            <w:shd w:val="clear" w:color="auto" w:fill="F7CAAC"/>
          </w:tcPr>
          <w:p w:rsidR="007A35AC" w:rsidRPr="00944A9E" w:rsidRDefault="007A35AC" w:rsidP="00E7344C">
            <w:pPr>
              <w:jc w:val="both"/>
              <w:rPr>
                <w:b/>
              </w:rPr>
            </w:pPr>
            <w:r w:rsidRPr="00944A9E">
              <w:rPr>
                <w:b/>
              </w:rPr>
              <w:t>Vysoká škola</w:t>
            </w:r>
          </w:p>
        </w:tc>
        <w:tc>
          <w:tcPr>
            <w:tcW w:w="7649" w:type="dxa"/>
            <w:gridSpan w:val="11"/>
          </w:tcPr>
          <w:p w:rsidR="007A35AC" w:rsidRPr="00944A9E" w:rsidRDefault="007A35AC" w:rsidP="00E7344C">
            <w:pPr>
              <w:jc w:val="both"/>
            </w:pPr>
            <w:r w:rsidRPr="00944A9E">
              <w:t>UTB ve Zlíně</w:t>
            </w:r>
          </w:p>
        </w:tc>
      </w:tr>
      <w:tr w:rsidR="007A35AC" w:rsidRPr="00944A9E" w:rsidTr="00C8259C">
        <w:trPr>
          <w:jc w:val="center"/>
        </w:trPr>
        <w:tc>
          <w:tcPr>
            <w:tcW w:w="2546" w:type="dxa"/>
            <w:shd w:val="clear" w:color="auto" w:fill="F7CAAC"/>
          </w:tcPr>
          <w:p w:rsidR="007A35AC" w:rsidRPr="00944A9E" w:rsidRDefault="007A35AC" w:rsidP="00E7344C">
            <w:pPr>
              <w:jc w:val="both"/>
              <w:rPr>
                <w:b/>
              </w:rPr>
            </w:pPr>
            <w:r w:rsidRPr="00944A9E">
              <w:rPr>
                <w:b/>
              </w:rPr>
              <w:t>Součást vysoké školy</w:t>
            </w:r>
          </w:p>
        </w:tc>
        <w:tc>
          <w:tcPr>
            <w:tcW w:w="7649" w:type="dxa"/>
            <w:gridSpan w:val="11"/>
          </w:tcPr>
          <w:p w:rsidR="007A35AC" w:rsidRPr="00944A9E" w:rsidRDefault="007A35AC" w:rsidP="00E7344C">
            <w:pPr>
              <w:jc w:val="both"/>
            </w:pPr>
            <w:r w:rsidRPr="00944A9E">
              <w:t>Fakulta humanitních studií</w:t>
            </w:r>
          </w:p>
        </w:tc>
      </w:tr>
      <w:tr w:rsidR="007A35AC" w:rsidRPr="00944A9E" w:rsidTr="00C8259C">
        <w:trPr>
          <w:jc w:val="center"/>
        </w:trPr>
        <w:tc>
          <w:tcPr>
            <w:tcW w:w="2546" w:type="dxa"/>
            <w:shd w:val="clear" w:color="auto" w:fill="F7CAAC"/>
          </w:tcPr>
          <w:p w:rsidR="007A35AC" w:rsidRPr="00944A9E" w:rsidRDefault="007A35AC" w:rsidP="00E7344C">
            <w:pPr>
              <w:jc w:val="both"/>
              <w:rPr>
                <w:b/>
              </w:rPr>
            </w:pPr>
            <w:r w:rsidRPr="00944A9E">
              <w:rPr>
                <w:b/>
              </w:rPr>
              <w:t>Název studijního programu</w:t>
            </w:r>
          </w:p>
        </w:tc>
        <w:tc>
          <w:tcPr>
            <w:tcW w:w="7649" w:type="dxa"/>
            <w:gridSpan w:val="11"/>
          </w:tcPr>
          <w:p w:rsidR="007A35AC" w:rsidRPr="00944A9E" w:rsidRDefault="00564B1A" w:rsidP="00E7344C">
            <w:pPr>
              <w:jc w:val="both"/>
            </w:pPr>
            <w:r>
              <w:t>Učitelství pro 1. stupeň</w:t>
            </w:r>
            <w:r w:rsidR="007A35AC" w:rsidRPr="00944A9E">
              <w:t xml:space="preserve"> základní školy</w:t>
            </w:r>
          </w:p>
        </w:tc>
      </w:tr>
      <w:tr w:rsidR="007A35AC" w:rsidRPr="00944A9E" w:rsidTr="00C8259C">
        <w:trPr>
          <w:trHeight w:val="207"/>
          <w:jc w:val="center"/>
        </w:trPr>
        <w:tc>
          <w:tcPr>
            <w:tcW w:w="2546" w:type="dxa"/>
            <w:shd w:val="clear" w:color="auto" w:fill="F7CAAC"/>
          </w:tcPr>
          <w:p w:rsidR="007A35AC" w:rsidRPr="00944A9E" w:rsidRDefault="007A35AC" w:rsidP="00E7344C">
            <w:pPr>
              <w:jc w:val="both"/>
              <w:rPr>
                <w:b/>
              </w:rPr>
            </w:pPr>
            <w:r w:rsidRPr="00944A9E">
              <w:rPr>
                <w:b/>
              </w:rPr>
              <w:t>Jméno a příjmení</w:t>
            </w:r>
          </w:p>
        </w:tc>
        <w:tc>
          <w:tcPr>
            <w:tcW w:w="4534" w:type="dxa"/>
            <w:gridSpan w:val="5"/>
          </w:tcPr>
          <w:p w:rsidR="007A35AC" w:rsidRPr="00944A9E" w:rsidRDefault="007A35AC" w:rsidP="00E7344C">
            <w:r w:rsidRPr="00944A9E">
              <w:t>Lucia Ficová</w:t>
            </w:r>
          </w:p>
        </w:tc>
        <w:tc>
          <w:tcPr>
            <w:tcW w:w="719" w:type="dxa"/>
            <w:shd w:val="clear" w:color="auto" w:fill="F7CAAC"/>
          </w:tcPr>
          <w:p w:rsidR="007A35AC" w:rsidRPr="00944A9E" w:rsidRDefault="007A35AC" w:rsidP="00E7344C">
            <w:pPr>
              <w:jc w:val="both"/>
              <w:rPr>
                <w:b/>
              </w:rPr>
            </w:pPr>
            <w:r w:rsidRPr="00944A9E">
              <w:rPr>
                <w:b/>
              </w:rPr>
              <w:t>Tituly</w:t>
            </w:r>
          </w:p>
        </w:tc>
        <w:tc>
          <w:tcPr>
            <w:tcW w:w="2396" w:type="dxa"/>
            <w:gridSpan w:val="5"/>
          </w:tcPr>
          <w:p w:rsidR="007A35AC" w:rsidRPr="00944A9E" w:rsidRDefault="007A35AC" w:rsidP="00E7344C">
            <w:r w:rsidRPr="00944A9E">
              <w:t>PaedDr., PhD.</w:t>
            </w:r>
          </w:p>
        </w:tc>
      </w:tr>
      <w:tr w:rsidR="007A35AC" w:rsidRPr="00944A9E" w:rsidTr="00ED3D8C">
        <w:trPr>
          <w:jc w:val="center"/>
        </w:trPr>
        <w:tc>
          <w:tcPr>
            <w:tcW w:w="2546" w:type="dxa"/>
            <w:shd w:val="clear" w:color="auto" w:fill="F7CAAC"/>
          </w:tcPr>
          <w:p w:rsidR="007A35AC" w:rsidRPr="00944A9E" w:rsidRDefault="007A35AC" w:rsidP="00E7344C">
            <w:pPr>
              <w:jc w:val="both"/>
              <w:rPr>
                <w:b/>
              </w:rPr>
            </w:pPr>
            <w:r w:rsidRPr="00944A9E">
              <w:rPr>
                <w:b/>
              </w:rPr>
              <w:t>Rok narození</w:t>
            </w:r>
          </w:p>
        </w:tc>
        <w:tc>
          <w:tcPr>
            <w:tcW w:w="829" w:type="dxa"/>
          </w:tcPr>
          <w:p w:rsidR="007A35AC" w:rsidRPr="00944A9E" w:rsidRDefault="007A35AC" w:rsidP="00E7344C">
            <w:pPr>
              <w:jc w:val="both"/>
            </w:pPr>
            <w:r w:rsidRPr="00944A9E">
              <w:t>1982</w:t>
            </w:r>
          </w:p>
        </w:tc>
        <w:tc>
          <w:tcPr>
            <w:tcW w:w="1719" w:type="dxa"/>
            <w:shd w:val="clear" w:color="auto" w:fill="F7CAAC"/>
          </w:tcPr>
          <w:p w:rsidR="007A35AC" w:rsidRPr="00944A9E" w:rsidRDefault="007A35AC" w:rsidP="00E7344C">
            <w:pPr>
              <w:jc w:val="both"/>
              <w:rPr>
                <w:b/>
              </w:rPr>
            </w:pPr>
            <w:r w:rsidRPr="00944A9E">
              <w:rPr>
                <w:b/>
              </w:rPr>
              <w:t>typ vztahu k VŠ</w:t>
            </w:r>
          </w:p>
        </w:tc>
        <w:tc>
          <w:tcPr>
            <w:tcW w:w="992" w:type="dxa"/>
            <w:gridSpan w:val="2"/>
          </w:tcPr>
          <w:p w:rsidR="007A35AC" w:rsidRPr="00944A9E" w:rsidRDefault="007A35AC" w:rsidP="00E7344C">
            <w:pPr>
              <w:jc w:val="both"/>
            </w:pPr>
            <w:r w:rsidRPr="00944A9E">
              <w:t>DPP</w:t>
            </w:r>
          </w:p>
        </w:tc>
        <w:tc>
          <w:tcPr>
            <w:tcW w:w="994" w:type="dxa"/>
            <w:shd w:val="clear" w:color="auto" w:fill="F7CAAC"/>
          </w:tcPr>
          <w:p w:rsidR="007A35AC" w:rsidRPr="00944A9E" w:rsidRDefault="007A35AC" w:rsidP="00E7344C">
            <w:pPr>
              <w:jc w:val="both"/>
              <w:rPr>
                <w:b/>
              </w:rPr>
            </w:pPr>
            <w:r w:rsidRPr="00944A9E">
              <w:rPr>
                <w:b/>
              </w:rPr>
              <w:t>rozsah</w:t>
            </w:r>
          </w:p>
        </w:tc>
        <w:tc>
          <w:tcPr>
            <w:tcW w:w="719" w:type="dxa"/>
          </w:tcPr>
          <w:p w:rsidR="007A35AC" w:rsidRPr="00944A9E" w:rsidRDefault="007A35AC" w:rsidP="00E7344C">
            <w:pPr>
              <w:jc w:val="both"/>
            </w:pPr>
          </w:p>
        </w:tc>
        <w:tc>
          <w:tcPr>
            <w:tcW w:w="843" w:type="dxa"/>
            <w:gridSpan w:val="3"/>
            <w:shd w:val="clear" w:color="auto" w:fill="F7CAAC"/>
          </w:tcPr>
          <w:p w:rsidR="007A35AC" w:rsidRPr="00944A9E" w:rsidRDefault="007A35AC" w:rsidP="00E7344C">
            <w:pPr>
              <w:jc w:val="both"/>
              <w:rPr>
                <w:b/>
              </w:rPr>
            </w:pPr>
            <w:r w:rsidRPr="00944A9E">
              <w:rPr>
                <w:b/>
              </w:rPr>
              <w:t>do kdy</w:t>
            </w:r>
          </w:p>
        </w:tc>
        <w:tc>
          <w:tcPr>
            <w:tcW w:w="1553" w:type="dxa"/>
            <w:gridSpan w:val="2"/>
          </w:tcPr>
          <w:p w:rsidR="007A35AC" w:rsidRPr="00944A9E" w:rsidRDefault="006B3504" w:rsidP="00E7344C">
            <w:r w:rsidRPr="00686322">
              <w:rPr>
                <w:sz w:val="16"/>
                <w:szCs w:val="16"/>
              </w:rPr>
              <w:t>př</w:t>
            </w:r>
            <w:r>
              <w:rPr>
                <w:sz w:val="16"/>
                <w:szCs w:val="16"/>
              </w:rPr>
              <w:t xml:space="preserve">edpokládá </w:t>
            </w:r>
            <w:r w:rsidRPr="00686322">
              <w:rPr>
                <w:sz w:val="16"/>
                <w:szCs w:val="16"/>
              </w:rPr>
              <w:t xml:space="preserve">se </w:t>
            </w:r>
            <w:r>
              <w:rPr>
                <w:sz w:val="16"/>
                <w:szCs w:val="16"/>
              </w:rPr>
              <w:t>sjednání prac. poměru</w:t>
            </w:r>
          </w:p>
        </w:tc>
      </w:tr>
      <w:tr w:rsidR="007A35AC" w:rsidRPr="00944A9E" w:rsidTr="00ED3D8C">
        <w:trPr>
          <w:jc w:val="center"/>
        </w:trPr>
        <w:tc>
          <w:tcPr>
            <w:tcW w:w="5094" w:type="dxa"/>
            <w:gridSpan w:val="3"/>
            <w:shd w:val="clear" w:color="auto" w:fill="F7CAAC"/>
          </w:tcPr>
          <w:p w:rsidR="007A35AC" w:rsidRPr="00944A9E" w:rsidRDefault="007A35AC" w:rsidP="00E7344C">
            <w:pPr>
              <w:jc w:val="both"/>
              <w:rPr>
                <w:b/>
              </w:rPr>
            </w:pPr>
            <w:r w:rsidRPr="00944A9E">
              <w:rPr>
                <w:b/>
              </w:rPr>
              <w:t xml:space="preserve">Typ vztahu na součásti VŠ, která uskutečňuje st. </w:t>
            </w:r>
            <w:r w:rsidR="002C7BFC" w:rsidRPr="00944A9E">
              <w:rPr>
                <w:b/>
              </w:rPr>
              <w:t>P</w:t>
            </w:r>
            <w:r w:rsidRPr="00944A9E">
              <w:rPr>
                <w:b/>
              </w:rPr>
              <w:t>rogram</w:t>
            </w:r>
          </w:p>
        </w:tc>
        <w:tc>
          <w:tcPr>
            <w:tcW w:w="992" w:type="dxa"/>
            <w:gridSpan w:val="2"/>
          </w:tcPr>
          <w:p w:rsidR="007A35AC" w:rsidRPr="00944A9E" w:rsidRDefault="007A35AC" w:rsidP="00E7344C">
            <w:pPr>
              <w:jc w:val="both"/>
            </w:pPr>
            <w:r w:rsidRPr="00944A9E">
              <w:t>DPP</w:t>
            </w:r>
          </w:p>
        </w:tc>
        <w:tc>
          <w:tcPr>
            <w:tcW w:w="994" w:type="dxa"/>
            <w:shd w:val="clear" w:color="auto" w:fill="F7CAAC"/>
          </w:tcPr>
          <w:p w:rsidR="007A35AC" w:rsidRPr="00944A9E" w:rsidRDefault="007A35AC" w:rsidP="00E7344C">
            <w:pPr>
              <w:jc w:val="both"/>
              <w:rPr>
                <w:b/>
              </w:rPr>
            </w:pPr>
            <w:r w:rsidRPr="00944A9E">
              <w:rPr>
                <w:b/>
              </w:rPr>
              <w:t>rozsah</w:t>
            </w:r>
          </w:p>
        </w:tc>
        <w:tc>
          <w:tcPr>
            <w:tcW w:w="719" w:type="dxa"/>
          </w:tcPr>
          <w:p w:rsidR="007A35AC" w:rsidRPr="00944A9E" w:rsidRDefault="007A35AC" w:rsidP="00E7344C">
            <w:pPr>
              <w:jc w:val="both"/>
              <w:rPr>
                <w:lang w:val="sk-SK"/>
              </w:rPr>
            </w:pPr>
          </w:p>
        </w:tc>
        <w:tc>
          <w:tcPr>
            <w:tcW w:w="843" w:type="dxa"/>
            <w:gridSpan w:val="3"/>
            <w:shd w:val="clear" w:color="auto" w:fill="F7CAAC"/>
          </w:tcPr>
          <w:p w:rsidR="007A35AC" w:rsidRPr="00944A9E" w:rsidRDefault="007A35AC" w:rsidP="00E7344C">
            <w:pPr>
              <w:jc w:val="both"/>
              <w:rPr>
                <w:b/>
              </w:rPr>
            </w:pPr>
            <w:r w:rsidRPr="00944A9E">
              <w:rPr>
                <w:b/>
              </w:rPr>
              <w:t>do kdy</w:t>
            </w:r>
          </w:p>
        </w:tc>
        <w:tc>
          <w:tcPr>
            <w:tcW w:w="1553" w:type="dxa"/>
            <w:gridSpan w:val="2"/>
          </w:tcPr>
          <w:p w:rsidR="007A35AC" w:rsidRPr="00944A9E" w:rsidRDefault="007A35AC" w:rsidP="00E7344C">
            <w:pPr>
              <w:jc w:val="both"/>
            </w:pPr>
          </w:p>
        </w:tc>
      </w:tr>
      <w:tr w:rsidR="007A35AC" w:rsidRPr="00944A9E" w:rsidTr="00C8259C">
        <w:trPr>
          <w:jc w:val="center"/>
        </w:trPr>
        <w:tc>
          <w:tcPr>
            <w:tcW w:w="6086" w:type="dxa"/>
            <w:gridSpan w:val="5"/>
            <w:shd w:val="clear" w:color="auto" w:fill="F7CAAC"/>
          </w:tcPr>
          <w:p w:rsidR="007A35AC" w:rsidRPr="00944A9E" w:rsidRDefault="007A35AC" w:rsidP="00E7344C">
            <w:pPr>
              <w:jc w:val="both"/>
            </w:pPr>
            <w:r w:rsidRPr="00944A9E">
              <w:rPr>
                <w:b/>
              </w:rPr>
              <w:t>Další současná působení jako akademický pracovník na jiných VŠ</w:t>
            </w:r>
          </w:p>
        </w:tc>
        <w:tc>
          <w:tcPr>
            <w:tcW w:w="1713" w:type="dxa"/>
            <w:gridSpan w:val="2"/>
            <w:shd w:val="clear" w:color="auto" w:fill="F7CAAC"/>
          </w:tcPr>
          <w:p w:rsidR="007A35AC" w:rsidRPr="00944A9E" w:rsidRDefault="007A35AC" w:rsidP="00E7344C">
            <w:pPr>
              <w:jc w:val="both"/>
              <w:rPr>
                <w:b/>
              </w:rPr>
            </w:pPr>
            <w:r w:rsidRPr="00944A9E">
              <w:rPr>
                <w:b/>
              </w:rPr>
              <w:t>typ prac. vztahu</w:t>
            </w:r>
          </w:p>
        </w:tc>
        <w:tc>
          <w:tcPr>
            <w:tcW w:w="2396" w:type="dxa"/>
            <w:gridSpan w:val="5"/>
            <w:shd w:val="clear" w:color="auto" w:fill="F7CAAC"/>
          </w:tcPr>
          <w:p w:rsidR="007A35AC" w:rsidRPr="00944A9E" w:rsidRDefault="007A35AC" w:rsidP="00E7344C">
            <w:pPr>
              <w:jc w:val="both"/>
              <w:rPr>
                <w:b/>
              </w:rPr>
            </w:pPr>
            <w:r w:rsidRPr="00944A9E">
              <w:rPr>
                <w:b/>
              </w:rPr>
              <w:t>rozsah</w:t>
            </w:r>
          </w:p>
        </w:tc>
      </w:tr>
      <w:tr w:rsidR="007A35AC" w:rsidRPr="00944A9E" w:rsidTr="00C8259C">
        <w:trPr>
          <w:jc w:val="center"/>
        </w:trPr>
        <w:tc>
          <w:tcPr>
            <w:tcW w:w="6086" w:type="dxa"/>
            <w:gridSpan w:val="5"/>
          </w:tcPr>
          <w:p w:rsidR="007A35AC" w:rsidRPr="00944A9E" w:rsidRDefault="007A35AC" w:rsidP="00E7344C">
            <w:pPr>
              <w:jc w:val="both"/>
            </w:pPr>
          </w:p>
        </w:tc>
        <w:tc>
          <w:tcPr>
            <w:tcW w:w="1713" w:type="dxa"/>
            <w:gridSpan w:val="2"/>
          </w:tcPr>
          <w:p w:rsidR="007A35AC" w:rsidRPr="00944A9E" w:rsidRDefault="007A35AC" w:rsidP="00E7344C">
            <w:pPr>
              <w:jc w:val="both"/>
            </w:pPr>
          </w:p>
        </w:tc>
        <w:tc>
          <w:tcPr>
            <w:tcW w:w="2396" w:type="dxa"/>
            <w:gridSpan w:val="5"/>
          </w:tcPr>
          <w:p w:rsidR="007A35AC" w:rsidRPr="00944A9E" w:rsidRDefault="007A35AC" w:rsidP="00E7344C">
            <w:pPr>
              <w:jc w:val="both"/>
            </w:pPr>
          </w:p>
        </w:tc>
      </w:tr>
      <w:tr w:rsidR="007A35AC" w:rsidRPr="00944A9E" w:rsidTr="00C8259C">
        <w:trPr>
          <w:jc w:val="center"/>
        </w:trPr>
        <w:tc>
          <w:tcPr>
            <w:tcW w:w="10195" w:type="dxa"/>
            <w:gridSpan w:val="12"/>
            <w:shd w:val="clear" w:color="auto" w:fill="F7CAAC"/>
          </w:tcPr>
          <w:p w:rsidR="007A35AC" w:rsidRPr="00944A9E" w:rsidRDefault="007A35AC" w:rsidP="00E7344C">
            <w:pPr>
              <w:jc w:val="both"/>
            </w:pPr>
            <w:r w:rsidRPr="00944A9E">
              <w:rPr>
                <w:b/>
              </w:rPr>
              <w:t>Předměty příslušného studijního programu a způsob zapojení do jejich výuky, příp. další zapojení do uskutečňování studijního programu</w:t>
            </w:r>
          </w:p>
        </w:tc>
      </w:tr>
      <w:tr w:rsidR="007A35AC" w:rsidRPr="00944A9E" w:rsidTr="00C8259C">
        <w:trPr>
          <w:trHeight w:val="196"/>
          <w:jc w:val="center"/>
        </w:trPr>
        <w:tc>
          <w:tcPr>
            <w:tcW w:w="10195" w:type="dxa"/>
            <w:gridSpan w:val="12"/>
            <w:tcBorders>
              <w:top w:val="nil"/>
            </w:tcBorders>
          </w:tcPr>
          <w:p w:rsidR="007A35AC" w:rsidRPr="00944A9E" w:rsidRDefault="006642D0" w:rsidP="00E7344C">
            <w:r>
              <w:t>Matematika v primárním vzdělávání</w:t>
            </w:r>
          </w:p>
        </w:tc>
      </w:tr>
      <w:tr w:rsidR="007A35AC" w:rsidRPr="00944A9E" w:rsidTr="00C8259C">
        <w:trPr>
          <w:jc w:val="center"/>
        </w:trPr>
        <w:tc>
          <w:tcPr>
            <w:tcW w:w="10195" w:type="dxa"/>
            <w:gridSpan w:val="12"/>
            <w:shd w:val="clear" w:color="auto" w:fill="F7CAAC"/>
          </w:tcPr>
          <w:p w:rsidR="007A35AC" w:rsidRPr="00944A9E" w:rsidRDefault="007A35AC" w:rsidP="00E7344C">
            <w:pPr>
              <w:jc w:val="both"/>
            </w:pPr>
            <w:r w:rsidRPr="00944A9E">
              <w:rPr>
                <w:b/>
              </w:rPr>
              <w:t xml:space="preserve">Údaje o vzdělání na VŠ </w:t>
            </w:r>
          </w:p>
        </w:tc>
      </w:tr>
      <w:tr w:rsidR="007A35AC" w:rsidRPr="00944A9E" w:rsidTr="00C8259C">
        <w:trPr>
          <w:trHeight w:val="713"/>
          <w:jc w:val="center"/>
        </w:trPr>
        <w:tc>
          <w:tcPr>
            <w:tcW w:w="10195" w:type="dxa"/>
            <w:gridSpan w:val="12"/>
          </w:tcPr>
          <w:p w:rsidR="007A35AC" w:rsidRPr="00944A9E" w:rsidRDefault="00694234" w:rsidP="00E7344C">
            <w:r>
              <w:t>Mgr., magisterský obor U</w:t>
            </w:r>
            <w:r w:rsidR="007A35AC" w:rsidRPr="00944A9E">
              <w:t>čitelství, aprobace pedagogika a matematika, 2006,  PdF UKv Bratislavě</w:t>
            </w:r>
          </w:p>
          <w:p w:rsidR="007A35AC" w:rsidRPr="00944A9E" w:rsidRDefault="007A35AC" w:rsidP="00E7344C">
            <w:r w:rsidRPr="00944A9E">
              <w:t>PaedDr., rigorózní řízení v oboru Předškolní a elementární pedagogika, 2009, PdF UKv Bratislavě</w:t>
            </w:r>
          </w:p>
          <w:p w:rsidR="007A35AC" w:rsidRPr="00944A9E" w:rsidRDefault="007A35AC" w:rsidP="00E7344C">
            <w:r w:rsidRPr="00944A9E">
              <w:t>PhD., v oboru Předškolní a elementární pedagogika, 2010,  PdF UKv Bratislavě</w:t>
            </w:r>
          </w:p>
        </w:tc>
      </w:tr>
      <w:tr w:rsidR="007A35AC" w:rsidRPr="00944A9E" w:rsidTr="00C8259C">
        <w:trPr>
          <w:jc w:val="center"/>
        </w:trPr>
        <w:tc>
          <w:tcPr>
            <w:tcW w:w="10195" w:type="dxa"/>
            <w:gridSpan w:val="12"/>
            <w:shd w:val="clear" w:color="auto" w:fill="F7CAAC"/>
          </w:tcPr>
          <w:p w:rsidR="007A35AC" w:rsidRPr="00944A9E" w:rsidRDefault="007A35AC" w:rsidP="00E7344C">
            <w:pPr>
              <w:jc w:val="both"/>
              <w:rPr>
                <w:b/>
              </w:rPr>
            </w:pPr>
            <w:r w:rsidRPr="00944A9E">
              <w:rPr>
                <w:b/>
              </w:rPr>
              <w:t>Údaje o odborném působení od absolvování VŠ</w:t>
            </w:r>
          </w:p>
        </w:tc>
      </w:tr>
      <w:tr w:rsidR="007A35AC" w:rsidRPr="00944A9E" w:rsidTr="00C8259C">
        <w:trPr>
          <w:trHeight w:val="1090"/>
          <w:jc w:val="center"/>
        </w:trPr>
        <w:tc>
          <w:tcPr>
            <w:tcW w:w="10195" w:type="dxa"/>
            <w:gridSpan w:val="12"/>
          </w:tcPr>
          <w:p w:rsidR="007A35AC" w:rsidRPr="00944A9E" w:rsidRDefault="007A35AC" w:rsidP="00E7344C">
            <w:pPr>
              <w:jc w:val="both"/>
            </w:pPr>
            <w:r w:rsidRPr="00944A9E">
              <w:rPr>
                <w:rFonts w:eastAsia="Calibri"/>
                <w:lang w:eastAsia="en-US"/>
              </w:rPr>
              <w:t>2008</w:t>
            </w:r>
            <w:r w:rsidR="00B369B9" w:rsidRPr="00944A9E">
              <w:rPr>
                <w:rFonts w:eastAsia="Calibri"/>
                <w:lang w:eastAsia="en-US"/>
              </w:rPr>
              <w:t xml:space="preserve"> – </w:t>
            </w:r>
            <w:r w:rsidRPr="00944A9E">
              <w:rPr>
                <w:rFonts w:eastAsia="Calibri"/>
                <w:lang w:eastAsia="en-US"/>
              </w:rPr>
              <w:t>2013</w:t>
            </w:r>
            <w:r w:rsidR="00E4274B" w:rsidRPr="00944A9E">
              <w:rPr>
                <w:rFonts w:eastAsia="Calibri"/>
                <w:lang w:eastAsia="en-US"/>
              </w:rPr>
              <w:t> </w:t>
            </w:r>
            <w:r w:rsidR="00C10F93" w:rsidRPr="00944A9E">
              <w:t>odborný asistent a vědecko – výzkumný pracovník,</w:t>
            </w:r>
            <w:r w:rsidRPr="00944A9E">
              <w:t>Pd</w:t>
            </w:r>
            <w:r w:rsidR="00C10F93" w:rsidRPr="00944A9E">
              <w:t>F UK Bratislava</w:t>
            </w:r>
          </w:p>
          <w:p w:rsidR="007A35AC" w:rsidRPr="00944A9E" w:rsidRDefault="007A35AC" w:rsidP="00E7344C">
            <w:pPr>
              <w:jc w:val="both"/>
            </w:pPr>
            <w:r w:rsidRPr="00944A9E">
              <w:t>2013</w:t>
            </w:r>
            <w:r w:rsidR="00B369B9" w:rsidRPr="00944A9E">
              <w:t xml:space="preserve"> – </w:t>
            </w:r>
            <w:r w:rsidRPr="00944A9E">
              <w:t>2015</w:t>
            </w:r>
            <w:r w:rsidR="00C10F93" w:rsidRPr="00944A9E">
              <w:t xml:space="preserve"> garant tvorby testovacích nástrojů – oblast matematika a práce s informacemi </w:t>
            </w:r>
            <w:r w:rsidRPr="00944A9E">
              <w:t>NÚCEM Bratislava</w:t>
            </w:r>
          </w:p>
          <w:p w:rsidR="007A35AC" w:rsidRPr="00944A9E" w:rsidRDefault="007A35AC" w:rsidP="00E7344C">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2016</w:t>
            </w:r>
            <w:r w:rsidR="00B369B9" w:rsidRPr="00944A9E">
              <w:rPr>
                <w:rFonts w:ascii="Times New Roman" w:hAnsi="Times New Roman" w:cs="Times New Roman"/>
                <w:color w:val="auto"/>
                <w:sz w:val="20"/>
                <w:szCs w:val="20"/>
              </w:rPr>
              <w:t xml:space="preserve"> – </w:t>
            </w:r>
            <w:r w:rsidR="00C10F93" w:rsidRPr="00944A9E">
              <w:rPr>
                <w:rFonts w:ascii="Times New Roman" w:hAnsi="Times New Roman" w:cs="Times New Roman"/>
                <w:color w:val="auto"/>
                <w:sz w:val="20"/>
                <w:szCs w:val="20"/>
              </w:rPr>
              <w:t xml:space="preserve">učitel </w:t>
            </w:r>
            <w:r w:rsidRPr="00944A9E">
              <w:rPr>
                <w:rFonts w:ascii="Times New Roman" w:hAnsi="Times New Roman" w:cs="Times New Roman"/>
                <w:color w:val="auto"/>
                <w:sz w:val="20"/>
                <w:szCs w:val="20"/>
              </w:rPr>
              <w:t>ZŠ Bratislava, výuka předmětů</w:t>
            </w:r>
            <w:r w:rsidR="00C10F93" w:rsidRPr="00944A9E">
              <w:rPr>
                <w:rFonts w:ascii="Times New Roman" w:hAnsi="Times New Roman" w:cs="Times New Roman"/>
                <w:color w:val="auto"/>
                <w:sz w:val="20"/>
                <w:szCs w:val="20"/>
              </w:rPr>
              <w:t xml:space="preserve"> matematika</w:t>
            </w:r>
          </w:p>
          <w:p w:rsidR="007A35AC" w:rsidRPr="00944A9E" w:rsidRDefault="007A35AC" w:rsidP="00E7344C">
            <w:r w:rsidRPr="00944A9E">
              <w:rPr>
                <w:rFonts w:eastAsia="Calibri"/>
                <w:lang w:eastAsia="en-US"/>
              </w:rPr>
              <w:t>2016</w:t>
            </w:r>
            <w:r w:rsidR="00367084">
              <w:rPr>
                <w:rFonts w:eastAsia="Calibri"/>
                <w:lang w:eastAsia="en-US"/>
              </w:rPr>
              <w:t xml:space="preserve"> </w:t>
            </w:r>
            <w:r w:rsidR="00B369B9" w:rsidRPr="00944A9E">
              <w:rPr>
                <w:rFonts w:eastAsia="Calibri"/>
                <w:lang w:eastAsia="en-US"/>
              </w:rPr>
              <w:t xml:space="preserve">– </w:t>
            </w:r>
            <w:r w:rsidRPr="00944A9E">
              <w:rPr>
                <w:rFonts w:eastAsia="Calibri"/>
                <w:lang w:eastAsia="en-US"/>
              </w:rPr>
              <w:t>dosud</w:t>
            </w:r>
            <w:r w:rsidR="00367084">
              <w:rPr>
                <w:rFonts w:eastAsia="Calibri"/>
                <w:lang w:eastAsia="en-US"/>
              </w:rPr>
              <w:t xml:space="preserve"> </w:t>
            </w:r>
            <w:r w:rsidR="00C10F93" w:rsidRPr="00944A9E">
              <w:rPr>
                <w:rFonts w:eastAsia="Calibri"/>
                <w:lang w:eastAsia="en-US"/>
              </w:rPr>
              <w:t>výzkumný a vývojový zaměstnanec, koordinátor tvorby testů a banky úloh z matematiky a matematické gramotnosti</w:t>
            </w:r>
            <w:r w:rsidR="00367084">
              <w:rPr>
                <w:rFonts w:eastAsia="Calibri"/>
                <w:lang w:eastAsia="en-US"/>
              </w:rPr>
              <w:t xml:space="preserve"> </w:t>
            </w:r>
            <w:r w:rsidRPr="00944A9E">
              <w:t>NÚCEM Bratislava</w:t>
            </w:r>
          </w:p>
          <w:p w:rsidR="007A35AC" w:rsidRPr="00944A9E" w:rsidRDefault="00DF49FB" w:rsidP="00E7344C">
            <w:pPr>
              <w:jc w:val="both"/>
            </w:pPr>
            <w:r w:rsidRPr="00944A9E">
              <w:t>201</w:t>
            </w:r>
            <w:r w:rsidR="002F0C06" w:rsidRPr="00944A9E">
              <w:t>3</w:t>
            </w:r>
            <w:r w:rsidR="00B369B9" w:rsidRPr="00944A9E">
              <w:t xml:space="preserve"> – </w:t>
            </w:r>
            <w:r w:rsidR="007A35AC" w:rsidRPr="00944A9E">
              <w:t>dosud odborný asistent Ústav školní pedagogiky, Fakulta humanitních studií, Univerzita Tomáše Bati ve Zlíně</w:t>
            </w:r>
          </w:p>
        </w:tc>
      </w:tr>
      <w:tr w:rsidR="007A35AC" w:rsidRPr="00944A9E" w:rsidTr="00C8259C">
        <w:trPr>
          <w:trHeight w:val="250"/>
          <w:jc w:val="center"/>
        </w:trPr>
        <w:tc>
          <w:tcPr>
            <w:tcW w:w="10195" w:type="dxa"/>
            <w:gridSpan w:val="12"/>
            <w:shd w:val="clear" w:color="auto" w:fill="F7CAAC"/>
          </w:tcPr>
          <w:p w:rsidR="007A35AC" w:rsidRPr="00944A9E" w:rsidRDefault="007A35AC" w:rsidP="00E7344C">
            <w:pPr>
              <w:jc w:val="both"/>
            </w:pPr>
            <w:r w:rsidRPr="00944A9E">
              <w:rPr>
                <w:b/>
              </w:rPr>
              <w:t>Zkušenosti s vedením kvalifikačních a rigorózních prací</w:t>
            </w:r>
          </w:p>
        </w:tc>
      </w:tr>
      <w:tr w:rsidR="007A35AC" w:rsidRPr="00944A9E" w:rsidTr="00FF2EF8">
        <w:trPr>
          <w:trHeight w:val="357"/>
          <w:jc w:val="center"/>
        </w:trPr>
        <w:tc>
          <w:tcPr>
            <w:tcW w:w="10195" w:type="dxa"/>
            <w:gridSpan w:val="12"/>
          </w:tcPr>
          <w:p w:rsidR="007A35AC" w:rsidRPr="00944A9E" w:rsidRDefault="007A35AC" w:rsidP="00E7344C">
            <w:pPr>
              <w:jc w:val="both"/>
            </w:pPr>
            <w:r w:rsidRPr="00944A9E">
              <w:t>Ukončených 25 bakalářských prací, 16 diplomových prací</w:t>
            </w:r>
          </w:p>
        </w:tc>
      </w:tr>
      <w:tr w:rsidR="007A35AC" w:rsidRPr="00944A9E" w:rsidTr="00C8259C">
        <w:trPr>
          <w:jc w:val="center"/>
        </w:trPr>
        <w:tc>
          <w:tcPr>
            <w:tcW w:w="3375" w:type="dxa"/>
            <w:gridSpan w:val="2"/>
            <w:tcBorders>
              <w:top w:val="single" w:sz="12" w:space="0" w:color="auto"/>
            </w:tcBorders>
            <w:shd w:val="clear" w:color="auto" w:fill="F7CAAC"/>
          </w:tcPr>
          <w:p w:rsidR="007A35AC" w:rsidRPr="00944A9E" w:rsidRDefault="007A35AC" w:rsidP="00E7344C">
            <w:pPr>
              <w:jc w:val="both"/>
            </w:pPr>
            <w:r w:rsidRPr="00944A9E">
              <w:rPr>
                <w:b/>
              </w:rPr>
              <w:t xml:space="preserve">Obor habilitačního řízení </w:t>
            </w:r>
          </w:p>
        </w:tc>
        <w:tc>
          <w:tcPr>
            <w:tcW w:w="2243" w:type="dxa"/>
            <w:gridSpan w:val="2"/>
            <w:tcBorders>
              <w:top w:val="single" w:sz="12" w:space="0" w:color="auto"/>
            </w:tcBorders>
            <w:shd w:val="clear" w:color="auto" w:fill="F7CAAC"/>
          </w:tcPr>
          <w:p w:rsidR="007A35AC" w:rsidRPr="00944A9E" w:rsidRDefault="007A35AC" w:rsidP="00E7344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rsidR="007A35AC" w:rsidRPr="00944A9E" w:rsidRDefault="007A35AC" w:rsidP="00E7344C">
            <w:pPr>
              <w:jc w:val="both"/>
            </w:pPr>
            <w:r w:rsidRPr="00944A9E">
              <w:rPr>
                <w:b/>
              </w:rPr>
              <w:t>Řízení konáno na VŠ</w:t>
            </w:r>
          </w:p>
        </w:tc>
        <w:tc>
          <w:tcPr>
            <w:tcW w:w="2329" w:type="dxa"/>
            <w:gridSpan w:val="4"/>
            <w:tcBorders>
              <w:top w:val="single" w:sz="12" w:space="0" w:color="auto"/>
              <w:left w:val="single" w:sz="12" w:space="0" w:color="auto"/>
            </w:tcBorders>
            <w:shd w:val="clear" w:color="auto" w:fill="F7CAAC"/>
          </w:tcPr>
          <w:p w:rsidR="007A35AC" w:rsidRPr="00944A9E" w:rsidRDefault="007A35AC" w:rsidP="00E7344C">
            <w:pPr>
              <w:jc w:val="both"/>
              <w:rPr>
                <w:b/>
              </w:rPr>
            </w:pPr>
            <w:r w:rsidRPr="00944A9E">
              <w:rPr>
                <w:b/>
              </w:rPr>
              <w:t>Ohlasy publikací</w:t>
            </w:r>
          </w:p>
        </w:tc>
      </w:tr>
      <w:tr w:rsidR="007A35AC" w:rsidRPr="00944A9E" w:rsidTr="00ED3D8C">
        <w:trPr>
          <w:jc w:val="center"/>
        </w:trPr>
        <w:tc>
          <w:tcPr>
            <w:tcW w:w="3375" w:type="dxa"/>
            <w:gridSpan w:val="2"/>
          </w:tcPr>
          <w:p w:rsidR="007A35AC" w:rsidRPr="00944A9E" w:rsidRDefault="007A35AC" w:rsidP="00E7344C">
            <w:pPr>
              <w:jc w:val="both"/>
            </w:pPr>
          </w:p>
        </w:tc>
        <w:tc>
          <w:tcPr>
            <w:tcW w:w="2243" w:type="dxa"/>
            <w:gridSpan w:val="2"/>
          </w:tcPr>
          <w:p w:rsidR="007A35AC" w:rsidRPr="00944A9E" w:rsidRDefault="007A35AC" w:rsidP="00E7344C">
            <w:pPr>
              <w:jc w:val="both"/>
            </w:pPr>
          </w:p>
        </w:tc>
        <w:tc>
          <w:tcPr>
            <w:tcW w:w="2248" w:type="dxa"/>
            <w:gridSpan w:val="4"/>
            <w:tcBorders>
              <w:right w:val="single" w:sz="12" w:space="0" w:color="auto"/>
            </w:tcBorders>
          </w:tcPr>
          <w:p w:rsidR="007A35AC" w:rsidRPr="00944A9E" w:rsidRDefault="007A35AC" w:rsidP="00E7344C">
            <w:pPr>
              <w:jc w:val="both"/>
            </w:pPr>
          </w:p>
        </w:tc>
        <w:tc>
          <w:tcPr>
            <w:tcW w:w="634" w:type="dxa"/>
            <w:tcBorders>
              <w:left w:val="single" w:sz="12" w:space="0" w:color="auto"/>
            </w:tcBorders>
            <w:shd w:val="clear" w:color="auto" w:fill="F7CAAC"/>
          </w:tcPr>
          <w:p w:rsidR="007A35AC" w:rsidRPr="00944A9E" w:rsidRDefault="007A35AC" w:rsidP="00E7344C">
            <w:pPr>
              <w:jc w:val="both"/>
            </w:pPr>
            <w:r w:rsidRPr="00944A9E">
              <w:rPr>
                <w:b/>
              </w:rPr>
              <w:t>WOS</w:t>
            </w:r>
          </w:p>
        </w:tc>
        <w:tc>
          <w:tcPr>
            <w:tcW w:w="701" w:type="dxa"/>
            <w:gridSpan w:val="2"/>
            <w:shd w:val="clear" w:color="auto" w:fill="F7CAAC"/>
          </w:tcPr>
          <w:p w:rsidR="007A35AC" w:rsidRPr="00944A9E" w:rsidRDefault="007A35AC" w:rsidP="00E7344C">
            <w:pPr>
              <w:jc w:val="both"/>
              <w:rPr>
                <w:sz w:val="18"/>
              </w:rPr>
            </w:pPr>
            <w:r w:rsidRPr="00944A9E">
              <w:rPr>
                <w:b/>
                <w:sz w:val="18"/>
              </w:rPr>
              <w:t>Scopus</w:t>
            </w:r>
          </w:p>
        </w:tc>
        <w:tc>
          <w:tcPr>
            <w:tcW w:w="994" w:type="dxa"/>
            <w:shd w:val="clear" w:color="auto" w:fill="F7CAAC"/>
          </w:tcPr>
          <w:p w:rsidR="007A35AC" w:rsidRPr="00944A9E" w:rsidRDefault="007A35AC" w:rsidP="00E7344C">
            <w:pPr>
              <w:jc w:val="both"/>
            </w:pPr>
            <w:r w:rsidRPr="00944A9E">
              <w:rPr>
                <w:b/>
                <w:sz w:val="18"/>
              </w:rPr>
              <w:t>ostatní</w:t>
            </w:r>
          </w:p>
        </w:tc>
      </w:tr>
      <w:tr w:rsidR="007A35AC" w:rsidRPr="00944A9E" w:rsidTr="00ED3D8C">
        <w:trPr>
          <w:trHeight w:val="70"/>
          <w:jc w:val="center"/>
        </w:trPr>
        <w:tc>
          <w:tcPr>
            <w:tcW w:w="3375" w:type="dxa"/>
            <w:gridSpan w:val="2"/>
            <w:shd w:val="clear" w:color="auto" w:fill="F7CAAC"/>
          </w:tcPr>
          <w:p w:rsidR="007A35AC" w:rsidRPr="00944A9E" w:rsidRDefault="007A35AC" w:rsidP="00E7344C">
            <w:pPr>
              <w:jc w:val="both"/>
            </w:pPr>
            <w:r w:rsidRPr="00944A9E">
              <w:rPr>
                <w:b/>
              </w:rPr>
              <w:t>Obor jmenovacího řízení</w:t>
            </w:r>
          </w:p>
        </w:tc>
        <w:tc>
          <w:tcPr>
            <w:tcW w:w="2243" w:type="dxa"/>
            <w:gridSpan w:val="2"/>
            <w:shd w:val="clear" w:color="auto" w:fill="F7CAAC"/>
          </w:tcPr>
          <w:p w:rsidR="007A35AC" w:rsidRPr="00944A9E" w:rsidRDefault="007A35AC" w:rsidP="00E7344C">
            <w:pPr>
              <w:jc w:val="both"/>
            </w:pPr>
            <w:r w:rsidRPr="00944A9E">
              <w:rPr>
                <w:b/>
              </w:rPr>
              <w:t>Rok udělení hodnosti</w:t>
            </w:r>
          </w:p>
        </w:tc>
        <w:tc>
          <w:tcPr>
            <w:tcW w:w="2248" w:type="dxa"/>
            <w:gridSpan w:val="4"/>
            <w:tcBorders>
              <w:right w:val="single" w:sz="12" w:space="0" w:color="auto"/>
            </w:tcBorders>
            <w:shd w:val="clear" w:color="auto" w:fill="F7CAAC"/>
          </w:tcPr>
          <w:p w:rsidR="007A35AC" w:rsidRPr="00944A9E" w:rsidRDefault="007A35AC" w:rsidP="00E7344C">
            <w:pPr>
              <w:jc w:val="both"/>
            </w:pPr>
            <w:r w:rsidRPr="00944A9E">
              <w:rPr>
                <w:b/>
              </w:rPr>
              <w:t>Řízení konáno na VŠ</w:t>
            </w:r>
          </w:p>
        </w:tc>
        <w:tc>
          <w:tcPr>
            <w:tcW w:w="634" w:type="dxa"/>
            <w:vMerge w:val="restart"/>
            <w:tcBorders>
              <w:left w:val="single" w:sz="12" w:space="0" w:color="auto"/>
            </w:tcBorders>
          </w:tcPr>
          <w:p w:rsidR="007A35AC" w:rsidRPr="00944A9E" w:rsidRDefault="007A35AC" w:rsidP="00E7344C">
            <w:pPr>
              <w:jc w:val="both"/>
            </w:pPr>
          </w:p>
        </w:tc>
        <w:tc>
          <w:tcPr>
            <w:tcW w:w="701" w:type="dxa"/>
            <w:gridSpan w:val="2"/>
            <w:vMerge w:val="restart"/>
          </w:tcPr>
          <w:p w:rsidR="007A35AC" w:rsidRPr="00944A9E" w:rsidRDefault="007A35AC" w:rsidP="00E7344C">
            <w:pPr>
              <w:jc w:val="both"/>
            </w:pPr>
          </w:p>
        </w:tc>
        <w:tc>
          <w:tcPr>
            <w:tcW w:w="994" w:type="dxa"/>
            <w:vMerge w:val="restart"/>
          </w:tcPr>
          <w:p w:rsidR="007A35AC" w:rsidRPr="00944A9E" w:rsidRDefault="005A4AE1" w:rsidP="00E7344C">
            <w:pPr>
              <w:jc w:val="both"/>
            </w:pPr>
            <w:ins w:id="3966" w:author="Hana Navrátilová" w:date="2019-09-24T11:10:00Z">
              <w:r>
                <w:t>15</w:t>
              </w:r>
            </w:ins>
          </w:p>
        </w:tc>
      </w:tr>
      <w:tr w:rsidR="007A35AC" w:rsidRPr="00944A9E" w:rsidTr="00ED3D8C">
        <w:trPr>
          <w:trHeight w:val="205"/>
          <w:jc w:val="center"/>
        </w:trPr>
        <w:tc>
          <w:tcPr>
            <w:tcW w:w="3375" w:type="dxa"/>
            <w:gridSpan w:val="2"/>
          </w:tcPr>
          <w:p w:rsidR="007A35AC" w:rsidRPr="00944A9E" w:rsidRDefault="007A35AC" w:rsidP="00E7344C">
            <w:pPr>
              <w:jc w:val="both"/>
            </w:pPr>
          </w:p>
        </w:tc>
        <w:tc>
          <w:tcPr>
            <w:tcW w:w="2243" w:type="dxa"/>
            <w:gridSpan w:val="2"/>
          </w:tcPr>
          <w:p w:rsidR="007A35AC" w:rsidRPr="00944A9E" w:rsidRDefault="007A35AC" w:rsidP="00E7344C">
            <w:pPr>
              <w:jc w:val="both"/>
            </w:pPr>
          </w:p>
        </w:tc>
        <w:tc>
          <w:tcPr>
            <w:tcW w:w="2248" w:type="dxa"/>
            <w:gridSpan w:val="4"/>
            <w:tcBorders>
              <w:right w:val="single" w:sz="12" w:space="0" w:color="auto"/>
            </w:tcBorders>
          </w:tcPr>
          <w:p w:rsidR="007A35AC" w:rsidRPr="00944A9E" w:rsidRDefault="007A35AC" w:rsidP="00E7344C">
            <w:pPr>
              <w:jc w:val="both"/>
            </w:pPr>
          </w:p>
        </w:tc>
        <w:tc>
          <w:tcPr>
            <w:tcW w:w="634" w:type="dxa"/>
            <w:vMerge/>
            <w:tcBorders>
              <w:left w:val="single" w:sz="12" w:space="0" w:color="auto"/>
            </w:tcBorders>
            <w:vAlign w:val="center"/>
          </w:tcPr>
          <w:p w:rsidR="007A35AC" w:rsidRPr="00944A9E" w:rsidRDefault="007A35AC" w:rsidP="00E7344C">
            <w:pPr>
              <w:rPr>
                <w:b/>
              </w:rPr>
            </w:pPr>
          </w:p>
        </w:tc>
        <w:tc>
          <w:tcPr>
            <w:tcW w:w="701" w:type="dxa"/>
            <w:gridSpan w:val="2"/>
            <w:vMerge/>
            <w:vAlign w:val="center"/>
          </w:tcPr>
          <w:p w:rsidR="007A35AC" w:rsidRPr="00944A9E" w:rsidRDefault="007A35AC" w:rsidP="00E7344C">
            <w:pPr>
              <w:rPr>
                <w:b/>
              </w:rPr>
            </w:pPr>
          </w:p>
        </w:tc>
        <w:tc>
          <w:tcPr>
            <w:tcW w:w="994" w:type="dxa"/>
            <w:vMerge/>
            <w:vAlign w:val="center"/>
          </w:tcPr>
          <w:p w:rsidR="007A35AC" w:rsidRPr="00944A9E" w:rsidRDefault="007A35AC" w:rsidP="00E7344C">
            <w:pPr>
              <w:rPr>
                <w:b/>
              </w:rPr>
            </w:pPr>
          </w:p>
        </w:tc>
      </w:tr>
      <w:tr w:rsidR="007A35AC" w:rsidRPr="00944A9E" w:rsidTr="00C8259C">
        <w:trPr>
          <w:jc w:val="center"/>
        </w:trPr>
        <w:tc>
          <w:tcPr>
            <w:tcW w:w="10195" w:type="dxa"/>
            <w:gridSpan w:val="12"/>
            <w:shd w:val="clear" w:color="auto" w:fill="F7CAAC"/>
          </w:tcPr>
          <w:p w:rsidR="007A35AC" w:rsidRPr="00944A9E" w:rsidRDefault="007A35AC"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rsidTr="00C8259C">
        <w:trPr>
          <w:trHeight w:val="70"/>
          <w:jc w:val="center"/>
        </w:trPr>
        <w:tc>
          <w:tcPr>
            <w:tcW w:w="10195" w:type="dxa"/>
            <w:gridSpan w:val="12"/>
          </w:tcPr>
          <w:p w:rsidR="00C8259C" w:rsidRPr="00944A9E" w:rsidRDefault="00955CC1" w:rsidP="00E7344C">
            <w:pPr>
              <w:widowControl w:val="0"/>
              <w:autoSpaceDE w:val="0"/>
              <w:autoSpaceDN w:val="0"/>
              <w:adjustRightInd w:val="0"/>
              <w:rPr>
                <w:lang w:val="sk-SK"/>
              </w:rPr>
            </w:pPr>
            <w:r w:rsidRPr="00944A9E">
              <w:rPr>
                <w:lang w:val="sk-SK"/>
              </w:rPr>
              <w:t>Ficová, L.</w:t>
            </w:r>
            <w:r w:rsidR="00E95B4E">
              <w:rPr>
                <w:lang w:val="sk-SK"/>
              </w:rPr>
              <w:t>, &amp;</w:t>
            </w:r>
            <w:r w:rsidR="002C7BFC" w:rsidRPr="00944A9E">
              <w:rPr>
                <w:lang w:val="sk-SK"/>
              </w:rPr>
              <w:t> </w:t>
            </w:r>
            <w:r w:rsidRPr="00944A9E">
              <w:rPr>
                <w:lang w:val="sk-SK"/>
              </w:rPr>
              <w:t>Pichaničová, I. (2016).</w:t>
            </w:r>
            <w:r w:rsidR="00E4274B" w:rsidRPr="00944A9E">
              <w:rPr>
                <w:lang w:val="sk-SK"/>
              </w:rPr>
              <w:t> </w:t>
            </w:r>
            <w:r w:rsidRPr="00944A9E">
              <w:rPr>
                <w:i/>
                <w:lang w:val="sk-SK"/>
              </w:rPr>
              <w:t>Externé testovania na Slovensku – od papierových testov k e – testovaniu.</w:t>
            </w:r>
            <w:r w:rsidRPr="00944A9E">
              <w:rPr>
                <w:lang w:val="sk-SK"/>
              </w:rPr>
              <w:br/>
              <w:t>Ostrava: Repronis s. r. o.</w:t>
            </w:r>
          </w:p>
          <w:p w:rsidR="00C8259C" w:rsidRPr="00944A9E" w:rsidRDefault="00C8259C" w:rsidP="00E7344C">
            <w:pPr>
              <w:widowControl w:val="0"/>
              <w:autoSpaceDE w:val="0"/>
              <w:autoSpaceDN w:val="0"/>
              <w:adjustRightInd w:val="0"/>
              <w:jc w:val="both"/>
              <w:rPr>
                <w:lang w:val="sk-SK"/>
              </w:rPr>
            </w:pPr>
            <w:r w:rsidRPr="00944A9E">
              <w:rPr>
                <w:lang w:val="sk-SK"/>
              </w:rPr>
              <w:t>Ficová, L. (2015).</w:t>
            </w:r>
            <w:r w:rsidR="002C7BFC" w:rsidRPr="00944A9E">
              <w:rPr>
                <w:lang w:val="sk-SK"/>
              </w:rPr>
              <w:t> </w:t>
            </w:r>
            <w:r w:rsidRPr="00944A9E">
              <w:rPr>
                <w:i/>
                <w:lang w:val="sk-SK"/>
              </w:rPr>
              <w:t>Možnosť identifikovania úrovne schopností žiakov primárneho matematického vzdelávania prostredníctvom testových úloh</w:t>
            </w:r>
            <w:r w:rsidRPr="00944A9E">
              <w:rPr>
                <w:lang w:val="sk-SK"/>
              </w:rPr>
              <w:t>. Praha: UK PdF.</w:t>
            </w:r>
          </w:p>
          <w:p w:rsidR="00955CC1" w:rsidRPr="00944A9E" w:rsidRDefault="00955CC1" w:rsidP="00E7344C">
            <w:pPr>
              <w:widowControl w:val="0"/>
              <w:autoSpaceDE w:val="0"/>
              <w:autoSpaceDN w:val="0"/>
              <w:adjustRightInd w:val="0"/>
              <w:jc w:val="both"/>
              <w:rPr>
                <w:lang w:val="sk-SK"/>
              </w:rPr>
            </w:pPr>
            <w:r w:rsidRPr="00944A9E">
              <w:rPr>
                <w:lang w:val="sk-SK"/>
              </w:rPr>
              <w:t>Ficová, L., &amp;</w:t>
            </w:r>
            <w:r w:rsidR="002C7BFC" w:rsidRPr="00944A9E">
              <w:rPr>
                <w:lang w:val="sk-SK"/>
              </w:rPr>
              <w:t> </w:t>
            </w:r>
            <w:r w:rsidRPr="00944A9E">
              <w:rPr>
                <w:lang w:val="sk-SK"/>
              </w:rPr>
              <w:t xml:space="preserve">Hirschnerová, Z. (2014). </w:t>
            </w:r>
            <w:r w:rsidRPr="00944A9E">
              <w:rPr>
                <w:i/>
                <w:lang w:val="sk-SK"/>
              </w:rPr>
              <w:t>Gramotnosť ako predmet testovania.</w:t>
            </w:r>
            <w:r w:rsidRPr="00944A9E">
              <w:rPr>
                <w:lang w:val="sk-SK"/>
              </w:rPr>
              <w:t xml:space="preserve"> Ostravice: Ostravská univerzita PdF.</w:t>
            </w:r>
          </w:p>
          <w:p w:rsidR="00955CC1" w:rsidRPr="00944A9E" w:rsidRDefault="00955CC1" w:rsidP="00E7344C">
            <w:pPr>
              <w:rPr>
                <w:lang w:val="sk-SK"/>
              </w:rPr>
            </w:pPr>
            <w:r w:rsidRPr="00944A9E">
              <w:rPr>
                <w:lang w:val="sk-SK"/>
              </w:rPr>
              <w:t>Ficová, L., &amp;</w:t>
            </w:r>
            <w:r w:rsidR="002C7BFC" w:rsidRPr="00944A9E">
              <w:rPr>
                <w:lang w:val="sk-SK"/>
              </w:rPr>
              <w:t> </w:t>
            </w:r>
            <w:r w:rsidRPr="00944A9E">
              <w:rPr>
                <w:lang w:val="sk-SK"/>
              </w:rPr>
              <w:t xml:space="preserve">Repovský, M. (2014). </w:t>
            </w:r>
            <w:r w:rsidRPr="00944A9E">
              <w:rPr>
                <w:i/>
                <w:lang w:val="sk-SK"/>
              </w:rPr>
              <w:t xml:space="preserve">Školské a národné testovania z matematiky v elektronickom prostredí E – test. </w:t>
            </w:r>
            <w:r w:rsidRPr="00944A9E">
              <w:rPr>
                <w:i/>
                <w:lang w:val="sk-SK"/>
              </w:rPr>
              <w:br/>
            </w:r>
            <w:r w:rsidRPr="00944A9E">
              <w:rPr>
                <w:lang w:val="sk-SK"/>
              </w:rPr>
              <w:t>Jasná: Žilinská univerzita.</w:t>
            </w:r>
          </w:p>
          <w:p w:rsidR="00955CC1" w:rsidRPr="00944A9E" w:rsidRDefault="00955CC1" w:rsidP="00E7344C">
            <w:pPr>
              <w:widowControl w:val="0"/>
              <w:autoSpaceDE w:val="0"/>
              <w:autoSpaceDN w:val="0"/>
              <w:adjustRightInd w:val="0"/>
              <w:rPr>
                <w:bCs/>
                <w:lang w:val="sk-SK"/>
              </w:rPr>
            </w:pPr>
            <w:r w:rsidRPr="00944A9E">
              <w:rPr>
                <w:bCs/>
                <w:lang w:val="sk-SK"/>
              </w:rPr>
              <w:t xml:space="preserve">Ficová, L., </w:t>
            </w:r>
            <w:r w:rsidRPr="00944A9E">
              <w:rPr>
                <w:lang w:val="sk-SK"/>
              </w:rPr>
              <w:t>&amp;</w:t>
            </w:r>
            <w:r w:rsidR="002C7BFC" w:rsidRPr="00944A9E">
              <w:rPr>
                <w:lang w:val="sk-SK"/>
              </w:rPr>
              <w:t> </w:t>
            </w:r>
            <w:r w:rsidRPr="00944A9E">
              <w:rPr>
                <w:bCs/>
                <w:lang w:val="sk-SK"/>
              </w:rPr>
              <w:t xml:space="preserve">Žilková, K. (2012). </w:t>
            </w:r>
            <w:r w:rsidRPr="00944A9E">
              <w:rPr>
                <w:i/>
                <w:lang w:val="sk-SK"/>
              </w:rPr>
              <w:t>Mentálne mapy ako prostriedok integrácie obsahu primárneho matematického vzdelávania.</w:t>
            </w:r>
            <w:r w:rsidR="006159E9">
              <w:rPr>
                <w:i/>
                <w:lang w:val="sk-SK"/>
              </w:rPr>
              <w:t xml:space="preserve"> </w:t>
            </w:r>
            <w:r w:rsidRPr="00944A9E">
              <w:rPr>
                <w:bCs/>
                <w:lang w:val="sk-SK"/>
              </w:rPr>
              <w:t>Prešov: Vydavateľstvo PdF Prešov.</w:t>
            </w:r>
          </w:p>
          <w:p w:rsidR="007A35AC" w:rsidRPr="00944A9E" w:rsidRDefault="007A35AC" w:rsidP="00E7344C">
            <w:pPr>
              <w:widowControl w:val="0"/>
              <w:autoSpaceDE w:val="0"/>
              <w:autoSpaceDN w:val="0"/>
              <w:adjustRightInd w:val="0"/>
              <w:rPr>
                <w:lang w:val="sk-SK"/>
              </w:rPr>
            </w:pPr>
            <w:r w:rsidRPr="00944A9E">
              <w:rPr>
                <w:lang w:val="sk-SK"/>
              </w:rPr>
              <w:t>Ficová, L.,</w:t>
            </w:r>
            <w:r w:rsidR="002C7BFC" w:rsidRPr="00944A9E">
              <w:rPr>
                <w:lang w:val="sk-SK"/>
              </w:rPr>
              <w:t> </w:t>
            </w:r>
            <w:r w:rsidR="00C10F93" w:rsidRPr="00944A9E">
              <w:rPr>
                <w:lang w:val="sk-SK"/>
              </w:rPr>
              <w:t>&amp;</w:t>
            </w:r>
            <w:r w:rsidRPr="00944A9E">
              <w:rPr>
                <w:lang w:val="sk-SK"/>
              </w:rPr>
              <w:t xml:space="preserve"> Žilková, K. (2011)</w:t>
            </w:r>
            <w:r w:rsidR="00C10F93" w:rsidRPr="00944A9E">
              <w:rPr>
                <w:lang w:val="sk-SK"/>
              </w:rPr>
              <w:t>.</w:t>
            </w:r>
            <w:r w:rsidRPr="00944A9E">
              <w:rPr>
                <w:i/>
                <w:lang w:val="sk-SK"/>
              </w:rPr>
              <w:t>Charakteristika hry Quarto s akcentom na špecifiká matematiky v primárnom vzdelávaní.</w:t>
            </w:r>
          </w:p>
          <w:p w:rsidR="007A35AC" w:rsidRPr="00944A9E" w:rsidRDefault="007A35AC" w:rsidP="00E7344C">
            <w:pPr>
              <w:widowControl w:val="0"/>
              <w:autoSpaceDE w:val="0"/>
              <w:autoSpaceDN w:val="0"/>
              <w:adjustRightInd w:val="0"/>
              <w:rPr>
                <w:lang w:val="sk-SK"/>
              </w:rPr>
            </w:pPr>
            <w:r w:rsidRPr="00944A9E">
              <w:rPr>
                <w:lang w:val="sk-SK"/>
              </w:rPr>
              <w:t xml:space="preserve">Plzeň: Západočeská univerzita. </w:t>
            </w:r>
          </w:p>
          <w:p w:rsidR="007A35AC" w:rsidRPr="00944A9E" w:rsidRDefault="00C8259C" w:rsidP="00E7344C">
            <w:pPr>
              <w:widowControl w:val="0"/>
              <w:autoSpaceDE w:val="0"/>
              <w:autoSpaceDN w:val="0"/>
              <w:adjustRightInd w:val="0"/>
              <w:rPr>
                <w:lang w:val="sk-SK"/>
              </w:rPr>
            </w:pPr>
            <w:r w:rsidRPr="00944A9E">
              <w:rPr>
                <w:lang w:val="sk-SK"/>
              </w:rPr>
              <w:t xml:space="preserve">Ficová, L. (2011). </w:t>
            </w:r>
            <w:r w:rsidRPr="00944A9E">
              <w:rPr>
                <w:i/>
                <w:lang w:val="sk-SK"/>
              </w:rPr>
              <w:t>Záškoláctvo ako problém súčasnej základnej školy</w:t>
            </w:r>
            <w:r w:rsidR="00BB1A1C" w:rsidRPr="00944A9E">
              <w:rPr>
                <w:lang w:val="sk-SK"/>
              </w:rPr>
              <w:t>. Bratislava: OZ V4.</w:t>
            </w:r>
          </w:p>
          <w:p w:rsidR="00BB1A1C" w:rsidRPr="00944A9E" w:rsidRDefault="00BB1A1C" w:rsidP="00E7344C">
            <w:pPr>
              <w:widowControl w:val="0"/>
              <w:autoSpaceDE w:val="0"/>
              <w:autoSpaceDN w:val="0"/>
              <w:adjustRightInd w:val="0"/>
              <w:rPr>
                <w:lang w:val="sk-SK"/>
              </w:rPr>
            </w:pPr>
          </w:p>
          <w:p w:rsidR="007A35AC" w:rsidRPr="00944A9E" w:rsidRDefault="007A35AC" w:rsidP="00E7344C">
            <w:pPr>
              <w:jc w:val="both"/>
            </w:pPr>
            <w:r w:rsidRPr="00944A9E">
              <w:t>Recenzování učebnic matematiky pro primární a nižší sekundární stupeň vzdělávání</w:t>
            </w:r>
            <w:r w:rsidR="00B369B9" w:rsidRPr="00944A9E">
              <w:t xml:space="preserve"> – </w:t>
            </w:r>
            <w:r w:rsidRPr="00944A9E">
              <w:t>vydavatelství SPN, Orbis, Aitec.</w:t>
            </w:r>
          </w:p>
          <w:p w:rsidR="007A35AC" w:rsidRPr="00944A9E" w:rsidRDefault="007A35AC" w:rsidP="00E7344C">
            <w:pPr>
              <w:jc w:val="both"/>
            </w:pPr>
            <w:r w:rsidRPr="00944A9E">
              <w:t>Člen</w:t>
            </w:r>
            <w:r w:rsidR="006159E9">
              <w:t xml:space="preserve"> </w:t>
            </w:r>
            <w:r w:rsidRPr="00944A9E">
              <w:t>Odborné komise pro primární matematické vzdělávání při ŠPÚ.</w:t>
            </w:r>
          </w:p>
          <w:p w:rsidR="007A35AC" w:rsidRDefault="007A35AC" w:rsidP="00E7344C">
            <w:pPr>
              <w:jc w:val="both"/>
            </w:pPr>
            <w:r w:rsidRPr="00944A9E">
              <w:t xml:space="preserve">Člen Odborné komise pro poskytování odborných, hodnotících činností pro oddělení učebnicové politiky při MŠVVaŠ SR </w:t>
            </w:r>
            <w:r w:rsidR="0059012F" w:rsidRPr="00944A9E">
              <w:br/>
            </w:r>
            <w:r w:rsidRPr="00944A9E">
              <w:t>na úrovni primárního a nižšího a sekundárního vzdělávání.</w:t>
            </w:r>
          </w:p>
          <w:p w:rsidR="00D41F18" w:rsidRPr="00944A9E" w:rsidRDefault="00D41F18" w:rsidP="00E7344C">
            <w:pPr>
              <w:jc w:val="both"/>
              <w:rPr>
                <w:lang w:val="sk-SK"/>
              </w:rPr>
            </w:pPr>
          </w:p>
        </w:tc>
      </w:tr>
      <w:tr w:rsidR="007A35AC" w:rsidRPr="00944A9E" w:rsidTr="00C8259C">
        <w:trPr>
          <w:trHeight w:val="218"/>
          <w:jc w:val="center"/>
        </w:trPr>
        <w:tc>
          <w:tcPr>
            <w:tcW w:w="10195" w:type="dxa"/>
            <w:gridSpan w:val="12"/>
            <w:shd w:val="clear" w:color="auto" w:fill="F7CAAC"/>
          </w:tcPr>
          <w:p w:rsidR="007A35AC" w:rsidRPr="00944A9E" w:rsidRDefault="007A35AC" w:rsidP="00E7344C">
            <w:pPr>
              <w:rPr>
                <w:b/>
              </w:rPr>
            </w:pPr>
            <w:r w:rsidRPr="00944A9E">
              <w:rPr>
                <w:b/>
              </w:rPr>
              <w:t>Působení v</w:t>
            </w:r>
            <w:r w:rsidR="00E4274B" w:rsidRPr="00944A9E">
              <w:rPr>
                <w:b/>
              </w:rPr>
              <w:t> </w:t>
            </w:r>
            <w:r w:rsidRPr="00944A9E">
              <w:rPr>
                <w:b/>
              </w:rPr>
              <w:t>zahraničí</w:t>
            </w:r>
          </w:p>
        </w:tc>
      </w:tr>
      <w:tr w:rsidR="007A35AC" w:rsidRPr="00944A9E" w:rsidTr="00C8259C">
        <w:trPr>
          <w:trHeight w:val="766"/>
          <w:jc w:val="center"/>
        </w:trPr>
        <w:tc>
          <w:tcPr>
            <w:tcW w:w="10195" w:type="dxa"/>
            <w:gridSpan w:val="12"/>
          </w:tcPr>
          <w:p w:rsidR="007A35AC" w:rsidRPr="00944A9E" w:rsidRDefault="00424F04" w:rsidP="00E7344C">
            <w:r w:rsidRPr="00944A9E">
              <w:t xml:space="preserve">2009 Bulharsko </w:t>
            </w:r>
            <w:r w:rsidR="007A35AC" w:rsidRPr="00944A9E">
              <w:t>Univerzita St. Kliment Ochridského v Sofii</w:t>
            </w:r>
          </w:p>
          <w:p w:rsidR="007A35AC" w:rsidRPr="00944A9E" w:rsidRDefault="00424F04" w:rsidP="00E7344C">
            <w:pPr>
              <w:rPr>
                <w:del w:id="3967" w:author="Hana Navrátilová" w:date="2019-09-24T11:10:00Z"/>
              </w:rPr>
            </w:pPr>
            <w:del w:id="3968" w:author="Hana Navrátilová" w:date="2019-09-24T11:10:00Z">
              <w:r w:rsidRPr="00944A9E">
                <w:delText xml:space="preserve">2010 Česká republika </w:delText>
              </w:r>
              <w:r w:rsidR="007A35AC" w:rsidRPr="00944A9E">
                <w:delText>Pedagogická fakulta MU v Brně</w:delText>
              </w:r>
            </w:del>
          </w:p>
          <w:p w:rsidR="007A35AC" w:rsidRPr="00944A9E" w:rsidRDefault="007A35AC" w:rsidP="00E7344C">
            <w:del w:id="3969" w:author="Hana Navrátilová" w:date="2019-09-24T11:10:00Z">
              <w:r w:rsidRPr="00944A9E">
                <w:delText>2012 Česká republika Pedagogická fakulta UK v Praze</w:delText>
              </w:r>
            </w:del>
          </w:p>
        </w:tc>
      </w:tr>
      <w:tr w:rsidR="007A35AC" w:rsidRPr="00944A9E" w:rsidTr="00C8259C">
        <w:trPr>
          <w:trHeight w:val="555"/>
          <w:jc w:val="center"/>
        </w:trPr>
        <w:tc>
          <w:tcPr>
            <w:tcW w:w="2546" w:type="dxa"/>
            <w:shd w:val="clear" w:color="auto" w:fill="F7CAAC"/>
          </w:tcPr>
          <w:p w:rsidR="007A35AC" w:rsidRPr="00944A9E" w:rsidRDefault="007A35AC" w:rsidP="00E7344C">
            <w:pPr>
              <w:jc w:val="both"/>
              <w:rPr>
                <w:b/>
              </w:rPr>
            </w:pPr>
            <w:r w:rsidRPr="00944A9E">
              <w:rPr>
                <w:b/>
              </w:rPr>
              <w:t xml:space="preserve">Podpis </w:t>
            </w:r>
          </w:p>
        </w:tc>
        <w:tc>
          <w:tcPr>
            <w:tcW w:w="4534" w:type="dxa"/>
            <w:gridSpan w:val="5"/>
          </w:tcPr>
          <w:p w:rsidR="007A35AC" w:rsidRPr="005D32DD" w:rsidRDefault="007B09B4" w:rsidP="00E7344C">
            <w:pPr>
              <w:jc w:val="both"/>
            </w:pPr>
            <w:r w:rsidRPr="008B7902">
              <w:t>PaedDr. Lucia Ficová, PhD.</w:t>
            </w:r>
            <w:r>
              <w:t>, v. r.</w:t>
            </w:r>
          </w:p>
        </w:tc>
        <w:tc>
          <w:tcPr>
            <w:tcW w:w="786" w:type="dxa"/>
            <w:gridSpan w:val="2"/>
            <w:shd w:val="clear" w:color="auto" w:fill="F7CAAC"/>
          </w:tcPr>
          <w:p w:rsidR="007A35AC" w:rsidRPr="00944A9E" w:rsidRDefault="007A35AC" w:rsidP="00E7344C">
            <w:pPr>
              <w:jc w:val="both"/>
            </w:pPr>
            <w:r w:rsidRPr="00944A9E">
              <w:rPr>
                <w:b/>
              </w:rPr>
              <w:t>datum</w:t>
            </w:r>
          </w:p>
        </w:tc>
        <w:tc>
          <w:tcPr>
            <w:tcW w:w="2329" w:type="dxa"/>
            <w:gridSpan w:val="4"/>
          </w:tcPr>
          <w:p w:rsidR="007A35AC" w:rsidRPr="00944A9E" w:rsidRDefault="00514D89" w:rsidP="00E7344C">
            <w:pPr>
              <w:jc w:val="both"/>
            </w:pPr>
            <w:del w:id="3970" w:author="Hana Navrátilová" w:date="2019-09-24T11:10:00Z">
              <w:r>
                <w:delText xml:space="preserve">17. 12. 2018 </w:delText>
              </w:r>
            </w:del>
            <w:ins w:id="3971" w:author="Hana Navrátilová" w:date="2019-09-24T11:10:00Z">
              <w:r w:rsidR="00F62D39">
                <w:t>25.</w:t>
              </w:r>
              <w:r w:rsidR="005A4AE1">
                <w:t xml:space="preserve"> 0</w:t>
              </w:r>
              <w:r w:rsidR="00F62D39">
                <w:t xml:space="preserve">9. 2019  </w:t>
              </w:r>
              <w:r>
                <w:t xml:space="preserve"> </w:t>
              </w:r>
            </w:ins>
          </w:p>
        </w:tc>
      </w:tr>
    </w:tbl>
    <w:p w:rsidR="00BB1A1C" w:rsidRPr="00944A9E" w:rsidRDefault="00BB1A1C" w:rsidP="00E7344C">
      <w:r w:rsidRPr="00944A9E">
        <w:br w:type="page"/>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37"/>
        <w:gridCol w:w="145"/>
        <w:gridCol w:w="651"/>
        <w:gridCol w:w="1646"/>
        <w:gridCol w:w="506"/>
        <w:gridCol w:w="175"/>
        <w:gridCol w:w="278"/>
        <w:gridCol w:w="540"/>
        <w:gridCol w:w="204"/>
        <w:gridCol w:w="344"/>
        <w:gridCol w:w="540"/>
        <w:gridCol w:w="218"/>
        <w:gridCol w:w="469"/>
        <w:gridCol w:w="667"/>
        <w:gridCol w:w="668"/>
        <w:gridCol w:w="133"/>
      </w:tblGrid>
      <w:tr w:rsidR="007A35AC" w:rsidRPr="00944A9E" w:rsidTr="006B6016">
        <w:trPr>
          <w:jc w:val="center"/>
          <w:del w:id="3972" w:author="Hana Navrátilová" w:date="2019-09-24T11:10:00Z"/>
        </w:trPr>
        <w:tc>
          <w:tcPr>
            <w:tcW w:w="9756" w:type="dxa"/>
            <w:gridSpan w:val="16"/>
            <w:tcBorders>
              <w:bottom w:val="double" w:sz="4" w:space="0" w:color="auto"/>
            </w:tcBorders>
            <w:shd w:val="clear" w:color="auto" w:fill="BDD6EE"/>
          </w:tcPr>
          <w:p w:rsidR="007A35AC" w:rsidRPr="00944A9E" w:rsidRDefault="007A35AC" w:rsidP="00E7344C">
            <w:pPr>
              <w:jc w:val="both"/>
              <w:rPr>
                <w:del w:id="3973" w:author="Hana Navrátilová" w:date="2019-09-24T11:10:00Z"/>
                <w:b/>
                <w:sz w:val="28"/>
                <w:szCs w:val="28"/>
              </w:rPr>
            </w:pPr>
            <w:del w:id="3974" w:author="Hana Navrátilová" w:date="2019-09-24T11:10:00Z">
              <w:r w:rsidRPr="00944A9E">
                <w:rPr>
                  <w:b/>
                  <w:sz w:val="28"/>
                  <w:szCs w:val="28"/>
                </w:rPr>
                <w:delText>C</w:delText>
              </w:r>
              <w:r w:rsidR="003F5843" w:rsidRPr="00944A9E">
                <w:rPr>
                  <w:b/>
                  <w:sz w:val="28"/>
                  <w:szCs w:val="28"/>
                </w:rPr>
                <w:delText xml:space="preserve"> – </w:delText>
              </w:r>
              <w:r w:rsidRPr="00944A9E">
                <w:rPr>
                  <w:b/>
                  <w:sz w:val="28"/>
                  <w:szCs w:val="28"/>
                </w:rPr>
                <w:delText>I</w:delText>
              </w:r>
              <w:r w:rsidR="00B369B9" w:rsidRPr="00944A9E">
                <w:rPr>
                  <w:b/>
                  <w:sz w:val="28"/>
                  <w:szCs w:val="28"/>
                </w:rPr>
                <w:delText xml:space="preserve"> – </w:delText>
              </w:r>
              <w:r w:rsidRPr="00944A9E">
                <w:rPr>
                  <w:b/>
                  <w:sz w:val="28"/>
                  <w:szCs w:val="28"/>
                </w:rPr>
                <w:delText>Personální zabezpečení</w:delText>
              </w:r>
            </w:del>
          </w:p>
        </w:tc>
      </w:tr>
      <w:tr w:rsidR="007A35AC" w:rsidRPr="00944A9E" w:rsidTr="006B6016">
        <w:trPr>
          <w:jc w:val="center"/>
          <w:del w:id="3975" w:author="Hana Navrátilová" w:date="2019-09-24T11:10:00Z"/>
        </w:trPr>
        <w:tc>
          <w:tcPr>
            <w:tcW w:w="2622" w:type="dxa"/>
            <w:gridSpan w:val="2"/>
            <w:tcBorders>
              <w:top w:val="double" w:sz="4" w:space="0" w:color="auto"/>
            </w:tcBorders>
            <w:shd w:val="clear" w:color="auto" w:fill="F7CAAC"/>
          </w:tcPr>
          <w:p w:rsidR="007A35AC" w:rsidRPr="00944A9E" w:rsidRDefault="007A35AC" w:rsidP="00E7344C">
            <w:pPr>
              <w:jc w:val="both"/>
              <w:rPr>
                <w:del w:id="3976" w:author="Hana Navrátilová" w:date="2019-09-24T11:10:00Z"/>
                <w:b/>
              </w:rPr>
            </w:pPr>
            <w:del w:id="3977" w:author="Hana Navrátilová" w:date="2019-09-24T11:10:00Z">
              <w:r w:rsidRPr="00944A9E">
                <w:rPr>
                  <w:b/>
                </w:rPr>
                <w:delText>Vysoká škola</w:delText>
              </w:r>
            </w:del>
          </w:p>
        </w:tc>
        <w:tc>
          <w:tcPr>
            <w:tcW w:w="7134" w:type="dxa"/>
            <w:gridSpan w:val="14"/>
          </w:tcPr>
          <w:p w:rsidR="007A35AC" w:rsidRPr="00944A9E" w:rsidRDefault="007A35AC" w:rsidP="00E7344C">
            <w:pPr>
              <w:jc w:val="both"/>
              <w:rPr>
                <w:del w:id="3978" w:author="Hana Navrátilová" w:date="2019-09-24T11:10:00Z"/>
              </w:rPr>
            </w:pPr>
            <w:del w:id="3979" w:author="Hana Navrátilová" w:date="2019-09-24T11:10:00Z">
              <w:r w:rsidRPr="00944A9E">
                <w:delText>UTB ve Zlíně</w:delText>
              </w:r>
            </w:del>
          </w:p>
        </w:tc>
      </w:tr>
      <w:tr w:rsidR="007A35AC" w:rsidRPr="00944A9E" w:rsidTr="006B6016">
        <w:trPr>
          <w:trHeight w:val="1217"/>
          <w:jc w:val="center"/>
          <w:del w:id="3980" w:author="Hana Navrátilová" w:date="2019-09-24T11:10:00Z"/>
        </w:trPr>
        <w:tc>
          <w:tcPr>
            <w:tcW w:w="9756" w:type="dxa"/>
            <w:gridSpan w:val="16"/>
          </w:tcPr>
          <w:p w:rsidR="007A35AC" w:rsidRPr="00944A9E" w:rsidRDefault="007A35AC" w:rsidP="00E7344C">
            <w:pPr>
              <w:rPr>
                <w:del w:id="3981" w:author="Hana Navrátilová" w:date="2019-09-24T11:10:00Z"/>
              </w:rPr>
            </w:pPr>
            <w:del w:id="3982" w:author="Hana Navrátilová" w:date="2019-09-24T11:10:00Z">
              <w:r w:rsidRPr="00944A9E">
                <w:delText>2017 Norsko Institutt for pedagogikk, Fakultet for humaniora og pedagogikk, Universitetet i Agder, Visiting Researcher</w:delText>
              </w:r>
            </w:del>
          </w:p>
        </w:tc>
      </w:tr>
      <w:tr w:rsidR="007A35AC" w:rsidRPr="00944A9E" w:rsidTr="006B6016">
        <w:trPr>
          <w:trHeight w:val="412"/>
          <w:jc w:val="center"/>
          <w:del w:id="3983" w:author="Hana Navrátilová" w:date="2019-09-24T11:10:00Z"/>
        </w:trPr>
        <w:tc>
          <w:tcPr>
            <w:tcW w:w="2622" w:type="dxa"/>
            <w:gridSpan w:val="2"/>
            <w:shd w:val="clear" w:color="auto" w:fill="F7CAAC"/>
          </w:tcPr>
          <w:p w:rsidR="007A35AC" w:rsidRPr="00944A9E" w:rsidRDefault="007A35AC" w:rsidP="00E7344C">
            <w:pPr>
              <w:jc w:val="both"/>
              <w:rPr>
                <w:del w:id="3984" w:author="Hana Navrátilová" w:date="2019-09-24T11:10:00Z"/>
                <w:b/>
              </w:rPr>
            </w:pPr>
            <w:del w:id="3985" w:author="Hana Navrátilová" w:date="2019-09-24T11:10:00Z">
              <w:r w:rsidRPr="00944A9E">
                <w:rPr>
                  <w:b/>
                </w:rPr>
                <w:delText xml:space="preserve">Podpis </w:delText>
              </w:r>
            </w:del>
          </w:p>
        </w:tc>
        <w:tc>
          <w:tcPr>
            <w:tcW w:w="4405" w:type="dxa"/>
            <w:gridSpan w:val="8"/>
          </w:tcPr>
          <w:p w:rsidR="007A35AC" w:rsidRPr="00944A9E" w:rsidRDefault="007B09B4" w:rsidP="00E7344C">
            <w:pPr>
              <w:jc w:val="both"/>
              <w:rPr>
                <w:del w:id="3986" w:author="Hana Navrátilová" w:date="2019-09-24T11:10:00Z"/>
              </w:rPr>
            </w:pPr>
            <w:del w:id="3987" w:author="Hana Navrátilová" w:date="2019-09-24T11:10:00Z">
              <w:r w:rsidRPr="00681C84">
                <w:delText>PhDr. Mgr. Marcela Janíková, Ph.D.</w:delText>
              </w:r>
              <w:r>
                <w:delText>, v. r.</w:delText>
              </w:r>
            </w:del>
          </w:p>
        </w:tc>
        <w:tc>
          <w:tcPr>
            <w:tcW w:w="767" w:type="dxa"/>
            <w:gridSpan w:val="2"/>
            <w:shd w:val="clear" w:color="auto" w:fill="F7CAAC"/>
          </w:tcPr>
          <w:p w:rsidR="007A35AC" w:rsidRPr="00944A9E" w:rsidRDefault="007A35AC" w:rsidP="00E7344C">
            <w:pPr>
              <w:jc w:val="both"/>
              <w:rPr>
                <w:del w:id="3988" w:author="Hana Navrátilová" w:date="2019-09-24T11:10:00Z"/>
              </w:rPr>
            </w:pPr>
            <w:del w:id="3989" w:author="Hana Navrátilová" w:date="2019-09-24T11:10:00Z">
              <w:r w:rsidRPr="00944A9E">
                <w:rPr>
                  <w:b/>
                </w:rPr>
                <w:delText>datum</w:delText>
              </w:r>
            </w:del>
          </w:p>
        </w:tc>
        <w:tc>
          <w:tcPr>
            <w:tcW w:w="1962" w:type="dxa"/>
            <w:gridSpan w:val="4"/>
          </w:tcPr>
          <w:p w:rsidR="007A35AC" w:rsidRDefault="00514D89" w:rsidP="00E7344C">
            <w:pPr>
              <w:jc w:val="both"/>
              <w:rPr>
                <w:del w:id="3990" w:author="Hana Navrátilová" w:date="2019-09-24T11:10:00Z"/>
              </w:rPr>
            </w:pPr>
            <w:del w:id="3991" w:author="Hana Navrátilová" w:date="2019-09-24T11:10:00Z">
              <w:r>
                <w:delText xml:space="preserve">17. 12. 2018 </w:delText>
              </w:r>
            </w:del>
          </w:p>
          <w:p w:rsidR="00D41F18" w:rsidRDefault="00D41F18" w:rsidP="00E7344C">
            <w:pPr>
              <w:jc w:val="both"/>
              <w:rPr>
                <w:del w:id="3992" w:author="Hana Navrátilová" w:date="2019-09-24T11:10:00Z"/>
              </w:rPr>
            </w:pPr>
          </w:p>
          <w:p w:rsidR="00D41F18" w:rsidRPr="00944A9E" w:rsidRDefault="00D41F18" w:rsidP="00E7344C">
            <w:pPr>
              <w:jc w:val="both"/>
              <w:rPr>
                <w:del w:id="3993" w:author="Hana Navrátilová" w:date="2019-09-24T11:10:00Z"/>
              </w:rPr>
            </w:pPr>
          </w:p>
        </w:tc>
      </w:tr>
      <w:tr w:rsidR="006B6016" w:rsidRPr="00944A9E" w:rsidTr="006B6016">
        <w:trPr>
          <w:gridAfter w:val="1"/>
          <w:wAfter w:w="133" w:type="dxa"/>
          <w:jc w:val="center"/>
        </w:trPr>
        <w:tc>
          <w:tcPr>
            <w:tcW w:w="9621" w:type="dxa"/>
            <w:gridSpan w:val="15"/>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D87B71" w:rsidRPr="00944A9E" w:rsidTr="006B6016">
        <w:trPr>
          <w:gridAfter w:val="1"/>
          <w:wAfter w:w="133" w:type="dxa"/>
          <w:jc w:val="center"/>
        </w:trPr>
        <w:tc>
          <w:tcPr>
            <w:tcW w:w="2475" w:type="dxa"/>
            <w:tcBorders>
              <w:top w:val="double" w:sz="4" w:space="0" w:color="auto"/>
            </w:tcBorders>
            <w:shd w:val="clear" w:color="auto" w:fill="F7CAAC"/>
          </w:tcPr>
          <w:p w:rsidR="00D87B71" w:rsidRPr="00944A9E" w:rsidRDefault="00D87B71" w:rsidP="00E7344C">
            <w:pPr>
              <w:jc w:val="both"/>
              <w:rPr>
                <w:b/>
              </w:rPr>
            </w:pPr>
            <w:r w:rsidRPr="00944A9E">
              <w:rPr>
                <w:b/>
              </w:rPr>
              <w:t>Vysoká škola</w:t>
            </w:r>
          </w:p>
        </w:tc>
        <w:tc>
          <w:tcPr>
            <w:tcW w:w="7146" w:type="dxa"/>
            <w:gridSpan w:val="14"/>
          </w:tcPr>
          <w:p w:rsidR="00D87B71" w:rsidRPr="00944A9E" w:rsidRDefault="00D87B71" w:rsidP="00E7344C">
            <w:pPr>
              <w:jc w:val="both"/>
            </w:pPr>
            <w:r w:rsidRPr="00944A9E">
              <w:t>UTB ve Zlíně</w:t>
            </w:r>
          </w:p>
        </w:tc>
      </w:tr>
      <w:tr w:rsidR="00D87B71" w:rsidRPr="00944A9E" w:rsidTr="006B6016">
        <w:trPr>
          <w:gridAfter w:val="1"/>
          <w:wAfter w:w="133" w:type="dxa"/>
          <w:jc w:val="center"/>
        </w:trPr>
        <w:tc>
          <w:tcPr>
            <w:tcW w:w="2475" w:type="dxa"/>
            <w:shd w:val="clear" w:color="auto" w:fill="F7CAAC"/>
          </w:tcPr>
          <w:p w:rsidR="00D87B71" w:rsidRPr="00944A9E" w:rsidRDefault="00D87B71" w:rsidP="00E7344C">
            <w:pPr>
              <w:jc w:val="both"/>
              <w:rPr>
                <w:b/>
              </w:rPr>
            </w:pPr>
            <w:r w:rsidRPr="00944A9E">
              <w:rPr>
                <w:b/>
              </w:rPr>
              <w:t>Součást vysoké školy</w:t>
            </w:r>
          </w:p>
        </w:tc>
        <w:tc>
          <w:tcPr>
            <w:tcW w:w="7146" w:type="dxa"/>
            <w:gridSpan w:val="14"/>
          </w:tcPr>
          <w:p w:rsidR="00D87B71" w:rsidRPr="00944A9E" w:rsidRDefault="00D87B71" w:rsidP="00E7344C">
            <w:pPr>
              <w:jc w:val="both"/>
            </w:pPr>
            <w:r>
              <w:t>Fakulta humanitních studií</w:t>
            </w:r>
          </w:p>
        </w:tc>
      </w:tr>
      <w:tr w:rsidR="00D87B71" w:rsidRPr="00944A9E" w:rsidTr="006B6016">
        <w:trPr>
          <w:gridAfter w:val="1"/>
          <w:wAfter w:w="133" w:type="dxa"/>
          <w:jc w:val="center"/>
        </w:trPr>
        <w:tc>
          <w:tcPr>
            <w:tcW w:w="2475" w:type="dxa"/>
            <w:shd w:val="clear" w:color="auto" w:fill="F7CAAC"/>
          </w:tcPr>
          <w:p w:rsidR="00D87B71" w:rsidRPr="00944A9E" w:rsidRDefault="00D87B71" w:rsidP="00E7344C">
            <w:pPr>
              <w:jc w:val="both"/>
              <w:rPr>
                <w:b/>
              </w:rPr>
            </w:pPr>
            <w:r w:rsidRPr="00944A9E">
              <w:rPr>
                <w:b/>
              </w:rPr>
              <w:t>Název studijního programu</w:t>
            </w:r>
          </w:p>
        </w:tc>
        <w:tc>
          <w:tcPr>
            <w:tcW w:w="7146" w:type="dxa"/>
            <w:gridSpan w:val="14"/>
          </w:tcPr>
          <w:p w:rsidR="00D87B71" w:rsidRPr="00944A9E" w:rsidRDefault="00D87B71" w:rsidP="00E7344C">
            <w:pPr>
              <w:jc w:val="both"/>
            </w:pPr>
            <w:r>
              <w:t>Učitelství pro 1. stupeň</w:t>
            </w:r>
            <w:r w:rsidRPr="00944A9E">
              <w:t xml:space="preserve"> základní školy</w:t>
            </w:r>
          </w:p>
        </w:tc>
      </w:tr>
      <w:tr w:rsidR="00D87B71" w:rsidRPr="00944A9E" w:rsidTr="006B6016">
        <w:trPr>
          <w:gridAfter w:val="1"/>
          <w:wAfter w:w="133" w:type="dxa"/>
          <w:jc w:val="center"/>
        </w:trPr>
        <w:tc>
          <w:tcPr>
            <w:tcW w:w="2475" w:type="dxa"/>
            <w:shd w:val="clear" w:color="auto" w:fill="F7CAAC"/>
          </w:tcPr>
          <w:p w:rsidR="00D87B71" w:rsidRPr="00944A9E" w:rsidRDefault="00D87B71" w:rsidP="00E7344C">
            <w:pPr>
              <w:jc w:val="both"/>
              <w:rPr>
                <w:b/>
              </w:rPr>
            </w:pPr>
            <w:r w:rsidRPr="00944A9E">
              <w:rPr>
                <w:b/>
              </w:rPr>
              <w:t>Jméno a příjmení</w:t>
            </w:r>
          </w:p>
        </w:tc>
        <w:tc>
          <w:tcPr>
            <w:tcW w:w="3996" w:type="dxa"/>
            <w:gridSpan w:val="7"/>
          </w:tcPr>
          <w:p w:rsidR="00D87B71" w:rsidRPr="00944A9E" w:rsidRDefault="00D87B71" w:rsidP="00E7344C">
            <w:pPr>
              <w:jc w:val="both"/>
            </w:pPr>
            <w:r w:rsidRPr="00944A9E">
              <w:t xml:space="preserve">Libuše </w:t>
            </w:r>
            <w:r>
              <w:t>Jelénková</w:t>
            </w:r>
          </w:p>
        </w:tc>
        <w:tc>
          <w:tcPr>
            <w:tcW w:w="1103" w:type="dxa"/>
            <w:gridSpan w:val="3"/>
            <w:shd w:val="clear" w:color="auto" w:fill="F7CAAC"/>
          </w:tcPr>
          <w:p w:rsidR="00D87B71" w:rsidRPr="00944A9E" w:rsidRDefault="00D87B71" w:rsidP="00E7344C">
            <w:pPr>
              <w:jc w:val="both"/>
              <w:rPr>
                <w:b/>
              </w:rPr>
            </w:pPr>
            <w:r w:rsidRPr="00944A9E">
              <w:rPr>
                <w:b/>
              </w:rPr>
              <w:t>Tituly</w:t>
            </w:r>
          </w:p>
        </w:tc>
        <w:tc>
          <w:tcPr>
            <w:tcW w:w="2047" w:type="dxa"/>
            <w:gridSpan w:val="4"/>
          </w:tcPr>
          <w:p w:rsidR="00D87B71" w:rsidRPr="00944A9E" w:rsidRDefault="00D87B71" w:rsidP="00E7344C">
            <w:pPr>
              <w:jc w:val="both"/>
            </w:pPr>
            <w:r w:rsidRPr="00944A9E">
              <w:t>Mgr., Ph.D.</w:t>
            </w:r>
          </w:p>
        </w:tc>
      </w:tr>
      <w:tr w:rsidR="00D87B71" w:rsidRPr="00944A9E" w:rsidTr="006B6016">
        <w:trPr>
          <w:gridAfter w:val="1"/>
          <w:wAfter w:w="133" w:type="dxa"/>
          <w:jc w:val="center"/>
        </w:trPr>
        <w:tc>
          <w:tcPr>
            <w:tcW w:w="2475" w:type="dxa"/>
            <w:shd w:val="clear" w:color="auto" w:fill="F7CAAC"/>
          </w:tcPr>
          <w:p w:rsidR="00D87B71" w:rsidRPr="00944A9E" w:rsidRDefault="00D87B71" w:rsidP="00E7344C">
            <w:pPr>
              <w:jc w:val="both"/>
              <w:rPr>
                <w:b/>
              </w:rPr>
            </w:pPr>
            <w:r w:rsidRPr="00944A9E">
              <w:rPr>
                <w:b/>
              </w:rPr>
              <w:t>Rok narození</w:t>
            </w:r>
          </w:p>
        </w:tc>
        <w:tc>
          <w:tcPr>
            <w:tcW w:w="807" w:type="dxa"/>
            <w:gridSpan w:val="2"/>
          </w:tcPr>
          <w:p w:rsidR="00D87B71" w:rsidRPr="00944A9E" w:rsidRDefault="00D87B71" w:rsidP="00E7344C">
            <w:pPr>
              <w:jc w:val="both"/>
            </w:pPr>
            <w:r w:rsidRPr="00944A9E">
              <w:t>1983</w:t>
            </w:r>
          </w:p>
        </w:tc>
        <w:tc>
          <w:tcPr>
            <w:tcW w:w="1671" w:type="dxa"/>
            <w:shd w:val="clear" w:color="auto" w:fill="F7CAAC"/>
          </w:tcPr>
          <w:p w:rsidR="00D87B71" w:rsidRPr="00944A9E" w:rsidRDefault="00D87B71" w:rsidP="00E7344C">
            <w:pPr>
              <w:jc w:val="both"/>
              <w:rPr>
                <w:b/>
              </w:rPr>
            </w:pPr>
            <w:r w:rsidRPr="00944A9E">
              <w:rPr>
                <w:b/>
              </w:rPr>
              <w:t>typ vztahu k VŠ</w:t>
            </w:r>
          </w:p>
        </w:tc>
        <w:tc>
          <w:tcPr>
            <w:tcW w:w="689" w:type="dxa"/>
            <w:gridSpan w:val="2"/>
          </w:tcPr>
          <w:p w:rsidR="00D87B71" w:rsidRPr="00944A9E" w:rsidRDefault="00656655" w:rsidP="00E7344C">
            <w:pPr>
              <w:jc w:val="both"/>
            </w:pPr>
            <w:r>
              <w:t>pp</w:t>
            </w:r>
          </w:p>
        </w:tc>
        <w:tc>
          <w:tcPr>
            <w:tcW w:w="829" w:type="dxa"/>
            <w:gridSpan w:val="2"/>
            <w:shd w:val="clear" w:color="auto" w:fill="F7CAAC"/>
          </w:tcPr>
          <w:p w:rsidR="00D87B71" w:rsidRPr="00944A9E" w:rsidRDefault="00D87B71" w:rsidP="00E7344C">
            <w:pPr>
              <w:jc w:val="both"/>
              <w:rPr>
                <w:b/>
              </w:rPr>
            </w:pPr>
            <w:r w:rsidRPr="00944A9E">
              <w:rPr>
                <w:b/>
              </w:rPr>
              <w:t>rozsah</w:t>
            </w:r>
          </w:p>
        </w:tc>
        <w:tc>
          <w:tcPr>
            <w:tcW w:w="1103" w:type="dxa"/>
            <w:gridSpan w:val="3"/>
          </w:tcPr>
          <w:p w:rsidR="00D87B71" w:rsidRPr="00944A9E" w:rsidRDefault="00D87B71" w:rsidP="00E7344C">
            <w:pPr>
              <w:jc w:val="both"/>
            </w:pPr>
            <w:r w:rsidRPr="00944A9E">
              <w:t>40h/týdně</w:t>
            </w:r>
          </w:p>
        </w:tc>
        <w:tc>
          <w:tcPr>
            <w:tcW w:w="696" w:type="dxa"/>
            <w:gridSpan w:val="2"/>
            <w:shd w:val="clear" w:color="auto" w:fill="F7CAAC"/>
          </w:tcPr>
          <w:p w:rsidR="00D87B71" w:rsidRPr="00944A9E" w:rsidRDefault="00D87B71" w:rsidP="00E7344C">
            <w:pPr>
              <w:jc w:val="both"/>
              <w:rPr>
                <w:b/>
              </w:rPr>
            </w:pPr>
            <w:r w:rsidRPr="00944A9E">
              <w:rPr>
                <w:b/>
              </w:rPr>
              <w:t>do kdy</w:t>
            </w:r>
          </w:p>
        </w:tc>
        <w:tc>
          <w:tcPr>
            <w:tcW w:w="1351" w:type="dxa"/>
            <w:gridSpan w:val="2"/>
          </w:tcPr>
          <w:p w:rsidR="00D87B71" w:rsidRDefault="00626B04" w:rsidP="00E7344C">
            <w:pPr>
              <w:jc w:val="both"/>
            </w:pPr>
            <w:r>
              <w:t>02/2022</w:t>
            </w:r>
          </w:p>
          <w:p w:rsidR="00D87B71" w:rsidRPr="00944A9E" w:rsidRDefault="00D87B71" w:rsidP="00E7344C">
            <w:r w:rsidRPr="00686322">
              <w:rPr>
                <w:sz w:val="16"/>
                <w:szCs w:val="16"/>
              </w:rPr>
              <w:t>př</w:t>
            </w:r>
            <w:r>
              <w:rPr>
                <w:sz w:val="16"/>
                <w:szCs w:val="16"/>
              </w:rPr>
              <w:t xml:space="preserve">edpokládá </w:t>
            </w:r>
            <w:r w:rsidRPr="00686322">
              <w:rPr>
                <w:sz w:val="16"/>
                <w:szCs w:val="16"/>
              </w:rPr>
              <w:t>se pokračování spolupráce</w:t>
            </w:r>
          </w:p>
        </w:tc>
      </w:tr>
      <w:tr w:rsidR="00D87B71" w:rsidRPr="00944A9E" w:rsidTr="006B6016">
        <w:trPr>
          <w:gridAfter w:val="1"/>
          <w:wAfter w:w="133" w:type="dxa"/>
          <w:jc w:val="center"/>
        </w:trPr>
        <w:tc>
          <w:tcPr>
            <w:tcW w:w="4953" w:type="dxa"/>
            <w:gridSpan w:val="4"/>
            <w:shd w:val="clear" w:color="auto" w:fill="F7CAAC"/>
          </w:tcPr>
          <w:p w:rsidR="00D87B71" w:rsidRPr="00944A9E" w:rsidRDefault="00D87B71" w:rsidP="00E7344C">
            <w:pPr>
              <w:jc w:val="both"/>
              <w:rPr>
                <w:b/>
              </w:rPr>
            </w:pPr>
            <w:r w:rsidRPr="00944A9E">
              <w:rPr>
                <w:b/>
              </w:rPr>
              <w:t>Typ vztahu na součásti VŠ, která uskutečňuje st. program</w:t>
            </w:r>
          </w:p>
        </w:tc>
        <w:tc>
          <w:tcPr>
            <w:tcW w:w="689" w:type="dxa"/>
            <w:gridSpan w:val="2"/>
          </w:tcPr>
          <w:p w:rsidR="00D87B71" w:rsidRPr="00944A9E" w:rsidRDefault="00656655" w:rsidP="00E7344C">
            <w:pPr>
              <w:jc w:val="both"/>
            </w:pPr>
            <w:r>
              <w:t>pp</w:t>
            </w:r>
          </w:p>
        </w:tc>
        <w:tc>
          <w:tcPr>
            <w:tcW w:w="829" w:type="dxa"/>
            <w:gridSpan w:val="2"/>
            <w:shd w:val="clear" w:color="auto" w:fill="F7CAAC"/>
          </w:tcPr>
          <w:p w:rsidR="00D87B71" w:rsidRPr="00944A9E" w:rsidRDefault="00D87B71" w:rsidP="00E7344C">
            <w:pPr>
              <w:jc w:val="both"/>
              <w:rPr>
                <w:b/>
              </w:rPr>
            </w:pPr>
            <w:r w:rsidRPr="00944A9E">
              <w:rPr>
                <w:b/>
              </w:rPr>
              <w:t>rozsah</w:t>
            </w:r>
          </w:p>
        </w:tc>
        <w:tc>
          <w:tcPr>
            <w:tcW w:w="1103" w:type="dxa"/>
            <w:gridSpan w:val="3"/>
          </w:tcPr>
          <w:p w:rsidR="00D87B71" w:rsidRPr="00944A9E" w:rsidRDefault="00D87B71" w:rsidP="00E7344C">
            <w:pPr>
              <w:jc w:val="both"/>
              <w:rPr>
                <w:lang w:val="sk-SK"/>
              </w:rPr>
            </w:pPr>
            <w:r w:rsidRPr="00944A9E">
              <w:t>40h/týdně</w:t>
            </w:r>
          </w:p>
        </w:tc>
        <w:tc>
          <w:tcPr>
            <w:tcW w:w="696" w:type="dxa"/>
            <w:gridSpan w:val="2"/>
            <w:shd w:val="clear" w:color="auto" w:fill="F7CAAC"/>
          </w:tcPr>
          <w:p w:rsidR="00D87B71" w:rsidRPr="00944A9E" w:rsidRDefault="00D87B71" w:rsidP="00E7344C">
            <w:pPr>
              <w:jc w:val="both"/>
              <w:rPr>
                <w:b/>
              </w:rPr>
            </w:pPr>
            <w:r w:rsidRPr="00944A9E">
              <w:rPr>
                <w:b/>
              </w:rPr>
              <w:t>do kdy</w:t>
            </w:r>
          </w:p>
        </w:tc>
        <w:tc>
          <w:tcPr>
            <w:tcW w:w="1351" w:type="dxa"/>
            <w:gridSpan w:val="2"/>
          </w:tcPr>
          <w:p w:rsidR="00D87B71" w:rsidRPr="00944A9E" w:rsidRDefault="00626B04" w:rsidP="00E7344C">
            <w:pPr>
              <w:jc w:val="both"/>
            </w:pPr>
            <w:r>
              <w:t>02/2022</w:t>
            </w:r>
          </w:p>
        </w:tc>
      </w:tr>
      <w:tr w:rsidR="00D87B71" w:rsidRPr="00944A9E" w:rsidTr="006B6016">
        <w:trPr>
          <w:gridAfter w:val="1"/>
          <w:wAfter w:w="133" w:type="dxa"/>
          <w:jc w:val="center"/>
        </w:trPr>
        <w:tc>
          <w:tcPr>
            <w:tcW w:w="5923" w:type="dxa"/>
            <w:gridSpan w:val="7"/>
            <w:shd w:val="clear" w:color="auto" w:fill="F7CAAC"/>
          </w:tcPr>
          <w:p w:rsidR="00D87B71" w:rsidRPr="00944A9E" w:rsidRDefault="00D87B71" w:rsidP="00E7344C">
            <w:pPr>
              <w:jc w:val="both"/>
            </w:pPr>
            <w:r w:rsidRPr="00944A9E">
              <w:rPr>
                <w:b/>
              </w:rPr>
              <w:t>Další současná působení jako akademický pracovník na jiných VŠ</w:t>
            </w:r>
          </w:p>
        </w:tc>
        <w:tc>
          <w:tcPr>
            <w:tcW w:w="1651" w:type="dxa"/>
            <w:gridSpan w:val="4"/>
            <w:shd w:val="clear" w:color="auto" w:fill="F7CAAC"/>
          </w:tcPr>
          <w:p w:rsidR="00D87B71" w:rsidRPr="00944A9E" w:rsidRDefault="00D87B71" w:rsidP="00E7344C">
            <w:pPr>
              <w:jc w:val="both"/>
              <w:rPr>
                <w:b/>
              </w:rPr>
            </w:pPr>
            <w:r w:rsidRPr="00944A9E">
              <w:rPr>
                <w:b/>
              </w:rPr>
              <w:t>typ prac. vztahu</w:t>
            </w:r>
          </w:p>
        </w:tc>
        <w:tc>
          <w:tcPr>
            <w:tcW w:w="2047" w:type="dxa"/>
            <w:gridSpan w:val="4"/>
            <w:shd w:val="clear" w:color="auto" w:fill="F7CAAC"/>
          </w:tcPr>
          <w:p w:rsidR="00D87B71" w:rsidRPr="00944A9E" w:rsidRDefault="00D87B71" w:rsidP="00E7344C">
            <w:pPr>
              <w:jc w:val="both"/>
              <w:rPr>
                <w:b/>
              </w:rPr>
            </w:pPr>
            <w:r w:rsidRPr="00944A9E">
              <w:rPr>
                <w:b/>
              </w:rPr>
              <w:t>Rozsah</w:t>
            </w:r>
          </w:p>
        </w:tc>
      </w:tr>
      <w:tr w:rsidR="00D87B71" w:rsidRPr="00944A9E" w:rsidTr="006B6016">
        <w:trPr>
          <w:gridAfter w:val="1"/>
          <w:wAfter w:w="133" w:type="dxa"/>
          <w:jc w:val="center"/>
        </w:trPr>
        <w:tc>
          <w:tcPr>
            <w:tcW w:w="5923" w:type="dxa"/>
            <w:gridSpan w:val="7"/>
          </w:tcPr>
          <w:p w:rsidR="00D87B71" w:rsidRPr="00944A9E" w:rsidRDefault="00D87B71" w:rsidP="00E7344C">
            <w:pPr>
              <w:jc w:val="both"/>
            </w:pPr>
            <w:r>
              <w:t>Nemá</w:t>
            </w:r>
          </w:p>
        </w:tc>
        <w:tc>
          <w:tcPr>
            <w:tcW w:w="1651" w:type="dxa"/>
            <w:gridSpan w:val="4"/>
          </w:tcPr>
          <w:p w:rsidR="00D87B71" w:rsidRPr="00944A9E" w:rsidRDefault="00D87B71" w:rsidP="00E7344C">
            <w:pPr>
              <w:jc w:val="both"/>
            </w:pPr>
          </w:p>
        </w:tc>
        <w:tc>
          <w:tcPr>
            <w:tcW w:w="2047" w:type="dxa"/>
            <w:gridSpan w:val="4"/>
          </w:tcPr>
          <w:p w:rsidR="00D87B71" w:rsidRPr="00944A9E" w:rsidRDefault="00D87B71" w:rsidP="00E7344C">
            <w:pPr>
              <w:jc w:val="both"/>
            </w:pPr>
          </w:p>
        </w:tc>
      </w:tr>
      <w:tr w:rsidR="00D87B71" w:rsidRPr="00944A9E" w:rsidTr="006B6016">
        <w:trPr>
          <w:gridAfter w:val="1"/>
          <w:wAfter w:w="133" w:type="dxa"/>
          <w:jc w:val="center"/>
        </w:trPr>
        <w:tc>
          <w:tcPr>
            <w:tcW w:w="9621" w:type="dxa"/>
            <w:gridSpan w:val="15"/>
            <w:shd w:val="clear" w:color="auto" w:fill="F7CAAC"/>
          </w:tcPr>
          <w:p w:rsidR="00D87B71" w:rsidRPr="00944A9E" w:rsidRDefault="00D87B71" w:rsidP="00E7344C">
            <w:pPr>
              <w:jc w:val="both"/>
            </w:pPr>
            <w:r w:rsidRPr="00944A9E">
              <w:rPr>
                <w:b/>
              </w:rPr>
              <w:t>Předměty příslušného studijního programu a způsob zapojení do jejich výuky, příp. další zapojení do uskutečňování studijního programu</w:t>
            </w:r>
          </w:p>
        </w:tc>
      </w:tr>
      <w:tr w:rsidR="00D87B71" w:rsidRPr="00944A9E" w:rsidTr="006B6016">
        <w:trPr>
          <w:gridAfter w:val="1"/>
          <w:wAfter w:w="133" w:type="dxa"/>
          <w:trHeight w:val="470"/>
          <w:jc w:val="center"/>
        </w:trPr>
        <w:tc>
          <w:tcPr>
            <w:tcW w:w="9621" w:type="dxa"/>
            <w:gridSpan w:val="15"/>
            <w:tcBorders>
              <w:top w:val="nil"/>
            </w:tcBorders>
          </w:tcPr>
          <w:p w:rsidR="00D87B71" w:rsidRPr="00946ADF" w:rsidRDefault="00D87B71" w:rsidP="00E7344C">
            <w:pPr>
              <w:jc w:val="both"/>
            </w:pPr>
            <w:r w:rsidRPr="00946ADF">
              <w:t>Základy hudební teorie, Hra na hudební nástroj 1 – zobcová flétna, Hra na hudební nástroj 1 – klavír, Hudební vyjadřovací prostředky, Hra na hudební ná</w:t>
            </w:r>
            <w:r w:rsidR="00CA0D26">
              <w:t>stroj 2</w:t>
            </w:r>
            <w:del w:id="3994" w:author="Hana Navrátilová" w:date="2019-09-24T11:10:00Z">
              <w:r w:rsidRPr="00946ADF">
                <w:delText xml:space="preserve"> – zobcová flétna</w:delText>
              </w:r>
            </w:del>
            <w:r w:rsidR="00CA0D26">
              <w:t xml:space="preserve">, </w:t>
            </w:r>
            <w:r w:rsidRPr="00946ADF">
              <w:t>Didaktika hudební výchovy s pra</w:t>
            </w:r>
            <w:r>
              <w:t>xí</w:t>
            </w:r>
          </w:p>
          <w:p w:rsidR="00D87B71" w:rsidRPr="00946ADF" w:rsidRDefault="00D87B71" w:rsidP="00E7344C">
            <w:pPr>
              <w:jc w:val="both"/>
            </w:pPr>
          </w:p>
        </w:tc>
      </w:tr>
      <w:tr w:rsidR="00D87B71" w:rsidRPr="00944A9E" w:rsidTr="006B6016">
        <w:trPr>
          <w:gridAfter w:val="1"/>
          <w:wAfter w:w="133" w:type="dxa"/>
          <w:jc w:val="center"/>
        </w:trPr>
        <w:tc>
          <w:tcPr>
            <w:tcW w:w="9621" w:type="dxa"/>
            <w:gridSpan w:val="15"/>
            <w:shd w:val="clear" w:color="auto" w:fill="F7CAAC"/>
          </w:tcPr>
          <w:p w:rsidR="00D87B71" w:rsidRPr="00944A9E" w:rsidRDefault="00D87B71" w:rsidP="00E7344C">
            <w:pPr>
              <w:jc w:val="both"/>
            </w:pPr>
            <w:r w:rsidRPr="00944A9E">
              <w:rPr>
                <w:b/>
              </w:rPr>
              <w:t xml:space="preserve">Údaje o vzdělání na VŠ </w:t>
            </w:r>
          </w:p>
        </w:tc>
      </w:tr>
      <w:tr w:rsidR="00D87B71" w:rsidRPr="00944A9E" w:rsidTr="006B6016">
        <w:trPr>
          <w:gridAfter w:val="1"/>
          <w:wAfter w:w="133" w:type="dxa"/>
          <w:trHeight w:val="1055"/>
          <w:jc w:val="center"/>
        </w:trPr>
        <w:tc>
          <w:tcPr>
            <w:tcW w:w="9621" w:type="dxa"/>
            <w:gridSpan w:val="15"/>
          </w:tcPr>
          <w:p w:rsidR="00D87B71" w:rsidRPr="00944A9E" w:rsidRDefault="00D87B71" w:rsidP="00E7344C">
            <w:pPr>
              <w:autoSpaceDE w:val="0"/>
              <w:autoSpaceDN w:val="0"/>
              <w:adjustRightInd w:val="0"/>
              <w:jc w:val="both"/>
              <w:rPr>
                <w:rFonts w:eastAsia="Calibri"/>
                <w:lang w:eastAsia="en-US"/>
              </w:rPr>
            </w:pPr>
            <w:r w:rsidRPr="00944A9E">
              <w:rPr>
                <w:rFonts w:eastAsia="Calibri"/>
                <w:lang w:eastAsia="en-US"/>
              </w:rPr>
              <w:t>DiS., Janáčkova konzervatoř Ostrava, 2004, obor Hudba – hra na housle</w:t>
            </w:r>
          </w:p>
          <w:p w:rsidR="00D87B71" w:rsidRPr="00944A9E" w:rsidRDefault="00D87B71" w:rsidP="00E7344C">
            <w:pPr>
              <w:autoSpaceDE w:val="0"/>
              <w:autoSpaceDN w:val="0"/>
              <w:adjustRightInd w:val="0"/>
              <w:jc w:val="both"/>
              <w:rPr>
                <w:rFonts w:eastAsia="Calibri"/>
                <w:lang w:eastAsia="en-US"/>
              </w:rPr>
            </w:pPr>
            <w:r w:rsidRPr="00944A9E">
              <w:rPr>
                <w:rFonts w:eastAsia="Calibri"/>
                <w:lang w:eastAsia="en-US"/>
              </w:rPr>
              <w:t>Mgr., PdF UP Olomouc, 2009, ukončené magisterské studium v oboru Učitelství pro SŠ, aprobace pedagogika a hudební výchova</w:t>
            </w:r>
          </w:p>
          <w:p w:rsidR="00D87B71" w:rsidRPr="00944A9E" w:rsidRDefault="00D87B71" w:rsidP="00E7344C">
            <w:pPr>
              <w:autoSpaceDE w:val="0"/>
              <w:autoSpaceDN w:val="0"/>
              <w:adjustRightInd w:val="0"/>
              <w:jc w:val="both"/>
              <w:rPr>
                <w:rFonts w:eastAsia="Calibri"/>
                <w:lang w:eastAsia="en-US"/>
              </w:rPr>
            </w:pPr>
            <w:r w:rsidRPr="00944A9E">
              <w:rPr>
                <w:rFonts w:eastAsia="Calibri"/>
                <w:lang w:eastAsia="en-US"/>
              </w:rPr>
              <w:t>Ph.D., PdF OU Ostrava, 2017, ukončené doktorské studium v oboru Hudební teorie a pedagogika</w:t>
            </w:r>
          </w:p>
          <w:p w:rsidR="00D87B71" w:rsidRPr="00944A9E" w:rsidRDefault="00D87B71" w:rsidP="00E7344C">
            <w:pPr>
              <w:jc w:val="both"/>
            </w:pPr>
          </w:p>
        </w:tc>
      </w:tr>
      <w:tr w:rsidR="00D87B71" w:rsidRPr="00944A9E" w:rsidTr="006B6016">
        <w:trPr>
          <w:gridAfter w:val="1"/>
          <w:wAfter w:w="133" w:type="dxa"/>
          <w:jc w:val="center"/>
        </w:trPr>
        <w:tc>
          <w:tcPr>
            <w:tcW w:w="9621" w:type="dxa"/>
            <w:gridSpan w:val="15"/>
            <w:shd w:val="clear" w:color="auto" w:fill="F7CAAC"/>
          </w:tcPr>
          <w:p w:rsidR="00D87B71" w:rsidRPr="00944A9E" w:rsidRDefault="00D87B71" w:rsidP="00E7344C">
            <w:pPr>
              <w:jc w:val="both"/>
              <w:rPr>
                <w:b/>
              </w:rPr>
            </w:pPr>
            <w:r w:rsidRPr="00944A9E">
              <w:rPr>
                <w:b/>
              </w:rPr>
              <w:t>Údaje o odborném působení od absolvování VŠ</w:t>
            </w:r>
          </w:p>
        </w:tc>
      </w:tr>
      <w:tr w:rsidR="00D87B71" w:rsidRPr="00944A9E" w:rsidTr="006B6016">
        <w:trPr>
          <w:gridAfter w:val="1"/>
          <w:wAfter w:w="133" w:type="dxa"/>
          <w:trHeight w:val="1090"/>
          <w:jc w:val="center"/>
        </w:trPr>
        <w:tc>
          <w:tcPr>
            <w:tcW w:w="9621" w:type="dxa"/>
            <w:gridSpan w:val="15"/>
          </w:tcPr>
          <w:p w:rsidR="00D87B71" w:rsidRPr="00944A9E" w:rsidRDefault="00D87B71" w:rsidP="00E7344C">
            <w:pPr>
              <w:autoSpaceDE w:val="0"/>
              <w:autoSpaceDN w:val="0"/>
              <w:adjustRightInd w:val="0"/>
              <w:jc w:val="both"/>
              <w:rPr>
                <w:rFonts w:eastAsia="Calibri"/>
                <w:lang w:eastAsia="en-US"/>
              </w:rPr>
            </w:pPr>
            <w:r w:rsidRPr="00944A9E">
              <w:rPr>
                <w:rFonts w:eastAsia="Calibri"/>
                <w:lang w:eastAsia="en-US"/>
              </w:rPr>
              <w:t>2010 – 2014 PdF OU Ostrava, Katedra pedagogiky a andragogiky, asistent</w:t>
            </w:r>
          </w:p>
          <w:p w:rsidR="00D87B71" w:rsidRPr="00944A9E" w:rsidRDefault="00D87B71" w:rsidP="00E7344C">
            <w:pPr>
              <w:autoSpaceDE w:val="0"/>
              <w:autoSpaceDN w:val="0"/>
              <w:adjustRightInd w:val="0"/>
              <w:jc w:val="both"/>
              <w:rPr>
                <w:rFonts w:eastAsia="Calibri"/>
                <w:lang w:eastAsia="en-US"/>
              </w:rPr>
            </w:pPr>
            <w:r w:rsidRPr="00944A9E">
              <w:rPr>
                <w:rFonts w:eastAsia="Calibri"/>
                <w:lang w:eastAsia="en-US"/>
              </w:rPr>
              <w:t>2015 – 2017 SŠ Kostka Vsetín, učitel předmětů pedagogika a hudební výchova</w:t>
            </w:r>
          </w:p>
          <w:p w:rsidR="00D87B71" w:rsidRPr="00944A9E" w:rsidRDefault="00D87B71" w:rsidP="00E7344C">
            <w:pPr>
              <w:autoSpaceDE w:val="0"/>
              <w:autoSpaceDN w:val="0"/>
              <w:adjustRightInd w:val="0"/>
              <w:jc w:val="both"/>
              <w:rPr>
                <w:rFonts w:eastAsia="Calibri"/>
                <w:lang w:eastAsia="en-US"/>
              </w:rPr>
            </w:pPr>
            <w:r w:rsidRPr="00944A9E">
              <w:rPr>
                <w:rFonts w:eastAsia="Calibri"/>
                <w:lang w:eastAsia="en-US"/>
              </w:rPr>
              <w:t>2015 – 2017 VŠ Humanitas Vsetín, externí pracovník</w:t>
            </w:r>
          </w:p>
          <w:p w:rsidR="00D87B71" w:rsidRPr="00944A9E" w:rsidRDefault="00D87B71" w:rsidP="00E7344C">
            <w:pPr>
              <w:jc w:val="both"/>
            </w:pPr>
            <w:r w:rsidRPr="00944A9E">
              <w:t xml:space="preserve">2017 </w:t>
            </w:r>
            <w:r w:rsidRPr="00944A9E">
              <w:rPr>
                <w:rFonts w:eastAsia="Calibri"/>
                <w:lang w:eastAsia="en-US"/>
              </w:rPr>
              <w:t>–</w:t>
            </w:r>
            <w:r w:rsidRPr="00944A9E">
              <w:t xml:space="preserve"> dosud FHS UTB ve Zlíně, odborný asistent</w:t>
            </w:r>
          </w:p>
          <w:p w:rsidR="00D87B71" w:rsidRPr="00944A9E" w:rsidRDefault="00D87B71" w:rsidP="00E7344C">
            <w:pPr>
              <w:jc w:val="both"/>
            </w:pPr>
          </w:p>
        </w:tc>
      </w:tr>
      <w:tr w:rsidR="00D87B71" w:rsidRPr="00944A9E" w:rsidTr="006B6016">
        <w:trPr>
          <w:gridAfter w:val="1"/>
          <w:wAfter w:w="133" w:type="dxa"/>
          <w:trHeight w:val="250"/>
          <w:jc w:val="center"/>
        </w:trPr>
        <w:tc>
          <w:tcPr>
            <w:tcW w:w="9621" w:type="dxa"/>
            <w:gridSpan w:val="15"/>
            <w:shd w:val="clear" w:color="auto" w:fill="F7CAAC"/>
          </w:tcPr>
          <w:p w:rsidR="00D87B71" w:rsidRPr="00944A9E" w:rsidRDefault="00D87B71" w:rsidP="00E7344C">
            <w:pPr>
              <w:jc w:val="both"/>
            </w:pPr>
            <w:r w:rsidRPr="00944A9E">
              <w:rPr>
                <w:b/>
              </w:rPr>
              <w:t>Zkušenosti s vedením kvalifikačních a rigorózních prací</w:t>
            </w:r>
          </w:p>
        </w:tc>
      </w:tr>
      <w:tr w:rsidR="00D87B71" w:rsidRPr="00944A9E" w:rsidTr="006B6016">
        <w:trPr>
          <w:gridAfter w:val="1"/>
          <w:wAfter w:w="133" w:type="dxa"/>
          <w:trHeight w:val="491"/>
          <w:jc w:val="center"/>
        </w:trPr>
        <w:tc>
          <w:tcPr>
            <w:tcW w:w="9621" w:type="dxa"/>
            <w:gridSpan w:val="15"/>
          </w:tcPr>
          <w:p w:rsidR="00D87B71" w:rsidRPr="00944A9E" w:rsidRDefault="00D87B71" w:rsidP="00E7344C">
            <w:pPr>
              <w:jc w:val="both"/>
            </w:pPr>
            <w:r w:rsidRPr="00944A9E">
              <w:t>Aktuá</w:t>
            </w:r>
            <w:r w:rsidR="00B85FE8">
              <w:t>lně vedení 2 bakalářských prací</w:t>
            </w:r>
          </w:p>
        </w:tc>
      </w:tr>
      <w:tr w:rsidR="00D87B71" w:rsidRPr="00944A9E" w:rsidTr="006B6016">
        <w:trPr>
          <w:gridAfter w:val="1"/>
          <w:wAfter w:w="133" w:type="dxa"/>
          <w:jc w:val="center"/>
        </w:trPr>
        <w:tc>
          <w:tcPr>
            <w:tcW w:w="3282" w:type="dxa"/>
            <w:gridSpan w:val="3"/>
            <w:tcBorders>
              <w:top w:val="single" w:sz="12" w:space="0" w:color="auto"/>
            </w:tcBorders>
            <w:shd w:val="clear" w:color="auto" w:fill="F7CAAC"/>
          </w:tcPr>
          <w:p w:rsidR="00D87B71" w:rsidRPr="00944A9E" w:rsidRDefault="00D87B71" w:rsidP="00E7344C">
            <w:pPr>
              <w:jc w:val="both"/>
            </w:pPr>
            <w:r w:rsidRPr="00944A9E">
              <w:rPr>
                <w:b/>
              </w:rPr>
              <w:t xml:space="preserve">Obor habilitačního řízení </w:t>
            </w:r>
          </w:p>
        </w:tc>
        <w:tc>
          <w:tcPr>
            <w:tcW w:w="2183" w:type="dxa"/>
            <w:gridSpan w:val="2"/>
            <w:tcBorders>
              <w:top w:val="single" w:sz="12" w:space="0" w:color="auto"/>
            </w:tcBorders>
            <w:shd w:val="clear" w:color="auto" w:fill="F7CAAC"/>
          </w:tcPr>
          <w:p w:rsidR="00D87B71" w:rsidRPr="00944A9E" w:rsidRDefault="00D87B71" w:rsidP="00E7344C">
            <w:pPr>
              <w:jc w:val="both"/>
            </w:pPr>
            <w:r w:rsidRPr="00944A9E">
              <w:rPr>
                <w:b/>
              </w:rPr>
              <w:t>Rok udělení hodnosti</w:t>
            </w:r>
          </w:p>
        </w:tc>
        <w:tc>
          <w:tcPr>
            <w:tcW w:w="2109" w:type="dxa"/>
            <w:gridSpan w:val="6"/>
            <w:tcBorders>
              <w:top w:val="single" w:sz="12" w:space="0" w:color="auto"/>
              <w:right w:val="single" w:sz="12" w:space="0" w:color="auto"/>
            </w:tcBorders>
            <w:shd w:val="clear" w:color="auto" w:fill="F7CAAC"/>
          </w:tcPr>
          <w:p w:rsidR="00D87B71" w:rsidRPr="00944A9E" w:rsidRDefault="00D87B71" w:rsidP="00E7344C">
            <w:pPr>
              <w:jc w:val="both"/>
            </w:pPr>
            <w:r w:rsidRPr="00944A9E">
              <w:rPr>
                <w:b/>
              </w:rPr>
              <w:t>Řízení konáno na VŠ</w:t>
            </w:r>
          </w:p>
        </w:tc>
        <w:tc>
          <w:tcPr>
            <w:tcW w:w="2047" w:type="dxa"/>
            <w:gridSpan w:val="4"/>
            <w:tcBorders>
              <w:top w:val="single" w:sz="12" w:space="0" w:color="auto"/>
              <w:left w:val="single" w:sz="12" w:space="0" w:color="auto"/>
            </w:tcBorders>
            <w:shd w:val="clear" w:color="auto" w:fill="F7CAAC"/>
          </w:tcPr>
          <w:p w:rsidR="00D87B71" w:rsidRPr="00944A9E" w:rsidRDefault="00D87B71" w:rsidP="00E7344C">
            <w:pPr>
              <w:jc w:val="both"/>
              <w:rPr>
                <w:b/>
              </w:rPr>
            </w:pPr>
            <w:r w:rsidRPr="00944A9E">
              <w:rPr>
                <w:b/>
              </w:rPr>
              <w:t>Ohlasy publikací</w:t>
            </w:r>
          </w:p>
        </w:tc>
      </w:tr>
      <w:tr w:rsidR="00D87B71" w:rsidRPr="00944A9E" w:rsidTr="006B6016">
        <w:trPr>
          <w:gridAfter w:val="1"/>
          <w:wAfter w:w="133" w:type="dxa"/>
          <w:jc w:val="center"/>
        </w:trPr>
        <w:tc>
          <w:tcPr>
            <w:tcW w:w="3282" w:type="dxa"/>
            <w:gridSpan w:val="3"/>
          </w:tcPr>
          <w:p w:rsidR="00D87B71" w:rsidRPr="00944A9E" w:rsidRDefault="00D87B71" w:rsidP="00E7344C">
            <w:pPr>
              <w:jc w:val="both"/>
            </w:pPr>
          </w:p>
        </w:tc>
        <w:tc>
          <w:tcPr>
            <w:tcW w:w="2183" w:type="dxa"/>
            <w:gridSpan w:val="2"/>
          </w:tcPr>
          <w:p w:rsidR="00D87B71" w:rsidRPr="00944A9E" w:rsidRDefault="00D87B71" w:rsidP="00E7344C">
            <w:pPr>
              <w:jc w:val="both"/>
            </w:pPr>
          </w:p>
        </w:tc>
        <w:tc>
          <w:tcPr>
            <w:tcW w:w="2109" w:type="dxa"/>
            <w:gridSpan w:val="6"/>
            <w:tcBorders>
              <w:right w:val="single" w:sz="12" w:space="0" w:color="auto"/>
            </w:tcBorders>
          </w:tcPr>
          <w:p w:rsidR="00D87B71" w:rsidRPr="00944A9E" w:rsidRDefault="00D87B71" w:rsidP="00E7344C">
            <w:pPr>
              <w:jc w:val="both"/>
            </w:pPr>
          </w:p>
        </w:tc>
        <w:tc>
          <w:tcPr>
            <w:tcW w:w="696" w:type="dxa"/>
            <w:gridSpan w:val="2"/>
            <w:tcBorders>
              <w:left w:val="single" w:sz="12" w:space="0" w:color="auto"/>
            </w:tcBorders>
            <w:shd w:val="clear" w:color="auto" w:fill="F7CAAC"/>
          </w:tcPr>
          <w:p w:rsidR="00D87B71" w:rsidRPr="00944A9E" w:rsidRDefault="00D87B71" w:rsidP="00E7344C">
            <w:pPr>
              <w:jc w:val="both"/>
            </w:pPr>
            <w:r w:rsidRPr="00944A9E">
              <w:rPr>
                <w:b/>
              </w:rPr>
              <w:t>WOS</w:t>
            </w:r>
          </w:p>
        </w:tc>
        <w:tc>
          <w:tcPr>
            <w:tcW w:w="675" w:type="dxa"/>
            <w:shd w:val="clear" w:color="auto" w:fill="F7CAAC"/>
          </w:tcPr>
          <w:p w:rsidR="00D87B71" w:rsidRPr="00944A9E" w:rsidRDefault="00D87B71" w:rsidP="00E7344C">
            <w:pPr>
              <w:jc w:val="both"/>
              <w:rPr>
                <w:sz w:val="18"/>
              </w:rPr>
            </w:pPr>
            <w:r w:rsidRPr="00944A9E">
              <w:rPr>
                <w:b/>
                <w:sz w:val="18"/>
              </w:rPr>
              <w:t>Scopus</w:t>
            </w:r>
          </w:p>
        </w:tc>
        <w:tc>
          <w:tcPr>
            <w:tcW w:w="676" w:type="dxa"/>
            <w:shd w:val="clear" w:color="auto" w:fill="F7CAAC"/>
          </w:tcPr>
          <w:p w:rsidR="00D87B71" w:rsidRPr="00944A9E" w:rsidRDefault="00D87B71" w:rsidP="00E7344C">
            <w:pPr>
              <w:jc w:val="both"/>
            </w:pPr>
            <w:r w:rsidRPr="00944A9E">
              <w:rPr>
                <w:b/>
                <w:sz w:val="18"/>
              </w:rPr>
              <w:t>ostatní</w:t>
            </w:r>
          </w:p>
        </w:tc>
      </w:tr>
      <w:tr w:rsidR="00D87B71" w:rsidRPr="00944A9E" w:rsidTr="006B6016">
        <w:trPr>
          <w:gridAfter w:val="1"/>
          <w:wAfter w:w="133" w:type="dxa"/>
          <w:trHeight w:val="70"/>
          <w:jc w:val="center"/>
        </w:trPr>
        <w:tc>
          <w:tcPr>
            <w:tcW w:w="3282" w:type="dxa"/>
            <w:gridSpan w:val="3"/>
            <w:shd w:val="clear" w:color="auto" w:fill="F7CAAC"/>
          </w:tcPr>
          <w:p w:rsidR="00D87B71" w:rsidRPr="00944A9E" w:rsidRDefault="00D87B71" w:rsidP="00E7344C">
            <w:pPr>
              <w:jc w:val="both"/>
            </w:pPr>
            <w:r w:rsidRPr="00944A9E">
              <w:rPr>
                <w:b/>
              </w:rPr>
              <w:t>Obor jmenovacího řízení</w:t>
            </w:r>
          </w:p>
        </w:tc>
        <w:tc>
          <w:tcPr>
            <w:tcW w:w="2183" w:type="dxa"/>
            <w:gridSpan w:val="2"/>
            <w:shd w:val="clear" w:color="auto" w:fill="F7CAAC"/>
          </w:tcPr>
          <w:p w:rsidR="00D87B71" w:rsidRPr="00944A9E" w:rsidRDefault="00D87B71" w:rsidP="00E7344C">
            <w:pPr>
              <w:jc w:val="both"/>
            </w:pPr>
            <w:r w:rsidRPr="00944A9E">
              <w:rPr>
                <w:b/>
              </w:rPr>
              <w:t>Rok udělení hodnosti</w:t>
            </w:r>
          </w:p>
        </w:tc>
        <w:tc>
          <w:tcPr>
            <w:tcW w:w="2109" w:type="dxa"/>
            <w:gridSpan w:val="6"/>
            <w:tcBorders>
              <w:right w:val="single" w:sz="12" w:space="0" w:color="auto"/>
            </w:tcBorders>
            <w:shd w:val="clear" w:color="auto" w:fill="F7CAAC"/>
          </w:tcPr>
          <w:p w:rsidR="00D87B71" w:rsidRPr="00944A9E" w:rsidRDefault="00D87B71" w:rsidP="00E7344C">
            <w:pPr>
              <w:jc w:val="both"/>
            </w:pPr>
            <w:r w:rsidRPr="00944A9E">
              <w:rPr>
                <w:b/>
              </w:rPr>
              <w:t>Řízení konáno na VŠ</w:t>
            </w:r>
          </w:p>
        </w:tc>
        <w:tc>
          <w:tcPr>
            <w:tcW w:w="696" w:type="dxa"/>
            <w:gridSpan w:val="2"/>
            <w:vMerge w:val="restart"/>
            <w:tcBorders>
              <w:left w:val="single" w:sz="12" w:space="0" w:color="auto"/>
            </w:tcBorders>
          </w:tcPr>
          <w:p w:rsidR="00D87B71" w:rsidRPr="00944A9E" w:rsidRDefault="00D87B71" w:rsidP="00E7344C">
            <w:pPr>
              <w:jc w:val="both"/>
            </w:pPr>
          </w:p>
        </w:tc>
        <w:tc>
          <w:tcPr>
            <w:tcW w:w="675" w:type="dxa"/>
            <w:vMerge w:val="restart"/>
          </w:tcPr>
          <w:p w:rsidR="00D87B71" w:rsidRPr="00944A9E" w:rsidRDefault="00D87B71" w:rsidP="00E7344C">
            <w:pPr>
              <w:jc w:val="both"/>
            </w:pPr>
          </w:p>
        </w:tc>
        <w:tc>
          <w:tcPr>
            <w:tcW w:w="676" w:type="dxa"/>
            <w:vMerge w:val="restart"/>
          </w:tcPr>
          <w:p w:rsidR="00D87B71" w:rsidRPr="00944A9E" w:rsidRDefault="00D87B71" w:rsidP="00E7344C">
            <w:pPr>
              <w:jc w:val="both"/>
            </w:pPr>
          </w:p>
        </w:tc>
      </w:tr>
      <w:tr w:rsidR="00D87B71" w:rsidRPr="00944A9E" w:rsidTr="006B6016">
        <w:trPr>
          <w:gridAfter w:val="1"/>
          <w:wAfter w:w="133" w:type="dxa"/>
          <w:trHeight w:val="205"/>
          <w:jc w:val="center"/>
        </w:trPr>
        <w:tc>
          <w:tcPr>
            <w:tcW w:w="3282" w:type="dxa"/>
            <w:gridSpan w:val="3"/>
          </w:tcPr>
          <w:p w:rsidR="00D87B71" w:rsidRPr="00944A9E" w:rsidRDefault="00D87B71" w:rsidP="00E7344C">
            <w:pPr>
              <w:jc w:val="both"/>
            </w:pPr>
          </w:p>
        </w:tc>
        <w:tc>
          <w:tcPr>
            <w:tcW w:w="2183" w:type="dxa"/>
            <w:gridSpan w:val="2"/>
          </w:tcPr>
          <w:p w:rsidR="00D87B71" w:rsidRPr="00944A9E" w:rsidRDefault="00D87B71" w:rsidP="00E7344C">
            <w:pPr>
              <w:jc w:val="both"/>
            </w:pPr>
          </w:p>
        </w:tc>
        <w:tc>
          <w:tcPr>
            <w:tcW w:w="2109" w:type="dxa"/>
            <w:gridSpan w:val="6"/>
            <w:tcBorders>
              <w:right w:val="single" w:sz="12" w:space="0" w:color="auto"/>
            </w:tcBorders>
          </w:tcPr>
          <w:p w:rsidR="00D87B71" w:rsidRPr="00944A9E" w:rsidRDefault="00D87B71" w:rsidP="00E7344C">
            <w:pPr>
              <w:jc w:val="both"/>
            </w:pPr>
          </w:p>
        </w:tc>
        <w:tc>
          <w:tcPr>
            <w:tcW w:w="696" w:type="dxa"/>
            <w:gridSpan w:val="2"/>
            <w:vMerge/>
            <w:tcBorders>
              <w:left w:val="single" w:sz="12" w:space="0" w:color="auto"/>
            </w:tcBorders>
            <w:vAlign w:val="center"/>
          </w:tcPr>
          <w:p w:rsidR="00D87B71" w:rsidRPr="00944A9E" w:rsidRDefault="00D87B71" w:rsidP="00E7344C">
            <w:pPr>
              <w:rPr>
                <w:b/>
              </w:rPr>
            </w:pPr>
          </w:p>
        </w:tc>
        <w:tc>
          <w:tcPr>
            <w:tcW w:w="675" w:type="dxa"/>
            <w:vMerge/>
            <w:vAlign w:val="center"/>
          </w:tcPr>
          <w:p w:rsidR="00D87B71" w:rsidRPr="00944A9E" w:rsidRDefault="00D87B71" w:rsidP="00E7344C">
            <w:pPr>
              <w:rPr>
                <w:b/>
              </w:rPr>
            </w:pPr>
          </w:p>
        </w:tc>
        <w:tc>
          <w:tcPr>
            <w:tcW w:w="676" w:type="dxa"/>
            <w:vMerge/>
            <w:vAlign w:val="center"/>
          </w:tcPr>
          <w:p w:rsidR="00D87B71" w:rsidRPr="00944A9E" w:rsidRDefault="00D87B71" w:rsidP="00E7344C">
            <w:pPr>
              <w:rPr>
                <w:b/>
              </w:rPr>
            </w:pPr>
          </w:p>
        </w:tc>
      </w:tr>
      <w:tr w:rsidR="00D87B71" w:rsidRPr="00944A9E" w:rsidTr="006B6016">
        <w:trPr>
          <w:gridAfter w:val="1"/>
          <w:wAfter w:w="133" w:type="dxa"/>
          <w:jc w:val="center"/>
        </w:trPr>
        <w:tc>
          <w:tcPr>
            <w:tcW w:w="9621" w:type="dxa"/>
            <w:gridSpan w:val="15"/>
            <w:shd w:val="clear" w:color="auto" w:fill="F7CAAC"/>
          </w:tcPr>
          <w:p w:rsidR="00D87B71" w:rsidRPr="00944A9E" w:rsidRDefault="00D87B71"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87B71" w:rsidRPr="00944A9E" w:rsidTr="006B6016">
        <w:trPr>
          <w:gridAfter w:val="1"/>
          <w:wAfter w:w="133" w:type="dxa"/>
          <w:trHeight w:val="70"/>
          <w:jc w:val="center"/>
        </w:trPr>
        <w:tc>
          <w:tcPr>
            <w:tcW w:w="9621" w:type="dxa"/>
            <w:gridSpan w:val="15"/>
          </w:tcPr>
          <w:p w:rsidR="00D87B71" w:rsidRPr="00944A9E" w:rsidRDefault="00D87B71" w:rsidP="00E7344C">
            <w:pPr>
              <w:autoSpaceDE w:val="0"/>
              <w:autoSpaceDN w:val="0"/>
              <w:adjustRightInd w:val="0"/>
              <w:jc w:val="both"/>
              <w:rPr>
                <w:rFonts w:eastAsia="Calibri"/>
                <w:lang w:eastAsia="en-US"/>
              </w:rPr>
            </w:pPr>
          </w:p>
          <w:p w:rsidR="00D87B71" w:rsidRPr="00944A9E" w:rsidRDefault="00D87B71" w:rsidP="00E7344C">
            <w:pPr>
              <w:jc w:val="both"/>
            </w:pPr>
            <w:r>
              <w:t>Černá</w:t>
            </w:r>
            <w:r w:rsidRPr="00944A9E">
              <w:t xml:space="preserve">, L. (2016). Klíčová kompetence s kulturními, uměleckými či estetickými aspekty a její pojetí či absence v kurikulech ČR a SR. In: </w:t>
            </w:r>
            <w:r w:rsidRPr="00944A9E">
              <w:rPr>
                <w:i/>
              </w:rPr>
              <w:t>Pedagogická diagnostika a evaluace 2016</w:t>
            </w:r>
            <w:r w:rsidRPr="00944A9E">
              <w:t xml:space="preserve">. Ostrava: OU, PdF, KPG, 55–63. </w:t>
            </w:r>
          </w:p>
          <w:p w:rsidR="00D87B71" w:rsidRPr="00944A9E" w:rsidRDefault="00D87B71" w:rsidP="00E7344C">
            <w:pPr>
              <w:autoSpaceDE w:val="0"/>
              <w:autoSpaceDN w:val="0"/>
              <w:adjustRightInd w:val="0"/>
              <w:jc w:val="both"/>
              <w:rPr>
                <w:rFonts w:eastAsia="Calibri"/>
                <w:lang w:eastAsia="en-US"/>
              </w:rPr>
            </w:pPr>
            <w:r>
              <w:t>Černá</w:t>
            </w:r>
            <w:r w:rsidRPr="00944A9E">
              <w:rPr>
                <w:rFonts w:eastAsia="Calibri"/>
                <w:lang w:eastAsia="en-US"/>
              </w:rPr>
              <w:t xml:space="preserve">, L. (2012). Nadání žáků a problematika jeho identifikování v edukační realitě. In </w:t>
            </w:r>
            <w:r w:rsidRPr="00944A9E">
              <w:rPr>
                <w:rFonts w:eastAsia="Calibri"/>
                <w:i/>
                <w:lang w:eastAsia="en-US"/>
              </w:rPr>
              <w:t xml:space="preserve">Sapere Aude 2012 – Vzdělání </w:t>
            </w:r>
            <w:r w:rsidR="00E93DE9">
              <w:rPr>
                <w:rFonts w:eastAsia="Calibri"/>
                <w:i/>
                <w:lang w:eastAsia="en-US"/>
              </w:rPr>
              <w:br/>
            </w:r>
            <w:r w:rsidRPr="00944A9E">
              <w:rPr>
                <w:rFonts w:eastAsia="Calibri"/>
                <w:i/>
                <w:lang w:eastAsia="en-US"/>
              </w:rPr>
              <w:t>a dnešní společnost.</w:t>
            </w:r>
            <w:r w:rsidRPr="00944A9E">
              <w:rPr>
                <w:rFonts w:eastAsia="Calibri"/>
                <w:lang w:eastAsia="en-US"/>
              </w:rPr>
              <w:t xml:space="preserve"> Hradec Králové: Magnanimitas, 476</w:t>
            </w:r>
            <w:r w:rsidR="00ED61EC">
              <w:rPr>
                <w:rFonts w:eastAsia="Calibri"/>
                <w:lang w:eastAsia="en-US"/>
              </w:rPr>
              <w:t>-</w:t>
            </w:r>
            <w:r w:rsidRPr="00944A9E">
              <w:rPr>
                <w:rFonts w:eastAsia="Calibri"/>
                <w:lang w:eastAsia="en-US"/>
              </w:rPr>
              <w:t xml:space="preserve">484. </w:t>
            </w:r>
          </w:p>
          <w:p w:rsidR="00D87B71" w:rsidRPr="00944A9E" w:rsidRDefault="00D87B71" w:rsidP="00E7344C">
            <w:pPr>
              <w:autoSpaceDE w:val="0"/>
              <w:autoSpaceDN w:val="0"/>
              <w:adjustRightInd w:val="0"/>
              <w:jc w:val="both"/>
              <w:rPr>
                <w:rFonts w:eastAsia="Calibri"/>
                <w:lang w:eastAsia="en-US"/>
              </w:rPr>
            </w:pPr>
            <w:r>
              <w:t>Černá</w:t>
            </w:r>
            <w:r w:rsidRPr="00944A9E">
              <w:rPr>
                <w:rFonts w:eastAsia="Calibri"/>
                <w:lang w:eastAsia="en-US"/>
              </w:rPr>
              <w:t xml:space="preserve">, L. (2012). Kultura školy a otázka přístupů k jejímu zkoumání. In </w:t>
            </w:r>
            <w:r w:rsidRPr="00944A9E">
              <w:rPr>
                <w:rFonts w:eastAsia="Calibri"/>
                <w:i/>
                <w:lang w:eastAsia="en-US"/>
              </w:rPr>
              <w:t>Sapere Aude 2012 – Vzdělání a dnešní společnost</w:t>
            </w:r>
            <w:r w:rsidRPr="00944A9E">
              <w:rPr>
                <w:rFonts w:eastAsia="Calibri"/>
                <w:lang w:eastAsia="en-US"/>
              </w:rPr>
              <w:t>. Hradec Králové: Magnanimitas, 219</w:t>
            </w:r>
            <w:r w:rsidR="00ED61EC">
              <w:rPr>
                <w:rFonts w:eastAsia="Calibri"/>
                <w:lang w:eastAsia="en-US"/>
              </w:rPr>
              <w:t>-</w:t>
            </w:r>
            <w:r w:rsidRPr="00944A9E">
              <w:rPr>
                <w:rFonts w:eastAsia="Calibri"/>
                <w:lang w:eastAsia="en-US"/>
              </w:rPr>
              <w:t>225.</w:t>
            </w:r>
          </w:p>
          <w:p w:rsidR="00D87B71" w:rsidRDefault="00D87B71" w:rsidP="00E7344C">
            <w:pPr>
              <w:autoSpaceDE w:val="0"/>
              <w:autoSpaceDN w:val="0"/>
              <w:adjustRightInd w:val="0"/>
              <w:jc w:val="both"/>
              <w:rPr>
                <w:rFonts w:eastAsia="Calibri"/>
                <w:lang w:eastAsia="en-US"/>
              </w:rPr>
            </w:pPr>
            <w:r>
              <w:t>Černá</w:t>
            </w:r>
            <w:r w:rsidRPr="00944A9E">
              <w:rPr>
                <w:rFonts w:eastAsia="Calibri"/>
                <w:lang w:eastAsia="en-US"/>
              </w:rPr>
              <w:t xml:space="preserve">, L. (2012). Problematika nedostatků v Rámcovém vzdělávacím programu se zaměřením na hudební výchovu. In: </w:t>
            </w:r>
            <w:r w:rsidRPr="00944A9E">
              <w:rPr>
                <w:rFonts w:eastAsia="Calibri"/>
                <w:i/>
                <w:lang w:eastAsia="en-US"/>
              </w:rPr>
              <w:t>Musica et Educatio IV</w:t>
            </w:r>
            <w:r w:rsidRPr="00944A9E">
              <w:rPr>
                <w:rFonts w:eastAsia="Calibri"/>
                <w:lang w:eastAsia="en-US"/>
              </w:rPr>
              <w:t>. Ružomberok: KU, PdF, 36</w:t>
            </w:r>
            <w:r w:rsidR="00ED61EC">
              <w:rPr>
                <w:rFonts w:eastAsia="Calibri"/>
                <w:lang w:eastAsia="en-US"/>
              </w:rPr>
              <w:t>-</w:t>
            </w:r>
            <w:r w:rsidRPr="00944A9E">
              <w:rPr>
                <w:rFonts w:eastAsia="Calibri"/>
                <w:lang w:eastAsia="en-US"/>
              </w:rPr>
              <w:t>40.</w:t>
            </w:r>
          </w:p>
          <w:p w:rsidR="00FD256A" w:rsidRPr="00944A9E" w:rsidRDefault="00FD256A" w:rsidP="00FD256A">
            <w:pPr>
              <w:autoSpaceDE w:val="0"/>
              <w:autoSpaceDN w:val="0"/>
              <w:adjustRightInd w:val="0"/>
              <w:jc w:val="both"/>
              <w:rPr>
                <w:rFonts w:eastAsia="Calibri"/>
                <w:lang w:eastAsia="en-US"/>
              </w:rPr>
            </w:pPr>
            <w:r>
              <w:t>Černá</w:t>
            </w:r>
            <w:r w:rsidRPr="00944A9E">
              <w:rPr>
                <w:rFonts w:eastAsia="Calibri"/>
                <w:lang w:eastAsia="en-US"/>
              </w:rPr>
              <w:t xml:space="preserve">, L. (2011). Diagnostika nadaného žáka jako součást diagnostických kompetencí v souboru profesních kompetencí učitele. In </w:t>
            </w:r>
            <w:r w:rsidRPr="00944A9E">
              <w:rPr>
                <w:rFonts w:eastAsia="Calibri"/>
                <w:i/>
                <w:lang w:eastAsia="en-US"/>
              </w:rPr>
              <w:t>Mezinárodní webový sborník hudební výchovy</w:t>
            </w:r>
            <w:r w:rsidRPr="00944A9E">
              <w:rPr>
                <w:rFonts w:eastAsia="Calibri"/>
                <w:lang w:eastAsia="en-US"/>
              </w:rPr>
              <w:t xml:space="preserve">. Ostrava: OU, PdF, KHV, 164-182. </w:t>
            </w:r>
          </w:p>
          <w:p w:rsidR="00D41F18" w:rsidRDefault="00D41F18" w:rsidP="00E7344C">
            <w:pPr>
              <w:autoSpaceDE w:val="0"/>
              <w:autoSpaceDN w:val="0"/>
              <w:adjustRightInd w:val="0"/>
              <w:jc w:val="both"/>
              <w:rPr>
                <w:rFonts w:eastAsia="Calibri"/>
                <w:lang w:eastAsia="en-US"/>
              </w:rPr>
            </w:pPr>
          </w:p>
          <w:p w:rsidR="00D41F18" w:rsidRDefault="00D41F18" w:rsidP="00E7344C">
            <w:pPr>
              <w:autoSpaceDE w:val="0"/>
              <w:autoSpaceDN w:val="0"/>
              <w:adjustRightInd w:val="0"/>
              <w:jc w:val="both"/>
              <w:rPr>
                <w:del w:id="3995" w:author="Hana Navrátilová" w:date="2019-09-24T11:10:00Z"/>
                <w:rFonts w:eastAsia="Calibri"/>
                <w:lang w:eastAsia="en-US"/>
              </w:rPr>
            </w:pPr>
          </w:p>
          <w:p w:rsidR="00D41F18" w:rsidRPr="00944A9E" w:rsidRDefault="00D41F18" w:rsidP="00E7344C">
            <w:pPr>
              <w:autoSpaceDE w:val="0"/>
              <w:autoSpaceDN w:val="0"/>
              <w:adjustRightInd w:val="0"/>
              <w:jc w:val="both"/>
              <w:rPr>
                <w:del w:id="3996" w:author="Hana Navrátilová" w:date="2019-09-24T11:10:00Z"/>
                <w:rFonts w:eastAsia="Calibri"/>
                <w:lang w:eastAsia="en-US"/>
              </w:rPr>
            </w:pPr>
          </w:p>
          <w:p w:rsidR="00D87B71" w:rsidRPr="00944A9E" w:rsidRDefault="00D87B71" w:rsidP="00E7344C">
            <w:pPr>
              <w:jc w:val="both"/>
            </w:pPr>
          </w:p>
        </w:tc>
      </w:tr>
      <w:tr w:rsidR="00D87B71" w:rsidRPr="00944A9E" w:rsidTr="006B6016">
        <w:trPr>
          <w:gridAfter w:val="1"/>
          <w:wAfter w:w="133" w:type="dxa"/>
          <w:trHeight w:val="218"/>
          <w:jc w:val="center"/>
        </w:trPr>
        <w:tc>
          <w:tcPr>
            <w:tcW w:w="9621" w:type="dxa"/>
            <w:gridSpan w:val="15"/>
            <w:shd w:val="clear" w:color="auto" w:fill="F7CAAC"/>
          </w:tcPr>
          <w:p w:rsidR="00D87B71" w:rsidRPr="00944A9E" w:rsidRDefault="00D87B71" w:rsidP="00E7344C">
            <w:pPr>
              <w:rPr>
                <w:b/>
              </w:rPr>
            </w:pPr>
            <w:r w:rsidRPr="00944A9E">
              <w:rPr>
                <w:b/>
              </w:rPr>
              <w:t>Působení v zahraničí</w:t>
            </w:r>
          </w:p>
        </w:tc>
      </w:tr>
      <w:tr w:rsidR="00D87B71" w:rsidRPr="00944A9E" w:rsidTr="006B6016">
        <w:trPr>
          <w:gridAfter w:val="1"/>
          <w:wAfter w:w="133" w:type="dxa"/>
          <w:trHeight w:val="560"/>
          <w:jc w:val="center"/>
        </w:trPr>
        <w:tc>
          <w:tcPr>
            <w:tcW w:w="9621" w:type="dxa"/>
            <w:gridSpan w:val="15"/>
          </w:tcPr>
          <w:p w:rsidR="00D87B71" w:rsidRPr="00944A9E" w:rsidRDefault="00D87B71" w:rsidP="00E7344C"/>
        </w:tc>
      </w:tr>
      <w:tr w:rsidR="00D87B71" w:rsidRPr="00944A9E" w:rsidTr="006B6016">
        <w:trPr>
          <w:gridAfter w:val="1"/>
          <w:wAfter w:w="133" w:type="dxa"/>
          <w:trHeight w:val="651"/>
          <w:jc w:val="center"/>
        </w:trPr>
        <w:tc>
          <w:tcPr>
            <w:tcW w:w="2475" w:type="dxa"/>
            <w:shd w:val="clear" w:color="auto" w:fill="F7CAAC"/>
          </w:tcPr>
          <w:p w:rsidR="00D87B71" w:rsidRPr="00944A9E" w:rsidRDefault="00D87B71" w:rsidP="00E7344C">
            <w:pPr>
              <w:jc w:val="both"/>
              <w:rPr>
                <w:b/>
              </w:rPr>
            </w:pPr>
            <w:r w:rsidRPr="00944A9E">
              <w:rPr>
                <w:b/>
              </w:rPr>
              <w:t xml:space="preserve">Podpis </w:t>
            </w:r>
          </w:p>
        </w:tc>
        <w:tc>
          <w:tcPr>
            <w:tcW w:w="4203" w:type="dxa"/>
            <w:gridSpan w:val="8"/>
          </w:tcPr>
          <w:p w:rsidR="00D87B71" w:rsidRPr="005D32DD" w:rsidRDefault="00D87B71" w:rsidP="00E7344C">
            <w:pPr>
              <w:jc w:val="both"/>
            </w:pPr>
            <w:r w:rsidRPr="008B7902">
              <w:t xml:space="preserve">Mgr. Libuše </w:t>
            </w:r>
            <w:r>
              <w:t>Jelénková</w:t>
            </w:r>
            <w:r w:rsidRPr="008B7902">
              <w:t>, Ph.D.</w:t>
            </w:r>
            <w:r>
              <w:t>, v. r.</w:t>
            </w:r>
          </w:p>
        </w:tc>
        <w:tc>
          <w:tcPr>
            <w:tcW w:w="896" w:type="dxa"/>
            <w:gridSpan w:val="2"/>
            <w:shd w:val="clear" w:color="auto" w:fill="F7CAAC"/>
          </w:tcPr>
          <w:p w:rsidR="00D87B71" w:rsidRPr="00944A9E" w:rsidRDefault="00D87B71" w:rsidP="00E7344C">
            <w:pPr>
              <w:jc w:val="both"/>
            </w:pPr>
            <w:r w:rsidRPr="00944A9E">
              <w:rPr>
                <w:b/>
              </w:rPr>
              <w:t>datum</w:t>
            </w:r>
          </w:p>
        </w:tc>
        <w:tc>
          <w:tcPr>
            <w:tcW w:w="2047" w:type="dxa"/>
            <w:gridSpan w:val="4"/>
          </w:tcPr>
          <w:p w:rsidR="00D87B71" w:rsidRPr="00944A9E" w:rsidRDefault="00514D89" w:rsidP="00E7344C">
            <w:pPr>
              <w:jc w:val="both"/>
            </w:pPr>
            <w:del w:id="3997" w:author="Hana Navrátilová" w:date="2019-09-24T11:10:00Z">
              <w:r>
                <w:delText xml:space="preserve">17. 12. 2018 </w:delText>
              </w:r>
            </w:del>
            <w:ins w:id="3998" w:author="Hana Navrátilová" w:date="2019-09-24T11:10:00Z">
              <w:r w:rsidR="00F62D39">
                <w:t xml:space="preserve">25. </w:t>
              </w:r>
              <w:r w:rsidR="005A4AE1">
                <w:t>0</w:t>
              </w:r>
              <w:r w:rsidR="00F62D39">
                <w:t xml:space="preserve">9. 2019  </w:t>
              </w:r>
            </w:ins>
          </w:p>
        </w:tc>
      </w:tr>
    </w:tbl>
    <w:p w:rsidR="008D623E" w:rsidRDefault="002B607E" w:rsidP="00E7344C">
      <w:pPr>
        <w:rPr>
          <w:ins w:id="3999" w:author="Hana Navrátilová" w:date="2019-09-24T11:10:00Z"/>
        </w:rPr>
      </w:pPr>
      <w:r>
        <w:br w:type="page"/>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9"/>
        <w:gridCol w:w="829"/>
        <w:gridCol w:w="1721"/>
        <w:gridCol w:w="524"/>
        <w:gridCol w:w="753"/>
        <w:gridCol w:w="709"/>
        <w:gridCol w:w="786"/>
        <w:gridCol w:w="209"/>
        <w:gridCol w:w="423"/>
        <w:gridCol w:w="427"/>
        <w:gridCol w:w="266"/>
        <w:gridCol w:w="1178"/>
      </w:tblGrid>
      <w:tr w:rsidR="006B6016" w:rsidRPr="00C915A4" w:rsidTr="006B6016">
        <w:trPr>
          <w:jc w:val="center"/>
          <w:ins w:id="4000" w:author="Hana Navrátilová" w:date="2019-09-24T11:10:00Z"/>
        </w:trPr>
        <w:tc>
          <w:tcPr>
            <w:tcW w:w="10064" w:type="dxa"/>
            <w:gridSpan w:val="12"/>
            <w:tcBorders>
              <w:top w:val="single" w:sz="4" w:space="0" w:color="auto"/>
              <w:left w:val="single" w:sz="4" w:space="0" w:color="auto"/>
              <w:bottom w:val="double" w:sz="4" w:space="0" w:color="auto"/>
              <w:right w:val="sing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E95F00" w:rsidRPr="00C915A4" w:rsidTr="003E0DCE">
        <w:trPr>
          <w:jc w:val="center"/>
          <w:ins w:id="4001" w:author="Hana Navrátilová" w:date="2019-09-24T11:10:00Z"/>
        </w:trPr>
        <w:tc>
          <w:tcPr>
            <w:tcW w:w="2239" w:type="dxa"/>
            <w:tcBorders>
              <w:top w:val="doub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02" w:author="Hana Navrátilová" w:date="2019-09-24T11:10:00Z"/>
                <w:b/>
              </w:rPr>
            </w:pPr>
            <w:ins w:id="4003" w:author="Hana Navrátilová" w:date="2019-09-24T11:10:00Z">
              <w:r w:rsidRPr="00C915A4">
                <w:rPr>
                  <w:b/>
                </w:rPr>
                <w:t>Vysoká škola</w:t>
              </w:r>
            </w:ins>
          </w:p>
        </w:tc>
        <w:tc>
          <w:tcPr>
            <w:tcW w:w="7825" w:type="dxa"/>
            <w:gridSpan w:val="11"/>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04" w:author="Hana Navrátilová" w:date="2019-09-24T11:10:00Z"/>
              </w:rPr>
            </w:pPr>
            <w:ins w:id="4005" w:author="Hana Navrátilová" w:date="2019-09-24T11:10:00Z">
              <w:r w:rsidRPr="00C915A4">
                <w:t>Univerzita Tomáše Bati ve Zlíně</w:t>
              </w:r>
            </w:ins>
          </w:p>
        </w:tc>
      </w:tr>
      <w:tr w:rsidR="00E95F00" w:rsidRPr="00C915A4" w:rsidTr="00476272">
        <w:trPr>
          <w:jc w:val="center"/>
        </w:trPr>
        <w:tc>
          <w:tcPr>
            <w:tcW w:w="2239"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b/>
              </w:rPr>
            </w:pPr>
            <w:ins w:id="4006" w:author="Hana Navrátilová" w:date="2019-09-24T11:10:00Z">
              <w:r w:rsidRPr="00C915A4">
                <w:rPr>
                  <w:b/>
                </w:rPr>
                <w:t>Součást vysoké školy</w:t>
              </w:r>
            </w:ins>
          </w:p>
        </w:tc>
        <w:tc>
          <w:tcPr>
            <w:tcW w:w="7825" w:type="dxa"/>
            <w:gridSpan w:val="11"/>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pPr>
            <w:ins w:id="4007" w:author="Hana Navrátilová" w:date="2019-09-24T11:10:00Z">
              <w:r w:rsidRPr="00C915A4">
                <w:t>Fakulta humanitních studií</w:t>
              </w:r>
            </w:ins>
          </w:p>
        </w:tc>
      </w:tr>
      <w:tr w:rsidR="00E95F00" w:rsidRPr="00C915A4" w:rsidTr="00476272">
        <w:trPr>
          <w:jc w:val="center"/>
        </w:trPr>
        <w:tc>
          <w:tcPr>
            <w:tcW w:w="2239"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b/>
              </w:rPr>
            </w:pPr>
            <w:ins w:id="4008" w:author="Hana Navrátilová" w:date="2019-09-24T11:10:00Z">
              <w:r w:rsidRPr="00C915A4">
                <w:rPr>
                  <w:b/>
                </w:rPr>
                <w:t>Název studijního programu</w:t>
              </w:r>
            </w:ins>
          </w:p>
        </w:tc>
        <w:tc>
          <w:tcPr>
            <w:tcW w:w="7825" w:type="dxa"/>
            <w:gridSpan w:val="11"/>
            <w:tcBorders>
              <w:top w:val="single" w:sz="4" w:space="0" w:color="auto"/>
              <w:left w:val="single" w:sz="4" w:space="0" w:color="auto"/>
              <w:bottom w:val="single" w:sz="4" w:space="0" w:color="auto"/>
              <w:right w:val="single" w:sz="4" w:space="0" w:color="auto"/>
            </w:tcBorders>
          </w:tcPr>
          <w:p w:rsidR="00E95F00" w:rsidRPr="001C7E1F" w:rsidRDefault="00F4038E" w:rsidP="00E95F00">
            <w:pPr>
              <w:jc w:val="both"/>
            </w:pPr>
            <w:ins w:id="4009" w:author="Hana Navrátilová" w:date="2019-09-24T11:10:00Z">
              <w:r w:rsidRPr="001C7E1F">
                <w:t>Učitelství pro 1. stupeň základní školy</w:t>
              </w:r>
            </w:ins>
          </w:p>
        </w:tc>
      </w:tr>
      <w:tr w:rsidR="00E95F00" w:rsidRPr="00C915A4" w:rsidTr="003E0DCE">
        <w:trPr>
          <w:jc w:val="center"/>
          <w:ins w:id="4010" w:author="Hana Navrátilová" w:date="2019-09-24T11:10:00Z"/>
        </w:trPr>
        <w:tc>
          <w:tcPr>
            <w:tcW w:w="2239"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11" w:author="Hana Navrátilová" w:date="2019-09-24T11:10:00Z"/>
                <w:b/>
              </w:rPr>
            </w:pPr>
            <w:ins w:id="4012" w:author="Hana Navrátilová" w:date="2019-09-24T11:10:00Z">
              <w:r w:rsidRPr="00C915A4">
                <w:rPr>
                  <w:b/>
                </w:rPr>
                <w:t>Jméno a příjmení</w:t>
              </w:r>
            </w:ins>
          </w:p>
        </w:tc>
        <w:tc>
          <w:tcPr>
            <w:tcW w:w="4536" w:type="dxa"/>
            <w:gridSpan w:val="5"/>
            <w:tcBorders>
              <w:top w:val="single" w:sz="4" w:space="0" w:color="auto"/>
              <w:left w:val="single" w:sz="4" w:space="0" w:color="auto"/>
              <w:bottom w:val="single" w:sz="4" w:space="0" w:color="auto"/>
              <w:right w:val="single" w:sz="4" w:space="0" w:color="auto"/>
            </w:tcBorders>
          </w:tcPr>
          <w:p w:rsidR="00E95F00" w:rsidRPr="001C7E1F" w:rsidRDefault="00E95F00" w:rsidP="00E95F00">
            <w:pPr>
              <w:jc w:val="both"/>
              <w:rPr>
                <w:ins w:id="4013" w:author="Hana Navrátilová" w:date="2019-09-24T11:10:00Z"/>
              </w:rPr>
            </w:pPr>
            <w:ins w:id="4014" w:author="Hana Navrátilová" w:date="2019-09-24T11:10:00Z">
              <w:r w:rsidRPr="001C7E1F">
                <w:t>Dušan Klapko</w:t>
              </w:r>
            </w:ins>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15" w:author="Hana Navrátilová" w:date="2019-09-24T11:10:00Z"/>
                <w:b/>
              </w:rPr>
            </w:pPr>
            <w:ins w:id="4016" w:author="Hana Navrátilová" w:date="2019-09-24T11:10:00Z">
              <w:r w:rsidRPr="00C915A4">
                <w:rPr>
                  <w:b/>
                </w:rPr>
                <w:t>Tituly</w:t>
              </w:r>
            </w:ins>
          </w:p>
        </w:tc>
        <w:tc>
          <w:tcPr>
            <w:tcW w:w="2294" w:type="dxa"/>
            <w:gridSpan w:val="4"/>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17" w:author="Hana Navrátilová" w:date="2019-09-24T11:10:00Z"/>
              </w:rPr>
            </w:pPr>
            <w:ins w:id="4018" w:author="Hana Navrátilová" w:date="2019-09-24T11:10:00Z">
              <w:r w:rsidRPr="00C915A4">
                <w:t>Mgr., Ph.D.</w:t>
              </w:r>
            </w:ins>
          </w:p>
        </w:tc>
      </w:tr>
      <w:tr w:rsidR="00E95F00" w:rsidRPr="00C915A4" w:rsidTr="003E0DCE">
        <w:trPr>
          <w:jc w:val="center"/>
          <w:ins w:id="4019" w:author="Hana Navrátilová" w:date="2019-09-24T11:10:00Z"/>
        </w:trPr>
        <w:tc>
          <w:tcPr>
            <w:tcW w:w="2239"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20" w:author="Hana Navrátilová" w:date="2019-09-24T11:10:00Z"/>
                <w:b/>
              </w:rPr>
            </w:pPr>
            <w:ins w:id="4021" w:author="Hana Navrátilová" w:date="2019-09-24T11:10:00Z">
              <w:r w:rsidRPr="00C915A4">
                <w:rPr>
                  <w:b/>
                </w:rPr>
                <w:t>Rok narození</w:t>
              </w:r>
            </w:ins>
          </w:p>
        </w:tc>
        <w:tc>
          <w:tcPr>
            <w:tcW w:w="829" w:type="dxa"/>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22" w:author="Hana Navrátilová" w:date="2019-09-24T11:10:00Z"/>
              </w:rPr>
            </w:pPr>
            <w:ins w:id="4023" w:author="Hana Navrátilová" w:date="2019-09-24T11:10:00Z">
              <w:r w:rsidRPr="00C915A4">
                <w:t>1974</w:t>
              </w:r>
            </w:ins>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1C7E1F" w:rsidRDefault="00E95F00" w:rsidP="00E95F00">
            <w:pPr>
              <w:jc w:val="both"/>
              <w:rPr>
                <w:ins w:id="4024" w:author="Hana Navrátilová" w:date="2019-09-24T11:10:00Z"/>
                <w:b/>
              </w:rPr>
            </w:pPr>
            <w:ins w:id="4025" w:author="Hana Navrátilová" w:date="2019-09-24T11:10:00Z">
              <w:r w:rsidRPr="001C7E1F">
                <w:rPr>
                  <w:b/>
                </w:rPr>
                <w:t>typ vztahu k VŠ</w:t>
              </w:r>
            </w:ins>
          </w:p>
        </w:tc>
        <w:tc>
          <w:tcPr>
            <w:tcW w:w="1277"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26" w:author="Hana Navrátilová" w:date="2019-09-24T11:10:00Z"/>
              </w:rPr>
            </w:pPr>
            <w:ins w:id="4027" w:author="Hana Navrátilová" w:date="2019-09-24T11:10:00Z">
              <w:r w:rsidRPr="00C915A4">
                <w:t>pp</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28" w:author="Hana Navrátilová" w:date="2019-09-24T11:10:00Z"/>
                <w:b/>
              </w:rPr>
            </w:pPr>
            <w:ins w:id="4029" w:author="Hana Navrátilová" w:date="2019-09-24T11:10:00Z">
              <w:r w:rsidRPr="00C915A4">
                <w:rPr>
                  <w:b/>
                </w:rPr>
                <w:t>rozsah</w:t>
              </w:r>
            </w:ins>
          </w:p>
        </w:tc>
        <w:tc>
          <w:tcPr>
            <w:tcW w:w="995"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rPr>
                <w:ins w:id="4030" w:author="Hana Navrátilová" w:date="2019-09-24T11:10:00Z"/>
              </w:rPr>
            </w:pPr>
            <w:ins w:id="4031" w:author="Hana Navrátilová" w:date="2019-09-24T11:10:00Z">
              <w:r w:rsidRPr="00C915A4">
                <w:t>20 h týdně</w:t>
              </w:r>
              <w:r w:rsidRPr="00C915A4">
                <w:br/>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32" w:author="Hana Navrátilová" w:date="2019-09-24T11:10:00Z"/>
                <w:b/>
              </w:rPr>
            </w:pPr>
            <w:ins w:id="4033" w:author="Hana Navrátilová" w:date="2019-09-24T11:10:00Z">
              <w:r w:rsidRPr="00C915A4">
                <w:rPr>
                  <w:b/>
                </w:rPr>
                <w:t>do kdy</w:t>
              </w:r>
            </w:ins>
          </w:p>
        </w:tc>
        <w:tc>
          <w:tcPr>
            <w:tcW w:w="1444"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34" w:author="Hana Navrátilová" w:date="2019-09-24T11:10:00Z"/>
              </w:rPr>
            </w:pPr>
            <w:ins w:id="4035" w:author="Hana Navrátilová" w:date="2019-09-24T11:10:00Z">
              <w:r>
                <w:t>08</w:t>
              </w:r>
              <w:r w:rsidRPr="00C915A4">
                <w:t>/2021</w:t>
              </w:r>
            </w:ins>
          </w:p>
        </w:tc>
      </w:tr>
      <w:tr w:rsidR="00E95F00" w:rsidRPr="00C915A4" w:rsidTr="003E0DCE">
        <w:trPr>
          <w:jc w:val="center"/>
          <w:ins w:id="4036" w:author="Hana Navrátilová" w:date="2019-09-24T11:10:00Z"/>
        </w:trPr>
        <w:tc>
          <w:tcPr>
            <w:tcW w:w="478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95F00" w:rsidRPr="001C7E1F" w:rsidRDefault="00E95F00" w:rsidP="00E95F00">
            <w:pPr>
              <w:jc w:val="both"/>
              <w:rPr>
                <w:ins w:id="4037" w:author="Hana Navrátilová" w:date="2019-09-24T11:10:00Z"/>
                <w:b/>
              </w:rPr>
            </w:pPr>
            <w:ins w:id="4038" w:author="Hana Navrátilová" w:date="2019-09-24T11:10:00Z">
              <w:r w:rsidRPr="001C7E1F">
                <w:rPr>
                  <w:b/>
                </w:rPr>
                <w:t>Typ vztahu na součásti VŠ, která uskutečňuje st. Program</w:t>
              </w:r>
            </w:ins>
          </w:p>
        </w:tc>
        <w:tc>
          <w:tcPr>
            <w:tcW w:w="1277"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39" w:author="Hana Navrátilová" w:date="2019-09-24T11:10:00Z"/>
              </w:rPr>
            </w:pPr>
            <w:ins w:id="4040" w:author="Hana Navrátilová" w:date="2019-09-24T11:10:00Z">
              <w:r w:rsidRPr="00C915A4">
                <w:t>pp</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41" w:author="Hana Navrátilová" w:date="2019-09-24T11:10:00Z"/>
                <w:b/>
              </w:rPr>
            </w:pPr>
            <w:ins w:id="4042" w:author="Hana Navrátilová" w:date="2019-09-24T11:10:00Z">
              <w:r w:rsidRPr="00C915A4">
                <w:rPr>
                  <w:b/>
                </w:rPr>
                <w:t>rozsah</w:t>
              </w:r>
            </w:ins>
          </w:p>
        </w:tc>
        <w:tc>
          <w:tcPr>
            <w:tcW w:w="995"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rPr>
                <w:ins w:id="4043" w:author="Hana Navrátilová" w:date="2019-09-24T11:10:00Z"/>
              </w:rPr>
            </w:pPr>
            <w:ins w:id="4044" w:author="Hana Navrátilová" w:date="2019-09-24T11:10:00Z">
              <w:r w:rsidRPr="00C915A4">
                <w:t>20 h týdně</w:t>
              </w:r>
            </w:ins>
          </w:p>
          <w:p w:rsidR="00E95F00" w:rsidRPr="00C915A4" w:rsidRDefault="00E95F00" w:rsidP="00E95F00">
            <w:pPr>
              <w:rPr>
                <w:ins w:id="4045" w:author="Hana Navrátilová" w:date="2019-09-24T11:10:00Z"/>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46" w:author="Hana Navrátilová" w:date="2019-09-24T11:10:00Z"/>
                <w:b/>
              </w:rPr>
            </w:pPr>
            <w:ins w:id="4047" w:author="Hana Navrátilová" w:date="2019-09-24T11:10:00Z">
              <w:r w:rsidRPr="00C915A4">
                <w:rPr>
                  <w:b/>
                </w:rPr>
                <w:t>do kdy</w:t>
              </w:r>
            </w:ins>
          </w:p>
        </w:tc>
        <w:tc>
          <w:tcPr>
            <w:tcW w:w="1444"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48" w:author="Hana Navrátilová" w:date="2019-09-24T11:10:00Z"/>
              </w:rPr>
            </w:pPr>
            <w:ins w:id="4049" w:author="Hana Navrátilová" w:date="2019-09-24T11:10:00Z">
              <w:r>
                <w:t>08</w:t>
              </w:r>
              <w:r w:rsidRPr="00C915A4">
                <w:t>/2021</w:t>
              </w:r>
            </w:ins>
          </w:p>
        </w:tc>
      </w:tr>
      <w:tr w:rsidR="00E95F00" w:rsidRPr="00C915A4" w:rsidTr="003E0DCE">
        <w:trPr>
          <w:jc w:val="center"/>
          <w:ins w:id="4050" w:author="Hana Navrátilová" w:date="2019-09-24T11:10:00Z"/>
        </w:trPr>
        <w:tc>
          <w:tcPr>
            <w:tcW w:w="6066" w:type="dxa"/>
            <w:gridSpan w:val="5"/>
            <w:tcBorders>
              <w:top w:val="single" w:sz="4" w:space="0" w:color="auto"/>
              <w:left w:val="single" w:sz="4" w:space="0" w:color="auto"/>
              <w:bottom w:val="single" w:sz="4" w:space="0" w:color="auto"/>
              <w:right w:val="single" w:sz="4" w:space="0" w:color="auto"/>
            </w:tcBorders>
            <w:shd w:val="clear" w:color="auto" w:fill="F7CAAC"/>
            <w:hideMark/>
          </w:tcPr>
          <w:p w:rsidR="00E95F00" w:rsidRPr="001C7E1F" w:rsidRDefault="00E95F00" w:rsidP="00E95F00">
            <w:pPr>
              <w:jc w:val="both"/>
              <w:rPr>
                <w:ins w:id="4051" w:author="Hana Navrátilová" w:date="2019-09-24T11:10:00Z"/>
              </w:rPr>
            </w:pPr>
            <w:ins w:id="4052" w:author="Hana Navrátilová" w:date="2019-09-24T11:10:00Z">
              <w:r w:rsidRPr="001C7E1F">
                <w:rPr>
                  <w:b/>
                </w:rPr>
                <w:t>Další současná působení jako akademický pracovník na jiných VŠ</w:t>
              </w:r>
            </w:ins>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53" w:author="Hana Navrátilová" w:date="2019-09-24T11:10:00Z"/>
                <w:b/>
              </w:rPr>
            </w:pPr>
            <w:ins w:id="4054" w:author="Hana Navrátilová" w:date="2019-09-24T11:10:00Z">
              <w:r w:rsidRPr="00C915A4">
                <w:rPr>
                  <w:b/>
                </w:rPr>
                <w:t>typ prac. vztahu</w:t>
              </w:r>
            </w:ins>
          </w:p>
        </w:tc>
        <w:tc>
          <w:tcPr>
            <w:tcW w:w="229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55" w:author="Hana Navrátilová" w:date="2019-09-24T11:10:00Z"/>
                <w:b/>
              </w:rPr>
            </w:pPr>
            <w:ins w:id="4056" w:author="Hana Navrátilová" w:date="2019-09-24T11:10:00Z">
              <w:r w:rsidRPr="00C915A4">
                <w:rPr>
                  <w:b/>
                </w:rPr>
                <w:t xml:space="preserve">Rozsah: </w:t>
              </w:r>
            </w:ins>
          </w:p>
        </w:tc>
      </w:tr>
      <w:tr w:rsidR="00E95F00" w:rsidRPr="00C915A4" w:rsidTr="003E0DCE">
        <w:trPr>
          <w:jc w:val="center"/>
          <w:ins w:id="4057" w:author="Hana Navrátilová" w:date="2019-09-24T11:10:00Z"/>
        </w:trPr>
        <w:tc>
          <w:tcPr>
            <w:tcW w:w="6066" w:type="dxa"/>
            <w:gridSpan w:val="5"/>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58" w:author="Hana Navrátilová" w:date="2019-09-24T11:10:00Z"/>
              </w:rPr>
            </w:pPr>
            <w:ins w:id="4059" w:author="Hana Navrátilová" w:date="2019-09-24T11:10:00Z">
              <w:r w:rsidRPr="00C915A4">
                <w:t>PdF MU</w:t>
              </w:r>
            </w:ins>
          </w:p>
        </w:tc>
        <w:tc>
          <w:tcPr>
            <w:tcW w:w="1704" w:type="dxa"/>
            <w:gridSpan w:val="3"/>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60" w:author="Hana Navrátilová" w:date="2019-09-24T11:10:00Z"/>
              </w:rPr>
            </w:pPr>
            <w:ins w:id="4061" w:author="Hana Navrátilová" w:date="2019-09-24T11:10:00Z">
              <w:r w:rsidRPr="00C915A4">
                <w:t>pp</w:t>
              </w:r>
            </w:ins>
          </w:p>
        </w:tc>
        <w:tc>
          <w:tcPr>
            <w:tcW w:w="2294" w:type="dxa"/>
            <w:gridSpan w:val="4"/>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62" w:author="Hana Navrátilová" w:date="2019-09-24T11:10:00Z"/>
              </w:rPr>
            </w:pPr>
            <w:ins w:id="4063" w:author="Hana Navrátilová" w:date="2019-09-24T11:10:00Z">
              <w:r w:rsidRPr="00C915A4">
                <w:t>1,0</w:t>
              </w:r>
            </w:ins>
          </w:p>
        </w:tc>
      </w:tr>
      <w:tr w:rsidR="00E95F00" w:rsidRPr="00C915A4" w:rsidTr="003E0DCE">
        <w:trPr>
          <w:jc w:val="center"/>
          <w:ins w:id="4064" w:author="Hana Navrátilová" w:date="2019-09-24T11:10:00Z"/>
        </w:trPr>
        <w:tc>
          <w:tcPr>
            <w:tcW w:w="10064"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65" w:author="Hana Navrátilová" w:date="2019-09-24T11:10:00Z"/>
              </w:rPr>
            </w:pPr>
            <w:ins w:id="4066" w:author="Hana Navrátilová" w:date="2019-09-24T11:10:00Z">
              <w:r w:rsidRPr="00C915A4">
                <w:rPr>
                  <w:b/>
                </w:rPr>
                <w:t>Předměty příslušného studijního programu a způsob zapojení do jejich výuky, příp. další zapojení do uskutečňování studijního programu</w:t>
              </w:r>
            </w:ins>
          </w:p>
        </w:tc>
      </w:tr>
      <w:tr w:rsidR="00E95F00" w:rsidRPr="00C915A4" w:rsidTr="003E0DCE">
        <w:trPr>
          <w:trHeight w:val="342"/>
          <w:jc w:val="center"/>
          <w:ins w:id="4067" w:author="Hana Navrátilová" w:date="2019-09-24T11:10:00Z"/>
        </w:trPr>
        <w:tc>
          <w:tcPr>
            <w:tcW w:w="10064" w:type="dxa"/>
            <w:gridSpan w:val="12"/>
            <w:tcBorders>
              <w:top w:val="nil"/>
              <w:left w:val="single" w:sz="4" w:space="0" w:color="auto"/>
              <w:bottom w:val="single" w:sz="4" w:space="0" w:color="auto"/>
              <w:right w:val="single" w:sz="4" w:space="0" w:color="auto"/>
            </w:tcBorders>
          </w:tcPr>
          <w:p w:rsidR="00E95F00" w:rsidRPr="00C915A4" w:rsidRDefault="00E95F00" w:rsidP="00E95F00">
            <w:pPr>
              <w:rPr>
                <w:ins w:id="4068" w:author="Hana Navrátilová" w:date="2019-09-24T11:10:00Z"/>
              </w:rPr>
            </w:pPr>
            <w:ins w:id="4069" w:author="Hana Navrátilová" w:date="2019-09-24T11:10:00Z">
              <w:r>
                <w:t>Analýza odborného textu, Sociální reálie v primárním vzdělávání, Práce ve školní družině, Základy pedagogického výzkumu, Vybrané metody pedagogického výzkumu, Akční výzkum</w:t>
              </w:r>
            </w:ins>
          </w:p>
        </w:tc>
      </w:tr>
      <w:tr w:rsidR="00E95F00" w:rsidRPr="00C915A4" w:rsidTr="00476272">
        <w:trPr>
          <w:jc w:val="center"/>
        </w:trPr>
        <w:tc>
          <w:tcPr>
            <w:tcW w:w="10064"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pPr>
            <w:ins w:id="4070" w:author="Hana Navrátilová" w:date="2019-09-24T11:10:00Z">
              <w:r w:rsidRPr="00C915A4">
                <w:rPr>
                  <w:b/>
                </w:rPr>
                <w:t xml:space="preserve">Údaje o vzdělání na VŠ </w:t>
              </w:r>
            </w:ins>
          </w:p>
        </w:tc>
      </w:tr>
      <w:tr w:rsidR="00E95F00" w:rsidRPr="00C915A4" w:rsidTr="003E0DCE">
        <w:trPr>
          <w:trHeight w:val="595"/>
          <w:jc w:val="center"/>
          <w:ins w:id="4071" w:author="Hana Navrátilová" w:date="2019-09-24T11:10:00Z"/>
        </w:trPr>
        <w:tc>
          <w:tcPr>
            <w:tcW w:w="10064" w:type="dxa"/>
            <w:gridSpan w:val="1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72" w:author="Hana Navrátilová" w:date="2019-09-24T11:10:00Z"/>
              </w:rPr>
            </w:pPr>
            <w:ins w:id="4073" w:author="Hana Navrátilová" w:date="2019-09-24T11:10:00Z">
              <w:r w:rsidRPr="00C915A4">
                <w:t>2000 FF MU, Brno, obor historie - pedagogika (Mgr.),</w:t>
              </w:r>
            </w:ins>
          </w:p>
          <w:p w:rsidR="00E95F00" w:rsidRPr="00C915A4" w:rsidRDefault="00E95F00" w:rsidP="00E95F00">
            <w:pPr>
              <w:jc w:val="both"/>
              <w:rPr>
                <w:ins w:id="4074" w:author="Hana Navrátilová" w:date="2019-09-24T11:10:00Z"/>
              </w:rPr>
            </w:pPr>
            <w:ins w:id="4075" w:author="Hana Navrátilová" w:date="2019-09-24T11:10:00Z">
              <w:r w:rsidRPr="00C915A4">
                <w:t>2011 PdF MU, Brno, doktorské studium (Ph.D.)</w:t>
              </w:r>
            </w:ins>
          </w:p>
        </w:tc>
      </w:tr>
      <w:tr w:rsidR="00E95F00" w:rsidRPr="00C915A4" w:rsidTr="00476272">
        <w:trPr>
          <w:jc w:val="center"/>
        </w:trPr>
        <w:tc>
          <w:tcPr>
            <w:tcW w:w="10064"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b/>
              </w:rPr>
            </w:pPr>
            <w:ins w:id="4076" w:author="Hana Navrátilová" w:date="2019-09-24T11:10:00Z">
              <w:r w:rsidRPr="00C915A4">
                <w:rPr>
                  <w:b/>
                </w:rPr>
                <w:t>Údaje o odborném působení od absolvování VŠ</w:t>
              </w:r>
            </w:ins>
          </w:p>
        </w:tc>
      </w:tr>
      <w:tr w:rsidR="00E95F00" w:rsidRPr="00C915A4" w:rsidTr="003E0DCE">
        <w:trPr>
          <w:trHeight w:val="995"/>
          <w:jc w:val="center"/>
          <w:ins w:id="4077" w:author="Hana Navrátilová" w:date="2019-09-24T11:10:00Z"/>
        </w:trPr>
        <w:tc>
          <w:tcPr>
            <w:tcW w:w="10064" w:type="dxa"/>
            <w:gridSpan w:val="12"/>
            <w:tcBorders>
              <w:top w:val="single" w:sz="4" w:space="0" w:color="auto"/>
              <w:left w:val="single" w:sz="4" w:space="0" w:color="auto"/>
              <w:bottom w:val="single" w:sz="4" w:space="0" w:color="auto"/>
              <w:right w:val="single" w:sz="4" w:space="0" w:color="auto"/>
            </w:tcBorders>
          </w:tcPr>
          <w:p w:rsidR="00E95F00" w:rsidRDefault="00E95F00" w:rsidP="00E95F00">
            <w:pPr>
              <w:tabs>
                <w:tab w:val="left" w:pos="5849"/>
              </w:tabs>
              <w:jc w:val="both"/>
              <w:rPr>
                <w:ins w:id="4078" w:author="Hana Navrátilová" w:date="2019-09-24T11:10:00Z"/>
              </w:rPr>
            </w:pPr>
          </w:p>
          <w:p w:rsidR="00E95F00" w:rsidRPr="00C915A4" w:rsidRDefault="00E95F00" w:rsidP="00E95F00">
            <w:pPr>
              <w:tabs>
                <w:tab w:val="left" w:pos="5849"/>
              </w:tabs>
              <w:jc w:val="both"/>
              <w:rPr>
                <w:ins w:id="4079" w:author="Hana Navrátilová" w:date="2019-09-24T11:10:00Z"/>
              </w:rPr>
            </w:pPr>
            <w:ins w:id="4080" w:author="Hana Navrátilová" w:date="2019-09-24T11:10:00Z">
              <w:r w:rsidRPr="00C915A4">
                <w:t>2005 asistent na Katedře sociální pedagogiky a volného času</w:t>
              </w:r>
            </w:ins>
          </w:p>
          <w:p w:rsidR="00E95F00" w:rsidRPr="00C915A4" w:rsidRDefault="00E95F00" w:rsidP="00E95F00">
            <w:pPr>
              <w:tabs>
                <w:tab w:val="left" w:pos="5849"/>
              </w:tabs>
              <w:jc w:val="both"/>
              <w:rPr>
                <w:ins w:id="4081" w:author="Hana Navrátilová" w:date="2019-09-24T11:10:00Z"/>
              </w:rPr>
            </w:pPr>
            <w:ins w:id="4082" w:author="Hana Navrátilová" w:date="2019-09-24T11:10:00Z">
              <w:r w:rsidRPr="00C915A4">
                <w:t>2005 - 2006 vedoucí výzkumné sekce doktorandů na evaluaci učebnic v oddělení CPV</w:t>
              </w:r>
            </w:ins>
          </w:p>
          <w:p w:rsidR="00E95F00" w:rsidRPr="00C915A4" w:rsidRDefault="00E95F00" w:rsidP="00E95F00">
            <w:pPr>
              <w:tabs>
                <w:tab w:val="left" w:pos="5849"/>
              </w:tabs>
              <w:jc w:val="both"/>
              <w:rPr>
                <w:ins w:id="4083" w:author="Hana Navrátilová" w:date="2019-09-24T11:10:00Z"/>
              </w:rPr>
            </w:pPr>
            <w:ins w:id="4084" w:author="Hana Navrátilová" w:date="2019-09-24T11:10:00Z">
              <w:r w:rsidRPr="00C915A4">
                <w:t>2006 vyškolený pracovník v problematice distančního studia</w:t>
              </w:r>
            </w:ins>
          </w:p>
          <w:p w:rsidR="00E95F00" w:rsidRPr="00C915A4" w:rsidRDefault="00E95F00" w:rsidP="00E95F00">
            <w:pPr>
              <w:tabs>
                <w:tab w:val="left" w:pos="5849"/>
              </w:tabs>
              <w:jc w:val="both"/>
              <w:rPr>
                <w:ins w:id="4085" w:author="Hana Navrátilová" w:date="2019-09-24T11:10:00Z"/>
              </w:rPr>
            </w:pPr>
            <w:ins w:id="4086" w:author="Hana Navrátilová" w:date="2019-09-24T11:10:00Z">
              <w:r w:rsidRPr="00C915A4">
                <w:t>2007 držitel certifikátu COPE</w:t>
              </w:r>
            </w:ins>
          </w:p>
          <w:p w:rsidR="00E95F00" w:rsidRPr="00C915A4" w:rsidRDefault="00E95F00" w:rsidP="00E95F00">
            <w:pPr>
              <w:tabs>
                <w:tab w:val="left" w:pos="5849"/>
              </w:tabs>
              <w:jc w:val="both"/>
              <w:rPr>
                <w:ins w:id="4087" w:author="Hana Navrátilová" w:date="2019-09-24T11:10:00Z"/>
              </w:rPr>
            </w:pPr>
            <w:ins w:id="4088" w:author="Hana Navrátilová" w:date="2019-09-24T11:10:00Z">
              <w:r w:rsidRPr="00C915A4">
                <w:t>2010 vyškolený pracovník v programu Statistica</w:t>
              </w:r>
            </w:ins>
          </w:p>
          <w:p w:rsidR="00E95F00" w:rsidRPr="00C915A4" w:rsidRDefault="00E95F00" w:rsidP="00E95F00">
            <w:pPr>
              <w:tabs>
                <w:tab w:val="left" w:pos="5849"/>
              </w:tabs>
              <w:jc w:val="both"/>
              <w:rPr>
                <w:ins w:id="4089" w:author="Hana Navrátilová" w:date="2019-09-24T11:10:00Z"/>
              </w:rPr>
            </w:pPr>
            <w:ins w:id="4090" w:author="Hana Navrátilová" w:date="2019-09-24T11:10:00Z">
              <w:r w:rsidRPr="00C915A4">
                <w:t>2010 vyškolený pracovník v kvalitativní fenomenologické metodě MCA</w:t>
              </w:r>
            </w:ins>
          </w:p>
          <w:p w:rsidR="00E95F00" w:rsidRDefault="00E95F00" w:rsidP="00E95F00">
            <w:pPr>
              <w:tabs>
                <w:tab w:val="left" w:pos="5849"/>
              </w:tabs>
              <w:jc w:val="both"/>
              <w:rPr>
                <w:ins w:id="4091" w:author="Hana Navrátilová" w:date="2019-09-24T11:10:00Z"/>
              </w:rPr>
            </w:pPr>
            <w:ins w:id="4092" w:author="Hana Navrátilová" w:date="2019-09-24T11:10:00Z">
              <w:r w:rsidRPr="00C915A4">
                <w:t>2011 odborný asistent na PdF MU</w:t>
              </w:r>
            </w:ins>
          </w:p>
          <w:p w:rsidR="00E95F00" w:rsidRPr="00C915A4" w:rsidRDefault="00E95F00" w:rsidP="00E95F00">
            <w:pPr>
              <w:tabs>
                <w:tab w:val="left" w:pos="5849"/>
              </w:tabs>
              <w:jc w:val="both"/>
              <w:rPr>
                <w:ins w:id="4093" w:author="Hana Navrátilová" w:date="2019-09-24T11:10:00Z"/>
              </w:rPr>
            </w:pPr>
          </w:p>
        </w:tc>
      </w:tr>
      <w:tr w:rsidR="00E95F00" w:rsidRPr="00C915A4" w:rsidTr="003E0DCE">
        <w:trPr>
          <w:trHeight w:val="250"/>
          <w:jc w:val="center"/>
          <w:ins w:id="4094" w:author="Hana Navrátilová" w:date="2019-09-24T11:10:00Z"/>
        </w:trPr>
        <w:tc>
          <w:tcPr>
            <w:tcW w:w="10064"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095" w:author="Hana Navrátilová" w:date="2019-09-24T11:10:00Z"/>
              </w:rPr>
            </w:pPr>
            <w:ins w:id="4096" w:author="Hana Navrátilová" w:date="2019-09-24T11:10:00Z">
              <w:r w:rsidRPr="00C915A4">
                <w:rPr>
                  <w:b/>
                </w:rPr>
                <w:t>Zkušenosti s vedením rigorózních a dizertačních prací</w:t>
              </w:r>
            </w:ins>
          </w:p>
        </w:tc>
      </w:tr>
      <w:tr w:rsidR="00E95F00" w:rsidRPr="00C915A4" w:rsidTr="003E0DCE">
        <w:trPr>
          <w:trHeight w:val="424"/>
          <w:jc w:val="center"/>
          <w:ins w:id="4097" w:author="Hana Navrátilová" w:date="2019-09-24T11:10:00Z"/>
        </w:trPr>
        <w:tc>
          <w:tcPr>
            <w:tcW w:w="10064" w:type="dxa"/>
            <w:gridSpan w:val="1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098" w:author="Hana Navrátilová" w:date="2019-09-24T11:10:00Z"/>
              </w:rPr>
            </w:pPr>
            <w:ins w:id="4099" w:author="Hana Navrátilová" w:date="2019-09-24T11:10:00Z">
              <w:r w:rsidRPr="00C915A4">
                <w:rPr>
                  <w:iCs/>
                  <w:position w:val="-4"/>
                  <w:lang w:val="sk-SK"/>
                </w:rPr>
                <w:t xml:space="preserve">Konzultant tří disertačních prací. </w:t>
              </w:r>
            </w:ins>
          </w:p>
        </w:tc>
      </w:tr>
      <w:tr w:rsidR="008A1422" w:rsidRPr="00C915A4" w:rsidTr="003E0DCE">
        <w:trPr>
          <w:cantSplit/>
          <w:jc w:val="center"/>
        </w:trPr>
        <w:tc>
          <w:tcPr>
            <w:tcW w:w="3068"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pPr>
            <w:ins w:id="4100" w:author="Hana Navrátilová" w:date="2019-09-24T11:10:00Z">
              <w:r w:rsidRPr="00C915A4">
                <w:rPr>
                  <w:b/>
                </w:rPr>
                <w:t xml:space="preserve">Obor habilitačního řízení </w:t>
              </w:r>
            </w:ins>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pPr>
            <w:ins w:id="4101" w:author="Hana Navrátilová" w:date="2019-09-24T11:10:00Z">
              <w:r w:rsidRPr="00C915A4">
                <w:rPr>
                  <w:b/>
                </w:rPr>
                <w:t>Rok udělení hodnosti</w:t>
              </w:r>
            </w:ins>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E95F00" w:rsidRPr="00C915A4" w:rsidRDefault="00E95F00" w:rsidP="00E95F00">
            <w:pPr>
              <w:jc w:val="both"/>
            </w:pPr>
            <w:ins w:id="4102" w:author="Hana Navrátilová" w:date="2019-09-24T11:10:00Z">
              <w:r w:rsidRPr="00C915A4">
                <w:rPr>
                  <w:b/>
                </w:rPr>
                <w:t>Řízení konáno na VŠ</w:t>
              </w:r>
            </w:ins>
          </w:p>
        </w:tc>
        <w:tc>
          <w:tcPr>
            <w:tcW w:w="2503"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E95F00" w:rsidRPr="00C915A4" w:rsidRDefault="00E95F00" w:rsidP="00E95F00">
            <w:pPr>
              <w:jc w:val="both"/>
              <w:rPr>
                <w:b/>
              </w:rPr>
            </w:pPr>
            <w:ins w:id="4103" w:author="Hana Navrátilová" w:date="2019-09-24T11:10:00Z">
              <w:r w:rsidRPr="00C915A4">
                <w:rPr>
                  <w:b/>
                </w:rPr>
                <w:t>Ohlasy publikací</w:t>
              </w:r>
            </w:ins>
          </w:p>
        </w:tc>
      </w:tr>
      <w:tr w:rsidR="00E95F00" w:rsidRPr="00C915A4" w:rsidTr="003E0DCE">
        <w:trPr>
          <w:cantSplit/>
          <w:jc w:val="center"/>
          <w:ins w:id="4104" w:author="Hana Navrátilová" w:date="2019-09-24T11:10:00Z"/>
        </w:trPr>
        <w:tc>
          <w:tcPr>
            <w:tcW w:w="3068"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105" w:author="Hana Navrátilová" w:date="2019-09-24T11:10:00Z"/>
              </w:rPr>
            </w:pPr>
            <w:ins w:id="4106" w:author="Hana Navrátilová" w:date="2019-09-24T11:10:00Z">
              <w:r w:rsidRPr="00C915A4">
                <w:t>Pedagogika</w:t>
              </w:r>
            </w:ins>
          </w:p>
        </w:tc>
        <w:tc>
          <w:tcPr>
            <w:tcW w:w="2245"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107" w:author="Hana Navrátilová" w:date="2019-09-24T11:10:00Z"/>
              </w:rPr>
            </w:pPr>
            <w:ins w:id="4108" w:author="Hana Navrátilová" w:date="2019-09-24T11:10:00Z">
              <w:r w:rsidRPr="00C915A4">
                <w:t>2011</w:t>
              </w:r>
            </w:ins>
          </w:p>
        </w:tc>
        <w:tc>
          <w:tcPr>
            <w:tcW w:w="2248" w:type="dxa"/>
            <w:gridSpan w:val="3"/>
            <w:tcBorders>
              <w:top w:val="single" w:sz="4" w:space="0" w:color="auto"/>
              <w:left w:val="single" w:sz="4" w:space="0" w:color="auto"/>
              <w:bottom w:val="single" w:sz="4" w:space="0" w:color="auto"/>
              <w:right w:val="single" w:sz="12" w:space="0" w:color="auto"/>
            </w:tcBorders>
          </w:tcPr>
          <w:p w:rsidR="00E95F00" w:rsidRPr="00C915A4" w:rsidRDefault="00E95F00" w:rsidP="00E95F00">
            <w:pPr>
              <w:jc w:val="both"/>
              <w:rPr>
                <w:ins w:id="4109" w:author="Hana Navrátilová" w:date="2019-09-24T11:10:00Z"/>
              </w:rPr>
            </w:pPr>
            <w:ins w:id="4110" w:author="Hana Navrátilová" w:date="2019-09-24T11:10:00Z">
              <w:r w:rsidRPr="00C915A4">
                <w:t>PdF MU, Brno</w:t>
              </w:r>
            </w:ins>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E95F00" w:rsidRPr="00C915A4" w:rsidRDefault="00E95F00" w:rsidP="00E95F00">
            <w:pPr>
              <w:jc w:val="both"/>
              <w:rPr>
                <w:ins w:id="4111" w:author="Hana Navrátilová" w:date="2019-09-24T11:10:00Z"/>
              </w:rPr>
            </w:pPr>
            <w:ins w:id="4112" w:author="Hana Navrátilová" w:date="2019-09-24T11:10:00Z">
              <w:r w:rsidRPr="00C915A4">
                <w:rPr>
                  <w:b/>
                </w:rPr>
                <w:t>WOS</w:t>
              </w:r>
            </w:ins>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113" w:author="Hana Navrátilová" w:date="2019-09-24T11:10:00Z"/>
                <w:sz w:val="18"/>
              </w:rPr>
            </w:pPr>
            <w:ins w:id="4114" w:author="Hana Navrátilová" w:date="2019-09-24T11:10:00Z">
              <w:r w:rsidRPr="00C915A4">
                <w:rPr>
                  <w:b/>
                  <w:sz w:val="18"/>
                </w:rPr>
                <w:t>Scopus</w:t>
              </w:r>
            </w:ins>
          </w:p>
        </w:tc>
        <w:tc>
          <w:tcPr>
            <w:tcW w:w="1178" w:type="dxa"/>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115" w:author="Hana Navrátilová" w:date="2019-09-24T11:10:00Z"/>
              </w:rPr>
            </w:pPr>
            <w:ins w:id="4116" w:author="Hana Navrátilová" w:date="2019-09-24T11:10:00Z">
              <w:r w:rsidRPr="00C915A4">
                <w:rPr>
                  <w:b/>
                  <w:sz w:val="18"/>
                </w:rPr>
                <w:t>ostatní</w:t>
              </w:r>
            </w:ins>
          </w:p>
        </w:tc>
      </w:tr>
      <w:tr w:rsidR="00E95F00" w:rsidRPr="00C915A4" w:rsidTr="003E0DCE">
        <w:trPr>
          <w:cantSplit/>
          <w:trHeight w:val="70"/>
          <w:jc w:val="center"/>
          <w:ins w:id="4117" w:author="Hana Navrátilová" w:date="2019-09-24T11:10:00Z"/>
        </w:trPr>
        <w:tc>
          <w:tcPr>
            <w:tcW w:w="3068"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118" w:author="Hana Navrátilová" w:date="2019-09-24T11:10:00Z"/>
              </w:rPr>
            </w:pPr>
            <w:ins w:id="4119" w:author="Hana Navrátilová" w:date="2019-09-24T11:10:00Z">
              <w:r w:rsidRPr="00C915A4">
                <w:rPr>
                  <w:b/>
                </w:rPr>
                <w:t>Obor jmenovacího řízení</w:t>
              </w:r>
            </w:ins>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ins w:id="4120" w:author="Hana Navrátilová" w:date="2019-09-24T11:10:00Z"/>
              </w:rPr>
            </w:pPr>
            <w:ins w:id="4121" w:author="Hana Navrátilová" w:date="2019-09-24T11:10:00Z">
              <w:r w:rsidRPr="00C915A4">
                <w:rPr>
                  <w:b/>
                </w:rPr>
                <w:t>Rok udělení hodnosti</w:t>
              </w:r>
            </w:ins>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E95F00" w:rsidRPr="00C915A4" w:rsidRDefault="00E95F00" w:rsidP="00E95F00">
            <w:pPr>
              <w:jc w:val="both"/>
              <w:rPr>
                <w:ins w:id="4122" w:author="Hana Navrátilová" w:date="2019-09-24T11:10:00Z"/>
              </w:rPr>
            </w:pPr>
            <w:ins w:id="4123" w:author="Hana Navrátilová" w:date="2019-09-24T11:10:00Z">
              <w:r w:rsidRPr="00C915A4">
                <w:rPr>
                  <w:b/>
                </w:rPr>
                <w:t>Řízení konáno na VŠ</w:t>
              </w:r>
            </w:ins>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E95F00" w:rsidRPr="00C915A4" w:rsidRDefault="00E95F00" w:rsidP="00E95F00">
            <w:pPr>
              <w:jc w:val="both"/>
              <w:rPr>
                <w:ins w:id="4124" w:author="Hana Navrátilová" w:date="2019-09-24T11:10:00Z"/>
                <w:b/>
              </w:rPr>
            </w:pPr>
            <w:ins w:id="4125" w:author="Hana Navrátilová" w:date="2019-09-24T11:10:00Z">
              <w:r w:rsidRPr="00C915A4">
                <w:rPr>
                  <w:b/>
                </w:rPr>
                <w:t>4</w:t>
              </w:r>
            </w:ins>
          </w:p>
        </w:tc>
        <w:tc>
          <w:tcPr>
            <w:tcW w:w="693" w:type="dxa"/>
            <w:gridSpan w:val="2"/>
            <w:vMerge w:val="restart"/>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126" w:author="Hana Navrátilová" w:date="2019-09-24T11:10:00Z"/>
                <w:b/>
              </w:rPr>
            </w:pPr>
            <w:ins w:id="4127" w:author="Hana Navrátilová" w:date="2019-09-24T11:10:00Z">
              <w:r w:rsidRPr="00C915A4">
                <w:rPr>
                  <w:b/>
                </w:rPr>
                <w:t>-</w:t>
              </w:r>
            </w:ins>
          </w:p>
        </w:tc>
        <w:tc>
          <w:tcPr>
            <w:tcW w:w="1178" w:type="dxa"/>
            <w:vMerge w:val="restart"/>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rPr>
                <w:ins w:id="4128" w:author="Hana Navrátilová" w:date="2019-09-24T11:10:00Z"/>
                <w:b/>
              </w:rPr>
            </w:pPr>
            <w:ins w:id="4129" w:author="Hana Navrátilová" w:date="2019-09-24T11:10:00Z">
              <w:r w:rsidRPr="00C915A4">
                <w:rPr>
                  <w:b/>
                </w:rPr>
                <w:t>38</w:t>
              </w:r>
            </w:ins>
          </w:p>
        </w:tc>
      </w:tr>
      <w:tr w:rsidR="008A1422" w:rsidRPr="00C915A4" w:rsidTr="003E0DCE">
        <w:trPr>
          <w:trHeight w:val="205"/>
          <w:jc w:val="center"/>
        </w:trPr>
        <w:tc>
          <w:tcPr>
            <w:tcW w:w="3068"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95F00" w:rsidRPr="00C915A4" w:rsidRDefault="00E95F00" w:rsidP="00E95F00">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95F00" w:rsidRPr="00C915A4" w:rsidRDefault="00E95F00" w:rsidP="00E95F00">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E95F00" w:rsidRPr="00C915A4" w:rsidRDefault="00E95F00" w:rsidP="00E95F00">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E95F00" w:rsidRPr="00C915A4" w:rsidRDefault="00E95F00" w:rsidP="00E95F00">
            <w:pPr>
              <w:rPr>
                <w:b/>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E95F00" w:rsidRPr="00C915A4" w:rsidRDefault="00E95F00" w:rsidP="00E95F00">
            <w:pPr>
              <w:rPr>
                <w:b/>
              </w:rPr>
            </w:pPr>
          </w:p>
        </w:tc>
      </w:tr>
      <w:tr w:rsidR="00E95F00" w:rsidRPr="00C915A4" w:rsidTr="00476272">
        <w:trPr>
          <w:jc w:val="center"/>
        </w:trPr>
        <w:tc>
          <w:tcPr>
            <w:tcW w:w="10064"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F00" w:rsidRPr="00C915A4" w:rsidRDefault="00E95F00" w:rsidP="00E95F00">
            <w:pPr>
              <w:jc w:val="both"/>
              <w:rPr>
                <w:b/>
              </w:rPr>
            </w:pPr>
            <w:ins w:id="4130" w:author="Hana Navrátilová" w:date="2019-09-24T11:10:00Z">
              <w:r w:rsidRPr="00C915A4">
                <w:rPr>
                  <w:b/>
                </w:rPr>
                <w:t xml:space="preserve">Přehled o nejvýznamnější publikační a další tvůrčí činnosti nebo další profesní činnosti u odborníků z praxe vztahující se k zabezpečovaným předmětům </w:t>
              </w:r>
            </w:ins>
          </w:p>
        </w:tc>
      </w:tr>
      <w:tr w:rsidR="00E95F00" w:rsidRPr="00C915A4" w:rsidTr="003E0DCE">
        <w:trPr>
          <w:trHeight w:val="1133"/>
          <w:jc w:val="center"/>
          <w:ins w:id="4131" w:author="Hana Navrátilová" w:date="2019-09-24T11:10:00Z"/>
        </w:trPr>
        <w:tc>
          <w:tcPr>
            <w:tcW w:w="10064" w:type="dxa"/>
            <w:gridSpan w:val="12"/>
            <w:tcBorders>
              <w:top w:val="single" w:sz="4" w:space="0" w:color="auto"/>
              <w:left w:val="single" w:sz="4" w:space="0" w:color="auto"/>
              <w:bottom w:val="single" w:sz="4" w:space="0" w:color="auto"/>
              <w:right w:val="single" w:sz="4" w:space="0" w:color="auto"/>
            </w:tcBorders>
          </w:tcPr>
          <w:p w:rsidR="00E95F00" w:rsidRPr="00C915A4" w:rsidRDefault="00E95F00" w:rsidP="00E95F00">
            <w:pPr>
              <w:tabs>
                <w:tab w:val="left" w:pos="473"/>
                <w:tab w:val="left" w:pos="8844"/>
                <w:tab w:val="left" w:pos="9066"/>
              </w:tabs>
              <w:rPr>
                <w:ins w:id="4132" w:author="Hana Navrátilová" w:date="2019-09-24T11:10:00Z"/>
                <w:color w:val="0A0A0A"/>
              </w:rPr>
            </w:pPr>
            <w:ins w:id="4133" w:author="Hana Navrátilová" w:date="2019-09-24T11:10:00Z">
              <w:r w:rsidRPr="00C915A4">
                <w:rPr>
                  <w:color w:val="0A0A0A"/>
                  <w:shd w:val="clear" w:color="auto" w:fill="F7F8FC"/>
                </w:rPr>
                <w:t>Klapko, D., &amp; Remsová, J.</w:t>
              </w:r>
              <w:r w:rsidRPr="00C915A4">
                <w:rPr>
                  <w:i/>
                  <w:iCs/>
                  <w:color w:val="0A0A0A"/>
                  <w:shd w:val="clear" w:color="auto" w:fill="F7F8FC"/>
                </w:rPr>
                <w:t xml:space="preserve"> </w:t>
              </w:r>
              <w:r w:rsidRPr="00C915A4">
                <w:rPr>
                  <w:iCs/>
                  <w:color w:val="0A0A0A"/>
                  <w:shd w:val="clear" w:color="auto" w:fill="F7F8FC"/>
                </w:rPr>
                <w:t>(2015)</w:t>
              </w:r>
              <w:r w:rsidRPr="00C915A4">
                <w:rPr>
                  <w:i/>
                  <w:iCs/>
                  <w:color w:val="0A0A0A"/>
                  <w:shd w:val="clear" w:color="auto" w:fill="F7F8FC"/>
                </w:rPr>
                <w:t xml:space="preserve"> </w:t>
              </w:r>
              <w:r w:rsidRPr="00C915A4">
                <w:rPr>
                  <w:color w:val="0A0A0A"/>
                </w:rPr>
                <w:t xml:space="preserve">Constructing the Education Path of Roma Children. In SGEM. </w:t>
              </w:r>
              <w:r w:rsidRPr="00C915A4">
                <w:rPr>
                  <w:i/>
                  <w:iCs/>
                  <w:color w:val="0A0A0A"/>
                </w:rPr>
                <w:t>2nd International Multidisciplinary Scientific Conference on Social Science and Arts SGEM 2015 - Conference Proceedings, Volume II, Education and Educational Research</w:t>
              </w:r>
              <w:r w:rsidRPr="00C915A4">
                <w:rPr>
                  <w:color w:val="0A0A0A"/>
                </w:rPr>
                <w:t>. Sofia: STEF92 Technology Ltd.,51 "Alexander Malinov"Blvd., 235-244. (Scop</w:t>
              </w:r>
            </w:ins>
          </w:p>
          <w:p w:rsidR="00E95F00" w:rsidRPr="00C915A4" w:rsidRDefault="00E95F00" w:rsidP="00E95F00">
            <w:pPr>
              <w:tabs>
                <w:tab w:val="left" w:pos="473"/>
                <w:tab w:val="left" w:pos="8844"/>
                <w:tab w:val="left" w:pos="9066"/>
              </w:tabs>
              <w:rPr>
                <w:ins w:id="4134" w:author="Hana Navrátilová" w:date="2019-09-24T11:10:00Z"/>
              </w:rPr>
            </w:pPr>
            <w:ins w:id="4135" w:author="Hana Navrátilová" w:date="2019-09-24T11:10:00Z">
              <w:r w:rsidRPr="00C915A4">
                <w:rPr>
                  <w:color w:val="0A0A0A"/>
                  <w:shd w:val="clear" w:color="auto" w:fill="F7F8FC"/>
                </w:rPr>
                <w:t>Klapko, D.</w:t>
              </w:r>
              <w:r w:rsidRPr="00C915A4">
                <w:rPr>
                  <w:i/>
                  <w:iCs/>
                  <w:color w:val="0A0A0A"/>
                  <w:shd w:val="clear" w:color="auto" w:fill="F7F8FC"/>
                </w:rPr>
                <w:t xml:space="preserve"> </w:t>
              </w:r>
              <w:r w:rsidRPr="00C915A4">
                <w:rPr>
                  <w:iCs/>
                  <w:color w:val="0A0A0A"/>
                  <w:shd w:val="clear" w:color="auto" w:fill="F7F8FC"/>
                </w:rPr>
                <w:t>(2015).</w:t>
              </w:r>
              <w:r w:rsidRPr="00C915A4">
                <w:rPr>
                  <w:i/>
                  <w:iCs/>
                  <w:color w:val="0A0A0A"/>
                  <w:shd w:val="clear" w:color="auto" w:fill="F7F8FC"/>
                </w:rPr>
                <w:t xml:space="preserve"> </w:t>
              </w:r>
              <w:r w:rsidRPr="00C915A4">
                <w:rPr>
                  <w:color w:val="0A0A0A"/>
                </w:rPr>
                <w:t xml:space="preserve">An Analysis of Blended Discourses Constructing the Education of Roma Children from Socially Disadvantaged Backgrounds. In SGEM. </w:t>
              </w:r>
              <w:r w:rsidRPr="00C915A4">
                <w:rPr>
                  <w:i/>
                  <w:iCs/>
                  <w:color w:val="0A0A0A"/>
                </w:rPr>
                <w:t>2nd International Multidisciplinary Scientific Conference on Social Science and Arts SGEM 2015 - Conference Proceedings, Volume II, Education and Educational Research</w:t>
              </w:r>
              <w:r w:rsidRPr="00C915A4">
                <w:rPr>
                  <w:color w:val="0A0A0A"/>
                </w:rPr>
                <w:t xml:space="preserve">. Sofia: STEF92 Technology Ltd.,51 "Alexander Malinov"Blvd., 2015, 2015. s. 25-36. </w:t>
              </w:r>
              <w:r w:rsidRPr="00C915A4">
                <w:t>(Scopus)</w:t>
              </w:r>
            </w:ins>
          </w:p>
          <w:p w:rsidR="00E95F00" w:rsidRPr="00C915A4" w:rsidRDefault="00E95F00" w:rsidP="00E95F00">
            <w:pPr>
              <w:tabs>
                <w:tab w:val="left" w:pos="473"/>
                <w:tab w:val="left" w:pos="8844"/>
                <w:tab w:val="left" w:pos="9066"/>
              </w:tabs>
              <w:jc w:val="both"/>
              <w:rPr>
                <w:ins w:id="4136" w:author="Hana Navrátilová" w:date="2019-09-24T11:10:00Z"/>
              </w:rPr>
            </w:pPr>
            <w:ins w:id="4137" w:author="Hana Navrátilová" w:date="2019-09-24T11:10:00Z">
              <w:r w:rsidRPr="00C915A4">
                <w:rPr>
                  <w:color w:val="0A0A0A"/>
                  <w:shd w:val="clear" w:color="auto" w:fill="F7F8FC"/>
                </w:rPr>
                <w:t>Klapko, D.</w:t>
              </w:r>
              <w:r w:rsidRPr="00C915A4">
                <w:rPr>
                  <w:i/>
                  <w:iCs/>
                  <w:color w:val="0A0A0A"/>
                  <w:shd w:val="clear" w:color="auto" w:fill="F7F8FC"/>
                </w:rPr>
                <w:t xml:space="preserve"> </w:t>
              </w:r>
              <w:r w:rsidRPr="00C915A4">
                <w:rPr>
                  <w:iCs/>
                  <w:color w:val="0A0A0A"/>
                  <w:shd w:val="clear" w:color="auto" w:fill="F7F8FC"/>
                </w:rPr>
                <w:t>(2015).</w:t>
              </w:r>
              <w:r w:rsidRPr="00C915A4">
                <w:rPr>
                  <w:i/>
                  <w:iCs/>
                  <w:color w:val="0A0A0A"/>
                  <w:shd w:val="clear" w:color="auto" w:fill="F7F8FC"/>
                </w:rPr>
                <w:t xml:space="preserve"> </w:t>
              </w:r>
              <w:r w:rsidRPr="00C915A4">
                <w:rPr>
                  <w:color w:val="0A0A0A"/>
                </w:rPr>
                <w:t xml:space="preserve">Analysis of National and Cultural Indentity Educational Programmes with Examples of Good Practice. </w:t>
              </w:r>
              <w:r w:rsidRPr="00C915A4">
                <w:rPr>
                  <w:i/>
                  <w:iCs/>
                  <w:color w:val="0A0A0A"/>
                </w:rPr>
                <w:t>Czech-polish historical and pedagogical journal</w:t>
              </w:r>
              <w:r w:rsidRPr="00C915A4">
                <w:rPr>
                  <w:color w:val="0A0A0A"/>
                </w:rPr>
                <w:t xml:space="preserve">, </w:t>
              </w:r>
              <w:r w:rsidRPr="00C915A4">
                <w:rPr>
                  <w:i/>
                  <w:color w:val="0A0A0A"/>
                </w:rPr>
                <w:t>7</w:t>
              </w:r>
              <w:r w:rsidRPr="00C915A4">
                <w:rPr>
                  <w:color w:val="0A0A0A"/>
                </w:rPr>
                <w:t>(2), 72-90. (WoS)</w:t>
              </w:r>
            </w:ins>
          </w:p>
          <w:p w:rsidR="00E95F00" w:rsidRDefault="00E95F00" w:rsidP="00E95F00">
            <w:pPr>
              <w:tabs>
                <w:tab w:val="left" w:pos="473"/>
                <w:tab w:val="left" w:pos="8844"/>
                <w:tab w:val="left" w:pos="9066"/>
              </w:tabs>
              <w:jc w:val="both"/>
              <w:rPr>
                <w:ins w:id="4138" w:author="Hana Navrátilová" w:date="2019-09-24T11:10:00Z"/>
                <w:color w:val="0A0A0A"/>
              </w:rPr>
            </w:pPr>
            <w:ins w:id="4139" w:author="Hana Navrátilová" w:date="2019-09-24T11:10:00Z">
              <w:r w:rsidRPr="00C915A4">
                <w:rPr>
                  <w:color w:val="0A0A0A"/>
                  <w:shd w:val="clear" w:color="auto" w:fill="F7F8FC"/>
                </w:rPr>
                <w:t>Klapko, D.</w:t>
              </w:r>
              <w:r w:rsidRPr="00C915A4">
                <w:rPr>
                  <w:i/>
                  <w:iCs/>
                  <w:color w:val="0A0A0A"/>
                  <w:shd w:val="clear" w:color="auto" w:fill="F7F8FC"/>
                </w:rPr>
                <w:t xml:space="preserve"> </w:t>
              </w:r>
              <w:r w:rsidRPr="00C915A4">
                <w:rPr>
                  <w:iCs/>
                  <w:color w:val="0A0A0A"/>
                  <w:shd w:val="clear" w:color="auto" w:fill="F7F8FC"/>
                </w:rPr>
                <w:t>(2015).</w:t>
              </w:r>
              <w:r w:rsidRPr="00C915A4">
                <w:rPr>
                  <w:i/>
                  <w:iCs/>
                  <w:color w:val="0A0A0A"/>
                  <w:shd w:val="clear" w:color="auto" w:fill="F7F8FC"/>
                </w:rPr>
                <w:t xml:space="preserve"> </w:t>
              </w:r>
              <w:r w:rsidRPr="00C915A4">
                <w:rPr>
                  <w:color w:val="0A0A0A"/>
                </w:rPr>
                <w:t xml:space="preserve">Educational Challenge not only for Pupils: the Theoretical Foundations of Education of the National Heritage Institute’s program National and Cultural Identity. </w:t>
              </w:r>
              <w:r w:rsidRPr="00C915A4">
                <w:rPr>
                  <w:i/>
                  <w:iCs/>
                  <w:color w:val="0A0A0A"/>
                </w:rPr>
                <w:t>Czech-polish historical and pedagogical journal</w:t>
              </w:r>
              <w:r w:rsidRPr="00C915A4">
                <w:rPr>
                  <w:color w:val="0A0A0A"/>
                </w:rPr>
                <w:t xml:space="preserve">, </w:t>
              </w:r>
              <w:r w:rsidRPr="00C915A4">
                <w:rPr>
                  <w:i/>
                  <w:color w:val="0A0A0A"/>
                </w:rPr>
                <w:t>7</w:t>
              </w:r>
              <w:r w:rsidRPr="00C915A4">
                <w:rPr>
                  <w:color w:val="0A0A0A"/>
                </w:rPr>
                <w:t>(2), 58-71. (WoS)</w:t>
              </w:r>
            </w:ins>
          </w:p>
          <w:p w:rsidR="00E95F00" w:rsidRPr="00C915A4" w:rsidRDefault="00E95F00" w:rsidP="00E95F00">
            <w:pPr>
              <w:tabs>
                <w:tab w:val="left" w:pos="473"/>
                <w:tab w:val="left" w:pos="8844"/>
                <w:tab w:val="left" w:pos="9066"/>
              </w:tabs>
              <w:jc w:val="both"/>
              <w:rPr>
                <w:ins w:id="4140" w:author="Hana Navrátilová" w:date="2019-09-24T11:10:00Z"/>
              </w:rPr>
            </w:pPr>
          </w:p>
          <w:p w:rsidR="00E95F00" w:rsidRPr="00C915A4" w:rsidRDefault="00E95F00" w:rsidP="00E95F00">
            <w:pPr>
              <w:jc w:val="both"/>
              <w:rPr>
                <w:ins w:id="4141" w:author="Hana Navrátilová" w:date="2019-09-24T11:10:00Z"/>
              </w:rPr>
            </w:pPr>
          </w:p>
        </w:tc>
      </w:tr>
      <w:tr w:rsidR="00E95F00" w:rsidRPr="00C915A4" w:rsidTr="00476272">
        <w:trPr>
          <w:trHeight w:val="218"/>
          <w:jc w:val="center"/>
        </w:trPr>
        <w:tc>
          <w:tcPr>
            <w:tcW w:w="10064" w:type="dxa"/>
            <w:gridSpan w:val="12"/>
            <w:tcBorders>
              <w:top w:val="single" w:sz="4" w:space="0" w:color="auto"/>
              <w:left w:val="single" w:sz="4" w:space="0" w:color="auto"/>
              <w:bottom w:val="single" w:sz="4" w:space="0" w:color="auto"/>
              <w:right w:val="single" w:sz="4" w:space="0" w:color="auto"/>
            </w:tcBorders>
            <w:shd w:val="clear" w:color="auto" w:fill="F7CAAC"/>
          </w:tcPr>
          <w:p w:rsidR="00E95F00" w:rsidRPr="00C915A4" w:rsidRDefault="00E95F00" w:rsidP="00E95F00">
            <w:pPr>
              <w:rPr>
                <w:b/>
              </w:rPr>
            </w:pPr>
            <w:ins w:id="4142" w:author="Hana Navrátilová" w:date="2019-09-24T11:10:00Z">
              <w:r w:rsidRPr="00C915A4">
                <w:rPr>
                  <w:b/>
                </w:rPr>
                <w:t>Působení v zahraničí</w:t>
              </w:r>
            </w:ins>
          </w:p>
        </w:tc>
      </w:tr>
    </w:tbl>
    <w:p w:rsidR="00E95F00" w:rsidRPr="00C915A4" w:rsidRDefault="005314DC" w:rsidP="00E95F00">
      <w:pPr>
        <w:rPr>
          <w:del w:id="4143" w:author="Hana Navrátilová" w:date="2019-09-24T11:10:00Z"/>
          <w:b/>
        </w:rPr>
      </w:pPr>
      <w:del w:id="4144" w:author="Hana Navrátilová" w:date="2019-09-24T11:10:00Z">
        <w:r>
          <w:br w:type="page"/>
        </w:r>
      </w:del>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9"/>
        <w:gridCol w:w="4536"/>
        <w:gridCol w:w="786"/>
        <w:gridCol w:w="2503"/>
      </w:tblGrid>
      <w:tr w:rsidR="00E95F00" w:rsidRPr="00C915A4" w:rsidTr="003E0DCE">
        <w:trPr>
          <w:trHeight w:val="328"/>
          <w:jc w:val="center"/>
          <w:ins w:id="4145" w:author="Hana Navrátilová" w:date="2019-09-24T11:10:00Z"/>
        </w:trPr>
        <w:tc>
          <w:tcPr>
            <w:tcW w:w="10064" w:type="dxa"/>
            <w:gridSpan w:val="4"/>
            <w:tcBorders>
              <w:top w:val="single" w:sz="4" w:space="0" w:color="auto"/>
              <w:left w:val="single" w:sz="4" w:space="0" w:color="auto"/>
              <w:bottom w:val="single" w:sz="4" w:space="0" w:color="auto"/>
              <w:right w:val="single" w:sz="4" w:space="0" w:color="auto"/>
            </w:tcBorders>
          </w:tcPr>
          <w:p w:rsidR="00E95F00" w:rsidRPr="00C915A4" w:rsidRDefault="00E95F00" w:rsidP="00E95F00">
            <w:pPr>
              <w:rPr>
                <w:ins w:id="4146" w:author="Hana Navrátilová" w:date="2019-09-24T11:10:00Z"/>
                <w:b/>
              </w:rPr>
            </w:pPr>
            <w:ins w:id="4147" w:author="Hana Navrátilová" w:date="2019-09-24T11:10:00Z">
              <w:r w:rsidRPr="00C915A4">
                <w:rPr>
                  <w:b/>
                </w:rPr>
                <w:t>Měsíční pobyty:</w:t>
              </w:r>
            </w:ins>
          </w:p>
          <w:p w:rsidR="00E95F00" w:rsidRDefault="00E95F00" w:rsidP="00E95F00">
            <w:pPr>
              <w:rPr>
                <w:ins w:id="4148" w:author="Hana Navrátilová" w:date="2019-09-24T11:10:00Z"/>
                <w:color w:val="0A0A0A"/>
              </w:rPr>
            </w:pPr>
            <w:ins w:id="4149" w:author="Hana Navrátilová" w:date="2019-09-24T11:10:00Z">
              <w:r w:rsidRPr="00C915A4">
                <w:rPr>
                  <w:color w:val="0A0A0A"/>
                </w:rPr>
                <w:t>2005 Slovinsko (Univerza v Ljubljani), 2006 Irsko (University College, Cork), 2018 USA (University of Minnesota).</w:t>
              </w:r>
            </w:ins>
          </w:p>
          <w:p w:rsidR="00E95F00" w:rsidRDefault="00E95F00" w:rsidP="00E95F00">
            <w:pPr>
              <w:rPr>
                <w:ins w:id="4150" w:author="Hana Navrátilová" w:date="2019-09-24T11:10:00Z"/>
                <w:color w:val="0A0A0A"/>
              </w:rPr>
            </w:pPr>
          </w:p>
          <w:p w:rsidR="00E95F00" w:rsidRPr="00C915A4" w:rsidRDefault="00E95F00" w:rsidP="00E95F00">
            <w:pPr>
              <w:rPr>
                <w:ins w:id="4151" w:author="Hana Navrátilová" w:date="2019-09-24T11:10:00Z"/>
                <w:b/>
              </w:rPr>
            </w:pPr>
          </w:p>
        </w:tc>
      </w:tr>
      <w:tr w:rsidR="00E95F00" w:rsidRPr="00C915A4" w:rsidTr="003E0DCE">
        <w:trPr>
          <w:cantSplit/>
          <w:trHeight w:val="200"/>
          <w:jc w:val="center"/>
          <w:ins w:id="4152" w:author="Hana Navrátilová" w:date="2019-09-24T11:10:00Z"/>
        </w:trPr>
        <w:tc>
          <w:tcPr>
            <w:tcW w:w="2239" w:type="dxa"/>
            <w:shd w:val="clear" w:color="auto" w:fill="F7CAAC"/>
          </w:tcPr>
          <w:p w:rsidR="00E95F00" w:rsidRPr="00C915A4" w:rsidRDefault="00E95F00" w:rsidP="00E95F00">
            <w:pPr>
              <w:jc w:val="both"/>
              <w:rPr>
                <w:ins w:id="4153" w:author="Hana Navrátilová" w:date="2019-09-24T11:10:00Z"/>
                <w:b/>
              </w:rPr>
            </w:pPr>
            <w:ins w:id="4154" w:author="Hana Navrátilová" w:date="2019-09-24T11:10:00Z">
              <w:r w:rsidRPr="00C915A4">
                <w:rPr>
                  <w:b/>
                </w:rPr>
                <w:t xml:space="preserve">Podpis </w:t>
              </w:r>
            </w:ins>
          </w:p>
        </w:tc>
        <w:tc>
          <w:tcPr>
            <w:tcW w:w="4536" w:type="dxa"/>
          </w:tcPr>
          <w:p w:rsidR="00E95F00" w:rsidRPr="00C915A4" w:rsidRDefault="00E95F00" w:rsidP="00E95F00">
            <w:pPr>
              <w:jc w:val="both"/>
              <w:rPr>
                <w:ins w:id="4155" w:author="Hana Navrátilová" w:date="2019-09-24T11:10:00Z"/>
              </w:rPr>
            </w:pPr>
            <w:ins w:id="4156" w:author="Hana Navrátilová" w:date="2019-09-24T11:10:00Z">
              <w:r w:rsidRPr="00C915A4">
                <w:t>Dušan Klapko, v. r.</w:t>
              </w:r>
            </w:ins>
          </w:p>
        </w:tc>
        <w:tc>
          <w:tcPr>
            <w:tcW w:w="786" w:type="dxa"/>
            <w:shd w:val="clear" w:color="auto" w:fill="F7CAAC"/>
          </w:tcPr>
          <w:p w:rsidR="00E95F00" w:rsidRPr="00C915A4" w:rsidRDefault="00E95F00" w:rsidP="00E95F00">
            <w:pPr>
              <w:jc w:val="both"/>
              <w:rPr>
                <w:ins w:id="4157" w:author="Hana Navrátilová" w:date="2019-09-24T11:10:00Z"/>
              </w:rPr>
            </w:pPr>
            <w:ins w:id="4158" w:author="Hana Navrátilová" w:date="2019-09-24T11:10:00Z">
              <w:r w:rsidRPr="00C915A4">
                <w:rPr>
                  <w:b/>
                </w:rPr>
                <w:t>datum</w:t>
              </w:r>
            </w:ins>
          </w:p>
        </w:tc>
        <w:tc>
          <w:tcPr>
            <w:tcW w:w="2503" w:type="dxa"/>
          </w:tcPr>
          <w:p w:rsidR="00E95F00" w:rsidRPr="00C915A4" w:rsidRDefault="00E95F00" w:rsidP="00E95F00">
            <w:pPr>
              <w:jc w:val="both"/>
              <w:rPr>
                <w:ins w:id="4159" w:author="Hana Navrátilová" w:date="2019-09-24T11:10:00Z"/>
              </w:rPr>
            </w:pPr>
            <w:ins w:id="4160" w:author="Hana Navrátilová" w:date="2019-09-24T11:10:00Z">
              <w:r>
                <w:t>25. 09. 2019</w:t>
              </w:r>
            </w:ins>
          </w:p>
        </w:tc>
      </w:tr>
    </w:tbl>
    <w:p w:rsidR="00E95F00" w:rsidRDefault="002B607E">
      <w:pPr>
        <w:rPr>
          <w:ins w:id="4161" w:author="Hana Navrátilová" w:date="2019-09-24T11:10:00Z"/>
        </w:rPr>
      </w:pPr>
      <w:r>
        <w:br w:type="page"/>
      </w:r>
    </w:p>
    <w:p w:rsidR="00E95F00" w:rsidRDefault="00E95F00"/>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12"/>
        <w:gridCol w:w="75"/>
        <w:gridCol w:w="943"/>
        <w:gridCol w:w="2095"/>
        <w:gridCol w:w="173"/>
        <w:gridCol w:w="567"/>
        <w:gridCol w:w="785"/>
        <w:gridCol w:w="349"/>
        <w:gridCol w:w="993"/>
        <w:gridCol w:w="141"/>
        <w:gridCol w:w="567"/>
        <w:gridCol w:w="493"/>
        <w:gridCol w:w="216"/>
        <w:gridCol w:w="797"/>
      </w:tblGrid>
      <w:tr w:rsidR="006B6016" w:rsidRPr="00944A9E" w:rsidTr="00E95F00">
        <w:trPr>
          <w:jc w:val="center"/>
        </w:trPr>
        <w:tc>
          <w:tcPr>
            <w:tcW w:w="10006" w:type="dxa"/>
            <w:gridSpan w:val="14"/>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41046" w:rsidRPr="00944A9E" w:rsidTr="002B607E">
        <w:trPr>
          <w:jc w:val="center"/>
        </w:trPr>
        <w:tc>
          <w:tcPr>
            <w:tcW w:w="1887" w:type="dxa"/>
            <w:gridSpan w:val="2"/>
            <w:tcBorders>
              <w:top w:val="double" w:sz="4" w:space="0" w:color="auto"/>
            </w:tcBorders>
            <w:shd w:val="clear" w:color="auto" w:fill="F7CAAC"/>
          </w:tcPr>
          <w:p w:rsidR="00341046" w:rsidRPr="00944A9E" w:rsidRDefault="00341046" w:rsidP="00E7344C">
            <w:pPr>
              <w:jc w:val="both"/>
              <w:rPr>
                <w:b/>
              </w:rPr>
            </w:pPr>
            <w:r w:rsidRPr="00944A9E">
              <w:rPr>
                <w:b/>
              </w:rPr>
              <w:t>Vysoká škola</w:t>
            </w:r>
          </w:p>
        </w:tc>
        <w:tc>
          <w:tcPr>
            <w:tcW w:w="8119" w:type="dxa"/>
            <w:gridSpan w:val="12"/>
          </w:tcPr>
          <w:p w:rsidR="00341046" w:rsidRPr="00944A9E" w:rsidRDefault="00341046" w:rsidP="00E7344C">
            <w:pPr>
              <w:jc w:val="both"/>
            </w:pPr>
            <w:r w:rsidRPr="00944A9E">
              <w:t>Univerzita Tomáše Bati ve Zlíně</w:t>
            </w:r>
          </w:p>
        </w:tc>
      </w:tr>
      <w:tr w:rsidR="00341046" w:rsidRPr="00944A9E" w:rsidTr="002B607E">
        <w:trPr>
          <w:jc w:val="center"/>
        </w:trPr>
        <w:tc>
          <w:tcPr>
            <w:tcW w:w="1887" w:type="dxa"/>
            <w:gridSpan w:val="2"/>
            <w:shd w:val="clear" w:color="auto" w:fill="F7CAAC"/>
          </w:tcPr>
          <w:p w:rsidR="00341046" w:rsidRPr="00944A9E" w:rsidRDefault="00341046" w:rsidP="00E7344C">
            <w:pPr>
              <w:jc w:val="both"/>
              <w:rPr>
                <w:b/>
              </w:rPr>
            </w:pPr>
            <w:r w:rsidRPr="00944A9E">
              <w:rPr>
                <w:b/>
              </w:rPr>
              <w:t>Součást vysoké školy</w:t>
            </w:r>
          </w:p>
        </w:tc>
        <w:tc>
          <w:tcPr>
            <w:tcW w:w="8119" w:type="dxa"/>
            <w:gridSpan w:val="12"/>
          </w:tcPr>
          <w:p w:rsidR="00341046" w:rsidRPr="00944A9E" w:rsidRDefault="00341046" w:rsidP="00E7344C">
            <w:pPr>
              <w:jc w:val="both"/>
            </w:pPr>
            <w:r w:rsidRPr="00944A9E">
              <w:t xml:space="preserve">Fakulta humanitních studií </w:t>
            </w:r>
          </w:p>
        </w:tc>
      </w:tr>
      <w:tr w:rsidR="00341046" w:rsidRPr="00944A9E" w:rsidTr="002B607E">
        <w:trPr>
          <w:jc w:val="center"/>
        </w:trPr>
        <w:tc>
          <w:tcPr>
            <w:tcW w:w="1887" w:type="dxa"/>
            <w:gridSpan w:val="2"/>
            <w:shd w:val="clear" w:color="auto" w:fill="F7CAAC"/>
          </w:tcPr>
          <w:p w:rsidR="00341046" w:rsidRPr="00944A9E" w:rsidRDefault="00341046" w:rsidP="00E7344C">
            <w:pPr>
              <w:jc w:val="both"/>
              <w:rPr>
                <w:b/>
              </w:rPr>
            </w:pPr>
            <w:r w:rsidRPr="00944A9E">
              <w:rPr>
                <w:b/>
              </w:rPr>
              <w:t>Název studijního programu</w:t>
            </w:r>
          </w:p>
        </w:tc>
        <w:tc>
          <w:tcPr>
            <w:tcW w:w="8119" w:type="dxa"/>
            <w:gridSpan w:val="12"/>
          </w:tcPr>
          <w:p w:rsidR="00341046" w:rsidRPr="00944A9E" w:rsidRDefault="00564B1A" w:rsidP="00E7344C">
            <w:pPr>
              <w:jc w:val="both"/>
            </w:pPr>
            <w:r>
              <w:t>Učitelství pro 1. stupeň</w:t>
            </w:r>
            <w:r w:rsidR="00DF49FB" w:rsidRPr="00944A9E">
              <w:t xml:space="preserve"> základní školy</w:t>
            </w:r>
          </w:p>
        </w:tc>
      </w:tr>
      <w:tr w:rsidR="008A1422" w:rsidRPr="00944A9E" w:rsidTr="002B607E">
        <w:trPr>
          <w:jc w:val="center"/>
        </w:trPr>
        <w:tc>
          <w:tcPr>
            <w:tcW w:w="1887" w:type="dxa"/>
            <w:gridSpan w:val="2"/>
            <w:shd w:val="clear" w:color="auto" w:fill="F7CAAC"/>
          </w:tcPr>
          <w:p w:rsidR="00341046" w:rsidRPr="00944A9E" w:rsidRDefault="00341046" w:rsidP="00E7344C">
            <w:pPr>
              <w:jc w:val="both"/>
              <w:rPr>
                <w:b/>
              </w:rPr>
            </w:pPr>
            <w:r w:rsidRPr="00944A9E">
              <w:rPr>
                <w:b/>
              </w:rPr>
              <w:t>Jméno a příjmení</w:t>
            </w:r>
          </w:p>
        </w:tc>
        <w:tc>
          <w:tcPr>
            <w:tcW w:w="4912" w:type="dxa"/>
            <w:gridSpan w:val="6"/>
          </w:tcPr>
          <w:p w:rsidR="00341046" w:rsidRPr="00944A9E" w:rsidRDefault="00341046" w:rsidP="00E7344C">
            <w:pPr>
              <w:jc w:val="both"/>
            </w:pPr>
            <w:r w:rsidRPr="00944A9E">
              <w:t>Ludmila Kozubíková</w:t>
            </w:r>
          </w:p>
        </w:tc>
        <w:tc>
          <w:tcPr>
            <w:tcW w:w="1134" w:type="dxa"/>
            <w:gridSpan w:val="2"/>
            <w:shd w:val="clear" w:color="auto" w:fill="F7CAAC"/>
          </w:tcPr>
          <w:p w:rsidR="00341046" w:rsidRPr="00944A9E" w:rsidRDefault="00341046" w:rsidP="00E7344C">
            <w:pPr>
              <w:jc w:val="both"/>
              <w:rPr>
                <w:b/>
              </w:rPr>
            </w:pPr>
            <w:r w:rsidRPr="00944A9E">
              <w:rPr>
                <w:b/>
              </w:rPr>
              <w:t>Tituly</w:t>
            </w:r>
          </w:p>
        </w:tc>
        <w:tc>
          <w:tcPr>
            <w:tcW w:w="2073" w:type="dxa"/>
            <w:gridSpan w:val="4"/>
          </w:tcPr>
          <w:p w:rsidR="00341046" w:rsidRPr="00944A9E" w:rsidRDefault="00341046" w:rsidP="00E7344C">
            <w:pPr>
              <w:jc w:val="both"/>
            </w:pPr>
            <w:r w:rsidRPr="00944A9E">
              <w:t>Ing., Ph.D.</w:t>
            </w:r>
          </w:p>
        </w:tc>
      </w:tr>
      <w:tr w:rsidR="008A1422" w:rsidRPr="00944A9E" w:rsidTr="002B607E">
        <w:trPr>
          <w:jc w:val="center"/>
        </w:trPr>
        <w:tc>
          <w:tcPr>
            <w:tcW w:w="1887" w:type="dxa"/>
            <w:gridSpan w:val="2"/>
            <w:shd w:val="clear" w:color="auto" w:fill="F7CAAC"/>
          </w:tcPr>
          <w:p w:rsidR="00341046" w:rsidRPr="00944A9E" w:rsidRDefault="00341046" w:rsidP="00E7344C">
            <w:pPr>
              <w:jc w:val="both"/>
              <w:rPr>
                <w:b/>
              </w:rPr>
            </w:pPr>
            <w:r w:rsidRPr="00944A9E">
              <w:rPr>
                <w:b/>
              </w:rPr>
              <w:t>Rok narození</w:t>
            </w:r>
          </w:p>
        </w:tc>
        <w:tc>
          <w:tcPr>
            <w:tcW w:w="943" w:type="dxa"/>
          </w:tcPr>
          <w:p w:rsidR="00341046" w:rsidRPr="00944A9E" w:rsidRDefault="00341046" w:rsidP="00E7344C">
            <w:pPr>
              <w:jc w:val="both"/>
            </w:pPr>
            <w:r w:rsidRPr="00944A9E">
              <w:t>1977</w:t>
            </w:r>
          </w:p>
        </w:tc>
        <w:tc>
          <w:tcPr>
            <w:tcW w:w="2268" w:type="dxa"/>
            <w:gridSpan w:val="2"/>
            <w:shd w:val="clear" w:color="auto" w:fill="F7CAAC"/>
          </w:tcPr>
          <w:p w:rsidR="00341046" w:rsidRPr="00944A9E" w:rsidRDefault="00341046" w:rsidP="00E7344C">
            <w:pPr>
              <w:jc w:val="both"/>
              <w:rPr>
                <w:b/>
              </w:rPr>
            </w:pPr>
            <w:r w:rsidRPr="00944A9E">
              <w:rPr>
                <w:b/>
              </w:rPr>
              <w:t>typ vztahu k</w:t>
            </w:r>
            <w:r w:rsidR="00406B19" w:rsidRPr="00944A9E">
              <w:rPr>
                <w:b/>
              </w:rPr>
              <w:t> </w:t>
            </w:r>
            <w:r w:rsidRPr="00944A9E">
              <w:rPr>
                <w:b/>
              </w:rPr>
              <w:t>VŠ</w:t>
            </w:r>
          </w:p>
        </w:tc>
        <w:tc>
          <w:tcPr>
            <w:tcW w:w="567" w:type="dxa"/>
          </w:tcPr>
          <w:p w:rsidR="00341046" w:rsidRPr="00944A9E" w:rsidRDefault="00341046" w:rsidP="00E7344C">
            <w:pPr>
              <w:jc w:val="both"/>
            </w:pPr>
            <w:r w:rsidRPr="00944A9E">
              <w:t>pp</w:t>
            </w:r>
          </w:p>
        </w:tc>
        <w:tc>
          <w:tcPr>
            <w:tcW w:w="1134" w:type="dxa"/>
            <w:gridSpan w:val="2"/>
            <w:shd w:val="clear" w:color="auto" w:fill="F7CAAC"/>
          </w:tcPr>
          <w:p w:rsidR="00341046" w:rsidRPr="00944A9E" w:rsidRDefault="00341046" w:rsidP="00E7344C">
            <w:pPr>
              <w:jc w:val="both"/>
              <w:rPr>
                <w:b/>
              </w:rPr>
            </w:pPr>
            <w:r w:rsidRPr="00944A9E">
              <w:rPr>
                <w:b/>
              </w:rPr>
              <w:t>rozsah</w:t>
            </w:r>
          </w:p>
        </w:tc>
        <w:tc>
          <w:tcPr>
            <w:tcW w:w="1134" w:type="dxa"/>
            <w:gridSpan w:val="2"/>
          </w:tcPr>
          <w:p w:rsidR="00341046" w:rsidRPr="00944A9E" w:rsidRDefault="00341046" w:rsidP="00E7344C">
            <w:pPr>
              <w:jc w:val="both"/>
            </w:pPr>
            <w:r w:rsidRPr="00944A9E">
              <w:t>40h/týdně</w:t>
            </w:r>
          </w:p>
        </w:tc>
        <w:tc>
          <w:tcPr>
            <w:tcW w:w="567" w:type="dxa"/>
            <w:shd w:val="clear" w:color="auto" w:fill="F7CAAC"/>
          </w:tcPr>
          <w:p w:rsidR="00341046" w:rsidRPr="00944A9E" w:rsidRDefault="00341046" w:rsidP="00E7344C">
            <w:pPr>
              <w:jc w:val="both"/>
              <w:rPr>
                <w:b/>
              </w:rPr>
            </w:pPr>
            <w:r w:rsidRPr="00944A9E">
              <w:rPr>
                <w:b/>
              </w:rPr>
              <w:t>do kdy</w:t>
            </w:r>
          </w:p>
        </w:tc>
        <w:tc>
          <w:tcPr>
            <w:tcW w:w="1506" w:type="dxa"/>
            <w:gridSpan w:val="3"/>
          </w:tcPr>
          <w:p w:rsidR="00341046" w:rsidRDefault="003B69C6" w:rsidP="00E7344C">
            <w:pPr>
              <w:jc w:val="both"/>
            </w:pPr>
            <w:r w:rsidRPr="00944A9E">
              <w:t>08/</w:t>
            </w:r>
            <w:r w:rsidR="00341046" w:rsidRPr="00944A9E">
              <w:t>2019</w:t>
            </w:r>
          </w:p>
          <w:p w:rsidR="00C302E2" w:rsidRPr="00944A9E" w:rsidRDefault="00C302E2" w:rsidP="00E7344C">
            <w:r w:rsidRPr="00686322">
              <w:rPr>
                <w:sz w:val="16"/>
                <w:szCs w:val="16"/>
              </w:rPr>
              <w:t>př</w:t>
            </w:r>
            <w:r>
              <w:rPr>
                <w:sz w:val="16"/>
                <w:szCs w:val="16"/>
              </w:rPr>
              <w:t xml:space="preserve">edpokládá </w:t>
            </w:r>
            <w:r w:rsidRPr="00686322">
              <w:rPr>
                <w:sz w:val="16"/>
                <w:szCs w:val="16"/>
              </w:rPr>
              <w:t>se pokračování spolupráce</w:t>
            </w:r>
          </w:p>
        </w:tc>
      </w:tr>
      <w:tr w:rsidR="008A1422" w:rsidRPr="00944A9E" w:rsidTr="002B607E">
        <w:trPr>
          <w:jc w:val="center"/>
        </w:trPr>
        <w:tc>
          <w:tcPr>
            <w:tcW w:w="5098" w:type="dxa"/>
            <w:gridSpan w:val="5"/>
            <w:shd w:val="clear" w:color="auto" w:fill="F7CAAC"/>
          </w:tcPr>
          <w:p w:rsidR="00341046" w:rsidRPr="00944A9E" w:rsidRDefault="00341046" w:rsidP="00E7344C">
            <w:pPr>
              <w:jc w:val="both"/>
              <w:rPr>
                <w:b/>
              </w:rPr>
            </w:pPr>
            <w:r w:rsidRPr="00944A9E">
              <w:rPr>
                <w:b/>
              </w:rPr>
              <w:t xml:space="preserve">Typ vztahu na součásti VŠ, která uskutečňuje st. </w:t>
            </w:r>
            <w:r w:rsidR="00C302E2">
              <w:rPr>
                <w:b/>
              </w:rPr>
              <w:t>p</w:t>
            </w:r>
            <w:r w:rsidRPr="00944A9E">
              <w:rPr>
                <w:b/>
              </w:rPr>
              <w:t>rogram</w:t>
            </w:r>
          </w:p>
        </w:tc>
        <w:tc>
          <w:tcPr>
            <w:tcW w:w="567" w:type="dxa"/>
          </w:tcPr>
          <w:p w:rsidR="00341046" w:rsidRPr="00944A9E" w:rsidRDefault="00E900E4" w:rsidP="00E7344C">
            <w:pPr>
              <w:jc w:val="both"/>
            </w:pPr>
            <w:r>
              <w:t>pp</w:t>
            </w:r>
          </w:p>
        </w:tc>
        <w:tc>
          <w:tcPr>
            <w:tcW w:w="1134" w:type="dxa"/>
            <w:gridSpan w:val="2"/>
            <w:shd w:val="clear" w:color="auto" w:fill="F7CAAC"/>
          </w:tcPr>
          <w:p w:rsidR="00341046" w:rsidRPr="00944A9E" w:rsidRDefault="00341046" w:rsidP="00E7344C">
            <w:pPr>
              <w:jc w:val="both"/>
              <w:rPr>
                <w:b/>
              </w:rPr>
            </w:pPr>
            <w:r w:rsidRPr="00944A9E">
              <w:rPr>
                <w:b/>
              </w:rPr>
              <w:t>rozsah</w:t>
            </w:r>
          </w:p>
        </w:tc>
        <w:tc>
          <w:tcPr>
            <w:tcW w:w="1134" w:type="dxa"/>
            <w:gridSpan w:val="2"/>
          </w:tcPr>
          <w:p w:rsidR="00341046" w:rsidRPr="00944A9E" w:rsidRDefault="00341046" w:rsidP="00E7344C">
            <w:pPr>
              <w:jc w:val="both"/>
            </w:pPr>
            <w:r w:rsidRPr="00944A9E">
              <w:t>40h/týdně</w:t>
            </w:r>
          </w:p>
        </w:tc>
        <w:tc>
          <w:tcPr>
            <w:tcW w:w="567" w:type="dxa"/>
            <w:shd w:val="clear" w:color="auto" w:fill="F7CAAC"/>
          </w:tcPr>
          <w:p w:rsidR="00341046" w:rsidRPr="00944A9E" w:rsidRDefault="00341046" w:rsidP="00E7344C">
            <w:pPr>
              <w:jc w:val="both"/>
              <w:rPr>
                <w:b/>
              </w:rPr>
            </w:pPr>
            <w:r w:rsidRPr="00944A9E">
              <w:rPr>
                <w:b/>
              </w:rPr>
              <w:t>do kdy</w:t>
            </w:r>
          </w:p>
        </w:tc>
        <w:tc>
          <w:tcPr>
            <w:tcW w:w="1506" w:type="dxa"/>
            <w:gridSpan w:val="3"/>
          </w:tcPr>
          <w:p w:rsidR="00341046" w:rsidRPr="00944A9E" w:rsidRDefault="003B69C6" w:rsidP="00E7344C">
            <w:pPr>
              <w:jc w:val="both"/>
            </w:pPr>
            <w:r w:rsidRPr="00944A9E">
              <w:t>0</w:t>
            </w:r>
            <w:r w:rsidR="00341046" w:rsidRPr="00944A9E">
              <w:t>8/2019</w:t>
            </w:r>
          </w:p>
        </w:tc>
      </w:tr>
      <w:tr w:rsidR="008A1422" w:rsidRPr="00944A9E" w:rsidTr="002B607E">
        <w:trPr>
          <w:jc w:val="center"/>
        </w:trPr>
        <w:tc>
          <w:tcPr>
            <w:tcW w:w="5665" w:type="dxa"/>
            <w:gridSpan w:val="6"/>
            <w:shd w:val="clear" w:color="auto" w:fill="F7CAAC"/>
          </w:tcPr>
          <w:p w:rsidR="00341046" w:rsidRPr="00944A9E" w:rsidRDefault="00341046" w:rsidP="00E7344C">
            <w:pPr>
              <w:jc w:val="both"/>
            </w:pPr>
            <w:r w:rsidRPr="00944A9E">
              <w:rPr>
                <w:b/>
              </w:rPr>
              <w:t>Další současná působení jako akademický pracovník na jiných VŠ</w:t>
            </w:r>
          </w:p>
        </w:tc>
        <w:tc>
          <w:tcPr>
            <w:tcW w:w="2268" w:type="dxa"/>
            <w:gridSpan w:val="4"/>
            <w:shd w:val="clear" w:color="auto" w:fill="F7CAAC"/>
          </w:tcPr>
          <w:p w:rsidR="00341046" w:rsidRPr="00944A9E" w:rsidRDefault="00341046" w:rsidP="00E7344C">
            <w:pPr>
              <w:jc w:val="both"/>
              <w:rPr>
                <w:b/>
              </w:rPr>
            </w:pPr>
            <w:r w:rsidRPr="00944A9E">
              <w:rPr>
                <w:b/>
              </w:rPr>
              <w:t>typ prac. vztahu</w:t>
            </w:r>
          </w:p>
        </w:tc>
        <w:tc>
          <w:tcPr>
            <w:tcW w:w="2073" w:type="dxa"/>
            <w:gridSpan w:val="4"/>
            <w:shd w:val="clear" w:color="auto" w:fill="F7CAAC"/>
          </w:tcPr>
          <w:p w:rsidR="00341046" w:rsidRPr="00944A9E" w:rsidRDefault="00341046" w:rsidP="00E7344C">
            <w:pPr>
              <w:jc w:val="both"/>
              <w:rPr>
                <w:b/>
              </w:rPr>
            </w:pPr>
            <w:r w:rsidRPr="00944A9E">
              <w:rPr>
                <w:b/>
              </w:rPr>
              <w:t>rozsah</w:t>
            </w:r>
          </w:p>
        </w:tc>
      </w:tr>
      <w:tr w:rsidR="00341046" w:rsidRPr="00944A9E" w:rsidTr="002B607E">
        <w:trPr>
          <w:jc w:val="center"/>
        </w:trPr>
        <w:tc>
          <w:tcPr>
            <w:tcW w:w="5665" w:type="dxa"/>
            <w:gridSpan w:val="6"/>
          </w:tcPr>
          <w:p w:rsidR="00341046" w:rsidRPr="00944A9E" w:rsidRDefault="008835F5" w:rsidP="00E7344C">
            <w:pPr>
              <w:jc w:val="both"/>
            </w:pPr>
            <w:r w:rsidRPr="00944A9E">
              <w:t>Nemá</w:t>
            </w:r>
          </w:p>
        </w:tc>
        <w:tc>
          <w:tcPr>
            <w:tcW w:w="2268" w:type="dxa"/>
            <w:gridSpan w:val="4"/>
          </w:tcPr>
          <w:p w:rsidR="00341046" w:rsidRPr="00944A9E" w:rsidRDefault="00341046" w:rsidP="00E7344C">
            <w:pPr>
              <w:jc w:val="both"/>
            </w:pPr>
          </w:p>
        </w:tc>
        <w:tc>
          <w:tcPr>
            <w:tcW w:w="2073" w:type="dxa"/>
            <w:gridSpan w:val="4"/>
          </w:tcPr>
          <w:p w:rsidR="00341046" w:rsidRPr="00944A9E" w:rsidRDefault="00341046" w:rsidP="00E7344C">
            <w:pPr>
              <w:jc w:val="both"/>
            </w:pPr>
          </w:p>
        </w:tc>
      </w:tr>
      <w:tr w:rsidR="00341046" w:rsidRPr="00944A9E" w:rsidTr="00E95F00">
        <w:trPr>
          <w:jc w:val="center"/>
        </w:trPr>
        <w:tc>
          <w:tcPr>
            <w:tcW w:w="10006" w:type="dxa"/>
            <w:gridSpan w:val="14"/>
            <w:shd w:val="clear" w:color="auto" w:fill="F7CAAC"/>
          </w:tcPr>
          <w:p w:rsidR="00341046" w:rsidRPr="00944A9E" w:rsidRDefault="00341046" w:rsidP="00E7344C">
            <w:pPr>
              <w:jc w:val="both"/>
            </w:pPr>
            <w:r w:rsidRPr="00944A9E">
              <w:rPr>
                <w:b/>
              </w:rPr>
              <w:t>Předměty příslušného studijního programu a způsob zapojení do jejich výuky, příp. další zapojení do uskutečňování studijního programu</w:t>
            </w:r>
          </w:p>
        </w:tc>
      </w:tr>
      <w:tr w:rsidR="00341046" w:rsidRPr="00944A9E" w:rsidTr="008D623E">
        <w:trPr>
          <w:trHeight w:val="275"/>
          <w:jc w:val="center"/>
        </w:trPr>
        <w:tc>
          <w:tcPr>
            <w:tcW w:w="10006" w:type="dxa"/>
            <w:gridSpan w:val="14"/>
            <w:tcBorders>
              <w:top w:val="nil"/>
            </w:tcBorders>
          </w:tcPr>
          <w:p w:rsidR="00341046" w:rsidRPr="00944A9E" w:rsidRDefault="004A7E35" w:rsidP="00E7344C">
            <w:pPr>
              <w:jc w:val="both"/>
            </w:pPr>
            <w:r w:rsidRPr="00944A9E">
              <w:t>Základy podnikatelství, Podnikání a řízení organizací</w:t>
            </w:r>
          </w:p>
        </w:tc>
      </w:tr>
      <w:tr w:rsidR="00341046" w:rsidRPr="00944A9E" w:rsidTr="00E95F00">
        <w:trPr>
          <w:jc w:val="center"/>
        </w:trPr>
        <w:tc>
          <w:tcPr>
            <w:tcW w:w="10006" w:type="dxa"/>
            <w:gridSpan w:val="14"/>
            <w:shd w:val="clear" w:color="auto" w:fill="F7CAAC"/>
          </w:tcPr>
          <w:p w:rsidR="00341046" w:rsidRPr="00944A9E" w:rsidRDefault="00341046" w:rsidP="00E7344C">
            <w:pPr>
              <w:jc w:val="both"/>
            </w:pPr>
            <w:r w:rsidRPr="00944A9E">
              <w:rPr>
                <w:b/>
              </w:rPr>
              <w:t xml:space="preserve">Údaje o vzdělání na VŠ </w:t>
            </w:r>
          </w:p>
        </w:tc>
      </w:tr>
      <w:tr w:rsidR="00341046" w:rsidRPr="00944A9E" w:rsidTr="00E95F00">
        <w:trPr>
          <w:trHeight w:val="432"/>
          <w:jc w:val="center"/>
        </w:trPr>
        <w:tc>
          <w:tcPr>
            <w:tcW w:w="10006" w:type="dxa"/>
            <w:gridSpan w:val="14"/>
          </w:tcPr>
          <w:p w:rsidR="00341046" w:rsidRPr="00944A9E" w:rsidRDefault="00341046" w:rsidP="00E7344C">
            <w:pPr>
              <w:tabs>
                <w:tab w:val="left" w:pos="1985"/>
              </w:tabs>
              <w:overflowPunct w:val="0"/>
              <w:autoSpaceDE w:val="0"/>
              <w:autoSpaceDN w:val="0"/>
              <w:adjustRightInd w:val="0"/>
              <w:jc w:val="both"/>
            </w:pPr>
            <w:r w:rsidRPr="00944A9E">
              <w:t xml:space="preserve">Ing., studijní obor Účetnictví a finanční řízení podniku, </w:t>
            </w:r>
            <w:r w:rsidR="003250BE" w:rsidRPr="00944A9E">
              <w:t>Fakulta financí a účetnictví</w:t>
            </w:r>
            <w:r w:rsidR="003250BE">
              <w:t xml:space="preserve">, </w:t>
            </w:r>
            <w:r w:rsidRPr="00944A9E">
              <w:t>Vysoká škola ekonomická v Praze</w:t>
            </w:r>
          </w:p>
          <w:p w:rsidR="00341046" w:rsidRPr="00944A9E" w:rsidRDefault="00341046" w:rsidP="003250BE">
            <w:pPr>
              <w:tabs>
                <w:tab w:val="left" w:pos="1985"/>
              </w:tabs>
              <w:overflowPunct w:val="0"/>
              <w:autoSpaceDE w:val="0"/>
              <w:autoSpaceDN w:val="0"/>
              <w:adjustRightInd w:val="0"/>
              <w:jc w:val="both"/>
            </w:pPr>
            <w:r w:rsidRPr="00944A9E">
              <w:t xml:space="preserve">Ph.D., obor Teorie vyučování ekonomických předmětů, </w:t>
            </w:r>
            <w:r w:rsidR="003250BE" w:rsidRPr="00944A9E">
              <w:t>Fakulta financí a účetnictví</w:t>
            </w:r>
            <w:r w:rsidR="003250BE">
              <w:t>,</w:t>
            </w:r>
            <w:r w:rsidR="003250BE" w:rsidRPr="00944A9E">
              <w:t xml:space="preserve"> </w:t>
            </w:r>
            <w:r w:rsidRPr="00944A9E">
              <w:t>Vysoká škola ekonomická v Praze</w:t>
            </w:r>
          </w:p>
        </w:tc>
      </w:tr>
      <w:tr w:rsidR="00341046" w:rsidRPr="00944A9E" w:rsidTr="00E95F00">
        <w:trPr>
          <w:jc w:val="center"/>
        </w:trPr>
        <w:tc>
          <w:tcPr>
            <w:tcW w:w="10006" w:type="dxa"/>
            <w:gridSpan w:val="14"/>
            <w:shd w:val="clear" w:color="auto" w:fill="F7CAAC"/>
          </w:tcPr>
          <w:p w:rsidR="00341046" w:rsidRPr="00944A9E" w:rsidRDefault="00341046" w:rsidP="00E7344C">
            <w:pPr>
              <w:jc w:val="both"/>
              <w:rPr>
                <w:b/>
              </w:rPr>
            </w:pPr>
            <w:r w:rsidRPr="00944A9E">
              <w:rPr>
                <w:b/>
              </w:rPr>
              <w:t>Údaje o odborném působení od absolvování VŠ</w:t>
            </w:r>
          </w:p>
        </w:tc>
      </w:tr>
      <w:tr w:rsidR="00341046" w:rsidRPr="00944A9E" w:rsidTr="00E95F00">
        <w:trPr>
          <w:trHeight w:val="921"/>
          <w:jc w:val="center"/>
        </w:trPr>
        <w:tc>
          <w:tcPr>
            <w:tcW w:w="10006" w:type="dxa"/>
            <w:gridSpan w:val="14"/>
          </w:tcPr>
          <w:p w:rsidR="00341046" w:rsidRPr="00944A9E" w:rsidRDefault="00341046" w:rsidP="00E7344C">
            <w:pPr>
              <w:overflowPunct w:val="0"/>
              <w:autoSpaceDE w:val="0"/>
              <w:autoSpaceDN w:val="0"/>
              <w:adjustRightInd w:val="0"/>
              <w:jc w:val="both"/>
              <w:rPr>
                <w:i/>
                <w:iCs/>
              </w:rPr>
            </w:pPr>
            <w:r w:rsidRPr="00944A9E">
              <w:t>2001</w:t>
            </w:r>
            <w:r w:rsidR="00B369B9" w:rsidRPr="00944A9E">
              <w:t xml:space="preserve"> – </w:t>
            </w:r>
            <w:r w:rsidRPr="00944A9E">
              <w:t xml:space="preserve">2013 </w:t>
            </w:r>
            <w:r w:rsidR="008835F5" w:rsidRPr="00944A9E">
              <w:t xml:space="preserve">učitelka odborných ekonomických předmětů v bakalářských studijních programech </w:t>
            </w:r>
            <w:r w:rsidRPr="00944A9E">
              <w:t xml:space="preserve">Obchodní akademie T. Bati </w:t>
            </w:r>
            <w:r w:rsidR="00840538">
              <w:t xml:space="preserve">   </w:t>
            </w:r>
            <w:r w:rsidR="00840538">
              <w:br/>
              <w:t xml:space="preserve">                     </w:t>
            </w:r>
            <w:r w:rsidRPr="00944A9E">
              <w:t>a Vyšší</w:t>
            </w:r>
            <w:r w:rsidR="008835F5" w:rsidRPr="00944A9E">
              <w:t xml:space="preserve"> odborná škola ekonomická Zlín</w:t>
            </w:r>
          </w:p>
          <w:p w:rsidR="00341046" w:rsidRPr="00944A9E" w:rsidRDefault="00341046" w:rsidP="00E7344C">
            <w:pPr>
              <w:overflowPunct w:val="0"/>
              <w:autoSpaceDE w:val="0"/>
              <w:autoSpaceDN w:val="0"/>
              <w:adjustRightInd w:val="0"/>
              <w:jc w:val="both"/>
            </w:pPr>
            <w:r w:rsidRPr="00944A9E">
              <w:t>2004</w:t>
            </w:r>
            <w:r w:rsidR="00B369B9" w:rsidRPr="00944A9E">
              <w:t xml:space="preserve"> – </w:t>
            </w:r>
            <w:r w:rsidRPr="00944A9E">
              <w:t>2005 členka akreditační komise pro neuniverzitní vysoké školy</w:t>
            </w:r>
          </w:p>
          <w:p w:rsidR="00341046" w:rsidRPr="00944A9E" w:rsidRDefault="00341046" w:rsidP="008D623E">
            <w:pPr>
              <w:overflowPunct w:val="0"/>
              <w:autoSpaceDE w:val="0"/>
              <w:autoSpaceDN w:val="0"/>
              <w:adjustRightInd w:val="0"/>
              <w:jc w:val="both"/>
            </w:pPr>
            <w:r w:rsidRPr="00944A9E">
              <w:t xml:space="preserve">2013 </w:t>
            </w:r>
            <w:r w:rsidR="00FE160E" w:rsidRPr="00944A9E">
              <w:t>–</w:t>
            </w:r>
            <w:r w:rsidRPr="00944A9E">
              <w:t xml:space="preserve"> dosud</w:t>
            </w:r>
            <w:r w:rsidR="000A292C">
              <w:t xml:space="preserve"> </w:t>
            </w:r>
            <w:r w:rsidR="008835F5" w:rsidRPr="00944A9E">
              <w:t>odborný asistent,</w:t>
            </w:r>
            <w:r w:rsidR="003250BE">
              <w:t xml:space="preserve"> </w:t>
            </w:r>
            <w:r w:rsidRPr="00944A9E">
              <w:t xml:space="preserve">UTB, </w:t>
            </w:r>
            <w:r w:rsidR="008835F5" w:rsidRPr="00944A9E">
              <w:t>FAME, Ústav podnikové ekonomiky</w:t>
            </w:r>
          </w:p>
        </w:tc>
      </w:tr>
      <w:tr w:rsidR="00341046" w:rsidRPr="00944A9E" w:rsidTr="00E95F00">
        <w:trPr>
          <w:trHeight w:val="250"/>
          <w:jc w:val="center"/>
        </w:trPr>
        <w:tc>
          <w:tcPr>
            <w:tcW w:w="10006" w:type="dxa"/>
            <w:gridSpan w:val="14"/>
            <w:shd w:val="clear" w:color="auto" w:fill="F7CAAC"/>
          </w:tcPr>
          <w:p w:rsidR="00341046" w:rsidRPr="00944A9E" w:rsidRDefault="00341046" w:rsidP="00E7344C">
            <w:pPr>
              <w:jc w:val="both"/>
            </w:pPr>
            <w:r w:rsidRPr="00944A9E">
              <w:rPr>
                <w:b/>
              </w:rPr>
              <w:t>Zkušenosti s vedením kvalifikačních a rigorózních prací</w:t>
            </w:r>
          </w:p>
        </w:tc>
      </w:tr>
      <w:tr w:rsidR="00341046" w:rsidRPr="00944A9E" w:rsidTr="008D623E">
        <w:trPr>
          <w:trHeight w:val="253"/>
          <w:jc w:val="center"/>
        </w:trPr>
        <w:tc>
          <w:tcPr>
            <w:tcW w:w="10006" w:type="dxa"/>
            <w:gridSpan w:val="14"/>
          </w:tcPr>
          <w:p w:rsidR="00341046" w:rsidRPr="00944A9E" w:rsidRDefault="00341046" w:rsidP="00B85FE8">
            <w:pPr>
              <w:jc w:val="both"/>
            </w:pPr>
            <w:r w:rsidRPr="00944A9E">
              <w:t>v</w:t>
            </w:r>
            <w:r w:rsidR="00B85FE8">
              <w:t>e</w:t>
            </w:r>
            <w:r w:rsidRPr="00944A9E">
              <w:t xml:space="preserve">dení bakalářských a diplomových prací </w:t>
            </w:r>
          </w:p>
        </w:tc>
      </w:tr>
      <w:tr w:rsidR="008A1422" w:rsidRPr="00944A9E" w:rsidTr="002B607E">
        <w:trPr>
          <w:jc w:val="center"/>
        </w:trPr>
        <w:tc>
          <w:tcPr>
            <w:tcW w:w="2830" w:type="dxa"/>
            <w:gridSpan w:val="3"/>
            <w:tcBorders>
              <w:top w:val="single" w:sz="12" w:space="0" w:color="auto"/>
            </w:tcBorders>
            <w:shd w:val="clear" w:color="auto" w:fill="F7CAAC"/>
          </w:tcPr>
          <w:p w:rsidR="00341046" w:rsidRPr="00944A9E" w:rsidRDefault="00341046" w:rsidP="00E7344C">
            <w:pPr>
              <w:jc w:val="both"/>
            </w:pPr>
            <w:r w:rsidRPr="00944A9E">
              <w:rPr>
                <w:b/>
              </w:rPr>
              <w:t xml:space="preserve">Obor habilitačního řízení </w:t>
            </w:r>
          </w:p>
        </w:tc>
        <w:tc>
          <w:tcPr>
            <w:tcW w:w="2268" w:type="dxa"/>
            <w:gridSpan w:val="2"/>
            <w:tcBorders>
              <w:top w:val="single" w:sz="12" w:space="0" w:color="auto"/>
            </w:tcBorders>
            <w:shd w:val="clear" w:color="auto" w:fill="F7CAAC"/>
          </w:tcPr>
          <w:p w:rsidR="00341046" w:rsidRPr="00944A9E" w:rsidRDefault="00341046" w:rsidP="00E7344C">
            <w:pPr>
              <w:jc w:val="both"/>
            </w:pPr>
            <w:r w:rsidRPr="00944A9E">
              <w:rPr>
                <w:b/>
              </w:rPr>
              <w:t>Rok udělení hodnosti</w:t>
            </w:r>
          </w:p>
        </w:tc>
        <w:tc>
          <w:tcPr>
            <w:tcW w:w="2694" w:type="dxa"/>
            <w:gridSpan w:val="4"/>
            <w:tcBorders>
              <w:top w:val="single" w:sz="12" w:space="0" w:color="auto"/>
              <w:right w:val="single" w:sz="12" w:space="0" w:color="auto"/>
            </w:tcBorders>
            <w:shd w:val="clear" w:color="auto" w:fill="F7CAAC"/>
          </w:tcPr>
          <w:p w:rsidR="00341046" w:rsidRPr="00944A9E" w:rsidRDefault="00341046" w:rsidP="00E7344C">
            <w:pPr>
              <w:jc w:val="both"/>
            </w:pPr>
            <w:r w:rsidRPr="00944A9E">
              <w:rPr>
                <w:b/>
              </w:rPr>
              <w:t>Řízení konáno na VŠ</w:t>
            </w:r>
          </w:p>
        </w:tc>
        <w:tc>
          <w:tcPr>
            <w:tcW w:w="2214" w:type="dxa"/>
            <w:gridSpan w:val="5"/>
            <w:tcBorders>
              <w:top w:val="single" w:sz="12" w:space="0" w:color="auto"/>
              <w:left w:val="single" w:sz="12" w:space="0" w:color="auto"/>
            </w:tcBorders>
            <w:shd w:val="clear" w:color="auto" w:fill="F7CAAC"/>
          </w:tcPr>
          <w:p w:rsidR="00341046" w:rsidRPr="00944A9E" w:rsidRDefault="00341046" w:rsidP="00E7344C">
            <w:pPr>
              <w:jc w:val="both"/>
              <w:rPr>
                <w:b/>
              </w:rPr>
            </w:pPr>
            <w:r w:rsidRPr="00944A9E">
              <w:rPr>
                <w:b/>
              </w:rPr>
              <w:t>Ohlasy publikací</w:t>
            </w:r>
          </w:p>
        </w:tc>
      </w:tr>
      <w:tr w:rsidR="008A1422" w:rsidRPr="00944A9E" w:rsidTr="002B607E">
        <w:trPr>
          <w:jc w:val="center"/>
        </w:trPr>
        <w:tc>
          <w:tcPr>
            <w:tcW w:w="2830" w:type="dxa"/>
            <w:gridSpan w:val="3"/>
          </w:tcPr>
          <w:p w:rsidR="00341046" w:rsidRPr="00944A9E" w:rsidRDefault="00341046" w:rsidP="00E7344C">
            <w:pPr>
              <w:jc w:val="both"/>
            </w:pPr>
          </w:p>
        </w:tc>
        <w:tc>
          <w:tcPr>
            <w:tcW w:w="2268" w:type="dxa"/>
            <w:gridSpan w:val="2"/>
          </w:tcPr>
          <w:p w:rsidR="00341046" w:rsidRPr="00944A9E" w:rsidRDefault="00341046" w:rsidP="00E7344C">
            <w:pPr>
              <w:jc w:val="both"/>
            </w:pPr>
          </w:p>
        </w:tc>
        <w:tc>
          <w:tcPr>
            <w:tcW w:w="2694" w:type="dxa"/>
            <w:gridSpan w:val="4"/>
            <w:tcBorders>
              <w:right w:val="single" w:sz="12" w:space="0" w:color="auto"/>
            </w:tcBorders>
          </w:tcPr>
          <w:p w:rsidR="00341046" w:rsidRPr="00944A9E" w:rsidRDefault="00341046" w:rsidP="00E7344C">
            <w:pPr>
              <w:jc w:val="both"/>
            </w:pPr>
          </w:p>
        </w:tc>
        <w:tc>
          <w:tcPr>
            <w:tcW w:w="708" w:type="dxa"/>
            <w:gridSpan w:val="2"/>
            <w:tcBorders>
              <w:left w:val="single" w:sz="12" w:space="0" w:color="auto"/>
            </w:tcBorders>
            <w:shd w:val="clear" w:color="auto" w:fill="F7CAAC"/>
          </w:tcPr>
          <w:p w:rsidR="00341046" w:rsidRPr="00944A9E" w:rsidRDefault="00341046" w:rsidP="00E7344C">
            <w:pPr>
              <w:jc w:val="both"/>
            </w:pPr>
            <w:r w:rsidRPr="00944A9E">
              <w:rPr>
                <w:b/>
              </w:rPr>
              <w:t>WOS</w:t>
            </w:r>
          </w:p>
        </w:tc>
        <w:tc>
          <w:tcPr>
            <w:tcW w:w="709" w:type="dxa"/>
            <w:gridSpan w:val="2"/>
            <w:shd w:val="clear" w:color="auto" w:fill="F7CAAC"/>
          </w:tcPr>
          <w:p w:rsidR="00341046" w:rsidRPr="00944A9E" w:rsidRDefault="00341046" w:rsidP="00E7344C">
            <w:pPr>
              <w:jc w:val="both"/>
              <w:rPr>
                <w:sz w:val="18"/>
              </w:rPr>
            </w:pPr>
            <w:r w:rsidRPr="00944A9E">
              <w:rPr>
                <w:b/>
                <w:sz w:val="18"/>
              </w:rPr>
              <w:t>Scopus</w:t>
            </w:r>
          </w:p>
        </w:tc>
        <w:tc>
          <w:tcPr>
            <w:tcW w:w="797" w:type="dxa"/>
            <w:shd w:val="clear" w:color="auto" w:fill="F7CAAC"/>
          </w:tcPr>
          <w:p w:rsidR="00341046" w:rsidRPr="00944A9E" w:rsidRDefault="00341046" w:rsidP="00E7344C">
            <w:pPr>
              <w:jc w:val="both"/>
            </w:pPr>
            <w:r w:rsidRPr="00944A9E">
              <w:rPr>
                <w:b/>
                <w:sz w:val="18"/>
              </w:rPr>
              <w:t>ostatní</w:t>
            </w:r>
          </w:p>
        </w:tc>
      </w:tr>
      <w:tr w:rsidR="008A1422" w:rsidRPr="00944A9E" w:rsidTr="002B607E">
        <w:trPr>
          <w:trHeight w:val="70"/>
          <w:jc w:val="center"/>
        </w:trPr>
        <w:tc>
          <w:tcPr>
            <w:tcW w:w="2830" w:type="dxa"/>
            <w:gridSpan w:val="3"/>
            <w:shd w:val="clear" w:color="auto" w:fill="F7CAAC"/>
          </w:tcPr>
          <w:p w:rsidR="00341046" w:rsidRPr="00944A9E" w:rsidRDefault="00341046" w:rsidP="00E7344C">
            <w:pPr>
              <w:jc w:val="both"/>
            </w:pPr>
            <w:r w:rsidRPr="00944A9E">
              <w:rPr>
                <w:b/>
              </w:rPr>
              <w:t>Obor jmenovacího řízení</w:t>
            </w:r>
          </w:p>
        </w:tc>
        <w:tc>
          <w:tcPr>
            <w:tcW w:w="2268" w:type="dxa"/>
            <w:gridSpan w:val="2"/>
            <w:shd w:val="clear" w:color="auto" w:fill="F7CAAC"/>
          </w:tcPr>
          <w:p w:rsidR="00341046" w:rsidRPr="00944A9E" w:rsidRDefault="00341046" w:rsidP="00E7344C">
            <w:pPr>
              <w:jc w:val="both"/>
            </w:pPr>
            <w:r w:rsidRPr="00944A9E">
              <w:rPr>
                <w:b/>
              </w:rPr>
              <w:t>Rok udělení hodnosti</w:t>
            </w:r>
          </w:p>
        </w:tc>
        <w:tc>
          <w:tcPr>
            <w:tcW w:w="2694" w:type="dxa"/>
            <w:gridSpan w:val="4"/>
            <w:tcBorders>
              <w:right w:val="single" w:sz="12" w:space="0" w:color="auto"/>
            </w:tcBorders>
            <w:shd w:val="clear" w:color="auto" w:fill="F7CAAC"/>
          </w:tcPr>
          <w:p w:rsidR="00341046" w:rsidRPr="00944A9E" w:rsidRDefault="00341046" w:rsidP="00E7344C">
            <w:pPr>
              <w:jc w:val="both"/>
            </w:pPr>
            <w:r w:rsidRPr="00944A9E">
              <w:rPr>
                <w:b/>
              </w:rPr>
              <w:t>Řízení konáno na VŠ</w:t>
            </w:r>
          </w:p>
        </w:tc>
        <w:tc>
          <w:tcPr>
            <w:tcW w:w="708" w:type="dxa"/>
            <w:gridSpan w:val="2"/>
            <w:vMerge w:val="restart"/>
            <w:tcBorders>
              <w:left w:val="single" w:sz="12" w:space="0" w:color="auto"/>
            </w:tcBorders>
          </w:tcPr>
          <w:p w:rsidR="00341046" w:rsidRPr="00944A9E" w:rsidRDefault="00341046" w:rsidP="00E7344C">
            <w:pPr>
              <w:jc w:val="both"/>
              <w:rPr>
                <w:b/>
              </w:rPr>
            </w:pPr>
          </w:p>
        </w:tc>
        <w:tc>
          <w:tcPr>
            <w:tcW w:w="709" w:type="dxa"/>
            <w:gridSpan w:val="2"/>
            <w:vMerge w:val="restart"/>
          </w:tcPr>
          <w:p w:rsidR="00341046" w:rsidRPr="00944A9E" w:rsidRDefault="00341046" w:rsidP="00E7344C">
            <w:pPr>
              <w:jc w:val="both"/>
              <w:rPr>
                <w:b/>
              </w:rPr>
            </w:pPr>
          </w:p>
        </w:tc>
        <w:tc>
          <w:tcPr>
            <w:tcW w:w="797" w:type="dxa"/>
            <w:vMerge w:val="restart"/>
          </w:tcPr>
          <w:p w:rsidR="00341046" w:rsidRPr="00944A9E" w:rsidRDefault="00341046" w:rsidP="00E7344C">
            <w:pPr>
              <w:jc w:val="both"/>
              <w:rPr>
                <w:b/>
              </w:rPr>
            </w:pPr>
          </w:p>
        </w:tc>
      </w:tr>
      <w:tr w:rsidR="00341046" w:rsidRPr="00944A9E" w:rsidTr="002B607E">
        <w:trPr>
          <w:trHeight w:val="205"/>
          <w:jc w:val="center"/>
        </w:trPr>
        <w:tc>
          <w:tcPr>
            <w:tcW w:w="2830" w:type="dxa"/>
            <w:gridSpan w:val="3"/>
          </w:tcPr>
          <w:p w:rsidR="00341046" w:rsidRPr="00944A9E" w:rsidRDefault="00341046" w:rsidP="00E7344C">
            <w:pPr>
              <w:jc w:val="both"/>
            </w:pPr>
          </w:p>
        </w:tc>
        <w:tc>
          <w:tcPr>
            <w:tcW w:w="2268" w:type="dxa"/>
            <w:gridSpan w:val="2"/>
          </w:tcPr>
          <w:p w:rsidR="00341046" w:rsidRPr="00944A9E" w:rsidRDefault="00341046" w:rsidP="00E7344C">
            <w:pPr>
              <w:jc w:val="both"/>
            </w:pPr>
          </w:p>
        </w:tc>
        <w:tc>
          <w:tcPr>
            <w:tcW w:w="2694" w:type="dxa"/>
            <w:gridSpan w:val="4"/>
            <w:tcBorders>
              <w:right w:val="single" w:sz="12" w:space="0" w:color="auto"/>
            </w:tcBorders>
          </w:tcPr>
          <w:p w:rsidR="00341046" w:rsidRPr="00944A9E" w:rsidRDefault="00341046" w:rsidP="00E7344C">
            <w:pPr>
              <w:jc w:val="both"/>
            </w:pPr>
          </w:p>
        </w:tc>
        <w:tc>
          <w:tcPr>
            <w:tcW w:w="708" w:type="dxa"/>
            <w:gridSpan w:val="2"/>
            <w:vMerge/>
            <w:tcBorders>
              <w:left w:val="single" w:sz="12" w:space="0" w:color="auto"/>
            </w:tcBorders>
            <w:vAlign w:val="center"/>
          </w:tcPr>
          <w:p w:rsidR="00341046" w:rsidRPr="00944A9E" w:rsidRDefault="00341046" w:rsidP="00E7344C">
            <w:pPr>
              <w:rPr>
                <w:b/>
              </w:rPr>
            </w:pPr>
          </w:p>
        </w:tc>
        <w:tc>
          <w:tcPr>
            <w:tcW w:w="709" w:type="dxa"/>
            <w:gridSpan w:val="2"/>
            <w:vMerge/>
            <w:vAlign w:val="center"/>
          </w:tcPr>
          <w:p w:rsidR="00341046" w:rsidRPr="00944A9E" w:rsidRDefault="00341046" w:rsidP="00E7344C">
            <w:pPr>
              <w:rPr>
                <w:b/>
              </w:rPr>
            </w:pPr>
          </w:p>
        </w:tc>
        <w:tc>
          <w:tcPr>
            <w:tcW w:w="797" w:type="dxa"/>
            <w:vMerge/>
            <w:vAlign w:val="center"/>
          </w:tcPr>
          <w:p w:rsidR="00341046" w:rsidRPr="00944A9E" w:rsidRDefault="00341046" w:rsidP="00E7344C">
            <w:pPr>
              <w:rPr>
                <w:b/>
              </w:rPr>
            </w:pPr>
          </w:p>
        </w:tc>
      </w:tr>
      <w:tr w:rsidR="00341046" w:rsidRPr="00944A9E" w:rsidTr="00E95F00">
        <w:trPr>
          <w:jc w:val="center"/>
        </w:trPr>
        <w:tc>
          <w:tcPr>
            <w:tcW w:w="10006" w:type="dxa"/>
            <w:gridSpan w:val="14"/>
            <w:shd w:val="clear" w:color="auto" w:fill="F7CAAC"/>
          </w:tcPr>
          <w:p w:rsidR="00341046" w:rsidRPr="00944A9E" w:rsidRDefault="00341046"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41046" w:rsidRPr="00944A9E" w:rsidTr="008D623E">
        <w:trPr>
          <w:trHeight w:val="4228"/>
          <w:jc w:val="center"/>
        </w:trPr>
        <w:tc>
          <w:tcPr>
            <w:tcW w:w="10006" w:type="dxa"/>
            <w:gridSpan w:val="14"/>
          </w:tcPr>
          <w:p w:rsidR="00341046" w:rsidRPr="00944A9E" w:rsidRDefault="00341046" w:rsidP="00CA59C0">
            <w:pPr>
              <w:autoSpaceDE w:val="0"/>
              <w:autoSpaceDN w:val="0"/>
              <w:adjustRightInd w:val="0"/>
              <w:jc w:val="both"/>
              <w:rPr>
                <w:rFonts w:eastAsia="Calibri"/>
              </w:rPr>
            </w:pPr>
            <w:r w:rsidRPr="00944A9E">
              <w:rPr>
                <w:rFonts w:eastAsia="Calibri"/>
              </w:rPr>
              <w:t xml:space="preserve">Rahman, A., Rozsa, Z., Kozubikova, L., </w:t>
            </w:r>
            <w:r w:rsidRPr="00944A9E">
              <w:rPr>
                <w:rFonts w:eastAsia="Calibri"/>
              </w:rPr>
              <w:sym w:font="Symbol" w:char="F026"/>
            </w:r>
            <w:r w:rsidRPr="00944A9E">
              <w:rPr>
                <w:rFonts w:eastAsia="Calibri"/>
              </w:rPr>
              <w:t xml:space="preserve"> Cepel, M. (2017). Determinants of loan maturity in small business lending. </w:t>
            </w:r>
            <w:r w:rsidRPr="00944A9E">
              <w:rPr>
                <w:rFonts w:eastAsia="Calibri"/>
                <w:i/>
              </w:rPr>
              <w:t>Jo</w:t>
            </w:r>
            <w:r w:rsidR="008835F5" w:rsidRPr="00944A9E">
              <w:rPr>
                <w:rFonts w:eastAsia="Calibri"/>
                <w:i/>
              </w:rPr>
              <w:t>urnal of International Studies. 10(2),</w:t>
            </w:r>
            <w:r w:rsidRPr="00944A9E">
              <w:rPr>
                <w:rFonts w:eastAsia="Calibri"/>
              </w:rPr>
              <w:t xml:space="preserve"> 104</w:t>
            </w:r>
            <w:r w:rsidR="008835F5" w:rsidRPr="00944A9E">
              <w:rPr>
                <w:rFonts w:eastAsia="Calibri"/>
              </w:rPr>
              <w:t>-</w:t>
            </w:r>
            <w:r w:rsidRPr="00944A9E">
              <w:rPr>
                <w:rFonts w:eastAsia="Calibri"/>
              </w:rPr>
              <w:t xml:space="preserve">118. </w:t>
            </w:r>
          </w:p>
          <w:p w:rsidR="00341046" w:rsidRPr="00944A9E" w:rsidRDefault="00341046" w:rsidP="00CA59C0">
            <w:pPr>
              <w:autoSpaceDE w:val="0"/>
              <w:autoSpaceDN w:val="0"/>
              <w:adjustRightInd w:val="0"/>
              <w:jc w:val="both"/>
              <w:rPr>
                <w:rFonts w:eastAsia="Calibri"/>
              </w:rPr>
            </w:pPr>
            <w:r w:rsidRPr="00944A9E">
              <w:rPr>
                <w:rFonts w:eastAsia="Calibri"/>
              </w:rPr>
              <w:t xml:space="preserve">Rahman, A., Civelek, M., </w:t>
            </w:r>
            <w:r w:rsidR="00F1003E" w:rsidRPr="00944A9E">
              <w:t>&amp;</w:t>
            </w:r>
            <w:r w:rsidR="00BB1A1C" w:rsidRPr="00944A9E">
              <w:t> </w:t>
            </w:r>
            <w:r w:rsidRPr="00944A9E">
              <w:rPr>
                <w:rFonts w:eastAsia="Calibri"/>
              </w:rPr>
              <w:t xml:space="preserve">Kozubikova, L. (2016). Proactiveness, Competitive Aggressiveness and Autonomy: </w:t>
            </w:r>
            <w:r w:rsidR="00CA59C0">
              <w:rPr>
                <w:rFonts w:eastAsia="Calibri"/>
              </w:rPr>
              <w:br/>
            </w:r>
            <w:r w:rsidRPr="00944A9E">
              <w:rPr>
                <w:rFonts w:eastAsia="Calibri"/>
              </w:rPr>
              <w:t xml:space="preserve">A Comparative Study from the Czech Republic. </w:t>
            </w:r>
            <w:r w:rsidRPr="00944A9E">
              <w:rPr>
                <w:rFonts w:eastAsia="Calibri"/>
                <w:i/>
              </w:rPr>
              <w:t>Equilibrium</w:t>
            </w:r>
            <w:r w:rsidR="003F5843" w:rsidRPr="00944A9E">
              <w:rPr>
                <w:rFonts w:eastAsia="Calibri"/>
                <w:i/>
              </w:rPr>
              <w:t xml:space="preserve"> – </w:t>
            </w:r>
            <w:r w:rsidRPr="00944A9E">
              <w:rPr>
                <w:rFonts w:eastAsia="Calibri"/>
                <w:i/>
              </w:rPr>
              <w:t>Quarterly Journal of Economics and Economic Policy</w:t>
            </w:r>
            <w:r w:rsidR="006928E7" w:rsidRPr="00944A9E">
              <w:rPr>
                <w:rFonts w:eastAsia="Calibri"/>
                <w:i/>
              </w:rPr>
              <w:t xml:space="preserve">. </w:t>
            </w:r>
            <w:r w:rsidR="006928E7" w:rsidRPr="00944A9E">
              <w:rPr>
                <w:rFonts w:eastAsia="Calibri"/>
              </w:rPr>
              <w:t>11(3),</w:t>
            </w:r>
            <w:r w:rsidRPr="00944A9E">
              <w:rPr>
                <w:rFonts w:eastAsia="Calibri"/>
              </w:rPr>
              <w:t xml:space="preserve"> 631</w:t>
            </w:r>
            <w:r w:rsidR="00A66704" w:rsidRPr="00944A9E">
              <w:rPr>
                <w:rFonts w:eastAsia="Calibri"/>
              </w:rPr>
              <w:t>-</w:t>
            </w:r>
            <w:r w:rsidRPr="00944A9E">
              <w:rPr>
                <w:rFonts w:eastAsia="Calibri"/>
              </w:rPr>
              <w:t>650.</w:t>
            </w:r>
          </w:p>
          <w:p w:rsidR="00341046" w:rsidRPr="00944A9E" w:rsidRDefault="00341046" w:rsidP="00CA59C0">
            <w:pPr>
              <w:autoSpaceDE w:val="0"/>
              <w:autoSpaceDN w:val="0"/>
              <w:adjustRightInd w:val="0"/>
              <w:jc w:val="both"/>
              <w:rPr>
                <w:rFonts w:eastAsia="Calibri"/>
              </w:rPr>
            </w:pPr>
            <w:r w:rsidRPr="00944A9E">
              <w:rPr>
                <w:rFonts w:eastAsia="Calibri"/>
              </w:rPr>
              <w:t xml:space="preserve">Kozubikova, L., </w:t>
            </w:r>
            <w:r w:rsidR="00F1003E" w:rsidRPr="00944A9E">
              <w:t>&amp;</w:t>
            </w:r>
            <w:r w:rsidR="00BB1A1C" w:rsidRPr="00944A9E">
              <w:t> </w:t>
            </w:r>
            <w:r w:rsidRPr="00944A9E">
              <w:rPr>
                <w:rFonts w:eastAsia="Calibri"/>
              </w:rPr>
              <w:t xml:space="preserve">Zoubkova, A. (2016). Entrepreneur´s attitude towards innovativeness and competitive aggressiveness. </w:t>
            </w:r>
            <w:r w:rsidRPr="00944A9E">
              <w:rPr>
                <w:rFonts w:eastAsia="Calibri"/>
                <w:i/>
              </w:rPr>
              <w:t>Journal of International Studies</w:t>
            </w:r>
            <w:r w:rsidR="006928E7" w:rsidRPr="00944A9E">
              <w:rPr>
                <w:rFonts w:eastAsia="Calibri"/>
                <w:i/>
              </w:rPr>
              <w:t xml:space="preserve">. </w:t>
            </w:r>
            <w:r w:rsidR="006928E7" w:rsidRPr="00944A9E">
              <w:rPr>
                <w:rFonts w:eastAsia="Calibri"/>
              </w:rPr>
              <w:t>9(1).</w:t>
            </w:r>
            <w:r w:rsidR="00367084">
              <w:rPr>
                <w:rFonts w:eastAsia="Calibri"/>
              </w:rPr>
              <w:t xml:space="preserve"> </w:t>
            </w:r>
            <w:r w:rsidRPr="00944A9E">
              <w:rPr>
                <w:rFonts w:eastAsia="Calibri"/>
              </w:rPr>
              <w:t>192</w:t>
            </w:r>
            <w:r w:rsidR="00A66704" w:rsidRPr="00944A9E">
              <w:rPr>
                <w:rFonts w:eastAsia="Calibri"/>
              </w:rPr>
              <w:t>-</w:t>
            </w:r>
            <w:r w:rsidRPr="00944A9E">
              <w:rPr>
                <w:rFonts w:eastAsia="Calibri"/>
              </w:rPr>
              <w:t>204.</w:t>
            </w:r>
          </w:p>
          <w:p w:rsidR="00341046" w:rsidRPr="00944A9E" w:rsidRDefault="00341046" w:rsidP="00CA59C0">
            <w:pPr>
              <w:autoSpaceDE w:val="0"/>
              <w:autoSpaceDN w:val="0"/>
              <w:adjustRightInd w:val="0"/>
              <w:jc w:val="both"/>
              <w:rPr>
                <w:rFonts w:eastAsia="Calibri"/>
              </w:rPr>
            </w:pPr>
            <w:r w:rsidRPr="00944A9E">
              <w:rPr>
                <w:rFonts w:eastAsia="Calibri"/>
              </w:rPr>
              <w:t xml:space="preserve">Kozubikova, L., Vojtovic, S., Rahman, A., </w:t>
            </w:r>
            <w:r w:rsidR="00F1003E" w:rsidRPr="00944A9E">
              <w:t>&amp;</w:t>
            </w:r>
            <w:r w:rsidR="00BB1A1C" w:rsidRPr="00944A9E">
              <w:t> </w:t>
            </w:r>
            <w:r w:rsidRPr="00944A9E">
              <w:rPr>
                <w:rFonts w:eastAsia="Calibri"/>
              </w:rPr>
              <w:t xml:space="preserve">Smrcka, L. (2016). The Role of Entrepreneur´s Gender, Age and Firm´s Age in Autonomy. The Case Study from the Czech Republic. </w:t>
            </w:r>
            <w:r w:rsidR="006928E7" w:rsidRPr="00944A9E">
              <w:rPr>
                <w:rFonts w:eastAsia="Calibri"/>
                <w:i/>
              </w:rPr>
              <w:t xml:space="preserve">Economics and Sociology. </w:t>
            </w:r>
            <w:r w:rsidR="006928E7" w:rsidRPr="00944A9E">
              <w:rPr>
                <w:rFonts w:eastAsia="Calibri"/>
              </w:rPr>
              <w:t xml:space="preserve">9(2), </w:t>
            </w:r>
            <w:r w:rsidRPr="00944A9E">
              <w:rPr>
                <w:rFonts w:eastAsia="Calibri"/>
              </w:rPr>
              <w:t>168</w:t>
            </w:r>
            <w:r w:rsidR="00A66704" w:rsidRPr="00944A9E">
              <w:rPr>
                <w:rFonts w:eastAsia="Calibri"/>
              </w:rPr>
              <w:t>-</w:t>
            </w:r>
            <w:r w:rsidRPr="00944A9E">
              <w:rPr>
                <w:rFonts w:eastAsia="Calibri"/>
              </w:rPr>
              <w:t>182.</w:t>
            </w:r>
          </w:p>
          <w:p w:rsidR="00341046" w:rsidRPr="00944A9E" w:rsidRDefault="00341046" w:rsidP="00CA59C0">
            <w:pPr>
              <w:autoSpaceDE w:val="0"/>
              <w:autoSpaceDN w:val="0"/>
              <w:adjustRightInd w:val="0"/>
              <w:jc w:val="both"/>
              <w:rPr>
                <w:rFonts w:eastAsia="Calibri"/>
              </w:rPr>
            </w:pPr>
            <w:r w:rsidRPr="00944A9E">
              <w:rPr>
                <w:rFonts w:eastAsia="Calibri"/>
              </w:rPr>
              <w:t xml:space="preserve">Kozubikova, L., Belas, J., Kljucnikov, A., </w:t>
            </w:r>
            <w:r w:rsidR="00F1003E" w:rsidRPr="00944A9E">
              <w:t>&amp;</w:t>
            </w:r>
            <w:r w:rsidR="00BB1A1C" w:rsidRPr="00944A9E">
              <w:t> </w:t>
            </w:r>
            <w:r w:rsidRPr="00944A9E">
              <w:rPr>
                <w:rFonts w:eastAsia="Calibri"/>
              </w:rPr>
              <w:t xml:space="preserve">Virglerova, Z. (2015). Differences in approach to selected constructs </w:t>
            </w:r>
            <w:r w:rsidR="00CA59C0">
              <w:rPr>
                <w:rFonts w:eastAsia="Calibri"/>
              </w:rPr>
              <w:br/>
            </w:r>
            <w:r w:rsidRPr="00944A9E">
              <w:rPr>
                <w:rFonts w:eastAsia="Calibri"/>
              </w:rPr>
              <w:t>of entrepreneurial orientation in SME segment regarding the selected socio</w:t>
            </w:r>
            <w:r w:rsidR="003F5843" w:rsidRPr="00944A9E">
              <w:rPr>
                <w:rFonts w:eastAsia="Calibri"/>
              </w:rPr>
              <w:t xml:space="preserve"> – </w:t>
            </w:r>
            <w:r w:rsidRPr="00944A9E">
              <w:rPr>
                <w:rFonts w:eastAsia="Calibri"/>
              </w:rPr>
              <w:t xml:space="preserve">demographic factors. </w:t>
            </w:r>
            <w:r w:rsidRPr="00944A9E">
              <w:rPr>
                <w:rFonts w:eastAsia="Calibri"/>
                <w:i/>
              </w:rPr>
              <w:t xml:space="preserve">Transformations </w:t>
            </w:r>
            <w:r w:rsidR="00CA59C0">
              <w:rPr>
                <w:rFonts w:eastAsia="Calibri"/>
                <w:i/>
              </w:rPr>
              <w:br/>
            </w:r>
            <w:r w:rsidRPr="00944A9E">
              <w:rPr>
                <w:rFonts w:eastAsia="Calibri"/>
                <w:i/>
              </w:rPr>
              <w:t xml:space="preserve">in Business </w:t>
            </w:r>
            <w:r w:rsidRPr="00944A9E">
              <w:rPr>
                <w:rFonts w:eastAsia="Calibri"/>
                <w:i/>
              </w:rPr>
              <w:sym w:font="Symbol" w:char="F026"/>
            </w:r>
            <w:r w:rsidRPr="00944A9E">
              <w:rPr>
                <w:rFonts w:eastAsia="Calibri"/>
                <w:i/>
              </w:rPr>
              <w:t xml:space="preserve"> Economics, </w:t>
            </w:r>
            <w:r w:rsidRPr="00840538">
              <w:rPr>
                <w:rFonts w:eastAsia="Calibri"/>
                <w:i/>
              </w:rPr>
              <w:t>14</w:t>
            </w:r>
            <w:r w:rsidR="006928E7" w:rsidRPr="00944A9E">
              <w:rPr>
                <w:rFonts w:eastAsia="Calibri"/>
              </w:rPr>
              <w:t xml:space="preserve">(3C), </w:t>
            </w:r>
            <w:r w:rsidRPr="00944A9E">
              <w:rPr>
                <w:rFonts w:eastAsia="Calibri"/>
              </w:rPr>
              <w:t>333</w:t>
            </w:r>
            <w:r w:rsidR="00A66704" w:rsidRPr="00944A9E">
              <w:rPr>
                <w:rFonts w:eastAsia="Calibri"/>
              </w:rPr>
              <w:t>-</w:t>
            </w:r>
            <w:r w:rsidRPr="00944A9E">
              <w:rPr>
                <w:rFonts w:eastAsia="Calibri"/>
              </w:rPr>
              <w:t>355.</w:t>
            </w:r>
          </w:p>
          <w:p w:rsidR="00341046" w:rsidRPr="00944A9E" w:rsidRDefault="00341046" w:rsidP="00CA59C0">
            <w:pPr>
              <w:autoSpaceDE w:val="0"/>
              <w:autoSpaceDN w:val="0"/>
              <w:adjustRightInd w:val="0"/>
              <w:jc w:val="both"/>
              <w:rPr>
                <w:rFonts w:eastAsia="Calibri"/>
              </w:rPr>
            </w:pPr>
            <w:r w:rsidRPr="00944A9E">
              <w:rPr>
                <w:rFonts w:eastAsia="Calibri"/>
              </w:rPr>
              <w:t xml:space="preserve">Kozubikova, L., Belas, J., Bilan, </w:t>
            </w:r>
            <w:r w:rsidR="00BB1A1C" w:rsidRPr="00944A9E">
              <w:t> </w:t>
            </w:r>
            <w:r w:rsidRPr="00944A9E">
              <w:rPr>
                <w:rFonts w:eastAsia="Calibri"/>
              </w:rPr>
              <w:t xml:space="preserve">Y., </w:t>
            </w:r>
            <w:r w:rsidR="0017734E" w:rsidRPr="00944A9E">
              <w:t>&amp; </w:t>
            </w:r>
            <w:r w:rsidRPr="00944A9E">
              <w:rPr>
                <w:rFonts w:eastAsia="Calibri"/>
              </w:rPr>
              <w:t xml:space="preserve">Bartos, P. (2015). Personal characteristics of entrepreneurs in the context </w:t>
            </w:r>
            <w:r w:rsidR="00CA59C0">
              <w:rPr>
                <w:rFonts w:eastAsia="Calibri"/>
              </w:rPr>
              <w:br/>
            </w:r>
            <w:r w:rsidRPr="00944A9E">
              <w:rPr>
                <w:rFonts w:eastAsia="Calibri"/>
              </w:rPr>
              <w:t xml:space="preserve">of perception and management of business risk in the SME segment. </w:t>
            </w:r>
            <w:r w:rsidRPr="00944A9E">
              <w:rPr>
                <w:rFonts w:eastAsia="Calibri"/>
                <w:i/>
              </w:rPr>
              <w:t xml:space="preserve">Economics </w:t>
            </w:r>
            <w:r w:rsidRPr="00944A9E">
              <w:rPr>
                <w:rFonts w:eastAsia="Calibri"/>
                <w:i/>
              </w:rPr>
              <w:sym w:font="Symbol" w:char="F026"/>
            </w:r>
            <w:r w:rsidRPr="00944A9E">
              <w:rPr>
                <w:rFonts w:eastAsia="Calibri"/>
                <w:i/>
              </w:rPr>
              <w:t xml:space="preserve"> Sociology</w:t>
            </w:r>
            <w:r w:rsidR="00C731CD" w:rsidRPr="00944A9E">
              <w:rPr>
                <w:rFonts w:eastAsia="Calibri"/>
                <w:i/>
              </w:rPr>
              <w:t xml:space="preserve">. </w:t>
            </w:r>
            <w:r w:rsidR="00C731CD" w:rsidRPr="00944A9E">
              <w:rPr>
                <w:rFonts w:eastAsia="Calibri"/>
              </w:rPr>
              <w:t xml:space="preserve">8(1), </w:t>
            </w:r>
            <w:r w:rsidRPr="00944A9E">
              <w:rPr>
                <w:rFonts w:eastAsia="Calibri"/>
              </w:rPr>
              <w:t>41</w:t>
            </w:r>
            <w:r w:rsidR="00C731CD" w:rsidRPr="00944A9E">
              <w:rPr>
                <w:rFonts w:eastAsia="Calibri"/>
              </w:rPr>
              <w:t>-</w:t>
            </w:r>
            <w:r w:rsidRPr="00944A9E">
              <w:rPr>
                <w:rFonts w:eastAsia="Calibri"/>
              </w:rPr>
              <w:t>54.</w:t>
            </w:r>
          </w:p>
          <w:p w:rsidR="00D41F18" w:rsidRPr="00944A9E" w:rsidRDefault="00341046" w:rsidP="008D623E">
            <w:pPr>
              <w:autoSpaceDE w:val="0"/>
              <w:autoSpaceDN w:val="0"/>
              <w:adjustRightInd w:val="0"/>
              <w:rPr>
                <w:del w:id="4162" w:author="Hana Navrátilová" w:date="2019-09-24T11:10:00Z"/>
                <w:rFonts w:eastAsia="Calibri"/>
              </w:rPr>
            </w:pPr>
            <w:r w:rsidRPr="00944A9E">
              <w:rPr>
                <w:rFonts w:eastAsia="Calibri"/>
              </w:rPr>
              <w:t xml:space="preserve">Kozubikova, L., </w:t>
            </w:r>
            <w:r w:rsidR="00F1003E" w:rsidRPr="00944A9E">
              <w:t>&amp;</w:t>
            </w:r>
            <w:r w:rsidR="00BB1A1C" w:rsidRPr="00944A9E">
              <w:t> </w:t>
            </w:r>
            <w:r w:rsidRPr="00944A9E">
              <w:rPr>
                <w:rFonts w:eastAsia="Calibri"/>
              </w:rPr>
              <w:t xml:space="preserve">Bartos, P. (2015). Personality types of entrepreneurs and selected attributes of credit risk in the SME segment. A case study from Czech Republic and Slovakia. In </w:t>
            </w:r>
            <w:r w:rsidRPr="00944A9E">
              <w:rPr>
                <w:rFonts w:eastAsia="Calibri"/>
                <w:i/>
              </w:rPr>
              <w:t xml:space="preserve">Proceedings of 7th International Scientific Conference on Finance and Performance of Firms in Science, Education and Practice. </w:t>
            </w:r>
            <w:r w:rsidRPr="00944A9E">
              <w:rPr>
                <w:rFonts w:eastAsia="Calibri"/>
              </w:rPr>
              <w:t>Location: Zlin, Czech Republic, Date APR 23</w:t>
            </w:r>
            <w:r w:rsidR="00C731CD" w:rsidRPr="00944A9E">
              <w:rPr>
                <w:rFonts w:eastAsia="Calibri"/>
              </w:rPr>
              <w:t>-</w:t>
            </w:r>
            <w:r w:rsidRPr="00944A9E">
              <w:rPr>
                <w:rFonts w:eastAsia="Calibri"/>
              </w:rPr>
              <w:t>24, 2015.</w:t>
            </w:r>
          </w:p>
          <w:p w:rsidR="00341046" w:rsidRPr="00944A9E" w:rsidRDefault="00341046" w:rsidP="00E7344C">
            <w:pPr>
              <w:jc w:val="both"/>
              <w:rPr>
                <w:b/>
              </w:rPr>
            </w:pPr>
          </w:p>
        </w:tc>
      </w:tr>
      <w:tr w:rsidR="00341046" w:rsidRPr="00944A9E" w:rsidTr="00E95F00">
        <w:trPr>
          <w:trHeight w:val="218"/>
          <w:jc w:val="center"/>
        </w:trPr>
        <w:tc>
          <w:tcPr>
            <w:tcW w:w="10006" w:type="dxa"/>
            <w:gridSpan w:val="14"/>
            <w:shd w:val="clear" w:color="auto" w:fill="F7CAAC"/>
          </w:tcPr>
          <w:p w:rsidR="00341046" w:rsidRPr="00944A9E" w:rsidRDefault="00341046" w:rsidP="00E7344C">
            <w:pPr>
              <w:rPr>
                <w:b/>
              </w:rPr>
            </w:pPr>
            <w:r w:rsidRPr="00944A9E">
              <w:rPr>
                <w:b/>
              </w:rPr>
              <w:t>Působení v</w:t>
            </w:r>
            <w:r w:rsidR="0017734E" w:rsidRPr="00944A9E">
              <w:rPr>
                <w:b/>
              </w:rPr>
              <w:t> </w:t>
            </w:r>
            <w:r w:rsidRPr="00944A9E">
              <w:rPr>
                <w:b/>
              </w:rPr>
              <w:t>zahraničí</w:t>
            </w:r>
          </w:p>
        </w:tc>
      </w:tr>
      <w:tr w:rsidR="00341046" w:rsidRPr="00944A9E" w:rsidTr="00E95F00">
        <w:trPr>
          <w:trHeight w:val="328"/>
          <w:jc w:val="center"/>
        </w:trPr>
        <w:tc>
          <w:tcPr>
            <w:tcW w:w="10006" w:type="dxa"/>
            <w:gridSpan w:val="14"/>
          </w:tcPr>
          <w:p w:rsidR="00341046" w:rsidRPr="00944A9E" w:rsidRDefault="00341046" w:rsidP="00E7344C">
            <w:pPr>
              <w:rPr>
                <w:b/>
              </w:rPr>
            </w:pPr>
          </w:p>
        </w:tc>
      </w:tr>
      <w:tr w:rsidR="008A1422" w:rsidRPr="00944A9E" w:rsidTr="002B607E">
        <w:trPr>
          <w:trHeight w:val="270"/>
          <w:jc w:val="center"/>
        </w:trPr>
        <w:tc>
          <w:tcPr>
            <w:tcW w:w="1887" w:type="dxa"/>
            <w:gridSpan w:val="2"/>
            <w:shd w:val="clear" w:color="auto" w:fill="F7CAAC"/>
          </w:tcPr>
          <w:p w:rsidR="00341046" w:rsidRPr="00944A9E" w:rsidRDefault="00341046" w:rsidP="00E7344C">
            <w:pPr>
              <w:jc w:val="both"/>
              <w:rPr>
                <w:b/>
              </w:rPr>
            </w:pPr>
            <w:r w:rsidRPr="00944A9E">
              <w:rPr>
                <w:b/>
              </w:rPr>
              <w:t xml:space="preserve">Podpis </w:t>
            </w:r>
          </w:p>
        </w:tc>
        <w:tc>
          <w:tcPr>
            <w:tcW w:w="4912" w:type="dxa"/>
            <w:gridSpan w:val="6"/>
          </w:tcPr>
          <w:p w:rsidR="00341046" w:rsidRPr="00944A9E" w:rsidRDefault="00C302E2" w:rsidP="00E7344C">
            <w:pPr>
              <w:jc w:val="both"/>
            </w:pPr>
            <w:r w:rsidRPr="00944A9E">
              <w:t>Ing. Ludmila Kozubíková, Ph.D.</w:t>
            </w:r>
            <w:r>
              <w:t>, v. r.</w:t>
            </w:r>
          </w:p>
        </w:tc>
        <w:tc>
          <w:tcPr>
            <w:tcW w:w="993" w:type="dxa"/>
            <w:shd w:val="clear" w:color="auto" w:fill="F7CAAC"/>
          </w:tcPr>
          <w:p w:rsidR="00341046" w:rsidRPr="00944A9E" w:rsidRDefault="00341046" w:rsidP="00E7344C">
            <w:pPr>
              <w:jc w:val="both"/>
            </w:pPr>
            <w:r w:rsidRPr="00944A9E">
              <w:rPr>
                <w:b/>
              </w:rPr>
              <w:t>datum</w:t>
            </w:r>
          </w:p>
        </w:tc>
        <w:tc>
          <w:tcPr>
            <w:tcW w:w="2214" w:type="dxa"/>
            <w:gridSpan w:val="5"/>
          </w:tcPr>
          <w:p w:rsidR="00341046" w:rsidRPr="00944A9E" w:rsidRDefault="00514D89" w:rsidP="00E7344C">
            <w:pPr>
              <w:jc w:val="both"/>
            </w:pPr>
            <w:del w:id="4163" w:author="Hana Navrátilová" w:date="2019-09-24T11:10:00Z">
              <w:r>
                <w:delText xml:space="preserve">17. 12. 2018 </w:delText>
              </w:r>
            </w:del>
            <w:ins w:id="4164" w:author="Hana Navrátilová" w:date="2019-09-24T11:10:00Z">
              <w:r w:rsidR="00F62D39">
                <w:t xml:space="preserve">25. </w:t>
              </w:r>
              <w:r w:rsidR="005A4AE1">
                <w:t>0</w:t>
              </w:r>
              <w:r w:rsidR="00F62D39">
                <w:t xml:space="preserve">9. 2019  </w:t>
              </w:r>
            </w:ins>
          </w:p>
        </w:tc>
      </w:tr>
      <w:tr w:rsidR="007A35AC" w:rsidRPr="00944A9E" w:rsidTr="002B607E">
        <w:trPr>
          <w:jc w:val="center"/>
          <w:del w:id="4165" w:author="Hana Navrátilová" w:date="2019-09-24T11:10:00Z"/>
        </w:trPr>
        <w:tc>
          <w:tcPr>
            <w:tcW w:w="10006" w:type="dxa"/>
            <w:gridSpan w:val="14"/>
            <w:tcBorders>
              <w:bottom w:val="double" w:sz="4" w:space="0" w:color="auto"/>
            </w:tcBorders>
            <w:shd w:val="clear" w:color="auto" w:fill="BDD6EE"/>
          </w:tcPr>
          <w:p w:rsidR="007A35AC" w:rsidRPr="00944A9E" w:rsidRDefault="00B276E0" w:rsidP="00E7344C">
            <w:pPr>
              <w:jc w:val="both"/>
              <w:rPr>
                <w:del w:id="4166" w:author="Hana Navrátilová" w:date="2019-09-24T11:10:00Z"/>
                <w:b/>
                <w:sz w:val="28"/>
              </w:rPr>
            </w:pPr>
            <w:del w:id="4167" w:author="Hana Navrátilová" w:date="2019-09-24T11:10:00Z">
              <w:r w:rsidRPr="00944A9E">
                <w:br w:type="page"/>
              </w:r>
              <w:r w:rsidR="007A35AC" w:rsidRPr="00944A9E">
                <w:rPr>
                  <w:b/>
                  <w:sz w:val="28"/>
                </w:rPr>
                <w:delText>C</w:delText>
              </w:r>
              <w:r w:rsidR="003F5843" w:rsidRPr="00944A9E">
                <w:rPr>
                  <w:b/>
                  <w:sz w:val="28"/>
                </w:rPr>
                <w:delText xml:space="preserve"> – </w:delText>
              </w:r>
              <w:r w:rsidR="007A35AC" w:rsidRPr="00944A9E">
                <w:rPr>
                  <w:b/>
                  <w:sz w:val="28"/>
                </w:rPr>
                <w:delText>I</w:delText>
              </w:r>
              <w:r w:rsidR="00B369B9" w:rsidRPr="00944A9E">
                <w:rPr>
                  <w:b/>
                  <w:sz w:val="28"/>
                </w:rPr>
                <w:delText xml:space="preserve"> – </w:delText>
              </w:r>
              <w:r w:rsidR="007A35AC" w:rsidRPr="00944A9E">
                <w:rPr>
                  <w:b/>
                  <w:sz w:val="28"/>
                </w:rPr>
                <w:delText>Personální zabezpečení</w:delText>
              </w:r>
            </w:del>
          </w:p>
        </w:tc>
      </w:tr>
      <w:tr w:rsidR="007A35AC" w:rsidRPr="00944A9E" w:rsidTr="002B607E">
        <w:trPr>
          <w:jc w:val="center"/>
          <w:del w:id="4168" w:author="Hana Navrátilová" w:date="2019-09-24T11:10:00Z"/>
        </w:trPr>
        <w:tc>
          <w:tcPr>
            <w:tcW w:w="1812" w:type="dxa"/>
            <w:tcBorders>
              <w:top w:val="double" w:sz="4" w:space="0" w:color="auto"/>
            </w:tcBorders>
            <w:shd w:val="clear" w:color="auto" w:fill="F7CAAC"/>
          </w:tcPr>
          <w:p w:rsidR="007A35AC" w:rsidRPr="00944A9E" w:rsidRDefault="007A35AC" w:rsidP="00E7344C">
            <w:pPr>
              <w:jc w:val="both"/>
              <w:rPr>
                <w:del w:id="4169" w:author="Hana Navrátilová" w:date="2019-09-24T11:10:00Z"/>
                <w:b/>
              </w:rPr>
            </w:pPr>
            <w:del w:id="4170" w:author="Hana Navrátilová" w:date="2019-09-24T11:10:00Z">
              <w:r w:rsidRPr="00944A9E">
                <w:rPr>
                  <w:b/>
                </w:rPr>
                <w:delText>Vysoká škola</w:delText>
              </w:r>
            </w:del>
          </w:p>
        </w:tc>
        <w:tc>
          <w:tcPr>
            <w:tcW w:w="8194" w:type="dxa"/>
            <w:gridSpan w:val="13"/>
          </w:tcPr>
          <w:p w:rsidR="007A35AC" w:rsidRPr="00944A9E" w:rsidRDefault="007A35AC" w:rsidP="00E7344C">
            <w:pPr>
              <w:jc w:val="both"/>
              <w:rPr>
                <w:del w:id="4171" w:author="Hana Navrátilová" w:date="2019-09-24T11:10:00Z"/>
              </w:rPr>
            </w:pPr>
            <w:del w:id="4172" w:author="Hana Navrátilová" w:date="2019-09-24T11:10:00Z">
              <w:r w:rsidRPr="00944A9E">
                <w:delText>UTB ve Zlíně</w:delText>
              </w:r>
            </w:del>
          </w:p>
        </w:tc>
      </w:tr>
      <w:tr w:rsidR="007A35AC" w:rsidRPr="00944A9E" w:rsidTr="002B607E">
        <w:trPr>
          <w:jc w:val="center"/>
          <w:del w:id="4173" w:author="Hana Navrátilová" w:date="2019-09-24T11:10:00Z"/>
        </w:trPr>
        <w:tc>
          <w:tcPr>
            <w:tcW w:w="1812" w:type="dxa"/>
            <w:shd w:val="clear" w:color="auto" w:fill="F7CAAC"/>
          </w:tcPr>
          <w:p w:rsidR="007A35AC" w:rsidRPr="00944A9E" w:rsidRDefault="007A35AC" w:rsidP="00E7344C">
            <w:pPr>
              <w:jc w:val="both"/>
              <w:rPr>
                <w:del w:id="4174" w:author="Hana Navrátilová" w:date="2019-09-24T11:10:00Z"/>
                <w:b/>
              </w:rPr>
            </w:pPr>
            <w:del w:id="4175" w:author="Hana Navrátilová" w:date="2019-09-24T11:10:00Z">
              <w:r w:rsidRPr="00944A9E">
                <w:rPr>
                  <w:b/>
                </w:rPr>
                <w:delText>Součást vysoké školy</w:delText>
              </w:r>
            </w:del>
          </w:p>
        </w:tc>
        <w:tc>
          <w:tcPr>
            <w:tcW w:w="8194" w:type="dxa"/>
            <w:gridSpan w:val="13"/>
          </w:tcPr>
          <w:p w:rsidR="007A35AC" w:rsidRPr="00944A9E" w:rsidRDefault="007A35AC" w:rsidP="00E7344C">
            <w:pPr>
              <w:jc w:val="both"/>
              <w:rPr>
                <w:del w:id="4176" w:author="Hana Navrátilová" w:date="2019-09-24T11:10:00Z"/>
              </w:rPr>
            </w:pPr>
            <w:del w:id="4177" w:author="Hana Navrátilová" w:date="2019-09-24T11:10:00Z">
              <w:r w:rsidRPr="00944A9E">
                <w:delText>Fakulta humanitních studií</w:delText>
              </w:r>
            </w:del>
          </w:p>
        </w:tc>
      </w:tr>
      <w:tr w:rsidR="007A35AC" w:rsidRPr="00944A9E" w:rsidTr="002B607E">
        <w:trPr>
          <w:jc w:val="center"/>
          <w:del w:id="4178" w:author="Hana Navrátilová" w:date="2019-09-24T11:10:00Z"/>
        </w:trPr>
        <w:tc>
          <w:tcPr>
            <w:tcW w:w="1812" w:type="dxa"/>
            <w:shd w:val="clear" w:color="auto" w:fill="F7CAAC"/>
          </w:tcPr>
          <w:p w:rsidR="007A35AC" w:rsidRPr="00944A9E" w:rsidRDefault="007A35AC" w:rsidP="00E7344C">
            <w:pPr>
              <w:jc w:val="both"/>
              <w:rPr>
                <w:del w:id="4179" w:author="Hana Navrátilová" w:date="2019-09-24T11:10:00Z"/>
                <w:b/>
              </w:rPr>
            </w:pPr>
            <w:del w:id="4180" w:author="Hana Navrátilová" w:date="2019-09-24T11:10:00Z">
              <w:r w:rsidRPr="00944A9E">
                <w:rPr>
                  <w:b/>
                </w:rPr>
                <w:delText>Název studijního programu</w:delText>
              </w:r>
            </w:del>
          </w:p>
        </w:tc>
        <w:tc>
          <w:tcPr>
            <w:tcW w:w="8194" w:type="dxa"/>
            <w:gridSpan w:val="13"/>
          </w:tcPr>
          <w:p w:rsidR="007A35AC" w:rsidRPr="00944A9E" w:rsidRDefault="00564B1A" w:rsidP="00E7344C">
            <w:pPr>
              <w:jc w:val="both"/>
              <w:rPr>
                <w:del w:id="4181" w:author="Hana Navrátilová" w:date="2019-09-24T11:10:00Z"/>
              </w:rPr>
            </w:pPr>
            <w:del w:id="4182" w:author="Hana Navrátilová" w:date="2019-09-24T11:10:00Z">
              <w:r>
                <w:delText>Učitelství pro 1. stupeň</w:delText>
              </w:r>
              <w:r w:rsidR="007A35AC" w:rsidRPr="00944A9E">
                <w:delText xml:space="preserve"> základní školy</w:delText>
              </w:r>
            </w:del>
          </w:p>
        </w:tc>
      </w:tr>
      <w:tr w:rsidR="007A35AC" w:rsidRPr="00944A9E" w:rsidTr="002B607E">
        <w:trPr>
          <w:trHeight w:val="207"/>
          <w:jc w:val="center"/>
          <w:del w:id="4183" w:author="Hana Navrátilová" w:date="2019-09-24T11:10:00Z"/>
        </w:trPr>
        <w:tc>
          <w:tcPr>
            <w:tcW w:w="1812" w:type="dxa"/>
            <w:shd w:val="clear" w:color="auto" w:fill="F7CAAC"/>
          </w:tcPr>
          <w:p w:rsidR="007A35AC" w:rsidRPr="00944A9E" w:rsidRDefault="007A35AC" w:rsidP="00E7344C">
            <w:pPr>
              <w:jc w:val="both"/>
              <w:rPr>
                <w:del w:id="4184" w:author="Hana Navrátilová" w:date="2019-09-24T11:10:00Z"/>
                <w:b/>
              </w:rPr>
            </w:pPr>
            <w:del w:id="4185" w:author="Hana Navrátilová" w:date="2019-09-24T11:10:00Z">
              <w:r w:rsidRPr="00944A9E">
                <w:rPr>
                  <w:b/>
                </w:rPr>
                <w:delText>Jméno a příjmení</w:delText>
              </w:r>
            </w:del>
          </w:p>
        </w:tc>
        <w:tc>
          <w:tcPr>
            <w:tcW w:w="3113" w:type="dxa"/>
            <w:gridSpan w:val="3"/>
          </w:tcPr>
          <w:p w:rsidR="007A35AC" w:rsidRPr="00944A9E" w:rsidRDefault="007A35AC" w:rsidP="00E7344C">
            <w:pPr>
              <w:rPr>
                <w:del w:id="4186" w:author="Hana Navrátilová" w:date="2019-09-24T11:10:00Z"/>
              </w:rPr>
            </w:pPr>
            <w:del w:id="4187" w:author="Hana Navrátilová" w:date="2019-09-24T11:10:00Z">
              <w:r w:rsidRPr="00944A9E">
                <w:delText>Ilona Kočvarová</w:delText>
              </w:r>
            </w:del>
          </w:p>
        </w:tc>
        <w:tc>
          <w:tcPr>
            <w:tcW w:w="1525" w:type="dxa"/>
            <w:gridSpan w:val="3"/>
            <w:shd w:val="clear" w:color="auto" w:fill="F7CAAC"/>
          </w:tcPr>
          <w:p w:rsidR="007A35AC" w:rsidRPr="00944A9E" w:rsidRDefault="007A35AC" w:rsidP="00E7344C">
            <w:pPr>
              <w:jc w:val="both"/>
              <w:rPr>
                <w:del w:id="4188" w:author="Hana Navrátilová" w:date="2019-09-24T11:10:00Z"/>
                <w:b/>
              </w:rPr>
            </w:pPr>
            <w:del w:id="4189" w:author="Hana Navrátilová" w:date="2019-09-24T11:10:00Z">
              <w:r w:rsidRPr="00944A9E">
                <w:rPr>
                  <w:b/>
                </w:rPr>
                <w:delText>Tituly</w:delText>
              </w:r>
            </w:del>
          </w:p>
        </w:tc>
        <w:tc>
          <w:tcPr>
            <w:tcW w:w="3556" w:type="dxa"/>
            <w:gridSpan w:val="7"/>
          </w:tcPr>
          <w:p w:rsidR="007A35AC" w:rsidRPr="00944A9E" w:rsidRDefault="007A35AC" w:rsidP="00E7344C">
            <w:pPr>
              <w:rPr>
                <w:del w:id="4190" w:author="Hana Navrátilová" w:date="2019-09-24T11:10:00Z"/>
              </w:rPr>
            </w:pPr>
            <w:del w:id="4191" w:author="Hana Navrátilová" w:date="2019-09-24T11:10:00Z">
              <w:r w:rsidRPr="00944A9E">
                <w:delText>Mgr., Ph.D.</w:delText>
              </w:r>
            </w:del>
          </w:p>
        </w:tc>
      </w:tr>
      <w:tr w:rsidR="007A35AC" w:rsidRPr="00944A9E" w:rsidTr="002B607E">
        <w:trPr>
          <w:jc w:val="center"/>
          <w:del w:id="4192" w:author="Hana Navrátilová" w:date="2019-09-24T11:10:00Z"/>
        </w:trPr>
        <w:tc>
          <w:tcPr>
            <w:tcW w:w="1812" w:type="dxa"/>
            <w:shd w:val="clear" w:color="auto" w:fill="F7CAAC"/>
          </w:tcPr>
          <w:p w:rsidR="007A35AC" w:rsidRPr="00944A9E" w:rsidRDefault="007A35AC" w:rsidP="00E7344C">
            <w:pPr>
              <w:jc w:val="both"/>
              <w:rPr>
                <w:del w:id="4193" w:author="Hana Navrátilová" w:date="2019-09-24T11:10:00Z"/>
                <w:b/>
              </w:rPr>
            </w:pPr>
            <w:del w:id="4194" w:author="Hana Navrátilová" w:date="2019-09-24T11:10:00Z">
              <w:r w:rsidRPr="00944A9E">
                <w:rPr>
                  <w:b/>
                </w:rPr>
                <w:delText>Rok narození</w:delText>
              </w:r>
            </w:del>
          </w:p>
        </w:tc>
        <w:tc>
          <w:tcPr>
            <w:tcW w:w="1018" w:type="dxa"/>
            <w:gridSpan w:val="2"/>
          </w:tcPr>
          <w:p w:rsidR="007A35AC" w:rsidRPr="00944A9E" w:rsidRDefault="007A35AC" w:rsidP="00E7344C">
            <w:pPr>
              <w:jc w:val="both"/>
              <w:rPr>
                <w:del w:id="4195" w:author="Hana Navrátilová" w:date="2019-09-24T11:10:00Z"/>
              </w:rPr>
            </w:pPr>
            <w:del w:id="4196" w:author="Hana Navrátilová" w:date="2019-09-24T11:10:00Z">
              <w:r w:rsidRPr="00944A9E">
                <w:delText>1983</w:delText>
              </w:r>
            </w:del>
          </w:p>
        </w:tc>
        <w:tc>
          <w:tcPr>
            <w:tcW w:w="2268" w:type="dxa"/>
            <w:gridSpan w:val="2"/>
            <w:shd w:val="clear" w:color="auto" w:fill="F7CAAC"/>
          </w:tcPr>
          <w:p w:rsidR="007A35AC" w:rsidRPr="00944A9E" w:rsidRDefault="007A35AC" w:rsidP="00E7344C">
            <w:pPr>
              <w:jc w:val="both"/>
              <w:rPr>
                <w:del w:id="4197" w:author="Hana Navrátilová" w:date="2019-09-24T11:10:00Z"/>
                <w:b/>
              </w:rPr>
            </w:pPr>
            <w:del w:id="4198" w:author="Hana Navrátilová" w:date="2019-09-24T11:10:00Z">
              <w:r w:rsidRPr="00944A9E">
                <w:rPr>
                  <w:b/>
                </w:rPr>
                <w:delText>typ vztahu k VŠ</w:delText>
              </w:r>
            </w:del>
          </w:p>
        </w:tc>
        <w:tc>
          <w:tcPr>
            <w:tcW w:w="1352" w:type="dxa"/>
            <w:gridSpan w:val="2"/>
          </w:tcPr>
          <w:p w:rsidR="007A35AC" w:rsidRPr="00944A9E" w:rsidRDefault="007A35AC" w:rsidP="00E7344C">
            <w:pPr>
              <w:jc w:val="both"/>
              <w:rPr>
                <w:del w:id="4199" w:author="Hana Navrátilová" w:date="2019-09-24T11:10:00Z"/>
              </w:rPr>
            </w:pPr>
            <w:del w:id="4200" w:author="Hana Navrátilová" w:date="2019-09-24T11:10:00Z">
              <w:r w:rsidRPr="00944A9E">
                <w:delText>pp</w:delText>
              </w:r>
            </w:del>
          </w:p>
        </w:tc>
        <w:tc>
          <w:tcPr>
            <w:tcW w:w="349" w:type="dxa"/>
            <w:shd w:val="clear" w:color="auto" w:fill="F7CAAC"/>
          </w:tcPr>
          <w:p w:rsidR="007A35AC" w:rsidRPr="00944A9E" w:rsidRDefault="007A35AC" w:rsidP="00E7344C">
            <w:pPr>
              <w:jc w:val="both"/>
              <w:rPr>
                <w:del w:id="4201" w:author="Hana Navrátilová" w:date="2019-09-24T11:10:00Z"/>
                <w:b/>
              </w:rPr>
            </w:pPr>
            <w:del w:id="4202" w:author="Hana Navrátilová" w:date="2019-09-24T11:10:00Z">
              <w:r w:rsidRPr="00944A9E">
                <w:rPr>
                  <w:b/>
                </w:rPr>
                <w:delText>rozsah</w:delText>
              </w:r>
            </w:del>
          </w:p>
        </w:tc>
        <w:tc>
          <w:tcPr>
            <w:tcW w:w="1134" w:type="dxa"/>
            <w:gridSpan w:val="2"/>
          </w:tcPr>
          <w:p w:rsidR="007A35AC" w:rsidRPr="00944A9E" w:rsidRDefault="00AD6C25" w:rsidP="00E7344C">
            <w:pPr>
              <w:jc w:val="both"/>
              <w:rPr>
                <w:del w:id="4203" w:author="Hana Navrátilová" w:date="2019-09-24T11:10:00Z"/>
              </w:rPr>
            </w:pPr>
            <w:del w:id="4204" w:author="Hana Navrátilová" w:date="2019-09-24T11:10:00Z">
              <w:r w:rsidRPr="00944A9E">
                <w:delText>40h/týdně</w:delText>
              </w:r>
            </w:del>
          </w:p>
        </w:tc>
        <w:tc>
          <w:tcPr>
            <w:tcW w:w="567" w:type="dxa"/>
            <w:shd w:val="clear" w:color="auto" w:fill="F7CAAC"/>
          </w:tcPr>
          <w:p w:rsidR="007A35AC" w:rsidRPr="00944A9E" w:rsidRDefault="007A35AC" w:rsidP="00E7344C">
            <w:pPr>
              <w:jc w:val="both"/>
              <w:rPr>
                <w:del w:id="4205" w:author="Hana Navrátilová" w:date="2019-09-24T11:10:00Z"/>
                <w:b/>
              </w:rPr>
            </w:pPr>
            <w:del w:id="4206" w:author="Hana Navrátilová" w:date="2019-09-24T11:10:00Z">
              <w:r w:rsidRPr="00944A9E">
                <w:rPr>
                  <w:b/>
                </w:rPr>
                <w:delText>do kdy</w:delText>
              </w:r>
            </w:del>
          </w:p>
        </w:tc>
        <w:tc>
          <w:tcPr>
            <w:tcW w:w="1506" w:type="dxa"/>
            <w:gridSpan w:val="3"/>
          </w:tcPr>
          <w:p w:rsidR="00C302E2" w:rsidRPr="00944A9E" w:rsidRDefault="00E3742E" w:rsidP="00E7344C">
            <w:pPr>
              <w:jc w:val="both"/>
              <w:rPr>
                <w:del w:id="4207" w:author="Hana Navrátilová" w:date="2019-09-24T11:10:00Z"/>
              </w:rPr>
            </w:pPr>
            <w:del w:id="4208" w:author="Hana Navrátilová" w:date="2019-09-24T11:10:00Z">
              <w:r>
                <w:delText>08/20</w:delText>
              </w:r>
              <w:r w:rsidR="00BB2E31">
                <w:delText>21</w:delText>
              </w:r>
            </w:del>
          </w:p>
        </w:tc>
      </w:tr>
      <w:tr w:rsidR="007A35AC" w:rsidRPr="00944A9E" w:rsidTr="002B607E">
        <w:trPr>
          <w:jc w:val="center"/>
          <w:del w:id="4209" w:author="Hana Navrátilová" w:date="2019-09-24T11:10:00Z"/>
        </w:trPr>
        <w:tc>
          <w:tcPr>
            <w:tcW w:w="2830" w:type="dxa"/>
            <w:gridSpan w:val="3"/>
            <w:shd w:val="clear" w:color="auto" w:fill="F7CAAC"/>
          </w:tcPr>
          <w:p w:rsidR="007A35AC" w:rsidRPr="00944A9E" w:rsidRDefault="007A35AC" w:rsidP="00E7344C">
            <w:pPr>
              <w:jc w:val="both"/>
              <w:rPr>
                <w:del w:id="4210" w:author="Hana Navrátilová" w:date="2019-09-24T11:10:00Z"/>
                <w:b/>
              </w:rPr>
            </w:pPr>
            <w:del w:id="4211" w:author="Hana Navrátilová" w:date="2019-09-24T11:10:00Z">
              <w:r w:rsidRPr="00944A9E">
                <w:rPr>
                  <w:b/>
                </w:rPr>
                <w:delText>Typ vztahu na součásti VŠ, která uskutečňuje st. program</w:delText>
              </w:r>
            </w:del>
          </w:p>
        </w:tc>
        <w:tc>
          <w:tcPr>
            <w:tcW w:w="2268" w:type="dxa"/>
            <w:gridSpan w:val="2"/>
          </w:tcPr>
          <w:p w:rsidR="007A35AC" w:rsidRPr="00944A9E" w:rsidRDefault="007A35AC" w:rsidP="00E7344C">
            <w:pPr>
              <w:jc w:val="both"/>
              <w:rPr>
                <w:del w:id="4212" w:author="Hana Navrátilová" w:date="2019-09-24T11:10:00Z"/>
              </w:rPr>
            </w:pPr>
            <w:del w:id="4213" w:author="Hana Navrátilová" w:date="2019-09-24T11:10:00Z">
              <w:r w:rsidRPr="00944A9E">
                <w:delText>pp</w:delText>
              </w:r>
            </w:del>
          </w:p>
        </w:tc>
        <w:tc>
          <w:tcPr>
            <w:tcW w:w="1701" w:type="dxa"/>
            <w:gridSpan w:val="3"/>
            <w:shd w:val="clear" w:color="auto" w:fill="F7CAAC"/>
          </w:tcPr>
          <w:p w:rsidR="007A35AC" w:rsidRPr="00944A9E" w:rsidRDefault="007A35AC" w:rsidP="00E7344C">
            <w:pPr>
              <w:jc w:val="both"/>
              <w:rPr>
                <w:del w:id="4214" w:author="Hana Navrátilová" w:date="2019-09-24T11:10:00Z"/>
                <w:b/>
              </w:rPr>
            </w:pPr>
            <w:moveFromRangeStart w:id="4215" w:author="Hana Navrátilová" w:date="2019-09-24T11:10:00Z" w:name="move20215974"/>
            <w:moveFrom w:id="4216" w:author="Hana Navrátilová" w:date="2019-09-24T11:10:00Z">
              <w:r w:rsidRPr="00944A9E">
                <w:rPr>
                  <w:b/>
                </w:rPr>
                <w:t>rozsah</w:t>
              </w:r>
            </w:moveFrom>
            <w:moveFromRangeEnd w:id="4215"/>
          </w:p>
        </w:tc>
        <w:tc>
          <w:tcPr>
            <w:tcW w:w="1134" w:type="dxa"/>
            <w:gridSpan w:val="2"/>
          </w:tcPr>
          <w:p w:rsidR="007A35AC" w:rsidRPr="00944A9E" w:rsidRDefault="00AD6C25" w:rsidP="00E7344C">
            <w:pPr>
              <w:jc w:val="both"/>
              <w:rPr>
                <w:del w:id="4217" w:author="Hana Navrátilová" w:date="2019-09-24T11:10:00Z"/>
                <w:lang w:val="sk-SK"/>
              </w:rPr>
            </w:pPr>
            <w:del w:id="4218" w:author="Hana Navrátilová" w:date="2019-09-24T11:10:00Z">
              <w:r w:rsidRPr="00944A9E">
                <w:delText>40h/týdně</w:delText>
              </w:r>
            </w:del>
          </w:p>
        </w:tc>
        <w:tc>
          <w:tcPr>
            <w:tcW w:w="567" w:type="dxa"/>
            <w:shd w:val="clear" w:color="auto" w:fill="F7CAAC"/>
          </w:tcPr>
          <w:p w:rsidR="007A35AC" w:rsidRPr="00944A9E" w:rsidRDefault="007A35AC" w:rsidP="00E7344C">
            <w:pPr>
              <w:jc w:val="both"/>
              <w:rPr>
                <w:del w:id="4219" w:author="Hana Navrátilová" w:date="2019-09-24T11:10:00Z"/>
                <w:b/>
              </w:rPr>
            </w:pPr>
            <w:del w:id="4220" w:author="Hana Navrátilová" w:date="2019-09-24T11:10:00Z">
              <w:r w:rsidRPr="00944A9E">
                <w:rPr>
                  <w:b/>
                </w:rPr>
                <w:delText>do kdy</w:delText>
              </w:r>
            </w:del>
          </w:p>
        </w:tc>
        <w:tc>
          <w:tcPr>
            <w:tcW w:w="1506" w:type="dxa"/>
            <w:gridSpan w:val="3"/>
          </w:tcPr>
          <w:p w:rsidR="007A35AC" w:rsidRPr="00944A9E" w:rsidRDefault="00E3742E" w:rsidP="00E7344C">
            <w:pPr>
              <w:jc w:val="both"/>
              <w:rPr>
                <w:del w:id="4221" w:author="Hana Navrátilová" w:date="2019-09-24T11:10:00Z"/>
              </w:rPr>
            </w:pPr>
            <w:del w:id="4222" w:author="Hana Navrátilová" w:date="2019-09-24T11:10:00Z">
              <w:r>
                <w:delText>08/2021</w:delText>
              </w:r>
            </w:del>
          </w:p>
        </w:tc>
      </w:tr>
      <w:tr w:rsidR="007A35AC" w:rsidRPr="00944A9E" w:rsidTr="002B607E">
        <w:trPr>
          <w:jc w:val="center"/>
          <w:del w:id="4223" w:author="Hana Navrátilová" w:date="2019-09-24T11:10:00Z"/>
        </w:trPr>
        <w:tc>
          <w:tcPr>
            <w:tcW w:w="2830" w:type="dxa"/>
            <w:gridSpan w:val="3"/>
            <w:shd w:val="clear" w:color="auto" w:fill="F7CAAC"/>
          </w:tcPr>
          <w:p w:rsidR="007A35AC" w:rsidRPr="00944A9E" w:rsidRDefault="007A35AC" w:rsidP="00E7344C">
            <w:pPr>
              <w:jc w:val="both"/>
              <w:rPr>
                <w:del w:id="4224" w:author="Hana Navrátilová" w:date="2019-09-24T11:10:00Z"/>
              </w:rPr>
            </w:pPr>
            <w:del w:id="4225" w:author="Hana Navrátilová" w:date="2019-09-24T11:10:00Z">
              <w:r w:rsidRPr="00944A9E">
                <w:rPr>
                  <w:b/>
                </w:rPr>
                <w:delText>Další současná působení jako akademický pracovník na jiných VŠ</w:delText>
              </w:r>
            </w:del>
          </w:p>
        </w:tc>
        <w:tc>
          <w:tcPr>
            <w:tcW w:w="2268" w:type="dxa"/>
            <w:gridSpan w:val="2"/>
            <w:shd w:val="clear" w:color="auto" w:fill="F7CAAC"/>
          </w:tcPr>
          <w:p w:rsidR="007A35AC" w:rsidRPr="00944A9E" w:rsidRDefault="007A35AC" w:rsidP="00E7344C">
            <w:pPr>
              <w:jc w:val="both"/>
              <w:rPr>
                <w:del w:id="4226" w:author="Hana Navrátilová" w:date="2019-09-24T11:10:00Z"/>
                <w:b/>
              </w:rPr>
            </w:pPr>
            <w:del w:id="4227" w:author="Hana Navrátilová" w:date="2019-09-24T11:10:00Z">
              <w:r w:rsidRPr="00944A9E">
                <w:rPr>
                  <w:b/>
                </w:rPr>
                <w:delText>typ prac. vztahu</w:delText>
              </w:r>
            </w:del>
          </w:p>
        </w:tc>
        <w:tc>
          <w:tcPr>
            <w:tcW w:w="4908" w:type="dxa"/>
            <w:gridSpan w:val="9"/>
            <w:shd w:val="clear" w:color="auto" w:fill="F7CAAC"/>
          </w:tcPr>
          <w:p w:rsidR="007A35AC" w:rsidRPr="00944A9E" w:rsidRDefault="007A35AC" w:rsidP="00E7344C">
            <w:pPr>
              <w:jc w:val="both"/>
              <w:rPr>
                <w:del w:id="4228" w:author="Hana Navrátilová" w:date="2019-09-24T11:10:00Z"/>
                <w:b/>
              </w:rPr>
            </w:pPr>
            <w:moveFromRangeStart w:id="4229" w:author="Hana Navrátilová" w:date="2019-09-24T11:10:00Z" w:name="move20215975"/>
            <w:moveFrom w:id="4230" w:author="Hana Navrátilová" w:date="2019-09-24T11:10:00Z">
              <w:r w:rsidRPr="00944A9E">
                <w:rPr>
                  <w:b/>
                </w:rPr>
                <w:t>rozsah</w:t>
              </w:r>
            </w:moveFrom>
            <w:moveFromRangeEnd w:id="4229"/>
          </w:p>
        </w:tc>
      </w:tr>
      <w:tr w:rsidR="007A35AC" w:rsidRPr="00944A9E" w:rsidTr="002B607E">
        <w:trPr>
          <w:jc w:val="center"/>
          <w:del w:id="4231" w:author="Hana Navrátilová" w:date="2019-09-24T11:10:00Z"/>
        </w:trPr>
        <w:tc>
          <w:tcPr>
            <w:tcW w:w="2830" w:type="dxa"/>
            <w:gridSpan w:val="3"/>
          </w:tcPr>
          <w:p w:rsidR="007A35AC" w:rsidRPr="00944A9E" w:rsidRDefault="007A35AC" w:rsidP="00E7344C">
            <w:pPr>
              <w:jc w:val="both"/>
              <w:rPr>
                <w:del w:id="4232" w:author="Hana Navrátilová" w:date="2019-09-24T11:10:00Z"/>
              </w:rPr>
            </w:pPr>
            <w:del w:id="4233" w:author="Hana Navrátilová" w:date="2019-09-24T11:10:00Z">
              <w:r w:rsidRPr="00944A9E">
                <w:delText>Nemá</w:delText>
              </w:r>
            </w:del>
          </w:p>
        </w:tc>
        <w:tc>
          <w:tcPr>
            <w:tcW w:w="2268" w:type="dxa"/>
            <w:gridSpan w:val="2"/>
          </w:tcPr>
          <w:p w:rsidR="007A35AC" w:rsidRPr="00944A9E" w:rsidRDefault="007A35AC" w:rsidP="00E7344C">
            <w:pPr>
              <w:jc w:val="both"/>
              <w:rPr>
                <w:del w:id="4234" w:author="Hana Navrátilová" w:date="2019-09-24T11:10:00Z"/>
              </w:rPr>
            </w:pPr>
          </w:p>
        </w:tc>
        <w:tc>
          <w:tcPr>
            <w:tcW w:w="4908" w:type="dxa"/>
            <w:gridSpan w:val="9"/>
          </w:tcPr>
          <w:p w:rsidR="007A35AC" w:rsidRPr="00944A9E" w:rsidRDefault="007A35AC" w:rsidP="00E7344C">
            <w:pPr>
              <w:jc w:val="both"/>
              <w:rPr>
                <w:del w:id="4235" w:author="Hana Navrátilová" w:date="2019-09-24T11:10:00Z"/>
              </w:rPr>
            </w:pPr>
          </w:p>
        </w:tc>
      </w:tr>
      <w:tr w:rsidR="007A35AC" w:rsidRPr="00944A9E" w:rsidTr="002B607E">
        <w:trPr>
          <w:jc w:val="center"/>
          <w:del w:id="4236" w:author="Hana Navrátilová" w:date="2019-09-24T11:10:00Z"/>
        </w:trPr>
        <w:tc>
          <w:tcPr>
            <w:tcW w:w="10006" w:type="dxa"/>
            <w:gridSpan w:val="14"/>
            <w:shd w:val="clear" w:color="auto" w:fill="F7CAAC"/>
          </w:tcPr>
          <w:p w:rsidR="007A35AC" w:rsidRPr="00944A9E" w:rsidRDefault="007A35AC" w:rsidP="00E7344C">
            <w:pPr>
              <w:jc w:val="both"/>
              <w:rPr>
                <w:del w:id="4237" w:author="Hana Navrátilová" w:date="2019-09-24T11:10:00Z"/>
              </w:rPr>
            </w:pPr>
            <w:del w:id="4238" w:author="Hana Navrátilová" w:date="2019-09-24T11:10:00Z">
              <w:r w:rsidRPr="00944A9E">
                <w:rPr>
                  <w:b/>
                </w:rPr>
                <w:delText>Předměty příslušného studijního programu a způsob zapojení do jejich výuky, příp. další zapojení do uskutečňování studijního programu</w:delText>
              </w:r>
            </w:del>
          </w:p>
        </w:tc>
      </w:tr>
      <w:tr w:rsidR="007A35AC" w:rsidRPr="00944A9E" w:rsidTr="002B607E">
        <w:trPr>
          <w:trHeight w:val="195"/>
          <w:jc w:val="center"/>
          <w:del w:id="4239" w:author="Hana Navrátilová" w:date="2019-09-24T11:10:00Z"/>
        </w:trPr>
        <w:tc>
          <w:tcPr>
            <w:tcW w:w="10006" w:type="dxa"/>
            <w:gridSpan w:val="14"/>
            <w:tcBorders>
              <w:top w:val="nil"/>
            </w:tcBorders>
          </w:tcPr>
          <w:p w:rsidR="007A35AC" w:rsidRPr="00944A9E" w:rsidRDefault="004A7E35" w:rsidP="00E7344C">
            <w:pPr>
              <w:rPr>
                <w:del w:id="4240" w:author="Hana Navrátilová" w:date="2019-09-24T11:10:00Z"/>
              </w:rPr>
            </w:pPr>
            <w:del w:id="4241" w:author="Hana Navrátilová" w:date="2019-09-24T11:10:00Z">
              <w:r w:rsidRPr="00944A9E">
                <w:delText>Vybrané metody pedagogického výzkumu</w:delText>
              </w:r>
            </w:del>
          </w:p>
        </w:tc>
      </w:tr>
      <w:tr w:rsidR="007A35AC" w:rsidRPr="00944A9E" w:rsidTr="002B607E">
        <w:trPr>
          <w:jc w:val="center"/>
          <w:del w:id="4242" w:author="Hana Navrátilová" w:date="2019-09-24T11:10:00Z"/>
        </w:trPr>
        <w:tc>
          <w:tcPr>
            <w:tcW w:w="10006" w:type="dxa"/>
            <w:gridSpan w:val="14"/>
            <w:shd w:val="clear" w:color="auto" w:fill="F7CAAC"/>
          </w:tcPr>
          <w:p w:rsidR="007A35AC" w:rsidRPr="00944A9E" w:rsidRDefault="007A35AC" w:rsidP="00E7344C">
            <w:pPr>
              <w:jc w:val="both"/>
              <w:rPr>
                <w:del w:id="4243" w:author="Hana Navrátilová" w:date="2019-09-24T11:10:00Z"/>
              </w:rPr>
            </w:pPr>
            <w:del w:id="4244" w:author="Hana Navrátilová" w:date="2019-09-24T11:10:00Z">
              <w:r w:rsidRPr="00944A9E">
                <w:rPr>
                  <w:b/>
                </w:rPr>
                <w:delText xml:space="preserve">Údaje o vzdělání na VŠ </w:delText>
              </w:r>
            </w:del>
          </w:p>
        </w:tc>
      </w:tr>
      <w:tr w:rsidR="007A35AC" w:rsidRPr="00944A9E" w:rsidTr="002B607E">
        <w:trPr>
          <w:trHeight w:val="744"/>
          <w:jc w:val="center"/>
          <w:del w:id="4245" w:author="Hana Navrátilová" w:date="2019-09-24T11:10:00Z"/>
        </w:trPr>
        <w:tc>
          <w:tcPr>
            <w:tcW w:w="10006" w:type="dxa"/>
            <w:gridSpan w:val="14"/>
          </w:tcPr>
          <w:p w:rsidR="007A35AC" w:rsidRPr="00944A9E" w:rsidRDefault="007A35AC" w:rsidP="00E7344C">
            <w:pPr>
              <w:rPr>
                <w:del w:id="4246" w:author="Hana Navrátilová" w:date="2019-09-24T11:10:00Z"/>
              </w:rPr>
            </w:pPr>
            <w:del w:id="4247" w:author="Hana Navrátilová" w:date="2019-09-24T11:10:00Z">
              <w:r w:rsidRPr="00944A9E">
                <w:delText>Mgr., ma</w:delText>
              </w:r>
              <w:r w:rsidR="00694234">
                <w:delText>gisterský obor U</w:delText>
              </w:r>
              <w:r w:rsidRPr="00944A9E">
                <w:delText>čitelství pro střední školy: pedagogika</w:delText>
              </w:r>
              <w:r w:rsidR="00B369B9" w:rsidRPr="00944A9E">
                <w:delText xml:space="preserve"> – </w:delText>
              </w:r>
              <w:r w:rsidRPr="00944A9E">
                <w:delText>základy společenských věd, 2008, PdF UP vOlomouci</w:delText>
              </w:r>
            </w:del>
          </w:p>
          <w:p w:rsidR="007A35AC" w:rsidRPr="00944A9E" w:rsidRDefault="007A35AC" w:rsidP="00E7344C">
            <w:pPr>
              <w:jc w:val="both"/>
              <w:rPr>
                <w:del w:id="4248" w:author="Hana Navrátilová" w:date="2019-09-24T11:10:00Z"/>
              </w:rPr>
            </w:pPr>
            <w:del w:id="4249" w:author="Hana Navrátilová" w:date="2019-09-24T11:10:00Z">
              <w:r w:rsidRPr="00944A9E">
                <w:delText>Ph.D., doktorský obor Pedagogika, 2011, PdF UP v Olomouci</w:delText>
              </w:r>
            </w:del>
          </w:p>
        </w:tc>
      </w:tr>
      <w:tr w:rsidR="007A35AC" w:rsidRPr="00944A9E" w:rsidTr="002B607E">
        <w:trPr>
          <w:jc w:val="center"/>
          <w:del w:id="4250" w:author="Hana Navrátilová" w:date="2019-09-24T11:10:00Z"/>
        </w:trPr>
        <w:tc>
          <w:tcPr>
            <w:tcW w:w="10006" w:type="dxa"/>
            <w:gridSpan w:val="14"/>
            <w:shd w:val="clear" w:color="auto" w:fill="F7CAAC"/>
          </w:tcPr>
          <w:p w:rsidR="007A35AC" w:rsidRPr="00944A9E" w:rsidRDefault="007A35AC" w:rsidP="00E7344C">
            <w:pPr>
              <w:jc w:val="both"/>
              <w:rPr>
                <w:del w:id="4251" w:author="Hana Navrátilová" w:date="2019-09-24T11:10:00Z"/>
                <w:b/>
              </w:rPr>
            </w:pPr>
            <w:del w:id="4252" w:author="Hana Navrátilová" w:date="2019-09-24T11:10:00Z">
              <w:r w:rsidRPr="00944A9E">
                <w:rPr>
                  <w:b/>
                </w:rPr>
                <w:delText>Údaje o odborném působení od absolvování VŠ</w:delText>
              </w:r>
            </w:del>
          </w:p>
        </w:tc>
      </w:tr>
      <w:tr w:rsidR="007A35AC" w:rsidRPr="00944A9E" w:rsidTr="002B607E">
        <w:trPr>
          <w:trHeight w:val="1090"/>
          <w:jc w:val="center"/>
          <w:del w:id="4253" w:author="Hana Navrátilová" w:date="2019-09-24T11:10:00Z"/>
        </w:trPr>
        <w:tc>
          <w:tcPr>
            <w:tcW w:w="10006" w:type="dxa"/>
            <w:gridSpan w:val="14"/>
          </w:tcPr>
          <w:p w:rsidR="007A35AC" w:rsidRPr="00944A9E" w:rsidRDefault="007A35AC" w:rsidP="00E7344C">
            <w:pPr>
              <w:rPr>
                <w:del w:id="4254" w:author="Hana Navrátilová" w:date="2019-09-24T11:10:00Z"/>
                <w:rFonts w:eastAsia="MS Mincho"/>
              </w:rPr>
            </w:pPr>
            <w:del w:id="4255" w:author="Hana Navrátilová" w:date="2019-09-24T11:10:00Z">
              <w:r w:rsidRPr="00944A9E">
                <w:rPr>
                  <w:rFonts w:eastAsia="MS Mincho"/>
                </w:rPr>
                <w:delText>2008 učitelka SŠE, Lipník nad Bečvou</w:delText>
              </w:r>
            </w:del>
          </w:p>
          <w:p w:rsidR="007A35AC" w:rsidRPr="00944A9E" w:rsidRDefault="007A35AC" w:rsidP="00E7344C">
            <w:pPr>
              <w:ind w:hanging="2832"/>
              <w:rPr>
                <w:del w:id="4256" w:author="Hana Navrátilová" w:date="2019-09-24T11:10:00Z"/>
                <w:rFonts w:eastAsia="MS Mincho"/>
              </w:rPr>
            </w:pPr>
            <w:del w:id="4257" w:author="Hana Navrátilová" w:date="2019-09-24T11:10:00Z">
              <w:r w:rsidRPr="00944A9E">
                <w:rPr>
                  <w:rFonts w:eastAsia="MS Mincho"/>
                </w:rPr>
                <w:delText>2009 učitelka SPŠS, Olomouc</w:delText>
              </w:r>
            </w:del>
          </w:p>
          <w:p w:rsidR="007A35AC" w:rsidRPr="00944A9E" w:rsidRDefault="007A35AC" w:rsidP="00E7344C">
            <w:pPr>
              <w:ind w:hanging="2832"/>
              <w:rPr>
                <w:del w:id="4258" w:author="Hana Navrátilová" w:date="2019-09-24T11:10:00Z"/>
                <w:rFonts w:eastAsia="MS Mincho"/>
              </w:rPr>
            </w:pPr>
            <w:del w:id="4259" w:author="Hana Navrátilová" w:date="2019-09-24T11:10:00Z">
              <w:r w:rsidRPr="00944A9E">
                <w:rPr>
                  <w:rFonts w:eastAsia="MS Mincho"/>
                </w:rPr>
                <w:delText>2009</w:delText>
              </w:r>
              <w:r w:rsidR="003F5843" w:rsidRPr="00944A9E">
                <w:rPr>
                  <w:rFonts w:eastAsia="MS Mincho"/>
                </w:rPr>
                <w:delText xml:space="preserve"> – </w:delText>
              </w:r>
              <w:r w:rsidRPr="00944A9E">
                <w:rPr>
                  <w:rFonts w:eastAsia="MS Mincho"/>
                </w:rPr>
                <w:delText>2012 učitelka SŠOGD, Olomouc</w:delText>
              </w:r>
            </w:del>
          </w:p>
          <w:p w:rsidR="007A35AC" w:rsidRPr="00944A9E" w:rsidRDefault="007A35AC" w:rsidP="00E7344C">
            <w:pPr>
              <w:ind w:hanging="2832"/>
              <w:rPr>
                <w:del w:id="4260" w:author="Hana Navrátilová" w:date="2019-09-24T11:10:00Z"/>
                <w:rFonts w:eastAsia="MS Mincho"/>
              </w:rPr>
            </w:pPr>
            <w:del w:id="4261" w:author="Hana Navrátilová" w:date="2019-09-24T11:10:00Z">
              <w:r w:rsidRPr="00944A9E">
                <w:rPr>
                  <w:rFonts w:eastAsia="MS Mincho"/>
                </w:rPr>
                <w:delText>2012</w:delText>
              </w:r>
              <w:r w:rsidR="00B369B9" w:rsidRPr="00944A9E">
                <w:rPr>
                  <w:rFonts w:eastAsia="MS Mincho"/>
                </w:rPr>
                <w:delText xml:space="preserve"> – </w:delText>
              </w:r>
              <w:r w:rsidRPr="00944A9E">
                <w:rPr>
                  <w:rFonts w:eastAsia="MS Mincho"/>
                </w:rPr>
                <w:delText>dosud odborná asistentka FHS UTB ve Zlíně</w:delText>
              </w:r>
            </w:del>
          </w:p>
          <w:p w:rsidR="007A35AC" w:rsidRPr="00944A9E" w:rsidRDefault="007A35AC" w:rsidP="00E7344C">
            <w:pPr>
              <w:pStyle w:val="Normlnweb"/>
              <w:spacing w:before="0" w:beforeAutospacing="0" w:after="0"/>
              <w:jc w:val="both"/>
              <w:rPr>
                <w:del w:id="4262" w:author="Hana Navrátilová" w:date="2019-09-24T11:10:00Z"/>
                <w:sz w:val="20"/>
                <w:szCs w:val="20"/>
              </w:rPr>
            </w:pPr>
          </w:p>
        </w:tc>
      </w:tr>
      <w:tr w:rsidR="007A35AC" w:rsidRPr="00944A9E" w:rsidTr="002B607E">
        <w:trPr>
          <w:trHeight w:val="250"/>
          <w:jc w:val="center"/>
          <w:del w:id="4263" w:author="Hana Navrátilová" w:date="2019-09-24T11:10:00Z"/>
        </w:trPr>
        <w:tc>
          <w:tcPr>
            <w:tcW w:w="10006" w:type="dxa"/>
            <w:gridSpan w:val="14"/>
            <w:shd w:val="clear" w:color="auto" w:fill="F7CAAC"/>
          </w:tcPr>
          <w:p w:rsidR="007A35AC" w:rsidRPr="00944A9E" w:rsidRDefault="007A35AC" w:rsidP="00E7344C">
            <w:pPr>
              <w:jc w:val="both"/>
              <w:rPr>
                <w:del w:id="4264" w:author="Hana Navrátilová" w:date="2019-09-24T11:10:00Z"/>
              </w:rPr>
            </w:pPr>
            <w:del w:id="4265" w:author="Hana Navrátilová" w:date="2019-09-24T11:10:00Z">
              <w:r w:rsidRPr="00944A9E">
                <w:rPr>
                  <w:b/>
                </w:rPr>
                <w:delText>Zkušenosti s vedením kvalifikačních a rigorózních prací</w:delText>
              </w:r>
            </w:del>
          </w:p>
        </w:tc>
      </w:tr>
      <w:tr w:rsidR="007A35AC" w:rsidRPr="00944A9E" w:rsidTr="002B607E">
        <w:trPr>
          <w:trHeight w:val="491"/>
          <w:jc w:val="center"/>
          <w:del w:id="4266" w:author="Hana Navrátilová" w:date="2019-09-24T11:10:00Z"/>
        </w:trPr>
        <w:tc>
          <w:tcPr>
            <w:tcW w:w="10006" w:type="dxa"/>
            <w:gridSpan w:val="14"/>
          </w:tcPr>
          <w:p w:rsidR="007A35AC" w:rsidRPr="00944A9E" w:rsidRDefault="007A35AC" w:rsidP="00E7344C">
            <w:pPr>
              <w:jc w:val="both"/>
              <w:rPr>
                <w:del w:id="4267" w:author="Hana Navrátilová" w:date="2019-09-24T11:10:00Z"/>
                <w:sz w:val="27"/>
                <w:szCs w:val="27"/>
              </w:rPr>
            </w:pPr>
            <w:del w:id="4268" w:author="Hana Navrátilová" w:date="2019-09-24T11:10:00Z">
              <w:r w:rsidRPr="00944A9E">
                <w:rPr>
                  <w:szCs w:val="27"/>
                </w:rPr>
                <w:delText>Ukončených 47 bakalářských prací, 67 diplomových prací</w:delText>
              </w:r>
            </w:del>
          </w:p>
        </w:tc>
      </w:tr>
      <w:tr w:rsidR="007A35AC" w:rsidRPr="00944A9E" w:rsidTr="002B607E">
        <w:trPr>
          <w:jc w:val="center"/>
          <w:del w:id="4269" w:author="Hana Navrátilová" w:date="2019-09-24T11:10:00Z"/>
        </w:trPr>
        <w:tc>
          <w:tcPr>
            <w:tcW w:w="2830" w:type="dxa"/>
            <w:gridSpan w:val="3"/>
            <w:tcBorders>
              <w:top w:val="single" w:sz="12" w:space="0" w:color="auto"/>
            </w:tcBorders>
            <w:shd w:val="clear" w:color="auto" w:fill="F7CAAC"/>
          </w:tcPr>
          <w:p w:rsidR="007A35AC" w:rsidRPr="00944A9E" w:rsidRDefault="007A35AC" w:rsidP="00E7344C">
            <w:pPr>
              <w:jc w:val="both"/>
              <w:rPr>
                <w:del w:id="4270" w:author="Hana Navrátilová" w:date="2019-09-24T11:10:00Z"/>
              </w:rPr>
            </w:pPr>
            <w:del w:id="4271" w:author="Hana Navrátilová" w:date="2019-09-24T11:10:00Z">
              <w:r w:rsidRPr="00944A9E">
                <w:rPr>
                  <w:b/>
                </w:rPr>
                <w:delText xml:space="preserve">Obor habilitačního řízení </w:delText>
              </w:r>
            </w:del>
          </w:p>
        </w:tc>
        <w:tc>
          <w:tcPr>
            <w:tcW w:w="2268" w:type="dxa"/>
            <w:gridSpan w:val="2"/>
            <w:tcBorders>
              <w:top w:val="single" w:sz="12" w:space="0" w:color="auto"/>
            </w:tcBorders>
            <w:shd w:val="clear" w:color="auto" w:fill="F7CAAC"/>
          </w:tcPr>
          <w:p w:rsidR="007A35AC" w:rsidRPr="00944A9E" w:rsidRDefault="007A35AC" w:rsidP="00E7344C">
            <w:pPr>
              <w:jc w:val="both"/>
              <w:rPr>
                <w:del w:id="4272" w:author="Hana Navrátilová" w:date="2019-09-24T11:10:00Z"/>
              </w:rPr>
            </w:pPr>
            <w:del w:id="4273" w:author="Hana Navrátilová" w:date="2019-09-24T11:10:00Z">
              <w:r w:rsidRPr="00944A9E">
                <w:rPr>
                  <w:b/>
                </w:rPr>
                <w:delText>Rok udělení hodnosti</w:delText>
              </w:r>
            </w:del>
          </w:p>
        </w:tc>
        <w:tc>
          <w:tcPr>
            <w:tcW w:w="1701" w:type="dxa"/>
            <w:gridSpan w:val="3"/>
            <w:tcBorders>
              <w:top w:val="single" w:sz="12" w:space="0" w:color="auto"/>
              <w:right w:val="single" w:sz="12" w:space="0" w:color="auto"/>
            </w:tcBorders>
            <w:shd w:val="clear" w:color="auto" w:fill="F7CAAC"/>
          </w:tcPr>
          <w:p w:rsidR="007A35AC" w:rsidRPr="00944A9E" w:rsidRDefault="007A35AC" w:rsidP="00E7344C">
            <w:pPr>
              <w:jc w:val="both"/>
              <w:rPr>
                <w:del w:id="4274" w:author="Hana Navrátilová" w:date="2019-09-24T11:10:00Z"/>
              </w:rPr>
            </w:pPr>
            <w:del w:id="4275" w:author="Hana Navrátilová" w:date="2019-09-24T11:10:00Z">
              <w:r w:rsidRPr="00944A9E">
                <w:rPr>
                  <w:b/>
                </w:rPr>
                <w:delText>Řízení konáno na VŠ</w:delText>
              </w:r>
            </w:del>
          </w:p>
        </w:tc>
        <w:tc>
          <w:tcPr>
            <w:tcW w:w="3207" w:type="dxa"/>
            <w:gridSpan w:val="6"/>
            <w:tcBorders>
              <w:top w:val="single" w:sz="12" w:space="0" w:color="auto"/>
              <w:left w:val="single" w:sz="12" w:space="0" w:color="auto"/>
            </w:tcBorders>
            <w:shd w:val="clear" w:color="auto" w:fill="F7CAAC"/>
          </w:tcPr>
          <w:p w:rsidR="007A35AC" w:rsidRPr="00944A9E" w:rsidRDefault="007A35AC" w:rsidP="00E7344C">
            <w:pPr>
              <w:jc w:val="both"/>
              <w:rPr>
                <w:del w:id="4276" w:author="Hana Navrátilová" w:date="2019-09-24T11:10:00Z"/>
                <w:b/>
              </w:rPr>
            </w:pPr>
            <w:del w:id="4277" w:author="Hana Navrátilová" w:date="2019-09-24T11:10:00Z">
              <w:r w:rsidRPr="00944A9E">
                <w:rPr>
                  <w:b/>
                </w:rPr>
                <w:delText>Ohlasy publikací</w:delText>
              </w:r>
            </w:del>
          </w:p>
        </w:tc>
      </w:tr>
      <w:tr w:rsidR="007A35AC" w:rsidRPr="00944A9E" w:rsidTr="002B607E">
        <w:trPr>
          <w:jc w:val="center"/>
          <w:del w:id="4278" w:author="Hana Navrátilová" w:date="2019-09-24T11:10:00Z"/>
        </w:trPr>
        <w:tc>
          <w:tcPr>
            <w:tcW w:w="2830" w:type="dxa"/>
            <w:gridSpan w:val="3"/>
          </w:tcPr>
          <w:p w:rsidR="007A35AC" w:rsidRPr="00944A9E" w:rsidRDefault="007A35AC" w:rsidP="00E7344C">
            <w:pPr>
              <w:jc w:val="both"/>
              <w:rPr>
                <w:del w:id="4279" w:author="Hana Navrátilová" w:date="2019-09-24T11:10:00Z"/>
              </w:rPr>
            </w:pPr>
          </w:p>
        </w:tc>
        <w:tc>
          <w:tcPr>
            <w:tcW w:w="2268" w:type="dxa"/>
            <w:gridSpan w:val="2"/>
          </w:tcPr>
          <w:p w:rsidR="007A35AC" w:rsidRPr="00944A9E" w:rsidRDefault="007A35AC" w:rsidP="00E7344C">
            <w:pPr>
              <w:jc w:val="both"/>
              <w:rPr>
                <w:del w:id="4280" w:author="Hana Navrátilová" w:date="2019-09-24T11:10:00Z"/>
              </w:rPr>
            </w:pPr>
          </w:p>
        </w:tc>
        <w:tc>
          <w:tcPr>
            <w:tcW w:w="1701" w:type="dxa"/>
            <w:gridSpan w:val="3"/>
            <w:tcBorders>
              <w:right w:val="single" w:sz="12" w:space="0" w:color="auto"/>
            </w:tcBorders>
          </w:tcPr>
          <w:p w:rsidR="007A35AC" w:rsidRPr="00944A9E" w:rsidRDefault="007A35AC" w:rsidP="00E7344C">
            <w:pPr>
              <w:jc w:val="both"/>
              <w:rPr>
                <w:del w:id="4281" w:author="Hana Navrátilová" w:date="2019-09-24T11:10:00Z"/>
              </w:rPr>
            </w:pPr>
          </w:p>
        </w:tc>
        <w:tc>
          <w:tcPr>
            <w:tcW w:w="993" w:type="dxa"/>
            <w:tcBorders>
              <w:left w:val="single" w:sz="12" w:space="0" w:color="auto"/>
            </w:tcBorders>
            <w:shd w:val="clear" w:color="auto" w:fill="F7CAAC"/>
          </w:tcPr>
          <w:p w:rsidR="007A35AC" w:rsidRPr="00944A9E" w:rsidRDefault="007A35AC" w:rsidP="00E7344C">
            <w:pPr>
              <w:jc w:val="both"/>
              <w:rPr>
                <w:del w:id="4282" w:author="Hana Navrátilová" w:date="2019-09-24T11:10:00Z"/>
              </w:rPr>
            </w:pPr>
            <w:del w:id="4283" w:author="Hana Navrátilová" w:date="2019-09-24T11:10:00Z">
              <w:r w:rsidRPr="00944A9E">
                <w:rPr>
                  <w:b/>
                </w:rPr>
                <w:delText>WOS</w:delText>
              </w:r>
            </w:del>
          </w:p>
        </w:tc>
        <w:tc>
          <w:tcPr>
            <w:tcW w:w="1201" w:type="dxa"/>
            <w:gridSpan w:val="3"/>
            <w:shd w:val="clear" w:color="auto" w:fill="F7CAAC"/>
          </w:tcPr>
          <w:p w:rsidR="007A35AC" w:rsidRPr="00944A9E" w:rsidRDefault="007A35AC" w:rsidP="00E7344C">
            <w:pPr>
              <w:jc w:val="both"/>
              <w:rPr>
                <w:del w:id="4284" w:author="Hana Navrátilová" w:date="2019-09-24T11:10:00Z"/>
                <w:sz w:val="18"/>
              </w:rPr>
            </w:pPr>
            <w:del w:id="4285" w:author="Hana Navrátilová" w:date="2019-09-24T11:10:00Z">
              <w:r w:rsidRPr="00944A9E">
                <w:rPr>
                  <w:b/>
                  <w:sz w:val="18"/>
                </w:rPr>
                <w:delText>Scopus</w:delText>
              </w:r>
            </w:del>
          </w:p>
        </w:tc>
        <w:tc>
          <w:tcPr>
            <w:tcW w:w="1013" w:type="dxa"/>
            <w:gridSpan w:val="2"/>
            <w:shd w:val="clear" w:color="auto" w:fill="F7CAAC"/>
          </w:tcPr>
          <w:p w:rsidR="007A35AC" w:rsidRPr="00944A9E" w:rsidRDefault="007A35AC" w:rsidP="00E7344C">
            <w:pPr>
              <w:jc w:val="both"/>
              <w:rPr>
                <w:del w:id="4286" w:author="Hana Navrátilová" w:date="2019-09-24T11:10:00Z"/>
              </w:rPr>
            </w:pPr>
            <w:del w:id="4287" w:author="Hana Navrátilová" w:date="2019-09-24T11:10:00Z">
              <w:r w:rsidRPr="00944A9E">
                <w:rPr>
                  <w:b/>
                  <w:sz w:val="18"/>
                </w:rPr>
                <w:delText>ostatní</w:delText>
              </w:r>
            </w:del>
          </w:p>
        </w:tc>
      </w:tr>
      <w:tr w:rsidR="007A35AC" w:rsidRPr="00944A9E" w:rsidTr="002B607E">
        <w:trPr>
          <w:trHeight w:val="70"/>
          <w:jc w:val="center"/>
          <w:del w:id="4288" w:author="Hana Navrátilová" w:date="2019-09-24T11:10:00Z"/>
        </w:trPr>
        <w:tc>
          <w:tcPr>
            <w:tcW w:w="2830" w:type="dxa"/>
            <w:gridSpan w:val="3"/>
            <w:shd w:val="clear" w:color="auto" w:fill="F7CAAC"/>
          </w:tcPr>
          <w:p w:rsidR="007A35AC" w:rsidRPr="00944A9E" w:rsidRDefault="007A35AC" w:rsidP="00E7344C">
            <w:pPr>
              <w:jc w:val="both"/>
              <w:rPr>
                <w:del w:id="4289" w:author="Hana Navrátilová" w:date="2019-09-24T11:10:00Z"/>
              </w:rPr>
            </w:pPr>
            <w:del w:id="4290" w:author="Hana Navrátilová" w:date="2019-09-24T11:10:00Z">
              <w:r w:rsidRPr="00944A9E">
                <w:rPr>
                  <w:b/>
                </w:rPr>
                <w:delText>Obor jmenovacího řízení</w:delText>
              </w:r>
            </w:del>
          </w:p>
        </w:tc>
        <w:tc>
          <w:tcPr>
            <w:tcW w:w="2268" w:type="dxa"/>
            <w:gridSpan w:val="2"/>
            <w:shd w:val="clear" w:color="auto" w:fill="F7CAAC"/>
          </w:tcPr>
          <w:p w:rsidR="007A35AC" w:rsidRPr="00944A9E" w:rsidRDefault="007A35AC" w:rsidP="00E7344C">
            <w:pPr>
              <w:jc w:val="both"/>
              <w:rPr>
                <w:del w:id="4291" w:author="Hana Navrátilová" w:date="2019-09-24T11:10:00Z"/>
              </w:rPr>
            </w:pPr>
            <w:del w:id="4292" w:author="Hana Navrátilová" w:date="2019-09-24T11:10:00Z">
              <w:r w:rsidRPr="00944A9E">
                <w:rPr>
                  <w:b/>
                </w:rPr>
                <w:delText>Rok udělení hodnosti</w:delText>
              </w:r>
            </w:del>
          </w:p>
        </w:tc>
        <w:tc>
          <w:tcPr>
            <w:tcW w:w="1701" w:type="dxa"/>
            <w:gridSpan w:val="3"/>
            <w:tcBorders>
              <w:right w:val="single" w:sz="12" w:space="0" w:color="auto"/>
            </w:tcBorders>
            <w:shd w:val="clear" w:color="auto" w:fill="F7CAAC"/>
          </w:tcPr>
          <w:p w:rsidR="007A35AC" w:rsidRPr="00944A9E" w:rsidRDefault="007A35AC" w:rsidP="00E7344C">
            <w:pPr>
              <w:jc w:val="both"/>
              <w:rPr>
                <w:del w:id="4293" w:author="Hana Navrátilová" w:date="2019-09-24T11:10:00Z"/>
              </w:rPr>
            </w:pPr>
            <w:del w:id="4294" w:author="Hana Navrátilová" w:date="2019-09-24T11:10:00Z">
              <w:r w:rsidRPr="00944A9E">
                <w:rPr>
                  <w:b/>
                </w:rPr>
                <w:delText>Řízení konáno na VŠ</w:delText>
              </w:r>
            </w:del>
          </w:p>
        </w:tc>
        <w:tc>
          <w:tcPr>
            <w:tcW w:w="993" w:type="dxa"/>
            <w:vMerge w:val="restart"/>
            <w:tcBorders>
              <w:left w:val="single" w:sz="12" w:space="0" w:color="auto"/>
            </w:tcBorders>
          </w:tcPr>
          <w:p w:rsidR="007A35AC" w:rsidRPr="00944A9E" w:rsidRDefault="007A35AC" w:rsidP="00E7344C">
            <w:pPr>
              <w:jc w:val="both"/>
              <w:rPr>
                <w:del w:id="4295" w:author="Hana Navrátilová" w:date="2019-09-24T11:10:00Z"/>
              </w:rPr>
            </w:pPr>
          </w:p>
        </w:tc>
        <w:tc>
          <w:tcPr>
            <w:tcW w:w="1201" w:type="dxa"/>
            <w:gridSpan w:val="3"/>
            <w:vMerge w:val="restart"/>
          </w:tcPr>
          <w:p w:rsidR="007A35AC" w:rsidRPr="00944A9E" w:rsidRDefault="007A35AC" w:rsidP="00E7344C">
            <w:pPr>
              <w:jc w:val="both"/>
              <w:rPr>
                <w:del w:id="4296" w:author="Hana Navrátilová" w:date="2019-09-24T11:10:00Z"/>
              </w:rPr>
            </w:pPr>
          </w:p>
        </w:tc>
        <w:tc>
          <w:tcPr>
            <w:tcW w:w="1013" w:type="dxa"/>
            <w:gridSpan w:val="2"/>
            <w:vMerge w:val="restart"/>
          </w:tcPr>
          <w:p w:rsidR="007A35AC" w:rsidRPr="00944A9E" w:rsidRDefault="007A35AC" w:rsidP="00E7344C">
            <w:pPr>
              <w:jc w:val="both"/>
              <w:rPr>
                <w:del w:id="4297" w:author="Hana Navrátilová" w:date="2019-09-24T11:10:00Z"/>
              </w:rPr>
            </w:pPr>
          </w:p>
        </w:tc>
      </w:tr>
      <w:tr w:rsidR="007A35AC" w:rsidRPr="00944A9E" w:rsidTr="002B607E">
        <w:trPr>
          <w:trHeight w:val="205"/>
          <w:jc w:val="center"/>
          <w:del w:id="4298" w:author="Hana Navrátilová" w:date="2019-09-24T11:10:00Z"/>
        </w:trPr>
        <w:tc>
          <w:tcPr>
            <w:tcW w:w="2830" w:type="dxa"/>
            <w:gridSpan w:val="3"/>
          </w:tcPr>
          <w:p w:rsidR="007A35AC" w:rsidRPr="00944A9E" w:rsidRDefault="007A35AC" w:rsidP="00E7344C">
            <w:pPr>
              <w:jc w:val="both"/>
              <w:rPr>
                <w:del w:id="4299" w:author="Hana Navrátilová" w:date="2019-09-24T11:10:00Z"/>
              </w:rPr>
            </w:pPr>
          </w:p>
        </w:tc>
        <w:tc>
          <w:tcPr>
            <w:tcW w:w="2268" w:type="dxa"/>
            <w:gridSpan w:val="2"/>
          </w:tcPr>
          <w:p w:rsidR="007A35AC" w:rsidRPr="00944A9E" w:rsidRDefault="007A35AC" w:rsidP="00E7344C">
            <w:pPr>
              <w:jc w:val="both"/>
              <w:rPr>
                <w:del w:id="4300" w:author="Hana Navrátilová" w:date="2019-09-24T11:10:00Z"/>
              </w:rPr>
            </w:pPr>
          </w:p>
        </w:tc>
        <w:tc>
          <w:tcPr>
            <w:tcW w:w="1701" w:type="dxa"/>
            <w:gridSpan w:val="3"/>
            <w:tcBorders>
              <w:right w:val="single" w:sz="12" w:space="0" w:color="auto"/>
            </w:tcBorders>
          </w:tcPr>
          <w:p w:rsidR="007A35AC" w:rsidRPr="00944A9E" w:rsidRDefault="007A35AC" w:rsidP="00E7344C">
            <w:pPr>
              <w:jc w:val="both"/>
              <w:rPr>
                <w:del w:id="4301" w:author="Hana Navrátilová" w:date="2019-09-24T11:10:00Z"/>
              </w:rPr>
            </w:pPr>
          </w:p>
        </w:tc>
        <w:tc>
          <w:tcPr>
            <w:tcW w:w="993" w:type="dxa"/>
            <w:vMerge/>
            <w:tcBorders>
              <w:left w:val="single" w:sz="12" w:space="0" w:color="auto"/>
            </w:tcBorders>
            <w:vAlign w:val="center"/>
          </w:tcPr>
          <w:p w:rsidR="007A35AC" w:rsidRPr="00944A9E" w:rsidRDefault="007A35AC" w:rsidP="00E7344C">
            <w:pPr>
              <w:rPr>
                <w:del w:id="4302" w:author="Hana Navrátilová" w:date="2019-09-24T11:10:00Z"/>
                <w:b/>
              </w:rPr>
            </w:pPr>
          </w:p>
        </w:tc>
        <w:tc>
          <w:tcPr>
            <w:tcW w:w="1201" w:type="dxa"/>
            <w:gridSpan w:val="3"/>
            <w:vMerge/>
            <w:vAlign w:val="center"/>
          </w:tcPr>
          <w:p w:rsidR="007A35AC" w:rsidRPr="00944A9E" w:rsidRDefault="007A35AC" w:rsidP="00E7344C">
            <w:pPr>
              <w:rPr>
                <w:del w:id="4303" w:author="Hana Navrátilová" w:date="2019-09-24T11:10:00Z"/>
                <w:b/>
              </w:rPr>
            </w:pPr>
          </w:p>
        </w:tc>
        <w:tc>
          <w:tcPr>
            <w:tcW w:w="1013" w:type="dxa"/>
            <w:gridSpan w:val="2"/>
            <w:vMerge/>
            <w:vAlign w:val="center"/>
          </w:tcPr>
          <w:p w:rsidR="007A35AC" w:rsidRPr="00944A9E" w:rsidRDefault="007A35AC" w:rsidP="00E7344C">
            <w:pPr>
              <w:rPr>
                <w:del w:id="4304" w:author="Hana Navrátilová" w:date="2019-09-24T11:10:00Z"/>
                <w:b/>
              </w:rPr>
            </w:pPr>
          </w:p>
        </w:tc>
      </w:tr>
      <w:tr w:rsidR="007A35AC" w:rsidRPr="00944A9E" w:rsidTr="002B607E">
        <w:trPr>
          <w:jc w:val="center"/>
          <w:del w:id="4305" w:author="Hana Navrátilová" w:date="2019-09-24T11:10:00Z"/>
        </w:trPr>
        <w:tc>
          <w:tcPr>
            <w:tcW w:w="10006" w:type="dxa"/>
            <w:gridSpan w:val="14"/>
            <w:shd w:val="clear" w:color="auto" w:fill="F7CAAC"/>
          </w:tcPr>
          <w:p w:rsidR="007A35AC" w:rsidRPr="00944A9E" w:rsidRDefault="007A35AC" w:rsidP="00E7344C">
            <w:pPr>
              <w:jc w:val="both"/>
              <w:rPr>
                <w:del w:id="4306" w:author="Hana Navrátilová" w:date="2019-09-24T11:10:00Z"/>
                <w:b/>
              </w:rPr>
            </w:pPr>
            <w:del w:id="4307" w:author="Hana Navrátilová" w:date="2019-09-24T11:10:00Z">
              <w:r w:rsidRPr="00944A9E">
                <w:rPr>
                  <w:b/>
                </w:rPr>
                <w:delText xml:space="preserve">Přehled o nejvýznamnější publikační a další tvůrčí činnosti nebo další profesní činnosti u odborníků z praxe vztahující se k zabezpečovaným předmětům </w:delText>
              </w:r>
            </w:del>
          </w:p>
        </w:tc>
      </w:tr>
      <w:tr w:rsidR="007A35AC" w:rsidRPr="00944A9E" w:rsidTr="002B607E">
        <w:trPr>
          <w:trHeight w:val="70"/>
          <w:jc w:val="center"/>
          <w:del w:id="4308" w:author="Hana Navrátilová" w:date="2019-09-24T11:10:00Z"/>
        </w:trPr>
        <w:tc>
          <w:tcPr>
            <w:tcW w:w="10006" w:type="dxa"/>
            <w:gridSpan w:val="14"/>
          </w:tcPr>
          <w:p w:rsidR="007A35AC" w:rsidRPr="00944A9E" w:rsidRDefault="007A35AC" w:rsidP="00E7344C">
            <w:pPr>
              <w:rPr>
                <w:del w:id="4309" w:author="Hana Navrátilová" w:date="2019-09-24T11:10:00Z"/>
              </w:rPr>
            </w:pPr>
            <w:del w:id="4310" w:author="Hana Navrátilová" w:date="2019-09-24T11:10:00Z">
              <w:r w:rsidRPr="00944A9E">
                <w:delText>Kočvarová, I.</w:delText>
              </w:r>
              <w:r w:rsidR="00F26440">
                <w:delText>,</w:delText>
              </w:r>
              <w:r w:rsidR="00BB2E31">
                <w:delText xml:space="preserve"> </w:delText>
              </w:r>
              <w:r w:rsidRPr="00944A9E">
                <w:delText>&amp; Machů, E. (2017). Sklony ke konformitě jako potenciální sociální limit rozvoje nadání žáků. </w:delText>
              </w:r>
              <w:r w:rsidR="00C731CD" w:rsidRPr="00944A9E">
                <w:br/>
              </w:r>
              <w:r w:rsidRPr="00944A9E">
                <w:rPr>
                  <w:i/>
                </w:rPr>
                <w:delText>Sociální pedagogika</w:delText>
              </w:r>
              <w:r w:rsidRPr="00944A9E">
                <w:delText>, 5(1), 63</w:delText>
              </w:r>
              <w:r w:rsidR="00C731CD" w:rsidRPr="00944A9E">
                <w:delText>-</w:delText>
              </w:r>
              <w:r w:rsidRPr="00944A9E">
                <w:delText>75.</w:delText>
              </w:r>
            </w:del>
          </w:p>
          <w:p w:rsidR="007A35AC" w:rsidRPr="00944A9E" w:rsidRDefault="007A35AC" w:rsidP="00E7344C">
            <w:pPr>
              <w:rPr>
                <w:del w:id="4311" w:author="Hana Navrátilová" w:date="2019-09-24T11:10:00Z"/>
              </w:rPr>
            </w:pPr>
            <w:del w:id="4312" w:author="Hana Navrátilová" w:date="2019-09-24T11:10:00Z">
              <w:r w:rsidRPr="00944A9E">
                <w:delText>Soukup, P., &amp; Kočvarová, I. (2016). Velikost a reprezentativita výběrového souboru v kvantitativně orientovaném pedagogickém výzkumu. </w:delText>
              </w:r>
              <w:r w:rsidRPr="00944A9E">
                <w:rPr>
                  <w:i/>
                </w:rPr>
                <w:delText>Pedagogická orientace</w:delText>
              </w:r>
              <w:r w:rsidRPr="00944A9E">
                <w:delText xml:space="preserve">, </w:delText>
              </w:r>
              <w:r w:rsidRPr="00944A9E">
                <w:rPr>
                  <w:i/>
                </w:rPr>
                <w:delText>26</w:delText>
              </w:r>
              <w:r w:rsidRPr="00944A9E">
                <w:delText>(3), 512</w:delText>
              </w:r>
              <w:r w:rsidR="00C731CD" w:rsidRPr="00944A9E">
                <w:delText>-</w:delText>
              </w:r>
              <w:r w:rsidRPr="00944A9E">
                <w:delText>536. </w:delText>
              </w:r>
            </w:del>
          </w:p>
          <w:p w:rsidR="007A35AC" w:rsidRPr="00944A9E" w:rsidRDefault="007A35AC" w:rsidP="00E7344C">
            <w:pPr>
              <w:rPr>
                <w:del w:id="4313" w:author="Hana Navrátilová" w:date="2019-09-24T11:10:00Z"/>
              </w:rPr>
            </w:pPr>
            <w:del w:id="4314" w:author="Hana Navrátilová" w:date="2019-09-24T11:10:00Z">
              <w:r w:rsidRPr="00944A9E">
                <w:delText>Chráska, M., &amp; Kočvarová, I. (2015). </w:delText>
              </w:r>
              <w:r w:rsidRPr="00944A9E">
                <w:rPr>
                  <w:i/>
                </w:rPr>
                <w:delText>Kvantitativní metody sběru dat v pedagogických výzkumech</w:delText>
              </w:r>
              <w:r w:rsidRPr="00944A9E">
                <w:delText>. Zlín: Univerzita Tomáše Bati ve Zlíně, Fakulta humanitních studií.</w:delText>
              </w:r>
            </w:del>
          </w:p>
          <w:p w:rsidR="00C8259C" w:rsidRPr="00944A9E" w:rsidRDefault="00C8259C" w:rsidP="00E7344C">
            <w:pPr>
              <w:rPr>
                <w:del w:id="4315" w:author="Hana Navrátilová" w:date="2019-09-24T11:10:00Z"/>
              </w:rPr>
            </w:pPr>
            <w:del w:id="4316" w:author="Hana Navrátilová" w:date="2019-09-24T11:10:00Z">
              <w:r w:rsidRPr="00944A9E">
                <w:delText>Machů, E., Kočvarová, I., &amp; T. Císlerová. (2015). Labeling in the Education of Gifted Pupils. </w:delText>
              </w:r>
              <w:r w:rsidRPr="00944A9E">
                <w:rPr>
                  <w:i/>
                </w:rPr>
                <w:delText>The New Educational Review</w:delText>
              </w:r>
              <w:r w:rsidRPr="00944A9E">
                <w:delText>. 41(3), 218-230.</w:delText>
              </w:r>
            </w:del>
          </w:p>
          <w:p w:rsidR="007A35AC" w:rsidRPr="00944A9E" w:rsidRDefault="007A35AC" w:rsidP="00E7344C">
            <w:pPr>
              <w:rPr>
                <w:del w:id="4317" w:author="Hana Navrátilová" w:date="2019-09-24T11:10:00Z"/>
              </w:rPr>
            </w:pPr>
            <w:del w:id="4318" w:author="Hana Navrátilová" w:date="2019-09-24T11:10:00Z">
              <w:r w:rsidRPr="00944A9E">
                <w:delText>Chráska, M., &amp; Kočvarová, I. (2014). </w:delText>
              </w:r>
              <w:r w:rsidRPr="00944A9E">
                <w:rPr>
                  <w:i/>
                </w:rPr>
                <w:delText>Kvantitativní design v pedagogických výzkumech začínajících akademických pracovníků</w:delText>
              </w:r>
              <w:r w:rsidRPr="00944A9E">
                <w:delText>. Zlín: Univerzita Tomáše Bati ve Zlíně, Fakulta humanitních studií.</w:delText>
              </w:r>
            </w:del>
          </w:p>
          <w:p w:rsidR="007A35AC" w:rsidRDefault="007A35AC" w:rsidP="00E7344C">
            <w:pPr>
              <w:jc w:val="both"/>
              <w:rPr>
                <w:del w:id="4319" w:author="Hana Navrátilová" w:date="2019-09-24T11:10:00Z"/>
              </w:rPr>
            </w:pPr>
            <w:del w:id="4320" w:author="Hana Navrátilová" w:date="2019-09-24T11:10:00Z">
              <w:r w:rsidRPr="00944A9E">
                <w:delText>Kočvarová, I. (2014)</w:delText>
              </w:r>
              <w:r w:rsidR="00C731CD" w:rsidRPr="00944A9E">
                <w:delText>.</w:delText>
              </w:r>
              <w:r w:rsidRPr="00944A9E">
                <w:delText xml:space="preserve"> Zjišťování spokojenosti ve škole s využitím dotazníku Servqual. </w:delText>
              </w:r>
              <w:r w:rsidR="00BB2E31">
                <w:rPr>
                  <w:i/>
                </w:rPr>
                <w:delText>e</w:delText>
              </w:r>
              <w:r w:rsidR="00ED61EC">
                <w:rPr>
                  <w:i/>
                </w:rPr>
                <w:delText>-</w:delText>
              </w:r>
              <w:r w:rsidRPr="00944A9E">
                <w:rPr>
                  <w:i/>
                </w:rPr>
                <w:delText>Pedagogium</w:delText>
              </w:r>
              <w:r w:rsidR="00514D89">
                <w:rPr>
                  <w:i/>
                </w:rPr>
                <w:delText>,</w:delText>
              </w:r>
              <w:r w:rsidR="00514D89" w:rsidRPr="00514D89">
                <w:rPr>
                  <w:i/>
                </w:rPr>
                <w:delText xml:space="preserve"> </w:delText>
              </w:r>
              <w:r w:rsidRPr="00514D89">
                <w:rPr>
                  <w:i/>
                </w:rPr>
                <w:delText>1</w:delText>
              </w:r>
              <w:r w:rsidRPr="00944A9E">
                <w:delText>,38</w:delText>
              </w:r>
              <w:r w:rsidR="00C731CD" w:rsidRPr="00944A9E">
                <w:delText>-</w:delText>
              </w:r>
              <w:r w:rsidRPr="00944A9E">
                <w:delText>55.</w:delText>
              </w:r>
            </w:del>
          </w:p>
          <w:p w:rsidR="00A65FE4" w:rsidRDefault="00A65FE4" w:rsidP="00E7344C">
            <w:pPr>
              <w:jc w:val="both"/>
              <w:rPr>
                <w:del w:id="4321" w:author="Hana Navrátilová" w:date="2019-09-24T11:10:00Z"/>
              </w:rPr>
            </w:pPr>
          </w:p>
          <w:p w:rsidR="00D41F18" w:rsidRDefault="00D41F18" w:rsidP="00E7344C">
            <w:pPr>
              <w:jc w:val="both"/>
              <w:rPr>
                <w:del w:id="4322" w:author="Hana Navrátilová" w:date="2019-09-24T11:10:00Z"/>
              </w:rPr>
            </w:pPr>
          </w:p>
          <w:p w:rsidR="00D41F18" w:rsidRDefault="00D41F18" w:rsidP="00E7344C">
            <w:pPr>
              <w:jc w:val="both"/>
              <w:rPr>
                <w:del w:id="4323" w:author="Hana Navrátilová" w:date="2019-09-24T11:10:00Z"/>
              </w:rPr>
            </w:pPr>
          </w:p>
          <w:p w:rsidR="00A65FE4" w:rsidRDefault="00A65FE4" w:rsidP="00E7344C">
            <w:pPr>
              <w:jc w:val="both"/>
              <w:rPr>
                <w:del w:id="4324" w:author="Hana Navrátilová" w:date="2019-09-24T11:10:00Z"/>
              </w:rPr>
            </w:pPr>
          </w:p>
          <w:p w:rsidR="00D41F18" w:rsidRDefault="00D41F18" w:rsidP="00E7344C">
            <w:pPr>
              <w:jc w:val="both"/>
              <w:rPr>
                <w:del w:id="4325" w:author="Hana Navrátilová" w:date="2019-09-24T11:10:00Z"/>
              </w:rPr>
            </w:pPr>
          </w:p>
          <w:p w:rsidR="00D41F18" w:rsidRDefault="00D41F18" w:rsidP="00E7344C">
            <w:pPr>
              <w:jc w:val="both"/>
              <w:rPr>
                <w:del w:id="4326" w:author="Hana Navrátilová" w:date="2019-09-24T11:10:00Z"/>
              </w:rPr>
            </w:pPr>
          </w:p>
          <w:p w:rsidR="00A65FE4" w:rsidRPr="00944A9E" w:rsidRDefault="00A65FE4" w:rsidP="00E7344C">
            <w:pPr>
              <w:jc w:val="both"/>
              <w:rPr>
                <w:del w:id="4327" w:author="Hana Navrátilová" w:date="2019-09-24T11:10:00Z"/>
              </w:rPr>
            </w:pPr>
          </w:p>
        </w:tc>
      </w:tr>
      <w:tr w:rsidR="007A35AC" w:rsidRPr="00944A9E" w:rsidTr="002B607E">
        <w:trPr>
          <w:trHeight w:val="218"/>
          <w:jc w:val="center"/>
          <w:del w:id="4328" w:author="Hana Navrátilová" w:date="2019-09-24T11:10:00Z"/>
        </w:trPr>
        <w:tc>
          <w:tcPr>
            <w:tcW w:w="10006" w:type="dxa"/>
            <w:gridSpan w:val="14"/>
            <w:shd w:val="clear" w:color="auto" w:fill="F7CAAC"/>
          </w:tcPr>
          <w:p w:rsidR="007A35AC" w:rsidRPr="00944A9E" w:rsidRDefault="007A35AC" w:rsidP="00E7344C">
            <w:pPr>
              <w:rPr>
                <w:del w:id="4329" w:author="Hana Navrátilová" w:date="2019-09-24T11:10:00Z"/>
                <w:b/>
              </w:rPr>
            </w:pPr>
            <w:del w:id="4330" w:author="Hana Navrátilová" w:date="2019-09-24T11:10:00Z">
              <w:r w:rsidRPr="00944A9E">
                <w:rPr>
                  <w:b/>
                </w:rPr>
                <w:delText>Působení v zahraničí</w:delText>
              </w:r>
            </w:del>
          </w:p>
        </w:tc>
      </w:tr>
      <w:tr w:rsidR="007A35AC" w:rsidRPr="00944A9E" w:rsidTr="002B607E">
        <w:trPr>
          <w:trHeight w:val="1361"/>
          <w:jc w:val="center"/>
          <w:del w:id="4331" w:author="Hana Navrátilová" w:date="2019-09-24T11:10:00Z"/>
        </w:trPr>
        <w:tc>
          <w:tcPr>
            <w:tcW w:w="10006" w:type="dxa"/>
            <w:gridSpan w:val="14"/>
          </w:tcPr>
          <w:p w:rsidR="007A35AC" w:rsidRDefault="007A35AC" w:rsidP="00E7344C">
            <w:pPr>
              <w:rPr>
                <w:del w:id="4332" w:author="Hana Navrátilová" w:date="2019-09-24T11:10:00Z"/>
              </w:rPr>
            </w:pPr>
          </w:p>
          <w:p w:rsidR="00D41F18" w:rsidRPr="00944A9E" w:rsidRDefault="00D41F18" w:rsidP="00E7344C">
            <w:pPr>
              <w:rPr>
                <w:del w:id="4333" w:author="Hana Navrátilová" w:date="2019-09-24T11:10:00Z"/>
              </w:rPr>
            </w:pPr>
          </w:p>
        </w:tc>
      </w:tr>
      <w:tr w:rsidR="007A35AC" w:rsidRPr="00944A9E" w:rsidTr="002B607E">
        <w:trPr>
          <w:trHeight w:val="555"/>
          <w:jc w:val="center"/>
          <w:del w:id="4334" w:author="Hana Navrátilová" w:date="2019-09-24T11:10:00Z"/>
        </w:trPr>
        <w:tc>
          <w:tcPr>
            <w:tcW w:w="1812" w:type="dxa"/>
            <w:shd w:val="clear" w:color="auto" w:fill="F7CAAC"/>
          </w:tcPr>
          <w:p w:rsidR="007A35AC" w:rsidRPr="00944A9E" w:rsidRDefault="007A35AC" w:rsidP="00E7344C">
            <w:pPr>
              <w:jc w:val="both"/>
              <w:rPr>
                <w:del w:id="4335" w:author="Hana Navrátilová" w:date="2019-09-24T11:10:00Z"/>
                <w:b/>
              </w:rPr>
            </w:pPr>
            <w:del w:id="4336" w:author="Hana Navrátilová" w:date="2019-09-24T11:10:00Z">
              <w:r w:rsidRPr="00944A9E">
                <w:rPr>
                  <w:b/>
                </w:rPr>
                <w:delText xml:space="preserve">Podpis </w:delText>
              </w:r>
            </w:del>
          </w:p>
        </w:tc>
        <w:tc>
          <w:tcPr>
            <w:tcW w:w="3113" w:type="dxa"/>
            <w:gridSpan w:val="3"/>
          </w:tcPr>
          <w:p w:rsidR="007A35AC" w:rsidRPr="00944A9E" w:rsidRDefault="003A341A" w:rsidP="00E7344C">
            <w:pPr>
              <w:jc w:val="both"/>
              <w:rPr>
                <w:del w:id="4337" w:author="Hana Navrátilová" w:date="2019-09-24T11:10:00Z"/>
              </w:rPr>
            </w:pPr>
            <w:del w:id="4338" w:author="Hana Navrátilová" w:date="2019-09-24T11:10:00Z">
              <w:r>
                <w:delText>Mgr. Ilona Kočvarová, Ph.D., v. r.</w:delText>
              </w:r>
            </w:del>
          </w:p>
        </w:tc>
        <w:tc>
          <w:tcPr>
            <w:tcW w:w="1525" w:type="dxa"/>
            <w:gridSpan w:val="3"/>
            <w:shd w:val="clear" w:color="auto" w:fill="F7CAAC"/>
          </w:tcPr>
          <w:p w:rsidR="007A35AC" w:rsidRPr="00944A9E" w:rsidRDefault="007A35AC" w:rsidP="00E7344C">
            <w:pPr>
              <w:jc w:val="both"/>
              <w:rPr>
                <w:del w:id="4339" w:author="Hana Navrátilová" w:date="2019-09-24T11:10:00Z"/>
              </w:rPr>
            </w:pPr>
            <w:del w:id="4340" w:author="Hana Navrátilová" w:date="2019-09-24T11:10:00Z">
              <w:r w:rsidRPr="00944A9E">
                <w:rPr>
                  <w:b/>
                </w:rPr>
                <w:delText>datum</w:delText>
              </w:r>
            </w:del>
          </w:p>
        </w:tc>
        <w:tc>
          <w:tcPr>
            <w:tcW w:w="3556" w:type="dxa"/>
            <w:gridSpan w:val="7"/>
          </w:tcPr>
          <w:p w:rsidR="007A35AC" w:rsidRDefault="00514D89" w:rsidP="00E7344C">
            <w:pPr>
              <w:jc w:val="both"/>
              <w:rPr>
                <w:del w:id="4341" w:author="Hana Navrátilová" w:date="2019-09-24T11:10:00Z"/>
              </w:rPr>
            </w:pPr>
            <w:del w:id="4342" w:author="Hana Navrátilová" w:date="2019-09-24T11:10:00Z">
              <w:r>
                <w:delText xml:space="preserve">17. 12. 2018 </w:delText>
              </w:r>
            </w:del>
          </w:p>
          <w:p w:rsidR="00D41F18" w:rsidRDefault="00D41F18" w:rsidP="00E7344C">
            <w:pPr>
              <w:jc w:val="both"/>
              <w:rPr>
                <w:del w:id="4343" w:author="Hana Navrátilová" w:date="2019-09-24T11:10:00Z"/>
              </w:rPr>
            </w:pPr>
          </w:p>
          <w:p w:rsidR="00D41F18" w:rsidRPr="00944A9E" w:rsidRDefault="00D41F18" w:rsidP="00E7344C">
            <w:pPr>
              <w:jc w:val="both"/>
              <w:rPr>
                <w:del w:id="4344" w:author="Hana Navrátilová" w:date="2019-09-24T11:10:00Z"/>
              </w:rPr>
            </w:pPr>
          </w:p>
        </w:tc>
      </w:tr>
    </w:tbl>
    <w:p w:rsidR="003E0DCE" w:rsidRDefault="002B607E">
      <w:pPr>
        <w:rPr>
          <w:ins w:id="4345" w:author="Hana Navrátilová" w:date="2019-09-24T11:10:00Z"/>
        </w:rPr>
      </w:pPr>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6"/>
        <w:gridCol w:w="1719"/>
        <w:gridCol w:w="524"/>
        <w:gridCol w:w="468"/>
        <w:gridCol w:w="777"/>
        <w:gridCol w:w="1008"/>
        <w:gridCol w:w="126"/>
        <w:gridCol w:w="506"/>
        <w:gridCol w:w="278"/>
        <w:gridCol w:w="415"/>
        <w:gridCol w:w="694"/>
      </w:tblGrid>
      <w:tr w:rsidR="006B6016" w:rsidRPr="00B309BD" w:rsidTr="00BC0497">
        <w:trPr>
          <w:jc w:val="center"/>
        </w:trPr>
        <w:tc>
          <w:tcPr>
            <w:tcW w:w="9893"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B309BD" w:rsidRPr="00B309BD" w:rsidTr="00BC0497">
        <w:trPr>
          <w:jc w:val="center"/>
        </w:trPr>
        <w:tc>
          <w:tcPr>
            <w:tcW w:w="2552" w:type="dxa"/>
            <w:tcBorders>
              <w:top w:val="double" w:sz="4" w:space="0" w:color="auto"/>
            </w:tcBorders>
            <w:shd w:val="clear" w:color="auto" w:fill="F7CAAC"/>
          </w:tcPr>
          <w:p w:rsidR="00B309BD" w:rsidRPr="00B309BD" w:rsidRDefault="00B309BD" w:rsidP="00E7344C">
            <w:pPr>
              <w:jc w:val="both"/>
              <w:rPr>
                <w:b/>
              </w:rPr>
            </w:pPr>
            <w:r w:rsidRPr="00B309BD">
              <w:rPr>
                <w:b/>
              </w:rPr>
              <w:t>Vysoká škola</w:t>
            </w:r>
          </w:p>
        </w:tc>
        <w:tc>
          <w:tcPr>
            <w:tcW w:w="7341" w:type="dxa"/>
            <w:gridSpan w:val="11"/>
          </w:tcPr>
          <w:p w:rsidR="00B309BD" w:rsidRPr="00B309BD" w:rsidRDefault="00B309BD" w:rsidP="00E7344C">
            <w:pPr>
              <w:jc w:val="both"/>
            </w:pPr>
            <w:r w:rsidRPr="00B309BD">
              <w:t>UTB ve Zlíně</w:t>
            </w:r>
          </w:p>
        </w:tc>
      </w:tr>
      <w:tr w:rsidR="00B309BD" w:rsidRPr="00B309BD" w:rsidTr="00BC0497">
        <w:trPr>
          <w:jc w:val="center"/>
        </w:trPr>
        <w:tc>
          <w:tcPr>
            <w:tcW w:w="2552" w:type="dxa"/>
            <w:shd w:val="clear" w:color="auto" w:fill="F7CAAC"/>
          </w:tcPr>
          <w:p w:rsidR="00B309BD" w:rsidRPr="00B309BD" w:rsidRDefault="00B309BD" w:rsidP="00E7344C">
            <w:pPr>
              <w:jc w:val="both"/>
              <w:rPr>
                <w:b/>
              </w:rPr>
            </w:pPr>
            <w:r w:rsidRPr="00B309BD">
              <w:rPr>
                <w:b/>
              </w:rPr>
              <w:t>Součást vysoké školy</w:t>
            </w:r>
          </w:p>
        </w:tc>
        <w:tc>
          <w:tcPr>
            <w:tcW w:w="7341" w:type="dxa"/>
            <w:gridSpan w:val="11"/>
          </w:tcPr>
          <w:p w:rsidR="00B309BD" w:rsidRPr="00B309BD" w:rsidRDefault="00306AD6" w:rsidP="00E7344C">
            <w:pPr>
              <w:jc w:val="both"/>
            </w:pPr>
            <w:r>
              <w:t>Fakulta humanitních studií</w:t>
            </w:r>
          </w:p>
        </w:tc>
      </w:tr>
      <w:tr w:rsidR="00B309BD" w:rsidRPr="00B309BD" w:rsidTr="00BC0497">
        <w:trPr>
          <w:jc w:val="center"/>
        </w:trPr>
        <w:tc>
          <w:tcPr>
            <w:tcW w:w="2552" w:type="dxa"/>
            <w:shd w:val="clear" w:color="auto" w:fill="F7CAAC"/>
          </w:tcPr>
          <w:p w:rsidR="00B309BD" w:rsidRPr="00B309BD" w:rsidRDefault="00B309BD" w:rsidP="00E7344C">
            <w:pPr>
              <w:jc w:val="both"/>
              <w:rPr>
                <w:b/>
              </w:rPr>
            </w:pPr>
            <w:r w:rsidRPr="00B309BD">
              <w:rPr>
                <w:b/>
              </w:rPr>
              <w:t>Název studijního programu</w:t>
            </w:r>
          </w:p>
        </w:tc>
        <w:tc>
          <w:tcPr>
            <w:tcW w:w="7341" w:type="dxa"/>
            <w:gridSpan w:val="11"/>
          </w:tcPr>
          <w:p w:rsidR="00B309BD" w:rsidRPr="00B309BD" w:rsidRDefault="00564B1A" w:rsidP="00E7344C">
            <w:pPr>
              <w:jc w:val="both"/>
            </w:pPr>
            <w:r>
              <w:t>Učitelství pro 1. stupeň</w:t>
            </w:r>
            <w:r w:rsidR="00B309BD" w:rsidRPr="00B309BD">
              <w:t xml:space="preserve"> základní školy</w:t>
            </w:r>
          </w:p>
        </w:tc>
      </w:tr>
      <w:tr w:rsidR="008A1422" w:rsidRPr="00B309BD" w:rsidTr="003E0DCE">
        <w:trPr>
          <w:jc w:val="center"/>
        </w:trPr>
        <w:tc>
          <w:tcPr>
            <w:tcW w:w="2552" w:type="dxa"/>
            <w:shd w:val="clear" w:color="auto" w:fill="F7CAAC"/>
          </w:tcPr>
          <w:p w:rsidR="00B309BD" w:rsidRPr="00B309BD" w:rsidRDefault="00B309BD" w:rsidP="00E7344C">
            <w:pPr>
              <w:jc w:val="both"/>
              <w:rPr>
                <w:b/>
              </w:rPr>
            </w:pPr>
            <w:r w:rsidRPr="00B309BD">
              <w:rPr>
                <w:b/>
              </w:rPr>
              <w:t>Jméno a příjmení</w:t>
            </w:r>
          </w:p>
        </w:tc>
        <w:tc>
          <w:tcPr>
            <w:tcW w:w="4314" w:type="dxa"/>
            <w:gridSpan w:val="5"/>
          </w:tcPr>
          <w:p w:rsidR="00B309BD" w:rsidRPr="00B309BD" w:rsidRDefault="00B309BD" w:rsidP="00E7344C">
            <w:pPr>
              <w:jc w:val="both"/>
            </w:pPr>
            <w:r w:rsidRPr="00B309BD">
              <w:t>Věra Kozáková</w:t>
            </w:r>
          </w:p>
        </w:tc>
        <w:tc>
          <w:tcPr>
            <w:tcW w:w="1134" w:type="dxa"/>
            <w:gridSpan w:val="2"/>
            <w:shd w:val="clear" w:color="auto" w:fill="F7CAAC"/>
          </w:tcPr>
          <w:p w:rsidR="00B309BD" w:rsidRPr="00B309BD" w:rsidRDefault="00B309BD" w:rsidP="00E7344C">
            <w:pPr>
              <w:jc w:val="both"/>
              <w:rPr>
                <w:b/>
              </w:rPr>
            </w:pPr>
            <w:r w:rsidRPr="00B309BD">
              <w:rPr>
                <w:b/>
              </w:rPr>
              <w:t>Tituly</w:t>
            </w:r>
          </w:p>
        </w:tc>
        <w:tc>
          <w:tcPr>
            <w:tcW w:w="1893" w:type="dxa"/>
            <w:gridSpan w:val="4"/>
          </w:tcPr>
          <w:p w:rsidR="00B309BD" w:rsidRPr="00B309BD" w:rsidRDefault="00B309BD" w:rsidP="00E7344C">
            <w:pPr>
              <w:jc w:val="both"/>
            </w:pPr>
            <w:r w:rsidRPr="00B309BD">
              <w:t>Mgr., Ph.D.</w:t>
            </w:r>
          </w:p>
        </w:tc>
      </w:tr>
      <w:tr w:rsidR="008A1422" w:rsidRPr="00B309BD" w:rsidTr="003E0DCE">
        <w:trPr>
          <w:jc w:val="center"/>
        </w:trPr>
        <w:tc>
          <w:tcPr>
            <w:tcW w:w="2552" w:type="dxa"/>
            <w:shd w:val="clear" w:color="auto" w:fill="F7CAAC"/>
          </w:tcPr>
          <w:p w:rsidR="00B309BD" w:rsidRPr="00B309BD" w:rsidRDefault="00B309BD" w:rsidP="00E7344C">
            <w:pPr>
              <w:jc w:val="both"/>
              <w:rPr>
                <w:b/>
              </w:rPr>
            </w:pPr>
            <w:r w:rsidRPr="00B309BD">
              <w:rPr>
                <w:b/>
              </w:rPr>
              <w:t>Rok narození</w:t>
            </w:r>
          </w:p>
        </w:tc>
        <w:tc>
          <w:tcPr>
            <w:tcW w:w="826" w:type="dxa"/>
          </w:tcPr>
          <w:p w:rsidR="00B309BD" w:rsidRPr="00B309BD" w:rsidRDefault="00B309BD" w:rsidP="00E7344C">
            <w:pPr>
              <w:jc w:val="both"/>
            </w:pPr>
            <w:r w:rsidRPr="00B309BD">
              <w:t>1957</w:t>
            </w:r>
          </w:p>
        </w:tc>
        <w:tc>
          <w:tcPr>
            <w:tcW w:w="1719" w:type="dxa"/>
            <w:shd w:val="clear" w:color="auto" w:fill="F7CAAC"/>
          </w:tcPr>
          <w:p w:rsidR="00B309BD" w:rsidRPr="00B309BD" w:rsidRDefault="00B309BD" w:rsidP="00E7344C">
            <w:pPr>
              <w:jc w:val="both"/>
              <w:rPr>
                <w:b/>
              </w:rPr>
            </w:pPr>
            <w:r w:rsidRPr="00B309BD">
              <w:rPr>
                <w:b/>
              </w:rPr>
              <w:t>typ vztahu k VŠ</w:t>
            </w:r>
          </w:p>
        </w:tc>
        <w:tc>
          <w:tcPr>
            <w:tcW w:w="992" w:type="dxa"/>
            <w:gridSpan w:val="2"/>
          </w:tcPr>
          <w:p w:rsidR="00B309BD" w:rsidRPr="00B309BD" w:rsidRDefault="00BD4774" w:rsidP="00E7344C">
            <w:pPr>
              <w:jc w:val="both"/>
            </w:pPr>
            <w:r>
              <w:t>pp</w:t>
            </w:r>
          </w:p>
        </w:tc>
        <w:tc>
          <w:tcPr>
            <w:tcW w:w="777" w:type="dxa"/>
            <w:shd w:val="clear" w:color="auto" w:fill="F7CAAC"/>
          </w:tcPr>
          <w:p w:rsidR="00B309BD" w:rsidRPr="00B309BD" w:rsidRDefault="00B309BD" w:rsidP="00E7344C">
            <w:pPr>
              <w:jc w:val="both"/>
              <w:rPr>
                <w:b/>
              </w:rPr>
            </w:pPr>
            <w:r w:rsidRPr="00B309BD">
              <w:rPr>
                <w:b/>
              </w:rPr>
              <w:t>rozsah</w:t>
            </w:r>
          </w:p>
        </w:tc>
        <w:tc>
          <w:tcPr>
            <w:tcW w:w="1134" w:type="dxa"/>
            <w:gridSpan w:val="2"/>
          </w:tcPr>
          <w:p w:rsidR="00B309BD" w:rsidRPr="00B309BD" w:rsidRDefault="007B2357" w:rsidP="00E7344C">
            <w:pPr>
              <w:jc w:val="both"/>
            </w:pPr>
            <w:r>
              <w:t>40h/týdně</w:t>
            </w:r>
          </w:p>
        </w:tc>
        <w:tc>
          <w:tcPr>
            <w:tcW w:w="784" w:type="dxa"/>
            <w:gridSpan w:val="2"/>
            <w:shd w:val="clear" w:color="auto" w:fill="F7CAAC"/>
          </w:tcPr>
          <w:p w:rsidR="00B309BD" w:rsidRPr="00B309BD" w:rsidRDefault="00B309BD" w:rsidP="00E7344C">
            <w:pPr>
              <w:jc w:val="both"/>
              <w:rPr>
                <w:b/>
              </w:rPr>
            </w:pPr>
            <w:r w:rsidRPr="00B309BD">
              <w:rPr>
                <w:b/>
              </w:rPr>
              <w:t>do kdy</w:t>
            </w:r>
          </w:p>
        </w:tc>
        <w:tc>
          <w:tcPr>
            <w:tcW w:w="1109" w:type="dxa"/>
            <w:gridSpan w:val="2"/>
          </w:tcPr>
          <w:p w:rsidR="00B309BD" w:rsidRPr="00B309BD" w:rsidRDefault="00B309BD" w:rsidP="00E7344C">
            <w:pPr>
              <w:jc w:val="both"/>
            </w:pPr>
            <w:r w:rsidRPr="00B309BD">
              <w:t>N</w:t>
            </w:r>
          </w:p>
        </w:tc>
      </w:tr>
      <w:tr w:rsidR="008A1422" w:rsidRPr="00B309BD" w:rsidTr="003E0DCE">
        <w:trPr>
          <w:jc w:val="center"/>
        </w:trPr>
        <w:tc>
          <w:tcPr>
            <w:tcW w:w="5097" w:type="dxa"/>
            <w:gridSpan w:val="3"/>
            <w:shd w:val="clear" w:color="auto" w:fill="F7CAAC"/>
          </w:tcPr>
          <w:p w:rsidR="00B309BD" w:rsidRPr="00B309BD" w:rsidRDefault="00B309BD" w:rsidP="00E7344C">
            <w:pPr>
              <w:jc w:val="both"/>
              <w:rPr>
                <w:b/>
              </w:rPr>
            </w:pPr>
            <w:r w:rsidRPr="00B309BD">
              <w:rPr>
                <w:b/>
              </w:rPr>
              <w:t>Typ vztahu na součásti VŠ, která uskutečňuje st. program</w:t>
            </w:r>
          </w:p>
        </w:tc>
        <w:tc>
          <w:tcPr>
            <w:tcW w:w="992" w:type="dxa"/>
            <w:gridSpan w:val="2"/>
          </w:tcPr>
          <w:p w:rsidR="00B309BD" w:rsidRPr="00B309BD" w:rsidRDefault="00BD4774" w:rsidP="00E7344C">
            <w:pPr>
              <w:jc w:val="both"/>
            </w:pPr>
            <w:r>
              <w:t>pp</w:t>
            </w:r>
          </w:p>
        </w:tc>
        <w:tc>
          <w:tcPr>
            <w:tcW w:w="777" w:type="dxa"/>
            <w:shd w:val="clear" w:color="auto" w:fill="F7CAAC"/>
          </w:tcPr>
          <w:p w:rsidR="00B309BD" w:rsidRPr="00B309BD" w:rsidRDefault="00B309BD" w:rsidP="00E7344C">
            <w:pPr>
              <w:jc w:val="both"/>
              <w:rPr>
                <w:b/>
              </w:rPr>
            </w:pPr>
            <w:r w:rsidRPr="00B309BD">
              <w:rPr>
                <w:b/>
              </w:rPr>
              <w:t>rozsah</w:t>
            </w:r>
          </w:p>
        </w:tc>
        <w:tc>
          <w:tcPr>
            <w:tcW w:w="1134" w:type="dxa"/>
            <w:gridSpan w:val="2"/>
          </w:tcPr>
          <w:p w:rsidR="00B309BD" w:rsidRPr="00B309BD" w:rsidRDefault="00B309BD" w:rsidP="00E7344C">
            <w:pPr>
              <w:jc w:val="both"/>
              <w:rPr>
                <w:lang w:val="sk-SK"/>
              </w:rPr>
            </w:pPr>
            <w:r w:rsidRPr="00B309BD">
              <w:t>40h/týdně</w:t>
            </w:r>
          </w:p>
        </w:tc>
        <w:tc>
          <w:tcPr>
            <w:tcW w:w="784" w:type="dxa"/>
            <w:gridSpan w:val="2"/>
            <w:shd w:val="clear" w:color="auto" w:fill="F7CAAC"/>
          </w:tcPr>
          <w:p w:rsidR="00B309BD" w:rsidRPr="00B309BD" w:rsidRDefault="00B309BD" w:rsidP="00E7344C">
            <w:pPr>
              <w:jc w:val="both"/>
              <w:rPr>
                <w:b/>
              </w:rPr>
            </w:pPr>
            <w:r w:rsidRPr="00B309BD">
              <w:rPr>
                <w:b/>
              </w:rPr>
              <w:t>do kdy</w:t>
            </w:r>
          </w:p>
        </w:tc>
        <w:tc>
          <w:tcPr>
            <w:tcW w:w="1109" w:type="dxa"/>
            <w:gridSpan w:val="2"/>
          </w:tcPr>
          <w:p w:rsidR="00B309BD" w:rsidRPr="00B309BD" w:rsidRDefault="00B309BD" w:rsidP="00E7344C">
            <w:pPr>
              <w:jc w:val="both"/>
            </w:pPr>
            <w:r w:rsidRPr="00B309BD">
              <w:t>N</w:t>
            </w:r>
          </w:p>
        </w:tc>
      </w:tr>
      <w:tr w:rsidR="008A1422" w:rsidRPr="00B309BD" w:rsidTr="003E0DCE">
        <w:trPr>
          <w:jc w:val="center"/>
        </w:trPr>
        <w:tc>
          <w:tcPr>
            <w:tcW w:w="6089" w:type="dxa"/>
            <w:gridSpan w:val="5"/>
            <w:shd w:val="clear" w:color="auto" w:fill="F7CAAC"/>
          </w:tcPr>
          <w:p w:rsidR="00B309BD" w:rsidRPr="00B309BD" w:rsidRDefault="00B309BD" w:rsidP="00E7344C">
            <w:pPr>
              <w:jc w:val="both"/>
            </w:pPr>
            <w:r w:rsidRPr="00B309BD">
              <w:rPr>
                <w:b/>
              </w:rPr>
              <w:t>Další současná působení jako akademický pracovník na jiných VŠ</w:t>
            </w:r>
          </w:p>
        </w:tc>
        <w:tc>
          <w:tcPr>
            <w:tcW w:w="1911" w:type="dxa"/>
            <w:gridSpan w:val="3"/>
            <w:shd w:val="clear" w:color="auto" w:fill="F7CAAC"/>
          </w:tcPr>
          <w:p w:rsidR="00B309BD" w:rsidRPr="00B309BD" w:rsidRDefault="00B309BD" w:rsidP="00E7344C">
            <w:pPr>
              <w:jc w:val="both"/>
              <w:rPr>
                <w:b/>
              </w:rPr>
            </w:pPr>
            <w:r w:rsidRPr="00B309BD">
              <w:rPr>
                <w:b/>
              </w:rPr>
              <w:t>typ prac. vztahu</w:t>
            </w:r>
          </w:p>
        </w:tc>
        <w:tc>
          <w:tcPr>
            <w:tcW w:w="1893" w:type="dxa"/>
            <w:gridSpan w:val="4"/>
            <w:shd w:val="clear" w:color="auto" w:fill="F7CAAC"/>
          </w:tcPr>
          <w:p w:rsidR="00B309BD" w:rsidRPr="00B309BD" w:rsidRDefault="00B309BD" w:rsidP="00E7344C">
            <w:pPr>
              <w:jc w:val="both"/>
              <w:rPr>
                <w:b/>
              </w:rPr>
            </w:pPr>
            <w:r w:rsidRPr="00B309BD">
              <w:rPr>
                <w:b/>
              </w:rPr>
              <w:t>rozsah</w:t>
            </w:r>
          </w:p>
        </w:tc>
      </w:tr>
      <w:tr w:rsidR="00B309BD" w:rsidRPr="00B309BD" w:rsidTr="00BC0497">
        <w:trPr>
          <w:jc w:val="center"/>
        </w:trPr>
        <w:tc>
          <w:tcPr>
            <w:tcW w:w="6089" w:type="dxa"/>
            <w:gridSpan w:val="5"/>
          </w:tcPr>
          <w:p w:rsidR="00B309BD" w:rsidRPr="00B309BD" w:rsidRDefault="00B309BD" w:rsidP="00E7344C">
            <w:pPr>
              <w:jc w:val="both"/>
            </w:pPr>
            <w:r w:rsidRPr="00B309BD">
              <w:t>nejsou</w:t>
            </w:r>
          </w:p>
        </w:tc>
        <w:tc>
          <w:tcPr>
            <w:tcW w:w="1911" w:type="dxa"/>
            <w:gridSpan w:val="3"/>
          </w:tcPr>
          <w:p w:rsidR="00B309BD" w:rsidRPr="00B309BD" w:rsidRDefault="00B309BD" w:rsidP="00E7344C">
            <w:pPr>
              <w:jc w:val="both"/>
            </w:pPr>
          </w:p>
        </w:tc>
        <w:tc>
          <w:tcPr>
            <w:tcW w:w="1893" w:type="dxa"/>
            <w:gridSpan w:val="4"/>
          </w:tcPr>
          <w:p w:rsidR="00B309BD" w:rsidRPr="00B309BD" w:rsidRDefault="00B309BD" w:rsidP="00E7344C">
            <w:pPr>
              <w:jc w:val="both"/>
            </w:pPr>
          </w:p>
        </w:tc>
      </w:tr>
      <w:tr w:rsidR="00B309BD" w:rsidRPr="00B309BD" w:rsidTr="00BC0497">
        <w:trPr>
          <w:jc w:val="center"/>
        </w:trPr>
        <w:tc>
          <w:tcPr>
            <w:tcW w:w="9893" w:type="dxa"/>
            <w:gridSpan w:val="12"/>
            <w:shd w:val="clear" w:color="auto" w:fill="F7CAAC"/>
          </w:tcPr>
          <w:p w:rsidR="00B309BD" w:rsidRPr="00B309BD" w:rsidRDefault="00B309BD" w:rsidP="00E7344C">
            <w:pPr>
              <w:jc w:val="both"/>
            </w:pPr>
            <w:r w:rsidRPr="00B309BD">
              <w:rPr>
                <w:b/>
              </w:rPr>
              <w:t>Předměty příslušného studijního programu a způsob zapojení do jejich výuky, příp. další zapojení do uskutečňování studijního programu</w:t>
            </w:r>
          </w:p>
        </w:tc>
      </w:tr>
      <w:tr w:rsidR="00B309BD" w:rsidRPr="00B309BD" w:rsidTr="00BC0497">
        <w:trPr>
          <w:trHeight w:val="470"/>
          <w:jc w:val="center"/>
        </w:trPr>
        <w:tc>
          <w:tcPr>
            <w:tcW w:w="9893" w:type="dxa"/>
            <w:gridSpan w:val="12"/>
            <w:tcBorders>
              <w:top w:val="nil"/>
            </w:tcBorders>
          </w:tcPr>
          <w:p w:rsidR="00B309BD" w:rsidRPr="00B309BD" w:rsidRDefault="00B309BD" w:rsidP="00E7344C">
            <w:pPr>
              <w:jc w:val="both"/>
            </w:pPr>
            <w:r>
              <w:t>Výběrový cizí jazyk I (německý) pro učitele ZŠ, Výběrový cizí jazyk II (německý) pro učitele ZŠ</w:t>
            </w:r>
          </w:p>
        </w:tc>
      </w:tr>
      <w:tr w:rsidR="00B309BD" w:rsidRPr="00B309BD" w:rsidTr="00BC0497">
        <w:trPr>
          <w:jc w:val="center"/>
        </w:trPr>
        <w:tc>
          <w:tcPr>
            <w:tcW w:w="9893" w:type="dxa"/>
            <w:gridSpan w:val="12"/>
            <w:shd w:val="clear" w:color="auto" w:fill="F7CAAC"/>
          </w:tcPr>
          <w:p w:rsidR="00B309BD" w:rsidRPr="00B309BD" w:rsidRDefault="00B309BD" w:rsidP="00E7344C">
            <w:pPr>
              <w:jc w:val="both"/>
            </w:pPr>
            <w:r w:rsidRPr="00B309BD">
              <w:rPr>
                <w:b/>
              </w:rPr>
              <w:t xml:space="preserve">Údaje o vzdělání na VŠ </w:t>
            </w:r>
          </w:p>
        </w:tc>
      </w:tr>
      <w:tr w:rsidR="00B309BD" w:rsidRPr="00B309BD" w:rsidTr="00BC0497">
        <w:trPr>
          <w:trHeight w:val="1055"/>
          <w:jc w:val="center"/>
        </w:trPr>
        <w:tc>
          <w:tcPr>
            <w:tcW w:w="9893" w:type="dxa"/>
            <w:gridSpan w:val="12"/>
          </w:tcPr>
          <w:p w:rsidR="00B309BD" w:rsidRPr="00B309BD" w:rsidRDefault="00B309BD" w:rsidP="00FD256A">
            <w:pPr>
              <w:tabs>
                <w:tab w:val="left" w:pos="1418"/>
              </w:tabs>
              <w:autoSpaceDE w:val="0"/>
              <w:autoSpaceDN w:val="0"/>
              <w:adjustRightInd w:val="0"/>
              <w:rPr>
                <w:color w:val="000000"/>
                <w:szCs w:val="24"/>
              </w:rPr>
            </w:pPr>
            <w:r w:rsidRPr="00B309BD">
              <w:rPr>
                <w:bCs/>
                <w:color w:val="000000"/>
                <w:szCs w:val="24"/>
              </w:rPr>
              <w:t xml:space="preserve">Ph.D., </w:t>
            </w:r>
            <w:r w:rsidRPr="00B309BD">
              <w:rPr>
                <w:color w:val="000000"/>
                <w:szCs w:val="24"/>
              </w:rPr>
              <w:t>Palackého univerzita v Olomo</w:t>
            </w:r>
            <w:r w:rsidR="00A12197">
              <w:rPr>
                <w:color w:val="000000"/>
                <w:szCs w:val="24"/>
              </w:rPr>
              <w:t>uci, Filozofická fakulta, obor R</w:t>
            </w:r>
            <w:r w:rsidRPr="00B309BD">
              <w:rPr>
                <w:color w:val="000000"/>
                <w:szCs w:val="24"/>
              </w:rPr>
              <w:t xml:space="preserve">uský jazyk, </w:t>
            </w:r>
            <w:r w:rsidRPr="00B309BD">
              <w:rPr>
                <w:bCs/>
                <w:color w:val="000000"/>
                <w:szCs w:val="24"/>
              </w:rPr>
              <w:t>1999</w:t>
            </w:r>
            <w:r w:rsidR="00DD261E">
              <w:rPr>
                <w:bCs/>
                <w:color w:val="000000"/>
                <w:szCs w:val="24"/>
              </w:rPr>
              <w:t xml:space="preserve"> </w:t>
            </w:r>
            <w:r w:rsidRPr="00B309BD">
              <w:rPr>
                <w:bCs/>
                <w:color w:val="000000"/>
                <w:szCs w:val="24"/>
              </w:rPr>
              <w:t>- 2003</w:t>
            </w:r>
          </w:p>
          <w:p w:rsidR="00B309BD" w:rsidRPr="00B309BD" w:rsidRDefault="00B309BD" w:rsidP="00FD256A">
            <w:pPr>
              <w:tabs>
                <w:tab w:val="left" w:pos="1418"/>
              </w:tabs>
              <w:autoSpaceDE w:val="0"/>
              <w:autoSpaceDN w:val="0"/>
              <w:adjustRightInd w:val="0"/>
              <w:rPr>
                <w:color w:val="000000"/>
                <w:szCs w:val="24"/>
              </w:rPr>
            </w:pPr>
            <w:r w:rsidRPr="00B309BD">
              <w:rPr>
                <w:color w:val="000000"/>
                <w:szCs w:val="24"/>
              </w:rPr>
              <w:t xml:space="preserve">rozšiřující studium Palackého univerzita v Olomouci, Filozofická fakulta, obor </w:t>
            </w:r>
            <w:r w:rsidR="00A12197">
              <w:rPr>
                <w:color w:val="000000"/>
                <w:szCs w:val="24"/>
              </w:rPr>
              <w:t>N</w:t>
            </w:r>
            <w:r w:rsidRPr="00B309BD">
              <w:rPr>
                <w:color w:val="000000"/>
                <w:szCs w:val="24"/>
              </w:rPr>
              <w:t xml:space="preserve">ěmecký jazyk, </w:t>
            </w:r>
            <w:r w:rsidRPr="00B309BD">
              <w:rPr>
                <w:bCs/>
                <w:color w:val="000000"/>
                <w:szCs w:val="24"/>
              </w:rPr>
              <w:t>1990 - 1993</w:t>
            </w:r>
          </w:p>
          <w:p w:rsidR="00B309BD" w:rsidRPr="00B309BD" w:rsidRDefault="00B309BD" w:rsidP="00A12197">
            <w:pPr>
              <w:tabs>
                <w:tab w:val="left" w:pos="1418"/>
              </w:tabs>
              <w:autoSpaceDE w:val="0"/>
              <w:autoSpaceDN w:val="0"/>
              <w:adjustRightInd w:val="0"/>
            </w:pPr>
            <w:r w:rsidRPr="00B309BD">
              <w:rPr>
                <w:color w:val="000000"/>
                <w:szCs w:val="24"/>
              </w:rPr>
              <w:t xml:space="preserve">Mgr., Univerzita J. E. Purkyně v Brně, Pedagogická fakulta, obor </w:t>
            </w:r>
            <w:r w:rsidR="00A12197">
              <w:rPr>
                <w:color w:val="000000"/>
                <w:szCs w:val="24"/>
              </w:rPr>
              <w:t>R</w:t>
            </w:r>
            <w:r w:rsidRPr="00B309BD">
              <w:rPr>
                <w:color w:val="000000"/>
                <w:szCs w:val="24"/>
              </w:rPr>
              <w:t xml:space="preserve">uský jazyk, </w:t>
            </w:r>
            <w:r w:rsidRPr="00B309BD">
              <w:rPr>
                <w:bCs/>
                <w:color w:val="000000"/>
                <w:szCs w:val="24"/>
              </w:rPr>
              <w:t>1977 - 1982</w:t>
            </w:r>
          </w:p>
        </w:tc>
      </w:tr>
      <w:tr w:rsidR="00B309BD" w:rsidRPr="00B309BD" w:rsidTr="00BC0497">
        <w:trPr>
          <w:jc w:val="center"/>
        </w:trPr>
        <w:tc>
          <w:tcPr>
            <w:tcW w:w="9893" w:type="dxa"/>
            <w:gridSpan w:val="12"/>
            <w:shd w:val="clear" w:color="auto" w:fill="F7CAAC"/>
          </w:tcPr>
          <w:p w:rsidR="00B309BD" w:rsidRPr="00B309BD" w:rsidRDefault="00B309BD" w:rsidP="00E7344C">
            <w:pPr>
              <w:jc w:val="both"/>
              <w:rPr>
                <w:b/>
              </w:rPr>
            </w:pPr>
            <w:r w:rsidRPr="00B309BD">
              <w:rPr>
                <w:b/>
              </w:rPr>
              <w:t>Údaje o odborném působení od absolvování VŠ</w:t>
            </w:r>
          </w:p>
        </w:tc>
      </w:tr>
      <w:tr w:rsidR="00B309BD" w:rsidRPr="00B309BD" w:rsidTr="00BC0497">
        <w:trPr>
          <w:trHeight w:val="1090"/>
          <w:jc w:val="center"/>
        </w:trPr>
        <w:tc>
          <w:tcPr>
            <w:tcW w:w="9893" w:type="dxa"/>
            <w:gridSpan w:val="12"/>
          </w:tcPr>
          <w:p w:rsidR="00B309BD" w:rsidRPr="00B309BD" w:rsidRDefault="00B309BD" w:rsidP="00E7344C">
            <w:pPr>
              <w:tabs>
                <w:tab w:val="left" w:pos="2127"/>
              </w:tabs>
              <w:autoSpaceDE w:val="0"/>
              <w:autoSpaceDN w:val="0"/>
              <w:adjustRightInd w:val="0"/>
              <w:rPr>
                <w:color w:val="000000"/>
                <w:szCs w:val="24"/>
              </w:rPr>
            </w:pPr>
            <w:r w:rsidRPr="00B309BD">
              <w:rPr>
                <w:bCs/>
                <w:color w:val="000000"/>
                <w:szCs w:val="24"/>
              </w:rPr>
              <w:t>1995 – dosud UTB ve Zlíně, Fakulta humanitních studií, Centrum jazykového vzdělávání, akademický pracovník</w:t>
            </w:r>
          </w:p>
          <w:p w:rsidR="00B309BD" w:rsidRPr="00B309BD" w:rsidRDefault="00B309BD" w:rsidP="00E7344C">
            <w:pPr>
              <w:tabs>
                <w:tab w:val="left" w:pos="2127"/>
              </w:tabs>
              <w:autoSpaceDE w:val="0"/>
              <w:autoSpaceDN w:val="0"/>
              <w:adjustRightInd w:val="0"/>
              <w:rPr>
                <w:color w:val="000000"/>
                <w:szCs w:val="24"/>
              </w:rPr>
            </w:pPr>
          </w:p>
          <w:p w:rsidR="00B309BD" w:rsidRPr="00B309BD" w:rsidRDefault="00B309BD" w:rsidP="00E7344C">
            <w:pPr>
              <w:jc w:val="both"/>
            </w:pPr>
          </w:p>
        </w:tc>
      </w:tr>
      <w:tr w:rsidR="00B309BD" w:rsidRPr="00B309BD" w:rsidTr="00BC0497">
        <w:trPr>
          <w:trHeight w:val="250"/>
          <w:jc w:val="center"/>
        </w:trPr>
        <w:tc>
          <w:tcPr>
            <w:tcW w:w="9893" w:type="dxa"/>
            <w:gridSpan w:val="12"/>
            <w:shd w:val="clear" w:color="auto" w:fill="F7CAAC"/>
          </w:tcPr>
          <w:p w:rsidR="00B309BD" w:rsidRPr="00B309BD" w:rsidRDefault="00B309BD" w:rsidP="00E7344C">
            <w:pPr>
              <w:jc w:val="both"/>
            </w:pPr>
            <w:r w:rsidRPr="00B309BD">
              <w:rPr>
                <w:b/>
              </w:rPr>
              <w:t>Zkušenosti s vedením kvalifikačních a rigorózních prací</w:t>
            </w:r>
          </w:p>
        </w:tc>
      </w:tr>
      <w:tr w:rsidR="00B309BD" w:rsidRPr="00B309BD" w:rsidTr="00BC0497">
        <w:trPr>
          <w:trHeight w:val="491"/>
          <w:jc w:val="center"/>
        </w:trPr>
        <w:tc>
          <w:tcPr>
            <w:tcW w:w="9893" w:type="dxa"/>
            <w:gridSpan w:val="12"/>
          </w:tcPr>
          <w:p w:rsidR="00B309BD" w:rsidRPr="00B309BD" w:rsidRDefault="00B309BD" w:rsidP="00E7344C">
            <w:pPr>
              <w:jc w:val="both"/>
            </w:pPr>
            <w:r w:rsidRPr="00B309BD">
              <w:t>6 bakalářských prací v němčině</w:t>
            </w:r>
          </w:p>
        </w:tc>
      </w:tr>
      <w:tr w:rsidR="008A1422" w:rsidRPr="00B309BD" w:rsidTr="003E0DCE">
        <w:trPr>
          <w:jc w:val="center"/>
        </w:trPr>
        <w:tc>
          <w:tcPr>
            <w:tcW w:w="3378" w:type="dxa"/>
            <w:gridSpan w:val="2"/>
            <w:tcBorders>
              <w:top w:val="single" w:sz="12" w:space="0" w:color="auto"/>
            </w:tcBorders>
            <w:shd w:val="clear" w:color="auto" w:fill="F7CAAC"/>
          </w:tcPr>
          <w:p w:rsidR="00B309BD" w:rsidRPr="00B309BD" w:rsidRDefault="00B309BD" w:rsidP="00E7344C">
            <w:pPr>
              <w:jc w:val="both"/>
            </w:pPr>
            <w:r w:rsidRPr="00B309BD">
              <w:rPr>
                <w:b/>
              </w:rPr>
              <w:t xml:space="preserve">Obor habilitačního řízení </w:t>
            </w:r>
          </w:p>
        </w:tc>
        <w:tc>
          <w:tcPr>
            <w:tcW w:w="2243" w:type="dxa"/>
            <w:gridSpan w:val="2"/>
            <w:tcBorders>
              <w:top w:val="single" w:sz="12" w:space="0" w:color="auto"/>
            </w:tcBorders>
            <w:shd w:val="clear" w:color="auto" w:fill="F7CAAC"/>
          </w:tcPr>
          <w:p w:rsidR="00B309BD" w:rsidRPr="00B309BD" w:rsidRDefault="00B309BD" w:rsidP="00E7344C">
            <w:pPr>
              <w:jc w:val="both"/>
            </w:pPr>
            <w:r w:rsidRPr="00B309BD">
              <w:rPr>
                <w:b/>
              </w:rPr>
              <w:t>Rok udělení hodnosti</w:t>
            </w:r>
          </w:p>
        </w:tc>
        <w:tc>
          <w:tcPr>
            <w:tcW w:w="2253" w:type="dxa"/>
            <w:gridSpan w:val="3"/>
            <w:tcBorders>
              <w:top w:val="single" w:sz="12" w:space="0" w:color="auto"/>
              <w:right w:val="single" w:sz="12" w:space="0" w:color="auto"/>
            </w:tcBorders>
            <w:shd w:val="clear" w:color="auto" w:fill="F7CAAC"/>
          </w:tcPr>
          <w:p w:rsidR="00B309BD" w:rsidRPr="00B309BD" w:rsidRDefault="00B309BD" w:rsidP="00E7344C">
            <w:pPr>
              <w:jc w:val="both"/>
            </w:pPr>
            <w:r w:rsidRPr="00B309BD">
              <w:rPr>
                <w:b/>
              </w:rPr>
              <w:t>Řízení konáno na VŠ</w:t>
            </w:r>
          </w:p>
        </w:tc>
        <w:tc>
          <w:tcPr>
            <w:tcW w:w="2019" w:type="dxa"/>
            <w:gridSpan w:val="5"/>
            <w:tcBorders>
              <w:top w:val="single" w:sz="12" w:space="0" w:color="auto"/>
              <w:left w:val="single" w:sz="12" w:space="0" w:color="auto"/>
            </w:tcBorders>
            <w:shd w:val="clear" w:color="auto" w:fill="F7CAAC"/>
          </w:tcPr>
          <w:p w:rsidR="00B309BD" w:rsidRPr="00B309BD" w:rsidRDefault="00B309BD" w:rsidP="00E7344C">
            <w:pPr>
              <w:jc w:val="both"/>
              <w:rPr>
                <w:b/>
              </w:rPr>
            </w:pPr>
            <w:r w:rsidRPr="00B309BD">
              <w:rPr>
                <w:b/>
              </w:rPr>
              <w:t>Ohlasy publikací</w:t>
            </w:r>
          </w:p>
        </w:tc>
      </w:tr>
      <w:tr w:rsidR="008A1422" w:rsidRPr="00B309BD" w:rsidTr="003E0DCE">
        <w:trPr>
          <w:jc w:val="center"/>
        </w:trPr>
        <w:tc>
          <w:tcPr>
            <w:tcW w:w="3378" w:type="dxa"/>
            <w:gridSpan w:val="2"/>
          </w:tcPr>
          <w:p w:rsidR="00B309BD" w:rsidRPr="00B309BD" w:rsidRDefault="00B309BD" w:rsidP="00E7344C">
            <w:pPr>
              <w:jc w:val="both"/>
            </w:pPr>
          </w:p>
        </w:tc>
        <w:tc>
          <w:tcPr>
            <w:tcW w:w="2243" w:type="dxa"/>
            <w:gridSpan w:val="2"/>
          </w:tcPr>
          <w:p w:rsidR="00B309BD" w:rsidRPr="00B309BD" w:rsidRDefault="00B309BD" w:rsidP="00E7344C">
            <w:pPr>
              <w:jc w:val="both"/>
            </w:pPr>
          </w:p>
        </w:tc>
        <w:tc>
          <w:tcPr>
            <w:tcW w:w="2253" w:type="dxa"/>
            <w:gridSpan w:val="3"/>
            <w:tcBorders>
              <w:right w:val="single" w:sz="12" w:space="0" w:color="auto"/>
            </w:tcBorders>
          </w:tcPr>
          <w:p w:rsidR="00B309BD" w:rsidRPr="00B309BD" w:rsidRDefault="00B309BD" w:rsidP="00E7344C">
            <w:pPr>
              <w:jc w:val="both"/>
            </w:pPr>
          </w:p>
        </w:tc>
        <w:tc>
          <w:tcPr>
            <w:tcW w:w="632" w:type="dxa"/>
            <w:gridSpan w:val="2"/>
            <w:tcBorders>
              <w:left w:val="single" w:sz="12" w:space="0" w:color="auto"/>
            </w:tcBorders>
            <w:shd w:val="clear" w:color="auto" w:fill="F7CAAC"/>
          </w:tcPr>
          <w:p w:rsidR="00B309BD" w:rsidRPr="00B309BD" w:rsidRDefault="00B309BD" w:rsidP="00E7344C">
            <w:pPr>
              <w:jc w:val="both"/>
            </w:pPr>
            <w:r w:rsidRPr="00B309BD">
              <w:rPr>
                <w:b/>
              </w:rPr>
              <w:t>WOS</w:t>
            </w:r>
          </w:p>
        </w:tc>
        <w:tc>
          <w:tcPr>
            <w:tcW w:w="693" w:type="dxa"/>
            <w:gridSpan w:val="2"/>
            <w:shd w:val="clear" w:color="auto" w:fill="F7CAAC"/>
          </w:tcPr>
          <w:p w:rsidR="00B309BD" w:rsidRPr="00B309BD" w:rsidRDefault="00B309BD" w:rsidP="00E7344C">
            <w:pPr>
              <w:jc w:val="both"/>
              <w:rPr>
                <w:sz w:val="18"/>
              </w:rPr>
            </w:pPr>
            <w:r w:rsidRPr="00B309BD">
              <w:rPr>
                <w:b/>
                <w:sz w:val="18"/>
              </w:rPr>
              <w:t>Scopus</w:t>
            </w:r>
          </w:p>
        </w:tc>
        <w:tc>
          <w:tcPr>
            <w:tcW w:w="694" w:type="dxa"/>
            <w:shd w:val="clear" w:color="auto" w:fill="F7CAAC"/>
          </w:tcPr>
          <w:p w:rsidR="00B309BD" w:rsidRPr="00B309BD" w:rsidRDefault="00B309BD" w:rsidP="00E7344C">
            <w:pPr>
              <w:jc w:val="both"/>
            </w:pPr>
            <w:r w:rsidRPr="00B309BD">
              <w:rPr>
                <w:b/>
                <w:sz w:val="18"/>
              </w:rPr>
              <w:t>ostatní</w:t>
            </w:r>
          </w:p>
        </w:tc>
      </w:tr>
      <w:tr w:rsidR="008A1422" w:rsidRPr="00B309BD" w:rsidTr="003E0DCE">
        <w:trPr>
          <w:trHeight w:val="70"/>
          <w:jc w:val="center"/>
        </w:trPr>
        <w:tc>
          <w:tcPr>
            <w:tcW w:w="3378" w:type="dxa"/>
            <w:gridSpan w:val="2"/>
            <w:shd w:val="clear" w:color="auto" w:fill="F7CAAC"/>
          </w:tcPr>
          <w:p w:rsidR="00B309BD" w:rsidRPr="00B309BD" w:rsidRDefault="00B309BD" w:rsidP="00E7344C">
            <w:pPr>
              <w:jc w:val="both"/>
            </w:pPr>
            <w:r w:rsidRPr="00B309BD">
              <w:rPr>
                <w:b/>
              </w:rPr>
              <w:t>Obor jmenovacího řízení</w:t>
            </w:r>
          </w:p>
        </w:tc>
        <w:tc>
          <w:tcPr>
            <w:tcW w:w="2243" w:type="dxa"/>
            <w:gridSpan w:val="2"/>
            <w:shd w:val="clear" w:color="auto" w:fill="F7CAAC"/>
          </w:tcPr>
          <w:p w:rsidR="00B309BD" w:rsidRPr="00B309BD" w:rsidRDefault="00B309BD" w:rsidP="00E7344C">
            <w:pPr>
              <w:jc w:val="both"/>
            </w:pPr>
            <w:r w:rsidRPr="00B309BD">
              <w:rPr>
                <w:b/>
              </w:rPr>
              <w:t>Rok udělení hodnosti</w:t>
            </w:r>
          </w:p>
        </w:tc>
        <w:tc>
          <w:tcPr>
            <w:tcW w:w="2253" w:type="dxa"/>
            <w:gridSpan w:val="3"/>
            <w:tcBorders>
              <w:right w:val="single" w:sz="12" w:space="0" w:color="auto"/>
            </w:tcBorders>
            <w:shd w:val="clear" w:color="auto" w:fill="F7CAAC"/>
          </w:tcPr>
          <w:p w:rsidR="00B309BD" w:rsidRPr="00B309BD" w:rsidRDefault="00B309BD" w:rsidP="00E7344C">
            <w:pPr>
              <w:jc w:val="both"/>
            </w:pPr>
            <w:r w:rsidRPr="00B309BD">
              <w:rPr>
                <w:b/>
              </w:rPr>
              <w:t>Řízení konáno na VŠ</w:t>
            </w:r>
          </w:p>
        </w:tc>
        <w:tc>
          <w:tcPr>
            <w:tcW w:w="632" w:type="dxa"/>
            <w:gridSpan w:val="2"/>
            <w:vMerge w:val="restart"/>
            <w:tcBorders>
              <w:left w:val="single" w:sz="12" w:space="0" w:color="auto"/>
            </w:tcBorders>
          </w:tcPr>
          <w:p w:rsidR="00B309BD" w:rsidRPr="00B309BD" w:rsidRDefault="00B309BD" w:rsidP="00E7344C">
            <w:pPr>
              <w:jc w:val="both"/>
            </w:pPr>
          </w:p>
        </w:tc>
        <w:tc>
          <w:tcPr>
            <w:tcW w:w="693" w:type="dxa"/>
            <w:gridSpan w:val="2"/>
            <w:vMerge w:val="restart"/>
          </w:tcPr>
          <w:p w:rsidR="00B309BD" w:rsidRPr="00B309BD" w:rsidRDefault="00B309BD" w:rsidP="00E7344C">
            <w:pPr>
              <w:jc w:val="both"/>
            </w:pPr>
          </w:p>
        </w:tc>
        <w:tc>
          <w:tcPr>
            <w:tcW w:w="694" w:type="dxa"/>
            <w:vMerge w:val="restart"/>
          </w:tcPr>
          <w:p w:rsidR="00B309BD" w:rsidRPr="00B309BD" w:rsidRDefault="00B309BD" w:rsidP="00E7344C">
            <w:pPr>
              <w:jc w:val="both"/>
            </w:pPr>
          </w:p>
        </w:tc>
      </w:tr>
      <w:tr w:rsidR="00B309BD" w:rsidRPr="00B309BD" w:rsidTr="00BC0497">
        <w:trPr>
          <w:trHeight w:val="205"/>
          <w:jc w:val="center"/>
        </w:trPr>
        <w:tc>
          <w:tcPr>
            <w:tcW w:w="3378" w:type="dxa"/>
            <w:gridSpan w:val="2"/>
          </w:tcPr>
          <w:p w:rsidR="00B309BD" w:rsidRPr="00B309BD" w:rsidRDefault="00B309BD" w:rsidP="00E7344C">
            <w:pPr>
              <w:jc w:val="both"/>
            </w:pPr>
          </w:p>
        </w:tc>
        <w:tc>
          <w:tcPr>
            <w:tcW w:w="2243" w:type="dxa"/>
            <w:gridSpan w:val="2"/>
          </w:tcPr>
          <w:p w:rsidR="00B309BD" w:rsidRPr="00B309BD" w:rsidRDefault="00B309BD" w:rsidP="00E7344C">
            <w:pPr>
              <w:jc w:val="both"/>
            </w:pPr>
          </w:p>
        </w:tc>
        <w:tc>
          <w:tcPr>
            <w:tcW w:w="2253" w:type="dxa"/>
            <w:gridSpan w:val="3"/>
            <w:tcBorders>
              <w:right w:val="single" w:sz="12" w:space="0" w:color="auto"/>
            </w:tcBorders>
          </w:tcPr>
          <w:p w:rsidR="00B309BD" w:rsidRPr="00B309BD" w:rsidRDefault="00B309BD" w:rsidP="00E7344C">
            <w:pPr>
              <w:jc w:val="both"/>
            </w:pPr>
          </w:p>
        </w:tc>
        <w:tc>
          <w:tcPr>
            <w:tcW w:w="632" w:type="dxa"/>
            <w:gridSpan w:val="2"/>
            <w:vMerge/>
            <w:tcBorders>
              <w:left w:val="single" w:sz="12" w:space="0" w:color="auto"/>
            </w:tcBorders>
            <w:vAlign w:val="center"/>
          </w:tcPr>
          <w:p w:rsidR="00B309BD" w:rsidRPr="00B309BD" w:rsidRDefault="00B309BD" w:rsidP="00E7344C">
            <w:pPr>
              <w:rPr>
                <w:b/>
              </w:rPr>
            </w:pPr>
          </w:p>
        </w:tc>
        <w:tc>
          <w:tcPr>
            <w:tcW w:w="693" w:type="dxa"/>
            <w:gridSpan w:val="2"/>
            <w:vMerge/>
            <w:vAlign w:val="center"/>
          </w:tcPr>
          <w:p w:rsidR="00B309BD" w:rsidRPr="00B309BD" w:rsidRDefault="00B309BD" w:rsidP="00E7344C">
            <w:pPr>
              <w:rPr>
                <w:b/>
              </w:rPr>
            </w:pPr>
          </w:p>
        </w:tc>
        <w:tc>
          <w:tcPr>
            <w:tcW w:w="694" w:type="dxa"/>
            <w:vMerge/>
            <w:vAlign w:val="center"/>
          </w:tcPr>
          <w:p w:rsidR="00B309BD" w:rsidRPr="00B309BD" w:rsidRDefault="00B309BD" w:rsidP="00E7344C">
            <w:pPr>
              <w:rPr>
                <w:b/>
              </w:rPr>
            </w:pPr>
          </w:p>
        </w:tc>
      </w:tr>
      <w:tr w:rsidR="00B309BD" w:rsidRPr="00B309BD" w:rsidTr="00BC0497">
        <w:trPr>
          <w:jc w:val="center"/>
        </w:trPr>
        <w:tc>
          <w:tcPr>
            <w:tcW w:w="9893" w:type="dxa"/>
            <w:gridSpan w:val="12"/>
            <w:shd w:val="clear" w:color="auto" w:fill="F7CAAC"/>
          </w:tcPr>
          <w:p w:rsidR="00B309BD" w:rsidRPr="00B309BD" w:rsidRDefault="00B309BD" w:rsidP="00E7344C">
            <w:pPr>
              <w:jc w:val="both"/>
              <w:rPr>
                <w:b/>
              </w:rPr>
            </w:pPr>
            <w:r w:rsidRPr="00B309BD">
              <w:rPr>
                <w:b/>
              </w:rPr>
              <w:t xml:space="preserve">Přehled o nejvýznamnější publikační a další tvůrčí činnosti nebo další profesní činnosti u odborníků z praxe vztahující se k zabezpečovaným předmětům </w:t>
            </w:r>
          </w:p>
        </w:tc>
      </w:tr>
      <w:tr w:rsidR="00B309BD" w:rsidRPr="00B309BD" w:rsidTr="00BC0497">
        <w:trPr>
          <w:trHeight w:val="70"/>
          <w:jc w:val="center"/>
        </w:trPr>
        <w:tc>
          <w:tcPr>
            <w:tcW w:w="9893" w:type="dxa"/>
            <w:gridSpan w:val="12"/>
          </w:tcPr>
          <w:p w:rsidR="00113C2E" w:rsidRPr="00E959F4" w:rsidRDefault="00113C2E" w:rsidP="00E7344C">
            <w:pPr>
              <w:jc w:val="both"/>
              <w:rPr>
                <w:caps/>
              </w:rPr>
            </w:pPr>
            <w:r w:rsidRPr="00520CBE">
              <w:t>Kozáková</w:t>
            </w:r>
            <w:r w:rsidRPr="00520CBE">
              <w:rPr>
                <w:caps/>
              </w:rPr>
              <w:t>, V. (201</w:t>
            </w:r>
            <w:r>
              <w:rPr>
                <w:caps/>
              </w:rPr>
              <w:t>5</w:t>
            </w:r>
            <w:r w:rsidRPr="00520CBE">
              <w:rPr>
                <w:caps/>
              </w:rPr>
              <w:t>)</w:t>
            </w:r>
            <w:r>
              <w:rPr>
                <w:caps/>
              </w:rPr>
              <w:t xml:space="preserve">. </w:t>
            </w:r>
            <w:r w:rsidRPr="00BE4340">
              <w:t>Podpora prezentace vlastní práce</w:t>
            </w:r>
            <w:r>
              <w:t xml:space="preserve"> a</w:t>
            </w:r>
            <w:r w:rsidRPr="00BE4340">
              <w:t xml:space="preserve"> didaktických strategií v cizím jazyce</w:t>
            </w:r>
            <w:r>
              <w:t xml:space="preserve">, </w:t>
            </w:r>
            <w:r w:rsidRPr="00BE4340">
              <w:t>Einführung in die präsentationstechnik</w:t>
            </w:r>
            <w:r w:rsidRPr="00520CBE">
              <w:rPr>
                <w:caps/>
              </w:rPr>
              <w:t xml:space="preserve">. </w:t>
            </w:r>
            <w:r w:rsidRPr="00520CBE">
              <w:t xml:space="preserve">In: </w:t>
            </w:r>
            <w:r>
              <w:t xml:space="preserve">A. </w:t>
            </w:r>
            <w:r>
              <w:rPr>
                <w:caps/>
              </w:rPr>
              <w:t>W</w:t>
            </w:r>
            <w:r w:rsidRPr="00520CBE">
              <w:t>iegerová</w:t>
            </w:r>
            <w:r w:rsidRPr="00520CBE">
              <w:rPr>
                <w:caps/>
              </w:rPr>
              <w:t>,</w:t>
            </w:r>
            <w:r>
              <w:rPr>
                <w:caps/>
              </w:rPr>
              <w:t xml:space="preserve"> 2015. </w:t>
            </w:r>
            <w:r w:rsidRPr="00520CBE">
              <w:rPr>
                <w:i/>
                <w:caps/>
              </w:rPr>
              <w:t>O</w:t>
            </w:r>
            <w:r w:rsidRPr="00520CBE">
              <w:rPr>
                <w:i/>
              </w:rPr>
              <w:t>d začátečníka k mentorovi (podpůrné strategie vzdělávání učitelů ve Zlínském regionu)</w:t>
            </w:r>
            <w:r w:rsidRPr="00520CBE">
              <w:t xml:space="preserve">. </w:t>
            </w:r>
            <w:r>
              <w:t xml:space="preserve">Univerzita Tomáše Bati, Fakulta humanitních studií. </w:t>
            </w:r>
          </w:p>
          <w:p w:rsidR="00625350" w:rsidRDefault="00625350" w:rsidP="00625350">
            <w:pPr>
              <w:jc w:val="both"/>
            </w:pPr>
            <w:r w:rsidRPr="00520CBE">
              <w:t>Kozáková, V. (2014). Obchodní němčina. Wirtschaftsdeutsch. Brno: Albatros Media, a.s.</w:t>
            </w:r>
          </w:p>
          <w:p w:rsidR="00FD256A" w:rsidRPr="00520CBE" w:rsidRDefault="00FD256A" w:rsidP="00FD256A">
            <w:pPr>
              <w:jc w:val="both"/>
            </w:pPr>
            <w:r w:rsidRPr="00520CBE">
              <w:t xml:space="preserve">Kozáková, V. (2010). </w:t>
            </w:r>
            <w:r w:rsidRPr="00E93DE9">
              <w:t>Didaktisierung der Sprichwörter</w:t>
            </w:r>
            <w:r w:rsidRPr="00520CBE">
              <w:t xml:space="preserve">. In: </w:t>
            </w:r>
            <w:r w:rsidR="00E93DE9">
              <w:t xml:space="preserve">S. </w:t>
            </w:r>
            <w:r w:rsidRPr="00520CBE">
              <w:t>G</w:t>
            </w:r>
            <w:r>
              <w:t>ester</w:t>
            </w:r>
            <w:r w:rsidRPr="00520CBE">
              <w:t xml:space="preserve">, </w:t>
            </w:r>
            <w:r w:rsidR="00E93DE9">
              <w:t>&amp; L. M</w:t>
            </w:r>
            <w:r>
              <w:t>arek</w:t>
            </w:r>
            <w:r w:rsidRPr="00520CBE">
              <w:t>, (Hrsg.)</w:t>
            </w:r>
            <w:r w:rsidR="00E93DE9">
              <w:t>, 2010.</w:t>
            </w:r>
            <w:r w:rsidRPr="00520CBE">
              <w:t xml:space="preserve"> </w:t>
            </w:r>
            <w:r w:rsidRPr="00E93DE9">
              <w:rPr>
                <w:i/>
              </w:rPr>
              <w:t>Phraseologismen und Sprichwörter in der modernen deutschen Sprache</w:t>
            </w:r>
            <w:r w:rsidRPr="00520CBE">
              <w:t>. Zlín: UTB ve Zlíně, 2010, s. 36-46.</w:t>
            </w:r>
          </w:p>
          <w:p w:rsidR="00FD256A" w:rsidRDefault="00FD256A" w:rsidP="00E7344C">
            <w:pPr>
              <w:jc w:val="both"/>
              <w:rPr>
                <w:sz w:val="21"/>
                <w:szCs w:val="21"/>
              </w:rPr>
            </w:pPr>
          </w:p>
          <w:p w:rsidR="00A65FE4" w:rsidRDefault="00A65FE4" w:rsidP="00E7344C">
            <w:pPr>
              <w:jc w:val="both"/>
              <w:rPr>
                <w:sz w:val="21"/>
                <w:szCs w:val="21"/>
              </w:rPr>
            </w:pPr>
          </w:p>
          <w:p w:rsidR="00625350" w:rsidRDefault="00625350" w:rsidP="00625350">
            <w:pPr>
              <w:jc w:val="both"/>
            </w:pPr>
            <w:r w:rsidRPr="00520CBE">
              <w:t>2011 Mezinárodní projekt AKTION  - spoluřešitel 60p4 Kommunikative Aktivitäten als Bestandteil des Marketings für die Erhaltung der österreichischen und tschechischen Bierkultur: Wege aus der Krise. Řešitel: doc. Ing. Vratislav Kozák, Ph.D.</w:t>
            </w:r>
          </w:p>
          <w:p w:rsidR="00A65FE4" w:rsidRDefault="00A65FE4" w:rsidP="00E7344C">
            <w:pPr>
              <w:jc w:val="both"/>
              <w:rPr>
                <w:sz w:val="21"/>
                <w:szCs w:val="21"/>
              </w:rPr>
            </w:pPr>
          </w:p>
          <w:p w:rsidR="00D56500" w:rsidRDefault="00D56500" w:rsidP="00E7344C">
            <w:pPr>
              <w:jc w:val="both"/>
              <w:rPr>
                <w:sz w:val="21"/>
                <w:szCs w:val="21"/>
              </w:rPr>
            </w:pPr>
          </w:p>
          <w:p w:rsidR="00D56500" w:rsidRDefault="00D56500" w:rsidP="00E7344C">
            <w:pPr>
              <w:jc w:val="both"/>
              <w:rPr>
                <w:sz w:val="21"/>
                <w:szCs w:val="21"/>
              </w:rPr>
            </w:pPr>
          </w:p>
          <w:p w:rsidR="00D56500" w:rsidRDefault="00D56500" w:rsidP="00E7344C">
            <w:pPr>
              <w:jc w:val="both"/>
              <w:rPr>
                <w:sz w:val="21"/>
                <w:szCs w:val="21"/>
              </w:rPr>
            </w:pPr>
          </w:p>
          <w:p w:rsidR="00D56500" w:rsidRDefault="00D56500" w:rsidP="00E7344C">
            <w:pPr>
              <w:jc w:val="both"/>
              <w:rPr>
                <w:sz w:val="21"/>
                <w:szCs w:val="21"/>
              </w:rPr>
            </w:pPr>
          </w:p>
          <w:p w:rsidR="00D41F18" w:rsidRDefault="00D41F18" w:rsidP="00E7344C">
            <w:pPr>
              <w:jc w:val="both"/>
              <w:rPr>
                <w:sz w:val="21"/>
                <w:szCs w:val="21"/>
              </w:rPr>
            </w:pPr>
          </w:p>
          <w:p w:rsidR="00D41F18" w:rsidRDefault="00D41F18" w:rsidP="00E7344C">
            <w:pPr>
              <w:jc w:val="both"/>
              <w:rPr>
                <w:del w:id="4346" w:author="Hana Navrátilová" w:date="2019-09-24T11:10:00Z"/>
                <w:sz w:val="21"/>
                <w:szCs w:val="21"/>
              </w:rPr>
            </w:pPr>
          </w:p>
          <w:p w:rsidR="00A65FE4" w:rsidRPr="00B309BD" w:rsidRDefault="00A65FE4" w:rsidP="00E7344C">
            <w:pPr>
              <w:jc w:val="both"/>
            </w:pPr>
          </w:p>
        </w:tc>
      </w:tr>
      <w:tr w:rsidR="00B309BD" w:rsidRPr="00B309BD" w:rsidTr="00BC0497">
        <w:trPr>
          <w:trHeight w:val="218"/>
          <w:jc w:val="center"/>
        </w:trPr>
        <w:tc>
          <w:tcPr>
            <w:tcW w:w="9893" w:type="dxa"/>
            <w:gridSpan w:val="12"/>
            <w:shd w:val="clear" w:color="auto" w:fill="F7CAAC"/>
          </w:tcPr>
          <w:p w:rsidR="00B309BD" w:rsidRPr="00B309BD" w:rsidRDefault="00B309BD" w:rsidP="00E7344C">
            <w:pPr>
              <w:rPr>
                <w:b/>
              </w:rPr>
            </w:pPr>
            <w:r w:rsidRPr="00B309BD">
              <w:rPr>
                <w:b/>
              </w:rPr>
              <w:t>Působení v zahraničí</w:t>
            </w:r>
          </w:p>
        </w:tc>
      </w:tr>
      <w:tr w:rsidR="00B309BD" w:rsidRPr="00B309BD" w:rsidTr="00BC0497">
        <w:trPr>
          <w:trHeight w:val="328"/>
          <w:jc w:val="center"/>
        </w:trPr>
        <w:tc>
          <w:tcPr>
            <w:tcW w:w="9893" w:type="dxa"/>
            <w:gridSpan w:val="12"/>
          </w:tcPr>
          <w:p w:rsidR="00B309BD" w:rsidRPr="00B309BD" w:rsidRDefault="00B309BD" w:rsidP="00E7344C"/>
        </w:tc>
      </w:tr>
      <w:tr w:rsidR="008A1422" w:rsidRPr="00B309BD" w:rsidTr="003E0DCE">
        <w:trPr>
          <w:trHeight w:val="580"/>
          <w:jc w:val="center"/>
        </w:trPr>
        <w:tc>
          <w:tcPr>
            <w:tcW w:w="2552" w:type="dxa"/>
            <w:shd w:val="clear" w:color="auto" w:fill="F7CAAC"/>
          </w:tcPr>
          <w:p w:rsidR="00B309BD" w:rsidRPr="00B309BD" w:rsidRDefault="00B309BD" w:rsidP="00E7344C">
            <w:pPr>
              <w:jc w:val="both"/>
              <w:rPr>
                <w:b/>
              </w:rPr>
            </w:pPr>
            <w:r w:rsidRPr="00B309BD">
              <w:rPr>
                <w:b/>
              </w:rPr>
              <w:t xml:space="preserve">Podpis </w:t>
            </w:r>
          </w:p>
        </w:tc>
        <w:tc>
          <w:tcPr>
            <w:tcW w:w="4314" w:type="dxa"/>
            <w:gridSpan w:val="5"/>
          </w:tcPr>
          <w:p w:rsidR="00B309BD" w:rsidRPr="00B309BD" w:rsidRDefault="00E2571F" w:rsidP="00E7344C">
            <w:pPr>
              <w:jc w:val="both"/>
            </w:pPr>
            <w:r>
              <w:t>Mgr. Věra Kozáková, Ph.D., v. r.</w:t>
            </w:r>
          </w:p>
        </w:tc>
        <w:tc>
          <w:tcPr>
            <w:tcW w:w="1008" w:type="dxa"/>
            <w:shd w:val="clear" w:color="auto" w:fill="F7CAAC"/>
          </w:tcPr>
          <w:p w:rsidR="00B309BD" w:rsidRPr="00B309BD" w:rsidRDefault="00B309BD" w:rsidP="00E7344C">
            <w:pPr>
              <w:jc w:val="both"/>
            </w:pPr>
            <w:r w:rsidRPr="00B309BD">
              <w:rPr>
                <w:b/>
              </w:rPr>
              <w:t>datum</w:t>
            </w:r>
          </w:p>
        </w:tc>
        <w:tc>
          <w:tcPr>
            <w:tcW w:w="2019" w:type="dxa"/>
            <w:gridSpan w:val="5"/>
          </w:tcPr>
          <w:p w:rsidR="00B309BD" w:rsidRPr="00B309BD" w:rsidRDefault="00514D89" w:rsidP="00E7344C">
            <w:pPr>
              <w:jc w:val="both"/>
            </w:pPr>
            <w:del w:id="4347" w:author="Hana Navrátilová" w:date="2019-09-24T11:10:00Z">
              <w:r>
                <w:delText xml:space="preserve">17. 12. 2018 </w:delText>
              </w:r>
            </w:del>
            <w:ins w:id="4348" w:author="Hana Navrátilová" w:date="2019-09-24T11:10:00Z">
              <w:r w:rsidR="00F62D39">
                <w:t xml:space="preserve">25. </w:t>
              </w:r>
              <w:r w:rsidR="005A4AE1">
                <w:t>0</w:t>
              </w:r>
              <w:r w:rsidR="00F62D39">
                <w:t xml:space="preserve">9. 2019  </w:t>
              </w:r>
            </w:ins>
          </w:p>
        </w:tc>
      </w:tr>
    </w:tbl>
    <w:p w:rsidR="008D623E" w:rsidRDefault="002B607E">
      <w:pPr>
        <w:rPr>
          <w:ins w:id="4349" w:author="Hana Navrátilová" w:date="2019-09-24T11:10:00Z"/>
        </w:rPr>
      </w:pPr>
      <w:r>
        <w:br w:type="page"/>
      </w: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497"/>
        <w:gridCol w:w="827"/>
        <w:gridCol w:w="939"/>
        <w:gridCol w:w="559"/>
        <w:gridCol w:w="570"/>
        <w:gridCol w:w="221"/>
        <w:gridCol w:w="629"/>
        <w:gridCol w:w="147"/>
        <w:gridCol w:w="641"/>
        <w:gridCol w:w="209"/>
        <w:gridCol w:w="142"/>
        <w:gridCol w:w="435"/>
        <w:gridCol w:w="416"/>
        <w:gridCol w:w="1141"/>
      </w:tblGrid>
      <w:tr w:rsidR="006B6016" w:rsidRPr="00944A9E" w:rsidTr="00BC0497">
        <w:trPr>
          <w:jc w:val="center"/>
        </w:trPr>
        <w:tc>
          <w:tcPr>
            <w:tcW w:w="9925" w:type="dxa"/>
            <w:gridSpan w:val="15"/>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D51B09" w:rsidRPr="00944A9E" w:rsidTr="00BC0497">
        <w:trPr>
          <w:jc w:val="center"/>
        </w:trPr>
        <w:tc>
          <w:tcPr>
            <w:tcW w:w="3049" w:type="dxa"/>
            <w:gridSpan w:val="2"/>
            <w:tcBorders>
              <w:top w:val="double" w:sz="4" w:space="0" w:color="auto"/>
            </w:tcBorders>
            <w:shd w:val="clear" w:color="auto" w:fill="F7CAAC"/>
          </w:tcPr>
          <w:p w:rsidR="00D51B09" w:rsidRPr="00944A9E" w:rsidRDefault="00D51B09" w:rsidP="00E7344C">
            <w:pPr>
              <w:jc w:val="both"/>
              <w:rPr>
                <w:b/>
              </w:rPr>
            </w:pPr>
            <w:r w:rsidRPr="00944A9E">
              <w:rPr>
                <w:b/>
              </w:rPr>
              <w:t>Vysoká škola</w:t>
            </w:r>
          </w:p>
        </w:tc>
        <w:tc>
          <w:tcPr>
            <w:tcW w:w="6876" w:type="dxa"/>
            <w:gridSpan w:val="13"/>
          </w:tcPr>
          <w:p w:rsidR="00D51B09" w:rsidRPr="00944A9E" w:rsidRDefault="00D51B09" w:rsidP="00E7344C">
            <w:pPr>
              <w:jc w:val="both"/>
            </w:pPr>
            <w:r w:rsidRPr="00944A9E">
              <w:t>UTB ve Zlíně</w:t>
            </w:r>
          </w:p>
        </w:tc>
      </w:tr>
      <w:tr w:rsidR="00D51B09" w:rsidRPr="00944A9E" w:rsidTr="00BC0497">
        <w:trPr>
          <w:jc w:val="center"/>
        </w:trPr>
        <w:tc>
          <w:tcPr>
            <w:tcW w:w="3049" w:type="dxa"/>
            <w:gridSpan w:val="2"/>
            <w:shd w:val="clear" w:color="auto" w:fill="F7CAAC"/>
          </w:tcPr>
          <w:p w:rsidR="00D51B09" w:rsidRPr="00944A9E" w:rsidRDefault="00D51B09" w:rsidP="00E7344C">
            <w:pPr>
              <w:jc w:val="both"/>
              <w:rPr>
                <w:b/>
              </w:rPr>
            </w:pPr>
            <w:r w:rsidRPr="00944A9E">
              <w:rPr>
                <w:b/>
              </w:rPr>
              <w:t>Součást vysoké školy</w:t>
            </w:r>
          </w:p>
        </w:tc>
        <w:tc>
          <w:tcPr>
            <w:tcW w:w="6876" w:type="dxa"/>
            <w:gridSpan w:val="13"/>
          </w:tcPr>
          <w:p w:rsidR="00D51B09" w:rsidRPr="00944A9E" w:rsidRDefault="00D51B09" w:rsidP="00E7344C">
            <w:pPr>
              <w:jc w:val="both"/>
            </w:pPr>
            <w:r w:rsidRPr="00944A9E">
              <w:t>Fakulta humanitních studií</w:t>
            </w:r>
          </w:p>
        </w:tc>
      </w:tr>
      <w:tr w:rsidR="00D51B09" w:rsidRPr="00944A9E" w:rsidTr="00BC0497">
        <w:trPr>
          <w:jc w:val="center"/>
        </w:trPr>
        <w:tc>
          <w:tcPr>
            <w:tcW w:w="3049" w:type="dxa"/>
            <w:gridSpan w:val="2"/>
            <w:shd w:val="clear" w:color="auto" w:fill="F7CAAC"/>
          </w:tcPr>
          <w:p w:rsidR="00D51B09" w:rsidRPr="00944A9E" w:rsidRDefault="00D51B09" w:rsidP="00E7344C">
            <w:pPr>
              <w:jc w:val="both"/>
              <w:rPr>
                <w:b/>
              </w:rPr>
            </w:pPr>
            <w:r w:rsidRPr="00944A9E">
              <w:rPr>
                <w:b/>
              </w:rPr>
              <w:t>Název studijního programu</w:t>
            </w:r>
          </w:p>
        </w:tc>
        <w:tc>
          <w:tcPr>
            <w:tcW w:w="6876" w:type="dxa"/>
            <w:gridSpan w:val="13"/>
          </w:tcPr>
          <w:p w:rsidR="00D51B09" w:rsidRPr="00944A9E" w:rsidRDefault="00564B1A" w:rsidP="00E7344C">
            <w:pPr>
              <w:jc w:val="both"/>
            </w:pPr>
            <w:r>
              <w:t>Učitelství pro 1. stupeň</w:t>
            </w:r>
            <w:r w:rsidR="00D51B09" w:rsidRPr="00944A9E">
              <w:t xml:space="preserve"> základní školy</w:t>
            </w:r>
          </w:p>
        </w:tc>
      </w:tr>
      <w:tr w:rsidR="008A1422" w:rsidRPr="00944A9E" w:rsidTr="003E0DCE">
        <w:trPr>
          <w:trHeight w:val="207"/>
          <w:jc w:val="center"/>
        </w:trPr>
        <w:tc>
          <w:tcPr>
            <w:tcW w:w="3049" w:type="dxa"/>
            <w:gridSpan w:val="2"/>
            <w:shd w:val="clear" w:color="auto" w:fill="F7CAAC"/>
          </w:tcPr>
          <w:p w:rsidR="00D51B09" w:rsidRPr="00944A9E" w:rsidRDefault="00D51B09" w:rsidP="00E7344C">
            <w:pPr>
              <w:jc w:val="both"/>
              <w:rPr>
                <w:b/>
              </w:rPr>
            </w:pPr>
            <w:r w:rsidRPr="00944A9E">
              <w:rPr>
                <w:b/>
              </w:rPr>
              <w:t>Jméno a příjmení</w:t>
            </w:r>
          </w:p>
        </w:tc>
        <w:tc>
          <w:tcPr>
            <w:tcW w:w="3745" w:type="dxa"/>
            <w:gridSpan w:val="6"/>
          </w:tcPr>
          <w:p w:rsidR="00D51B09" w:rsidRPr="00944A9E" w:rsidRDefault="00D51B09" w:rsidP="00E7344C">
            <w:r w:rsidRPr="00944A9E">
              <w:t>Eva Machů</w:t>
            </w:r>
          </w:p>
          <w:p w:rsidR="00D51B09" w:rsidRPr="00944A9E" w:rsidRDefault="00D51B09" w:rsidP="00E7344C"/>
        </w:tc>
        <w:tc>
          <w:tcPr>
            <w:tcW w:w="1139" w:type="dxa"/>
            <w:gridSpan w:val="4"/>
            <w:shd w:val="clear" w:color="auto" w:fill="F7CAAC"/>
          </w:tcPr>
          <w:p w:rsidR="00D51B09" w:rsidRPr="00944A9E" w:rsidRDefault="00D51B09" w:rsidP="00E7344C">
            <w:pPr>
              <w:jc w:val="both"/>
              <w:rPr>
                <w:b/>
              </w:rPr>
            </w:pPr>
            <w:r w:rsidRPr="00944A9E">
              <w:rPr>
                <w:b/>
              </w:rPr>
              <w:t>Tituly</w:t>
            </w:r>
          </w:p>
        </w:tc>
        <w:tc>
          <w:tcPr>
            <w:tcW w:w="1992" w:type="dxa"/>
            <w:gridSpan w:val="3"/>
          </w:tcPr>
          <w:p w:rsidR="00D51B09" w:rsidRPr="00944A9E" w:rsidRDefault="00D51B09" w:rsidP="00E7344C">
            <w:r w:rsidRPr="00944A9E">
              <w:t>Mgr., Ph.D.</w:t>
            </w:r>
          </w:p>
          <w:p w:rsidR="00D51B09" w:rsidRPr="00944A9E" w:rsidRDefault="00D51B09" w:rsidP="00E7344C"/>
        </w:tc>
      </w:tr>
      <w:tr w:rsidR="008A1422" w:rsidRPr="00944A9E" w:rsidTr="003E0DCE">
        <w:trPr>
          <w:jc w:val="center"/>
        </w:trPr>
        <w:tc>
          <w:tcPr>
            <w:tcW w:w="3049" w:type="dxa"/>
            <w:gridSpan w:val="2"/>
            <w:shd w:val="clear" w:color="auto" w:fill="F7CAAC"/>
          </w:tcPr>
          <w:p w:rsidR="00D51B09" w:rsidRPr="00944A9E" w:rsidRDefault="00D51B09" w:rsidP="00E7344C">
            <w:pPr>
              <w:jc w:val="both"/>
              <w:rPr>
                <w:b/>
              </w:rPr>
            </w:pPr>
            <w:r w:rsidRPr="00944A9E">
              <w:rPr>
                <w:b/>
              </w:rPr>
              <w:t>Rok narození</w:t>
            </w:r>
          </w:p>
        </w:tc>
        <w:tc>
          <w:tcPr>
            <w:tcW w:w="827" w:type="dxa"/>
          </w:tcPr>
          <w:p w:rsidR="00D51B09" w:rsidRPr="00944A9E" w:rsidRDefault="00D51B09" w:rsidP="00E7344C">
            <w:pPr>
              <w:jc w:val="both"/>
            </w:pPr>
            <w:r w:rsidRPr="00944A9E">
              <w:t>1981</w:t>
            </w:r>
          </w:p>
        </w:tc>
        <w:tc>
          <w:tcPr>
            <w:tcW w:w="1498" w:type="dxa"/>
            <w:gridSpan w:val="2"/>
            <w:shd w:val="clear" w:color="auto" w:fill="F7CAAC"/>
          </w:tcPr>
          <w:p w:rsidR="00D51B09" w:rsidRPr="00944A9E" w:rsidRDefault="00D51B09" w:rsidP="00E7344C">
            <w:pPr>
              <w:jc w:val="both"/>
              <w:rPr>
                <w:b/>
              </w:rPr>
            </w:pPr>
            <w:r w:rsidRPr="00944A9E">
              <w:rPr>
                <w:b/>
              </w:rPr>
              <w:t>typ vztahu k VŠ</w:t>
            </w:r>
          </w:p>
        </w:tc>
        <w:tc>
          <w:tcPr>
            <w:tcW w:w="570" w:type="dxa"/>
          </w:tcPr>
          <w:p w:rsidR="00D51B09" w:rsidRPr="00944A9E" w:rsidRDefault="00D51B09" w:rsidP="00E7344C">
            <w:pPr>
              <w:jc w:val="both"/>
            </w:pPr>
            <w:r w:rsidRPr="00944A9E">
              <w:t>pp</w:t>
            </w:r>
          </w:p>
        </w:tc>
        <w:tc>
          <w:tcPr>
            <w:tcW w:w="850" w:type="dxa"/>
            <w:gridSpan w:val="2"/>
            <w:shd w:val="clear" w:color="auto" w:fill="F7CAAC"/>
          </w:tcPr>
          <w:p w:rsidR="00D51B09" w:rsidRPr="00944A9E" w:rsidRDefault="00D51B09" w:rsidP="00E7344C">
            <w:pPr>
              <w:jc w:val="both"/>
              <w:rPr>
                <w:b/>
              </w:rPr>
            </w:pPr>
            <w:r w:rsidRPr="00944A9E">
              <w:rPr>
                <w:b/>
              </w:rPr>
              <w:t>rozsah</w:t>
            </w:r>
          </w:p>
        </w:tc>
        <w:tc>
          <w:tcPr>
            <w:tcW w:w="1139" w:type="dxa"/>
            <w:gridSpan w:val="4"/>
          </w:tcPr>
          <w:p w:rsidR="00D51B09" w:rsidRPr="00944A9E" w:rsidRDefault="00AD6C25" w:rsidP="00E7344C">
            <w:pPr>
              <w:jc w:val="both"/>
            </w:pPr>
            <w:r w:rsidRPr="00944A9E">
              <w:t>40h/týdně</w:t>
            </w:r>
          </w:p>
        </w:tc>
        <w:tc>
          <w:tcPr>
            <w:tcW w:w="851" w:type="dxa"/>
            <w:gridSpan w:val="2"/>
            <w:shd w:val="clear" w:color="auto" w:fill="F7CAAC"/>
          </w:tcPr>
          <w:p w:rsidR="00D51B09" w:rsidRPr="00944A9E" w:rsidRDefault="00D51B09" w:rsidP="00E7344C">
            <w:pPr>
              <w:jc w:val="both"/>
              <w:rPr>
                <w:b/>
              </w:rPr>
            </w:pPr>
            <w:r w:rsidRPr="00944A9E">
              <w:rPr>
                <w:b/>
              </w:rPr>
              <w:t>do kdy</w:t>
            </w:r>
          </w:p>
        </w:tc>
        <w:tc>
          <w:tcPr>
            <w:tcW w:w="1141" w:type="dxa"/>
          </w:tcPr>
          <w:p w:rsidR="00E2571F" w:rsidRPr="00944A9E" w:rsidRDefault="00BB2E31" w:rsidP="00E7344C">
            <w:r>
              <w:t>N</w:t>
            </w:r>
          </w:p>
        </w:tc>
      </w:tr>
      <w:tr w:rsidR="008A1422" w:rsidRPr="00944A9E" w:rsidTr="003E0DCE">
        <w:trPr>
          <w:jc w:val="center"/>
        </w:trPr>
        <w:tc>
          <w:tcPr>
            <w:tcW w:w="5374" w:type="dxa"/>
            <w:gridSpan w:val="5"/>
            <w:shd w:val="clear" w:color="auto" w:fill="F7CAAC"/>
          </w:tcPr>
          <w:p w:rsidR="00D51B09" w:rsidRPr="00944A9E" w:rsidRDefault="00D51B09" w:rsidP="00E7344C">
            <w:pPr>
              <w:jc w:val="both"/>
              <w:rPr>
                <w:b/>
              </w:rPr>
            </w:pPr>
            <w:r w:rsidRPr="00944A9E">
              <w:rPr>
                <w:b/>
              </w:rPr>
              <w:t>Typ vztahu na součásti VŠ, která uskutečňuje st. program</w:t>
            </w:r>
          </w:p>
        </w:tc>
        <w:tc>
          <w:tcPr>
            <w:tcW w:w="570" w:type="dxa"/>
          </w:tcPr>
          <w:p w:rsidR="00D51B09" w:rsidRPr="00944A9E" w:rsidRDefault="00D51B09" w:rsidP="00E7344C">
            <w:pPr>
              <w:jc w:val="both"/>
            </w:pPr>
            <w:r w:rsidRPr="00944A9E">
              <w:t>pp</w:t>
            </w:r>
          </w:p>
        </w:tc>
        <w:tc>
          <w:tcPr>
            <w:tcW w:w="850" w:type="dxa"/>
            <w:gridSpan w:val="2"/>
            <w:shd w:val="clear" w:color="auto" w:fill="F7CAAC"/>
          </w:tcPr>
          <w:p w:rsidR="00D51B09" w:rsidRPr="00944A9E" w:rsidRDefault="00D51B09" w:rsidP="00E7344C">
            <w:pPr>
              <w:jc w:val="both"/>
              <w:rPr>
                <w:b/>
              </w:rPr>
            </w:pPr>
            <w:r w:rsidRPr="00944A9E">
              <w:rPr>
                <w:b/>
              </w:rPr>
              <w:t>rozsah</w:t>
            </w:r>
          </w:p>
        </w:tc>
        <w:tc>
          <w:tcPr>
            <w:tcW w:w="1139" w:type="dxa"/>
            <w:gridSpan w:val="4"/>
          </w:tcPr>
          <w:p w:rsidR="00D51B09" w:rsidRPr="00944A9E" w:rsidRDefault="00AD6C25" w:rsidP="00E7344C">
            <w:pPr>
              <w:jc w:val="both"/>
              <w:rPr>
                <w:lang w:val="sk-SK"/>
              </w:rPr>
            </w:pPr>
            <w:r w:rsidRPr="00944A9E">
              <w:rPr>
                <w:lang w:val="sk-SK"/>
              </w:rPr>
              <w:t>40h/týdně</w:t>
            </w:r>
          </w:p>
        </w:tc>
        <w:tc>
          <w:tcPr>
            <w:tcW w:w="851" w:type="dxa"/>
            <w:gridSpan w:val="2"/>
            <w:shd w:val="clear" w:color="auto" w:fill="F7CAAC"/>
          </w:tcPr>
          <w:p w:rsidR="00D51B09" w:rsidRPr="00944A9E" w:rsidRDefault="00D51B09" w:rsidP="00E7344C">
            <w:pPr>
              <w:jc w:val="both"/>
              <w:rPr>
                <w:b/>
              </w:rPr>
            </w:pPr>
            <w:r w:rsidRPr="00944A9E">
              <w:rPr>
                <w:b/>
              </w:rPr>
              <w:t>do kdy</w:t>
            </w:r>
          </w:p>
        </w:tc>
        <w:tc>
          <w:tcPr>
            <w:tcW w:w="1141" w:type="dxa"/>
          </w:tcPr>
          <w:p w:rsidR="00D51B09" w:rsidRPr="00944A9E" w:rsidRDefault="00BB2E31" w:rsidP="00E7344C">
            <w:pPr>
              <w:jc w:val="both"/>
            </w:pPr>
            <w:r>
              <w:t>N</w:t>
            </w:r>
          </w:p>
        </w:tc>
      </w:tr>
      <w:tr w:rsidR="008A1422" w:rsidRPr="00944A9E" w:rsidTr="003E0DCE">
        <w:trPr>
          <w:jc w:val="center"/>
        </w:trPr>
        <w:tc>
          <w:tcPr>
            <w:tcW w:w="6165" w:type="dxa"/>
            <w:gridSpan w:val="7"/>
            <w:shd w:val="clear" w:color="auto" w:fill="F7CAAC"/>
          </w:tcPr>
          <w:p w:rsidR="00D51B09" w:rsidRPr="00944A9E" w:rsidRDefault="00D51B09" w:rsidP="00E7344C">
            <w:pPr>
              <w:jc w:val="both"/>
            </w:pPr>
            <w:r w:rsidRPr="00944A9E">
              <w:rPr>
                <w:b/>
              </w:rPr>
              <w:t>Další současná působení jako akademický pracovník na jiných VŠ</w:t>
            </w:r>
          </w:p>
        </w:tc>
        <w:tc>
          <w:tcPr>
            <w:tcW w:w="1768" w:type="dxa"/>
            <w:gridSpan w:val="5"/>
            <w:shd w:val="clear" w:color="auto" w:fill="F7CAAC"/>
          </w:tcPr>
          <w:p w:rsidR="00D51B09" w:rsidRPr="00944A9E" w:rsidRDefault="00D51B09" w:rsidP="00E7344C">
            <w:pPr>
              <w:jc w:val="both"/>
              <w:rPr>
                <w:b/>
              </w:rPr>
            </w:pPr>
            <w:r w:rsidRPr="00944A9E">
              <w:rPr>
                <w:b/>
              </w:rPr>
              <w:t>typ prac. vztahu</w:t>
            </w:r>
          </w:p>
        </w:tc>
        <w:tc>
          <w:tcPr>
            <w:tcW w:w="1992" w:type="dxa"/>
            <w:gridSpan w:val="3"/>
            <w:shd w:val="clear" w:color="auto" w:fill="F7CAAC"/>
          </w:tcPr>
          <w:p w:rsidR="00D51B09" w:rsidRPr="00944A9E" w:rsidRDefault="00D51B09" w:rsidP="00E7344C">
            <w:pPr>
              <w:jc w:val="both"/>
              <w:rPr>
                <w:b/>
              </w:rPr>
            </w:pPr>
            <w:r w:rsidRPr="00944A9E">
              <w:rPr>
                <w:b/>
              </w:rPr>
              <w:t>rozsah</w:t>
            </w:r>
          </w:p>
        </w:tc>
      </w:tr>
      <w:tr w:rsidR="00D51B09" w:rsidRPr="00944A9E" w:rsidTr="00BC0497">
        <w:trPr>
          <w:jc w:val="center"/>
        </w:trPr>
        <w:tc>
          <w:tcPr>
            <w:tcW w:w="6165" w:type="dxa"/>
            <w:gridSpan w:val="7"/>
          </w:tcPr>
          <w:p w:rsidR="00D51B09" w:rsidRPr="00944A9E" w:rsidRDefault="00D51B09" w:rsidP="00E7344C">
            <w:pPr>
              <w:jc w:val="both"/>
            </w:pPr>
            <w:r w:rsidRPr="00944A9E">
              <w:t>Nemá</w:t>
            </w:r>
          </w:p>
        </w:tc>
        <w:tc>
          <w:tcPr>
            <w:tcW w:w="1768" w:type="dxa"/>
            <w:gridSpan w:val="5"/>
          </w:tcPr>
          <w:p w:rsidR="00D51B09" w:rsidRPr="00944A9E" w:rsidRDefault="00D51B09" w:rsidP="00E7344C">
            <w:pPr>
              <w:jc w:val="both"/>
            </w:pPr>
          </w:p>
        </w:tc>
        <w:tc>
          <w:tcPr>
            <w:tcW w:w="1992" w:type="dxa"/>
            <w:gridSpan w:val="3"/>
          </w:tcPr>
          <w:p w:rsidR="00D51B09" w:rsidRPr="00944A9E" w:rsidRDefault="00D51B09" w:rsidP="00E7344C">
            <w:pPr>
              <w:jc w:val="both"/>
            </w:pPr>
          </w:p>
        </w:tc>
      </w:tr>
      <w:tr w:rsidR="00D51B09" w:rsidRPr="00944A9E" w:rsidTr="00BC0497">
        <w:trPr>
          <w:jc w:val="center"/>
        </w:trPr>
        <w:tc>
          <w:tcPr>
            <w:tcW w:w="9925" w:type="dxa"/>
            <w:gridSpan w:val="15"/>
            <w:shd w:val="clear" w:color="auto" w:fill="F7CAAC"/>
          </w:tcPr>
          <w:p w:rsidR="00D51B09" w:rsidRPr="00944A9E" w:rsidRDefault="00D51B09" w:rsidP="00E7344C">
            <w:pPr>
              <w:jc w:val="both"/>
            </w:pPr>
            <w:r w:rsidRPr="00944A9E">
              <w:rPr>
                <w:b/>
              </w:rPr>
              <w:t>Předměty příslušného studijního programu a způsob zapojení do jejich výuky, příp. další zapojení do uskutečňování studijního programu</w:t>
            </w:r>
          </w:p>
        </w:tc>
      </w:tr>
      <w:tr w:rsidR="00D51B09" w:rsidRPr="00944A9E" w:rsidTr="00BC0497">
        <w:trPr>
          <w:trHeight w:val="383"/>
          <w:jc w:val="center"/>
        </w:trPr>
        <w:tc>
          <w:tcPr>
            <w:tcW w:w="9925" w:type="dxa"/>
            <w:gridSpan w:val="15"/>
            <w:tcBorders>
              <w:top w:val="nil"/>
            </w:tcBorders>
          </w:tcPr>
          <w:p w:rsidR="00D51B09" w:rsidRPr="00944A9E" w:rsidRDefault="000278F0" w:rsidP="000278F0">
            <w:r>
              <w:t xml:space="preserve">Literatura pro děti </w:t>
            </w:r>
            <w:del w:id="4350" w:author="Hana Navrátilová" w:date="2019-09-24T11:10:00Z">
              <w:r w:rsidR="009D010B">
                <w:delText xml:space="preserve">2, </w:delText>
              </w:r>
              <w:r w:rsidR="00D51B09" w:rsidRPr="00944A9E">
                <w:delText xml:space="preserve">Základy inkluzivní </w:delText>
              </w:r>
              <w:r w:rsidR="001B0B88">
                <w:delText>pedagogiky</w:delText>
              </w:r>
            </w:del>
            <w:ins w:id="4351" w:author="Hana Navrátilová" w:date="2019-09-24T11:10:00Z">
              <w:r>
                <w:t>1</w:t>
              </w:r>
              <w:r w:rsidR="009D010B">
                <w:t xml:space="preserve">, </w:t>
              </w:r>
              <w:r>
                <w:t>Rozvoj nadání žáků</w:t>
              </w:r>
            </w:ins>
          </w:p>
        </w:tc>
      </w:tr>
      <w:tr w:rsidR="00D51B09" w:rsidRPr="00944A9E" w:rsidTr="00BC0497">
        <w:trPr>
          <w:jc w:val="center"/>
        </w:trPr>
        <w:tc>
          <w:tcPr>
            <w:tcW w:w="9925" w:type="dxa"/>
            <w:gridSpan w:val="15"/>
            <w:shd w:val="clear" w:color="auto" w:fill="F7CAAC"/>
          </w:tcPr>
          <w:p w:rsidR="00D51B09" w:rsidRPr="00944A9E" w:rsidRDefault="00D51B09" w:rsidP="00E7344C">
            <w:pPr>
              <w:jc w:val="both"/>
            </w:pPr>
            <w:r w:rsidRPr="00944A9E">
              <w:rPr>
                <w:b/>
              </w:rPr>
              <w:t xml:space="preserve">Údaje o vzdělání na VŠ </w:t>
            </w:r>
          </w:p>
        </w:tc>
      </w:tr>
      <w:tr w:rsidR="00D51B09" w:rsidRPr="00944A9E" w:rsidTr="00BC0497">
        <w:trPr>
          <w:trHeight w:val="808"/>
          <w:jc w:val="center"/>
        </w:trPr>
        <w:tc>
          <w:tcPr>
            <w:tcW w:w="9925" w:type="dxa"/>
            <w:gridSpan w:val="15"/>
          </w:tcPr>
          <w:p w:rsidR="00D51B09" w:rsidRPr="00944A9E" w:rsidRDefault="00D51B09" w:rsidP="00E7344C">
            <w:r w:rsidRPr="00944A9E">
              <w:t xml:space="preserve">Mgr., magisterské studium v oboru Učitelství pro </w:t>
            </w:r>
            <w:r w:rsidR="00722585">
              <w:t>2</w:t>
            </w:r>
            <w:r w:rsidRPr="00944A9E">
              <w:t>. stupeň ZŠ (český jazyk, hudební výchova), 2004, PdF UP v</w:t>
            </w:r>
            <w:r w:rsidR="00B309BD">
              <w:t> </w:t>
            </w:r>
            <w:r w:rsidRPr="00944A9E">
              <w:t>Olomouci</w:t>
            </w:r>
          </w:p>
          <w:p w:rsidR="00D51B09" w:rsidRPr="00944A9E" w:rsidRDefault="00D51B09" w:rsidP="00E7344C">
            <w:r w:rsidRPr="00944A9E">
              <w:t>Ph.D., doktorské studium v oboru Pedagogika, 2009, PdF MU v Brně</w:t>
            </w:r>
          </w:p>
        </w:tc>
      </w:tr>
      <w:tr w:rsidR="00D51B09" w:rsidRPr="00944A9E" w:rsidTr="00BC0497">
        <w:trPr>
          <w:jc w:val="center"/>
        </w:trPr>
        <w:tc>
          <w:tcPr>
            <w:tcW w:w="9925" w:type="dxa"/>
            <w:gridSpan w:val="15"/>
            <w:shd w:val="clear" w:color="auto" w:fill="F7CAAC"/>
          </w:tcPr>
          <w:p w:rsidR="00D51B09" w:rsidRPr="00944A9E" w:rsidRDefault="00D51B09" w:rsidP="00E7344C">
            <w:pPr>
              <w:jc w:val="both"/>
              <w:rPr>
                <w:b/>
              </w:rPr>
            </w:pPr>
            <w:r w:rsidRPr="00944A9E">
              <w:rPr>
                <w:b/>
              </w:rPr>
              <w:t>Údaje o odborném působení od absolvování VŠ</w:t>
            </w:r>
          </w:p>
        </w:tc>
      </w:tr>
      <w:tr w:rsidR="00D51B09" w:rsidRPr="00944A9E" w:rsidTr="00BC0497">
        <w:trPr>
          <w:trHeight w:val="1090"/>
          <w:jc w:val="center"/>
        </w:trPr>
        <w:tc>
          <w:tcPr>
            <w:tcW w:w="9925" w:type="dxa"/>
            <w:gridSpan w:val="15"/>
          </w:tcPr>
          <w:p w:rsidR="00D51B09" w:rsidRPr="00944A9E" w:rsidRDefault="00D51B09" w:rsidP="00E7344C">
            <w:r w:rsidRPr="00944A9E">
              <w:t>2004</w:t>
            </w:r>
            <w:r w:rsidR="00B369B9" w:rsidRPr="00944A9E">
              <w:t xml:space="preserve"> – </w:t>
            </w:r>
            <w:r w:rsidRPr="00944A9E">
              <w:t>2009 učitelka základní školy, výuka předmětů na I. a II. St. ZŠ (hudební výchova, český jazyk, anglický jazyk)</w:t>
            </w:r>
            <w:r w:rsidRPr="00944A9E">
              <w:br/>
              <w:t>2009</w:t>
            </w:r>
            <w:r w:rsidR="00B369B9" w:rsidRPr="00944A9E">
              <w:t xml:space="preserve"> – </w:t>
            </w:r>
            <w:r w:rsidRPr="00944A9E">
              <w:t>dosud odborná asistentka Ústav školní pedagogiky, Fakulta humanitních studií, Univerzita Tomáše Bati ve Zlíně</w:t>
            </w:r>
          </w:p>
        </w:tc>
      </w:tr>
      <w:tr w:rsidR="00D51B09" w:rsidRPr="00944A9E" w:rsidTr="00BC0497">
        <w:trPr>
          <w:trHeight w:val="250"/>
          <w:jc w:val="center"/>
        </w:trPr>
        <w:tc>
          <w:tcPr>
            <w:tcW w:w="9925" w:type="dxa"/>
            <w:gridSpan w:val="15"/>
            <w:shd w:val="clear" w:color="auto" w:fill="F7CAAC"/>
          </w:tcPr>
          <w:p w:rsidR="00D51B09" w:rsidRPr="00944A9E" w:rsidRDefault="00D51B09" w:rsidP="00E7344C">
            <w:pPr>
              <w:jc w:val="both"/>
            </w:pPr>
            <w:r w:rsidRPr="00944A9E">
              <w:rPr>
                <w:b/>
              </w:rPr>
              <w:t>Zkušenosti s vedením kvalifikačních a rigorózních prací</w:t>
            </w:r>
          </w:p>
        </w:tc>
      </w:tr>
      <w:tr w:rsidR="00D51B09" w:rsidRPr="00944A9E" w:rsidTr="00BC0497">
        <w:trPr>
          <w:trHeight w:val="491"/>
          <w:jc w:val="center"/>
        </w:trPr>
        <w:tc>
          <w:tcPr>
            <w:tcW w:w="9925" w:type="dxa"/>
            <w:gridSpan w:val="15"/>
          </w:tcPr>
          <w:p w:rsidR="00D51B09" w:rsidRPr="00944A9E" w:rsidRDefault="00D51B09" w:rsidP="00E7344C">
            <w:pPr>
              <w:jc w:val="both"/>
            </w:pPr>
            <w:r w:rsidRPr="00944A9E">
              <w:t>Úspěšně obhájených 75 bakalářských a 74 diplomových prací</w:t>
            </w:r>
          </w:p>
        </w:tc>
      </w:tr>
      <w:tr w:rsidR="008A1422" w:rsidRPr="00944A9E" w:rsidTr="003E0DCE">
        <w:trPr>
          <w:jc w:val="center"/>
        </w:trPr>
        <w:tc>
          <w:tcPr>
            <w:tcW w:w="2552" w:type="dxa"/>
            <w:tcBorders>
              <w:top w:val="single" w:sz="12" w:space="0" w:color="auto"/>
            </w:tcBorders>
            <w:shd w:val="clear" w:color="auto" w:fill="F7CAAC"/>
          </w:tcPr>
          <w:p w:rsidR="00D51B09" w:rsidRPr="00944A9E" w:rsidRDefault="00D51B09" w:rsidP="00E7344C">
            <w:pPr>
              <w:jc w:val="both"/>
            </w:pPr>
            <w:r w:rsidRPr="00944A9E">
              <w:rPr>
                <w:b/>
              </w:rPr>
              <w:t xml:space="preserve">Obor habilitačního řízení </w:t>
            </w:r>
          </w:p>
        </w:tc>
        <w:tc>
          <w:tcPr>
            <w:tcW w:w="2263" w:type="dxa"/>
            <w:gridSpan w:val="3"/>
            <w:tcBorders>
              <w:top w:val="single" w:sz="12" w:space="0" w:color="auto"/>
            </w:tcBorders>
            <w:shd w:val="clear" w:color="auto" w:fill="F7CAAC"/>
          </w:tcPr>
          <w:p w:rsidR="00D51B09" w:rsidRPr="00944A9E" w:rsidRDefault="00D51B09" w:rsidP="00E7344C">
            <w:pPr>
              <w:jc w:val="both"/>
            </w:pPr>
            <w:r w:rsidRPr="00944A9E">
              <w:rPr>
                <w:b/>
              </w:rPr>
              <w:t>Rok udělení hodnosti</w:t>
            </w:r>
          </w:p>
        </w:tc>
        <w:tc>
          <w:tcPr>
            <w:tcW w:w="2126" w:type="dxa"/>
            <w:gridSpan w:val="5"/>
            <w:tcBorders>
              <w:top w:val="single" w:sz="12" w:space="0" w:color="auto"/>
              <w:right w:val="single" w:sz="12" w:space="0" w:color="auto"/>
            </w:tcBorders>
            <w:shd w:val="clear" w:color="auto" w:fill="F7CAAC"/>
          </w:tcPr>
          <w:p w:rsidR="00D51B09" w:rsidRPr="00944A9E" w:rsidRDefault="00D51B09" w:rsidP="00E7344C">
            <w:pPr>
              <w:jc w:val="both"/>
            </w:pPr>
            <w:r w:rsidRPr="00944A9E">
              <w:rPr>
                <w:b/>
              </w:rPr>
              <w:t>Řízení konáno na VŠ</w:t>
            </w:r>
          </w:p>
        </w:tc>
        <w:tc>
          <w:tcPr>
            <w:tcW w:w="2984" w:type="dxa"/>
            <w:gridSpan w:val="6"/>
            <w:tcBorders>
              <w:top w:val="single" w:sz="12" w:space="0" w:color="auto"/>
              <w:left w:val="single" w:sz="12" w:space="0" w:color="auto"/>
            </w:tcBorders>
            <w:shd w:val="clear" w:color="auto" w:fill="F7CAAC"/>
          </w:tcPr>
          <w:p w:rsidR="00D51B09" w:rsidRPr="00944A9E" w:rsidRDefault="00D51B09" w:rsidP="00E7344C">
            <w:pPr>
              <w:jc w:val="both"/>
              <w:rPr>
                <w:b/>
              </w:rPr>
            </w:pPr>
            <w:r w:rsidRPr="00944A9E">
              <w:rPr>
                <w:b/>
              </w:rPr>
              <w:t>Ohlasy publikací</w:t>
            </w:r>
          </w:p>
        </w:tc>
      </w:tr>
      <w:tr w:rsidR="008A1422" w:rsidRPr="00944A9E" w:rsidTr="003E0DCE">
        <w:trPr>
          <w:trHeight w:val="329"/>
          <w:jc w:val="center"/>
        </w:trPr>
        <w:tc>
          <w:tcPr>
            <w:tcW w:w="2552" w:type="dxa"/>
          </w:tcPr>
          <w:p w:rsidR="00D51B09" w:rsidRPr="00944A9E" w:rsidRDefault="00D51B09" w:rsidP="00E7344C">
            <w:pPr>
              <w:jc w:val="both"/>
            </w:pPr>
          </w:p>
        </w:tc>
        <w:tc>
          <w:tcPr>
            <w:tcW w:w="2263" w:type="dxa"/>
            <w:gridSpan w:val="3"/>
          </w:tcPr>
          <w:p w:rsidR="00D51B09" w:rsidRPr="00944A9E" w:rsidRDefault="00D51B09" w:rsidP="00E7344C">
            <w:pPr>
              <w:jc w:val="both"/>
            </w:pPr>
          </w:p>
        </w:tc>
        <w:tc>
          <w:tcPr>
            <w:tcW w:w="2126" w:type="dxa"/>
            <w:gridSpan w:val="5"/>
            <w:tcBorders>
              <w:right w:val="single" w:sz="12" w:space="0" w:color="auto"/>
            </w:tcBorders>
          </w:tcPr>
          <w:p w:rsidR="00D51B09" w:rsidRPr="00944A9E" w:rsidRDefault="00D51B09" w:rsidP="00E7344C">
            <w:pPr>
              <w:jc w:val="both"/>
            </w:pPr>
          </w:p>
        </w:tc>
        <w:tc>
          <w:tcPr>
            <w:tcW w:w="850" w:type="dxa"/>
            <w:gridSpan w:val="2"/>
            <w:tcBorders>
              <w:left w:val="single" w:sz="12" w:space="0" w:color="auto"/>
            </w:tcBorders>
            <w:shd w:val="clear" w:color="auto" w:fill="F7CAAC"/>
          </w:tcPr>
          <w:p w:rsidR="00D51B09" w:rsidRPr="00944A9E" w:rsidRDefault="00D51B09" w:rsidP="00E7344C">
            <w:pPr>
              <w:jc w:val="both"/>
            </w:pPr>
            <w:r w:rsidRPr="00944A9E">
              <w:rPr>
                <w:b/>
              </w:rPr>
              <w:t>WOS</w:t>
            </w:r>
          </w:p>
        </w:tc>
        <w:tc>
          <w:tcPr>
            <w:tcW w:w="993" w:type="dxa"/>
            <w:gridSpan w:val="3"/>
            <w:shd w:val="clear" w:color="auto" w:fill="F7CAAC"/>
          </w:tcPr>
          <w:p w:rsidR="00D51B09" w:rsidRPr="00944A9E" w:rsidRDefault="00D51B09" w:rsidP="00E7344C">
            <w:pPr>
              <w:jc w:val="both"/>
              <w:rPr>
                <w:sz w:val="18"/>
              </w:rPr>
            </w:pPr>
            <w:r w:rsidRPr="00944A9E">
              <w:rPr>
                <w:b/>
                <w:sz w:val="18"/>
              </w:rPr>
              <w:t>Scopus</w:t>
            </w:r>
          </w:p>
        </w:tc>
        <w:tc>
          <w:tcPr>
            <w:tcW w:w="1141" w:type="dxa"/>
            <w:shd w:val="clear" w:color="auto" w:fill="F7CAAC"/>
          </w:tcPr>
          <w:p w:rsidR="00D51B09" w:rsidRPr="00944A9E" w:rsidRDefault="00B309BD" w:rsidP="00E7344C">
            <w:pPr>
              <w:jc w:val="both"/>
            </w:pPr>
            <w:r w:rsidRPr="00944A9E">
              <w:rPr>
                <w:b/>
                <w:sz w:val="18"/>
              </w:rPr>
              <w:t>O</w:t>
            </w:r>
            <w:r w:rsidR="00D51B09" w:rsidRPr="00944A9E">
              <w:rPr>
                <w:b/>
                <w:sz w:val="18"/>
              </w:rPr>
              <w:t>statní</w:t>
            </w:r>
          </w:p>
        </w:tc>
      </w:tr>
      <w:tr w:rsidR="008A1422" w:rsidRPr="00944A9E" w:rsidTr="003E0DCE">
        <w:trPr>
          <w:trHeight w:val="70"/>
          <w:jc w:val="center"/>
        </w:trPr>
        <w:tc>
          <w:tcPr>
            <w:tcW w:w="2552" w:type="dxa"/>
            <w:shd w:val="clear" w:color="auto" w:fill="F7CAAC"/>
          </w:tcPr>
          <w:p w:rsidR="00D51B09" w:rsidRPr="00944A9E" w:rsidRDefault="00D51B09" w:rsidP="00E7344C">
            <w:pPr>
              <w:jc w:val="both"/>
            </w:pPr>
            <w:r w:rsidRPr="00944A9E">
              <w:rPr>
                <w:b/>
              </w:rPr>
              <w:t>Obor jmenovacího řízení</w:t>
            </w:r>
          </w:p>
        </w:tc>
        <w:tc>
          <w:tcPr>
            <w:tcW w:w="2263" w:type="dxa"/>
            <w:gridSpan w:val="3"/>
            <w:shd w:val="clear" w:color="auto" w:fill="F7CAAC"/>
          </w:tcPr>
          <w:p w:rsidR="00D51B09" w:rsidRPr="00944A9E" w:rsidRDefault="00D51B09" w:rsidP="00E7344C">
            <w:pPr>
              <w:jc w:val="both"/>
            </w:pPr>
            <w:r w:rsidRPr="00944A9E">
              <w:rPr>
                <w:b/>
              </w:rPr>
              <w:t>Rok udělení hodnosti</w:t>
            </w:r>
          </w:p>
        </w:tc>
        <w:tc>
          <w:tcPr>
            <w:tcW w:w="2126" w:type="dxa"/>
            <w:gridSpan w:val="5"/>
            <w:tcBorders>
              <w:right w:val="single" w:sz="12" w:space="0" w:color="auto"/>
            </w:tcBorders>
            <w:shd w:val="clear" w:color="auto" w:fill="F7CAAC"/>
          </w:tcPr>
          <w:p w:rsidR="00D51B09" w:rsidRPr="00944A9E" w:rsidRDefault="00D51B09" w:rsidP="00E7344C">
            <w:pPr>
              <w:jc w:val="both"/>
            </w:pPr>
            <w:r w:rsidRPr="00944A9E">
              <w:rPr>
                <w:b/>
              </w:rPr>
              <w:t>Řízení konáno na VŠ</w:t>
            </w:r>
          </w:p>
        </w:tc>
        <w:tc>
          <w:tcPr>
            <w:tcW w:w="850" w:type="dxa"/>
            <w:gridSpan w:val="2"/>
            <w:vMerge w:val="restart"/>
            <w:tcBorders>
              <w:left w:val="single" w:sz="12" w:space="0" w:color="auto"/>
            </w:tcBorders>
          </w:tcPr>
          <w:p w:rsidR="00D51B09" w:rsidRPr="00944A9E" w:rsidRDefault="00D51B09" w:rsidP="00E7344C">
            <w:pPr>
              <w:jc w:val="both"/>
            </w:pPr>
          </w:p>
        </w:tc>
        <w:tc>
          <w:tcPr>
            <w:tcW w:w="993" w:type="dxa"/>
            <w:gridSpan w:val="3"/>
            <w:vMerge w:val="restart"/>
          </w:tcPr>
          <w:p w:rsidR="00D51B09" w:rsidRPr="00944A9E" w:rsidRDefault="00D51B09" w:rsidP="00E7344C">
            <w:pPr>
              <w:jc w:val="both"/>
            </w:pPr>
          </w:p>
        </w:tc>
        <w:tc>
          <w:tcPr>
            <w:tcW w:w="1141" w:type="dxa"/>
            <w:vMerge w:val="restart"/>
          </w:tcPr>
          <w:p w:rsidR="00D51B09" w:rsidRPr="00944A9E" w:rsidRDefault="00D51B09" w:rsidP="00E7344C">
            <w:pPr>
              <w:jc w:val="both"/>
            </w:pPr>
          </w:p>
        </w:tc>
      </w:tr>
      <w:tr w:rsidR="00D51B09" w:rsidRPr="00944A9E" w:rsidTr="00BC0497">
        <w:trPr>
          <w:trHeight w:val="205"/>
          <w:jc w:val="center"/>
        </w:trPr>
        <w:tc>
          <w:tcPr>
            <w:tcW w:w="2552" w:type="dxa"/>
          </w:tcPr>
          <w:p w:rsidR="00D51B09" w:rsidRPr="00944A9E" w:rsidRDefault="00D51B09" w:rsidP="00E7344C">
            <w:pPr>
              <w:jc w:val="both"/>
            </w:pPr>
          </w:p>
        </w:tc>
        <w:tc>
          <w:tcPr>
            <w:tcW w:w="2263" w:type="dxa"/>
            <w:gridSpan w:val="3"/>
          </w:tcPr>
          <w:p w:rsidR="00D51B09" w:rsidRPr="00944A9E" w:rsidRDefault="00D51B09" w:rsidP="00E7344C">
            <w:pPr>
              <w:jc w:val="both"/>
            </w:pPr>
          </w:p>
        </w:tc>
        <w:tc>
          <w:tcPr>
            <w:tcW w:w="2126" w:type="dxa"/>
            <w:gridSpan w:val="5"/>
            <w:tcBorders>
              <w:right w:val="single" w:sz="12" w:space="0" w:color="auto"/>
            </w:tcBorders>
          </w:tcPr>
          <w:p w:rsidR="00D51B09" w:rsidRPr="00944A9E" w:rsidRDefault="00D51B09" w:rsidP="00E7344C">
            <w:pPr>
              <w:jc w:val="both"/>
            </w:pPr>
          </w:p>
        </w:tc>
        <w:tc>
          <w:tcPr>
            <w:tcW w:w="850" w:type="dxa"/>
            <w:gridSpan w:val="2"/>
            <w:vMerge/>
            <w:tcBorders>
              <w:left w:val="single" w:sz="12" w:space="0" w:color="auto"/>
            </w:tcBorders>
            <w:vAlign w:val="center"/>
          </w:tcPr>
          <w:p w:rsidR="00D51B09" w:rsidRPr="00944A9E" w:rsidRDefault="00D51B09" w:rsidP="00E7344C">
            <w:pPr>
              <w:rPr>
                <w:b/>
              </w:rPr>
            </w:pPr>
          </w:p>
        </w:tc>
        <w:tc>
          <w:tcPr>
            <w:tcW w:w="993" w:type="dxa"/>
            <w:gridSpan w:val="3"/>
            <w:vMerge/>
            <w:vAlign w:val="center"/>
          </w:tcPr>
          <w:p w:rsidR="00D51B09" w:rsidRPr="00944A9E" w:rsidRDefault="00D51B09" w:rsidP="00E7344C">
            <w:pPr>
              <w:rPr>
                <w:b/>
              </w:rPr>
            </w:pPr>
          </w:p>
        </w:tc>
        <w:tc>
          <w:tcPr>
            <w:tcW w:w="1141" w:type="dxa"/>
            <w:vMerge/>
            <w:vAlign w:val="center"/>
          </w:tcPr>
          <w:p w:rsidR="00D51B09" w:rsidRPr="00944A9E" w:rsidRDefault="00D51B09" w:rsidP="00E7344C">
            <w:pPr>
              <w:rPr>
                <w:b/>
              </w:rPr>
            </w:pPr>
          </w:p>
        </w:tc>
      </w:tr>
      <w:tr w:rsidR="00D51B09" w:rsidRPr="00944A9E" w:rsidTr="00BC0497">
        <w:trPr>
          <w:jc w:val="center"/>
        </w:trPr>
        <w:tc>
          <w:tcPr>
            <w:tcW w:w="9925" w:type="dxa"/>
            <w:gridSpan w:val="15"/>
            <w:shd w:val="clear" w:color="auto" w:fill="F7CAAC"/>
          </w:tcPr>
          <w:p w:rsidR="00D51B09" w:rsidRPr="00944A9E" w:rsidRDefault="00D51B09"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51B09" w:rsidRPr="00944A9E" w:rsidTr="00BC0497">
        <w:trPr>
          <w:trHeight w:val="70"/>
          <w:jc w:val="center"/>
        </w:trPr>
        <w:tc>
          <w:tcPr>
            <w:tcW w:w="9925" w:type="dxa"/>
            <w:gridSpan w:val="15"/>
          </w:tcPr>
          <w:p w:rsidR="00DA6936" w:rsidRPr="00944A9E" w:rsidRDefault="00DA6936" w:rsidP="00E7344C">
            <w:pPr>
              <w:pStyle w:val="Nzev"/>
              <w:jc w:val="both"/>
              <w:rPr>
                <w:b w:val="0"/>
                <w:sz w:val="20"/>
                <w:szCs w:val="20"/>
              </w:rPr>
            </w:pPr>
            <w:r w:rsidRPr="00944A9E">
              <w:rPr>
                <w:b w:val="0"/>
                <w:sz w:val="20"/>
                <w:szCs w:val="20"/>
              </w:rPr>
              <w:t xml:space="preserve">Kočvarová, I., &amp; Machů, E. (2017).  Sklony ke konformitě jako potenciální sociální limit rozvoje nadání žáků. </w:t>
            </w:r>
            <w:r w:rsidRPr="00944A9E">
              <w:rPr>
                <w:b w:val="0"/>
                <w:i/>
                <w:iCs/>
                <w:sz w:val="20"/>
                <w:szCs w:val="20"/>
              </w:rPr>
              <w:t>Sociální pedagogika/Social Education, 5</w:t>
            </w:r>
            <w:r w:rsidRPr="00944A9E">
              <w:rPr>
                <w:b w:val="0"/>
                <w:sz w:val="20"/>
                <w:szCs w:val="20"/>
              </w:rPr>
              <w:t>(1), 63-75.</w:t>
            </w:r>
          </w:p>
          <w:p w:rsidR="00D51B09" w:rsidRPr="00944A9E" w:rsidRDefault="00DA6936" w:rsidP="00E7344C">
            <w:pPr>
              <w:pStyle w:val="Nzev"/>
              <w:jc w:val="both"/>
              <w:rPr>
                <w:b w:val="0"/>
                <w:sz w:val="20"/>
                <w:szCs w:val="20"/>
              </w:rPr>
            </w:pPr>
            <w:r w:rsidRPr="00944A9E">
              <w:rPr>
                <w:b w:val="0"/>
                <w:sz w:val="20"/>
                <w:szCs w:val="20"/>
              </w:rPr>
              <w:t xml:space="preserve">Machů, E. (2015). Podpora projektové a kooperativní výuky v mateřských, základních a středních školách Zlínského regionu. In </w:t>
            </w:r>
            <w:r w:rsidR="00E93DE9" w:rsidRPr="00E93DE9">
              <w:rPr>
                <w:b w:val="0"/>
                <w:i/>
                <w:sz w:val="20"/>
                <w:szCs w:val="20"/>
              </w:rPr>
              <w:t xml:space="preserve">A. </w:t>
            </w:r>
            <w:r w:rsidRPr="00E93DE9">
              <w:rPr>
                <w:b w:val="0"/>
                <w:i/>
                <w:sz w:val="20"/>
                <w:szCs w:val="20"/>
              </w:rPr>
              <w:t>Wiegerová</w:t>
            </w:r>
            <w:r w:rsidR="00E93DE9" w:rsidRPr="00E93DE9">
              <w:rPr>
                <w:b w:val="0"/>
                <w:i/>
                <w:sz w:val="20"/>
                <w:szCs w:val="20"/>
              </w:rPr>
              <w:t>, 2015</w:t>
            </w:r>
            <w:r w:rsidRPr="00E93DE9">
              <w:rPr>
                <w:b w:val="0"/>
                <w:i/>
                <w:sz w:val="20"/>
                <w:szCs w:val="20"/>
              </w:rPr>
              <w:t>. Od začátečníka k mentorovi.</w:t>
            </w:r>
            <w:r w:rsidRPr="00944A9E">
              <w:rPr>
                <w:b w:val="0"/>
                <w:sz w:val="20"/>
                <w:szCs w:val="20"/>
              </w:rPr>
              <w:t xml:space="preserve"> Zlín: Univerzita Tomáše Bati ve Zlíně.</w:t>
            </w:r>
          </w:p>
          <w:p w:rsidR="00DA6936" w:rsidRPr="00944A9E" w:rsidRDefault="00DA6936" w:rsidP="00E7344C">
            <w:pPr>
              <w:pStyle w:val="Nzev"/>
              <w:jc w:val="both"/>
              <w:rPr>
                <w:b w:val="0"/>
                <w:sz w:val="20"/>
                <w:szCs w:val="20"/>
              </w:rPr>
            </w:pPr>
            <w:r w:rsidRPr="00944A9E">
              <w:rPr>
                <w:b w:val="0"/>
                <w:sz w:val="20"/>
                <w:szCs w:val="20"/>
              </w:rPr>
              <w:t xml:space="preserve">Machů, E. (2015). Analyzing Differentiated Instructions in Inclusive Education of Gifted Preschoolers. </w:t>
            </w:r>
            <w:r w:rsidRPr="00E93DE9">
              <w:rPr>
                <w:b w:val="0"/>
                <w:i/>
                <w:sz w:val="20"/>
                <w:szCs w:val="20"/>
              </w:rPr>
              <w:t>Proceedia – Social and Behavioral Sciences. Elsevier. 171</w:t>
            </w:r>
            <w:r w:rsidRPr="00944A9E">
              <w:rPr>
                <w:b w:val="0"/>
                <w:sz w:val="20"/>
                <w:szCs w:val="20"/>
              </w:rPr>
              <w:t>,1147-1155.</w:t>
            </w:r>
          </w:p>
          <w:p w:rsidR="00DA6936" w:rsidRPr="00944A9E" w:rsidRDefault="00DA6936" w:rsidP="00E7344C">
            <w:pPr>
              <w:pStyle w:val="Nzev"/>
              <w:jc w:val="both"/>
              <w:rPr>
                <w:b w:val="0"/>
                <w:sz w:val="20"/>
                <w:szCs w:val="20"/>
              </w:rPr>
            </w:pPr>
            <w:r w:rsidRPr="00944A9E">
              <w:rPr>
                <w:b w:val="0"/>
                <w:sz w:val="20"/>
                <w:szCs w:val="20"/>
              </w:rPr>
              <w:t>Machů, E., &amp;</w:t>
            </w:r>
            <w:r w:rsidR="00BB1A1C" w:rsidRPr="00944A9E">
              <w:rPr>
                <w:b w:val="0"/>
                <w:sz w:val="20"/>
                <w:szCs w:val="20"/>
              </w:rPr>
              <w:t> </w:t>
            </w:r>
            <w:r w:rsidRPr="00944A9E">
              <w:rPr>
                <w:b w:val="0"/>
                <w:sz w:val="20"/>
                <w:szCs w:val="20"/>
              </w:rPr>
              <w:t xml:space="preserve">Málek, M. (2015). Pedagogical Activities with Gifted Children on Primary Schools in the Czech Republic. </w:t>
            </w:r>
            <w:r w:rsidRPr="00944A9E">
              <w:rPr>
                <w:b w:val="0"/>
                <w:i/>
                <w:sz w:val="20"/>
                <w:szCs w:val="20"/>
              </w:rPr>
              <w:t>Proceedia – Social and Behavioral Sciences</w:t>
            </w:r>
            <w:r w:rsidRPr="00E93DE9">
              <w:rPr>
                <w:b w:val="0"/>
                <w:i/>
                <w:sz w:val="20"/>
                <w:szCs w:val="20"/>
              </w:rPr>
              <w:t xml:space="preserve">. </w:t>
            </w:r>
            <w:r w:rsidR="00E93DE9" w:rsidRPr="00E93DE9">
              <w:rPr>
                <w:b w:val="0"/>
                <w:i/>
                <w:sz w:val="20"/>
                <w:szCs w:val="20"/>
              </w:rPr>
              <w:t>Elsevier</w:t>
            </w:r>
            <w:r w:rsidR="00E93DE9">
              <w:rPr>
                <w:b w:val="0"/>
                <w:sz w:val="20"/>
                <w:szCs w:val="20"/>
              </w:rPr>
              <w:t>,</w:t>
            </w:r>
            <w:r w:rsidRPr="00944A9E">
              <w:rPr>
                <w:b w:val="0"/>
                <w:sz w:val="20"/>
                <w:szCs w:val="20"/>
              </w:rPr>
              <w:t xml:space="preserve"> 174, 2004-2011. </w:t>
            </w:r>
          </w:p>
          <w:p w:rsidR="00D51B09" w:rsidRPr="00944A9E" w:rsidRDefault="00D51B09" w:rsidP="00E7344C">
            <w:pPr>
              <w:jc w:val="both"/>
            </w:pPr>
            <w:r w:rsidRPr="00944A9E">
              <w:t>Machů, E.,</w:t>
            </w:r>
            <w:r w:rsidR="00BB1A1C" w:rsidRPr="00944A9E">
              <w:t> </w:t>
            </w:r>
            <w:r w:rsidR="005E674D" w:rsidRPr="00944A9E">
              <w:t>&amp;</w:t>
            </w:r>
            <w:r w:rsidR="00BB1A1C" w:rsidRPr="00944A9E">
              <w:t> </w:t>
            </w:r>
            <w:r w:rsidRPr="00944A9E">
              <w:t xml:space="preserve">Červinková, H. (2014). </w:t>
            </w:r>
            <w:r w:rsidRPr="00944A9E">
              <w:rPr>
                <w:lang w:val="en-US"/>
              </w:rPr>
              <w:t xml:space="preserve">Social Intelligence of Gifted Pupils. </w:t>
            </w:r>
            <w:r w:rsidRPr="00944A9E">
              <w:rPr>
                <w:i/>
              </w:rPr>
              <w:t>The New Educational Review</w:t>
            </w:r>
            <w:r w:rsidRPr="00944A9E">
              <w:t>. 37(3), 130</w:t>
            </w:r>
            <w:r w:rsidR="006D63E3" w:rsidRPr="00944A9E">
              <w:t>-</w:t>
            </w:r>
            <w:r w:rsidRPr="00944A9E">
              <w:t xml:space="preserve">139. </w:t>
            </w:r>
          </w:p>
          <w:p w:rsidR="00D51B09" w:rsidRPr="00944A9E" w:rsidRDefault="00D51B09" w:rsidP="00E7344C">
            <w:pPr>
              <w:pStyle w:val="Nzev"/>
              <w:jc w:val="both"/>
              <w:rPr>
                <w:b w:val="0"/>
                <w:sz w:val="20"/>
                <w:szCs w:val="20"/>
              </w:rPr>
            </w:pPr>
            <w:r w:rsidRPr="00944A9E">
              <w:rPr>
                <w:b w:val="0"/>
                <w:sz w:val="20"/>
                <w:szCs w:val="20"/>
              </w:rPr>
              <w:t xml:space="preserve">Machů, E. (2014). </w:t>
            </w:r>
            <w:r w:rsidRPr="00944A9E">
              <w:rPr>
                <w:b w:val="0"/>
                <w:i/>
                <w:sz w:val="20"/>
                <w:szCs w:val="20"/>
              </w:rPr>
              <w:t>Hudební výchova v mateřské škole. Distanční studijní opora.</w:t>
            </w:r>
            <w:r w:rsidRPr="00944A9E">
              <w:rPr>
                <w:b w:val="0"/>
                <w:sz w:val="20"/>
                <w:szCs w:val="20"/>
              </w:rPr>
              <w:t xml:space="preserve"> Zlín: Univerzita Tomáše Bati ve Zlíně, Fakulta humanitních studií. </w:t>
            </w:r>
          </w:p>
          <w:p w:rsidR="00D51B09" w:rsidRPr="00944A9E" w:rsidRDefault="00DA6936" w:rsidP="00E7344C">
            <w:pPr>
              <w:jc w:val="both"/>
            </w:pPr>
            <w:r w:rsidRPr="00944A9E">
              <w:t>Machů, E., &amp;</w:t>
            </w:r>
            <w:r w:rsidR="00BB1A1C" w:rsidRPr="00944A9E">
              <w:t> </w:t>
            </w:r>
            <w:r w:rsidRPr="00944A9E">
              <w:t xml:space="preserve">Kočvarová, I. (Eds.). (2013). </w:t>
            </w:r>
            <w:r w:rsidRPr="00944A9E">
              <w:rPr>
                <w:i/>
              </w:rPr>
              <w:t>Kvalita školy z hlediska péče o nadané žáky.</w:t>
            </w:r>
            <w:r w:rsidRPr="00944A9E">
              <w:t xml:space="preserve"> Zlín: Univerzita Tomáše Bati ve Zlíně.</w:t>
            </w:r>
          </w:p>
          <w:p w:rsidR="00D51B09" w:rsidRDefault="00DA6936" w:rsidP="00E7344C">
            <w:pPr>
              <w:jc w:val="both"/>
            </w:pPr>
            <w:r w:rsidRPr="00944A9E">
              <w:t xml:space="preserve">Machů, E. (2010). </w:t>
            </w:r>
            <w:r w:rsidRPr="00944A9E">
              <w:rPr>
                <w:i/>
              </w:rPr>
              <w:t>Nadaný žák</w:t>
            </w:r>
            <w:r w:rsidRPr="00944A9E">
              <w:t>. Brno: Paido.</w:t>
            </w:r>
          </w:p>
          <w:p w:rsidR="00A65FE4" w:rsidRDefault="00A65FE4" w:rsidP="00E7344C">
            <w:pPr>
              <w:jc w:val="both"/>
            </w:pPr>
          </w:p>
          <w:p w:rsidR="00A65FE4" w:rsidRDefault="00A65FE4" w:rsidP="00E7344C">
            <w:pPr>
              <w:jc w:val="both"/>
            </w:pPr>
          </w:p>
          <w:p w:rsidR="00D41F18" w:rsidRDefault="00D41F18" w:rsidP="00E7344C">
            <w:pPr>
              <w:jc w:val="both"/>
            </w:pPr>
          </w:p>
          <w:p w:rsidR="00D41F18" w:rsidRPr="00944A9E" w:rsidRDefault="00D41F18" w:rsidP="00E7344C">
            <w:pPr>
              <w:jc w:val="both"/>
            </w:pPr>
          </w:p>
        </w:tc>
      </w:tr>
      <w:tr w:rsidR="00D51B09" w:rsidRPr="00944A9E" w:rsidTr="00BC0497">
        <w:trPr>
          <w:trHeight w:val="218"/>
          <w:jc w:val="center"/>
        </w:trPr>
        <w:tc>
          <w:tcPr>
            <w:tcW w:w="9925" w:type="dxa"/>
            <w:gridSpan w:val="15"/>
            <w:shd w:val="clear" w:color="auto" w:fill="F7CAAC"/>
          </w:tcPr>
          <w:p w:rsidR="00D51B09" w:rsidRPr="00944A9E" w:rsidRDefault="00D51B09" w:rsidP="00E7344C">
            <w:pPr>
              <w:rPr>
                <w:b/>
              </w:rPr>
            </w:pPr>
            <w:r w:rsidRPr="00944A9E">
              <w:rPr>
                <w:b/>
              </w:rPr>
              <w:t>Působení v zahraničí</w:t>
            </w:r>
          </w:p>
        </w:tc>
      </w:tr>
      <w:tr w:rsidR="00D51B09" w:rsidRPr="00944A9E" w:rsidTr="00BC0497">
        <w:trPr>
          <w:trHeight w:val="712"/>
          <w:jc w:val="center"/>
        </w:trPr>
        <w:tc>
          <w:tcPr>
            <w:tcW w:w="9925" w:type="dxa"/>
            <w:gridSpan w:val="15"/>
          </w:tcPr>
          <w:p w:rsidR="00D51B09" w:rsidRPr="00944A9E" w:rsidRDefault="00D51B09" w:rsidP="00E7344C">
            <w:pPr>
              <w:tabs>
                <w:tab w:val="left" w:pos="9000"/>
              </w:tabs>
              <w:jc w:val="both"/>
            </w:pPr>
          </w:p>
          <w:p w:rsidR="00132913" w:rsidRPr="00944A9E" w:rsidRDefault="00132913" w:rsidP="00E7344C">
            <w:pPr>
              <w:tabs>
                <w:tab w:val="left" w:pos="9000"/>
              </w:tabs>
              <w:jc w:val="both"/>
            </w:pPr>
          </w:p>
        </w:tc>
      </w:tr>
      <w:tr w:rsidR="008A1422" w:rsidRPr="00944A9E" w:rsidTr="003E0DCE">
        <w:trPr>
          <w:trHeight w:val="70"/>
          <w:jc w:val="center"/>
        </w:trPr>
        <w:tc>
          <w:tcPr>
            <w:tcW w:w="3049" w:type="dxa"/>
            <w:gridSpan w:val="2"/>
            <w:shd w:val="clear" w:color="auto" w:fill="F7CAAC"/>
          </w:tcPr>
          <w:p w:rsidR="00D51B09" w:rsidRPr="00944A9E" w:rsidRDefault="00D51B09" w:rsidP="00E7344C">
            <w:pPr>
              <w:jc w:val="both"/>
              <w:rPr>
                <w:b/>
              </w:rPr>
            </w:pPr>
            <w:r w:rsidRPr="00944A9E">
              <w:rPr>
                <w:b/>
              </w:rPr>
              <w:t xml:space="preserve">Podpis </w:t>
            </w:r>
          </w:p>
        </w:tc>
        <w:tc>
          <w:tcPr>
            <w:tcW w:w="4533" w:type="dxa"/>
            <w:gridSpan w:val="8"/>
          </w:tcPr>
          <w:p w:rsidR="00D51B09" w:rsidRPr="00944A9E" w:rsidRDefault="008B015C" w:rsidP="00E7344C">
            <w:pPr>
              <w:jc w:val="both"/>
            </w:pPr>
            <w:r>
              <w:t>Mgr. Eva Machů, Ph.D., v. r.</w:t>
            </w:r>
          </w:p>
        </w:tc>
        <w:tc>
          <w:tcPr>
            <w:tcW w:w="786" w:type="dxa"/>
            <w:gridSpan w:val="3"/>
            <w:shd w:val="clear" w:color="auto" w:fill="F7CAAC"/>
          </w:tcPr>
          <w:p w:rsidR="00D51B09" w:rsidRPr="00944A9E" w:rsidRDefault="00D51B09" w:rsidP="00E7344C">
            <w:pPr>
              <w:jc w:val="both"/>
            </w:pPr>
            <w:r w:rsidRPr="00944A9E">
              <w:rPr>
                <w:b/>
              </w:rPr>
              <w:t>datum</w:t>
            </w:r>
          </w:p>
        </w:tc>
        <w:tc>
          <w:tcPr>
            <w:tcW w:w="1557" w:type="dxa"/>
            <w:gridSpan w:val="2"/>
          </w:tcPr>
          <w:p w:rsidR="00D51B09" w:rsidRPr="00944A9E" w:rsidRDefault="00514D89" w:rsidP="00E7344C">
            <w:pPr>
              <w:jc w:val="both"/>
              <w:rPr>
                <w:del w:id="4352" w:author="Hana Navrátilová" w:date="2019-09-24T11:10:00Z"/>
              </w:rPr>
            </w:pPr>
            <w:del w:id="4353" w:author="Hana Navrátilová" w:date="2019-09-24T11:10:00Z">
              <w:r>
                <w:delText xml:space="preserve">17. 12. 2018 </w:delText>
              </w:r>
            </w:del>
          </w:p>
          <w:p w:rsidR="00132913" w:rsidRPr="00944A9E" w:rsidRDefault="00F62D39" w:rsidP="00E7344C">
            <w:pPr>
              <w:jc w:val="both"/>
            </w:pPr>
            <w:ins w:id="4354" w:author="Hana Navrátilová" w:date="2019-09-24T11:10:00Z">
              <w:r>
                <w:t xml:space="preserve">25. </w:t>
              </w:r>
              <w:r w:rsidR="005A4AE1">
                <w:t>0</w:t>
              </w:r>
              <w:r>
                <w:t xml:space="preserve">9. 2019  </w:t>
              </w:r>
            </w:ins>
          </w:p>
        </w:tc>
      </w:tr>
    </w:tbl>
    <w:p w:rsidR="005314DC" w:rsidRDefault="005314DC" w:rsidP="00E7344C">
      <w: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9"/>
        <w:gridCol w:w="832"/>
        <w:gridCol w:w="1559"/>
        <w:gridCol w:w="567"/>
        <w:gridCol w:w="709"/>
        <w:gridCol w:w="992"/>
        <w:gridCol w:w="353"/>
        <w:gridCol w:w="639"/>
        <w:gridCol w:w="781"/>
        <w:gridCol w:w="709"/>
      </w:tblGrid>
      <w:tr w:rsidR="006B6016" w:rsidRPr="00944A9E" w:rsidTr="00F87CC4">
        <w:trPr>
          <w:jc w:val="center"/>
        </w:trPr>
        <w:tc>
          <w:tcPr>
            <w:tcW w:w="9990" w:type="dxa"/>
            <w:gridSpan w:val="10"/>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B619B6" w:rsidRPr="00944A9E" w:rsidTr="00F87CC4">
        <w:trPr>
          <w:jc w:val="center"/>
        </w:trPr>
        <w:tc>
          <w:tcPr>
            <w:tcW w:w="2849" w:type="dxa"/>
            <w:tcBorders>
              <w:top w:val="double" w:sz="4" w:space="0" w:color="auto"/>
            </w:tcBorders>
            <w:shd w:val="clear" w:color="auto" w:fill="F7CAAC"/>
          </w:tcPr>
          <w:p w:rsidR="00B619B6" w:rsidRPr="00944A9E" w:rsidRDefault="00B619B6" w:rsidP="00E7344C">
            <w:pPr>
              <w:jc w:val="both"/>
              <w:rPr>
                <w:b/>
              </w:rPr>
            </w:pPr>
            <w:r w:rsidRPr="00944A9E">
              <w:rPr>
                <w:b/>
              </w:rPr>
              <w:t>Vysoká škola</w:t>
            </w:r>
          </w:p>
        </w:tc>
        <w:tc>
          <w:tcPr>
            <w:tcW w:w="7141" w:type="dxa"/>
            <w:gridSpan w:val="9"/>
          </w:tcPr>
          <w:p w:rsidR="00B619B6" w:rsidRPr="00944A9E" w:rsidRDefault="00B619B6" w:rsidP="00E7344C">
            <w:pPr>
              <w:jc w:val="both"/>
            </w:pPr>
            <w:r w:rsidRPr="00944A9E">
              <w:t>UTB ve Zlíně</w:t>
            </w:r>
          </w:p>
        </w:tc>
      </w:tr>
      <w:tr w:rsidR="00B619B6" w:rsidRPr="00944A9E" w:rsidTr="00F87CC4">
        <w:trPr>
          <w:jc w:val="center"/>
        </w:trPr>
        <w:tc>
          <w:tcPr>
            <w:tcW w:w="2849" w:type="dxa"/>
            <w:shd w:val="clear" w:color="auto" w:fill="F7CAAC"/>
          </w:tcPr>
          <w:p w:rsidR="00B619B6" w:rsidRPr="00944A9E" w:rsidRDefault="00B619B6" w:rsidP="00E7344C">
            <w:pPr>
              <w:jc w:val="both"/>
              <w:rPr>
                <w:b/>
              </w:rPr>
            </w:pPr>
            <w:r w:rsidRPr="00944A9E">
              <w:rPr>
                <w:b/>
              </w:rPr>
              <w:t>Součást vysoké školy</w:t>
            </w:r>
          </w:p>
        </w:tc>
        <w:tc>
          <w:tcPr>
            <w:tcW w:w="7141" w:type="dxa"/>
            <w:gridSpan w:val="9"/>
          </w:tcPr>
          <w:p w:rsidR="00B619B6" w:rsidRPr="00944A9E" w:rsidRDefault="00B619B6" w:rsidP="00E7344C">
            <w:pPr>
              <w:jc w:val="both"/>
            </w:pPr>
            <w:r w:rsidRPr="00944A9E">
              <w:t>Fakulta humanitních studií</w:t>
            </w:r>
          </w:p>
        </w:tc>
      </w:tr>
      <w:tr w:rsidR="00B619B6" w:rsidRPr="00944A9E" w:rsidTr="00F87CC4">
        <w:trPr>
          <w:jc w:val="center"/>
        </w:trPr>
        <w:tc>
          <w:tcPr>
            <w:tcW w:w="2849" w:type="dxa"/>
            <w:shd w:val="clear" w:color="auto" w:fill="F7CAAC"/>
          </w:tcPr>
          <w:p w:rsidR="00B619B6" w:rsidRPr="00944A9E" w:rsidRDefault="00B619B6" w:rsidP="00E7344C">
            <w:pPr>
              <w:jc w:val="both"/>
              <w:rPr>
                <w:b/>
              </w:rPr>
            </w:pPr>
            <w:r w:rsidRPr="00944A9E">
              <w:rPr>
                <w:b/>
              </w:rPr>
              <w:t>Název studijního programu</w:t>
            </w:r>
          </w:p>
        </w:tc>
        <w:tc>
          <w:tcPr>
            <w:tcW w:w="7141" w:type="dxa"/>
            <w:gridSpan w:val="9"/>
          </w:tcPr>
          <w:p w:rsidR="00B619B6" w:rsidRPr="00944A9E" w:rsidRDefault="00564B1A" w:rsidP="00E7344C">
            <w:pPr>
              <w:jc w:val="both"/>
            </w:pPr>
            <w:r>
              <w:t>Učitelství pro 1. stupeň</w:t>
            </w:r>
            <w:r w:rsidR="00B619B6" w:rsidRPr="00944A9E">
              <w:t xml:space="preserve"> základní školy</w:t>
            </w:r>
          </w:p>
        </w:tc>
      </w:tr>
      <w:tr w:rsidR="00B619B6" w:rsidRPr="00944A9E" w:rsidTr="00F87CC4">
        <w:trPr>
          <w:jc w:val="center"/>
        </w:trPr>
        <w:tc>
          <w:tcPr>
            <w:tcW w:w="2849" w:type="dxa"/>
            <w:shd w:val="clear" w:color="auto" w:fill="F7CAAC"/>
          </w:tcPr>
          <w:p w:rsidR="00B619B6" w:rsidRPr="00944A9E" w:rsidRDefault="00B619B6" w:rsidP="00E7344C">
            <w:pPr>
              <w:jc w:val="both"/>
              <w:rPr>
                <w:b/>
              </w:rPr>
            </w:pPr>
            <w:r w:rsidRPr="00944A9E">
              <w:rPr>
                <w:b/>
              </w:rPr>
              <w:t>Jméno a příjmení</w:t>
            </w:r>
          </w:p>
        </w:tc>
        <w:tc>
          <w:tcPr>
            <w:tcW w:w="3667" w:type="dxa"/>
            <w:gridSpan w:val="4"/>
          </w:tcPr>
          <w:p w:rsidR="00B619B6" w:rsidRPr="00944A9E" w:rsidRDefault="00B619B6" w:rsidP="00E7344C">
            <w:pPr>
              <w:jc w:val="both"/>
            </w:pPr>
            <w:r>
              <w:t>Zdeněk Melichárek</w:t>
            </w:r>
          </w:p>
        </w:tc>
        <w:tc>
          <w:tcPr>
            <w:tcW w:w="992" w:type="dxa"/>
            <w:shd w:val="clear" w:color="auto" w:fill="F7CAAC"/>
          </w:tcPr>
          <w:p w:rsidR="00B619B6" w:rsidRPr="00944A9E" w:rsidRDefault="00B619B6" w:rsidP="00E7344C">
            <w:pPr>
              <w:jc w:val="both"/>
              <w:rPr>
                <w:b/>
              </w:rPr>
            </w:pPr>
            <w:r w:rsidRPr="00944A9E">
              <w:rPr>
                <w:b/>
              </w:rPr>
              <w:t>Tituly</w:t>
            </w:r>
          </w:p>
        </w:tc>
        <w:tc>
          <w:tcPr>
            <w:tcW w:w="2482" w:type="dxa"/>
            <w:gridSpan w:val="4"/>
          </w:tcPr>
          <w:p w:rsidR="00B619B6" w:rsidRPr="00944A9E" w:rsidRDefault="00B619B6" w:rsidP="00E7344C">
            <w:pPr>
              <w:jc w:val="both"/>
            </w:pPr>
            <w:r>
              <w:t>Mgr., Ph.D.</w:t>
            </w:r>
          </w:p>
        </w:tc>
      </w:tr>
      <w:tr w:rsidR="00B619B6" w:rsidRPr="00944A9E" w:rsidTr="00F87CC4">
        <w:trPr>
          <w:jc w:val="center"/>
        </w:trPr>
        <w:tc>
          <w:tcPr>
            <w:tcW w:w="2849" w:type="dxa"/>
            <w:shd w:val="clear" w:color="auto" w:fill="F7CAAC"/>
          </w:tcPr>
          <w:p w:rsidR="00B619B6" w:rsidRPr="00944A9E" w:rsidRDefault="00B619B6" w:rsidP="00E7344C">
            <w:pPr>
              <w:jc w:val="both"/>
              <w:rPr>
                <w:b/>
              </w:rPr>
            </w:pPr>
            <w:r w:rsidRPr="00944A9E">
              <w:rPr>
                <w:b/>
              </w:rPr>
              <w:t>Rok narození</w:t>
            </w:r>
          </w:p>
        </w:tc>
        <w:tc>
          <w:tcPr>
            <w:tcW w:w="832" w:type="dxa"/>
          </w:tcPr>
          <w:p w:rsidR="00B619B6" w:rsidRPr="00944A9E" w:rsidRDefault="00B619B6" w:rsidP="00E7344C">
            <w:pPr>
              <w:jc w:val="both"/>
            </w:pPr>
            <w:r>
              <w:t>1960</w:t>
            </w:r>
          </w:p>
        </w:tc>
        <w:tc>
          <w:tcPr>
            <w:tcW w:w="1559" w:type="dxa"/>
            <w:shd w:val="clear" w:color="auto" w:fill="F7CAAC"/>
          </w:tcPr>
          <w:p w:rsidR="00B619B6" w:rsidRPr="00944A9E" w:rsidRDefault="00B619B6" w:rsidP="00E7344C">
            <w:pPr>
              <w:jc w:val="both"/>
              <w:rPr>
                <w:b/>
              </w:rPr>
            </w:pPr>
            <w:r w:rsidRPr="00944A9E">
              <w:rPr>
                <w:b/>
              </w:rPr>
              <w:t>typ vztahu k VŠ</w:t>
            </w:r>
          </w:p>
        </w:tc>
        <w:tc>
          <w:tcPr>
            <w:tcW w:w="567" w:type="dxa"/>
          </w:tcPr>
          <w:p w:rsidR="00B619B6" w:rsidRPr="00944A9E" w:rsidRDefault="00B619B6" w:rsidP="00E7344C">
            <w:pPr>
              <w:jc w:val="both"/>
            </w:pPr>
            <w:r w:rsidRPr="00944A9E">
              <w:t>pp</w:t>
            </w:r>
          </w:p>
        </w:tc>
        <w:tc>
          <w:tcPr>
            <w:tcW w:w="709" w:type="dxa"/>
            <w:shd w:val="clear" w:color="auto" w:fill="F7CAAC"/>
          </w:tcPr>
          <w:p w:rsidR="00B619B6" w:rsidRPr="00944A9E" w:rsidRDefault="00B619B6" w:rsidP="00E7344C">
            <w:pPr>
              <w:jc w:val="both"/>
              <w:rPr>
                <w:b/>
              </w:rPr>
            </w:pPr>
            <w:r w:rsidRPr="00944A9E">
              <w:rPr>
                <w:b/>
              </w:rPr>
              <w:t>rozsah</w:t>
            </w:r>
          </w:p>
        </w:tc>
        <w:tc>
          <w:tcPr>
            <w:tcW w:w="992" w:type="dxa"/>
          </w:tcPr>
          <w:p w:rsidR="00B619B6" w:rsidRPr="00944A9E" w:rsidRDefault="00B619B6" w:rsidP="00E7344C">
            <w:r w:rsidRPr="00944A9E">
              <w:t>40h/týdně</w:t>
            </w:r>
          </w:p>
        </w:tc>
        <w:tc>
          <w:tcPr>
            <w:tcW w:w="992" w:type="dxa"/>
            <w:gridSpan w:val="2"/>
            <w:shd w:val="clear" w:color="auto" w:fill="F7CAAC"/>
          </w:tcPr>
          <w:p w:rsidR="00B619B6" w:rsidRPr="00944A9E" w:rsidRDefault="00B619B6" w:rsidP="00E7344C">
            <w:pPr>
              <w:jc w:val="both"/>
              <w:rPr>
                <w:b/>
              </w:rPr>
            </w:pPr>
            <w:r w:rsidRPr="00944A9E">
              <w:rPr>
                <w:b/>
              </w:rPr>
              <w:t>do kdy</w:t>
            </w:r>
          </w:p>
        </w:tc>
        <w:tc>
          <w:tcPr>
            <w:tcW w:w="1490" w:type="dxa"/>
            <w:gridSpan w:val="2"/>
          </w:tcPr>
          <w:p w:rsidR="00B619B6" w:rsidRPr="00944A9E" w:rsidRDefault="00B619B6" w:rsidP="00E7344C">
            <w:r>
              <w:t>N</w:t>
            </w:r>
          </w:p>
        </w:tc>
      </w:tr>
      <w:tr w:rsidR="00B619B6" w:rsidRPr="00944A9E" w:rsidTr="00F87CC4">
        <w:trPr>
          <w:jc w:val="center"/>
        </w:trPr>
        <w:tc>
          <w:tcPr>
            <w:tcW w:w="5240" w:type="dxa"/>
            <w:gridSpan w:val="3"/>
            <w:shd w:val="clear" w:color="auto" w:fill="F7CAAC"/>
          </w:tcPr>
          <w:p w:rsidR="00B619B6" w:rsidRPr="00944A9E" w:rsidRDefault="00B619B6" w:rsidP="00E7344C">
            <w:pPr>
              <w:jc w:val="both"/>
              <w:rPr>
                <w:b/>
              </w:rPr>
            </w:pPr>
            <w:r w:rsidRPr="00944A9E">
              <w:rPr>
                <w:b/>
              </w:rPr>
              <w:t>Typ vztahu na součásti VŠ, která uskutečňuje st. program</w:t>
            </w:r>
          </w:p>
        </w:tc>
        <w:tc>
          <w:tcPr>
            <w:tcW w:w="567" w:type="dxa"/>
          </w:tcPr>
          <w:p w:rsidR="00B619B6" w:rsidRPr="00944A9E" w:rsidRDefault="00B619B6" w:rsidP="00E7344C">
            <w:pPr>
              <w:jc w:val="both"/>
            </w:pPr>
            <w:r w:rsidRPr="00944A9E">
              <w:t>pp</w:t>
            </w:r>
          </w:p>
        </w:tc>
        <w:tc>
          <w:tcPr>
            <w:tcW w:w="709" w:type="dxa"/>
            <w:shd w:val="clear" w:color="auto" w:fill="F7CAAC"/>
          </w:tcPr>
          <w:p w:rsidR="00B619B6" w:rsidRPr="00944A9E" w:rsidRDefault="00B619B6" w:rsidP="00E7344C">
            <w:pPr>
              <w:jc w:val="both"/>
              <w:rPr>
                <w:b/>
              </w:rPr>
            </w:pPr>
            <w:r w:rsidRPr="00944A9E">
              <w:rPr>
                <w:b/>
              </w:rPr>
              <w:t>rozsah</w:t>
            </w:r>
          </w:p>
        </w:tc>
        <w:tc>
          <w:tcPr>
            <w:tcW w:w="992" w:type="dxa"/>
          </w:tcPr>
          <w:p w:rsidR="00B619B6" w:rsidRPr="00944A9E" w:rsidRDefault="00B619B6" w:rsidP="00E7344C">
            <w:pPr>
              <w:jc w:val="both"/>
            </w:pPr>
            <w:r w:rsidRPr="00944A9E">
              <w:t>40h/týdně</w:t>
            </w:r>
          </w:p>
        </w:tc>
        <w:tc>
          <w:tcPr>
            <w:tcW w:w="992" w:type="dxa"/>
            <w:gridSpan w:val="2"/>
            <w:shd w:val="clear" w:color="auto" w:fill="F7CAAC"/>
          </w:tcPr>
          <w:p w:rsidR="00B619B6" w:rsidRPr="00944A9E" w:rsidRDefault="00B619B6" w:rsidP="00E7344C">
            <w:pPr>
              <w:jc w:val="both"/>
              <w:rPr>
                <w:b/>
              </w:rPr>
            </w:pPr>
            <w:r w:rsidRPr="00944A9E">
              <w:rPr>
                <w:b/>
              </w:rPr>
              <w:t>do kdy</w:t>
            </w:r>
          </w:p>
        </w:tc>
        <w:tc>
          <w:tcPr>
            <w:tcW w:w="1490" w:type="dxa"/>
            <w:gridSpan w:val="2"/>
          </w:tcPr>
          <w:p w:rsidR="00B619B6" w:rsidRPr="00944A9E" w:rsidRDefault="00B619B6" w:rsidP="00E7344C">
            <w:pPr>
              <w:jc w:val="both"/>
            </w:pPr>
            <w:r>
              <w:t>N</w:t>
            </w:r>
          </w:p>
        </w:tc>
      </w:tr>
      <w:tr w:rsidR="00B619B6" w:rsidRPr="00944A9E" w:rsidTr="00F87CC4">
        <w:trPr>
          <w:jc w:val="center"/>
        </w:trPr>
        <w:tc>
          <w:tcPr>
            <w:tcW w:w="5807" w:type="dxa"/>
            <w:gridSpan w:val="4"/>
            <w:shd w:val="clear" w:color="auto" w:fill="F7CAAC"/>
          </w:tcPr>
          <w:p w:rsidR="00B619B6" w:rsidRPr="00944A9E" w:rsidRDefault="00B619B6" w:rsidP="00E7344C">
            <w:pPr>
              <w:jc w:val="both"/>
            </w:pPr>
            <w:r w:rsidRPr="00944A9E">
              <w:rPr>
                <w:b/>
              </w:rPr>
              <w:t>Další současná působení jako akademický pracovník na jiných VŠ</w:t>
            </w:r>
          </w:p>
        </w:tc>
        <w:tc>
          <w:tcPr>
            <w:tcW w:w="1701" w:type="dxa"/>
            <w:gridSpan w:val="2"/>
            <w:shd w:val="clear" w:color="auto" w:fill="F7CAAC"/>
          </w:tcPr>
          <w:p w:rsidR="00B619B6" w:rsidRPr="00944A9E" w:rsidRDefault="00B619B6" w:rsidP="00E7344C">
            <w:pPr>
              <w:jc w:val="both"/>
              <w:rPr>
                <w:b/>
              </w:rPr>
            </w:pPr>
            <w:r w:rsidRPr="00944A9E">
              <w:rPr>
                <w:b/>
              </w:rPr>
              <w:t>typ prac. vztahu</w:t>
            </w:r>
          </w:p>
        </w:tc>
        <w:tc>
          <w:tcPr>
            <w:tcW w:w="2482" w:type="dxa"/>
            <w:gridSpan w:val="4"/>
            <w:shd w:val="clear" w:color="auto" w:fill="F7CAAC"/>
          </w:tcPr>
          <w:p w:rsidR="00B619B6" w:rsidRPr="00944A9E" w:rsidRDefault="00B619B6" w:rsidP="00E7344C">
            <w:pPr>
              <w:jc w:val="both"/>
              <w:rPr>
                <w:b/>
              </w:rPr>
            </w:pPr>
            <w:r w:rsidRPr="00944A9E">
              <w:rPr>
                <w:b/>
              </w:rPr>
              <w:t>rozsah</w:t>
            </w:r>
          </w:p>
        </w:tc>
      </w:tr>
      <w:tr w:rsidR="00B619B6" w:rsidRPr="00944A9E" w:rsidTr="00F87CC4">
        <w:trPr>
          <w:jc w:val="center"/>
        </w:trPr>
        <w:tc>
          <w:tcPr>
            <w:tcW w:w="5807" w:type="dxa"/>
            <w:gridSpan w:val="4"/>
          </w:tcPr>
          <w:p w:rsidR="00B619B6" w:rsidRPr="00944A9E" w:rsidRDefault="001F0B1A" w:rsidP="00E7344C">
            <w:pPr>
              <w:jc w:val="both"/>
            </w:pPr>
            <w:r>
              <w:t>Nemá</w:t>
            </w:r>
          </w:p>
        </w:tc>
        <w:tc>
          <w:tcPr>
            <w:tcW w:w="1701" w:type="dxa"/>
            <w:gridSpan w:val="2"/>
          </w:tcPr>
          <w:p w:rsidR="00B619B6" w:rsidRPr="00944A9E" w:rsidRDefault="00B619B6" w:rsidP="00E7344C">
            <w:pPr>
              <w:jc w:val="both"/>
            </w:pPr>
          </w:p>
        </w:tc>
        <w:tc>
          <w:tcPr>
            <w:tcW w:w="2482" w:type="dxa"/>
            <w:gridSpan w:val="4"/>
          </w:tcPr>
          <w:p w:rsidR="00B619B6" w:rsidRPr="00944A9E" w:rsidRDefault="00B619B6" w:rsidP="00E7344C">
            <w:pPr>
              <w:jc w:val="both"/>
            </w:pPr>
          </w:p>
        </w:tc>
      </w:tr>
      <w:tr w:rsidR="00B619B6" w:rsidRPr="00944A9E" w:rsidTr="00F87CC4">
        <w:trPr>
          <w:jc w:val="center"/>
        </w:trPr>
        <w:tc>
          <w:tcPr>
            <w:tcW w:w="9990" w:type="dxa"/>
            <w:gridSpan w:val="10"/>
            <w:shd w:val="clear" w:color="auto" w:fill="F7CAAC"/>
          </w:tcPr>
          <w:p w:rsidR="00B619B6" w:rsidRPr="00944A9E" w:rsidRDefault="00B619B6" w:rsidP="00E7344C">
            <w:pPr>
              <w:jc w:val="both"/>
            </w:pPr>
            <w:r w:rsidRPr="00944A9E">
              <w:rPr>
                <w:b/>
              </w:rPr>
              <w:t>Předměty příslušného studijního programu a způsob zapojení do jejich výuky, příp. další zapojení do uskutečňování studijního programu</w:t>
            </w:r>
          </w:p>
        </w:tc>
      </w:tr>
      <w:tr w:rsidR="00B619B6" w:rsidRPr="00944A9E" w:rsidTr="00F87CC4">
        <w:trPr>
          <w:trHeight w:val="470"/>
          <w:jc w:val="center"/>
        </w:trPr>
        <w:tc>
          <w:tcPr>
            <w:tcW w:w="9990" w:type="dxa"/>
            <w:gridSpan w:val="10"/>
            <w:tcBorders>
              <w:top w:val="nil"/>
            </w:tcBorders>
          </w:tcPr>
          <w:p w:rsidR="00B619B6" w:rsidRPr="00944A9E" w:rsidRDefault="00B619B6" w:rsidP="00E7344C">
            <w:pPr>
              <w:rPr>
                <w:sz w:val="16"/>
                <w:szCs w:val="16"/>
              </w:rPr>
            </w:pPr>
            <w:r>
              <w:t>Rozvoj specifických sportovně-pohybových dovedností, Moderní formy tělovýchovných aktivit</w:t>
            </w:r>
          </w:p>
        </w:tc>
      </w:tr>
      <w:tr w:rsidR="00B619B6" w:rsidRPr="00944A9E" w:rsidTr="00F87CC4">
        <w:trPr>
          <w:jc w:val="center"/>
        </w:trPr>
        <w:tc>
          <w:tcPr>
            <w:tcW w:w="9990" w:type="dxa"/>
            <w:gridSpan w:val="10"/>
            <w:tcBorders>
              <w:bottom w:val="single" w:sz="4" w:space="0" w:color="auto"/>
            </w:tcBorders>
            <w:shd w:val="clear" w:color="auto" w:fill="F7CAAC"/>
          </w:tcPr>
          <w:p w:rsidR="00B619B6" w:rsidRPr="00944A9E" w:rsidRDefault="00B619B6" w:rsidP="00E7344C">
            <w:pPr>
              <w:jc w:val="both"/>
            </w:pPr>
            <w:r w:rsidRPr="00944A9E">
              <w:rPr>
                <w:b/>
              </w:rPr>
              <w:t xml:space="preserve">Údaje o vzdělání na VŠ </w:t>
            </w:r>
          </w:p>
        </w:tc>
      </w:tr>
      <w:tr w:rsidR="00B619B6" w:rsidRPr="00944A9E" w:rsidTr="00F87CC4">
        <w:trPr>
          <w:trHeight w:val="734"/>
          <w:jc w:val="center"/>
        </w:trPr>
        <w:tc>
          <w:tcPr>
            <w:tcW w:w="9990" w:type="dxa"/>
            <w:gridSpan w:val="10"/>
            <w:tcBorders>
              <w:bottom w:val="nil"/>
            </w:tcBorders>
            <w:shd w:val="clear" w:color="auto" w:fill="auto"/>
          </w:tcPr>
          <w:p w:rsidR="00B619B6" w:rsidRDefault="00B619B6" w:rsidP="00E7344C">
            <w:r>
              <w:t>Mgr., Tělesná výchova, 1986, PdF UJEP v Brně</w:t>
            </w:r>
          </w:p>
          <w:p w:rsidR="00B619B6" w:rsidRDefault="00B619B6" w:rsidP="00E7344C">
            <w:r>
              <w:t>PhD., Sportovní edukologie, 2010, UK FTVŠ Bratislava</w:t>
            </w:r>
          </w:p>
          <w:p w:rsidR="00B619B6" w:rsidRPr="00944A9E" w:rsidRDefault="00B619B6" w:rsidP="00E7344C"/>
        </w:tc>
      </w:tr>
      <w:tr w:rsidR="00B619B6" w:rsidRPr="00944A9E" w:rsidTr="00F87CC4">
        <w:trPr>
          <w:trHeight w:val="80"/>
          <w:jc w:val="center"/>
        </w:trPr>
        <w:tc>
          <w:tcPr>
            <w:tcW w:w="9990" w:type="dxa"/>
            <w:gridSpan w:val="10"/>
            <w:tcBorders>
              <w:top w:val="nil"/>
            </w:tcBorders>
            <w:shd w:val="clear" w:color="auto" w:fill="F7CAAC"/>
          </w:tcPr>
          <w:p w:rsidR="00B619B6" w:rsidRPr="00944A9E" w:rsidRDefault="00B619B6" w:rsidP="00E7344C">
            <w:pPr>
              <w:jc w:val="both"/>
              <w:rPr>
                <w:b/>
              </w:rPr>
            </w:pPr>
            <w:r w:rsidRPr="00944A9E">
              <w:rPr>
                <w:b/>
              </w:rPr>
              <w:t>Údaje o odborném působení od absolvování VŠ</w:t>
            </w:r>
          </w:p>
        </w:tc>
      </w:tr>
      <w:tr w:rsidR="00B619B6" w:rsidRPr="00944A9E" w:rsidTr="00F87CC4">
        <w:trPr>
          <w:trHeight w:val="1384"/>
          <w:jc w:val="center"/>
        </w:trPr>
        <w:tc>
          <w:tcPr>
            <w:tcW w:w="9990" w:type="dxa"/>
            <w:gridSpan w:val="10"/>
          </w:tcPr>
          <w:p w:rsidR="00B619B6" w:rsidRDefault="00B619B6" w:rsidP="00E7344C">
            <w:r>
              <w:t>1991 – dosud odborný asistent, Ředitel Ústavu tělesné výchovy, Fakulta managementu a ekonomiky, Univerzita Tomáše Bati ve Zlíně</w:t>
            </w:r>
          </w:p>
          <w:p w:rsidR="00B619B6" w:rsidRPr="00944A9E" w:rsidRDefault="00B619B6" w:rsidP="00E7344C">
            <w:pPr>
              <w:rPr>
                <w:sz w:val="24"/>
              </w:rPr>
            </w:pPr>
          </w:p>
        </w:tc>
      </w:tr>
      <w:tr w:rsidR="00B619B6" w:rsidRPr="00944A9E" w:rsidTr="00F87CC4">
        <w:trPr>
          <w:trHeight w:val="250"/>
          <w:jc w:val="center"/>
        </w:trPr>
        <w:tc>
          <w:tcPr>
            <w:tcW w:w="9990" w:type="dxa"/>
            <w:gridSpan w:val="10"/>
            <w:shd w:val="clear" w:color="auto" w:fill="F7CAAC"/>
          </w:tcPr>
          <w:p w:rsidR="00B619B6" w:rsidRPr="00944A9E" w:rsidRDefault="00B619B6" w:rsidP="00E7344C">
            <w:pPr>
              <w:jc w:val="both"/>
            </w:pPr>
            <w:r w:rsidRPr="00944A9E">
              <w:rPr>
                <w:b/>
              </w:rPr>
              <w:t>Zkušenosti s vedením kvalifikačních a rigorózních prací</w:t>
            </w:r>
          </w:p>
        </w:tc>
      </w:tr>
      <w:tr w:rsidR="00B619B6" w:rsidRPr="00944A9E" w:rsidTr="00F87CC4">
        <w:trPr>
          <w:trHeight w:val="306"/>
          <w:jc w:val="center"/>
        </w:trPr>
        <w:tc>
          <w:tcPr>
            <w:tcW w:w="9990" w:type="dxa"/>
            <w:gridSpan w:val="10"/>
          </w:tcPr>
          <w:p w:rsidR="00B619B6" w:rsidRPr="00944A9E" w:rsidRDefault="00B619B6" w:rsidP="00E7344C">
            <w:pPr>
              <w:jc w:val="both"/>
            </w:pPr>
          </w:p>
        </w:tc>
      </w:tr>
      <w:tr w:rsidR="00B619B6" w:rsidRPr="00944A9E" w:rsidTr="00F87CC4">
        <w:trPr>
          <w:jc w:val="center"/>
        </w:trPr>
        <w:tc>
          <w:tcPr>
            <w:tcW w:w="3681" w:type="dxa"/>
            <w:gridSpan w:val="2"/>
            <w:tcBorders>
              <w:top w:val="single" w:sz="12" w:space="0" w:color="auto"/>
            </w:tcBorders>
            <w:shd w:val="clear" w:color="auto" w:fill="F7CAAC"/>
          </w:tcPr>
          <w:p w:rsidR="00B619B6" w:rsidRPr="00944A9E" w:rsidRDefault="00B619B6" w:rsidP="00E7344C">
            <w:pPr>
              <w:jc w:val="both"/>
            </w:pPr>
            <w:r w:rsidRPr="00944A9E">
              <w:rPr>
                <w:b/>
              </w:rPr>
              <w:t xml:space="preserve">Obor habilitačního řízení </w:t>
            </w:r>
          </w:p>
        </w:tc>
        <w:tc>
          <w:tcPr>
            <w:tcW w:w="2126" w:type="dxa"/>
            <w:gridSpan w:val="2"/>
            <w:tcBorders>
              <w:top w:val="single" w:sz="12" w:space="0" w:color="auto"/>
            </w:tcBorders>
            <w:shd w:val="clear" w:color="auto" w:fill="F7CAAC"/>
          </w:tcPr>
          <w:p w:rsidR="00B619B6" w:rsidRPr="00944A9E" w:rsidRDefault="00B619B6" w:rsidP="00E7344C">
            <w:pPr>
              <w:jc w:val="both"/>
            </w:pPr>
            <w:r w:rsidRPr="00944A9E">
              <w:rPr>
                <w:b/>
              </w:rPr>
              <w:t>Rok udělení hodnosti</w:t>
            </w:r>
          </w:p>
        </w:tc>
        <w:tc>
          <w:tcPr>
            <w:tcW w:w="2054" w:type="dxa"/>
            <w:gridSpan w:val="3"/>
            <w:tcBorders>
              <w:top w:val="single" w:sz="12" w:space="0" w:color="auto"/>
              <w:right w:val="single" w:sz="12" w:space="0" w:color="auto"/>
            </w:tcBorders>
            <w:shd w:val="clear" w:color="auto" w:fill="F7CAAC"/>
          </w:tcPr>
          <w:p w:rsidR="00B619B6" w:rsidRPr="00944A9E" w:rsidRDefault="00B619B6" w:rsidP="00E7344C">
            <w:pPr>
              <w:jc w:val="both"/>
            </w:pPr>
            <w:r w:rsidRPr="00944A9E">
              <w:rPr>
                <w:b/>
              </w:rPr>
              <w:t>Řízení konáno na VŠ</w:t>
            </w:r>
          </w:p>
        </w:tc>
        <w:tc>
          <w:tcPr>
            <w:tcW w:w="2129" w:type="dxa"/>
            <w:gridSpan w:val="3"/>
            <w:tcBorders>
              <w:top w:val="single" w:sz="12" w:space="0" w:color="auto"/>
              <w:left w:val="single" w:sz="12" w:space="0" w:color="auto"/>
            </w:tcBorders>
            <w:shd w:val="clear" w:color="auto" w:fill="F7CAAC"/>
          </w:tcPr>
          <w:p w:rsidR="00B619B6" w:rsidRPr="00944A9E" w:rsidRDefault="00B619B6" w:rsidP="00E7344C">
            <w:pPr>
              <w:jc w:val="both"/>
              <w:rPr>
                <w:b/>
              </w:rPr>
            </w:pPr>
            <w:r w:rsidRPr="00944A9E">
              <w:rPr>
                <w:b/>
              </w:rPr>
              <w:t>Ohlasy publikací</w:t>
            </w:r>
          </w:p>
        </w:tc>
      </w:tr>
      <w:tr w:rsidR="00B619B6" w:rsidRPr="00944A9E" w:rsidTr="00F87CC4">
        <w:trPr>
          <w:jc w:val="center"/>
        </w:trPr>
        <w:tc>
          <w:tcPr>
            <w:tcW w:w="3681" w:type="dxa"/>
            <w:gridSpan w:val="2"/>
          </w:tcPr>
          <w:p w:rsidR="00B619B6" w:rsidRPr="00944A9E" w:rsidRDefault="00B619B6" w:rsidP="00E7344C">
            <w:pPr>
              <w:jc w:val="both"/>
            </w:pPr>
          </w:p>
        </w:tc>
        <w:tc>
          <w:tcPr>
            <w:tcW w:w="2126" w:type="dxa"/>
            <w:gridSpan w:val="2"/>
          </w:tcPr>
          <w:p w:rsidR="00B619B6" w:rsidRPr="00944A9E" w:rsidRDefault="00B619B6" w:rsidP="00E7344C">
            <w:pPr>
              <w:jc w:val="both"/>
            </w:pPr>
          </w:p>
        </w:tc>
        <w:tc>
          <w:tcPr>
            <w:tcW w:w="2054" w:type="dxa"/>
            <w:gridSpan w:val="3"/>
            <w:tcBorders>
              <w:right w:val="single" w:sz="12" w:space="0" w:color="auto"/>
            </w:tcBorders>
          </w:tcPr>
          <w:p w:rsidR="00B619B6" w:rsidRPr="00944A9E" w:rsidRDefault="00B619B6" w:rsidP="00E7344C">
            <w:pPr>
              <w:jc w:val="both"/>
            </w:pPr>
          </w:p>
        </w:tc>
        <w:tc>
          <w:tcPr>
            <w:tcW w:w="639" w:type="dxa"/>
            <w:tcBorders>
              <w:left w:val="single" w:sz="12" w:space="0" w:color="auto"/>
            </w:tcBorders>
            <w:shd w:val="clear" w:color="auto" w:fill="F7CAAC"/>
          </w:tcPr>
          <w:p w:rsidR="00B619B6" w:rsidRPr="00944A9E" w:rsidRDefault="00B619B6" w:rsidP="00E7344C">
            <w:pPr>
              <w:jc w:val="both"/>
            </w:pPr>
            <w:r w:rsidRPr="00944A9E">
              <w:rPr>
                <w:b/>
              </w:rPr>
              <w:t>WOS</w:t>
            </w:r>
          </w:p>
        </w:tc>
        <w:tc>
          <w:tcPr>
            <w:tcW w:w="781" w:type="dxa"/>
            <w:shd w:val="clear" w:color="auto" w:fill="F7CAAC"/>
          </w:tcPr>
          <w:p w:rsidR="00B619B6" w:rsidRPr="00944A9E" w:rsidRDefault="00B619B6" w:rsidP="00E7344C">
            <w:pPr>
              <w:jc w:val="both"/>
              <w:rPr>
                <w:sz w:val="18"/>
              </w:rPr>
            </w:pPr>
            <w:r w:rsidRPr="00944A9E">
              <w:rPr>
                <w:b/>
                <w:sz w:val="18"/>
              </w:rPr>
              <w:t>Scopus</w:t>
            </w:r>
          </w:p>
        </w:tc>
        <w:tc>
          <w:tcPr>
            <w:tcW w:w="709" w:type="dxa"/>
            <w:shd w:val="clear" w:color="auto" w:fill="F7CAAC"/>
          </w:tcPr>
          <w:p w:rsidR="00B619B6" w:rsidRPr="00944A9E" w:rsidRDefault="00B619B6" w:rsidP="00E7344C">
            <w:pPr>
              <w:jc w:val="both"/>
            </w:pPr>
            <w:r w:rsidRPr="00944A9E">
              <w:rPr>
                <w:b/>
                <w:sz w:val="18"/>
              </w:rPr>
              <w:t>ostatní</w:t>
            </w:r>
          </w:p>
        </w:tc>
      </w:tr>
      <w:tr w:rsidR="00B619B6" w:rsidRPr="00944A9E" w:rsidTr="00F87CC4">
        <w:trPr>
          <w:trHeight w:val="70"/>
          <w:jc w:val="center"/>
        </w:trPr>
        <w:tc>
          <w:tcPr>
            <w:tcW w:w="3681" w:type="dxa"/>
            <w:gridSpan w:val="2"/>
            <w:shd w:val="clear" w:color="auto" w:fill="F7CAAC"/>
          </w:tcPr>
          <w:p w:rsidR="00B619B6" w:rsidRPr="00944A9E" w:rsidRDefault="00B619B6" w:rsidP="00E7344C">
            <w:pPr>
              <w:jc w:val="both"/>
            </w:pPr>
            <w:r w:rsidRPr="00944A9E">
              <w:rPr>
                <w:b/>
              </w:rPr>
              <w:t>Obor jmenovacího řízení</w:t>
            </w:r>
          </w:p>
        </w:tc>
        <w:tc>
          <w:tcPr>
            <w:tcW w:w="2126" w:type="dxa"/>
            <w:gridSpan w:val="2"/>
            <w:shd w:val="clear" w:color="auto" w:fill="F7CAAC"/>
          </w:tcPr>
          <w:p w:rsidR="00B619B6" w:rsidRPr="00944A9E" w:rsidRDefault="00B619B6" w:rsidP="00E7344C">
            <w:pPr>
              <w:jc w:val="both"/>
            </w:pPr>
            <w:r w:rsidRPr="00944A9E">
              <w:rPr>
                <w:b/>
              </w:rPr>
              <w:t>Rok udělení hodnosti</w:t>
            </w:r>
          </w:p>
        </w:tc>
        <w:tc>
          <w:tcPr>
            <w:tcW w:w="2054" w:type="dxa"/>
            <w:gridSpan w:val="3"/>
            <w:tcBorders>
              <w:right w:val="single" w:sz="12" w:space="0" w:color="auto"/>
            </w:tcBorders>
            <w:shd w:val="clear" w:color="auto" w:fill="F7CAAC"/>
          </w:tcPr>
          <w:p w:rsidR="00B619B6" w:rsidRPr="00944A9E" w:rsidRDefault="00B619B6" w:rsidP="00E7344C">
            <w:pPr>
              <w:jc w:val="both"/>
            </w:pPr>
            <w:r w:rsidRPr="00944A9E">
              <w:rPr>
                <w:b/>
              </w:rPr>
              <w:t>Řízení konáno na VŠ</w:t>
            </w:r>
          </w:p>
        </w:tc>
        <w:tc>
          <w:tcPr>
            <w:tcW w:w="639" w:type="dxa"/>
            <w:vMerge w:val="restart"/>
            <w:tcBorders>
              <w:left w:val="single" w:sz="12" w:space="0" w:color="auto"/>
            </w:tcBorders>
          </w:tcPr>
          <w:p w:rsidR="00B619B6" w:rsidRPr="00944A9E" w:rsidRDefault="00B619B6" w:rsidP="00E7344C">
            <w:pPr>
              <w:jc w:val="both"/>
              <w:rPr>
                <w:b/>
              </w:rPr>
            </w:pPr>
            <w:r>
              <w:rPr>
                <w:b/>
              </w:rPr>
              <w:t>0</w:t>
            </w:r>
          </w:p>
        </w:tc>
        <w:tc>
          <w:tcPr>
            <w:tcW w:w="781" w:type="dxa"/>
            <w:vMerge w:val="restart"/>
          </w:tcPr>
          <w:p w:rsidR="00B619B6" w:rsidRPr="00944A9E" w:rsidRDefault="00B619B6" w:rsidP="00E7344C">
            <w:pPr>
              <w:jc w:val="both"/>
              <w:rPr>
                <w:b/>
              </w:rPr>
            </w:pPr>
            <w:r>
              <w:rPr>
                <w:b/>
              </w:rPr>
              <w:t>0</w:t>
            </w:r>
          </w:p>
        </w:tc>
        <w:tc>
          <w:tcPr>
            <w:tcW w:w="709" w:type="dxa"/>
            <w:vMerge w:val="restart"/>
          </w:tcPr>
          <w:p w:rsidR="00B619B6" w:rsidRPr="00944A9E" w:rsidRDefault="00B619B6" w:rsidP="00E7344C">
            <w:pPr>
              <w:jc w:val="both"/>
              <w:rPr>
                <w:b/>
              </w:rPr>
            </w:pPr>
            <w:r>
              <w:rPr>
                <w:b/>
              </w:rPr>
              <w:t>0</w:t>
            </w:r>
          </w:p>
        </w:tc>
      </w:tr>
      <w:tr w:rsidR="00B619B6" w:rsidRPr="00944A9E" w:rsidTr="00F87CC4">
        <w:trPr>
          <w:trHeight w:val="205"/>
          <w:jc w:val="center"/>
        </w:trPr>
        <w:tc>
          <w:tcPr>
            <w:tcW w:w="3681" w:type="dxa"/>
            <w:gridSpan w:val="2"/>
          </w:tcPr>
          <w:p w:rsidR="00B619B6" w:rsidRPr="00944A9E" w:rsidRDefault="00B619B6" w:rsidP="00E7344C">
            <w:pPr>
              <w:jc w:val="both"/>
            </w:pPr>
          </w:p>
        </w:tc>
        <w:tc>
          <w:tcPr>
            <w:tcW w:w="2126" w:type="dxa"/>
            <w:gridSpan w:val="2"/>
          </w:tcPr>
          <w:p w:rsidR="00B619B6" w:rsidRPr="00944A9E" w:rsidRDefault="00B619B6" w:rsidP="00E7344C">
            <w:pPr>
              <w:jc w:val="both"/>
            </w:pPr>
          </w:p>
        </w:tc>
        <w:tc>
          <w:tcPr>
            <w:tcW w:w="2054" w:type="dxa"/>
            <w:gridSpan w:val="3"/>
            <w:tcBorders>
              <w:right w:val="single" w:sz="12" w:space="0" w:color="auto"/>
            </w:tcBorders>
          </w:tcPr>
          <w:p w:rsidR="00B619B6" w:rsidRPr="00944A9E" w:rsidRDefault="00B619B6" w:rsidP="00E7344C">
            <w:pPr>
              <w:jc w:val="both"/>
            </w:pPr>
          </w:p>
        </w:tc>
        <w:tc>
          <w:tcPr>
            <w:tcW w:w="639" w:type="dxa"/>
            <w:vMerge/>
            <w:tcBorders>
              <w:left w:val="single" w:sz="12" w:space="0" w:color="auto"/>
            </w:tcBorders>
            <w:vAlign w:val="center"/>
          </w:tcPr>
          <w:p w:rsidR="00B619B6" w:rsidRPr="00944A9E" w:rsidRDefault="00B619B6" w:rsidP="00E7344C">
            <w:pPr>
              <w:rPr>
                <w:b/>
              </w:rPr>
            </w:pPr>
          </w:p>
        </w:tc>
        <w:tc>
          <w:tcPr>
            <w:tcW w:w="781" w:type="dxa"/>
            <w:vMerge/>
            <w:vAlign w:val="center"/>
          </w:tcPr>
          <w:p w:rsidR="00B619B6" w:rsidRPr="00944A9E" w:rsidRDefault="00B619B6" w:rsidP="00E7344C">
            <w:pPr>
              <w:rPr>
                <w:b/>
              </w:rPr>
            </w:pPr>
          </w:p>
        </w:tc>
        <w:tc>
          <w:tcPr>
            <w:tcW w:w="709" w:type="dxa"/>
            <w:vMerge/>
            <w:vAlign w:val="center"/>
          </w:tcPr>
          <w:p w:rsidR="00B619B6" w:rsidRPr="00944A9E" w:rsidRDefault="00B619B6" w:rsidP="00E7344C">
            <w:pPr>
              <w:rPr>
                <w:b/>
              </w:rPr>
            </w:pPr>
          </w:p>
        </w:tc>
      </w:tr>
      <w:tr w:rsidR="00B619B6" w:rsidRPr="00944A9E" w:rsidTr="00F87CC4">
        <w:trPr>
          <w:jc w:val="center"/>
        </w:trPr>
        <w:tc>
          <w:tcPr>
            <w:tcW w:w="9990" w:type="dxa"/>
            <w:gridSpan w:val="10"/>
            <w:shd w:val="clear" w:color="auto" w:fill="F7CAAC"/>
          </w:tcPr>
          <w:p w:rsidR="00B619B6" w:rsidRPr="00944A9E" w:rsidRDefault="00B619B6"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B619B6" w:rsidRPr="00944A9E" w:rsidTr="00F87CC4">
        <w:trPr>
          <w:trHeight w:val="1721"/>
          <w:jc w:val="center"/>
        </w:trPr>
        <w:tc>
          <w:tcPr>
            <w:tcW w:w="9990" w:type="dxa"/>
            <w:gridSpan w:val="10"/>
          </w:tcPr>
          <w:p w:rsidR="00B619B6" w:rsidRPr="007D2D81" w:rsidRDefault="00B619B6" w:rsidP="00E7344C">
            <w:pPr>
              <w:rPr>
                <w:rFonts w:eastAsiaTheme="minorEastAsia"/>
              </w:rPr>
            </w:pPr>
            <w:r w:rsidRPr="007D2D81">
              <w:rPr>
                <w:rFonts w:eastAsiaTheme="minorEastAsia"/>
              </w:rPr>
              <w:t>Melichárek</w:t>
            </w:r>
            <w:r w:rsidRPr="007D2D81">
              <w:rPr>
                <w:rFonts w:eastAsiaTheme="minorEastAsia"/>
                <w:caps/>
              </w:rPr>
              <w:t>, Z</w:t>
            </w:r>
            <w:r w:rsidRPr="007D2D81">
              <w:rPr>
                <w:rFonts w:eastAsiaTheme="minorEastAsia"/>
              </w:rPr>
              <w:t xml:space="preserve">. </w:t>
            </w:r>
            <w:r w:rsidR="00625350">
              <w:rPr>
                <w:rFonts w:eastAsiaTheme="minorEastAsia"/>
              </w:rPr>
              <w:t xml:space="preserve">(2010). </w:t>
            </w:r>
            <w:r w:rsidRPr="00A81444">
              <w:rPr>
                <w:rFonts w:eastAsiaTheme="minorEastAsia"/>
                <w:i/>
              </w:rPr>
              <w:t>Pohybový program pro psychotické klienty s diagnózou schizofrenie</w:t>
            </w:r>
            <w:r w:rsidR="00625350">
              <w:rPr>
                <w:rFonts w:eastAsiaTheme="minorEastAsia"/>
              </w:rPr>
              <w:t xml:space="preserve">. </w:t>
            </w:r>
          </w:p>
          <w:p w:rsidR="00B619B6" w:rsidRDefault="00B619B6" w:rsidP="00E7344C">
            <w:pPr>
              <w:rPr>
                <w:rFonts w:eastAsiaTheme="minorEastAsia"/>
                <w:iCs/>
              </w:rPr>
            </w:pPr>
            <w:r w:rsidRPr="007D2D81">
              <w:rPr>
                <w:rFonts w:eastAsiaTheme="minorEastAsia"/>
              </w:rPr>
              <w:t>Melichárek</w:t>
            </w:r>
            <w:r w:rsidRPr="007D2D81">
              <w:rPr>
                <w:rFonts w:eastAsiaTheme="minorEastAsia"/>
                <w:caps/>
              </w:rPr>
              <w:t>, Z</w:t>
            </w:r>
            <w:r w:rsidRPr="007D2D81">
              <w:rPr>
                <w:rFonts w:eastAsiaTheme="minorEastAsia"/>
              </w:rPr>
              <w:t>.</w:t>
            </w:r>
            <w:r>
              <w:rPr>
                <w:rFonts w:eastAsiaTheme="minorEastAsia"/>
              </w:rPr>
              <w:t xml:space="preserve"> (2010).</w:t>
            </w:r>
            <w:r w:rsidRPr="007D2D81">
              <w:rPr>
                <w:rFonts w:eastAsiaTheme="minorEastAsia"/>
              </w:rPr>
              <w:t xml:space="preserve"> Metodologie a praktické zkušenosti zavedení pohybového programu do časového harmonogramu psychotických klientů. In </w:t>
            </w:r>
            <w:r w:rsidRPr="007D2D81">
              <w:rPr>
                <w:rFonts w:eastAsiaTheme="minorEastAsia"/>
                <w:i/>
                <w:iCs/>
              </w:rPr>
              <w:t>31. konference sociální psychiatrie</w:t>
            </w:r>
            <w:r>
              <w:rPr>
                <w:rFonts w:eastAsiaTheme="minorEastAsia"/>
                <w:iCs/>
              </w:rPr>
              <w:t xml:space="preserve"> (29-30)</w:t>
            </w:r>
            <w:r w:rsidRPr="007D2D81">
              <w:rPr>
                <w:rFonts w:eastAsiaTheme="minorEastAsia"/>
                <w:i/>
                <w:iCs/>
              </w:rPr>
              <w:t>.</w:t>
            </w:r>
            <w:r>
              <w:rPr>
                <w:rFonts w:eastAsiaTheme="minorEastAsia"/>
                <w:iCs/>
              </w:rPr>
              <w:t xml:space="preserve"> Karlovy Vary.</w:t>
            </w:r>
          </w:p>
          <w:p w:rsidR="00625350" w:rsidRPr="00A81444" w:rsidRDefault="00625350" w:rsidP="00625350">
            <w:pPr>
              <w:rPr>
                <w:rFonts w:eastAsiaTheme="minorEastAsia"/>
              </w:rPr>
            </w:pPr>
            <w:r w:rsidRPr="00A81444">
              <w:rPr>
                <w:rFonts w:eastAsiaTheme="minorEastAsia"/>
              </w:rPr>
              <w:t>Křemenková, J., &amp; Melichárek, Z. (2008). Pohyb - sport - zdraví - žena - student - porodní asistentka. In </w:t>
            </w:r>
            <w:r w:rsidRPr="00A81444">
              <w:rPr>
                <w:rFonts w:eastAsiaTheme="minorEastAsia"/>
                <w:i/>
                <w:iCs/>
              </w:rPr>
              <w:t>Pohyb, výchova a zdraví</w:t>
            </w:r>
            <w:r w:rsidRPr="00A81444">
              <w:rPr>
                <w:rFonts w:eastAsiaTheme="minorEastAsia"/>
              </w:rPr>
              <w:t> (99-101). Ústí nad Labem: Univerzita Jana Evangelisty Purkyně Ústí nad Labem.</w:t>
            </w:r>
          </w:p>
          <w:p w:rsidR="00B619B6" w:rsidRPr="00944A9E" w:rsidRDefault="00B619B6" w:rsidP="00E7344C">
            <w:pPr>
              <w:ind w:hanging="461"/>
            </w:pPr>
          </w:p>
          <w:p w:rsidR="00B619B6" w:rsidRPr="00944A9E" w:rsidRDefault="00B619B6" w:rsidP="00E7344C">
            <w:pPr>
              <w:rPr>
                <w:b/>
              </w:rPr>
            </w:pPr>
            <w:r>
              <w:rPr>
                <w:b/>
              </w:rPr>
              <w:t>Patent, užitný vzor, průmyslový vzor:</w:t>
            </w:r>
          </w:p>
          <w:p w:rsidR="00B619B6" w:rsidRPr="00185DC3" w:rsidRDefault="00B619B6" w:rsidP="00E7344C">
            <w:r w:rsidRPr="00185DC3">
              <w:t>Melichárek, Z</w:t>
            </w:r>
            <w:r w:rsidR="001F0B1A">
              <w:t>.</w:t>
            </w:r>
            <w:r w:rsidRPr="00185DC3">
              <w:t xml:space="preserve"> (70</w:t>
            </w:r>
            <w:r>
              <w:t xml:space="preserve"> </w:t>
            </w:r>
            <w:r w:rsidRPr="00185DC3">
              <w:t>%), Š</w:t>
            </w:r>
            <w:r w:rsidR="001F0B1A">
              <w:t>kola</w:t>
            </w:r>
            <w:r w:rsidRPr="00185DC3">
              <w:t>, J. Multifunkční lokomoční pomůcka pro handicapované. 2008</w:t>
            </w:r>
            <w:r>
              <w:t>.</w:t>
            </w:r>
          </w:p>
          <w:p w:rsidR="00B619B6" w:rsidRDefault="00B619B6" w:rsidP="00E7344C">
            <w:r w:rsidRPr="00185DC3">
              <w:t>Melichárek, Z</w:t>
            </w:r>
            <w:r w:rsidR="001F0B1A">
              <w:t>.</w:t>
            </w:r>
            <w:r w:rsidRPr="00185DC3">
              <w:t xml:space="preserve"> (70</w:t>
            </w:r>
            <w:r>
              <w:t xml:space="preserve"> </w:t>
            </w:r>
            <w:r w:rsidRPr="00185DC3">
              <w:t>%), Š</w:t>
            </w:r>
            <w:r w:rsidR="001F0B1A">
              <w:t>kola</w:t>
            </w:r>
            <w:r w:rsidRPr="00185DC3">
              <w:t>, J. Multifunkční lokomoční pomůcka pro handicapované. 2009</w:t>
            </w:r>
            <w:r>
              <w:t>.</w:t>
            </w:r>
          </w:p>
          <w:p w:rsidR="00D41F18" w:rsidRDefault="00D41F18" w:rsidP="00E7344C"/>
          <w:p w:rsidR="00476AD6" w:rsidRDefault="00476AD6" w:rsidP="00E7344C"/>
          <w:p w:rsidR="00D56500" w:rsidRDefault="00D56500" w:rsidP="00E7344C"/>
          <w:p w:rsidR="00D56500" w:rsidRDefault="00D56500" w:rsidP="00E7344C"/>
          <w:p w:rsidR="00D56500" w:rsidRDefault="00D56500" w:rsidP="00E7344C"/>
          <w:p w:rsidR="00D56500" w:rsidRDefault="00D56500" w:rsidP="00E7344C"/>
          <w:p w:rsidR="00476AD6" w:rsidRDefault="00476AD6" w:rsidP="00E7344C"/>
          <w:p w:rsidR="00476AD6" w:rsidRPr="00185DC3" w:rsidRDefault="00476AD6" w:rsidP="00E7344C"/>
          <w:p w:rsidR="00B619B6" w:rsidRPr="00944A9E" w:rsidRDefault="00B619B6" w:rsidP="00E7344C"/>
        </w:tc>
      </w:tr>
      <w:tr w:rsidR="00B619B6" w:rsidRPr="00944A9E" w:rsidTr="00F87CC4">
        <w:trPr>
          <w:trHeight w:val="371"/>
          <w:jc w:val="center"/>
        </w:trPr>
        <w:tc>
          <w:tcPr>
            <w:tcW w:w="9990" w:type="dxa"/>
            <w:gridSpan w:val="10"/>
            <w:shd w:val="clear" w:color="auto" w:fill="F7CAAC"/>
          </w:tcPr>
          <w:p w:rsidR="00B619B6" w:rsidRPr="00944A9E" w:rsidRDefault="00B619B6" w:rsidP="00E7344C">
            <w:pPr>
              <w:rPr>
                <w:b/>
              </w:rPr>
            </w:pPr>
            <w:r w:rsidRPr="00944A9E">
              <w:rPr>
                <w:b/>
              </w:rPr>
              <w:t>Působení v</w:t>
            </w:r>
            <w:r>
              <w:rPr>
                <w:b/>
              </w:rPr>
              <w:t> </w:t>
            </w:r>
            <w:r w:rsidRPr="00944A9E">
              <w:rPr>
                <w:b/>
              </w:rPr>
              <w:t>zahraničí</w:t>
            </w:r>
          </w:p>
        </w:tc>
      </w:tr>
      <w:tr w:rsidR="00B619B6" w:rsidRPr="00944A9E" w:rsidTr="00F87CC4">
        <w:trPr>
          <w:trHeight w:val="328"/>
          <w:jc w:val="center"/>
        </w:trPr>
        <w:tc>
          <w:tcPr>
            <w:tcW w:w="9990" w:type="dxa"/>
            <w:gridSpan w:val="10"/>
          </w:tcPr>
          <w:p w:rsidR="00B619B6" w:rsidRDefault="00B619B6" w:rsidP="00E7344C">
            <w:pPr>
              <w:rPr>
                <w:bCs/>
              </w:rPr>
            </w:pPr>
          </w:p>
          <w:p w:rsidR="00B619B6" w:rsidRPr="00944A9E" w:rsidRDefault="00B619B6" w:rsidP="00E7344C">
            <w:pPr>
              <w:rPr>
                <w:b/>
              </w:rPr>
            </w:pPr>
          </w:p>
        </w:tc>
      </w:tr>
      <w:tr w:rsidR="00B619B6" w:rsidRPr="00944A9E" w:rsidTr="00F87CC4">
        <w:trPr>
          <w:trHeight w:val="570"/>
          <w:jc w:val="center"/>
        </w:trPr>
        <w:tc>
          <w:tcPr>
            <w:tcW w:w="2849" w:type="dxa"/>
            <w:shd w:val="clear" w:color="auto" w:fill="F7CAAC"/>
          </w:tcPr>
          <w:p w:rsidR="00B619B6" w:rsidRPr="00944A9E" w:rsidRDefault="00B619B6" w:rsidP="00E7344C">
            <w:pPr>
              <w:jc w:val="both"/>
              <w:rPr>
                <w:b/>
              </w:rPr>
            </w:pPr>
            <w:r w:rsidRPr="00944A9E">
              <w:rPr>
                <w:b/>
              </w:rPr>
              <w:t xml:space="preserve">Podpis </w:t>
            </w:r>
          </w:p>
        </w:tc>
        <w:tc>
          <w:tcPr>
            <w:tcW w:w="3667" w:type="dxa"/>
            <w:gridSpan w:val="4"/>
          </w:tcPr>
          <w:p w:rsidR="00B619B6" w:rsidRPr="00944A9E" w:rsidRDefault="00B619B6" w:rsidP="00E7344C">
            <w:pPr>
              <w:jc w:val="both"/>
            </w:pPr>
            <w:r>
              <w:t>Mgr. Zdeněk Melichárek, v. r.</w:t>
            </w:r>
          </w:p>
        </w:tc>
        <w:tc>
          <w:tcPr>
            <w:tcW w:w="1345" w:type="dxa"/>
            <w:gridSpan w:val="2"/>
            <w:shd w:val="clear" w:color="auto" w:fill="F7CAAC"/>
          </w:tcPr>
          <w:p w:rsidR="00B619B6" w:rsidRPr="00944A9E" w:rsidRDefault="00B619B6" w:rsidP="00E7344C">
            <w:pPr>
              <w:jc w:val="both"/>
            </w:pPr>
            <w:r w:rsidRPr="00944A9E">
              <w:rPr>
                <w:b/>
              </w:rPr>
              <w:t>datum</w:t>
            </w:r>
          </w:p>
        </w:tc>
        <w:tc>
          <w:tcPr>
            <w:tcW w:w="2129" w:type="dxa"/>
            <w:gridSpan w:val="3"/>
          </w:tcPr>
          <w:p w:rsidR="00B619B6" w:rsidRPr="00944A9E" w:rsidRDefault="00514D89" w:rsidP="00E7344C">
            <w:pPr>
              <w:jc w:val="both"/>
            </w:pPr>
            <w:del w:id="4355" w:author="Hana Navrátilová" w:date="2019-09-24T11:10:00Z">
              <w:r>
                <w:delText xml:space="preserve">17. 12. 2018 </w:delText>
              </w:r>
            </w:del>
            <w:ins w:id="4356" w:author="Hana Navrátilová" w:date="2019-09-24T11:10:00Z">
              <w:r w:rsidR="00F62D39">
                <w:t xml:space="preserve">25. </w:t>
              </w:r>
              <w:r w:rsidR="005A4AE1">
                <w:t>0</w:t>
              </w:r>
              <w:r w:rsidR="00F62D39">
                <w:t xml:space="preserve">9. 2019  </w:t>
              </w:r>
            </w:ins>
          </w:p>
        </w:tc>
      </w:tr>
    </w:tbl>
    <w:p w:rsidR="00A355F0" w:rsidRDefault="00740A69" w:rsidP="00E7344C">
      <w:pPr>
        <w:rPr>
          <w:ins w:id="4357" w:author="Hana Navrátilová" w:date="2019-09-24T11:10:00Z"/>
        </w:rPr>
      </w:pPr>
      <w:r>
        <w:br w:type="page"/>
      </w: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2"/>
        <w:gridCol w:w="827"/>
        <w:gridCol w:w="1720"/>
        <w:gridCol w:w="524"/>
        <w:gridCol w:w="468"/>
        <w:gridCol w:w="994"/>
        <w:gridCol w:w="946"/>
        <w:gridCol w:w="113"/>
        <w:gridCol w:w="519"/>
        <w:gridCol w:w="255"/>
        <w:gridCol w:w="438"/>
        <w:gridCol w:w="677"/>
        <w:gridCol w:w="23"/>
      </w:tblGrid>
      <w:tr w:rsidR="006B6016" w:rsidRPr="00944A9E" w:rsidTr="00A355F0">
        <w:trPr>
          <w:gridAfter w:val="1"/>
          <w:wAfter w:w="23" w:type="dxa"/>
          <w:jc w:val="center"/>
          <w:ins w:id="4358" w:author="Hana Navrátilová" w:date="2019-09-24T11:10:00Z"/>
        </w:trPr>
        <w:tc>
          <w:tcPr>
            <w:tcW w:w="9893" w:type="dxa"/>
            <w:gridSpan w:val="12"/>
            <w:tcBorders>
              <w:top w:val="single" w:sz="4" w:space="0" w:color="auto"/>
              <w:left w:val="single" w:sz="4" w:space="0" w:color="auto"/>
              <w:bottom w:val="double" w:sz="4" w:space="0" w:color="auto"/>
              <w:right w:val="sing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A355F0" w:rsidRPr="00944A9E" w:rsidTr="00A355F0">
        <w:trPr>
          <w:jc w:val="center"/>
          <w:ins w:id="4359" w:author="Hana Navrátilová" w:date="2019-09-24T11:10:00Z"/>
        </w:trPr>
        <w:tc>
          <w:tcPr>
            <w:tcW w:w="2412" w:type="dxa"/>
            <w:tcBorders>
              <w:top w:val="double" w:sz="4" w:space="0" w:color="auto"/>
            </w:tcBorders>
            <w:shd w:val="clear" w:color="auto" w:fill="F7CAAC"/>
          </w:tcPr>
          <w:p w:rsidR="00A355F0" w:rsidRPr="00944A9E" w:rsidRDefault="00A355F0" w:rsidP="00A355F0">
            <w:pPr>
              <w:jc w:val="both"/>
              <w:rPr>
                <w:ins w:id="4360" w:author="Hana Navrátilová" w:date="2019-09-24T11:10:00Z"/>
                <w:b/>
              </w:rPr>
            </w:pPr>
            <w:ins w:id="4361" w:author="Hana Navrátilová" w:date="2019-09-24T11:10:00Z">
              <w:r w:rsidRPr="00944A9E">
                <w:rPr>
                  <w:b/>
                </w:rPr>
                <w:t>Vysoká škola</w:t>
              </w:r>
            </w:ins>
          </w:p>
        </w:tc>
        <w:tc>
          <w:tcPr>
            <w:tcW w:w="7504" w:type="dxa"/>
            <w:gridSpan w:val="12"/>
          </w:tcPr>
          <w:p w:rsidR="00A355F0" w:rsidRPr="00944A9E" w:rsidRDefault="00A355F0" w:rsidP="00A355F0">
            <w:pPr>
              <w:jc w:val="both"/>
              <w:rPr>
                <w:ins w:id="4362" w:author="Hana Navrátilová" w:date="2019-09-24T11:10:00Z"/>
              </w:rPr>
            </w:pPr>
            <w:ins w:id="4363" w:author="Hana Navrátilová" w:date="2019-09-24T11:10:00Z">
              <w:r w:rsidRPr="00944A9E">
                <w:t>UTB ve Zlíně</w:t>
              </w:r>
            </w:ins>
          </w:p>
        </w:tc>
      </w:tr>
      <w:tr w:rsidR="00A355F0" w:rsidRPr="00944A9E" w:rsidTr="00A355F0">
        <w:trPr>
          <w:jc w:val="center"/>
          <w:ins w:id="4364" w:author="Hana Navrátilová" w:date="2019-09-24T11:10:00Z"/>
        </w:trPr>
        <w:tc>
          <w:tcPr>
            <w:tcW w:w="2412" w:type="dxa"/>
            <w:shd w:val="clear" w:color="auto" w:fill="F7CAAC"/>
          </w:tcPr>
          <w:p w:rsidR="00A355F0" w:rsidRPr="00944A9E" w:rsidRDefault="00A355F0" w:rsidP="00A355F0">
            <w:pPr>
              <w:jc w:val="both"/>
              <w:rPr>
                <w:ins w:id="4365" w:author="Hana Navrátilová" w:date="2019-09-24T11:10:00Z"/>
                <w:b/>
              </w:rPr>
            </w:pPr>
            <w:ins w:id="4366" w:author="Hana Navrátilová" w:date="2019-09-24T11:10:00Z">
              <w:r w:rsidRPr="00944A9E">
                <w:rPr>
                  <w:b/>
                </w:rPr>
                <w:t>Součást vysoké školy</w:t>
              </w:r>
            </w:ins>
          </w:p>
        </w:tc>
        <w:tc>
          <w:tcPr>
            <w:tcW w:w="7504" w:type="dxa"/>
            <w:gridSpan w:val="12"/>
          </w:tcPr>
          <w:p w:rsidR="00A355F0" w:rsidRPr="00944A9E" w:rsidRDefault="00A355F0" w:rsidP="00A355F0">
            <w:pPr>
              <w:jc w:val="both"/>
              <w:rPr>
                <w:ins w:id="4367" w:author="Hana Navrátilová" w:date="2019-09-24T11:10:00Z"/>
              </w:rPr>
            </w:pPr>
            <w:ins w:id="4368" w:author="Hana Navrátilová" w:date="2019-09-24T11:10:00Z">
              <w:r w:rsidRPr="00944A9E">
                <w:t>Fakulta humanitních studií</w:t>
              </w:r>
            </w:ins>
          </w:p>
        </w:tc>
      </w:tr>
      <w:tr w:rsidR="00A355F0" w:rsidRPr="00944A9E" w:rsidTr="00A355F0">
        <w:trPr>
          <w:jc w:val="center"/>
          <w:ins w:id="4369" w:author="Hana Navrátilová" w:date="2019-09-24T11:10:00Z"/>
        </w:trPr>
        <w:tc>
          <w:tcPr>
            <w:tcW w:w="2412" w:type="dxa"/>
            <w:shd w:val="clear" w:color="auto" w:fill="F7CAAC"/>
          </w:tcPr>
          <w:p w:rsidR="00A355F0" w:rsidRPr="00944A9E" w:rsidRDefault="00A355F0" w:rsidP="00A355F0">
            <w:pPr>
              <w:jc w:val="both"/>
              <w:rPr>
                <w:ins w:id="4370" w:author="Hana Navrátilová" w:date="2019-09-24T11:10:00Z"/>
                <w:b/>
              </w:rPr>
            </w:pPr>
            <w:ins w:id="4371" w:author="Hana Navrátilová" w:date="2019-09-24T11:10:00Z">
              <w:r w:rsidRPr="00944A9E">
                <w:rPr>
                  <w:b/>
                </w:rPr>
                <w:t>Název studijního programu</w:t>
              </w:r>
            </w:ins>
          </w:p>
        </w:tc>
        <w:tc>
          <w:tcPr>
            <w:tcW w:w="7504" w:type="dxa"/>
            <w:gridSpan w:val="12"/>
          </w:tcPr>
          <w:p w:rsidR="00A355F0" w:rsidRPr="001C7E1F" w:rsidRDefault="00A355F0" w:rsidP="00A355F0">
            <w:pPr>
              <w:jc w:val="both"/>
              <w:rPr>
                <w:ins w:id="4372" w:author="Hana Navrátilová" w:date="2019-09-24T11:10:00Z"/>
              </w:rPr>
            </w:pPr>
            <w:ins w:id="4373" w:author="Hana Navrátilová" w:date="2019-09-24T11:10:00Z">
              <w:r w:rsidRPr="001C7E1F">
                <w:t>Učitelství pro 1. stupeň základní školy</w:t>
              </w:r>
            </w:ins>
          </w:p>
        </w:tc>
      </w:tr>
      <w:tr w:rsidR="00A355F0" w:rsidRPr="00944A9E" w:rsidTr="00A355F0">
        <w:trPr>
          <w:trHeight w:val="207"/>
          <w:jc w:val="center"/>
          <w:ins w:id="4374" w:author="Hana Navrátilová" w:date="2019-09-24T11:10:00Z"/>
        </w:trPr>
        <w:tc>
          <w:tcPr>
            <w:tcW w:w="2412" w:type="dxa"/>
            <w:shd w:val="clear" w:color="auto" w:fill="F7CAAC"/>
          </w:tcPr>
          <w:p w:rsidR="00A355F0" w:rsidRPr="00944A9E" w:rsidRDefault="00A355F0" w:rsidP="00A355F0">
            <w:pPr>
              <w:jc w:val="both"/>
              <w:rPr>
                <w:ins w:id="4375" w:author="Hana Navrátilová" w:date="2019-09-24T11:10:00Z"/>
                <w:b/>
              </w:rPr>
            </w:pPr>
            <w:ins w:id="4376" w:author="Hana Navrátilová" w:date="2019-09-24T11:10:00Z">
              <w:r w:rsidRPr="00944A9E">
                <w:rPr>
                  <w:b/>
                </w:rPr>
                <w:t>Jméno a příjmení</w:t>
              </w:r>
            </w:ins>
          </w:p>
        </w:tc>
        <w:tc>
          <w:tcPr>
            <w:tcW w:w="4533" w:type="dxa"/>
            <w:gridSpan w:val="5"/>
          </w:tcPr>
          <w:p w:rsidR="00A355F0" w:rsidRPr="001C7E1F" w:rsidRDefault="00A355F0" w:rsidP="00A355F0">
            <w:pPr>
              <w:rPr>
                <w:ins w:id="4377" w:author="Hana Navrátilová" w:date="2019-09-24T11:10:00Z"/>
              </w:rPr>
            </w:pPr>
            <w:ins w:id="4378" w:author="Hana Navrátilová" w:date="2019-09-24T11:10:00Z">
              <w:r w:rsidRPr="001C7E1F">
                <w:t>Hana Navrátilová</w:t>
              </w:r>
            </w:ins>
          </w:p>
        </w:tc>
        <w:tc>
          <w:tcPr>
            <w:tcW w:w="1059" w:type="dxa"/>
            <w:gridSpan w:val="2"/>
            <w:shd w:val="clear" w:color="auto" w:fill="F7CAAC"/>
          </w:tcPr>
          <w:p w:rsidR="00A355F0" w:rsidRPr="00944A9E" w:rsidRDefault="00A355F0" w:rsidP="00A355F0">
            <w:pPr>
              <w:jc w:val="both"/>
              <w:rPr>
                <w:ins w:id="4379" w:author="Hana Navrátilová" w:date="2019-09-24T11:10:00Z"/>
                <w:b/>
              </w:rPr>
            </w:pPr>
            <w:ins w:id="4380" w:author="Hana Navrátilová" w:date="2019-09-24T11:10:00Z">
              <w:r w:rsidRPr="00944A9E">
                <w:rPr>
                  <w:b/>
                </w:rPr>
                <w:t>Tituly</w:t>
              </w:r>
            </w:ins>
          </w:p>
        </w:tc>
        <w:tc>
          <w:tcPr>
            <w:tcW w:w="1912" w:type="dxa"/>
            <w:gridSpan w:val="5"/>
          </w:tcPr>
          <w:p w:rsidR="00A355F0" w:rsidRPr="00944A9E" w:rsidRDefault="00A355F0" w:rsidP="00A355F0">
            <w:pPr>
              <w:rPr>
                <w:ins w:id="4381" w:author="Hana Navrátilová" w:date="2019-09-24T11:10:00Z"/>
              </w:rPr>
            </w:pPr>
            <w:ins w:id="4382" w:author="Hana Navrátilová" w:date="2019-09-24T11:10:00Z">
              <w:r w:rsidRPr="00944A9E">
                <w:t>Mgr.</w:t>
              </w:r>
            </w:ins>
          </w:p>
        </w:tc>
      </w:tr>
      <w:tr w:rsidR="00A355F0" w:rsidRPr="00944A9E" w:rsidTr="00A355F0">
        <w:trPr>
          <w:jc w:val="center"/>
          <w:ins w:id="4383" w:author="Hana Navrátilová" w:date="2019-09-24T11:10:00Z"/>
        </w:trPr>
        <w:tc>
          <w:tcPr>
            <w:tcW w:w="2412" w:type="dxa"/>
            <w:shd w:val="clear" w:color="auto" w:fill="F7CAAC"/>
          </w:tcPr>
          <w:p w:rsidR="00A355F0" w:rsidRPr="00944A9E" w:rsidRDefault="00A355F0" w:rsidP="00A355F0">
            <w:pPr>
              <w:jc w:val="both"/>
              <w:rPr>
                <w:ins w:id="4384" w:author="Hana Navrátilová" w:date="2019-09-24T11:10:00Z"/>
                <w:b/>
              </w:rPr>
            </w:pPr>
            <w:ins w:id="4385" w:author="Hana Navrátilová" w:date="2019-09-24T11:10:00Z">
              <w:r w:rsidRPr="00944A9E">
                <w:rPr>
                  <w:b/>
                </w:rPr>
                <w:t>Rok narození</w:t>
              </w:r>
            </w:ins>
          </w:p>
        </w:tc>
        <w:tc>
          <w:tcPr>
            <w:tcW w:w="827" w:type="dxa"/>
          </w:tcPr>
          <w:p w:rsidR="00A355F0" w:rsidRPr="001C7E1F" w:rsidRDefault="00A355F0" w:rsidP="00A355F0">
            <w:pPr>
              <w:jc w:val="both"/>
              <w:rPr>
                <w:ins w:id="4386" w:author="Hana Navrátilová" w:date="2019-09-24T11:10:00Z"/>
              </w:rPr>
            </w:pPr>
            <w:ins w:id="4387" w:author="Hana Navrátilová" w:date="2019-09-24T11:10:00Z">
              <w:r w:rsidRPr="001C7E1F">
                <w:t>1979</w:t>
              </w:r>
            </w:ins>
          </w:p>
        </w:tc>
        <w:tc>
          <w:tcPr>
            <w:tcW w:w="1720" w:type="dxa"/>
            <w:shd w:val="clear" w:color="auto" w:fill="F7CAAC"/>
          </w:tcPr>
          <w:p w:rsidR="00A355F0" w:rsidRPr="00944A9E" w:rsidRDefault="00A355F0" w:rsidP="00A355F0">
            <w:pPr>
              <w:jc w:val="both"/>
              <w:rPr>
                <w:ins w:id="4388" w:author="Hana Navrátilová" w:date="2019-09-24T11:10:00Z"/>
                <w:b/>
              </w:rPr>
            </w:pPr>
            <w:ins w:id="4389" w:author="Hana Navrátilová" w:date="2019-09-24T11:10:00Z">
              <w:r w:rsidRPr="00944A9E">
                <w:rPr>
                  <w:b/>
                </w:rPr>
                <w:t>typ vztahu k VŠ</w:t>
              </w:r>
            </w:ins>
          </w:p>
        </w:tc>
        <w:tc>
          <w:tcPr>
            <w:tcW w:w="992" w:type="dxa"/>
            <w:gridSpan w:val="2"/>
          </w:tcPr>
          <w:p w:rsidR="00A355F0" w:rsidRPr="00944A9E" w:rsidRDefault="00A355F0" w:rsidP="00A355F0">
            <w:pPr>
              <w:jc w:val="both"/>
              <w:rPr>
                <w:ins w:id="4390" w:author="Hana Navrátilová" w:date="2019-09-24T11:10:00Z"/>
              </w:rPr>
            </w:pPr>
            <w:ins w:id="4391" w:author="Hana Navrátilová" w:date="2019-09-24T11:10:00Z">
              <w:r w:rsidRPr="00944A9E">
                <w:t>pp</w:t>
              </w:r>
            </w:ins>
          </w:p>
        </w:tc>
        <w:tc>
          <w:tcPr>
            <w:tcW w:w="994" w:type="dxa"/>
            <w:shd w:val="clear" w:color="auto" w:fill="F7CAAC"/>
          </w:tcPr>
          <w:p w:rsidR="00A355F0" w:rsidRPr="00944A9E" w:rsidRDefault="00A355F0" w:rsidP="00A355F0">
            <w:pPr>
              <w:jc w:val="both"/>
              <w:rPr>
                <w:ins w:id="4392" w:author="Hana Navrátilová" w:date="2019-09-24T11:10:00Z"/>
                <w:b/>
              </w:rPr>
            </w:pPr>
            <w:ins w:id="4393" w:author="Hana Navrátilová" w:date="2019-09-24T11:10:00Z">
              <w:r w:rsidRPr="00944A9E">
                <w:rPr>
                  <w:b/>
                </w:rPr>
                <w:t>rozsah</w:t>
              </w:r>
            </w:ins>
          </w:p>
        </w:tc>
        <w:tc>
          <w:tcPr>
            <w:tcW w:w="1059" w:type="dxa"/>
            <w:gridSpan w:val="2"/>
          </w:tcPr>
          <w:p w:rsidR="00A355F0" w:rsidRPr="00944A9E" w:rsidRDefault="00A355F0" w:rsidP="00A355F0">
            <w:pPr>
              <w:jc w:val="both"/>
              <w:rPr>
                <w:ins w:id="4394" w:author="Hana Navrátilová" w:date="2019-09-24T11:10:00Z"/>
              </w:rPr>
            </w:pPr>
            <w:ins w:id="4395" w:author="Hana Navrátilová" w:date="2019-09-24T11:10:00Z">
              <w:r w:rsidRPr="00944A9E">
                <w:t>40h/týdně</w:t>
              </w:r>
            </w:ins>
          </w:p>
        </w:tc>
        <w:tc>
          <w:tcPr>
            <w:tcW w:w="774" w:type="dxa"/>
            <w:gridSpan w:val="2"/>
            <w:shd w:val="clear" w:color="auto" w:fill="F7CAAC"/>
          </w:tcPr>
          <w:p w:rsidR="00A355F0" w:rsidRPr="00944A9E" w:rsidRDefault="00A355F0" w:rsidP="00A355F0">
            <w:pPr>
              <w:jc w:val="both"/>
              <w:rPr>
                <w:ins w:id="4396" w:author="Hana Navrátilová" w:date="2019-09-24T11:10:00Z"/>
                <w:b/>
              </w:rPr>
            </w:pPr>
            <w:ins w:id="4397" w:author="Hana Navrátilová" w:date="2019-09-24T11:10:00Z">
              <w:r w:rsidRPr="00944A9E">
                <w:rPr>
                  <w:b/>
                </w:rPr>
                <w:t>do kdy</w:t>
              </w:r>
            </w:ins>
          </w:p>
        </w:tc>
        <w:tc>
          <w:tcPr>
            <w:tcW w:w="1138" w:type="dxa"/>
            <w:gridSpan w:val="3"/>
          </w:tcPr>
          <w:p w:rsidR="00A355F0" w:rsidRPr="00944A9E" w:rsidRDefault="00A355F0" w:rsidP="00A355F0">
            <w:pPr>
              <w:rPr>
                <w:ins w:id="4398" w:author="Hana Navrátilová" w:date="2019-09-24T11:10:00Z"/>
              </w:rPr>
            </w:pPr>
            <w:ins w:id="4399" w:author="Hana Navrátilová" w:date="2019-09-24T11:10:00Z">
              <w:r>
                <w:t>08/2021</w:t>
              </w:r>
            </w:ins>
          </w:p>
        </w:tc>
      </w:tr>
      <w:tr w:rsidR="00A355F0" w:rsidRPr="00944A9E" w:rsidTr="00A355F0">
        <w:trPr>
          <w:jc w:val="center"/>
          <w:ins w:id="4400" w:author="Hana Navrátilová" w:date="2019-09-24T11:10:00Z"/>
        </w:trPr>
        <w:tc>
          <w:tcPr>
            <w:tcW w:w="4959" w:type="dxa"/>
            <w:gridSpan w:val="3"/>
            <w:shd w:val="clear" w:color="auto" w:fill="F7CAAC"/>
          </w:tcPr>
          <w:p w:rsidR="00A355F0" w:rsidRPr="00944A9E" w:rsidRDefault="00A355F0" w:rsidP="00A355F0">
            <w:pPr>
              <w:jc w:val="both"/>
              <w:rPr>
                <w:ins w:id="4401" w:author="Hana Navrátilová" w:date="2019-09-24T11:10:00Z"/>
                <w:b/>
              </w:rPr>
            </w:pPr>
            <w:ins w:id="4402" w:author="Hana Navrátilová" w:date="2019-09-24T11:10:00Z">
              <w:r w:rsidRPr="00944A9E">
                <w:rPr>
                  <w:b/>
                </w:rPr>
                <w:t>Typ vztahu na součásti VŠ, která uskutečňuje st. Program</w:t>
              </w:r>
            </w:ins>
          </w:p>
        </w:tc>
        <w:tc>
          <w:tcPr>
            <w:tcW w:w="992" w:type="dxa"/>
            <w:gridSpan w:val="2"/>
          </w:tcPr>
          <w:p w:rsidR="00A355F0" w:rsidRPr="00944A9E" w:rsidRDefault="00A355F0" w:rsidP="00A355F0">
            <w:pPr>
              <w:jc w:val="both"/>
              <w:rPr>
                <w:ins w:id="4403" w:author="Hana Navrátilová" w:date="2019-09-24T11:10:00Z"/>
              </w:rPr>
            </w:pPr>
            <w:ins w:id="4404" w:author="Hana Navrátilová" w:date="2019-09-24T11:10:00Z">
              <w:r w:rsidRPr="00944A9E">
                <w:t>pp</w:t>
              </w:r>
            </w:ins>
          </w:p>
        </w:tc>
        <w:tc>
          <w:tcPr>
            <w:tcW w:w="994" w:type="dxa"/>
            <w:shd w:val="clear" w:color="auto" w:fill="F7CAAC"/>
          </w:tcPr>
          <w:p w:rsidR="00A355F0" w:rsidRPr="00944A9E" w:rsidRDefault="00A355F0" w:rsidP="00A355F0">
            <w:pPr>
              <w:jc w:val="both"/>
              <w:rPr>
                <w:ins w:id="4405" w:author="Hana Navrátilová" w:date="2019-09-24T11:10:00Z"/>
                <w:b/>
              </w:rPr>
            </w:pPr>
            <w:ins w:id="4406" w:author="Hana Navrátilová" w:date="2019-09-24T11:10:00Z">
              <w:r w:rsidRPr="00944A9E">
                <w:rPr>
                  <w:b/>
                </w:rPr>
                <w:t>rozsah</w:t>
              </w:r>
            </w:ins>
          </w:p>
        </w:tc>
        <w:tc>
          <w:tcPr>
            <w:tcW w:w="1059" w:type="dxa"/>
            <w:gridSpan w:val="2"/>
          </w:tcPr>
          <w:p w:rsidR="00A355F0" w:rsidRPr="00944A9E" w:rsidRDefault="00A355F0" w:rsidP="00A355F0">
            <w:pPr>
              <w:jc w:val="both"/>
              <w:rPr>
                <w:ins w:id="4407" w:author="Hana Navrátilová" w:date="2019-09-24T11:10:00Z"/>
                <w:lang w:val="sk-SK"/>
              </w:rPr>
            </w:pPr>
            <w:ins w:id="4408" w:author="Hana Navrátilová" w:date="2019-09-24T11:10:00Z">
              <w:r w:rsidRPr="00944A9E">
                <w:rPr>
                  <w:lang w:val="sk-SK"/>
                </w:rPr>
                <w:t>40h/týdně</w:t>
              </w:r>
            </w:ins>
          </w:p>
          <w:p w:rsidR="00A355F0" w:rsidRPr="00944A9E" w:rsidRDefault="00A355F0" w:rsidP="00A355F0">
            <w:pPr>
              <w:jc w:val="both"/>
              <w:rPr>
                <w:ins w:id="4409" w:author="Hana Navrátilová" w:date="2019-09-24T11:10:00Z"/>
                <w:lang w:val="sk-SK"/>
              </w:rPr>
            </w:pPr>
          </w:p>
        </w:tc>
        <w:tc>
          <w:tcPr>
            <w:tcW w:w="774" w:type="dxa"/>
            <w:gridSpan w:val="2"/>
            <w:shd w:val="clear" w:color="auto" w:fill="F7CAAC"/>
          </w:tcPr>
          <w:p w:rsidR="00A355F0" w:rsidRPr="00944A9E" w:rsidRDefault="00A355F0" w:rsidP="00A355F0">
            <w:pPr>
              <w:jc w:val="both"/>
              <w:rPr>
                <w:ins w:id="4410" w:author="Hana Navrátilová" w:date="2019-09-24T11:10:00Z"/>
                <w:b/>
              </w:rPr>
            </w:pPr>
            <w:ins w:id="4411" w:author="Hana Navrátilová" w:date="2019-09-24T11:10:00Z">
              <w:r w:rsidRPr="00944A9E">
                <w:rPr>
                  <w:b/>
                </w:rPr>
                <w:t>do kdy</w:t>
              </w:r>
            </w:ins>
          </w:p>
        </w:tc>
        <w:tc>
          <w:tcPr>
            <w:tcW w:w="1138" w:type="dxa"/>
            <w:gridSpan w:val="3"/>
          </w:tcPr>
          <w:p w:rsidR="00A355F0" w:rsidRPr="00944A9E" w:rsidRDefault="00A355F0" w:rsidP="00A355F0">
            <w:pPr>
              <w:jc w:val="both"/>
              <w:rPr>
                <w:ins w:id="4412" w:author="Hana Navrátilová" w:date="2019-09-24T11:10:00Z"/>
              </w:rPr>
            </w:pPr>
            <w:ins w:id="4413" w:author="Hana Navrátilová" w:date="2019-09-24T11:10:00Z">
              <w:r>
                <w:t>08/2021</w:t>
              </w:r>
            </w:ins>
          </w:p>
        </w:tc>
      </w:tr>
      <w:tr w:rsidR="008A1422" w:rsidRPr="00944A9E" w:rsidTr="00A355F0">
        <w:trPr>
          <w:jc w:val="center"/>
        </w:trPr>
        <w:tc>
          <w:tcPr>
            <w:tcW w:w="5951" w:type="dxa"/>
            <w:gridSpan w:val="5"/>
            <w:shd w:val="clear" w:color="auto" w:fill="F7CAAC"/>
          </w:tcPr>
          <w:p w:rsidR="00A355F0" w:rsidRPr="00944A9E" w:rsidRDefault="00A355F0" w:rsidP="00A355F0">
            <w:pPr>
              <w:jc w:val="both"/>
              <w:rPr>
                <w:ins w:id="4414" w:author="Hana Navrátilová" w:date="2019-09-24T11:10:00Z"/>
              </w:rPr>
            </w:pPr>
            <w:ins w:id="4415" w:author="Hana Navrátilová" w:date="2019-09-24T11:10:00Z">
              <w:r w:rsidRPr="00944A9E">
                <w:rPr>
                  <w:b/>
                </w:rPr>
                <w:t>Další současná působení jako akademický pracovník na jiných VŠ</w:t>
              </w:r>
            </w:ins>
          </w:p>
        </w:tc>
        <w:tc>
          <w:tcPr>
            <w:tcW w:w="2053" w:type="dxa"/>
            <w:gridSpan w:val="3"/>
            <w:shd w:val="clear" w:color="auto" w:fill="F7CAAC"/>
          </w:tcPr>
          <w:p w:rsidR="00A355F0" w:rsidRPr="00944A9E" w:rsidRDefault="00A355F0" w:rsidP="00A355F0">
            <w:pPr>
              <w:jc w:val="both"/>
              <w:rPr>
                <w:ins w:id="4416" w:author="Hana Navrátilová" w:date="2019-09-24T11:10:00Z"/>
                <w:b/>
              </w:rPr>
            </w:pPr>
            <w:ins w:id="4417" w:author="Hana Navrátilová" w:date="2019-09-24T11:10:00Z">
              <w:r w:rsidRPr="00944A9E">
                <w:rPr>
                  <w:b/>
                </w:rPr>
                <w:t>typ prac. vztahu</w:t>
              </w:r>
            </w:ins>
          </w:p>
        </w:tc>
        <w:tc>
          <w:tcPr>
            <w:tcW w:w="1912" w:type="dxa"/>
            <w:gridSpan w:val="5"/>
            <w:shd w:val="clear" w:color="auto" w:fill="F7CAAC"/>
          </w:tcPr>
          <w:p w:rsidR="00A355F0" w:rsidRPr="00944A9E" w:rsidRDefault="00A355F0" w:rsidP="00A355F0">
            <w:pPr>
              <w:jc w:val="both"/>
              <w:rPr>
                <w:ins w:id="4418" w:author="Hana Navrátilová" w:date="2019-09-24T11:10:00Z"/>
                <w:b/>
              </w:rPr>
            </w:pPr>
            <w:ins w:id="4419" w:author="Hana Navrátilová" w:date="2019-09-24T11:10:00Z">
              <w:r w:rsidRPr="00944A9E">
                <w:rPr>
                  <w:b/>
                </w:rPr>
                <w:t>rozsah</w:t>
              </w:r>
            </w:ins>
          </w:p>
        </w:tc>
      </w:tr>
      <w:tr w:rsidR="00A355F0" w:rsidRPr="00944A9E" w:rsidTr="00BC0497">
        <w:trPr>
          <w:jc w:val="center"/>
        </w:trPr>
        <w:tc>
          <w:tcPr>
            <w:tcW w:w="5951" w:type="dxa"/>
            <w:gridSpan w:val="5"/>
          </w:tcPr>
          <w:p w:rsidR="00A355F0" w:rsidRPr="00944A9E" w:rsidRDefault="00A355F0" w:rsidP="00A355F0">
            <w:pPr>
              <w:jc w:val="both"/>
              <w:rPr>
                <w:ins w:id="4420" w:author="Hana Navrátilová" w:date="2019-09-24T11:10:00Z"/>
              </w:rPr>
            </w:pPr>
            <w:ins w:id="4421" w:author="Hana Navrátilová" w:date="2019-09-24T11:10:00Z">
              <w:r w:rsidRPr="00944A9E">
                <w:t>Nemá</w:t>
              </w:r>
            </w:ins>
          </w:p>
        </w:tc>
        <w:tc>
          <w:tcPr>
            <w:tcW w:w="2053" w:type="dxa"/>
            <w:gridSpan w:val="3"/>
          </w:tcPr>
          <w:p w:rsidR="00A355F0" w:rsidRPr="00944A9E" w:rsidRDefault="00A355F0" w:rsidP="00A355F0">
            <w:pPr>
              <w:jc w:val="both"/>
              <w:rPr>
                <w:ins w:id="4422" w:author="Hana Navrátilová" w:date="2019-09-24T11:10:00Z"/>
              </w:rPr>
            </w:pPr>
          </w:p>
        </w:tc>
        <w:tc>
          <w:tcPr>
            <w:tcW w:w="1912" w:type="dxa"/>
            <w:gridSpan w:val="5"/>
          </w:tcPr>
          <w:p w:rsidR="00A355F0" w:rsidRPr="00944A9E" w:rsidRDefault="00A355F0" w:rsidP="00A355F0">
            <w:pPr>
              <w:jc w:val="both"/>
              <w:rPr>
                <w:ins w:id="4423" w:author="Hana Navrátilová" w:date="2019-09-24T11:10:00Z"/>
              </w:rPr>
            </w:pPr>
          </w:p>
        </w:tc>
      </w:tr>
      <w:tr w:rsidR="00A355F0" w:rsidRPr="00944A9E" w:rsidTr="00BC0497">
        <w:trPr>
          <w:jc w:val="center"/>
        </w:trPr>
        <w:tc>
          <w:tcPr>
            <w:tcW w:w="9916" w:type="dxa"/>
            <w:gridSpan w:val="13"/>
            <w:shd w:val="clear" w:color="auto" w:fill="F7CAAC"/>
          </w:tcPr>
          <w:p w:rsidR="00A355F0" w:rsidRPr="00944A9E" w:rsidRDefault="00A355F0" w:rsidP="00A355F0">
            <w:pPr>
              <w:jc w:val="both"/>
              <w:rPr>
                <w:ins w:id="4424" w:author="Hana Navrátilová" w:date="2019-09-24T11:10:00Z"/>
              </w:rPr>
            </w:pPr>
            <w:ins w:id="4425" w:author="Hana Navrátilová" w:date="2019-09-24T11:10:00Z">
              <w:r w:rsidRPr="00944A9E">
                <w:rPr>
                  <w:b/>
                </w:rPr>
                <w:t>Předměty příslušného studijního programu a způsob zapojení do jejich výuky, příp. další zapojení do uskutečňování studijního programu</w:t>
              </w:r>
            </w:ins>
          </w:p>
        </w:tc>
      </w:tr>
      <w:tr w:rsidR="00A355F0" w:rsidRPr="008B7902" w:rsidTr="00A355F0">
        <w:trPr>
          <w:trHeight w:val="195"/>
          <w:jc w:val="center"/>
          <w:ins w:id="4426" w:author="Hana Navrátilová" w:date="2019-09-24T11:10:00Z"/>
        </w:trPr>
        <w:tc>
          <w:tcPr>
            <w:tcW w:w="9916" w:type="dxa"/>
            <w:gridSpan w:val="13"/>
            <w:tcBorders>
              <w:top w:val="nil"/>
            </w:tcBorders>
          </w:tcPr>
          <w:p w:rsidR="00A355F0" w:rsidRPr="008B7902" w:rsidRDefault="00A355F0" w:rsidP="00A355F0">
            <w:pPr>
              <w:rPr>
                <w:ins w:id="4427" w:author="Hana Navrátilová" w:date="2019-09-24T11:10:00Z"/>
              </w:rPr>
            </w:pPr>
            <w:ins w:id="4428" w:author="Hana Navrátilová" w:date="2019-09-24T11:10:00Z">
              <w:r>
                <w:t>Mateřský jazyk v primárním vzdělávání, Rozvoj jazykové a literární gramotnosti 1, Výběr cizí jazyk 1 (francouzský), Rozvoj jazykové a literární gramotnosti 2, Literatura pro děti 2, Výběrový cizí jazyk 2 (francouzský), Didaktika jazyka a komunikace s praxí 1, Didaktika jazyka a komunikace s praxí 2, Předškolní pedagogika, Seminář českého jazyka k reflexi projektové praxe, Český jazyk ke SZZ</w:t>
              </w:r>
            </w:ins>
          </w:p>
        </w:tc>
      </w:tr>
      <w:tr w:rsidR="00A355F0" w:rsidRPr="00944A9E" w:rsidTr="00A355F0">
        <w:trPr>
          <w:jc w:val="center"/>
        </w:trPr>
        <w:tc>
          <w:tcPr>
            <w:tcW w:w="9916" w:type="dxa"/>
            <w:gridSpan w:val="13"/>
            <w:shd w:val="clear" w:color="auto" w:fill="F7CAAC"/>
          </w:tcPr>
          <w:p w:rsidR="00A355F0" w:rsidRPr="00944A9E" w:rsidRDefault="00A355F0" w:rsidP="00A355F0">
            <w:pPr>
              <w:jc w:val="both"/>
              <w:rPr>
                <w:ins w:id="4429" w:author="Hana Navrátilová" w:date="2019-09-24T11:10:00Z"/>
              </w:rPr>
            </w:pPr>
            <w:ins w:id="4430" w:author="Hana Navrátilová" w:date="2019-09-24T11:10:00Z">
              <w:r w:rsidRPr="00944A9E">
                <w:rPr>
                  <w:b/>
                </w:rPr>
                <w:t xml:space="preserve">Údaje o vzdělání na VŠ </w:t>
              </w:r>
            </w:ins>
          </w:p>
        </w:tc>
      </w:tr>
      <w:tr w:rsidR="00A355F0" w:rsidRPr="00944A9E" w:rsidTr="00A355F0">
        <w:trPr>
          <w:trHeight w:val="347"/>
          <w:jc w:val="center"/>
        </w:trPr>
        <w:tc>
          <w:tcPr>
            <w:tcW w:w="9916" w:type="dxa"/>
            <w:gridSpan w:val="13"/>
          </w:tcPr>
          <w:p w:rsidR="00A355F0" w:rsidRPr="00944A9E" w:rsidRDefault="00A355F0" w:rsidP="00A355F0">
            <w:pPr>
              <w:jc w:val="both"/>
              <w:rPr>
                <w:ins w:id="4431" w:author="Hana Navrátilová" w:date="2019-09-24T11:10:00Z"/>
              </w:rPr>
            </w:pPr>
            <w:ins w:id="4432" w:author="Hana Navrátilová" w:date="2019-09-24T11:10:00Z">
              <w:r w:rsidRPr="00944A9E">
                <w:t>Mgr., Učitelství pro 2. stupeň ZŠ a SŠ, obor český jazyk a literatura – francouzský jazyk a literatura, 2003, PdF UK Praha</w:t>
              </w:r>
            </w:ins>
          </w:p>
          <w:p w:rsidR="00A355F0" w:rsidRPr="00944A9E" w:rsidRDefault="00A355F0" w:rsidP="00A355F0">
            <w:pPr>
              <w:jc w:val="both"/>
              <w:rPr>
                <w:ins w:id="4433" w:author="Hana Navrátilová" w:date="2019-09-24T11:10:00Z"/>
              </w:rPr>
            </w:pPr>
            <w:ins w:id="4434" w:author="Hana Navrátilová" w:date="2019-09-24T11:10:00Z">
              <w:r w:rsidRPr="00944A9E">
                <w:t xml:space="preserve">doktorský </w:t>
              </w:r>
              <w:r>
                <w:t xml:space="preserve">studijní program, </w:t>
              </w:r>
              <w:r w:rsidRPr="00944A9E">
                <w:t>obor Pedagogika</w:t>
              </w:r>
              <w:r>
                <w:t>, FF MU Brno, 2013 - a</w:t>
              </w:r>
              <w:r w:rsidRPr="00944A9E">
                <w:t>ktuálně se připravu</w:t>
              </w:r>
              <w:r>
                <w:t>je na obhajobu disertační práce</w:t>
              </w:r>
            </w:ins>
          </w:p>
        </w:tc>
      </w:tr>
      <w:tr w:rsidR="00A355F0" w:rsidRPr="00944A9E" w:rsidTr="00A355F0">
        <w:trPr>
          <w:jc w:val="center"/>
        </w:trPr>
        <w:tc>
          <w:tcPr>
            <w:tcW w:w="9916" w:type="dxa"/>
            <w:gridSpan w:val="13"/>
            <w:shd w:val="clear" w:color="auto" w:fill="F7CAAC"/>
          </w:tcPr>
          <w:p w:rsidR="00A355F0" w:rsidRPr="00944A9E" w:rsidRDefault="00A355F0" w:rsidP="00A355F0">
            <w:pPr>
              <w:jc w:val="both"/>
              <w:rPr>
                <w:ins w:id="4435" w:author="Hana Navrátilová" w:date="2019-09-24T11:10:00Z"/>
                <w:b/>
              </w:rPr>
            </w:pPr>
            <w:ins w:id="4436" w:author="Hana Navrátilová" w:date="2019-09-24T11:10:00Z">
              <w:r w:rsidRPr="00944A9E">
                <w:rPr>
                  <w:b/>
                </w:rPr>
                <w:t>Údaje o odborném působení od absolvování VŠ</w:t>
              </w:r>
            </w:ins>
          </w:p>
        </w:tc>
      </w:tr>
      <w:tr w:rsidR="00A355F0" w:rsidRPr="00944A9E" w:rsidTr="00A355F0">
        <w:trPr>
          <w:trHeight w:val="984"/>
          <w:jc w:val="center"/>
        </w:trPr>
        <w:tc>
          <w:tcPr>
            <w:tcW w:w="9916" w:type="dxa"/>
            <w:gridSpan w:val="13"/>
          </w:tcPr>
          <w:p w:rsidR="00A355F0" w:rsidRPr="00944A9E" w:rsidRDefault="00A355F0" w:rsidP="00A355F0">
            <w:pPr>
              <w:jc w:val="both"/>
              <w:rPr>
                <w:ins w:id="4437" w:author="Hana Navrátilová" w:date="2019-09-24T11:10:00Z"/>
              </w:rPr>
            </w:pPr>
            <w:ins w:id="4438" w:author="Hana Navrátilová" w:date="2019-09-24T11:10:00Z">
              <w:r w:rsidRPr="00944A9E">
                <w:t xml:space="preserve">2002 – 2003 učitel na 2. stupni, výuka předmětů český jazyk a francouzský jazyk </w:t>
              </w:r>
              <w:r>
                <w:t>ZŠ Brno</w:t>
              </w:r>
            </w:ins>
          </w:p>
          <w:p w:rsidR="00A355F0" w:rsidRPr="00944A9E" w:rsidRDefault="00A355F0" w:rsidP="00A355F0">
            <w:pPr>
              <w:jc w:val="both"/>
              <w:rPr>
                <w:ins w:id="4439" w:author="Hana Navrátilová" w:date="2019-09-24T11:10:00Z"/>
              </w:rPr>
            </w:pPr>
            <w:ins w:id="4440" w:author="Hana Navrátilová" w:date="2019-09-24T11:10:00Z">
              <w:r w:rsidRPr="00944A9E">
                <w:t>2003 – 2008 soukromý sektor Brno, Kunovice</w:t>
              </w:r>
            </w:ins>
          </w:p>
          <w:p w:rsidR="00A355F0" w:rsidRPr="00944A9E" w:rsidRDefault="00A355F0" w:rsidP="00A355F0">
            <w:pPr>
              <w:jc w:val="both"/>
              <w:rPr>
                <w:ins w:id="4441" w:author="Hana Navrátilová" w:date="2019-09-24T11:10:00Z"/>
              </w:rPr>
            </w:pPr>
            <w:ins w:id="4442" w:author="Hana Navrátilová" w:date="2019-09-24T11:10:00Z">
              <w:r w:rsidRPr="00944A9E">
                <w:t>2010 – 2012</w:t>
              </w:r>
              <w:r>
                <w:t xml:space="preserve"> </w:t>
              </w:r>
              <w:r w:rsidRPr="00944A9E">
                <w:t>externí lektor, výuka předmětů Sociální komunikace, Pedagogická evaluace FAI UTB</w:t>
              </w:r>
            </w:ins>
          </w:p>
          <w:p w:rsidR="00A355F0" w:rsidRPr="00944A9E" w:rsidRDefault="00A355F0" w:rsidP="00A355F0">
            <w:pPr>
              <w:jc w:val="both"/>
              <w:rPr>
                <w:ins w:id="4443" w:author="Hana Navrátilová" w:date="2019-09-24T11:10:00Z"/>
              </w:rPr>
            </w:pPr>
            <w:ins w:id="4444" w:author="Hana Navrátilová" w:date="2019-09-24T11:10:00Z">
              <w:r w:rsidRPr="00944A9E">
                <w:t>2013 – dosud asistent Ústav školní pedagogiky, Fakulta humanitních studií UTB ve Zlíně</w:t>
              </w:r>
            </w:ins>
          </w:p>
        </w:tc>
      </w:tr>
      <w:tr w:rsidR="00A355F0" w:rsidRPr="00944A9E" w:rsidTr="00A355F0">
        <w:trPr>
          <w:trHeight w:val="250"/>
          <w:jc w:val="center"/>
        </w:trPr>
        <w:tc>
          <w:tcPr>
            <w:tcW w:w="9916" w:type="dxa"/>
            <w:gridSpan w:val="13"/>
            <w:shd w:val="clear" w:color="auto" w:fill="F7CAAC"/>
          </w:tcPr>
          <w:p w:rsidR="00A355F0" w:rsidRPr="00944A9E" w:rsidRDefault="00A355F0" w:rsidP="00A355F0">
            <w:pPr>
              <w:jc w:val="both"/>
              <w:rPr>
                <w:ins w:id="4445" w:author="Hana Navrátilová" w:date="2019-09-24T11:10:00Z"/>
              </w:rPr>
            </w:pPr>
            <w:ins w:id="4446" w:author="Hana Navrátilová" w:date="2019-09-24T11:10:00Z">
              <w:r w:rsidRPr="00944A9E">
                <w:rPr>
                  <w:b/>
                </w:rPr>
                <w:t>Zkušenosti s vedením kvalifikačních a rigorózních prací</w:t>
              </w:r>
            </w:ins>
          </w:p>
        </w:tc>
      </w:tr>
      <w:tr w:rsidR="00A355F0" w:rsidRPr="00944A9E" w:rsidTr="00A355F0">
        <w:trPr>
          <w:trHeight w:val="253"/>
          <w:jc w:val="center"/>
        </w:trPr>
        <w:tc>
          <w:tcPr>
            <w:tcW w:w="9916" w:type="dxa"/>
            <w:gridSpan w:val="13"/>
          </w:tcPr>
          <w:p w:rsidR="00A355F0" w:rsidRPr="00944A9E" w:rsidRDefault="00A355F0" w:rsidP="00A355F0">
            <w:pPr>
              <w:jc w:val="both"/>
              <w:rPr>
                <w:ins w:id="4447" w:author="Hana Navrátilová" w:date="2019-09-24T11:10:00Z"/>
              </w:rPr>
            </w:pPr>
            <w:ins w:id="4448" w:author="Hana Navrátilová" w:date="2019-09-24T11:10:00Z">
              <w:r>
                <w:t xml:space="preserve">Ukončených 15 bakalářských prací. </w:t>
              </w:r>
            </w:ins>
          </w:p>
        </w:tc>
      </w:tr>
      <w:tr w:rsidR="00A355F0" w:rsidRPr="00944A9E" w:rsidTr="00A355F0">
        <w:trPr>
          <w:jc w:val="center"/>
        </w:trPr>
        <w:tc>
          <w:tcPr>
            <w:tcW w:w="3239" w:type="dxa"/>
            <w:gridSpan w:val="2"/>
            <w:tcBorders>
              <w:top w:val="single" w:sz="12" w:space="0" w:color="auto"/>
            </w:tcBorders>
            <w:shd w:val="clear" w:color="auto" w:fill="F7CAAC"/>
          </w:tcPr>
          <w:p w:rsidR="00A355F0" w:rsidRPr="00944A9E" w:rsidRDefault="00A355F0" w:rsidP="00A355F0">
            <w:pPr>
              <w:jc w:val="both"/>
              <w:rPr>
                <w:ins w:id="4449" w:author="Hana Navrátilová" w:date="2019-09-24T11:10:00Z"/>
              </w:rPr>
            </w:pPr>
            <w:ins w:id="4450" w:author="Hana Navrátilová" w:date="2019-09-24T11:10:00Z">
              <w:r w:rsidRPr="00944A9E">
                <w:rPr>
                  <w:b/>
                </w:rPr>
                <w:t xml:space="preserve">Obor habilitačního řízení </w:t>
              </w:r>
            </w:ins>
          </w:p>
        </w:tc>
        <w:tc>
          <w:tcPr>
            <w:tcW w:w="2244" w:type="dxa"/>
            <w:gridSpan w:val="2"/>
            <w:tcBorders>
              <w:top w:val="single" w:sz="12" w:space="0" w:color="auto"/>
            </w:tcBorders>
            <w:shd w:val="clear" w:color="auto" w:fill="F7CAAC"/>
          </w:tcPr>
          <w:p w:rsidR="00A355F0" w:rsidRPr="00944A9E" w:rsidRDefault="00A355F0" w:rsidP="00A355F0">
            <w:pPr>
              <w:jc w:val="both"/>
              <w:rPr>
                <w:ins w:id="4451" w:author="Hana Navrátilová" w:date="2019-09-24T11:10:00Z"/>
              </w:rPr>
            </w:pPr>
            <w:ins w:id="4452" w:author="Hana Navrátilová" w:date="2019-09-24T11:10:00Z">
              <w:r w:rsidRPr="00944A9E">
                <w:rPr>
                  <w:b/>
                </w:rPr>
                <w:t>Rok udělení hodnosti</w:t>
              </w:r>
            </w:ins>
          </w:p>
        </w:tc>
        <w:tc>
          <w:tcPr>
            <w:tcW w:w="2408" w:type="dxa"/>
            <w:gridSpan w:val="3"/>
            <w:tcBorders>
              <w:top w:val="single" w:sz="12" w:space="0" w:color="auto"/>
              <w:right w:val="single" w:sz="12" w:space="0" w:color="auto"/>
            </w:tcBorders>
            <w:shd w:val="clear" w:color="auto" w:fill="F7CAAC"/>
          </w:tcPr>
          <w:p w:rsidR="00A355F0" w:rsidRPr="00944A9E" w:rsidRDefault="00A355F0" w:rsidP="00A355F0">
            <w:pPr>
              <w:jc w:val="both"/>
              <w:rPr>
                <w:ins w:id="4453" w:author="Hana Navrátilová" w:date="2019-09-24T11:10:00Z"/>
              </w:rPr>
            </w:pPr>
            <w:ins w:id="4454" w:author="Hana Navrátilová" w:date="2019-09-24T11:10:00Z">
              <w:r w:rsidRPr="00944A9E">
                <w:rPr>
                  <w:b/>
                </w:rPr>
                <w:t>Řízení konáno na VŠ</w:t>
              </w:r>
            </w:ins>
          </w:p>
        </w:tc>
        <w:tc>
          <w:tcPr>
            <w:tcW w:w="2025" w:type="dxa"/>
            <w:gridSpan w:val="6"/>
            <w:tcBorders>
              <w:top w:val="single" w:sz="12" w:space="0" w:color="auto"/>
              <w:left w:val="single" w:sz="12" w:space="0" w:color="auto"/>
            </w:tcBorders>
            <w:shd w:val="clear" w:color="auto" w:fill="F7CAAC"/>
          </w:tcPr>
          <w:p w:rsidR="00A355F0" w:rsidRPr="00944A9E" w:rsidRDefault="00A355F0" w:rsidP="00A355F0">
            <w:pPr>
              <w:jc w:val="both"/>
              <w:rPr>
                <w:ins w:id="4455" w:author="Hana Navrátilová" w:date="2019-09-24T11:10:00Z"/>
                <w:b/>
              </w:rPr>
            </w:pPr>
            <w:ins w:id="4456" w:author="Hana Navrátilová" w:date="2019-09-24T11:10:00Z">
              <w:r w:rsidRPr="00944A9E">
                <w:rPr>
                  <w:b/>
                </w:rPr>
                <w:t>Ohlasy publikací</w:t>
              </w:r>
            </w:ins>
          </w:p>
        </w:tc>
      </w:tr>
      <w:tr w:rsidR="00A355F0" w:rsidRPr="00944A9E" w:rsidTr="00A355F0">
        <w:trPr>
          <w:jc w:val="center"/>
        </w:trPr>
        <w:tc>
          <w:tcPr>
            <w:tcW w:w="3239" w:type="dxa"/>
            <w:gridSpan w:val="2"/>
          </w:tcPr>
          <w:p w:rsidR="00A355F0" w:rsidRPr="00944A9E" w:rsidRDefault="00A355F0" w:rsidP="00A355F0">
            <w:pPr>
              <w:jc w:val="both"/>
              <w:rPr>
                <w:ins w:id="4457" w:author="Hana Navrátilová" w:date="2019-09-24T11:10:00Z"/>
              </w:rPr>
            </w:pPr>
          </w:p>
        </w:tc>
        <w:tc>
          <w:tcPr>
            <w:tcW w:w="2244" w:type="dxa"/>
            <w:gridSpan w:val="2"/>
          </w:tcPr>
          <w:p w:rsidR="00A355F0" w:rsidRPr="00944A9E" w:rsidRDefault="00A355F0" w:rsidP="00A355F0">
            <w:pPr>
              <w:jc w:val="both"/>
              <w:rPr>
                <w:ins w:id="4458" w:author="Hana Navrátilová" w:date="2019-09-24T11:10:00Z"/>
              </w:rPr>
            </w:pPr>
          </w:p>
        </w:tc>
        <w:tc>
          <w:tcPr>
            <w:tcW w:w="2408" w:type="dxa"/>
            <w:gridSpan w:val="3"/>
            <w:tcBorders>
              <w:right w:val="single" w:sz="12" w:space="0" w:color="auto"/>
            </w:tcBorders>
          </w:tcPr>
          <w:p w:rsidR="00A355F0" w:rsidRPr="00944A9E" w:rsidRDefault="00A355F0" w:rsidP="00A355F0">
            <w:pPr>
              <w:jc w:val="both"/>
              <w:rPr>
                <w:ins w:id="4459" w:author="Hana Navrátilová" w:date="2019-09-24T11:10:00Z"/>
              </w:rPr>
            </w:pPr>
          </w:p>
        </w:tc>
        <w:tc>
          <w:tcPr>
            <w:tcW w:w="632" w:type="dxa"/>
            <w:gridSpan w:val="2"/>
            <w:tcBorders>
              <w:left w:val="single" w:sz="12" w:space="0" w:color="auto"/>
            </w:tcBorders>
            <w:shd w:val="clear" w:color="auto" w:fill="F7CAAC"/>
          </w:tcPr>
          <w:p w:rsidR="00A355F0" w:rsidRPr="00944A9E" w:rsidRDefault="00A355F0" w:rsidP="00A355F0">
            <w:pPr>
              <w:jc w:val="both"/>
              <w:rPr>
                <w:ins w:id="4460" w:author="Hana Navrátilová" w:date="2019-09-24T11:10:00Z"/>
              </w:rPr>
            </w:pPr>
            <w:ins w:id="4461" w:author="Hana Navrátilová" w:date="2019-09-24T11:10:00Z">
              <w:r w:rsidRPr="00944A9E">
                <w:rPr>
                  <w:b/>
                </w:rPr>
                <w:t>WOS</w:t>
              </w:r>
            </w:ins>
          </w:p>
        </w:tc>
        <w:tc>
          <w:tcPr>
            <w:tcW w:w="693" w:type="dxa"/>
            <w:gridSpan w:val="2"/>
            <w:shd w:val="clear" w:color="auto" w:fill="F7CAAC"/>
          </w:tcPr>
          <w:p w:rsidR="00A355F0" w:rsidRPr="00944A9E" w:rsidRDefault="00A355F0" w:rsidP="00A355F0">
            <w:pPr>
              <w:jc w:val="both"/>
              <w:rPr>
                <w:ins w:id="4462" w:author="Hana Navrátilová" w:date="2019-09-24T11:10:00Z"/>
                <w:sz w:val="18"/>
              </w:rPr>
            </w:pPr>
            <w:ins w:id="4463" w:author="Hana Navrátilová" w:date="2019-09-24T11:10:00Z">
              <w:r w:rsidRPr="00944A9E">
                <w:rPr>
                  <w:b/>
                  <w:sz w:val="18"/>
                </w:rPr>
                <w:t>Scopus</w:t>
              </w:r>
            </w:ins>
          </w:p>
        </w:tc>
        <w:tc>
          <w:tcPr>
            <w:tcW w:w="700" w:type="dxa"/>
            <w:gridSpan w:val="2"/>
            <w:shd w:val="clear" w:color="auto" w:fill="F7CAAC"/>
          </w:tcPr>
          <w:p w:rsidR="00A355F0" w:rsidRPr="00944A9E" w:rsidRDefault="00A355F0" w:rsidP="00A355F0">
            <w:pPr>
              <w:jc w:val="both"/>
              <w:rPr>
                <w:ins w:id="4464" w:author="Hana Navrátilová" w:date="2019-09-24T11:10:00Z"/>
              </w:rPr>
            </w:pPr>
            <w:ins w:id="4465" w:author="Hana Navrátilová" w:date="2019-09-24T11:10:00Z">
              <w:r w:rsidRPr="00944A9E">
                <w:rPr>
                  <w:b/>
                  <w:sz w:val="18"/>
                </w:rPr>
                <w:t>ostatní</w:t>
              </w:r>
            </w:ins>
          </w:p>
        </w:tc>
      </w:tr>
      <w:tr w:rsidR="00A355F0" w:rsidRPr="00944A9E" w:rsidTr="00A355F0">
        <w:trPr>
          <w:trHeight w:val="70"/>
          <w:jc w:val="center"/>
        </w:trPr>
        <w:tc>
          <w:tcPr>
            <w:tcW w:w="3239" w:type="dxa"/>
            <w:gridSpan w:val="2"/>
            <w:shd w:val="clear" w:color="auto" w:fill="F7CAAC"/>
          </w:tcPr>
          <w:p w:rsidR="00A355F0" w:rsidRPr="00944A9E" w:rsidRDefault="00A355F0" w:rsidP="00A355F0">
            <w:pPr>
              <w:jc w:val="both"/>
              <w:rPr>
                <w:ins w:id="4466" w:author="Hana Navrátilová" w:date="2019-09-24T11:10:00Z"/>
              </w:rPr>
            </w:pPr>
            <w:ins w:id="4467" w:author="Hana Navrátilová" w:date="2019-09-24T11:10:00Z">
              <w:r w:rsidRPr="00944A9E">
                <w:rPr>
                  <w:b/>
                </w:rPr>
                <w:t>Obor jmenovacího řízení</w:t>
              </w:r>
            </w:ins>
          </w:p>
        </w:tc>
        <w:tc>
          <w:tcPr>
            <w:tcW w:w="2244" w:type="dxa"/>
            <w:gridSpan w:val="2"/>
            <w:shd w:val="clear" w:color="auto" w:fill="F7CAAC"/>
          </w:tcPr>
          <w:p w:rsidR="00A355F0" w:rsidRPr="00944A9E" w:rsidRDefault="00A355F0" w:rsidP="00A355F0">
            <w:pPr>
              <w:jc w:val="both"/>
              <w:rPr>
                <w:ins w:id="4468" w:author="Hana Navrátilová" w:date="2019-09-24T11:10:00Z"/>
              </w:rPr>
            </w:pPr>
            <w:ins w:id="4469" w:author="Hana Navrátilová" w:date="2019-09-24T11:10:00Z">
              <w:r w:rsidRPr="00944A9E">
                <w:rPr>
                  <w:b/>
                </w:rPr>
                <w:t>Rok udělení hodnosti</w:t>
              </w:r>
            </w:ins>
          </w:p>
        </w:tc>
        <w:tc>
          <w:tcPr>
            <w:tcW w:w="2408" w:type="dxa"/>
            <w:gridSpan w:val="3"/>
            <w:tcBorders>
              <w:right w:val="single" w:sz="12" w:space="0" w:color="auto"/>
            </w:tcBorders>
            <w:shd w:val="clear" w:color="auto" w:fill="F7CAAC"/>
          </w:tcPr>
          <w:p w:rsidR="00A355F0" w:rsidRPr="00944A9E" w:rsidRDefault="00A355F0" w:rsidP="00A355F0">
            <w:pPr>
              <w:jc w:val="both"/>
              <w:rPr>
                <w:ins w:id="4470" w:author="Hana Navrátilová" w:date="2019-09-24T11:10:00Z"/>
              </w:rPr>
            </w:pPr>
            <w:ins w:id="4471" w:author="Hana Navrátilová" w:date="2019-09-24T11:10:00Z">
              <w:r w:rsidRPr="00944A9E">
                <w:rPr>
                  <w:b/>
                </w:rPr>
                <w:t>Řízení konáno na VŠ</w:t>
              </w:r>
            </w:ins>
          </w:p>
        </w:tc>
        <w:tc>
          <w:tcPr>
            <w:tcW w:w="632" w:type="dxa"/>
            <w:gridSpan w:val="2"/>
            <w:vMerge w:val="restart"/>
            <w:tcBorders>
              <w:left w:val="single" w:sz="12" w:space="0" w:color="auto"/>
            </w:tcBorders>
          </w:tcPr>
          <w:p w:rsidR="00A355F0" w:rsidRPr="00944A9E" w:rsidRDefault="00A355F0" w:rsidP="00A355F0">
            <w:pPr>
              <w:jc w:val="both"/>
              <w:rPr>
                <w:ins w:id="4472" w:author="Hana Navrátilová" w:date="2019-09-24T11:10:00Z"/>
              </w:rPr>
            </w:pPr>
          </w:p>
        </w:tc>
        <w:tc>
          <w:tcPr>
            <w:tcW w:w="693" w:type="dxa"/>
            <w:gridSpan w:val="2"/>
            <w:vMerge w:val="restart"/>
          </w:tcPr>
          <w:p w:rsidR="00A355F0" w:rsidRPr="00944A9E" w:rsidRDefault="00A355F0" w:rsidP="00A355F0">
            <w:pPr>
              <w:jc w:val="both"/>
              <w:rPr>
                <w:ins w:id="4473" w:author="Hana Navrátilová" w:date="2019-09-24T11:10:00Z"/>
              </w:rPr>
            </w:pPr>
          </w:p>
        </w:tc>
        <w:tc>
          <w:tcPr>
            <w:tcW w:w="700" w:type="dxa"/>
            <w:gridSpan w:val="2"/>
            <w:vMerge w:val="restart"/>
          </w:tcPr>
          <w:p w:rsidR="00A355F0" w:rsidRPr="00944A9E" w:rsidRDefault="00A355F0" w:rsidP="00A355F0">
            <w:pPr>
              <w:jc w:val="both"/>
              <w:rPr>
                <w:ins w:id="4474" w:author="Hana Navrátilová" w:date="2019-09-24T11:10:00Z"/>
              </w:rPr>
            </w:pPr>
          </w:p>
        </w:tc>
      </w:tr>
      <w:tr w:rsidR="00A355F0" w:rsidRPr="00944A9E" w:rsidTr="00A355F0">
        <w:trPr>
          <w:trHeight w:val="205"/>
          <w:jc w:val="center"/>
        </w:trPr>
        <w:tc>
          <w:tcPr>
            <w:tcW w:w="3239" w:type="dxa"/>
            <w:gridSpan w:val="2"/>
          </w:tcPr>
          <w:p w:rsidR="00A355F0" w:rsidRPr="00944A9E" w:rsidRDefault="00A355F0" w:rsidP="00A355F0">
            <w:pPr>
              <w:jc w:val="both"/>
              <w:rPr>
                <w:ins w:id="4475" w:author="Hana Navrátilová" w:date="2019-09-24T11:10:00Z"/>
              </w:rPr>
            </w:pPr>
          </w:p>
        </w:tc>
        <w:tc>
          <w:tcPr>
            <w:tcW w:w="2244" w:type="dxa"/>
            <w:gridSpan w:val="2"/>
          </w:tcPr>
          <w:p w:rsidR="00A355F0" w:rsidRPr="00944A9E" w:rsidRDefault="00A355F0" w:rsidP="00A355F0">
            <w:pPr>
              <w:jc w:val="both"/>
              <w:rPr>
                <w:ins w:id="4476" w:author="Hana Navrátilová" w:date="2019-09-24T11:10:00Z"/>
              </w:rPr>
            </w:pPr>
          </w:p>
        </w:tc>
        <w:tc>
          <w:tcPr>
            <w:tcW w:w="2408" w:type="dxa"/>
            <w:gridSpan w:val="3"/>
            <w:tcBorders>
              <w:right w:val="single" w:sz="12" w:space="0" w:color="auto"/>
            </w:tcBorders>
          </w:tcPr>
          <w:p w:rsidR="00A355F0" w:rsidRPr="00944A9E" w:rsidRDefault="00A355F0" w:rsidP="00A355F0">
            <w:pPr>
              <w:jc w:val="both"/>
              <w:rPr>
                <w:ins w:id="4477" w:author="Hana Navrátilová" w:date="2019-09-24T11:10:00Z"/>
              </w:rPr>
            </w:pPr>
          </w:p>
        </w:tc>
        <w:tc>
          <w:tcPr>
            <w:tcW w:w="632" w:type="dxa"/>
            <w:gridSpan w:val="2"/>
            <w:vMerge/>
            <w:tcBorders>
              <w:left w:val="single" w:sz="12" w:space="0" w:color="auto"/>
            </w:tcBorders>
            <w:vAlign w:val="center"/>
          </w:tcPr>
          <w:p w:rsidR="00A355F0" w:rsidRPr="00944A9E" w:rsidRDefault="00A355F0" w:rsidP="00A355F0">
            <w:pPr>
              <w:rPr>
                <w:ins w:id="4478" w:author="Hana Navrátilová" w:date="2019-09-24T11:10:00Z"/>
                <w:b/>
              </w:rPr>
            </w:pPr>
          </w:p>
        </w:tc>
        <w:tc>
          <w:tcPr>
            <w:tcW w:w="693" w:type="dxa"/>
            <w:gridSpan w:val="2"/>
            <w:vMerge/>
            <w:vAlign w:val="center"/>
          </w:tcPr>
          <w:p w:rsidR="00A355F0" w:rsidRPr="00944A9E" w:rsidRDefault="00A355F0" w:rsidP="00A355F0">
            <w:pPr>
              <w:rPr>
                <w:ins w:id="4479" w:author="Hana Navrátilová" w:date="2019-09-24T11:10:00Z"/>
                <w:b/>
              </w:rPr>
            </w:pPr>
          </w:p>
        </w:tc>
        <w:tc>
          <w:tcPr>
            <w:tcW w:w="700" w:type="dxa"/>
            <w:gridSpan w:val="2"/>
            <w:vMerge/>
            <w:vAlign w:val="center"/>
          </w:tcPr>
          <w:p w:rsidR="00A355F0" w:rsidRPr="00944A9E" w:rsidRDefault="00A355F0" w:rsidP="00A355F0">
            <w:pPr>
              <w:rPr>
                <w:ins w:id="4480" w:author="Hana Navrátilová" w:date="2019-09-24T11:10:00Z"/>
                <w:b/>
              </w:rPr>
            </w:pPr>
          </w:p>
        </w:tc>
      </w:tr>
      <w:tr w:rsidR="00A355F0" w:rsidRPr="00944A9E" w:rsidTr="00A355F0">
        <w:trPr>
          <w:jc w:val="center"/>
        </w:trPr>
        <w:tc>
          <w:tcPr>
            <w:tcW w:w="9916" w:type="dxa"/>
            <w:gridSpan w:val="13"/>
            <w:shd w:val="clear" w:color="auto" w:fill="F7CAAC"/>
          </w:tcPr>
          <w:p w:rsidR="00A355F0" w:rsidRPr="00944A9E" w:rsidRDefault="00A355F0" w:rsidP="00A355F0">
            <w:pPr>
              <w:jc w:val="both"/>
              <w:rPr>
                <w:ins w:id="4481" w:author="Hana Navrátilová" w:date="2019-09-24T11:10:00Z"/>
                <w:b/>
              </w:rPr>
            </w:pPr>
            <w:ins w:id="4482" w:author="Hana Navrátilová" w:date="2019-09-24T11:10:00Z">
              <w:r w:rsidRPr="00944A9E">
                <w:rPr>
                  <w:b/>
                </w:rPr>
                <w:t xml:space="preserve">Přehled o nejvýznamnější publikační a další tvůrčí činnosti nebo další profesní činnosti u odborníků z praxe vztahující se k zabezpečovaným předmětům </w:t>
              </w:r>
            </w:ins>
          </w:p>
        </w:tc>
      </w:tr>
      <w:tr w:rsidR="00A355F0" w:rsidRPr="00944A9E" w:rsidTr="008D623E">
        <w:trPr>
          <w:trHeight w:val="3701"/>
          <w:jc w:val="center"/>
        </w:trPr>
        <w:tc>
          <w:tcPr>
            <w:tcW w:w="9916" w:type="dxa"/>
            <w:gridSpan w:val="13"/>
          </w:tcPr>
          <w:p w:rsidR="00A355F0" w:rsidRPr="00944A9E" w:rsidRDefault="00A355F0" w:rsidP="00A355F0">
            <w:pPr>
              <w:jc w:val="both"/>
              <w:rPr>
                <w:ins w:id="4483" w:author="Hana Navrátilová" w:date="2019-09-24T11:10:00Z"/>
              </w:rPr>
            </w:pPr>
            <w:ins w:id="4484" w:author="Hana Navrátilová" w:date="2019-09-24T11:10:00Z">
              <w:r w:rsidRPr="00944A9E">
                <w:t>Navrátilová, H., &amp; Petrů Puhrová, B. (201</w:t>
              </w:r>
              <w:r>
                <w:t>8</w:t>
              </w:r>
              <w:r w:rsidRPr="00944A9E">
                <w:t xml:space="preserve">). </w:t>
              </w:r>
              <w:r w:rsidRPr="00944A9E">
                <w:rPr>
                  <w:i/>
                </w:rPr>
                <w:t>Máme hračku, tak co s ní? Od teorie k verifikaci v mateřské škole</w:t>
              </w:r>
              <w:r w:rsidRPr="00944A9E">
                <w:t xml:space="preserve">. Zlín: Univerzita Tomáše Bati ve Zlíně, </w:t>
              </w:r>
              <w:r>
                <w:t xml:space="preserve">Fakulta humanitních studií. </w:t>
              </w:r>
            </w:ins>
          </w:p>
          <w:p w:rsidR="00A355F0" w:rsidRPr="00944A9E" w:rsidRDefault="00A355F0" w:rsidP="00A355F0">
            <w:pPr>
              <w:jc w:val="both"/>
              <w:rPr>
                <w:ins w:id="4485" w:author="Hana Navrátilová" w:date="2019-09-24T11:10:00Z"/>
              </w:rPr>
            </w:pPr>
            <w:ins w:id="4486" w:author="Hana Navrátilová" w:date="2019-09-24T11:10:00Z">
              <w:r w:rsidRPr="00944A9E">
                <w:t xml:space="preserve">Navrátilová, H. (2017). Children´s Initiations in Communication with Preschool Teachers. </w:t>
              </w:r>
              <w:r w:rsidRPr="00944A9E">
                <w:rPr>
                  <w:i/>
                </w:rPr>
                <w:t>Acta Educationis Generalis</w:t>
              </w:r>
              <w:r w:rsidRPr="00944A9E">
                <w:t xml:space="preserve">, </w:t>
              </w:r>
              <w:r w:rsidRPr="000360C2">
                <w:rPr>
                  <w:i/>
                </w:rPr>
                <w:t>7</w:t>
              </w:r>
              <w:r w:rsidRPr="00944A9E">
                <w:t>(2), 42-55.</w:t>
              </w:r>
            </w:ins>
          </w:p>
          <w:p w:rsidR="00A355F0" w:rsidRPr="00944A9E" w:rsidRDefault="00A355F0" w:rsidP="00A355F0">
            <w:pPr>
              <w:jc w:val="both"/>
              <w:rPr>
                <w:ins w:id="4487" w:author="Hana Navrátilová" w:date="2019-09-24T11:10:00Z"/>
              </w:rPr>
            </w:pPr>
            <w:ins w:id="4488" w:author="Hana Navrátilová" w:date="2019-09-24T11:10:00Z">
              <w:r w:rsidRPr="00944A9E">
                <w:t xml:space="preserve">Navrátilová, H., &amp; Petrů Puhrová, B. (2017). From the Theory of Play into the Practice in Kindergarten: Verification of the Original Didactic Toys for Preschool Children. </w:t>
              </w:r>
              <w:r w:rsidRPr="00944A9E">
                <w:rPr>
                  <w:i/>
                </w:rPr>
                <w:t>Acta Educationis Generalis</w:t>
              </w:r>
              <w:r>
                <w:rPr>
                  <w:i/>
                </w:rPr>
                <w:t>,7</w:t>
              </w:r>
              <w:r>
                <w:t>(3), 25-44.</w:t>
              </w:r>
            </w:ins>
          </w:p>
          <w:p w:rsidR="00A355F0" w:rsidRPr="00944A9E" w:rsidRDefault="00A355F0" w:rsidP="00A355F0">
            <w:pPr>
              <w:jc w:val="both"/>
              <w:rPr>
                <w:ins w:id="4489" w:author="Hana Navrátilová" w:date="2019-09-24T11:10:00Z"/>
              </w:rPr>
            </w:pPr>
            <w:ins w:id="4490" w:author="Hana Navrátilová" w:date="2019-09-24T11:10:00Z">
              <w:r w:rsidRPr="00944A9E">
                <w:t xml:space="preserve">Wiegerová, A., &amp; Navrátilová, H. (2017). Let´s Not Be Scared of Comics (Researching Possibilities of Using Conceptual Comics in Teaching Nature Study in Kindergarden). </w:t>
              </w:r>
              <w:r w:rsidRPr="00944A9E">
                <w:rPr>
                  <w:i/>
                </w:rPr>
                <w:t>Procedia – Social and Behavioral Sciences</w:t>
              </w:r>
              <w:r w:rsidRPr="00944A9E">
                <w:t>, 237, 1576-1581.</w:t>
              </w:r>
            </w:ins>
          </w:p>
          <w:p w:rsidR="00A355F0" w:rsidRPr="00944A9E" w:rsidRDefault="00A355F0" w:rsidP="00A355F0">
            <w:pPr>
              <w:jc w:val="both"/>
              <w:rPr>
                <w:ins w:id="4491" w:author="Hana Navrátilová" w:date="2019-09-24T11:10:00Z"/>
              </w:rPr>
            </w:pPr>
            <w:ins w:id="4492" w:author="Hana Navrátilová" w:date="2019-09-24T11:10:00Z">
              <w:r w:rsidRPr="00944A9E">
                <w:t xml:space="preserve">Navrátilová, H. (2016). Monologizace učitelových promluv ve vyučování. </w:t>
              </w:r>
              <w:r w:rsidRPr="00D77530">
                <w:rPr>
                  <w:i/>
                </w:rPr>
                <w:t>e-Pedagogium, 3</w:t>
              </w:r>
              <w:r w:rsidRPr="00944A9E">
                <w:t>, 89-100.</w:t>
              </w:r>
            </w:ins>
          </w:p>
          <w:p w:rsidR="00A355F0" w:rsidRPr="00944A9E" w:rsidRDefault="00A355F0" w:rsidP="00A355F0">
            <w:pPr>
              <w:jc w:val="both"/>
              <w:rPr>
                <w:ins w:id="4493" w:author="Hana Navrátilová" w:date="2019-09-24T11:10:00Z"/>
              </w:rPr>
            </w:pPr>
            <w:ins w:id="4494" w:author="Hana Navrátilová" w:date="2019-09-24T11:10:00Z">
              <w:r w:rsidRPr="00944A9E">
                <w:t>Navrátilová, H. (2016). Pre</w:t>
              </w:r>
              <w:r>
                <w:t>-</w:t>
              </w:r>
              <w:r w:rsidRPr="00944A9E">
                <w:t xml:space="preserve">service preschool teachers in interactions with a child: microanalyses of teacher´s handling of child´s communication initiatives. </w:t>
              </w:r>
              <w:r w:rsidRPr="00944A9E">
                <w:rPr>
                  <w:i/>
                </w:rPr>
                <w:t>INTED2016 Proceedings</w:t>
              </w:r>
              <w:r w:rsidRPr="00944A9E">
                <w:t>,4385-4390.</w:t>
              </w:r>
            </w:ins>
          </w:p>
          <w:p w:rsidR="00A355F0" w:rsidRPr="00944A9E" w:rsidRDefault="00A355F0" w:rsidP="00A355F0">
            <w:pPr>
              <w:jc w:val="both"/>
              <w:rPr>
                <w:ins w:id="4495" w:author="Hana Navrátilová" w:date="2019-09-24T11:10:00Z"/>
              </w:rPr>
            </w:pPr>
            <w:ins w:id="4496" w:author="Hana Navrátilová" w:date="2019-09-24T11:10:00Z">
              <w:r w:rsidRPr="00944A9E">
                <w:t xml:space="preserve">Navrátilová, H. (2015). Učitel mateřské školy a jeho postavení ve školském systému. In </w:t>
              </w:r>
              <w:r>
                <w:t xml:space="preserve">A. </w:t>
              </w:r>
              <w:r w:rsidRPr="00944A9E">
                <w:t>Wiegerová, et al.</w:t>
              </w:r>
              <w:r>
                <w:t>, 2015.</w:t>
              </w:r>
              <w:r w:rsidRPr="00944A9E">
                <w:t xml:space="preserve"> </w:t>
              </w:r>
              <w:r w:rsidRPr="00944A9E">
                <w:rPr>
                  <w:i/>
                </w:rPr>
                <w:t>Profesionalizace učitele mateřské školy z pohledu reformy kurikula.</w:t>
              </w:r>
              <w:r w:rsidRPr="00944A9E">
                <w:t xml:space="preserve"> Zlín: Univerzita Tomáše Bati ve Zlíně.</w:t>
              </w:r>
            </w:ins>
          </w:p>
        </w:tc>
      </w:tr>
      <w:tr w:rsidR="00A355F0" w:rsidRPr="00944A9E" w:rsidTr="00A355F0">
        <w:trPr>
          <w:trHeight w:val="218"/>
          <w:jc w:val="center"/>
        </w:trPr>
        <w:tc>
          <w:tcPr>
            <w:tcW w:w="9916" w:type="dxa"/>
            <w:gridSpan w:val="13"/>
            <w:shd w:val="clear" w:color="auto" w:fill="F7CAAC"/>
          </w:tcPr>
          <w:p w:rsidR="00A355F0" w:rsidRPr="00944A9E" w:rsidRDefault="00A355F0" w:rsidP="00A355F0">
            <w:pPr>
              <w:rPr>
                <w:ins w:id="4497" w:author="Hana Navrátilová" w:date="2019-09-24T11:10:00Z"/>
                <w:b/>
              </w:rPr>
            </w:pPr>
            <w:ins w:id="4498" w:author="Hana Navrátilová" w:date="2019-09-24T11:10:00Z">
              <w:r w:rsidRPr="00944A9E">
                <w:rPr>
                  <w:b/>
                </w:rPr>
                <w:t>Působení v</w:t>
              </w:r>
              <w:r>
                <w:rPr>
                  <w:b/>
                </w:rPr>
                <w:t> </w:t>
              </w:r>
              <w:r w:rsidRPr="00944A9E">
                <w:rPr>
                  <w:b/>
                </w:rPr>
                <w:t>zahraničí</w:t>
              </w:r>
            </w:ins>
          </w:p>
        </w:tc>
      </w:tr>
      <w:tr w:rsidR="00A355F0" w:rsidRPr="00944A9E" w:rsidTr="00A355F0">
        <w:trPr>
          <w:trHeight w:val="409"/>
          <w:jc w:val="center"/>
        </w:trPr>
        <w:tc>
          <w:tcPr>
            <w:tcW w:w="9916" w:type="dxa"/>
            <w:gridSpan w:val="13"/>
          </w:tcPr>
          <w:p w:rsidR="00A355F0" w:rsidRPr="00944A9E" w:rsidRDefault="00A355F0" w:rsidP="00A355F0">
            <w:pPr>
              <w:rPr>
                <w:ins w:id="4499" w:author="Hana Navrátilová" w:date="2019-09-24T11:10:00Z"/>
              </w:rPr>
            </w:pPr>
            <w:ins w:id="4500" w:author="Hana Navrátilová" w:date="2019-09-24T11:10:00Z">
              <w:r w:rsidRPr="00944A9E">
                <w:t>2014 Slovensko PdF UMB Banská Bystrica</w:t>
              </w:r>
            </w:ins>
          </w:p>
          <w:p w:rsidR="00A355F0" w:rsidRDefault="00A355F0" w:rsidP="00A355F0">
            <w:ins w:id="4501" w:author="Hana Navrátilová" w:date="2019-09-24T11:10:00Z">
              <w:r w:rsidRPr="00944A9E">
                <w:t>2015 Litva PdF Klaipeda University</w:t>
              </w:r>
            </w:ins>
          </w:p>
          <w:p w:rsidR="008D623E" w:rsidRPr="00944A9E" w:rsidRDefault="008D623E" w:rsidP="00A355F0">
            <w:pPr>
              <w:rPr>
                <w:ins w:id="4502" w:author="Hana Navrátilová" w:date="2019-09-24T11:10:00Z"/>
              </w:rPr>
            </w:pPr>
          </w:p>
        </w:tc>
      </w:tr>
      <w:tr w:rsidR="00A355F0" w:rsidRPr="00944A9E" w:rsidTr="00A355F0">
        <w:trPr>
          <w:trHeight w:val="298"/>
          <w:jc w:val="center"/>
          <w:ins w:id="4503" w:author="Hana Navrátilová" w:date="2019-09-24T11:10:00Z"/>
        </w:trPr>
        <w:tc>
          <w:tcPr>
            <w:tcW w:w="2412" w:type="dxa"/>
            <w:shd w:val="clear" w:color="auto" w:fill="F7CAAC"/>
          </w:tcPr>
          <w:p w:rsidR="00A355F0" w:rsidRPr="00944A9E" w:rsidRDefault="00A355F0" w:rsidP="00A355F0">
            <w:pPr>
              <w:jc w:val="both"/>
              <w:rPr>
                <w:ins w:id="4504" w:author="Hana Navrátilová" w:date="2019-09-24T11:10:00Z"/>
                <w:b/>
              </w:rPr>
            </w:pPr>
            <w:ins w:id="4505" w:author="Hana Navrátilová" w:date="2019-09-24T11:10:00Z">
              <w:r w:rsidRPr="00944A9E">
                <w:rPr>
                  <w:b/>
                </w:rPr>
                <w:t xml:space="preserve">Podpis </w:t>
              </w:r>
            </w:ins>
          </w:p>
        </w:tc>
        <w:tc>
          <w:tcPr>
            <w:tcW w:w="4533" w:type="dxa"/>
            <w:gridSpan w:val="5"/>
          </w:tcPr>
          <w:p w:rsidR="00A355F0" w:rsidRPr="00944A9E" w:rsidRDefault="00A355F0" w:rsidP="00A355F0">
            <w:pPr>
              <w:jc w:val="both"/>
              <w:rPr>
                <w:ins w:id="4506" w:author="Hana Navrátilová" w:date="2019-09-24T11:10:00Z"/>
              </w:rPr>
            </w:pPr>
            <w:ins w:id="4507" w:author="Hana Navrátilová" w:date="2019-09-24T11:10:00Z">
              <w:r>
                <w:t>Mgr. Hana Navrátilová, v. r.</w:t>
              </w:r>
            </w:ins>
          </w:p>
        </w:tc>
        <w:tc>
          <w:tcPr>
            <w:tcW w:w="946" w:type="dxa"/>
            <w:shd w:val="clear" w:color="auto" w:fill="F7CAAC"/>
          </w:tcPr>
          <w:p w:rsidR="00A355F0" w:rsidRPr="00944A9E" w:rsidRDefault="00A355F0" w:rsidP="00A355F0">
            <w:pPr>
              <w:jc w:val="both"/>
              <w:rPr>
                <w:ins w:id="4508" w:author="Hana Navrátilová" w:date="2019-09-24T11:10:00Z"/>
              </w:rPr>
            </w:pPr>
            <w:ins w:id="4509" w:author="Hana Navrátilová" w:date="2019-09-24T11:10:00Z">
              <w:r w:rsidRPr="00944A9E">
                <w:rPr>
                  <w:b/>
                </w:rPr>
                <w:t>datum</w:t>
              </w:r>
            </w:ins>
          </w:p>
        </w:tc>
        <w:tc>
          <w:tcPr>
            <w:tcW w:w="2025" w:type="dxa"/>
            <w:gridSpan w:val="6"/>
          </w:tcPr>
          <w:p w:rsidR="00A355F0" w:rsidRPr="00944A9E" w:rsidRDefault="00A355F0" w:rsidP="00A355F0">
            <w:pPr>
              <w:jc w:val="both"/>
              <w:rPr>
                <w:ins w:id="4510" w:author="Hana Navrátilová" w:date="2019-09-24T11:10:00Z"/>
              </w:rPr>
            </w:pPr>
            <w:ins w:id="4511" w:author="Hana Navrátilová" w:date="2019-09-24T11:10:00Z">
              <w:r>
                <w:t xml:space="preserve">25. </w:t>
              </w:r>
              <w:r w:rsidR="003C2B25">
                <w:t>0</w:t>
              </w:r>
              <w:r>
                <w:t xml:space="preserve">9. 2019  </w:t>
              </w:r>
            </w:ins>
          </w:p>
        </w:tc>
      </w:tr>
    </w:tbl>
    <w:p w:rsidR="003E0DCE" w:rsidRDefault="002B607E">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14"/>
        <w:gridCol w:w="786"/>
        <w:gridCol w:w="334"/>
        <w:gridCol w:w="298"/>
        <w:gridCol w:w="552"/>
        <w:gridCol w:w="141"/>
        <w:gridCol w:w="694"/>
      </w:tblGrid>
      <w:tr w:rsidR="006B6016" w:rsidRPr="00833531" w:rsidTr="003E0DCE">
        <w:trPr>
          <w:jc w:val="center"/>
        </w:trPr>
        <w:tc>
          <w:tcPr>
            <w:tcW w:w="9893"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526648" w:rsidRPr="00833531" w:rsidTr="003E0DCE">
        <w:trPr>
          <w:jc w:val="center"/>
        </w:trPr>
        <w:tc>
          <w:tcPr>
            <w:tcW w:w="2552" w:type="dxa"/>
            <w:tcBorders>
              <w:top w:val="double" w:sz="4" w:space="0" w:color="auto"/>
            </w:tcBorders>
            <w:shd w:val="clear" w:color="auto" w:fill="F7CAAC"/>
          </w:tcPr>
          <w:p w:rsidR="00526648" w:rsidRPr="00833531" w:rsidRDefault="00526648" w:rsidP="00E7344C">
            <w:pPr>
              <w:jc w:val="both"/>
              <w:rPr>
                <w:b/>
              </w:rPr>
            </w:pPr>
            <w:r w:rsidRPr="00833531">
              <w:rPr>
                <w:b/>
              </w:rPr>
              <w:t>Vysoká škola</w:t>
            </w:r>
          </w:p>
        </w:tc>
        <w:tc>
          <w:tcPr>
            <w:tcW w:w="7341" w:type="dxa"/>
            <w:gridSpan w:val="11"/>
          </w:tcPr>
          <w:p w:rsidR="00526648" w:rsidRPr="00833531" w:rsidRDefault="00526648" w:rsidP="00E7344C">
            <w:pPr>
              <w:jc w:val="both"/>
            </w:pPr>
            <w:r>
              <w:t>Univerzita Tomáše Bati ve Zlíně</w:t>
            </w:r>
          </w:p>
        </w:tc>
      </w:tr>
      <w:tr w:rsidR="00526648" w:rsidRPr="00833531" w:rsidTr="003E0DCE">
        <w:trPr>
          <w:jc w:val="center"/>
        </w:trPr>
        <w:tc>
          <w:tcPr>
            <w:tcW w:w="2552" w:type="dxa"/>
            <w:shd w:val="clear" w:color="auto" w:fill="F7CAAC"/>
          </w:tcPr>
          <w:p w:rsidR="00526648" w:rsidRPr="00833531" w:rsidRDefault="00526648" w:rsidP="00E7344C">
            <w:pPr>
              <w:jc w:val="both"/>
              <w:rPr>
                <w:b/>
              </w:rPr>
            </w:pPr>
            <w:r w:rsidRPr="00833531">
              <w:rPr>
                <w:b/>
              </w:rPr>
              <w:t>Součást vysoké školy</w:t>
            </w:r>
          </w:p>
        </w:tc>
        <w:tc>
          <w:tcPr>
            <w:tcW w:w="7341" w:type="dxa"/>
            <w:gridSpan w:val="11"/>
          </w:tcPr>
          <w:p w:rsidR="00526648" w:rsidRPr="00833531" w:rsidRDefault="00526648" w:rsidP="00E7344C">
            <w:pPr>
              <w:jc w:val="both"/>
            </w:pPr>
            <w:r>
              <w:t>Fakulta humanitních studií</w:t>
            </w:r>
          </w:p>
        </w:tc>
      </w:tr>
      <w:tr w:rsidR="00526648" w:rsidRPr="00833531" w:rsidTr="003E0DCE">
        <w:trPr>
          <w:jc w:val="center"/>
        </w:trPr>
        <w:tc>
          <w:tcPr>
            <w:tcW w:w="2552" w:type="dxa"/>
            <w:shd w:val="clear" w:color="auto" w:fill="F7CAAC"/>
          </w:tcPr>
          <w:p w:rsidR="00526648" w:rsidRPr="00833531" w:rsidRDefault="00526648" w:rsidP="00E7344C">
            <w:pPr>
              <w:jc w:val="both"/>
              <w:rPr>
                <w:b/>
              </w:rPr>
            </w:pPr>
            <w:r w:rsidRPr="00833531">
              <w:rPr>
                <w:b/>
              </w:rPr>
              <w:t>Název studijního programu</w:t>
            </w:r>
          </w:p>
        </w:tc>
        <w:tc>
          <w:tcPr>
            <w:tcW w:w="7341" w:type="dxa"/>
            <w:gridSpan w:val="11"/>
          </w:tcPr>
          <w:p w:rsidR="00526648" w:rsidRPr="00833531" w:rsidRDefault="00D52A4F" w:rsidP="00E7344C">
            <w:pPr>
              <w:jc w:val="both"/>
            </w:pPr>
            <w:r>
              <w:t>Učitelství pro 1. stupeň</w:t>
            </w:r>
            <w:r w:rsidRPr="00944A9E">
              <w:t xml:space="preserve"> základní školy</w:t>
            </w:r>
          </w:p>
        </w:tc>
      </w:tr>
      <w:tr w:rsidR="00526648" w:rsidRPr="00833531" w:rsidTr="003E0DCE">
        <w:trPr>
          <w:jc w:val="center"/>
        </w:trPr>
        <w:tc>
          <w:tcPr>
            <w:tcW w:w="2552" w:type="dxa"/>
            <w:shd w:val="clear" w:color="auto" w:fill="F7CAAC"/>
          </w:tcPr>
          <w:p w:rsidR="00526648" w:rsidRPr="00833531" w:rsidRDefault="00526648" w:rsidP="00E7344C">
            <w:pPr>
              <w:jc w:val="both"/>
              <w:rPr>
                <w:b/>
              </w:rPr>
            </w:pPr>
            <w:r w:rsidRPr="00833531">
              <w:rPr>
                <w:b/>
              </w:rPr>
              <w:t>Jméno a příjmení</w:t>
            </w:r>
          </w:p>
        </w:tc>
        <w:tc>
          <w:tcPr>
            <w:tcW w:w="4536" w:type="dxa"/>
            <w:gridSpan w:val="5"/>
          </w:tcPr>
          <w:p w:rsidR="00526648" w:rsidRPr="000F3D8E" w:rsidRDefault="00526648" w:rsidP="00E7344C">
            <w:pPr>
              <w:jc w:val="both"/>
            </w:pPr>
            <w:r w:rsidRPr="000F3D8E">
              <w:t>Petr Novák</w:t>
            </w:r>
          </w:p>
        </w:tc>
        <w:tc>
          <w:tcPr>
            <w:tcW w:w="1120" w:type="dxa"/>
            <w:gridSpan w:val="2"/>
            <w:shd w:val="clear" w:color="auto" w:fill="F7CAAC"/>
          </w:tcPr>
          <w:p w:rsidR="00526648" w:rsidRPr="00833531" w:rsidRDefault="00526648" w:rsidP="00E7344C">
            <w:pPr>
              <w:jc w:val="both"/>
              <w:rPr>
                <w:b/>
              </w:rPr>
            </w:pPr>
            <w:r w:rsidRPr="00833531">
              <w:rPr>
                <w:b/>
              </w:rPr>
              <w:t>Tituly</w:t>
            </w:r>
          </w:p>
        </w:tc>
        <w:tc>
          <w:tcPr>
            <w:tcW w:w="1685" w:type="dxa"/>
            <w:gridSpan w:val="4"/>
          </w:tcPr>
          <w:p w:rsidR="00526648" w:rsidRPr="00833531" w:rsidRDefault="00526648" w:rsidP="00E7344C">
            <w:pPr>
              <w:jc w:val="both"/>
            </w:pPr>
            <w:r>
              <w:t>Ing., Ph.D.</w:t>
            </w:r>
          </w:p>
        </w:tc>
      </w:tr>
      <w:tr w:rsidR="00526648" w:rsidRPr="00833531" w:rsidTr="003E0DCE">
        <w:trPr>
          <w:jc w:val="center"/>
        </w:trPr>
        <w:tc>
          <w:tcPr>
            <w:tcW w:w="2552" w:type="dxa"/>
            <w:shd w:val="clear" w:color="auto" w:fill="F7CAAC"/>
          </w:tcPr>
          <w:p w:rsidR="00526648" w:rsidRPr="00833531" w:rsidRDefault="00526648" w:rsidP="00E7344C">
            <w:pPr>
              <w:jc w:val="both"/>
              <w:rPr>
                <w:b/>
              </w:rPr>
            </w:pPr>
            <w:r w:rsidRPr="00833531">
              <w:rPr>
                <w:b/>
              </w:rPr>
              <w:t>Rok narození</w:t>
            </w:r>
          </w:p>
        </w:tc>
        <w:tc>
          <w:tcPr>
            <w:tcW w:w="829" w:type="dxa"/>
          </w:tcPr>
          <w:p w:rsidR="00526648" w:rsidRPr="00833531" w:rsidRDefault="00526648" w:rsidP="00E7344C">
            <w:pPr>
              <w:jc w:val="both"/>
            </w:pPr>
            <w:r>
              <w:t>1979</w:t>
            </w:r>
          </w:p>
        </w:tc>
        <w:tc>
          <w:tcPr>
            <w:tcW w:w="1721" w:type="dxa"/>
            <w:shd w:val="clear" w:color="auto" w:fill="F7CAAC"/>
          </w:tcPr>
          <w:p w:rsidR="00526648" w:rsidRPr="00833531" w:rsidRDefault="00526648" w:rsidP="00E7344C">
            <w:pPr>
              <w:jc w:val="both"/>
              <w:rPr>
                <w:b/>
              </w:rPr>
            </w:pPr>
            <w:r w:rsidRPr="00833531">
              <w:rPr>
                <w:b/>
              </w:rPr>
              <w:t>typ vztahu k VŠ</w:t>
            </w:r>
          </w:p>
        </w:tc>
        <w:tc>
          <w:tcPr>
            <w:tcW w:w="1272" w:type="dxa"/>
            <w:gridSpan w:val="2"/>
          </w:tcPr>
          <w:p w:rsidR="00526648" w:rsidRPr="007616E8" w:rsidRDefault="00526648" w:rsidP="00E7344C">
            <w:pPr>
              <w:jc w:val="both"/>
            </w:pPr>
            <w:r>
              <w:t>pp</w:t>
            </w:r>
          </w:p>
        </w:tc>
        <w:tc>
          <w:tcPr>
            <w:tcW w:w="714" w:type="dxa"/>
            <w:shd w:val="clear" w:color="auto" w:fill="F7CAAC"/>
          </w:tcPr>
          <w:p w:rsidR="00526648" w:rsidRPr="007616E8" w:rsidRDefault="00526648" w:rsidP="00E7344C">
            <w:pPr>
              <w:jc w:val="both"/>
              <w:rPr>
                <w:b/>
              </w:rPr>
            </w:pPr>
            <w:r w:rsidRPr="007616E8">
              <w:rPr>
                <w:b/>
              </w:rPr>
              <w:t>rozsah</w:t>
            </w:r>
          </w:p>
        </w:tc>
        <w:tc>
          <w:tcPr>
            <w:tcW w:w="1120" w:type="dxa"/>
            <w:gridSpan w:val="2"/>
          </w:tcPr>
          <w:p w:rsidR="00526648" w:rsidRPr="007616E8" w:rsidRDefault="00526648" w:rsidP="007B2357">
            <w:r>
              <w:t>40h</w:t>
            </w:r>
            <w:r w:rsidR="005F6F27">
              <w:t>/</w:t>
            </w:r>
            <w:r>
              <w:t>týdně</w:t>
            </w:r>
            <w:r>
              <w:br/>
            </w:r>
          </w:p>
        </w:tc>
        <w:tc>
          <w:tcPr>
            <w:tcW w:w="850" w:type="dxa"/>
            <w:gridSpan w:val="2"/>
            <w:shd w:val="clear" w:color="auto" w:fill="F7CAAC"/>
          </w:tcPr>
          <w:p w:rsidR="00526648" w:rsidRPr="007616E8" w:rsidRDefault="00526648" w:rsidP="00E7344C">
            <w:pPr>
              <w:jc w:val="both"/>
              <w:rPr>
                <w:b/>
              </w:rPr>
            </w:pPr>
            <w:r w:rsidRPr="007616E8">
              <w:rPr>
                <w:b/>
              </w:rPr>
              <w:t>do kdy</w:t>
            </w:r>
          </w:p>
        </w:tc>
        <w:tc>
          <w:tcPr>
            <w:tcW w:w="835" w:type="dxa"/>
            <w:gridSpan w:val="2"/>
          </w:tcPr>
          <w:p w:rsidR="00526648" w:rsidRPr="007616E8" w:rsidRDefault="00526648" w:rsidP="00E7344C">
            <w:pPr>
              <w:jc w:val="both"/>
            </w:pPr>
            <w:r>
              <w:t>N</w:t>
            </w:r>
          </w:p>
        </w:tc>
      </w:tr>
      <w:tr w:rsidR="00526648" w:rsidRPr="00833531" w:rsidTr="003E0DCE">
        <w:trPr>
          <w:jc w:val="center"/>
        </w:trPr>
        <w:tc>
          <w:tcPr>
            <w:tcW w:w="5102" w:type="dxa"/>
            <w:gridSpan w:val="3"/>
            <w:shd w:val="clear" w:color="auto" w:fill="F7CAAC"/>
          </w:tcPr>
          <w:p w:rsidR="00526648" w:rsidRPr="00833531" w:rsidRDefault="00526648" w:rsidP="00E7344C">
            <w:pPr>
              <w:jc w:val="both"/>
              <w:rPr>
                <w:b/>
              </w:rPr>
            </w:pPr>
            <w:r w:rsidRPr="00833531">
              <w:rPr>
                <w:b/>
              </w:rPr>
              <w:t>Typ vztahu na součásti VŠ, která uskutečňuje st. program</w:t>
            </w:r>
          </w:p>
        </w:tc>
        <w:tc>
          <w:tcPr>
            <w:tcW w:w="1272" w:type="dxa"/>
            <w:gridSpan w:val="2"/>
          </w:tcPr>
          <w:p w:rsidR="00526648" w:rsidRPr="00833531" w:rsidRDefault="00526648" w:rsidP="00E7344C">
            <w:pPr>
              <w:jc w:val="both"/>
            </w:pPr>
            <w:r>
              <w:t>pp</w:t>
            </w:r>
          </w:p>
        </w:tc>
        <w:tc>
          <w:tcPr>
            <w:tcW w:w="714" w:type="dxa"/>
            <w:shd w:val="clear" w:color="auto" w:fill="F7CAAC"/>
          </w:tcPr>
          <w:p w:rsidR="00526648" w:rsidRPr="00833531" w:rsidRDefault="00526648" w:rsidP="00E7344C">
            <w:pPr>
              <w:jc w:val="both"/>
              <w:rPr>
                <w:b/>
              </w:rPr>
            </w:pPr>
            <w:r w:rsidRPr="00833531">
              <w:rPr>
                <w:b/>
              </w:rPr>
              <w:t>rozsah</w:t>
            </w:r>
          </w:p>
        </w:tc>
        <w:tc>
          <w:tcPr>
            <w:tcW w:w="1120" w:type="dxa"/>
            <w:gridSpan w:val="2"/>
          </w:tcPr>
          <w:p w:rsidR="00526648" w:rsidRPr="00AD6FFA" w:rsidRDefault="00526648" w:rsidP="007B2357">
            <w:r>
              <w:t>40h</w:t>
            </w:r>
            <w:r w:rsidR="005F6F27">
              <w:t>/</w:t>
            </w:r>
            <w:r>
              <w:t>týdně</w:t>
            </w:r>
            <w:r>
              <w:br/>
            </w:r>
          </w:p>
        </w:tc>
        <w:tc>
          <w:tcPr>
            <w:tcW w:w="850" w:type="dxa"/>
            <w:gridSpan w:val="2"/>
            <w:shd w:val="clear" w:color="auto" w:fill="F7CAAC"/>
          </w:tcPr>
          <w:p w:rsidR="00526648" w:rsidRPr="00833531" w:rsidRDefault="00526648" w:rsidP="00E7344C">
            <w:pPr>
              <w:jc w:val="both"/>
              <w:rPr>
                <w:b/>
              </w:rPr>
            </w:pPr>
            <w:r w:rsidRPr="00833531">
              <w:rPr>
                <w:b/>
              </w:rPr>
              <w:t>do kdy</w:t>
            </w:r>
          </w:p>
        </w:tc>
        <w:tc>
          <w:tcPr>
            <w:tcW w:w="835" w:type="dxa"/>
            <w:gridSpan w:val="2"/>
          </w:tcPr>
          <w:p w:rsidR="00526648" w:rsidRPr="00833531" w:rsidRDefault="00526648" w:rsidP="00E7344C">
            <w:pPr>
              <w:jc w:val="both"/>
            </w:pPr>
            <w:r>
              <w:t>N</w:t>
            </w:r>
          </w:p>
        </w:tc>
      </w:tr>
      <w:tr w:rsidR="00526648" w:rsidRPr="00833531" w:rsidTr="003E0DCE">
        <w:trPr>
          <w:jc w:val="center"/>
        </w:trPr>
        <w:tc>
          <w:tcPr>
            <w:tcW w:w="6374" w:type="dxa"/>
            <w:gridSpan w:val="5"/>
            <w:shd w:val="clear" w:color="auto" w:fill="F7CAAC"/>
          </w:tcPr>
          <w:p w:rsidR="00526648" w:rsidRPr="00833531" w:rsidRDefault="00526648" w:rsidP="00E7344C">
            <w:pPr>
              <w:jc w:val="both"/>
            </w:pPr>
            <w:r w:rsidRPr="00833531">
              <w:rPr>
                <w:b/>
              </w:rPr>
              <w:t>Další současná působení jako akademický pracovník na jiných VŠ</w:t>
            </w:r>
          </w:p>
        </w:tc>
        <w:tc>
          <w:tcPr>
            <w:tcW w:w="1834" w:type="dxa"/>
            <w:gridSpan w:val="3"/>
            <w:shd w:val="clear" w:color="auto" w:fill="F7CAAC"/>
          </w:tcPr>
          <w:p w:rsidR="00526648" w:rsidRPr="00833531" w:rsidRDefault="00526648" w:rsidP="00E7344C">
            <w:pPr>
              <w:jc w:val="both"/>
              <w:rPr>
                <w:b/>
              </w:rPr>
            </w:pPr>
            <w:r w:rsidRPr="00833531">
              <w:rPr>
                <w:b/>
              </w:rPr>
              <w:t xml:space="preserve">typ prac. </w:t>
            </w:r>
            <w:r>
              <w:rPr>
                <w:b/>
              </w:rPr>
              <w:t>v</w:t>
            </w:r>
            <w:r w:rsidRPr="00833531">
              <w:rPr>
                <w:b/>
              </w:rPr>
              <w:t>ztahu</w:t>
            </w:r>
          </w:p>
        </w:tc>
        <w:tc>
          <w:tcPr>
            <w:tcW w:w="1685" w:type="dxa"/>
            <w:gridSpan w:val="4"/>
            <w:shd w:val="clear" w:color="auto" w:fill="F7CAAC"/>
          </w:tcPr>
          <w:p w:rsidR="00526648" w:rsidRPr="00833531" w:rsidRDefault="00526648" w:rsidP="00E7344C">
            <w:pPr>
              <w:jc w:val="both"/>
              <w:rPr>
                <w:b/>
              </w:rPr>
            </w:pPr>
            <w:r w:rsidRPr="00833531">
              <w:rPr>
                <w:b/>
              </w:rPr>
              <w:t>Rozsah</w:t>
            </w:r>
          </w:p>
        </w:tc>
      </w:tr>
      <w:tr w:rsidR="00526648" w:rsidRPr="00833531" w:rsidTr="003E0DCE">
        <w:trPr>
          <w:jc w:val="center"/>
        </w:trPr>
        <w:tc>
          <w:tcPr>
            <w:tcW w:w="6374" w:type="dxa"/>
            <w:gridSpan w:val="5"/>
          </w:tcPr>
          <w:p w:rsidR="00526648" w:rsidRPr="00833531" w:rsidRDefault="00526648" w:rsidP="00E7344C">
            <w:pPr>
              <w:jc w:val="both"/>
            </w:pPr>
            <w:r w:rsidRPr="003129DB">
              <w:t>Moravská vysoká škola Olomouc</w:t>
            </w:r>
          </w:p>
        </w:tc>
        <w:tc>
          <w:tcPr>
            <w:tcW w:w="1834" w:type="dxa"/>
            <w:gridSpan w:val="3"/>
          </w:tcPr>
          <w:p w:rsidR="00526648" w:rsidRPr="00833531" w:rsidRDefault="00BD4774" w:rsidP="00E7344C">
            <w:pPr>
              <w:jc w:val="both"/>
            </w:pPr>
            <w:r>
              <w:t>pp</w:t>
            </w:r>
          </w:p>
        </w:tc>
        <w:tc>
          <w:tcPr>
            <w:tcW w:w="1685" w:type="dxa"/>
            <w:gridSpan w:val="4"/>
          </w:tcPr>
          <w:p w:rsidR="00526648" w:rsidRPr="00833531" w:rsidRDefault="00526648" w:rsidP="00344D72">
            <w:pPr>
              <w:jc w:val="both"/>
            </w:pPr>
            <w:r>
              <w:t>20h</w:t>
            </w:r>
            <w:r w:rsidR="00344D72">
              <w:t>/</w:t>
            </w:r>
            <w:r>
              <w:t>týdně</w:t>
            </w:r>
          </w:p>
        </w:tc>
      </w:tr>
      <w:tr w:rsidR="00526648" w:rsidRPr="00833531" w:rsidTr="003E0DCE">
        <w:trPr>
          <w:jc w:val="center"/>
        </w:trPr>
        <w:tc>
          <w:tcPr>
            <w:tcW w:w="9893" w:type="dxa"/>
            <w:gridSpan w:val="12"/>
            <w:shd w:val="clear" w:color="auto" w:fill="F7CAAC"/>
          </w:tcPr>
          <w:p w:rsidR="00526648" w:rsidRPr="00833531" w:rsidRDefault="00526648" w:rsidP="00E7344C">
            <w:pPr>
              <w:jc w:val="both"/>
            </w:pPr>
            <w:r w:rsidRPr="00833531">
              <w:rPr>
                <w:b/>
              </w:rPr>
              <w:t>Předměty příslušného studijního programu a způsob zapojení do jejich výuky, příp. další zapojení do uskutečňování studijního programu</w:t>
            </w:r>
          </w:p>
        </w:tc>
      </w:tr>
      <w:tr w:rsidR="00526648" w:rsidRPr="00833531" w:rsidTr="003E0DCE">
        <w:trPr>
          <w:trHeight w:val="353"/>
          <w:jc w:val="center"/>
        </w:trPr>
        <w:tc>
          <w:tcPr>
            <w:tcW w:w="9893" w:type="dxa"/>
            <w:gridSpan w:val="12"/>
            <w:tcBorders>
              <w:top w:val="nil"/>
            </w:tcBorders>
          </w:tcPr>
          <w:p w:rsidR="00526648" w:rsidRPr="00833531" w:rsidRDefault="000278F0" w:rsidP="00E7344C">
            <w:pPr>
              <w:jc w:val="both"/>
            </w:pPr>
            <w:ins w:id="4512" w:author="Hana Navrátilová" w:date="2019-09-24T11:10:00Z">
              <w:r>
                <w:t xml:space="preserve">Základy podnikatelstvík, </w:t>
              </w:r>
            </w:ins>
            <w:r w:rsidR="00526648">
              <w:t>Podnikání a řízení organizací</w:t>
            </w:r>
          </w:p>
        </w:tc>
      </w:tr>
      <w:tr w:rsidR="00526648" w:rsidRPr="00833531" w:rsidTr="003E0DCE">
        <w:trPr>
          <w:jc w:val="center"/>
        </w:trPr>
        <w:tc>
          <w:tcPr>
            <w:tcW w:w="9893" w:type="dxa"/>
            <w:gridSpan w:val="12"/>
            <w:shd w:val="clear" w:color="auto" w:fill="F7CAAC"/>
          </w:tcPr>
          <w:p w:rsidR="00526648" w:rsidRPr="00833531" w:rsidRDefault="00526648" w:rsidP="00E7344C">
            <w:pPr>
              <w:jc w:val="both"/>
            </w:pPr>
            <w:r w:rsidRPr="00833531">
              <w:rPr>
                <w:b/>
              </w:rPr>
              <w:t xml:space="preserve">Údaje o vzdělání na VŠ </w:t>
            </w:r>
          </w:p>
        </w:tc>
      </w:tr>
      <w:tr w:rsidR="00526648" w:rsidRPr="00833531" w:rsidTr="003E0DCE">
        <w:trPr>
          <w:trHeight w:val="436"/>
          <w:jc w:val="center"/>
        </w:trPr>
        <w:tc>
          <w:tcPr>
            <w:tcW w:w="9893" w:type="dxa"/>
            <w:gridSpan w:val="12"/>
          </w:tcPr>
          <w:p w:rsidR="00B352B9" w:rsidRDefault="006B2C90" w:rsidP="00E7344C">
            <w:r>
              <w:t xml:space="preserve">Ing., </w:t>
            </w:r>
            <w:r w:rsidRPr="003129DB">
              <w:t>obor Management a ekonomika</w:t>
            </w:r>
            <w:r w:rsidR="00B352B9">
              <w:t xml:space="preserve">, 2003, </w:t>
            </w:r>
            <w:r w:rsidR="00526648" w:rsidRPr="003129DB">
              <w:t xml:space="preserve">Univerzita Tomáš Bati ve </w:t>
            </w:r>
            <w:r w:rsidR="00B352B9">
              <w:t xml:space="preserve">Zlíně, Zlín </w:t>
            </w:r>
          </w:p>
          <w:p w:rsidR="00526648" w:rsidRPr="007616E8" w:rsidRDefault="00B352B9" w:rsidP="00E7344C">
            <w:r>
              <w:t xml:space="preserve">Ph.D. v oboru Management a ekonomika, 2009, </w:t>
            </w:r>
            <w:r w:rsidRPr="003129DB">
              <w:t xml:space="preserve">Univerzita Tomáš Bati ve </w:t>
            </w:r>
            <w:r>
              <w:t>Zlíně, Zlín</w:t>
            </w:r>
          </w:p>
        </w:tc>
      </w:tr>
      <w:tr w:rsidR="00526648" w:rsidRPr="00833531" w:rsidTr="003E0DCE">
        <w:trPr>
          <w:jc w:val="center"/>
        </w:trPr>
        <w:tc>
          <w:tcPr>
            <w:tcW w:w="9893" w:type="dxa"/>
            <w:gridSpan w:val="12"/>
            <w:shd w:val="clear" w:color="auto" w:fill="F7CAAC"/>
          </w:tcPr>
          <w:p w:rsidR="00526648" w:rsidRPr="00833531" w:rsidRDefault="00526648" w:rsidP="00E7344C">
            <w:pPr>
              <w:jc w:val="both"/>
              <w:rPr>
                <w:b/>
              </w:rPr>
            </w:pPr>
            <w:r w:rsidRPr="00833531">
              <w:rPr>
                <w:b/>
              </w:rPr>
              <w:t>Údaje o odborném působení od absolvování VŠ</w:t>
            </w:r>
          </w:p>
        </w:tc>
      </w:tr>
      <w:tr w:rsidR="00526648" w:rsidRPr="00833531" w:rsidTr="003E0DCE">
        <w:trPr>
          <w:trHeight w:val="715"/>
          <w:jc w:val="center"/>
        </w:trPr>
        <w:tc>
          <w:tcPr>
            <w:tcW w:w="9893" w:type="dxa"/>
            <w:gridSpan w:val="12"/>
          </w:tcPr>
          <w:p w:rsidR="00526648" w:rsidRDefault="00526648" w:rsidP="00E7344C">
            <w:r w:rsidRPr="00983ABE">
              <w:t xml:space="preserve">2006 </w:t>
            </w:r>
            <w:r>
              <w:t>–</w:t>
            </w:r>
            <w:r w:rsidRPr="00983ABE">
              <w:t xml:space="preserve"> dosud</w:t>
            </w:r>
            <w:r>
              <w:t xml:space="preserve"> - </w:t>
            </w:r>
            <w:r w:rsidRPr="003129DB">
              <w:t>Univerzita Tomáše Bati ve Zlíně, Fakulta managementu a ekonomiky, akademický pracovník</w:t>
            </w:r>
            <w:r>
              <w:t>, odborný asistent, ředitel ústavu Podnikové ekonomiky (od 2016)</w:t>
            </w:r>
          </w:p>
          <w:p w:rsidR="00526648" w:rsidRPr="00647BB1" w:rsidRDefault="00526648" w:rsidP="00E7344C">
            <w:r>
              <w:t xml:space="preserve">2011 – dosud - </w:t>
            </w:r>
            <w:r w:rsidRPr="003129DB">
              <w:t>Moravská vysoká škola Olomouc, Ústav podnikové ekonomiky, akademický pracovník</w:t>
            </w:r>
            <w:r>
              <w:t>, odborný asistent</w:t>
            </w:r>
          </w:p>
        </w:tc>
      </w:tr>
      <w:tr w:rsidR="00526648" w:rsidRPr="00833531" w:rsidTr="003E0DCE">
        <w:trPr>
          <w:trHeight w:val="250"/>
          <w:jc w:val="center"/>
        </w:trPr>
        <w:tc>
          <w:tcPr>
            <w:tcW w:w="9893" w:type="dxa"/>
            <w:gridSpan w:val="12"/>
            <w:shd w:val="clear" w:color="auto" w:fill="F7CAAC"/>
          </w:tcPr>
          <w:p w:rsidR="00526648" w:rsidRPr="00AC71B6" w:rsidRDefault="00526648" w:rsidP="00E7344C">
            <w:pPr>
              <w:jc w:val="both"/>
            </w:pPr>
            <w:r w:rsidRPr="00AC71B6">
              <w:rPr>
                <w:b/>
              </w:rPr>
              <w:t>Zkušenosti s vedením kvalifikačních a rigorózních prací</w:t>
            </w:r>
          </w:p>
        </w:tc>
      </w:tr>
      <w:tr w:rsidR="00526648" w:rsidRPr="00833531" w:rsidTr="003E0DCE">
        <w:trPr>
          <w:trHeight w:val="162"/>
          <w:jc w:val="center"/>
        </w:trPr>
        <w:tc>
          <w:tcPr>
            <w:tcW w:w="9893" w:type="dxa"/>
            <w:gridSpan w:val="12"/>
          </w:tcPr>
          <w:p w:rsidR="00526648" w:rsidRPr="00B823EF" w:rsidRDefault="00526648" w:rsidP="00E7344C">
            <w:pPr>
              <w:jc w:val="both"/>
            </w:pPr>
          </w:p>
        </w:tc>
      </w:tr>
      <w:tr w:rsidR="00526648" w:rsidRPr="00833531" w:rsidTr="003E0DCE">
        <w:trPr>
          <w:cantSplit/>
          <w:jc w:val="center"/>
        </w:trPr>
        <w:tc>
          <w:tcPr>
            <w:tcW w:w="3381" w:type="dxa"/>
            <w:gridSpan w:val="2"/>
            <w:tcBorders>
              <w:top w:val="single" w:sz="12" w:space="0" w:color="auto"/>
            </w:tcBorders>
            <w:shd w:val="clear" w:color="auto" w:fill="F7CAAC"/>
          </w:tcPr>
          <w:p w:rsidR="00526648" w:rsidRPr="00AC71B6" w:rsidRDefault="00526648" w:rsidP="00E7344C">
            <w:pPr>
              <w:jc w:val="both"/>
            </w:pPr>
            <w:r w:rsidRPr="00AC71B6">
              <w:rPr>
                <w:b/>
              </w:rPr>
              <w:t xml:space="preserve">Obor habilitačního řízení </w:t>
            </w:r>
          </w:p>
        </w:tc>
        <w:tc>
          <w:tcPr>
            <w:tcW w:w="2245" w:type="dxa"/>
            <w:gridSpan w:val="2"/>
            <w:tcBorders>
              <w:top w:val="single" w:sz="12" w:space="0" w:color="auto"/>
            </w:tcBorders>
            <w:shd w:val="clear" w:color="auto" w:fill="F7CAAC"/>
          </w:tcPr>
          <w:p w:rsidR="00526648" w:rsidRPr="00833531" w:rsidRDefault="00526648" w:rsidP="00E7344C">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rsidR="00526648" w:rsidRPr="00833531" w:rsidRDefault="00526648" w:rsidP="00E7344C">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rsidR="00526648" w:rsidRPr="00833531" w:rsidRDefault="00526648" w:rsidP="00E7344C">
            <w:pPr>
              <w:jc w:val="both"/>
              <w:rPr>
                <w:b/>
              </w:rPr>
            </w:pPr>
            <w:r w:rsidRPr="00833531">
              <w:rPr>
                <w:b/>
              </w:rPr>
              <w:t>Ohlasy publikací</w:t>
            </w:r>
          </w:p>
        </w:tc>
      </w:tr>
      <w:tr w:rsidR="00526648" w:rsidRPr="00833531" w:rsidTr="003E0DCE">
        <w:trPr>
          <w:cantSplit/>
          <w:jc w:val="center"/>
        </w:trPr>
        <w:tc>
          <w:tcPr>
            <w:tcW w:w="3381" w:type="dxa"/>
            <w:gridSpan w:val="2"/>
          </w:tcPr>
          <w:p w:rsidR="00526648" w:rsidRPr="00AC71B6" w:rsidRDefault="00526648" w:rsidP="00E7344C">
            <w:pPr>
              <w:jc w:val="both"/>
            </w:pPr>
          </w:p>
        </w:tc>
        <w:tc>
          <w:tcPr>
            <w:tcW w:w="2245" w:type="dxa"/>
            <w:gridSpan w:val="2"/>
          </w:tcPr>
          <w:p w:rsidR="00526648" w:rsidRPr="00833531" w:rsidRDefault="00526648" w:rsidP="00E7344C">
            <w:pPr>
              <w:jc w:val="both"/>
            </w:pPr>
          </w:p>
        </w:tc>
        <w:tc>
          <w:tcPr>
            <w:tcW w:w="2248" w:type="dxa"/>
            <w:gridSpan w:val="3"/>
            <w:tcBorders>
              <w:right w:val="single" w:sz="12" w:space="0" w:color="auto"/>
            </w:tcBorders>
          </w:tcPr>
          <w:p w:rsidR="00526648" w:rsidRPr="00833531" w:rsidRDefault="00526648" w:rsidP="00E7344C">
            <w:pPr>
              <w:jc w:val="both"/>
            </w:pPr>
          </w:p>
        </w:tc>
        <w:tc>
          <w:tcPr>
            <w:tcW w:w="632" w:type="dxa"/>
            <w:gridSpan w:val="2"/>
            <w:tcBorders>
              <w:left w:val="single" w:sz="12" w:space="0" w:color="auto"/>
            </w:tcBorders>
            <w:shd w:val="clear" w:color="auto" w:fill="F7CAAC"/>
          </w:tcPr>
          <w:p w:rsidR="00526648" w:rsidRPr="00833531" w:rsidRDefault="00526648" w:rsidP="00E7344C">
            <w:pPr>
              <w:jc w:val="both"/>
            </w:pPr>
            <w:r w:rsidRPr="00833531">
              <w:rPr>
                <w:b/>
              </w:rPr>
              <w:t>WOS</w:t>
            </w:r>
          </w:p>
        </w:tc>
        <w:tc>
          <w:tcPr>
            <w:tcW w:w="693" w:type="dxa"/>
            <w:gridSpan w:val="2"/>
            <w:shd w:val="clear" w:color="auto" w:fill="F7CAAC"/>
          </w:tcPr>
          <w:p w:rsidR="00526648" w:rsidRPr="00833531" w:rsidRDefault="00526648" w:rsidP="00E7344C">
            <w:pPr>
              <w:jc w:val="both"/>
              <w:rPr>
                <w:sz w:val="18"/>
              </w:rPr>
            </w:pPr>
            <w:r w:rsidRPr="00833531">
              <w:rPr>
                <w:b/>
                <w:sz w:val="18"/>
              </w:rPr>
              <w:t>Scopus</w:t>
            </w:r>
          </w:p>
        </w:tc>
        <w:tc>
          <w:tcPr>
            <w:tcW w:w="694" w:type="dxa"/>
            <w:shd w:val="clear" w:color="auto" w:fill="F7CAAC"/>
          </w:tcPr>
          <w:p w:rsidR="00526648" w:rsidRPr="00833531" w:rsidRDefault="00526648" w:rsidP="00E7344C">
            <w:pPr>
              <w:jc w:val="both"/>
            </w:pPr>
            <w:r w:rsidRPr="00833531">
              <w:rPr>
                <w:b/>
                <w:sz w:val="18"/>
              </w:rPr>
              <w:t>ostatní</w:t>
            </w:r>
          </w:p>
        </w:tc>
      </w:tr>
      <w:tr w:rsidR="00526648" w:rsidRPr="00833531" w:rsidTr="003E0DCE">
        <w:trPr>
          <w:cantSplit/>
          <w:trHeight w:val="70"/>
          <w:jc w:val="center"/>
        </w:trPr>
        <w:tc>
          <w:tcPr>
            <w:tcW w:w="3381" w:type="dxa"/>
            <w:gridSpan w:val="2"/>
            <w:shd w:val="clear" w:color="auto" w:fill="F7CAAC"/>
          </w:tcPr>
          <w:p w:rsidR="00526648" w:rsidRPr="00833531" w:rsidRDefault="00526648" w:rsidP="00E7344C">
            <w:pPr>
              <w:jc w:val="both"/>
            </w:pPr>
            <w:r w:rsidRPr="00833531">
              <w:rPr>
                <w:b/>
              </w:rPr>
              <w:t>Obor jmenovacího řízení</w:t>
            </w:r>
          </w:p>
        </w:tc>
        <w:tc>
          <w:tcPr>
            <w:tcW w:w="2245" w:type="dxa"/>
            <w:gridSpan w:val="2"/>
            <w:shd w:val="clear" w:color="auto" w:fill="F7CAAC"/>
          </w:tcPr>
          <w:p w:rsidR="00526648" w:rsidRPr="00833531" w:rsidRDefault="00526648" w:rsidP="00E7344C">
            <w:pPr>
              <w:jc w:val="both"/>
            </w:pPr>
            <w:r w:rsidRPr="00833531">
              <w:rPr>
                <w:b/>
              </w:rPr>
              <w:t>Rok udělení hodnosti</w:t>
            </w:r>
          </w:p>
        </w:tc>
        <w:tc>
          <w:tcPr>
            <w:tcW w:w="2248" w:type="dxa"/>
            <w:gridSpan w:val="3"/>
            <w:tcBorders>
              <w:right w:val="single" w:sz="12" w:space="0" w:color="auto"/>
            </w:tcBorders>
            <w:shd w:val="clear" w:color="auto" w:fill="F7CAAC"/>
          </w:tcPr>
          <w:p w:rsidR="00526648" w:rsidRPr="00833531" w:rsidRDefault="00526648" w:rsidP="00E7344C">
            <w:pPr>
              <w:jc w:val="both"/>
            </w:pPr>
            <w:r w:rsidRPr="00833531">
              <w:rPr>
                <w:b/>
              </w:rPr>
              <w:t>Řízení konáno na VŠ</w:t>
            </w:r>
          </w:p>
        </w:tc>
        <w:tc>
          <w:tcPr>
            <w:tcW w:w="632" w:type="dxa"/>
            <w:gridSpan w:val="2"/>
            <w:vMerge w:val="restart"/>
            <w:tcBorders>
              <w:left w:val="single" w:sz="12" w:space="0" w:color="auto"/>
            </w:tcBorders>
          </w:tcPr>
          <w:p w:rsidR="00526648" w:rsidRPr="00D62569" w:rsidRDefault="00526648" w:rsidP="00E7344C">
            <w:pPr>
              <w:jc w:val="both"/>
            </w:pPr>
          </w:p>
        </w:tc>
        <w:tc>
          <w:tcPr>
            <w:tcW w:w="693" w:type="dxa"/>
            <w:gridSpan w:val="2"/>
            <w:vMerge w:val="restart"/>
          </w:tcPr>
          <w:p w:rsidR="00526648" w:rsidRPr="00D62569" w:rsidRDefault="00526648" w:rsidP="00E7344C">
            <w:pPr>
              <w:jc w:val="both"/>
            </w:pPr>
          </w:p>
        </w:tc>
        <w:tc>
          <w:tcPr>
            <w:tcW w:w="694" w:type="dxa"/>
            <w:vMerge w:val="restart"/>
          </w:tcPr>
          <w:p w:rsidR="00526648" w:rsidRPr="00D62569" w:rsidRDefault="00526648" w:rsidP="00E7344C">
            <w:pPr>
              <w:jc w:val="both"/>
            </w:pPr>
          </w:p>
        </w:tc>
      </w:tr>
      <w:tr w:rsidR="00526648" w:rsidRPr="00833531" w:rsidTr="003E0DCE">
        <w:trPr>
          <w:trHeight w:val="205"/>
          <w:jc w:val="center"/>
        </w:trPr>
        <w:tc>
          <w:tcPr>
            <w:tcW w:w="3381" w:type="dxa"/>
            <w:gridSpan w:val="2"/>
          </w:tcPr>
          <w:p w:rsidR="00526648" w:rsidRPr="00833531" w:rsidRDefault="00526648" w:rsidP="00E7344C">
            <w:pPr>
              <w:jc w:val="both"/>
            </w:pPr>
          </w:p>
        </w:tc>
        <w:tc>
          <w:tcPr>
            <w:tcW w:w="2245" w:type="dxa"/>
            <w:gridSpan w:val="2"/>
          </w:tcPr>
          <w:p w:rsidR="00526648" w:rsidRPr="00833531" w:rsidRDefault="00526648" w:rsidP="00E7344C">
            <w:pPr>
              <w:jc w:val="both"/>
            </w:pPr>
          </w:p>
        </w:tc>
        <w:tc>
          <w:tcPr>
            <w:tcW w:w="2248" w:type="dxa"/>
            <w:gridSpan w:val="3"/>
            <w:tcBorders>
              <w:right w:val="single" w:sz="12" w:space="0" w:color="auto"/>
            </w:tcBorders>
          </w:tcPr>
          <w:p w:rsidR="00526648" w:rsidRPr="00833531" w:rsidRDefault="00526648" w:rsidP="00E7344C">
            <w:pPr>
              <w:jc w:val="both"/>
            </w:pPr>
          </w:p>
        </w:tc>
        <w:tc>
          <w:tcPr>
            <w:tcW w:w="632" w:type="dxa"/>
            <w:gridSpan w:val="2"/>
            <w:vMerge/>
            <w:tcBorders>
              <w:left w:val="single" w:sz="12" w:space="0" w:color="auto"/>
            </w:tcBorders>
            <w:vAlign w:val="center"/>
          </w:tcPr>
          <w:p w:rsidR="00526648" w:rsidRPr="00833531" w:rsidRDefault="00526648" w:rsidP="00E7344C">
            <w:pPr>
              <w:rPr>
                <w:b/>
              </w:rPr>
            </w:pPr>
          </w:p>
        </w:tc>
        <w:tc>
          <w:tcPr>
            <w:tcW w:w="693" w:type="dxa"/>
            <w:gridSpan w:val="2"/>
            <w:vMerge/>
            <w:vAlign w:val="center"/>
          </w:tcPr>
          <w:p w:rsidR="00526648" w:rsidRPr="00833531" w:rsidRDefault="00526648" w:rsidP="00E7344C">
            <w:pPr>
              <w:rPr>
                <w:b/>
              </w:rPr>
            </w:pPr>
          </w:p>
        </w:tc>
        <w:tc>
          <w:tcPr>
            <w:tcW w:w="694" w:type="dxa"/>
            <w:vMerge/>
            <w:vAlign w:val="center"/>
          </w:tcPr>
          <w:p w:rsidR="00526648" w:rsidRPr="00833531" w:rsidRDefault="00526648" w:rsidP="00E7344C">
            <w:pPr>
              <w:rPr>
                <w:b/>
              </w:rPr>
            </w:pPr>
          </w:p>
        </w:tc>
      </w:tr>
      <w:tr w:rsidR="00526648" w:rsidRPr="00833531" w:rsidTr="003E0DCE">
        <w:trPr>
          <w:jc w:val="center"/>
        </w:trPr>
        <w:tc>
          <w:tcPr>
            <w:tcW w:w="9893" w:type="dxa"/>
            <w:gridSpan w:val="12"/>
            <w:shd w:val="clear" w:color="auto" w:fill="F7CAAC"/>
          </w:tcPr>
          <w:p w:rsidR="00526648" w:rsidRPr="00833531" w:rsidRDefault="00526648" w:rsidP="00E7344C">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526648" w:rsidRPr="00833531" w:rsidTr="003E0DCE">
        <w:trPr>
          <w:trHeight w:val="3560"/>
          <w:jc w:val="center"/>
        </w:trPr>
        <w:tc>
          <w:tcPr>
            <w:tcW w:w="9893" w:type="dxa"/>
            <w:gridSpan w:val="12"/>
          </w:tcPr>
          <w:p w:rsidR="005F6F27" w:rsidRPr="006B2C90" w:rsidRDefault="00526648" w:rsidP="00E7344C">
            <w:pPr>
              <w:pStyle w:val="Nadpis5"/>
              <w:spacing w:before="0" w:line="240" w:lineRule="atLeast"/>
              <w:jc w:val="both"/>
              <w:rPr>
                <w:rFonts w:ascii="Times New Roman" w:hAnsi="Times New Roman"/>
                <w:color w:val="000000"/>
                <w:sz w:val="20"/>
                <w:szCs w:val="20"/>
              </w:rPr>
            </w:pPr>
            <w:r w:rsidRPr="006B2C90">
              <w:rPr>
                <w:rFonts w:ascii="Times New Roman" w:hAnsi="Times New Roman"/>
                <w:caps/>
                <w:color w:val="000000"/>
                <w:sz w:val="20"/>
                <w:szCs w:val="20"/>
              </w:rPr>
              <w:t>N</w:t>
            </w:r>
            <w:r w:rsidRPr="006B2C90">
              <w:rPr>
                <w:rFonts w:ascii="Times New Roman" w:hAnsi="Times New Roman"/>
                <w:color w:val="000000"/>
                <w:sz w:val="20"/>
                <w:szCs w:val="20"/>
              </w:rPr>
              <w:t>ovák</w:t>
            </w:r>
            <w:r w:rsidRPr="006B2C90">
              <w:rPr>
                <w:rFonts w:ascii="Times New Roman" w:hAnsi="Times New Roman"/>
                <w:caps/>
                <w:color w:val="000000"/>
                <w:sz w:val="20"/>
                <w:szCs w:val="20"/>
              </w:rPr>
              <w:t>, P., D</w:t>
            </w:r>
            <w:r w:rsidRPr="006B2C90">
              <w:rPr>
                <w:rFonts w:ascii="Times New Roman" w:hAnsi="Times New Roman"/>
                <w:color w:val="000000"/>
                <w:sz w:val="20"/>
                <w:szCs w:val="20"/>
              </w:rPr>
              <w:t>vorský</w:t>
            </w:r>
            <w:r w:rsidRPr="006B2C90">
              <w:rPr>
                <w:rFonts w:ascii="Times New Roman" w:hAnsi="Times New Roman"/>
                <w:caps/>
                <w:color w:val="000000"/>
                <w:sz w:val="20"/>
                <w:szCs w:val="20"/>
              </w:rPr>
              <w:t>, J., P</w:t>
            </w:r>
            <w:r w:rsidRPr="006B2C90">
              <w:rPr>
                <w:rFonts w:ascii="Times New Roman" w:hAnsi="Times New Roman"/>
                <w:color w:val="000000"/>
                <w:sz w:val="20"/>
                <w:szCs w:val="20"/>
              </w:rPr>
              <w:t>opesko</w:t>
            </w:r>
            <w:r w:rsidRPr="006B2C90">
              <w:rPr>
                <w:rFonts w:ascii="Times New Roman" w:hAnsi="Times New Roman"/>
                <w:caps/>
                <w:color w:val="000000"/>
                <w:sz w:val="20"/>
                <w:szCs w:val="20"/>
              </w:rPr>
              <w:t xml:space="preserve">, B., </w:t>
            </w:r>
            <w:r w:rsidRPr="006B2C90">
              <w:rPr>
                <w:rFonts w:ascii="Times New Roman" w:hAnsi="Times New Roman"/>
                <w:color w:val="000000"/>
                <w:sz w:val="20"/>
                <w:szCs w:val="20"/>
              </w:rPr>
              <w:t xml:space="preserve">&amp; </w:t>
            </w:r>
            <w:r w:rsidRPr="006B2C90">
              <w:rPr>
                <w:rFonts w:ascii="Times New Roman" w:hAnsi="Times New Roman"/>
                <w:caps/>
                <w:color w:val="000000"/>
                <w:sz w:val="20"/>
                <w:szCs w:val="20"/>
              </w:rPr>
              <w:t>S</w:t>
            </w:r>
            <w:r w:rsidRPr="006B2C90">
              <w:rPr>
                <w:rFonts w:ascii="Times New Roman" w:hAnsi="Times New Roman"/>
                <w:color w:val="000000"/>
                <w:sz w:val="20"/>
                <w:szCs w:val="20"/>
              </w:rPr>
              <w:t>trouhal</w:t>
            </w:r>
            <w:r w:rsidRPr="006B2C90">
              <w:rPr>
                <w:rFonts w:ascii="Times New Roman" w:hAnsi="Times New Roman"/>
                <w:caps/>
                <w:color w:val="000000"/>
                <w:sz w:val="20"/>
                <w:szCs w:val="20"/>
              </w:rPr>
              <w:t>, J. (2017).</w:t>
            </w:r>
            <w:r w:rsidR="005F6F27" w:rsidRPr="006B2C90">
              <w:rPr>
                <w:rFonts w:ascii="Times New Roman" w:hAnsi="Times New Roman"/>
                <w:caps/>
                <w:color w:val="000000"/>
                <w:sz w:val="20"/>
                <w:szCs w:val="20"/>
              </w:rPr>
              <w:t xml:space="preserve"> </w:t>
            </w:r>
            <w:r w:rsidRPr="006B2C90">
              <w:rPr>
                <w:rFonts w:ascii="Times New Roman" w:hAnsi="Times New Roman"/>
                <w:color w:val="000000"/>
                <w:sz w:val="20"/>
                <w:szCs w:val="20"/>
              </w:rPr>
              <w:t xml:space="preserve">Analysis of overhead cost behavior: Case study on decision-making approach. </w:t>
            </w:r>
            <w:r w:rsidRPr="006B2C90">
              <w:rPr>
                <w:rFonts w:ascii="Times New Roman" w:hAnsi="Times New Roman"/>
                <w:i/>
                <w:color w:val="000000"/>
                <w:sz w:val="20"/>
                <w:szCs w:val="20"/>
              </w:rPr>
              <w:t>Journal of International Studies,</w:t>
            </w:r>
            <w:r w:rsidRPr="006B2C90">
              <w:rPr>
                <w:rFonts w:ascii="Times New Roman" w:hAnsi="Times New Roman"/>
                <w:color w:val="000000"/>
                <w:sz w:val="20"/>
                <w:szCs w:val="20"/>
              </w:rPr>
              <w:t xml:space="preserve"> </w:t>
            </w:r>
            <w:r w:rsidR="005F6F27" w:rsidRPr="006B2C90">
              <w:rPr>
                <w:rFonts w:ascii="Times New Roman" w:hAnsi="Times New Roman"/>
                <w:i/>
                <w:color w:val="000000"/>
                <w:sz w:val="20"/>
                <w:szCs w:val="20"/>
              </w:rPr>
              <w:t>10</w:t>
            </w:r>
            <w:r w:rsidR="005F6F27" w:rsidRPr="006B2C90">
              <w:rPr>
                <w:rFonts w:ascii="Times New Roman" w:hAnsi="Times New Roman"/>
                <w:color w:val="000000"/>
                <w:sz w:val="20"/>
                <w:szCs w:val="20"/>
              </w:rPr>
              <w:t xml:space="preserve">(1), 74-91. </w:t>
            </w:r>
          </w:p>
          <w:p w:rsidR="00526648" w:rsidRPr="006B2C90" w:rsidRDefault="00526648" w:rsidP="00E7344C">
            <w:pPr>
              <w:pStyle w:val="Nadpis5"/>
              <w:spacing w:before="0" w:line="240" w:lineRule="atLeast"/>
              <w:jc w:val="both"/>
              <w:rPr>
                <w:rFonts w:ascii="Times New Roman" w:hAnsi="Times New Roman"/>
                <w:color w:val="000000"/>
                <w:sz w:val="20"/>
                <w:szCs w:val="20"/>
              </w:rPr>
            </w:pPr>
            <w:r w:rsidRPr="006B2C90">
              <w:rPr>
                <w:rFonts w:ascii="Times New Roman" w:hAnsi="Times New Roman"/>
                <w:caps/>
                <w:color w:val="000000"/>
                <w:sz w:val="20"/>
                <w:szCs w:val="20"/>
              </w:rPr>
              <w:t>N</w:t>
            </w:r>
            <w:r w:rsidRPr="006B2C90">
              <w:rPr>
                <w:rFonts w:ascii="Times New Roman" w:hAnsi="Times New Roman"/>
                <w:color w:val="000000"/>
                <w:sz w:val="20"/>
                <w:szCs w:val="20"/>
              </w:rPr>
              <w:t>ovák</w:t>
            </w:r>
            <w:r w:rsidR="005F6F27" w:rsidRPr="006B2C90">
              <w:rPr>
                <w:rFonts w:ascii="Times New Roman" w:hAnsi="Times New Roman"/>
                <w:caps/>
                <w:color w:val="000000"/>
                <w:sz w:val="20"/>
                <w:szCs w:val="20"/>
              </w:rPr>
              <w:t xml:space="preserve">, P., </w:t>
            </w:r>
            <w:r w:rsidRPr="006B2C90">
              <w:rPr>
                <w:rFonts w:ascii="Times New Roman" w:hAnsi="Times New Roman"/>
                <w:caps/>
                <w:color w:val="000000"/>
                <w:sz w:val="20"/>
                <w:szCs w:val="20"/>
              </w:rPr>
              <w:t>P</w:t>
            </w:r>
            <w:r w:rsidRPr="006B2C90">
              <w:rPr>
                <w:rFonts w:ascii="Times New Roman" w:hAnsi="Times New Roman"/>
                <w:color w:val="000000"/>
                <w:sz w:val="20"/>
                <w:szCs w:val="20"/>
              </w:rPr>
              <w:t>apadaki</w:t>
            </w:r>
            <w:r w:rsidRPr="006B2C90">
              <w:rPr>
                <w:rFonts w:ascii="Times New Roman" w:hAnsi="Times New Roman"/>
                <w:caps/>
                <w:color w:val="000000"/>
                <w:sz w:val="20"/>
                <w:szCs w:val="20"/>
              </w:rPr>
              <w:t>, Š., P</w:t>
            </w:r>
            <w:r w:rsidRPr="006B2C90">
              <w:rPr>
                <w:rFonts w:ascii="Times New Roman" w:hAnsi="Times New Roman"/>
                <w:color w:val="000000"/>
                <w:sz w:val="20"/>
                <w:szCs w:val="20"/>
              </w:rPr>
              <w:t>opesko</w:t>
            </w:r>
            <w:r w:rsidRPr="006B2C90">
              <w:rPr>
                <w:rFonts w:ascii="Times New Roman" w:hAnsi="Times New Roman"/>
                <w:caps/>
                <w:color w:val="000000"/>
                <w:sz w:val="20"/>
                <w:szCs w:val="20"/>
              </w:rPr>
              <w:t xml:space="preserve">, B., </w:t>
            </w:r>
            <w:r w:rsidRPr="006B2C90">
              <w:rPr>
                <w:rFonts w:ascii="Times New Roman" w:hAnsi="Times New Roman"/>
                <w:color w:val="000000"/>
                <w:sz w:val="20"/>
                <w:szCs w:val="20"/>
              </w:rPr>
              <w:t>&amp;</w:t>
            </w:r>
            <w:r w:rsidRPr="006B2C90">
              <w:rPr>
                <w:rFonts w:ascii="Times New Roman" w:hAnsi="Times New Roman"/>
                <w:caps/>
                <w:color w:val="000000"/>
                <w:sz w:val="20"/>
                <w:szCs w:val="20"/>
              </w:rPr>
              <w:t xml:space="preserve"> H</w:t>
            </w:r>
            <w:r w:rsidRPr="006B2C90">
              <w:rPr>
                <w:rFonts w:ascii="Times New Roman" w:hAnsi="Times New Roman"/>
                <w:color w:val="000000"/>
                <w:sz w:val="20"/>
                <w:szCs w:val="20"/>
              </w:rPr>
              <w:t>rabec</w:t>
            </w:r>
            <w:r w:rsidRPr="006B2C90">
              <w:rPr>
                <w:rFonts w:ascii="Times New Roman" w:hAnsi="Times New Roman"/>
                <w:caps/>
                <w:color w:val="000000"/>
                <w:sz w:val="20"/>
                <w:szCs w:val="20"/>
              </w:rPr>
              <w:t>, D</w:t>
            </w:r>
            <w:r w:rsidRPr="006B2C90">
              <w:rPr>
                <w:rFonts w:ascii="Times New Roman" w:hAnsi="Times New Roman"/>
                <w:color w:val="000000"/>
                <w:sz w:val="20"/>
                <w:szCs w:val="20"/>
              </w:rPr>
              <w:t>. (2016).</w:t>
            </w:r>
            <w:r w:rsidR="005F6F27" w:rsidRPr="006B2C90">
              <w:rPr>
                <w:rFonts w:ascii="Times New Roman" w:hAnsi="Times New Roman"/>
                <w:color w:val="000000"/>
                <w:sz w:val="20"/>
                <w:szCs w:val="20"/>
              </w:rPr>
              <w:t xml:space="preserve"> </w:t>
            </w:r>
            <w:r w:rsidRPr="006B2C90">
              <w:rPr>
                <w:rFonts w:ascii="Times New Roman" w:hAnsi="Times New Roman"/>
                <w:color w:val="000000"/>
                <w:sz w:val="20"/>
                <w:szCs w:val="20"/>
              </w:rPr>
              <w:t>Comparison of Managerial Implications for Utilization of Variable Costing and Throughput Accounting Methods</w:t>
            </w:r>
            <w:r w:rsidR="005F6F27" w:rsidRPr="006B2C90">
              <w:rPr>
                <w:rFonts w:ascii="Times New Roman" w:hAnsi="Times New Roman"/>
                <w:color w:val="000000"/>
                <w:sz w:val="20"/>
                <w:szCs w:val="20"/>
              </w:rPr>
              <w:t xml:space="preserve">. </w:t>
            </w:r>
            <w:r w:rsidRPr="006B2C90">
              <w:rPr>
                <w:rFonts w:ascii="Times New Roman" w:hAnsi="Times New Roman"/>
                <w:i/>
                <w:color w:val="000000"/>
                <w:sz w:val="20"/>
                <w:szCs w:val="20"/>
              </w:rPr>
              <w:t>Journal of Applied Engineering Science</w:t>
            </w:r>
            <w:r w:rsidRPr="006B2C90">
              <w:rPr>
                <w:rFonts w:ascii="Times New Roman" w:hAnsi="Times New Roman"/>
                <w:color w:val="000000"/>
                <w:sz w:val="20"/>
                <w:szCs w:val="20"/>
              </w:rPr>
              <w:t xml:space="preserve">, </w:t>
            </w:r>
            <w:r w:rsidRPr="006B2C90">
              <w:rPr>
                <w:rFonts w:ascii="Times New Roman" w:hAnsi="Times New Roman"/>
                <w:i/>
                <w:color w:val="000000"/>
                <w:sz w:val="20"/>
                <w:szCs w:val="20"/>
              </w:rPr>
              <w:t>14</w:t>
            </w:r>
            <w:r w:rsidR="005F6F27" w:rsidRPr="006B2C90">
              <w:rPr>
                <w:rFonts w:ascii="Times New Roman" w:hAnsi="Times New Roman"/>
                <w:color w:val="000000"/>
                <w:sz w:val="20"/>
                <w:szCs w:val="20"/>
              </w:rPr>
              <w:t>(3),</w:t>
            </w:r>
            <w:r w:rsidRPr="006B2C90">
              <w:rPr>
                <w:rFonts w:ascii="Times New Roman" w:hAnsi="Times New Roman"/>
                <w:color w:val="000000"/>
                <w:sz w:val="20"/>
                <w:szCs w:val="20"/>
              </w:rPr>
              <w:t xml:space="preserve"> 351-360. </w:t>
            </w:r>
          </w:p>
          <w:p w:rsidR="00526648" w:rsidRPr="006B2C90" w:rsidRDefault="00526648" w:rsidP="00E7344C">
            <w:pPr>
              <w:pStyle w:val="Nadpis5"/>
              <w:spacing w:before="0" w:line="240" w:lineRule="atLeast"/>
              <w:jc w:val="both"/>
              <w:rPr>
                <w:rFonts w:ascii="Times New Roman" w:hAnsi="Times New Roman"/>
                <w:color w:val="000000"/>
                <w:sz w:val="20"/>
                <w:szCs w:val="20"/>
              </w:rPr>
            </w:pPr>
            <w:r w:rsidRPr="006B2C90">
              <w:rPr>
                <w:rFonts w:ascii="Times New Roman" w:hAnsi="Times New Roman"/>
                <w:caps/>
                <w:color w:val="000000"/>
                <w:sz w:val="20"/>
                <w:szCs w:val="20"/>
              </w:rPr>
              <w:t>N</w:t>
            </w:r>
            <w:r w:rsidRPr="006B2C90">
              <w:rPr>
                <w:rFonts w:ascii="Times New Roman" w:hAnsi="Times New Roman"/>
                <w:color w:val="000000"/>
                <w:sz w:val="20"/>
                <w:szCs w:val="20"/>
              </w:rPr>
              <w:t>ovák</w:t>
            </w:r>
            <w:r w:rsidRPr="006B2C90">
              <w:rPr>
                <w:rFonts w:ascii="Times New Roman" w:hAnsi="Times New Roman"/>
                <w:caps/>
                <w:color w:val="000000"/>
                <w:sz w:val="20"/>
                <w:szCs w:val="20"/>
              </w:rPr>
              <w:t xml:space="preserve">, P., </w:t>
            </w:r>
            <w:r w:rsidRPr="006B2C90">
              <w:rPr>
                <w:rFonts w:ascii="Times New Roman" w:hAnsi="Times New Roman"/>
                <w:color w:val="000000"/>
                <w:sz w:val="20"/>
                <w:szCs w:val="20"/>
              </w:rPr>
              <w:t>&amp;</w:t>
            </w:r>
            <w:r w:rsidRPr="006B2C90">
              <w:rPr>
                <w:rFonts w:ascii="Times New Roman" w:hAnsi="Times New Roman"/>
                <w:caps/>
                <w:color w:val="000000"/>
                <w:sz w:val="20"/>
                <w:szCs w:val="20"/>
              </w:rPr>
              <w:t xml:space="preserve"> V</w:t>
            </w:r>
            <w:r w:rsidRPr="006B2C90">
              <w:rPr>
                <w:rFonts w:ascii="Times New Roman" w:hAnsi="Times New Roman"/>
                <w:color w:val="000000"/>
                <w:sz w:val="20"/>
                <w:szCs w:val="20"/>
              </w:rPr>
              <w:t>encálek</w:t>
            </w:r>
            <w:r w:rsidRPr="006B2C90">
              <w:rPr>
                <w:rFonts w:ascii="Times New Roman" w:hAnsi="Times New Roman"/>
                <w:caps/>
                <w:color w:val="000000"/>
                <w:sz w:val="20"/>
                <w:szCs w:val="20"/>
              </w:rPr>
              <w:t xml:space="preserve">, o. </w:t>
            </w:r>
            <w:r w:rsidR="006B2C90" w:rsidRPr="006B2C90">
              <w:rPr>
                <w:rFonts w:ascii="Times New Roman" w:hAnsi="Times New Roman"/>
                <w:caps/>
                <w:color w:val="000000"/>
                <w:sz w:val="20"/>
                <w:szCs w:val="20"/>
              </w:rPr>
              <w:t xml:space="preserve">(2016). </w:t>
            </w:r>
            <w:r w:rsidRPr="006B2C90">
              <w:rPr>
                <w:rFonts w:ascii="Times New Roman" w:hAnsi="Times New Roman"/>
                <w:color w:val="000000"/>
                <w:sz w:val="20"/>
                <w:szCs w:val="20"/>
              </w:rPr>
              <w:t xml:space="preserve">Is It Sufficient to Assess Cost Behavior Merely by Volume of Production? Cost behavior research results from Czech Republic. </w:t>
            </w:r>
            <w:r w:rsidRPr="006B2C90">
              <w:rPr>
                <w:rFonts w:ascii="Times New Roman" w:hAnsi="Times New Roman"/>
                <w:i/>
                <w:color w:val="000000"/>
                <w:sz w:val="20"/>
                <w:szCs w:val="20"/>
              </w:rPr>
              <w:t>Montenegrin Journal of Economics</w:t>
            </w:r>
            <w:r w:rsidRPr="006B2C90">
              <w:rPr>
                <w:rFonts w:ascii="Times New Roman" w:hAnsi="Times New Roman"/>
                <w:color w:val="000000"/>
                <w:sz w:val="20"/>
                <w:szCs w:val="20"/>
              </w:rPr>
              <w:t xml:space="preserve">, </w:t>
            </w:r>
            <w:r w:rsidR="006B2C90" w:rsidRPr="006B2C90">
              <w:rPr>
                <w:rFonts w:ascii="Times New Roman" w:hAnsi="Times New Roman"/>
                <w:i/>
                <w:color w:val="000000"/>
                <w:sz w:val="20"/>
                <w:szCs w:val="20"/>
              </w:rPr>
              <w:t>12</w:t>
            </w:r>
            <w:r w:rsidR="006B2C90" w:rsidRPr="006B2C90">
              <w:rPr>
                <w:rFonts w:ascii="Times New Roman" w:hAnsi="Times New Roman"/>
                <w:color w:val="000000"/>
                <w:sz w:val="20"/>
                <w:szCs w:val="20"/>
              </w:rPr>
              <w:t>(3),</w:t>
            </w:r>
            <w:r w:rsidRPr="006B2C90">
              <w:rPr>
                <w:rFonts w:ascii="Times New Roman" w:hAnsi="Times New Roman"/>
                <w:color w:val="000000"/>
                <w:sz w:val="20"/>
                <w:szCs w:val="20"/>
              </w:rPr>
              <w:t xml:space="preserve"> 139-154</w:t>
            </w:r>
            <w:r w:rsidR="006B2C90">
              <w:rPr>
                <w:rFonts w:ascii="Times New Roman" w:hAnsi="Times New Roman"/>
                <w:color w:val="000000"/>
                <w:sz w:val="20"/>
                <w:szCs w:val="20"/>
              </w:rPr>
              <w:t>.</w:t>
            </w:r>
          </w:p>
          <w:p w:rsidR="00526648" w:rsidRPr="006B2C90" w:rsidRDefault="00526648" w:rsidP="00E7344C">
            <w:pPr>
              <w:spacing w:line="240" w:lineRule="atLeast"/>
              <w:jc w:val="both"/>
              <w:rPr>
                <w:color w:val="000000"/>
              </w:rPr>
            </w:pPr>
            <w:r w:rsidRPr="006B2C90">
              <w:rPr>
                <w:caps/>
                <w:color w:val="000000"/>
              </w:rPr>
              <w:t>R</w:t>
            </w:r>
            <w:r w:rsidRPr="006B2C90">
              <w:rPr>
                <w:color w:val="000000"/>
              </w:rPr>
              <w:t>ajnoha</w:t>
            </w:r>
            <w:r w:rsidRPr="006B2C90">
              <w:rPr>
                <w:caps/>
                <w:color w:val="000000"/>
              </w:rPr>
              <w:t>, R., N</w:t>
            </w:r>
            <w:r w:rsidRPr="006B2C90">
              <w:rPr>
                <w:color w:val="000000"/>
              </w:rPr>
              <w:t>ovák</w:t>
            </w:r>
            <w:r w:rsidRPr="006B2C90">
              <w:rPr>
                <w:caps/>
                <w:color w:val="000000"/>
              </w:rPr>
              <w:t xml:space="preserve">, P., </w:t>
            </w:r>
            <w:r w:rsidRPr="006B2C90">
              <w:rPr>
                <w:color w:val="000000"/>
              </w:rPr>
              <w:t>&amp;</w:t>
            </w:r>
            <w:r w:rsidRPr="006B2C90">
              <w:rPr>
                <w:caps/>
                <w:color w:val="000000"/>
              </w:rPr>
              <w:t xml:space="preserve"> M</w:t>
            </w:r>
            <w:r w:rsidRPr="006B2C90">
              <w:rPr>
                <w:color w:val="000000"/>
              </w:rPr>
              <w:t>erková</w:t>
            </w:r>
            <w:r w:rsidRPr="006B2C90">
              <w:rPr>
                <w:caps/>
                <w:color w:val="000000"/>
              </w:rPr>
              <w:t>, M</w:t>
            </w:r>
            <w:r w:rsidRPr="006B2C90">
              <w:rPr>
                <w:color w:val="000000"/>
              </w:rPr>
              <w:t xml:space="preserve">. Relationships Between Investment Effectiveness Controlling and Business Performance. </w:t>
            </w:r>
            <w:r w:rsidRPr="006B2C90">
              <w:rPr>
                <w:i/>
                <w:color w:val="000000"/>
              </w:rPr>
              <w:t>Montenegrin Journal of Economics</w:t>
            </w:r>
            <w:r w:rsidRPr="006B2C90">
              <w:rPr>
                <w:color w:val="000000"/>
              </w:rPr>
              <w:t xml:space="preserve">, </w:t>
            </w:r>
            <w:r w:rsidR="006B2C90" w:rsidRPr="006B2C90">
              <w:rPr>
                <w:i/>
                <w:color w:val="000000"/>
              </w:rPr>
              <w:t>12</w:t>
            </w:r>
            <w:r w:rsidR="006B2C90">
              <w:rPr>
                <w:color w:val="000000"/>
              </w:rPr>
              <w:t xml:space="preserve">(2), </w:t>
            </w:r>
            <w:r w:rsidRPr="006B2C90">
              <w:rPr>
                <w:color w:val="000000"/>
              </w:rPr>
              <w:t>139-154</w:t>
            </w:r>
            <w:r w:rsidR="006B2C90">
              <w:rPr>
                <w:color w:val="000000"/>
              </w:rPr>
              <w:t>.</w:t>
            </w:r>
          </w:p>
          <w:p w:rsidR="006B2C90" w:rsidRDefault="00526648" w:rsidP="00E7344C">
            <w:pPr>
              <w:jc w:val="both"/>
              <w:rPr>
                <w:color w:val="000000"/>
              </w:rPr>
            </w:pPr>
            <w:r w:rsidRPr="006B2C90">
              <w:rPr>
                <w:color w:val="000000"/>
              </w:rPr>
              <w:t>Popesko, B., Novák, P., Papadki, S., &amp; Hrabec, D.(2015). Are the Traditional Budgets Still Prevalent: The Survey of the Czech Firms Budgeting Practices. </w:t>
            </w:r>
            <w:r w:rsidRPr="006B2C90">
              <w:rPr>
                <w:rStyle w:val="Zdraznn"/>
                <w:color w:val="000000"/>
              </w:rPr>
              <w:t>Transformations in Business &amp; Economics</w:t>
            </w:r>
            <w:r w:rsidRPr="006B2C90">
              <w:rPr>
                <w:color w:val="000000"/>
              </w:rPr>
              <w:t xml:space="preserve">, </w:t>
            </w:r>
            <w:r w:rsidR="006B2C90" w:rsidRPr="006B2C90">
              <w:rPr>
                <w:i/>
                <w:color w:val="000000"/>
              </w:rPr>
              <w:t>14</w:t>
            </w:r>
            <w:r w:rsidR="006B2C90">
              <w:rPr>
                <w:color w:val="000000"/>
              </w:rPr>
              <w:t xml:space="preserve">(3), 36. </w:t>
            </w:r>
          </w:p>
          <w:p w:rsidR="00526648" w:rsidRPr="006B2C90" w:rsidRDefault="00526648" w:rsidP="00E7344C">
            <w:pPr>
              <w:jc w:val="both"/>
              <w:rPr>
                <w:iCs/>
              </w:rPr>
            </w:pPr>
            <w:r w:rsidRPr="006B2C90">
              <w:t xml:space="preserve">Popesko, B., Papadaki, Š., &amp; Novák, P. (2015). Cost and Reimbursement Aanalysis of Selected Hospital Diagnoses via Acitivity-Based Costing, </w:t>
            </w:r>
            <w:r w:rsidRPr="006B2C90">
              <w:rPr>
                <w:i/>
              </w:rPr>
              <w:t xml:space="preserve">E </w:t>
            </w:r>
            <w:r w:rsidRPr="006B2C90">
              <w:rPr>
                <w:rStyle w:val="Zdraznn"/>
                <w:color w:val="000000"/>
              </w:rPr>
              <w:t>&amp;</w:t>
            </w:r>
            <w:r w:rsidRPr="006B2C90">
              <w:rPr>
                <w:i/>
              </w:rPr>
              <w:t xml:space="preserve">M Ekonomie a Management, </w:t>
            </w:r>
            <w:r w:rsidR="006B2C90" w:rsidRPr="006B2C90">
              <w:rPr>
                <w:i/>
              </w:rPr>
              <w:t>1</w:t>
            </w:r>
            <w:r w:rsidRPr="006B2C90">
              <w:rPr>
                <w:i/>
              </w:rPr>
              <w:t>8</w:t>
            </w:r>
            <w:r w:rsidR="006B2C90">
              <w:t xml:space="preserve">(3), </w:t>
            </w:r>
            <w:r w:rsidRPr="006B2C90">
              <w:t>50 – 61</w:t>
            </w:r>
            <w:r w:rsidR="006B2C90">
              <w:t>.</w:t>
            </w:r>
          </w:p>
          <w:p w:rsidR="00526648" w:rsidRDefault="00526648" w:rsidP="00E7344C">
            <w:pPr>
              <w:jc w:val="both"/>
            </w:pPr>
            <w:r w:rsidRPr="006B2C90">
              <w:t xml:space="preserve">Popesko, B., Novák, P., &amp; Papadaki, Š. </w:t>
            </w:r>
            <w:r w:rsidR="00625350">
              <w:t xml:space="preserve">(2015). </w:t>
            </w:r>
            <w:r w:rsidRPr="006B2C90">
              <w:t xml:space="preserve">Measuring diagnosis and patient profitability in healthcare: Economics vs ethics. </w:t>
            </w:r>
            <w:r w:rsidRPr="006B2C90">
              <w:rPr>
                <w:i/>
                <w:iCs/>
              </w:rPr>
              <w:t>Economics and Sociology</w:t>
            </w:r>
            <w:r w:rsidRPr="006B2C90">
              <w:t xml:space="preserve">, </w:t>
            </w:r>
            <w:r w:rsidR="006B2C90" w:rsidRPr="006B2C90">
              <w:rPr>
                <w:i/>
              </w:rPr>
              <w:t>8</w:t>
            </w:r>
            <w:r w:rsidR="006B2C90">
              <w:t xml:space="preserve">(1), </w:t>
            </w:r>
            <w:r w:rsidRPr="006B2C90">
              <w:t xml:space="preserve">234-245. </w:t>
            </w:r>
          </w:p>
          <w:p w:rsidR="00D41F18" w:rsidRDefault="00D41F18" w:rsidP="00E7344C">
            <w:pPr>
              <w:jc w:val="both"/>
            </w:pPr>
          </w:p>
          <w:p w:rsidR="00D41F18" w:rsidRDefault="00D41F18" w:rsidP="00E7344C">
            <w:pPr>
              <w:jc w:val="both"/>
            </w:pPr>
          </w:p>
          <w:p w:rsidR="00D56500" w:rsidRDefault="00D56500" w:rsidP="00E7344C">
            <w:pPr>
              <w:jc w:val="both"/>
            </w:pPr>
          </w:p>
          <w:p w:rsidR="00D56500" w:rsidRDefault="00D56500" w:rsidP="00E7344C">
            <w:pPr>
              <w:jc w:val="both"/>
            </w:pPr>
          </w:p>
          <w:p w:rsidR="00D41F18" w:rsidRPr="006B2C90" w:rsidRDefault="00D41F18" w:rsidP="00E7344C">
            <w:pPr>
              <w:jc w:val="both"/>
            </w:pPr>
          </w:p>
        </w:tc>
      </w:tr>
      <w:tr w:rsidR="00526648" w:rsidRPr="00833531" w:rsidTr="003E0DCE">
        <w:trPr>
          <w:trHeight w:val="218"/>
          <w:jc w:val="center"/>
        </w:trPr>
        <w:tc>
          <w:tcPr>
            <w:tcW w:w="9893" w:type="dxa"/>
            <w:gridSpan w:val="12"/>
            <w:shd w:val="clear" w:color="auto" w:fill="F7CAAC"/>
          </w:tcPr>
          <w:p w:rsidR="00526648" w:rsidRPr="00833531" w:rsidRDefault="00526648" w:rsidP="00E7344C">
            <w:pPr>
              <w:rPr>
                <w:b/>
              </w:rPr>
            </w:pPr>
            <w:r w:rsidRPr="00833531">
              <w:rPr>
                <w:b/>
              </w:rPr>
              <w:t>Působení v</w:t>
            </w:r>
            <w:r>
              <w:rPr>
                <w:b/>
              </w:rPr>
              <w:t> </w:t>
            </w:r>
            <w:r w:rsidRPr="00833531">
              <w:rPr>
                <w:b/>
              </w:rPr>
              <w:t>zahraničí</w:t>
            </w:r>
          </w:p>
        </w:tc>
      </w:tr>
      <w:tr w:rsidR="00526648" w:rsidRPr="0073679C" w:rsidTr="003E0DCE">
        <w:trPr>
          <w:trHeight w:val="206"/>
          <w:jc w:val="center"/>
        </w:trPr>
        <w:tc>
          <w:tcPr>
            <w:tcW w:w="9893" w:type="dxa"/>
            <w:gridSpan w:val="12"/>
          </w:tcPr>
          <w:p w:rsidR="00526648" w:rsidRPr="00D66731" w:rsidRDefault="00526648" w:rsidP="00E7344C"/>
        </w:tc>
      </w:tr>
      <w:tr w:rsidR="00526648" w:rsidRPr="00833531" w:rsidTr="003E0DCE">
        <w:trPr>
          <w:cantSplit/>
          <w:trHeight w:val="155"/>
          <w:jc w:val="center"/>
        </w:trPr>
        <w:tc>
          <w:tcPr>
            <w:tcW w:w="2552" w:type="dxa"/>
            <w:shd w:val="clear" w:color="auto" w:fill="F7CAAC"/>
          </w:tcPr>
          <w:p w:rsidR="00526648" w:rsidRPr="00833531" w:rsidRDefault="00526648" w:rsidP="00E7344C">
            <w:pPr>
              <w:jc w:val="both"/>
              <w:rPr>
                <w:b/>
              </w:rPr>
            </w:pPr>
            <w:r w:rsidRPr="00833531">
              <w:rPr>
                <w:b/>
              </w:rPr>
              <w:t xml:space="preserve">Podpis </w:t>
            </w:r>
          </w:p>
        </w:tc>
        <w:tc>
          <w:tcPr>
            <w:tcW w:w="4536" w:type="dxa"/>
            <w:gridSpan w:val="5"/>
          </w:tcPr>
          <w:p w:rsidR="00526648" w:rsidRPr="00833531" w:rsidRDefault="00526648" w:rsidP="00E7344C">
            <w:pPr>
              <w:jc w:val="both"/>
            </w:pPr>
            <w:r>
              <w:t>Petr Novák, v. r.</w:t>
            </w:r>
          </w:p>
        </w:tc>
        <w:tc>
          <w:tcPr>
            <w:tcW w:w="786" w:type="dxa"/>
            <w:shd w:val="clear" w:color="auto" w:fill="F7CAAC"/>
          </w:tcPr>
          <w:p w:rsidR="00526648" w:rsidRPr="00833531" w:rsidRDefault="00526648" w:rsidP="00E7344C">
            <w:pPr>
              <w:jc w:val="both"/>
            </w:pPr>
            <w:r w:rsidRPr="00833531">
              <w:rPr>
                <w:b/>
              </w:rPr>
              <w:t>datum</w:t>
            </w:r>
          </w:p>
        </w:tc>
        <w:tc>
          <w:tcPr>
            <w:tcW w:w="2019" w:type="dxa"/>
            <w:gridSpan w:val="5"/>
          </w:tcPr>
          <w:p w:rsidR="00526648" w:rsidRDefault="00526648" w:rsidP="00E7344C">
            <w:pPr>
              <w:jc w:val="both"/>
              <w:rPr>
                <w:del w:id="4513" w:author="Hana Navrátilová" w:date="2019-09-24T11:10:00Z"/>
              </w:rPr>
            </w:pPr>
            <w:del w:id="4514" w:author="Hana Navrátilová" w:date="2019-09-24T11:10:00Z">
              <w:r>
                <w:delText>17. 12. 2018</w:delText>
              </w:r>
            </w:del>
          </w:p>
          <w:p w:rsidR="00476AD6" w:rsidRDefault="00476AD6" w:rsidP="00E7344C">
            <w:pPr>
              <w:jc w:val="both"/>
              <w:rPr>
                <w:del w:id="4515" w:author="Hana Navrátilová" w:date="2019-09-24T11:10:00Z"/>
              </w:rPr>
            </w:pPr>
          </w:p>
          <w:p w:rsidR="00526648" w:rsidRDefault="00F62D39" w:rsidP="00E7344C">
            <w:pPr>
              <w:jc w:val="both"/>
              <w:rPr>
                <w:ins w:id="4516" w:author="Hana Navrátilová" w:date="2019-09-24T11:10:00Z"/>
              </w:rPr>
            </w:pPr>
            <w:ins w:id="4517" w:author="Hana Navrátilová" w:date="2019-09-24T11:10:00Z">
              <w:r>
                <w:t xml:space="preserve">25. </w:t>
              </w:r>
              <w:r w:rsidR="00C43AD8">
                <w:t>0</w:t>
              </w:r>
              <w:r>
                <w:t xml:space="preserve">9. 2019  </w:t>
              </w:r>
            </w:ins>
          </w:p>
          <w:p w:rsidR="00476AD6" w:rsidRDefault="00476AD6" w:rsidP="00E7344C">
            <w:pPr>
              <w:jc w:val="both"/>
              <w:rPr>
                <w:ins w:id="4518" w:author="Hana Navrátilová" w:date="2019-09-24T11:10:00Z"/>
              </w:rPr>
            </w:pPr>
          </w:p>
          <w:p w:rsidR="00476AD6" w:rsidRPr="00833531" w:rsidRDefault="00476AD6" w:rsidP="00E7344C">
            <w:pPr>
              <w:jc w:val="both"/>
            </w:pPr>
          </w:p>
        </w:tc>
      </w:tr>
    </w:tbl>
    <w:p w:rsidR="00526648" w:rsidRDefault="00526648" w:rsidP="00E7344C">
      <w:r>
        <w:br w:type="page"/>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711"/>
        <w:gridCol w:w="992"/>
        <w:gridCol w:w="77"/>
        <w:gridCol w:w="632"/>
        <w:gridCol w:w="136"/>
        <w:gridCol w:w="557"/>
        <w:gridCol w:w="1002"/>
      </w:tblGrid>
      <w:tr w:rsidR="006B6016" w:rsidRPr="00944A9E" w:rsidTr="005314DC">
        <w:trPr>
          <w:jc w:val="center"/>
        </w:trPr>
        <w:tc>
          <w:tcPr>
            <w:tcW w:w="10201"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7A35AC" w:rsidRPr="00944A9E" w:rsidTr="005314DC">
        <w:trPr>
          <w:jc w:val="center"/>
        </w:trPr>
        <w:tc>
          <w:tcPr>
            <w:tcW w:w="2552" w:type="dxa"/>
            <w:tcBorders>
              <w:top w:val="double" w:sz="4" w:space="0" w:color="auto"/>
            </w:tcBorders>
            <w:shd w:val="clear" w:color="auto" w:fill="F7CAAC"/>
          </w:tcPr>
          <w:p w:rsidR="007A35AC" w:rsidRPr="00944A9E" w:rsidRDefault="007A35AC" w:rsidP="00E7344C">
            <w:pPr>
              <w:jc w:val="both"/>
              <w:rPr>
                <w:b/>
              </w:rPr>
            </w:pPr>
            <w:r w:rsidRPr="00944A9E">
              <w:rPr>
                <w:b/>
              </w:rPr>
              <w:t>Vysoká škola</w:t>
            </w:r>
          </w:p>
        </w:tc>
        <w:tc>
          <w:tcPr>
            <w:tcW w:w="7649" w:type="dxa"/>
            <w:gridSpan w:val="11"/>
          </w:tcPr>
          <w:p w:rsidR="007A35AC" w:rsidRPr="00944A9E" w:rsidRDefault="007A35AC" w:rsidP="00E7344C">
            <w:pPr>
              <w:jc w:val="both"/>
            </w:pPr>
            <w:r w:rsidRPr="00944A9E">
              <w:t>UTB ve Zlíně</w:t>
            </w:r>
          </w:p>
        </w:tc>
      </w:tr>
      <w:tr w:rsidR="007A35AC" w:rsidRPr="00944A9E" w:rsidTr="005314DC">
        <w:trPr>
          <w:jc w:val="center"/>
        </w:trPr>
        <w:tc>
          <w:tcPr>
            <w:tcW w:w="2552" w:type="dxa"/>
            <w:shd w:val="clear" w:color="auto" w:fill="F7CAAC"/>
          </w:tcPr>
          <w:p w:rsidR="007A35AC" w:rsidRPr="00944A9E" w:rsidRDefault="007A35AC" w:rsidP="00E7344C">
            <w:pPr>
              <w:jc w:val="both"/>
              <w:rPr>
                <w:b/>
              </w:rPr>
            </w:pPr>
            <w:r w:rsidRPr="00944A9E">
              <w:rPr>
                <w:b/>
              </w:rPr>
              <w:t>Součást vysoké školy</w:t>
            </w:r>
          </w:p>
        </w:tc>
        <w:tc>
          <w:tcPr>
            <w:tcW w:w="7649" w:type="dxa"/>
            <w:gridSpan w:val="11"/>
          </w:tcPr>
          <w:p w:rsidR="007A35AC" w:rsidRPr="00944A9E" w:rsidRDefault="007A35AC" w:rsidP="00E7344C">
            <w:pPr>
              <w:jc w:val="both"/>
            </w:pPr>
            <w:r w:rsidRPr="00944A9E">
              <w:t>Fakulta humanitních studií</w:t>
            </w:r>
          </w:p>
        </w:tc>
      </w:tr>
      <w:tr w:rsidR="007A35AC" w:rsidRPr="00944A9E" w:rsidTr="005314DC">
        <w:trPr>
          <w:jc w:val="center"/>
        </w:trPr>
        <w:tc>
          <w:tcPr>
            <w:tcW w:w="2552" w:type="dxa"/>
            <w:shd w:val="clear" w:color="auto" w:fill="F7CAAC"/>
          </w:tcPr>
          <w:p w:rsidR="007A35AC" w:rsidRPr="00944A9E" w:rsidRDefault="007A35AC" w:rsidP="00E7344C">
            <w:pPr>
              <w:jc w:val="both"/>
              <w:rPr>
                <w:b/>
              </w:rPr>
            </w:pPr>
            <w:r w:rsidRPr="00944A9E">
              <w:rPr>
                <w:b/>
              </w:rPr>
              <w:t>Název studijního programu</w:t>
            </w:r>
          </w:p>
        </w:tc>
        <w:tc>
          <w:tcPr>
            <w:tcW w:w="7649" w:type="dxa"/>
            <w:gridSpan w:val="11"/>
          </w:tcPr>
          <w:p w:rsidR="007A35AC" w:rsidRPr="00944A9E" w:rsidRDefault="00564B1A" w:rsidP="00E7344C">
            <w:pPr>
              <w:jc w:val="both"/>
            </w:pPr>
            <w:r>
              <w:t>Učitelství pro 1. stupeň</w:t>
            </w:r>
            <w:r w:rsidR="007A35AC" w:rsidRPr="00944A9E">
              <w:t xml:space="preserve"> základní školy</w:t>
            </w:r>
          </w:p>
        </w:tc>
      </w:tr>
      <w:tr w:rsidR="007A35AC" w:rsidRPr="00944A9E" w:rsidTr="005314DC">
        <w:trPr>
          <w:trHeight w:val="207"/>
          <w:jc w:val="center"/>
        </w:trPr>
        <w:tc>
          <w:tcPr>
            <w:tcW w:w="2552" w:type="dxa"/>
            <w:shd w:val="clear" w:color="auto" w:fill="F7CAAC"/>
          </w:tcPr>
          <w:p w:rsidR="007A35AC" w:rsidRPr="00944A9E" w:rsidRDefault="007A35AC" w:rsidP="00E7344C">
            <w:pPr>
              <w:jc w:val="both"/>
              <w:rPr>
                <w:b/>
              </w:rPr>
            </w:pPr>
            <w:r w:rsidRPr="00944A9E">
              <w:rPr>
                <w:b/>
              </w:rPr>
              <w:t>Jméno a příjmení</w:t>
            </w:r>
          </w:p>
        </w:tc>
        <w:tc>
          <w:tcPr>
            <w:tcW w:w="4253" w:type="dxa"/>
            <w:gridSpan w:val="5"/>
          </w:tcPr>
          <w:p w:rsidR="007A35AC" w:rsidRPr="00944A9E" w:rsidRDefault="007A35AC" w:rsidP="00E7344C">
            <w:r w:rsidRPr="00944A9E">
              <w:t>Viktor Pacholík</w:t>
            </w:r>
          </w:p>
        </w:tc>
        <w:tc>
          <w:tcPr>
            <w:tcW w:w="992" w:type="dxa"/>
            <w:shd w:val="clear" w:color="auto" w:fill="F7CAAC"/>
          </w:tcPr>
          <w:p w:rsidR="007A35AC" w:rsidRPr="00944A9E" w:rsidRDefault="007A35AC" w:rsidP="00E7344C">
            <w:pPr>
              <w:jc w:val="both"/>
              <w:rPr>
                <w:b/>
              </w:rPr>
            </w:pPr>
            <w:r w:rsidRPr="00944A9E">
              <w:rPr>
                <w:b/>
              </w:rPr>
              <w:t>Tituly</w:t>
            </w:r>
          </w:p>
        </w:tc>
        <w:tc>
          <w:tcPr>
            <w:tcW w:w="2404" w:type="dxa"/>
            <w:gridSpan w:val="5"/>
          </w:tcPr>
          <w:p w:rsidR="007A35AC" w:rsidRPr="00944A9E" w:rsidRDefault="007A35AC" w:rsidP="00E7344C">
            <w:r w:rsidRPr="00944A9E">
              <w:t>Mgr. et Mgr., Ph.D.</w:t>
            </w:r>
          </w:p>
        </w:tc>
      </w:tr>
      <w:tr w:rsidR="007A35AC" w:rsidRPr="00944A9E" w:rsidTr="00ED3D8C">
        <w:trPr>
          <w:jc w:val="center"/>
        </w:trPr>
        <w:tc>
          <w:tcPr>
            <w:tcW w:w="2552" w:type="dxa"/>
            <w:shd w:val="clear" w:color="auto" w:fill="F7CAAC"/>
          </w:tcPr>
          <w:p w:rsidR="007A35AC" w:rsidRPr="00944A9E" w:rsidRDefault="007A35AC" w:rsidP="00E7344C">
            <w:pPr>
              <w:jc w:val="both"/>
              <w:rPr>
                <w:b/>
              </w:rPr>
            </w:pPr>
            <w:r w:rsidRPr="00944A9E">
              <w:rPr>
                <w:b/>
              </w:rPr>
              <w:t>Rok narození</w:t>
            </w:r>
          </w:p>
        </w:tc>
        <w:tc>
          <w:tcPr>
            <w:tcW w:w="829" w:type="dxa"/>
          </w:tcPr>
          <w:p w:rsidR="007A35AC" w:rsidRPr="00944A9E" w:rsidRDefault="007A35AC" w:rsidP="00E7344C">
            <w:pPr>
              <w:jc w:val="both"/>
            </w:pPr>
            <w:r w:rsidRPr="00944A9E">
              <w:t>1979</w:t>
            </w:r>
          </w:p>
        </w:tc>
        <w:tc>
          <w:tcPr>
            <w:tcW w:w="1721" w:type="dxa"/>
            <w:shd w:val="clear" w:color="auto" w:fill="F7CAAC"/>
          </w:tcPr>
          <w:p w:rsidR="007A35AC" w:rsidRPr="00944A9E" w:rsidRDefault="007A35AC" w:rsidP="00E7344C">
            <w:pPr>
              <w:jc w:val="both"/>
              <w:rPr>
                <w:b/>
              </w:rPr>
            </w:pPr>
            <w:r w:rsidRPr="00944A9E">
              <w:rPr>
                <w:b/>
              </w:rPr>
              <w:t>typ vztahu k VŠ</w:t>
            </w:r>
          </w:p>
        </w:tc>
        <w:tc>
          <w:tcPr>
            <w:tcW w:w="992" w:type="dxa"/>
            <w:gridSpan w:val="2"/>
          </w:tcPr>
          <w:p w:rsidR="007A35AC" w:rsidRPr="00944A9E" w:rsidRDefault="007A35AC" w:rsidP="00E7344C">
            <w:pPr>
              <w:jc w:val="both"/>
            </w:pPr>
            <w:r w:rsidRPr="00944A9E">
              <w:t>pp</w:t>
            </w:r>
          </w:p>
        </w:tc>
        <w:tc>
          <w:tcPr>
            <w:tcW w:w="711" w:type="dxa"/>
            <w:shd w:val="clear" w:color="auto" w:fill="F7CAAC"/>
          </w:tcPr>
          <w:p w:rsidR="007A35AC" w:rsidRPr="00944A9E" w:rsidRDefault="007A35AC" w:rsidP="00E7344C">
            <w:pPr>
              <w:jc w:val="both"/>
              <w:rPr>
                <w:b/>
              </w:rPr>
            </w:pPr>
            <w:r w:rsidRPr="00944A9E">
              <w:rPr>
                <w:b/>
              </w:rPr>
              <w:t>rozsah</w:t>
            </w:r>
          </w:p>
        </w:tc>
        <w:tc>
          <w:tcPr>
            <w:tcW w:w="992" w:type="dxa"/>
          </w:tcPr>
          <w:p w:rsidR="007A35AC" w:rsidRPr="00944A9E" w:rsidRDefault="00AD6C25" w:rsidP="00E7344C">
            <w:pPr>
              <w:jc w:val="both"/>
            </w:pPr>
            <w:r w:rsidRPr="00944A9E">
              <w:t>40h/týdně</w:t>
            </w:r>
          </w:p>
        </w:tc>
        <w:tc>
          <w:tcPr>
            <w:tcW w:w="845" w:type="dxa"/>
            <w:gridSpan w:val="3"/>
            <w:shd w:val="clear" w:color="auto" w:fill="F7CAAC"/>
          </w:tcPr>
          <w:p w:rsidR="007A35AC" w:rsidRPr="00944A9E" w:rsidRDefault="007A35AC" w:rsidP="00E7344C">
            <w:pPr>
              <w:jc w:val="both"/>
              <w:rPr>
                <w:b/>
              </w:rPr>
            </w:pPr>
            <w:r w:rsidRPr="00944A9E">
              <w:rPr>
                <w:b/>
              </w:rPr>
              <w:t>do kdy</w:t>
            </w:r>
          </w:p>
        </w:tc>
        <w:tc>
          <w:tcPr>
            <w:tcW w:w="1559" w:type="dxa"/>
            <w:gridSpan w:val="2"/>
          </w:tcPr>
          <w:p w:rsidR="007A35AC" w:rsidRDefault="00215CBF" w:rsidP="00E7344C">
            <w:pPr>
              <w:jc w:val="both"/>
            </w:pPr>
            <w:r w:rsidRPr="00944A9E">
              <w:t>0</w:t>
            </w:r>
            <w:r w:rsidR="007A35AC" w:rsidRPr="00944A9E">
              <w:t>8/2020</w:t>
            </w:r>
          </w:p>
          <w:p w:rsidR="008B015C" w:rsidRPr="00944A9E" w:rsidRDefault="008B015C" w:rsidP="00E7344C">
            <w:r w:rsidRPr="00686322">
              <w:rPr>
                <w:sz w:val="16"/>
                <w:szCs w:val="16"/>
              </w:rPr>
              <w:t>př</w:t>
            </w:r>
            <w:r>
              <w:rPr>
                <w:sz w:val="16"/>
                <w:szCs w:val="16"/>
              </w:rPr>
              <w:t xml:space="preserve">edpokládá </w:t>
            </w:r>
            <w:r w:rsidRPr="00686322">
              <w:rPr>
                <w:sz w:val="16"/>
                <w:szCs w:val="16"/>
              </w:rPr>
              <w:t>se pokračování spolupráce</w:t>
            </w:r>
          </w:p>
        </w:tc>
      </w:tr>
      <w:tr w:rsidR="007A35AC" w:rsidRPr="00944A9E" w:rsidTr="00ED3D8C">
        <w:trPr>
          <w:jc w:val="center"/>
        </w:trPr>
        <w:tc>
          <w:tcPr>
            <w:tcW w:w="5102" w:type="dxa"/>
            <w:gridSpan w:val="3"/>
            <w:shd w:val="clear" w:color="auto" w:fill="F7CAAC"/>
          </w:tcPr>
          <w:p w:rsidR="007A35AC" w:rsidRPr="00944A9E" w:rsidRDefault="007A35AC" w:rsidP="00E7344C">
            <w:pPr>
              <w:jc w:val="both"/>
              <w:rPr>
                <w:b/>
              </w:rPr>
            </w:pPr>
            <w:r w:rsidRPr="00944A9E">
              <w:rPr>
                <w:b/>
              </w:rPr>
              <w:t>Typ vztahu na součásti VŠ, která uskutečňuje st. program</w:t>
            </w:r>
          </w:p>
        </w:tc>
        <w:tc>
          <w:tcPr>
            <w:tcW w:w="992" w:type="dxa"/>
            <w:gridSpan w:val="2"/>
          </w:tcPr>
          <w:p w:rsidR="007A35AC" w:rsidRPr="00944A9E" w:rsidRDefault="007A35AC" w:rsidP="00E7344C">
            <w:pPr>
              <w:jc w:val="both"/>
            </w:pPr>
            <w:r w:rsidRPr="00944A9E">
              <w:t>pp</w:t>
            </w:r>
          </w:p>
        </w:tc>
        <w:tc>
          <w:tcPr>
            <w:tcW w:w="711" w:type="dxa"/>
            <w:shd w:val="clear" w:color="auto" w:fill="F7CAAC"/>
          </w:tcPr>
          <w:p w:rsidR="007A35AC" w:rsidRPr="00944A9E" w:rsidRDefault="007A35AC" w:rsidP="00E7344C">
            <w:pPr>
              <w:jc w:val="both"/>
              <w:rPr>
                <w:b/>
              </w:rPr>
            </w:pPr>
            <w:r w:rsidRPr="00944A9E">
              <w:rPr>
                <w:b/>
              </w:rPr>
              <w:t>rozsah</w:t>
            </w:r>
          </w:p>
        </w:tc>
        <w:tc>
          <w:tcPr>
            <w:tcW w:w="992" w:type="dxa"/>
          </w:tcPr>
          <w:p w:rsidR="007A35AC" w:rsidRPr="00944A9E" w:rsidRDefault="00AD6C25" w:rsidP="00E7344C">
            <w:pPr>
              <w:jc w:val="both"/>
              <w:rPr>
                <w:lang w:val="sk-SK"/>
              </w:rPr>
            </w:pPr>
            <w:r w:rsidRPr="00944A9E">
              <w:rPr>
                <w:lang w:val="sk-SK"/>
              </w:rPr>
              <w:t>40h/týdně</w:t>
            </w:r>
          </w:p>
        </w:tc>
        <w:tc>
          <w:tcPr>
            <w:tcW w:w="845" w:type="dxa"/>
            <w:gridSpan w:val="3"/>
            <w:shd w:val="clear" w:color="auto" w:fill="F7CAAC"/>
          </w:tcPr>
          <w:p w:rsidR="007A35AC" w:rsidRPr="00944A9E" w:rsidRDefault="007A35AC" w:rsidP="00E7344C">
            <w:pPr>
              <w:jc w:val="both"/>
              <w:rPr>
                <w:b/>
              </w:rPr>
            </w:pPr>
            <w:r w:rsidRPr="00944A9E">
              <w:rPr>
                <w:b/>
              </w:rPr>
              <w:t>do kdy</w:t>
            </w:r>
          </w:p>
        </w:tc>
        <w:tc>
          <w:tcPr>
            <w:tcW w:w="1559" w:type="dxa"/>
            <w:gridSpan w:val="2"/>
          </w:tcPr>
          <w:p w:rsidR="007A35AC" w:rsidRPr="00944A9E" w:rsidRDefault="00215CBF" w:rsidP="00E7344C">
            <w:pPr>
              <w:jc w:val="both"/>
            </w:pPr>
            <w:r w:rsidRPr="00944A9E">
              <w:t>0</w:t>
            </w:r>
            <w:r w:rsidR="007A35AC" w:rsidRPr="00944A9E">
              <w:t>8/2020</w:t>
            </w:r>
          </w:p>
        </w:tc>
      </w:tr>
      <w:tr w:rsidR="007A35AC" w:rsidRPr="00944A9E" w:rsidTr="005314DC">
        <w:trPr>
          <w:jc w:val="center"/>
        </w:trPr>
        <w:tc>
          <w:tcPr>
            <w:tcW w:w="6094" w:type="dxa"/>
            <w:gridSpan w:val="5"/>
            <w:shd w:val="clear" w:color="auto" w:fill="F7CAAC"/>
          </w:tcPr>
          <w:p w:rsidR="007A35AC" w:rsidRPr="00944A9E" w:rsidRDefault="007A35AC" w:rsidP="00E7344C">
            <w:pPr>
              <w:jc w:val="both"/>
            </w:pPr>
            <w:r w:rsidRPr="00944A9E">
              <w:rPr>
                <w:b/>
              </w:rPr>
              <w:t>Další současná působení jako akademický pracovník na jiných VŠ</w:t>
            </w:r>
          </w:p>
        </w:tc>
        <w:tc>
          <w:tcPr>
            <w:tcW w:w="1703" w:type="dxa"/>
            <w:gridSpan w:val="2"/>
            <w:shd w:val="clear" w:color="auto" w:fill="F7CAAC"/>
          </w:tcPr>
          <w:p w:rsidR="007A35AC" w:rsidRPr="00944A9E" w:rsidRDefault="007A35AC" w:rsidP="00E7344C">
            <w:pPr>
              <w:jc w:val="both"/>
              <w:rPr>
                <w:b/>
              </w:rPr>
            </w:pPr>
            <w:r w:rsidRPr="00944A9E">
              <w:rPr>
                <w:b/>
              </w:rPr>
              <w:t>typ prac. vztahu</w:t>
            </w:r>
          </w:p>
        </w:tc>
        <w:tc>
          <w:tcPr>
            <w:tcW w:w="2404" w:type="dxa"/>
            <w:gridSpan w:val="5"/>
            <w:shd w:val="clear" w:color="auto" w:fill="F7CAAC"/>
          </w:tcPr>
          <w:p w:rsidR="007A35AC" w:rsidRPr="00944A9E" w:rsidRDefault="00B309BD" w:rsidP="00E7344C">
            <w:pPr>
              <w:jc w:val="both"/>
              <w:rPr>
                <w:b/>
              </w:rPr>
            </w:pPr>
            <w:r w:rsidRPr="00944A9E">
              <w:rPr>
                <w:b/>
              </w:rPr>
              <w:t>R</w:t>
            </w:r>
            <w:r w:rsidR="007A35AC" w:rsidRPr="00944A9E">
              <w:rPr>
                <w:b/>
              </w:rPr>
              <w:t>ozsah</w:t>
            </w:r>
          </w:p>
        </w:tc>
      </w:tr>
      <w:tr w:rsidR="007A35AC" w:rsidRPr="00944A9E" w:rsidTr="005314DC">
        <w:trPr>
          <w:jc w:val="center"/>
        </w:trPr>
        <w:tc>
          <w:tcPr>
            <w:tcW w:w="6094" w:type="dxa"/>
            <w:gridSpan w:val="5"/>
          </w:tcPr>
          <w:p w:rsidR="007A35AC" w:rsidRPr="00944A9E" w:rsidRDefault="007A35AC" w:rsidP="00E7344C">
            <w:pPr>
              <w:jc w:val="both"/>
            </w:pPr>
            <w:r w:rsidRPr="00944A9E">
              <w:t>Nemá</w:t>
            </w:r>
          </w:p>
        </w:tc>
        <w:tc>
          <w:tcPr>
            <w:tcW w:w="1703" w:type="dxa"/>
            <w:gridSpan w:val="2"/>
          </w:tcPr>
          <w:p w:rsidR="007A35AC" w:rsidRPr="00944A9E" w:rsidRDefault="007A35AC" w:rsidP="00E7344C">
            <w:pPr>
              <w:jc w:val="both"/>
            </w:pPr>
          </w:p>
        </w:tc>
        <w:tc>
          <w:tcPr>
            <w:tcW w:w="2404" w:type="dxa"/>
            <w:gridSpan w:val="5"/>
          </w:tcPr>
          <w:p w:rsidR="007A35AC" w:rsidRPr="00944A9E" w:rsidRDefault="007A35AC" w:rsidP="00E7344C">
            <w:pPr>
              <w:jc w:val="both"/>
            </w:pPr>
          </w:p>
        </w:tc>
      </w:tr>
      <w:tr w:rsidR="007A35AC" w:rsidRPr="00944A9E" w:rsidTr="005314DC">
        <w:trPr>
          <w:jc w:val="center"/>
        </w:trPr>
        <w:tc>
          <w:tcPr>
            <w:tcW w:w="10201" w:type="dxa"/>
            <w:gridSpan w:val="12"/>
            <w:shd w:val="clear" w:color="auto" w:fill="F7CAAC"/>
          </w:tcPr>
          <w:p w:rsidR="007A35AC" w:rsidRPr="00944A9E" w:rsidRDefault="007A35AC" w:rsidP="00E7344C">
            <w:pPr>
              <w:jc w:val="both"/>
            </w:pPr>
            <w:r w:rsidRPr="00944A9E">
              <w:rPr>
                <w:b/>
              </w:rPr>
              <w:t>Předměty příslušného studijního programu a způsob zapojení do jejich výuky, příp. další zapojení do uskutečňování studijního programu</w:t>
            </w:r>
          </w:p>
        </w:tc>
      </w:tr>
      <w:tr w:rsidR="007A35AC" w:rsidRPr="00944A9E" w:rsidTr="005314DC">
        <w:trPr>
          <w:trHeight w:val="762"/>
          <w:jc w:val="center"/>
        </w:trPr>
        <w:tc>
          <w:tcPr>
            <w:tcW w:w="10201" w:type="dxa"/>
            <w:gridSpan w:val="12"/>
            <w:tcBorders>
              <w:top w:val="nil"/>
            </w:tcBorders>
          </w:tcPr>
          <w:p w:rsidR="007A35AC" w:rsidRPr="00944A9E" w:rsidRDefault="007A35AC" w:rsidP="00E7344C">
            <w:del w:id="4519" w:author="Hana Navrátilová" w:date="2019-09-24T11:10:00Z">
              <w:r w:rsidRPr="009D010B">
                <w:delText xml:space="preserve">Základy psychologie, </w:delText>
              </w:r>
              <w:r w:rsidR="009D010B">
                <w:delText>Vývojová psychologie</w:delText>
              </w:r>
            </w:del>
            <w:ins w:id="4520" w:author="Hana Navrátilová" w:date="2019-09-24T11:10:00Z">
              <w:r w:rsidR="000278F0">
                <w:t>Psychomotorika</w:t>
              </w:r>
            </w:ins>
            <w:r w:rsidR="000278F0">
              <w:t xml:space="preserve">, Sociální psychologie, </w:t>
            </w:r>
            <w:ins w:id="4521" w:author="Hana Navrátilová" w:date="2019-09-24T11:10:00Z">
              <w:r w:rsidR="000278F0">
                <w:t xml:space="preserve">Specifické přístupy k žákům s poruchami učení, Inkluzivní škola, </w:t>
              </w:r>
            </w:ins>
            <w:r w:rsidR="000278F0">
              <w:t>Patopsychologie, Školní a</w:t>
            </w:r>
            <w:del w:id="4522" w:author="Hana Navrátilová" w:date="2019-09-24T11:10:00Z">
              <w:r w:rsidRPr="009D010B">
                <w:delText> </w:delText>
              </w:r>
            </w:del>
            <w:ins w:id="4523" w:author="Hana Navrátilová" w:date="2019-09-24T11:10:00Z">
              <w:r w:rsidR="000278F0">
                <w:t xml:space="preserve"> </w:t>
              </w:r>
            </w:ins>
            <w:r w:rsidR="000278F0">
              <w:t xml:space="preserve">poradenská psychologie, </w:t>
            </w:r>
            <w:del w:id="4524" w:author="Hana Navrátilová" w:date="2019-09-24T11:10:00Z">
              <w:r w:rsidRPr="009D010B">
                <w:delText xml:space="preserve">Teorie tělesné výchovy, </w:delText>
              </w:r>
              <w:r w:rsidR="004A7E35" w:rsidRPr="009D010B">
                <w:delText xml:space="preserve">Psychologie osobnosti, Pedagogická psychologie, </w:delText>
              </w:r>
              <w:r w:rsidR="00DF0F2D">
                <w:delText>Did</w:delText>
              </w:r>
              <w:r w:rsidR="00DE6698">
                <w:delText>aktika tělesné výchovy s praxí</w:delText>
              </w:r>
            </w:del>
            <w:ins w:id="4525" w:author="Hana Navrátilová" w:date="2019-09-24T11:10:00Z">
              <w:r w:rsidR="000278F0">
                <w:t>Psychologické aspekty reflektované pedagogické praxe</w:t>
              </w:r>
            </w:ins>
          </w:p>
        </w:tc>
      </w:tr>
      <w:tr w:rsidR="007A35AC" w:rsidRPr="00944A9E" w:rsidTr="005314DC">
        <w:trPr>
          <w:jc w:val="center"/>
        </w:trPr>
        <w:tc>
          <w:tcPr>
            <w:tcW w:w="10201" w:type="dxa"/>
            <w:gridSpan w:val="12"/>
            <w:shd w:val="clear" w:color="auto" w:fill="F7CAAC"/>
          </w:tcPr>
          <w:p w:rsidR="007A35AC" w:rsidRPr="00944A9E" w:rsidRDefault="007A35AC" w:rsidP="00E7344C">
            <w:pPr>
              <w:jc w:val="both"/>
            </w:pPr>
            <w:r w:rsidRPr="00944A9E">
              <w:rPr>
                <w:b/>
              </w:rPr>
              <w:t xml:space="preserve">Údaje o vzdělání na VŠ </w:t>
            </w:r>
          </w:p>
        </w:tc>
      </w:tr>
      <w:tr w:rsidR="007A35AC" w:rsidRPr="00944A9E" w:rsidTr="005314DC">
        <w:trPr>
          <w:trHeight w:val="1055"/>
          <w:jc w:val="center"/>
        </w:trPr>
        <w:tc>
          <w:tcPr>
            <w:tcW w:w="10201" w:type="dxa"/>
            <w:gridSpan w:val="12"/>
          </w:tcPr>
          <w:p w:rsidR="007A35AC" w:rsidRPr="00944A9E" w:rsidRDefault="007A35AC" w:rsidP="00E7344C">
            <w:pPr>
              <w:jc w:val="both"/>
            </w:pPr>
            <w:r w:rsidRPr="00944A9E">
              <w:t>Mgr., magisterský obor Učitelství pro 1. stupeň ZŠ (zaměření na tělesnou výchovu), 2002, PdF MU, Brno</w:t>
            </w:r>
          </w:p>
          <w:p w:rsidR="007A35AC" w:rsidRPr="00944A9E" w:rsidRDefault="007A35AC" w:rsidP="00E7344C">
            <w:pPr>
              <w:jc w:val="both"/>
            </w:pPr>
            <w:r w:rsidRPr="00944A9E">
              <w:t>Bc., jednooborové studium oboru Psychologie, 2011, FF UP v Olomouci</w:t>
            </w:r>
          </w:p>
          <w:p w:rsidR="007A35AC" w:rsidRPr="00944A9E" w:rsidRDefault="007A35AC" w:rsidP="00E7344C">
            <w:pPr>
              <w:jc w:val="both"/>
            </w:pPr>
            <w:r w:rsidRPr="00944A9E">
              <w:t>Ph.D., v oboru Kinantropologie, 2012, FSpS MU, Brno</w:t>
            </w:r>
          </w:p>
          <w:p w:rsidR="007A35AC" w:rsidRPr="00944A9E" w:rsidRDefault="007A35AC" w:rsidP="00E7344C">
            <w:pPr>
              <w:jc w:val="both"/>
            </w:pPr>
            <w:r w:rsidRPr="00944A9E">
              <w:t>Mgr., jednooborové studium oboru Psychologie, 2013, FF UP v</w:t>
            </w:r>
            <w:r w:rsidR="00B309BD">
              <w:t> </w:t>
            </w:r>
            <w:r w:rsidRPr="00944A9E">
              <w:t>Olomouci</w:t>
            </w:r>
          </w:p>
        </w:tc>
      </w:tr>
      <w:tr w:rsidR="007A35AC" w:rsidRPr="00944A9E" w:rsidTr="005314DC">
        <w:trPr>
          <w:jc w:val="center"/>
        </w:trPr>
        <w:tc>
          <w:tcPr>
            <w:tcW w:w="10201" w:type="dxa"/>
            <w:gridSpan w:val="12"/>
            <w:shd w:val="clear" w:color="auto" w:fill="F7CAAC"/>
          </w:tcPr>
          <w:p w:rsidR="007A35AC" w:rsidRPr="00944A9E" w:rsidRDefault="007A35AC" w:rsidP="00E7344C">
            <w:pPr>
              <w:jc w:val="both"/>
              <w:rPr>
                <w:b/>
              </w:rPr>
            </w:pPr>
            <w:r w:rsidRPr="00944A9E">
              <w:rPr>
                <w:b/>
              </w:rPr>
              <w:t>Údaje o odborném působení od absolvování VŠ</w:t>
            </w:r>
          </w:p>
        </w:tc>
      </w:tr>
      <w:tr w:rsidR="007A35AC" w:rsidRPr="00944A9E" w:rsidTr="005314DC">
        <w:trPr>
          <w:trHeight w:val="862"/>
          <w:jc w:val="center"/>
        </w:trPr>
        <w:tc>
          <w:tcPr>
            <w:tcW w:w="10201" w:type="dxa"/>
            <w:gridSpan w:val="12"/>
          </w:tcPr>
          <w:p w:rsidR="007A35AC" w:rsidRPr="00944A9E" w:rsidRDefault="00D51B09" w:rsidP="00E7344C">
            <w:r w:rsidRPr="00944A9E">
              <w:t>2008</w:t>
            </w:r>
            <w:r w:rsidR="00B369B9" w:rsidRPr="00944A9E">
              <w:t xml:space="preserve"> – </w:t>
            </w:r>
            <w:r w:rsidR="007A35AC" w:rsidRPr="00944A9E">
              <w:t>2014 asistent (od r. 2012 odborný asistent) se zaměřením na psychologii sportu, FSpS MU (Brno)</w:t>
            </w:r>
          </w:p>
          <w:p w:rsidR="007A35AC" w:rsidRPr="00944A9E" w:rsidRDefault="00D51B09" w:rsidP="00E7344C">
            <w:r w:rsidRPr="00944A9E">
              <w:t>2012</w:t>
            </w:r>
            <w:r w:rsidR="00B369B9" w:rsidRPr="00944A9E">
              <w:t xml:space="preserve"> – </w:t>
            </w:r>
            <w:r w:rsidR="007A35AC" w:rsidRPr="00944A9E">
              <w:t>2014 odborný asistent se zaměřením na psychologii sportu, FSpS MU (Brno)</w:t>
            </w:r>
          </w:p>
          <w:p w:rsidR="007A35AC" w:rsidRPr="00944A9E" w:rsidRDefault="00D51B09" w:rsidP="00E7344C">
            <w:r w:rsidRPr="00944A9E">
              <w:t>2014</w:t>
            </w:r>
            <w:r w:rsidR="00B369B9" w:rsidRPr="00944A9E">
              <w:t xml:space="preserve"> – </w:t>
            </w:r>
            <w:r w:rsidR="007A35AC" w:rsidRPr="00944A9E">
              <w:t>dosud odborný asistent se zaměřením na psychologii, FHS UTB ve Zlíně</w:t>
            </w:r>
          </w:p>
        </w:tc>
      </w:tr>
      <w:tr w:rsidR="007A35AC" w:rsidRPr="00944A9E" w:rsidTr="005314DC">
        <w:trPr>
          <w:trHeight w:val="250"/>
          <w:jc w:val="center"/>
        </w:trPr>
        <w:tc>
          <w:tcPr>
            <w:tcW w:w="10201" w:type="dxa"/>
            <w:gridSpan w:val="12"/>
            <w:shd w:val="clear" w:color="auto" w:fill="F7CAAC"/>
          </w:tcPr>
          <w:p w:rsidR="007A35AC" w:rsidRPr="00944A9E" w:rsidRDefault="007A35AC" w:rsidP="00E7344C">
            <w:pPr>
              <w:jc w:val="both"/>
            </w:pPr>
            <w:r w:rsidRPr="00944A9E">
              <w:rPr>
                <w:b/>
              </w:rPr>
              <w:t>Zkušenosti s vedením kvalifikačních a rigorózních prací</w:t>
            </w:r>
          </w:p>
        </w:tc>
      </w:tr>
      <w:tr w:rsidR="007A35AC" w:rsidRPr="00944A9E" w:rsidTr="005314DC">
        <w:trPr>
          <w:trHeight w:val="491"/>
          <w:jc w:val="center"/>
        </w:trPr>
        <w:tc>
          <w:tcPr>
            <w:tcW w:w="10201" w:type="dxa"/>
            <w:gridSpan w:val="12"/>
          </w:tcPr>
          <w:p w:rsidR="007A35AC" w:rsidRPr="00944A9E" w:rsidRDefault="007A35AC" w:rsidP="00E7344C">
            <w:pPr>
              <w:spacing w:line="276" w:lineRule="auto"/>
              <w:jc w:val="both"/>
              <w:rPr>
                <w:lang w:eastAsia="en-US"/>
              </w:rPr>
            </w:pPr>
            <w:r w:rsidRPr="00944A9E">
              <w:rPr>
                <w:lang w:eastAsia="en-US"/>
              </w:rPr>
              <w:t>Obhájených více než 30 bakalářských a 18 diplomových prací.</w:t>
            </w:r>
          </w:p>
        </w:tc>
      </w:tr>
      <w:tr w:rsidR="007A35AC" w:rsidRPr="00944A9E" w:rsidTr="005314DC">
        <w:trPr>
          <w:jc w:val="center"/>
        </w:trPr>
        <w:tc>
          <w:tcPr>
            <w:tcW w:w="3381" w:type="dxa"/>
            <w:gridSpan w:val="2"/>
            <w:tcBorders>
              <w:top w:val="single" w:sz="12" w:space="0" w:color="auto"/>
            </w:tcBorders>
            <w:shd w:val="clear" w:color="auto" w:fill="F7CAAC"/>
          </w:tcPr>
          <w:p w:rsidR="007A35AC" w:rsidRPr="00944A9E" w:rsidRDefault="007A35AC" w:rsidP="00E7344C">
            <w:pPr>
              <w:jc w:val="both"/>
            </w:pPr>
            <w:r w:rsidRPr="00944A9E">
              <w:rPr>
                <w:b/>
              </w:rPr>
              <w:t xml:space="preserve">Obor habilitačního řízení </w:t>
            </w:r>
          </w:p>
        </w:tc>
        <w:tc>
          <w:tcPr>
            <w:tcW w:w="2245" w:type="dxa"/>
            <w:gridSpan w:val="2"/>
            <w:tcBorders>
              <w:top w:val="single" w:sz="12" w:space="0" w:color="auto"/>
            </w:tcBorders>
            <w:shd w:val="clear" w:color="auto" w:fill="F7CAAC"/>
          </w:tcPr>
          <w:p w:rsidR="007A35AC" w:rsidRPr="00944A9E" w:rsidRDefault="007A35AC" w:rsidP="00E7344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rsidR="007A35AC" w:rsidRPr="00944A9E" w:rsidRDefault="007A35AC" w:rsidP="00E7344C">
            <w:pPr>
              <w:jc w:val="both"/>
            </w:pPr>
            <w:r w:rsidRPr="00944A9E">
              <w:rPr>
                <w:b/>
              </w:rPr>
              <w:t>Řízení konáno na VŠ</w:t>
            </w:r>
          </w:p>
        </w:tc>
        <w:tc>
          <w:tcPr>
            <w:tcW w:w="2327" w:type="dxa"/>
            <w:gridSpan w:val="4"/>
            <w:tcBorders>
              <w:top w:val="single" w:sz="12" w:space="0" w:color="auto"/>
              <w:left w:val="single" w:sz="12" w:space="0" w:color="auto"/>
            </w:tcBorders>
            <w:shd w:val="clear" w:color="auto" w:fill="F7CAAC"/>
          </w:tcPr>
          <w:p w:rsidR="007A35AC" w:rsidRPr="00944A9E" w:rsidRDefault="007A35AC" w:rsidP="00E7344C">
            <w:pPr>
              <w:jc w:val="both"/>
              <w:rPr>
                <w:b/>
              </w:rPr>
            </w:pPr>
            <w:r w:rsidRPr="00944A9E">
              <w:rPr>
                <w:b/>
              </w:rPr>
              <w:t>Ohlasy publikací</w:t>
            </w:r>
          </w:p>
        </w:tc>
      </w:tr>
      <w:tr w:rsidR="007A35AC" w:rsidRPr="00944A9E" w:rsidTr="005314DC">
        <w:trPr>
          <w:jc w:val="center"/>
        </w:trPr>
        <w:tc>
          <w:tcPr>
            <w:tcW w:w="3381" w:type="dxa"/>
            <w:gridSpan w:val="2"/>
          </w:tcPr>
          <w:p w:rsidR="007A35AC" w:rsidRPr="00944A9E" w:rsidRDefault="006D6B2B" w:rsidP="00E7344C">
            <w:pPr>
              <w:jc w:val="both"/>
            </w:pPr>
            <w:r w:rsidRPr="00944A9E">
              <w:t>Aktuálně se připravuje na habilitační řízení.</w:t>
            </w:r>
          </w:p>
        </w:tc>
        <w:tc>
          <w:tcPr>
            <w:tcW w:w="2245" w:type="dxa"/>
            <w:gridSpan w:val="2"/>
          </w:tcPr>
          <w:p w:rsidR="007A35AC" w:rsidRPr="00944A9E" w:rsidRDefault="007A35AC" w:rsidP="00E7344C">
            <w:pPr>
              <w:jc w:val="both"/>
            </w:pPr>
          </w:p>
        </w:tc>
        <w:tc>
          <w:tcPr>
            <w:tcW w:w="2248" w:type="dxa"/>
            <w:gridSpan w:val="4"/>
            <w:tcBorders>
              <w:right w:val="single" w:sz="12" w:space="0" w:color="auto"/>
            </w:tcBorders>
          </w:tcPr>
          <w:p w:rsidR="007A35AC" w:rsidRPr="00944A9E" w:rsidRDefault="007A35AC" w:rsidP="00E7344C">
            <w:pPr>
              <w:jc w:val="both"/>
            </w:pPr>
          </w:p>
        </w:tc>
        <w:tc>
          <w:tcPr>
            <w:tcW w:w="632" w:type="dxa"/>
            <w:tcBorders>
              <w:left w:val="single" w:sz="12" w:space="0" w:color="auto"/>
            </w:tcBorders>
            <w:shd w:val="clear" w:color="auto" w:fill="F7CAAC"/>
          </w:tcPr>
          <w:p w:rsidR="007A35AC" w:rsidRPr="00944A9E" w:rsidRDefault="007A35AC" w:rsidP="00E7344C">
            <w:pPr>
              <w:jc w:val="both"/>
            </w:pPr>
            <w:r w:rsidRPr="00944A9E">
              <w:rPr>
                <w:b/>
              </w:rPr>
              <w:t>WOS</w:t>
            </w:r>
          </w:p>
        </w:tc>
        <w:tc>
          <w:tcPr>
            <w:tcW w:w="693" w:type="dxa"/>
            <w:gridSpan w:val="2"/>
            <w:shd w:val="clear" w:color="auto" w:fill="F7CAAC"/>
          </w:tcPr>
          <w:p w:rsidR="007A35AC" w:rsidRPr="00944A9E" w:rsidRDefault="007A35AC" w:rsidP="00E7344C">
            <w:pPr>
              <w:jc w:val="both"/>
              <w:rPr>
                <w:sz w:val="18"/>
              </w:rPr>
            </w:pPr>
            <w:r w:rsidRPr="00944A9E">
              <w:rPr>
                <w:b/>
                <w:sz w:val="18"/>
              </w:rPr>
              <w:t>Scopus</w:t>
            </w:r>
          </w:p>
        </w:tc>
        <w:tc>
          <w:tcPr>
            <w:tcW w:w="1002" w:type="dxa"/>
            <w:shd w:val="clear" w:color="auto" w:fill="F7CAAC"/>
          </w:tcPr>
          <w:p w:rsidR="007A35AC" w:rsidRPr="00944A9E" w:rsidRDefault="00B309BD" w:rsidP="00E7344C">
            <w:pPr>
              <w:jc w:val="both"/>
            </w:pPr>
            <w:r w:rsidRPr="00944A9E">
              <w:rPr>
                <w:b/>
                <w:sz w:val="18"/>
              </w:rPr>
              <w:t>O</w:t>
            </w:r>
            <w:r w:rsidR="007A35AC" w:rsidRPr="00944A9E">
              <w:rPr>
                <w:b/>
                <w:sz w:val="18"/>
              </w:rPr>
              <w:t>statní</w:t>
            </w:r>
          </w:p>
        </w:tc>
      </w:tr>
      <w:tr w:rsidR="007A35AC" w:rsidRPr="00944A9E" w:rsidTr="005314DC">
        <w:trPr>
          <w:trHeight w:val="70"/>
          <w:jc w:val="center"/>
        </w:trPr>
        <w:tc>
          <w:tcPr>
            <w:tcW w:w="3381" w:type="dxa"/>
            <w:gridSpan w:val="2"/>
            <w:shd w:val="clear" w:color="auto" w:fill="F7CAAC"/>
          </w:tcPr>
          <w:p w:rsidR="007A35AC" w:rsidRPr="00944A9E" w:rsidRDefault="007A35AC" w:rsidP="00E7344C">
            <w:pPr>
              <w:jc w:val="both"/>
            </w:pPr>
            <w:r w:rsidRPr="00944A9E">
              <w:rPr>
                <w:b/>
              </w:rPr>
              <w:t>Obor jmenovacího řízení</w:t>
            </w:r>
          </w:p>
        </w:tc>
        <w:tc>
          <w:tcPr>
            <w:tcW w:w="2245" w:type="dxa"/>
            <w:gridSpan w:val="2"/>
            <w:shd w:val="clear" w:color="auto" w:fill="F7CAAC"/>
          </w:tcPr>
          <w:p w:rsidR="007A35AC" w:rsidRPr="00944A9E" w:rsidRDefault="007A35AC" w:rsidP="00E7344C">
            <w:pPr>
              <w:jc w:val="both"/>
            </w:pPr>
            <w:r w:rsidRPr="00944A9E">
              <w:rPr>
                <w:b/>
              </w:rPr>
              <w:t>Rok udělení hodnosti</w:t>
            </w:r>
          </w:p>
        </w:tc>
        <w:tc>
          <w:tcPr>
            <w:tcW w:w="2248" w:type="dxa"/>
            <w:gridSpan w:val="4"/>
            <w:tcBorders>
              <w:right w:val="single" w:sz="12" w:space="0" w:color="auto"/>
            </w:tcBorders>
            <w:shd w:val="clear" w:color="auto" w:fill="F7CAAC"/>
          </w:tcPr>
          <w:p w:rsidR="007A35AC" w:rsidRPr="00944A9E" w:rsidRDefault="007A35AC" w:rsidP="00E7344C">
            <w:pPr>
              <w:jc w:val="both"/>
            </w:pPr>
            <w:r w:rsidRPr="00944A9E">
              <w:rPr>
                <w:b/>
              </w:rPr>
              <w:t>Řízení konáno na VŠ</w:t>
            </w:r>
          </w:p>
        </w:tc>
        <w:tc>
          <w:tcPr>
            <w:tcW w:w="632" w:type="dxa"/>
            <w:vMerge w:val="restart"/>
            <w:tcBorders>
              <w:left w:val="single" w:sz="12" w:space="0" w:color="auto"/>
            </w:tcBorders>
          </w:tcPr>
          <w:p w:rsidR="007A35AC" w:rsidRPr="00944A9E" w:rsidRDefault="007A35AC" w:rsidP="00E7344C">
            <w:pPr>
              <w:jc w:val="both"/>
            </w:pPr>
            <w:r w:rsidRPr="00944A9E">
              <w:t>0</w:t>
            </w:r>
          </w:p>
        </w:tc>
        <w:tc>
          <w:tcPr>
            <w:tcW w:w="693" w:type="dxa"/>
            <w:gridSpan w:val="2"/>
            <w:vMerge w:val="restart"/>
          </w:tcPr>
          <w:p w:rsidR="007A35AC" w:rsidRPr="00944A9E" w:rsidRDefault="007A35AC" w:rsidP="00E7344C">
            <w:pPr>
              <w:jc w:val="both"/>
            </w:pPr>
            <w:r w:rsidRPr="00944A9E">
              <w:t>1</w:t>
            </w:r>
          </w:p>
        </w:tc>
        <w:tc>
          <w:tcPr>
            <w:tcW w:w="1002" w:type="dxa"/>
            <w:vMerge w:val="restart"/>
          </w:tcPr>
          <w:p w:rsidR="007A35AC" w:rsidRPr="00944A9E" w:rsidRDefault="007A35AC" w:rsidP="00E7344C">
            <w:pPr>
              <w:jc w:val="both"/>
            </w:pPr>
            <w:r w:rsidRPr="00944A9E">
              <w:t>2</w:t>
            </w:r>
          </w:p>
        </w:tc>
      </w:tr>
      <w:tr w:rsidR="007A35AC" w:rsidRPr="00944A9E" w:rsidTr="005314DC">
        <w:trPr>
          <w:trHeight w:val="205"/>
          <w:jc w:val="center"/>
        </w:trPr>
        <w:tc>
          <w:tcPr>
            <w:tcW w:w="3381" w:type="dxa"/>
            <w:gridSpan w:val="2"/>
          </w:tcPr>
          <w:p w:rsidR="007A35AC" w:rsidRPr="00944A9E" w:rsidRDefault="007A35AC" w:rsidP="00E7344C">
            <w:pPr>
              <w:jc w:val="both"/>
            </w:pPr>
          </w:p>
        </w:tc>
        <w:tc>
          <w:tcPr>
            <w:tcW w:w="2245" w:type="dxa"/>
            <w:gridSpan w:val="2"/>
          </w:tcPr>
          <w:p w:rsidR="007A35AC" w:rsidRPr="00944A9E" w:rsidRDefault="007A35AC" w:rsidP="00E7344C">
            <w:pPr>
              <w:jc w:val="both"/>
            </w:pPr>
          </w:p>
        </w:tc>
        <w:tc>
          <w:tcPr>
            <w:tcW w:w="2248" w:type="dxa"/>
            <w:gridSpan w:val="4"/>
            <w:tcBorders>
              <w:right w:val="single" w:sz="12" w:space="0" w:color="auto"/>
            </w:tcBorders>
          </w:tcPr>
          <w:p w:rsidR="007A35AC" w:rsidRPr="00944A9E" w:rsidRDefault="007A35AC" w:rsidP="00E7344C">
            <w:pPr>
              <w:jc w:val="both"/>
            </w:pPr>
          </w:p>
        </w:tc>
        <w:tc>
          <w:tcPr>
            <w:tcW w:w="632" w:type="dxa"/>
            <w:vMerge/>
            <w:tcBorders>
              <w:left w:val="single" w:sz="12" w:space="0" w:color="auto"/>
            </w:tcBorders>
            <w:vAlign w:val="center"/>
          </w:tcPr>
          <w:p w:rsidR="007A35AC" w:rsidRPr="00944A9E" w:rsidRDefault="007A35AC" w:rsidP="00E7344C">
            <w:pPr>
              <w:rPr>
                <w:b/>
              </w:rPr>
            </w:pPr>
          </w:p>
        </w:tc>
        <w:tc>
          <w:tcPr>
            <w:tcW w:w="693" w:type="dxa"/>
            <w:gridSpan w:val="2"/>
            <w:vMerge/>
            <w:vAlign w:val="center"/>
          </w:tcPr>
          <w:p w:rsidR="007A35AC" w:rsidRPr="00944A9E" w:rsidRDefault="007A35AC" w:rsidP="00E7344C">
            <w:pPr>
              <w:rPr>
                <w:b/>
              </w:rPr>
            </w:pPr>
          </w:p>
        </w:tc>
        <w:tc>
          <w:tcPr>
            <w:tcW w:w="1002" w:type="dxa"/>
            <w:vMerge/>
            <w:vAlign w:val="center"/>
          </w:tcPr>
          <w:p w:rsidR="007A35AC" w:rsidRPr="00944A9E" w:rsidRDefault="007A35AC" w:rsidP="00E7344C">
            <w:pPr>
              <w:rPr>
                <w:b/>
              </w:rPr>
            </w:pPr>
          </w:p>
        </w:tc>
      </w:tr>
      <w:tr w:rsidR="007A35AC" w:rsidRPr="00944A9E" w:rsidTr="005314DC">
        <w:trPr>
          <w:jc w:val="center"/>
        </w:trPr>
        <w:tc>
          <w:tcPr>
            <w:tcW w:w="10201" w:type="dxa"/>
            <w:gridSpan w:val="12"/>
            <w:shd w:val="clear" w:color="auto" w:fill="F7CAAC"/>
          </w:tcPr>
          <w:p w:rsidR="007A35AC" w:rsidRPr="00944A9E" w:rsidRDefault="007A35AC"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rsidTr="005314DC">
        <w:trPr>
          <w:trHeight w:val="70"/>
          <w:jc w:val="center"/>
        </w:trPr>
        <w:tc>
          <w:tcPr>
            <w:tcW w:w="10201" w:type="dxa"/>
            <w:gridSpan w:val="12"/>
          </w:tcPr>
          <w:p w:rsidR="007A35AC" w:rsidRPr="00944A9E" w:rsidRDefault="007A35AC" w:rsidP="00E7344C">
            <w:pPr>
              <w:jc w:val="both"/>
            </w:pPr>
            <w:r w:rsidRPr="00944A9E">
              <w:t xml:space="preserve">Pacholík, V., &amp; Nedělová, M. (2017). Physical Games as a Means of Developing Children’s Social Skills in Kindergarten. </w:t>
            </w:r>
            <w:r w:rsidRPr="00944A9E">
              <w:rPr>
                <w:i/>
              </w:rPr>
              <w:t>Acta Technologica Dubnicae</w:t>
            </w:r>
            <w:r w:rsidRPr="00944A9E">
              <w:t xml:space="preserve">, </w:t>
            </w:r>
            <w:r w:rsidRPr="00944A9E">
              <w:rPr>
                <w:i/>
              </w:rPr>
              <w:t>7</w:t>
            </w:r>
            <w:r w:rsidRPr="00944A9E">
              <w:t>(2), 56</w:t>
            </w:r>
            <w:r w:rsidR="006D63E3" w:rsidRPr="00944A9E">
              <w:t>-</w:t>
            </w:r>
            <w:r w:rsidRPr="00944A9E">
              <w:t xml:space="preserve">68. </w:t>
            </w:r>
          </w:p>
          <w:p w:rsidR="00DA6936" w:rsidRPr="00944A9E" w:rsidRDefault="00DA6936" w:rsidP="00E7344C">
            <w:pPr>
              <w:jc w:val="both"/>
              <w:rPr>
                <w:del w:id="4526" w:author="Hana Navrátilová" w:date="2019-09-24T11:10:00Z"/>
              </w:rPr>
            </w:pPr>
            <w:r w:rsidRPr="00944A9E">
              <w:t>Pacholík, V</w:t>
            </w:r>
            <w:del w:id="4527" w:author="Hana Navrátilová" w:date="2019-09-24T11:10:00Z">
              <w:r w:rsidRPr="00944A9E">
                <w:delText xml:space="preserve">. (2016). Possibilities Of Using Physical Activities To Support The Social Relationships From The Point Of View Of A University Teacher </w:delText>
              </w:r>
              <w:r w:rsidRPr="00944A9E">
                <w:rPr>
                  <w:lang w:val="en-US"/>
                </w:rPr>
                <w:delText>[Online]</w:delText>
              </w:r>
              <w:r w:rsidRPr="00944A9E">
                <w:delText xml:space="preserve">. </w:delText>
              </w:r>
              <w:r w:rsidRPr="00944A9E">
                <w:rPr>
                  <w:i/>
                </w:rPr>
                <w:delText>Turkish Online Journal of Educational Technology</w:delText>
              </w:r>
              <w:r w:rsidRPr="00944A9E">
                <w:delText>, 2016(12), 217-224. Retrieved from http://www.tojet.net/special/2016_12_1.pdf</w:delText>
              </w:r>
            </w:del>
          </w:p>
          <w:p w:rsidR="00DA6936" w:rsidRPr="00944A9E" w:rsidRDefault="00DA6936" w:rsidP="00E7344C">
            <w:pPr>
              <w:jc w:val="both"/>
            </w:pPr>
            <w:del w:id="4528" w:author="Hana Navrátilová" w:date="2019-09-24T11:10:00Z">
              <w:r w:rsidRPr="00944A9E">
                <w:delText>Pacholík, V</w:delText>
              </w:r>
            </w:del>
            <w:r w:rsidRPr="00944A9E">
              <w:t xml:space="preserve">., Nedělová, M., &amp; Šmatelková, N. (2016). </w:t>
            </w:r>
            <w:r w:rsidRPr="00944A9E">
              <w:rPr>
                <w:i/>
              </w:rPr>
              <w:t>Rozvíjení sociálních dovedností dětí prostřednictvím pohybových her.</w:t>
            </w:r>
            <w:r w:rsidRPr="00944A9E">
              <w:t xml:space="preserve"> Zlín: Univerzita Tomáše Bati ve Zlíně, Fakulta humanitních studií.</w:t>
            </w:r>
          </w:p>
          <w:p w:rsidR="007A35AC" w:rsidRPr="00944A9E" w:rsidRDefault="007A35AC" w:rsidP="00E7344C">
            <w:pPr>
              <w:jc w:val="both"/>
            </w:pPr>
            <w:r w:rsidRPr="00944A9E">
              <w:t xml:space="preserve">Pacholík, V. (Ed.), Lipnická, M., Machů, E., Leix, A., &amp; Nedělová, M. (2015). </w:t>
            </w:r>
            <w:r w:rsidRPr="00944A9E">
              <w:rPr>
                <w:i/>
              </w:rPr>
              <w:t>Specifika edukace dětí se speciálními vzdělávacími potřebami v mateřských školách.</w:t>
            </w:r>
            <w:r w:rsidRPr="00944A9E">
              <w:t xml:space="preserve"> Zlín: Univerzita Tomáše Bati ve Zlíně, Fakulta humanitních studií.</w:t>
            </w:r>
          </w:p>
          <w:p w:rsidR="007A35AC" w:rsidRPr="00944A9E" w:rsidRDefault="007A35AC" w:rsidP="00E7344C">
            <w:pPr>
              <w:jc w:val="both"/>
            </w:pPr>
            <w:r w:rsidRPr="00944A9E">
              <w:t xml:space="preserve">Pacholík, V., &amp; Wiegerová, A. (Eds.). (2014). </w:t>
            </w:r>
            <w:r w:rsidRPr="00944A9E">
              <w:rPr>
                <w:i/>
              </w:rPr>
              <w:t>Researchers forum XIV.</w:t>
            </w:r>
            <w:r w:rsidRPr="00944A9E">
              <w:t xml:space="preserve"> Zlín: Univerzita Tomáše Bati ve Zlíně, Fakulta humanitních studií.</w:t>
            </w:r>
          </w:p>
          <w:p w:rsidR="00412E95" w:rsidRDefault="00412E95" w:rsidP="00E7344C">
            <w:pPr>
              <w:jc w:val="both"/>
            </w:pPr>
          </w:p>
          <w:p w:rsidR="00476AD6" w:rsidRDefault="00476AD6" w:rsidP="00E7344C">
            <w:pPr>
              <w:jc w:val="both"/>
            </w:pPr>
          </w:p>
          <w:p w:rsidR="00476AD6" w:rsidRPr="00944A9E" w:rsidRDefault="00476AD6" w:rsidP="00E7344C">
            <w:pPr>
              <w:jc w:val="both"/>
            </w:pPr>
          </w:p>
        </w:tc>
      </w:tr>
      <w:tr w:rsidR="007A35AC" w:rsidRPr="00944A9E" w:rsidTr="005314DC">
        <w:trPr>
          <w:trHeight w:val="218"/>
          <w:jc w:val="center"/>
        </w:trPr>
        <w:tc>
          <w:tcPr>
            <w:tcW w:w="10201" w:type="dxa"/>
            <w:gridSpan w:val="12"/>
            <w:shd w:val="clear" w:color="auto" w:fill="F7CAAC"/>
          </w:tcPr>
          <w:p w:rsidR="007A35AC" w:rsidRPr="00944A9E" w:rsidRDefault="007A35AC" w:rsidP="00E7344C">
            <w:pPr>
              <w:rPr>
                <w:b/>
              </w:rPr>
            </w:pPr>
            <w:r w:rsidRPr="00944A9E">
              <w:rPr>
                <w:b/>
              </w:rPr>
              <w:t>Působení v</w:t>
            </w:r>
            <w:r w:rsidR="00B309BD">
              <w:rPr>
                <w:b/>
              </w:rPr>
              <w:t> </w:t>
            </w:r>
            <w:r w:rsidRPr="00944A9E">
              <w:rPr>
                <w:b/>
              </w:rPr>
              <w:t>zahraničí</w:t>
            </w:r>
          </w:p>
        </w:tc>
      </w:tr>
      <w:tr w:rsidR="007A35AC" w:rsidRPr="00944A9E" w:rsidTr="005314DC">
        <w:trPr>
          <w:trHeight w:val="892"/>
          <w:jc w:val="center"/>
        </w:trPr>
        <w:tc>
          <w:tcPr>
            <w:tcW w:w="10201" w:type="dxa"/>
            <w:gridSpan w:val="12"/>
          </w:tcPr>
          <w:p w:rsidR="007A35AC" w:rsidRPr="00944A9E" w:rsidRDefault="007A35AC" w:rsidP="00E7344C"/>
        </w:tc>
      </w:tr>
      <w:tr w:rsidR="007A35AC" w:rsidRPr="00944A9E" w:rsidTr="005314DC">
        <w:trPr>
          <w:trHeight w:val="555"/>
          <w:jc w:val="center"/>
        </w:trPr>
        <w:tc>
          <w:tcPr>
            <w:tcW w:w="2552" w:type="dxa"/>
            <w:shd w:val="clear" w:color="auto" w:fill="F7CAAC"/>
          </w:tcPr>
          <w:p w:rsidR="007A35AC" w:rsidRPr="00944A9E" w:rsidRDefault="007A35AC" w:rsidP="00E7344C">
            <w:pPr>
              <w:jc w:val="both"/>
              <w:rPr>
                <w:b/>
              </w:rPr>
            </w:pPr>
            <w:r w:rsidRPr="00944A9E">
              <w:rPr>
                <w:b/>
              </w:rPr>
              <w:t xml:space="preserve">Podpis </w:t>
            </w:r>
          </w:p>
        </w:tc>
        <w:tc>
          <w:tcPr>
            <w:tcW w:w="4253" w:type="dxa"/>
            <w:gridSpan w:val="5"/>
          </w:tcPr>
          <w:p w:rsidR="007A35AC" w:rsidRPr="00944A9E" w:rsidRDefault="00BF5A90" w:rsidP="00E7344C">
            <w:pPr>
              <w:jc w:val="both"/>
            </w:pPr>
            <w:r>
              <w:t>Mgr. et Mgr. Viktor Pacholík, Ph.D., v. r.</w:t>
            </w:r>
          </w:p>
        </w:tc>
        <w:tc>
          <w:tcPr>
            <w:tcW w:w="1069" w:type="dxa"/>
            <w:gridSpan w:val="2"/>
            <w:shd w:val="clear" w:color="auto" w:fill="F7CAAC"/>
          </w:tcPr>
          <w:p w:rsidR="007A35AC" w:rsidRPr="00944A9E" w:rsidRDefault="007A35AC" w:rsidP="00E7344C">
            <w:pPr>
              <w:jc w:val="both"/>
            </w:pPr>
            <w:r w:rsidRPr="00944A9E">
              <w:rPr>
                <w:b/>
              </w:rPr>
              <w:t>datum</w:t>
            </w:r>
          </w:p>
        </w:tc>
        <w:tc>
          <w:tcPr>
            <w:tcW w:w="2327" w:type="dxa"/>
            <w:gridSpan w:val="4"/>
          </w:tcPr>
          <w:p w:rsidR="007A35AC" w:rsidRPr="00944A9E" w:rsidRDefault="00514D89" w:rsidP="00E7344C">
            <w:pPr>
              <w:jc w:val="both"/>
            </w:pPr>
            <w:del w:id="4529" w:author="Hana Navrátilová" w:date="2019-09-24T11:10:00Z">
              <w:r>
                <w:delText xml:space="preserve">17. 12. 2018 </w:delText>
              </w:r>
            </w:del>
            <w:ins w:id="4530" w:author="Hana Navrátilová" w:date="2019-09-24T11:10:00Z">
              <w:r w:rsidR="00F62D39">
                <w:t xml:space="preserve">25. </w:t>
              </w:r>
              <w:r w:rsidR="00C43AD8">
                <w:t>0</w:t>
              </w:r>
              <w:r w:rsidR="00F62D39">
                <w:t xml:space="preserve">9. 2019  </w:t>
              </w:r>
            </w:ins>
          </w:p>
        </w:tc>
      </w:tr>
    </w:tbl>
    <w:p w:rsidR="00310CEE" w:rsidRDefault="00310CEE">
      <w:r>
        <w:br w:type="page"/>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6"/>
        <w:gridCol w:w="771"/>
        <w:gridCol w:w="1581"/>
        <w:gridCol w:w="490"/>
        <w:gridCol w:w="435"/>
        <w:gridCol w:w="786"/>
        <w:gridCol w:w="863"/>
        <w:gridCol w:w="192"/>
        <w:gridCol w:w="398"/>
        <w:gridCol w:w="507"/>
        <w:gridCol w:w="143"/>
        <w:gridCol w:w="1558"/>
      </w:tblGrid>
      <w:tr w:rsidR="006B6016" w:rsidRPr="00944A9E" w:rsidTr="008D623E">
        <w:trPr>
          <w:jc w:val="center"/>
          <w:ins w:id="4531" w:author="Hana Navrátilová" w:date="2019-09-24T11:10:00Z"/>
        </w:trPr>
        <w:tc>
          <w:tcPr>
            <w:tcW w:w="10060"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77FB1" w:rsidRPr="00944A9E" w:rsidTr="008D623E">
        <w:trPr>
          <w:jc w:val="center"/>
          <w:ins w:id="4532" w:author="Hana Navrátilová" w:date="2019-09-24T11:10:00Z"/>
        </w:trPr>
        <w:tc>
          <w:tcPr>
            <w:tcW w:w="2336" w:type="dxa"/>
            <w:tcBorders>
              <w:top w:val="double" w:sz="4" w:space="0" w:color="auto"/>
            </w:tcBorders>
            <w:shd w:val="clear" w:color="auto" w:fill="F7CAAC"/>
          </w:tcPr>
          <w:p w:rsidR="00377FB1" w:rsidRPr="00944A9E" w:rsidRDefault="00377FB1" w:rsidP="00377FB1">
            <w:pPr>
              <w:jc w:val="both"/>
              <w:rPr>
                <w:ins w:id="4533" w:author="Hana Navrátilová" w:date="2019-09-24T11:10:00Z"/>
                <w:b/>
              </w:rPr>
            </w:pPr>
            <w:ins w:id="4534" w:author="Hana Navrátilová" w:date="2019-09-24T11:10:00Z">
              <w:r w:rsidRPr="00944A9E">
                <w:rPr>
                  <w:b/>
                </w:rPr>
                <w:t>Vysoká škola</w:t>
              </w:r>
            </w:ins>
          </w:p>
        </w:tc>
        <w:tc>
          <w:tcPr>
            <w:tcW w:w="7724" w:type="dxa"/>
            <w:gridSpan w:val="11"/>
          </w:tcPr>
          <w:p w:rsidR="00377FB1" w:rsidRPr="00944A9E" w:rsidRDefault="00377FB1" w:rsidP="00377FB1">
            <w:pPr>
              <w:jc w:val="both"/>
              <w:rPr>
                <w:ins w:id="4535" w:author="Hana Navrátilová" w:date="2019-09-24T11:10:00Z"/>
              </w:rPr>
            </w:pPr>
            <w:ins w:id="4536" w:author="Hana Navrátilová" w:date="2019-09-24T11:10:00Z">
              <w:r w:rsidRPr="00944A9E">
                <w:t>UTB ve Zlíně</w:t>
              </w:r>
            </w:ins>
          </w:p>
        </w:tc>
      </w:tr>
      <w:tr w:rsidR="00377FB1" w:rsidRPr="00944A9E" w:rsidTr="008D623E">
        <w:trPr>
          <w:jc w:val="center"/>
          <w:ins w:id="4537" w:author="Hana Navrátilová" w:date="2019-09-24T11:10:00Z"/>
        </w:trPr>
        <w:tc>
          <w:tcPr>
            <w:tcW w:w="2336" w:type="dxa"/>
            <w:shd w:val="clear" w:color="auto" w:fill="F7CAAC"/>
          </w:tcPr>
          <w:p w:rsidR="00377FB1" w:rsidRPr="00944A9E" w:rsidRDefault="00377FB1" w:rsidP="00377FB1">
            <w:pPr>
              <w:jc w:val="both"/>
              <w:rPr>
                <w:ins w:id="4538" w:author="Hana Navrátilová" w:date="2019-09-24T11:10:00Z"/>
                <w:b/>
              </w:rPr>
            </w:pPr>
            <w:ins w:id="4539" w:author="Hana Navrátilová" w:date="2019-09-24T11:10:00Z">
              <w:r w:rsidRPr="00944A9E">
                <w:rPr>
                  <w:b/>
                </w:rPr>
                <w:t>Součást vysoké školy</w:t>
              </w:r>
            </w:ins>
          </w:p>
        </w:tc>
        <w:tc>
          <w:tcPr>
            <w:tcW w:w="7724" w:type="dxa"/>
            <w:gridSpan w:val="11"/>
          </w:tcPr>
          <w:p w:rsidR="00377FB1" w:rsidRPr="00944A9E" w:rsidRDefault="00377FB1" w:rsidP="00377FB1">
            <w:pPr>
              <w:jc w:val="both"/>
              <w:rPr>
                <w:ins w:id="4540" w:author="Hana Navrátilová" w:date="2019-09-24T11:10:00Z"/>
              </w:rPr>
            </w:pPr>
            <w:ins w:id="4541" w:author="Hana Navrátilová" w:date="2019-09-24T11:10:00Z">
              <w:r w:rsidRPr="00944A9E">
                <w:t>Fakulta humanitních studií</w:t>
              </w:r>
            </w:ins>
          </w:p>
        </w:tc>
      </w:tr>
      <w:tr w:rsidR="00377FB1" w:rsidRPr="00944A9E" w:rsidTr="008D623E">
        <w:trPr>
          <w:jc w:val="center"/>
          <w:ins w:id="4542" w:author="Hana Navrátilová" w:date="2019-09-24T11:10:00Z"/>
        </w:trPr>
        <w:tc>
          <w:tcPr>
            <w:tcW w:w="2336" w:type="dxa"/>
            <w:shd w:val="clear" w:color="auto" w:fill="F7CAAC"/>
          </w:tcPr>
          <w:p w:rsidR="00377FB1" w:rsidRPr="00944A9E" w:rsidRDefault="00377FB1" w:rsidP="00377FB1">
            <w:pPr>
              <w:jc w:val="both"/>
              <w:rPr>
                <w:ins w:id="4543" w:author="Hana Navrátilová" w:date="2019-09-24T11:10:00Z"/>
                <w:b/>
              </w:rPr>
            </w:pPr>
            <w:ins w:id="4544" w:author="Hana Navrátilová" w:date="2019-09-24T11:10:00Z">
              <w:r w:rsidRPr="00944A9E">
                <w:rPr>
                  <w:b/>
                </w:rPr>
                <w:t>Název studijního programu</w:t>
              </w:r>
            </w:ins>
          </w:p>
        </w:tc>
        <w:tc>
          <w:tcPr>
            <w:tcW w:w="7724" w:type="dxa"/>
            <w:gridSpan w:val="11"/>
          </w:tcPr>
          <w:p w:rsidR="00377FB1" w:rsidRPr="001C7E1F" w:rsidRDefault="00377FB1" w:rsidP="00377FB1">
            <w:pPr>
              <w:jc w:val="both"/>
              <w:rPr>
                <w:ins w:id="4545" w:author="Hana Navrátilová" w:date="2019-09-24T11:10:00Z"/>
              </w:rPr>
            </w:pPr>
            <w:ins w:id="4546" w:author="Hana Navrátilová" w:date="2019-09-24T11:10:00Z">
              <w:r w:rsidRPr="001C7E1F">
                <w:t>Učitelství pro 1. stupeň základní školy</w:t>
              </w:r>
            </w:ins>
          </w:p>
        </w:tc>
      </w:tr>
      <w:tr w:rsidR="00377FB1" w:rsidRPr="00944A9E" w:rsidTr="008D623E">
        <w:trPr>
          <w:trHeight w:val="207"/>
          <w:jc w:val="center"/>
          <w:ins w:id="4547" w:author="Hana Navrátilová" w:date="2019-09-24T11:10:00Z"/>
        </w:trPr>
        <w:tc>
          <w:tcPr>
            <w:tcW w:w="2336" w:type="dxa"/>
            <w:shd w:val="clear" w:color="auto" w:fill="F7CAAC"/>
          </w:tcPr>
          <w:p w:rsidR="00377FB1" w:rsidRPr="00944A9E" w:rsidRDefault="00377FB1" w:rsidP="00377FB1">
            <w:pPr>
              <w:jc w:val="both"/>
              <w:rPr>
                <w:ins w:id="4548" w:author="Hana Navrátilová" w:date="2019-09-24T11:10:00Z"/>
                <w:b/>
              </w:rPr>
            </w:pPr>
            <w:ins w:id="4549" w:author="Hana Navrátilová" w:date="2019-09-24T11:10:00Z">
              <w:r w:rsidRPr="00944A9E">
                <w:rPr>
                  <w:b/>
                </w:rPr>
                <w:t>Jméno a příjmení</w:t>
              </w:r>
            </w:ins>
          </w:p>
        </w:tc>
        <w:tc>
          <w:tcPr>
            <w:tcW w:w="4063" w:type="dxa"/>
            <w:gridSpan w:val="5"/>
          </w:tcPr>
          <w:p w:rsidR="00377FB1" w:rsidRPr="001C7E1F" w:rsidRDefault="00377FB1" w:rsidP="00377FB1">
            <w:pPr>
              <w:rPr>
                <w:ins w:id="4550" w:author="Hana Navrátilová" w:date="2019-09-24T11:10:00Z"/>
              </w:rPr>
            </w:pPr>
            <w:ins w:id="4551" w:author="Hana Navrátilová" w:date="2019-09-24T11:10:00Z">
              <w:r w:rsidRPr="001C7E1F">
                <w:t>Barbora Petrů Puhrová</w:t>
              </w:r>
            </w:ins>
          </w:p>
        </w:tc>
        <w:tc>
          <w:tcPr>
            <w:tcW w:w="1055" w:type="dxa"/>
            <w:gridSpan w:val="2"/>
            <w:shd w:val="clear" w:color="auto" w:fill="F7CAAC"/>
          </w:tcPr>
          <w:p w:rsidR="00377FB1" w:rsidRPr="00944A9E" w:rsidRDefault="00377FB1" w:rsidP="00377FB1">
            <w:pPr>
              <w:jc w:val="both"/>
              <w:rPr>
                <w:ins w:id="4552" w:author="Hana Navrátilová" w:date="2019-09-24T11:10:00Z"/>
                <w:b/>
              </w:rPr>
            </w:pPr>
            <w:ins w:id="4553" w:author="Hana Navrátilová" w:date="2019-09-24T11:10:00Z">
              <w:r w:rsidRPr="00944A9E">
                <w:rPr>
                  <w:b/>
                </w:rPr>
                <w:t>Tituly</w:t>
              </w:r>
            </w:ins>
          </w:p>
        </w:tc>
        <w:tc>
          <w:tcPr>
            <w:tcW w:w="2606" w:type="dxa"/>
            <w:gridSpan w:val="4"/>
          </w:tcPr>
          <w:p w:rsidR="00377FB1" w:rsidRPr="00944A9E" w:rsidRDefault="00377FB1" w:rsidP="00377FB1">
            <w:pPr>
              <w:rPr>
                <w:ins w:id="4554" w:author="Hana Navrátilová" w:date="2019-09-24T11:10:00Z"/>
              </w:rPr>
            </w:pPr>
            <w:ins w:id="4555" w:author="Hana Navrátilová" w:date="2019-09-24T11:10:00Z">
              <w:r>
                <w:t xml:space="preserve">PhDr. </w:t>
              </w:r>
            </w:ins>
          </w:p>
        </w:tc>
      </w:tr>
      <w:tr w:rsidR="00377FB1" w:rsidRPr="00944A9E" w:rsidTr="008D623E">
        <w:trPr>
          <w:jc w:val="center"/>
          <w:ins w:id="4556" w:author="Hana Navrátilová" w:date="2019-09-24T11:10:00Z"/>
        </w:trPr>
        <w:tc>
          <w:tcPr>
            <w:tcW w:w="2336" w:type="dxa"/>
            <w:shd w:val="clear" w:color="auto" w:fill="F7CAAC"/>
          </w:tcPr>
          <w:p w:rsidR="00377FB1" w:rsidRPr="00944A9E" w:rsidRDefault="00377FB1" w:rsidP="00377FB1">
            <w:pPr>
              <w:jc w:val="both"/>
              <w:rPr>
                <w:ins w:id="4557" w:author="Hana Navrátilová" w:date="2019-09-24T11:10:00Z"/>
                <w:b/>
              </w:rPr>
            </w:pPr>
            <w:ins w:id="4558" w:author="Hana Navrátilová" w:date="2019-09-24T11:10:00Z">
              <w:r w:rsidRPr="00944A9E">
                <w:rPr>
                  <w:b/>
                </w:rPr>
                <w:t>Rok narození</w:t>
              </w:r>
            </w:ins>
          </w:p>
        </w:tc>
        <w:tc>
          <w:tcPr>
            <w:tcW w:w="771" w:type="dxa"/>
          </w:tcPr>
          <w:p w:rsidR="00377FB1" w:rsidRPr="001C7E1F" w:rsidRDefault="00377FB1" w:rsidP="00377FB1">
            <w:pPr>
              <w:jc w:val="both"/>
              <w:rPr>
                <w:ins w:id="4559" w:author="Hana Navrátilová" w:date="2019-09-24T11:10:00Z"/>
              </w:rPr>
            </w:pPr>
            <w:ins w:id="4560" w:author="Hana Navrátilová" w:date="2019-09-24T11:10:00Z">
              <w:r w:rsidRPr="001C7E1F">
                <w:t>1979</w:t>
              </w:r>
            </w:ins>
          </w:p>
        </w:tc>
        <w:tc>
          <w:tcPr>
            <w:tcW w:w="1581" w:type="dxa"/>
            <w:shd w:val="clear" w:color="auto" w:fill="F7CAAC"/>
          </w:tcPr>
          <w:p w:rsidR="00377FB1" w:rsidRPr="00944A9E" w:rsidRDefault="00377FB1" w:rsidP="00377FB1">
            <w:pPr>
              <w:jc w:val="both"/>
              <w:rPr>
                <w:ins w:id="4561" w:author="Hana Navrátilová" w:date="2019-09-24T11:10:00Z"/>
                <w:b/>
              </w:rPr>
            </w:pPr>
            <w:ins w:id="4562" w:author="Hana Navrátilová" w:date="2019-09-24T11:10:00Z">
              <w:r w:rsidRPr="00944A9E">
                <w:rPr>
                  <w:b/>
                </w:rPr>
                <w:t>typ vztahu k VŠ</w:t>
              </w:r>
            </w:ins>
          </w:p>
        </w:tc>
        <w:tc>
          <w:tcPr>
            <w:tcW w:w="925" w:type="dxa"/>
            <w:gridSpan w:val="2"/>
          </w:tcPr>
          <w:p w:rsidR="00377FB1" w:rsidRPr="00944A9E" w:rsidRDefault="00377FB1" w:rsidP="00377FB1">
            <w:pPr>
              <w:jc w:val="both"/>
              <w:rPr>
                <w:ins w:id="4563" w:author="Hana Navrátilová" w:date="2019-09-24T11:10:00Z"/>
              </w:rPr>
            </w:pPr>
            <w:ins w:id="4564" w:author="Hana Navrátilová" w:date="2019-09-24T11:10:00Z">
              <w:r w:rsidRPr="00944A9E">
                <w:t>pp</w:t>
              </w:r>
            </w:ins>
          </w:p>
        </w:tc>
        <w:tc>
          <w:tcPr>
            <w:tcW w:w="786" w:type="dxa"/>
            <w:shd w:val="clear" w:color="auto" w:fill="F7CAAC"/>
          </w:tcPr>
          <w:p w:rsidR="00377FB1" w:rsidRPr="00944A9E" w:rsidRDefault="00377FB1" w:rsidP="00377FB1">
            <w:pPr>
              <w:jc w:val="both"/>
              <w:rPr>
                <w:ins w:id="4565" w:author="Hana Navrátilová" w:date="2019-09-24T11:10:00Z"/>
                <w:b/>
              </w:rPr>
            </w:pPr>
            <w:ins w:id="4566" w:author="Hana Navrátilová" w:date="2019-09-24T11:10:00Z">
              <w:r w:rsidRPr="00944A9E">
                <w:rPr>
                  <w:b/>
                </w:rPr>
                <w:t>rozsah</w:t>
              </w:r>
            </w:ins>
          </w:p>
        </w:tc>
        <w:tc>
          <w:tcPr>
            <w:tcW w:w="1055" w:type="dxa"/>
            <w:gridSpan w:val="2"/>
          </w:tcPr>
          <w:p w:rsidR="00377FB1" w:rsidRPr="00944A9E" w:rsidRDefault="00377FB1" w:rsidP="00377FB1">
            <w:pPr>
              <w:jc w:val="both"/>
              <w:rPr>
                <w:ins w:id="4567" w:author="Hana Navrátilová" w:date="2019-09-24T11:10:00Z"/>
              </w:rPr>
            </w:pPr>
            <w:ins w:id="4568" w:author="Hana Navrátilová" w:date="2019-09-24T11:10:00Z">
              <w:r w:rsidRPr="00944A9E">
                <w:t>40h/týdně</w:t>
              </w:r>
            </w:ins>
          </w:p>
        </w:tc>
        <w:tc>
          <w:tcPr>
            <w:tcW w:w="905" w:type="dxa"/>
            <w:gridSpan w:val="2"/>
            <w:shd w:val="clear" w:color="auto" w:fill="F7CAAC"/>
          </w:tcPr>
          <w:p w:rsidR="00377FB1" w:rsidRPr="00944A9E" w:rsidRDefault="00377FB1" w:rsidP="00377FB1">
            <w:pPr>
              <w:jc w:val="both"/>
              <w:rPr>
                <w:ins w:id="4569" w:author="Hana Navrátilová" w:date="2019-09-24T11:10:00Z"/>
                <w:b/>
              </w:rPr>
            </w:pPr>
            <w:ins w:id="4570" w:author="Hana Navrátilová" w:date="2019-09-24T11:10:00Z">
              <w:r w:rsidRPr="00944A9E">
                <w:rPr>
                  <w:b/>
                </w:rPr>
                <w:t>do kdy</w:t>
              </w:r>
            </w:ins>
          </w:p>
        </w:tc>
        <w:tc>
          <w:tcPr>
            <w:tcW w:w="1701" w:type="dxa"/>
            <w:gridSpan w:val="2"/>
          </w:tcPr>
          <w:p w:rsidR="00377FB1" w:rsidRDefault="00377FB1" w:rsidP="00377FB1">
            <w:pPr>
              <w:jc w:val="both"/>
              <w:rPr>
                <w:ins w:id="4571" w:author="Hana Navrátilová" w:date="2019-09-24T11:10:00Z"/>
              </w:rPr>
            </w:pPr>
            <w:ins w:id="4572" w:author="Hana Navrátilová" w:date="2019-09-24T11:10:00Z">
              <w:r w:rsidRPr="00944A9E">
                <w:t>08/20</w:t>
              </w:r>
              <w:r>
                <w:t>21</w:t>
              </w:r>
            </w:ins>
          </w:p>
          <w:p w:rsidR="00377FB1" w:rsidRPr="00944A9E" w:rsidRDefault="00377FB1" w:rsidP="00377FB1">
            <w:pPr>
              <w:rPr>
                <w:ins w:id="4573" w:author="Hana Navrátilová" w:date="2019-09-24T11:10:00Z"/>
              </w:rPr>
            </w:pPr>
            <w:ins w:id="4574" w:author="Hana Navrátilová" w:date="2019-09-24T11:10:00Z">
              <w:r w:rsidRPr="00686322">
                <w:rPr>
                  <w:sz w:val="16"/>
                  <w:szCs w:val="16"/>
                </w:rPr>
                <w:t>př</w:t>
              </w:r>
              <w:r>
                <w:rPr>
                  <w:sz w:val="16"/>
                  <w:szCs w:val="16"/>
                </w:rPr>
                <w:t xml:space="preserve">edpokládá </w:t>
              </w:r>
              <w:r w:rsidRPr="00686322">
                <w:rPr>
                  <w:sz w:val="16"/>
                  <w:szCs w:val="16"/>
                </w:rPr>
                <w:t>se pokračování spolupráce</w:t>
              </w:r>
            </w:ins>
          </w:p>
        </w:tc>
      </w:tr>
      <w:tr w:rsidR="00377FB1" w:rsidRPr="00944A9E" w:rsidTr="008D623E">
        <w:trPr>
          <w:jc w:val="center"/>
          <w:ins w:id="4575" w:author="Hana Navrátilová" w:date="2019-09-24T11:10:00Z"/>
        </w:trPr>
        <w:tc>
          <w:tcPr>
            <w:tcW w:w="4688" w:type="dxa"/>
            <w:gridSpan w:val="3"/>
            <w:shd w:val="clear" w:color="auto" w:fill="F7CAAC"/>
          </w:tcPr>
          <w:p w:rsidR="00377FB1" w:rsidRPr="00944A9E" w:rsidRDefault="00377FB1" w:rsidP="00377FB1">
            <w:pPr>
              <w:jc w:val="both"/>
              <w:rPr>
                <w:ins w:id="4576" w:author="Hana Navrátilová" w:date="2019-09-24T11:10:00Z"/>
                <w:b/>
              </w:rPr>
            </w:pPr>
            <w:ins w:id="4577" w:author="Hana Navrátilová" w:date="2019-09-24T11:10:00Z">
              <w:r w:rsidRPr="00944A9E">
                <w:rPr>
                  <w:b/>
                </w:rPr>
                <w:t>Typ vztahu na součásti VŠ, která uskutečňuje st. program</w:t>
              </w:r>
            </w:ins>
          </w:p>
        </w:tc>
        <w:tc>
          <w:tcPr>
            <w:tcW w:w="925" w:type="dxa"/>
            <w:gridSpan w:val="2"/>
          </w:tcPr>
          <w:p w:rsidR="00377FB1" w:rsidRPr="00944A9E" w:rsidRDefault="00377FB1" w:rsidP="00377FB1">
            <w:pPr>
              <w:jc w:val="both"/>
              <w:rPr>
                <w:ins w:id="4578" w:author="Hana Navrátilová" w:date="2019-09-24T11:10:00Z"/>
              </w:rPr>
            </w:pPr>
            <w:ins w:id="4579" w:author="Hana Navrátilová" w:date="2019-09-24T11:10:00Z">
              <w:r w:rsidRPr="00944A9E">
                <w:t>pp</w:t>
              </w:r>
            </w:ins>
          </w:p>
        </w:tc>
        <w:tc>
          <w:tcPr>
            <w:tcW w:w="786" w:type="dxa"/>
            <w:shd w:val="clear" w:color="auto" w:fill="F7CAAC"/>
          </w:tcPr>
          <w:p w:rsidR="00377FB1" w:rsidRPr="00944A9E" w:rsidRDefault="00377FB1" w:rsidP="00377FB1">
            <w:pPr>
              <w:jc w:val="both"/>
              <w:rPr>
                <w:ins w:id="4580" w:author="Hana Navrátilová" w:date="2019-09-24T11:10:00Z"/>
                <w:b/>
              </w:rPr>
            </w:pPr>
            <w:ins w:id="4581" w:author="Hana Navrátilová" w:date="2019-09-24T11:10:00Z">
              <w:r w:rsidRPr="00944A9E">
                <w:rPr>
                  <w:b/>
                </w:rPr>
                <w:t>rozsah</w:t>
              </w:r>
            </w:ins>
          </w:p>
        </w:tc>
        <w:tc>
          <w:tcPr>
            <w:tcW w:w="1055" w:type="dxa"/>
            <w:gridSpan w:val="2"/>
          </w:tcPr>
          <w:p w:rsidR="00377FB1" w:rsidRPr="00944A9E" w:rsidRDefault="00377FB1" w:rsidP="00377FB1">
            <w:pPr>
              <w:jc w:val="both"/>
              <w:rPr>
                <w:ins w:id="4582" w:author="Hana Navrátilová" w:date="2019-09-24T11:10:00Z"/>
                <w:lang w:val="sk-SK"/>
              </w:rPr>
            </w:pPr>
            <w:ins w:id="4583" w:author="Hana Navrátilová" w:date="2019-09-24T11:10:00Z">
              <w:r w:rsidRPr="00944A9E">
                <w:rPr>
                  <w:lang w:val="sk-SK"/>
                </w:rPr>
                <w:t>40h/týdně</w:t>
              </w:r>
            </w:ins>
          </w:p>
        </w:tc>
        <w:tc>
          <w:tcPr>
            <w:tcW w:w="905" w:type="dxa"/>
            <w:gridSpan w:val="2"/>
            <w:shd w:val="clear" w:color="auto" w:fill="F7CAAC"/>
          </w:tcPr>
          <w:p w:rsidR="00377FB1" w:rsidRPr="00944A9E" w:rsidRDefault="00377FB1" w:rsidP="00377FB1">
            <w:pPr>
              <w:jc w:val="both"/>
              <w:rPr>
                <w:ins w:id="4584" w:author="Hana Navrátilová" w:date="2019-09-24T11:10:00Z"/>
                <w:b/>
              </w:rPr>
            </w:pPr>
            <w:ins w:id="4585" w:author="Hana Navrátilová" w:date="2019-09-24T11:10:00Z">
              <w:r w:rsidRPr="00944A9E">
                <w:rPr>
                  <w:b/>
                </w:rPr>
                <w:t>do kdy</w:t>
              </w:r>
            </w:ins>
          </w:p>
        </w:tc>
        <w:tc>
          <w:tcPr>
            <w:tcW w:w="1701" w:type="dxa"/>
            <w:gridSpan w:val="2"/>
          </w:tcPr>
          <w:p w:rsidR="00377FB1" w:rsidRPr="00944A9E" w:rsidRDefault="00377FB1" w:rsidP="00377FB1">
            <w:pPr>
              <w:jc w:val="both"/>
              <w:rPr>
                <w:ins w:id="4586" w:author="Hana Navrátilová" w:date="2019-09-24T11:10:00Z"/>
              </w:rPr>
            </w:pPr>
            <w:ins w:id="4587" w:author="Hana Navrátilová" w:date="2019-09-24T11:10:00Z">
              <w:r w:rsidRPr="00944A9E">
                <w:t>0</w:t>
              </w:r>
              <w:r>
                <w:t>8/2021</w:t>
              </w:r>
            </w:ins>
          </w:p>
        </w:tc>
      </w:tr>
      <w:tr w:rsidR="00377FB1" w:rsidRPr="00944A9E" w:rsidTr="008D623E">
        <w:trPr>
          <w:jc w:val="center"/>
          <w:ins w:id="4588" w:author="Hana Navrátilová" w:date="2019-09-24T11:10:00Z"/>
        </w:trPr>
        <w:tc>
          <w:tcPr>
            <w:tcW w:w="5613" w:type="dxa"/>
            <w:gridSpan w:val="5"/>
            <w:shd w:val="clear" w:color="auto" w:fill="F7CAAC"/>
          </w:tcPr>
          <w:p w:rsidR="00377FB1" w:rsidRPr="00944A9E" w:rsidRDefault="00377FB1" w:rsidP="00377FB1">
            <w:pPr>
              <w:jc w:val="both"/>
              <w:rPr>
                <w:ins w:id="4589" w:author="Hana Navrátilová" w:date="2019-09-24T11:10:00Z"/>
              </w:rPr>
            </w:pPr>
            <w:ins w:id="4590" w:author="Hana Navrátilová" w:date="2019-09-24T11:10:00Z">
              <w:r w:rsidRPr="00944A9E">
                <w:rPr>
                  <w:b/>
                </w:rPr>
                <w:t>Další současná působení jako akademický pracovník na jiných VŠ</w:t>
              </w:r>
            </w:ins>
          </w:p>
        </w:tc>
        <w:tc>
          <w:tcPr>
            <w:tcW w:w="1841" w:type="dxa"/>
            <w:gridSpan w:val="3"/>
            <w:shd w:val="clear" w:color="auto" w:fill="F7CAAC"/>
          </w:tcPr>
          <w:p w:rsidR="00377FB1" w:rsidRPr="00944A9E" w:rsidRDefault="00377FB1" w:rsidP="00377FB1">
            <w:pPr>
              <w:jc w:val="both"/>
              <w:rPr>
                <w:ins w:id="4591" w:author="Hana Navrátilová" w:date="2019-09-24T11:10:00Z"/>
                <w:b/>
              </w:rPr>
            </w:pPr>
            <w:ins w:id="4592" w:author="Hana Navrátilová" w:date="2019-09-24T11:10:00Z">
              <w:r w:rsidRPr="00944A9E">
                <w:rPr>
                  <w:b/>
                </w:rPr>
                <w:t>typ prac. vztahu</w:t>
              </w:r>
            </w:ins>
          </w:p>
        </w:tc>
        <w:tc>
          <w:tcPr>
            <w:tcW w:w="2606" w:type="dxa"/>
            <w:gridSpan w:val="4"/>
            <w:shd w:val="clear" w:color="auto" w:fill="F7CAAC"/>
          </w:tcPr>
          <w:p w:rsidR="00377FB1" w:rsidRPr="00944A9E" w:rsidRDefault="00377FB1" w:rsidP="00377FB1">
            <w:pPr>
              <w:jc w:val="both"/>
              <w:rPr>
                <w:ins w:id="4593" w:author="Hana Navrátilová" w:date="2019-09-24T11:10:00Z"/>
                <w:b/>
              </w:rPr>
            </w:pPr>
            <w:ins w:id="4594" w:author="Hana Navrátilová" w:date="2019-09-24T11:10:00Z">
              <w:r w:rsidRPr="00944A9E">
                <w:rPr>
                  <w:b/>
                </w:rPr>
                <w:t>rozsah</w:t>
              </w:r>
            </w:ins>
          </w:p>
        </w:tc>
      </w:tr>
      <w:tr w:rsidR="00377FB1" w:rsidRPr="00944A9E" w:rsidTr="008D623E">
        <w:trPr>
          <w:jc w:val="center"/>
          <w:ins w:id="4595" w:author="Hana Navrátilová" w:date="2019-09-24T11:10:00Z"/>
        </w:trPr>
        <w:tc>
          <w:tcPr>
            <w:tcW w:w="5613" w:type="dxa"/>
            <w:gridSpan w:val="5"/>
          </w:tcPr>
          <w:p w:rsidR="00377FB1" w:rsidRPr="00944A9E" w:rsidRDefault="00377FB1" w:rsidP="00377FB1">
            <w:pPr>
              <w:jc w:val="both"/>
              <w:rPr>
                <w:ins w:id="4596" w:author="Hana Navrátilová" w:date="2019-09-24T11:10:00Z"/>
              </w:rPr>
            </w:pPr>
          </w:p>
        </w:tc>
        <w:tc>
          <w:tcPr>
            <w:tcW w:w="1841" w:type="dxa"/>
            <w:gridSpan w:val="3"/>
          </w:tcPr>
          <w:p w:rsidR="00377FB1" w:rsidRPr="00944A9E" w:rsidRDefault="00377FB1" w:rsidP="00377FB1">
            <w:pPr>
              <w:jc w:val="both"/>
              <w:rPr>
                <w:ins w:id="4597" w:author="Hana Navrátilová" w:date="2019-09-24T11:10:00Z"/>
              </w:rPr>
            </w:pPr>
          </w:p>
        </w:tc>
        <w:tc>
          <w:tcPr>
            <w:tcW w:w="2606" w:type="dxa"/>
            <w:gridSpan w:val="4"/>
          </w:tcPr>
          <w:p w:rsidR="00377FB1" w:rsidRPr="00944A9E" w:rsidRDefault="00377FB1" w:rsidP="00377FB1">
            <w:pPr>
              <w:jc w:val="both"/>
              <w:rPr>
                <w:ins w:id="4598" w:author="Hana Navrátilová" w:date="2019-09-24T11:10:00Z"/>
              </w:rPr>
            </w:pPr>
          </w:p>
        </w:tc>
      </w:tr>
      <w:tr w:rsidR="00377FB1" w:rsidRPr="00944A9E" w:rsidTr="008D623E">
        <w:trPr>
          <w:jc w:val="center"/>
          <w:ins w:id="4599" w:author="Hana Navrátilová" w:date="2019-09-24T11:10:00Z"/>
        </w:trPr>
        <w:tc>
          <w:tcPr>
            <w:tcW w:w="10060" w:type="dxa"/>
            <w:gridSpan w:val="12"/>
            <w:shd w:val="clear" w:color="auto" w:fill="F7CAAC"/>
          </w:tcPr>
          <w:p w:rsidR="00377FB1" w:rsidRPr="00944A9E" w:rsidRDefault="00377FB1" w:rsidP="00377FB1">
            <w:pPr>
              <w:jc w:val="both"/>
              <w:rPr>
                <w:ins w:id="4600" w:author="Hana Navrátilová" w:date="2019-09-24T11:10:00Z"/>
              </w:rPr>
            </w:pPr>
            <w:ins w:id="4601" w:author="Hana Navrátilová" w:date="2019-09-24T11:10:00Z">
              <w:r w:rsidRPr="00944A9E">
                <w:rPr>
                  <w:b/>
                </w:rPr>
                <w:t>Předměty příslušného studijního programu a způsob zapojení do jejich výuky, příp. další zapojení do uskutečňování studijního programu</w:t>
              </w:r>
            </w:ins>
          </w:p>
        </w:tc>
      </w:tr>
      <w:tr w:rsidR="00377FB1" w:rsidRPr="00944A9E" w:rsidTr="008D623E">
        <w:trPr>
          <w:trHeight w:val="337"/>
          <w:jc w:val="center"/>
          <w:ins w:id="4602" w:author="Hana Navrátilová" w:date="2019-09-24T11:10:00Z"/>
        </w:trPr>
        <w:tc>
          <w:tcPr>
            <w:tcW w:w="10060" w:type="dxa"/>
            <w:gridSpan w:val="12"/>
            <w:tcBorders>
              <w:top w:val="nil"/>
            </w:tcBorders>
          </w:tcPr>
          <w:p w:rsidR="00377FB1" w:rsidRPr="00944A9E" w:rsidRDefault="00377FB1" w:rsidP="00377FB1">
            <w:pPr>
              <w:rPr>
                <w:ins w:id="4603" w:author="Hana Navrátilová" w:date="2019-09-24T11:10:00Z"/>
              </w:rPr>
            </w:pPr>
            <w:ins w:id="4604" w:author="Hana Navrátilová" w:date="2019-09-24T11:10:00Z">
              <w:r>
                <w:rPr>
                  <w:bCs/>
                </w:rPr>
                <w:t>Dramatická výchova pro učitele v primárním vzdělávání, Rétorika pro učitele, Pedagogická dokumentace v ZŠ, Specifická práce učitele v přípravném ročníku ZŠ, Připravenost dítěte na vstup do základní školy, Spolupráce rodiny a školy, Hudebně-pohybová výchova, Finanční management v praxi ZŠ, Aspekty řízení školy a třídy, Spolupráce mateřské a základní školy, Vybrané problémy pedagogické diagnostiky žáka a třídy, Řízení třídy a školy</w:t>
              </w:r>
            </w:ins>
          </w:p>
        </w:tc>
      </w:tr>
      <w:tr w:rsidR="00377FB1" w:rsidRPr="00944A9E" w:rsidTr="008D623E">
        <w:trPr>
          <w:jc w:val="center"/>
          <w:ins w:id="4605" w:author="Hana Navrátilová" w:date="2019-09-24T11:10:00Z"/>
        </w:trPr>
        <w:tc>
          <w:tcPr>
            <w:tcW w:w="10060" w:type="dxa"/>
            <w:gridSpan w:val="12"/>
            <w:shd w:val="clear" w:color="auto" w:fill="F7CAAC"/>
          </w:tcPr>
          <w:p w:rsidR="00377FB1" w:rsidRPr="00944A9E" w:rsidRDefault="00377FB1" w:rsidP="00377FB1">
            <w:pPr>
              <w:jc w:val="both"/>
              <w:rPr>
                <w:ins w:id="4606" w:author="Hana Navrátilová" w:date="2019-09-24T11:10:00Z"/>
              </w:rPr>
            </w:pPr>
            <w:ins w:id="4607" w:author="Hana Navrátilová" w:date="2019-09-24T11:10:00Z">
              <w:r w:rsidRPr="00944A9E">
                <w:rPr>
                  <w:b/>
                </w:rPr>
                <w:t xml:space="preserve">Údaje o vzdělání na VŠ </w:t>
              </w:r>
            </w:ins>
          </w:p>
        </w:tc>
      </w:tr>
      <w:tr w:rsidR="00377FB1" w:rsidRPr="00944A9E" w:rsidTr="008D623E">
        <w:trPr>
          <w:trHeight w:val="1055"/>
          <w:jc w:val="center"/>
          <w:ins w:id="4608" w:author="Hana Navrátilová" w:date="2019-09-24T11:10:00Z"/>
        </w:trPr>
        <w:tc>
          <w:tcPr>
            <w:tcW w:w="10060" w:type="dxa"/>
            <w:gridSpan w:val="12"/>
          </w:tcPr>
          <w:p w:rsidR="00377FB1" w:rsidRDefault="00377FB1" w:rsidP="00377FB1">
            <w:pPr>
              <w:jc w:val="both"/>
              <w:rPr>
                <w:ins w:id="4609" w:author="Hana Navrátilová" w:date="2019-09-24T11:10:00Z"/>
                <w:lang w:eastAsia="en-US"/>
              </w:rPr>
            </w:pPr>
            <w:ins w:id="4610" w:author="Hana Navrátilová" w:date="2019-09-24T11:10:00Z">
              <w:r>
                <w:rPr>
                  <w:lang w:eastAsia="en-US"/>
                </w:rPr>
                <w:t>Mgr., magisterský obor U</w:t>
              </w:r>
              <w:r w:rsidRPr="00944A9E">
                <w:rPr>
                  <w:lang w:eastAsia="en-US"/>
                </w:rPr>
                <w:t xml:space="preserve">čitelství pro 1. stupeň základní školy, specializace Dramatická výchova, 2002, </w:t>
              </w:r>
              <w:r w:rsidRPr="00944A9E">
                <w:rPr>
                  <w:lang w:eastAsia="en-US"/>
                </w:rPr>
                <w:br/>
                <w:t xml:space="preserve">PdF OU v Ostravě  </w:t>
              </w:r>
            </w:ins>
          </w:p>
          <w:p w:rsidR="00377FB1" w:rsidRDefault="00377FB1" w:rsidP="00377FB1">
            <w:pPr>
              <w:jc w:val="both"/>
              <w:rPr>
                <w:ins w:id="4611" w:author="Hana Navrátilová" w:date="2019-09-24T11:10:00Z"/>
                <w:lang w:eastAsia="en-US"/>
              </w:rPr>
            </w:pPr>
            <w:ins w:id="4612" w:author="Hana Navrátilová" w:date="2019-09-24T11:10:00Z">
              <w:r>
                <w:rPr>
                  <w:lang w:eastAsia="en-US"/>
                </w:rPr>
                <w:t>PhDr., rigorózní řízení, Specializace v pedagogice, 2018, FHS UTB ve Zlíně</w:t>
              </w:r>
            </w:ins>
          </w:p>
          <w:p w:rsidR="00377FB1" w:rsidRPr="00944A9E" w:rsidRDefault="00377FB1" w:rsidP="00377FB1">
            <w:pPr>
              <w:jc w:val="both"/>
              <w:rPr>
                <w:ins w:id="4613" w:author="Hana Navrátilová" w:date="2019-09-24T11:10:00Z"/>
              </w:rPr>
            </w:pPr>
            <w:ins w:id="4614" w:author="Hana Navrátilová" w:date="2019-09-24T11:10:00Z">
              <w:r w:rsidRPr="00944A9E">
                <w:rPr>
                  <w:lang w:eastAsia="en-US"/>
                </w:rPr>
                <w:t>doktorské studium v oboru Pedagogika, 2015, FHS UTB ve Zlíně</w:t>
              </w:r>
            </w:ins>
          </w:p>
        </w:tc>
      </w:tr>
      <w:tr w:rsidR="00377FB1" w:rsidRPr="00944A9E" w:rsidTr="008D623E">
        <w:trPr>
          <w:jc w:val="center"/>
          <w:ins w:id="4615" w:author="Hana Navrátilová" w:date="2019-09-24T11:10:00Z"/>
        </w:trPr>
        <w:tc>
          <w:tcPr>
            <w:tcW w:w="10060" w:type="dxa"/>
            <w:gridSpan w:val="12"/>
            <w:shd w:val="clear" w:color="auto" w:fill="F7CAAC"/>
          </w:tcPr>
          <w:p w:rsidR="00377FB1" w:rsidRPr="00944A9E" w:rsidRDefault="00377FB1" w:rsidP="00377FB1">
            <w:pPr>
              <w:jc w:val="both"/>
              <w:rPr>
                <w:ins w:id="4616" w:author="Hana Navrátilová" w:date="2019-09-24T11:10:00Z"/>
                <w:b/>
              </w:rPr>
            </w:pPr>
            <w:ins w:id="4617" w:author="Hana Navrátilová" w:date="2019-09-24T11:10:00Z">
              <w:r w:rsidRPr="00944A9E">
                <w:rPr>
                  <w:b/>
                </w:rPr>
                <w:t>Údaje o odborném působení od absolvování VŠ</w:t>
              </w:r>
            </w:ins>
          </w:p>
        </w:tc>
      </w:tr>
      <w:tr w:rsidR="00377FB1" w:rsidRPr="00944A9E" w:rsidTr="008D623E">
        <w:trPr>
          <w:trHeight w:val="798"/>
          <w:jc w:val="center"/>
          <w:ins w:id="4618" w:author="Hana Navrátilová" w:date="2019-09-24T11:10:00Z"/>
        </w:trPr>
        <w:tc>
          <w:tcPr>
            <w:tcW w:w="10060" w:type="dxa"/>
            <w:gridSpan w:val="12"/>
          </w:tcPr>
          <w:p w:rsidR="00377FB1" w:rsidRPr="00944A9E" w:rsidRDefault="00377FB1" w:rsidP="00377FB1">
            <w:pPr>
              <w:jc w:val="both"/>
              <w:rPr>
                <w:ins w:id="4619" w:author="Hana Navrátilová" w:date="2019-09-24T11:10:00Z"/>
                <w:lang w:eastAsia="en-US"/>
              </w:rPr>
            </w:pPr>
            <w:ins w:id="4620" w:author="Hana Navrátilová" w:date="2019-09-24T11:10:00Z">
              <w:r w:rsidRPr="00944A9E">
                <w:rPr>
                  <w:lang w:eastAsia="en-US"/>
                </w:rPr>
                <w:t xml:space="preserve">2002 – 2006 učitelka, Základní škola a Mateřská škola Tečovice </w:t>
              </w:r>
            </w:ins>
          </w:p>
          <w:p w:rsidR="00377FB1" w:rsidRPr="00944A9E" w:rsidRDefault="00377FB1" w:rsidP="00377FB1">
            <w:pPr>
              <w:jc w:val="both"/>
              <w:rPr>
                <w:ins w:id="4621" w:author="Hana Navrátilová" w:date="2019-09-24T11:10:00Z"/>
                <w:lang w:eastAsia="en-US"/>
              </w:rPr>
            </w:pPr>
            <w:ins w:id="4622" w:author="Hana Navrátilová" w:date="2019-09-24T11:10:00Z">
              <w:r w:rsidRPr="00944A9E">
                <w:rPr>
                  <w:lang w:eastAsia="en-US"/>
                </w:rPr>
                <w:t>2006 – 2015 ředitelka, Základní škola a Mateřská škola Tečovice</w:t>
              </w:r>
            </w:ins>
          </w:p>
          <w:p w:rsidR="00377FB1" w:rsidRPr="00944A9E" w:rsidRDefault="00377FB1" w:rsidP="00377FB1">
            <w:pPr>
              <w:jc w:val="both"/>
              <w:rPr>
                <w:ins w:id="4623" w:author="Hana Navrátilová" w:date="2019-09-24T11:10:00Z"/>
              </w:rPr>
            </w:pPr>
            <w:ins w:id="4624" w:author="Hana Navrátilová" w:date="2019-09-24T11:10:00Z">
              <w:r w:rsidRPr="00944A9E">
                <w:rPr>
                  <w:lang w:eastAsia="en-US"/>
                </w:rPr>
                <w:t xml:space="preserve">2015 – dosud asistent, </w:t>
              </w:r>
              <w:r w:rsidRPr="00944A9E">
                <w:t>Ústav školní pedagogiky, Fakulta humanitních studií, Univerzita Tomáše Bati ve Zlíně</w:t>
              </w:r>
            </w:ins>
          </w:p>
        </w:tc>
      </w:tr>
      <w:tr w:rsidR="00377FB1" w:rsidRPr="00944A9E" w:rsidTr="008D623E">
        <w:trPr>
          <w:trHeight w:val="250"/>
          <w:jc w:val="center"/>
          <w:ins w:id="4625" w:author="Hana Navrátilová" w:date="2019-09-24T11:10:00Z"/>
        </w:trPr>
        <w:tc>
          <w:tcPr>
            <w:tcW w:w="10060" w:type="dxa"/>
            <w:gridSpan w:val="12"/>
            <w:shd w:val="clear" w:color="auto" w:fill="F7CAAC"/>
          </w:tcPr>
          <w:p w:rsidR="00377FB1" w:rsidRPr="00944A9E" w:rsidRDefault="00377FB1" w:rsidP="00377FB1">
            <w:pPr>
              <w:jc w:val="both"/>
              <w:rPr>
                <w:ins w:id="4626" w:author="Hana Navrátilová" w:date="2019-09-24T11:10:00Z"/>
              </w:rPr>
            </w:pPr>
            <w:ins w:id="4627" w:author="Hana Navrátilová" w:date="2019-09-24T11:10:00Z">
              <w:r w:rsidRPr="00944A9E">
                <w:rPr>
                  <w:b/>
                </w:rPr>
                <w:t>Zkušenosti s vedením kvalifikačních a rigorózních prací</w:t>
              </w:r>
            </w:ins>
          </w:p>
        </w:tc>
      </w:tr>
      <w:tr w:rsidR="00377FB1" w:rsidRPr="00944A9E" w:rsidTr="008D623E">
        <w:trPr>
          <w:trHeight w:val="491"/>
          <w:jc w:val="center"/>
          <w:ins w:id="4628" w:author="Hana Navrátilová" w:date="2019-09-24T11:10:00Z"/>
        </w:trPr>
        <w:tc>
          <w:tcPr>
            <w:tcW w:w="10060" w:type="dxa"/>
            <w:gridSpan w:val="12"/>
          </w:tcPr>
          <w:p w:rsidR="00377FB1" w:rsidRPr="00944A9E" w:rsidRDefault="00377FB1" w:rsidP="00377FB1">
            <w:pPr>
              <w:jc w:val="both"/>
              <w:rPr>
                <w:ins w:id="4629" w:author="Hana Navrátilová" w:date="2019-09-24T11:10:00Z"/>
              </w:rPr>
            </w:pPr>
            <w:ins w:id="4630" w:author="Hana Navrátilová" w:date="2019-09-24T11:10:00Z">
              <w:r w:rsidRPr="00944A9E">
                <w:rPr>
                  <w:lang w:eastAsia="en-US"/>
                </w:rPr>
                <w:t>Obhájených 6 bakalářských prací</w:t>
              </w:r>
              <w:r>
                <w:rPr>
                  <w:lang w:eastAsia="en-US"/>
                </w:rPr>
                <w:t>, a</w:t>
              </w:r>
              <w:r w:rsidRPr="00944A9E">
                <w:rPr>
                  <w:lang w:eastAsia="en-US"/>
                </w:rPr>
                <w:t>ktuálně vedení 9 bakalářských prací.</w:t>
              </w:r>
            </w:ins>
          </w:p>
        </w:tc>
      </w:tr>
      <w:tr w:rsidR="00377FB1" w:rsidRPr="00944A9E" w:rsidTr="008D623E">
        <w:trPr>
          <w:jc w:val="center"/>
          <w:ins w:id="4631" w:author="Hana Navrátilová" w:date="2019-09-24T11:10:00Z"/>
        </w:trPr>
        <w:tc>
          <w:tcPr>
            <w:tcW w:w="3107" w:type="dxa"/>
            <w:gridSpan w:val="2"/>
            <w:tcBorders>
              <w:top w:val="single" w:sz="12" w:space="0" w:color="auto"/>
            </w:tcBorders>
            <w:shd w:val="clear" w:color="auto" w:fill="F7CAAC"/>
          </w:tcPr>
          <w:p w:rsidR="00377FB1" w:rsidRPr="00944A9E" w:rsidRDefault="00377FB1" w:rsidP="00377FB1">
            <w:pPr>
              <w:jc w:val="both"/>
              <w:rPr>
                <w:ins w:id="4632" w:author="Hana Navrátilová" w:date="2019-09-24T11:10:00Z"/>
              </w:rPr>
            </w:pPr>
            <w:ins w:id="4633" w:author="Hana Navrátilová" w:date="2019-09-24T11:10:00Z">
              <w:r w:rsidRPr="00944A9E">
                <w:rPr>
                  <w:b/>
                </w:rPr>
                <w:t xml:space="preserve">Obor habilitačního řízení </w:t>
              </w:r>
            </w:ins>
          </w:p>
        </w:tc>
        <w:tc>
          <w:tcPr>
            <w:tcW w:w="2071" w:type="dxa"/>
            <w:gridSpan w:val="2"/>
            <w:tcBorders>
              <w:top w:val="single" w:sz="12" w:space="0" w:color="auto"/>
            </w:tcBorders>
            <w:shd w:val="clear" w:color="auto" w:fill="F7CAAC"/>
          </w:tcPr>
          <w:p w:rsidR="00377FB1" w:rsidRPr="00944A9E" w:rsidRDefault="00377FB1" w:rsidP="00377FB1">
            <w:pPr>
              <w:jc w:val="both"/>
              <w:rPr>
                <w:ins w:id="4634" w:author="Hana Navrátilová" w:date="2019-09-24T11:10:00Z"/>
              </w:rPr>
            </w:pPr>
            <w:ins w:id="4635" w:author="Hana Navrátilová" w:date="2019-09-24T11:10:00Z">
              <w:r w:rsidRPr="00944A9E">
                <w:rPr>
                  <w:b/>
                </w:rPr>
                <w:t>Rok udělení hodnosti</w:t>
              </w:r>
            </w:ins>
          </w:p>
        </w:tc>
        <w:tc>
          <w:tcPr>
            <w:tcW w:w="2084" w:type="dxa"/>
            <w:gridSpan w:val="3"/>
            <w:tcBorders>
              <w:top w:val="single" w:sz="12" w:space="0" w:color="auto"/>
              <w:right w:val="single" w:sz="12" w:space="0" w:color="auto"/>
            </w:tcBorders>
            <w:shd w:val="clear" w:color="auto" w:fill="F7CAAC"/>
          </w:tcPr>
          <w:p w:rsidR="00377FB1" w:rsidRPr="00944A9E" w:rsidRDefault="00377FB1" w:rsidP="00377FB1">
            <w:pPr>
              <w:jc w:val="both"/>
              <w:rPr>
                <w:ins w:id="4636" w:author="Hana Navrátilová" w:date="2019-09-24T11:10:00Z"/>
              </w:rPr>
            </w:pPr>
            <w:ins w:id="4637" w:author="Hana Navrátilová" w:date="2019-09-24T11:10:00Z">
              <w:r w:rsidRPr="00944A9E">
                <w:rPr>
                  <w:b/>
                </w:rPr>
                <w:t>Řízení konáno na VŠ</w:t>
              </w:r>
            </w:ins>
          </w:p>
        </w:tc>
        <w:tc>
          <w:tcPr>
            <w:tcW w:w="2798" w:type="dxa"/>
            <w:gridSpan w:val="5"/>
            <w:tcBorders>
              <w:top w:val="single" w:sz="12" w:space="0" w:color="auto"/>
              <w:left w:val="single" w:sz="12" w:space="0" w:color="auto"/>
            </w:tcBorders>
            <w:shd w:val="clear" w:color="auto" w:fill="F7CAAC"/>
          </w:tcPr>
          <w:p w:rsidR="00377FB1" w:rsidRPr="00944A9E" w:rsidRDefault="00377FB1" w:rsidP="00377FB1">
            <w:pPr>
              <w:jc w:val="both"/>
              <w:rPr>
                <w:ins w:id="4638" w:author="Hana Navrátilová" w:date="2019-09-24T11:10:00Z"/>
                <w:b/>
              </w:rPr>
            </w:pPr>
            <w:ins w:id="4639" w:author="Hana Navrátilová" w:date="2019-09-24T11:10:00Z">
              <w:r w:rsidRPr="00944A9E">
                <w:rPr>
                  <w:b/>
                </w:rPr>
                <w:t>Ohlasy publikací</w:t>
              </w:r>
            </w:ins>
          </w:p>
        </w:tc>
      </w:tr>
      <w:tr w:rsidR="00377FB1" w:rsidRPr="00944A9E" w:rsidTr="008D623E">
        <w:trPr>
          <w:jc w:val="center"/>
          <w:ins w:id="4640" w:author="Hana Navrátilová" w:date="2019-09-24T11:10:00Z"/>
        </w:trPr>
        <w:tc>
          <w:tcPr>
            <w:tcW w:w="3107" w:type="dxa"/>
            <w:gridSpan w:val="2"/>
          </w:tcPr>
          <w:p w:rsidR="00377FB1" w:rsidRPr="00944A9E" w:rsidRDefault="00377FB1" w:rsidP="00377FB1">
            <w:pPr>
              <w:jc w:val="both"/>
              <w:rPr>
                <w:ins w:id="4641" w:author="Hana Navrátilová" w:date="2019-09-24T11:10:00Z"/>
              </w:rPr>
            </w:pPr>
          </w:p>
        </w:tc>
        <w:tc>
          <w:tcPr>
            <w:tcW w:w="2071" w:type="dxa"/>
            <w:gridSpan w:val="2"/>
          </w:tcPr>
          <w:p w:rsidR="00377FB1" w:rsidRPr="00944A9E" w:rsidRDefault="00377FB1" w:rsidP="00377FB1">
            <w:pPr>
              <w:jc w:val="both"/>
              <w:rPr>
                <w:ins w:id="4642" w:author="Hana Navrátilová" w:date="2019-09-24T11:10:00Z"/>
              </w:rPr>
            </w:pPr>
          </w:p>
        </w:tc>
        <w:tc>
          <w:tcPr>
            <w:tcW w:w="2084" w:type="dxa"/>
            <w:gridSpan w:val="3"/>
            <w:tcBorders>
              <w:right w:val="single" w:sz="12" w:space="0" w:color="auto"/>
            </w:tcBorders>
          </w:tcPr>
          <w:p w:rsidR="00377FB1" w:rsidRPr="00944A9E" w:rsidRDefault="00377FB1" w:rsidP="00377FB1">
            <w:pPr>
              <w:jc w:val="both"/>
              <w:rPr>
                <w:ins w:id="4643" w:author="Hana Navrátilová" w:date="2019-09-24T11:10:00Z"/>
              </w:rPr>
            </w:pPr>
          </w:p>
        </w:tc>
        <w:tc>
          <w:tcPr>
            <w:tcW w:w="590" w:type="dxa"/>
            <w:gridSpan w:val="2"/>
            <w:tcBorders>
              <w:left w:val="single" w:sz="12" w:space="0" w:color="auto"/>
            </w:tcBorders>
            <w:shd w:val="clear" w:color="auto" w:fill="F7CAAC"/>
          </w:tcPr>
          <w:p w:rsidR="00377FB1" w:rsidRPr="00944A9E" w:rsidRDefault="00377FB1" w:rsidP="00377FB1">
            <w:pPr>
              <w:jc w:val="both"/>
              <w:rPr>
                <w:ins w:id="4644" w:author="Hana Navrátilová" w:date="2019-09-24T11:10:00Z"/>
              </w:rPr>
            </w:pPr>
            <w:ins w:id="4645" w:author="Hana Navrátilová" w:date="2019-09-24T11:10:00Z">
              <w:r w:rsidRPr="00944A9E">
                <w:rPr>
                  <w:b/>
                </w:rPr>
                <w:t>WOS</w:t>
              </w:r>
            </w:ins>
          </w:p>
        </w:tc>
        <w:tc>
          <w:tcPr>
            <w:tcW w:w="650" w:type="dxa"/>
            <w:gridSpan w:val="2"/>
            <w:shd w:val="clear" w:color="auto" w:fill="F7CAAC"/>
          </w:tcPr>
          <w:p w:rsidR="00377FB1" w:rsidRPr="00944A9E" w:rsidRDefault="00377FB1" w:rsidP="00377FB1">
            <w:pPr>
              <w:jc w:val="both"/>
              <w:rPr>
                <w:ins w:id="4646" w:author="Hana Navrátilová" w:date="2019-09-24T11:10:00Z"/>
                <w:sz w:val="18"/>
              </w:rPr>
            </w:pPr>
            <w:ins w:id="4647" w:author="Hana Navrátilová" w:date="2019-09-24T11:10:00Z">
              <w:r w:rsidRPr="00944A9E">
                <w:rPr>
                  <w:b/>
                  <w:sz w:val="18"/>
                </w:rPr>
                <w:t>Scopus</w:t>
              </w:r>
            </w:ins>
          </w:p>
        </w:tc>
        <w:tc>
          <w:tcPr>
            <w:tcW w:w="1558" w:type="dxa"/>
            <w:shd w:val="clear" w:color="auto" w:fill="F7CAAC"/>
          </w:tcPr>
          <w:p w:rsidR="00377FB1" w:rsidRPr="00944A9E" w:rsidRDefault="00377FB1" w:rsidP="00377FB1">
            <w:pPr>
              <w:jc w:val="both"/>
              <w:rPr>
                <w:ins w:id="4648" w:author="Hana Navrátilová" w:date="2019-09-24T11:10:00Z"/>
              </w:rPr>
            </w:pPr>
            <w:ins w:id="4649" w:author="Hana Navrátilová" w:date="2019-09-24T11:10:00Z">
              <w:r w:rsidRPr="00944A9E">
                <w:rPr>
                  <w:b/>
                  <w:sz w:val="18"/>
                </w:rPr>
                <w:t>ostatní</w:t>
              </w:r>
            </w:ins>
          </w:p>
        </w:tc>
      </w:tr>
      <w:tr w:rsidR="00377FB1" w:rsidRPr="00944A9E" w:rsidTr="008D623E">
        <w:trPr>
          <w:trHeight w:val="70"/>
          <w:jc w:val="center"/>
          <w:ins w:id="4650" w:author="Hana Navrátilová" w:date="2019-09-24T11:10:00Z"/>
        </w:trPr>
        <w:tc>
          <w:tcPr>
            <w:tcW w:w="3107" w:type="dxa"/>
            <w:gridSpan w:val="2"/>
            <w:shd w:val="clear" w:color="auto" w:fill="F7CAAC"/>
          </w:tcPr>
          <w:p w:rsidR="00377FB1" w:rsidRPr="00944A9E" w:rsidRDefault="00377FB1" w:rsidP="00377FB1">
            <w:pPr>
              <w:jc w:val="both"/>
              <w:rPr>
                <w:ins w:id="4651" w:author="Hana Navrátilová" w:date="2019-09-24T11:10:00Z"/>
              </w:rPr>
            </w:pPr>
            <w:ins w:id="4652" w:author="Hana Navrátilová" w:date="2019-09-24T11:10:00Z">
              <w:r w:rsidRPr="00944A9E">
                <w:rPr>
                  <w:b/>
                </w:rPr>
                <w:t>Obor jmenovacího řízení</w:t>
              </w:r>
            </w:ins>
          </w:p>
        </w:tc>
        <w:tc>
          <w:tcPr>
            <w:tcW w:w="2071" w:type="dxa"/>
            <w:gridSpan w:val="2"/>
            <w:shd w:val="clear" w:color="auto" w:fill="F7CAAC"/>
          </w:tcPr>
          <w:p w:rsidR="00377FB1" w:rsidRPr="00944A9E" w:rsidRDefault="00377FB1" w:rsidP="00377FB1">
            <w:pPr>
              <w:jc w:val="both"/>
              <w:rPr>
                <w:ins w:id="4653" w:author="Hana Navrátilová" w:date="2019-09-24T11:10:00Z"/>
              </w:rPr>
            </w:pPr>
            <w:ins w:id="4654" w:author="Hana Navrátilová" w:date="2019-09-24T11:10:00Z">
              <w:r w:rsidRPr="00944A9E">
                <w:rPr>
                  <w:b/>
                </w:rPr>
                <w:t>Rok udělení hodnosti</w:t>
              </w:r>
            </w:ins>
          </w:p>
        </w:tc>
        <w:tc>
          <w:tcPr>
            <w:tcW w:w="2084" w:type="dxa"/>
            <w:gridSpan w:val="3"/>
            <w:tcBorders>
              <w:right w:val="single" w:sz="12" w:space="0" w:color="auto"/>
            </w:tcBorders>
            <w:shd w:val="clear" w:color="auto" w:fill="F7CAAC"/>
          </w:tcPr>
          <w:p w:rsidR="00377FB1" w:rsidRPr="00944A9E" w:rsidRDefault="00377FB1" w:rsidP="00377FB1">
            <w:pPr>
              <w:jc w:val="both"/>
              <w:rPr>
                <w:ins w:id="4655" w:author="Hana Navrátilová" w:date="2019-09-24T11:10:00Z"/>
              </w:rPr>
            </w:pPr>
            <w:ins w:id="4656" w:author="Hana Navrátilová" w:date="2019-09-24T11:10:00Z">
              <w:r w:rsidRPr="00944A9E">
                <w:rPr>
                  <w:b/>
                </w:rPr>
                <w:t>Řízení konáno na VŠ</w:t>
              </w:r>
            </w:ins>
          </w:p>
        </w:tc>
        <w:tc>
          <w:tcPr>
            <w:tcW w:w="590" w:type="dxa"/>
            <w:gridSpan w:val="2"/>
            <w:vMerge w:val="restart"/>
            <w:tcBorders>
              <w:left w:val="single" w:sz="12" w:space="0" w:color="auto"/>
            </w:tcBorders>
          </w:tcPr>
          <w:p w:rsidR="00377FB1" w:rsidRPr="00944A9E" w:rsidRDefault="00377FB1" w:rsidP="00377FB1">
            <w:pPr>
              <w:jc w:val="both"/>
              <w:rPr>
                <w:ins w:id="4657" w:author="Hana Navrátilová" w:date="2019-09-24T11:10:00Z"/>
              </w:rPr>
            </w:pPr>
          </w:p>
        </w:tc>
        <w:tc>
          <w:tcPr>
            <w:tcW w:w="650" w:type="dxa"/>
            <w:gridSpan w:val="2"/>
            <w:vMerge w:val="restart"/>
          </w:tcPr>
          <w:p w:rsidR="00377FB1" w:rsidRPr="00944A9E" w:rsidRDefault="00377FB1" w:rsidP="00377FB1">
            <w:pPr>
              <w:jc w:val="both"/>
              <w:rPr>
                <w:ins w:id="4658" w:author="Hana Navrátilová" w:date="2019-09-24T11:10:00Z"/>
              </w:rPr>
            </w:pPr>
          </w:p>
        </w:tc>
        <w:tc>
          <w:tcPr>
            <w:tcW w:w="1558" w:type="dxa"/>
            <w:vMerge w:val="restart"/>
          </w:tcPr>
          <w:p w:rsidR="00377FB1" w:rsidRPr="00944A9E" w:rsidRDefault="00377FB1" w:rsidP="00377FB1">
            <w:pPr>
              <w:jc w:val="both"/>
              <w:rPr>
                <w:ins w:id="4659" w:author="Hana Navrátilová" w:date="2019-09-24T11:10:00Z"/>
              </w:rPr>
            </w:pPr>
          </w:p>
        </w:tc>
      </w:tr>
      <w:tr w:rsidR="00377FB1" w:rsidRPr="00944A9E" w:rsidTr="008D623E">
        <w:trPr>
          <w:trHeight w:val="205"/>
          <w:jc w:val="center"/>
          <w:ins w:id="4660" w:author="Hana Navrátilová" w:date="2019-09-24T11:10:00Z"/>
        </w:trPr>
        <w:tc>
          <w:tcPr>
            <w:tcW w:w="3107" w:type="dxa"/>
            <w:gridSpan w:val="2"/>
          </w:tcPr>
          <w:p w:rsidR="00377FB1" w:rsidRPr="00944A9E" w:rsidRDefault="00377FB1" w:rsidP="00377FB1">
            <w:pPr>
              <w:jc w:val="both"/>
              <w:rPr>
                <w:ins w:id="4661" w:author="Hana Navrátilová" w:date="2019-09-24T11:10:00Z"/>
              </w:rPr>
            </w:pPr>
          </w:p>
        </w:tc>
        <w:tc>
          <w:tcPr>
            <w:tcW w:w="2071" w:type="dxa"/>
            <w:gridSpan w:val="2"/>
          </w:tcPr>
          <w:p w:rsidR="00377FB1" w:rsidRPr="00944A9E" w:rsidRDefault="00377FB1" w:rsidP="00377FB1">
            <w:pPr>
              <w:jc w:val="both"/>
              <w:rPr>
                <w:ins w:id="4662" w:author="Hana Navrátilová" w:date="2019-09-24T11:10:00Z"/>
              </w:rPr>
            </w:pPr>
          </w:p>
        </w:tc>
        <w:tc>
          <w:tcPr>
            <w:tcW w:w="2084" w:type="dxa"/>
            <w:gridSpan w:val="3"/>
            <w:tcBorders>
              <w:right w:val="single" w:sz="12" w:space="0" w:color="auto"/>
            </w:tcBorders>
          </w:tcPr>
          <w:p w:rsidR="00377FB1" w:rsidRPr="00944A9E" w:rsidRDefault="00377FB1" w:rsidP="00377FB1">
            <w:pPr>
              <w:jc w:val="both"/>
              <w:rPr>
                <w:ins w:id="4663" w:author="Hana Navrátilová" w:date="2019-09-24T11:10:00Z"/>
              </w:rPr>
            </w:pPr>
          </w:p>
        </w:tc>
        <w:tc>
          <w:tcPr>
            <w:tcW w:w="590" w:type="dxa"/>
            <w:gridSpan w:val="2"/>
            <w:vMerge/>
            <w:tcBorders>
              <w:left w:val="single" w:sz="12" w:space="0" w:color="auto"/>
            </w:tcBorders>
            <w:vAlign w:val="center"/>
          </w:tcPr>
          <w:p w:rsidR="00377FB1" w:rsidRPr="00944A9E" w:rsidRDefault="00377FB1" w:rsidP="00377FB1">
            <w:pPr>
              <w:rPr>
                <w:ins w:id="4664" w:author="Hana Navrátilová" w:date="2019-09-24T11:10:00Z"/>
                <w:b/>
              </w:rPr>
            </w:pPr>
          </w:p>
        </w:tc>
        <w:tc>
          <w:tcPr>
            <w:tcW w:w="650" w:type="dxa"/>
            <w:gridSpan w:val="2"/>
            <w:vMerge/>
            <w:vAlign w:val="center"/>
          </w:tcPr>
          <w:p w:rsidR="00377FB1" w:rsidRPr="00944A9E" w:rsidRDefault="00377FB1" w:rsidP="00377FB1">
            <w:pPr>
              <w:rPr>
                <w:ins w:id="4665" w:author="Hana Navrátilová" w:date="2019-09-24T11:10:00Z"/>
                <w:b/>
              </w:rPr>
            </w:pPr>
          </w:p>
        </w:tc>
        <w:tc>
          <w:tcPr>
            <w:tcW w:w="1558" w:type="dxa"/>
            <w:vMerge/>
            <w:vAlign w:val="center"/>
          </w:tcPr>
          <w:p w:rsidR="00377FB1" w:rsidRPr="00944A9E" w:rsidRDefault="00377FB1" w:rsidP="00377FB1">
            <w:pPr>
              <w:rPr>
                <w:ins w:id="4666" w:author="Hana Navrátilová" w:date="2019-09-24T11:10:00Z"/>
                <w:b/>
              </w:rPr>
            </w:pPr>
          </w:p>
        </w:tc>
      </w:tr>
      <w:tr w:rsidR="00377FB1" w:rsidRPr="00944A9E" w:rsidTr="008D623E">
        <w:trPr>
          <w:trHeight w:val="545"/>
          <w:jc w:val="center"/>
          <w:ins w:id="4667" w:author="Hana Navrátilová" w:date="2019-09-24T11:10:00Z"/>
        </w:trPr>
        <w:tc>
          <w:tcPr>
            <w:tcW w:w="10060" w:type="dxa"/>
            <w:gridSpan w:val="12"/>
            <w:shd w:val="clear" w:color="auto" w:fill="F7CAAC"/>
          </w:tcPr>
          <w:p w:rsidR="00377FB1" w:rsidRPr="00944A9E" w:rsidRDefault="00377FB1" w:rsidP="00377FB1">
            <w:pPr>
              <w:jc w:val="both"/>
              <w:rPr>
                <w:ins w:id="4668" w:author="Hana Navrátilová" w:date="2019-09-24T11:10:00Z"/>
                <w:b/>
              </w:rPr>
            </w:pPr>
            <w:ins w:id="4669" w:author="Hana Navrátilová" w:date="2019-09-24T11:10:00Z">
              <w:r w:rsidRPr="00944A9E">
                <w:rPr>
                  <w:b/>
                </w:rPr>
                <w:t xml:space="preserve">Přehled o nejvýznamnější publikační a další tvůrčí činnosti nebo další profesní činnosti u odborníků z praxe vztahující se k zabezpečovaným předmětům </w:t>
              </w:r>
            </w:ins>
          </w:p>
        </w:tc>
      </w:tr>
      <w:tr w:rsidR="00377FB1" w:rsidRPr="00944A9E" w:rsidTr="008D623E">
        <w:trPr>
          <w:trHeight w:val="70"/>
          <w:jc w:val="center"/>
          <w:ins w:id="4670" w:author="Hana Navrátilová" w:date="2019-09-24T11:10:00Z"/>
        </w:trPr>
        <w:tc>
          <w:tcPr>
            <w:tcW w:w="10060" w:type="dxa"/>
            <w:gridSpan w:val="12"/>
          </w:tcPr>
          <w:p w:rsidR="00377FB1" w:rsidRDefault="00377FB1" w:rsidP="00377FB1">
            <w:pPr>
              <w:rPr>
                <w:ins w:id="4671" w:author="Hana Navrátilová" w:date="2019-09-24T11:10:00Z"/>
                <w:lang w:eastAsia="en-US"/>
              </w:rPr>
            </w:pPr>
            <w:ins w:id="4672" w:author="Hana Navrátilová" w:date="2019-09-24T11:10:00Z">
              <w:r w:rsidRPr="00944A9E">
                <w:rPr>
                  <w:lang w:eastAsia="en-US"/>
                </w:rPr>
                <w:t>Navrátilová, H., &amp;</w:t>
              </w:r>
              <w:r>
                <w:rPr>
                  <w:lang w:eastAsia="en-US"/>
                </w:rPr>
                <w:t xml:space="preserve"> Petrů</w:t>
              </w:r>
              <w:r w:rsidRPr="00944A9E">
                <w:rPr>
                  <w:lang w:eastAsia="en-US"/>
                </w:rPr>
                <w:t xml:space="preserve"> Puhrová, B. (201</w:t>
              </w:r>
              <w:r>
                <w:rPr>
                  <w:lang w:eastAsia="en-US"/>
                </w:rPr>
                <w:t>8</w:t>
              </w:r>
              <w:r w:rsidRPr="00944A9E">
                <w:rPr>
                  <w:lang w:eastAsia="en-US"/>
                </w:rPr>
                <w:t xml:space="preserve">). </w:t>
              </w:r>
              <w:r w:rsidRPr="00944A9E">
                <w:rPr>
                  <w:i/>
                  <w:lang w:eastAsia="en-US"/>
                </w:rPr>
                <w:t xml:space="preserve">Máme hračku, tak co s ní? </w:t>
              </w:r>
              <w:r w:rsidRPr="00450AC7">
                <w:rPr>
                  <w:lang w:eastAsia="en-US"/>
                </w:rPr>
                <w:t>Zlín: Univerzita Tomáše Bati, Fakulta humanitních studií.</w:t>
              </w:r>
              <w:r>
                <w:rPr>
                  <w:lang w:eastAsia="en-US"/>
                </w:rPr>
                <w:t xml:space="preserve"> </w:t>
              </w:r>
            </w:ins>
          </w:p>
          <w:p w:rsidR="00377FB1" w:rsidRDefault="00377FB1" w:rsidP="00377FB1">
            <w:pPr>
              <w:rPr>
                <w:ins w:id="4673" w:author="Hana Navrátilová" w:date="2019-09-24T11:10:00Z"/>
                <w:lang w:eastAsia="en-US"/>
              </w:rPr>
            </w:pPr>
            <w:ins w:id="4674" w:author="Hana Navrátilová" w:date="2019-09-24T11:10:00Z">
              <w:r w:rsidRPr="00450AC7">
                <w:rPr>
                  <w:lang w:eastAsia="en-US"/>
                </w:rPr>
                <w:t xml:space="preserve">Petrů Puhrová, B., Deutscherová, B., </w:t>
              </w:r>
              <w:r>
                <w:rPr>
                  <w:lang w:eastAsia="en-US"/>
                </w:rPr>
                <w:t xml:space="preserve">&amp; </w:t>
              </w:r>
              <w:r w:rsidRPr="00450AC7">
                <w:rPr>
                  <w:lang w:eastAsia="en-US"/>
                </w:rPr>
                <w:t xml:space="preserve">Koutníková, M. (2018).  </w:t>
              </w:r>
              <w:r w:rsidRPr="00450AC7">
                <w:rPr>
                  <w:i/>
                  <w:lang w:eastAsia="en-US"/>
                </w:rPr>
                <w:t>Fórum mladých výzkumníků VI.</w:t>
              </w:r>
              <w:r w:rsidRPr="00450AC7">
                <w:rPr>
                  <w:lang w:eastAsia="en-US"/>
                </w:rPr>
                <w:t xml:space="preserve"> Zlín: Univerzita Tomáše Bati, Fakulta humanitních studií.</w:t>
              </w:r>
              <w:r>
                <w:rPr>
                  <w:lang w:eastAsia="en-US"/>
                </w:rPr>
                <w:t xml:space="preserve"> </w:t>
              </w:r>
            </w:ins>
          </w:p>
          <w:p w:rsidR="00377FB1" w:rsidRDefault="00377FB1" w:rsidP="00377FB1">
            <w:pPr>
              <w:rPr>
                <w:ins w:id="4675" w:author="Hana Navrátilová" w:date="2019-09-24T11:10:00Z"/>
                <w:lang w:eastAsia="en-US"/>
              </w:rPr>
            </w:pPr>
            <w:ins w:id="4676" w:author="Hana Navrátilová" w:date="2019-09-24T11:10:00Z">
              <w:r w:rsidRPr="00E93DE9">
                <w:rPr>
                  <w:lang w:eastAsia="en-US"/>
                </w:rPr>
                <w:t xml:space="preserve">Petrů Puhrová, B., &amp; Urbaniecová, K. (2018). Czech primary pupils' learning aspirations in relation to parents' </w:t>
              </w:r>
              <w:r>
                <w:rPr>
                  <w:lang w:eastAsia="en-US"/>
                </w:rPr>
                <w:t>a</w:t>
              </w:r>
              <w:r w:rsidRPr="00E93DE9">
                <w:rPr>
                  <w:lang w:eastAsia="en-US"/>
                </w:rPr>
                <w:t xml:space="preserve">pproaches. </w:t>
              </w:r>
              <w:r w:rsidRPr="00E93DE9">
                <w:rPr>
                  <w:i/>
                  <w:lang w:eastAsia="en-US"/>
                </w:rPr>
                <w:t>Conference proceedings - Science&amp;Society, 5</w:t>
              </w:r>
              <w:r w:rsidRPr="00E93DE9">
                <w:rPr>
                  <w:lang w:eastAsia="en-US"/>
                </w:rPr>
                <w:t>(3.5), 143-150.</w:t>
              </w:r>
            </w:ins>
          </w:p>
          <w:p w:rsidR="00377FB1" w:rsidRPr="00944A9E" w:rsidRDefault="00377FB1" w:rsidP="00377FB1">
            <w:pPr>
              <w:rPr>
                <w:ins w:id="4677" w:author="Hana Navrátilová" w:date="2019-09-24T11:10:00Z"/>
                <w:lang w:eastAsia="en-US"/>
              </w:rPr>
            </w:pPr>
            <w:ins w:id="4678" w:author="Hana Navrátilová" w:date="2019-09-24T11:10:00Z">
              <w:r w:rsidRPr="00944A9E">
                <w:rPr>
                  <w:lang w:eastAsia="en-US"/>
                </w:rPr>
                <w:t>Majerčíková, J.</w:t>
              </w:r>
              <w:r>
                <w:rPr>
                  <w:lang w:eastAsia="en-US"/>
                </w:rPr>
                <w:t xml:space="preserve">, </w:t>
              </w:r>
              <w:r w:rsidRPr="00944A9E">
                <w:rPr>
                  <w:lang w:eastAsia="en-US"/>
                </w:rPr>
                <w:t>&amp;</w:t>
              </w:r>
              <w:r>
                <w:rPr>
                  <w:lang w:eastAsia="en-US"/>
                </w:rPr>
                <w:t xml:space="preserve"> Petrů</w:t>
              </w:r>
              <w:r w:rsidRPr="00944A9E">
                <w:rPr>
                  <w:lang w:eastAsia="en-US"/>
                </w:rPr>
                <w:t xml:space="preserve"> Puhrová, B. (2017). Everyday Family Experience – A Child’s Home Preparation for School. </w:t>
              </w:r>
              <w:r w:rsidRPr="00944A9E">
                <w:rPr>
                  <w:lang w:eastAsia="en-US"/>
                </w:rPr>
                <w:br/>
              </w:r>
              <w:r w:rsidRPr="00944A9E">
                <w:rPr>
                  <w:i/>
                  <w:lang w:eastAsia="en-US"/>
                </w:rPr>
                <w:t xml:space="preserve">Acta Technologica Dubnicae. </w:t>
              </w:r>
              <w:r w:rsidRPr="00944A9E">
                <w:rPr>
                  <w:lang w:eastAsia="en-US"/>
                </w:rPr>
                <w:t xml:space="preserve">7(2), 17-29. </w:t>
              </w:r>
            </w:ins>
          </w:p>
          <w:p w:rsidR="00377FB1" w:rsidRPr="00944A9E" w:rsidRDefault="00377FB1" w:rsidP="00377FB1">
            <w:pPr>
              <w:rPr>
                <w:ins w:id="4679" w:author="Hana Navrátilová" w:date="2019-09-24T11:10:00Z"/>
                <w:lang w:eastAsia="en-US"/>
              </w:rPr>
            </w:pPr>
            <w:ins w:id="4680" w:author="Hana Navrátilová" w:date="2019-09-24T11:10:00Z">
              <w:r>
                <w:rPr>
                  <w:lang w:eastAsia="en-US"/>
                </w:rPr>
                <w:t>Petrů</w:t>
              </w:r>
              <w:r w:rsidRPr="00944A9E">
                <w:rPr>
                  <w:lang w:eastAsia="en-US"/>
                </w:rPr>
                <w:t xml:space="preserve"> Puhrová, B. (2016). Zapojení rodičů do domácí přípravy dítě na vyučování: přehledová studie. </w:t>
              </w:r>
              <w:r w:rsidRPr="00944A9E">
                <w:rPr>
                  <w:i/>
                  <w:lang w:eastAsia="en-US"/>
                </w:rPr>
                <w:t>Paidagogos</w:t>
              </w:r>
              <w:r>
                <w:rPr>
                  <w:i/>
                  <w:lang w:eastAsia="en-US"/>
                </w:rPr>
                <w:t xml:space="preserve">, </w:t>
              </w:r>
              <w:r w:rsidRPr="00E93DE9">
                <w:rPr>
                  <w:i/>
                  <w:lang w:eastAsia="en-US"/>
                </w:rPr>
                <w:t>2</w:t>
              </w:r>
              <w:r w:rsidRPr="00944A9E">
                <w:rPr>
                  <w:lang w:eastAsia="en-US"/>
                </w:rPr>
                <w:t>(2), 90-106.</w:t>
              </w:r>
            </w:ins>
          </w:p>
          <w:p w:rsidR="00377FB1" w:rsidRPr="00944A9E" w:rsidRDefault="00377FB1" w:rsidP="00377FB1">
            <w:pPr>
              <w:rPr>
                <w:ins w:id="4681" w:author="Hana Navrátilová" w:date="2019-09-24T11:10:00Z"/>
                <w:lang w:eastAsia="en-US"/>
              </w:rPr>
            </w:pPr>
            <w:ins w:id="4682" w:author="Hana Navrátilová" w:date="2019-09-24T11:10:00Z">
              <w:r>
                <w:rPr>
                  <w:lang w:eastAsia="en-US"/>
                </w:rPr>
                <w:t>Petrů</w:t>
              </w:r>
              <w:r w:rsidRPr="00944A9E">
                <w:rPr>
                  <w:lang w:eastAsia="en-US"/>
                </w:rPr>
                <w:t xml:space="preserve"> Puhrová, B. (2016). The interwaving of roles: being a teacher and a parent in child’s home preparation for school: a Czech study. </w:t>
              </w:r>
              <w:r w:rsidRPr="00944A9E">
                <w:rPr>
                  <w:i/>
                  <w:lang w:eastAsia="en-US"/>
                </w:rPr>
                <w:t>ICERI Proceeding</w:t>
              </w:r>
              <w:r>
                <w:rPr>
                  <w:i/>
                  <w:lang w:eastAsia="en-US"/>
                </w:rPr>
                <w:t xml:space="preserve">, </w:t>
              </w:r>
              <w:r w:rsidRPr="00944A9E">
                <w:rPr>
                  <w:lang w:eastAsia="en-US"/>
                </w:rPr>
                <w:t xml:space="preserve">452-457. </w:t>
              </w:r>
            </w:ins>
          </w:p>
          <w:p w:rsidR="00377FB1" w:rsidRDefault="00377FB1" w:rsidP="008D623E">
            <w:pPr>
              <w:rPr>
                <w:ins w:id="4683" w:author="Hana Navrátilová" w:date="2019-09-24T11:10:00Z"/>
              </w:rPr>
            </w:pPr>
            <w:ins w:id="4684" w:author="Hana Navrátilová" w:date="2019-09-24T11:10:00Z">
              <w:r>
                <w:rPr>
                  <w:lang w:eastAsia="en-US"/>
                </w:rPr>
                <w:t>Petrů</w:t>
              </w:r>
              <w:r w:rsidRPr="00944A9E">
                <w:rPr>
                  <w:lang w:eastAsia="en-US"/>
                </w:rPr>
                <w:t xml:space="preserve"> Puhrová, B. (2015). </w:t>
              </w:r>
              <w:r w:rsidRPr="00235136">
                <w:rPr>
                  <w:lang w:eastAsia="en-US"/>
                </w:rPr>
                <w:t>Spolupráce ZŠ a MŠ jako výzva pro rozvoj školy.</w:t>
              </w:r>
              <w:r w:rsidRPr="00944A9E">
                <w:rPr>
                  <w:lang w:eastAsia="en-US"/>
                </w:rPr>
                <w:t xml:space="preserve"> In: </w:t>
              </w:r>
              <w:r w:rsidRPr="00235136">
                <w:rPr>
                  <w:i/>
                  <w:lang w:eastAsia="en-US"/>
                </w:rPr>
                <w:t>Nové výzvy pro předškolní pedagogiku</w:t>
              </w:r>
              <w:r>
                <w:rPr>
                  <w:i/>
                  <w:lang w:eastAsia="en-US"/>
                </w:rPr>
                <w:t>, 2015</w:t>
              </w:r>
              <w:r w:rsidRPr="00944A9E">
                <w:rPr>
                  <w:lang w:eastAsia="en-US"/>
                </w:rPr>
                <w:t>. Zlín: U</w:t>
              </w:r>
              <w:r>
                <w:rPr>
                  <w:lang w:eastAsia="en-US"/>
                </w:rPr>
                <w:t>niverzita Tomáše Bati ve Zlíně.</w:t>
              </w:r>
            </w:ins>
          </w:p>
          <w:p w:rsidR="00377FB1" w:rsidRPr="00944A9E" w:rsidRDefault="00377FB1" w:rsidP="00377FB1">
            <w:pPr>
              <w:jc w:val="both"/>
              <w:rPr>
                <w:ins w:id="4685" w:author="Hana Navrátilová" w:date="2019-09-24T11:10:00Z"/>
              </w:rPr>
            </w:pPr>
          </w:p>
        </w:tc>
      </w:tr>
      <w:tr w:rsidR="00377FB1" w:rsidRPr="00944A9E" w:rsidTr="008D623E">
        <w:trPr>
          <w:trHeight w:val="218"/>
          <w:jc w:val="center"/>
          <w:ins w:id="4686" w:author="Hana Navrátilová" w:date="2019-09-24T11:10:00Z"/>
        </w:trPr>
        <w:tc>
          <w:tcPr>
            <w:tcW w:w="10060" w:type="dxa"/>
            <w:gridSpan w:val="12"/>
            <w:shd w:val="clear" w:color="auto" w:fill="F7CAAC"/>
          </w:tcPr>
          <w:p w:rsidR="00377FB1" w:rsidRPr="00944A9E" w:rsidRDefault="00377FB1" w:rsidP="00377FB1">
            <w:pPr>
              <w:rPr>
                <w:ins w:id="4687" w:author="Hana Navrátilová" w:date="2019-09-24T11:10:00Z"/>
                <w:b/>
              </w:rPr>
            </w:pPr>
            <w:ins w:id="4688" w:author="Hana Navrátilová" w:date="2019-09-24T11:10:00Z">
              <w:r w:rsidRPr="00944A9E">
                <w:rPr>
                  <w:b/>
                </w:rPr>
                <w:t>Působení v zahraničí</w:t>
              </w:r>
            </w:ins>
          </w:p>
        </w:tc>
      </w:tr>
      <w:tr w:rsidR="00377FB1" w:rsidRPr="00944A9E" w:rsidTr="008D623E">
        <w:trPr>
          <w:trHeight w:val="289"/>
          <w:jc w:val="center"/>
          <w:ins w:id="4689" w:author="Hana Navrátilová" w:date="2019-09-24T11:10:00Z"/>
        </w:trPr>
        <w:tc>
          <w:tcPr>
            <w:tcW w:w="10060" w:type="dxa"/>
            <w:gridSpan w:val="12"/>
          </w:tcPr>
          <w:p w:rsidR="00377FB1" w:rsidRPr="00944A9E" w:rsidRDefault="00377FB1" w:rsidP="00377FB1">
            <w:pPr>
              <w:rPr>
                <w:ins w:id="4690" w:author="Hana Navrátilová" w:date="2019-09-24T11:10:00Z"/>
              </w:rPr>
            </w:pPr>
          </w:p>
        </w:tc>
      </w:tr>
      <w:tr w:rsidR="00377FB1" w:rsidRPr="00944A9E" w:rsidTr="008D623E">
        <w:trPr>
          <w:trHeight w:val="403"/>
          <w:jc w:val="center"/>
          <w:ins w:id="4691" w:author="Hana Navrátilová" w:date="2019-09-24T11:10:00Z"/>
        </w:trPr>
        <w:tc>
          <w:tcPr>
            <w:tcW w:w="2336" w:type="dxa"/>
            <w:shd w:val="clear" w:color="auto" w:fill="F7CAAC"/>
          </w:tcPr>
          <w:p w:rsidR="00377FB1" w:rsidRPr="00944A9E" w:rsidRDefault="00377FB1" w:rsidP="00377FB1">
            <w:pPr>
              <w:jc w:val="both"/>
              <w:rPr>
                <w:ins w:id="4692" w:author="Hana Navrátilová" w:date="2019-09-24T11:10:00Z"/>
                <w:b/>
              </w:rPr>
            </w:pPr>
            <w:ins w:id="4693" w:author="Hana Navrátilová" w:date="2019-09-24T11:10:00Z">
              <w:r w:rsidRPr="00944A9E">
                <w:rPr>
                  <w:b/>
                </w:rPr>
                <w:t xml:space="preserve">Podpis </w:t>
              </w:r>
            </w:ins>
          </w:p>
        </w:tc>
        <w:tc>
          <w:tcPr>
            <w:tcW w:w="4063" w:type="dxa"/>
            <w:gridSpan w:val="5"/>
          </w:tcPr>
          <w:p w:rsidR="00377FB1" w:rsidRPr="00944A9E" w:rsidRDefault="00377FB1" w:rsidP="00377FB1">
            <w:pPr>
              <w:jc w:val="both"/>
              <w:rPr>
                <w:ins w:id="4694" w:author="Hana Navrátilová" w:date="2019-09-24T11:10:00Z"/>
              </w:rPr>
            </w:pPr>
            <w:ins w:id="4695" w:author="Hana Navrátilová" w:date="2019-09-24T11:10:00Z">
              <w:r>
                <w:t>PhDr. Barbora Petrů Puhrová , v. r.</w:t>
              </w:r>
            </w:ins>
          </w:p>
        </w:tc>
        <w:tc>
          <w:tcPr>
            <w:tcW w:w="863" w:type="dxa"/>
            <w:shd w:val="clear" w:color="auto" w:fill="F7CAAC"/>
          </w:tcPr>
          <w:p w:rsidR="00377FB1" w:rsidRPr="00944A9E" w:rsidRDefault="00377FB1" w:rsidP="00377FB1">
            <w:pPr>
              <w:jc w:val="both"/>
              <w:rPr>
                <w:ins w:id="4696" w:author="Hana Navrátilová" w:date="2019-09-24T11:10:00Z"/>
              </w:rPr>
            </w:pPr>
            <w:ins w:id="4697" w:author="Hana Navrátilová" w:date="2019-09-24T11:10:00Z">
              <w:r w:rsidRPr="00944A9E">
                <w:rPr>
                  <w:b/>
                </w:rPr>
                <w:t>datum</w:t>
              </w:r>
            </w:ins>
          </w:p>
        </w:tc>
        <w:tc>
          <w:tcPr>
            <w:tcW w:w="2798" w:type="dxa"/>
            <w:gridSpan w:val="5"/>
          </w:tcPr>
          <w:p w:rsidR="00377FB1" w:rsidRPr="00944A9E" w:rsidRDefault="00377FB1" w:rsidP="00377FB1">
            <w:pPr>
              <w:jc w:val="both"/>
              <w:rPr>
                <w:ins w:id="4698" w:author="Hana Navrátilová" w:date="2019-09-24T11:10:00Z"/>
              </w:rPr>
            </w:pPr>
            <w:ins w:id="4699" w:author="Hana Navrátilová" w:date="2019-09-24T11:10:00Z">
              <w:r>
                <w:t xml:space="preserve">25. 09. 2019  </w:t>
              </w:r>
            </w:ins>
          </w:p>
        </w:tc>
      </w:tr>
    </w:tbl>
    <w:p w:rsidR="008D623E" w:rsidRDefault="00460A12">
      <w: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79"/>
        <w:gridCol w:w="692"/>
        <w:gridCol w:w="1967"/>
        <w:gridCol w:w="34"/>
        <w:gridCol w:w="567"/>
        <w:gridCol w:w="425"/>
        <w:gridCol w:w="402"/>
        <w:gridCol w:w="23"/>
        <w:gridCol w:w="126"/>
        <w:gridCol w:w="325"/>
        <w:gridCol w:w="400"/>
        <w:gridCol w:w="283"/>
        <w:gridCol w:w="93"/>
        <w:gridCol w:w="49"/>
        <w:gridCol w:w="851"/>
        <w:gridCol w:w="1064"/>
      </w:tblGrid>
      <w:tr w:rsidR="006B6016" w:rsidRPr="00944A9E" w:rsidTr="008D623E">
        <w:trPr>
          <w:jc w:val="center"/>
        </w:trPr>
        <w:tc>
          <w:tcPr>
            <w:tcW w:w="9990" w:type="dxa"/>
            <w:gridSpan w:val="17"/>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10CEE" w:rsidRPr="00944A9E" w:rsidTr="008D623E">
        <w:trPr>
          <w:jc w:val="center"/>
        </w:trPr>
        <w:tc>
          <w:tcPr>
            <w:tcW w:w="2610" w:type="dxa"/>
            <w:tcBorders>
              <w:top w:val="double" w:sz="4" w:space="0" w:color="auto"/>
            </w:tcBorders>
            <w:shd w:val="clear" w:color="auto" w:fill="F7CAAC"/>
          </w:tcPr>
          <w:p w:rsidR="00310CEE" w:rsidRPr="00944A9E" w:rsidRDefault="00310CEE" w:rsidP="0092544A">
            <w:pPr>
              <w:jc w:val="both"/>
              <w:rPr>
                <w:b/>
              </w:rPr>
            </w:pPr>
            <w:r w:rsidRPr="00944A9E">
              <w:rPr>
                <w:b/>
              </w:rPr>
              <w:t>Vysoká škola</w:t>
            </w:r>
          </w:p>
        </w:tc>
        <w:tc>
          <w:tcPr>
            <w:tcW w:w="7380" w:type="dxa"/>
            <w:gridSpan w:val="16"/>
          </w:tcPr>
          <w:p w:rsidR="00310CEE" w:rsidRPr="00944A9E" w:rsidRDefault="00310CEE" w:rsidP="0092544A">
            <w:pPr>
              <w:jc w:val="both"/>
            </w:pPr>
            <w:r w:rsidRPr="00944A9E">
              <w:t>UTB ve Zlíně</w:t>
            </w:r>
          </w:p>
        </w:tc>
      </w:tr>
      <w:tr w:rsidR="00310CEE" w:rsidRPr="00944A9E" w:rsidTr="008D623E">
        <w:trPr>
          <w:jc w:val="center"/>
        </w:trPr>
        <w:tc>
          <w:tcPr>
            <w:tcW w:w="2610" w:type="dxa"/>
            <w:shd w:val="clear" w:color="auto" w:fill="F7CAAC"/>
          </w:tcPr>
          <w:p w:rsidR="00310CEE" w:rsidRPr="00944A9E" w:rsidRDefault="00310CEE" w:rsidP="0092544A">
            <w:pPr>
              <w:jc w:val="both"/>
              <w:rPr>
                <w:b/>
              </w:rPr>
            </w:pPr>
            <w:r w:rsidRPr="00944A9E">
              <w:rPr>
                <w:b/>
              </w:rPr>
              <w:t>Součást vysoké školy</w:t>
            </w:r>
          </w:p>
        </w:tc>
        <w:tc>
          <w:tcPr>
            <w:tcW w:w="7380" w:type="dxa"/>
            <w:gridSpan w:val="16"/>
          </w:tcPr>
          <w:p w:rsidR="00310CEE" w:rsidRPr="00944A9E" w:rsidRDefault="00310CEE" w:rsidP="0092544A">
            <w:pPr>
              <w:jc w:val="both"/>
            </w:pPr>
            <w:r w:rsidRPr="00944A9E">
              <w:t>Fakulta humanitních studií</w:t>
            </w:r>
          </w:p>
        </w:tc>
      </w:tr>
      <w:tr w:rsidR="00310CEE" w:rsidRPr="00944A9E" w:rsidTr="008D623E">
        <w:trPr>
          <w:jc w:val="center"/>
        </w:trPr>
        <w:tc>
          <w:tcPr>
            <w:tcW w:w="2610" w:type="dxa"/>
            <w:shd w:val="clear" w:color="auto" w:fill="F7CAAC"/>
          </w:tcPr>
          <w:p w:rsidR="00310CEE" w:rsidRPr="00944A9E" w:rsidRDefault="00310CEE" w:rsidP="0092544A">
            <w:pPr>
              <w:jc w:val="both"/>
              <w:rPr>
                <w:b/>
              </w:rPr>
            </w:pPr>
            <w:r w:rsidRPr="00944A9E">
              <w:rPr>
                <w:b/>
              </w:rPr>
              <w:t>Název studijního programu</w:t>
            </w:r>
          </w:p>
        </w:tc>
        <w:tc>
          <w:tcPr>
            <w:tcW w:w="7380" w:type="dxa"/>
            <w:gridSpan w:val="16"/>
          </w:tcPr>
          <w:p w:rsidR="00310CEE" w:rsidRPr="00944A9E" w:rsidRDefault="00310CEE" w:rsidP="0092544A">
            <w:pPr>
              <w:jc w:val="both"/>
            </w:pPr>
            <w:r>
              <w:t>Učitelství pro 1. stupeň</w:t>
            </w:r>
            <w:r w:rsidRPr="00944A9E">
              <w:t xml:space="preserve"> základní školy</w:t>
            </w:r>
          </w:p>
        </w:tc>
      </w:tr>
      <w:tr w:rsidR="008A1422" w:rsidRPr="00944A9E" w:rsidTr="00CD2F6C">
        <w:trPr>
          <w:jc w:val="center"/>
        </w:trPr>
        <w:tc>
          <w:tcPr>
            <w:tcW w:w="2610" w:type="dxa"/>
            <w:shd w:val="clear" w:color="auto" w:fill="F7CAAC"/>
          </w:tcPr>
          <w:p w:rsidR="00310CEE" w:rsidRPr="00944A9E" w:rsidRDefault="00310CEE" w:rsidP="0092544A">
            <w:pPr>
              <w:jc w:val="both"/>
              <w:rPr>
                <w:b/>
              </w:rPr>
            </w:pPr>
            <w:r w:rsidRPr="00944A9E">
              <w:rPr>
                <w:b/>
              </w:rPr>
              <w:t>Jméno a příjmení</w:t>
            </w:r>
          </w:p>
        </w:tc>
        <w:tc>
          <w:tcPr>
            <w:tcW w:w="4189" w:type="dxa"/>
            <w:gridSpan w:val="8"/>
          </w:tcPr>
          <w:p w:rsidR="00310CEE" w:rsidRPr="00944A9E" w:rsidRDefault="00310CEE" w:rsidP="0092544A">
            <w:pPr>
              <w:jc w:val="both"/>
            </w:pPr>
            <w:r>
              <w:t>Lubomír Sedláček</w:t>
            </w:r>
          </w:p>
        </w:tc>
        <w:tc>
          <w:tcPr>
            <w:tcW w:w="1134" w:type="dxa"/>
            <w:gridSpan w:val="4"/>
            <w:shd w:val="clear" w:color="auto" w:fill="F7CAAC"/>
          </w:tcPr>
          <w:p w:rsidR="00310CEE" w:rsidRPr="00944A9E" w:rsidRDefault="00310CEE" w:rsidP="0092544A">
            <w:pPr>
              <w:jc w:val="both"/>
              <w:rPr>
                <w:b/>
              </w:rPr>
            </w:pPr>
            <w:r w:rsidRPr="00944A9E">
              <w:rPr>
                <w:b/>
              </w:rPr>
              <w:t>Tituly</w:t>
            </w:r>
          </w:p>
        </w:tc>
        <w:tc>
          <w:tcPr>
            <w:tcW w:w="2057" w:type="dxa"/>
            <w:gridSpan w:val="4"/>
          </w:tcPr>
          <w:p w:rsidR="00310CEE" w:rsidRPr="00944A9E" w:rsidRDefault="00310CEE" w:rsidP="0092544A">
            <w:pPr>
              <w:jc w:val="both"/>
            </w:pPr>
            <w:r>
              <w:t>Mgr., Ph.D.</w:t>
            </w:r>
          </w:p>
        </w:tc>
      </w:tr>
      <w:tr w:rsidR="008A1422" w:rsidRPr="00944A9E" w:rsidTr="00CD2F6C">
        <w:trPr>
          <w:jc w:val="center"/>
        </w:trPr>
        <w:tc>
          <w:tcPr>
            <w:tcW w:w="2610" w:type="dxa"/>
            <w:shd w:val="clear" w:color="auto" w:fill="F7CAAC"/>
          </w:tcPr>
          <w:p w:rsidR="00310CEE" w:rsidRPr="00944A9E" w:rsidRDefault="00310CEE" w:rsidP="0092544A">
            <w:pPr>
              <w:jc w:val="both"/>
              <w:rPr>
                <w:b/>
              </w:rPr>
            </w:pPr>
            <w:r w:rsidRPr="00944A9E">
              <w:rPr>
                <w:b/>
              </w:rPr>
              <w:t>Rok narození</w:t>
            </w:r>
          </w:p>
        </w:tc>
        <w:tc>
          <w:tcPr>
            <w:tcW w:w="771" w:type="dxa"/>
            <w:gridSpan w:val="2"/>
          </w:tcPr>
          <w:p w:rsidR="00310CEE" w:rsidRPr="00944A9E" w:rsidRDefault="00310CEE" w:rsidP="0092544A">
            <w:pPr>
              <w:jc w:val="both"/>
            </w:pPr>
            <w:r>
              <w:t>1961</w:t>
            </w:r>
          </w:p>
        </w:tc>
        <w:tc>
          <w:tcPr>
            <w:tcW w:w="2001" w:type="dxa"/>
            <w:gridSpan w:val="2"/>
            <w:shd w:val="clear" w:color="auto" w:fill="F7CAAC"/>
          </w:tcPr>
          <w:p w:rsidR="00310CEE" w:rsidRPr="00944A9E" w:rsidRDefault="00310CEE" w:rsidP="0092544A">
            <w:pPr>
              <w:jc w:val="both"/>
              <w:rPr>
                <w:b/>
              </w:rPr>
            </w:pPr>
            <w:r w:rsidRPr="00944A9E">
              <w:rPr>
                <w:b/>
              </w:rPr>
              <w:t>typ vztahu k VŠ</w:t>
            </w:r>
          </w:p>
        </w:tc>
        <w:tc>
          <w:tcPr>
            <w:tcW w:w="567" w:type="dxa"/>
          </w:tcPr>
          <w:p w:rsidR="00310CEE" w:rsidRPr="00944A9E" w:rsidRDefault="00310CEE" w:rsidP="0092544A">
            <w:pPr>
              <w:jc w:val="both"/>
            </w:pPr>
            <w:r w:rsidRPr="00944A9E">
              <w:t>pp</w:t>
            </w:r>
          </w:p>
        </w:tc>
        <w:tc>
          <w:tcPr>
            <w:tcW w:w="850" w:type="dxa"/>
            <w:gridSpan w:val="3"/>
            <w:shd w:val="clear" w:color="auto" w:fill="F7CAAC"/>
          </w:tcPr>
          <w:p w:rsidR="00310CEE" w:rsidRPr="00944A9E" w:rsidRDefault="00310CEE" w:rsidP="0092544A">
            <w:pPr>
              <w:jc w:val="both"/>
              <w:rPr>
                <w:b/>
              </w:rPr>
            </w:pPr>
            <w:r w:rsidRPr="00944A9E">
              <w:rPr>
                <w:b/>
              </w:rPr>
              <w:t>rozsah</w:t>
            </w:r>
          </w:p>
        </w:tc>
        <w:tc>
          <w:tcPr>
            <w:tcW w:w="1134" w:type="dxa"/>
            <w:gridSpan w:val="4"/>
          </w:tcPr>
          <w:p w:rsidR="00310CEE" w:rsidRPr="00944A9E" w:rsidRDefault="00310CEE" w:rsidP="0092544A">
            <w:r w:rsidRPr="00944A9E">
              <w:t>40h/týdně</w:t>
            </w:r>
          </w:p>
        </w:tc>
        <w:tc>
          <w:tcPr>
            <w:tcW w:w="993" w:type="dxa"/>
            <w:gridSpan w:val="3"/>
            <w:shd w:val="clear" w:color="auto" w:fill="F7CAAC"/>
          </w:tcPr>
          <w:p w:rsidR="00310CEE" w:rsidRPr="00944A9E" w:rsidRDefault="00310CEE" w:rsidP="0092544A">
            <w:pPr>
              <w:jc w:val="both"/>
              <w:rPr>
                <w:b/>
              </w:rPr>
            </w:pPr>
            <w:r w:rsidRPr="00944A9E">
              <w:rPr>
                <w:b/>
              </w:rPr>
              <w:t>do kdy</w:t>
            </w:r>
          </w:p>
        </w:tc>
        <w:tc>
          <w:tcPr>
            <w:tcW w:w="1064" w:type="dxa"/>
          </w:tcPr>
          <w:p w:rsidR="00310CEE" w:rsidRPr="00944A9E" w:rsidRDefault="00310CEE" w:rsidP="0092544A">
            <w:r>
              <w:t>N</w:t>
            </w:r>
          </w:p>
        </w:tc>
      </w:tr>
      <w:tr w:rsidR="008A1422" w:rsidRPr="00944A9E" w:rsidTr="00CD2F6C">
        <w:trPr>
          <w:jc w:val="center"/>
        </w:trPr>
        <w:tc>
          <w:tcPr>
            <w:tcW w:w="5382" w:type="dxa"/>
            <w:gridSpan w:val="5"/>
            <w:shd w:val="clear" w:color="auto" w:fill="F7CAAC"/>
          </w:tcPr>
          <w:p w:rsidR="00310CEE" w:rsidRPr="00944A9E" w:rsidRDefault="00310CEE" w:rsidP="0092544A">
            <w:pPr>
              <w:jc w:val="both"/>
              <w:rPr>
                <w:b/>
              </w:rPr>
            </w:pPr>
            <w:r w:rsidRPr="00944A9E">
              <w:rPr>
                <w:b/>
              </w:rPr>
              <w:t>Typ vztahu na součásti VŠ, která uskutečňuje st. program</w:t>
            </w:r>
          </w:p>
        </w:tc>
        <w:tc>
          <w:tcPr>
            <w:tcW w:w="567" w:type="dxa"/>
          </w:tcPr>
          <w:p w:rsidR="00310CEE" w:rsidRPr="00BE64B2" w:rsidRDefault="00310CEE" w:rsidP="0092544A">
            <w:pPr>
              <w:jc w:val="both"/>
            </w:pPr>
            <w:r w:rsidRPr="00BE64B2">
              <w:t>pp</w:t>
            </w:r>
          </w:p>
        </w:tc>
        <w:tc>
          <w:tcPr>
            <w:tcW w:w="850" w:type="dxa"/>
            <w:gridSpan w:val="3"/>
            <w:shd w:val="clear" w:color="auto" w:fill="F7CAAC"/>
          </w:tcPr>
          <w:p w:rsidR="00310CEE" w:rsidRPr="00BE64B2" w:rsidRDefault="00310CEE" w:rsidP="0092544A">
            <w:pPr>
              <w:jc w:val="both"/>
              <w:rPr>
                <w:b/>
              </w:rPr>
            </w:pPr>
            <w:r w:rsidRPr="00BE64B2">
              <w:rPr>
                <w:b/>
              </w:rPr>
              <w:t>rozsah</w:t>
            </w:r>
          </w:p>
        </w:tc>
        <w:tc>
          <w:tcPr>
            <w:tcW w:w="1134" w:type="dxa"/>
            <w:gridSpan w:val="4"/>
          </w:tcPr>
          <w:p w:rsidR="00310CEE" w:rsidRPr="00BE64B2" w:rsidRDefault="00310CEE" w:rsidP="0092544A">
            <w:pPr>
              <w:jc w:val="both"/>
            </w:pPr>
            <w:r w:rsidRPr="00BE64B2">
              <w:t>40h/týdně</w:t>
            </w:r>
          </w:p>
        </w:tc>
        <w:tc>
          <w:tcPr>
            <w:tcW w:w="993" w:type="dxa"/>
            <w:gridSpan w:val="3"/>
            <w:shd w:val="clear" w:color="auto" w:fill="F7CAAC"/>
          </w:tcPr>
          <w:p w:rsidR="00310CEE" w:rsidRPr="00BE64B2" w:rsidRDefault="00310CEE" w:rsidP="0092544A">
            <w:pPr>
              <w:jc w:val="both"/>
              <w:rPr>
                <w:b/>
              </w:rPr>
            </w:pPr>
            <w:r w:rsidRPr="00BE64B2">
              <w:rPr>
                <w:b/>
              </w:rPr>
              <w:t>do kdy</w:t>
            </w:r>
          </w:p>
        </w:tc>
        <w:tc>
          <w:tcPr>
            <w:tcW w:w="1064" w:type="dxa"/>
          </w:tcPr>
          <w:p w:rsidR="00310CEE" w:rsidRPr="00BE64B2" w:rsidRDefault="00310CEE" w:rsidP="0092544A">
            <w:pPr>
              <w:jc w:val="both"/>
            </w:pPr>
            <w:r>
              <w:t>N</w:t>
            </w:r>
          </w:p>
        </w:tc>
      </w:tr>
      <w:tr w:rsidR="008A1422" w:rsidRPr="00944A9E" w:rsidTr="008D623E">
        <w:trPr>
          <w:jc w:val="center"/>
        </w:trPr>
        <w:tc>
          <w:tcPr>
            <w:tcW w:w="5348" w:type="dxa"/>
            <w:gridSpan w:val="4"/>
            <w:shd w:val="clear" w:color="auto" w:fill="F7CAAC"/>
          </w:tcPr>
          <w:p w:rsidR="00310CEE" w:rsidRPr="00944A9E" w:rsidRDefault="00310CEE" w:rsidP="0092544A">
            <w:pPr>
              <w:jc w:val="both"/>
            </w:pPr>
            <w:r w:rsidRPr="00944A9E">
              <w:rPr>
                <w:b/>
              </w:rPr>
              <w:t>Další současná působení jako akademický pracovník na jiných VŠ</w:t>
            </w:r>
          </w:p>
        </w:tc>
        <w:tc>
          <w:tcPr>
            <w:tcW w:w="1577" w:type="dxa"/>
            <w:gridSpan w:val="6"/>
            <w:shd w:val="clear" w:color="auto" w:fill="F7CAAC"/>
          </w:tcPr>
          <w:p w:rsidR="00310CEE" w:rsidRPr="00944A9E" w:rsidRDefault="00310CEE" w:rsidP="0092544A">
            <w:pPr>
              <w:jc w:val="both"/>
              <w:rPr>
                <w:b/>
              </w:rPr>
            </w:pPr>
            <w:r w:rsidRPr="00944A9E">
              <w:rPr>
                <w:b/>
              </w:rPr>
              <w:t>typ prac. vztahu</w:t>
            </w:r>
          </w:p>
        </w:tc>
        <w:tc>
          <w:tcPr>
            <w:tcW w:w="3065" w:type="dxa"/>
            <w:gridSpan w:val="7"/>
            <w:shd w:val="clear" w:color="auto" w:fill="F7CAAC"/>
          </w:tcPr>
          <w:p w:rsidR="00310CEE" w:rsidRPr="00944A9E" w:rsidRDefault="00310CEE" w:rsidP="0092544A">
            <w:pPr>
              <w:jc w:val="both"/>
              <w:rPr>
                <w:b/>
              </w:rPr>
            </w:pPr>
            <w:r w:rsidRPr="00944A9E">
              <w:rPr>
                <w:b/>
              </w:rPr>
              <w:t>rozsah</w:t>
            </w:r>
          </w:p>
        </w:tc>
      </w:tr>
      <w:tr w:rsidR="00310CEE" w:rsidRPr="00944A9E" w:rsidTr="008D623E">
        <w:trPr>
          <w:jc w:val="center"/>
        </w:trPr>
        <w:tc>
          <w:tcPr>
            <w:tcW w:w="5348" w:type="dxa"/>
            <w:gridSpan w:val="4"/>
          </w:tcPr>
          <w:p w:rsidR="00310CEE" w:rsidRPr="00944A9E" w:rsidRDefault="00310CEE" w:rsidP="0092544A">
            <w:pPr>
              <w:jc w:val="both"/>
            </w:pPr>
            <w:r w:rsidRPr="00944A9E">
              <w:t>Nemá</w:t>
            </w:r>
          </w:p>
        </w:tc>
        <w:tc>
          <w:tcPr>
            <w:tcW w:w="1577" w:type="dxa"/>
            <w:gridSpan w:val="6"/>
          </w:tcPr>
          <w:p w:rsidR="00310CEE" w:rsidRPr="00944A9E" w:rsidRDefault="00310CEE" w:rsidP="0092544A">
            <w:pPr>
              <w:jc w:val="both"/>
            </w:pPr>
          </w:p>
        </w:tc>
        <w:tc>
          <w:tcPr>
            <w:tcW w:w="3065" w:type="dxa"/>
            <w:gridSpan w:val="7"/>
          </w:tcPr>
          <w:p w:rsidR="00310CEE" w:rsidRPr="00944A9E" w:rsidRDefault="00310CEE" w:rsidP="0092544A">
            <w:pPr>
              <w:jc w:val="both"/>
            </w:pPr>
          </w:p>
        </w:tc>
      </w:tr>
      <w:tr w:rsidR="00310CEE" w:rsidRPr="00944A9E" w:rsidTr="008D623E">
        <w:trPr>
          <w:jc w:val="center"/>
        </w:trPr>
        <w:tc>
          <w:tcPr>
            <w:tcW w:w="9990" w:type="dxa"/>
            <w:gridSpan w:val="17"/>
            <w:shd w:val="clear" w:color="auto" w:fill="F7CAAC"/>
          </w:tcPr>
          <w:p w:rsidR="00310CEE" w:rsidRPr="00944A9E" w:rsidRDefault="00310CEE" w:rsidP="0092544A">
            <w:pPr>
              <w:jc w:val="both"/>
            </w:pPr>
            <w:r w:rsidRPr="00944A9E">
              <w:rPr>
                <w:b/>
              </w:rPr>
              <w:t>Předměty příslušného studijního programu a způsob zapojení do jejich výuky, příp. další zapojení do uskutečňování studijního programu</w:t>
            </w:r>
          </w:p>
        </w:tc>
      </w:tr>
      <w:tr w:rsidR="00310CEE" w:rsidRPr="00944A9E" w:rsidTr="008D623E">
        <w:trPr>
          <w:trHeight w:val="470"/>
          <w:jc w:val="center"/>
        </w:trPr>
        <w:tc>
          <w:tcPr>
            <w:tcW w:w="9990" w:type="dxa"/>
            <w:gridSpan w:val="17"/>
            <w:tcBorders>
              <w:top w:val="nil"/>
            </w:tcBorders>
          </w:tcPr>
          <w:p w:rsidR="00310CEE" w:rsidRPr="00944A9E" w:rsidRDefault="00310CEE" w:rsidP="0092544A">
            <w:pPr>
              <w:rPr>
                <w:sz w:val="16"/>
                <w:szCs w:val="16"/>
              </w:rPr>
            </w:pPr>
            <w:r w:rsidRPr="00396DB4">
              <w:t>Logika, množiny, operace,</w:t>
            </w:r>
            <w:r w:rsidRPr="00AF123D">
              <w:t xml:space="preserve"> Rozvoj matematických představ, Didaktika matematiky v primárním vzdělávání s praxí 1, Didaktika matematiky v primárním vzdělávání s praxí 2, Metody řešení matematických úloh</w:t>
            </w:r>
          </w:p>
        </w:tc>
      </w:tr>
      <w:tr w:rsidR="00310CEE" w:rsidRPr="00944A9E" w:rsidTr="008D623E">
        <w:trPr>
          <w:jc w:val="center"/>
        </w:trPr>
        <w:tc>
          <w:tcPr>
            <w:tcW w:w="9990" w:type="dxa"/>
            <w:gridSpan w:val="17"/>
            <w:tcBorders>
              <w:bottom w:val="single" w:sz="4" w:space="0" w:color="auto"/>
            </w:tcBorders>
            <w:shd w:val="clear" w:color="auto" w:fill="F7CAAC"/>
          </w:tcPr>
          <w:p w:rsidR="00310CEE" w:rsidRPr="00944A9E" w:rsidRDefault="00310CEE" w:rsidP="0092544A">
            <w:pPr>
              <w:jc w:val="both"/>
            </w:pPr>
            <w:r w:rsidRPr="00944A9E">
              <w:rPr>
                <w:b/>
              </w:rPr>
              <w:t xml:space="preserve">Údaje o vzdělání na VŠ </w:t>
            </w:r>
          </w:p>
        </w:tc>
      </w:tr>
      <w:tr w:rsidR="00310CEE" w:rsidRPr="00944A9E" w:rsidTr="008D623E">
        <w:trPr>
          <w:trHeight w:val="734"/>
          <w:jc w:val="center"/>
        </w:trPr>
        <w:tc>
          <w:tcPr>
            <w:tcW w:w="9990" w:type="dxa"/>
            <w:gridSpan w:val="17"/>
            <w:tcBorders>
              <w:bottom w:val="nil"/>
            </w:tcBorders>
            <w:shd w:val="clear" w:color="auto" w:fill="auto"/>
          </w:tcPr>
          <w:p w:rsidR="00310CEE" w:rsidRDefault="00310CEE" w:rsidP="0092544A">
            <w:r>
              <w:t>Mgr., magisterský obor Učitelství všeobecně vzdělávacích předmětů: matematika, 1985, PřF MU Brno</w:t>
            </w:r>
          </w:p>
          <w:p w:rsidR="00310CEE" w:rsidRPr="00944A9E" w:rsidRDefault="00310CEE" w:rsidP="0092544A">
            <w:r>
              <w:t>Ph.D., doktorský studijní program Pedagogika se zaměřením na matematiku, 2007, PF UPOL Olomouc</w:t>
            </w:r>
          </w:p>
        </w:tc>
      </w:tr>
      <w:tr w:rsidR="00310CEE" w:rsidRPr="00944A9E" w:rsidTr="008D623E">
        <w:trPr>
          <w:trHeight w:val="80"/>
          <w:jc w:val="center"/>
        </w:trPr>
        <w:tc>
          <w:tcPr>
            <w:tcW w:w="9990" w:type="dxa"/>
            <w:gridSpan w:val="17"/>
            <w:tcBorders>
              <w:top w:val="nil"/>
            </w:tcBorders>
            <w:shd w:val="clear" w:color="auto" w:fill="F7CAAC"/>
          </w:tcPr>
          <w:p w:rsidR="00310CEE" w:rsidRPr="00944A9E" w:rsidRDefault="00310CEE" w:rsidP="0092544A">
            <w:pPr>
              <w:jc w:val="both"/>
              <w:rPr>
                <w:b/>
              </w:rPr>
            </w:pPr>
            <w:r w:rsidRPr="00944A9E">
              <w:rPr>
                <w:b/>
              </w:rPr>
              <w:t>Údaje o odborném působení od absolvování VŠ</w:t>
            </w:r>
          </w:p>
        </w:tc>
      </w:tr>
      <w:tr w:rsidR="00310CEE" w:rsidRPr="00944A9E" w:rsidTr="008D623E">
        <w:trPr>
          <w:trHeight w:val="1384"/>
          <w:jc w:val="center"/>
        </w:trPr>
        <w:tc>
          <w:tcPr>
            <w:tcW w:w="9990" w:type="dxa"/>
            <w:gridSpan w:val="17"/>
          </w:tcPr>
          <w:p w:rsidR="00310CEE" w:rsidRPr="009710E4" w:rsidRDefault="00310CEE" w:rsidP="0092544A">
            <w:pPr>
              <w:tabs>
                <w:tab w:val="left" w:pos="1324"/>
              </w:tabs>
              <w:jc w:val="both"/>
            </w:pPr>
            <w:r w:rsidRPr="009710E4">
              <w:t>1985</w:t>
            </w:r>
            <w:r>
              <w:t xml:space="preserve"> </w:t>
            </w:r>
            <w:r w:rsidRPr="00944A9E">
              <w:t>–</w:t>
            </w:r>
            <w:r>
              <w:t xml:space="preserve"> </w:t>
            </w:r>
            <w:r w:rsidRPr="009710E4">
              <w:t xml:space="preserve">1989 </w:t>
            </w:r>
            <w:r>
              <w:t>učitel, 16. ZŠ Zlín</w:t>
            </w:r>
          </w:p>
          <w:p w:rsidR="00310CEE" w:rsidRPr="009710E4" w:rsidRDefault="00310CEE" w:rsidP="0092544A">
            <w:pPr>
              <w:tabs>
                <w:tab w:val="left" w:pos="1324"/>
              </w:tabs>
              <w:jc w:val="both"/>
            </w:pPr>
            <w:r w:rsidRPr="009710E4">
              <w:t>1989</w:t>
            </w:r>
            <w:r>
              <w:t xml:space="preserve"> – </w:t>
            </w:r>
            <w:r w:rsidRPr="009710E4">
              <w:t xml:space="preserve">1991 </w:t>
            </w:r>
            <w:r>
              <w:t xml:space="preserve">učitel, </w:t>
            </w:r>
            <w:r w:rsidRPr="009710E4">
              <w:t>ZŠ Velký Ořechov</w:t>
            </w:r>
          </w:p>
          <w:p w:rsidR="00310CEE" w:rsidRPr="009710E4" w:rsidRDefault="00310CEE" w:rsidP="0092544A">
            <w:pPr>
              <w:tabs>
                <w:tab w:val="left" w:pos="1324"/>
              </w:tabs>
              <w:jc w:val="both"/>
            </w:pPr>
            <w:r w:rsidRPr="009710E4">
              <w:t>1991</w:t>
            </w:r>
            <w:r>
              <w:t xml:space="preserve"> – </w:t>
            </w:r>
            <w:r w:rsidRPr="009710E4">
              <w:t xml:space="preserve">1995 </w:t>
            </w:r>
            <w:r>
              <w:t xml:space="preserve">učitel, </w:t>
            </w:r>
            <w:r w:rsidRPr="009710E4">
              <w:t>12. ZŠ Zlín</w:t>
            </w:r>
          </w:p>
          <w:p w:rsidR="00310CEE" w:rsidRPr="009710E4" w:rsidRDefault="00310CEE" w:rsidP="0092544A">
            <w:pPr>
              <w:tabs>
                <w:tab w:val="left" w:pos="1324"/>
              </w:tabs>
              <w:jc w:val="both"/>
            </w:pPr>
            <w:r w:rsidRPr="009710E4">
              <w:t>1995</w:t>
            </w:r>
            <w:r>
              <w:t xml:space="preserve"> – </w:t>
            </w:r>
            <w:r w:rsidRPr="009710E4">
              <w:t xml:space="preserve">2000 </w:t>
            </w:r>
            <w:r>
              <w:t xml:space="preserve">učitel, </w:t>
            </w:r>
            <w:r w:rsidRPr="009710E4">
              <w:t>SPŠ kožařská Zlín</w:t>
            </w:r>
          </w:p>
          <w:p w:rsidR="00310CEE" w:rsidRPr="009710E4" w:rsidRDefault="00310CEE" w:rsidP="0092544A">
            <w:pPr>
              <w:tabs>
                <w:tab w:val="left" w:pos="1324"/>
              </w:tabs>
              <w:jc w:val="both"/>
            </w:pPr>
            <w:r w:rsidRPr="009710E4">
              <w:t>2000</w:t>
            </w:r>
            <w:r>
              <w:t xml:space="preserve"> – </w:t>
            </w:r>
            <w:r w:rsidRPr="009710E4">
              <w:t xml:space="preserve">2003 </w:t>
            </w:r>
            <w:r>
              <w:t xml:space="preserve">učitel, </w:t>
            </w:r>
            <w:r w:rsidRPr="009710E4">
              <w:t>Gymnázium</w:t>
            </w:r>
            <w:r>
              <w:t xml:space="preserve"> a </w:t>
            </w:r>
            <w:r w:rsidRPr="009710E4">
              <w:t xml:space="preserve">Jazyková škola s právem státní jazykové zkoušky Zlín </w:t>
            </w:r>
          </w:p>
          <w:p w:rsidR="00310CEE" w:rsidRPr="009710E4" w:rsidRDefault="00310CEE" w:rsidP="0092544A">
            <w:pPr>
              <w:tabs>
                <w:tab w:val="left" w:pos="1324"/>
              </w:tabs>
              <w:jc w:val="both"/>
            </w:pPr>
            <w:r w:rsidRPr="009710E4">
              <w:t>2003</w:t>
            </w:r>
            <w:r>
              <w:t xml:space="preserve"> – </w:t>
            </w:r>
            <w:r w:rsidRPr="009710E4">
              <w:t xml:space="preserve">2005 </w:t>
            </w:r>
            <w:r>
              <w:t xml:space="preserve">asistent, </w:t>
            </w:r>
            <w:r w:rsidRPr="009710E4">
              <w:t>Fakulta technologická, Univerzita Tomáše Bati</w:t>
            </w:r>
            <w:r>
              <w:t xml:space="preserve"> ve </w:t>
            </w:r>
            <w:r w:rsidRPr="009710E4">
              <w:t xml:space="preserve">Zlíně, Ústav matematiky </w:t>
            </w:r>
          </w:p>
          <w:p w:rsidR="00310CEE" w:rsidRPr="009710E4" w:rsidRDefault="00310CEE" w:rsidP="0092544A">
            <w:pPr>
              <w:tabs>
                <w:tab w:val="left" w:pos="1324"/>
              </w:tabs>
              <w:jc w:val="both"/>
            </w:pPr>
            <w:r w:rsidRPr="009710E4">
              <w:t>2006</w:t>
            </w:r>
            <w:r>
              <w:t xml:space="preserve"> – </w:t>
            </w:r>
            <w:r w:rsidRPr="009710E4">
              <w:t xml:space="preserve">dosud </w:t>
            </w:r>
            <w:r>
              <w:t xml:space="preserve">odborný asistent, </w:t>
            </w:r>
            <w:r w:rsidRPr="009710E4">
              <w:t>Fakulta aplikované informatiky, Univerzita Tomáše Bati</w:t>
            </w:r>
            <w:r>
              <w:t xml:space="preserve"> ve </w:t>
            </w:r>
            <w:r w:rsidRPr="009710E4">
              <w:t>Zlíně, Ústav matemati</w:t>
            </w:r>
            <w:r>
              <w:t>ky</w:t>
            </w:r>
          </w:p>
          <w:p w:rsidR="00310CEE" w:rsidRPr="00944A9E" w:rsidRDefault="00310CEE" w:rsidP="0092544A">
            <w:pPr>
              <w:rPr>
                <w:sz w:val="24"/>
              </w:rPr>
            </w:pPr>
          </w:p>
        </w:tc>
      </w:tr>
      <w:tr w:rsidR="00310CEE" w:rsidRPr="00944A9E" w:rsidTr="008D623E">
        <w:trPr>
          <w:trHeight w:val="250"/>
          <w:jc w:val="center"/>
        </w:trPr>
        <w:tc>
          <w:tcPr>
            <w:tcW w:w="9990" w:type="dxa"/>
            <w:gridSpan w:val="17"/>
            <w:shd w:val="clear" w:color="auto" w:fill="F7CAAC"/>
          </w:tcPr>
          <w:p w:rsidR="00310CEE" w:rsidRPr="00944A9E" w:rsidRDefault="00310CEE" w:rsidP="0092544A">
            <w:pPr>
              <w:jc w:val="both"/>
            </w:pPr>
          </w:p>
        </w:tc>
      </w:tr>
      <w:tr w:rsidR="00310CEE" w:rsidRPr="00944A9E" w:rsidTr="008D623E">
        <w:trPr>
          <w:trHeight w:val="306"/>
          <w:jc w:val="center"/>
        </w:trPr>
        <w:tc>
          <w:tcPr>
            <w:tcW w:w="9990" w:type="dxa"/>
            <w:gridSpan w:val="17"/>
          </w:tcPr>
          <w:p w:rsidR="00310CEE" w:rsidRPr="00BE64B2" w:rsidRDefault="00310CEE" w:rsidP="0092544A">
            <w:pPr>
              <w:jc w:val="both"/>
              <w:rPr>
                <w:highlight w:val="yellow"/>
              </w:rPr>
            </w:pPr>
            <w:r w:rsidRPr="00AC3DD1">
              <w:t>Ukončené 2 diplomové</w:t>
            </w:r>
            <w:r w:rsidRPr="0057113A">
              <w:t xml:space="preserve"> a 3 bakalářské práce</w:t>
            </w:r>
          </w:p>
        </w:tc>
      </w:tr>
      <w:tr w:rsidR="008A1422" w:rsidRPr="00944A9E" w:rsidTr="008D623E">
        <w:trPr>
          <w:jc w:val="center"/>
        </w:trPr>
        <w:tc>
          <w:tcPr>
            <w:tcW w:w="3381" w:type="dxa"/>
            <w:gridSpan w:val="3"/>
            <w:tcBorders>
              <w:top w:val="single" w:sz="12" w:space="0" w:color="auto"/>
            </w:tcBorders>
            <w:shd w:val="clear" w:color="auto" w:fill="F7CAAC"/>
          </w:tcPr>
          <w:p w:rsidR="00310CEE" w:rsidRPr="00944A9E" w:rsidRDefault="00310CEE" w:rsidP="0092544A">
            <w:pPr>
              <w:jc w:val="both"/>
            </w:pPr>
            <w:r w:rsidRPr="00944A9E">
              <w:rPr>
                <w:b/>
              </w:rPr>
              <w:t xml:space="preserve">Obor habilitačního řízení </w:t>
            </w:r>
          </w:p>
        </w:tc>
        <w:tc>
          <w:tcPr>
            <w:tcW w:w="1967" w:type="dxa"/>
            <w:tcBorders>
              <w:top w:val="single" w:sz="12" w:space="0" w:color="auto"/>
            </w:tcBorders>
            <w:shd w:val="clear" w:color="auto" w:fill="F7CAAC"/>
          </w:tcPr>
          <w:p w:rsidR="00310CEE" w:rsidRPr="00944A9E" w:rsidRDefault="00310CEE" w:rsidP="0092544A">
            <w:pPr>
              <w:jc w:val="both"/>
            </w:pPr>
            <w:r w:rsidRPr="00944A9E">
              <w:rPr>
                <w:b/>
              </w:rPr>
              <w:t>Rok udělení hodnosti</w:t>
            </w:r>
          </w:p>
        </w:tc>
        <w:tc>
          <w:tcPr>
            <w:tcW w:w="1902" w:type="dxa"/>
            <w:gridSpan w:val="7"/>
            <w:tcBorders>
              <w:top w:val="single" w:sz="12" w:space="0" w:color="auto"/>
              <w:right w:val="single" w:sz="12" w:space="0" w:color="auto"/>
            </w:tcBorders>
            <w:shd w:val="clear" w:color="auto" w:fill="F7CAAC"/>
          </w:tcPr>
          <w:p w:rsidR="00310CEE" w:rsidRPr="00944A9E" w:rsidRDefault="00310CEE" w:rsidP="0092544A">
            <w:pPr>
              <w:jc w:val="both"/>
            </w:pPr>
            <w:r w:rsidRPr="00944A9E">
              <w:rPr>
                <w:b/>
              </w:rPr>
              <w:t>Řízení konáno na VŠ</w:t>
            </w:r>
          </w:p>
        </w:tc>
        <w:tc>
          <w:tcPr>
            <w:tcW w:w="2740" w:type="dxa"/>
            <w:gridSpan w:val="6"/>
            <w:tcBorders>
              <w:top w:val="single" w:sz="12" w:space="0" w:color="auto"/>
              <w:left w:val="single" w:sz="12" w:space="0" w:color="auto"/>
            </w:tcBorders>
            <w:shd w:val="clear" w:color="auto" w:fill="F7CAAC"/>
          </w:tcPr>
          <w:p w:rsidR="00310CEE" w:rsidRPr="00944A9E" w:rsidRDefault="00310CEE" w:rsidP="0092544A">
            <w:pPr>
              <w:jc w:val="both"/>
              <w:rPr>
                <w:b/>
              </w:rPr>
            </w:pPr>
            <w:r w:rsidRPr="00944A9E">
              <w:rPr>
                <w:b/>
              </w:rPr>
              <w:t>Ohlasy publikací</w:t>
            </w:r>
          </w:p>
        </w:tc>
      </w:tr>
      <w:tr w:rsidR="008A1422" w:rsidRPr="00944A9E" w:rsidTr="00460A12">
        <w:trPr>
          <w:jc w:val="center"/>
        </w:trPr>
        <w:tc>
          <w:tcPr>
            <w:tcW w:w="3381" w:type="dxa"/>
            <w:gridSpan w:val="3"/>
          </w:tcPr>
          <w:p w:rsidR="00310CEE" w:rsidRPr="00944A9E" w:rsidRDefault="00310CEE" w:rsidP="0092544A">
            <w:pPr>
              <w:jc w:val="both"/>
            </w:pPr>
          </w:p>
        </w:tc>
        <w:tc>
          <w:tcPr>
            <w:tcW w:w="1967" w:type="dxa"/>
          </w:tcPr>
          <w:p w:rsidR="00310CEE" w:rsidRPr="00944A9E" w:rsidRDefault="00310CEE" w:rsidP="0092544A">
            <w:pPr>
              <w:jc w:val="both"/>
            </w:pPr>
          </w:p>
        </w:tc>
        <w:tc>
          <w:tcPr>
            <w:tcW w:w="1902" w:type="dxa"/>
            <w:gridSpan w:val="7"/>
            <w:tcBorders>
              <w:right w:val="single" w:sz="12" w:space="0" w:color="auto"/>
            </w:tcBorders>
          </w:tcPr>
          <w:p w:rsidR="00310CEE" w:rsidRPr="00944A9E" w:rsidRDefault="00310CEE" w:rsidP="0092544A">
            <w:pPr>
              <w:jc w:val="both"/>
            </w:pPr>
          </w:p>
        </w:tc>
        <w:tc>
          <w:tcPr>
            <w:tcW w:w="825" w:type="dxa"/>
            <w:gridSpan w:val="4"/>
            <w:tcBorders>
              <w:left w:val="single" w:sz="12" w:space="0" w:color="auto"/>
            </w:tcBorders>
            <w:shd w:val="clear" w:color="auto" w:fill="F7CAAC"/>
          </w:tcPr>
          <w:p w:rsidR="00310CEE" w:rsidRPr="00944A9E" w:rsidRDefault="00310CEE" w:rsidP="0092544A">
            <w:pPr>
              <w:jc w:val="both"/>
            </w:pPr>
            <w:r w:rsidRPr="00944A9E">
              <w:rPr>
                <w:b/>
              </w:rPr>
              <w:t>WOS</w:t>
            </w:r>
          </w:p>
        </w:tc>
        <w:tc>
          <w:tcPr>
            <w:tcW w:w="851" w:type="dxa"/>
            <w:shd w:val="clear" w:color="auto" w:fill="F7CAAC"/>
          </w:tcPr>
          <w:p w:rsidR="00310CEE" w:rsidRPr="00944A9E" w:rsidRDefault="00310CEE" w:rsidP="0092544A">
            <w:pPr>
              <w:jc w:val="both"/>
              <w:rPr>
                <w:sz w:val="18"/>
              </w:rPr>
            </w:pPr>
            <w:r w:rsidRPr="00944A9E">
              <w:rPr>
                <w:b/>
                <w:sz w:val="18"/>
              </w:rPr>
              <w:t>Scopus</w:t>
            </w:r>
          </w:p>
        </w:tc>
        <w:tc>
          <w:tcPr>
            <w:tcW w:w="1064" w:type="dxa"/>
            <w:shd w:val="clear" w:color="auto" w:fill="F7CAAC"/>
          </w:tcPr>
          <w:p w:rsidR="00310CEE" w:rsidRPr="00944A9E" w:rsidRDefault="00310CEE" w:rsidP="0092544A">
            <w:pPr>
              <w:jc w:val="both"/>
            </w:pPr>
            <w:r w:rsidRPr="00944A9E">
              <w:rPr>
                <w:b/>
                <w:sz w:val="18"/>
              </w:rPr>
              <w:t>ostatní</w:t>
            </w:r>
          </w:p>
        </w:tc>
      </w:tr>
      <w:tr w:rsidR="008A1422" w:rsidRPr="00944A9E" w:rsidTr="00460A12">
        <w:trPr>
          <w:trHeight w:val="70"/>
          <w:jc w:val="center"/>
        </w:trPr>
        <w:tc>
          <w:tcPr>
            <w:tcW w:w="3381" w:type="dxa"/>
            <w:gridSpan w:val="3"/>
            <w:shd w:val="clear" w:color="auto" w:fill="F7CAAC"/>
          </w:tcPr>
          <w:p w:rsidR="00310CEE" w:rsidRPr="00944A9E" w:rsidRDefault="00310CEE" w:rsidP="0092544A">
            <w:pPr>
              <w:jc w:val="both"/>
            </w:pPr>
            <w:r w:rsidRPr="00944A9E">
              <w:rPr>
                <w:b/>
              </w:rPr>
              <w:t>Obor jmenovacího řízení</w:t>
            </w:r>
          </w:p>
        </w:tc>
        <w:tc>
          <w:tcPr>
            <w:tcW w:w="1967" w:type="dxa"/>
            <w:shd w:val="clear" w:color="auto" w:fill="F7CAAC"/>
          </w:tcPr>
          <w:p w:rsidR="00310CEE" w:rsidRPr="00944A9E" w:rsidRDefault="00310CEE" w:rsidP="0092544A">
            <w:pPr>
              <w:jc w:val="both"/>
            </w:pPr>
            <w:r w:rsidRPr="00944A9E">
              <w:rPr>
                <w:b/>
              </w:rPr>
              <w:t>Rok udělení hodnosti</w:t>
            </w:r>
          </w:p>
        </w:tc>
        <w:tc>
          <w:tcPr>
            <w:tcW w:w="1902" w:type="dxa"/>
            <w:gridSpan w:val="7"/>
            <w:tcBorders>
              <w:right w:val="single" w:sz="12" w:space="0" w:color="auto"/>
            </w:tcBorders>
            <w:shd w:val="clear" w:color="auto" w:fill="F7CAAC"/>
          </w:tcPr>
          <w:p w:rsidR="00310CEE" w:rsidRPr="00944A9E" w:rsidRDefault="00310CEE" w:rsidP="0092544A">
            <w:pPr>
              <w:jc w:val="both"/>
            </w:pPr>
            <w:r w:rsidRPr="00944A9E">
              <w:rPr>
                <w:b/>
              </w:rPr>
              <w:t>Řízení konáno na VŠ</w:t>
            </w:r>
          </w:p>
        </w:tc>
        <w:tc>
          <w:tcPr>
            <w:tcW w:w="825" w:type="dxa"/>
            <w:gridSpan w:val="4"/>
            <w:vMerge w:val="restart"/>
            <w:tcBorders>
              <w:left w:val="single" w:sz="12" w:space="0" w:color="auto"/>
            </w:tcBorders>
          </w:tcPr>
          <w:p w:rsidR="00310CEE" w:rsidRPr="00BE64B2" w:rsidRDefault="00310CEE" w:rsidP="0092544A">
            <w:pPr>
              <w:jc w:val="both"/>
              <w:rPr>
                <w:b/>
                <w:highlight w:val="yellow"/>
              </w:rPr>
            </w:pPr>
          </w:p>
        </w:tc>
        <w:tc>
          <w:tcPr>
            <w:tcW w:w="851" w:type="dxa"/>
            <w:vMerge w:val="restart"/>
          </w:tcPr>
          <w:p w:rsidR="00310CEE" w:rsidRPr="00BE64B2" w:rsidRDefault="00310CEE" w:rsidP="0092544A">
            <w:pPr>
              <w:jc w:val="both"/>
              <w:rPr>
                <w:b/>
                <w:highlight w:val="yellow"/>
              </w:rPr>
            </w:pPr>
          </w:p>
        </w:tc>
        <w:tc>
          <w:tcPr>
            <w:tcW w:w="1064" w:type="dxa"/>
            <w:vMerge w:val="restart"/>
          </w:tcPr>
          <w:p w:rsidR="00310CEE" w:rsidRPr="00BE64B2" w:rsidRDefault="00310CEE" w:rsidP="0092544A">
            <w:pPr>
              <w:jc w:val="both"/>
              <w:rPr>
                <w:b/>
                <w:highlight w:val="yellow"/>
              </w:rPr>
            </w:pPr>
          </w:p>
        </w:tc>
      </w:tr>
      <w:tr w:rsidR="00310CEE" w:rsidRPr="00944A9E" w:rsidTr="00460A12">
        <w:trPr>
          <w:trHeight w:val="205"/>
          <w:jc w:val="center"/>
        </w:trPr>
        <w:tc>
          <w:tcPr>
            <w:tcW w:w="3381" w:type="dxa"/>
            <w:gridSpan w:val="3"/>
          </w:tcPr>
          <w:p w:rsidR="00310CEE" w:rsidRPr="00944A9E" w:rsidRDefault="00310CEE" w:rsidP="0092544A">
            <w:pPr>
              <w:jc w:val="both"/>
            </w:pPr>
          </w:p>
        </w:tc>
        <w:tc>
          <w:tcPr>
            <w:tcW w:w="1967" w:type="dxa"/>
          </w:tcPr>
          <w:p w:rsidR="00310CEE" w:rsidRPr="00944A9E" w:rsidRDefault="00310CEE" w:rsidP="0092544A">
            <w:pPr>
              <w:jc w:val="both"/>
            </w:pPr>
          </w:p>
        </w:tc>
        <w:tc>
          <w:tcPr>
            <w:tcW w:w="1902" w:type="dxa"/>
            <w:gridSpan w:val="7"/>
            <w:tcBorders>
              <w:right w:val="single" w:sz="12" w:space="0" w:color="auto"/>
            </w:tcBorders>
          </w:tcPr>
          <w:p w:rsidR="00310CEE" w:rsidRPr="00944A9E" w:rsidRDefault="00310CEE" w:rsidP="0092544A">
            <w:pPr>
              <w:jc w:val="both"/>
            </w:pPr>
          </w:p>
        </w:tc>
        <w:tc>
          <w:tcPr>
            <w:tcW w:w="825" w:type="dxa"/>
            <w:gridSpan w:val="4"/>
            <w:vMerge/>
            <w:tcBorders>
              <w:left w:val="single" w:sz="12" w:space="0" w:color="auto"/>
            </w:tcBorders>
            <w:vAlign w:val="center"/>
          </w:tcPr>
          <w:p w:rsidR="00310CEE" w:rsidRPr="00944A9E" w:rsidRDefault="00310CEE" w:rsidP="0092544A">
            <w:pPr>
              <w:rPr>
                <w:b/>
              </w:rPr>
            </w:pPr>
          </w:p>
        </w:tc>
        <w:tc>
          <w:tcPr>
            <w:tcW w:w="851" w:type="dxa"/>
            <w:vMerge/>
            <w:vAlign w:val="center"/>
          </w:tcPr>
          <w:p w:rsidR="00310CEE" w:rsidRPr="00944A9E" w:rsidRDefault="00310CEE" w:rsidP="0092544A">
            <w:pPr>
              <w:rPr>
                <w:b/>
              </w:rPr>
            </w:pPr>
          </w:p>
        </w:tc>
        <w:tc>
          <w:tcPr>
            <w:tcW w:w="1064" w:type="dxa"/>
            <w:vMerge/>
            <w:vAlign w:val="center"/>
          </w:tcPr>
          <w:p w:rsidR="00310CEE" w:rsidRPr="00944A9E" w:rsidRDefault="00310CEE" w:rsidP="0092544A">
            <w:pPr>
              <w:rPr>
                <w:b/>
              </w:rPr>
            </w:pPr>
          </w:p>
        </w:tc>
      </w:tr>
      <w:tr w:rsidR="00310CEE" w:rsidRPr="00944A9E" w:rsidTr="008D623E">
        <w:trPr>
          <w:jc w:val="center"/>
        </w:trPr>
        <w:tc>
          <w:tcPr>
            <w:tcW w:w="9990" w:type="dxa"/>
            <w:gridSpan w:val="17"/>
            <w:shd w:val="clear" w:color="auto" w:fill="F7CAAC"/>
          </w:tcPr>
          <w:p w:rsidR="00310CEE" w:rsidRPr="00944A9E" w:rsidRDefault="00310CEE" w:rsidP="0092544A">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10CEE" w:rsidRPr="00944A9E" w:rsidTr="008D623E">
        <w:trPr>
          <w:trHeight w:val="1721"/>
          <w:jc w:val="center"/>
        </w:trPr>
        <w:tc>
          <w:tcPr>
            <w:tcW w:w="9990" w:type="dxa"/>
            <w:gridSpan w:val="17"/>
          </w:tcPr>
          <w:p w:rsidR="00310CEE" w:rsidRPr="0057113A" w:rsidRDefault="00310CEE" w:rsidP="0092544A">
            <w:r w:rsidRPr="0057113A">
              <w:t xml:space="preserve">Polášek, V., &amp; Sedláček, L. (2015). Dynamic Geometry Environments As Cognitive Tool In Mathematic Education. </w:t>
            </w:r>
            <w:r w:rsidRPr="0057113A">
              <w:rPr>
                <w:i/>
                <w:iCs/>
              </w:rPr>
              <w:t>Journal of Technology and Information Education</w:t>
            </w:r>
            <w:r w:rsidRPr="0057113A">
              <w:t xml:space="preserve">, </w:t>
            </w:r>
            <w:r w:rsidRPr="00F5369C">
              <w:rPr>
                <w:i/>
              </w:rPr>
              <w:t>7</w:t>
            </w:r>
            <w:r w:rsidRPr="0057113A">
              <w:rPr>
                <w:i/>
              </w:rPr>
              <w:t>(2</w:t>
            </w:r>
            <w:r w:rsidRPr="0057113A">
              <w:t xml:space="preserve">), 45-54. </w:t>
            </w:r>
          </w:p>
          <w:p w:rsidR="00310CEE" w:rsidRPr="0057113A" w:rsidRDefault="00310CEE" w:rsidP="0092544A">
            <w:r w:rsidRPr="0057113A">
              <w:t>Polášek, V., &amp; Sedláček, L. (2014). New Possibilities of Analysis of Experimental Data in Pedagogical Research. </w:t>
            </w:r>
            <w:r w:rsidR="00F5369C">
              <w:br/>
            </w:r>
            <w:r w:rsidRPr="0057113A">
              <w:rPr>
                <w:iCs/>
              </w:rPr>
              <w:t>e</w:t>
            </w:r>
            <w:r w:rsidRPr="0057113A">
              <w:rPr>
                <w:i/>
                <w:iCs/>
              </w:rPr>
              <w:t>-Pedagogium</w:t>
            </w:r>
            <w:r w:rsidRPr="00F5369C">
              <w:rPr>
                <w:i/>
                <w:iCs/>
              </w:rPr>
              <w:t xml:space="preserve">, </w:t>
            </w:r>
            <w:r w:rsidRPr="00F5369C">
              <w:rPr>
                <w:i/>
              </w:rPr>
              <w:t>4</w:t>
            </w:r>
            <w:r w:rsidRPr="0057113A">
              <w:t>, 7-17.</w:t>
            </w:r>
          </w:p>
          <w:p w:rsidR="00310CEE" w:rsidRPr="0057113A" w:rsidRDefault="00310CEE" w:rsidP="0092544A">
            <w:r w:rsidRPr="0057113A">
              <w:t>Polášek, V., &amp; Sedláček, L. (2012). Tvorba výukových prezentací z matematiky v typografickém systému LaTeX.</w:t>
            </w:r>
            <w:r w:rsidRPr="0057113A">
              <w:rPr>
                <w:i/>
              </w:rPr>
              <w:t xml:space="preserve"> Journal of Technology and Information Education</w:t>
            </w:r>
            <w:r w:rsidRPr="0057113A">
              <w:t>, 4(</w:t>
            </w:r>
            <w:r w:rsidRPr="0057113A">
              <w:rPr>
                <w:i/>
              </w:rPr>
              <w:t>1</w:t>
            </w:r>
            <w:r w:rsidRPr="0057113A">
              <w:t xml:space="preserve">), 97-102. </w:t>
            </w:r>
          </w:p>
          <w:p w:rsidR="00310CEE" w:rsidRPr="0057113A" w:rsidRDefault="00310CEE" w:rsidP="0092544A">
            <w:r w:rsidRPr="0057113A">
              <w:t xml:space="preserve">Sedláček, L. (2009). </w:t>
            </w:r>
            <w:r w:rsidRPr="0057113A">
              <w:rPr>
                <w:i/>
              </w:rPr>
              <w:t>A Study of the Influence of Using Dynamic Geometric Systems in Mathematical Education on the Level of Knowledge and Skills of Students</w:t>
            </w:r>
            <w:r w:rsidRPr="0057113A">
              <w:t xml:space="preserve">. </w:t>
            </w:r>
            <w:r w:rsidRPr="0057113A">
              <w:rPr>
                <w:i/>
              </w:rPr>
              <w:t>Acta Didactica Universitatis Comenianae – Mathematics</w:t>
            </w:r>
            <w:r w:rsidRPr="0057113A">
              <w:t>, 9, 81 – 108.</w:t>
            </w:r>
          </w:p>
          <w:p w:rsidR="00310CEE" w:rsidRPr="0057113A" w:rsidRDefault="00310CEE" w:rsidP="0092544A"/>
          <w:p w:rsidR="00310CEE" w:rsidRPr="0057113A" w:rsidRDefault="00310CEE" w:rsidP="0092544A">
            <w:r w:rsidRPr="0057113A">
              <w:t>Spoluřešitel projektu ESF v ČR, v rámci OPVVV:</w:t>
            </w:r>
          </w:p>
          <w:p w:rsidR="00310CEE" w:rsidRDefault="00310CEE" w:rsidP="0092544A">
            <w:r w:rsidRPr="0057113A">
              <w:t>„</w:t>
            </w:r>
            <w:r w:rsidRPr="0057113A">
              <w:rPr>
                <w:bCs/>
              </w:rPr>
              <w:t>Implementace Krajského akčního plánu rozvoje vzdělávání pro území Zlínského kraje“</w:t>
            </w:r>
            <w:r w:rsidRPr="0057113A">
              <w:t>, klíčová aktivita Matematická gramotnost, registrační číslo: CZ.02.3.68/0.0/0.0/16_034/0008497 (2018–2020).</w:t>
            </w:r>
          </w:p>
          <w:p w:rsidR="00310CEE" w:rsidRPr="0057113A" w:rsidRDefault="00310CEE" w:rsidP="0092544A"/>
          <w:p w:rsidR="00310CEE" w:rsidRDefault="00310CEE" w:rsidP="0092544A">
            <w:pPr>
              <w:rPr>
                <w:del w:id="4700" w:author="Hana Navrátilová" w:date="2019-09-24T11:10:00Z"/>
              </w:rPr>
            </w:pPr>
          </w:p>
          <w:p w:rsidR="00310CEE" w:rsidRPr="0057113A" w:rsidRDefault="00310CEE" w:rsidP="0092544A">
            <w:pPr>
              <w:rPr>
                <w:del w:id="4701" w:author="Hana Navrátilová" w:date="2019-09-24T11:10:00Z"/>
              </w:rPr>
            </w:pPr>
          </w:p>
          <w:p w:rsidR="00310CEE" w:rsidRPr="00944A9E" w:rsidRDefault="00310CEE" w:rsidP="0092544A"/>
        </w:tc>
      </w:tr>
      <w:tr w:rsidR="00A322FD" w:rsidRPr="00944A9E" w:rsidTr="00A322FD">
        <w:trPr>
          <w:trHeight w:val="412"/>
          <w:jc w:val="center"/>
        </w:trPr>
        <w:tc>
          <w:tcPr>
            <w:tcW w:w="9990" w:type="dxa"/>
            <w:gridSpan w:val="17"/>
          </w:tcPr>
          <w:p w:rsidR="00A322FD" w:rsidRPr="00944A9E" w:rsidRDefault="00A322FD" w:rsidP="00A322FD">
            <w:pPr>
              <w:rPr>
                <w:b/>
              </w:rPr>
            </w:pPr>
            <w:r w:rsidRPr="00944A9E">
              <w:rPr>
                <w:b/>
              </w:rPr>
              <w:t>Působení v</w:t>
            </w:r>
            <w:r>
              <w:rPr>
                <w:b/>
              </w:rPr>
              <w:t> </w:t>
            </w:r>
            <w:r w:rsidRPr="00944A9E">
              <w:rPr>
                <w:b/>
              </w:rPr>
              <w:t>zahraničí</w:t>
            </w:r>
          </w:p>
        </w:tc>
      </w:tr>
      <w:tr w:rsidR="00A322FD" w:rsidRPr="00944A9E" w:rsidTr="00A322FD">
        <w:trPr>
          <w:trHeight w:val="58"/>
          <w:jc w:val="center"/>
        </w:trPr>
        <w:tc>
          <w:tcPr>
            <w:tcW w:w="9990" w:type="dxa"/>
            <w:gridSpan w:val="17"/>
          </w:tcPr>
          <w:p w:rsidR="00A322FD" w:rsidRPr="0057113A" w:rsidRDefault="00A322FD" w:rsidP="00A322FD"/>
        </w:tc>
      </w:tr>
      <w:tr w:rsidR="005F2997" w:rsidRPr="00944A9E" w:rsidTr="000556DF">
        <w:trPr>
          <w:trHeight w:val="511"/>
          <w:jc w:val="center"/>
        </w:trPr>
        <w:tc>
          <w:tcPr>
            <w:tcW w:w="2689" w:type="dxa"/>
            <w:gridSpan w:val="2"/>
            <w:shd w:val="clear" w:color="auto" w:fill="F7CAAC"/>
          </w:tcPr>
          <w:p w:rsidR="005F2997" w:rsidRPr="005F2997" w:rsidRDefault="005F2997" w:rsidP="005F2997">
            <w:pPr>
              <w:jc w:val="both"/>
              <w:rPr>
                <w:b/>
              </w:rPr>
            </w:pPr>
            <w:r w:rsidRPr="00944A9E">
              <w:rPr>
                <w:b/>
              </w:rPr>
              <w:t xml:space="preserve">Podpis </w:t>
            </w:r>
          </w:p>
        </w:tc>
        <w:tc>
          <w:tcPr>
            <w:tcW w:w="3685" w:type="dxa"/>
            <w:gridSpan w:val="5"/>
          </w:tcPr>
          <w:p w:rsidR="005F2997" w:rsidRPr="00944A9E" w:rsidRDefault="005F2997" w:rsidP="005F2997">
            <w:pPr>
              <w:jc w:val="both"/>
            </w:pPr>
            <w:r>
              <w:t xml:space="preserve">Mgr. </w:t>
            </w:r>
            <w:del w:id="4702" w:author="Hana Navrátilová" w:date="2019-09-24T11:10:00Z">
              <w:r>
                <w:delText>Jana Vašíková, PhD</w:delText>
              </w:r>
            </w:del>
            <w:ins w:id="4703" w:author="Hana Navrátilová" w:date="2019-09-24T11:10:00Z">
              <w:r>
                <w:t>Lubomír Sedláček, Ph.D</w:t>
              </w:r>
            </w:ins>
            <w:r>
              <w:t>.</w:t>
            </w:r>
          </w:p>
        </w:tc>
        <w:tc>
          <w:tcPr>
            <w:tcW w:w="1276" w:type="dxa"/>
            <w:gridSpan w:val="5"/>
            <w:shd w:val="clear" w:color="auto" w:fill="F7CAAC"/>
          </w:tcPr>
          <w:p w:rsidR="005F2997" w:rsidRPr="00944A9E" w:rsidRDefault="005F2997" w:rsidP="005F2997">
            <w:pPr>
              <w:jc w:val="both"/>
            </w:pPr>
            <w:r w:rsidRPr="00944A9E">
              <w:rPr>
                <w:b/>
              </w:rPr>
              <w:t>datum</w:t>
            </w:r>
          </w:p>
        </w:tc>
        <w:tc>
          <w:tcPr>
            <w:tcW w:w="2340" w:type="dxa"/>
            <w:gridSpan w:val="5"/>
          </w:tcPr>
          <w:p w:rsidR="005F2997" w:rsidRPr="00944A9E" w:rsidRDefault="005F2997" w:rsidP="005F2997">
            <w:pPr>
              <w:jc w:val="both"/>
            </w:pPr>
            <w:del w:id="4704" w:author="Hana Navrátilová" w:date="2019-09-24T11:10:00Z">
              <w:r>
                <w:delText xml:space="preserve">17. 12. 2018 </w:delText>
              </w:r>
            </w:del>
            <w:ins w:id="4705" w:author="Hana Navrátilová" w:date="2019-09-24T11:10:00Z">
              <w:r>
                <w:t xml:space="preserve">25. 09. 2019  </w:t>
              </w:r>
            </w:ins>
          </w:p>
        </w:tc>
      </w:tr>
      <w:tr w:rsidR="005F2997" w:rsidRPr="00944A9E" w:rsidTr="008D623E">
        <w:trPr>
          <w:trHeight w:val="371"/>
          <w:jc w:val="center"/>
          <w:del w:id="4706" w:author="Hana Navrátilová" w:date="2019-09-24T11:10:00Z"/>
        </w:trPr>
        <w:tc>
          <w:tcPr>
            <w:tcW w:w="9990" w:type="dxa"/>
            <w:gridSpan w:val="17"/>
            <w:shd w:val="clear" w:color="auto" w:fill="F7CAAC"/>
          </w:tcPr>
          <w:p w:rsidR="005F2997" w:rsidRPr="00944A9E" w:rsidRDefault="005F2997" w:rsidP="005F2997">
            <w:pPr>
              <w:rPr>
                <w:del w:id="4707" w:author="Hana Navrátilová" w:date="2019-09-24T11:10:00Z"/>
                <w:b/>
              </w:rPr>
            </w:pPr>
            <w:del w:id="4708" w:author="Hana Navrátilová" w:date="2019-09-24T11:10:00Z">
              <w:r w:rsidRPr="00944A9E">
                <w:rPr>
                  <w:b/>
                </w:rPr>
                <w:delText>Působení v</w:delText>
              </w:r>
              <w:r>
                <w:rPr>
                  <w:b/>
                </w:rPr>
                <w:delText> </w:delText>
              </w:r>
              <w:r w:rsidRPr="00944A9E">
                <w:rPr>
                  <w:b/>
                </w:rPr>
                <w:delText>zahraničí</w:delText>
              </w:r>
            </w:del>
          </w:p>
        </w:tc>
      </w:tr>
      <w:tr w:rsidR="005F2997" w:rsidRPr="00944A9E" w:rsidTr="008D623E">
        <w:trPr>
          <w:trHeight w:val="328"/>
          <w:jc w:val="center"/>
          <w:del w:id="4709" w:author="Hana Navrátilová" w:date="2019-09-24T11:10:00Z"/>
        </w:trPr>
        <w:tc>
          <w:tcPr>
            <w:tcW w:w="9990" w:type="dxa"/>
            <w:gridSpan w:val="17"/>
          </w:tcPr>
          <w:p w:rsidR="005F2997" w:rsidRPr="00944A9E" w:rsidRDefault="005F2997" w:rsidP="005F2997">
            <w:pPr>
              <w:rPr>
                <w:del w:id="4710" w:author="Hana Navrátilová" w:date="2019-09-24T11:10:00Z"/>
                <w:b/>
              </w:rPr>
            </w:pPr>
          </w:p>
        </w:tc>
      </w:tr>
      <w:tr w:rsidR="005F2997" w:rsidRPr="00944A9E" w:rsidTr="008D623E">
        <w:trPr>
          <w:trHeight w:val="570"/>
          <w:jc w:val="center"/>
          <w:del w:id="4711" w:author="Hana Navrátilová" w:date="2019-09-24T11:10:00Z"/>
        </w:trPr>
        <w:tc>
          <w:tcPr>
            <w:tcW w:w="3381" w:type="dxa"/>
            <w:gridSpan w:val="3"/>
            <w:shd w:val="clear" w:color="auto" w:fill="F7CAAC"/>
          </w:tcPr>
          <w:p w:rsidR="005F2997" w:rsidRPr="00944A9E" w:rsidRDefault="005F2997" w:rsidP="005F2997">
            <w:pPr>
              <w:jc w:val="both"/>
              <w:rPr>
                <w:del w:id="4712" w:author="Hana Navrátilová" w:date="2019-09-24T11:10:00Z"/>
                <w:b/>
              </w:rPr>
            </w:pPr>
            <w:del w:id="4713" w:author="Hana Navrátilová" w:date="2019-09-24T11:10:00Z">
              <w:r w:rsidRPr="00944A9E">
                <w:rPr>
                  <w:b/>
                </w:rPr>
                <w:delText xml:space="preserve">Podpis </w:delText>
              </w:r>
            </w:del>
          </w:p>
        </w:tc>
        <w:tc>
          <w:tcPr>
            <w:tcW w:w="3395" w:type="dxa"/>
            <w:gridSpan w:val="5"/>
          </w:tcPr>
          <w:p w:rsidR="005F2997" w:rsidRPr="00944A9E" w:rsidRDefault="005F2997" w:rsidP="005F2997">
            <w:pPr>
              <w:jc w:val="both"/>
              <w:rPr>
                <w:del w:id="4714" w:author="Hana Navrátilová" w:date="2019-09-24T11:10:00Z"/>
              </w:rPr>
            </w:pPr>
            <w:del w:id="4715" w:author="Hana Navrátilová" w:date="2019-09-24T11:10:00Z">
              <w:r>
                <w:delText xml:space="preserve">Mgr. Lubomír </w:delText>
              </w:r>
              <w:moveFromRangeStart w:id="4716" w:author="Hana Navrátilová" w:date="2019-09-24T11:10:00Z" w:name="move20215923"/>
              <w:r>
                <w:delText>Sedláček</w:delText>
              </w:r>
              <w:moveFromRangeEnd w:id="4716"/>
              <w:r>
                <w:delText>, Ph.D.</w:delText>
              </w:r>
            </w:del>
          </w:p>
        </w:tc>
        <w:tc>
          <w:tcPr>
            <w:tcW w:w="1250" w:type="dxa"/>
            <w:gridSpan w:val="6"/>
            <w:shd w:val="clear" w:color="auto" w:fill="F7CAAC"/>
          </w:tcPr>
          <w:p w:rsidR="005F2997" w:rsidRPr="00944A9E" w:rsidRDefault="005F2997" w:rsidP="005F2997">
            <w:pPr>
              <w:jc w:val="both"/>
              <w:rPr>
                <w:del w:id="4717" w:author="Hana Navrátilová" w:date="2019-09-24T11:10:00Z"/>
              </w:rPr>
            </w:pPr>
            <w:del w:id="4718" w:author="Hana Navrátilová" w:date="2019-09-24T11:10:00Z">
              <w:r w:rsidRPr="00944A9E">
                <w:rPr>
                  <w:b/>
                </w:rPr>
                <w:delText>datum</w:delText>
              </w:r>
            </w:del>
          </w:p>
        </w:tc>
        <w:tc>
          <w:tcPr>
            <w:tcW w:w="1964" w:type="dxa"/>
            <w:gridSpan w:val="3"/>
          </w:tcPr>
          <w:p w:rsidR="005F2997" w:rsidRPr="00944A9E" w:rsidRDefault="005F2997" w:rsidP="005F2997">
            <w:pPr>
              <w:jc w:val="both"/>
              <w:rPr>
                <w:del w:id="4719" w:author="Hana Navrátilová" w:date="2019-09-24T11:10:00Z"/>
              </w:rPr>
            </w:pPr>
            <w:del w:id="4720" w:author="Hana Navrátilová" w:date="2019-09-24T11:10:00Z">
              <w:r>
                <w:delText xml:space="preserve">17. 12. 2018 </w:delText>
              </w:r>
            </w:del>
          </w:p>
        </w:tc>
      </w:tr>
    </w:tbl>
    <w:p w:rsidR="00310CEE" w:rsidRPr="00944A9E" w:rsidRDefault="00310CEE" w:rsidP="0092544A">
      <w:pPr>
        <w:rPr>
          <w:del w:id="4721" w:author="Hana Navrátilová" w:date="2019-09-24T11:10:00Z"/>
          <w:b/>
        </w:rPr>
      </w:pPr>
      <w:del w:id="4722" w:author="Hana Navrátilová" w:date="2019-09-24T11:10:00Z">
        <w:r>
          <w:delText xml:space="preserve"> </w:delText>
        </w:r>
        <w:r w:rsidR="005314DC">
          <w:br w:type="page"/>
        </w:r>
      </w:del>
    </w:p>
    <w:p w:rsidR="00ED02CE" w:rsidRDefault="00ED02CE" w:rsidP="00ED02CE">
      <w:pPr>
        <w:rPr>
          <w:moveFrom w:id="4723" w:author="Hana Navrátilová" w:date="2019-09-24T11:10:00Z"/>
        </w:rPr>
      </w:pPr>
      <w:moveFromRangeStart w:id="4724" w:author="Hana Navrátilová" w:date="2019-09-24T11:10:00Z" w:name="move20215973"/>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25"/>
      </w:tblGrid>
      <w:tr w:rsidR="003A2472" w:rsidRPr="00944A9E" w:rsidTr="00BE63F3">
        <w:trPr>
          <w:trHeight w:val="58"/>
          <w:jc w:val="center"/>
          <w:del w:id="4725" w:author="Hana Navrátilová" w:date="2019-09-24T11:10:00Z"/>
        </w:trPr>
        <w:tc>
          <w:tcPr>
            <w:tcW w:w="9725" w:type="dxa"/>
          </w:tcPr>
          <w:moveFromRangeEnd w:id="4724"/>
          <w:p w:rsidR="00CD74FC" w:rsidRDefault="00CD74FC" w:rsidP="00E7344C">
            <w:pPr>
              <w:jc w:val="both"/>
              <w:rPr>
                <w:del w:id="4726" w:author="Hana Navrátilová" w:date="2019-09-24T11:10:00Z"/>
              </w:rPr>
            </w:pPr>
            <w:del w:id="4727" w:author="Hana Navrátilová" w:date="2019-09-24T11:10:00Z">
              <w:r w:rsidRPr="00944A9E">
                <w:delText>Vašíková, J.</w:delText>
              </w:r>
              <w:r>
                <w:delText>, &amp;</w:delText>
              </w:r>
              <w:r w:rsidRPr="00944A9E">
                <w:delText xml:space="preserve"> Žáková, I. (201</w:delText>
              </w:r>
              <w:r>
                <w:delText>8</w:delText>
              </w:r>
              <w:r w:rsidRPr="00944A9E">
                <w:delText xml:space="preserve">). </w:delText>
              </w:r>
              <w:r w:rsidRPr="00944A9E">
                <w:rPr>
                  <w:i/>
                </w:rPr>
                <w:delText>Význam primární logopedické prevence v rozvoji řečových a jazykových schopností dětí předškolního věku.</w:delText>
              </w:r>
              <w:r w:rsidRPr="00944A9E">
                <w:delText xml:space="preserve"> Zlín: </w:delText>
              </w:r>
              <w:r>
                <w:delText xml:space="preserve">Univerzita Tomáše Bati, Fakulta humanitních studií.  </w:delText>
              </w:r>
            </w:del>
          </w:p>
          <w:p w:rsidR="00CC4B42" w:rsidRPr="00944A9E" w:rsidRDefault="00CC4B42" w:rsidP="00E7344C">
            <w:pPr>
              <w:jc w:val="both"/>
              <w:rPr>
                <w:del w:id="4728" w:author="Hana Navrátilová" w:date="2019-09-24T11:10:00Z"/>
              </w:rPr>
            </w:pPr>
            <w:del w:id="4729" w:author="Hana Navrátilová" w:date="2019-09-24T11:10:00Z">
              <w:r w:rsidRPr="00944A9E">
                <w:delText xml:space="preserve">Vašíková, J. (2017). The curriculum of art education in primary school and educational reality. 4 th International Multidisciplinary Scientific Conference on Social Sciences &amp; Arts. </w:delText>
              </w:r>
              <w:r w:rsidRPr="00E93DE9">
                <w:rPr>
                  <w:i/>
                </w:rPr>
                <w:delText>SGEM. Book 6. Science and Arts</w:delText>
              </w:r>
              <w:r w:rsidR="00E93DE9">
                <w:rPr>
                  <w:i/>
                </w:rPr>
                <w:delText xml:space="preserve">, </w:delText>
              </w:r>
              <w:r w:rsidRPr="00F5369C">
                <w:rPr>
                  <w:i/>
                </w:rPr>
                <w:delText>1</w:delText>
              </w:r>
              <w:r w:rsidRPr="00944A9E">
                <w:delText>.</w:delText>
              </w:r>
            </w:del>
          </w:p>
          <w:p w:rsidR="00CC4B42" w:rsidRPr="00944A9E" w:rsidRDefault="00CC4B42" w:rsidP="00E7344C">
            <w:pPr>
              <w:rPr>
                <w:del w:id="4730" w:author="Hana Navrátilová" w:date="2019-09-24T11:10:00Z"/>
              </w:rPr>
            </w:pPr>
            <w:del w:id="4731" w:author="Hana Navrátilová" w:date="2019-09-24T11:10:00Z">
              <w:r w:rsidRPr="00944A9E">
                <w:delText>Vašíková, J.</w:delText>
              </w:r>
              <w:r w:rsidR="00E95B4E">
                <w:delText>, &amp;</w:delText>
              </w:r>
              <w:r w:rsidRPr="00944A9E">
                <w:delText xml:space="preserve"> Žáková, I. (2017). Speech Therapy Prevention in Kindergarten. </w:delText>
              </w:r>
              <w:r w:rsidRPr="00944A9E">
                <w:rPr>
                  <w:i/>
                </w:rPr>
                <w:delText>Acta Educationis Generalis</w:delText>
              </w:r>
              <w:r w:rsidRPr="00944A9E">
                <w:delText>, 7(2), 69-78.</w:delText>
              </w:r>
              <w:r w:rsidRPr="00944A9E">
                <w:br/>
                <w:delText>Krajcarová, J. (2014). Kreativita jako jeden ze současných požadavků na vzdělávání. </w:delText>
              </w:r>
              <w:r w:rsidRPr="00944A9E">
                <w:rPr>
                  <w:i/>
                </w:rPr>
                <w:delText>Kreatívne vzdelávanie</w:delText>
              </w:r>
              <w:r w:rsidRPr="00944A9E">
                <w:delText xml:space="preserve">. 1. vyd. Zohor: Virvar, 102-103. </w:delText>
              </w:r>
            </w:del>
          </w:p>
          <w:p w:rsidR="003A2472" w:rsidRPr="00944A9E" w:rsidRDefault="003A2472" w:rsidP="00E7344C">
            <w:pPr>
              <w:rPr>
                <w:del w:id="4732" w:author="Hana Navrátilová" w:date="2019-09-24T11:10:00Z"/>
              </w:rPr>
            </w:pPr>
            <w:del w:id="4733" w:author="Hana Navrátilová" w:date="2019-09-24T11:10:00Z">
              <w:r w:rsidRPr="00944A9E">
                <w:delText>Krajcarová, J. (2013). Postavení současné výtvarné výchovy</w:delText>
              </w:r>
              <w:r w:rsidR="00B369B9" w:rsidRPr="00944A9E">
                <w:delText xml:space="preserve"> – </w:delText>
              </w:r>
              <w:r w:rsidRPr="00944A9E">
                <w:delText>výtvarné kurikulum Anglie = Contemporary art education</w:delText>
              </w:r>
              <w:r w:rsidR="00B369B9" w:rsidRPr="00944A9E">
                <w:delText xml:space="preserve"> – </w:delText>
              </w:r>
              <w:r w:rsidRPr="00944A9E">
                <w:delText xml:space="preserve">art curriculum of  England. </w:delText>
              </w:r>
              <w:r w:rsidRPr="00944A9E">
                <w:rPr>
                  <w:i/>
                </w:rPr>
                <w:delText>Kreatívne vzdelávanie</w:delText>
              </w:r>
              <w:r w:rsidRPr="00944A9E">
                <w:delText>. Zohor: Virvar, 63</w:delText>
              </w:r>
              <w:r w:rsidR="006D63E3" w:rsidRPr="00944A9E">
                <w:delText>-</w:delText>
              </w:r>
              <w:r w:rsidRPr="00944A9E">
                <w:delText xml:space="preserve">69. </w:delText>
              </w:r>
              <w:r w:rsidRPr="00944A9E">
                <w:br/>
                <w:delText>Krajcarová, J. (2011). Učitel a pedagogická profese</w:delText>
              </w:r>
              <w:r w:rsidR="00B369B9" w:rsidRPr="00944A9E">
                <w:delText xml:space="preserve"> – </w:delText>
              </w:r>
              <w:r w:rsidRPr="00944A9E">
                <w:delText xml:space="preserve">současný výtvarný pedagog. </w:delText>
              </w:r>
              <w:r w:rsidRPr="00944A9E">
                <w:rPr>
                  <w:i/>
                </w:rPr>
                <w:delText>Medzinárodná vedecká elektronická konferencia pre doktorandov, vedeckých pracovníkov a mladých vysokoškolských učiteľov</w:delText>
              </w:r>
              <w:r w:rsidRPr="00944A9E">
                <w:delText>. Prešov: PU, 1</w:delText>
              </w:r>
              <w:r w:rsidR="006D63E3" w:rsidRPr="00944A9E">
                <w:delText>-</w:delText>
              </w:r>
              <w:r w:rsidRPr="00944A9E">
                <w:delText>6.</w:delText>
              </w:r>
            </w:del>
          </w:p>
          <w:p w:rsidR="003A2472" w:rsidRPr="00944A9E" w:rsidRDefault="003A2472" w:rsidP="00E7344C">
            <w:pPr>
              <w:rPr>
                <w:del w:id="4734" w:author="Hana Navrátilová" w:date="2019-09-24T11:10:00Z"/>
              </w:rPr>
            </w:pPr>
          </w:p>
          <w:p w:rsidR="003A2472" w:rsidRPr="00944A9E" w:rsidRDefault="003A2472" w:rsidP="00E7344C">
            <w:pPr>
              <w:jc w:val="both"/>
              <w:rPr>
                <w:del w:id="4735" w:author="Hana Navrátilová" w:date="2019-09-24T11:10:00Z"/>
              </w:rPr>
            </w:pPr>
          </w:p>
        </w:tc>
      </w:tr>
    </w:tbl>
    <w:p w:rsidR="005314DC" w:rsidRDefault="005314DC" w:rsidP="00E7344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0"/>
        <w:gridCol w:w="827"/>
        <w:gridCol w:w="1720"/>
        <w:gridCol w:w="524"/>
        <w:gridCol w:w="186"/>
        <w:gridCol w:w="993"/>
        <w:gridCol w:w="1069"/>
        <w:gridCol w:w="65"/>
        <w:gridCol w:w="566"/>
        <w:gridCol w:w="279"/>
        <w:gridCol w:w="420"/>
        <w:gridCol w:w="694"/>
      </w:tblGrid>
      <w:tr w:rsidR="006B6016" w:rsidRPr="00944A9E" w:rsidTr="00E97CD5">
        <w:trPr>
          <w:jc w:val="center"/>
        </w:trPr>
        <w:tc>
          <w:tcPr>
            <w:tcW w:w="9893"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6B6016" w:rsidRPr="00944A9E" w:rsidTr="00E97CD5">
        <w:trPr>
          <w:jc w:val="center"/>
        </w:trPr>
        <w:tc>
          <w:tcPr>
            <w:tcW w:w="2550" w:type="dxa"/>
            <w:tcBorders>
              <w:top w:val="double" w:sz="4" w:space="0" w:color="auto"/>
            </w:tcBorders>
            <w:shd w:val="clear" w:color="auto" w:fill="F7CAAC"/>
          </w:tcPr>
          <w:p w:rsidR="006B6016" w:rsidRPr="00944A9E" w:rsidRDefault="006B6016" w:rsidP="006B6016">
            <w:pPr>
              <w:jc w:val="both"/>
              <w:rPr>
                <w:b/>
              </w:rPr>
            </w:pPr>
            <w:r w:rsidRPr="00944A9E">
              <w:rPr>
                <w:b/>
              </w:rPr>
              <w:t>Vysoká škola</w:t>
            </w:r>
          </w:p>
        </w:tc>
        <w:tc>
          <w:tcPr>
            <w:tcW w:w="7343" w:type="dxa"/>
            <w:gridSpan w:val="11"/>
          </w:tcPr>
          <w:p w:rsidR="006B6016" w:rsidRPr="00944A9E" w:rsidRDefault="006B6016" w:rsidP="006B6016">
            <w:pPr>
              <w:jc w:val="both"/>
            </w:pPr>
            <w:r w:rsidRPr="00944A9E">
              <w:t>UTB ve Zlíně</w:t>
            </w:r>
          </w:p>
        </w:tc>
      </w:tr>
      <w:tr w:rsidR="006B6016" w:rsidRPr="00944A9E" w:rsidTr="00E97CD5">
        <w:trPr>
          <w:jc w:val="center"/>
        </w:trPr>
        <w:tc>
          <w:tcPr>
            <w:tcW w:w="2550" w:type="dxa"/>
            <w:shd w:val="clear" w:color="auto" w:fill="F7CAAC"/>
          </w:tcPr>
          <w:p w:rsidR="006B6016" w:rsidRPr="00944A9E" w:rsidRDefault="006B6016" w:rsidP="006B6016">
            <w:pPr>
              <w:jc w:val="both"/>
              <w:rPr>
                <w:b/>
              </w:rPr>
            </w:pPr>
            <w:r w:rsidRPr="00944A9E">
              <w:rPr>
                <w:b/>
              </w:rPr>
              <w:t>Součást vysoké školy</w:t>
            </w:r>
          </w:p>
        </w:tc>
        <w:tc>
          <w:tcPr>
            <w:tcW w:w="7343" w:type="dxa"/>
            <w:gridSpan w:val="11"/>
          </w:tcPr>
          <w:p w:rsidR="006B6016" w:rsidRPr="00944A9E" w:rsidRDefault="006B6016" w:rsidP="006B6016">
            <w:pPr>
              <w:jc w:val="both"/>
            </w:pPr>
            <w:r w:rsidRPr="00944A9E">
              <w:t>Fakulta humanitních studií</w:t>
            </w:r>
          </w:p>
        </w:tc>
      </w:tr>
      <w:tr w:rsidR="006B6016" w:rsidRPr="00944A9E" w:rsidTr="00E97CD5">
        <w:trPr>
          <w:jc w:val="center"/>
        </w:trPr>
        <w:tc>
          <w:tcPr>
            <w:tcW w:w="2550" w:type="dxa"/>
            <w:shd w:val="clear" w:color="auto" w:fill="F7CAAC"/>
          </w:tcPr>
          <w:p w:rsidR="006B6016" w:rsidRPr="00944A9E" w:rsidRDefault="006B6016" w:rsidP="006B6016">
            <w:pPr>
              <w:jc w:val="both"/>
              <w:rPr>
                <w:b/>
              </w:rPr>
            </w:pPr>
            <w:r w:rsidRPr="00944A9E">
              <w:rPr>
                <w:b/>
              </w:rPr>
              <w:t>Název studijního programu</w:t>
            </w:r>
          </w:p>
        </w:tc>
        <w:tc>
          <w:tcPr>
            <w:tcW w:w="7343" w:type="dxa"/>
            <w:gridSpan w:val="11"/>
          </w:tcPr>
          <w:p w:rsidR="006B6016" w:rsidRPr="00944A9E" w:rsidRDefault="006B6016" w:rsidP="006B6016">
            <w:pPr>
              <w:jc w:val="both"/>
            </w:pPr>
            <w:r>
              <w:t>Učitelství pro 1. stupeň</w:t>
            </w:r>
            <w:r w:rsidRPr="00944A9E">
              <w:t xml:space="preserve"> základní školy</w:t>
            </w:r>
          </w:p>
        </w:tc>
      </w:tr>
      <w:tr w:rsidR="006B6016" w:rsidRPr="00944A9E" w:rsidTr="00E97CD5">
        <w:trPr>
          <w:trHeight w:val="207"/>
          <w:jc w:val="center"/>
        </w:trPr>
        <w:tc>
          <w:tcPr>
            <w:tcW w:w="2550" w:type="dxa"/>
            <w:shd w:val="clear" w:color="auto" w:fill="F7CAAC"/>
          </w:tcPr>
          <w:p w:rsidR="006B6016" w:rsidRPr="00944A9E" w:rsidRDefault="006B6016" w:rsidP="006B6016">
            <w:pPr>
              <w:jc w:val="both"/>
              <w:rPr>
                <w:b/>
              </w:rPr>
            </w:pPr>
            <w:r w:rsidRPr="00944A9E">
              <w:rPr>
                <w:b/>
              </w:rPr>
              <w:t>Jméno a příjmení</w:t>
            </w:r>
          </w:p>
        </w:tc>
        <w:tc>
          <w:tcPr>
            <w:tcW w:w="4250" w:type="dxa"/>
            <w:gridSpan w:val="5"/>
          </w:tcPr>
          <w:p w:rsidR="006B6016" w:rsidRPr="00944A9E" w:rsidRDefault="006B6016" w:rsidP="006B6016">
            <w:r w:rsidRPr="00944A9E">
              <w:t>Petr Snopek</w:t>
            </w:r>
          </w:p>
        </w:tc>
        <w:tc>
          <w:tcPr>
            <w:tcW w:w="1134" w:type="dxa"/>
            <w:gridSpan w:val="2"/>
            <w:shd w:val="clear" w:color="auto" w:fill="F7CAAC"/>
          </w:tcPr>
          <w:p w:rsidR="006B6016" w:rsidRPr="00944A9E" w:rsidRDefault="006B6016" w:rsidP="006B6016">
            <w:pPr>
              <w:jc w:val="both"/>
              <w:rPr>
                <w:b/>
              </w:rPr>
            </w:pPr>
            <w:r w:rsidRPr="00944A9E">
              <w:rPr>
                <w:b/>
              </w:rPr>
              <w:t>Tituly</w:t>
            </w:r>
          </w:p>
        </w:tc>
        <w:tc>
          <w:tcPr>
            <w:tcW w:w="1959" w:type="dxa"/>
            <w:gridSpan w:val="4"/>
          </w:tcPr>
          <w:p w:rsidR="006B6016" w:rsidRPr="00944A9E" w:rsidRDefault="006B6016" w:rsidP="006B6016">
            <w:r w:rsidRPr="00944A9E">
              <w:t>PhDr.,</w:t>
            </w:r>
            <w:r>
              <w:t xml:space="preserve"> Mgr., PhD.</w:t>
            </w:r>
          </w:p>
        </w:tc>
      </w:tr>
      <w:tr w:rsidR="006B6016" w:rsidRPr="00944A9E" w:rsidTr="00E97CD5">
        <w:trPr>
          <w:jc w:val="center"/>
        </w:trPr>
        <w:tc>
          <w:tcPr>
            <w:tcW w:w="2550" w:type="dxa"/>
            <w:shd w:val="clear" w:color="auto" w:fill="F7CAAC"/>
          </w:tcPr>
          <w:p w:rsidR="006B6016" w:rsidRPr="00944A9E" w:rsidRDefault="006B6016" w:rsidP="006B6016">
            <w:pPr>
              <w:jc w:val="both"/>
              <w:rPr>
                <w:b/>
              </w:rPr>
            </w:pPr>
            <w:r w:rsidRPr="00944A9E">
              <w:rPr>
                <w:b/>
              </w:rPr>
              <w:t>Rok narození</w:t>
            </w:r>
          </w:p>
        </w:tc>
        <w:tc>
          <w:tcPr>
            <w:tcW w:w="827" w:type="dxa"/>
          </w:tcPr>
          <w:p w:rsidR="006B6016" w:rsidRPr="00944A9E" w:rsidRDefault="006B6016" w:rsidP="006B6016">
            <w:pPr>
              <w:jc w:val="both"/>
            </w:pPr>
            <w:r w:rsidRPr="00944A9E">
              <w:t>1977</w:t>
            </w:r>
          </w:p>
        </w:tc>
        <w:tc>
          <w:tcPr>
            <w:tcW w:w="1720" w:type="dxa"/>
            <w:shd w:val="clear" w:color="auto" w:fill="F7CAAC"/>
          </w:tcPr>
          <w:p w:rsidR="006B6016" w:rsidRPr="00944A9E" w:rsidRDefault="006B6016" w:rsidP="006B6016">
            <w:pPr>
              <w:jc w:val="both"/>
              <w:rPr>
                <w:b/>
              </w:rPr>
            </w:pPr>
            <w:r w:rsidRPr="00944A9E">
              <w:rPr>
                <w:b/>
              </w:rPr>
              <w:t>typ vztahu k VŠ</w:t>
            </w:r>
          </w:p>
        </w:tc>
        <w:tc>
          <w:tcPr>
            <w:tcW w:w="710" w:type="dxa"/>
            <w:gridSpan w:val="2"/>
          </w:tcPr>
          <w:p w:rsidR="006B6016" w:rsidRPr="00944A9E" w:rsidRDefault="006B6016" w:rsidP="006B6016">
            <w:pPr>
              <w:jc w:val="both"/>
            </w:pPr>
            <w:r w:rsidRPr="00944A9E">
              <w:t>pp</w:t>
            </w:r>
          </w:p>
        </w:tc>
        <w:tc>
          <w:tcPr>
            <w:tcW w:w="993" w:type="dxa"/>
            <w:shd w:val="clear" w:color="auto" w:fill="F7CAAC"/>
          </w:tcPr>
          <w:p w:rsidR="006B6016" w:rsidRPr="00944A9E" w:rsidRDefault="006B6016" w:rsidP="006B6016">
            <w:pPr>
              <w:jc w:val="both"/>
              <w:rPr>
                <w:b/>
              </w:rPr>
            </w:pPr>
            <w:r w:rsidRPr="00944A9E">
              <w:rPr>
                <w:b/>
              </w:rPr>
              <w:t>rozsah</w:t>
            </w:r>
          </w:p>
        </w:tc>
        <w:tc>
          <w:tcPr>
            <w:tcW w:w="1134" w:type="dxa"/>
            <w:gridSpan w:val="2"/>
          </w:tcPr>
          <w:p w:rsidR="006B6016" w:rsidRPr="00944A9E" w:rsidRDefault="006B6016" w:rsidP="006B6016">
            <w:pPr>
              <w:jc w:val="both"/>
            </w:pPr>
            <w:r w:rsidRPr="00944A9E">
              <w:t xml:space="preserve">40h/týdně </w:t>
            </w:r>
          </w:p>
        </w:tc>
        <w:tc>
          <w:tcPr>
            <w:tcW w:w="845" w:type="dxa"/>
            <w:gridSpan w:val="2"/>
            <w:shd w:val="clear" w:color="auto" w:fill="F7CAAC"/>
          </w:tcPr>
          <w:p w:rsidR="006B6016" w:rsidRPr="00944A9E" w:rsidRDefault="006B6016" w:rsidP="006B6016">
            <w:pPr>
              <w:jc w:val="both"/>
              <w:rPr>
                <w:b/>
              </w:rPr>
            </w:pPr>
            <w:r w:rsidRPr="00944A9E">
              <w:rPr>
                <w:b/>
              </w:rPr>
              <w:t>do kdy</w:t>
            </w:r>
          </w:p>
        </w:tc>
        <w:tc>
          <w:tcPr>
            <w:tcW w:w="1114" w:type="dxa"/>
            <w:gridSpan w:val="2"/>
          </w:tcPr>
          <w:p w:rsidR="006B6016" w:rsidRPr="00944A9E" w:rsidRDefault="006B6016" w:rsidP="006B6016">
            <w:pPr>
              <w:jc w:val="both"/>
            </w:pPr>
            <w:r w:rsidRPr="00944A9E">
              <w:t>N</w:t>
            </w:r>
          </w:p>
        </w:tc>
      </w:tr>
      <w:tr w:rsidR="006B6016" w:rsidRPr="00944A9E" w:rsidTr="00E97CD5">
        <w:trPr>
          <w:jc w:val="center"/>
        </w:trPr>
        <w:tc>
          <w:tcPr>
            <w:tcW w:w="5097" w:type="dxa"/>
            <w:gridSpan w:val="3"/>
            <w:shd w:val="clear" w:color="auto" w:fill="F7CAAC"/>
          </w:tcPr>
          <w:p w:rsidR="006B6016" w:rsidRPr="00944A9E" w:rsidRDefault="006B6016" w:rsidP="006B6016">
            <w:pPr>
              <w:jc w:val="both"/>
              <w:rPr>
                <w:b/>
              </w:rPr>
            </w:pPr>
            <w:r w:rsidRPr="00944A9E">
              <w:rPr>
                <w:b/>
              </w:rPr>
              <w:t>Typ vztahu na součásti VŠ, která uskutečňuje st. program</w:t>
            </w:r>
          </w:p>
        </w:tc>
        <w:tc>
          <w:tcPr>
            <w:tcW w:w="710" w:type="dxa"/>
            <w:gridSpan w:val="2"/>
          </w:tcPr>
          <w:p w:rsidR="006B6016" w:rsidRPr="00944A9E" w:rsidRDefault="006B6016" w:rsidP="006B6016">
            <w:pPr>
              <w:jc w:val="both"/>
            </w:pPr>
            <w:r w:rsidRPr="00944A9E">
              <w:t>pp</w:t>
            </w:r>
          </w:p>
        </w:tc>
        <w:tc>
          <w:tcPr>
            <w:tcW w:w="993" w:type="dxa"/>
            <w:shd w:val="clear" w:color="auto" w:fill="F7CAAC"/>
          </w:tcPr>
          <w:p w:rsidR="006B6016" w:rsidRPr="00944A9E" w:rsidRDefault="006B6016" w:rsidP="006B6016">
            <w:pPr>
              <w:jc w:val="both"/>
              <w:rPr>
                <w:b/>
              </w:rPr>
            </w:pPr>
            <w:r w:rsidRPr="00944A9E">
              <w:rPr>
                <w:b/>
              </w:rPr>
              <w:t>rozsah</w:t>
            </w:r>
          </w:p>
        </w:tc>
        <w:tc>
          <w:tcPr>
            <w:tcW w:w="1134" w:type="dxa"/>
            <w:gridSpan w:val="2"/>
          </w:tcPr>
          <w:p w:rsidR="006B6016" w:rsidRPr="00944A9E" w:rsidRDefault="006B6016" w:rsidP="006B6016">
            <w:pPr>
              <w:jc w:val="both"/>
              <w:rPr>
                <w:lang w:val="sk-SK"/>
              </w:rPr>
            </w:pPr>
            <w:r w:rsidRPr="00944A9E">
              <w:rPr>
                <w:lang w:val="sk-SK"/>
              </w:rPr>
              <w:t>40h/týdně</w:t>
            </w:r>
          </w:p>
        </w:tc>
        <w:tc>
          <w:tcPr>
            <w:tcW w:w="845" w:type="dxa"/>
            <w:gridSpan w:val="2"/>
            <w:shd w:val="clear" w:color="auto" w:fill="F7CAAC"/>
          </w:tcPr>
          <w:p w:rsidR="006B6016" w:rsidRPr="00944A9E" w:rsidRDefault="006B6016" w:rsidP="006B6016">
            <w:pPr>
              <w:jc w:val="both"/>
              <w:rPr>
                <w:b/>
              </w:rPr>
            </w:pPr>
            <w:r w:rsidRPr="00944A9E">
              <w:rPr>
                <w:b/>
              </w:rPr>
              <w:t>do kdy</w:t>
            </w:r>
          </w:p>
        </w:tc>
        <w:tc>
          <w:tcPr>
            <w:tcW w:w="1114" w:type="dxa"/>
            <w:gridSpan w:val="2"/>
          </w:tcPr>
          <w:p w:rsidR="006B6016" w:rsidRPr="00944A9E" w:rsidRDefault="006B6016" w:rsidP="006B6016">
            <w:pPr>
              <w:jc w:val="both"/>
            </w:pPr>
            <w:r w:rsidRPr="00944A9E">
              <w:t>N</w:t>
            </w:r>
          </w:p>
        </w:tc>
      </w:tr>
      <w:tr w:rsidR="006B6016" w:rsidRPr="00944A9E" w:rsidTr="00E97CD5">
        <w:trPr>
          <w:jc w:val="center"/>
        </w:trPr>
        <w:tc>
          <w:tcPr>
            <w:tcW w:w="5807" w:type="dxa"/>
            <w:gridSpan w:val="5"/>
            <w:shd w:val="clear" w:color="auto" w:fill="F7CAAC"/>
          </w:tcPr>
          <w:p w:rsidR="006B6016" w:rsidRPr="00944A9E" w:rsidRDefault="006B6016" w:rsidP="006B6016">
            <w:pPr>
              <w:jc w:val="both"/>
            </w:pPr>
            <w:r w:rsidRPr="00944A9E">
              <w:rPr>
                <w:b/>
              </w:rPr>
              <w:t>Další současná působení jako akademický pracovník na jiných VŠ</w:t>
            </w:r>
          </w:p>
        </w:tc>
        <w:tc>
          <w:tcPr>
            <w:tcW w:w="2127" w:type="dxa"/>
            <w:gridSpan w:val="3"/>
            <w:shd w:val="clear" w:color="auto" w:fill="F7CAAC"/>
          </w:tcPr>
          <w:p w:rsidR="006B6016" w:rsidRPr="00944A9E" w:rsidRDefault="006B6016" w:rsidP="006B6016">
            <w:pPr>
              <w:jc w:val="both"/>
              <w:rPr>
                <w:b/>
              </w:rPr>
            </w:pPr>
            <w:r w:rsidRPr="00944A9E">
              <w:rPr>
                <w:b/>
              </w:rPr>
              <w:t>typ prac. vztahu</w:t>
            </w:r>
          </w:p>
        </w:tc>
        <w:tc>
          <w:tcPr>
            <w:tcW w:w="1959" w:type="dxa"/>
            <w:gridSpan w:val="4"/>
            <w:shd w:val="clear" w:color="auto" w:fill="F7CAAC"/>
          </w:tcPr>
          <w:p w:rsidR="006B6016" w:rsidRPr="00944A9E" w:rsidRDefault="006B6016" w:rsidP="006B6016">
            <w:pPr>
              <w:jc w:val="both"/>
              <w:rPr>
                <w:b/>
              </w:rPr>
            </w:pPr>
            <w:r w:rsidRPr="00944A9E">
              <w:rPr>
                <w:b/>
              </w:rPr>
              <w:t>Rozsah</w:t>
            </w:r>
          </w:p>
        </w:tc>
      </w:tr>
      <w:tr w:rsidR="006B6016" w:rsidRPr="00944A9E" w:rsidTr="00E97CD5">
        <w:trPr>
          <w:jc w:val="center"/>
        </w:trPr>
        <w:tc>
          <w:tcPr>
            <w:tcW w:w="5807" w:type="dxa"/>
            <w:gridSpan w:val="5"/>
          </w:tcPr>
          <w:p w:rsidR="006B6016" w:rsidRPr="00944A9E" w:rsidRDefault="006B6016" w:rsidP="006B6016">
            <w:pPr>
              <w:jc w:val="both"/>
            </w:pPr>
            <w:r w:rsidRPr="00944A9E">
              <w:t>Nemá</w:t>
            </w:r>
          </w:p>
        </w:tc>
        <w:tc>
          <w:tcPr>
            <w:tcW w:w="2127" w:type="dxa"/>
            <w:gridSpan w:val="3"/>
          </w:tcPr>
          <w:p w:rsidR="006B6016" w:rsidRPr="00944A9E" w:rsidRDefault="006B6016" w:rsidP="006B6016">
            <w:pPr>
              <w:jc w:val="both"/>
            </w:pPr>
          </w:p>
        </w:tc>
        <w:tc>
          <w:tcPr>
            <w:tcW w:w="1959" w:type="dxa"/>
            <w:gridSpan w:val="4"/>
          </w:tcPr>
          <w:p w:rsidR="006B6016" w:rsidRPr="00944A9E" w:rsidRDefault="006B6016" w:rsidP="006B6016">
            <w:pPr>
              <w:jc w:val="both"/>
            </w:pPr>
          </w:p>
        </w:tc>
      </w:tr>
      <w:tr w:rsidR="006B6016" w:rsidRPr="00944A9E" w:rsidTr="00E97CD5">
        <w:trPr>
          <w:jc w:val="center"/>
        </w:trPr>
        <w:tc>
          <w:tcPr>
            <w:tcW w:w="9893" w:type="dxa"/>
            <w:gridSpan w:val="12"/>
            <w:shd w:val="clear" w:color="auto" w:fill="F7CAAC"/>
          </w:tcPr>
          <w:p w:rsidR="006B6016" w:rsidRPr="00944A9E" w:rsidRDefault="006B6016" w:rsidP="006B6016">
            <w:pPr>
              <w:jc w:val="both"/>
            </w:pPr>
            <w:r w:rsidRPr="00944A9E">
              <w:rPr>
                <w:b/>
              </w:rPr>
              <w:t>Předměty příslušného studijního programu a způsob zapojení do jejich výuky, příp. další zapojení do uskutečňování studijního programu</w:t>
            </w:r>
          </w:p>
        </w:tc>
      </w:tr>
      <w:tr w:rsidR="006B6016" w:rsidRPr="00944A9E" w:rsidTr="00E97CD5">
        <w:trPr>
          <w:trHeight w:val="195"/>
          <w:jc w:val="center"/>
        </w:trPr>
        <w:tc>
          <w:tcPr>
            <w:tcW w:w="9893" w:type="dxa"/>
            <w:gridSpan w:val="12"/>
            <w:tcBorders>
              <w:top w:val="nil"/>
            </w:tcBorders>
          </w:tcPr>
          <w:p w:rsidR="006B6016" w:rsidRPr="00944A9E" w:rsidRDefault="006B6016" w:rsidP="006B6016">
            <w:r w:rsidRPr="00944A9E">
              <w:t>Základy první pomoci a bezpečnosti práce, Kurz první pomoci</w:t>
            </w:r>
            <w:r>
              <w:t>, Medicínská propedeutika</w:t>
            </w:r>
          </w:p>
        </w:tc>
      </w:tr>
      <w:tr w:rsidR="006B6016" w:rsidRPr="00944A9E" w:rsidTr="00E97CD5">
        <w:trPr>
          <w:jc w:val="center"/>
        </w:trPr>
        <w:tc>
          <w:tcPr>
            <w:tcW w:w="9893" w:type="dxa"/>
            <w:gridSpan w:val="12"/>
            <w:shd w:val="clear" w:color="auto" w:fill="F7CAAC"/>
          </w:tcPr>
          <w:p w:rsidR="006B6016" w:rsidRPr="00944A9E" w:rsidRDefault="006B6016" w:rsidP="006B6016">
            <w:pPr>
              <w:jc w:val="both"/>
            </w:pPr>
            <w:r w:rsidRPr="00944A9E">
              <w:rPr>
                <w:b/>
              </w:rPr>
              <w:t xml:space="preserve">Údaje o vzdělání na VŠ </w:t>
            </w:r>
          </w:p>
        </w:tc>
      </w:tr>
      <w:tr w:rsidR="006B6016" w:rsidRPr="00944A9E" w:rsidTr="00E97CD5">
        <w:trPr>
          <w:trHeight w:val="1055"/>
          <w:jc w:val="center"/>
        </w:trPr>
        <w:tc>
          <w:tcPr>
            <w:tcW w:w="9893" w:type="dxa"/>
            <w:gridSpan w:val="12"/>
          </w:tcPr>
          <w:p w:rsidR="006B6016" w:rsidRPr="00944A9E" w:rsidRDefault="006B6016" w:rsidP="006B6016">
            <w:pPr>
              <w:jc w:val="both"/>
            </w:pPr>
            <w:r w:rsidRPr="00944A9E">
              <w:t>Bc., studijní obor Ošetřovatelství, 2007, Univerzita Tomáše Bati ve Zlíně, Fakulta humanitních studií</w:t>
            </w:r>
          </w:p>
          <w:p w:rsidR="006B6016" w:rsidRPr="00944A9E" w:rsidRDefault="006B6016" w:rsidP="006B6016">
            <w:pPr>
              <w:jc w:val="both"/>
            </w:pPr>
            <w:r w:rsidRPr="00944A9E">
              <w:t xml:space="preserve">Mgr., magisterský obor Ošetřovatelství, 2010, Univerzita A. Dubčeka v Trenčíně, Fakulta zdravotníctva, </w:t>
            </w:r>
          </w:p>
          <w:p w:rsidR="006B6016" w:rsidRDefault="006B6016" w:rsidP="006B6016">
            <w:pPr>
              <w:jc w:val="both"/>
            </w:pPr>
            <w:r>
              <w:t xml:space="preserve">Mgr., </w:t>
            </w:r>
            <w:r w:rsidRPr="00944A9E">
              <w:t>navazující magisterské studium Specializace ve zdravotnictví, 201</w:t>
            </w:r>
            <w:r>
              <w:t>8</w:t>
            </w:r>
            <w:r w:rsidRPr="00944A9E">
              <w:t xml:space="preserve">, Vysoká škola polytechnická Jihlava, Katedra zdravotnických studií </w:t>
            </w:r>
          </w:p>
          <w:p w:rsidR="006B6016" w:rsidRPr="00944A9E" w:rsidRDefault="006B6016" w:rsidP="006B6016">
            <w:pPr>
              <w:jc w:val="both"/>
            </w:pPr>
            <w:r w:rsidRPr="00944A9E">
              <w:t>PhDr., rigorózní řízení, obor Ošetřovatelství, 2013, Univerzita A. Dubčeka v Trenčíně, Fakulta zdravotníctva</w:t>
            </w:r>
          </w:p>
          <w:p w:rsidR="006B6016" w:rsidRDefault="006B6016" w:rsidP="006B6016">
            <w:pPr>
              <w:jc w:val="both"/>
            </w:pPr>
            <w:r>
              <w:t>PhD., doktorský studijní program Ošetřovatelství</w:t>
            </w:r>
            <w:r w:rsidRPr="00944A9E">
              <w:t xml:space="preserve">, </w:t>
            </w:r>
            <w:r>
              <w:t>2018</w:t>
            </w:r>
            <w:r w:rsidRPr="00944A9E">
              <w:t xml:space="preserve">, Vysoká škola zdravotníctva a sociálnej práce sv. Alžbety v Bratislavě </w:t>
            </w:r>
          </w:p>
          <w:p w:rsidR="006B6016" w:rsidRPr="00944A9E" w:rsidRDefault="006B6016" w:rsidP="006B6016">
            <w:pPr>
              <w:jc w:val="both"/>
            </w:pPr>
          </w:p>
        </w:tc>
      </w:tr>
      <w:tr w:rsidR="006B6016" w:rsidRPr="00944A9E" w:rsidTr="00E97CD5">
        <w:trPr>
          <w:jc w:val="center"/>
        </w:trPr>
        <w:tc>
          <w:tcPr>
            <w:tcW w:w="9893" w:type="dxa"/>
            <w:gridSpan w:val="12"/>
            <w:shd w:val="clear" w:color="auto" w:fill="F7CAAC"/>
          </w:tcPr>
          <w:p w:rsidR="006B6016" w:rsidRPr="00944A9E" w:rsidRDefault="006B6016" w:rsidP="006B6016">
            <w:pPr>
              <w:jc w:val="both"/>
              <w:rPr>
                <w:b/>
              </w:rPr>
            </w:pPr>
            <w:r w:rsidRPr="00944A9E">
              <w:rPr>
                <w:b/>
              </w:rPr>
              <w:t>Údaje o odborném působení od absolvování VŠ</w:t>
            </w:r>
          </w:p>
        </w:tc>
      </w:tr>
      <w:tr w:rsidR="006B6016" w:rsidRPr="00944A9E" w:rsidTr="00E97CD5">
        <w:trPr>
          <w:trHeight w:val="519"/>
          <w:jc w:val="center"/>
        </w:trPr>
        <w:tc>
          <w:tcPr>
            <w:tcW w:w="9893" w:type="dxa"/>
            <w:gridSpan w:val="12"/>
          </w:tcPr>
          <w:p w:rsidR="006B6016" w:rsidRPr="00944A9E" w:rsidRDefault="006B6016" w:rsidP="006B6016">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2008 – dosud asistent Univerzita Tomáše Bati ve Zlíně, Fakulta humanitních studií, Ústav zdravotnických věd</w:t>
            </w:r>
          </w:p>
          <w:p w:rsidR="006B6016" w:rsidRPr="00944A9E" w:rsidRDefault="006B6016" w:rsidP="006B6016">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2014 – dosud všeobecná sestra Krajská nemocnice T. Bati, a. s.</w:t>
            </w:r>
          </w:p>
        </w:tc>
      </w:tr>
      <w:tr w:rsidR="006B6016" w:rsidRPr="00944A9E" w:rsidTr="00E97CD5">
        <w:trPr>
          <w:trHeight w:val="250"/>
          <w:jc w:val="center"/>
        </w:trPr>
        <w:tc>
          <w:tcPr>
            <w:tcW w:w="9893" w:type="dxa"/>
            <w:gridSpan w:val="12"/>
            <w:shd w:val="clear" w:color="auto" w:fill="F7CAAC"/>
          </w:tcPr>
          <w:p w:rsidR="006B6016" w:rsidRPr="00944A9E" w:rsidRDefault="006B6016" w:rsidP="006B6016">
            <w:pPr>
              <w:jc w:val="both"/>
            </w:pPr>
            <w:r w:rsidRPr="00944A9E">
              <w:rPr>
                <w:b/>
              </w:rPr>
              <w:t>Zkušenosti s vedením kvalifikačních a rigorózních prací</w:t>
            </w:r>
          </w:p>
        </w:tc>
      </w:tr>
      <w:tr w:rsidR="006B6016" w:rsidRPr="00944A9E" w:rsidTr="00E97CD5">
        <w:trPr>
          <w:trHeight w:val="193"/>
          <w:jc w:val="center"/>
        </w:trPr>
        <w:tc>
          <w:tcPr>
            <w:tcW w:w="9893" w:type="dxa"/>
            <w:gridSpan w:val="12"/>
          </w:tcPr>
          <w:p w:rsidR="006B6016" w:rsidRPr="00944A9E" w:rsidRDefault="006B6016" w:rsidP="006B6016">
            <w:pPr>
              <w:jc w:val="both"/>
            </w:pPr>
            <w:r w:rsidRPr="00944A9E">
              <w:t>bakalářské práce 45, diplomové práce 2</w:t>
            </w:r>
          </w:p>
        </w:tc>
      </w:tr>
      <w:tr w:rsidR="006B6016" w:rsidRPr="00944A9E" w:rsidTr="00E97CD5">
        <w:trPr>
          <w:jc w:val="center"/>
        </w:trPr>
        <w:tc>
          <w:tcPr>
            <w:tcW w:w="3377" w:type="dxa"/>
            <w:gridSpan w:val="2"/>
            <w:tcBorders>
              <w:top w:val="single" w:sz="12" w:space="0" w:color="auto"/>
            </w:tcBorders>
            <w:shd w:val="clear" w:color="auto" w:fill="F7CAAC"/>
          </w:tcPr>
          <w:p w:rsidR="006B6016" w:rsidRPr="00944A9E" w:rsidRDefault="006B6016" w:rsidP="006B6016">
            <w:pPr>
              <w:jc w:val="both"/>
            </w:pPr>
            <w:r w:rsidRPr="00944A9E">
              <w:rPr>
                <w:b/>
              </w:rPr>
              <w:t xml:space="preserve">Obor habilitačního řízení </w:t>
            </w:r>
          </w:p>
        </w:tc>
        <w:tc>
          <w:tcPr>
            <w:tcW w:w="2244" w:type="dxa"/>
            <w:gridSpan w:val="2"/>
            <w:tcBorders>
              <w:top w:val="single" w:sz="12" w:space="0" w:color="auto"/>
            </w:tcBorders>
            <w:shd w:val="clear" w:color="auto" w:fill="F7CAAC"/>
          </w:tcPr>
          <w:p w:rsidR="006B6016" w:rsidRPr="00944A9E" w:rsidRDefault="006B6016" w:rsidP="006B6016">
            <w:pPr>
              <w:jc w:val="both"/>
            </w:pPr>
            <w:r w:rsidRPr="00944A9E">
              <w:rPr>
                <w:b/>
              </w:rPr>
              <w:t>Rok udělení hodnosti</w:t>
            </w:r>
          </w:p>
        </w:tc>
        <w:tc>
          <w:tcPr>
            <w:tcW w:w="2248" w:type="dxa"/>
            <w:gridSpan w:val="3"/>
            <w:tcBorders>
              <w:top w:val="single" w:sz="12" w:space="0" w:color="auto"/>
              <w:right w:val="single" w:sz="12" w:space="0" w:color="auto"/>
            </w:tcBorders>
            <w:shd w:val="clear" w:color="auto" w:fill="F7CAAC"/>
          </w:tcPr>
          <w:p w:rsidR="006B6016" w:rsidRPr="00944A9E" w:rsidRDefault="006B6016" w:rsidP="006B6016">
            <w:pPr>
              <w:jc w:val="both"/>
            </w:pPr>
            <w:r w:rsidRPr="00944A9E">
              <w:rPr>
                <w:b/>
              </w:rPr>
              <w:t>Řízení konáno na VŠ</w:t>
            </w:r>
          </w:p>
        </w:tc>
        <w:tc>
          <w:tcPr>
            <w:tcW w:w="2024" w:type="dxa"/>
            <w:gridSpan w:val="5"/>
            <w:tcBorders>
              <w:top w:val="single" w:sz="12" w:space="0" w:color="auto"/>
              <w:left w:val="single" w:sz="12" w:space="0" w:color="auto"/>
            </w:tcBorders>
            <w:shd w:val="clear" w:color="auto" w:fill="F7CAAC"/>
          </w:tcPr>
          <w:p w:rsidR="006B6016" w:rsidRPr="00944A9E" w:rsidRDefault="006B6016" w:rsidP="006B6016">
            <w:pPr>
              <w:jc w:val="both"/>
              <w:rPr>
                <w:b/>
              </w:rPr>
            </w:pPr>
            <w:r w:rsidRPr="00944A9E">
              <w:rPr>
                <w:b/>
              </w:rPr>
              <w:t>Ohlasy publikací</w:t>
            </w:r>
          </w:p>
        </w:tc>
      </w:tr>
      <w:tr w:rsidR="006B6016" w:rsidRPr="00944A9E" w:rsidTr="00E97CD5">
        <w:trPr>
          <w:jc w:val="center"/>
        </w:trPr>
        <w:tc>
          <w:tcPr>
            <w:tcW w:w="3377" w:type="dxa"/>
            <w:gridSpan w:val="2"/>
          </w:tcPr>
          <w:p w:rsidR="006B6016" w:rsidRPr="00944A9E" w:rsidRDefault="006B6016" w:rsidP="006B6016">
            <w:pPr>
              <w:jc w:val="both"/>
            </w:pPr>
          </w:p>
        </w:tc>
        <w:tc>
          <w:tcPr>
            <w:tcW w:w="2244" w:type="dxa"/>
            <w:gridSpan w:val="2"/>
          </w:tcPr>
          <w:p w:rsidR="006B6016" w:rsidRPr="00944A9E" w:rsidRDefault="006B6016" w:rsidP="006B6016">
            <w:pPr>
              <w:jc w:val="both"/>
            </w:pPr>
          </w:p>
        </w:tc>
        <w:tc>
          <w:tcPr>
            <w:tcW w:w="2248" w:type="dxa"/>
            <w:gridSpan w:val="3"/>
            <w:tcBorders>
              <w:right w:val="single" w:sz="12" w:space="0" w:color="auto"/>
            </w:tcBorders>
          </w:tcPr>
          <w:p w:rsidR="006B6016" w:rsidRPr="00944A9E" w:rsidRDefault="006B6016" w:rsidP="006B6016">
            <w:pPr>
              <w:jc w:val="both"/>
            </w:pPr>
          </w:p>
        </w:tc>
        <w:tc>
          <w:tcPr>
            <w:tcW w:w="631" w:type="dxa"/>
            <w:gridSpan w:val="2"/>
            <w:tcBorders>
              <w:left w:val="single" w:sz="12" w:space="0" w:color="auto"/>
            </w:tcBorders>
            <w:shd w:val="clear" w:color="auto" w:fill="F7CAAC"/>
          </w:tcPr>
          <w:p w:rsidR="006B6016" w:rsidRPr="00944A9E" w:rsidRDefault="006B6016" w:rsidP="006B6016">
            <w:pPr>
              <w:jc w:val="both"/>
            </w:pPr>
            <w:r w:rsidRPr="00944A9E">
              <w:rPr>
                <w:b/>
              </w:rPr>
              <w:t>WOS</w:t>
            </w:r>
          </w:p>
        </w:tc>
        <w:tc>
          <w:tcPr>
            <w:tcW w:w="699" w:type="dxa"/>
            <w:gridSpan w:val="2"/>
            <w:shd w:val="clear" w:color="auto" w:fill="F7CAAC"/>
          </w:tcPr>
          <w:p w:rsidR="006B6016" w:rsidRPr="00944A9E" w:rsidRDefault="006B6016" w:rsidP="006B6016">
            <w:pPr>
              <w:jc w:val="both"/>
              <w:rPr>
                <w:sz w:val="18"/>
              </w:rPr>
            </w:pPr>
            <w:r w:rsidRPr="00944A9E">
              <w:rPr>
                <w:b/>
                <w:sz w:val="18"/>
              </w:rPr>
              <w:t>Scopus</w:t>
            </w:r>
          </w:p>
        </w:tc>
        <w:tc>
          <w:tcPr>
            <w:tcW w:w="694" w:type="dxa"/>
            <w:shd w:val="clear" w:color="auto" w:fill="F7CAAC"/>
          </w:tcPr>
          <w:p w:rsidR="006B6016" w:rsidRPr="00944A9E" w:rsidRDefault="006B6016" w:rsidP="006B6016">
            <w:pPr>
              <w:jc w:val="both"/>
            </w:pPr>
            <w:r w:rsidRPr="00944A9E">
              <w:rPr>
                <w:b/>
                <w:sz w:val="18"/>
              </w:rPr>
              <w:t>ostatní</w:t>
            </w:r>
          </w:p>
        </w:tc>
      </w:tr>
      <w:tr w:rsidR="006B6016" w:rsidRPr="00944A9E" w:rsidTr="00E97CD5">
        <w:trPr>
          <w:trHeight w:val="70"/>
          <w:jc w:val="center"/>
        </w:trPr>
        <w:tc>
          <w:tcPr>
            <w:tcW w:w="3377" w:type="dxa"/>
            <w:gridSpan w:val="2"/>
            <w:shd w:val="clear" w:color="auto" w:fill="F7CAAC"/>
          </w:tcPr>
          <w:p w:rsidR="006B6016" w:rsidRPr="00944A9E" w:rsidRDefault="006B6016" w:rsidP="006B6016">
            <w:pPr>
              <w:jc w:val="both"/>
            </w:pPr>
            <w:r w:rsidRPr="00944A9E">
              <w:rPr>
                <w:b/>
              </w:rPr>
              <w:t>Obor jmenovacího řízení</w:t>
            </w:r>
          </w:p>
        </w:tc>
        <w:tc>
          <w:tcPr>
            <w:tcW w:w="2244" w:type="dxa"/>
            <w:gridSpan w:val="2"/>
            <w:shd w:val="clear" w:color="auto" w:fill="F7CAAC"/>
          </w:tcPr>
          <w:p w:rsidR="006B6016" w:rsidRPr="00944A9E" w:rsidRDefault="006B6016" w:rsidP="006B6016">
            <w:pPr>
              <w:jc w:val="both"/>
            </w:pPr>
            <w:r w:rsidRPr="00944A9E">
              <w:rPr>
                <w:b/>
              </w:rPr>
              <w:t>Rok udělení hodnosti</w:t>
            </w:r>
          </w:p>
        </w:tc>
        <w:tc>
          <w:tcPr>
            <w:tcW w:w="2248" w:type="dxa"/>
            <w:gridSpan w:val="3"/>
            <w:tcBorders>
              <w:right w:val="single" w:sz="12" w:space="0" w:color="auto"/>
            </w:tcBorders>
            <w:shd w:val="clear" w:color="auto" w:fill="F7CAAC"/>
          </w:tcPr>
          <w:p w:rsidR="006B6016" w:rsidRPr="00944A9E" w:rsidRDefault="006B6016" w:rsidP="006B6016">
            <w:pPr>
              <w:jc w:val="both"/>
            </w:pPr>
            <w:r w:rsidRPr="00944A9E">
              <w:rPr>
                <w:b/>
              </w:rPr>
              <w:t>Řízení konáno na VŠ</w:t>
            </w:r>
          </w:p>
        </w:tc>
        <w:tc>
          <w:tcPr>
            <w:tcW w:w="631" w:type="dxa"/>
            <w:gridSpan w:val="2"/>
            <w:vMerge w:val="restart"/>
            <w:tcBorders>
              <w:left w:val="single" w:sz="12" w:space="0" w:color="auto"/>
            </w:tcBorders>
          </w:tcPr>
          <w:p w:rsidR="006B6016" w:rsidRPr="00944A9E" w:rsidRDefault="006B6016" w:rsidP="006B6016">
            <w:pPr>
              <w:jc w:val="both"/>
            </w:pPr>
          </w:p>
        </w:tc>
        <w:tc>
          <w:tcPr>
            <w:tcW w:w="699" w:type="dxa"/>
            <w:gridSpan w:val="2"/>
            <w:vMerge w:val="restart"/>
          </w:tcPr>
          <w:p w:rsidR="006B6016" w:rsidRPr="00944A9E" w:rsidRDefault="006B6016" w:rsidP="006B6016">
            <w:pPr>
              <w:jc w:val="both"/>
            </w:pPr>
            <w:r w:rsidRPr="00944A9E">
              <w:t>1</w:t>
            </w:r>
          </w:p>
        </w:tc>
        <w:tc>
          <w:tcPr>
            <w:tcW w:w="694" w:type="dxa"/>
            <w:vMerge w:val="restart"/>
          </w:tcPr>
          <w:p w:rsidR="006B6016" w:rsidRPr="00944A9E" w:rsidRDefault="006B6016" w:rsidP="006B6016">
            <w:pPr>
              <w:jc w:val="both"/>
            </w:pPr>
          </w:p>
        </w:tc>
      </w:tr>
      <w:tr w:rsidR="006B6016" w:rsidRPr="00944A9E" w:rsidTr="00E97CD5">
        <w:trPr>
          <w:trHeight w:val="205"/>
          <w:jc w:val="center"/>
        </w:trPr>
        <w:tc>
          <w:tcPr>
            <w:tcW w:w="3377" w:type="dxa"/>
            <w:gridSpan w:val="2"/>
          </w:tcPr>
          <w:p w:rsidR="006B6016" w:rsidRPr="00944A9E" w:rsidRDefault="006B6016" w:rsidP="006B6016">
            <w:pPr>
              <w:jc w:val="both"/>
            </w:pPr>
          </w:p>
        </w:tc>
        <w:tc>
          <w:tcPr>
            <w:tcW w:w="2244" w:type="dxa"/>
            <w:gridSpan w:val="2"/>
          </w:tcPr>
          <w:p w:rsidR="006B6016" w:rsidRPr="00944A9E" w:rsidRDefault="006B6016" w:rsidP="006B6016">
            <w:pPr>
              <w:jc w:val="both"/>
            </w:pPr>
          </w:p>
        </w:tc>
        <w:tc>
          <w:tcPr>
            <w:tcW w:w="2248" w:type="dxa"/>
            <w:gridSpan w:val="3"/>
            <w:tcBorders>
              <w:right w:val="single" w:sz="12" w:space="0" w:color="auto"/>
            </w:tcBorders>
          </w:tcPr>
          <w:p w:rsidR="006B6016" w:rsidRPr="00944A9E" w:rsidRDefault="006B6016" w:rsidP="006B6016">
            <w:pPr>
              <w:jc w:val="both"/>
            </w:pPr>
          </w:p>
        </w:tc>
        <w:tc>
          <w:tcPr>
            <w:tcW w:w="631" w:type="dxa"/>
            <w:gridSpan w:val="2"/>
            <w:vMerge/>
            <w:tcBorders>
              <w:left w:val="single" w:sz="12" w:space="0" w:color="auto"/>
            </w:tcBorders>
            <w:vAlign w:val="center"/>
          </w:tcPr>
          <w:p w:rsidR="006B6016" w:rsidRPr="00944A9E" w:rsidRDefault="006B6016" w:rsidP="006B6016">
            <w:pPr>
              <w:rPr>
                <w:b/>
              </w:rPr>
            </w:pPr>
          </w:p>
        </w:tc>
        <w:tc>
          <w:tcPr>
            <w:tcW w:w="699" w:type="dxa"/>
            <w:gridSpan w:val="2"/>
            <w:vMerge/>
            <w:vAlign w:val="center"/>
          </w:tcPr>
          <w:p w:rsidR="006B6016" w:rsidRPr="00944A9E" w:rsidRDefault="006B6016" w:rsidP="006B6016">
            <w:pPr>
              <w:rPr>
                <w:b/>
              </w:rPr>
            </w:pPr>
          </w:p>
        </w:tc>
        <w:tc>
          <w:tcPr>
            <w:tcW w:w="694" w:type="dxa"/>
            <w:vMerge/>
            <w:vAlign w:val="center"/>
          </w:tcPr>
          <w:p w:rsidR="006B6016" w:rsidRPr="00944A9E" w:rsidRDefault="006B6016" w:rsidP="006B6016">
            <w:pPr>
              <w:rPr>
                <w:b/>
              </w:rPr>
            </w:pPr>
          </w:p>
        </w:tc>
      </w:tr>
      <w:tr w:rsidR="006B6016" w:rsidRPr="00944A9E" w:rsidTr="00E97CD5">
        <w:trPr>
          <w:jc w:val="center"/>
        </w:trPr>
        <w:tc>
          <w:tcPr>
            <w:tcW w:w="9893" w:type="dxa"/>
            <w:gridSpan w:val="12"/>
            <w:shd w:val="clear" w:color="auto" w:fill="F7CAAC"/>
          </w:tcPr>
          <w:p w:rsidR="006B6016" w:rsidRPr="00944A9E" w:rsidRDefault="006B6016" w:rsidP="006B6016">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6B6016" w:rsidRPr="00944A9E" w:rsidTr="00E97CD5">
        <w:trPr>
          <w:trHeight w:val="4346"/>
          <w:jc w:val="center"/>
        </w:trPr>
        <w:tc>
          <w:tcPr>
            <w:tcW w:w="9893" w:type="dxa"/>
            <w:gridSpan w:val="12"/>
          </w:tcPr>
          <w:p w:rsidR="006B6016" w:rsidRDefault="006B6016" w:rsidP="006B6016">
            <w:pPr>
              <w:jc w:val="both"/>
              <w:rPr>
                <w:lang w:val="sk-SK"/>
              </w:rPr>
            </w:pPr>
            <w:r w:rsidRPr="004C4CAC">
              <w:rPr>
                <w:lang w:val="sk-SK"/>
              </w:rPr>
              <w:t xml:space="preserve">Snopek, P., Plisková, B., Filová, A., &amp; Koutecký V. (2018). </w:t>
            </w:r>
            <w:r w:rsidRPr="004C4CAC">
              <w:rPr>
                <w:i/>
                <w:lang w:val="sk-SK"/>
              </w:rPr>
              <w:t>Jak učitelé pracují s chronicky nemocnými žáky mladšího školního věku</w:t>
            </w:r>
            <w:r w:rsidRPr="004C4CAC">
              <w:rPr>
                <w:lang w:val="sk-SK"/>
              </w:rPr>
              <w:t>. Zlín: Univerzita Tomáše Bati ve Zlíně, Fakulta humanitních studií.</w:t>
            </w:r>
          </w:p>
          <w:p w:rsidR="006B6016" w:rsidRPr="00944A9E" w:rsidRDefault="006B6016" w:rsidP="006B6016">
            <w:pPr>
              <w:jc w:val="both"/>
              <w:rPr>
                <w:lang w:val="sk-SK"/>
              </w:rPr>
            </w:pPr>
            <w:r w:rsidRPr="00944A9E">
              <w:rPr>
                <w:lang w:val="sk-SK"/>
              </w:rPr>
              <w:t xml:space="preserve">Popovičová, M., </w:t>
            </w:r>
            <w:r w:rsidRPr="00944A9E">
              <w:t>&amp; </w:t>
            </w:r>
            <w:r w:rsidRPr="00944A9E">
              <w:rPr>
                <w:lang w:val="sk-SK"/>
              </w:rPr>
              <w:t xml:space="preserve">Snopek, P. (2017). Analysis of the Ethical Aspects of Communication Process between Nurse and Patient. In </w:t>
            </w:r>
            <w:r w:rsidRPr="00944A9E">
              <w:rPr>
                <w:i/>
                <w:lang w:val="sk-SK"/>
              </w:rPr>
              <w:t>Evidence Briefs about Health and Health – care in Slovakia</w:t>
            </w:r>
            <w:r w:rsidRPr="00944A9E">
              <w:rPr>
                <w:lang w:val="sk-SK"/>
              </w:rPr>
              <w:t>, Pennsylvania.</w:t>
            </w:r>
          </w:p>
          <w:p w:rsidR="006B6016" w:rsidRPr="00944A9E" w:rsidRDefault="006B6016" w:rsidP="006B6016">
            <w:pPr>
              <w:jc w:val="both"/>
            </w:pPr>
            <w:r w:rsidRPr="00944A9E">
              <w:t xml:space="preserve">Snopek, P. (2017). Perioperační a anesteziologická péče pohledem pacienta. In </w:t>
            </w:r>
            <w:r w:rsidRPr="00944A9E">
              <w:rPr>
                <w:i/>
              </w:rPr>
              <w:t xml:space="preserve">Vansač, P., Barkasi, D., Popovičová, </w:t>
            </w:r>
            <w:r w:rsidRPr="00944A9E">
              <w:rPr>
                <w:i/>
              </w:rPr>
              <w:br/>
              <w:t>M. eds. Komunitná starostlivosť v pomáhajúcich profesiách. Zborník III. Medzinárodnej vedeckej konferencie</w:t>
            </w:r>
            <w:r w:rsidRPr="00944A9E">
              <w:t>, 389-395. Warszawa.</w:t>
            </w:r>
          </w:p>
          <w:p w:rsidR="006B6016" w:rsidRPr="00944A9E" w:rsidRDefault="006B6016" w:rsidP="006B6016">
            <w:pPr>
              <w:jc w:val="both"/>
            </w:pPr>
            <w:r w:rsidRPr="00944A9E">
              <w:t xml:space="preserve">Snopek, P., &amp; Moravčíková, D. (2017). Evaluation of the Project "From Novice Teacher to Teacher Mentor" – Teacher's Work with the Chronically Ill Pupils. In </w:t>
            </w:r>
            <w:r w:rsidRPr="00944A9E">
              <w:rPr>
                <w:i/>
              </w:rPr>
              <w:t>Procedia Social and Behavioral Sciences</w:t>
            </w:r>
            <w:r w:rsidRPr="00944A9E">
              <w:t xml:space="preserve">. 745-750. </w:t>
            </w:r>
            <w:r w:rsidRPr="00944A9E">
              <w:br/>
              <w:t xml:space="preserve">Snopek, P., Popovičová, M., &amp; Plisková, B. (2016). Moral Dilemma in Clinical Practice of Nursing Students. </w:t>
            </w:r>
            <w:r w:rsidRPr="00944A9E">
              <w:rPr>
                <w:i/>
              </w:rPr>
              <w:t>European Proceedings of Social and Behavioural Sciences</w:t>
            </w:r>
            <w:r w:rsidRPr="00944A9E">
              <w:t>, 13, 197-202.</w:t>
            </w:r>
          </w:p>
          <w:p w:rsidR="006B6016" w:rsidRPr="00944A9E" w:rsidRDefault="006B6016" w:rsidP="006B6016">
            <w:pPr>
              <w:jc w:val="both"/>
            </w:pPr>
            <w:r w:rsidRPr="00944A9E">
              <w:t xml:space="preserve">Moravčíková, D., &amp; Snopek, P. (2015). Analysis of the Teacher's Work with Ill Children. </w:t>
            </w:r>
            <w:r w:rsidRPr="00944A9E">
              <w:rPr>
                <w:i/>
              </w:rPr>
              <w:t xml:space="preserve">In European Proceedings </w:t>
            </w:r>
            <w:r w:rsidRPr="00944A9E">
              <w:rPr>
                <w:i/>
              </w:rPr>
              <w:br/>
              <w:t>of Social and Behavioural Sciences.</w:t>
            </w:r>
            <w:r w:rsidRPr="00944A9E">
              <w:t xml:space="preserve"> 84-88. </w:t>
            </w:r>
          </w:p>
          <w:p w:rsidR="006B6016" w:rsidRPr="00E959F4" w:rsidRDefault="006B6016" w:rsidP="006B6016">
            <w:pPr>
              <w:jc w:val="both"/>
              <w:rPr>
                <w:caps/>
              </w:rPr>
            </w:pPr>
            <w:r w:rsidRPr="00944A9E">
              <w:t xml:space="preserve">Snopek, P. (2015). </w:t>
            </w:r>
            <w:r w:rsidRPr="00BE4340">
              <w:t>Analýza práce učitele s nemocnými dětmi</w:t>
            </w:r>
            <w:r>
              <w:t>.</w:t>
            </w:r>
            <w:r w:rsidRPr="00944A9E">
              <w:t xml:space="preserve"> In </w:t>
            </w:r>
            <w:r>
              <w:t xml:space="preserve">A. </w:t>
            </w:r>
            <w:r>
              <w:rPr>
                <w:caps/>
              </w:rPr>
              <w:t>W</w:t>
            </w:r>
            <w:r w:rsidRPr="00520CBE">
              <w:t>iegerová</w:t>
            </w:r>
            <w:r w:rsidRPr="00520CBE">
              <w:rPr>
                <w:caps/>
              </w:rPr>
              <w:t>,</w:t>
            </w:r>
            <w:r>
              <w:rPr>
                <w:caps/>
              </w:rPr>
              <w:t xml:space="preserve"> 2015. </w:t>
            </w:r>
            <w:r w:rsidRPr="00520CBE">
              <w:rPr>
                <w:i/>
                <w:caps/>
              </w:rPr>
              <w:t>O</w:t>
            </w:r>
            <w:r w:rsidRPr="00520CBE">
              <w:rPr>
                <w:i/>
              </w:rPr>
              <w:t>d začátečníka k mentorovi (podpůrné strategie vzdělávání učitelů ve Zlínském regionu)</w:t>
            </w:r>
            <w:r w:rsidRPr="00520CBE">
              <w:t xml:space="preserve">. </w:t>
            </w:r>
            <w:r>
              <w:t xml:space="preserve">Univerzita Tomáše Bati, Fakulta humanitních studií. </w:t>
            </w:r>
          </w:p>
          <w:p w:rsidR="006B6016" w:rsidRPr="00944A9E" w:rsidRDefault="006B6016" w:rsidP="006B6016">
            <w:pPr>
              <w:jc w:val="both"/>
            </w:pPr>
            <w:r w:rsidRPr="00944A9E">
              <w:t xml:space="preserve">Gabrhel, J., &amp; Snopek, P. (2015). Role mužů v ošetřovatelství na jednotkách intenzivní a resuscitačních odděleních. </w:t>
            </w:r>
            <w:r w:rsidRPr="00944A9E">
              <w:rPr>
                <w:i/>
              </w:rPr>
              <w:t>Urgentní medicína</w:t>
            </w:r>
            <w:r w:rsidRPr="00944A9E">
              <w:t xml:space="preserve">, 18(4), 43-48. </w:t>
            </w:r>
          </w:p>
          <w:p w:rsidR="006B6016" w:rsidRPr="00944A9E" w:rsidRDefault="006B6016" w:rsidP="006B6016">
            <w:pPr>
              <w:jc w:val="both"/>
            </w:pPr>
            <w:r w:rsidRPr="00944A9E">
              <w:t xml:space="preserve">Snopek, P., &amp; Poláchová, J. (2014). Infarkt myokardu v kontextu „zlaté hodiny“. In: Zrubáková, K., Novysedláková, </w:t>
            </w:r>
            <w:r w:rsidRPr="00944A9E">
              <w:br/>
              <w:t xml:space="preserve">M. (eds). </w:t>
            </w:r>
            <w:r w:rsidRPr="00944A9E">
              <w:rPr>
                <w:i/>
              </w:rPr>
              <w:t>Rodina – zdravie – choroba. Zborník z medzinárodnej vedeckej konferencie,</w:t>
            </w:r>
            <w:r w:rsidRPr="00944A9E">
              <w:t xml:space="preserve"> 326-330. Ružomberok: VERBUM.</w:t>
            </w:r>
          </w:p>
          <w:p w:rsidR="006B6016" w:rsidRPr="00944A9E" w:rsidRDefault="006B6016" w:rsidP="006B6016">
            <w:pPr>
              <w:jc w:val="both"/>
            </w:pPr>
          </w:p>
        </w:tc>
      </w:tr>
      <w:tr w:rsidR="006B6016" w:rsidRPr="00944A9E" w:rsidTr="00E97CD5">
        <w:trPr>
          <w:trHeight w:val="218"/>
          <w:jc w:val="center"/>
        </w:trPr>
        <w:tc>
          <w:tcPr>
            <w:tcW w:w="9893" w:type="dxa"/>
            <w:gridSpan w:val="12"/>
            <w:shd w:val="clear" w:color="auto" w:fill="F7CAAC"/>
          </w:tcPr>
          <w:p w:rsidR="006B6016" w:rsidRPr="00944A9E" w:rsidRDefault="006B6016" w:rsidP="006B6016">
            <w:pPr>
              <w:rPr>
                <w:b/>
              </w:rPr>
            </w:pPr>
            <w:r w:rsidRPr="00944A9E">
              <w:rPr>
                <w:b/>
              </w:rPr>
              <w:t>Působení v zahraničí</w:t>
            </w:r>
          </w:p>
        </w:tc>
      </w:tr>
      <w:tr w:rsidR="006B6016" w:rsidRPr="00944A9E" w:rsidTr="00E97CD5">
        <w:trPr>
          <w:trHeight w:val="838"/>
          <w:jc w:val="center"/>
        </w:trPr>
        <w:tc>
          <w:tcPr>
            <w:tcW w:w="9893" w:type="dxa"/>
            <w:gridSpan w:val="12"/>
          </w:tcPr>
          <w:p w:rsidR="006B6016" w:rsidRPr="00944A9E" w:rsidRDefault="006B6016" w:rsidP="006B6016">
            <w:r w:rsidRPr="00944A9E">
              <w:t>2013 Slovensko Trenčianská univerzita Alexandra Dubčeka v Trenčíně, Fakulta zdravotníctva</w:t>
            </w:r>
          </w:p>
          <w:p w:rsidR="006B6016" w:rsidRPr="00944A9E" w:rsidRDefault="006B6016" w:rsidP="006B6016">
            <w:r w:rsidRPr="00944A9E">
              <w:t>2014 Slovensko Trnavská univerzita v Trnavě, Fakulta zdravotníctva a sociálnej práce</w:t>
            </w:r>
          </w:p>
          <w:p w:rsidR="006B6016" w:rsidRPr="00944A9E" w:rsidRDefault="006B6016" w:rsidP="006B6016">
            <w:r w:rsidRPr="00944A9E">
              <w:t>2015 Slovensko Katolícka univerzita v Ružomberku, Fakulta zdravotníctva</w:t>
            </w:r>
          </w:p>
        </w:tc>
      </w:tr>
      <w:tr w:rsidR="006B6016" w:rsidRPr="00944A9E" w:rsidTr="00E97CD5">
        <w:trPr>
          <w:trHeight w:val="126"/>
          <w:jc w:val="center"/>
        </w:trPr>
        <w:tc>
          <w:tcPr>
            <w:tcW w:w="2550" w:type="dxa"/>
            <w:shd w:val="clear" w:color="auto" w:fill="F7CAAC"/>
          </w:tcPr>
          <w:p w:rsidR="006B6016" w:rsidRPr="00944A9E" w:rsidRDefault="006B6016" w:rsidP="006B6016">
            <w:pPr>
              <w:jc w:val="both"/>
              <w:rPr>
                <w:b/>
              </w:rPr>
            </w:pPr>
            <w:r w:rsidRPr="00944A9E">
              <w:rPr>
                <w:b/>
              </w:rPr>
              <w:t xml:space="preserve">Podpis </w:t>
            </w:r>
          </w:p>
        </w:tc>
        <w:tc>
          <w:tcPr>
            <w:tcW w:w="4250" w:type="dxa"/>
            <w:gridSpan w:val="5"/>
          </w:tcPr>
          <w:p w:rsidR="006B6016" w:rsidRPr="00944A9E" w:rsidRDefault="006B6016" w:rsidP="006B6016">
            <w:pPr>
              <w:jc w:val="both"/>
            </w:pPr>
            <w:r>
              <w:t>PhDr. Mgr. Petr Snopek, PhD., v. r.</w:t>
            </w:r>
          </w:p>
        </w:tc>
        <w:tc>
          <w:tcPr>
            <w:tcW w:w="1069" w:type="dxa"/>
            <w:shd w:val="clear" w:color="auto" w:fill="F7CAAC"/>
          </w:tcPr>
          <w:p w:rsidR="006B6016" w:rsidRPr="00944A9E" w:rsidRDefault="006B6016" w:rsidP="006B6016">
            <w:pPr>
              <w:jc w:val="both"/>
            </w:pPr>
            <w:r w:rsidRPr="00944A9E">
              <w:rPr>
                <w:b/>
              </w:rPr>
              <w:t>datum</w:t>
            </w:r>
          </w:p>
        </w:tc>
        <w:tc>
          <w:tcPr>
            <w:tcW w:w="2024" w:type="dxa"/>
            <w:gridSpan w:val="5"/>
          </w:tcPr>
          <w:p w:rsidR="006B6016" w:rsidRDefault="006B6016" w:rsidP="006B6016">
            <w:pPr>
              <w:jc w:val="both"/>
            </w:pPr>
            <w:del w:id="4736" w:author="Hana Navrátilová" w:date="2019-09-24T11:10:00Z">
              <w:r>
                <w:delText>17. 12. 2018</w:delText>
              </w:r>
            </w:del>
            <w:ins w:id="4737" w:author="Hana Navrátilová" w:date="2019-09-24T11:10:00Z">
              <w:r>
                <w:t xml:space="preserve">25. 09. 2019 </w:t>
              </w:r>
            </w:ins>
            <w:r>
              <w:t xml:space="preserve"> </w:t>
            </w:r>
          </w:p>
          <w:p w:rsidR="006B6016" w:rsidRPr="00944A9E" w:rsidRDefault="006B6016" w:rsidP="006B6016">
            <w:pPr>
              <w:jc w:val="both"/>
            </w:pPr>
          </w:p>
        </w:tc>
      </w:tr>
    </w:tbl>
    <w:p w:rsidR="000556DF" w:rsidRDefault="000556DF">
      <w:r>
        <w:br w:type="page"/>
      </w:r>
    </w:p>
    <w:tbl>
      <w:tblPr>
        <w:tblW w:w="102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829"/>
        <w:gridCol w:w="1721"/>
        <w:gridCol w:w="524"/>
        <w:gridCol w:w="468"/>
        <w:gridCol w:w="777"/>
        <w:gridCol w:w="851"/>
        <w:gridCol w:w="142"/>
        <w:gridCol w:w="10"/>
        <w:gridCol w:w="557"/>
        <w:gridCol w:w="283"/>
        <w:gridCol w:w="485"/>
        <w:gridCol w:w="694"/>
      </w:tblGrid>
      <w:tr w:rsidR="006B6016" w:rsidRPr="003E0DCE" w:rsidTr="00BC0497">
        <w:tc>
          <w:tcPr>
            <w:tcW w:w="10252" w:type="dxa"/>
            <w:gridSpan w:val="13"/>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E0DCE" w:rsidRPr="003E0DCE" w:rsidTr="00BC0497">
        <w:tc>
          <w:tcPr>
            <w:tcW w:w="2911" w:type="dxa"/>
            <w:tcBorders>
              <w:top w:val="double" w:sz="4" w:space="0" w:color="auto"/>
            </w:tcBorders>
            <w:shd w:val="clear" w:color="auto" w:fill="F7CAAC"/>
          </w:tcPr>
          <w:p w:rsidR="003E0DCE" w:rsidRPr="003E0DCE" w:rsidRDefault="003E0DCE" w:rsidP="00BC0497">
            <w:pPr>
              <w:rPr>
                <w:b/>
              </w:rPr>
            </w:pPr>
            <w:r w:rsidRPr="003E0DCE">
              <w:rPr>
                <w:b/>
              </w:rPr>
              <w:t>Vysoká škola</w:t>
            </w:r>
          </w:p>
        </w:tc>
        <w:tc>
          <w:tcPr>
            <w:tcW w:w="7341" w:type="dxa"/>
            <w:gridSpan w:val="12"/>
          </w:tcPr>
          <w:p w:rsidR="003E0DCE" w:rsidRPr="003E0DCE" w:rsidRDefault="00310CEE" w:rsidP="00BC0497">
            <w:del w:id="4738" w:author="Hana Navrátilová" w:date="2019-09-24T11:10:00Z">
              <w:r w:rsidRPr="00944A9E">
                <w:delText>UTB</w:delText>
              </w:r>
            </w:del>
            <w:ins w:id="4739" w:author="Hana Navrátilová" w:date="2019-09-24T11:10:00Z">
              <w:r w:rsidR="003E0DCE" w:rsidRPr="003E0DCE">
                <w:t>Univerzita Tomáše Bati</w:t>
              </w:r>
            </w:ins>
            <w:r w:rsidR="003E0DCE" w:rsidRPr="003E0DCE">
              <w:t xml:space="preserve"> ve Zlíně</w:t>
            </w:r>
          </w:p>
        </w:tc>
      </w:tr>
      <w:tr w:rsidR="003E0DCE" w:rsidRPr="003E0DCE" w:rsidTr="00BC0497">
        <w:tc>
          <w:tcPr>
            <w:tcW w:w="2911" w:type="dxa"/>
            <w:shd w:val="clear" w:color="auto" w:fill="F7CAAC"/>
          </w:tcPr>
          <w:p w:rsidR="003E0DCE" w:rsidRPr="003E0DCE" w:rsidRDefault="003E0DCE" w:rsidP="00BC0497">
            <w:pPr>
              <w:rPr>
                <w:b/>
              </w:rPr>
            </w:pPr>
            <w:r w:rsidRPr="003E0DCE">
              <w:rPr>
                <w:b/>
              </w:rPr>
              <w:t>Součást vysoké školy</w:t>
            </w:r>
          </w:p>
        </w:tc>
        <w:tc>
          <w:tcPr>
            <w:tcW w:w="7341" w:type="dxa"/>
            <w:gridSpan w:val="12"/>
          </w:tcPr>
          <w:p w:rsidR="003E0DCE" w:rsidRPr="001C7E1F" w:rsidRDefault="003E0DCE" w:rsidP="00BC0497">
            <w:r w:rsidRPr="001C7E1F">
              <w:t>Fakulta humanitních studií</w:t>
            </w:r>
            <w:ins w:id="4740" w:author="Hana Navrátilová" w:date="2019-09-24T11:10:00Z">
              <w:r w:rsidRPr="001C7E1F">
                <w:t>, Ústav školní pedagogiky</w:t>
              </w:r>
            </w:ins>
          </w:p>
        </w:tc>
      </w:tr>
      <w:tr w:rsidR="003E0DCE" w:rsidRPr="003E0DCE" w:rsidTr="00BC0497">
        <w:tc>
          <w:tcPr>
            <w:tcW w:w="2911" w:type="dxa"/>
            <w:shd w:val="clear" w:color="auto" w:fill="F7CAAC"/>
          </w:tcPr>
          <w:p w:rsidR="003E0DCE" w:rsidRPr="003E0DCE" w:rsidRDefault="003E0DCE" w:rsidP="00BC0497">
            <w:pPr>
              <w:rPr>
                <w:b/>
              </w:rPr>
            </w:pPr>
            <w:r w:rsidRPr="003E0DCE">
              <w:rPr>
                <w:b/>
              </w:rPr>
              <w:t>Název studijního programu</w:t>
            </w:r>
          </w:p>
        </w:tc>
        <w:tc>
          <w:tcPr>
            <w:tcW w:w="7341" w:type="dxa"/>
            <w:gridSpan w:val="12"/>
          </w:tcPr>
          <w:p w:rsidR="003E0DCE" w:rsidRPr="001C7E1F" w:rsidRDefault="00F4038E" w:rsidP="00BC0497">
            <w:r w:rsidRPr="001C7E1F">
              <w:t xml:space="preserve">Učitelství </w:t>
            </w:r>
            <w:ins w:id="4741" w:author="Hana Navrátilová" w:date="2019-09-24T11:10:00Z">
              <w:r w:rsidRPr="001C7E1F">
                <w:t xml:space="preserve">pro </w:t>
              </w:r>
            </w:ins>
            <w:r w:rsidRPr="001C7E1F">
              <w:t xml:space="preserve">1. </w:t>
            </w:r>
            <w:del w:id="4742" w:author="Hana Navrátilová" w:date="2019-09-24T11:10:00Z">
              <w:r w:rsidR="00310CEE" w:rsidRPr="001C7E1F">
                <w:delText>stupně</w:delText>
              </w:r>
            </w:del>
            <w:ins w:id="4743" w:author="Hana Navrátilová" w:date="2019-09-24T11:10:00Z">
              <w:r w:rsidRPr="001C7E1F">
                <w:t>stupeň</w:t>
              </w:r>
            </w:ins>
            <w:r w:rsidRPr="001C7E1F">
              <w:t xml:space="preserve"> základní školy</w:t>
            </w:r>
          </w:p>
        </w:tc>
      </w:tr>
      <w:tr w:rsidR="003E0DCE" w:rsidRPr="003E0DCE" w:rsidTr="003E0DCE">
        <w:trPr>
          <w:trHeight w:val="207"/>
          <w:ins w:id="4744" w:author="Hana Navrátilová" w:date="2019-09-24T11:10:00Z"/>
        </w:trPr>
        <w:tc>
          <w:tcPr>
            <w:tcW w:w="2911" w:type="dxa"/>
            <w:shd w:val="clear" w:color="auto" w:fill="F7CAAC"/>
          </w:tcPr>
          <w:p w:rsidR="003E0DCE" w:rsidRPr="003E0DCE" w:rsidRDefault="003E0DCE" w:rsidP="003E0DCE">
            <w:pPr>
              <w:rPr>
                <w:ins w:id="4745" w:author="Hana Navrátilová" w:date="2019-09-24T11:10:00Z"/>
                <w:b/>
              </w:rPr>
            </w:pPr>
            <w:ins w:id="4746" w:author="Hana Navrátilová" w:date="2019-09-24T11:10:00Z">
              <w:r w:rsidRPr="003E0DCE">
                <w:rPr>
                  <w:b/>
                </w:rPr>
                <w:t>Jméno a příjmení</w:t>
              </w:r>
            </w:ins>
          </w:p>
        </w:tc>
        <w:tc>
          <w:tcPr>
            <w:tcW w:w="4319" w:type="dxa"/>
            <w:gridSpan w:val="5"/>
          </w:tcPr>
          <w:p w:rsidR="003E0DCE" w:rsidRPr="001C7E1F" w:rsidRDefault="003E0DCE" w:rsidP="003E0DCE">
            <w:pPr>
              <w:rPr>
                <w:ins w:id="4747" w:author="Hana Navrátilová" w:date="2019-09-24T11:10:00Z"/>
              </w:rPr>
            </w:pPr>
            <w:ins w:id="4748" w:author="Hana Navrátilová" w:date="2019-09-24T11:10:00Z">
              <w:r w:rsidRPr="001C7E1F">
                <w:t>Petr Soják</w:t>
              </w:r>
            </w:ins>
          </w:p>
        </w:tc>
        <w:tc>
          <w:tcPr>
            <w:tcW w:w="993" w:type="dxa"/>
            <w:gridSpan w:val="2"/>
            <w:shd w:val="clear" w:color="auto" w:fill="F7CAAC"/>
          </w:tcPr>
          <w:p w:rsidR="003E0DCE" w:rsidRPr="003E0DCE" w:rsidRDefault="003E0DCE" w:rsidP="003E0DCE">
            <w:pPr>
              <w:rPr>
                <w:ins w:id="4749" w:author="Hana Navrátilová" w:date="2019-09-24T11:10:00Z"/>
                <w:b/>
              </w:rPr>
            </w:pPr>
            <w:ins w:id="4750" w:author="Hana Navrátilová" w:date="2019-09-24T11:10:00Z">
              <w:r w:rsidRPr="003E0DCE">
                <w:rPr>
                  <w:b/>
                </w:rPr>
                <w:t>Tituly</w:t>
              </w:r>
            </w:ins>
          </w:p>
        </w:tc>
        <w:tc>
          <w:tcPr>
            <w:tcW w:w="2029" w:type="dxa"/>
            <w:gridSpan w:val="5"/>
          </w:tcPr>
          <w:p w:rsidR="003E0DCE" w:rsidRPr="003E0DCE" w:rsidRDefault="003E0DCE" w:rsidP="003E0DCE">
            <w:pPr>
              <w:rPr>
                <w:ins w:id="4751" w:author="Hana Navrátilová" w:date="2019-09-24T11:10:00Z"/>
              </w:rPr>
            </w:pPr>
            <w:ins w:id="4752" w:author="Hana Navrátilová" w:date="2019-09-24T11:10:00Z">
              <w:r w:rsidRPr="003E0DCE">
                <w:t>Ing.</w:t>
              </w:r>
            </w:ins>
          </w:p>
        </w:tc>
      </w:tr>
      <w:tr w:rsidR="003E0DCE" w:rsidRPr="003E0DCE" w:rsidTr="003E0DCE">
        <w:trPr>
          <w:ins w:id="4753" w:author="Hana Navrátilová" w:date="2019-09-24T11:10:00Z"/>
        </w:trPr>
        <w:tc>
          <w:tcPr>
            <w:tcW w:w="2911" w:type="dxa"/>
            <w:shd w:val="clear" w:color="auto" w:fill="F7CAAC"/>
          </w:tcPr>
          <w:p w:rsidR="003E0DCE" w:rsidRPr="003E0DCE" w:rsidRDefault="003E0DCE" w:rsidP="003E0DCE">
            <w:pPr>
              <w:rPr>
                <w:ins w:id="4754" w:author="Hana Navrátilová" w:date="2019-09-24T11:10:00Z"/>
                <w:b/>
              </w:rPr>
            </w:pPr>
            <w:ins w:id="4755" w:author="Hana Navrátilová" w:date="2019-09-24T11:10:00Z">
              <w:r w:rsidRPr="003E0DCE">
                <w:rPr>
                  <w:b/>
                </w:rPr>
                <w:t>Rok narození</w:t>
              </w:r>
            </w:ins>
          </w:p>
        </w:tc>
        <w:tc>
          <w:tcPr>
            <w:tcW w:w="829" w:type="dxa"/>
          </w:tcPr>
          <w:p w:rsidR="003E0DCE" w:rsidRPr="001C7E1F" w:rsidRDefault="003E0DCE" w:rsidP="003E0DCE">
            <w:pPr>
              <w:rPr>
                <w:ins w:id="4756" w:author="Hana Navrátilová" w:date="2019-09-24T11:10:00Z"/>
              </w:rPr>
            </w:pPr>
            <w:ins w:id="4757" w:author="Hana Navrátilová" w:date="2019-09-24T11:10:00Z">
              <w:r w:rsidRPr="001C7E1F">
                <w:t>1976</w:t>
              </w:r>
            </w:ins>
          </w:p>
        </w:tc>
        <w:tc>
          <w:tcPr>
            <w:tcW w:w="1721" w:type="dxa"/>
            <w:shd w:val="clear" w:color="auto" w:fill="F7CAAC"/>
          </w:tcPr>
          <w:p w:rsidR="003E0DCE" w:rsidRPr="003E0DCE" w:rsidRDefault="003E0DCE" w:rsidP="003E0DCE">
            <w:pPr>
              <w:rPr>
                <w:ins w:id="4758" w:author="Hana Navrátilová" w:date="2019-09-24T11:10:00Z"/>
                <w:b/>
              </w:rPr>
            </w:pPr>
            <w:ins w:id="4759" w:author="Hana Navrátilová" w:date="2019-09-24T11:10:00Z">
              <w:r w:rsidRPr="003E0DCE">
                <w:rPr>
                  <w:b/>
                </w:rPr>
                <w:t>typ vztahu k VŠ</w:t>
              </w:r>
            </w:ins>
          </w:p>
        </w:tc>
        <w:tc>
          <w:tcPr>
            <w:tcW w:w="992" w:type="dxa"/>
            <w:gridSpan w:val="2"/>
          </w:tcPr>
          <w:p w:rsidR="003E0DCE" w:rsidRPr="003E0DCE" w:rsidRDefault="003E0DCE" w:rsidP="003E0DCE">
            <w:pPr>
              <w:rPr>
                <w:ins w:id="4760" w:author="Hana Navrátilová" w:date="2019-09-24T11:10:00Z"/>
              </w:rPr>
            </w:pPr>
            <w:ins w:id="4761" w:author="Hana Navrátilová" w:date="2019-09-24T11:10:00Z">
              <w:r w:rsidRPr="003E0DCE">
                <w:t>pp</w:t>
              </w:r>
            </w:ins>
          </w:p>
        </w:tc>
        <w:tc>
          <w:tcPr>
            <w:tcW w:w="777" w:type="dxa"/>
            <w:shd w:val="clear" w:color="auto" w:fill="F7CAAC"/>
          </w:tcPr>
          <w:p w:rsidR="003E0DCE" w:rsidRPr="003E0DCE" w:rsidRDefault="003E0DCE" w:rsidP="003E0DCE">
            <w:pPr>
              <w:rPr>
                <w:ins w:id="4762" w:author="Hana Navrátilová" w:date="2019-09-24T11:10:00Z"/>
                <w:b/>
              </w:rPr>
            </w:pPr>
            <w:moveToRangeStart w:id="4763" w:author="Hana Navrátilová" w:date="2019-09-24T11:10:00Z" w:name="move20215974"/>
            <w:moveTo w:id="4764" w:author="Hana Navrátilová" w:date="2019-09-24T11:10:00Z">
              <w:r w:rsidRPr="003E0DCE">
                <w:rPr>
                  <w:b/>
                </w:rPr>
                <w:t>rozsah</w:t>
              </w:r>
            </w:moveTo>
            <w:moveToRangeEnd w:id="4763"/>
          </w:p>
        </w:tc>
        <w:tc>
          <w:tcPr>
            <w:tcW w:w="993" w:type="dxa"/>
            <w:gridSpan w:val="2"/>
          </w:tcPr>
          <w:p w:rsidR="003E0DCE" w:rsidRPr="003E0DCE" w:rsidRDefault="003E0DCE" w:rsidP="003E0DCE">
            <w:pPr>
              <w:rPr>
                <w:ins w:id="4765" w:author="Hana Navrátilová" w:date="2019-09-24T11:10:00Z"/>
              </w:rPr>
            </w:pPr>
            <w:ins w:id="4766" w:author="Hana Navrátilová" w:date="2019-09-24T11:10:00Z">
              <w:r w:rsidRPr="003E0DCE">
                <w:t>20 h týdně</w:t>
              </w:r>
            </w:ins>
          </w:p>
        </w:tc>
        <w:tc>
          <w:tcPr>
            <w:tcW w:w="850" w:type="dxa"/>
            <w:gridSpan w:val="3"/>
            <w:shd w:val="clear" w:color="auto" w:fill="F7CAAC"/>
          </w:tcPr>
          <w:p w:rsidR="003E0DCE" w:rsidRPr="003E0DCE" w:rsidRDefault="003E0DCE" w:rsidP="003E0DCE">
            <w:pPr>
              <w:rPr>
                <w:ins w:id="4767" w:author="Hana Navrátilová" w:date="2019-09-24T11:10:00Z"/>
                <w:b/>
              </w:rPr>
            </w:pPr>
            <w:ins w:id="4768" w:author="Hana Navrátilová" w:date="2019-09-24T11:10:00Z">
              <w:r w:rsidRPr="003E0DCE">
                <w:rPr>
                  <w:b/>
                </w:rPr>
                <w:t>do kdy</w:t>
              </w:r>
            </w:ins>
          </w:p>
        </w:tc>
        <w:tc>
          <w:tcPr>
            <w:tcW w:w="1179" w:type="dxa"/>
            <w:gridSpan w:val="2"/>
          </w:tcPr>
          <w:p w:rsidR="003E0DCE" w:rsidRPr="003E0DCE" w:rsidRDefault="003E0DCE" w:rsidP="003E0DCE">
            <w:pPr>
              <w:rPr>
                <w:ins w:id="4769" w:author="Hana Navrátilová" w:date="2019-09-24T11:10:00Z"/>
              </w:rPr>
            </w:pPr>
            <w:ins w:id="4770" w:author="Hana Navrátilová" w:date="2019-09-24T11:10:00Z">
              <w:r w:rsidRPr="003E0DCE">
                <w:t>08/2021</w:t>
              </w:r>
            </w:ins>
          </w:p>
        </w:tc>
      </w:tr>
      <w:tr w:rsidR="003E0DCE" w:rsidRPr="003E0DCE" w:rsidTr="003E0DCE">
        <w:trPr>
          <w:ins w:id="4771" w:author="Hana Navrátilová" w:date="2019-09-24T11:10:00Z"/>
        </w:trPr>
        <w:tc>
          <w:tcPr>
            <w:tcW w:w="5461" w:type="dxa"/>
            <w:gridSpan w:val="3"/>
            <w:shd w:val="clear" w:color="auto" w:fill="F7CAAC"/>
          </w:tcPr>
          <w:p w:rsidR="003E0DCE" w:rsidRPr="001C7E1F" w:rsidRDefault="003E0DCE" w:rsidP="003E0DCE">
            <w:pPr>
              <w:rPr>
                <w:ins w:id="4772" w:author="Hana Navrátilová" w:date="2019-09-24T11:10:00Z"/>
                <w:b/>
              </w:rPr>
            </w:pPr>
            <w:ins w:id="4773" w:author="Hana Navrátilová" w:date="2019-09-24T11:10:00Z">
              <w:r w:rsidRPr="001C7E1F">
                <w:rPr>
                  <w:b/>
                </w:rPr>
                <w:t>Typ vztahu na součásti VŠ, která uskutečňuje st. program</w:t>
              </w:r>
            </w:ins>
          </w:p>
        </w:tc>
        <w:tc>
          <w:tcPr>
            <w:tcW w:w="992" w:type="dxa"/>
            <w:gridSpan w:val="2"/>
          </w:tcPr>
          <w:p w:rsidR="003E0DCE" w:rsidRPr="003E0DCE" w:rsidRDefault="003E0DCE" w:rsidP="003E0DCE">
            <w:pPr>
              <w:rPr>
                <w:ins w:id="4774" w:author="Hana Navrátilová" w:date="2019-09-24T11:10:00Z"/>
              </w:rPr>
            </w:pPr>
            <w:ins w:id="4775" w:author="Hana Navrátilová" w:date="2019-09-24T11:10:00Z">
              <w:r w:rsidRPr="003E0DCE">
                <w:t>pp</w:t>
              </w:r>
            </w:ins>
          </w:p>
        </w:tc>
        <w:tc>
          <w:tcPr>
            <w:tcW w:w="777" w:type="dxa"/>
            <w:shd w:val="clear" w:color="auto" w:fill="F7CAAC"/>
          </w:tcPr>
          <w:p w:rsidR="003E0DCE" w:rsidRPr="003E0DCE" w:rsidRDefault="003E0DCE" w:rsidP="003E0DCE">
            <w:pPr>
              <w:rPr>
                <w:ins w:id="4776" w:author="Hana Navrátilová" w:date="2019-09-24T11:10:00Z"/>
                <w:b/>
              </w:rPr>
            </w:pPr>
            <w:moveToRangeStart w:id="4777" w:author="Hana Navrátilová" w:date="2019-09-24T11:10:00Z" w:name="move20215975"/>
            <w:moveTo w:id="4778" w:author="Hana Navrátilová" w:date="2019-09-24T11:10:00Z">
              <w:r w:rsidRPr="003E0DCE">
                <w:rPr>
                  <w:b/>
                </w:rPr>
                <w:t>rozsah</w:t>
              </w:r>
            </w:moveTo>
            <w:moveToRangeEnd w:id="4777"/>
          </w:p>
        </w:tc>
        <w:tc>
          <w:tcPr>
            <w:tcW w:w="993" w:type="dxa"/>
            <w:gridSpan w:val="2"/>
          </w:tcPr>
          <w:p w:rsidR="003E0DCE" w:rsidRPr="003E0DCE" w:rsidRDefault="003E0DCE" w:rsidP="003E0DCE">
            <w:pPr>
              <w:rPr>
                <w:ins w:id="4779" w:author="Hana Navrátilová" w:date="2019-09-24T11:10:00Z"/>
                <w:lang w:val="sk-SK"/>
              </w:rPr>
            </w:pPr>
            <w:ins w:id="4780" w:author="Hana Navrátilová" w:date="2019-09-24T11:10:00Z">
              <w:r w:rsidRPr="003E0DCE">
                <w:rPr>
                  <w:lang w:val="sk-SK"/>
                </w:rPr>
                <w:t>20 h týdně</w:t>
              </w:r>
            </w:ins>
          </w:p>
        </w:tc>
        <w:tc>
          <w:tcPr>
            <w:tcW w:w="850" w:type="dxa"/>
            <w:gridSpan w:val="3"/>
            <w:shd w:val="clear" w:color="auto" w:fill="F7CAAC"/>
          </w:tcPr>
          <w:p w:rsidR="003E0DCE" w:rsidRPr="003E0DCE" w:rsidRDefault="003E0DCE" w:rsidP="003E0DCE">
            <w:pPr>
              <w:rPr>
                <w:ins w:id="4781" w:author="Hana Navrátilová" w:date="2019-09-24T11:10:00Z"/>
                <w:b/>
              </w:rPr>
            </w:pPr>
            <w:ins w:id="4782" w:author="Hana Navrátilová" w:date="2019-09-24T11:10:00Z">
              <w:r w:rsidRPr="003E0DCE">
                <w:rPr>
                  <w:b/>
                </w:rPr>
                <w:t>do kdy</w:t>
              </w:r>
            </w:ins>
          </w:p>
        </w:tc>
        <w:tc>
          <w:tcPr>
            <w:tcW w:w="1179" w:type="dxa"/>
            <w:gridSpan w:val="2"/>
          </w:tcPr>
          <w:p w:rsidR="003E0DCE" w:rsidRPr="003E0DCE" w:rsidRDefault="003E0DCE" w:rsidP="003E0DCE">
            <w:pPr>
              <w:rPr>
                <w:ins w:id="4783" w:author="Hana Navrátilová" w:date="2019-09-24T11:10:00Z"/>
              </w:rPr>
            </w:pPr>
            <w:ins w:id="4784" w:author="Hana Navrátilová" w:date="2019-09-24T11:10:00Z">
              <w:r w:rsidRPr="003E0DCE">
                <w:t>08/2021</w:t>
              </w:r>
            </w:ins>
          </w:p>
        </w:tc>
      </w:tr>
      <w:tr w:rsidR="003E0DCE" w:rsidRPr="003E0DCE" w:rsidTr="003E0DCE">
        <w:trPr>
          <w:ins w:id="4785" w:author="Hana Navrátilová" w:date="2019-09-24T11:10:00Z"/>
        </w:trPr>
        <w:tc>
          <w:tcPr>
            <w:tcW w:w="6453" w:type="dxa"/>
            <w:gridSpan w:val="5"/>
            <w:shd w:val="clear" w:color="auto" w:fill="F7CAAC"/>
          </w:tcPr>
          <w:p w:rsidR="003E0DCE" w:rsidRPr="003E0DCE" w:rsidRDefault="003E0DCE" w:rsidP="003E0DCE">
            <w:pPr>
              <w:rPr>
                <w:ins w:id="4786" w:author="Hana Navrátilová" w:date="2019-09-24T11:10:00Z"/>
              </w:rPr>
            </w:pPr>
            <w:ins w:id="4787" w:author="Hana Navrátilová" w:date="2019-09-24T11:10:00Z">
              <w:r w:rsidRPr="003E0DCE">
                <w:rPr>
                  <w:b/>
                </w:rPr>
                <w:t>Další současná působení jako akademický pracovník na jiných VŠ</w:t>
              </w:r>
            </w:ins>
          </w:p>
        </w:tc>
        <w:tc>
          <w:tcPr>
            <w:tcW w:w="1770" w:type="dxa"/>
            <w:gridSpan w:val="3"/>
            <w:shd w:val="clear" w:color="auto" w:fill="F7CAAC"/>
          </w:tcPr>
          <w:p w:rsidR="003E0DCE" w:rsidRPr="003E0DCE" w:rsidRDefault="003E0DCE" w:rsidP="003E0DCE">
            <w:pPr>
              <w:rPr>
                <w:ins w:id="4788" w:author="Hana Navrátilová" w:date="2019-09-24T11:10:00Z"/>
                <w:b/>
              </w:rPr>
            </w:pPr>
            <w:ins w:id="4789" w:author="Hana Navrátilová" w:date="2019-09-24T11:10:00Z">
              <w:r w:rsidRPr="003E0DCE">
                <w:rPr>
                  <w:b/>
                </w:rPr>
                <w:t>typ prac. vztahu</w:t>
              </w:r>
            </w:ins>
          </w:p>
        </w:tc>
        <w:tc>
          <w:tcPr>
            <w:tcW w:w="2029" w:type="dxa"/>
            <w:gridSpan w:val="5"/>
            <w:shd w:val="clear" w:color="auto" w:fill="F7CAAC"/>
          </w:tcPr>
          <w:p w:rsidR="003E0DCE" w:rsidRPr="003E0DCE" w:rsidRDefault="003E0DCE" w:rsidP="003E0DCE">
            <w:pPr>
              <w:rPr>
                <w:ins w:id="4790" w:author="Hana Navrátilová" w:date="2019-09-24T11:10:00Z"/>
                <w:b/>
              </w:rPr>
            </w:pPr>
            <w:ins w:id="4791" w:author="Hana Navrátilová" w:date="2019-09-24T11:10:00Z">
              <w:r w:rsidRPr="003E0DCE">
                <w:rPr>
                  <w:b/>
                </w:rPr>
                <w:t>rozsah</w:t>
              </w:r>
            </w:ins>
          </w:p>
        </w:tc>
      </w:tr>
      <w:tr w:rsidR="003E0DCE" w:rsidRPr="003E0DCE" w:rsidTr="003E0DCE">
        <w:trPr>
          <w:ins w:id="4792" w:author="Hana Navrátilová" w:date="2019-09-24T11:10:00Z"/>
        </w:trPr>
        <w:tc>
          <w:tcPr>
            <w:tcW w:w="6453" w:type="dxa"/>
            <w:gridSpan w:val="5"/>
          </w:tcPr>
          <w:p w:rsidR="003E0DCE" w:rsidRPr="003E0DCE" w:rsidRDefault="003E0DCE" w:rsidP="003E0DCE">
            <w:pPr>
              <w:rPr>
                <w:ins w:id="4793" w:author="Hana Navrátilová" w:date="2019-09-24T11:10:00Z"/>
              </w:rPr>
            </w:pPr>
          </w:p>
        </w:tc>
        <w:tc>
          <w:tcPr>
            <w:tcW w:w="1770" w:type="dxa"/>
            <w:gridSpan w:val="3"/>
          </w:tcPr>
          <w:p w:rsidR="003E0DCE" w:rsidRPr="003E0DCE" w:rsidRDefault="003E0DCE" w:rsidP="003E0DCE">
            <w:pPr>
              <w:rPr>
                <w:ins w:id="4794" w:author="Hana Navrátilová" w:date="2019-09-24T11:10:00Z"/>
              </w:rPr>
            </w:pPr>
          </w:p>
        </w:tc>
        <w:tc>
          <w:tcPr>
            <w:tcW w:w="2029" w:type="dxa"/>
            <w:gridSpan w:val="5"/>
          </w:tcPr>
          <w:p w:rsidR="003E0DCE" w:rsidRPr="003E0DCE" w:rsidRDefault="003E0DCE" w:rsidP="003E0DCE">
            <w:pPr>
              <w:rPr>
                <w:ins w:id="4795" w:author="Hana Navrátilová" w:date="2019-09-24T11:10:00Z"/>
              </w:rPr>
            </w:pPr>
          </w:p>
        </w:tc>
      </w:tr>
      <w:tr w:rsidR="003E0DCE" w:rsidRPr="003E0DCE" w:rsidTr="003E0DCE">
        <w:trPr>
          <w:ins w:id="4796" w:author="Hana Navrátilová" w:date="2019-09-24T11:10:00Z"/>
        </w:trPr>
        <w:tc>
          <w:tcPr>
            <w:tcW w:w="10252" w:type="dxa"/>
            <w:gridSpan w:val="13"/>
            <w:shd w:val="clear" w:color="auto" w:fill="F7CAAC"/>
          </w:tcPr>
          <w:p w:rsidR="003E0DCE" w:rsidRPr="003E0DCE" w:rsidRDefault="003E0DCE" w:rsidP="003E0DCE">
            <w:pPr>
              <w:rPr>
                <w:ins w:id="4797" w:author="Hana Navrátilová" w:date="2019-09-24T11:10:00Z"/>
              </w:rPr>
            </w:pPr>
            <w:ins w:id="4798" w:author="Hana Navrátilová" w:date="2019-09-24T11:10:00Z">
              <w:r w:rsidRPr="003E0DCE">
                <w:rPr>
                  <w:b/>
                </w:rPr>
                <w:t>Předměty příslušného studijního programu a způsob zapojení do jejich výuky, příp. další zapojení do uskutečňování studijního programu</w:t>
              </w:r>
            </w:ins>
          </w:p>
        </w:tc>
      </w:tr>
      <w:tr w:rsidR="003E0DCE" w:rsidRPr="003E0DCE" w:rsidTr="003E0DCE">
        <w:trPr>
          <w:trHeight w:val="195"/>
          <w:ins w:id="4799" w:author="Hana Navrátilová" w:date="2019-09-24T11:10:00Z"/>
        </w:trPr>
        <w:tc>
          <w:tcPr>
            <w:tcW w:w="10252" w:type="dxa"/>
            <w:gridSpan w:val="13"/>
            <w:tcBorders>
              <w:top w:val="nil"/>
            </w:tcBorders>
          </w:tcPr>
          <w:p w:rsidR="003E0DCE" w:rsidRPr="003E0DCE" w:rsidRDefault="003E0DCE" w:rsidP="003E0DCE">
            <w:pPr>
              <w:rPr>
                <w:ins w:id="4800" w:author="Hana Navrátilová" w:date="2019-09-24T11:10:00Z"/>
              </w:rPr>
            </w:pPr>
            <w:ins w:id="4801" w:author="Hana Navrátilová" w:date="2019-09-24T11:10:00Z">
              <w:r w:rsidRPr="003E0DCE">
                <w:t>Teorie tělesné výchovy, Psychosociální výcvik, Přírodovědné praktikum</w:t>
              </w:r>
            </w:ins>
          </w:p>
        </w:tc>
      </w:tr>
      <w:tr w:rsidR="003E0DCE" w:rsidRPr="003E0DCE" w:rsidTr="003E0DCE">
        <w:trPr>
          <w:ins w:id="4802" w:author="Hana Navrátilová" w:date="2019-09-24T11:10:00Z"/>
        </w:trPr>
        <w:tc>
          <w:tcPr>
            <w:tcW w:w="10252" w:type="dxa"/>
            <w:gridSpan w:val="13"/>
            <w:shd w:val="clear" w:color="auto" w:fill="F7CAAC"/>
          </w:tcPr>
          <w:p w:rsidR="003E0DCE" w:rsidRPr="003E0DCE" w:rsidRDefault="003E0DCE" w:rsidP="003E0DCE">
            <w:pPr>
              <w:rPr>
                <w:ins w:id="4803" w:author="Hana Navrátilová" w:date="2019-09-24T11:10:00Z"/>
              </w:rPr>
            </w:pPr>
            <w:ins w:id="4804" w:author="Hana Navrátilová" w:date="2019-09-24T11:10:00Z">
              <w:r w:rsidRPr="003E0DCE">
                <w:rPr>
                  <w:b/>
                </w:rPr>
                <w:t xml:space="preserve">Údaje o vzdělání na VŠ </w:t>
              </w:r>
            </w:ins>
          </w:p>
        </w:tc>
      </w:tr>
      <w:tr w:rsidR="003E0DCE" w:rsidRPr="003E0DCE" w:rsidTr="003E0DCE">
        <w:trPr>
          <w:trHeight w:val="172"/>
          <w:ins w:id="4805" w:author="Hana Navrátilová" w:date="2019-09-24T11:10:00Z"/>
        </w:trPr>
        <w:tc>
          <w:tcPr>
            <w:tcW w:w="10252" w:type="dxa"/>
            <w:gridSpan w:val="13"/>
          </w:tcPr>
          <w:p w:rsidR="003E0DCE" w:rsidRPr="003E0DCE" w:rsidRDefault="003E0DCE" w:rsidP="003E0DCE">
            <w:pPr>
              <w:rPr>
                <w:ins w:id="4806" w:author="Hana Navrátilová" w:date="2019-09-24T11:10:00Z"/>
              </w:rPr>
            </w:pPr>
            <w:ins w:id="4807" w:author="Hana Navrátilová" w:date="2019-09-24T11:10:00Z">
              <w:r w:rsidRPr="003E0DCE">
                <w:t>2001 Brno, PdF MU - učitelství pro ZŠ, aprobace biologie - tělesná výchova - rodinná výchova</w:t>
              </w:r>
            </w:ins>
          </w:p>
          <w:p w:rsidR="003E0DCE" w:rsidRPr="003E0DCE" w:rsidRDefault="003E0DCE" w:rsidP="003E0DCE">
            <w:pPr>
              <w:rPr>
                <w:ins w:id="4808" w:author="Hana Navrátilová" w:date="2019-09-24T11:10:00Z"/>
              </w:rPr>
            </w:pPr>
            <w:ins w:id="4809" w:author="Hana Navrátilová" w:date="2019-09-24T11:10:00Z">
              <w:r w:rsidRPr="003E0DCE">
                <w:t xml:space="preserve">2002 PřF OU, Ostrava - rozšiřující studium ze ZŠ na SŠ v oboru - biologie </w:t>
              </w:r>
            </w:ins>
          </w:p>
          <w:p w:rsidR="003E0DCE" w:rsidRPr="003E0DCE" w:rsidRDefault="003E0DCE" w:rsidP="003E0DCE">
            <w:pPr>
              <w:rPr>
                <w:ins w:id="4810" w:author="Hana Navrátilová" w:date="2019-09-24T11:10:00Z"/>
              </w:rPr>
            </w:pPr>
            <w:ins w:id="4811" w:author="Hana Navrátilová" w:date="2019-09-24T11:10:00Z">
              <w:r w:rsidRPr="003E0DCE">
                <w:t>2007 Brno, PdF MU – ukončené doktorské studium v oboru Pedagogika (PhD.)</w:t>
              </w:r>
            </w:ins>
          </w:p>
        </w:tc>
      </w:tr>
      <w:tr w:rsidR="003E0DCE" w:rsidRPr="003E0DCE" w:rsidTr="003E0DCE">
        <w:trPr>
          <w:ins w:id="4812" w:author="Hana Navrátilová" w:date="2019-09-24T11:10:00Z"/>
        </w:trPr>
        <w:tc>
          <w:tcPr>
            <w:tcW w:w="10252" w:type="dxa"/>
            <w:gridSpan w:val="13"/>
            <w:shd w:val="clear" w:color="auto" w:fill="F7CAAC"/>
          </w:tcPr>
          <w:p w:rsidR="003E0DCE" w:rsidRPr="003E0DCE" w:rsidRDefault="003E0DCE" w:rsidP="003E0DCE">
            <w:pPr>
              <w:rPr>
                <w:ins w:id="4813" w:author="Hana Navrátilová" w:date="2019-09-24T11:10:00Z"/>
                <w:b/>
              </w:rPr>
            </w:pPr>
            <w:ins w:id="4814" w:author="Hana Navrátilová" w:date="2019-09-24T11:10:00Z">
              <w:r w:rsidRPr="003E0DCE">
                <w:rPr>
                  <w:b/>
                </w:rPr>
                <w:t>Údaje o odborném působení od absolvování VŠ</w:t>
              </w:r>
            </w:ins>
          </w:p>
        </w:tc>
      </w:tr>
      <w:tr w:rsidR="003E0DCE" w:rsidRPr="003E0DCE" w:rsidTr="003E0DCE">
        <w:trPr>
          <w:trHeight w:val="251"/>
          <w:ins w:id="4815" w:author="Hana Navrátilová" w:date="2019-09-24T11:10:00Z"/>
        </w:trPr>
        <w:tc>
          <w:tcPr>
            <w:tcW w:w="10252" w:type="dxa"/>
            <w:gridSpan w:val="13"/>
          </w:tcPr>
          <w:p w:rsidR="003E0DCE" w:rsidRPr="003E0DCE" w:rsidRDefault="003E0DCE" w:rsidP="003E0DCE">
            <w:pPr>
              <w:rPr>
                <w:ins w:id="4816" w:author="Hana Navrátilová" w:date="2019-09-24T11:10:00Z"/>
              </w:rPr>
            </w:pPr>
            <w:ins w:id="4817" w:author="Hana Navrátilová" w:date="2019-09-24T11:10:00Z">
              <w:r w:rsidRPr="003E0DCE">
                <w:t xml:space="preserve">2001 – dosud Katedra sociální pedagogiky, PdF MU, odborný asistent </w:t>
              </w:r>
            </w:ins>
          </w:p>
          <w:p w:rsidR="003E0DCE" w:rsidRPr="003E0DCE" w:rsidRDefault="003E0DCE" w:rsidP="003E0DCE">
            <w:pPr>
              <w:rPr>
                <w:ins w:id="4818" w:author="Hana Navrátilová" w:date="2019-09-24T11:10:00Z"/>
              </w:rPr>
            </w:pPr>
            <w:ins w:id="4819" w:author="Hana Navrátilová" w:date="2019-09-24T11:10:00Z">
              <w:r w:rsidRPr="003E0DCE">
                <w:t xml:space="preserve">2004 – 2006 Evangelická akademie - VOŠ sociálně právní v Brně, lektor </w:t>
              </w:r>
            </w:ins>
          </w:p>
          <w:p w:rsidR="003E0DCE" w:rsidRPr="003E0DCE" w:rsidRDefault="003E0DCE" w:rsidP="003E0DCE">
            <w:pPr>
              <w:rPr>
                <w:ins w:id="4820" w:author="Hana Navrátilová" w:date="2019-09-24T11:10:00Z"/>
              </w:rPr>
            </w:pPr>
            <w:ins w:id="4821" w:author="Hana Navrátilová" w:date="2019-09-24T11:10:00Z">
              <w:r w:rsidRPr="003E0DCE">
                <w:t xml:space="preserve">2004 – 2008 FF MU - Ústav pedagogických věd FF MU, asistent </w:t>
              </w:r>
            </w:ins>
          </w:p>
          <w:p w:rsidR="003E0DCE" w:rsidRPr="003E0DCE" w:rsidRDefault="003E0DCE" w:rsidP="003E0DCE">
            <w:pPr>
              <w:rPr>
                <w:ins w:id="4822" w:author="Hana Navrátilová" w:date="2019-09-24T11:10:00Z"/>
              </w:rPr>
            </w:pPr>
          </w:p>
        </w:tc>
      </w:tr>
      <w:tr w:rsidR="003E0DCE" w:rsidRPr="003E0DCE" w:rsidTr="003E0DCE">
        <w:trPr>
          <w:trHeight w:val="250"/>
          <w:ins w:id="4823" w:author="Hana Navrátilová" w:date="2019-09-24T11:10:00Z"/>
        </w:trPr>
        <w:tc>
          <w:tcPr>
            <w:tcW w:w="10252" w:type="dxa"/>
            <w:gridSpan w:val="13"/>
            <w:shd w:val="clear" w:color="auto" w:fill="F7CAAC"/>
          </w:tcPr>
          <w:p w:rsidR="003E0DCE" w:rsidRPr="003E0DCE" w:rsidRDefault="003E0DCE" w:rsidP="003E0DCE">
            <w:pPr>
              <w:rPr>
                <w:ins w:id="4824" w:author="Hana Navrátilová" w:date="2019-09-24T11:10:00Z"/>
              </w:rPr>
            </w:pPr>
            <w:ins w:id="4825" w:author="Hana Navrátilová" w:date="2019-09-24T11:10:00Z">
              <w:r w:rsidRPr="003E0DCE">
                <w:rPr>
                  <w:b/>
                </w:rPr>
                <w:t>Zkušenosti s vedením kvalifikačních a rigorózních prací</w:t>
              </w:r>
            </w:ins>
          </w:p>
        </w:tc>
      </w:tr>
      <w:tr w:rsidR="003E0DCE" w:rsidRPr="003E0DCE" w:rsidTr="003E0DCE">
        <w:trPr>
          <w:trHeight w:val="172"/>
          <w:ins w:id="4826" w:author="Hana Navrátilová" w:date="2019-09-24T11:10:00Z"/>
        </w:trPr>
        <w:tc>
          <w:tcPr>
            <w:tcW w:w="10252" w:type="dxa"/>
            <w:gridSpan w:val="13"/>
          </w:tcPr>
          <w:p w:rsidR="003E0DCE" w:rsidRPr="003E0DCE" w:rsidRDefault="003E0DCE" w:rsidP="003E0DCE">
            <w:pPr>
              <w:rPr>
                <w:ins w:id="4827" w:author="Hana Navrátilová" w:date="2019-09-24T11:10:00Z"/>
              </w:rPr>
            </w:pPr>
          </w:p>
        </w:tc>
      </w:tr>
      <w:tr w:rsidR="003E0DCE" w:rsidRPr="003E0DCE" w:rsidTr="003E0DCE">
        <w:trPr>
          <w:cantSplit/>
          <w:ins w:id="4828" w:author="Hana Navrátilová" w:date="2019-09-24T11:10:00Z"/>
        </w:trPr>
        <w:tc>
          <w:tcPr>
            <w:tcW w:w="3740" w:type="dxa"/>
            <w:gridSpan w:val="2"/>
            <w:tcBorders>
              <w:top w:val="single" w:sz="12" w:space="0" w:color="auto"/>
            </w:tcBorders>
            <w:shd w:val="clear" w:color="auto" w:fill="F7CAAC"/>
          </w:tcPr>
          <w:p w:rsidR="003E0DCE" w:rsidRPr="003E0DCE" w:rsidRDefault="003E0DCE" w:rsidP="003E0DCE">
            <w:pPr>
              <w:rPr>
                <w:ins w:id="4829" w:author="Hana Navrátilová" w:date="2019-09-24T11:10:00Z"/>
              </w:rPr>
            </w:pPr>
            <w:ins w:id="4830" w:author="Hana Navrátilová" w:date="2019-09-24T11:10:00Z">
              <w:r w:rsidRPr="003E0DCE">
                <w:rPr>
                  <w:b/>
                </w:rPr>
                <w:t xml:space="preserve">Obor habilitačního řízení </w:t>
              </w:r>
            </w:ins>
          </w:p>
        </w:tc>
        <w:tc>
          <w:tcPr>
            <w:tcW w:w="2245" w:type="dxa"/>
            <w:gridSpan w:val="2"/>
            <w:tcBorders>
              <w:top w:val="single" w:sz="12" w:space="0" w:color="auto"/>
            </w:tcBorders>
            <w:shd w:val="clear" w:color="auto" w:fill="F7CAAC"/>
          </w:tcPr>
          <w:p w:rsidR="003E0DCE" w:rsidRPr="003E0DCE" w:rsidRDefault="003E0DCE" w:rsidP="003E0DCE">
            <w:pPr>
              <w:rPr>
                <w:ins w:id="4831" w:author="Hana Navrátilová" w:date="2019-09-24T11:10:00Z"/>
              </w:rPr>
            </w:pPr>
            <w:ins w:id="4832" w:author="Hana Navrátilová" w:date="2019-09-24T11:10:00Z">
              <w:r w:rsidRPr="003E0DCE">
                <w:rPr>
                  <w:b/>
                </w:rPr>
                <w:t>Rok udělení hodnosti</w:t>
              </w:r>
            </w:ins>
          </w:p>
        </w:tc>
        <w:tc>
          <w:tcPr>
            <w:tcW w:w="2096" w:type="dxa"/>
            <w:gridSpan w:val="3"/>
            <w:tcBorders>
              <w:top w:val="single" w:sz="12" w:space="0" w:color="auto"/>
              <w:right w:val="single" w:sz="12" w:space="0" w:color="auto"/>
            </w:tcBorders>
            <w:shd w:val="clear" w:color="auto" w:fill="F7CAAC"/>
          </w:tcPr>
          <w:p w:rsidR="003E0DCE" w:rsidRPr="003E0DCE" w:rsidRDefault="003E0DCE" w:rsidP="003E0DCE">
            <w:pPr>
              <w:rPr>
                <w:ins w:id="4833" w:author="Hana Navrátilová" w:date="2019-09-24T11:10:00Z"/>
              </w:rPr>
            </w:pPr>
            <w:ins w:id="4834" w:author="Hana Navrátilová" w:date="2019-09-24T11:10:00Z">
              <w:r w:rsidRPr="003E0DCE">
                <w:rPr>
                  <w:b/>
                </w:rPr>
                <w:t>Řízení konáno na VŠ</w:t>
              </w:r>
            </w:ins>
          </w:p>
        </w:tc>
        <w:tc>
          <w:tcPr>
            <w:tcW w:w="2171" w:type="dxa"/>
            <w:gridSpan w:val="6"/>
            <w:tcBorders>
              <w:top w:val="single" w:sz="12" w:space="0" w:color="auto"/>
              <w:left w:val="single" w:sz="12" w:space="0" w:color="auto"/>
            </w:tcBorders>
            <w:shd w:val="clear" w:color="auto" w:fill="F7CAAC"/>
          </w:tcPr>
          <w:p w:rsidR="003E0DCE" w:rsidRPr="003E0DCE" w:rsidRDefault="003E0DCE" w:rsidP="003E0DCE">
            <w:pPr>
              <w:rPr>
                <w:ins w:id="4835" w:author="Hana Navrátilová" w:date="2019-09-24T11:10:00Z"/>
                <w:b/>
              </w:rPr>
            </w:pPr>
            <w:ins w:id="4836" w:author="Hana Navrátilová" w:date="2019-09-24T11:10:00Z">
              <w:r w:rsidRPr="003E0DCE">
                <w:rPr>
                  <w:b/>
                </w:rPr>
                <w:t>Ohlasy publikací</w:t>
              </w:r>
            </w:ins>
          </w:p>
        </w:tc>
      </w:tr>
      <w:tr w:rsidR="003E0DCE" w:rsidRPr="003E0DCE" w:rsidTr="003E0DCE">
        <w:trPr>
          <w:cantSplit/>
          <w:trHeight w:val="236"/>
          <w:ins w:id="4837" w:author="Hana Navrátilová" w:date="2019-09-24T11:10:00Z"/>
        </w:trPr>
        <w:tc>
          <w:tcPr>
            <w:tcW w:w="3740" w:type="dxa"/>
            <w:gridSpan w:val="2"/>
          </w:tcPr>
          <w:p w:rsidR="003E0DCE" w:rsidRPr="003E0DCE" w:rsidRDefault="003E0DCE" w:rsidP="003E0DCE">
            <w:pPr>
              <w:rPr>
                <w:ins w:id="4838" w:author="Hana Navrátilová" w:date="2019-09-24T11:10:00Z"/>
              </w:rPr>
            </w:pPr>
          </w:p>
        </w:tc>
        <w:tc>
          <w:tcPr>
            <w:tcW w:w="2245" w:type="dxa"/>
            <w:gridSpan w:val="2"/>
          </w:tcPr>
          <w:p w:rsidR="003E0DCE" w:rsidRPr="003E0DCE" w:rsidRDefault="003E0DCE" w:rsidP="003E0DCE">
            <w:pPr>
              <w:rPr>
                <w:ins w:id="4839" w:author="Hana Navrátilová" w:date="2019-09-24T11:10:00Z"/>
              </w:rPr>
            </w:pPr>
          </w:p>
        </w:tc>
        <w:tc>
          <w:tcPr>
            <w:tcW w:w="2096" w:type="dxa"/>
            <w:gridSpan w:val="3"/>
            <w:tcBorders>
              <w:right w:val="single" w:sz="12" w:space="0" w:color="auto"/>
            </w:tcBorders>
          </w:tcPr>
          <w:p w:rsidR="003E0DCE" w:rsidRPr="003E0DCE" w:rsidRDefault="003E0DCE" w:rsidP="003E0DCE">
            <w:pPr>
              <w:rPr>
                <w:ins w:id="4840" w:author="Hana Navrátilová" w:date="2019-09-24T11:10:00Z"/>
              </w:rPr>
            </w:pPr>
          </w:p>
        </w:tc>
        <w:tc>
          <w:tcPr>
            <w:tcW w:w="709" w:type="dxa"/>
            <w:gridSpan w:val="3"/>
            <w:tcBorders>
              <w:left w:val="single" w:sz="12" w:space="0" w:color="auto"/>
            </w:tcBorders>
            <w:shd w:val="clear" w:color="auto" w:fill="F7CAAC"/>
          </w:tcPr>
          <w:p w:rsidR="003E0DCE" w:rsidRPr="003E0DCE" w:rsidRDefault="003E0DCE" w:rsidP="003E0DCE">
            <w:pPr>
              <w:rPr>
                <w:ins w:id="4841" w:author="Hana Navrátilová" w:date="2019-09-24T11:10:00Z"/>
              </w:rPr>
            </w:pPr>
            <w:ins w:id="4842" w:author="Hana Navrátilová" w:date="2019-09-24T11:10:00Z">
              <w:r w:rsidRPr="003E0DCE">
                <w:rPr>
                  <w:b/>
                </w:rPr>
                <w:t>WOS</w:t>
              </w:r>
            </w:ins>
          </w:p>
        </w:tc>
        <w:tc>
          <w:tcPr>
            <w:tcW w:w="768" w:type="dxa"/>
            <w:gridSpan w:val="2"/>
            <w:shd w:val="clear" w:color="auto" w:fill="F7CAAC"/>
          </w:tcPr>
          <w:p w:rsidR="003E0DCE" w:rsidRPr="003E0DCE" w:rsidRDefault="003E0DCE" w:rsidP="003E0DCE">
            <w:pPr>
              <w:rPr>
                <w:ins w:id="4843" w:author="Hana Navrátilová" w:date="2019-09-24T11:10:00Z"/>
              </w:rPr>
            </w:pPr>
            <w:ins w:id="4844" w:author="Hana Navrátilová" w:date="2019-09-24T11:10:00Z">
              <w:r w:rsidRPr="003E0DCE">
                <w:rPr>
                  <w:b/>
                </w:rPr>
                <w:t>Scopus</w:t>
              </w:r>
            </w:ins>
          </w:p>
        </w:tc>
        <w:tc>
          <w:tcPr>
            <w:tcW w:w="694" w:type="dxa"/>
            <w:shd w:val="clear" w:color="auto" w:fill="F7CAAC"/>
          </w:tcPr>
          <w:p w:rsidR="003E0DCE" w:rsidRPr="003E0DCE" w:rsidRDefault="003E0DCE" w:rsidP="003E0DCE">
            <w:pPr>
              <w:rPr>
                <w:ins w:id="4845" w:author="Hana Navrátilová" w:date="2019-09-24T11:10:00Z"/>
              </w:rPr>
            </w:pPr>
            <w:ins w:id="4846" w:author="Hana Navrátilová" w:date="2019-09-24T11:10:00Z">
              <w:r w:rsidRPr="003E0DCE">
                <w:rPr>
                  <w:b/>
                </w:rPr>
                <w:t>ostatní</w:t>
              </w:r>
            </w:ins>
          </w:p>
        </w:tc>
      </w:tr>
      <w:tr w:rsidR="003E0DCE" w:rsidRPr="003E0DCE" w:rsidTr="003E0DCE">
        <w:trPr>
          <w:cantSplit/>
          <w:trHeight w:val="70"/>
          <w:ins w:id="4847" w:author="Hana Navrátilová" w:date="2019-09-24T11:10:00Z"/>
        </w:trPr>
        <w:tc>
          <w:tcPr>
            <w:tcW w:w="3740" w:type="dxa"/>
            <w:gridSpan w:val="2"/>
            <w:shd w:val="clear" w:color="auto" w:fill="F7CAAC"/>
          </w:tcPr>
          <w:p w:rsidR="003E0DCE" w:rsidRPr="003E0DCE" w:rsidRDefault="003E0DCE" w:rsidP="003E0DCE">
            <w:pPr>
              <w:rPr>
                <w:ins w:id="4848" w:author="Hana Navrátilová" w:date="2019-09-24T11:10:00Z"/>
              </w:rPr>
            </w:pPr>
            <w:ins w:id="4849" w:author="Hana Navrátilová" w:date="2019-09-24T11:10:00Z">
              <w:r w:rsidRPr="003E0DCE">
                <w:rPr>
                  <w:b/>
                </w:rPr>
                <w:t>Obor jmenovacího řízení</w:t>
              </w:r>
            </w:ins>
          </w:p>
        </w:tc>
        <w:tc>
          <w:tcPr>
            <w:tcW w:w="2245" w:type="dxa"/>
            <w:gridSpan w:val="2"/>
            <w:shd w:val="clear" w:color="auto" w:fill="F7CAAC"/>
          </w:tcPr>
          <w:p w:rsidR="003E0DCE" w:rsidRPr="003E0DCE" w:rsidRDefault="003E0DCE" w:rsidP="003E0DCE">
            <w:pPr>
              <w:rPr>
                <w:ins w:id="4850" w:author="Hana Navrátilová" w:date="2019-09-24T11:10:00Z"/>
              </w:rPr>
            </w:pPr>
            <w:ins w:id="4851" w:author="Hana Navrátilová" w:date="2019-09-24T11:10:00Z">
              <w:r w:rsidRPr="003E0DCE">
                <w:rPr>
                  <w:b/>
                </w:rPr>
                <w:t>Rok udělení hodnosti</w:t>
              </w:r>
            </w:ins>
          </w:p>
        </w:tc>
        <w:tc>
          <w:tcPr>
            <w:tcW w:w="2096" w:type="dxa"/>
            <w:gridSpan w:val="3"/>
            <w:tcBorders>
              <w:right w:val="single" w:sz="12" w:space="0" w:color="auto"/>
            </w:tcBorders>
            <w:shd w:val="clear" w:color="auto" w:fill="F7CAAC"/>
          </w:tcPr>
          <w:p w:rsidR="003E0DCE" w:rsidRPr="003E0DCE" w:rsidRDefault="003E0DCE" w:rsidP="003E0DCE">
            <w:pPr>
              <w:rPr>
                <w:ins w:id="4852" w:author="Hana Navrátilová" w:date="2019-09-24T11:10:00Z"/>
              </w:rPr>
            </w:pPr>
            <w:ins w:id="4853" w:author="Hana Navrátilová" w:date="2019-09-24T11:10:00Z">
              <w:r w:rsidRPr="003E0DCE">
                <w:rPr>
                  <w:b/>
                </w:rPr>
                <w:t>Řízení konáno na VŠ</w:t>
              </w:r>
            </w:ins>
          </w:p>
        </w:tc>
        <w:tc>
          <w:tcPr>
            <w:tcW w:w="709" w:type="dxa"/>
            <w:gridSpan w:val="3"/>
            <w:vMerge w:val="restart"/>
            <w:tcBorders>
              <w:left w:val="single" w:sz="12" w:space="0" w:color="auto"/>
            </w:tcBorders>
          </w:tcPr>
          <w:p w:rsidR="003E0DCE" w:rsidRPr="003E0DCE" w:rsidRDefault="003E0DCE" w:rsidP="003E0DCE">
            <w:pPr>
              <w:rPr>
                <w:ins w:id="4854" w:author="Hana Navrátilová" w:date="2019-09-24T11:10:00Z"/>
              </w:rPr>
            </w:pPr>
          </w:p>
        </w:tc>
        <w:tc>
          <w:tcPr>
            <w:tcW w:w="768" w:type="dxa"/>
            <w:gridSpan w:val="2"/>
            <w:vMerge w:val="restart"/>
          </w:tcPr>
          <w:p w:rsidR="003E0DCE" w:rsidRPr="003E0DCE" w:rsidRDefault="003E0DCE" w:rsidP="003E0DCE">
            <w:pPr>
              <w:rPr>
                <w:ins w:id="4855" w:author="Hana Navrátilová" w:date="2019-09-24T11:10:00Z"/>
              </w:rPr>
            </w:pPr>
          </w:p>
        </w:tc>
        <w:tc>
          <w:tcPr>
            <w:tcW w:w="694" w:type="dxa"/>
            <w:vMerge w:val="restart"/>
          </w:tcPr>
          <w:p w:rsidR="003E0DCE" w:rsidRPr="003E0DCE" w:rsidRDefault="003E0DCE" w:rsidP="003E0DCE">
            <w:pPr>
              <w:rPr>
                <w:ins w:id="4856" w:author="Hana Navrátilová" w:date="2019-09-24T11:10:00Z"/>
              </w:rPr>
            </w:pPr>
          </w:p>
        </w:tc>
      </w:tr>
      <w:tr w:rsidR="003E0DCE" w:rsidRPr="003E0DCE" w:rsidTr="003E0DCE">
        <w:trPr>
          <w:trHeight w:val="205"/>
          <w:ins w:id="4857" w:author="Hana Navrátilová" w:date="2019-09-24T11:10:00Z"/>
        </w:trPr>
        <w:tc>
          <w:tcPr>
            <w:tcW w:w="3740" w:type="dxa"/>
            <w:gridSpan w:val="2"/>
          </w:tcPr>
          <w:p w:rsidR="003E0DCE" w:rsidRPr="003E0DCE" w:rsidRDefault="003E0DCE" w:rsidP="003E0DCE">
            <w:pPr>
              <w:rPr>
                <w:ins w:id="4858" w:author="Hana Navrátilová" w:date="2019-09-24T11:10:00Z"/>
              </w:rPr>
            </w:pPr>
          </w:p>
        </w:tc>
        <w:tc>
          <w:tcPr>
            <w:tcW w:w="2245" w:type="dxa"/>
            <w:gridSpan w:val="2"/>
          </w:tcPr>
          <w:p w:rsidR="003E0DCE" w:rsidRPr="003E0DCE" w:rsidRDefault="003E0DCE" w:rsidP="003E0DCE">
            <w:pPr>
              <w:rPr>
                <w:ins w:id="4859" w:author="Hana Navrátilová" w:date="2019-09-24T11:10:00Z"/>
              </w:rPr>
            </w:pPr>
          </w:p>
        </w:tc>
        <w:tc>
          <w:tcPr>
            <w:tcW w:w="2096" w:type="dxa"/>
            <w:gridSpan w:val="3"/>
            <w:tcBorders>
              <w:right w:val="single" w:sz="12" w:space="0" w:color="auto"/>
            </w:tcBorders>
          </w:tcPr>
          <w:p w:rsidR="003E0DCE" w:rsidRPr="003E0DCE" w:rsidRDefault="003E0DCE" w:rsidP="003E0DCE">
            <w:pPr>
              <w:rPr>
                <w:ins w:id="4860" w:author="Hana Navrátilová" w:date="2019-09-24T11:10:00Z"/>
              </w:rPr>
            </w:pPr>
          </w:p>
        </w:tc>
        <w:tc>
          <w:tcPr>
            <w:tcW w:w="709" w:type="dxa"/>
            <w:gridSpan w:val="3"/>
            <w:vMerge/>
            <w:tcBorders>
              <w:left w:val="single" w:sz="12" w:space="0" w:color="auto"/>
            </w:tcBorders>
            <w:vAlign w:val="center"/>
          </w:tcPr>
          <w:p w:rsidR="003E0DCE" w:rsidRPr="003E0DCE" w:rsidRDefault="003E0DCE" w:rsidP="003E0DCE">
            <w:pPr>
              <w:rPr>
                <w:ins w:id="4861" w:author="Hana Navrátilová" w:date="2019-09-24T11:10:00Z"/>
                <w:b/>
              </w:rPr>
            </w:pPr>
          </w:p>
        </w:tc>
        <w:tc>
          <w:tcPr>
            <w:tcW w:w="768" w:type="dxa"/>
            <w:gridSpan w:val="2"/>
            <w:vMerge/>
            <w:vAlign w:val="center"/>
          </w:tcPr>
          <w:p w:rsidR="003E0DCE" w:rsidRPr="003E0DCE" w:rsidRDefault="003E0DCE" w:rsidP="003E0DCE">
            <w:pPr>
              <w:rPr>
                <w:ins w:id="4862" w:author="Hana Navrátilová" w:date="2019-09-24T11:10:00Z"/>
                <w:b/>
              </w:rPr>
            </w:pPr>
          </w:p>
        </w:tc>
        <w:tc>
          <w:tcPr>
            <w:tcW w:w="694" w:type="dxa"/>
            <w:vMerge/>
            <w:vAlign w:val="center"/>
          </w:tcPr>
          <w:p w:rsidR="003E0DCE" w:rsidRPr="003E0DCE" w:rsidRDefault="003E0DCE" w:rsidP="003E0DCE">
            <w:pPr>
              <w:rPr>
                <w:ins w:id="4863" w:author="Hana Navrátilová" w:date="2019-09-24T11:10:00Z"/>
                <w:b/>
              </w:rPr>
            </w:pPr>
          </w:p>
        </w:tc>
      </w:tr>
      <w:tr w:rsidR="003E0DCE" w:rsidRPr="003E0DCE" w:rsidTr="003E0DCE">
        <w:trPr>
          <w:ins w:id="4864" w:author="Hana Navrátilová" w:date="2019-09-24T11:10:00Z"/>
        </w:trPr>
        <w:tc>
          <w:tcPr>
            <w:tcW w:w="10252" w:type="dxa"/>
            <w:gridSpan w:val="13"/>
            <w:shd w:val="clear" w:color="auto" w:fill="F7CAAC"/>
          </w:tcPr>
          <w:p w:rsidR="003E0DCE" w:rsidRPr="003E0DCE" w:rsidRDefault="003E0DCE" w:rsidP="003E0DCE">
            <w:pPr>
              <w:rPr>
                <w:ins w:id="4865" w:author="Hana Navrátilová" w:date="2019-09-24T11:10:00Z"/>
                <w:b/>
              </w:rPr>
            </w:pPr>
            <w:ins w:id="4866" w:author="Hana Navrátilová" w:date="2019-09-24T11:10:00Z">
              <w:r w:rsidRPr="003E0DCE">
                <w:rPr>
                  <w:b/>
                </w:rPr>
                <w:t xml:space="preserve">Přehled o nejvýznamnější publikační a další tvůrčí činnosti nebo další profesní činnosti u odborníků z praxe vztahující se k zabezpečovaným předmětům </w:t>
              </w:r>
            </w:ins>
          </w:p>
        </w:tc>
      </w:tr>
      <w:tr w:rsidR="003E0DCE" w:rsidRPr="003E0DCE" w:rsidTr="003E0DCE">
        <w:trPr>
          <w:trHeight w:val="70"/>
          <w:ins w:id="4867" w:author="Hana Navrátilová" w:date="2019-09-24T11:10:00Z"/>
        </w:trPr>
        <w:tc>
          <w:tcPr>
            <w:tcW w:w="10252" w:type="dxa"/>
            <w:gridSpan w:val="13"/>
          </w:tcPr>
          <w:p w:rsidR="003E0DCE" w:rsidRPr="003E0DCE" w:rsidRDefault="003E0DCE" w:rsidP="003E0DCE">
            <w:pPr>
              <w:rPr>
                <w:ins w:id="4868" w:author="Hana Navrátilová" w:date="2019-09-24T11:10:00Z"/>
              </w:rPr>
            </w:pPr>
            <w:ins w:id="4869" w:author="Hana Navrátilová" w:date="2019-09-24T11:10:00Z">
              <w:r w:rsidRPr="003E0DCE">
                <w:t xml:space="preserve">Soják, P. (2018). Lektorská prázdnota: aneb 5 skromných doporučení. </w:t>
              </w:r>
              <w:r w:rsidRPr="003E0DCE">
                <w:rPr>
                  <w:i/>
                </w:rPr>
                <w:t>Gymnasion, časopis pro zážitkovou pedagogiku, Prázdninová škola Lipnice-Outward Bound ČR</w:t>
              </w:r>
              <w:r w:rsidRPr="003E0DCE">
                <w:t xml:space="preserve">. </w:t>
              </w:r>
              <w:r w:rsidRPr="003E0DCE">
                <w:rPr>
                  <w:i/>
                </w:rPr>
                <w:t>12</w:t>
              </w:r>
              <w:r w:rsidRPr="003E0DCE">
                <w:t>(2), 37 – 43.</w:t>
              </w:r>
            </w:ins>
          </w:p>
          <w:p w:rsidR="003E0DCE" w:rsidRPr="003E0DCE" w:rsidRDefault="003E0DCE" w:rsidP="003E0DCE">
            <w:pPr>
              <w:rPr>
                <w:ins w:id="4870" w:author="Hana Navrátilová" w:date="2019-09-24T11:10:00Z"/>
              </w:rPr>
            </w:pPr>
            <w:ins w:id="4871" w:author="Hana Navrátilová" w:date="2019-09-24T11:10:00Z">
              <w:r w:rsidRPr="003E0DCE">
                <w:t xml:space="preserve">Soják, P. (2017). </w:t>
              </w:r>
              <w:r w:rsidRPr="003E0DCE">
                <w:rPr>
                  <w:i/>
                </w:rPr>
                <w:t>Osobnostní a sociální rozvoj, aneb, Strom, mozaika a vzducholoď</w:t>
              </w:r>
              <w:r w:rsidRPr="003E0DCE">
                <w:t>. Praha: Grada.</w:t>
              </w:r>
            </w:ins>
          </w:p>
          <w:p w:rsidR="003E0DCE" w:rsidRPr="003E0DCE" w:rsidRDefault="003E0DCE" w:rsidP="003E0DCE">
            <w:pPr>
              <w:rPr>
                <w:ins w:id="4872" w:author="Hana Navrátilová" w:date="2019-09-24T11:10:00Z"/>
              </w:rPr>
            </w:pPr>
            <w:ins w:id="4873" w:author="Hana Navrátilová" w:date="2019-09-24T11:10:00Z">
              <w:r w:rsidRPr="003E0DCE">
                <w:t xml:space="preserve">Soják, P. (2015). Metodika č. 4: Plán osobnostního rozvoje. In NIDV. </w:t>
              </w:r>
              <w:r w:rsidRPr="003E0DCE">
                <w:rPr>
                  <w:i/>
                </w:rPr>
                <w:t>Metodika - Kompetence, Kvalita, Kvalifikace, (Sebe)Koncepce pro neformální vzdělávání.</w:t>
              </w:r>
              <w:r w:rsidRPr="003E0DCE">
                <w:t xml:space="preserve"> </w:t>
              </w:r>
            </w:ins>
          </w:p>
          <w:p w:rsidR="003E0DCE" w:rsidRPr="003E0DCE" w:rsidRDefault="003E0DCE" w:rsidP="003E0DCE">
            <w:pPr>
              <w:rPr>
                <w:ins w:id="4874" w:author="Hana Navrátilová" w:date="2019-09-24T11:10:00Z"/>
              </w:rPr>
            </w:pPr>
            <w:ins w:id="4875" w:author="Hana Navrátilová" w:date="2019-09-24T11:10:00Z">
              <w:r w:rsidRPr="003E0DCE">
                <w:t xml:space="preserve">Soják, P., Nýdrlová, V., Sedláková, M., &amp; Klapko, D. (2014). </w:t>
              </w:r>
              <w:r w:rsidRPr="003E0DCE">
                <w:rPr>
                  <w:i/>
                </w:rPr>
                <w:t>Kuchařka pro lektory zážitkově orientovaných kurzů aneb (Ne)vaříme z vody</w:t>
              </w:r>
              <w:r w:rsidRPr="003E0DCE">
                <w:t>. Brno: MU.</w:t>
              </w:r>
            </w:ins>
          </w:p>
          <w:p w:rsidR="003E0DCE" w:rsidRPr="003E0DCE" w:rsidRDefault="003E0DCE" w:rsidP="003E0DCE">
            <w:pPr>
              <w:rPr>
                <w:ins w:id="4876" w:author="Hana Navrátilová" w:date="2019-09-24T11:10:00Z"/>
              </w:rPr>
            </w:pPr>
          </w:p>
          <w:p w:rsidR="003E0DCE" w:rsidRPr="003E0DCE" w:rsidRDefault="003E0DCE" w:rsidP="003E0DCE">
            <w:pPr>
              <w:rPr>
                <w:ins w:id="4877" w:author="Hana Navrátilová" w:date="2019-09-24T11:10:00Z"/>
              </w:rPr>
            </w:pPr>
            <w:ins w:id="4878" w:author="Hana Navrátilová" w:date="2019-09-24T11:10:00Z">
              <w:r w:rsidRPr="003E0DCE">
                <w:t>Řešitel a spoluřešitel projektů ESF OPVK Investice do rozvoje vzdělávání  a projektů MŠMT.</w:t>
              </w:r>
            </w:ins>
          </w:p>
          <w:p w:rsidR="003E0DCE" w:rsidRPr="003E0DCE" w:rsidRDefault="003E0DCE" w:rsidP="003E0DCE">
            <w:pPr>
              <w:rPr>
                <w:ins w:id="4879" w:author="Hana Navrátilová" w:date="2019-09-24T11:10:00Z"/>
              </w:rPr>
            </w:pPr>
          </w:p>
          <w:p w:rsidR="003E0DCE" w:rsidRPr="003E0DCE" w:rsidRDefault="003E0DCE" w:rsidP="003E0DCE">
            <w:pPr>
              <w:rPr>
                <w:ins w:id="4880" w:author="Hana Navrátilová" w:date="2019-09-24T11:10:00Z"/>
              </w:rPr>
            </w:pPr>
            <w:ins w:id="4881" w:author="Hana Navrátilová" w:date="2019-09-24T11:10:00Z">
              <w:r w:rsidRPr="003E0DCE">
                <w:t>Absolvoval pětiletý sebezkušenostní výcvik ve skupinové a dynamické psychoterapii v oblasti závislostí s nadstavbou teoretického studia a nabídkou dalšího supervizního vedení a dále výcvik koučování  - akreditován u International Coach Federation a České asociace koučů.</w:t>
              </w:r>
            </w:ins>
          </w:p>
        </w:tc>
      </w:tr>
      <w:tr w:rsidR="003E0DCE" w:rsidRPr="003E0DCE" w:rsidTr="003E0DCE">
        <w:trPr>
          <w:trHeight w:val="218"/>
          <w:ins w:id="4882" w:author="Hana Navrátilová" w:date="2019-09-24T11:10:00Z"/>
        </w:trPr>
        <w:tc>
          <w:tcPr>
            <w:tcW w:w="10252" w:type="dxa"/>
            <w:gridSpan w:val="13"/>
            <w:shd w:val="clear" w:color="auto" w:fill="F7CAAC"/>
          </w:tcPr>
          <w:p w:rsidR="003E0DCE" w:rsidRPr="003E0DCE" w:rsidRDefault="003E0DCE" w:rsidP="003E0DCE">
            <w:pPr>
              <w:rPr>
                <w:ins w:id="4883" w:author="Hana Navrátilová" w:date="2019-09-24T11:10:00Z"/>
                <w:b/>
              </w:rPr>
            </w:pPr>
            <w:ins w:id="4884" w:author="Hana Navrátilová" w:date="2019-09-24T11:10:00Z">
              <w:r w:rsidRPr="003E0DCE">
                <w:rPr>
                  <w:b/>
                </w:rPr>
                <w:t>Působení v zahraničí</w:t>
              </w:r>
            </w:ins>
          </w:p>
        </w:tc>
      </w:tr>
      <w:tr w:rsidR="003E0DCE" w:rsidRPr="003E0DCE" w:rsidTr="003E0DCE">
        <w:trPr>
          <w:trHeight w:val="198"/>
          <w:ins w:id="4885" w:author="Hana Navrátilová" w:date="2019-09-24T11:10:00Z"/>
        </w:trPr>
        <w:tc>
          <w:tcPr>
            <w:tcW w:w="10252" w:type="dxa"/>
            <w:gridSpan w:val="13"/>
          </w:tcPr>
          <w:p w:rsidR="003E0DCE" w:rsidRPr="003E0DCE" w:rsidRDefault="003E0DCE" w:rsidP="003E0DCE">
            <w:pPr>
              <w:rPr>
                <w:ins w:id="4886" w:author="Hana Navrátilová" w:date="2019-09-24T11:10:00Z"/>
              </w:rPr>
            </w:pPr>
          </w:p>
        </w:tc>
      </w:tr>
      <w:tr w:rsidR="003E0DCE" w:rsidRPr="003E0DCE" w:rsidTr="003E0DCE">
        <w:trPr>
          <w:cantSplit/>
          <w:trHeight w:val="244"/>
          <w:ins w:id="4887" w:author="Hana Navrátilová" w:date="2019-09-24T11:10:00Z"/>
        </w:trPr>
        <w:tc>
          <w:tcPr>
            <w:tcW w:w="2911" w:type="dxa"/>
            <w:shd w:val="clear" w:color="auto" w:fill="F7CAAC"/>
          </w:tcPr>
          <w:p w:rsidR="003E0DCE" w:rsidRPr="003E0DCE" w:rsidRDefault="003E0DCE" w:rsidP="003E0DCE">
            <w:pPr>
              <w:rPr>
                <w:ins w:id="4888" w:author="Hana Navrátilová" w:date="2019-09-24T11:10:00Z"/>
                <w:b/>
              </w:rPr>
            </w:pPr>
            <w:ins w:id="4889" w:author="Hana Navrátilová" w:date="2019-09-24T11:10:00Z">
              <w:r w:rsidRPr="003E0DCE">
                <w:rPr>
                  <w:b/>
                </w:rPr>
                <w:t xml:space="preserve">Podpis </w:t>
              </w:r>
            </w:ins>
          </w:p>
        </w:tc>
        <w:tc>
          <w:tcPr>
            <w:tcW w:w="4319" w:type="dxa"/>
            <w:gridSpan w:val="5"/>
          </w:tcPr>
          <w:p w:rsidR="003E0DCE" w:rsidRPr="003E0DCE" w:rsidRDefault="003E0DCE" w:rsidP="003E0DCE">
            <w:pPr>
              <w:rPr>
                <w:ins w:id="4890" w:author="Hana Navrátilová" w:date="2019-09-24T11:10:00Z"/>
              </w:rPr>
            </w:pPr>
            <w:ins w:id="4891" w:author="Hana Navrátilová" w:date="2019-09-24T11:10:00Z">
              <w:r w:rsidRPr="003E0DCE">
                <w:t>Petr Soják, v. r.</w:t>
              </w:r>
            </w:ins>
          </w:p>
        </w:tc>
        <w:tc>
          <w:tcPr>
            <w:tcW w:w="1003" w:type="dxa"/>
            <w:gridSpan w:val="3"/>
            <w:shd w:val="clear" w:color="auto" w:fill="F7CAAC"/>
          </w:tcPr>
          <w:p w:rsidR="003E0DCE" w:rsidRPr="003E0DCE" w:rsidRDefault="003E0DCE" w:rsidP="003E0DCE">
            <w:pPr>
              <w:rPr>
                <w:ins w:id="4892" w:author="Hana Navrátilová" w:date="2019-09-24T11:10:00Z"/>
              </w:rPr>
            </w:pPr>
            <w:moveToRangeStart w:id="4893" w:author="Hana Navrátilová" w:date="2019-09-24T11:10:00Z" w:name="move20215976"/>
            <w:moveTo w:id="4894" w:author="Hana Navrátilová" w:date="2019-09-24T11:10:00Z">
              <w:r w:rsidRPr="003E0DCE">
                <w:rPr>
                  <w:b/>
                </w:rPr>
                <w:t>datum</w:t>
              </w:r>
            </w:moveTo>
            <w:moveToRangeEnd w:id="4893"/>
          </w:p>
        </w:tc>
        <w:tc>
          <w:tcPr>
            <w:tcW w:w="2019" w:type="dxa"/>
            <w:gridSpan w:val="4"/>
          </w:tcPr>
          <w:p w:rsidR="003E0DCE" w:rsidRPr="003E0DCE" w:rsidRDefault="003E0DCE" w:rsidP="003E0DCE">
            <w:pPr>
              <w:rPr>
                <w:ins w:id="4895" w:author="Hana Navrátilová" w:date="2019-09-24T11:10:00Z"/>
              </w:rPr>
            </w:pPr>
            <w:ins w:id="4896" w:author="Hana Navrátilová" w:date="2019-09-24T11:10:00Z">
              <w:r w:rsidRPr="003E0DCE">
                <w:t xml:space="preserve">25. 09. 2019  </w:t>
              </w:r>
            </w:ins>
          </w:p>
        </w:tc>
      </w:tr>
    </w:tbl>
    <w:p w:rsidR="003E0DCE" w:rsidRDefault="000556DF" w:rsidP="00E7344C">
      <w:pPr>
        <w:rPr>
          <w:ins w:id="4897" w:author="Hana Navrátilová" w:date="2019-09-24T11:10:00Z"/>
        </w:rPr>
      </w:pPr>
      <w:r>
        <w:br w:type="page"/>
      </w: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6"/>
        <w:gridCol w:w="561"/>
        <w:gridCol w:w="268"/>
        <w:gridCol w:w="1721"/>
        <w:gridCol w:w="279"/>
        <w:gridCol w:w="713"/>
        <w:gridCol w:w="847"/>
        <w:gridCol w:w="147"/>
        <w:gridCol w:w="420"/>
        <w:gridCol w:w="141"/>
        <w:gridCol w:w="225"/>
        <w:gridCol w:w="342"/>
        <w:gridCol w:w="284"/>
        <w:gridCol w:w="425"/>
        <w:gridCol w:w="684"/>
        <w:gridCol w:w="32"/>
      </w:tblGrid>
      <w:tr w:rsidR="006B6016" w:rsidRPr="00944A9E" w:rsidTr="0092544A">
        <w:trPr>
          <w:gridAfter w:val="1"/>
          <w:wAfter w:w="32" w:type="dxa"/>
          <w:jc w:val="center"/>
          <w:ins w:id="4898" w:author="Hana Navrátilová" w:date="2019-09-24T11:10:00Z"/>
        </w:trPr>
        <w:tc>
          <w:tcPr>
            <w:tcW w:w="9893" w:type="dxa"/>
            <w:gridSpan w:val="15"/>
            <w:tcBorders>
              <w:top w:val="single" w:sz="4" w:space="0" w:color="auto"/>
              <w:left w:val="single" w:sz="4" w:space="0" w:color="auto"/>
              <w:bottom w:val="double" w:sz="4" w:space="0" w:color="auto"/>
              <w:right w:val="sing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10CEE" w:rsidRPr="00944A9E" w:rsidTr="0092544A">
        <w:trPr>
          <w:jc w:val="center"/>
          <w:ins w:id="4899" w:author="Hana Navrátilová" w:date="2019-09-24T11:10:00Z"/>
        </w:trPr>
        <w:tc>
          <w:tcPr>
            <w:tcW w:w="2836" w:type="dxa"/>
            <w:tcBorders>
              <w:top w:val="double" w:sz="4" w:space="0" w:color="auto"/>
            </w:tcBorders>
            <w:shd w:val="clear" w:color="auto" w:fill="F7CAAC"/>
          </w:tcPr>
          <w:p w:rsidR="00310CEE" w:rsidRPr="00944A9E" w:rsidRDefault="00310CEE" w:rsidP="0092544A">
            <w:pPr>
              <w:jc w:val="both"/>
              <w:rPr>
                <w:ins w:id="4900" w:author="Hana Navrátilová" w:date="2019-09-24T11:10:00Z"/>
                <w:b/>
              </w:rPr>
            </w:pPr>
            <w:ins w:id="4901" w:author="Hana Navrátilová" w:date="2019-09-24T11:10:00Z">
              <w:r w:rsidRPr="00944A9E">
                <w:rPr>
                  <w:b/>
                </w:rPr>
                <w:t>Vysoká škola</w:t>
              </w:r>
            </w:ins>
          </w:p>
        </w:tc>
        <w:tc>
          <w:tcPr>
            <w:tcW w:w="7089" w:type="dxa"/>
            <w:gridSpan w:val="15"/>
          </w:tcPr>
          <w:p w:rsidR="00310CEE" w:rsidRPr="00944A9E" w:rsidRDefault="00310CEE" w:rsidP="0092544A">
            <w:pPr>
              <w:jc w:val="both"/>
              <w:rPr>
                <w:ins w:id="4902" w:author="Hana Navrátilová" w:date="2019-09-24T11:10:00Z"/>
              </w:rPr>
            </w:pPr>
            <w:ins w:id="4903" w:author="Hana Navrátilová" w:date="2019-09-24T11:10:00Z">
              <w:r w:rsidRPr="00944A9E">
                <w:t>UTB ve Zlíně</w:t>
              </w:r>
            </w:ins>
          </w:p>
        </w:tc>
      </w:tr>
      <w:tr w:rsidR="00310CEE" w:rsidRPr="00944A9E" w:rsidTr="0092544A">
        <w:trPr>
          <w:jc w:val="center"/>
          <w:ins w:id="4904" w:author="Hana Navrátilová" w:date="2019-09-24T11:10:00Z"/>
        </w:trPr>
        <w:tc>
          <w:tcPr>
            <w:tcW w:w="2836" w:type="dxa"/>
            <w:shd w:val="clear" w:color="auto" w:fill="F7CAAC"/>
          </w:tcPr>
          <w:p w:rsidR="00310CEE" w:rsidRPr="00944A9E" w:rsidRDefault="00310CEE" w:rsidP="0092544A">
            <w:pPr>
              <w:jc w:val="both"/>
              <w:rPr>
                <w:ins w:id="4905" w:author="Hana Navrátilová" w:date="2019-09-24T11:10:00Z"/>
                <w:b/>
              </w:rPr>
            </w:pPr>
            <w:ins w:id="4906" w:author="Hana Navrátilová" w:date="2019-09-24T11:10:00Z">
              <w:r w:rsidRPr="00944A9E">
                <w:rPr>
                  <w:b/>
                </w:rPr>
                <w:t>Součást vysoké školy</w:t>
              </w:r>
            </w:ins>
          </w:p>
        </w:tc>
        <w:tc>
          <w:tcPr>
            <w:tcW w:w="7089" w:type="dxa"/>
            <w:gridSpan w:val="15"/>
          </w:tcPr>
          <w:p w:rsidR="00310CEE" w:rsidRPr="00944A9E" w:rsidRDefault="00310CEE" w:rsidP="0092544A">
            <w:pPr>
              <w:jc w:val="both"/>
              <w:rPr>
                <w:ins w:id="4907" w:author="Hana Navrátilová" w:date="2019-09-24T11:10:00Z"/>
              </w:rPr>
            </w:pPr>
            <w:ins w:id="4908" w:author="Hana Navrátilová" w:date="2019-09-24T11:10:00Z">
              <w:r w:rsidRPr="00944A9E">
                <w:t>Fakulta humanitních studií</w:t>
              </w:r>
            </w:ins>
          </w:p>
        </w:tc>
      </w:tr>
      <w:tr w:rsidR="00310CEE" w:rsidRPr="00944A9E" w:rsidTr="0092544A">
        <w:trPr>
          <w:jc w:val="center"/>
          <w:ins w:id="4909" w:author="Hana Navrátilová" w:date="2019-09-24T11:10:00Z"/>
        </w:trPr>
        <w:tc>
          <w:tcPr>
            <w:tcW w:w="2836" w:type="dxa"/>
            <w:shd w:val="clear" w:color="auto" w:fill="F7CAAC"/>
          </w:tcPr>
          <w:p w:rsidR="00310CEE" w:rsidRPr="00944A9E" w:rsidRDefault="00310CEE" w:rsidP="0092544A">
            <w:pPr>
              <w:jc w:val="both"/>
              <w:rPr>
                <w:ins w:id="4910" w:author="Hana Navrátilová" w:date="2019-09-24T11:10:00Z"/>
                <w:b/>
              </w:rPr>
            </w:pPr>
            <w:ins w:id="4911" w:author="Hana Navrátilová" w:date="2019-09-24T11:10:00Z">
              <w:r w:rsidRPr="00944A9E">
                <w:rPr>
                  <w:b/>
                </w:rPr>
                <w:t>Název studijního programu</w:t>
              </w:r>
            </w:ins>
          </w:p>
        </w:tc>
        <w:tc>
          <w:tcPr>
            <w:tcW w:w="7089" w:type="dxa"/>
            <w:gridSpan w:val="15"/>
          </w:tcPr>
          <w:p w:rsidR="00310CEE" w:rsidRPr="00944A9E" w:rsidRDefault="00310CEE" w:rsidP="0092544A">
            <w:pPr>
              <w:jc w:val="both"/>
              <w:rPr>
                <w:ins w:id="4912" w:author="Hana Navrátilová" w:date="2019-09-24T11:10:00Z"/>
              </w:rPr>
            </w:pPr>
            <w:ins w:id="4913" w:author="Hana Navrátilová" w:date="2019-09-24T11:10:00Z">
              <w:r w:rsidRPr="00944A9E">
                <w:t>Učitelství</w:t>
              </w:r>
              <w:r w:rsidR="00F4038E">
                <w:t xml:space="preserve"> pro 1. stupeň</w:t>
              </w:r>
              <w:r w:rsidRPr="00944A9E">
                <w:t xml:space="preserve"> základní školy</w:t>
              </w:r>
            </w:ins>
          </w:p>
        </w:tc>
      </w:tr>
      <w:tr w:rsidR="00310CEE" w:rsidRPr="00944A9E" w:rsidTr="0092544A">
        <w:trPr>
          <w:trHeight w:val="207"/>
          <w:jc w:val="center"/>
        </w:trPr>
        <w:tc>
          <w:tcPr>
            <w:tcW w:w="2836" w:type="dxa"/>
            <w:shd w:val="clear" w:color="auto" w:fill="F7CAAC"/>
          </w:tcPr>
          <w:p w:rsidR="00310CEE" w:rsidRPr="00944A9E" w:rsidRDefault="00310CEE" w:rsidP="0092544A">
            <w:pPr>
              <w:jc w:val="both"/>
              <w:rPr>
                <w:b/>
              </w:rPr>
            </w:pPr>
            <w:r w:rsidRPr="00944A9E">
              <w:rPr>
                <w:b/>
              </w:rPr>
              <w:t>Jméno a příjmení</w:t>
            </w:r>
          </w:p>
        </w:tc>
        <w:tc>
          <w:tcPr>
            <w:tcW w:w="4389" w:type="dxa"/>
            <w:gridSpan w:val="6"/>
          </w:tcPr>
          <w:p w:rsidR="00310CEE" w:rsidRPr="00944A9E" w:rsidRDefault="00310CEE" w:rsidP="0092544A">
            <w:r w:rsidRPr="00944A9E">
              <w:rPr>
                <w:shd w:val="clear" w:color="auto" w:fill="FEFDFA"/>
              </w:rPr>
              <w:t>Miroslava Končitíková</w:t>
            </w:r>
          </w:p>
        </w:tc>
        <w:tc>
          <w:tcPr>
            <w:tcW w:w="708" w:type="dxa"/>
            <w:gridSpan w:val="3"/>
            <w:shd w:val="clear" w:color="auto" w:fill="F7CAAC"/>
          </w:tcPr>
          <w:p w:rsidR="00310CEE" w:rsidRPr="00944A9E" w:rsidRDefault="00310CEE" w:rsidP="0092544A">
            <w:pPr>
              <w:jc w:val="both"/>
              <w:rPr>
                <w:b/>
              </w:rPr>
            </w:pPr>
            <w:r w:rsidRPr="00944A9E">
              <w:rPr>
                <w:b/>
              </w:rPr>
              <w:t>Tituly</w:t>
            </w:r>
          </w:p>
        </w:tc>
        <w:tc>
          <w:tcPr>
            <w:tcW w:w="1992" w:type="dxa"/>
            <w:gridSpan w:val="6"/>
          </w:tcPr>
          <w:p w:rsidR="00310CEE" w:rsidRPr="00944A9E" w:rsidRDefault="00310CEE" w:rsidP="0092544A">
            <w:r w:rsidRPr="00944A9E">
              <w:rPr>
                <w:shd w:val="clear" w:color="auto" w:fill="FEFDFA"/>
              </w:rPr>
              <w:t>PaedDr.</w:t>
            </w:r>
          </w:p>
        </w:tc>
      </w:tr>
      <w:tr w:rsidR="00310CEE" w:rsidRPr="00944A9E" w:rsidTr="0092544A">
        <w:trPr>
          <w:jc w:val="center"/>
        </w:trPr>
        <w:tc>
          <w:tcPr>
            <w:tcW w:w="2836" w:type="dxa"/>
            <w:shd w:val="clear" w:color="auto" w:fill="F7CAAC"/>
          </w:tcPr>
          <w:p w:rsidR="00310CEE" w:rsidRPr="00944A9E" w:rsidRDefault="00310CEE" w:rsidP="0092544A">
            <w:pPr>
              <w:jc w:val="both"/>
              <w:rPr>
                <w:b/>
              </w:rPr>
            </w:pPr>
            <w:r w:rsidRPr="00944A9E">
              <w:rPr>
                <w:b/>
              </w:rPr>
              <w:t>Rok narození</w:t>
            </w:r>
          </w:p>
        </w:tc>
        <w:tc>
          <w:tcPr>
            <w:tcW w:w="829" w:type="dxa"/>
            <w:gridSpan w:val="2"/>
          </w:tcPr>
          <w:p w:rsidR="00310CEE" w:rsidRPr="00944A9E" w:rsidRDefault="00310CEE" w:rsidP="0092544A">
            <w:pPr>
              <w:jc w:val="both"/>
            </w:pPr>
            <w:r>
              <w:t>1960</w:t>
            </w:r>
          </w:p>
        </w:tc>
        <w:tc>
          <w:tcPr>
            <w:tcW w:w="1721" w:type="dxa"/>
            <w:shd w:val="clear" w:color="auto" w:fill="F7CAAC"/>
          </w:tcPr>
          <w:p w:rsidR="00310CEE" w:rsidRPr="00944A9E" w:rsidRDefault="00310CEE" w:rsidP="0092544A">
            <w:pPr>
              <w:jc w:val="both"/>
              <w:rPr>
                <w:b/>
              </w:rPr>
            </w:pPr>
            <w:r w:rsidRPr="00944A9E">
              <w:rPr>
                <w:b/>
              </w:rPr>
              <w:t>typ vztahu k VŠ</w:t>
            </w:r>
          </w:p>
        </w:tc>
        <w:tc>
          <w:tcPr>
            <w:tcW w:w="992" w:type="dxa"/>
            <w:gridSpan w:val="2"/>
          </w:tcPr>
          <w:p w:rsidR="00310CEE" w:rsidRPr="00944A9E" w:rsidRDefault="00310CEE" w:rsidP="0092544A">
            <w:pPr>
              <w:jc w:val="both"/>
            </w:pPr>
            <w:r w:rsidRPr="00944A9E">
              <w:t>DPP</w:t>
            </w:r>
          </w:p>
        </w:tc>
        <w:tc>
          <w:tcPr>
            <w:tcW w:w="847" w:type="dxa"/>
            <w:shd w:val="clear" w:color="auto" w:fill="F7CAAC"/>
          </w:tcPr>
          <w:p w:rsidR="00310CEE" w:rsidRPr="00944A9E" w:rsidRDefault="00310CEE" w:rsidP="0092544A">
            <w:pPr>
              <w:jc w:val="both"/>
              <w:rPr>
                <w:b/>
              </w:rPr>
            </w:pPr>
            <w:r w:rsidRPr="00944A9E">
              <w:rPr>
                <w:b/>
              </w:rPr>
              <w:t>rozsah</w:t>
            </w:r>
          </w:p>
        </w:tc>
        <w:tc>
          <w:tcPr>
            <w:tcW w:w="708" w:type="dxa"/>
            <w:gridSpan w:val="3"/>
          </w:tcPr>
          <w:p w:rsidR="00310CEE" w:rsidRPr="00944A9E" w:rsidRDefault="00310CEE" w:rsidP="0092544A">
            <w:pPr>
              <w:jc w:val="both"/>
            </w:pPr>
          </w:p>
        </w:tc>
        <w:tc>
          <w:tcPr>
            <w:tcW w:w="851" w:type="dxa"/>
            <w:gridSpan w:val="3"/>
            <w:shd w:val="clear" w:color="auto" w:fill="F7CAAC"/>
          </w:tcPr>
          <w:p w:rsidR="00310CEE" w:rsidRPr="00944A9E" w:rsidRDefault="00310CEE" w:rsidP="0092544A">
            <w:pPr>
              <w:jc w:val="both"/>
              <w:rPr>
                <w:b/>
              </w:rPr>
            </w:pPr>
            <w:r w:rsidRPr="00944A9E">
              <w:rPr>
                <w:b/>
              </w:rPr>
              <w:t>do kdy</w:t>
            </w:r>
          </w:p>
        </w:tc>
        <w:tc>
          <w:tcPr>
            <w:tcW w:w="1141" w:type="dxa"/>
            <w:gridSpan w:val="3"/>
          </w:tcPr>
          <w:p w:rsidR="00310CEE" w:rsidRPr="00944A9E" w:rsidRDefault="00310CEE" w:rsidP="0092544A">
            <w:r w:rsidRPr="00686322">
              <w:rPr>
                <w:sz w:val="16"/>
                <w:szCs w:val="16"/>
              </w:rPr>
              <w:t>př</w:t>
            </w:r>
            <w:r>
              <w:rPr>
                <w:sz w:val="16"/>
                <w:szCs w:val="16"/>
              </w:rPr>
              <w:t xml:space="preserve">edpokládá </w:t>
            </w:r>
            <w:r w:rsidRPr="00686322">
              <w:rPr>
                <w:sz w:val="16"/>
                <w:szCs w:val="16"/>
              </w:rPr>
              <w:t xml:space="preserve">se </w:t>
            </w:r>
            <w:r>
              <w:rPr>
                <w:sz w:val="16"/>
                <w:szCs w:val="16"/>
              </w:rPr>
              <w:t>sjednání prac. poměru</w:t>
            </w:r>
          </w:p>
        </w:tc>
      </w:tr>
      <w:tr w:rsidR="00310CEE" w:rsidRPr="00944A9E" w:rsidTr="0092544A">
        <w:trPr>
          <w:jc w:val="center"/>
        </w:trPr>
        <w:tc>
          <w:tcPr>
            <w:tcW w:w="5386" w:type="dxa"/>
            <w:gridSpan w:val="4"/>
            <w:shd w:val="clear" w:color="auto" w:fill="F7CAAC"/>
          </w:tcPr>
          <w:p w:rsidR="00310CEE" w:rsidRPr="00944A9E" w:rsidRDefault="00310CEE" w:rsidP="0092544A">
            <w:pPr>
              <w:jc w:val="both"/>
              <w:rPr>
                <w:b/>
              </w:rPr>
            </w:pPr>
            <w:r w:rsidRPr="00944A9E">
              <w:rPr>
                <w:b/>
              </w:rPr>
              <w:t>Typ vztahu na součásti VŠ, která uskutečňuje st. program</w:t>
            </w:r>
          </w:p>
        </w:tc>
        <w:tc>
          <w:tcPr>
            <w:tcW w:w="992" w:type="dxa"/>
            <w:gridSpan w:val="2"/>
          </w:tcPr>
          <w:p w:rsidR="00310CEE" w:rsidRPr="00944A9E" w:rsidRDefault="00310CEE" w:rsidP="0092544A">
            <w:pPr>
              <w:jc w:val="both"/>
            </w:pPr>
            <w:r w:rsidRPr="00944A9E">
              <w:t>DPP</w:t>
            </w:r>
          </w:p>
        </w:tc>
        <w:tc>
          <w:tcPr>
            <w:tcW w:w="847" w:type="dxa"/>
            <w:shd w:val="clear" w:color="auto" w:fill="F7CAAC"/>
          </w:tcPr>
          <w:p w:rsidR="00310CEE" w:rsidRPr="00944A9E" w:rsidRDefault="00310CEE" w:rsidP="0092544A">
            <w:pPr>
              <w:jc w:val="both"/>
              <w:rPr>
                <w:b/>
              </w:rPr>
            </w:pPr>
            <w:r w:rsidRPr="00944A9E">
              <w:rPr>
                <w:b/>
              </w:rPr>
              <w:t>rozsah</w:t>
            </w:r>
          </w:p>
        </w:tc>
        <w:tc>
          <w:tcPr>
            <w:tcW w:w="708" w:type="dxa"/>
            <w:gridSpan w:val="3"/>
          </w:tcPr>
          <w:p w:rsidR="00310CEE" w:rsidRPr="00944A9E" w:rsidRDefault="00310CEE" w:rsidP="0092544A">
            <w:pPr>
              <w:jc w:val="both"/>
              <w:rPr>
                <w:lang w:val="sk-SK"/>
              </w:rPr>
            </w:pPr>
          </w:p>
        </w:tc>
        <w:tc>
          <w:tcPr>
            <w:tcW w:w="851" w:type="dxa"/>
            <w:gridSpan w:val="3"/>
            <w:shd w:val="clear" w:color="auto" w:fill="F7CAAC"/>
          </w:tcPr>
          <w:p w:rsidR="00310CEE" w:rsidRPr="00944A9E" w:rsidRDefault="00310CEE" w:rsidP="0092544A">
            <w:pPr>
              <w:jc w:val="both"/>
              <w:rPr>
                <w:b/>
              </w:rPr>
            </w:pPr>
            <w:r w:rsidRPr="00944A9E">
              <w:rPr>
                <w:b/>
              </w:rPr>
              <w:t>do kdy</w:t>
            </w:r>
          </w:p>
        </w:tc>
        <w:tc>
          <w:tcPr>
            <w:tcW w:w="1141" w:type="dxa"/>
            <w:gridSpan w:val="3"/>
          </w:tcPr>
          <w:p w:rsidR="00310CEE" w:rsidRPr="00944A9E" w:rsidRDefault="00310CEE" w:rsidP="0092544A">
            <w:pPr>
              <w:jc w:val="both"/>
            </w:pPr>
          </w:p>
        </w:tc>
      </w:tr>
      <w:tr w:rsidR="00310CEE" w:rsidRPr="00944A9E" w:rsidTr="0092544A">
        <w:trPr>
          <w:jc w:val="center"/>
        </w:trPr>
        <w:tc>
          <w:tcPr>
            <w:tcW w:w="6378" w:type="dxa"/>
            <w:gridSpan w:val="6"/>
            <w:shd w:val="clear" w:color="auto" w:fill="F7CAAC"/>
          </w:tcPr>
          <w:p w:rsidR="00310CEE" w:rsidRPr="00944A9E" w:rsidRDefault="00310CEE" w:rsidP="0092544A">
            <w:pPr>
              <w:jc w:val="both"/>
            </w:pPr>
            <w:r w:rsidRPr="00944A9E">
              <w:rPr>
                <w:b/>
              </w:rPr>
              <w:t>Další současná působení jako akademický pracovník na jiných VŠ</w:t>
            </w:r>
          </w:p>
        </w:tc>
        <w:tc>
          <w:tcPr>
            <w:tcW w:w="1555" w:type="dxa"/>
            <w:gridSpan w:val="4"/>
            <w:shd w:val="clear" w:color="auto" w:fill="F7CAAC"/>
          </w:tcPr>
          <w:p w:rsidR="00310CEE" w:rsidRPr="00944A9E" w:rsidRDefault="00310CEE" w:rsidP="0092544A">
            <w:pPr>
              <w:jc w:val="both"/>
              <w:rPr>
                <w:b/>
              </w:rPr>
            </w:pPr>
            <w:r w:rsidRPr="00944A9E">
              <w:rPr>
                <w:b/>
              </w:rPr>
              <w:t>typ prac. vztahu</w:t>
            </w:r>
          </w:p>
        </w:tc>
        <w:tc>
          <w:tcPr>
            <w:tcW w:w="1992" w:type="dxa"/>
            <w:gridSpan w:val="6"/>
            <w:shd w:val="clear" w:color="auto" w:fill="F7CAAC"/>
          </w:tcPr>
          <w:p w:rsidR="00310CEE" w:rsidRPr="00944A9E" w:rsidRDefault="00310CEE" w:rsidP="0092544A">
            <w:pPr>
              <w:jc w:val="both"/>
              <w:rPr>
                <w:b/>
              </w:rPr>
            </w:pPr>
            <w:r w:rsidRPr="00944A9E">
              <w:rPr>
                <w:b/>
              </w:rPr>
              <w:t>rozsah</w:t>
            </w:r>
          </w:p>
        </w:tc>
      </w:tr>
      <w:tr w:rsidR="00310CEE" w:rsidRPr="00944A9E" w:rsidTr="0092544A">
        <w:trPr>
          <w:jc w:val="center"/>
        </w:trPr>
        <w:tc>
          <w:tcPr>
            <w:tcW w:w="6378" w:type="dxa"/>
            <w:gridSpan w:val="6"/>
          </w:tcPr>
          <w:p w:rsidR="00310CEE" w:rsidRPr="00944A9E" w:rsidRDefault="00310CEE" w:rsidP="0092544A">
            <w:pPr>
              <w:jc w:val="both"/>
            </w:pPr>
          </w:p>
        </w:tc>
        <w:tc>
          <w:tcPr>
            <w:tcW w:w="1555" w:type="dxa"/>
            <w:gridSpan w:val="4"/>
          </w:tcPr>
          <w:p w:rsidR="00310CEE" w:rsidRPr="00944A9E" w:rsidRDefault="00310CEE" w:rsidP="0092544A">
            <w:pPr>
              <w:jc w:val="both"/>
            </w:pPr>
          </w:p>
        </w:tc>
        <w:tc>
          <w:tcPr>
            <w:tcW w:w="1992" w:type="dxa"/>
            <w:gridSpan w:val="6"/>
          </w:tcPr>
          <w:p w:rsidR="00310CEE" w:rsidRPr="00944A9E" w:rsidRDefault="00310CEE" w:rsidP="0092544A">
            <w:pPr>
              <w:jc w:val="both"/>
            </w:pPr>
          </w:p>
        </w:tc>
      </w:tr>
      <w:tr w:rsidR="00310CEE" w:rsidRPr="00944A9E" w:rsidTr="0092544A">
        <w:trPr>
          <w:jc w:val="center"/>
        </w:trPr>
        <w:tc>
          <w:tcPr>
            <w:tcW w:w="9925" w:type="dxa"/>
            <w:gridSpan w:val="16"/>
            <w:shd w:val="clear" w:color="auto" w:fill="F7CAAC"/>
          </w:tcPr>
          <w:p w:rsidR="00310CEE" w:rsidRPr="00944A9E" w:rsidRDefault="00310CEE" w:rsidP="0092544A">
            <w:pPr>
              <w:jc w:val="both"/>
            </w:pPr>
            <w:r w:rsidRPr="00944A9E">
              <w:rPr>
                <w:b/>
              </w:rPr>
              <w:t>Předměty příslušného studijního programu a způsob zapojení do jejich výuky, příp. další zapojení do uskutečňování studijního programu</w:t>
            </w:r>
          </w:p>
        </w:tc>
      </w:tr>
      <w:tr w:rsidR="00310CEE" w:rsidRPr="00944A9E" w:rsidTr="0092544A">
        <w:trPr>
          <w:trHeight w:val="195"/>
          <w:jc w:val="center"/>
        </w:trPr>
        <w:tc>
          <w:tcPr>
            <w:tcW w:w="9925" w:type="dxa"/>
            <w:gridSpan w:val="16"/>
            <w:tcBorders>
              <w:top w:val="nil"/>
            </w:tcBorders>
          </w:tcPr>
          <w:p w:rsidR="00310CEE" w:rsidRPr="00944A9E" w:rsidRDefault="00310CEE" w:rsidP="0092544A">
            <w:r w:rsidRPr="00944A9E">
              <w:t>Didaktika technické výchovy</w:t>
            </w:r>
          </w:p>
        </w:tc>
      </w:tr>
      <w:tr w:rsidR="00310CEE" w:rsidRPr="00944A9E" w:rsidTr="0092544A">
        <w:trPr>
          <w:jc w:val="center"/>
        </w:trPr>
        <w:tc>
          <w:tcPr>
            <w:tcW w:w="9925" w:type="dxa"/>
            <w:gridSpan w:val="16"/>
            <w:shd w:val="clear" w:color="auto" w:fill="F7CAAC"/>
          </w:tcPr>
          <w:p w:rsidR="00310CEE" w:rsidRPr="00944A9E" w:rsidRDefault="00310CEE" w:rsidP="0092544A">
            <w:pPr>
              <w:jc w:val="both"/>
            </w:pPr>
            <w:r w:rsidRPr="00944A9E">
              <w:rPr>
                <w:b/>
              </w:rPr>
              <w:t xml:space="preserve">Údaje o vzdělání na VŠ </w:t>
            </w:r>
          </w:p>
        </w:tc>
      </w:tr>
      <w:tr w:rsidR="00310CEE" w:rsidRPr="00944A9E" w:rsidTr="0092544A">
        <w:trPr>
          <w:trHeight w:val="1055"/>
          <w:jc w:val="center"/>
        </w:trPr>
        <w:tc>
          <w:tcPr>
            <w:tcW w:w="9925" w:type="dxa"/>
            <w:gridSpan w:val="16"/>
          </w:tcPr>
          <w:p w:rsidR="00310CEE" w:rsidRPr="00944A9E" w:rsidRDefault="00310CEE" w:rsidP="0092544A">
            <w:pPr>
              <w:jc w:val="both"/>
            </w:pPr>
            <w:r w:rsidRPr="00944A9E">
              <w:t>PaedDr., Učitelství 1. – 4. třídy s rozšířeným studiem TV, 1983, PF UP Olomouc</w:t>
            </w:r>
          </w:p>
        </w:tc>
      </w:tr>
      <w:tr w:rsidR="00310CEE" w:rsidRPr="00944A9E" w:rsidTr="0092544A">
        <w:trPr>
          <w:jc w:val="center"/>
        </w:trPr>
        <w:tc>
          <w:tcPr>
            <w:tcW w:w="9925" w:type="dxa"/>
            <w:gridSpan w:val="16"/>
            <w:shd w:val="clear" w:color="auto" w:fill="F7CAAC"/>
          </w:tcPr>
          <w:p w:rsidR="00310CEE" w:rsidRPr="00944A9E" w:rsidRDefault="00310CEE" w:rsidP="0092544A">
            <w:pPr>
              <w:jc w:val="both"/>
              <w:rPr>
                <w:b/>
              </w:rPr>
            </w:pPr>
            <w:r w:rsidRPr="00944A9E">
              <w:rPr>
                <w:b/>
              </w:rPr>
              <w:t>Údaje o odborném působení od absolvování VŠ</w:t>
            </w:r>
          </w:p>
        </w:tc>
      </w:tr>
      <w:tr w:rsidR="00310CEE" w:rsidRPr="00944A9E" w:rsidTr="0092544A">
        <w:trPr>
          <w:trHeight w:val="1090"/>
          <w:jc w:val="center"/>
        </w:trPr>
        <w:tc>
          <w:tcPr>
            <w:tcW w:w="9925" w:type="dxa"/>
            <w:gridSpan w:val="16"/>
          </w:tcPr>
          <w:p w:rsidR="00310CEE" w:rsidRPr="00944A9E" w:rsidRDefault="00310CEE" w:rsidP="0092544A">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 xml:space="preserve">1983 – 1984 učitel, třídní učitel ZŠ Prušánky  </w:t>
            </w:r>
          </w:p>
          <w:p w:rsidR="00310CEE" w:rsidRPr="00944A9E" w:rsidRDefault="00310CEE" w:rsidP="0092544A">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 xml:space="preserve">1983 – 1995 učitel, třídní učitel ZŠ Horní Němčí  </w:t>
            </w:r>
          </w:p>
          <w:p w:rsidR="00310CEE" w:rsidRPr="00944A9E" w:rsidRDefault="00310CEE" w:rsidP="0092544A">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 xml:space="preserve">1996 – 2017 učitel, třídní učitel, výchovný poradce ZŠ Horní Němčí </w:t>
            </w:r>
          </w:p>
          <w:p w:rsidR="00310CE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r>
              <w:rPr>
                <w:rFonts w:ascii="Times New Roman" w:cs="Times New Roman"/>
                <w:sz w:val="20"/>
                <w:szCs w:val="20"/>
              </w:rPr>
              <w:t xml:space="preserve">Spolupráce s fakultou v projektu Fondu vzdělávací politiky MŠMT pod názvem „Předcházení šoku z reality u budoucích učitelů mateřských a základních škol v období profesního startu“. </w:t>
            </w: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rFonts w:ascii="Times New Roman" w:cs="Times New Roman"/>
                <w:sz w:val="20"/>
                <w:szCs w:val="20"/>
              </w:rPr>
            </w:pPr>
          </w:p>
          <w:p w:rsidR="00310CEE" w:rsidRPr="00944A9E" w:rsidRDefault="00310CEE" w:rsidP="0092544A">
            <w:pPr>
              <w:pStyle w:val="Normlnweb"/>
              <w:spacing w:before="0" w:beforeAutospacing="0" w:after="0"/>
              <w:jc w:val="both"/>
              <w:rPr>
                <w:sz w:val="20"/>
                <w:szCs w:val="20"/>
              </w:rPr>
            </w:pPr>
          </w:p>
        </w:tc>
      </w:tr>
      <w:tr w:rsidR="00310CEE" w:rsidRPr="00944A9E" w:rsidTr="0092544A">
        <w:trPr>
          <w:trHeight w:val="250"/>
          <w:jc w:val="center"/>
        </w:trPr>
        <w:tc>
          <w:tcPr>
            <w:tcW w:w="9925" w:type="dxa"/>
            <w:gridSpan w:val="16"/>
            <w:shd w:val="clear" w:color="auto" w:fill="F7CAAC"/>
          </w:tcPr>
          <w:p w:rsidR="00310CEE" w:rsidRPr="00944A9E" w:rsidRDefault="00310CEE" w:rsidP="0092544A">
            <w:pPr>
              <w:jc w:val="both"/>
            </w:pPr>
            <w:r w:rsidRPr="00944A9E">
              <w:rPr>
                <w:b/>
              </w:rPr>
              <w:t>Zkušenosti s vedením kvalifikačních a rigorózních prací</w:t>
            </w:r>
          </w:p>
        </w:tc>
      </w:tr>
      <w:tr w:rsidR="00310CEE" w:rsidRPr="00944A9E" w:rsidTr="0092544A">
        <w:trPr>
          <w:trHeight w:val="491"/>
          <w:jc w:val="center"/>
        </w:trPr>
        <w:tc>
          <w:tcPr>
            <w:tcW w:w="9925" w:type="dxa"/>
            <w:gridSpan w:val="16"/>
          </w:tcPr>
          <w:p w:rsidR="00310CEE" w:rsidRPr="00944A9E" w:rsidRDefault="00310CEE" w:rsidP="0092544A">
            <w:pPr>
              <w:jc w:val="both"/>
            </w:pPr>
          </w:p>
          <w:p w:rsidR="00310CEE" w:rsidRPr="00944A9E" w:rsidRDefault="00310CEE" w:rsidP="0092544A">
            <w:pPr>
              <w:jc w:val="both"/>
            </w:pPr>
          </w:p>
          <w:p w:rsidR="00310CEE" w:rsidRPr="00944A9E" w:rsidRDefault="00310CEE" w:rsidP="0092544A">
            <w:pPr>
              <w:jc w:val="both"/>
            </w:pPr>
          </w:p>
          <w:p w:rsidR="00310CEE" w:rsidRPr="00944A9E" w:rsidRDefault="00310CEE" w:rsidP="0092544A">
            <w:pPr>
              <w:jc w:val="both"/>
            </w:pPr>
          </w:p>
        </w:tc>
      </w:tr>
      <w:tr w:rsidR="00310CEE" w:rsidRPr="00944A9E" w:rsidTr="0092544A">
        <w:trPr>
          <w:jc w:val="center"/>
        </w:trPr>
        <w:tc>
          <w:tcPr>
            <w:tcW w:w="3397" w:type="dxa"/>
            <w:gridSpan w:val="2"/>
            <w:tcBorders>
              <w:top w:val="single" w:sz="12" w:space="0" w:color="auto"/>
            </w:tcBorders>
            <w:shd w:val="clear" w:color="auto" w:fill="F7CAAC"/>
          </w:tcPr>
          <w:p w:rsidR="00310CEE" w:rsidRPr="00944A9E" w:rsidRDefault="00310CEE" w:rsidP="0092544A">
            <w:pPr>
              <w:jc w:val="both"/>
            </w:pPr>
            <w:r w:rsidRPr="00944A9E">
              <w:rPr>
                <w:b/>
              </w:rPr>
              <w:t xml:space="preserve">Obor habilitačního řízení </w:t>
            </w:r>
          </w:p>
        </w:tc>
        <w:tc>
          <w:tcPr>
            <w:tcW w:w="2268" w:type="dxa"/>
            <w:gridSpan w:val="3"/>
            <w:tcBorders>
              <w:top w:val="single" w:sz="12" w:space="0" w:color="auto"/>
            </w:tcBorders>
            <w:shd w:val="clear" w:color="auto" w:fill="F7CAAC"/>
          </w:tcPr>
          <w:p w:rsidR="00310CEE" w:rsidRPr="00944A9E" w:rsidRDefault="00310CEE" w:rsidP="0092544A">
            <w:pPr>
              <w:jc w:val="both"/>
            </w:pPr>
            <w:r w:rsidRPr="00944A9E">
              <w:rPr>
                <w:b/>
              </w:rPr>
              <w:t>Rok udělení hodnosti</w:t>
            </w:r>
          </w:p>
        </w:tc>
        <w:tc>
          <w:tcPr>
            <w:tcW w:w="2127" w:type="dxa"/>
            <w:gridSpan w:val="4"/>
            <w:tcBorders>
              <w:top w:val="single" w:sz="12" w:space="0" w:color="auto"/>
              <w:right w:val="single" w:sz="12" w:space="0" w:color="auto"/>
            </w:tcBorders>
            <w:shd w:val="clear" w:color="auto" w:fill="F7CAAC"/>
          </w:tcPr>
          <w:p w:rsidR="00310CEE" w:rsidRPr="00944A9E" w:rsidRDefault="00310CEE" w:rsidP="0092544A">
            <w:pPr>
              <w:jc w:val="both"/>
            </w:pPr>
            <w:r w:rsidRPr="00944A9E">
              <w:rPr>
                <w:b/>
              </w:rPr>
              <w:t>Řízení konáno na VŠ</w:t>
            </w:r>
          </w:p>
        </w:tc>
        <w:tc>
          <w:tcPr>
            <w:tcW w:w="2133" w:type="dxa"/>
            <w:gridSpan w:val="7"/>
            <w:tcBorders>
              <w:top w:val="single" w:sz="12" w:space="0" w:color="auto"/>
              <w:left w:val="single" w:sz="12" w:space="0" w:color="auto"/>
            </w:tcBorders>
            <w:shd w:val="clear" w:color="auto" w:fill="F7CAAC"/>
          </w:tcPr>
          <w:p w:rsidR="00310CEE" w:rsidRPr="00944A9E" w:rsidRDefault="00310CEE" w:rsidP="0092544A">
            <w:pPr>
              <w:jc w:val="both"/>
              <w:rPr>
                <w:b/>
              </w:rPr>
            </w:pPr>
            <w:r w:rsidRPr="00944A9E">
              <w:rPr>
                <w:b/>
              </w:rPr>
              <w:t>Ohlasy publikací</w:t>
            </w:r>
          </w:p>
        </w:tc>
      </w:tr>
      <w:tr w:rsidR="00310CEE" w:rsidRPr="00944A9E" w:rsidTr="0092544A">
        <w:trPr>
          <w:jc w:val="center"/>
        </w:trPr>
        <w:tc>
          <w:tcPr>
            <w:tcW w:w="3397" w:type="dxa"/>
            <w:gridSpan w:val="2"/>
          </w:tcPr>
          <w:p w:rsidR="00310CEE" w:rsidRPr="00944A9E" w:rsidRDefault="00310CEE" w:rsidP="0092544A">
            <w:pPr>
              <w:jc w:val="both"/>
            </w:pPr>
          </w:p>
        </w:tc>
        <w:tc>
          <w:tcPr>
            <w:tcW w:w="2268" w:type="dxa"/>
            <w:gridSpan w:val="3"/>
          </w:tcPr>
          <w:p w:rsidR="00310CEE" w:rsidRPr="00944A9E" w:rsidRDefault="00310CEE" w:rsidP="0092544A">
            <w:pPr>
              <w:jc w:val="both"/>
            </w:pPr>
          </w:p>
        </w:tc>
        <w:tc>
          <w:tcPr>
            <w:tcW w:w="2127" w:type="dxa"/>
            <w:gridSpan w:val="4"/>
            <w:tcBorders>
              <w:right w:val="single" w:sz="12" w:space="0" w:color="auto"/>
            </w:tcBorders>
          </w:tcPr>
          <w:p w:rsidR="00310CEE" w:rsidRPr="00944A9E" w:rsidRDefault="00310CEE" w:rsidP="0092544A">
            <w:pPr>
              <w:jc w:val="both"/>
            </w:pPr>
          </w:p>
        </w:tc>
        <w:tc>
          <w:tcPr>
            <w:tcW w:w="708" w:type="dxa"/>
            <w:gridSpan w:val="3"/>
            <w:tcBorders>
              <w:left w:val="single" w:sz="12" w:space="0" w:color="auto"/>
            </w:tcBorders>
            <w:shd w:val="clear" w:color="auto" w:fill="F7CAAC"/>
          </w:tcPr>
          <w:p w:rsidR="00310CEE" w:rsidRPr="00944A9E" w:rsidRDefault="00310CEE" w:rsidP="0092544A">
            <w:pPr>
              <w:jc w:val="both"/>
            </w:pPr>
            <w:r w:rsidRPr="00944A9E">
              <w:rPr>
                <w:b/>
              </w:rPr>
              <w:t>WOS</w:t>
            </w:r>
          </w:p>
        </w:tc>
        <w:tc>
          <w:tcPr>
            <w:tcW w:w="709" w:type="dxa"/>
            <w:gridSpan w:val="2"/>
            <w:shd w:val="clear" w:color="auto" w:fill="F7CAAC"/>
          </w:tcPr>
          <w:p w:rsidR="00310CEE" w:rsidRPr="00944A9E" w:rsidRDefault="00310CEE" w:rsidP="0092544A">
            <w:pPr>
              <w:jc w:val="both"/>
              <w:rPr>
                <w:sz w:val="18"/>
              </w:rPr>
            </w:pPr>
            <w:r w:rsidRPr="00944A9E">
              <w:rPr>
                <w:b/>
                <w:sz w:val="18"/>
              </w:rPr>
              <w:t>Scopus</w:t>
            </w:r>
          </w:p>
        </w:tc>
        <w:tc>
          <w:tcPr>
            <w:tcW w:w="716" w:type="dxa"/>
            <w:gridSpan w:val="2"/>
            <w:shd w:val="clear" w:color="auto" w:fill="F7CAAC"/>
          </w:tcPr>
          <w:p w:rsidR="00310CEE" w:rsidRPr="00944A9E" w:rsidRDefault="00310CEE" w:rsidP="0092544A">
            <w:pPr>
              <w:jc w:val="both"/>
            </w:pPr>
            <w:r w:rsidRPr="00944A9E">
              <w:rPr>
                <w:b/>
                <w:sz w:val="18"/>
              </w:rPr>
              <w:t>ostatní</w:t>
            </w:r>
          </w:p>
        </w:tc>
      </w:tr>
      <w:tr w:rsidR="00310CEE" w:rsidRPr="00944A9E" w:rsidTr="0092544A">
        <w:trPr>
          <w:trHeight w:val="70"/>
          <w:jc w:val="center"/>
        </w:trPr>
        <w:tc>
          <w:tcPr>
            <w:tcW w:w="3397" w:type="dxa"/>
            <w:gridSpan w:val="2"/>
            <w:shd w:val="clear" w:color="auto" w:fill="F7CAAC"/>
          </w:tcPr>
          <w:p w:rsidR="00310CEE" w:rsidRPr="00944A9E" w:rsidRDefault="00310CEE" w:rsidP="0092544A">
            <w:pPr>
              <w:jc w:val="both"/>
            </w:pPr>
            <w:r w:rsidRPr="00944A9E">
              <w:rPr>
                <w:b/>
              </w:rPr>
              <w:t>Obor jmenovacího řízení</w:t>
            </w:r>
          </w:p>
        </w:tc>
        <w:tc>
          <w:tcPr>
            <w:tcW w:w="2268" w:type="dxa"/>
            <w:gridSpan w:val="3"/>
            <w:shd w:val="clear" w:color="auto" w:fill="F7CAAC"/>
          </w:tcPr>
          <w:p w:rsidR="00310CEE" w:rsidRPr="00944A9E" w:rsidRDefault="00310CEE" w:rsidP="0092544A">
            <w:pPr>
              <w:jc w:val="both"/>
            </w:pPr>
            <w:r w:rsidRPr="00944A9E">
              <w:rPr>
                <w:b/>
              </w:rPr>
              <w:t>Rok udělení hodnosti</w:t>
            </w:r>
          </w:p>
        </w:tc>
        <w:tc>
          <w:tcPr>
            <w:tcW w:w="2127" w:type="dxa"/>
            <w:gridSpan w:val="4"/>
            <w:tcBorders>
              <w:right w:val="single" w:sz="12" w:space="0" w:color="auto"/>
            </w:tcBorders>
            <w:shd w:val="clear" w:color="auto" w:fill="F7CAAC"/>
          </w:tcPr>
          <w:p w:rsidR="00310CEE" w:rsidRPr="00944A9E" w:rsidRDefault="00310CEE" w:rsidP="0092544A">
            <w:pPr>
              <w:jc w:val="both"/>
            </w:pPr>
            <w:r w:rsidRPr="00944A9E">
              <w:rPr>
                <w:b/>
              </w:rPr>
              <w:t>Řízení konáno na VŠ</w:t>
            </w:r>
          </w:p>
        </w:tc>
        <w:tc>
          <w:tcPr>
            <w:tcW w:w="708" w:type="dxa"/>
            <w:gridSpan w:val="3"/>
            <w:vMerge w:val="restart"/>
            <w:tcBorders>
              <w:left w:val="single" w:sz="12" w:space="0" w:color="auto"/>
            </w:tcBorders>
          </w:tcPr>
          <w:p w:rsidR="00310CEE" w:rsidRPr="00944A9E" w:rsidRDefault="00310CEE" w:rsidP="0092544A">
            <w:pPr>
              <w:jc w:val="both"/>
            </w:pPr>
          </w:p>
        </w:tc>
        <w:tc>
          <w:tcPr>
            <w:tcW w:w="709" w:type="dxa"/>
            <w:gridSpan w:val="2"/>
            <w:vMerge w:val="restart"/>
          </w:tcPr>
          <w:p w:rsidR="00310CEE" w:rsidRPr="00944A9E" w:rsidRDefault="00310CEE" w:rsidP="0092544A">
            <w:pPr>
              <w:jc w:val="both"/>
            </w:pPr>
          </w:p>
        </w:tc>
        <w:tc>
          <w:tcPr>
            <w:tcW w:w="716" w:type="dxa"/>
            <w:gridSpan w:val="2"/>
            <w:vMerge w:val="restart"/>
          </w:tcPr>
          <w:p w:rsidR="00310CEE" w:rsidRPr="00944A9E" w:rsidRDefault="00310CEE" w:rsidP="0092544A">
            <w:pPr>
              <w:jc w:val="both"/>
            </w:pPr>
          </w:p>
        </w:tc>
      </w:tr>
      <w:tr w:rsidR="00310CEE" w:rsidRPr="00944A9E" w:rsidTr="0092544A">
        <w:trPr>
          <w:trHeight w:val="205"/>
          <w:jc w:val="center"/>
        </w:trPr>
        <w:tc>
          <w:tcPr>
            <w:tcW w:w="3397" w:type="dxa"/>
            <w:gridSpan w:val="2"/>
          </w:tcPr>
          <w:p w:rsidR="00310CEE" w:rsidRPr="00944A9E" w:rsidRDefault="00310CEE" w:rsidP="0092544A">
            <w:pPr>
              <w:jc w:val="both"/>
            </w:pPr>
          </w:p>
        </w:tc>
        <w:tc>
          <w:tcPr>
            <w:tcW w:w="2268" w:type="dxa"/>
            <w:gridSpan w:val="3"/>
          </w:tcPr>
          <w:p w:rsidR="00310CEE" w:rsidRPr="00944A9E" w:rsidRDefault="00310CEE" w:rsidP="0092544A">
            <w:pPr>
              <w:jc w:val="both"/>
            </w:pPr>
          </w:p>
        </w:tc>
        <w:tc>
          <w:tcPr>
            <w:tcW w:w="2127" w:type="dxa"/>
            <w:gridSpan w:val="4"/>
            <w:tcBorders>
              <w:right w:val="single" w:sz="12" w:space="0" w:color="auto"/>
            </w:tcBorders>
          </w:tcPr>
          <w:p w:rsidR="00310CEE" w:rsidRPr="00944A9E" w:rsidRDefault="00310CEE" w:rsidP="0092544A">
            <w:pPr>
              <w:jc w:val="both"/>
            </w:pPr>
          </w:p>
        </w:tc>
        <w:tc>
          <w:tcPr>
            <w:tcW w:w="708" w:type="dxa"/>
            <w:gridSpan w:val="3"/>
            <w:vMerge/>
            <w:tcBorders>
              <w:left w:val="single" w:sz="12" w:space="0" w:color="auto"/>
            </w:tcBorders>
            <w:vAlign w:val="center"/>
          </w:tcPr>
          <w:p w:rsidR="00310CEE" w:rsidRPr="00944A9E" w:rsidRDefault="00310CEE" w:rsidP="0092544A">
            <w:pPr>
              <w:rPr>
                <w:b/>
              </w:rPr>
            </w:pPr>
          </w:p>
        </w:tc>
        <w:tc>
          <w:tcPr>
            <w:tcW w:w="709" w:type="dxa"/>
            <w:gridSpan w:val="2"/>
            <w:vMerge/>
            <w:vAlign w:val="center"/>
          </w:tcPr>
          <w:p w:rsidR="00310CEE" w:rsidRPr="00944A9E" w:rsidRDefault="00310CEE" w:rsidP="0092544A">
            <w:pPr>
              <w:rPr>
                <w:b/>
              </w:rPr>
            </w:pPr>
          </w:p>
        </w:tc>
        <w:tc>
          <w:tcPr>
            <w:tcW w:w="716" w:type="dxa"/>
            <w:gridSpan w:val="2"/>
            <w:vMerge/>
            <w:vAlign w:val="center"/>
          </w:tcPr>
          <w:p w:rsidR="00310CEE" w:rsidRPr="00944A9E" w:rsidRDefault="00310CEE" w:rsidP="0092544A">
            <w:pPr>
              <w:rPr>
                <w:b/>
              </w:rPr>
            </w:pPr>
          </w:p>
        </w:tc>
      </w:tr>
      <w:tr w:rsidR="00310CEE" w:rsidRPr="00944A9E" w:rsidTr="0092544A">
        <w:trPr>
          <w:jc w:val="center"/>
        </w:trPr>
        <w:tc>
          <w:tcPr>
            <w:tcW w:w="9925" w:type="dxa"/>
            <w:gridSpan w:val="16"/>
            <w:shd w:val="clear" w:color="auto" w:fill="F7CAAC"/>
          </w:tcPr>
          <w:p w:rsidR="00310CEE" w:rsidRPr="00944A9E" w:rsidRDefault="00310CEE" w:rsidP="0092544A">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10CEE" w:rsidRPr="00944A9E" w:rsidTr="0092544A">
        <w:trPr>
          <w:trHeight w:val="70"/>
          <w:jc w:val="center"/>
        </w:trPr>
        <w:tc>
          <w:tcPr>
            <w:tcW w:w="9925" w:type="dxa"/>
            <w:gridSpan w:val="16"/>
          </w:tcPr>
          <w:p w:rsidR="00310CEE" w:rsidRPr="00944A9E" w:rsidRDefault="00310CEE" w:rsidP="0092544A">
            <w:pPr>
              <w:jc w:val="both"/>
            </w:pPr>
          </w:p>
        </w:tc>
      </w:tr>
      <w:tr w:rsidR="00310CEE" w:rsidRPr="00944A9E" w:rsidTr="0092544A">
        <w:trPr>
          <w:trHeight w:val="218"/>
          <w:jc w:val="center"/>
        </w:trPr>
        <w:tc>
          <w:tcPr>
            <w:tcW w:w="9925" w:type="dxa"/>
            <w:gridSpan w:val="16"/>
            <w:shd w:val="clear" w:color="auto" w:fill="F7CAAC"/>
          </w:tcPr>
          <w:p w:rsidR="00310CEE" w:rsidRPr="00944A9E" w:rsidRDefault="00310CEE" w:rsidP="0092544A">
            <w:pPr>
              <w:rPr>
                <w:b/>
              </w:rPr>
            </w:pPr>
            <w:r w:rsidRPr="00944A9E">
              <w:rPr>
                <w:b/>
              </w:rPr>
              <w:t>Působení v zahraničí</w:t>
            </w:r>
          </w:p>
        </w:tc>
      </w:tr>
      <w:tr w:rsidR="00310CEE" w:rsidRPr="00944A9E" w:rsidTr="0092544A">
        <w:trPr>
          <w:trHeight w:val="1469"/>
          <w:jc w:val="center"/>
        </w:trPr>
        <w:tc>
          <w:tcPr>
            <w:tcW w:w="9925" w:type="dxa"/>
            <w:gridSpan w:val="16"/>
          </w:tcPr>
          <w:p w:rsidR="00310CEE" w:rsidRPr="00944A9E" w:rsidRDefault="00310CEE" w:rsidP="0092544A"/>
        </w:tc>
      </w:tr>
      <w:tr w:rsidR="00310CEE" w:rsidRPr="00944A9E" w:rsidTr="0092544A">
        <w:trPr>
          <w:trHeight w:val="610"/>
          <w:jc w:val="center"/>
        </w:trPr>
        <w:tc>
          <w:tcPr>
            <w:tcW w:w="2836" w:type="dxa"/>
            <w:shd w:val="clear" w:color="auto" w:fill="F7CAAC"/>
          </w:tcPr>
          <w:p w:rsidR="00310CEE" w:rsidRPr="00944A9E" w:rsidRDefault="00310CEE" w:rsidP="0092544A">
            <w:pPr>
              <w:jc w:val="both"/>
              <w:rPr>
                <w:b/>
              </w:rPr>
            </w:pPr>
            <w:r w:rsidRPr="00944A9E">
              <w:rPr>
                <w:b/>
              </w:rPr>
              <w:t xml:space="preserve">Podpis </w:t>
            </w:r>
          </w:p>
        </w:tc>
        <w:tc>
          <w:tcPr>
            <w:tcW w:w="4536" w:type="dxa"/>
            <w:gridSpan w:val="7"/>
          </w:tcPr>
          <w:p w:rsidR="00310CEE" w:rsidRPr="00944A9E" w:rsidRDefault="00310CEE" w:rsidP="0092544A">
            <w:pPr>
              <w:jc w:val="both"/>
            </w:pPr>
            <w:r>
              <w:t xml:space="preserve">PaedDr. Miroslava Končitíková, v. r. </w:t>
            </w:r>
          </w:p>
        </w:tc>
        <w:tc>
          <w:tcPr>
            <w:tcW w:w="786" w:type="dxa"/>
            <w:gridSpan w:val="3"/>
            <w:shd w:val="clear" w:color="auto" w:fill="F7CAAC"/>
          </w:tcPr>
          <w:p w:rsidR="00310CEE" w:rsidRPr="00944A9E" w:rsidRDefault="00310CEE" w:rsidP="0092544A">
            <w:pPr>
              <w:jc w:val="both"/>
            </w:pPr>
            <w:r w:rsidRPr="00944A9E">
              <w:rPr>
                <w:b/>
              </w:rPr>
              <w:t>datum</w:t>
            </w:r>
          </w:p>
        </w:tc>
        <w:tc>
          <w:tcPr>
            <w:tcW w:w="1767" w:type="dxa"/>
            <w:gridSpan w:val="5"/>
          </w:tcPr>
          <w:p w:rsidR="00310CEE" w:rsidRPr="00944A9E" w:rsidRDefault="00310CEE" w:rsidP="0092544A">
            <w:pPr>
              <w:jc w:val="both"/>
            </w:pPr>
            <w:del w:id="4914" w:author="Hana Navrátilová" w:date="2019-09-24T11:10:00Z">
              <w:r>
                <w:delText xml:space="preserve">17. 12. 2018 </w:delText>
              </w:r>
            </w:del>
            <w:ins w:id="4915" w:author="Hana Navrátilová" w:date="2019-09-24T11:10:00Z">
              <w:r w:rsidR="00F62D39">
                <w:t xml:space="preserve">25. </w:t>
              </w:r>
              <w:r w:rsidR="00B83459">
                <w:t>0</w:t>
              </w:r>
              <w:r w:rsidR="00F62D39">
                <w:t xml:space="preserve">9. 2019  </w:t>
              </w:r>
            </w:ins>
          </w:p>
        </w:tc>
      </w:tr>
    </w:tbl>
    <w:p w:rsidR="00310CEE" w:rsidRDefault="00310CEE">
      <w:r>
        <w:t xml:space="preserve"> </w:t>
      </w:r>
      <w:r>
        <w:br w:type="page"/>
      </w:r>
    </w:p>
    <w:p w:rsidR="005979CF" w:rsidRDefault="005979CF" w:rsidP="00E7344C"/>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9"/>
        <w:gridCol w:w="832"/>
        <w:gridCol w:w="1559"/>
        <w:gridCol w:w="567"/>
        <w:gridCol w:w="709"/>
        <w:gridCol w:w="992"/>
        <w:gridCol w:w="353"/>
        <w:gridCol w:w="639"/>
        <w:gridCol w:w="781"/>
        <w:gridCol w:w="709"/>
      </w:tblGrid>
      <w:tr w:rsidR="006B6016" w:rsidRPr="00944A9E" w:rsidTr="00061B55">
        <w:trPr>
          <w:jc w:val="center"/>
        </w:trPr>
        <w:tc>
          <w:tcPr>
            <w:tcW w:w="9990" w:type="dxa"/>
            <w:gridSpan w:val="10"/>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5979CF" w:rsidRPr="00944A9E" w:rsidTr="00061B55">
        <w:trPr>
          <w:jc w:val="center"/>
        </w:trPr>
        <w:tc>
          <w:tcPr>
            <w:tcW w:w="2849" w:type="dxa"/>
            <w:tcBorders>
              <w:top w:val="double" w:sz="4" w:space="0" w:color="auto"/>
            </w:tcBorders>
            <w:shd w:val="clear" w:color="auto" w:fill="F7CAAC"/>
          </w:tcPr>
          <w:p w:rsidR="005979CF" w:rsidRPr="00944A9E" w:rsidRDefault="005979CF" w:rsidP="00E7344C">
            <w:pPr>
              <w:jc w:val="both"/>
              <w:rPr>
                <w:b/>
              </w:rPr>
            </w:pPr>
            <w:r w:rsidRPr="00944A9E">
              <w:rPr>
                <w:b/>
              </w:rPr>
              <w:t>Vysoká škola</w:t>
            </w:r>
          </w:p>
        </w:tc>
        <w:tc>
          <w:tcPr>
            <w:tcW w:w="7141" w:type="dxa"/>
            <w:gridSpan w:val="9"/>
          </w:tcPr>
          <w:p w:rsidR="005979CF" w:rsidRPr="00944A9E" w:rsidRDefault="005979CF" w:rsidP="00E7344C">
            <w:pPr>
              <w:jc w:val="both"/>
            </w:pPr>
            <w:r w:rsidRPr="00944A9E">
              <w:t>UTB ve Zlíně</w:t>
            </w:r>
          </w:p>
        </w:tc>
      </w:tr>
      <w:tr w:rsidR="005979CF" w:rsidRPr="00944A9E" w:rsidTr="00061B55">
        <w:trPr>
          <w:jc w:val="center"/>
        </w:trPr>
        <w:tc>
          <w:tcPr>
            <w:tcW w:w="2849" w:type="dxa"/>
            <w:shd w:val="clear" w:color="auto" w:fill="F7CAAC"/>
          </w:tcPr>
          <w:p w:rsidR="005979CF" w:rsidRPr="00944A9E" w:rsidRDefault="005979CF" w:rsidP="00E7344C">
            <w:pPr>
              <w:jc w:val="both"/>
              <w:rPr>
                <w:b/>
              </w:rPr>
            </w:pPr>
            <w:r w:rsidRPr="00944A9E">
              <w:rPr>
                <w:b/>
              </w:rPr>
              <w:t>Součást vysoké školy</w:t>
            </w:r>
          </w:p>
        </w:tc>
        <w:tc>
          <w:tcPr>
            <w:tcW w:w="7141" w:type="dxa"/>
            <w:gridSpan w:val="9"/>
          </w:tcPr>
          <w:p w:rsidR="005979CF" w:rsidRPr="00944A9E" w:rsidRDefault="005979CF" w:rsidP="00E7344C">
            <w:pPr>
              <w:jc w:val="both"/>
            </w:pPr>
            <w:r w:rsidRPr="00944A9E">
              <w:t>Fakulta humanitních studií</w:t>
            </w:r>
          </w:p>
        </w:tc>
      </w:tr>
      <w:tr w:rsidR="005979CF" w:rsidRPr="00944A9E" w:rsidTr="00061B55">
        <w:trPr>
          <w:jc w:val="center"/>
        </w:trPr>
        <w:tc>
          <w:tcPr>
            <w:tcW w:w="2849" w:type="dxa"/>
            <w:shd w:val="clear" w:color="auto" w:fill="F7CAAC"/>
          </w:tcPr>
          <w:p w:rsidR="005979CF" w:rsidRPr="00944A9E" w:rsidRDefault="005979CF" w:rsidP="00E7344C">
            <w:pPr>
              <w:jc w:val="both"/>
              <w:rPr>
                <w:b/>
              </w:rPr>
            </w:pPr>
            <w:r w:rsidRPr="00944A9E">
              <w:rPr>
                <w:b/>
              </w:rPr>
              <w:t>Název studijního programu</w:t>
            </w:r>
          </w:p>
        </w:tc>
        <w:tc>
          <w:tcPr>
            <w:tcW w:w="7141" w:type="dxa"/>
            <w:gridSpan w:val="9"/>
          </w:tcPr>
          <w:p w:rsidR="005979CF" w:rsidRPr="00944A9E" w:rsidRDefault="00564B1A" w:rsidP="00E7344C">
            <w:pPr>
              <w:jc w:val="both"/>
            </w:pPr>
            <w:r>
              <w:t>Učitelství pro 1. stupeň</w:t>
            </w:r>
            <w:r w:rsidR="005979CF" w:rsidRPr="00944A9E">
              <w:t xml:space="preserve"> základní školy</w:t>
            </w:r>
          </w:p>
        </w:tc>
      </w:tr>
      <w:tr w:rsidR="005979CF" w:rsidRPr="00944A9E" w:rsidTr="00061B55">
        <w:trPr>
          <w:jc w:val="center"/>
        </w:trPr>
        <w:tc>
          <w:tcPr>
            <w:tcW w:w="2849" w:type="dxa"/>
            <w:shd w:val="clear" w:color="auto" w:fill="F7CAAC"/>
          </w:tcPr>
          <w:p w:rsidR="005979CF" w:rsidRPr="00944A9E" w:rsidRDefault="005979CF" w:rsidP="00E7344C">
            <w:pPr>
              <w:jc w:val="both"/>
              <w:rPr>
                <w:b/>
              </w:rPr>
            </w:pPr>
            <w:r w:rsidRPr="00944A9E">
              <w:rPr>
                <w:b/>
              </w:rPr>
              <w:t>Jméno a příjmení</w:t>
            </w:r>
          </w:p>
        </w:tc>
        <w:tc>
          <w:tcPr>
            <w:tcW w:w="3667" w:type="dxa"/>
            <w:gridSpan w:val="4"/>
          </w:tcPr>
          <w:p w:rsidR="005979CF" w:rsidRPr="00944A9E" w:rsidRDefault="005979CF" w:rsidP="00E7344C">
            <w:pPr>
              <w:jc w:val="both"/>
            </w:pPr>
            <w:r>
              <w:t>David Unger</w:t>
            </w:r>
          </w:p>
        </w:tc>
        <w:tc>
          <w:tcPr>
            <w:tcW w:w="992" w:type="dxa"/>
            <w:shd w:val="clear" w:color="auto" w:fill="F7CAAC"/>
          </w:tcPr>
          <w:p w:rsidR="005979CF" w:rsidRPr="00944A9E" w:rsidRDefault="005979CF" w:rsidP="00E7344C">
            <w:pPr>
              <w:jc w:val="both"/>
              <w:rPr>
                <w:b/>
              </w:rPr>
            </w:pPr>
            <w:r w:rsidRPr="00944A9E">
              <w:rPr>
                <w:b/>
              </w:rPr>
              <w:t>Tituly</w:t>
            </w:r>
          </w:p>
        </w:tc>
        <w:tc>
          <w:tcPr>
            <w:tcW w:w="2482" w:type="dxa"/>
            <w:gridSpan w:val="4"/>
          </w:tcPr>
          <w:p w:rsidR="005979CF" w:rsidRPr="00944A9E" w:rsidRDefault="005979CF" w:rsidP="00E7344C">
            <w:pPr>
              <w:jc w:val="both"/>
            </w:pPr>
            <w:r>
              <w:t>PhDr.</w:t>
            </w:r>
          </w:p>
        </w:tc>
      </w:tr>
      <w:tr w:rsidR="005979CF" w:rsidRPr="00944A9E" w:rsidTr="00061B55">
        <w:trPr>
          <w:jc w:val="center"/>
        </w:trPr>
        <w:tc>
          <w:tcPr>
            <w:tcW w:w="2849" w:type="dxa"/>
            <w:shd w:val="clear" w:color="auto" w:fill="F7CAAC"/>
          </w:tcPr>
          <w:p w:rsidR="005979CF" w:rsidRPr="00944A9E" w:rsidRDefault="005979CF" w:rsidP="00E7344C">
            <w:pPr>
              <w:jc w:val="both"/>
              <w:rPr>
                <w:b/>
              </w:rPr>
            </w:pPr>
            <w:r w:rsidRPr="00944A9E">
              <w:rPr>
                <w:b/>
              </w:rPr>
              <w:t>Rok narození</w:t>
            </w:r>
          </w:p>
        </w:tc>
        <w:tc>
          <w:tcPr>
            <w:tcW w:w="832" w:type="dxa"/>
          </w:tcPr>
          <w:p w:rsidR="005979CF" w:rsidRPr="00944A9E" w:rsidRDefault="00F87CC4" w:rsidP="00E7344C">
            <w:pPr>
              <w:jc w:val="both"/>
            </w:pPr>
            <w:r>
              <w:t>1981</w:t>
            </w:r>
          </w:p>
        </w:tc>
        <w:tc>
          <w:tcPr>
            <w:tcW w:w="1559" w:type="dxa"/>
            <w:shd w:val="clear" w:color="auto" w:fill="F7CAAC"/>
          </w:tcPr>
          <w:p w:rsidR="005979CF" w:rsidRPr="00944A9E" w:rsidRDefault="005979CF" w:rsidP="00E7344C">
            <w:pPr>
              <w:jc w:val="both"/>
              <w:rPr>
                <w:b/>
              </w:rPr>
            </w:pPr>
            <w:r w:rsidRPr="00944A9E">
              <w:rPr>
                <w:b/>
              </w:rPr>
              <w:t>typ vztahu k VŠ</w:t>
            </w:r>
          </w:p>
        </w:tc>
        <w:tc>
          <w:tcPr>
            <w:tcW w:w="567" w:type="dxa"/>
          </w:tcPr>
          <w:p w:rsidR="005979CF" w:rsidRPr="00944A9E" w:rsidRDefault="005979CF" w:rsidP="00E7344C">
            <w:pPr>
              <w:jc w:val="both"/>
            </w:pPr>
            <w:r>
              <w:t>DPP</w:t>
            </w:r>
          </w:p>
        </w:tc>
        <w:tc>
          <w:tcPr>
            <w:tcW w:w="709" w:type="dxa"/>
            <w:shd w:val="clear" w:color="auto" w:fill="F7CAAC"/>
          </w:tcPr>
          <w:p w:rsidR="005979CF" w:rsidRPr="00944A9E" w:rsidRDefault="005979CF" w:rsidP="00E7344C">
            <w:pPr>
              <w:jc w:val="both"/>
              <w:rPr>
                <w:b/>
              </w:rPr>
            </w:pPr>
            <w:r w:rsidRPr="00944A9E">
              <w:rPr>
                <w:b/>
              </w:rPr>
              <w:t>rozsah</w:t>
            </w:r>
          </w:p>
        </w:tc>
        <w:tc>
          <w:tcPr>
            <w:tcW w:w="992" w:type="dxa"/>
          </w:tcPr>
          <w:p w:rsidR="005979CF" w:rsidRPr="00944A9E" w:rsidRDefault="005979CF" w:rsidP="00E7344C"/>
        </w:tc>
        <w:tc>
          <w:tcPr>
            <w:tcW w:w="992" w:type="dxa"/>
            <w:gridSpan w:val="2"/>
            <w:shd w:val="clear" w:color="auto" w:fill="F7CAAC"/>
          </w:tcPr>
          <w:p w:rsidR="005979CF" w:rsidRPr="00944A9E" w:rsidRDefault="005979CF" w:rsidP="00E7344C">
            <w:pPr>
              <w:jc w:val="both"/>
              <w:rPr>
                <w:b/>
              </w:rPr>
            </w:pPr>
            <w:r w:rsidRPr="00944A9E">
              <w:rPr>
                <w:b/>
              </w:rPr>
              <w:t>do kdy</w:t>
            </w:r>
          </w:p>
        </w:tc>
        <w:tc>
          <w:tcPr>
            <w:tcW w:w="1490" w:type="dxa"/>
            <w:gridSpan w:val="2"/>
          </w:tcPr>
          <w:p w:rsidR="005979CF" w:rsidRPr="00944A9E" w:rsidRDefault="006B3504" w:rsidP="00E7344C">
            <w:r w:rsidRPr="00686322">
              <w:rPr>
                <w:sz w:val="16"/>
                <w:szCs w:val="16"/>
              </w:rPr>
              <w:t>př</w:t>
            </w:r>
            <w:r>
              <w:rPr>
                <w:sz w:val="16"/>
                <w:szCs w:val="16"/>
              </w:rPr>
              <w:t xml:space="preserve">edpokládá </w:t>
            </w:r>
            <w:r w:rsidRPr="00686322">
              <w:rPr>
                <w:sz w:val="16"/>
                <w:szCs w:val="16"/>
              </w:rPr>
              <w:t xml:space="preserve">se </w:t>
            </w:r>
            <w:r>
              <w:rPr>
                <w:sz w:val="16"/>
                <w:szCs w:val="16"/>
              </w:rPr>
              <w:t>sjednání prac. poměru</w:t>
            </w:r>
          </w:p>
        </w:tc>
      </w:tr>
      <w:tr w:rsidR="005979CF" w:rsidRPr="00944A9E" w:rsidTr="00061B55">
        <w:trPr>
          <w:jc w:val="center"/>
        </w:trPr>
        <w:tc>
          <w:tcPr>
            <w:tcW w:w="5240" w:type="dxa"/>
            <w:gridSpan w:val="3"/>
            <w:shd w:val="clear" w:color="auto" w:fill="F7CAAC"/>
          </w:tcPr>
          <w:p w:rsidR="005979CF" w:rsidRPr="00944A9E" w:rsidRDefault="005979CF" w:rsidP="00E7344C">
            <w:pPr>
              <w:jc w:val="both"/>
              <w:rPr>
                <w:b/>
              </w:rPr>
            </w:pPr>
            <w:r w:rsidRPr="00944A9E">
              <w:rPr>
                <w:b/>
              </w:rPr>
              <w:t>Typ vztahu na součásti VŠ, která uskutečňuje st. program</w:t>
            </w:r>
          </w:p>
        </w:tc>
        <w:tc>
          <w:tcPr>
            <w:tcW w:w="567" w:type="dxa"/>
          </w:tcPr>
          <w:p w:rsidR="005979CF" w:rsidRPr="00944A9E" w:rsidRDefault="005979CF" w:rsidP="00E7344C">
            <w:pPr>
              <w:jc w:val="both"/>
            </w:pPr>
            <w:r>
              <w:t>DPP</w:t>
            </w:r>
          </w:p>
        </w:tc>
        <w:tc>
          <w:tcPr>
            <w:tcW w:w="709" w:type="dxa"/>
            <w:shd w:val="clear" w:color="auto" w:fill="F7CAAC"/>
          </w:tcPr>
          <w:p w:rsidR="005979CF" w:rsidRPr="00944A9E" w:rsidRDefault="005979CF" w:rsidP="00E7344C">
            <w:pPr>
              <w:jc w:val="both"/>
              <w:rPr>
                <w:b/>
              </w:rPr>
            </w:pPr>
            <w:r w:rsidRPr="00944A9E">
              <w:rPr>
                <w:b/>
              </w:rPr>
              <w:t>rozsah</w:t>
            </w:r>
          </w:p>
        </w:tc>
        <w:tc>
          <w:tcPr>
            <w:tcW w:w="992" w:type="dxa"/>
          </w:tcPr>
          <w:p w:rsidR="005979CF" w:rsidRPr="00944A9E" w:rsidRDefault="005979CF" w:rsidP="00E7344C">
            <w:pPr>
              <w:jc w:val="both"/>
            </w:pPr>
          </w:p>
        </w:tc>
        <w:tc>
          <w:tcPr>
            <w:tcW w:w="992" w:type="dxa"/>
            <w:gridSpan w:val="2"/>
            <w:shd w:val="clear" w:color="auto" w:fill="F7CAAC"/>
          </w:tcPr>
          <w:p w:rsidR="005979CF" w:rsidRPr="00944A9E" w:rsidRDefault="005979CF" w:rsidP="00E7344C">
            <w:pPr>
              <w:jc w:val="both"/>
              <w:rPr>
                <w:b/>
              </w:rPr>
            </w:pPr>
            <w:r w:rsidRPr="00944A9E">
              <w:rPr>
                <w:b/>
              </w:rPr>
              <w:t>do kdy</w:t>
            </w:r>
          </w:p>
        </w:tc>
        <w:tc>
          <w:tcPr>
            <w:tcW w:w="1490" w:type="dxa"/>
            <w:gridSpan w:val="2"/>
          </w:tcPr>
          <w:p w:rsidR="005979CF" w:rsidRPr="00944A9E" w:rsidRDefault="005979CF" w:rsidP="00E7344C">
            <w:pPr>
              <w:jc w:val="both"/>
            </w:pPr>
          </w:p>
        </w:tc>
      </w:tr>
      <w:tr w:rsidR="005979CF" w:rsidRPr="00944A9E" w:rsidTr="00061B55">
        <w:trPr>
          <w:jc w:val="center"/>
        </w:trPr>
        <w:tc>
          <w:tcPr>
            <w:tcW w:w="5807" w:type="dxa"/>
            <w:gridSpan w:val="4"/>
            <w:shd w:val="clear" w:color="auto" w:fill="F7CAAC"/>
          </w:tcPr>
          <w:p w:rsidR="005979CF" w:rsidRPr="00944A9E" w:rsidRDefault="005979CF" w:rsidP="00E7344C">
            <w:pPr>
              <w:jc w:val="both"/>
            </w:pPr>
            <w:r w:rsidRPr="00944A9E">
              <w:rPr>
                <w:b/>
              </w:rPr>
              <w:t>Další současná působení jako akademický pracovník na jiných VŠ</w:t>
            </w:r>
          </w:p>
        </w:tc>
        <w:tc>
          <w:tcPr>
            <w:tcW w:w="1701" w:type="dxa"/>
            <w:gridSpan w:val="2"/>
            <w:shd w:val="clear" w:color="auto" w:fill="F7CAAC"/>
          </w:tcPr>
          <w:p w:rsidR="005979CF" w:rsidRPr="00944A9E" w:rsidRDefault="005979CF" w:rsidP="00E7344C">
            <w:pPr>
              <w:jc w:val="both"/>
              <w:rPr>
                <w:b/>
              </w:rPr>
            </w:pPr>
            <w:r w:rsidRPr="00944A9E">
              <w:rPr>
                <w:b/>
              </w:rPr>
              <w:t>typ prac. vztahu</w:t>
            </w:r>
          </w:p>
        </w:tc>
        <w:tc>
          <w:tcPr>
            <w:tcW w:w="2482" w:type="dxa"/>
            <w:gridSpan w:val="4"/>
            <w:shd w:val="clear" w:color="auto" w:fill="F7CAAC"/>
          </w:tcPr>
          <w:p w:rsidR="005979CF" w:rsidRPr="00944A9E" w:rsidRDefault="005979CF" w:rsidP="00E7344C">
            <w:pPr>
              <w:jc w:val="both"/>
              <w:rPr>
                <w:b/>
              </w:rPr>
            </w:pPr>
            <w:r w:rsidRPr="00944A9E">
              <w:rPr>
                <w:b/>
              </w:rPr>
              <w:t>rozsah</w:t>
            </w:r>
          </w:p>
        </w:tc>
      </w:tr>
      <w:tr w:rsidR="005979CF" w:rsidRPr="00944A9E" w:rsidTr="00061B55">
        <w:trPr>
          <w:jc w:val="center"/>
        </w:trPr>
        <w:tc>
          <w:tcPr>
            <w:tcW w:w="5807" w:type="dxa"/>
            <w:gridSpan w:val="4"/>
          </w:tcPr>
          <w:p w:rsidR="005979CF" w:rsidRPr="00944A9E" w:rsidRDefault="00F87CC4" w:rsidP="00E7344C">
            <w:pPr>
              <w:jc w:val="both"/>
            </w:pPr>
            <w:r>
              <w:t>Psychiatrická nemocnice v Kroměříži, Oddělení klinické psychologie</w:t>
            </w:r>
          </w:p>
        </w:tc>
        <w:tc>
          <w:tcPr>
            <w:tcW w:w="1701" w:type="dxa"/>
            <w:gridSpan w:val="2"/>
          </w:tcPr>
          <w:p w:rsidR="005979CF" w:rsidRPr="00944A9E" w:rsidRDefault="00F87CC4" w:rsidP="00E7344C">
            <w:pPr>
              <w:jc w:val="both"/>
            </w:pPr>
            <w:r>
              <w:t>pp</w:t>
            </w:r>
          </w:p>
        </w:tc>
        <w:tc>
          <w:tcPr>
            <w:tcW w:w="2482" w:type="dxa"/>
            <w:gridSpan w:val="4"/>
          </w:tcPr>
          <w:p w:rsidR="005979CF" w:rsidRPr="00944A9E" w:rsidRDefault="00F87CC4" w:rsidP="00E7344C">
            <w:pPr>
              <w:jc w:val="both"/>
            </w:pPr>
            <w:r>
              <w:t>40h/týdně</w:t>
            </w:r>
          </w:p>
        </w:tc>
      </w:tr>
      <w:tr w:rsidR="005979CF" w:rsidRPr="00944A9E" w:rsidTr="00061B55">
        <w:trPr>
          <w:jc w:val="center"/>
        </w:trPr>
        <w:tc>
          <w:tcPr>
            <w:tcW w:w="9990" w:type="dxa"/>
            <w:gridSpan w:val="10"/>
            <w:shd w:val="clear" w:color="auto" w:fill="F7CAAC"/>
          </w:tcPr>
          <w:p w:rsidR="005979CF" w:rsidRPr="00944A9E" w:rsidRDefault="005979CF" w:rsidP="00E7344C">
            <w:pPr>
              <w:jc w:val="both"/>
            </w:pPr>
            <w:r w:rsidRPr="00944A9E">
              <w:rPr>
                <w:b/>
              </w:rPr>
              <w:t>Předměty příslušného studijního programu a způsob zapojení do jejich výuky, příp. další zapojení do uskutečňování studijního programu</w:t>
            </w:r>
          </w:p>
        </w:tc>
      </w:tr>
      <w:tr w:rsidR="005979CF" w:rsidRPr="00944A9E" w:rsidTr="00061B55">
        <w:trPr>
          <w:trHeight w:val="470"/>
          <w:jc w:val="center"/>
        </w:trPr>
        <w:tc>
          <w:tcPr>
            <w:tcW w:w="9990" w:type="dxa"/>
            <w:gridSpan w:val="10"/>
            <w:tcBorders>
              <w:top w:val="nil"/>
            </w:tcBorders>
          </w:tcPr>
          <w:p w:rsidR="005979CF" w:rsidRPr="00944A9E" w:rsidRDefault="005979CF" w:rsidP="00E7344C">
            <w:pPr>
              <w:rPr>
                <w:sz w:val="16"/>
                <w:szCs w:val="16"/>
              </w:rPr>
            </w:pPr>
            <w:r>
              <w:t>Patopsychologie</w:t>
            </w:r>
          </w:p>
        </w:tc>
      </w:tr>
      <w:tr w:rsidR="005979CF" w:rsidRPr="00944A9E" w:rsidTr="00061B55">
        <w:trPr>
          <w:jc w:val="center"/>
        </w:trPr>
        <w:tc>
          <w:tcPr>
            <w:tcW w:w="9990" w:type="dxa"/>
            <w:gridSpan w:val="10"/>
            <w:tcBorders>
              <w:bottom w:val="single" w:sz="4" w:space="0" w:color="auto"/>
            </w:tcBorders>
            <w:shd w:val="clear" w:color="auto" w:fill="F7CAAC"/>
          </w:tcPr>
          <w:p w:rsidR="005979CF" w:rsidRPr="00944A9E" w:rsidRDefault="005979CF" w:rsidP="00E7344C">
            <w:pPr>
              <w:jc w:val="both"/>
            </w:pPr>
            <w:r w:rsidRPr="00944A9E">
              <w:rPr>
                <w:b/>
              </w:rPr>
              <w:t xml:space="preserve">Údaje o vzdělání na VŠ </w:t>
            </w:r>
          </w:p>
        </w:tc>
      </w:tr>
      <w:tr w:rsidR="005979CF" w:rsidRPr="00944A9E" w:rsidTr="00061B55">
        <w:trPr>
          <w:trHeight w:val="734"/>
          <w:jc w:val="center"/>
        </w:trPr>
        <w:tc>
          <w:tcPr>
            <w:tcW w:w="9990" w:type="dxa"/>
            <w:gridSpan w:val="10"/>
            <w:tcBorders>
              <w:bottom w:val="nil"/>
            </w:tcBorders>
            <w:shd w:val="clear" w:color="auto" w:fill="auto"/>
          </w:tcPr>
          <w:p w:rsidR="005979CF" w:rsidRDefault="00F87CC4" w:rsidP="00E7344C">
            <w:r>
              <w:t>Bc., Psychologie a filozofie, 2005, FSS a FF MU Brno</w:t>
            </w:r>
          </w:p>
          <w:p w:rsidR="00F87CC4" w:rsidRDefault="00F87CC4" w:rsidP="00E7344C">
            <w:r>
              <w:t>Mgr., Psychologie, 2007, FSS MU Brno</w:t>
            </w:r>
          </w:p>
          <w:p w:rsidR="00F87CC4" w:rsidRPr="00944A9E" w:rsidRDefault="00F87CC4" w:rsidP="00E7344C">
            <w:r>
              <w:t>PhDr., Klinická psychologie, 2009, FSS MU Brno</w:t>
            </w:r>
          </w:p>
          <w:p w:rsidR="00F87CC4" w:rsidRPr="00944A9E" w:rsidRDefault="00F87CC4" w:rsidP="00E7344C"/>
        </w:tc>
      </w:tr>
      <w:tr w:rsidR="005979CF" w:rsidRPr="00944A9E" w:rsidTr="00061B55">
        <w:trPr>
          <w:trHeight w:val="80"/>
          <w:jc w:val="center"/>
        </w:trPr>
        <w:tc>
          <w:tcPr>
            <w:tcW w:w="9990" w:type="dxa"/>
            <w:gridSpan w:val="10"/>
            <w:tcBorders>
              <w:top w:val="nil"/>
            </w:tcBorders>
            <w:shd w:val="clear" w:color="auto" w:fill="F7CAAC"/>
          </w:tcPr>
          <w:p w:rsidR="005979CF" w:rsidRPr="00944A9E" w:rsidRDefault="005979CF" w:rsidP="00E7344C">
            <w:pPr>
              <w:jc w:val="both"/>
              <w:rPr>
                <w:b/>
              </w:rPr>
            </w:pPr>
            <w:r w:rsidRPr="00944A9E">
              <w:rPr>
                <w:b/>
              </w:rPr>
              <w:t>Údaje o odborném působení od absolvování VŠ</w:t>
            </w:r>
          </w:p>
        </w:tc>
      </w:tr>
      <w:tr w:rsidR="005979CF" w:rsidRPr="00944A9E" w:rsidTr="00061B55">
        <w:trPr>
          <w:trHeight w:val="1384"/>
          <w:jc w:val="center"/>
        </w:trPr>
        <w:tc>
          <w:tcPr>
            <w:tcW w:w="9990" w:type="dxa"/>
            <w:gridSpan w:val="10"/>
          </w:tcPr>
          <w:p w:rsidR="00F87CC4" w:rsidRDefault="00F87CC4" w:rsidP="00E7344C">
            <w:r>
              <w:t>2005 – 2006 rodinný sociální asistent, Trialog – centrum poradenství Brno</w:t>
            </w:r>
          </w:p>
          <w:p w:rsidR="00F87CC4" w:rsidRDefault="00F87CC4" w:rsidP="00E7344C">
            <w:r>
              <w:t>2007 – 2013 psycholog, Psychiatrické oddělení, Havlíčkův Brod</w:t>
            </w:r>
          </w:p>
          <w:p w:rsidR="00F87CC4" w:rsidRDefault="00F87CC4" w:rsidP="00E7344C">
            <w:r>
              <w:t>2013 –</w:t>
            </w:r>
            <w:r w:rsidR="00C77710">
              <w:t xml:space="preserve"> 2015</w:t>
            </w:r>
            <w:r>
              <w:t xml:space="preserve"> asistent, FHS UTB ve Zlíně</w:t>
            </w:r>
          </w:p>
          <w:p w:rsidR="00C77710" w:rsidRDefault="00C77710" w:rsidP="00E7344C">
            <w:r>
              <w:t xml:space="preserve">2013 – dosud </w:t>
            </w:r>
            <w:r w:rsidRPr="00C77710">
              <w:t xml:space="preserve">lektor akreditovaných vzdělávacích programů z oblasti psychologie a psychiatrie pro pracovníky </w:t>
            </w:r>
            <w:r w:rsidR="00693822">
              <w:br/>
            </w:r>
            <w:r w:rsidRPr="00C77710">
              <w:t>v sociálních službách</w:t>
            </w:r>
          </w:p>
          <w:p w:rsidR="00C77710" w:rsidRDefault="00C77710" w:rsidP="00E7344C">
            <w:r>
              <w:t>2014 – dosud školitel</w:t>
            </w:r>
            <w:r w:rsidRPr="00C77710">
              <w:t xml:space="preserve"> předatestačního vzdělávání v oboru klinická psychologie</w:t>
            </w:r>
          </w:p>
          <w:p w:rsidR="00F87CC4" w:rsidRDefault="00F87CC4" w:rsidP="00E7344C">
            <w:r>
              <w:t>201</w:t>
            </w:r>
            <w:r w:rsidR="00C77710">
              <w:t>5</w:t>
            </w:r>
            <w:r>
              <w:t xml:space="preserve"> – dosud klinický psycholog, psychoterapeut</w:t>
            </w:r>
            <w:r w:rsidR="00C77710">
              <w:t>, hypnoterapeut</w:t>
            </w:r>
          </w:p>
          <w:p w:rsidR="00476AD6" w:rsidRDefault="00476AD6" w:rsidP="00E7344C"/>
          <w:p w:rsidR="00476AD6" w:rsidRDefault="00476AD6" w:rsidP="00E7344C"/>
          <w:p w:rsidR="005979CF" w:rsidRPr="00944A9E" w:rsidRDefault="005979CF" w:rsidP="00E7344C">
            <w:pPr>
              <w:rPr>
                <w:sz w:val="24"/>
              </w:rPr>
            </w:pPr>
          </w:p>
        </w:tc>
      </w:tr>
      <w:tr w:rsidR="005979CF" w:rsidRPr="00944A9E" w:rsidTr="00061B55">
        <w:trPr>
          <w:trHeight w:val="250"/>
          <w:jc w:val="center"/>
        </w:trPr>
        <w:tc>
          <w:tcPr>
            <w:tcW w:w="9990" w:type="dxa"/>
            <w:gridSpan w:val="10"/>
            <w:shd w:val="clear" w:color="auto" w:fill="F7CAAC"/>
          </w:tcPr>
          <w:p w:rsidR="005979CF" w:rsidRPr="00944A9E" w:rsidRDefault="005979CF" w:rsidP="00E7344C">
            <w:pPr>
              <w:jc w:val="both"/>
            </w:pPr>
            <w:r w:rsidRPr="00944A9E">
              <w:rPr>
                <w:b/>
              </w:rPr>
              <w:t>Zkušenosti s vedením kvalifikačních a rigorózních prací</w:t>
            </w:r>
          </w:p>
        </w:tc>
      </w:tr>
      <w:tr w:rsidR="005979CF" w:rsidRPr="00944A9E" w:rsidTr="00061B55">
        <w:trPr>
          <w:trHeight w:val="306"/>
          <w:jc w:val="center"/>
        </w:trPr>
        <w:tc>
          <w:tcPr>
            <w:tcW w:w="9990" w:type="dxa"/>
            <w:gridSpan w:val="10"/>
          </w:tcPr>
          <w:p w:rsidR="005979CF" w:rsidRPr="00944A9E" w:rsidRDefault="00235157" w:rsidP="00E7344C">
            <w:pPr>
              <w:jc w:val="both"/>
            </w:pPr>
            <w:r>
              <w:t>ukončených 12 bakalářských prací</w:t>
            </w:r>
          </w:p>
        </w:tc>
      </w:tr>
      <w:tr w:rsidR="005979CF" w:rsidRPr="00944A9E" w:rsidTr="00061B55">
        <w:trPr>
          <w:jc w:val="center"/>
        </w:trPr>
        <w:tc>
          <w:tcPr>
            <w:tcW w:w="3681" w:type="dxa"/>
            <w:gridSpan w:val="2"/>
            <w:tcBorders>
              <w:top w:val="single" w:sz="12" w:space="0" w:color="auto"/>
            </w:tcBorders>
            <w:shd w:val="clear" w:color="auto" w:fill="F7CAAC"/>
          </w:tcPr>
          <w:p w:rsidR="005979CF" w:rsidRPr="00944A9E" w:rsidRDefault="005979CF" w:rsidP="00E7344C">
            <w:pPr>
              <w:jc w:val="both"/>
            </w:pPr>
            <w:r w:rsidRPr="00944A9E">
              <w:rPr>
                <w:b/>
              </w:rPr>
              <w:t xml:space="preserve">Obor habilitačního řízení </w:t>
            </w:r>
          </w:p>
        </w:tc>
        <w:tc>
          <w:tcPr>
            <w:tcW w:w="2126" w:type="dxa"/>
            <w:gridSpan w:val="2"/>
            <w:tcBorders>
              <w:top w:val="single" w:sz="12" w:space="0" w:color="auto"/>
            </w:tcBorders>
            <w:shd w:val="clear" w:color="auto" w:fill="F7CAAC"/>
          </w:tcPr>
          <w:p w:rsidR="005979CF" w:rsidRPr="00944A9E" w:rsidRDefault="005979CF" w:rsidP="00E7344C">
            <w:pPr>
              <w:jc w:val="both"/>
            </w:pPr>
            <w:r w:rsidRPr="00944A9E">
              <w:rPr>
                <w:b/>
              </w:rPr>
              <w:t>Rok udělení hodnosti</w:t>
            </w:r>
          </w:p>
        </w:tc>
        <w:tc>
          <w:tcPr>
            <w:tcW w:w="2054" w:type="dxa"/>
            <w:gridSpan w:val="3"/>
            <w:tcBorders>
              <w:top w:val="single" w:sz="12" w:space="0" w:color="auto"/>
              <w:right w:val="single" w:sz="12" w:space="0" w:color="auto"/>
            </w:tcBorders>
            <w:shd w:val="clear" w:color="auto" w:fill="F7CAAC"/>
          </w:tcPr>
          <w:p w:rsidR="005979CF" w:rsidRPr="00944A9E" w:rsidRDefault="005979CF" w:rsidP="00E7344C">
            <w:pPr>
              <w:jc w:val="both"/>
            </w:pPr>
            <w:r w:rsidRPr="00944A9E">
              <w:rPr>
                <w:b/>
              </w:rPr>
              <w:t>Řízení konáno na VŠ</w:t>
            </w:r>
          </w:p>
        </w:tc>
        <w:tc>
          <w:tcPr>
            <w:tcW w:w="2129" w:type="dxa"/>
            <w:gridSpan w:val="3"/>
            <w:tcBorders>
              <w:top w:val="single" w:sz="12" w:space="0" w:color="auto"/>
              <w:left w:val="single" w:sz="12" w:space="0" w:color="auto"/>
            </w:tcBorders>
            <w:shd w:val="clear" w:color="auto" w:fill="F7CAAC"/>
          </w:tcPr>
          <w:p w:rsidR="005979CF" w:rsidRPr="00944A9E" w:rsidRDefault="005979CF" w:rsidP="00E7344C">
            <w:pPr>
              <w:jc w:val="both"/>
              <w:rPr>
                <w:b/>
              </w:rPr>
            </w:pPr>
            <w:r w:rsidRPr="00944A9E">
              <w:rPr>
                <w:b/>
              </w:rPr>
              <w:t>Ohlasy publikací</w:t>
            </w:r>
          </w:p>
        </w:tc>
      </w:tr>
      <w:tr w:rsidR="005979CF" w:rsidRPr="00944A9E" w:rsidTr="00061B55">
        <w:trPr>
          <w:jc w:val="center"/>
        </w:trPr>
        <w:tc>
          <w:tcPr>
            <w:tcW w:w="3681" w:type="dxa"/>
            <w:gridSpan w:val="2"/>
          </w:tcPr>
          <w:p w:rsidR="005979CF" w:rsidRPr="00944A9E" w:rsidRDefault="005979CF" w:rsidP="00E7344C">
            <w:pPr>
              <w:jc w:val="both"/>
            </w:pPr>
          </w:p>
        </w:tc>
        <w:tc>
          <w:tcPr>
            <w:tcW w:w="2126" w:type="dxa"/>
            <w:gridSpan w:val="2"/>
          </w:tcPr>
          <w:p w:rsidR="005979CF" w:rsidRPr="00944A9E" w:rsidRDefault="005979CF" w:rsidP="00E7344C">
            <w:pPr>
              <w:jc w:val="both"/>
            </w:pPr>
          </w:p>
        </w:tc>
        <w:tc>
          <w:tcPr>
            <w:tcW w:w="2054" w:type="dxa"/>
            <w:gridSpan w:val="3"/>
            <w:tcBorders>
              <w:right w:val="single" w:sz="12" w:space="0" w:color="auto"/>
            </w:tcBorders>
          </w:tcPr>
          <w:p w:rsidR="005979CF" w:rsidRPr="00944A9E" w:rsidRDefault="005979CF" w:rsidP="00E7344C">
            <w:pPr>
              <w:jc w:val="both"/>
            </w:pPr>
          </w:p>
        </w:tc>
        <w:tc>
          <w:tcPr>
            <w:tcW w:w="639" w:type="dxa"/>
            <w:tcBorders>
              <w:left w:val="single" w:sz="12" w:space="0" w:color="auto"/>
            </w:tcBorders>
            <w:shd w:val="clear" w:color="auto" w:fill="F7CAAC"/>
          </w:tcPr>
          <w:p w:rsidR="005979CF" w:rsidRPr="00944A9E" w:rsidRDefault="005979CF" w:rsidP="00E7344C">
            <w:pPr>
              <w:jc w:val="both"/>
            </w:pPr>
            <w:r w:rsidRPr="00944A9E">
              <w:rPr>
                <w:b/>
              </w:rPr>
              <w:t>WOS</w:t>
            </w:r>
          </w:p>
        </w:tc>
        <w:tc>
          <w:tcPr>
            <w:tcW w:w="781" w:type="dxa"/>
            <w:shd w:val="clear" w:color="auto" w:fill="F7CAAC"/>
          </w:tcPr>
          <w:p w:rsidR="005979CF" w:rsidRPr="00944A9E" w:rsidRDefault="005979CF" w:rsidP="00E7344C">
            <w:pPr>
              <w:jc w:val="both"/>
              <w:rPr>
                <w:sz w:val="18"/>
              </w:rPr>
            </w:pPr>
            <w:r w:rsidRPr="00944A9E">
              <w:rPr>
                <w:b/>
                <w:sz w:val="18"/>
              </w:rPr>
              <w:t>Scopus</w:t>
            </w:r>
          </w:p>
        </w:tc>
        <w:tc>
          <w:tcPr>
            <w:tcW w:w="709" w:type="dxa"/>
            <w:shd w:val="clear" w:color="auto" w:fill="F7CAAC"/>
          </w:tcPr>
          <w:p w:rsidR="005979CF" w:rsidRPr="00944A9E" w:rsidRDefault="005979CF" w:rsidP="00E7344C">
            <w:pPr>
              <w:jc w:val="both"/>
            </w:pPr>
            <w:r w:rsidRPr="00944A9E">
              <w:rPr>
                <w:b/>
                <w:sz w:val="18"/>
              </w:rPr>
              <w:t>ostatní</w:t>
            </w:r>
          </w:p>
        </w:tc>
      </w:tr>
      <w:tr w:rsidR="005979CF" w:rsidRPr="00944A9E" w:rsidTr="00061B55">
        <w:trPr>
          <w:trHeight w:val="70"/>
          <w:jc w:val="center"/>
        </w:trPr>
        <w:tc>
          <w:tcPr>
            <w:tcW w:w="3681" w:type="dxa"/>
            <w:gridSpan w:val="2"/>
            <w:shd w:val="clear" w:color="auto" w:fill="F7CAAC"/>
          </w:tcPr>
          <w:p w:rsidR="005979CF" w:rsidRPr="00944A9E" w:rsidRDefault="005979CF" w:rsidP="00E7344C">
            <w:pPr>
              <w:jc w:val="both"/>
            </w:pPr>
            <w:r w:rsidRPr="00944A9E">
              <w:rPr>
                <w:b/>
              </w:rPr>
              <w:t>Obor jmenovacího řízení</w:t>
            </w:r>
          </w:p>
        </w:tc>
        <w:tc>
          <w:tcPr>
            <w:tcW w:w="2126" w:type="dxa"/>
            <w:gridSpan w:val="2"/>
            <w:shd w:val="clear" w:color="auto" w:fill="F7CAAC"/>
          </w:tcPr>
          <w:p w:rsidR="005979CF" w:rsidRPr="00944A9E" w:rsidRDefault="005979CF" w:rsidP="00E7344C">
            <w:pPr>
              <w:jc w:val="both"/>
            </w:pPr>
            <w:r w:rsidRPr="00944A9E">
              <w:rPr>
                <w:b/>
              </w:rPr>
              <w:t>Rok udělení hodnosti</w:t>
            </w:r>
          </w:p>
        </w:tc>
        <w:tc>
          <w:tcPr>
            <w:tcW w:w="2054" w:type="dxa"/>
            <w:gridSpan w:val="3"/>
            <w:tcBorders>
              <w:right w:val="single" w:sz="12" w:space="0" w:color="auto"/>
            </w:tcBorders>
            <w:shd w:val="clear" w:color="auto" w:fill="F7CAAC"/>
          </w:tcPr>
          <w:p w:rsidR="005979CF" w:rsidRPr="00944A9E" w:rsidRDefault="005979CF" w:rsidP="00E7344C">
            <w:pPr>
              <w:jc w:val="both"/>
            </w:pPr>
            <w:r w:rsidRPr="00944A9E">
              <w:rPr>
                <w:b/>
              </w:rPr>
              <w:t>Řízení konáno na VŠ</w:t>
            </w:r>
          </w:p>
        </w:tc>
        <w:tc>
          <w:tcPr>
            <w:tcW w:w="639" w:type="dxa"/>
            <w:vMerge w:val="restart"/>
            <w:tcBorders>
              <w:left w:val="single" w:sz="12" w:space="0" w:color="auto"/>
            </w:tcBorders>
          </w:tcPr>
          <w:p w:rsidR="005979CF" w:rsidRPr="00944A9E" w:rsidRDefault="005979CF" w:rsidP="00E7344C">
            <w:pPr>
              <w:jc w:val="both"/>
              <w:rPr>
                <w:b/>
              </w:rPr>
            </w:pPr>
          </w:p>
        </w:tc>
        <w:tc>
          <w:tcPr>
            <w:tcW w:w="781" w:type="dxa"/>
            <w:vMerge w:val="restart"/>
          </w:tcPr>
          <w:p w:rsidR="005979CF" w:rsidRPr="00944A9E" w:rsidRDefault="005979CF" w:rsidP="00E7344C">
            <w:pPr>
              <w:jc w:val="both"/>
              <w:rPr>
                <w:b/>
              </w:rPr>
            </w:pPr>
          </w:p>
        </w:tc>
        <w:tc>
          <w:tcPr>
            <w:tcW w:w="709" w:type="dxa"/>
            <w:vMerge w:val="restart"/>
          </w:tcPr>
          <w:p w:rsidR="005979CF" w:rsidRPr="00944A9E" w:rsidRDefault="005979CF" w:rsidP="00E7344C">
            <w:pPr>
              <w:jc w:val="both"/>
              <w:rPr>
                <w:b/>
              </w:rPr>
            </w:pPr>
          </w:p>
        </w:tc>
      </w:tr>
      <w:tr w:rsidR="005979CF" w:rsidRPr="00944A9E" w:rsidTr="00061B55">
        <w:trPr>
          <w:trHeight w:val="205"/>
          <w:jc w:val="center"/>
        </w:trPr>
        <w:tc>
          <w:tcPr>
            <w:tcW w:w="3681" w:type="dxa"/>
            <w:gridSpan w:val="2"/>
          </w:tcPr>
          <w:p w:rsidR="005979CF" w:rsidRPr="00944A9E" w:rsidRDefault="005979CF" w:rsidP="00E7344C">
            <w:pPr>
              <w:jc w:val="both"/>
            </w:pPr>
          </w:p>
        </w:tc>
        <w:tc>
          <w:tcPr>
            <w:tcW w:w="2126" w:type="dxa"/>
            <w:gridSpan w:val="2"/>
          </w:tcPr>
          <w:p w:rsidR="005979CF" w:rsidRPr="00944A9E" w:rsidRDefault="005979CF" w:rsidP="00E7344C">
            <w:pPr>
              <w:jc w:val="both"/>
            </w:pPr>
          </w:p>
        </w:tc>
        <w:tc>
          <w:tcPr>
            <w:tcW w:w="2054" w:type="dxa"/>
            <w:gridSpan w:val="3"/>
            <w:tcBorders>
              <w:right w:val="single" w:sz="12" w:space="0" w:color="auto"/>
            </w:tcBorders>
          </w:tcPr>
          <w:p w:rsidR="005979CF" w:rsidRPr="00944A9E" w:rsidRDefault="005979CF" w:rsidP="00E7344C">
            <w:pPr>
              <w:jc w:val="both"/>
            </w:pPr>
          </w:p>
        </w:tc>
        <w:tc>
          <w:tcPr>
            <w:tcW w:w="639" w:type="dxa"/>
            <w:vMerge/>
            <w:tcBorders>
              <w:left w:val="single" w:sz="12" w:space="0" w:color="auto"/>
            </w:tcBorders>
            <w:vAlign w:val="center"/>
          </w:tcPr>
          <w:p w:rsidR="005979CF" w:rsidRPr="00944A9E" w:rsidRDefault="005979CF" w:rsidP="00E7344C">
            <w:pPr>
              <w:rPr>
                <w:b/>
              </w:rPr>
            </w:pPr>
          </w:p>
        </w:tc>
        <w:tc>
          <w:tcPr>
            <w:tcW w:w="781" w:type="dxa"/>
            <w:vMerge/>
            <w:vAlign w:val="center"/>
          </w:tcPr>
          <w:p w:rsidR="005979CF" w:rsidRPr="00944A9E" w:rsidRDefault="005979CF" w:rsidP="00E7344C">
            <w:pPr>
              <w:rPr>
                <w:b/>
              </w:rPr>
            </w:pPr>
          </w:p>
        </w:tc>
        <w:tc>
          <w:tcPr>
            <w:tcW w:w="709" w:type="dxa"/>
            <w:vMerge/>
            <w:vAlign w:val="center"/>
          </w:tcPr>
          <w:p w:rsidR="005979CF" w:rsidRPr="00944A9E" w:rsidRDefault="005979CF" w:rsidP="00E7344C">
            <w:pPr>
              <w:rPr>
                <w:b/>
              </w:rPr>
            </w:pPr>
          </w:p>
        </w:tc>
      </w:tr>
      <w:tr w:rsidR="005979CF" w:rsidRPr="00944A9E" w:rsidTr="00061B55">
        <w:trPr>
          <w:jc w:val="center"/>
        </w:trPr>
        <w:tc>
          <w:tcPr>
            <w:tcW w:w="9990" w:type="dxa"/>
            <w:gridSpan w:val="10"/>
            <w:shd w:val="clear" w:color="auto" w:fill="F7CAAC"/>
          </w:tcPr>
          <w:p w:rsidR="005979CF" w:rsidRPr="00944A9E" w:rsidRDefault="005979CF"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5979CF" w:rsidRPr="00944A9E" w:rsidTr="00061B55">
        <w:trPr>
          <w:trHeight w:val="1721"/>
          <w:jc w:val="center"/>
        </w:trPr>
        <w:tc>
          <w:tcPr>
            <w:tcW w:w="9990" w:type="dxa"/>
            <w:gridSpan w:val="10"/>
          </w:tcPr>
          <w:p w:rsidR="00957F7E" w:rsidRPr="00957F7E" w:rsidRDefault="00957F7E" w:rsidP="00E7344C">
            <w:r w:rsidRPr="00957F7E">
              <w:t>Unger, D. (2010). Psychoterapeutické přístupy v léčbě hraniční poruchy osobnosti. </w:t>
            </w:r>
            <w:r w:rsidRPr="00957F7E">
              <w:rPr>
                <w:i/>
                <w:iCs/>
              </w:rPr>
              <w:t>Psychoterapie</w:t>
            </w:r>
            <w:r w:rsidRPr="00957F7E">
              <w:t>, </w:t>
            </w:r>
            <w:r w:rsidRPr="00957F7E">
              <w:rPr>
                <w:i/>
                <w:iCs/>
              </w:rPr>
              <w:t>4</w:t>
            </w:r>
            <w:r w:rsidRPr="00957F7E">
              <w:t>(2), 109-117.</w:t>
            </w:r>
          </w:p>
          <w:p w:rsidR="00957F7E" w:rsidRDefault="00957F7E" w:rsidP="00E7344C">
            <w:r>
              <w:t xml:space="preserve">Unger, D. (2009). </w:t>
            </w:r>
            <w:r>
              <w:rPr>
                <w:i/>
              </w:rPr>
              <w:t>Zkušenost psychoterapeutického vztahu u terapeutů s pacienty s hraniční poruchou osobnosti</w:t>
            </w:r>
            <w:r>
              <w:t xml:space="preserve"> (rigorózní práce). Brno: Masarykova univerzita, FSS.</w:t>
            </w:r>
          </w:p>
          <w:p w:rsidR="00476AD6" w:rsidRDefault="00476AD6" w:rsidP="00E7344C"/>
          <w:p w:rsidR="00476AD6" w:rsidRDefault="00476AD6" w:rsidP="00E7344C"/>
          <w:p w:rsidR="00476AD6" w:rsidRDefault="00476AD6" w:rsidP="00E7344C"/>
          <w:p w:rsidR="00476AD6" w:rsidRDefault="00476AD6" w:rsidP="00E7344C"/>
          <w:p w:rsidR="00476AD6" w:rsidRDefault="00476AD6" w:rsidP="00E7344C"/>
          <w:p w:rsidR="00476AD6" w:rsidRDefault="00476AD6" w:rsidP="00E7344C"/>
          <w:p w:rsidR="00D56500" w:rsidRDefault="00D56500" w:rsidP="00E7344C"/>
          <w:p w:rsidR="00476AD6" w:rsidRDefault="00476AD6" w:rsidP="00E7344C"/>
          <w:p w:rsidR="00476AD6" w:rsidRDefault="00476AD6" w:rsidP="00E7344C"/>
          <w:p w:rsidR="00476AD6" w:rsidRPr="006133D1" w:rsidRDefault="00476AD6" w:rsidP="00E7344C"/>
          <w:p w:rsidR="005979CF" w:rsidRPr="00944A9E" w:rsidRDefault="005979CF" w:rsidP="00E7344C"/>
        </w:tc>
      </w:tr>
      <w:tr w:rsidR="005979CF" w:rsidRPr="00944A9E" w:rsidTr="00061B55">
        <w:trPr>
          <w:trHeight w:val="371"/>
          <w:jc w:val="center"/>
        </w:trPr>
        <w:tc>
          <w:tcPr>
            <w:tcW w:w="9990" w:type="dxa"/>
            <w:gridSpan w:val="10"/>
            <w:shd w:val="clear" w:color="auto" w:fill="F7CAAC"/>
          </w:tcPr>
          <w:p w:rsidR="005979CF" w:rsidRPr="00944A9E" w:rsidRDefault="005979CF" w:rsidP="00E7344C">
            <w:pPr>
              <w:rPr>
                <w:b/>
              </w:rPr>
            </w:pPr>
            <w:r w:rsidRPr="00944A9E">
              <w:rPr>
                <w:b/>
              </w:rPr>
              <w:t>Působení v</w:t>
            </w:r>
            <w:r>
              <w:rPr>
                <w:b/>
              </w:rPr>
              <w:t> </w:t>
            </w:r>
            <w:r w:rsidRPr="00944A9E">
              <w:rPr>
                <w:b/>
              </w:rPr>
              <w:t>zahraničí</w:t>
            </w:r>
          </w:p>
        </w:tc>
      </w:tr>
      <w:tr w:rsidR="005979CF" w:rsidRPr="00944A9E" w:rsidTr="00061B55">
        <w:trPr>
          <w:trHeight w:val="328"/>
          <w:jc w:val="center"/>
        </w:trPr>
        <w:tc>
          <w:tcPr>
            <w:tcW w:w="9990" w:type="dxa"/>
            <w:gridSpan w:val="10"/>
          </w:tcPr>
          <w:p w:rsidR="005979CF" w:rsidRPr="00944A9E" w:rsidRDefault="005979CF" w:rsidP="00E7344C">
            <w:pPr>
              <w:rPr>
                <w:b/>
              </w:rPr>
            </w:pPr>
          </w:p>
        </w:tc>
      </w:tr>
      <w:tr w:rsidR="005979CF" w:rsidRPr="00944A9E" w:rsidTr="00061B55">
        <w:trPr>
          <w:trHeight w:val="570"/>
          <w:jc w:val="center"/>
        </w:trPr>
        <w:tc>
          <w:tcPr>
            <w:tcW w:w="2849" w:type="dxa"/>
            <w:shd w:val="clear" w:color="auto" w:fill="F7CAAC"/>
          </w:tcPr>
          <w:p w:rsidR="005979CF" w:rsidRPr="00944A9E" w:rsidRDefault="005979CF" w:rsidP="00E7344C">
            <w:pPr>
              <w:jc w:val="both"/>
              <w:rPr>
                <w:b/>
              </w:rPr>
            </w:pPr>
            <w:r w:rsidRPr="00944A9E">
              <w:rPr>
                <w:b/>
              </w:rPr>
              <w:t xml:space="preserve">Podpis </w:t>
            </w:r>
          </w:p>
        </w:tc>
        <w:tc>
          <w:tcPr>
            <w:tcW w:w="3667" w:type="dxa"/>
            <w:gridSpan w:val="4"/>
          </w:tcPr>
          <w:p w:rsidR="005979CF" w:rsidRPr="00944A9E" w:rsidRDefault="005979CF" w:rsidP="00E7344C">
            <w:pPr>
              <w:jc w:val="both"/>
            </w:pPr>
            <w:r>
              <w:t>PhDr. David Unger, v. r.</w:t>
            </w:r>
          </w:p>
        </w:tc>
        <w:tc>
          <w:tcPr>
            <w:tcW w:w="1345" w:type="dxa"/>
            <w:gridSpan w:val="2"/>
            <w:shd w:val="clear" w:color="auto" w:fill="F7CAAC"/>
          </w:tcPr>
          <w:p w:rsidR="005979CF" w:rsidRPr="00944A9E" w:rsidRDefault="005979CF" w:rsidP="00E7344C">
            <w:pPr>
              <w:jc w:val="both"/>
            </w:pPr>
            <w:r w:rsidRPr="00944A9E">
              <w:rPr>
                <w:b/>
              </w:rPr>
              <w:t>datum</w:t>
            </w:r>
          </w:p>
        </w:tc>
        <w:tc>
          <w:tcPr>
            <w:tcW w:w="2129" w:type="dxa"/>
            <w:gridSpan w:val="3"/>
          </w:tcPr>
          <w:p w:rsidR="005979CF" w:rsidRPr="00944A9E" w:rsidRDefault="00514D89" w:rsidP="00E7344C">
            <w:pPr>
              <w:jc w:val="both"/>
            </w:pPr>
            <w:del w:id="4916" w:author="Hana Navrátilová" w:date="2019-09-24T11:10:00Z">
              <w:r>
                <w:delText xml:space="preserve">17. 12. 2018 </w:delText>
              </w:r>
            </w:del>
            <w:ins w:id="4917" w:author="Hana Navrátilová" w:date="2019-09-24T11:10:00Z">
              <w:r w:rsidR="00F62D39">
                <w:t xml:space="preserve">25. </w:t>
              </w:r>
              <w:r w:rsidR="00191F5B">
                <w:t>0</w:t>
              </w:r>
              <w:r w:rsidR="00F62D39">
                <w:t xml:space="preserve">9. 2019  </w:t>
              </w:r>
            </w:ins>
          </w:p>
        </w:tc>
      </w:tr>
    </w:tbl>
    <w:p w:rsidR="000F1640" w:rsidRDefault="000556DF" w:rsidP="00E7344C">
      <w:pPr>
        <w:rPr>
          <w:ins w:id="4918" w:author="Hana Navrátilová" w:date="2019-09-24T11:10:00Z"/>
        </w:rPr>
      </w:pPr>
      <w:r>
        <w:br w:type="page"/>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0"/>
        <w:gridCol w:w="637"/>
        <w:gridCol w:w="1993"/>
        <w:gridCol w:w="395"/>
        <w:gridCol w:w="247"/>
        <w:gridCol w:w="117"/>
        <w:gridCol w:w="320"/>
        <w:gridCol w:w="441"/>
        <w:gridCol w:w="151"/>
        <w:gridCol w:w="50"/>
        <w:gridCol w:w="234"/>
        <w:gridCol w:w="429"/>
        <w:gridCol w:w="18"/>
        <w:gridCol w:w="107"/>
        <w:gridCol w:w="309"/>
        <w:gridCol w:w="129"/>
        <w:gridCol w:w="142"/>
        <w:gridCol w:w="336"/>
        <w:gridCol w:w="6"/>
        <w:gridCol w:w="508"/>
        <w:gridCol w:w="530"/>
        <w:gridCol w:w="160"/>
        <w:gridCol w:w="161"/>
      </w:tblGrid>
      <w:tr w:rsidR="006B6016" w:rsidRPr="00944A9E" w:rsidTr="002577B1">
        <w:trPr>
          <w:jc w:val="center"/>
        </w:trPr>
        <w:tc>
          <w:tcPr>
            <w:tcW w:w="10060" w:type="dxa"/>
            <w:gridSpan w:val="23"/>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0F1640" w:rsidRPr="00944A9E" w:rsidTr="002577B1">
        <w:trPr>
          <w:jc w:val="center"/>
          <w:del w:id="4919" w:author="Hana Navrátilová" w:date="2019-09-24T11:10:00Z"/>
        </w:trPr>
        <w:tc>
          <w:tcPr>
            <w:tcW w:w="2640" w:type="dxa"/>
            <w:tcBorders>
              <w:top w:val="double" w:sz="4" w:space="0" w:color="auto"/>
            </w:tcBorders>
            <w:shd w:val="clear" w:color="auto" w:fill="F7CAAC"/>
          </w:tcPr>
          <w:p w:rsidR="000F1640" w:rsidRPr="00944A9E" w:rsidRDefault="000F1640" w:rsidP="00E7344C">
            <w:pPr>
              <w:jc w:val="both"/>
              <w:rPr>
                <w:del w:id="4920" w:author="Hana Navrátilová" w:date="2019-09-24T11:10:00Z"/>
                <w:b/>
              </w:rPr>
            </w:pPr>
            <w:del w:id="4921" w:author="Hana Navrátilová" w:date="2019-09-24T11:10:00Z">
              <w:r w:rsidRPr="00944A9E">
                <w:rPr>
                  <w:b/>
                </w:rPr>
                <w:delText>Vysoká škola</w:delText>
              </w:r>
            </w:del>
          </w:p>
        </w:tc>
        <w:tc>
          <w:tcPr>
            <w:tcW w:w="7420" w:type="dxa"/>
            <w:gridSpan w:val="22"/>
          </w:tcPr>
          <w:p w:rsidR="000F1640" w:rsidRPr="00944A9E" w:rsidRDefault="000F1640" w:rsidP="00E7344C">
            <w:pPr>
              <w:jc w:val="both"/>
              <w:rPr>
                <w:del w:id="4922" w:author="Hana Navrátilová" w:date="2019-09-24T11:10:00Z"/>
              </w:rPr>
            </w:pPr>
            <w:del w:id="4923" w:author="Hana Navrátilová" w:date="2019-09-24T11:10:00Z">
              <w:r w:rsidRPr="00944A9E">
                <w:delText>UTB ve Zlíně</w:delText>
              </w:r>
            </w:del>
          </w:p>
        </w:tc>
      </w:tr>
      <w:tr w:rsidR="000F1640" w:rsidRPr="00944A9E" w:rsidTr="002577B1">
        <w:trPr>
          <w:jc w:val="center"/>
          <w:del w:id="4924" w:author="Hana Navrátilová" w:date="2019-09-24T11:10:00Z"/>
        </w:trPr>
        <w:tc>
          <w:tcPr>
            <w:tcW w:w="2640" w:type="dxa"/>
            <w:shd w:val="clear" w:color="auto" w:fill="F7CAAC"/>
          </w:tcPr>
          <w:p w:rsidR="000F1640" w:rsidRPr="00944A9E" w:rsidRDefault="000F1640" w:rsidP="00E7344C">
            <w:pPr>
              <w:jc w:val="both"/>
              <w:rPr>
                <w:del w:id="4925" w:author="Hana Navrátilová" w:date="2019-09-24T11:10:00Z"/>
                <w:b/>
              </w:rPr>
            </w:pPr>
            <w:del w:id="4926" w:author="Hana Navrátilová" w:date="2019-09-24T11:10:00Z">
              <w:r w:rsidRPr="00944A9E">
                <w:rPr>
                  <w:b/>
                </w:rPr>
                <w:delText>Součást vysoké školy</w:delText>
              </w:r>
            </w:del>
          </w:p>
        </w:tc>
        <w:tc>
          <w:tcPr>
            <w:tcW w:w="7420" w:type="dxa"/>
            <w:gridSpan w:val="22"/>
          </w:tcPr>
          <w:p w:rsidR="000F1640" w:rsidRPr="00944A9E" w:rsidRDefault="000F1640" w:rsidP="00E7344C">
            <w:pPr>
              <w:jc w:val="both"/>
              <w:rPr>
                <w:del w:id="4927" w:author="Hana Navrátilová" w:date="2019-09-24T11:10:00Z"/>
              </w:rPr>
            </w:pPr>
            <w:del w:id="4928" w:author="Hana Navrátilová" w:date="2019-09-24T11:10:00Z">
              <w:r w:rsidRPr="00944A9E">
                <w:delText>Fakulta humanitních studií</w:delText>
              </w:r>
            </w:del>
          </w:p>
        </w:tc>
      </w:tr>
      <w:tr w:rsidR="000F1640" w:rsidRPr="00944A9E" w:rsidTr="002577B1">
        <w:trPr>
          <w:jc w:val="center"/>
          <w:del w:id="4929" w:author="Hana Navrátilová" w:date="2019-09-24T11:10:00Z"/>
        </w:trPr>
        <w:tc>
          <w:tcPr>
            <w:tcW w:w="2640" w:type="dxa"/>
            <w:shd w:val="clear" w:color="auto" w:fill="F7CAAC"/>
          </w:tcPr>
          <w:p w:rsidR="000F1640" w:rsidRPr="00944A9E" w:rsidRDefault="000F1640" w:rsidP="00E7344C">
            <w:pPr>
              <w:jc w:val="both"/>
              <w:rPr>
                <w:del w:id="4930" w:author="Hana Navrátilová" w:date="2019-09-24T11:10:00Z"/>
                <w:b/>
              </w:rPr>
            </w:pPr>
            <w:del w:id="4931" w:author="Hana Navrátilová" w:date="2019-09-24T11:10:00Z">
              <w:r w:rsidRPr="00944A9E">
                <w:rPr>
                  <w:b/>
                </w:rPr>
                <w:delText>Název studijního programu</w:delText>
              </w:r>
            </w:del>
          </w:p>
        </w:tc>
        <w:tc>
          <w:tcPr>
            <w:tcW w:w="7420" w:type="dxa"/>
            <w:gridSpan w:val="22"/>
          </w:tcPr>
          <w:p w:rsidR="000F1640" w:rsidRPr="00944A9E" w:rsidRDefault="000F1640" w:rsidP="00E7344C">
            <w:pPr>
              <w:jc w:val="both"/>
              <w:rPr>
                <w:del w:id="4932" w:author="Hana Navrátilová" w:date="2019-09-24T11:10:00Z"/>
              </w:rPr>
            </w:pPr>
            <w:del w:id="4933" w:author="Hana Navrátilová" w:date="2019-09-24T11:10:00Z">
              <w:r>
                <w:delText>Učitelství pro 1. stupeň</w:delText>
              </w:r>
              <w:r w:rsidRPr="00944A9E">
                <w:delText xml:space="preserve"> základní školy</w:delText>
              </w:r>
            </w:del>
          </w:p>
        </w:tc>
      </w:tr>
      <w:tr w:rsidR="002577B1" w:rsidRPr="00944A9E" w:rsidTr="002577B1">
        <w:trPr>
          <w:trHeight w:val="207"/>
          <w:jc w:val="center"/>
          <w:del w:id="4934" w:author="Hana Navrátilová" w:date="2019-09-24T11:10:00Z"/>
        </w:trPr>
        <w:tc>
          <w:tcPr>
            <w:tcW w:w="2640" w:type="dxa"/>
            <w:shd w:val="clear" w:color="auto" w:fill="F7CAAC"/>
          </w:tcPr>
          <w:p w:rsidR="000F1640" w:rsidRPr="00944A9E" w:rsidRDefault="000F1640" w:rsidP="00E7344C">
            <w:pPr>
              <w:jc w:val="both"/>
              <w:rPr>
                <w:del w:id="4935" w:author="Hana Navrátilová" w:date="2019-09-24T11:10:00Z"/>
                <w:b/>
              </w:rPr>
            </w:pPr>
            <w:del w:id="4936" w:author="Hana Navrátilová" w:date="2019-09-24T11:10:00Z">
              <w:r w:rsidRPr="00944A9E">
                <w:rPr>
                  <w:b/>
                </w:rPr>
                <w:delText>Jméno a příjmení</w:delText>
              </w:r>
            </w:del>
          </w:p>
        </w:tc>
        <w:tc>
          <w:tcPr>
            <w:tcW w:w="3272" w:type="dxa"/>
            <w:gridSpan w:val="4"/>
          </w:tcPr>
          <w:p w:rsidR="000F1640" w:rsidRPr="00944A9E" w:rsidRDefault="000F1640" w:rsidP="00E7344C">
            <w:pPr>
              <w:rPr>
                <w:del w:id="4937" w:author="Hana Navrátilová" w:date="2019-09-24T11:10:00Z"/>
              </w:rPr>
            </w:pPr>
            <w:del w:id="4938" w:author="Hana Navrátilová" w:date="2019-09-24T11:10:00Z">
              <w:r w:rsidRPr="00944A9E">
                <w:delText>Barbora Petrů Puhrová</w:delText>
              </w:r>
            </w:del>
          </w:p>
        </w:tc>
        <w:tc>
          <w:tcPr>
            <w:tcW w:w="1079" w:type="dxa"/>
            <w:gridSpan w:val="5"/>
            <w:shd w:val="clear" w:color="auto" w:fill="F7CAAC"/>
          </w:tcPr>
          <w:p w:rsidR="000F1640" w:rsidRPr="00944A9E" w:rsidRDefault="000F1640" w:rsidP="00E7344C">
            <w:pPr>
              <w:jc w:val="both"/>
              <w:rPr>
                <w:del w:id="4939" w:author="Hana Navrátilová" w:date="2019-09-24T11:10:00Z"/>
                <w:b/>
              </w:rPr>
            </w:pPr>
            <w:del w:id="4940" w:author="Hana Navrátilová" w:date="2019-09-24T11:10:00Z">
              <w:r w:rsidRPr="00944A9E">
                <w:rPr>
                  <w:b/>
                </w:rPr>
                <w:delText>Tituly</w:delText>
              </w:r>
            </w:del>
          </w:p>
        </w:tc>
        <w:tc>
          <w:tcPr>
            <w:tcW w:w="3069" w:type="dxa"/>
            <w:gridSpan w:val="13"/>
          </w:tcPr>
          <w:p w:rsidR="000F1640" w:rsidRPr="00944A9E" w:rsidRDefault="000F1640" w:rsidP="00E7344C">
            <w:pPr>
              <w:rPr>
                <w:del w:id="4941" w:author="Hana Navrátilová" w:date="2019-09-24T11:10:00Z"/>
              </w:rPr>
            </w:pPr>
            <w:del w:id="4942" w:author="Hana Navrátilová" w:date="2019-09-24T11:10:00Z">
              <w:r>
                <w:delText xml:space="preserve">PhDr. </w:delText>
              </w:r>
            </w:del>
          </w:p>
        </w:tc>
      </w:tr>
      <w:tr w:rsidR="002577B1" w:rsidRPr="00944A9E" w:rsidTr="002577B1">
        <w:trPr>
          <w:jc w:val="center"/>
          <w:del w:id="4943" w:author="Hana Navrátilová" w:date="2019-09-24T11:10:00Z"/>
        </w:trPr>
        <w:tc>
          <w:tcPr>
            <w:tcW w:w="2640" w:type="dxa"/>
            <w:shd w:val="clear" w:color="auto" w:fill="F7CAAC"/>
          </w:tcPr>
          <w:p w:rsidR="000F1640" w:rsidRPr="00944A9E" w:rsidRDefault="000F1640" w:rsidP="00E7344C">
            <w:pPr>
              <w:jc w:val="both"/>
              <w:rPr>
                <w:del w:id="4944" w:author="Hana Navrátilová" w:date="2019-09-24T11:10:00Z"/>
                <w:b/>
              </w:rPr>
            </w:pPr>
            <w:del w:id="4945" w:author="Hana Navrátilová" w:date="2019-09-24T11:10:00Z">
              <w:r w:rsidRPr="00944A9E">
                <w:rPr>
                  <w:b/>
                </w:rPr>
                <w:delText>Rok narození</w:delText>
              </w:r>
            </w:del>
          </w:p>
        </w:tc>
        <w:tc>
          <w:tcPr>
            <w:tcW w:w="637" w:type="dxa"/>
          </w:tcPr>
          <w:p w:rsidR="000F1640" w:rsidRPr="00944A9E" w:rsidRDefault="000F1640" w:rsidP="00E7344C">
            <w:pPr>
              <w:jc w:val="both"/>
              <w:rPr>
                <w:del w:id="4946" w:author="Hana Navrátilová" w:date="2019-09-24T11:10:00Z"/>
              </w:rPr>
            </w:pPr>
            <w:del w:id="4947" w:author="Hana Navrátilová" w:date="2019-09-24T11:10:00Z">
              <w:r w:rsidRPr="00944A9E">
                <w:delText>1979</w:delText>
              </w:r>
            </w:del>
          </w:p>
        </w:tc>
        <w:tc>
          <w:tcPr>
            <w:tcW w:w="1993" w:type="dxa"/>
            <w:shd w:val="clear" w:color="auto" w:fill="F7CAAC"/>
          </w:tcPr>
          <w:p w:rsidR="000F1640" w:rsidRPr="00944A9E" w:rsidRDefault="000F1640" w:rsidP="00E7344C">
            <w:pPr>
              <w:jc w:val="both"/>
              <w:rPr>
                <w:del w:id="4948" w:author="Hana Navrátilová" w:date="2019-09-24T11:10:00Z"/>
                <w:b/>
              </w:rPr>
            </w:pPr>
            <w:del w:id="4949" w:author="Hana Navrátilová" w:date="2019-09-24T11:10:00Z">
              <w:r w:rsidRPr="00944A9E">
                <w:rPr>
                  <w:b/>
                </w:rPr>
                <w:delText>typ vztahu k VŠ</w:delText>
              </w:r>
            </w:del>
          </w:p>
        </w:tc>
        <w:tc>
          <w:tcPr>
            <w:tcW w:w="759" w:type="dxa"/>
            <w:gridSpan w:val="3"/>
          </w:tcPr>
          <w:p w:rsidR="000F1640" w:rsidRPr="00944A9E" w:rsidRDefault="000F1640" w:rsidP="00E7344C">
            <w:pPr>
              <w:jc w:val="both"/>
              <w:rPr>
                <w:del w:id="4950" w:author="Hana Navrátilová" w:date="2019-09-24T11:10:00Z"/>
              </w:rPr>
            </w:pPr>
            <w:del w:id="4951" w:author="Hana Navrátilová" w:date="2019-09-24T11:10:00Z">
              <w:r w:rsidRPr="00944A9E">
                <w:delText>pp</w:delText>
              </w:r>
            </w:del>
          </w:p>
        </w:tc>
        <w:tc>
          <w:tcPr>
            <w:tcW w:w="962" w:type="dxa"/>
            <w:gridSpan w:val="4"/>
            <w:shd w:val="clear" w:color="auto" w:fill="F7CAAC"/>
          </w:tcPr>
          <w:p w:rsidR="000F1640" w:rsidRPr="00944A9E" w:rsidRDefault="000F1640" w:rsidP="00E7344C">
            <w:pPr>
              <w:jc w:val="both"/>
              <w:rPr>
                <w:del w:id="4952" w:author="Hana Navrátilová" w:date="2019-09-24T11:10:00Z"/>
                <w:b/>
              </w:rPr>
            </w:pPr>
            <w:del w:id="4953" w:author="Hana Navrátilová" w:date="2019-09-24T11:10:00Z">
              <w:r w:rsidRPr="00944A9E">
                <w:rPr>
                  <w:b/>
                </w:rPr>
                <w:delText>rozsah</w:delText>
              </w:r>
            </w:del>
          </w:p>
        </w:tc>
        <w:tc>
          <w:tcPr>
            <w:tcW w:w="1097" w:type="dxa"/>
            <w:gridSpan w:val="5"/>
          </w:tcPr>
          <w:p w:rsidR="000F1640" w:rsidRPr="00944A9E" w:rsidRDefault="000F1640" w:rsidP="00E7344C">
            <w:pPr>
              <w:jc w:val="both"/>
              <w:rPr>
                <w:del w:id="4954" w:author="Hana Navrátilová" w:date="2019-09-24T11:10:00Z"/>
              </w:rPr>
            </w:pPr>
            <w:del w:id="4955" w:author="Hana Navrátilová" w:date="2019-09-24T11:10:00Z">
              <w:r w:rsidRPr="00944A9E">
                <w:delText>40h/týdně</w:delText>
              </w:r>
            </w:del>
          </w:p>
        </w:tc>
        <w:tc>
          <w:tcPr>
            <w:tcW w:w="607" w:type="dxa"/>
            <w:gridSpan w:val="3"/>
            <w:shd w:val="clear" w:color="auto" w:fill="F7CAAC"/>
          </w:tcPr>
          <w:p w:rsidR="000F1640" w:rsidRPr="00944A9E" w:rsidRDefault="000F1640" w:rsidP="00E7344C">
            <w:pPr>
              <w:jc w:val="both"/>
              <w:rPr>
                <w:del w:id="4956" w:author="Hana Navrátilová" w:date="2019-09-24T11:10:00Z"/>
                <w:b/>
              </w:rPr>
            </w:pPr>
            <w:del w:id="4957" w:author="Hana Navrátilová" w:date="2019-09-24T11:10:00Z">
              <w:r w:rsidRPr="00944A9E">
                <w:rPr>
                  <w:b/>
                </w:rPr>
                <w:delText>do kdy</w:delText>
              </w:r>
            </w:del>
          </w:p>
        </w:tc>
        <w:tc>
          <w:tcPr>
            <w:tcW w:w="1365" w:type="dxa"/>
            <w:gridSpan w:val="5"/>
          </w:tcPr>
          <w:p w:rsidR="000F1640" w:rsidRDefault="000F1640" w:rsidP="00E7344C">
            <w:pPr>
              <w:jc w:val="both"/>
              <w:rPr>
                <w:del w:id="4958" w:author="Hana Navrátilová" w:date="2019-09-24T11:10:00Z"/>
              </w:rPr>
            </w:pPr>
            <w:del w:id="4959" w:author="Hana Navrátilová" w:date="2019-09-24T11:10:00Z">
              <w:r w:rsidRPr="00944A9E">
                <w:delText>08/20</w:delText>
              </w:r>
              <w:r>
                <w:delText>21</w:delText>
              </w:r>
            </w:del>
          </w:p>
          <w:p w:rsidR="000F1640" w:rsidRPr="00944A9E" w:rsidRDefault="000F1640" w:rsidP="00E7344C">
            <w:pPr>
              <w:rPr>
                <w:del w:id="4960" w:author="Hana Navrátilová" w:date="2019-09-24T11:10:00Z"/>
              </w:rPr>
            </w:pPr>
            <w:del w:id="4961" w:author="Hana Navrátilová" w:date="2019-09-24T11:10:00Z">
              <w:r w:rsidRPr="00686322">
                <w:rPr>
                  <w:sz w:val="16"/>
                  <w:szCs w:val="16"/>
                </w:rPr>
                <w:delText>př</w:delText>
              </w:r>
              <w:r>
                <w:rPr>
                  <w:sz w:val="16"/>
                  <w:szCs w:val="16"/>
                </w:rPr>
                <w:delText xml:space="preserve">edpokládá </w:delText>
              </w:r>
              <w:r w:rsidRPr="00686322">
                <w:rPr>
                  <w:sz w:val="16"/>
                  <w:szCs w:val="16"/>
                </w:rPr>
                <w:delText>se pokračování spolupráce</w:delText>
              </w:r>
            </w:del>
          </w:p>
        </w:tc>
      </w:tr>
      <w:tr w:rsidR="002577B1" w:rsidRPr="00944A9E" w:rsidTr="002577B1">
        <w:trPr>
          <w:jc w:val="center"/>
          <w:del w:id="4962" w:author="Hana Navrátilová" w:date="2019-09-24T11:10:00Z"/>
        </w:trPr>
        <w:tc>
          <w:tcPr>
            <w:tcW w:w="5270" w:type="dxa"/>
            <w:gridSpan w:val="3"/>
            <w:shd w:val="clear" w:color="auto" w:fill="F7CAAC"/>
          </w:tcPr>
          <w:p w:rsidR="000F1640" w:rsidRPr="00944A9E" w:rsidRDefault="000F1640" w:rsidP="00E7344C">
            <w:pPr>
              <w:jc w:val="both"/>
              <w:rPr>
                <w:del w:id="4963" w:author="Hana Navrátilová" w:date="2019-09-24T11:10:00Z"/>
                <w:b/>
              </w:rPr>
            </w:pPr>
            <w:del w:id="4964" w:author="Hana Navrátilová" w:date="2019-09-24T11:10:00Z">
              <w:r w:rsidRPr="00944A9E">
                <w:rPr>
                  <w:b/>
                </w:rPr>
                <w:delText>Typ vztahu na součásti VŠ, která uskutečňuje st. program</w:delText>
              </w:r>
            </w:del>
          </w:p>
        </w:tc>
        <w:tc>
          <w:tcPr>
            <w:tcW w:w="759" w:type="dxa"/>
            <w:gridSpan w:val="3"/>
          </w:tcPr>
          <w:p w:rsidR="000F1640" w:rsidRPr="00944A9E" w:rsidRDefault="000F1640" w:rsidP="00E7344C">
            <w:pPr>
              <w:jc w:val="both"/>
              <w:rPr>
                <w:del w:id="4965" w:author="Hana Navrátilová" w:date="2019-09-24T11:10:00Z"/>
              </w:rPr>
            </w:pPr>
            <w:del w:id="4966" w:author="Hana Navrátilová" w:date="2019-09-24T11:10:00Z">
              <w:r w:rsidRPr="00944A9E">
                <w:delText>pp</w:delText>
              </w:r>
            </w:del>
          </w:p>
        </w:tc>
        <w:tc>
          <w:tcPr>
            <w:tcW w:w="962" w:type="dxa"/>
            <w:gridSpan w:val="4"/>
            <w:shd w:val="clear" w:color="auto" w:fill="F7CAAC"/>
          </w:tcPr>
          <w:p w:rsidR="000F1640" w:rsidRPr="00944A9E" w:rsidRDefault="000F1640" w:rsidP="00E7344C">
            <w:pPr>
              <w:jc w:val="both"/>
              <w:rPr>
                <w:del w:id="4967" w:author="Hana Navrátilová" w:date="2019-09-24T11:10:00Z"/>
                <w:b/>
              </w:rPr>
            </w:pPr>
            <w:del w:id="4968" w:author="Hana Navrátilová" w:date="2019-09-24T11:10:00Z">
              <w:r w:rsidRPr="00944A9E">
                <w:rPr>
                  <w:b/>
                </w:rPr>
                <w:delText>rozsah</w:delText>
              </w:r>
            </w:del>
          </w:p>
        </w:tc>
        <w:tc>
          <w:tcPr>
            <w:tcW w:w="1097" w:type="dxa"/>
            <w:gridSpan w:val="5"/>
          </w:tcPr>
          <w:p w:rsidR="000F1640" w:rsidRPr="00944A9E" w:rsidRDefault="000F1640" w:rsidP="00E7344C">
            <w:pPr>
              <w:jc w:val="both"/>
              <w:rPr>
                <w:del w:id="4969" w:author="Hana Navrátilová" w:date="2019-09-24T11:10:00Z"/>
                <w:lang w:val="sk-SK"/>
              </w:rPr>
            </w:pPr>
            <w:del w:id="4970" w:author="Hana Navrátilová" w:date="2019-09-24T11:10:00Z">
              <w:r w:rsidRPr="00944A9E">
                <w:rPr>
                  <w:lang w:val="sk-SK"/>
                </w:rPr>
                <w:delText>40h/týdně</w:delText>
              </w:r>
            </w:del>
          </w:p>
        </w:tc>
        <w:tc>
          <w:tcPr>
            <w:tcW w:w="607" w:type="dxa"/>
            <w:gridSpan w:val="3"/>
            <w:shd w:val="clear" w:color="auto" w:fill="F7CAAC"/>
          </w:tcPr>
          <w:p w:rsidR="000F1640" w:rsidRPr="00944A9E" w:rsidRDefault="000F1640" w:rsidP="00E7344C">
            <w:pPr>
              <w:jc w:val="both"/>
              <w:rPr>
                <w:del w:id="4971" w:author="Hana Navrátilová" w:date="2019-09-24T11:10:00Z"/>
                <w:b/>
              </w:rPr>
            </w:pPr>
            <w:del w:id="4972" w:author="Hana Navrátilová" w:date="2019-09-24T11:10:00Z">
              <w:r w:rsidRPr="00944A9E">
                <w:rPr>
                  <w:b/>
                </w:rPr>
                <w:delText>do kdy</w:delText>
              </w:r>
            </w:del>
          </w:p>
        </w:tc>
        <w:tc>
          <w:tcPr>
            <w:tcW w:w="1365" w:type="dxa"/>
            <w:gridSpan w:val="5"/>
          </w:tcPr>
          <w:p w:rsidR="000F1640" w:rsidRPr="00944A9E" w:rsidRDefault="000F1640" w:rsidP="00E7344C">
            <w:pPr>
              <w:jc w:val="both"/>
              <w:rPr>
                <w:del w:id="4973" w:author="Hana Navrátilová" w:date="2019-09-24T11:10:00Z"/>
              </w:rPr>
            </w:pPr>
            <w:del w:id="4974" w:author="Hana Navrátilová" w:date="2019-09-24T11:10:00Z">
              <w:r w:rsidRPr="00944A9E">
                <w:delText>0</w:delText>
              </w:r>
              <w:r>
                <w:delText>8/2021</w:delText>
              </w:r>
            </w:del>
          </w:p>
        </w:tc>
      </w:tr>
      <w:tr w:rsidR="000F1640" w:rsidRPr="00944A9E" w:rsidTr="002577B1">
        <w:trPr>
          <w:jc w:val="center"/>
          <w:del w:id="4975" w:author="Hana Navrátilová" w:date="2019-09-24T11:10:00Z"/>
        </w:trPr>
        <w:tc>
          <w:tcPr>
            <w:tcW w:w="5270" w:type="dxa"/>
            <w:gridSpan w:val="3"/>
            <w:shd w:val="clear" w:color="auto" w:fill="F7CAAC"/>
          </w:tcPr>
          <w:p w:rsidR="000F1640" w:rsidRPr="00944A9E" w:rsidRDefault="000F1640" w:rsidP="00E7344C">
            <w:pPr>
              <w:jc w:val="both"/>
              <w:rPr>
                <w:del w:id="4976" w:author="Hana Navrátilová" w:date="2019-09-24T11:10:00Z"/>
              </w:rPr>
            </w:pPr>
            <w:del w:id="4977" w:author="Hana Navrátilová" w:date="2019-09-24T11:10:00Z">
              <w:r w:rsidRPr="00944A9E">
                <w:rPr>
                  <w:b/>
                </w:rPr>
                <w:delText>Další současná působení jako akademický pracovník na jiných VŠ</w:delText>
              </w:r>
            </w:del>
          </w:p>
        </w:tc>
        <w:tc>
          <w:tcPr>
            <w:tcW w:w="1520" w:type="dxa"/>
            <w:gridSpan w:val="5"/>
            <w:shd w:val="clear" w:color="auto" w:fill="F7CAAC"/>
          </w:tcPr>
          <w:p w:rsidR="000F1640" w:rsidRPr="00944A9E" w:rsidRDefault="000F1640" w:rsidP="00E7344C">
            <w:pPr>
              <w:jc w:val="both"/>
              <w:rPr>
                <w:del w:id="4978" w:author="Hana Navrátilová" w:date="2019-09-24T11:10:00Z"/>
                <w:b/>
              </w:rPr>
            </w:pPr>
            <w:del w:id="4979" w:author="Hana Navrátilová" w:date="2019-09-24T11:10:00Z">
              <w:r w:rsidRPr="00944A9E">
                <w:rPr>
                  <w:b/>
                </w:rPr>
                <w:delText>typ prac. vztahu</w:delText>
              </w:r>
            </w:del>
          </w:p>
        </w:tc>
        <w:tc>
          <w:tcPr>
            <w:tcW w:w="3270" w:type="dxa"/>
            <w:gridSpan w:val="15"/>
            <w:shd w:val="clear" w:color="auto" w:fill="F7CAAC"/>
          </w:tcPr>
          <w:p w:rsidR="000F1640" w:rsidRPr="00944A9E" w:rsidRDefault="000F1640" w:rsidP="00E7344C">
            <w:pPr>
              <w:jc w:val="both"/>
              <w:rPr>
                <w:del w:id="4980" w:author="Hana Navrátilová" w:date="2019-09-24T11:10:00Z"/>
                <w:b/>
              </w:rPr>
            </w:pPr>
            <w:del w:id="4981" w:author="Hana Navrátilová" w:date="2019-09-24T11:10:00Z">
              <w:r w:rsidRPr="00944A9E">
                <w:rPr>
                  <w:b/>
                </w:rPr>
                <w:delText>rozsah</w:delText>
              </w:r>
            </w:del>
          </w:p>
        </w:tc>
      </w:tr>
      <w:tr w:rsidR="000F1640" w:rsidRPr="00944A9E" w:rsidTr="002577B1">
        <w:trPr>
          <w:jc w:val="center"/>
          <w:del w:id="4982" w:author="Hana Navrátilová" w:date="2019-09-24T11:10:00Z"/>
        </w:trPr>
        <w:tc>
          <w:tcPr>
            <w:tcW w:w="5270" w:type="dxa"/>
            <w:gridSpan w:val="3"/>
          </w:tcPr>
          <w:p w:rsidR="000F1640" w:rsidRPr="00944A9E" w:rsidRDefault="000F1640" w:rsidP="00E7344C">
            <w:pPr>
              <w:jc w:val="both"/>
              <w:rPr>
                <w:del w:id="4983" w:author="Hana Navrátilová" w:date="2019-09-24T11:10:00Z"/>
              </w:rPr>
            </w:pPr>
          </w:p>
        </w:tc>
        <w:tc>
          <w:tcPr>
            <w:tcW w:w="1520" w:type="dxa"/>
            <w:gridSpan w:val="5"/>
          </w:tcPr>
          <w:p w:rsidR="000F1640" w:rsidRPr="00944A9E" w:rsidRDefault="000F1640" w:rsidP="00E7344C">
            <w:pPr>
              <w:jc w:val="both"/>
              <w:rPr>
                <w:del w:id="4984" w:author="Hana Navrátilová" w:date="2019-09-24T11:10:00Z"/>
              </w:rPr>
            </w:pPr>
          </w:p>
        </w:tc>
        <w:tc>
          <w:tcPr>
            <w:tcW w:w="3270" w:type="dxa"/>
            <w:gridSpan w:val="15"/>
          </w:tcPr>
          <w:p w:rsidR="000F1640" w:rsidRPr="00944A9E" w:rsidRDefault="000F1640" w:rsidP="00E7344C">
            <w:pPr>
              <w:jc w:val="both"/>
              <w:rPr>
                <w:del w:id="4985" w:author="Hana Navrátilová" w:date="2019-09-24T11:10:00Z"/>
              </w:rPr>
            </w:pPr>
          </w:p>
        </w:tc>
      </w:tr>
      <w:tr w:rsidR="000F1640" w:rsidRPr="00944A9E" w:rsidTr="002577B1">
        <w:trPr>
          <w:jc w:val="center"/>
          <w:del w:id="4986" w:author="Hana Navrátilová" w:date="2019-09-24T11:10:00Z"/>
        </w:trPr>
        <w:tc>
          <w:tcPr>
            <w:tcW w:w="10060" w:type="dxa"/>
            <w:gridSpan w:val="23"/>
            <w:shd w:val="clear" w:color="auto" w:fill="F7CAAC"/>
          </w:tcPr>
          <w:p w:rsidR="000F1640" w:rsidRPr="00944A9E" w:rsidRDefault="000F1640" w:rsidP="00E7344C">
            <w:pPr>
              <w:jc w:val="both"/>
              <w:rPr>
                <w:del w:id="4987" w:author="Hana Navrátilová" w:date="2019-09-24T11:10:00Z"/>
              </w:rPr>
            </w:pPr>
            <w:del w:id="4988" w:author="Hana Navrátilová" w:date="2019-09-24T11:10:00Z">
              <w:r w:rsidRPr="00944A9E">
                <w:rPr>
                  <w:b/>
                </w:rPr>
                <w:delText>Předměty příslušného studijního programu a způsob zapojení do jejich výuky, příp. další zapojení do uskutečňování studijního programu</w:delText>
              </w:r>
            </w:del>
          </w:p>
        </w:tc>
      </w:tr>
      <w:tr w:rsidR="000F1640" w:rsidRPr="00944A9E" w:rsidTr="002577B1">
        <w:trPr>
          <w:trHeight w:val="337"/>
          <w:jc w:val="center"/>
          <w:del w:id="4989" w:author="Hana Navrátilová" w:date="2019-09-24T11:10:00Z"/>
        </w:trPr>
        <w:tc>
          <w:tcPr>
            <w:tcW w:w="10060" w:type="dxa"/>
            <w:gridSpan w:val="23"/>
            <w:tcBorders>
              <w:top w:val="nil"/>
            </w:tcBorders>
          </w:tcPr>
          <w:p w:rsidR="000F1640" w:rsidRPr="00944A9E" w:rsidRDefault="000F1640" w:rsidP="00E7344C">
            <w:pPr>
              <w:rPr>
                <w:del w:id="4990" w:author="Hana Navrátilová" w:date="2019-09-24T11:10:00Z"/>
              </w:rPr>
            </w:pPr>
            <w:del w:id="4991" w:author="Hana Navrátilová" w:date="2019-09-24T11:10:00Z">
              <w:r w:rsidRPr="00944A9E">
                <w:rPr>
                  <w:bCs/>
                </w:rPr>
                <w:delText>Pedagogická dokumentace v ZŠ,</w:delText>
              </w:r>
              <w:r w:rsidRPr="00944A9E">
                <w:delText xml:space="preserve"> Vybrané problémy pedagogické diagnostiky žáka a třídy,</w:delText>
              </w:r>
              <w:r>
                <w:delText xml:space="preserve"> </w:delText>
              </w:r>
              <w:r w:rsidRPr="00944A9E">
                <w:delText>Finanční management v praxi ZŠ, Spolupráce rodiny a školy, Spolupráce mateřské a základní školy, Příprava školy v přírodě, Specifika práce učitele v přípravném ročníku ZŠ, Dramatická výchova pro učitele v primárním vzdělávání</w:delText>
              </w:r>
              <w:r>
                <w:delText>, Řízení třídy a školy</w:delText>
              </w:r>
            </w:del>
          </w:p>
        </w:tc>
      </w:tr>
      <w:tr w:rsidR="000F1640" w:rsidRPr="00944A9E" w:rsidTr="002577B1">
        <w:trPr>
          <w:jc w:val="center"/>
          <w:del w:id="4992" w:author="Hana Navrátilová" w:date="2019-09-24T11:10:00Z"/>
        </w:trPr>
        <w:tc>
          <w:tcPr>
            <w:tcW w:w="10060" w:type="dxa"/>
            <w:gridSpan w:val="23"/>
            <w:shd w:val="clear" w:color="auto" w:fill="F7CAAC"/>
          </w:tcPr>
          <w:p w:rsidR="000F1640" w:rsidRPr="00944A9E" w:rsidRDefault="000F1640" w:rsidP="00E7344C">
            <w:pPr>
              <w:jc w:val="both"/>
              <w:rPr>
                <w:del w:id="4993" w:author="Hana Navrátilová" w:date="2019-09-24T11:10:00Z"/>
              </w:rPr>
            </w:pPr>
            <w:del w:id="4994" w:author="Hana Navrátilová" w:date="2019-09-24T11:10:00Z">
              <w:r w:rsidRPr="00944A9E">
                <w:rPr>
                  <w:b/>
                </w:rPr>
                <w:delText xml:space="preserve">Údaje o vzdělání na VŠ </w:delText>
              </w:r>
            </w:del>
          </w:p>
        </w:tc>
      </w:tr>
      <w:tr w:rsidR="000F1640" w:rsidRPr="00944A9E" w:rsidTr="002577B1">
        <w:trPr>
          <w:trHeight w:val="1055"/>
          <w:jc w:val="center"/>
          <w:del w:id="4995" w:author="Hana Navrátilová" w:date="2019-09-24T11:10:00Z"/>
        </w:trPr>
        <w:tc>
          <w:tcPr>
            <w:tcW w:w="10060" w:type="dxa"/>
            <w:gridSpan w:val="23"/>
          </w:tcPr>
          <w:p w:rsidR="000F1640" w:rsidRDefault="00694234" w:rsidP="00E7344C">
            <w:pPr>
              <w:jc w:val="both"/>
              <w:rPr>
                <w:del w:id="4996" w:author="Hana Navrátilová" w:date="2019-09-24T11:10:00Z"/>
                <w:lang w:eastAsia="en-US"/>
              </w:rPr>
            </w:pPr>
            <w:del w:id="4997" w:author="Hana Navrátilová" w:date="2019-09-24T11:10:00Z">
              <w:r>
                <w:rPr>
                  <w:lang w:eastAsia="en-US"/>
                </w:rPr>
                <w:delText>Mgr., magisterský obor U</w:delText>
              </w:r>
              <w:r w:rsidR="000F1640" w:rsidRPr="00944A9E">
                <w:rPr>
                  <w:lang w:eastAsia="en-US"/>
                </w:rPr>
                <w:delText xml:space="preserve">čitelství pro 1. stupeň základní školy, specializace Dramatická výchova, 2002, </w:delText>
              </w:r>
              <w:r w:rsidR="000F1640" w:rsidRPr="00944A9E">
                <w:rPr>
                  <w:lang w:eastAsia="en-US"/>
                </w:rPr>
                <w:br/>
                <w:delText xml:space="preserve">PdF OU v Ostravě  </w:delText>
              </w:r>
            </w:del>
          </w:p>
          <w:p w:rsidR="00E93DE9" w:rsidRDefault="00E93DE9" w:rsidP="00E93DE9">
            <w:pPr>
              <w:jc w:val="both"/>
              <w:rPr>
                <w:del w:id="4998" w:author="Hana Navrátilová" w:date="2019-09-24T11:10:00Z"/>
                <w:lang w:eastAsia="en-US"/>
              </w:rPr>
            </w:pPr>
            <w:del w:id="4999" w:author="Hana Navrátilová" w:date="2019-09-24T11:10:00Z">
              <w:r>
                <w:rPr>
                  <w:lang w:eastAsia="en-US"/>
                </w:rPr>
                <w:delText>PhDr., rigorózní řízení, Specializace v pedagogice, 2018, FHS UTB ve Zlíně</w:delText>
              </w:r>
            </w:del>
          </w:p>
          <w:p w:rsidR="000F1640" w:rsidRPr="00944A9E" w:rsidRDefault="000F1640" w:rsidP="00E7344C">
            <w:pPr>
              <w:jc w:val="both"/>
              <w:rPr>
                <w:del w:id="5000" w:author="Hana Navrátilová" w:date="2019-09-24T11:10:00Z"/>
              </w:rPr>
            </w:pPr>
            <w:del w:id="5001" w:author="Hana Navrátilová" w:date="2019-09-24T11:10:00Z">
              <w:r w:rsidRPr="00944A9E">
                <w:rPr>
                  <w:lang w:eastAsia="en-US"/>
                </w:rPr>
                <w:delText>doktorské studium v oboru Pedagogika, 2015, FHS UTB ve Zlíně</w:delText>
              </w:r>
            </w:del>
          </w:p>
        </w:tc>
      </w:tr>
      <w:tr w:rsidR="000F1640" w:rsidRPr="00944A9E" w:rsidTr="002577B1">
        <w:trPr>
          <w:jc w:val="center"/>
          <w:del w:id="5002" w:author="Hana Navrátilová" w:date="2019-09-24T11:10:00Z"/>
        </w:trPr>
        <w:tc>
          <w:tcPr>
            <w:tcW w:w="10060" w:type="dxa"/>
            <w:gridSpan w:val="23"/>
            <w:shd w:val="clear" w:color="auto" w:fill="F7CAAC"/>
          </w:tcPr>
          <w:p w:rsidR="000F1640" w:rsidRPr="00944A9E" w:rsidRDefault="000F1640" w:rsidP="00E7344C">
            <w:pPr>
              <w:jc w:val="both"/>
              <w:rPr>
                <w:del w:id="5003" w:author="Hana Navrátilová" w:date="2019-09-24T11:10:00Z"/>
                <w:b/>
              </w:rPr>
            </w:pPr>
            <w:del w:id="5004" w:author="Hana Navrátilová" w:date="2019-09-24T11:10:00Z">
              <w:r w:rsidRPr="00944A9E">
                <w:rPr>
                  <w:b/>
                </w:rPr>
                <w:delText>Údaje o odborném působení od absolvování VŠ</w:delText>
              </w:r>
            </w:del>
          </w:p>
        </w:tc>
      </w:tr>
      <w:tr w:rsidR="00A355F0" w:rsidRPr="00944A9E" w:rsidTr="002577B1">
        <w:trPr>
          <w:jc w:val="center"/>
        </w:trPr>
        <w:tc>
          <w:tcPr>
            <w:tcW w:w="2640" w:type="dxa"/>
            <w:tcBorders>
              <w:top w:val="double" w:sz="4" w:space="0" w:color="auto"/>
            </w:tcBorders>
            <w:shd w:val="clear" w:color="auto" w:fill="F7CAAC"/>
          </w:tcPr>
          <w:p w:rsidR="000F1640" w:rsidRPr="00944A9E" w:rsidRDefault="000F1640" w:rsidP="00E7344C">
            <w:pPr>
              <w:jc w:val="both"/>
              <w:rPr>
                <w:del w:id="5005" w:author="Hana Navrátilová" w:date="2019-09-24T11:10:00Z"/>
                <w:lang w:eastAsia="en-US"/>
              </w:rPr>
            </w:pPr>
            <w:del w:id="5006" w:author="Hana Navrátilová" w:date="2019-09-24T11:10:00Z">
              <w:r w:rsidRPr="00944A9E">
                <w:rPr>
                  <w:lang w:eastAsia="en-US"/>
                </w:rPr>
                <w:delText xml:space="preserve">2002 – 2006 učitelka, Základní škola a Mateřská škola Tečovice </w:delText>
              </w:r>
            </w:del>
          </w:p>
          <w:p w:rsidR="000F1640" w:rsidRPr="00944A9E" w:rsidRDefault="000F1640" w:rsidP="00E7344C">
            <w:pPr>
              <w:jc w:val="both"/>
              <w:rPr>
                <w:del w:id="5007" w:author="Hana Navrátilová" w:date="2019-09-24T11:10:00Z"/>
                <w:lang w:eastAsia="en-US"/>
              </w:rPr>
            </w:pPr>
            <w:del w:id="5008" w:author="Hana Navrátilová" w:date="2019-09-24T11:10:00Z">
              <w:r w:rsidRPr="00944A9E">
                <w:rPr>
                  <w:lang w:eastAsia="en-US"/>
                </w:rPr>
                <w:delText>2006 – 2015 ředitelka, Základní škola a Mateřská škola Tečovice</w:delText>
              </w:r>
            </w:del>
          </w:p>
          <w:p w:rsidR="00A355F0" w:rsidRPr="00BC0497" w:rsidRDefault="000F1640" w:rsidP="00A355F0">
            <w:pPr>
              <w:jc w:val="both"/>
              <w:rPr>
                <w:b/>
              </w:rPr>
            </w:pPr>
            <w:del w:id="5009" w:author="Hana Navrátilová" w:date="2019-09-24T11:10:00Z">
              <w:r w:rsidRPr="00944A9E">
                <w:rPr>
                  <w:lang w:eastAsia="en-US"/>
                </w:rPr>
                <w:delText xml:space="preserve">2015 – dosud asistent, </w:delText>
              </w:r>
              <w:r w:rsidRPr="00944A9E">
                <w:delText>Ústav školní pedagogiky, Fakulta humanitních studií, Univerzita Tomáše Bati ve Zlíně</w:delText>
              </w:r>
            </w:del>
            <w:ins w:id="5010" w:author="Hana Navrátilová" w:date="2019-09-24T11:10:00Z">
              <w:r w:rsidR="00A355F0" w:rsidRPr="00944A9E">
                <w:rPr>
                  <w:b/>
                </w:rPr>
                <w:t>Vysoká škola</w:t>
              </w:r>
            </w:ins>
          </w:p>
        </w:tc>
        <w:tc>
          <w:tcPr>
            <w:tcW w:w="7420" w:type="dxa"/>
            <w:gridSpan w:val="22"/>
          </w:tcPr>
          <w:p w:rsidR="00A355F0" w:rsidRPr="00944A9E" w:rsidRDefault="00A355F0" w:rsidP="00A355F0">
            <w:pPr>
              <w:jc w:val="both"/>
            </w:pPr>
            <w:r w:rsidRPr="00944A9E">
              <w:t>UTB ve Zlíně</w:t>
            </w:r>
          </w:p>
        </w:tc>
      </w:tr>
      <w:tr w:rsidR="000F1640" w:rsidRPr="00944A9E" w:rsidTr="002577B1">
        <w:trPr>
          <w:trHeight w:val="250"/>
          <w:jc w:val="center"/>
          <w:del w:id="5011" w:author="Hana Navrátilová" w:date="2019-09-24T11:10:00Z"/>
        </w:trPr>
        <w:tc>
          <w:tcPr>
            <w:tcW w:w="10060" w:type="dxa"/>
            <w:gridSpan w:val="23"/>
            <w:shd w:val="clear" w:color="auto" w:fill="F7CAAC"/>
          </w:tcPr>
          <w:p w:rsidR="000F1640" w:rsidRPr="00944A9E" w:rsidRDefault="000F1640" w:rsidP="00E7344C">
            <w:pPr>
              <w:jc w:val="both"/>
              <w:rPr>
                <w:del w:id="5012" w:author="Hana Navrátilová" w:date="2019-09-24T11:10:00Z"/>
              </w:rPr>
            </w:pPr>
            <w:del w:id="5013" w:author="Hana Navrátilová" w:date="2019-09-24T11:10:00Z">
              <w:r w:rsidRPr="00944A9E">
                <w:rPr>
                  <w:b/>
                </w:rPr>
                <w:delText>Zkušenosti s vedením kvalifikačních a rigorózních prací</w:delText>
              </w:r>
            </w:del>
          </w:p>
        </w:tc>
      </w:tr>
      <w:tr w:rsidR="000F1640" w:rsidRPr="00944A9E" w:rsidTr="002577B1">
        <w:trPr>
          <w:trHeight w:val="491"/>
          <w:jc w:val="center"/>
          <w:del w:id="5014" w:author="Hana Navrátilová" w:date="2019-09-24T11:10:00Z"/>
        </w:trPr>
        <w:tc>
          <w:tcPr>
            <w:tcW w:w="10060" w:type="dxa"/>
            <w:gridSpan w:val="23"/>
          </w:tcPr>
          <w:p w:rsidR="000F1640" w:rsidRPr="00944A9E" w:rsidRDefault="000F1640" w:rsidP="00E7344C">
            <w:pPr>
              <w:jc w:val="both"/>
              <w:rPr>
                <w:del w:id="5015" w:author="Hana Navrátilová" w:date="2019-09-24T11:10:00Z"/>
              </w:rPr>
            </w:pPr>
            <w:del w:id="5016" w:author="Hana Navrátilová" w:date="2019-09-24T11:10:00Z">
              <w:r w:rsidRPr="00944A9E">
                <w:rPr>
                  <w:lang w:eastAsia="en-US"/>
                </w:rPr>
                <w:delText>Obhájených 6 bakalářských prací</w:delText>
              </w:r>
              <w:r>
                <w:rPr>
                  <w:lang w:eastAsia="en-US"/>
                </w:rPr>
                <w:delText>, a</w:delText>
              </w:r>
              <w:r w:rsidRPr="00944A9E">
                <w:rPr>
                  <w:lang w:eastAsia="en-US"/>
                </w:rPr>
                <w:delText>ktuálně vedení 9 bakalářských prací.</w:delText>
              </w:r>
            </w:del>
          </w:p>
        </w:tc>
      </w:tr>
      <w:tr w:rsidR="002577B1" w:rsidRPr="00944A9E" w:rsidTr="002577B1">
        <w:trPr>
          <w:jc w:val="center"/>
          <w:del w:id="5017" w:author="Hana Navrátilová" w:date="2019-09-24T11:10:00Z"/>
        </w:trPr>
        <w:tc>
          <w:tcPr>
            <w:tcW w:w="3277" w:type="dxa"/>
            <w:gridSpan w:val="2"/>
            <w:tcBorders>
              <w:top w:val="single" w:sz="12" w:space="0" w:color="auto"/>
            </w:tcBorders>
            <w:shd w:val="clear" w:color="auto" w:fill="F7CAAC"/>
          </w:tcPr>
          <w:p w:rsidR="000F1640" w:rsidRPr="00944A9E" w:rsidRDefault="000F1640" w:rsidP="00E7344C">
            <w:pPr>
              <w:jc w:val="both"/>
              <w:rPr>
                <w:del w:id="5018" w:author="Hana Navrátilová" w:date="2019-09-24T11:10:00Z"/>
              </w:rPr>
            </w:pPr>
            <w:del w:id="5019" w:author="Hana Navrátilová" w:date="2019-09-24T11:10:00Z">
              <w:r w:rsidRPr="00944A9E">
                <w:rPr>
                  <w:b/>
                </w:rPr>
                <w:delText xml:space="preserve">Obor habilitačního řízení </w:delText>
              </w:r>
            </w:del>
          </w:p>
        </w:tc>
        <w:tc>
          <w:tcPr>
            <w:tcW w:w="1993" w:type="dxa"/>
            <w:tcBorders>
              <w:top w:val="single" w:sz="12" w:space="0" w:color="auto"/>
            </w:tcBorders>
            <w:shd w:val="clear" w:color="auto" w:fill="F7CAAC"/>
          </w:tcPr>
          <w:p w:rsidR="000F1640" w:rsidRPr="00944A9E" w:rsidRDefault="000F1640" w:rsidP="00E7344C">
            <w:pPr>
              <w:jc w:val="both"/>
              <w:rPr>
                <w:del w:id="5020" w:author="Hana Navrátilová" w:date="2019-09-24T11:10:00Z"/>
              </w:rPr>
            </w:pPr>
            <w:del w:id="5021" w:author="Hana Navrátilová" w:date="2019-09-24T11:10:00Z">
              <w:r w:rsidRPr="00944A9E">
                <w:rPr>
                  <w:b/>
                </w:rPr>
                <w:delText>Rok udělení hodnosti</w:delText>
              </w:r>
            </w:del>
          </w:p>
        </w:tc>
        <w:tc>
          <w:tcPr>
            <w:tcW w:w="1721" w:type="dxa"/>
            <w:gridSpan w:val="7"/>
            <w:tcBorders>
              <w:top w:val="single" w:sz="12" w:space="0" w:color="auto"/>
              <w:right w:val="single" w:sz="12" w:space="0" w:color="auto"/>
            </w:tcBorders>
            <w:shd w:val="clear" w:color="auto" w:fill="F7CAAC"/>
          </w:tcPr>
          <w:p w:rsidR="000F1640" w:rsidRPr="00944A9E" w:rsidRDefault="000F1640" w:rsidP="00E7344C">
            <w:pPr>
              <w:jc w:val="both"/>
              <w:rPr>
                <w:del w:id="5022" w:author="Hana Navrátilová" w:date="2019-09-24T11:10:00Z"/>
              </w:rPr>
            </w:pPr>
            <w:del w:id="5023" w:author="Hana Navrátilová" w:date="2019-09-24T11:10:00Z">
              <w:r w:rsidRPr="00944A9E">
                <w:rPr>
                  <w:b/>
                </w:rPr>
                <w:delText>Řízení konáno na VŠ</w:delText>
              </w:r>
            </w:del>
          </w:p>
        </w:tc>
        <w:tc>
          <w:tcPr>
            <w:tcW w:w="3069" w:type="dxa"/>
            <w:gridSpan w:val="13"/>
            <w:tcBorders>
              <w:top w:val="single" w:sz="12" w:space="0" w:color="auto"/>
              <w:left w:val="single" w:sz="12" w:space="0" w:color="auto"/>
            </w:tcBorders>
            <w:shd w:val="clear" w:color="auto" w:fill="F7CAAC"/>
          </w:tcPr>
          <w:p w:rsidR="000F1640" w:rsidRPr="00944A9E" w:rsidRDefault="000F1640" w:rsidP="00E7344C">
            <w:pPr>
              <w:jc w:val="both"/>
              <w:rPr>
                <w:del w:id="5024" w:author="Hana Navrátilová" w:date="2019-09-24T11:10:00Z"/>
                <w:b/>
              </w:rPr>
            </w:pPr>
            <w:del w:id="5025" w:author="Hana Navrátilová" w:date="2019-09-24T11:10:00Z">
              <w:r w:rsidRPr="00944A9E">
                <w:rPr>
                  <w:b/>
                </w:rPr>
                <w:delText>Ohlasy publikací</w:delText>
              </w:r>
            </w:del>
          </w:p>
        </w:tc>
      </w:tr>
      <w:tr w:rsidR="002577B1" w:rsidRPr="00944A9E" w:rsidTr="002577B1">
        <w:trPr>
          <w:gridAfter w:val="1"/>
          <w:wAfter w:w="161" w:type="dxa"/>
          <w:jc w:val="center"/>
          <w:del w:id="5026" w:author="Hana Navrátilová" w:date="2019-09-24T11:10:00Z"/>
        </w:trPr>
        <w:tc>
          <w:tcPr>
            <w:tcW w:w="3277" w:type="dxa"/>
            <w:gridSpan w:val="2"/>
          </w:tcPr>
          <w:p w:rsidR="000F1640" w:rsidRPr="00944A9E" w:rsidRDefault="000F1640" w:rsidP="00E7344C">
            <w:pPr>
              <w:jc w:val="both"/>
              <w:rPr>
                <w:del w:id="5027" w:author="Hana Navrátilová" w:date="2019-09-24T11:10:00Z"/>
              </w:rPr>
            </w:pPr>
          </w:p>
        </w:tc>
        <w:tc>
          <w:tcPr>
            <w:tcW w:w="1993" w:type="dxa"/>
          </w:tcPr>
          <w:p w:rsidR="000F1640" w:rsidRPr="00944A9E" w:rsidRDefault="000F1640" w:rsidP="00E7344C">
            <w:pPr>
              <w:jc w:val="both"/>
              <w:rPr>
                <w:del w:id="5028" w:author="Hana Navrátilová" w:date="2019-09-24T11:10:00Z"/>
              </w:rPr>
            </w:pPr>
          </w:p>
        </w:tc>
        <w:tc>
          <w:tcPr>
            <w:tcW w:w="1721" w:type="dxa"/>
            <w:gridSpan w:val="7"/>
            <w:tcBorders>
              <w:right w:val="single" w:sz="12" w:space="0" w:color="auto"/>
            </w:tcBorders>
          </w:tcPr>
          <w:p w:rsidR="000F1640" w:rsidRPr="00944A9E" w:rsidRDefault="000F1640" w:rsidP="00E7344C">
            <w:pPr>
              <w:jc w:val="both"/>
              <w:rPr>
                <w:del w:id="5029" w:author="Hana Navrátilová" w:date="2019-09-24T11:10:00Z"/>
              </w:rPr>
            </w:pPr>
          </w:p>
        </w:tc>
        <w:tc>
          <w:tcPr>
            <w:tcW w:w="1710" w:type="dxa"/>
            <w:gridSpan w:val="9"/>
            <w:tcBorders>
              <w:left w:val="single" w:sz="12" w:space="0" w:color="auto"/>
            </w:tcBorders>
            <w:shd w:val="clear" w:color="auto" w:fill="F7CAAC"/>
          </w:tcPr>
          <w:p w:rsidR="000F1640" w:rsidRPr="00944A9E" w:rsidRDefault="000F1640" w:rsidP="00E7344C">
            <w:pPr>
              <w:jc w:val="both"/>
              <w:rPr>
                <w:del w:id="5030" w:author="Hana Navrátilová" w:date="2019-09-24T11:10:00Z"/>
              </w:rPr>
            </w:pPr>
            <w:del w:id="5031" w:author="Hana Navrátilová" w:date="2019-09-24T11:10:00Z">
              <w:r w:rsidRPr="00944A9E">
                <w:rPr>
                  <w:b/>
                </w:rPr>
                <w:delText>WOS</w:delText>
              </w:r>
            </w:del>
          </w:p>
        </w:tc>
        <w:tc>
          <w:tcPr>
            <w:tcW w:w="1038" w:type="dxa"/>
            <w:gridSpan w:val="2"/>
            <w:shd w:val="clear" w:color="auto" w:fill="F7CAAC"/>
          </w:tcPr>
          <w:p w:rsidR="000F1640" w:rsidRPr="00944A9E" w:rsidRDefault="000F1640" w:rsidP="00E7344C">
            <w:pPr>
              <w:jc w:val="both"/>
              <w:rPr>
                <w:del w:id="5032" w:author="Hana Navrátilová" w:date="2019-09-24T11:10:00Z"/>
                <w:sz w:val="18"/>
              </w:rPr>
            </w:pPr>
            <w:del w:id="5033" w:author="Hana Navrátilová" w:date="2019-09-24T11:10:00Z">
              <w:r w:rsidRPr="00944A9E">
                <w:rPr>
                  <w:b/>
                  <w:sz w:val="18"/>
                </w:rPr>
                <w:delText>Scopus</w:delText>
              </w:r>
            </w:del>
          </w:p>
        </w:tc>
        <w:tc>
          <w:tcPr>
            <w:tcW w:w="160" w:type="dxa"/>
            <w:shd w:val="clear" w:color="auto" w:fill="F7CAAC"/>
          </w:tcPr>
          <w:p w:rsidR="000F1640" w:rsidRPr="00944A9E" w:rsidRDefault="000F1640" w:rsidP="00E7344C">
            <w:pPr>
              <w:jc w:val="both"/>
              <w:rPr>
                <w:del w:id="5034" w:author="Hana Navrátilová" w:date="2019-09-24T11:10:00Z"/>
              </w:rPr>
            </w:pPr>
            <w:del w:id="5035" w:author="Hana Navrátilová" w:date="2019-09-24T11:10:00Z">
              <w:r w:rsidRPr="00944A9E">
                <w:rPr>
                  <w:b/>
                  <w:sz w:val="18"/>
                </w:rPr>
                <w:delText>ostatní</w:delText>
              </w:r>
            </w:del>
          </w:p>
        </w:tc>
      </w:tr>
      <w:tr w:rsidR="002577B1" w:rsidRPr="00944A9E" w:rsidTr="002577B1">
        <w:trPr>
          <w:gridAfter w:val="1"/>
          <w:wAfter w:w="161" w:type="dxa"/>
          <w:trHeight w:val="70"/>
          <w:jc w:val="center"/>
          <w:del w:id="5036" w:author="Hana Navrátilová" w:date="2019-09-24T11:10:00Z"/>
        </w:trPr>
        <w:tc>
          <w:tcPr>
            <w:tcW w:w="3277" w:type="dxa"/>
            <w:gridSpan w:val="2"/>
            <w:shd w:val="clear" w:color="auto" w:fill="F7CAAC"/>
          </w:tcPr>
          <w:p w:rsidR="000F1640" w:rsidRPr="00944A9E" w:rsidRDefault="000F1640" w:rsidP="00E7344C">
            <w:pPr>
              <w:jc w:val="both"/>
              <w:rPr>
                <w:del w:id="5037" w:author="Hana Navrátilová" w:date="2019-09-24T11:10:00Z"/>
              </w:rPr>
            </w:pPr>
            <w:del w:id="5038" w:author="Hana Navrátilová" w:date="2019-09-24T11:10:00Z">
              <w:r w:rsidRPr="00944A9E">
                <w:rPr>
                  <w:b/>
                </w:rPr>
                <w:delText>Obor jmenovacího řízení</w:delText>
              </w:r>
            </w:del>
          </w:p>
        </w:tc>
        <w:tc>
          <w:tcPr>
            <w:tcW w:w="1993" w:type="dxa"/>
            <w:shd w:val="clear" w:color="auto" w:fill="F7CAAC"/>
          </w:tcPr>
          <w:p w:rsidR="000F1640" w:rsidRPr="00944A9E" w:rsidRDefault="000F1640" w:rsidP="00E7344C">
            <w:pPr>
              <w:jc w:val="both"/>
              <w:rPr>
                <w:del w:id="5039" w:author="Hana Navrátilová" w:date="2019-09-24T11:10:00Z"/>
              </w:rPr>
            </w:pPr>
            <w:del w:id="5040" w:author="Hana Navrátilová" w:date="2019-09-24T11:10:00Z">
              <w:r w:rsidRPr="00944A9E">
                <w:rPr>
                  <w:b/>
                </w:rPr>
                <w:delText>Rok udělení hodnosti</w:delText>
              </w:r>
            </w:del>
          </w:p>
        </w:tc>
        <w:tc>
          <w:tcPr>
            <w:tcW w:w="1721" w:type="dxa"/>
            <w:gridSpan w:val="7"/>
            <w:tcBorders>
              <w:right w:val="single" w:sz="12" w:space="0" w:color="auto"/>
            </w:tcBorders>
            <w:shd w:val="clear" w:color="auto" w:fill="F7CAAC"/>
          </w:tcPr>
          <w:p w:rsidR="000F1640" w:rsidRPr="00944A9E" w:rsidRDefault="000F1640" w:rsidP="00E7344C">
            <w:pPr>
              <w:jc w:val="both"/>
              <w:rPr>
                <w:del w:id="5041" w:author="Hana Navrátilová" w:date="2019-09-24T11:10:00Z"/>
              </w:rPr>
            </w:pPr>
            <w:del w:id="5042" w:author="Hana Navrátilová" w:date="2019-09-24T11:10:00Z">
              <w:r w:rsidRPr="00944A9E">
                <w:rPr>
                  <w:b/>
                </w:rPr>
                <w:delText>Řízení konáno na VŠ</w:delText>
              </w:r>
            </w:del>
          </w:p>
        </w:tc>
        <w:tc>
          <w:tcPr>
            <w:tcW w:w="1710" w:type="dxa"/>
            <w:gridSpan w:val="9"/>
            <w:vMerge w:val="restart"/>
            <w:tcBorders>
              <w:left w:val="single" w:sz="12" w:space="0" w:color="auto"/>
            </w:tcBorders>
          </w:tcPr>
          <w:p w:rsidR="000F1640" w:rsidRPr="00944A9E" w:rsidRDefault="000F1640" w:rsidP="00E7344C">
            <w:pPr>
              <w:jc w:val="both"/>
              <w:rPr>
                <w:del w:id="5043" w:author="Hana Navrátilová" w:date="2019-09-24T11:10:00Z"/>
              </w:rPr>
            </w:pPr>
          </w:p>
        </w:tc>
        <w:tc>
          <w:tcPr>
            <w:tcW w:w="1038" w:type="dxa"/>
            <w:gridSpan w:val="2"/>
            <w:vMerge w:val="restart"/>
          </w:tcPr>
          <w:p w:rsidR="000F1640" w:rsidRPr="00944A9E" w:rsidRDefault="000F1640" w:rsidP="00E7344C">
            <w:pPr>
              <w:jc w:val="both"/>
              <w:rPr>
                <w:del w:id="5044" w:author="Hana Navrátilová" w:date="2019-09-24T11:10:00Z"/>
              </w:rPr>
            </w:pPr>
          </w:p>
        </w:tc>
        <w:tc>
          <w:tcPr>
            <w:tcW w:w="160" w:type="dxa"/>
            <w:vMerge w:val="restart"/>
          </w:tcPr>
          <w:p w:rsidR="000F1640" w:rsidRPr="00944A9E" w:rsidRDefault="000F1640" w:rsidP="00E7344C">
            <w:pPr>
              <w:jc w:val="both"/>
              <w:rPr>
                <w:del w:id="5045" w:author="Hana Navrátilová" w:date="2019-09-24T11:10:00Z"/>
              </w:rPr>
            </w:pPr>
          </w:p>
        </w:tc>
      </w:tr>
      <w:tr w:rsidR="002577B1" w:rsidRPr="00944A9E" w:rsidTr="002577B1">
        <w:trPr>
          <w:gridAfter w:val="1"/>
          <w:wAfter w:w="161" w:type="dxa"/>
          <w:trHeight w:val="205"/>
          <w:jc w:val="center"/>
          <w:del w:id="5046" w:author="Hana Navrátilová" w:date="2019-09-24T11:10:00Z"/>
        </w:trPr>
        <w:tc>
          <w:tcPr>
            <w:tcW w:w="3277" w:type="dxa"/>
            <w:gridSpan w:val="2"/>
          </w:tcPr>
          <w:p w:rsidR="000F1640" w:rsidRPr="00944A9E" w:rsidRDefault="000F1640" w:rsidP="00E7344C">
            <w:pPr>
              <w:jc w:val="both"/>
              <w:rPr>
                <w:del w:id="5047" w:author="Hana Navrátilová" w:date="2019-09-24T11:10:00Z"/>
              </w:rPr>
            </w:pPr>
          </w:p>
        </w:tc>
        <w:tc>
          <w:tcPr>
            <w:tcW w:w="1993" w:type="dxa"/>
          </w:tcPr>
          <w:p w:rsidR="000F1640" w:rsidRPr="00944A9E" w:rsidRDefault="000F1640" w:rsidP="00E7344C">
            <w:pPr>
              <w:jc w:val="both"/>
              <w:rPr>
                <w:del w:id="5048" w:author="Hana Navrátilová" w:date="2019-09-24T11:10:00Z"/>
              </w:rPr>
            </w:pPr>
          </w:p>
        </w:tc>
        <w:tc>
          <w:tcPr>
            <w:tcW w:w="1721" w:type="dxa"/>
            <w:gridSpan w:val="7"/>
            <w:tcBorders>
              <w:right w:val="single" w:sz="12" w:space="0" w:color="auto"/>
            </w:tcBorders>
          </w:tcPr>
          <w:p w:rsidR="000F1640" w:rsidRPr="00944A9E" w:rsidRDefault="000F1640" w:rsidP="00E7344C">
            <w:pPr>
              <w:jc w:val="both"/>
              <w:rPr>
                <w:del w:id="5049" w:author="Hana Navrátilová" w:date="2019-09-24T11:10:00Z"/>
              </w:rPr>
            </w:pPr>
          </w:p>
        </w:tc>
        <w:tc>
          <w:tcPr>
            <w:tcW w:w="1710" w:type="dxa"/>
            <w:gridSpan w:val="9"/>
            <w:vMerge/>
            <w:tcBorders>
              <w:left w:val="single" w:sz="12" w:space="0" w:color="auto"/>
            </w:tcBorders>
            <w:vAlign w:val="center"/>
          </w:tcPr>
          <w:p w:rsidR="000F1640" w:rsidRPr="00944A9E" w:rsidRDefault="000F1640" w:rsidP="00E7344C">
            <w:pPr>
              <w:rPr>
                <w:del w:id="5050" w:author="Hana Navrátilová" w:date="2019-09-24T11:10:00Z"/>
                <w:b/>
              </w:rPr>
            </w:pPr>
          </w:p>
        </w:tc>
        <w:tc>
          <w:tcPr>
            <w:tcW w:w="1038" w:type="dxa"/>
            <w:gridSpan w:val="2"/>
            <w:vMerge/>
            <w:vAlign w:val="center"/>
          </w:tcPr>
          <w:p w:rsidR="000F1640" w:rsidRPr="00944A9E" w:rsidRDefault="000F1640" w:rsidP="00E7344C">
            <w:pPr>
              <w:rPr>
                <w:del w:id="5051" w:author="Hana Navrátilová" w:date="2019-09-24T11:10:00Z"/>
                <w:b/>
              </w:rPr>
            </w:pPr>
          </w:p>
        </w:tc>
        <w:tc>
          <w:tcPr>
            <w:tcW w:w="160" w:type="dxa"/>
            <w:vMerge/>
            <w:vAlign w:val="center"/>
          </w:tcPr>
          <w:p w:rsidR="000F1640" w:rsidRPr="00944A9E" w:rsidRDefault="000F1640" w:rsidP="00E7344C">
            <w:pPr>
              <w:rPr>
                <w:del w:id="5052" w:author="Hana Navrátilová" w:date="2019-09-24T11:10:00Z"/>
                <w:b/>
              </w:rPr>
            </w:pPr>
          </w:p>
        </w:tc>
      </w:tr>
      <w:tr w:rsidR="000F1640" w:rsidRPr="00944A9E" w:rsidTr="002577B1">
        <w:trPr>
          <w:trHeight w:val="545"/>
          <w:jc w:val="center"/>
          <w:del w:id="5053" w:author="Hana Navrátilová" w:date="2019-09-24T11:10:00Z"/>
        </w:trPr>
        <w:tc>
          <w:tcPr>
            <w:tcW w:w="10060" w:type="dxa"/>
            <w:gridSpan w:val="23"/>
            <w:shd w:val="clear" w:color="auto" w:fill="F7CAAC"/>
          </w:tcPr>
          <w:p w:rsidR="000F1640" w:rsidRPr="001C7E1F" w:rsidRDefault="000F1640" w:rsidP="00E7344C">
            <w:pPr>
              <w:jc w:val="both"/>
              <w:rPr>
                <w:del w:id="5054" w:author="Hana Navrátilová" w:date="2019-09-24T11:10:00Z"/>
                <w:b/>
              </w:rPr>
            </w:pPr>
            <w:del w:id="5055" w:author="Hana Navrátilová" w:date="2019-09-24T11:10:00Z">
              <w:r w:rsidRPr="001C7E1F">
                <w:rPr>
                  <w:b/>
                </w:rPr>
                <w:delText xml:space="preserve">Přehled o nejvýznamnější publikační a další tvůrčí činnosti nebo další profesní činnosti u odborníků z praxe vztahující se k zabezpečovaným předmětům </w:delText>
              </w:r>
            </w:del>
          </w:p>
        </w:tc>
      </w:tr>
      <w:tr w:rsidR="00A355F0" w:rsidRPr="00944A9E" w:rsidTr="002577B1">
        <w:trPr>
          <w:jc w:val="center"/>
        </w:trPr>
        <w:tc>
          <w:tcPr>
            <w:tcW w:w="2640" w:type="dxa"/>
            <w:shd w:val="clear" w:color="auto" w:fill="F7CAAC"/>
          </w:tcPr>
          <w:p w:rsidR="00A355F0" w:rsidRPr="001C7E1F" w:rsidRDefault="00A355F0" w:rsidP="00A355F0">
            <w:pPr>
              <w:jc w:val="both"/>
              <w:rPr>
                <w:b/>
              </w:rPr>
            </w:pPr>
            <w:r w:rsidRPr="001C7E1F">
              <w:rPr>
                <w:b/>
              </w:rPr>
              <w:t>Součást vysoké školy</w:t>
            </w:r>
          </w:p>
        </w:tc>
        <w:tc>
          <w:tcPr>
            <w:tcW w:w="7420" w:type="dxa"/>
            <w:gridSpan w:val="22"/>
          </w:tcPr>
          <w:p w:rsidR="000F1640" w:rsidRPr="001C7E1F" w:rsidRDefault="00A355F0" w:rsidP="00E7344C">
            <w:pPr>
              <w:rPr>
                <w:del w:id="5056" w:author="Hana Navrátilová" w:date="2019-09-24T11:10:00Z"/>
                <w:lang w:eastAsia="en-US"/>
              </w:rPr>
            </w:pPr>
            <w:moveFromRangeStart w:id="5057" w:author="Hana Navrátilová" w:date="2019-09-24T11:10:00Z" w:name="move20215922"/>
            <w:moveFrom w:id="5058" w:author="Hana Navrátilová" w:date="2019-09-24T11:10:00Z">
              <w:r w:rsidRPr="001C7E1F">
                <w:t xml:space="preserve">Navrátilová, H., </w:t>
              </w:r>
            </w:moveFrom>
            <w:moveFromRangeEnd w:id="5057"/>
            <w:del w:id="5059" w:author="Hana Navrátilová" w:date="2019-09-24T11:10:00Z">
              <w:r w:rsidR="00B94F6A" w:rsidRPr="00BC0497">
                <w:rPr>
                  <w:shd w:val="clear" w:color="auto" w:fill="FFFFFF"/>
                </w:rPr>
                <w:delText xml:space="preserve">&amp; </w:delText>
              </w:r>
              <w:r w:rsidR="00B94F6A" w:rsidRPr="00BC0497">
                <w:rPr>
                  <w:color w:val="000000"/>
                  <w:bdr w:val="none" w:sz="0" w:space="0" w:color="auto" w:frame="1"/>
                </w:rPr>
                <w:delText>Petrů Puhrová, B. (</w:delText>
              </w:r>
              <w:r w:rsidR="000F1640" w:rsidRPr="001C7E1F">
                <w:rPr>
                  <w:lang w:eastAsia="en-US"/>
                </w:rPr>
                <w:delText xml:space="preserve">2018). </w:delText>
              </w:r>
              <w:r w:rsidR="000F1640" w:rsidRPr="001C7E1F">
                <w:rPr>
                  <w:i/>
                  <w:lang w:eastAsia="en-US"/>
                </w:rPr>
                <w:delText xml:space="preserve">Máme hračku, tak co s ní? </w:delText>
              </w:r>
              <w:r w:rsidR="000F1640" w:rsidRPr="001C7E1F">
                <w:rPr>
                  <w:lang w:eastAsia="en-US"/>
                </w:rPr>
                <w:delText xml:space="preserve">Zlín: Univerzita Tomáše Bati, </w:delText>
              </w:r>
            </w:del>
            <w:r w:rsidRPr="001C7E1F">
              <w:t>Fakulta humanitních studií</w:t>
            </w:r>
            <w:del w:id="5060" w:author="Hana Navrátilová" w:date="2019-09-24T11:10:00Z">
              <w:r w:rsidR="000F1640" w:rsidRPr="001C7E1F">
                <w:rPr>
                  <w:lang w:eastAsia="en-US"/>
                </w:rPr>
                <w:delText xml:space="preserve">. </w:delText>
              </w:r>
            </w:del>
          </w:p>
          <w:p w:rsidR="000F1640" w:rsidRPr="001C7E1F" w:rsidRDefault="000F1640" w:rsidP="00E7344C">
            <w:pPr>
              <w:rPr>
                <w:del w:id="5061" w:author="Hana Navrátilová" w:date="2019-09-24T11:10:00Z"/>
                <w:lang w:eastAsia="en-US"/>
              </w:rPr>
            </w:pPr>
            <w:del w:id="5062" w:author="Hana Navrátilová" w:date="2019-09-24T11:10:00Z">
              <w:r w:rsidRPr="001C7E1F">
                <w:rPr>
                  <w:lang w:eastAsia="en-US"/>
                </w:rPr>
                <w:delText xml:space="preserve">Petrů Puhrová, B., Deutscherová, B., </w:delText>
              </w:r>
              <w:r w:rsidR="00EF6B18" w:rsidRPr="001C7E1F">
                <w:rPr>
                  <w:lang w:eastAsia="en-US"/>
                </w:rPr>
                <w:delText xml:space="preserve">&amp; </w:delText>
              </w:r>
              <w:r w:rsidRPr="001C7E1F">
                <w:rPr>
                  <w:lang w:eastAsia="en-US"/>
                </w:rPr>
                <w:delText xml:space="preserve">Koutníková, M. (2018).  </w:delText>
              </w:r>
              <w:r w:rsidRPr="001C7E1F">
                <w:rPr>
                  <w:i/>
                  <w:lang w:eastAsia="en-US"/>
                </w:rPr>
                <w:delText>Fórum mladých výzkumníků VI.</w:delText>
              </w:r>
              <w:r w:rsidRPr="001C7E1F">
                <w:rPr>
                  <w:lang w:eastAsia="en-US"/>
                </w:rPr>
                <w:delText xml:space="preserve"> Zlín: Univerzita Tomáše Bati, Fakulta humanitních studií. </w:delText>
              </w:r>
            </w:del>
          </w:p>
          <w:p w:rsidR="00B94F6A" w:rsidRPr="001C7E1F" w:rsidRDefault="00E93DE9" w:rsidP="00BC0497">
            <w:pPr>
              <w:pStyle w:val="Default"/>
              <w:jc w:val="both"/>
              <w:rPr>
                <w:del w:id="5063" w:author="Hana Navrátilová" w:date="2019-09-24T11:10:00Z"/>
              </w:rPr>
            </w:pPr>
            <w:del w:id="5064" w:author="Hana Navrátilová" w:date="2019-09-24T11:10:00Z">
              <w:r w:rsidRPr="001C7E1F">
                <w:rPr>
                  <w:lang w:eastAsia="en-US"/>
                </w:rPr>
                <w:delText xml:space="preserve">Petrů Puhrová, B., &amp; Urbaniecová, K. (2018). Czech primary pupils' learning aspirations in relation to parents' </w:delText>
              </w:r>
              <w:r w:rsidR="00BC2D64" w:rsidRPr="001C7E1F">
                <w:rPr>
                  <w:lang w:eastAsia="en-US"/>
                </w:rPr>
                <w:delText>a</w:delText>
              </w:r>
              <w:r w:rsidRPr="001C7E1F">
                <w:rPr>
                  <w:lang w:eastAsia="en-US"/>
                </w:rPr>
                <w:delText xml:space="preserve">pproaches. </w:delText>
              </w:r>
              <w:r w:rsidRPr="001C7E1F">
                <w:rPr>
                  <w:i/>
                  <w:lang w:eastAsia="en-US"/>
                </w:rPr>
                <w:delText>Conference proceedings - Science&amp;Society, 5</w:delText>
              </w:r>
              <w:r w:rsidRPr="001C7E1F">
                <w:rPr>
                  <w:lang w:eastAsia="en-US"/>
                </w:rPr>
                <w:delText>(3.5), 143-150</w:delText>
              </w:r>
              <w:r w:rsidR="00B94F6A" w:rsidRPr="001C7E1F">
                <w:delText>.</w:delText>
              </w:r>
            </w:del>
          </w:p>
          <w:p w:rsidR="000F1640" w:rsidRPr="001C7E1F" w:rsidRDefault="00B94F6A" w:rsidP="00E7344C">
            <w:pPr>
              <w:rPr>
                <w:del w:id="5065" w:author="Hana Navrátilová" w:date="2019-09-24T11:10:00Z"/>
                <w:lang w:eastAsia="en-US"/>
              </w:rPr>
            </w:pPr>
            <w:del w:id="5066" w:author="Hana Navrátilová" w:date="2019-09-24T11:10:00Z">
              <w:r w:rsidRPr="001C7E1F">
                <w:delText xml:space="preserve">Majerčíková, J., &amp; </w:delText>
              </w:r>
              <w:r w:rsidR="000F1640" w:rsidRPr="001C7E1F">
                <w:rPr>
                  <w:lang w:eastAsia="en-US"/>
                </w:rPr>
                <w:delText xml:space="preserve">Petrů Puhrová, B. (2017). Everyday Family Experience – A Child’s Home Preparation for School. </w:delText>
              </w:r>
              <w:r w:rsidR="000F1640" w:rsidRPr="001C7E1F">
                <w:rPr>
                  <w:lang w:eastAsia="en-US"/>
                </w:rPr>
                <w:br/>
              </w:r>
              <w:r w:rsidR="000F1640" w:rsidRPr="001C7E1F">
                <w:rPr>
                  <w:i/>
                  <w:lang w:eastAsia="en-US"/>
                </w:rPr>
                <w:delText xml:space="preserve">Acta Technologica Dubnicae. </w:delText>
              </w:r>
              <w:r w:rsidR="000F1640" w:rsidRPr="001C7E1F">
                <w:rPr>
                  <w:lang w:eastAsia="en-US"/>
                </w:rPr>
                <w:delText xml:space="preserve">7(2), 17-29. </w:delText>
              </w:r>
            </w:del>
          </w:p>
          <w:p w:rsidR="00377FB1" w:rsidRPr="001C7E1F" w:rsidRDefault="00377FB1" w:rsidP="00377FB1">
            <w:pPr>
              <w:rPr>
                <w:moveFrom w:id="5067" w:author="Hana Navrátilová" w:date="2019-09-24T11:10:00Z"/>
                <w:lang w:eastAsia="en-US"/>
              </w:rPr>
            </w:pPr>
            <w:moveFromRangeStart w:id="5068" w:author="Hana Navrátilová" w:date="2019-09-24T11:10:00Z" w:name="move20215919"/>
            <w:moveFrom w:id="5069" w:author="Hana Navrátilová" w:date="2019-09-24T11:10:00Z">
              <w:r w:rsidRPr="001C7E1F">
                <w:t xml:space="preserve">Petrů Puhrová, B. (2016). Zapojení rodičů do domácí přípravy dítě na vyučování: přehledová studie. </w:t>
              </w:r>
              <w:r w:rsidRPr="001C7E1F">
                <w:rPr>
                  <w:i/>
                </w:rPr>
                <w:t>Paidagogos, 2</w:t>
              </w:r>
              <w:r w:rsidRPr="001C7E1F">
                <w:t>(2), 90-106.</w:t>
              </w:r>
            </w:moveFrom>
          </w:p>
          <w:moveFromRangeEnd w:id="5068"/>
          <w:p w:rsidR="000F1640" w:rsidRPr="001C7E1F" w:rsidRDefault="000F1640" w:rsidP="00E7344C">
            <w:pPr>
              <w:rPr>
                <w:del w:id="5070" w:author="Hana Navrátilová" w:date="2019-09-24T11:10:00Z"/>
                <w:lang w:eastAsia="en-US"/>
              </w:rPr>
            </w:pPr>
            <w:del w:id="5071" w:author="Hana Navrátilová" w:date="2019-09-24T11:10:00Z">
              <w:r w:rsidRPr="001C7E1F">
                <w:rPr>
                  <w:lang w:eastAsia="en-US"/>
                </w:rPr>
                <w:delText xml:space="preserve">Petrů Puhrová, B. (2016). The interwaving of roles: being a teacher and a parent in child’s home preparation for school: a Czech study. </w:delText>
              </w:r>
              <w:r w:rsidRPr="001C7E1F">
                <w:rPr>
                  <w:i/>
                  <w:lang w:eastAsia="en-US"/>
                </w:rPr>
                <w:delText>ICERI Proceeding</w:delText>
              </w:r>
              <w:r w:rsidR="00E93DE9" w:rsidRPr="001C7E1F">
                <w:rPr>
                  <w:i/>
                  <w:lang w:eastAsia="en-US"/>
                </w:rPr>
                <w:delText xml:space="preserve">, </w:delText>
              </w:r>
              <w:r w:rsidRPr="001C7E1F">
                <w:rPr>
                  <w:lang w:eastAsia="en-US"/>
                </w:rPr>
                <w:delText xml:space="preserve">452-457. </w:delText>
              </w:r>
            </w:del>
          </w:p>
          <w:p w:rsidR="00B83459" w:rsidRPr="001C7E1F" w:rsidRDefault="000F1640" w:rsidP="00B83459">
            <w:pPr>
              <w:rPr>
                <w:moveFrom w:id="5072" w:author="Hana Navrátilová" w:date="2019-09-24T11:10:00Z"/>
                <w:lang w:eastAsia="en-US"/>
              </w:rPr>
            </w:pPr>
            <w:del w:id="5073" w:author="Hana Navrátilová" w:date="2019-09-24T11:10:00Z">
              <w:r w:rsidRPr="001C7E1F">
                <w:rPr>
                  <w:lang w:eastAsia="en-US"/>
                </w:rPr>
                <w:delText>Petrů Puhrová, B. (2015). Spolupráce ZŠ a MŠ jako výzva pro rozvoj školy.</w:delText>
              </w:r>
            </w:del>
            <w:moveFromRangeStart w:id="5074" w:author="Hana Navrátilová" w:date="2019-09-24T11:10:00Z" w:name="move20215925"/>
            <w:moveFrom w:id="5075" w:author="Hana Navrátilová" w:date="2019-09-24T11:10:00Z">
              <w:r w:rsidR="00B83459" w:rsidRPr="001C7E1F">
                <w:t xml:space="preserve"> In: </w:t>
              </w:r>
              <w:r w:rsidR="00B83459" w:rsidRPr="001C7E1F">
                <w:rPr>
                  <w:i/>
                </w:rPr>
                <w:t>Nové výzvy pro předškolní pedagogiku, 2015</w:t>
              </w:r>
              <w:r w:rsidR="00B83459" w:rsidRPr="001C6C38">
                <w:t>. Zlín: Univerzita Tomáše Bati ve Zlíně.</w:t>
              </w:r>
            </w:moveFrom>
          </w:p>
          <w:moveFromRangeEnd w:id="5074"/>
          <w:p w:rsidR="000F1640" w:rsidRPr="001C7E1F" w:rsidRDefault="000F1640" w:rsidP="00E7344C">
            <w:pPr>
              <w:jc w:val="both"/>
              <w:rPr>
                <w:del w:id="5076" w:author="Hana Navrátilová" w:date="2019-09-24T11:10:00Z"/>
              </w:rPr>
            </w:pPr>
          </w:p>
          <w:p w:rsidR="00476AD6" w:rsidRPr="001C7E1F" w:rsidRDefault="00476AD6" w:rsidP="00E7344C">
            <w:pPr>
              <w:jc w:val="both"/>
              <w:rPr>
                <w:del w:id="5077" w:author="Hana Navrátilová" w:date="2019-09-24T11:10:00Z"/>
              </w:rPr>
            </w:pPr>
          </w:p>
          <w:p w:rsidR="00A355F0" w:rsidRPr="001C7E1F" w:rsidRDefault="00A355F0" w:rsidP="00A355F0">
            <w:pPr>
              <w:jc w:val="both"/>
            </w:pPr>
          </w:p>
        </w:tc>
      </w:tr>
      <w:tr w:rsidR="000F1640" w:rsidRPr="00944A9E" w:rsidTr="002577B1">
        <w:trPr>
          <w:trHeight w:val="218"/>
          <w:jc w:val="center"/>
          <w:del w:id="5078" w:author="Hana Navrátilová" w:date="2019-09-24T11:10:00Z"/>
        </w:trPr>
        <w:tc>
          <w:tcPr>
            <w:tcW w:w="10060" w:type="dxa"/>
            <w:gridSpan w:val="23"/>
            <w:shd w:val="clear" w:color="auto" w:fill="F7CAAC"/>
          </w:tcPr>
          <w:p w:rsidR="000F1640" w:rsidRPr="00944A9E" w:rsidRDefault="000F1640" w:rsidP="00E7344C">
            <w:pPr>
              <w:rPr>
                <w:del w:id="5079" w:author="Hana Navrátilová" w:date="2019-09-24T11:10:00Z"/>
                <w:b/>
              </w:rPr>
            </w:pPr>
            <w:del w:id="5080" w:author="Hana Navrátilová" w:date="2019-09-24T11:10:00Z">
              <w:r w:rsidRPr="00944A9E">
                <w:rPr>
                  <w:b/>
                </w:rPr>
                <w:delText>Působení v zahraničí</w:delText>
              </w:r>
            </w:del>
          </w:p>
        </w:tc>
      </w:tr>
      <w:tr w:rsidR="000F1640" w:rsidRPr="00944A9E" w:rsidTr="002577B1">
        <w:trPr>
          <w:trHeight w:val="593"/>
          <w:jc w:val="center"/>
          <w:del w:id="5081" w:author="Hana Navrátilová" w:date="2019-09-24T11:10:00Z"/>
        </w:trPr>
        <w:tc>
          <w:tcPr>
            <w:tcW w:w="10060" w:type="dxa"/>
            <w:gridSpan w:val="23"/>
          </w:tcPr>
          <w:p w:rsidR="000F1640" w:rsidRPr="00944A9E" w:rsidRDefault="000F1640" w:rsidP="00E7344C">
            <w:pPr>
              <w:rPr>
                <w:del w:id="5082" w:author="Hana Navrátilová" w:date="2019-09-24T11:10:00Z"/>
              </w:rPr>
            </w:pPr>
          </w:p>
        </w:tc>
      </w:tr>
      <w:tr w:rsidR="002577B1" w:rsidRPr="00944A9E" w:rsidTr="002577B1">
        <w:trPr>
          <w:trHeight w:val="403"/>
          <w:jc w:val="center"/>
          <w:del w:id="5083" w:author="Hana Navrátilová" w:date="2019-09-24T11:10:00Z"/>
        </w:trPr>
        <w:tc>
          <w:tcPr>
            <w:tcW w:w="2640" w:type="dxa"/>
            <w:shd w:val="clear" w:color="auto" w:fill="F7CAAC"/>
          </w:tcPr>
          <w:p w:rsidR="000F1640" w:rsidRPr="00944A9E" w:rsidRDefault="000F1640" w:rsidP="00E7344C">
            <w:pPr>
              <w:jc w:val="both"/>
              <w:rPr>
                <w:del w:id="5084" w:author="Hana Navrátilová" w:date="2019-09-24T11:10:00Z"/>
                <w:b/>
              </w:rPr>
            </w:pPr>
            <w:del w:id="5085" w:author="Hana Navrátilová" w:date="2019-09-24T11:10:00Z">
              <w:r w:rsidRPr="00944A9E">
                <w:rPr>
                  <w:b/>
                </w:rPr>
                <w:delText xml:space="preserve">Podpis </w:delText>
              </w:r>
            </w:del>
          </w:p>
        </w:tc>
        <w:tc>
          <w:tcPr>
            <w:tcW w:w="3272" w:type="dxa"/>
            <w:gridSpan w:val="4"/>
          </w:tcPr>
          <w:p w:rsidR="000F1640" w:rsidRPr="00944A9E" w:rsidRDefault="000F1640" w:rsidP="00E7344C">
            <w:pPr>
              <w:jc w:val="both"/>
              <w:rPr>
                <w:del w:id="5086" w:author="Hana Navrátilová" w:date="2019-09-24T11:10:00Z"/>
              </w:rPr>
            </w:pPr>
            <w:moveFromRangeStart w:id="5087" w:author="Hana Navrátilová" w:date="2019-09-24T11:10:00Z" w:name="move20215920"/>
            <w:moveFrom w:id="5088" w:author="Hana Navrátilová" w:date="2019-09-24T11:10:00Z">
              <w:r>
                <w:t xml:space="preserve">PhDr. </w:t>
              </w:r>
            </w:moveFrom>
            <w:moveFromRangeEnd w:id="5087"/>
            <w:del w:id="5089" w:author="Hana Navrátilová" w:date="2019-09-24T11:10:00Z">
              <w:r>
                <w:delText>Barbora Petrů Puhrová , v. r.</w:delText>
              </w:r>
            </w:del>
          </w:p>
        </w:tc>
        <w:tc>
          <w:tcPr>
            <w:tcW w:w="1079" w:type="dxa"/>
            <w:gridSpan w:val="5"/>
            <w:shd w:val="clear" w:color="auto" w:fill="F7CAAC"/>
          </w:tcPr>
          <w:p w:rsidR="000F1640" w:rsidRPr="00944A9E" w:rsidRDefault="000F1640" w:rsidP="00E7344C">
            <w:pPr>
              <w:jc w:val="both"/>
              <w:rPr>
                <w:del w:id="5090" w:author="Hana Navrátilová" w:date="2019-09-24T11:10:00Z"/>
              </w:rPr>
            </w:pPr>
            <w:moveFromRangeStart w:id="5091" w:author="Hana Navrátilová" w:date="2019-09-24T11:10:00Z" w:name="move20215976"/>
            <w:moveFrom w:id="5092" w:author="Hana Navrátilová" w:date="2019-09-24T11:10:00Z">
              <w:r w:rsidRPr="00944A9E">
                <w:rPr>
                  <w:b/>
                </w:rPr>
                <w:t>datum</w:t>
              </w:r>
            </w:moveFrom>
            <w:moveFromRangeEnd w:id="5091"/>
          </w:p>
        </w:tc>
        <w:tc>
          <w:tcPr>
            <w:tcW w:w="3069" w:type="dxa"/>
            <w:gridSpan w:val="13"/>
          </w:tcPr>
          <w:p w:rsidR="000F1640" w:rsidRPr="00944A9E" w:rsidRDefault="000F1640" w:rsidP="00E7344C">
            <w:pPr>
              <w:jc w:val="both"/>
              <w:rPr>
                <w:del w:id="5093" w:author="Hana Navrátilová" w:date="2019-09-24T11:10:00Z"/>
              </w:rPr>
            </w:pPr>
            <w:del w:id="5094" w:author="Hana Navrátilová" w:date="2019-09-24T11:10:00Z">
              <w:r>
                <w:delText xml:space="preserve">17. 12. 2018 </w:delText>
              </w:r>
            </w:del>
          </w:p>
        </w:tc>
      </w:tr>
      <w:tr w:rsidR="00351861" w:rsidRPr="00944A9E" w:rsidTr="002577B1">
        <w:trPr>
          <w:jc w:val="center"/>
          <w:del w:id="5095" w:author="Hana Navrátilová" w:date="2019-09-24T11:10:00Z"/>
        </w:trPr>
        <w:tc>
          <w:tcPr>
            <w:tcW w:w="10060" w:type="dxa"/>
            <w:gridSpan w:val="23"/>
            <w:tcBorders>
              <w:bottom w:val="double" w:sz="4" w:space="0" w:color="auto"/>
            </w:tcBorders>
            <w:shd w:val="clear" w:color="auto" w:fill="BDD6EE"/>
          </w:tcPr>
          <w:p w:rsidR="00351861" w:rsidRPr="00944A9E" w:rsidRDefault="005314DC" w:rsidP="00E7344C">
            <w:pPr>
              <w:jc w:val="both"/>
              <w:rPr>
                <w:del w:id="5096" w:author="Hana Navrátilová" w:date="2019-09-24T11:10:00Z"/>
                <w:b/>
                <w:sz w:val="28"/>
              </w:rPr>
            </w:pPr>
            <w:del w:id="5097" w:author="Hana Navrátilová" w:date="2019-09-24T11:10:00Z">
              <w:r>
                <w:br w:type="page"/>
              </w:r>
              <w:r w:rsidR="00351861" w:rsidRPr="00944A9E">
                <w:rPr>
                  <w:b/>
                  <w:sz w:val="28"/>
                </w:rPr>
                <w:delText>C</w:delText>
              </w:r>
              <w:r w:rsidR="003F5843" w:rsidRPr="00944A9E">
                <w:rPr>
                  <w:b/>
                  <w:sz w:val="28"/>
                </w:rPr>
                <w:delText xml:space="preserve"> – </w:delText>
              </w:r>
              <w:r w:rsidR="00351861" w:rsidRPr="00944A9E">
                <w:rPr>
                  <w:b/>
                  <w:sz w:val="28"/>
                </w:rPr>
                <w:delText>I</w:delText>
              </w:r>
              <w:r w:rsidR="00B369B9" w:rsidRPr="00944A9E">
                <w:rPr>
                  <w:b/>
                  <w:sz w:val="28"/>
                </w:rPr>
                <w:delText xml:space="preserve"> – </w:delText>
              </w:r>
              <w:r w:rsidR="00351861" w:rsidRPr="00944A9E">
                <w:rPr>
                  <w:b/>
                  <w:sz w:val="28"/>
                </w:rPr>
                <w:delText>Personální zabezpečení</w:delText>
              </w:r>
            </w:del>
          </w:p>
        </w:tc>
      </w:tr>
      <w:tr w:rsidR="00351861" w:rsidRPr="00944A9E" w:rsidTr="002577B1">
        <w:trPr>
          <w:jc w:val="center"/>
          <w:del w:id="5098" w:author="Hana Navrátilová" w:date="2019-09-24T11:10:00Z"/>
        </w:trPr>
        <w:tc>
          <w:tcPr>
            <w:tcW w:w="2640" w:type="dxa"/>
            <w:tcBorders>
              <w:top w:val="double" w:sz="4" w:space="0" w:color="auto"/>
            </w:tcBorders>
            <w:shd w:val="clear" w:color="auto" w:fill="F7CAAC"/>
          </w:tcPr>
          <w:p w:rsidR="00351861" w:rsidRPr="00944A9E" w:rsidRDefault="00351861" w:rsidP="00E7344C">
            <w:pPr>
              <w:jc w:val="both"/>
              <w:rPr>
                <w:del w:id="5099" w:author="Hana Navrátilová" w:date="2019-09-24T11:10:00Z"/>
                <w:b/>
              </w:rPr>
            </w:pPr>
            <w:del w:id="5100" w:author="Hana Navrátilová" w:date="2019-09-24T11:10:00Z">
              <w:r w:rsidRPr="00944A9E">
                <w:rPr>
                  <w:b/>
                </w:rPr>
                <w:delText>Vysoká škola</w:delText>
              </w:r>
            </w:del>
          </w:p>
        </w:tc>
        <w:tc>
          <w:tcPr>
            <w:tcW w:w="7420" w:type="dxa"/>
            <w:gridSpan w:val="22"/>
          </w:tcPr>
          <w:p w:rsidR="00351861" w:rsidRPr="00944A9E" w:rsidRDefault="00351861" w:rsidP="00E7344C">
            <w:pPr>
              <w:jc w:val="both"/>
              <w:rPr>
                <w:del w:id="5101" w:author="Hana Navrátilová" w:date="2019-09-24T11:10:00Z"/>
              </w:rPr>
            </w:pPr>
            <w:moveFromRangeStart w:id="5102" w:author="Hana Navrátilová" w:date="2019-09-24T11:10:00Z" w:name="move20215949"/>
            <w:moveFrom w:id="5103" w:author="Hana Navrátilová" w:date="2019-09-24T11:10:00Z">
              <w:r w:rsidRPr="00944A9E">
                <w:t>UTB ve Zlíně</w:t>
              </w:r>
            </w:moveFrom>
            <w:moveFromRangeEnd w:id="5102"/>
          </w:p>
        </w:tc>
      </w:tr>
      <w:tr w:rsidR="00351861" w:rsidRPr="00944A9E" w:rsidTr="002577B1">
        <w:trPr>
          <w:jc w:val="center"/>
          <w:del w:id="5104" w:author="Hana Navrátilová" w:date="2019-09-24T11:10:00Z"/>
        </w:trPr>
        <w:tc>
          <w:tcPr>
            <w:tcW w:w="2640" w:type="dxa"/>
            <w:shd w:val="clear" w:color="auto" w:fill="F7CAAC"/>
          </w:tcPr>
          <w:p w:rsidR="00351861" w:rsidRPr="00944A9E" w:rsidRDefault="00351861" w:rsidP="00E7344C">
            <w:pPr>
              <w:jc w:val="both"/>
              <w:rPr>
                <w:del w:id="5105" w:author="Hana Navrátilová" w:date="2019-09-24T11:10:00Z"/>
                <w:b/>
              </w:rPr>
            </w:pPr>
            <w:del w:id="5106" w:author="Hana Navrátilová" w:date="2019-09-24T11:10:00Z">
              <w:r w:rsidRPr="00944A9E">
                <w:rPr>
                  <w:b/>
                </w:rPr>
                <w:delText>Součást vysoké školy</w:delText>
              </w:r>
            </w:del>
          </w:p>
        </w:tc>
        <w:tc>
          <w:tcPr>
            <w:tcW w:w="7420" w:type="dxa"/>
            <w:gridSpan w:val="22"/>
          </w:tcPr>
          <w:p w:rsidR="00351861" w:rsidRPr="00944A9E" w:rsidRDefault="00351861" w:rsidP="00E7344C">
            <w:pPr>
              <w:jc w:val="both"/>
              <w:rPr>
                <w:del w:id="5107" w:author="Hana Navrátilová" w:date="2019-09-24T11:10:00Z"/>
              </w:rPr>
            </w:pPr>
            <w:del w:id="5108" w:author="Hana Navrátilová" w:date="2019-09-24T11:10:00Z">
              <w:r w:rsidRPr="00944A9E">
                <w:delText>Fakulta humanitních studií</w:delText>
              </w:r>
            </w:del>
          </w:p>
        </w:tc>
      </w:tr>
      <w:tr w:rsidR="00A355F0" w:rsidRPr="00944A9E" w:rsidTr="002577B1">
        <w:trPr>
          <w:jc w:val="center"/>
        </w:trPr>
        <w:tc>
          <w:tcPr>
            <w:tcW w:w="2640" w:type="dxa"/>
            <w:shd w:val="clear" w:color="auto" w:fill="F7CAAC"/>
          </w:tcPr>
          <w:p w:rsidR="00A355F0" w:rsidRPr="00944A9E" w:rsidRDefault="00A355F0" w:rsidP="00A355F0">
            <w:pPr>
              <w:jc w:val="both"/>
              <w:rPr>
                <w:b/>
              </w:rPr>
            </w:pPr>
            <w:r w:rsidRPr="00944A9E">
              <w:rPr>
                <w:b/>
              </w:rPr>
              <w:t>Název studijního programu</w:t>
            </w:r>
          </w:p>
        </w:tc>
        <w:tc>
          <w:tcPr>
            <w:tcW w:w="7420" w:type="dxa"/>
            <w:gridSpan w:val="22"/>
          </w:tcPr>
          <w:p w:rsidR="00A355F0" w:rsidRPr="00944A9E" w:rsidRDefault="00A355F0" w:rsidP="00A355F0">
            <w:pPr>
              <w:jc w:val="both"/>
            </w:pPr>
            <w:r>
              <w:t>Učitelství pro 1. stupeň</w:t>
            </w:r>
            <w:r w:rsidRPr="00944A9E">
              <w:t xml:space="preserve"> základní školy</w:t>
            </w:r>
          </w:p>
        </w:tc>
      </w:tr>
      <w:tr w:rsidR="002577B1" w:rsidRPr="00944A9E" w:rsidTr="0044432C">
        <w:trPr>
          <w:trHeight w:val="207"/>
          <w:jc w:val="center"/>
        </w:trPr>
        <w:tc>
          <w:tcPr>
            <w:tcW w:w="2640" w:type="dxa"/>
            <w:shd w:val="clear" w:color="auto" w:fill="F7CAAC"/>
          </w:tcPr>
          <w:p w:rsidR="00A355F0" w:rsidRPr="00944A9E" w:rsidRDefault="00A355F0" w:rsidP="00A355F0">
            <w:pPr>
              <w:jc w:val="both"/>
              <w:rPr>
                <w:b/>
              </w:rPr>
            </w:pPr>
            <w:r w:rsidRPr="00944A9E">
              <w:rPr>
                <w:b/>
              </w:rPr>
              <w:t>Jméno a příjmení</w:t>
            </w:r>
          </w:p>
        </w:tc>
        <w:tc>
          <w:tcPr>
            <w:tcW w:w="4585" w:type="dxa"/>
            <w:gridSpan w:val="10"/>
          </w:tcPr>
          <w:p w:rsidR="00A355F0" w:rsidRPr="00944A9E" w:rsidRDefault="00351861" w:rsidP="00A355F0">
            <w:del w:id="5109" w:author="Hana Navrátilová" w:date="2019-09-24T11:10:00Z">
              <w:r w:rsidRPr="00944A9E">
                <w:delText>Andrea Filová</w:delText>
              </w:r>
            </w:del>
            <w:ins w:id="5110" w:author="Hana Navrátilová" w:date="2019-09-24T11:10:00Z">
              <w:r w:rsidR="00A355F0">
                <w:t>Beata Horníčková</w:t>
              </w:r>
            </w:ins>
          </w:p>
        </w:tc>
        <w:tc>
          <w:tcPr>
            <w:tcW w:w="992" w:type="dxa"/>
            <w:gridSpan w:val="5"/>
            <w:shd w:val="clear" w:color="auto" w:fill="F7CAAC"/>
          </w:tcPr>
          <w:p w:rsidR="00A355F0" w:rsidRPr="00944A9E" w:rsidRDefault="00A355F0" w:rsidP="00A355F0">
            <w:pPr>
              <w:jc w:val="both"/>
              <w:rPr>
                <w:b/>
              </w:rPr>
            </w:pPr>
            <w:r w:rsidRPr="00944A9E">
              <w:rPr>
                <w:b/>
              </w:rPr>
              <w:t>Tituly</w:t>
            </w:r>
          </w:p>
        </w:tc>
        <w:tc>
          <w:tcPr>
            <w:tcW w:w="1843" w:type="dxa"/>
            <w:gridSpan w:val="7"/>
          </w:tcPr>
          <w:p w:rsidR="00A355F0" w:rsidRPr="00944A9E" w:rsidRDefault="00A355F0" w:rsidP="00A355F0">
            <w:r w:rsidRPr="00944A9E">
              <w:t>Mgr.</w:t>
            </w:r>
            <w:del w:id="5111" w:author="Hana Navrátilová" w:date="2019-09-24T11:10:00Z">
              <w:r w:rsidR="00351861" w:rsidRPr="00944A9E">
                <w:delText xml:space="preserve"> </w:delText>
              </w:r>
            </w:del>
          </w:p>
        </w:tc>
      </w:tr>
      <w:tr w:rsidR="0044432C" w:rsidRPr="00944A9E" w:rsidTr="0044432C">
        <w:trPr>
          <w:jc w:val="center"/>
        </w:trPr>
        <w:tc>
          <w:tcPr>
            <w:tcW w:w="2640" w:type="dxa"/>
            <w:shd w:val="clear" w:color="auto" w:fill="F7CAAC"/>
          </w:tcPr>
          <w:p w:rsidR="00A355F0" w:rsidRPr="00944A9E" w:rsidRDefault="00A355F0" w:rsidP="00A355F0">
            <w:pPr>
              <w:jc w:val="both"/>
              <w:rPr>
                <w:b/>
              </w:rPr>
            </w:pPr>
            <w:r w:rsidRPr="00944A9E">
              <w:rPr>
                <w:b/>
              </w:rPr>
              <w:t>Rok narození</w:t>
            </w:r>
          </w:p>
        </w:tc>
        <w:tc>
          <w:tcPr>
            <w:tcW w:w="637" w:type="dxa"/>
          </w:tcPr>
          <w:p w:rsidR="00A355F0" w:rsidRPr="00944A9E" w:rsidRDefault="00351861" w:rsidP="00A355F0">
            <w:pPr>
              <w:jc w:val="both"/>
            </w:pPr>
            <w:del w:id="5112" w:author="Hana Navrátilová" w:date="2019-09-24T11:10:00Z">
              <w:r w:rsidRPr="00944A9E">
                <w:delText>1988</w:delText>
              </w:r>
            </w:del>
          </w:p>
        </w:tc>
        <w:tc>
          <w:tcPr>
            <w:tcW w:w="1993" w:type="dxa"/>
            <w:shd w:val="clear" w:color="auto" w:fill="F7CAAC"/>
          </w:tcPr>
          <w:p w:rsidR="00A355F0" w:rsidRPr="00944A9E" w:rsidRDefault="00A355F0" w:rsidP="00A355F0">
            <w:pPr>
              <w:jc w:val="both"/>
              <w:rPr>
                <w:b/>
              </w:rPr>
            </w:pPr>
            <w:r w:rsidRPr="00944A9E">
              <w:rPr>
                <w:b/>
              </w:rPr>
              <w:t>typ vztahu k VŠ</w:t>
            </w:r>
          </w:p>
        </w:tc>
        <w:tc>
          <w:tcPr>
            <w:tcW w:w="1079" w:type="dxa"/>
            <w:gridSpan w:val="4"/>
          </w:tcPr>
          <w:p w:rsidR="00A355F0" w:rsidRPr="00944A9E" w:rsidRDefault="00351861" w:rsidP="00A355F0">
            <w:pPr>
              <w:jc w:val="both"/>
            </w:pPr>
            <w:del w:id="5113" w:author="Hana Navrátilová" w:date="2019-09-24T11:10:00Z">
              <w:r w:rsidRPr="00944A9E">
                <w:delText>pp</w:delText>
              </w:r>
            </w:del>
            <w:ins w:id="5114" w:author="Hana Navrátilová" w:date="2019-09-24T11:10:00Z">
              <w:r w:rsidR="00A355F0" w:rsidRPr="00944A9E">
                <w:t>Student doktorského studia – Pedagogika</w:t>
              </w:r>
            </w:ins>
          </w:p>
        </w:tc>
        <w:tc>
          <w:tcPr>
            <w:tcW w:w="876" w:type="dxa"/>
            <w:gridSpan w:val="4"/>
            <w:shd w:val="clear" w:color="auto" w:fill="F7CAAC"/>
          </w:tcPr>
          <w:p w:rsidR="00A355F0" w:rsidRPr="00944A9E" w:rsidRDefault="00A355F0" w:rsidP="00A355F0">
            <w:pPr>
              <w:jc w:val="both"/>
              <w:rPr>
                <w:b/>
              </w:rPr>
            </w:pPr>
            <w:r w:rsidRPr="00944A9E">
              <w:rPr>
                <w:b/>
              </w:rPr>
              <w:t>rozsah</w:t>
            </w:r>
          </w:p>
        </w:tc>
        <w:tc>
          <w:tcPr>
            <w:tcW w:w="992" w:type="dxa"/>
            <w:gridSpan w:val="5"/>
          </w:tcPr>
          <w:p w:rsidR="00A355F0" w:rsidRPr="00944A9E" w:rsidRDefault="00351861" w:rsidP="00A355F0">
            <w:pPr>
              <w:jc w:val="both"/>
            </w:pPr>
            <w:del w:id="5115" w:author="Hana Navrátilová" w:date="2019-09-24T11:10:00Z">
              <w:r w:rsidRPr="00944A9E">
                <w:delText>40h/týdně</w:delText>
              </w:r>
            </w:del>
          </w:p>
        </w:tc>
        <w:tc>
          <w:tcPr>
            <w:tcW w:w="992" w:type="dxa"/>
            <w:gridSpan w:val="4"/>
            <w:shd w:val="clear" w:color="auto" w:fill="F7CAAC"/>
          </w:tcPr>
          <w:p w:rsidR="00A355F0" w:rsidRPr="00944A9E" w:rsidRDefault="00A355F0" w:rsidP="00A355F0">
            <w:pPr>
              <w:jc w:val="both"/>
              <w:rPr>
                <w:b/>
              </w:rPr>
            </w:pPr>
            <w:r w:rsidRPr="00944A9E">
              <w:rPr>
                <w:b/>
              </w:rPr>
              <w:t>do kdy</w:t>
            </w:r>
          </w:p>
        </w:tc>
        <w:tc>
          <w:tcPr>
            <w:tcW w:w="851" w:type="dxa"/>
            <w:gridSpan w:val="3"/>
          </w:tcPr>
          <w:p w:rsidR="00351861" w:rsidRDefault="00351861" w:rsidP="00E7344C">
            <w:pPr>
              <w:jc w:val="both"/>
              <w:rPr>
                <w:del w:id="5116" w:author="Hana Navrátilová" w:date="2019-09-24T11:10:00Z"/>
              </w:rPr>
            </w:pPr>
            <w:del w:id="5117" w:author="Hana Navrátilová" w:date="2019-09-24T11:10:00Z">
              <w:r w:rsidRPr="00944A9E">
                <w:delText>08/20</w:delText>
              </w:r>
              <w:r w:rsidR="008652DE">
                <w:delText>21</w:delText>
              </w:r>
            </w:del>
          </w:p>
          <w:p w:rsidR="00A355F0" w:rsidRPr="00944A9E" w:rsidRDefault="00F04943" w:rsidP="00A355F0">
            <w:del w:id="5118" w:author="Hana Navrátilová" w:date="2019-09-24T11:10:00Z">
              <w:r w:rsidRPr="00686322">
                <w:rPr>
                  <w:sz w:val="16"/>
                  <w:szCs w:val="16"/>
                </w:rPr>
                <w:delText>př</w:delText>
              </w:r>
              <w:r>
                <w:rPr>
                  <w:sz w:val="16"/>
                  <w:szCs w:val="16"/>
                </w:rPr>
                <w:delText xml:space="preserve">edpokládá </w:delText>
              </w:r>
              <w:r w:rsidRPr="00686322">
                <w:rPr>
                  <w:sz w:val="16"/>
                  <w:szCs w:val="16"/>
                </w:rPr>
                <w:delText>se pokračování spolupráce</w:delText>
              </w:r>
            </w:del>
          </w:p>
        </w:tc>
      </w:tr>
      <w:tr w:rsidR="002577B1" w:rsidRPr="00944A9E" w:rsidTr="0044432C">
        <w:trPr>
          <w:jc w:val="center"/>
        </w:trPr>
        <w:tc>
          <w:tcPr>
            <w:tcW w:w="5270" w:type="dxa"/>
            <w:gridSpan w:val="3"/>
            <w:shd w:val="clear" w:color="auto" w:fill="F7CAAC"/>
          </w:tcPr>
          <w:p w:rsidR="00A355F0" w:rsidRPr="00944A9E" w:rsidRDefault="00A355F0" w:rsidP="00A355F0">
            <w:pPr>
              <w:jc w:val="both"/>
              <w:rPr>
                <w:b/>
              </w:rPr>
            </w:pPr>
            <w:r w:rsidRPr="00944A9E">
              <w:rPr>
                <w:b/>
              </w:rPr>
              <w:t>Typ vztahu na součásti VŠ, která uskutečňuje st. program</w:t>
            </w:r>
          </w:p>
        </w:tc>
        <w:tc>
          <w:tcPr>
            <w:tcW w:w="1079" w:type="dxa"/>
            <w:gridSpan w:val="4"/>
          </w:tcPr>
          <w:p w:rsidR="00A355F0" w:rsidRPr="00944A9E" w:rsidRDefault="00351861" w:rsidP="00A355F0">
            <w:pPr>
              <w:jc w:val="both"/>
            </w:pPr>
            <w:del w:id="5119" w:author="Hana Navrátilová" w:date="2019-09-24T11:10:00Z">
              <w:r w:rsidRPr="00944A9E">
                <w:delText>pp</w:delText>
              </w:r>
            </w:del>
            <w:ins w:id="5120" w:author="Hana Navrátilová" w:date="2019-09-24T11:10:00Z">
              <w:r w:rsidR="00A355F0" w:rsidRPr="00944A9E">
                <w:t>Student doktorského studia – Pedagogika</w:t>
              </w:r>
            </w:ins>
          </w:p>
        </w:tc>
        <w:tc>
          <w:tcPr>
            <w:tcW w:w="876" w:type="dxa"/>
            <w:gridSpan w:val="4"/>
            <w:shd w:val="clear" w:color="auto" w:fill="F7CAAC"/>
          </w:tcPr>
          <w:p w:rsidR="00A355F0" w:rsidRPr="00944A9E" w:rsidRDefault="00A355F0" w:rsidP="00A355F0">
            <w:pPr>
              <w:jc w:val="both"/>
              <w:rPr>
                <w:b/>
              </w:rPr>
            </w:pPr>
            <w:r w:rsidRPr="00944A9E">
              <w:rPr>
                <w:b/>
              </w:rPr>
              <w:t>rozsah</w:t>
            </w:r>
          </w:p>
        </w:tc>
        <w:tc>
          <w:tcPr>
            <w:tcW w:w="992" w:type="dxa"/>
            <w:gridSpan w:val="5"/>
          </w:tcPr>
          <w:p w:rsidR="00A355F0" w:rsidRPr="00944A9E" w:rsidRDefault="00351861" w:rsidP="00A355F0">
            <w:pPr>
              <w:jc w:val="both"/>
              <w:rPr>
                <w:lang w:val="sk-SK"/>
              </w:rPr>
            </w:pPr>
            <w:del w:id="5121" w:author="Hana Navrátilová" w:date="2019-09-24T11:10:00Z">
              <w:r w:rsidRPr="00944A9E">
                <w:rPr>
                  <w:lang w:val="sk-SK"/>
                </w:rPr>
                <w:delText>40h/týdně</w:delText>
              </w:r>
            </w:del>
          </w:p>
        </w:tc>
        <w:tc>
          <w:tcPr>
            <w:tcW w:w="992" w:type="dxa"/>
            <w:gridSpan w:val="4"/>
            <w:shd w:val="clear" w:color="auto" w:fill="F7CAAC"/>
          </w:tcPr>
          <w:p w:rsidR="00A355F0" w:rsidRPr="00944A9E" w:rsidRDefault="00A355F0" w:rsidP="00A355F0">
            <w:pPr>
              <w:jc w:val="both"/>
              <w:rPr>
                <w:b/>
              </w:rPr>
            </w:pPr>
            <w:r w:rsidRPr="00944A9E">
              <w:rPr>
                <w:b/>
              </w:rPr>
              <w:t>do kdy</w:t>
            </w:r>
          </w:p>
        </w:tc>
        <w:tc>
          <w:tcPr>
            <w:tcW w:w="851" w:type="dxa"/>
            <w:gridSpan w:val="3"/>
          </w:tcPr>
          <w:p w:rsidR="00A355F0" w:rsidRPr="00944A9E" w:rsidRDefault="00E3742E" w:rsidP="00A355F0">
            <w:pPr>
              <w:jc w:val="both"/>
            </w:pPr>
            <w:del w:id="5122" w:author="Hana Navrátilová" w:date="2019-09-24T11:10:00Z">
              <w:r>
                <w:delText>08/2021</w:delText>
              </w:r>
            </w:del>
          </w:p>
        </w:tc>
      </w:tr>
      <w:tr w:rsidR="008A1422" w:rsidRPr="00944A9E" w:rsidTr="002577B1">
        <w:trPr>
          <w:jc w:val="center"/>
        </w:trPr>
        <w:tc>
          <w:tcPr>
            <w:tcW w:w="6349" w:type="dxa"/>
            <w:gridSpan w:val="7"/>
            <w:shd w:val="clear" w:color="auto" w:fill="F7CAAC"/>
          </w:tcPr>
          <w:p w:rsidR="00A355F0" w:rsidRPr="00944A9E" w:rsidRDefault="00A355F0" w:rsidP="00A355F0">
            <w:pPr>
              <w:jc w:val="both"/>
            </w:pPr>
            <w:r w:rsidRPr="00944A9E">
              <w:rPr>
                <w:b/>
              </w:rPr>
              <w:t>Další současná působení jako akademický pracovník na jiných VŠ</w:t>
            </w:r>
          </w:p>
        </w:tc>
        <w:tc>
          <w:tcPr>
            <w:tcW w:w="1323" w:type="dxa"/>
            <w:gridSpan w:val="6"/>
            <w:shd w:val="clear" w:color="auto" w:fill="F7CAAC"/>
          </w:tcPr>
          <w:p w:rsidR="00A355F0" w:rsidRPr="00944A9E" w:rsidRDefault="00A355F0" w:rsidP="00A355F0">
            <w:pPr>
              <w:jc w:val="both"/>
              <w:rPr>
                <w:b/>
              </w:rPr>
            </w:pPr>
            <w:r w:rsidRPr="00944A9E">
              <w:rPr>
                <w:b/>
              </w:rPr>
              <w:t xml:space="preserve">typ prac. </w:t>
            </w:r>
            <w:del w:id="5123" w:author="Hana Navrátilová" w:date="2019-09-24T11:10:00Z">
              <w:r w:rsidR="00B309BD" w:rsidRPr="00944A9E">
                <w:rPr>
                  <w:b/>
                </w:rPr>
                <w:delText>V</w:delText>
              </w:r>
              <w:r w:rsidR="00351861" w:rsidRPr="00944A9E">
                <w:rPr>
                  <w:b/>
                </w:rPr>
                <w:delText>ztahu</w:delText>
              </w:r>
            </w:del>
            <w:ins w:id="5124" w:author="Hana Navrátilová" w:date="2019-09-24T11:10:00Z">
              <w:r w:rsidRPr="00944A9E">
                <w:rPr>
                  <w:b/>
                </w:rPr>
                <w:t>vztahu</w:t>
              </w:r>
            </w:ins>
          </w:p>
        </w:tc>
        <w:tc>
          <w:tcPr>
            <w:tcW w:w="2388" w:type="dxa"/>
            <w:gridSpan w:val="10"/>
            <w:shd w:val="clear" w:color="auto" w:fill="F7CAAC"/>
          </w:tcPr>
          <w:p w:rsidR="00A355F0" w:rsidRPr="00944A9E" w:rsidRDefault="00A355F0" w:rsidP="00A355F0">
            <w:pPr>
              <w:jc w:val="both"/>
              <w:rPr>
                <w:b/>
              </w:rPr>
            </w:pPr>
            <w:r w:rsidRPr="00944A9E">
              <w:rPr>
                <w:b/>
              </w:rPr>
              <w:t>rozsah</w:t>
            </w:r>
          </w:p>
        </w:tc>
      </w:tr>
      <w:tr w:rsidR="00A355F0" w:rsidRPr="00944A9E" w:rsidTr="002577B1">
        <w:trPr>
          <w:jc w:val="center"/>
        </w:trPr>
        <w:tc>
          <w:tcPr>
            <w:tcW w:w="6349" w:type="dxa"/>
            <w:gridSpan w:val="7"/>
          </w:tcPr>
          <w:p w:rsidR="00A355F0" w:rsidRPr="00944A9E" w:rsidRDefault="00351861" w:rsidP="00A355F0">
            <w:pPr>
              <w:jc w:val="both"/>
            </w:pPr>
            <w:del w:id="5125" w:author="Hana Navrátilová" w:date="2019-09-24T11:10:00Z">
              <w:r w:rsidRPr="00944A9E">
                <w:delText>Nemá</w:delText>
              </w:r>
            </w:del>
          </w:p>
        </w:tc>
        <w:tc>
          <w:tcPr>
            <w:tcW w:w="1323" w:type="dxa"/>
            <w:gridSpan w:val="6"/>
          </w:tcPr>
          <w:p w:rsidR="00A355F0" w:rsidRPr="00944A9E" w:rsidRDefault="00A355F0" w:rsidP="00A355F0">
            <w:pPr>
              <w:jc w:val="both"/>
            </w:pPr>
          </w:p>
        </w:tc>
        <w:tc>
          <w:tcPr>
            <w:tcW w:w="2388" w:type="dxa"/>
            <w:gridSpan w:val="10"/>
          </w:tcPr>
          <w:p w:rsidR="00A355F0" w:rsidRPr="00944A9E" w:rsidRDefault="00A355F0" w:rsidP="00A355F0">
            <w:pPr>
              <w:jc w:val="both"/>
            </w:pPr>
          </w:p>
        </w:tc>
      </w:tr>
      <w:tr w:rsidR="00A355F0" w:rsidRPr="00944A9E" w:rsidTr="002577B1">
        <w:trPr>
          <w:jc w:val="center"/>
        </w:trPr>
        <w:tc>
          <w:tcPr>
            <w:tcW w:w="10060" w:type="dxa"/>
            <w:gridSpan w:val="23"/>
            <w:shd w:val="clear" w:color="auto" w:fill="F7CAAC"/>
          </w:tcPr>
          <w:p w:rsidR="00A355F0" w:rsidRPr="00944A9E" w:rsidRDefault="00A355F0" w:rsidP="00A355F0">
            <w:pPr>
              <w:jc w:val="both"/>
            </w:pPr>
            <w:r w:rsidRPr="00944A9E">
              <w:rPr>
                <w:b/>
              </w:rPr>
              <w:t>Předměty příslušného studijního programu a způsob zapojení do jejich výuky, příp. další zapojení do uskutečňování studijního programu</w:t>
            </w:r>
          </w:p>
        </w:tc>
      </w:tr>
      <w:tr w:rsidR="00A355F0" w:rsidRPr="00944A9E" w:rsidTr="002577B1">
        <w:trPr>
          <w:trHeight w:val="196"/>
          <w:jc w:val="center"/>
        </w:trPr>
        <w:tc>
          <w:tcPr>
            <w:tcW w:w="10060" w:type="dxa"/>
            <w:gridSpan w:val="23"/>
            <w:tcBorders>
              <w:top w:val="nil"/>
            </w:tcBorders>
          </w:tcPr>
          <w:p w:rsidR="00A355F0" w:rsidRPr="00944A9E" w:rsidRDefault="00351861" w:rsidP="00A355F0">
            <w:del w:id="5126" w:author="Hana Navrátilová" w:date="2019-09-24T11:10:00Z">
              <w:r w:rsidRPr="00944A9E">
                <w:delText>Pediatrie</w:delText>
              </w:r>
            </w:del>
            <w:ins w:id="5127" w:author="Hana Navrátilová" w:date="2019-09-24T11:10:00Z">
              <w:r w:rsidR="00A355F0" w:rsidRPr="00944A9E">
                <w:t>Didaktika anglického jazyka s praxí 1, Didaktika anglického jazyka s praxí 2</w:t>
              </w:r>
              <w:r w:rsidR="00A355F0">
                <w:t>, Integrovaná výuka anglického jazyka</w:t>
              </w:r>
            </w:ins>
          </w:p>
        </w:tc>
      </w:tr>
      <w:tr w:rsidR="00A355F0" w:rsidRPr="00944A9E" w:rsidTr="002577B1">
        <w:trPr>
          <w:jc w:val="center"/>
        </w:trPr>
        <w:tc>
          <w:tcPr>
            <w:tcW w:w="10060" w:type="dxa"/>
            <w:gridSpan w:val="23"/>
            <w:shd w:val="clear" w:color="auto" w:fill="F7CAAC"/>
          </w:tcPr>
          <w:p w:rsidR="00A355F0" w:rsidRPr="00944A9E" w:rsidRDefault="00A355F0" w:rsidP="00A355F0">
            <w:pPr>
              <w:jc w:val="both"/>
            </w:pPr>
            <w:r w:rsidRPr="00944A9E">
              <w:rPr>
                <w:b/>
              </w:rPr>
              <w:t xml:space="preserve">Údaje o vzdělání na VŠ </w:t>
            </w:r>
          </w:p>
        </w:tc>
      </w:tr>
      <w:tr w:rsidR="00A355F0" w:rsidRPr="00944A9E" w:rsidTr="002577B1">
        <w:trPr>
          <w:trHeight w:val="1055"/>
          <w:jc w:val="center"/>
        </w:trPr>
        <w:tc>
          <w:tcPr>
            <w:tcW w:w="10060" w:type="dxa"/>
            <w:gridSpan w:val="23"/>
          </w:tcPr>
          <w:p w:rsidR="00A355F0" w:rsidRDefault="00A355F0" w:rsidP="00A355F0">
            <w:pPr>
              <w:jc w:val="both"/>
              <w:rPr>
                <w:ins w:id="5128" w:author="Hana Navrátilová" w:date="2019-09-24T11:10:00Z"/>
              </w:rPr>
            </w:pPr>
            <w:r>
              <w:t xml:space="preserve">Bc., bakalářský </w:t>
            </w:r>
            <w:del w:id="5129" w:author="Hana Navrátilová" w:date="2019-09-24T11:10:00Z">
              <w:r w:rsidR="00351861" w:rsidRPr="00944A9E">
                <w:delText xml:space="preserve">studijní program Ošetřovatelství, studijní </w:delText>
              </w:r>
            </w:del>
            <w:r>
              <w:t xml:space="preserve">obor </w:t>
            </w:r>
            <w:del w:id="5130" w:author="Hana Navrátilová" w:date="2019-09-24T11:10:00Z">
              <w:r w:rsidR="00351861" w:rsidRPr="00944A9E">
                <w:delText xml:space="preserve">Všeobecná sestra FZS OU v Ostravě </w:delText>
              </w:r>
              <w:r w:rsidR="00351861" w:rsidRPr="00944A9E">
                <w:br/>
              </w:r>
            </w:del>
            <w:ins w:id="5131" w:author="Hana Navrátilová" w:date="2019-09-24T11:10:00Z">
              <w:r>
                <w:t>Učitelství pro mateřské školy, 2017, UTB ve Zlíně</w:t>
              </w:r>
            </w:ins>
          </w:p>
          <w:p w:rsidR="00A355F0" w:rsidRDefault="00A355F0" w:rsidP="00BC0497">
            <w:pPr>
              <w:jc w:val="both"/>
            </w:pPr>
            <w:r>
              <w:t xml:space="preserve">Mgr., </w:t>
            </w:r>
            <w:del w:id="5132" w:author="Hana Navrátilová" w:date="2019-09-24T11:10:00Z">
              <w:r w:rsidR="00351861" w:rsidRPr="00944A9E">
                <w:delText xml:space="preserve">navazující </w:delText>
              </w:r>
            </w:del>
            <w:r>
              <w:t xml:space="preserve">magisterský </w:t>
            </w:r>
            <w:del w:id="5133" w:author="Hana Navrátilová" w:date="2019-09-24T11:10:00Z">
              <w:r w:rsidR="00351861" w:rsidRPr="00944A9E">
                <w:delText>studijní program Ošetřovatelství LF OU v Ostravě</w:delText>
              </w:r>
            </w:del>
            <w:ins w:id="5134" w:author="Hana Navrátilová" w:date="2019-09-24T11:10:00Z">
              <w:r>
                <w:t>obor Pedagogika předškolního věku, 2019, UTB ve Zlíně</w:t>
              </w:r>
            </w:ins>
          </w:p>
          <w:p w:rsidR="00351861" w:rsidRPr="00944A9E" w:rsidRDefault="00351861" w:rsidP="00E7344C">
            <w:pPr>
              <w:rPr>
                <w:del w:id="5135" w:author="Hana Navrátilová" w:date="2019-09-24T11:10:00Z"/>
              </w:rPr>
            </w:pPr>
            <w:del w:id="5136" w:author="Hana Navrátilová" w:date="2019-09-24T11:10:00Z">
              <w:r w:rsidRPr="00944A9E">
                <w:delText>doktorský studijní program Ošetřovatelství, studijní obor Ošetřovatelství LF OU v Ostravě</w:delText>
              </w:r>
            </w:del>
          </w:p>
          <w:p w:rsidR="00A355F0" w:rsidRPr="00944A9E" w:rsidRDefault="00A355F0" w:rsidP="00A355F0">
            <w:pPr>
              <w:jc w:val="both"/>
              <w:rPr>
                <w:ins w:id="5137" w:author="Hana Navrátilová" w:date="2019-09-24T11:10:00Z"/>
              </w:rPr>
            </w:pPr>
          </w:p>
          <w:p w:rsidR="00A355F0" w:rsidRPr="00944A9E" w:rsidRDefault="00191F5B" w:rsidP="00A355F0">
            <w:pPr>
              <w:jc w:val="both"/>
            </w:pPr>
            <w:ins w:id="5138" w:author="Hana Navrátilová" w:date="2019-09-24T11:10:00Z">
              <w:r>
                <w:t>Studentka doktorského studijního programu Pedagogika na FHS UTB ve Zlíně – školitelka prof. Pokrivčáková</w:t>
              </w:r>
            </w:ins>
          </w:p>
        </w:tc>
      </w:tr>
      <w:tr w:rsidR="00A355F0" w:rsidRPr="00944A9E" w:rsidTr="002577B1">
        <w:trPr>
          <w:jc w:val="center"/>
        </w:trPr>
        <w:tc>
          <w:tcPr>
            <w:tcW w:w="10060" w:type="dxa"/>
            <w:gridSpan w:val="23"/>
            <w:shd w:val="clear" w:color="auto" w:fill="F7CAAC"/>
          </w:tcPr>
          <w:p w:rsidR="00A355F0" w:rsidRPr="00944A9E" w:rsidRDefault="00A355F0" w:rsidP="00A355F0">
            <w:pPr>
              <w:jc w:val="both"/>
              <w:rPr>
                <w:b/>
              </w:rPr>
            </w:pPr>
            <w:r w:rsidRPr="00944A9E">
              <w:rPr>
                <w:b/>
              </w:rPr>
              <w:t>Údaje o odborném působení od absolvování VŠ</w:t>
            </w:r>
          </w:p>
        </w:tc>
      </w:tr>
      <w:tr w:rsidR="00A355F0" w:rsidRPr="00944A9E" w:rsidTr="002577B1">
        <w:trPr>
          <w:trHeight w:val="1090"/>
          <w:jc w:val="center"/>
        </w:trPr>
        <w:tc>
          <w:tcPr>
            <w:tcW w:w="10060" w:type="dxa"/>
            <w:gridSpan w:val="23"/>
          </w:tcPr>
          <w:p w:rsidR="00351861" w:rsidRPr="00944A9E" w:rsidRDefault="00351861" w:rsidP="00E7344C">
            <w:pPr>
              <w:rPr>
                <w:del w:id="5139" w:author="Hana Navrátilová" w:date="2019-09-24T11:10:00Z"/>
              </w:rPr>
            </w:pPr>
            <w:del w:id="5140" w:author="Hana Navrátilová" w:date="2019-09-24T11:10:00Z">
              <w:r w:rsidRPr="00944A9E">
                <w:delText>2010</w:delText>
              </w:r>
              <w:r w:rsidR="00B369B9" w:rsidRPr="00944A9E">
                <w:delText xml:space="preserve"> – </w:delText>
              </w:r>
              <w:r w:rsidRPr="00944A9E">
                <w:delText xml:space="preserve">2012 všeobecná sestra Fakultní nemocnice Ostrava, Klinika dětského lékařství, Oddělení dětské hematologie </w:delText>
              </w:r>
              <w:r w:rsidR="00964046">
                <w:br/>
              </w:r>
              <w:r w:rsidRPr="00944A9E">
                <w:delText>a</w:delText>
              </w:r>
              <w:r w:rsidR="00964046">
                <w:delText xml:space="preserve"> </w:delText>
              </w:r>
              <w:r w:rsidRPr="00944A9E">
                <w:delText xml:space="preserve">hematoonkologie </w:delText>
              </w:r>
            </w:del>
          </w:p>
          <w:p w:rsidR="00A355F0" w:rsidRPr="00944A9E" w:rsidRDefault="00351861" w:rsidP="00BC0497">
            <w:pPr>
              <w:jc w:val="both"/>
            </w:pPr>
            <w:del w:id="5141" w:author="Hana Navrátilová" w:date="2019-09-24T11:10:00Z">
              <w:r w:rsidRPr="00944A9E">
                <w:delText>2012</w:delText>
              </w:r>
              <w:r w:rsidR="00B369B9" w:rsidRPr="00944A9E">
                <w:delText xml:space="preserve"> – </w:delText>
              </w:r>
              <w:r w:rsidRPr="00944A9E">
                <w:delText xml:space="preserve">dosud asistent, Ústav zdravotnických věd, Univerzita Tomáše Bati ve Zlíně, Fakulta humanitních studií </w:delText>
              </w:r>
            </w:del>
          </w:p>
        </w:tc>
      </w:tr>
      <w:tr w:rsidR="00A355F0" w:rsidRPr="00944A9E" w:rsidTr="002577B1">
        <w:trPr>
          <w:trHeight w:val="250"/>
          <w:jc w:val="center"/>
        </w:trPr>
        <w:tc>
          <w:tcPr>
            <w:tcW w:w="10060" w:type="dxa"/>
            <w:gridSpan w:val="23"/>
            <w:shd w:val="clear" w:color="auto" w:fill="F7CAAC"/>
          </w:tcPr>
          <w:p w:rsidR="00A355F0" w:rsidRPr="00944A9E" w:rsidRDefault="00A355F0" w:rsidP="00A355F0">
            <w:pPr>
              <w:jc w:val="both"/>
            </w:pPr>
            <w:r w:rsidRPr="00944A9E">
              <w:rPr>
                <w:b/>
              </w:rPr>
              <w:t>Zkušenosti s vedením kvalifikačních a rigorózních prací</w:t>
            </w:r>
          </w:p>
        </w:tc>
      </w:tr>
      <w:tr w:rsidR="00A355F0" w:rsidRPr="00944A9E" w:rsidTr="002577B1">
        <w:trPr>
          <w:trHeight w:val="491"/>
          <w:jc w:val="center"/>
        </w:trPr>
        <w:tc>
          <w:tcPr>
            <w:tcW w:w="10060" w:type="dxa"/>
            <w:gridSpan w:val="23"/>
          </w:tcPr>
          <w:p w:rsidR="00A355F0" w:rsidRPr="00944A9E" w:rsidRDefault="00351861" w:rsidP="00A355F0">
            <w:pPr>
              <w:jc w:val="both"/>
            </w:pPr>
            <w:del w:id="5142" w:author="Hana Navrátilová" w:date="2019-09-24T11:10:00Z">
              <w:r w:rsidRPr="00944A9E">
                <w:delText>30 bakalářských prací</w:delText>
              </w:r>
            </w:del>
          </w:p>
        </w:tc>
      </w:tr>
      <w:tr w:rsidR="002577B1" w:rsidRPr="00944A9E" w:rsidTr="002577B1">
        <w:trPr>
          <w:jc w:val="center"/>
        </w:trPr>
        <w:tc>
          <w:tcPr>
            <w:tcW w:w="3277" w:type="dxa"/>
            <w:gridSpan w:val="2"/>
            <w:tcBorders>
              <w:top w:val="single" w:sz="12" w:space="0" w:color="auto"/>
            </w:tcBorders>
            <w:shd w:val="clear" w:color="auto" w:fill="F7CAAC"/>
          </w:tcPr>
          <w:p w:rsidR="00A355F0" w:rsidRPr="00944A9E" w:rsidRDefault="00A355F0" w:rsidP="00A355F0">
            <w:pPr>
              <w:jc w:val="both"/>
            </w:pPr>
            <w:r w:rsidRPr="00944A9E">
              <w:rPr>
                <w:b/>
              </w:rPr>
              <w:t xml:space="preserve">Obor habilitačního řízení </w:t>
            </w:r>
          </w:p>
        </w:tc>
        <w:tc>
          <w:tcPr>
            <w:tcW w:w="2388" w:type="dxa"/>
            <w:gridSpan w:val="2"/>
            <w:tcBorders>
              <w:top w:val="single" w:sz="12" w:space="0" w:color="auto"/>
            </w:tcBorders>
            <w:shd w:val="clear" w:color="auto" w:fill="F7CAAC"/>
          </w:tcPr>
          <w:p w:rsidR="00A355F0" w:rsidRPr="00944A9E" w:rsidRDefault="00A355F0" w:rsidP="00A355F0">
            <w:pPr>
              <w:jc w:val="both"/>
            </w:pPr>
            <w:r w:rsidRPr="00944A9E">
              <w:rPr>
                <w:b/>
              </w:rPr>
              <w:t>Rok udělení hodnosti</w:t>
            </w:r>
          </w:p>
        </w:tc>
        <w:tc>
          <w:tcPr>
            <w:tcW w:w="1989" w:type="dxa"/>
            <w:gridSpan w:val="8"/>
            <w:tcBorders>
              <w:top w:val="single" w:sz="12" w:space="0" w:color="auto"/>
              <w:right w:val="single" w:sz="12" w:space="0" w:color="auto"/>
            </w:tcBorders>
            <w:shd w:val="clear" w:color="auto" w:fill="F7CAAC"/>
          </w:tcPr>
          <w:p w:rsidR="00A355F0" w:rsidRPr="00944A9E" w:rsidRDefault="00A355F0" w:rsidP="00A355F0">
            <w:pPr>
              <w:jc w:val="both"/>
            </w:pPr>
            <w:r w:rsidRPr="00944A9E">
              <w:rPr>
                <w:b/>
              </w:rPr>
              <w:t>Řízení konáno na VŠ</w:t>
            </w:r>
          </w:p>
        </w:tc>
        <w:tc>
          <w:tcPr>
            <w:tcW w:w="2406" w:type="dxa"/>
            <w:gridSpan w:val="11"/>
            <w:tcBorders>
              <w:top w:val="single" w:sz="12" w:space="0" w:color="auto"/>
              <w:left w:val="single" w:sz="12" w:space="0" w:color="auto"/>
            </w:tcBorders>
            <w:shd w:val="clear" w:color="auto" w:fill="F7CAAC"/>
          </w:tcPr>
          <w:p w:rsidR="00A355F0" w:rsidRPr="00944A9E" w:rsidRDefault="00A355F0" w:rsidP="00A355F0">
            <w:pPr>
              <w:jc w:val="both"/>
              <w:rPr>
                <w:b/>
              </w:rPr>
            </w:pPr>
            <w:r w:rsidRPr="00944A9E">
              <w:rPr>
                <w:b/>
              </w:rPr>
              <w:t>Ohlasy publikací</w:t>
            </w:r>
          </w:p>
        </w:tc>
      </w:tr>
      <w:tr w:rsidR="002577B1" w:rsidRPr="00944A9E" w:rsidTr="002577B1">
        <w:trPr>
          <w:jc w:val="center"/>
        </w:trPr>
        <w:tc>
          <w:tcPr>
            <w:tcW w:w="3277" w:type="dxa"/>
            <w:gridSpan w:val="2"/>
          </w:tcPr>
          <w:p w:rsidR="00A355F0" w:rsidRPr="00944A9E" w:rsidRDefault="00A355F0" w:rsidP="00A355F0">
            <w:pPr>
              <w:jc w:val="both"/>
            </w:pPr>
          </w:p>
        </w:tc>
        <w:tc>
          <w:tcPr>
            <w:tcW w:w="2388" w:type="dxa"/>
            <w:gridSpan w:val="2"/>
          </w:tcPr>
          <w:p w:rsidR="00A355F0" w:rsidRPr="00944A9E" w:rsidRDefault="00A355F0" w:rsidP="00A355F0">
            <w:pPr>
              <w:jc w:val="both"/>
            </w:pPr>
          </w:p>
        </w:tc>
        <w:tc>
          <w:tcPr>
            <w:tcW w:w="1989" w:type="dxa"/>
            <w:gridSpan w:val="8"/>
            <w:tcBorders>
              <w:right w:val="single" w:sz="12" w:space="0" w:color="auto"/>
            </w:tcBorders>
          </w:tcPr>
          <w:p w:rsidR="00A355F0" w:rsidRPr="00944A9E" w:rsidRDefault="00A355F0" w:rsidP="00A355F0">
            <w:pPr>
              <w:jc w:val="both"/>
            </w:pPr>
          </w:p>
        </w:tc>
        <w:tc>
          <w:tcPr>
            <w:tcW w:w="705" w:type="dxa"/>
            <w:gridSpan w:val="5"/>
            <w:tcBorders>
              <w:left w:val="single" w:sz="12" w:space="0" w:color="auto"/>
            </w:tcBorders>
            <w:shd w:val="clear" w:color="auto" w:fill="F7CAAC"/>
          </w:tcPr>
          <w:p w:rsidR="00A355F0" w:rsidRPr="00944A9E" w:rsidRDefault="00A355F0" w:rsidP="00A355F0">
            <w:pPr>
              <w:jc w:val="both"/>
            </w:pPr>
            <w:r w:rsidRPr="00944A9E">
              <w:rPr>
                <w:b/>
              </w:rPr>
              <w:t>WOS</w:t>
            </w:r>
          </w:p>
        </w:tc>
        <w:tc>
          <w:tcPr>
            <w:tcW w:w="850" w:type="dxa"/>
            <w:gridSpan w:val="3"/>
            <w:shd w:val="clear" w:color="auto" w:fill="F7CAAC"/>
          </w:tcPr>
          <w:p w:rsidR="00A355F0" w:rsidRPr="00944A9E" w:rsidRDefault="00A355F0" w:rsidP="00A355F0">
            <w:pPr>
              <w:jc w:val="both"/>
              <w:rPr>
                <w:sz w:val="18"/>
              </w:rPr>
            </w:pPr>
            <w:r w:rsidRPr="00944A9E">
              <w:rPr>
                <w:b/>
                <w:sz w:val="18"/>
              </w:rPr>
              <w:t>Scopus</w:t>
            </w:r>
          </w:p>
        </w:tc>
        <w:tc>
          <w:tcPr>
            <w:tcW w:w="851" w:type="dxa"/>
            <w:gridSpan w:val="3"/>
            <w:shd w:val="clear" w:color="auto" w:fill="F7CAAC"/>
          </w:tcPr>
          <w:p w:rsidR="00A355F0" w:rsidRPr="00944A9E" w:rsidRDefault="00A355F0" w:rsidP="00A355F0">
            <w:pPr>
              <w:jc w:val="both"/>
            </w:pPr>
            <w:r w:rsidRPr="00944A9E">
              <w:rPr>
                <w:b/>
                <w:sz w:val="18"/>
              </w:rPr>
              <w:t>ostatní</w:t>
            </w:r>
          </w:p>
        </w:tc>
      </w:tr>
      <w:tr w:rsidR="002577B1" w:rsidRPr="00944A9E" w:rsidTr="002577B1">
        <w:trPr>
          <w:trHeight w:val="70"/>
          <w:jc w:val="center"/>
        </w:trPr>
        <w:tc>
          <w:tcPr>
            <w:tcW w:w="3277" w:type="dxa"/>
            <w:gridSpan w:val="2"/>
            <w:shd w:val="clear" w:color="auto" w:fill="F7CAAC"/>
          </w:tcPr>
          <w:p w:rsidR="00A355F0" w:rsidRPr="00944A9E" w:rsidRDefault="00A355F0" w:rsidP="00A355F0">
            <w:pPr>
              <w:jc w:val="both"/>
            </w:pPr>
            <w:r w:rsidRPr="00944A9E">
              <w:rPr>
                <w:b/>
              </w:rPr>
              <w:t>Obor jmenovacího řízení</w:t>
            </w:r>
          </w:p>
        </w:tc>
        <w:tc>
          <w:tcPr>
            <w:tcW w:w="2388" w:type="dxa"/>
            <w:gridSpan w:val="2"/>
            <w:shd w:val="clear" w:color="auto" w:fill="F7CAAC"/>
          </w:tcPr>
          <w:p w:rsidR="00A355F0" w:rsidRPr="00944A9E" w:rsidRDefault="00A355F0" w:rsidP="00A355F0">
            <w:pPr>
              <w:jc w:val="both"/>
            </w:pPr>
            <w:r w:rsidRPr="00944A9E">
              <w:rPr>
                <w:b/>
              </w:rPr>
              <w:t>Rok udělení hodnosti</w:t>
            </w:r>
          </w:p>
        </w:tc>
        <w:tc>
          <w:tcPr>
            <w:tcW w:w="1989" w:type="dxa"/>
            <w:gridSpan w:val="8"/>
            <w:tcBorders>
              <w:right w:val="single" w:sz="12" w:space="0" w:color="auto"/>
            </w:tcBorders>
            <w:shd w:val="clear" w:color="auto" w:fill="F7CAAC"/>
          </w:tcPr>
          <w:p w:rsidR="00A355F0" w:rsidRPr="00944A9E" w:rsidRDefault="00A355F0" w:rsidP="00A355F0">
            <w:pPr>
              <w:jc w:val="both"/>
            </w:pPr>
            <w:r w:rsidRPr="00944A9E">
              <w:rPr>
                <w:b/>
              </w:rPr>
              <w:t>Řízení konáno na VŠ</w:t>
            </w:r>
          </w:p>
        </w:tc>
        <w:tc>
          <w:tcPr>
            <w:tcW w:w="705" w:type="dxa"/>
            <w:gridSpan w:val="5"/>
            <w:vMerge w:val="restart"/>
            <w:tcBorders>
              <w:left w:val="single" w:sz="12" w:space="0" w:color="auto"/>
            </w:tcBorders>
          </w:tcPr>
          <w:p w:rsidR="00A355F0" w:rsidRPr="00944A9E" w:rsidRDefault="00A355F0" w:rsidP="00A355F0">
            <w:pPr>
              <w:jc w:val="both"/>
            </w:pPr>
          </w:p>
        </w:tc>
        <w:tc>
          <w:tcPr>
            <w:tcW w:w="850" w:type="dxa"/>
            <w:gridSpan w:val="3"/>
            <w:vMerge w:val="restart"/>
          </w:tcPr>
          <w:p w:rsidR="00A355F0" w:rsidRPr="00944A9E" w:rsidRDefault="00A355F0" w:rsidP="00A355F0">
            <w:pPr>
              <w:jc w:val="both"/>
            </w:pPr>
          </w:p>
        </w:tc>
        <w:tc>
          <w:tcPr>
            <w:tcW w:w="851" w:type="dxa"/>
            <w:gridSpan w:val="3"/>
            <w:vMerge w:val="restart"/>
          </w:tcPr>
          <w:p w:rsidR="00A355F0" w:rsidRPr="00944A9E" w:rsidRDefault="00A355F0" w:rsidP="00A355F0">
            <w:pPr>
              <w:jc w:val="both"/>
            </w:pPr>
          </w:p>
        </w:tc>
      </w:tr>
      <w:tr w:rsidR="002577B1" w:rsidRPr="00944A9E" w:rsidTr="002577B1">
        <w:trPr>
          <w:trHeight w:val="205"/>
          <w:jc w:val="center"/>
        </w:trPr>
        <w:tc>
          <w:tcPr>
            <w:tcW w:w="3277" w:type="dxa"/>
            <w:gridSpan w:val="2"/>
          </w:tcPr>
          <w:p w:rsidR="00A355F0" w:rsidRPr="00944A9E" w:rsidRDefault="00A355F0" w:rsidP="00A355F0">
            <w:pPr>
              <w:jc w:val="both"/>
            </w:pPr>
          </w:p>
        </w:tc>
        <w:tc>
          <w:tcPr>
            <w:tcW w:w="2635" w:type="dxa"/>
            <w:gridSpan w:val="3"/>
          </w:tcPr>
          <w:p w:rsidR="00A355F0" w:rsidRPr="00944A9E" w:rsidRDefault="00A355F0" w:rsidP="00A355F0">
            <w:pPr>
              <w:jc w:val="both"/>
            </w:pPr>
          </w:p>
        </w:tc>
        <w:tc>
          <w:tcPr>
            <w:tcW w:w="1742" w:type="dxa"/>
            <w:gridSpan w:val="7"/>
            <w:tcBorders>
              <w:right w:val="single" w:sz="12" w:space="0" w:color="auto"/>
            </w:tcBorders>
          </w:tcPr>
          <w:p w:rsidR="00A355F0" w:rsidRPr="00944A9E" w:rsidRDefault="00A355F0" w:rsidP="00A355F0">
            <w:pPr>
              <w:jc w:val="both"/>
            </w:pPr>
          </w:p>
        </w:tc>
        <w:tc>
          <w:tcPr>
            <w:tcW w:w="705" w:type="dxa"/>
            <w:gridSpan w:val="5"/>
            <w:vMerge/>
            <w:tcBorders>
              <w:left w:val="single" w:sz="12" w:space="0" w:color="auto"/>
            </w:tcBorders>
            <w:vAlign w:val="center"/>
          </w:tcPr>
          <w:p w:rsidR="00A355F0" w:rsidRPr="00944A9E" w:rsidRDefault="00A355F0" w:rsidP="00A355F0">
            <w:pPr>
              <w:rPr>
                <w:b/>
              </w:rPr>
            </w:pPr>
          </w:p>
        </w:tc>
        <w:tc>
          <w:tcPr>
            <w:tcW w:w="850" w:type="dxa"/>
            <w:gridSpan w:val="3"/>
            <w:vMerge/>
            <w:vAlign w:val="center"/>
          </w:tcPr>
          <w:p w:rsidR="00A355F0" w:rsidRPr="00944A9E" w:rsidRDefault="00A355F0" w:rsidP="00A355F0">
            <w:pPr>
              <w:rPr>
                <w:b/>
              </w:rPr>
            </w:pPr>
          </w:p>
        </w:tc>
        <w:tc>
          <w:tcPr>
            <w:tcW w:w="851" w:type="dxa"/>
            <w:gridSpan w:val="3"/>
            <w:vMerge/>
            <w:vAlign w:val="center"/>
          </w:tcPr>
          <w:p w:rsidR="00A355F0" w:rsidRPr="00944A9E" w:rsidRDefault="00A355F0" w:rsidP="00A355F0">
            <w:pPr>
              <w:rPr>
                <w:b/>
              </w:rPr>
            </w:pPr>
          </w:p>
        </w:tc>
      </w:tr>
      <w:tr w:rsidR="00A355F0" w:rsidRPr="00944A9E" w:rsidTr="002577B1">
        <w:trPr>
          <w:jc w:val="center"/>
        </w:trPr>
        <w:tc>
          <w:tcPr>
            <w:tcW w:w="10060" w:type="dxa"/>
            <w:gridSpan w:val="23"/>
            <w:shd w:val="clear" w:color="auto" w:fill="F7CAAC"/>
          </w:tcPr>
          <w:p w:rsidR="00A355F0" w:rsidRPr="00944A9E" w:rsidRDefault="00A355F0" w:rsidP="00A355F0">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A355F0" w:rsidRPr="00944A9E" w:rsidTr="002577B1">
        <w:trPr>
          <w:trHeight w:val="70"/>
          <w:jc w:val="center"/>
        </w:trPr>
        <w:tc>
          <w:tcPr>
            <w:tcW w:w="10060" w:type="dxa"/>
            <w:gridSpan w:val="23"/>
          </w:tcPr>
          <w:p w:rsidR="00377FB1" w:rsidRPr="001C7E1F" w:rsidRDefault="004C4CAC" w:rsidP="00BC0497">
            <w:pPr>
              <w:jc w:val="both"/>
              <w:rPr>
                <w:moveFrom w:id="5143" w:author="Hana Navrátilová" w:date="2019-09-24T11:10:00Z"/>
              </w:rPr>
            </w:pPr>
            <w:del w:id="5144" w:author="Hana Navrátilová" w:date="2019-09-24T11:10:00Z">
              <w:r w:rsidRPr="001C7E1F">
                <w:delText xml:space="preserve">Snopek, P., </w:delText>
              </w:r>
            </w:del>
            <w:moveFromRangeStart w:id="5145" w:author="Hana Navrátilová" w:date="2019-09-24T11:10:00Z" w:name="move20215896"/>
            <w:moveFrom w:id="5146" w:author="Hana Navrátilová" w:date="2019-09-24T11:10:00Z">
              <w:r w:rsidR="0098456D" w:rsidRPr="001C7E1F">
                <w:t xml:space="preserve">Plisková, B., </w:t>
              </w:r>
            </w:moveFrom>
            <w:moveFromRangeEnd w:id="5145"/>
            <w:del w:id="5147" w:author="Hana Navrátilová" w:date="2019-09-24T11:10:00Z">
              <w:r w:rsidRPr="001C7E1F">
                <w:delText xml:space="preserve">Filová, A., &amp; Koutecký V. (2018). </w:delText>
              </w:r>
              <w:r w:rsidRPr="001C7E1F">
                <w:rPr>
                  <w:i/>
                </w:rPr>
                <w:delText>Jak učitelé pracují s chronicky nemocnými žáky mladšího školního věku</w:delText>
              </w:r>
            </w:del>
            <w:moveFromRangeStart w:id="5148" w:author="Hana Navrátilová" w:date="2019-09-24T11:10:00Z" w:name="move20215917"/>
            <w:moveFrom w:id="5149" w:author="Hana Navrátilová" w:date="2019-09-24T11:10:00Z">
              <w:r w:rsidR="00377FB1" w:rsidRPr="00BC0497">
                <w:rPr>
                  <w:i/>
                </w:rPr>
                <w:t>.</w:t>
              </w:r>
              <w:r w:rsidR="00377FB1" w:rsidRPr="001C7E1F">
                <w:t xml:space="preserve"> Zlín: Univerzita Tomáše Bati ve Zlíně, Fakulta humanitních studií.</w:t>
              </w:r>
            </w:moveFrom>
          </w:p>
          <w:moveFromRangeEnd w:id="5148"/>
          <w:p w:rsidR="00C02877" w:rsidRPr="001C7E1F" w:rsidRDefault="00C02877" w:rsidP="00E7344C">
            <w:pPr>
              <w:rPr>
                <w:del w:id="5150" w:author="Hana Navrátilová" w:date="2019-09-24T11:10:00Z"/>
              </w:rPr>
            </w:pPr>
            <w:del w:id="5151" w:author="Hana Navrátilová" w:date="2019-09-24T11:10:00Z">
              <w:r w:rsidRPr="001C7E1F">
                <w:delText>Filová, A., &amp;</w:delText>
              </w:r>
              <w:r w:rsidR="00600B0F" w:rsidRPr="001C7E1F">
                <w:delText> </w:delText>
              </w:r>
              <w:r w:rsidRPr="001C7E1F">
                <w:delText xml:space="preserve">Sikorová, L. </w:delText>
              </w:r>
            </w:del>
            <w:moveFromRangeStart w:id="5152" w:author="Hana Navrátilová" w:date="2019-09-24T11:10:00Z" w:name="move20215937"/>
            <w:moveFrom w:id="5153" w:author="Hana Navrátilová" w:date="2019-09-24T11:10:00Z">
              <w:r w:rsidR="00C477C4" w:rsidRPr="001C7E1F">
                <w:t xml:space="preserve">(2017). </w:t>
              </w:r>
            </w:moveFrom>
            <w:moveFromRangeEnd w:id="5152"/>
            <w:del w:id="5154" w:author="Hana Navrátilová" w:date="2019-09-24T11:10:00Z">
              <w:r w:rsidRPr="001C7E1F">
                <w:delText xml:space="preserve">Potřeby onkologicky nemocných dětí z perspektivy dětí a rodičů. </w:delText>
              </w:r>
              <w:r w:rsidRPr="001C7E1F">
                <w:rPr>
                  <w:i/>
                </w:rPr>
                <w:delText>Pediatrie pro praxi</w:delText>
              </w:r>
              <w:r w:rsidRPr="001C7E1F">
                <w:delText>. 18(1), 67-70.</w:delText>
              </w:r>
            </w:del>
          </w:p>
          <w:p w:rsidR="00C02877" w:rsidRPr="001C7E1F" w:rsidRDefault="00C02877" w:rsidP="00E7344C">
            <w:pPr>
              <w:rPr>
                <w:del w:id="5155" w:author="Hana Navrátilová" w:date="2019-09-24T11:10:00Z"/>
              </w:rPr>
            </w:pPr>
            <w:del w:id="5156" w:author="Hana Navrátilová" w:date="2019-09-24T11:10:00Z">
              <w:r w:rsidRPr="001C7E1F">
                <w:delText>Filová, A., &amp;</w:delText>
              </w:r>
              <w:r w:rsidR="00600B0F" w:rsidRPr="001C7E1F">
                <w:delText> </w:delText>
              </w:r>
              <w:r w:rsidRPr="001C7E1F">
                <w:delText xml:space="preserve">Sikorová, L. (2015).  Evaluating the needs of children with cancer. </w:delText>
              </w:r>
              <w:r w:rsidRPr="001C7E1F">
                <w:rPr>
                  <w:i/>
                  <w:iCs/>
                </w:rPr>
                <w:delText>Central European Journal of Nursing and Midwifery</w:delText>
              </w:r>
              <w:r w:rsidRPr="001C7E1F">
                <w:rPr>
                  <w:iCs/>
                </w:rPr>
                <w:delText>.</w:delText>
              </w:r>
              <w:r w:rsidRPr="001C7E1F">
                <w:delText xml:space="preserve"> 6(1), 224-230. </w:delText>
              </w:r>
            </w:del>
          </w:p>
          <w:p w:rsidR="00C02877" w:rsidRPr="001C7E1F" w:rsidRDefault="00C02877" w:rsidP="00E7344C">
            <w:pPr>
              <w:rPr>
                <w:del w:id="5157" w:author="Hana Navrátilová" w:date="2019-09-24T11:10:00Z"/>
              </w:rPr>
            </w:pPr>
            <w:del w:id="5158" w:author="Hana Navrátilová" w:date="2019-09-24T11:10:00Z">
              <w:r w:rsidRPr="001C7E1F">
                <w:delText>Sikorová, L., Bužgová, R., &amp;</w:delText>
              </w:r>
              <w:r w:rsidR="009A739A" w:rsidRPr="001C7E1F">
                <w:delText xml:space="preserve"> </w:delText>
              </w:r>
              <w:r w:rsidRPr="001C7E1F">
                <w:delText xml:space="preserve">Filová, A. (2014). Preferences and Saturation of the Needs of Parents of Children with Oncological Disease. Supportive. </w:delText>
              </w:r>
              <w:r w:rsidRPr="001C7E1F">
                <w:rPr>
                  <w:i/>
                </w:rPr>
                <w:delText>Care in Cancer</w:delText>
              </w:r>
              <w:r w:rsidRPr="001C7E1F">
                <w:delText xml:space="preserve">. 1(1), 159-160. </w:delText>
              </w:r>
            </w:del>
          </w:p>
          <w:p w:rsidR="00351861" w:rsidRDefault="00351861" w:rsidP="00E7344C">
            <w:pPr>
              <w:rPr>
                <w:del w:id="5159" w:author="Hana Navrátilová" w:date="2019-09-24T11:10:00Z"/>
              </w:rPr>
            </w:pPr>
            <w:del w:id="5160" w:author="Hana Navrátilová" w:date="2019-09-24T11:10:00Z">
              <w:r w:rsidRPr="001C7E1F">
                <w:delText>Sikorová,</w:delText>
              </w:r>
            </w:del>
            <w:moveFromRangeStart w:id="5161" w:author="Hana Navrátilová" w:date="2019-09-24T11:10:00Z" w:name="move20215951"/>
            <w:moveFrom w:id="5162" w:author="Hana Navrátilová" w:date="2019-09-24T11:10:00Z">
              <w:r w:rsidR="00774F59" w:rsidRPr="00BC0497">
                <w:rPr>
                  <w:lang w:val="en-GB"/>
                </w:rPr>
                <w:t xml:space="preserve"> L., </w:t>
              </w:r>
              <w:r w:rsidR="00774F59" w:rsidRPr="001C7E1F">
                <w:rPr>
                  <w:rFonts w:cs="Calibri"/>
                </w:rPr>
                <w:t>&amp;</w:t>
              </w:r>
            </w:moveFrom>
            <w:moveFromRangeEnd w:id="5161"/>
            <w:del w:id="5163" w:author="Hana Navrátilová" w:date="2019-09-24T11:10:00Z">
              <w:r w:rsidR="00600B0F" w:rsidRPr="001C7E1F">
                <w:delText> </w:delText>
              </w:r>
              <w:r w:rsidRPr="001C7E1F">
                <w:delText xml:space="preserve">Filová, A. (2013). Potřeby rodičů onkologicky nemocných dětí očima rodičů a sester. </w:delText>
              </w:r>
              <w:r w:rsidRPr="001C7E1F">
                <w:rPr>
                  <w:i/>
                  <w:iCs/>
                </w:rPr>
                <w:delText>Onkologie</w:delText>
              </w:r>
              <w:r w:rsidRPr="001C7E1F">
                <w:rPr>
                  <w:i/>
                </w:rPr>
                <w:delText>.</w:delText>
              </w:r>
              <w:r w:rsidRPr="001C7E1F">
                <w:delText xml:space="preserve"> 17(7), 263</w:delText>
              </w:r>
              <w:r w:rsidR="00C02877" w:rsidRPr="001C7E1F">
                <w:delText>-</w:delText>
              </w:r>
              <w:r w:rsidR="00DC0369" w:rsidRPr="001C7E1F">
                <w:delText>266.</w:delText>
              </w:r>
              <w:r w:rsidR="00DC0369" w:rsidRPr="00944A9E">
                <w:delText xml:space="preserve"> </w:delText>
              </w:r>
            </w:del>
          </w:p>
          <w:p w:rsidR="00A65FE4" w:rsidRDefault="00A65FE4" w:rsidP="00E7344C">
            <w:pPr>
              <w:rPr>
                <w:del w:id="5164" w:author="Hana Navrátilová" w:date="2019-09-24T11:10:00Z"/>
              </w:rPr>
            </w:pPr>
          </w:p>
          <w:p w:rsidR="00A65FE4" w:rsidRDefault="00A65FE4" w:rsidP="00E7344C">
            <w:pPr>
              <w:rPr>
                <w:del w:id="5165" w:author="Hana Navrátilová" w:date="2019-09-24T11:10:00Z"/>
              </w:rPr>
            </w:pPr>
          </w:p>
          <w:p w:rsidR="00A65FE4" w:rsidRDefault="00A65FE4" w:rsidP="00E7344C">
            <w:pPr>
              <w:rPr>
                <w:del w:id="5166" w:author="Hana Navrátilová" w:date="2019-09-24T11:10:00Z"/>
              </w:rPr>
            </w:pPr>
          </w:p>
          <w:p w:rsidR="00A65FE4" w:rsidRDefault="00A65FE4" w:rsidP="00E7344C">
            <w:pPr>
              <w:rPr>
                <w:del w:id="5167" w:author="Hana Navrátilová" w:date="2019-09-24T11:10:00Z"/>
              </w:rPr>
            </w:pPr>
          </w:p>
          <w:p w:rsidR="00A65FE4" w:rsidRDefault="00A65FE4" w:rsidP="00E7344C">
            <w:pPr>
              <w:rPr>
                <w:del w:id="5168" w:author="Hana Navrátilová" w:date="2019-09-24T11:10:00Z"/>
              </w:rPr>
            </w:pPr>
          </w:p>
          <w:p w:rsidR="00A65FE4" w:rsidRDefault="00A65FE4" w:rsidP="00E7344C">
            <w:pPr>
              <w:rPr>
                <w:del w:id="5169" w:author="Hana Navrátilová" w:date="2019-09-24T11:10:00Z"/>
              </w:rPr>
            </w:pPr>
          </w:p>
          <w:p w:rsidR="00A65FE4" w:rsidRDefault="00A65FE4" w:rsidP="00E7344C">
            <w:pPr>
              <w:rPr>
                <w:del w:id="5170" w:author="Hana Navrátilová" w:date="2019-09-24T11:10:00Z"/>
              </w:rPr>
            </w:pPr>
          </w:p>
          <w:p w:rsidR="00476AD6" w:rsidRDefault="00476AD6" w:rsidP="00E7344C">
            <w:pPr>
              <w:rPr>
                <w:del w:id="5171" w:author="Hana Navrátilová" w:date="2019-09-24T11:10:00Z"/>
              </w:rPr>
            </w:pPr>
          </w:p>
          <w:p w:rsidR="00D56500" w:rsidRDefault="00D56500" w:rsidP="00E7344C">
            <w:pPr>
              <w:rPr>
                <w:del w:id="5172" w:author="Hana Navrátilová" w:date="2019-09-24T11:10:00Z"/>
              </w:rPr>
            </w:pPr>
          </w:p>
          <w:p w:rsidR="00A65FE4" w:rsidRDefault="00A65FE4" w:rsidP="00E7344C">
            <w:pPr>
              <w:rPr>
                <w:del w:id="5173" w:author="Hana Navrátilová" w:date="2019-09-24T11:10:00Z"/>
              </w:rPr>
            </w:pPr>
          </w:p>
          <w:p w:rsidR="00A355F0" w:rsidRPr="00944A9E" w:rsidRDefault="00A355F0" w:rsidP="00BC0497">
            <w:pPr>
              <w:jc w:val="both"/>
            </w:pPr>
          </w:p>
          <w:p w:rsidR="00A355F0" w:rsidRPr="00944A9E" w:rsidRDefault="00A355F0" w:rsidP="00BC0497">
            <w:pPr>
              <w:jc w:val="both"/>
            </w:pPr>
          </w:p>
        </w:tc>
      </w:tr>
      <w:tr w:rsidR="00A355F0" w:rsidRPr="00944A9E" w:rsidTr="002577B1">
        <w:trPr>
          <w:trHeight w:val="218"/>
          <w:jc w:val="center"/>
        </w:trPr>
        <w:tc>
          <w:tcPr>
            <w:tcW w:w="10060" w:type="dxa"/>
            <w:gridSpan w:val="23"/>
            <w:shd w:val="clear" w:color="auto" w:fill="F7CAAC"/>
          </w:tcPr>
          <w:p w:rsidR="00A355F0" w:rsidRPr="00944A9E" w:rsidRDefault="00A355F0" w:rsidP="00A355F0">
            <w:pPr>
              <w:rPr>
                <w:b/>
              </w:rPr>
            </w:pPr>
            <w:r w:rsidRPr="00944A9E">
              <w:rPr>
                <w:b/>
              </w:rPr>
              <w:t>Působení v</w:t>
            </w:r>
            <w:r>
              <w:rPr>
                <w:b/>
              </w:rPr>
              <w:t> </w:t>
            </w:r>
            <w:r w:rsidRPr="00944A9E">
              <w:rPr>
                <w:b/>
              </w:rPr>
              <w:t>zahraničí</w:t>
            </w:r>
          </w:p>
        </w:tc>
      </w:tr>
      <w:tr w:rsidR="00A355F0" w:rsidRPr="00944A9E" w:rsidTr="002577B1">
        <w:trPr>
          <w:trHeight w:val="1469"/>
          <w:jc w:val="center"/>
        </w:trPr>
        <w:tc>
          <w:tcPr>
            <w:tcW w:w="10060" w:type="dxa"/>
            <w:gridSpan w:val="23"/>
          </w:tcPr>
          <w:p w:rsidR="00A355F0" w:rsidRDefault="00A355F0" w:rsidP="00A355F0">
            <w:pPr>
              <w:rPr>
                <w:ins w:id="5174" w:author="Hana Navrátilová" w:date="2019-09-24T11:10:00Z"/>
              </w:rPr>
            </w:pPr>
          </w:p>
          <w:p w:rsidR="00A355F0" w:rsidRDefault="00A355F0" w:rsidP="00A355F0">
            <w:pPr>
              <w:rPr>
                <w:ins w:id="5175" w:author="Hana Navrátilová" w:date="2019-09-24T11:10:00Z"/>
              </w:rPr>
            </w:pPr>
          </w:p>
          <w:p w:rsidR="00A355F0" w:rsidRDefault="00A355F0" w:rsidP="00A355F0">
            <w:pPr>
              <w:rPr>
                <w:ins w:id="5176" w:author="Hana Navrátilová" w:date="2019-09-24T11:10:00Z"/>
              </w:rPr>
            </w:pPr>
          </w:p>
          <w:p w:rsidR="00A355F0" w:rsidRDefault="00A355F0" w:rsidP="00A355F0">
            <w:pPr>
              <w:rPr>
                <w:ins w:id="5177" w:author="Hana Navrátilová" w:date="2019-09-24T11:10:00Z"/>
              </w:rPr>
            </w:pPr>
          </w:p>
          <w:p w:rsidR="00A355F0" w:rsidRDefault="00A355F0" w:rsidP="00A355F0">
            <w:pPr>
              <w:rPr>
                <w:ins w:id="5178" w:author="Hana Navrátilová" w:date="2019-09-24T11:10:00Z"/>
              </w:rPr>
            </w:pPr>
          </w:p>
          <w:p w:rsidR="00A355F0" w:rsidRDefault="00A355F0" w:rsidP="00A355F0">
            <w:pPr>
              <w:rPr>
                <w:ins w:id="5179" w:author="Hana Navrátilová" w:date="2019-09-24T11:10:00Z"/>
              </w:rPr>
            </w:pPr>
          </w:p>
          <w:p w:rsidR="00A355F0" w:rsidRPr="00944A9E" w:rsidRDefault="00A355F0" w:rsidP="00A355F0"/>
        </w:tc>
      </w:tr>
      <w:tr w:rsidR="002577B1" w:rsidRPr="00944A9E" w:rsidTr="0044432C">
        <w:trPr>
          <w:trHeight w:val="555"/>
          <w:jc w:val="center"/>
        </w:trPr>
        <w:tc>
          <w:tcPr>
            <w:tcW w:w="2640" w:type="dxa"/>
            <w:shd w:val="clear" w:color="auto" w:fill="F7CAAC"/>
          </w:tcPr>
          <w:p w:rsidR="00A355F0" w:rsidRPr="00944A9E" w:rsidRDefault="00A355F0" w:rsidP="00A355F0">
            <w:pPr>
              <w:jc w:val="both"/>
              <w:rPr>
                <w:b/>
              </w:rPr>
            </w:pPr>
            <w:r w:rsidRPr="00944A9E">
              <w:rPr>
                <w:b/>
              </w:rPr>
              <w:t xml:space="preserve">Podpis </w:t>
            </w:r>
          </w:p>
        </w:tc>
        <w:tc>
          <w:tcPr>
            <w:tcW w:w="4301" w:type="dxa"/>
            <w:gridSpan w:val="8"/>
          </w:tcPr>
          <w:p w:rsidR="00A355F0" w:rsidRPr="00944A9E" w:rsidRDefault="00F04943" w:rsidP="00A355F0">
            <w:pPr>
              <w:jc w:val="both"/>
            </w:pPr>
            <w:del w:id="5180" w:author="Hana Navrátilová" w:date="2019-09-24T11:10:00Z">
              <w:r>
                <w:delText>Mgr. Andrea Filová</w:delText>
              </w:r>
            </w:del>
            <w:ins w:id="5181" w:author="Hana Navrátilová" w:date="2019-09-24T11:10:00Z">
              <w:r w:rsidR="00A355F0">
                <w:t>Beata Horníčková</w:t>
              </w:r>
            </w:ins>
            <w:r w:rsidR="00A355F0">
              <w:t>, v.</w:t>
            </w:r>
            <w:r w:rsidR="00741511">
              <w:t xml:space="preserve"> </w:t>
            </w:r>
            <w:r w:rsidR="00A355F0">
              <w:t>r.</w:t>
            </w:r>
          </w:p>
        </w:tc>
        <w:tc>
          <w:tcPr>
            <w:tcW w:w="838" w:type="dxa"/>
            <w:gridSpan w:val="5"/>
            <w:shd w:val="clear" w:color="auto" w:fill="F7CAAC"/>
          </w:tcPr>
          <w:p w:rsidR="00A355F0" w:rsidRPr="00944A9E" w:rsidRDefault="00A355F0" w:rsidP="00A355F0">
            <w:pPr>
              <w:jc w:val="both"/>
            </w:pPr>
            <w:r w:rsidRPr="00944A9E">
              <w:rPr>
                <w:b/>
              </w:rPr>
              <w:t>datum</w:t>
            </w:r>
          </w:p>
        </w:tc>
        <w:tc>
          <w:tcPr>
            <w:tcW w:w="2281" w:type="dxa"/>
            <w:gridSpan w:val="9"/>
          </w:tcPr>
          <w:p w:rsidR="00A355F0" w:rsidRPr="00944A9E" w:rsidRDefault="00514D89" w:rsidP="00A355F0">
            <w:pPr>
              <w:jc w:val="both"/>
            </w:pPr>
            <w:del w:id="5182" w:author="Hana Navrátilová" w:date="2019-09-24T11:10:00Z">
              <w:r>
                <w:delText xml:space="preserve">17. 12. 2018 </w:delText>
              </w:r>
            </w:del>
            <w:ins w:id="5183" w:author="Hana Navrátilová" w:date="2019-09-24T11:10:00Z">
              <w:r w:rsidR="00A355F0">
                <w:t xml:space="preserve">25. </w:t>
              </w:r>
              <w:r w:rsidR="00191F5B">
                <w:t>0</w:t>
              </w:r>
              <w:r w:rsidR="00A355F0">
                <w:t xml:space="preserve">9. 2019  </w:t>
              </w:r>
            </w:ins>
          </w:p>
        </w:tc>
      </w:tr>
    </w:tbl>
    <w:p w:rsidR="00D6191C" w:rsidRDefault="00D6191C">
      <w:r>
        <w:br w:type="page"/>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83"/>
        <w:gridCol w:w="636"/>
        <w:gridCol w:w="2045"/>
        <w:gridCol w:w="642"/>
        <w:gridCol w:w="117"/>
        <w:gridCol w:w="761"/>
        <w:gridCol w:w="783"/>
        <w:gridCol w:w="789"/>
        <w:gridCol w:w="850"/>
        <w:gridCol w:w="709"/>
        <w:gridCol w:w="850"/>
      </w:tblGrid>
      <w:tr w:rsidR="006B6016" w:rsidRPr="002C531F" w:rsidTr="00D6191C">
        <w:trPr>
          <w:ins w:id="5184" w:author="Hana Navrátilová" w:date="2019-09-24T11:10:00Z"/>
        </w:trPr>
        <w:tc>
          <w:tcPr>
            <w:tcW w:w="10065" w:type="dxa"/>
            <w:gridSpan w:val="11"/>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741511" w:rsidRPr="002C531F" w:rsidTr="00D6191C">
        <w:trPr>
          <w:ins w:id="5185" w:author="Hana Navrátilová" w:date="2019-09-24T11:10:00Z"/>
        </w:trPr>
        <w:tc>
          <w:tcPr>
            <w:tcW w:w="1883" w:type="dxa"/>
            <w:tcBorders>
              <w:top w:val="double" w:sz="4" w:space="0" w:color="auto"/>
            </w:tcBorders>
            <w:shd w:val="clear" w:color="auto" w:fill="F7CAAC"/>
          </w:tcPr>
          <w:p w:rsidR="00741511" w:rsidRPr="002C531F" w:rsidRDefault="00741511" w:rsidP="00592E0A">
            <w:pPr>
              <w:jc w:val="both"/>
              <w:rPr>
                <w:ins w:id="5186" w:author="Hana Navrátilová" w:date="2019-09-24T11:10:00Z"/>
                <w:b/>
              </w:rPr>
            </w:pPr>
            <w:ins w:id="5187" w:author="Hana Navrátilová" w:date="2019-09-24T11:10:00Z">
              <w:r w:rsidRPr="002C531F">
                <w:rPr>
                  <w:b/>
                </w:rPr>
                <w:t>Vysoká škola</w:t>
              </w:r>
            </w:ins>
          </w:p>
        </w:tc>
        <w:tc>
          <w:tcPr>
            <w:tcW w:w="8182" w:type="dxa"/>
            <w:gridSpan w:val="10"/>
          </w:tcPr>
          <w:p w:rsidR="00741511" w:rsidRPr="002C531F" w:rsidRDefault="00741511" w:rsidP="00592E0A">
            <w:pPr>
              <w:jc w:val="both"/>
              <w:rPr>
                <w:ins w:id="5188" w:author="Hana Navrátilová" w:date="2019-09-24T11:10:00Z"/>
              </w:rPr>
            </w:pPr>
            <w:ins w:id="5189" w:author="Hana Navrátilová" w:date="2019-09-24T11:10:00Z">
              <w:r w:rsidRPr="002C531F">
                <w:t>Univerzita Tomáše Bati ve Zlíně</w:t>
              </w:r>
            </w:ins>
          </w:p>
        </w:tc>
      </w:tr>
      <w:tr w:rsidR="00741511" w:rsidRPr="002C531F" w:rsidTr="00D6191C">
        <w:trPr>
          <w:ins w:id="5190" w:author="Hana Navrátilová" w:date="2019-09-24T11:10:00Z"/>
        </w:trPr>
        <w:tc>
          <w:tcPr>
            <w:tcW w:w="1883" w:type="dxa"/>
            <w:shd w:val="clear" w:color="auto" w:fill="F7CAAC"/>
          </w:tcPr>
          <w:p w:rsidR="00741511" w:rsidRPr="002C531F" w:rsidRDefault="00741511" w:rsidP="00592E0A">
            <w:pPr>
              <w:jc w:val="both"/>
              <w:rPr>
                <w:ins w:id="5191" w:author="Hana Navrátilová" w:date="2019-09-24T11:10:00Z"/>
                <w:b/>
              </w:rPr>
            </w:pPr>
            <w:ins w:id="5192" w:author="Hana Navrátilová" w:date="2019-09-24T11:10:00Z">
              <w:r w:rsidRPr="002C531F">
                <w:rPr>
                  <w:b/>
                </w:rPr>
                <w:t>Součást vysoké školy</w:t>
              </w:r>
            </w:ins>
          </w:p>
        </w:tc>
        <w:tc>
          <w:tcPr>
            <w:tcW w:w="8182" w:type="dxa"/>
            <w:gridSpan w:val="10"/>
          </w:tcPr>
          <w:p w:rsidR="00741511" w:rsidRPr="002C531F" w:rsidRDefault="00741511" w:rsidP="00592E0A">
            <w:pPr>
              <w:jc w:val="both"/>
              <w:rPr>
                <w:ins w:id="5193" w:author="Hana Navrátilová" w:date="2019-09-24T11:10:00Z"/>
              </w:rPr>
            </w:pPr>
            <w:ins w:id="5194" w:author="Hana Navrátilová" w:date="2019-09-24T11:10:00Z">
              <w:r w:rsidRPr="002C531F">
                <w:t>Fakulta humanitních studií, Ústav školní pedagogiky</w:t>
              </w:r>
            </w:ins>
          </w:p>
        </w:tc>
      </w:tr>
      <w:tr w:rsidR="00741511" w:rsidRPr="002C531F" w:rsidTr="00D6191C">
        <w:trPr>
          <w:ins w:id="5195" w:author="Hana Navrátilová" w:date="2019-09-24T11:10:00Z"/>
        </w:trPr>
        <w:tc>
          <w:tcPr>
            <w:tcW w:w="1883" w:type="dxa"/>
            <w:shd w:val="clear" w:color="auto" w:fill="F7CAAC"/>
          </w:tcPr>
          <w:p w:rsidR="00741511" w:rsidRPr="002C531F" w:rsidRDefault="00741511" w:rsidP="00592E0A">
            <w:pPr>
              <w:jc w:val="both"/>
              <w:rPr>
                <w:ins w:id="5196" w:author="Hana Navrátilová" w:date="2019-09-24T11:10:00Z"/>
                <w:b/>
              </w:rPr>
            </w:pPr>
            <w:ins w:id="5197" w:author="Hana Navrátilová" w:date="2019-09-24T11:10:00Z">
              <w:r w:rsidRPr="002C531F">
                <w:rPr>
                  <w:b/>
                </w:rPr>
                <w:t>Název studijního programu</w:t>
              </w:r>
            </w:ins>
          </w:p>
        </w:tc>
        <w:tc>
          <w:tcPr>
            <w:tcW w:w="8182" w:type="dxa"/>
            <w:gridSpan w:val="10"/>
          </w:tcPr>
          <w:p w:rsidR="00741511" w:rsidRPr="002C531F" w:rsidRDefault="00F4038E" w:rsidP="00592E0A">
            <w:pPr>
              <w:jc w:val="both"/>
              <w:rPr>
                <w:ins w:id="5198" w:author="Hana Navrátilová" w:date="2019-09-24T11:10:00Z"/>
              </w:rPr>
            </w:pPr>
            <w:ins w:id="5199" w:author="Hana Navrátilová" w:date="2019-09-24T11:10:00Z">
              <w:r>
                <w:t>Učitelství pro 1. stupeň základní školy</w:t>
              </w:r>
            </w:ins>
          </w:p>
        </w:tc>
      </w:tr>
      <w:tr w:rsidR="002577B1" w:rsidRPr="002C531F" w:rsidTr="00D6191C">
        <w:trPr>
          <w:trHeight w:val="207"/>
          <w:ins w:id="5200" w:author="Hana Navrátilová" w:date="2019-09-24T11:10:00Z"/>
        </w:trPr>
        <w:tc>
          <w:tcPr>
            <w:tcW w:w="1883" w:type="dxa"/>
            <w:shd w:val="clear" w:color="auto" w:fill="F7CAAC"/>
          </w:tcPr>
          <w:p w:rsidR="00741511" w:rsidRPr="002C531F" w:rsidRDefault="00741511" w:rsidP="00592E0A">
            <w:pPr>
              <w:jc w:val="both"/>
              <w:rPr>
                <w:ins w:id="5201" w:author="Hana Navrátilová" w:date="2019-09-24T11:10:00Z"/>
                <w:b/>
              </w:rPr>
            </w:pPr>
            <w:ins w:id="5202" w:author="Hana Navrátilová" w:date="2019-09-24T11:10:00Z">
              <w:r w:rsidRPr="002C531F">
                <w:rPr>
                  <w:b/>
                </w:rPr>
                <w:t>Jméno a příjmení</w:t>
              </w:r>
            </w:ins>
          </w:p>
        </w:tc>
        <w:tc>
          <w:tcPr>
            <w:tcW w:w="4201" w:type="dxa"/>
            <w:gridSpan w:val="5"/>
          </w:tcPr>
          <w:p w:rsidR="00741511" w:rsidRPr="002C531F" w:rsidRDefault="00741511" w:rsidP="00592E0A">
            <w:pPr>
              <w:rPr>
                <w:ins w:id="5203" w:author="Hana Navrátilová" w:date="2019-09-24T11:10:00Z"/>
              </w:rPr>
            </w:pPr>
            <w:ins w:id="5204" w:author="Hana Navrátilová" w:date="2019-09-24T11:10:00Z">
              <w:r w:rsidRPr="002C531F">
                <w:t>Jan Kolek</w:t>
              </w:r>
            </w:ins>
          </w:p>
        </w:tc>
        <w:tc>
          <w:tcPr>
            <w:tcW w:w="1572" w:type="dxa"/>
            <w:gridSpan w:val="2"/>
            <w:shd w:val="clear" w:color="auto" w:fill="F7CAAC"/>
          </w:tcPr>
          <w:p w:rsidR="00741511" w:rsidRPr="002C531F" w:rsidRDefault="00741511" w:rsidP="00592E0A">
            <w:pPr>
              <w:jc w:val="both"/>
              <w:rPr>
                <w:ins w:id="5205" w:author="Hana Navrátilová" w:date="2019-09-24T11:10:00Z"/>
                <w:b/>
              </w:rPr>
            </w:pPr>
            <w:ins w:id="5206" w:author="Hana Navrátilová" w:date="2019-09-24T11:10:00Z">
              <w:r w:rsidRPr="002C531F">
                <w:rPr>
                  <w:b/>
                </w:rPr>
                <w:t>Tituly</w:t>
              </w:r>
            </w:ins>
          </w:p>
        </w:tc>
        <w:tc>
          <w:tcPr>
            <w:tcW w:w="2409" w:type="dxa"/>
            <w:gridSpan w:val="3"/>
          </w:tcPr>
          <w:p w:rsidR="00741511" w:rsidRPr="002C531F" w:rsidRDefault="00741511" w:rsidP="00592E0A">
            <w:pPr>
              <w:rPr>
                <w:ins w:id="5207" w:author="Hana Navrátilová" w:date="2019-09-24T11:10:00Z"/>
              </w:rPr>
            </w:pPr>
            <w:ins w:id="5208" w:author="Hana Navrátilová" w:date="2019-09-24T11:10:00Z">
              <w:r w:rsidRPr="002C531F">
                <w:t>Ing.</w:t>
              </w:r>
            </w:ins>
          </w:p>
        </w:tc>
      </w:tr>
      <w:tr w:rsidR="00D6191C" w:rsidRPr="002C531F" w:rsidTr="00D6191C">
        <w:trPr>
          <w:ins w:id="5209" w:author="Hana Navrátilová" w:date="2019-09-24T11:10:00Z"/>
        </w:trPr>
        <w:tc>
          <w:tcPr>
            <w:tcW w:w="1883" w:type="dxa"/>
            <w:shd w:val="clear" w:color="auto" w:fill="F7CAAC"/>
          </w:tcPr>
          <w:p w:rsidR="00741511" w:rsidRPr="002C531F" w:rsidRDefault="00741511" w:rsidP="00592E0A">
            <w:pPr>
              <w:jc w:val="both"/>
              <w:rPr>
                <w:ins w:id="5210" w:author="Hana Navrátilová" w:date="2019-09-24T11:10:00Z"/>
                <w:b/>
              </w:rPr>
            </w:pPr>
            <w:ins w:id="5211" w:author="Hana Navrátilová" w:date="2019-09-24T11:10:00Z">
              <w:r w:rsidRPr="002C531F">
                <w:rPr>
                  <w:b/>
                </w:rPr>
                <w:t>Rok narození</w:t>
              </w:r>
            </w:ins>
          </w:p>
        </w:tc>
        <w:tc>
          <w:tcPr>
            <w:tcW w:w="636" w:type="dxa"/>
          </w:tcPr>
          <w:p w:rsidR="00741511" w:rsidRPr="002C531F" w:rsidRDefault="00741511" w:rsidP="00592E0A">
            <w:pPr>
              <w:rPr>
                <w:ins w:id="5212" w:author="Hana Navrátilová" w:date="2019-09-24T11:10:00Z"/>
              </w:rPr>
            </w:pPr>
            <w:ins w:id="5213" w:author="Hana Navrátilová" w:date="2019-09-24T11:10:00Z">
              <w:r w:rsidRPr="002C531F">
                <w:t>1987</w:t>
              </w:r>
            </w:ins>
          </w:p>
        </w:tc>
        <w:tc>
          <w:tcPr>
            <w:tcW w:w="2045" w:type="dxa"/>
            <w:shd w:val="clear" w:color="auto" w:fill="F7CAAC"/>
          </w:tcPr>
          <w:p w:rsidR="00741511" w:rsidRPr="002C531F" w:rsidRDefault="00741511" w:rsidP="00592E0A">
            <w:pPr>
              <w:jc w:val="both"/>
              <w:rPr>
                <w:ins w:id="5214" w:author="Hana Navrátilová" w:date="2019-09-24T11:10:00Z"/>
                <w:b/>
              </w:rPr>
            </w:pPr>
            <w:ins w:id="5215" w:author="Hana Navrátilová" w:date="2019-09-24T11:10:00Z">
              <w:r w:rsidRPr="002C531F">
                <w:rPr>
                  <w:b/>
                </w:rPr>
                <w:t>typ vztahu k VŠ</w:t>
              </w:r>
            </w:ins>
          </w:p>
        </w:tc>
        <w:tc>
          <w:tcPr>
            <w:tcW w:w="759" w:type="dxa"/>
            <w:gridSpan w:val="2"/>
          </w:tcPr>
          <w:p w:rsidR="00741511" w:rsidRPr="002C531F" w:rsidRDefault="00741511" w:rsidP="00592E0A">
            <w:pPr>
              <w:jc w:val="center"/>
              <w:rPr>
                <w:ins w:id="5216" w:author="Hana Navrátilová" w:date="2019-09-24T11:10:00Z"/>
              </w:rPr>
            </w:pPr>
            <w:ins w:id="5217" w:author="Hana Navrátilová" w:date="2019-09-24T11:10:00Z">
              <w:r w:rsidRPr="002C531F">
                <w:t>pp</w:t>
              </w:r>
            </w:ins>
          </w:p>
        </w:tc>
        <w:tc>
          <w:tcPr>
            <w:tcW w:w="761" w:type="dxa"/>
            <w:shd w:val="clear" w:color="auto" w:fill="F7CAAC"/>
          </w:tcPr>
          <w:p w:rsidR="00741511" w:rsidRPr="002C531F" w:rsidRDefault="00741511" w:rsidP="00592E0A">
            <w:pPr>
              <w:jc w:val="both"/>
              <w:rPr>
                <w:ins w:id="5218" w:author="Hana Navrátilová" w:date="2019-09-24T11:10:00Z"/>
                <w:b/>
              </w:rPr>
            </w:pPr>
            <w:ins w:id="5219" w:author="Hana Navrátilová" w:date="2019-09-24T11:10:00Z">
              <w:r w:rsidRPr="002C531F">
                <w:rPr>
                  <w:b/>
                </w:rPr>
                <w:t>rozsah</w:t>
              </w:r>
            </w:ins>
          </w:p>
        </w:tc>
        <w:tc>
          <w:tcPr>
            <w:tcW w:w="1572" w:type="dxa"/>
            <w:gridSpan w:val="2"/>
          </w:tcPr>
          <w:p w:rsidR="00741511" w:rsidRPr="002C531F" w:rsidRDefault="00741511" w:rsidP="00592E0A">
            <w:pPr>
              <w:jc w:val="center"/>
              <w:rPr>
                <w:ins w:id="5220" w:author="Hana Navrátilová" w:date="2019-09-24T11:10:00Z"/>
              </w:rPr>
            </w:pPr>
            <w:ins w:id="5221" w:author="Hana Navrátilová" w:date="2019-09-24T11:10:00Z">
              <w:r w:rsidRPr="002C531F">
                <w:t>40 h týdně</w:t>
              </w:r>
            </w:ins>
          </w:p>
        </w:tc>
        <w:tc>
          <w:tcPr>
            <w:tcW w:w="850" w:type="dxa"/>
            <w:shd w:val="clear" w:color="auto" w:fill="F7CAAC"/>
          </w:tcPr>
          <w:p w:rsidR="00741511" w:rsidRPr="002C531F" w:rsidRDefault="00741511" w:rsidP="00592E0A">
            <w:pPr>
              <w:jc w:val="both"/>
              <w:rPr>
                <w:ins w:id="5222" w:author="Hana Navrátilová" w:date="2019-09-24T11:10:00Z"/>
                <w:b/>
              </w:rPr>
            </w:pPr>
            <w:ins w:id="5223" w:author="Hana Navrátilová" w:date="2019-09-24T11:10:00Z">
              <w:r w:rsidRPr="002C531F">
                <w:rPr>
                  <w:b/>
                </w:rPr>
                <w:t>do kdy</w:t>
              </w:r>
            </w:ins>
          </w:p>
        </w:tc>
        <w:tc>
          <w:tcPr>
            <w:tcW w:w="1559" w:type="dxa"/>
            <w:gridSpan w:val="2"/>
          </w:tcPr>
          <w:p w:rsidR="00741511" w:rsidRPr="00B40BCD" w:rsidRDefault="00741511" w:rsidP="00592E0A">
            <w:pPr>
              <w:rPr>
                <w:ins w:id="5224" w:author="Hana Navrátilová" w:date="2019-09-24T11:10:00Z"/>
              </w:rPr>
            </w:pPr>
            <w:ins w:id="5225" w:author="Hana Navrátilová" w:date="2019-09-24T11:10:00Z">
              <w:r w:rsidRPr="00B40BCD">
                <w:t>02/2021</w:t>
              </w:r>
            </w:ins>
          </w:p>
        </w:tc>
      </w:tr>
      <w:tr w:rsidR="002577B1" w:rsidRPr="002C531F" w:rsidTr="00D6191C">
        <w:trPr>
          <w:ins w:id="5226" w:author="Hana Navrátilová" w:date="2019-09-24T11:10:00Z"/>
        </w:trPr>
        <w:tc>
          <w:tcPr>
            <w:tcW w:w="4564" w:type="dxa"/>
            <w:gridSpan w:val="3"/>
            <w:shd w:val="clear" w:color="auto" w:fill="F7CAAC"/>
          </w:tcPr>
          <w:p w:rsidR="00741511" w:rsidRPr="002C531F" w:rsidRDefault="00741511" w:rsidP="00592E0A">
            <w:pPr>
              <w:jc w:val="both"/>
              <w:rPr>
                <w:ins w:id="5227" w:author="Hana Navrátilová" w:date="2019-09-24T11:10:00Z"/>
                <w:b/>
              </w:rPr>
            </w:pPr>
            <w:ins w:id="5228" w:author="Hana Navrátilová" w:date="2019-09-24T11:10:00Z">
              <w:r w:rsidRPr="002C531F">
                <w:rPr>
                  <w:b/>
                </w:rPr>
                <w:t>Typ vztahu na součásti VŠ, která uskutečňuje st. program</w:t>
              </w:r>
            </w:ins>
          </w:p>
        </w:tc>
        <w:tc>
          <w:tcPr>
            <w:tcW w:w="759" w:type="dxa"/>
            <w:gridSpan w:val="2"/>
          </w:tcPr>
          <w:p w:rsidR="00741511" w:rsidRPr="002C531F" w:rsidRDefault="00741511" w:rsidP="00592E0A">
            <w:pPr>
              <w:jc w:val="center"/>
              <w:rPr>
                <w:ins w:id="5229" w:author="Hana Navrátilová" w:date="2019-09-24T11:10:00Z"/>
              </w:rPr>
            </w:pPr>
            <w:ins w:id="5230" w:author="Hana Navrátilová" w:date="2019-09-24T11:10:00Z">
              <w:r w:rsidRPr="002C531F">
                <w:t>pp</w:t>
              </w:r>
            </w:ins>
          </w:p>
        </w:tc>
        <w:tc>
          <w:tcPr>
            <w:tcW w:w="761" w:type="dxa"/>
            <w:shd w:val="clear" w:color="auto" w:fill="F7CAAC"/>
          </w:tcPr>
          <w:p w:rsidR="00741511" w:rsidRPr="002C531F" w:rsidRDefault="00741511" w:rsidP="00592E0A">
            <w:pPr>
              <w:jc w:val="both"/>
              <w:rPr>
                <w:ins w:id="5231" w:author="Hana Navrátilová" w:date="2019-09-24T11:10:00Z"/>
                <w:b/>
              </w:rPr>
            </w:pPr>
            <w:ins w:id="5232" w:author="Hana Navrátilová" w:date="2019-09-24T11:10:00Z">
              <w:r w:rsidRPr="002C531F">
                <w:rPr>
                  <w:b/>
                </w:rPr>
                <w:t>rozsah</w:t>
              </w:r>
            </w:ins>
          </w:p>
        </w:tc>
        <w:tc>
          <w:tcPr>
            <w:tcW w:w="1572" w:type="dxa"/>
            <w:gridSpan w:val="2"/>
          </w:tcPr>
          <w:p w:rsidR="00741511" w:rsidRPr="002C531F" w:rsidRDefault="00741511" w:rsidP="00592E0A">
            <w:pPr>
              <w:jc w:val="center"/>
              <w:rPr>
                <w:ins w:id="5233" w:author="Hana Navrátilová" w:date="2019-09-24T11:10:00Z"/>
                <w:lang w:val="sk-SK"/>
              </w:rPr>
            </w:pPr>
            <w:ins w:id="5234" w:author="Hana Navrátilová" w:date="2019-09-24T11:10:00Z">
              <w:r w:rsidRPr="002C531F">
                <w:rPr>
                  <w:lang w:val="sk-SK"/>
                </w:rPr>
                <w:t>40 h týdně</w:t>
              </w:r>
            </w:ins>
          </w:p>
        </w:tc>
        <w:tc>
          <w:tcPr>
            <w:tcW w:w="850" w:type="dxa"/>
            <w:shd w:val="clear" w:color="auto" w:fill="F7CAAC"/>
          </w:tcPr>
          <w:p w:rsidR="00741511" w:rsidRPr="002C531F" w:rsidRDefault="00741511" w:rsidP="00592E0A">
            <w:pPr>
              <w:jc w:val="both"/>
              <w:rPr>
                <w:ins w:id="5235" w:author="Hana Navrátilová" w:date="2019-09-24T11:10:00Z"/>
                <w:b/>
              </w:rPr>
            </w:pPr>
            <w:ins w:id="5236" w:author="Hana Navrátilová" w:date="2019-09-24T11:10:00Z">
              <w:r w:rsidRPr="002C531F">
                <w:rPr>
                  <w:b/>
                </w:rPr>
                <w:t>do kdy</w:t>
              </w:r>
            </w:ins>
          </w:p>
        </w:tc>
        <w:tc>
          <w:tcPr>
            <w:tcW w:w="1559" w:type="dxa"/>
            <w:gridSpan w:val="2"/>
          </w:tcPr>
          <w:p w:rsidR="00741511" w:rsidRPr="00B40BCD" w:rsidRDefault="00741511" w:rsidP="00592E0A">
            <w:pPr>
              <w:rPr>
                <w:ins w:id="5237" w:author="Hana Navrátilová" w:date="2019-09-24T11:10:00Z"/>
              </w:rPr>
            </w:pPr>
            <w:ins w:id="5238" w:author="Hana Navrátilová" w:date="2019-09-24T11:10:00Z">
              <w:r w:rsidRPr="00B40BCD">
                <w:t>02/2021</w:t>
              </w:r>
            </w:ins>
          </w:p>
        </w:tc>
      </w:tr>
      <w:tr w:rsidR="00741511" w:rsidRPr="002C531F" w:rsidTr="00D6191C">
        <w:trPr>
          <w:ins w:id="5239" w:author="Hana Navrátilová" w:date="2019-09-24T11:10:00Z"/>
        </w:trPr>
        <w:tc>
          <w:tcPr>
            <w:tcW w:w="5323" w:type="dxa"/>
            <w:gridSpan w:val="5"/>
            <w:shd w:val="clear" w:color="auto" w:fill="F7CAAC"/>
          </w:tcPr>
          <w:p w:rsidR="00741511" w:rsidRPr="002C531F" w:rsidRDefault="00741511" w:rsidP="00592E0A">
            <w:pPr>
              <w:jc w:val="both"/>
              <w:rPr>
                <w:ins w:id="5240" w:author="Hana Navrátilová" w:date="2019-09-24T11:10:00Z"/>
              </w:rPr>
            </w:pPr>
            <w:ins w:id="5241" w:author="Hana Navrátilová" w:date="2019-09-24T11:10:00Z">
              <w:r w:rsidRPr="002C531F">
                <w:rPr>
                  <w:b/>
                </w:rPr>
                <w:t>Další současná působení jako akademický pracovník na jiných VŠ</w:t>
              </w:r>
            </w:ins>
          </w:p>
        </w:tc>
        <w:tc>
          <w:tcPr>
            <w:tcW w:w="2333" w:type="dxa"/>
            <w:gridSpan w:val="3"/>
            <w:shd w:val="clear" w:color="auto" w:fill="F7CAAC"/>
          </w:tcPr>
          <w:p w:rsidR="00741511" w:rsidRPr="002C531F" w:rsidRDefault="00741511" w:rsidP="00592E0A">
            <w:pPr>
              <w:jc w:val="both"/>
              <w:rPr>
                <w:ins w:id="5242" w:author="Hana Navrátilová" w:date="2019-09-24T11:10:00Z"/>
                <w:b/>
              </w:rPr>
            </w:pPr>
            <w:ins w:id="5243" w:author="Hana Navrátilová" w:date="2019-09-24T11:10:00Z">
              <w:r w:rsidRPr="002C531F">
                <w:rPr>
                  <w:b/>
                </w:rPr>
                <w:t>typ prac. vztahu</w:t>
              </w:r>
            </w:ins>
          </w:p>
        </w:tc>
        <w:tc>
          <w:tcPr>
            <w:tcW w:w="2409" w:type="dxa"/>
            <w:gridSpan w:val="3"/>
            <w:shd w:val="clear" w:color="auto" w:fill="F7CAAC"/>
          </w:tcPr>
          <w:p w:rsidR="00741511" w:rsidRPr="002C531F" w:rsidRDefault="00741511" w:rsidP="00592E0A">
            <w:pPr>
              <w:jc w:val="both"/>
              <w:rPr>
                <w:ins w:id="5244" w:author="Hana Navrátilová" w:date="2019-09-24T11:10:00Z"/>
                <w:b/>
              </w:rPr>
            </w:pPr>
            <w:ins w:id="5245" w:author="Hana Navrátilová" w:date="2019-09-24T11:10:00Z">
              <w:r w:rsidRPr="002C531F">
                <w:rPr>
                  <w:b/>
                </w:rPr>
                <w:t>rozsah</w:t>
              </w:r>
            </w:ins>
          </w:p>
        </w:tc>
      </w:tr>
      <w:tr w:rsidR="00741511" w:rsidRPr="002C531F" w:rsidTr="00D6191C">
        <w:trPr>
          <w:ins w:id="5246" w:author="Hana Navrátilová" w:date="2019-09-24T11:10:00Z"/>
        </w:trPr>
        <w:tc>
          <w:tcPr>
            <w:tcW w:w="5323" w:type="dxa"/>
            <w:gridSpan w:val="5"/>
          </w:tcPr>
          <w:p w:rsidR="00741511" w:rsidRPr="002C531F" w:rsidRDefault="00741511" w:rsidP="00592E0A">
            <w:pPr>
              <w:jc w:val="both"/>
              <w:rPr>
                <w:ins w:id="5247" w:author="Hana Navrátilová" w:date="2019-09-24T11:10:00Z"/>
              </w:rPr>
            </w:pPr>
          </w:p>
        </w:tc>
        <w:tc>
          <w:tcPr>
            <w:tcW w:w="2333" w:type="dxa"/>
            <w:gridSpan w:val="3"/>
          </w:tcPr>
          <w:p w:rsidR="00741511" w:rsidRPr="002C531F" w:rsidRDefault="00741511" w:rsidP="00592E0A">
            <w:pPr>
              <w:jc w:val="both"/>
              <w:rPr>
                <w:ins w:id="5248" w:author="Hana Navrátilová" w:date="2019-09-24T11:10:00Z"/>
              </w:rPr>
            </w:pPr>
          </w:p>
        </w:tc>
        <w:tc>
          <w:tcPr>
            <w:tcW w:w="2409" w:type="dxa"/>
            <w:gridSpan w:val="3"/>
          </w:tcPr>
          <w:p w:rsidR="00741511" w:rsidRPr="002C531F" w:rsidRDefault="00741511" w:rsidP="00592E0A">
            <w:pPr>
              <w:jc w:val="both"/>
              <w:rPr>
                <w:ins w:id="5249" w:author="Hana Navrátilová" w:date="2019-09-24T11:10:00Z"/>
              </w:rPr>
            </w:pPr>
          </w:p>
        </w:tc>
      </w:tr>
      <w:tr w:rsidR="00741511" w:rsidRPr="002C531F" w:rsidTr="00D6191C">
        <w:trPr>
          <w:ins w:id="5250" w:author="Hana Navrátilová" w:date="2019-09-24T11:10:00Z"/>
        </w:trPr>
        <w:tc>
          <w:tcPr>
            <w:tcW w:w="10065" w:type="dxa"/>
            <w:gridSpan w:val="11"/>
            <w:shd w:val="clear" w:color="auto" w:fill="F7CAAC"/>
          </w:tcPr>
          <w:p w:rsidR="00741511" w:rsidRPr="002C531F" w:rsidRDefault="00741511" w:rsidP="00592E0A">
            <w:pPr>
              <w:jc w:val="both"/>
              <w:rPr>
                <w:ins w:id="5251" w:author="Hana Navrátilová" w:date="2019-09-24T11:10:00Z"/>
              </w:rPr>
            </w:pPr>
            <w:ins w:id="5252" w:author="Hana Navrátilová" w:date="2019-09-24T11:10:00Z">
              <w:r w:rsidRPr="002C531F">
                <w:rPr>
                  <w:b/>
                </w:rPr>
                <w:t>Předměty příslušného studijního programu a způsob zapojení do jejich výuky, příp. další zapojení do uskutečňování studijního programu</w:t>
              </w:r>
            </w:ins>
          </w:p>
        </w:tc>
      </w:tr>
      <w:tr w:rsidR="00741511" w:rsidRPr="002C531F" w:rsidTr="00D6191C">
        <w:trPr>
          <w:trHeight w:val="195"/>
          <w:ins w:id="5253" w:author="Hana Navrátilová" w:date="2019-09-24T11:10:00Z"/>
        </w:trPr>
        <w:tc>
          <w:tcPr>
            <w:tcW w:w="10065" w:type="dxa"/>
            <w:gridSpan w:val="11"/>
            <w:tcBorders>
              <w:top w:val="nil"/>
            </w:tcBorders>
          </w:tcPr>
          <w:p w:rsidR="00741511" w:rsidRPr="002C531F" w:rsidRDefault="00741511" w:rsidP="00592E0A">
            <w:pPr>
              <w:rPr>
                <w:ins w:id="5254" w:author="Hana Navrátilová" w:date="2019-09-24T11:10:00Z"/>
              </w:rPr>
            </w:pPr>
          </w:p>
        </w:tc>
      </w:tr>
      <w:tr w:rsidR="00741511" w:rsidRPr="002C531F" w:rsidTr="00D6191C">
        <w:trPr>
          <w:ins w:id="5255" w:author="Hana Navrátilová" w:date="2019-09-24T11:10:00Z"/>
        </w:trPr>
        <w:tc>
          <w:tcPr>
            <w:tcW w:w="10065" w:type="dxa"/>
            <w:gridSpan w:val="11"/>
            <w:shd w:val="clear" w:color="auto" w:fill="F7CAAC"/>
          </w:tcPr>
          <w:p w:rsidR="00741511" w:rsidRPr="002C531F" w:rsidRDefault="00741511" w:rsidP="00592E0A">
            <w:pPr>
              <w:jc w:val="both"/>
              <w:rPr>
                <w:ins w:id="5256" w:author="Hana Navrátilová" w:date="2019-09-24T11:10:00Z"/>
              </w:rPr>
            </w:pPr>
            <w:ins w:id="5257" w:author="Hana Navrátilová" w:date="2019-09-24T11:10:00Z">
              <w:r w:rsidRPr="002C531F">
                <w:rPr>
                  <w:b/>
                </w:rPr>
                <w:t xml:space="preserve">Údaje o vzdělání na VŠ </w:t>
              </w:r>
            </w:ins>
          </w:p>
        </w:tc>
      </w:tr>
      <w:tr w:rsidR="00741511" w:rsidRPr="002C531F" w:rsidTr="00D6191C">
        <w:trPr>
          <w:trHeight w:val="172"/>
          <w:ins w:id="5258" w:author="Hana Navrátilová" w:date="2019-09-24T11:10:00Z"/>
        </w:trPr>
        <w:tc>
          <w:tcPr>
            <w:tcW w:w="10065" w:type="dxa"/>
            <w:gridSpan w:val="11"/>
          </w:tcPr>
          <w:p w:rsidR="00741511" w:rsidRPr="002C531F" w:rsidRDefault="00741511" w:rsidP="00592E0A">
            <w:pPr>
              <w:jc w:val="both"/>
              <w:rPr>
                <w:ins w:id="5259" w:author="Hana Navrátilová" w:date="2019-09-24T11:10:00Z"/>
              </w:rPr>
            </w:pPr>
            <w:ins w:id="5260" w:author="Hana Navrátilová" w:date="2019-09-24T11:10:00Z">
              <w:r w:rsidRPr="002C531F">
                <w:t>2011 UTB ve Zlíně Fakulta aplikované informatiky, Informační technologie (Ing.)</w:t>
              </w:r>
            </w:ins>
          </w:p>
        </w:tc>
      </w:tr>
      <w:tr w:rsidR="00741511" w:rsidRPr="002C531F" w:rsidTr="00D6191C">
        <w:trPr>
          <w:ins w:id="5261" w:author="Hana Navrátilová" w:date="2019-09-24T11:10:00Z"/>
        </w:trPr>
        <w:tc>
          <w:tcPr>
            <w:tcW w:w="10065" w:type="dxa"/>
            <w:gridSpan w:val="11"/>
            <w:shd w:val="clear" w:color="auto" w:fill="F7CAAC"/>
          </w:tcPr>
          <w:p w:rsidR="00741511" w:rsidRPr="002C531F" w:rsidRDefault="00741511" w:rsidP="00592E0A">
            <w:pPr>
              <w:jc w:val="both"/>
              <w:rPr>
                <w:ins w:id="5262" w:author="Hana Navrátilová" w:date="2019-09-24T11:10:00Z"/>
                <w:b/>
              </w:rPr>
            </w:pPr>
            <w:ins w:id="5263" w:author="Hana Navrátilová" w:date="2019-09-24T11:10:00Z">
              <w:r w:rsidRPr="002C531F">
                <w:rPr>
                  <w:b/>
                </w:rPr>
                <w:t>Údaje o odborném působení od absolvování VŠ</w:t>
              </w:r>
            </w:ins>
          </w:p>
        </w:tc>
      </w:tr>
      <w:tr w:rsidR="00741511" w:rsidRPr="002C531F" w:rsidTr="00D6191C">
        <w:trPr>
          <w:trHeight w:val="251"/>
          <w:ins w:id="5264" w:author="Hana Navrátilová" w:date="2019-09-24T11:10:00Z"/>
        </w:trPr>
        <w:tc>
          <w:tcPr>
            <w:tcW w:w="10065" w:type="dxa"/>
            <w:gridSpan w:val="11"/>
          </w:tcPr>
          <w:p w:rsidR="00741511" w:rsidRPr="002C531F" w:rsidRDefault="00741511" w:rsidP="00592E0A">
            <w:pPr>
              <w:jc w:val="both"/>
              <w:rPr>
                <w:ins w:id="5265" w:author="Hana Navrátilová" w:date="2019-09-24T11:10:00Z"/>
              </w:rPr>
            </w:pPr>
            <w:ins w:id="5266" w:author="Hana Navrátilová" w:date="2019-09-24T11:10:00Z">
              <w:r w:rsidRPr="002C531F">
                <w:t>2015 – 2017 UTB ve Zlíně, FAI, FHS asistent</w:t>
              </w:r>
            </w:ins>
          </w:p>
        </w:tc>
      </w:tr>
      <w:tr w:rsidR="00741511" w:rsidRPr="002C531F" w:rsidTr="00D6191C">
        <w:trPr>
          <w:trHeight w:val="250"/>
          <w:ins w:id="5267" w:author="Hana Navrátilová" w:date="2019-09-24T11:10:00Z"/>
        </w:trPr>
        <w:tc>
          <w:tcPr>
            <w:tcW w:w="10065" w:type="dxa"/>
            <w:gridSpan w:val="11"/>
            <w:shd w:val="clear" w:color="auto" w:fill="F7CAAC"/>
          </w:tcPr>
          <w:p w:rsidR="00741511" w:rsidRPr="002C531F" w:rsidRDefault="00741511" w:rsidP="00592E0A">
            <w:pPr>
              <w:jc w:val="both"/>
              <w:rPr>
                <w:ins w:id="5268" w:author="Hana Navrátilová" w:date="2019-09-24T11:10:00Z"/>
              </w:rPr>
            </w:pPr>
            <w:ins w:id="5269" w:author="Hana Navrátilová" w:date="2019-09-24T11:10:00Z">
              <w:r w:rsidRPr="002C531F">
                <w:rPr>
                  <w:b/>
                </w:rPr>
                <w:t>Zkušenosti s vedením kvalifikačních a rigorózních prací</w:t>
              </w:r>
            </w:ins>
          </w:p>
        </w:tc>
      </w:tr>
      <w:tr w:rsidR="00741511" w:rsidRPr="002C531F" w:rsidTr="00D6191C">
        <w:trPr>
          <w:trHeight w:val="172"/>
          <w:ins w:id="5270" w:author="Hana Navrátilová" w:date="2019-09-24T11:10:00Z"/>
        </w:trPr>
        <w:tc>
          <w:tcPr>
            <w:tcW w:w="10065" w:type="dxa"/>
            <w:gridSpan w:val="11"/>
          </w:tcPr>
          <w:p w:rsidR="00741511" w:rsidRPr="002C531F" w:rsidRDefault="00741511" w:rsidP="00592E0A">
            <w:pPr>
              <w:tabs>
                <w:tab w:val="left" w:pos="2310"/>
              </w:tabs>
              <w:jc w:val="both"/>
              <w:rPr>
                <w:ins w:id="5271" w:author="Hana Navrátilová" w:date="2019-09-24T11:10:00Z"/>
              </w:rPr>
            </w:pPr>
          </w:p>
        </w:tc>
      </w:tr>
      <w:tr w:rsidR="002577B1" w:rsidRPr="002C531F" w:rsidTr="00D6191C">
        <w:trPr>
          <w:cantSplit/>
          <w:ins w:id="5272" w:author="Hana Navrátilová" w:date="2019-09-24T11:10:00Z"/>
        </w:trPr>
        <w:tc>
          <w:tcPr>
            <w:tcW w:w="2519" w:type="dxa"/>
            <w:gridSpan w:val="2"/>
            <w:tcBorders>
              <w:top w:val="single" w:sz="12" w:space="0" w:color="auto"/>
            </w:tcBorders>
            <w:shd w:val="clear" w:color="auto" w:fill="F7CAAC"/>
          </w:tcPr>
          <w:p w:rsidR="00741511" w:rsidRPr="002C531F" w:rsidRDefault="00741511" w:rsidP="00592E0A">
            <w:pPr>
              <w:jc w:val="both"/>
              <w:rPr>
                <w:ins w:id="5273" w:author="Hana Navrátilová" w:date="2019-09-24T11:10:00Z"/>
              </w:rPr>
            </w:pPr>
            <w:ins w:id="5274" w:author="Hana Navrátilová" w:date="2019-09-24T11:10:00Z">
              <w:r w:rsidRPr="002C531F">
                <w:rPr>
                  <w:b/>
                </w:rPr>
                <w:t xml:space="preserve">Obor habilitačního řízení </w:t>
              </w:r>
            </w:ins>
          </w:p>
        </w:tc>
        <w:tc>
          <w:tcPr>
            <w:tcW w:w="2687" w:type="dxa"/>
            <w:gridSpan w:val="2"/>
            <w:tcBorders>
              <w:top w:val="single" w:sz="12" w:space="0" w:color="auto"/>
            </w:tcBorders>
            <w:shd w:val="clear" w:color="auto" w:fill="F7CAAC"/>
          </w:tcPr>
          <w:p w:rsidR="00741511" w:rsidRPr="002C531F" w:rsidRDefault="00741511" w:rsidP="00592E0A">
            <w:pPr>
              <w:jc w:val="both"/>
              <w:rPr>
                <w:ins w:id="5275" w:author="Hana Navrátilová" w:date="2019-09-24T11:10:00Z"/>
              </w:rPr>
            </w:pPr>
            <w:ins w:id="5276" w:author="Hana Navrátilová" w:date="2019-09-24T11:10:00Z">
              <w:r w:rsidRPr="002C531F">
                <w:rPr>
                  <w:b/>
                </w:rPr>
                <w:t>Rok udělení hodnosti</w:t>
              </w:r>
            </w:ins>
          </w:p>
        </w:tc>
        <w:tc>
          <w:tcPr>
            <w:tcW w:w="2450" w:type="dxa"/>
            <w:gridSpan w:val="4"/>
            <w:tcBorders>
              <w:top w:val="single" w:sz="12" w:space="0" w:color="auto"/>
              <w:right w:val="single" w:sz="12" w:space="0" w:color="auto"/>
            </w:tcBorders>
            <w:shd w:val="clear" w:color="auto" w:fill="F7CAAC"/>
          </w:tcPr>
          <w:p w:rsidR="00741511" w:rsidRPr="002C531F" w:rsidRDefault="00741511" w:rsidP="00592E0A">
            <w:pPr>
              <w:jc w:val="both"/>
              <w:rPr>
                <w:ins w:id="5277" w:author="Hana Navrátilová" w:date="2019-09-24T11:10:00Z"/>
              </w:rPr>
            </w:pPr>
            <w:ins w:id="5278" w:author="Hana Navrátilová" w:date="2019-09-24T11:10:00Z">
              <w:r w:rsidRPr="002C531F">
                <w:rPr>
                  <w:b/>
                </w:rPr>
                <w:t>Řízení konáno na VŠ</w:t>
              </w:r>
            </w:ins>
          </w:p>
        </w:tc>
        <w:tc>
          <w:tcPr>
            <w:tcW w:w="2409" w:type="dxa"/>
            <w:gridSpan w:val="3"/>
            <w:tcBorders>
              <w:top w:val="single" w:sz="12" w:space="0" w:color="auto"/>
              <w:left w:val="single" w:sz="12" w:space="0" w:color="auto"/>
            </w:tcBorders>
            <w:shd w:val="clear" w:color="auto" w:fill="F7CAAC"/>
          </w:tcPr>
          <w:p w:rsidR="00741511" w:rsidRPr="002C531F" w:rsidRDefault="00741511" w:rsidP="00592E0A">
            <w:pPr>
              <w:jc w:val="both"/>
              <w:rPr>
                <w:ins w:id="5279" w:author="Hana Navrátilová" w:date="2019-09-24T11:10:00Z"/>
                <w:b/>
              </w:rPr>
            </w:pPr>
            <w:ins w:id="5280" w:author="Hana Navrátilová" w:date="2019-09-24T11:10:00Z">
              <w:r w:rsidRPr="002C531F">
                <w:rPr>
                  <w:b/>
                </w:rPr>
                <w:t>Ohlasy publikací</w:t>
              </w:r>
            </w:ins>
          </w:p>
        </w:tc>
      </w:tr>
      <w:tr w:rsidR="002577B1" w:rsidRPr="002C531F" w:rsidTr="00D6191C">
        <w:trPr>
          <w:cantSplit/>
          <w:trHeight w:val="236"/>
          <w:ins w:id="5281" w:author="Hana Navrátilová" w:date="2019-09-24T11:10:00Z"/>
        </w:trPr>
        <w:tc>
          <w:tcPr>
            <w:tcW w:w="2519" w:type="dxa"/>
            <w:gridSpan w:val="2"/>
          </w:tcPr>
          <w:p w:rsidR="00741511" w:rsidRPr="002C531F" w:rsidRDefault="00741511" w:rsidP="00592E0A">
            <w:pPr>
              <w:jc w:val="both"/>
              <w:rPr>
                <w:ins w:id="5282" w:author="Hana Navrátilová" w:date="2019-09-24T11:10:00Z"/>
              </w:rPr>
            </w:pPr>
          </w:p>
        </w:tc>
        <w:tc>
          <w:tcPr>
            <w:tcW w:w="2687" w:type="dxa"/>
            <w:gridSpan w:val="2"/>
          </w:tcPr>
          <w:p w:rsidR="00741511" w:rsidRPr="002C531F" w:rsidRDefault="00741511" w:rsidP="00592E0A">
            <w:pPr>
              <w:jc w:val="both"/>
              <w:rPr>
                <w:ins w:id="5283" w:author="Hana Navrátilová" w:date="2019-09-24T11:10:00Z"/>
              </w:rPr>
            </w:pPr>
          </w:p>
        </w:tc>
        <w:tc>
          <w:tcPr>
            <w:tcW w:w="2450" w:type="dxa"/>
            <w:gridSpan w:val="4"/>
            <w:tcBorders>
              <w:right w:val="single" w:sz="12" w:space="0" w:color="auto"/>
            </w:tcBorders>
          </w:tcPr>
          <w:p w:rsidR="00741511" w:rsidRPr="002C531F" w:rsidRDefault="00741511" w:rsidP="00592E0A">
            <w:pPr>
              <w:jc w:val="both"/>
              <w:rPr>
                <w:ins w:id="5284" w:author="Hana Navrátilová" w:date="2019-09-24T11:10:00Z"/>
              </w:rPr>
            </w:pPr>
          </w:p>
        </w:tc>
        <w:tc>
          <w:tcPr>
            <w:tcW w:w="850" w:type="dxa"/>
            <w:tcBorders>
              <w:left w:val="single" w:sz="12" w:space="0" w:color="auto"/>
            </w:tcBorders>
            <w:shd w:val="clear" w:color="auto" w:fill="F7CAAC"/>
          </w:tcPr>
          <w:p w:rsidR="00741511" w:rsidRPr="002C531F" w:rsidRDefault="00741511" w:rsidP="00592E0A">
            <w:pPr>
              <w:jc w:val="both"/>
              <w:rPr>
                <w:ins w:id="5285" w:author="Hana Navrátilová" w:date="2019-09-24T11:10:00Z"/>
              </w:rPr>
            </w:pPr>
            <w:ins w:id="5286" w:author="Hana Navrátilová" w:date="2019-09-24T11:10:00Z">
              <w:r w:rsidRPr="002C531F">
                <w:rPr>
                  <w:b/>
                </w:rPr>
                <w:t>WOS</w:t>
              </w:r>
            </w:ins>
          </w:p>
        </w:tc>
        <w:tc>
          <w:tcPr>
            <w:tcW w:w="709" w:type="dxa"/>
            <w:shd w:val="clear" w:color="auto" w:fill="F7CAAC"/>
          </w:tcPr>
          <w:p w:rsidR="00741511" w:rsidRPr="002C531F" w:rsidRDefault="00741511" w:rsidP="00592E0A">
            <w:pPr>
              <w:jc w:val="both"/>
              <w:rPr>
                <w:ins w:id="5287" w:author="Hana Navrátilová" w:date="2019-09-24T11:10:00Z"/>
                <w:sz w:val="18"/>
              </w:rPr>
            </w:pPr>
            <w:ins w:id="5288" w:author="Hana Navrátilová" w:date="2019-09-24T11:10:00Z">
              <w:r w:rsidRPr="002C531F">
                <w:rPr>
                  <w:b/>
                  <w:sz w:val="18"/>
                </w:rPr>
                <w:t>Scopus</w:t>
              </w:r>
            </w:ins>
          </w:p>
        </w:tc>
        <w:tc>
          <w:tcPr>
            <w:tcW w:w="850" w:type="dxa"/>
            <w:shd w:val="clear" w:color="auto" w:fill="F7CAAC"/>
          </w:tcPr>
          <w:p w:rsidR="00741511" w:rsidRPr="002C531F" w:rsidRDefault="00741511" w:rsidP="00592E0A">
            <w:pPr>
              <w:jc w:val="both"/>
              <w:rPr>
                <w:ins w:id="5289" w:author="Hana Navrátilová" w:date="2019-09-24T11:10:00Z"/>
              </w:rPr>
            </w:pPr>
            <w:ins w:id="5290" w:author="Hana Navrátilová" w:date="2019-09-24T11:10:00Z">
              <w:r w:rsidRPr="002C531F">
                <w:rPr>
                  <w:b/>
                  <w:sz w:val="18"/>
                </w:rPr>
                <w:t>ostatní</w:t>
              </w:r>
            </w:ins>
          </w:p>
        </w:tc>
      </w:tr>
      <w:tr w:rsidR="002577B1" w:rsidRPr="002C531F" w:rsidTr="00D6191C">
        <w:trPr>
          <w:cantSplit/>
          <w:trHeight w:val="70"/>
          <w:ins w:id="5291" w:author="Hana Navrátilová" w:date="2019-09-24T11:10:00Z"/>
        </w:trPr>
        <w:tc>
          <w:tcPr>
            <w:tcW w:w="2519" w:type="dxa"/>
            <w:gridSpan w:val="2"/>
            <w:shd w:val="clear" w:color="auto" w:fill="F7CAAC"/>
          </w:tcPr>
          <w:p w:rsidR="00741511" w:rsidRPr="002C531F" w:rsidRDefault="00741511" w:rsidP="00592E0A">
            <w:pPr>
              <w:jc w:val="both"/>
              <w:rPr>
                <w:ins w:id="5292" w:author="Hana Navrátilová" w:date="2019-09-24T11:10:00Z"/>
              </w:rPr>
            </w:pPr>
            <w:ins w:id="5293" w:author="Hana Navrátilová" w:date="2019-09-24T11:10:00Z">
              <w:r w:rsidRPr="002C531F">
                <w:rPr>
                  <w:b/>
                </w:rPr>
                <w:t>Obor jmenovacího řízení</w:t>
              </w:r>
            </w:ins>
          </w:p>
        </w:tc>
        <w:tc>
          <w:tcPr>
            <w:tcW w:w="2687" w:type="dxa"/>
            <w:gridSpan w:val="2"/>
            <w:shd w:val="clear" w:color="auto" w:fill="F7CAAC"/>
          </w:tcPr>
          <w:p w:rsidR="00741511" w:rsidRPr="002C531F" w:rsidRDefault="00741511" w:rsidP="00592E0A">
            <w:pPr>
              <w:jc w:val="both"/>
              <w:rPr>
                <w:ins w:id="5294" w:author="Hana Navrátilová" w:date="2019-09-24T11:10:00Z"/>
              </w:rPr>
            </w:pPr>
            <w:ins w:id="5295" w:author="Hana Navrátilová" w:date="2019-09-24T11:10:00Z">
              <w:r w:rsidRPr="002C531F">
                <w:rPr>
                  <w:b/>
                </w:rPr>
                <w:t>Rok udělení hodnosti</w:t>
              </w:r>
            </w:ins>
          </w:p>
        </w:tc>
        <w:tc>
          <w:tcPr>
            <w:tcW w:w="2450" w:type="dxa"/>
            <w:gridSpan w:val="4"/>
            <w:tcBorders>
              <w:right w:val="single" w:sz="12" w:space="0" w:color="auto"/>
            </w:tcBorders>
            <w:shd w:val="clear" w:color="auto" w:fill="F7CAAC"/>
          </w:tcPr>
          <w:p w:rsidR="00741511" w:rsidRPr="002C531F" w:rsidRDefault="00741511" w:rsidP="00592E0A">
            <w:pPr>
              <w:jc w:val="both"/>
              <w:rPr>
                <w:ins w:id="5296" w:author="Hana Navrátilová" w:date="2019-09-24T11:10:00Z"/>
              </w:rPr>
            </w:pPr>
            <w:ins w:id="5297" w:author="Hana Navrátilová" w:date="2019-09-24T11:10:00Z">
              <w:r w:rsidRPr="002C531F">
                <w:rPr>
                  <w:b/>
                </w:rPr>
                <w:t>Řízení konáno na VŠ</w:t>
              </w:r>
            </w:ins>
          </w:p>
        </w:tc>
        <w:tc>
          <w:tcPr>
            <w:tcW w:w="850" w:type="dxa"/>
            <w:vMerge w:val="restart"/>
            <w:tcBorders>
              <w:left w:val="single" w:sz="12" w:space="0" w:color="auto"/>
            </w:tcBorders>
          </w:tcPr>
          <w:p w:rsidR="00741511" w:rsidRPr="002C531F" w:rsidRDefault="00741511" w:rsidP="00592E0A">
            <w:pPr>
              <w:jc w:val="both"/>
              <w:rPr>
                <w:ins w:id="5298" w:author="Hana Navrátilová" w:date="2019-09-24T11:10:00Z"/>
              </w:rPr>
            </w:pPr>
          </w:p>
        </w:tc>
        <w:tc>
          <w:tcPr>
            <w:tcW w:w="709" w:type="dxa"/>
            <w:vMerge w:val="restart"/>
          </w:tcPr>
          <w:p w:rsidR="00741511" w:rsidRPr="002C531F" w:rsidRDefault="00741511" w:rsidP="00592E0A">
            <w:pPr>
              <w:jc w:val="both"/>
              <w:rPr>
                <w:ins w:id="5299" w:author="Hana Navrátilová" w:date="2019-09-24T11:10:00Z"/>
              </w:rPr>
            </w:pPr>
          </w:p>
        </w:tc>
        <w:tc>
          <w:tcPr>
            <w:tcW w:w="850" w:type="dxa"/>
            <w:vMerge w:val="restart"/>
          </w:tcPr>
          <w:p w:rsidR="00741511" w:rsidRPr="002C531F" w:rsidRDefault="00741511" w:rsidP="00592E0A">
            <w:pPr>
              <w:jc w:val="both"/>
              <w:rPr>
                <w:ins w:id="5300" w:author="Hana Navrátilová" w:date="2019-09-24T11:10:00Z"/>
              </w:rPr>
            </w:pPr>
          </w:p>
        </w:tc>
      </w:tr>
      <w:tr w:rsidR="002577B1" w:rsidRPr="002C531F" w:rsidTr="00D6191C">
        <w:trPr>
          <w:trHeight w:val="205"/>
          <w:ins w:id="5301" w:author="Hana Navrátilová" w:date="2019-09-24T11:10:00Z"/>
        </w:trPr>
        <w:tc>
          <w:tcPr>
            <w:tcW w:w="2519" w:type="dxa"/>
            <w:gridSpan w:val="2"/>
          </w:tcPr>
          <w:p w:rsidR="00741511" w:rsidRPr="002C531F" w:rsidRDefault="00741511" w:rsidP="00592E0A">
            <w:pPr>
              <w:jc w:val="both"/>
              <w:rPr>
                <w:ins w:id="5302" w:author="Hana Navrátilová" w:date="2019-09-24T11:10:00Z"/>
              </w:rPr>
            </w:pPr>
          </w:p>
        </w:tc>
        <w:tc>
          <w:tcPr>
            <w:tcW w:w="2687" w:type="dxa"/>
            <w:gridSpan w:val="2"/>
          </w:tcPr>
          <w:p w:rsidR="00741511" w:rsidRPr="002C531F" w:rsidRDefault="00741511" w:rsidP="00592E0A">
            <w:pPr>
              <w:jc w:val="both"/>
              <w:rPr>
                <w:ins w:id="5303" w:author="Hana Navrátilová" w:date="2019-09-24T11:10:00Z"/>
              </w:rPr>
            </w:pPr>
          </w:p>
        </w:tc>
        <w:tc>
          <w:tcPr>
            <w:tcW w:w="2450" w:type="dxa"/>
            <w:gridSpan w:val="4"/>
            <w:tcBorders>
              <w:right w:val="single" w:sz="12" w:space="0" w:color="auto"/>
            </w:tcBorders>
          </w:tcPr>
          <w:p w:rsidR="00741511" w:rsidRPr="002C531F" w:rsidRDefault="00741511" w:rsidP="00592E0A">
            <w:pPr>
              <w:jc w:val="both"/>
              <w:rPr>
                <w:ins w:id="5304" w:author="Hana Navrátilová" w:date="2019-09-24T11:10:00Z"/>
              </w:rPr>
            </w:pPr>
          </w:p>
        </w:tc>
        <w:tc>
          <w:tcPr>
            <w:tcW w:w="850" w:type="dxa"/>
            <w:vMerge/>
            <w:tcBorders>
              <w:left w:val="single" w:sz="12" w:space="0" w:color="auto"/>
            </w:tcBorders>
            <w:vAlign w:val="center"/>
          </w:tcPr>
          <w:p w:rsidR="00741511" w:rsidRPr="002C531F" w:rsidRDefault="00741511" w:rsidP="00592E0A">
            <w:pPr>
              <w:rPr>
                <w:ins w:id="5305" w:author="Hana Navrátilová" w:date="2019-09-24T11:10:00Z"/>
                <w:b/>
              </w:rPr>
            </w:pPr>
          </w:p>
        </w:tc>
        <w:tc>
          <w:tcPr>
            <w:tcW w:w="709" w:type="dxa"/>
            <w:vMerge/>
            <w:vAlign w:val="center"/>
          </w:tcPr>
          <w:p w:rsidR="00741511" w:rsidRPr="002C531F" w:rsidRDefault="00741511" w:rsidP="00592E0A">
            <w:pPr>
              <w:rPr>
                <w:ins w:id="5306" w:author="Hana Navrátilová" w:date="2019-09-24T11:10:00Z"/>
                <w:b/>
              </w:rPr>
            </w:pPr>
          </w:p>
        </w:tc>
        <w:tc>
          <w:tcPr>
            <w:tcW w:w="850" w:type="dxa"/>
            <w:vMerge/>
            <w:vAlign w:val="center"/>
          </w:tcPr>
          <w:p w:rsidR="00741511" w:rsidRPr="002C531F" w:rsidRDefault="00741511" w:rsidP="00592E0A">
            <w:pPr>
              <w:rPr>
                <w:ins w:id="5307" w:author="Hana Navrátilová" w:date="2019-09-24T11:10:00Z"/>
                <w:b/>
              </w:rPr>
            </w:pPr>
          </w:p>
        </w:tc>
      </w:tr>
      <w:tr w:rsidR="00741511" w:rsidRPr="002C531F" w:rsidTr="00D6191C">
        <w:trPr>
          <w:ins w:id="5308" w:author="Hana Navrátilová" w:date="2019-09-24T11:10:00Z"/>
        </w:trPr>
        <w:tc>
          <w:tcPr>
            <w:tcW w:w="10065" w:type="dxa"/>
            <w:gridSpan w:val="11"/>
            <w:shd w:val="clear" w:color="auto" w:fill="F7CAAC"/>
          </w:tcPr>
          <w:p w:rsidR="00741511" w:rsidRPr="002C531F" w:rsidRDefault="00741511" w:rsidP="00592E0A">
            <w:pPr>
              <w:jc w:val="both"/>
              <w:rPr>
                <w:ins w:id="5309" w:author="Hana Navrátilová" w:date="2019-09-24T11:10:00Z"/>
                <w:b/>
              </w:rPr>
            </w:pPr>
            <w:ins w:id="5310" w:author="Hana Navrátilová" w:date="2019-09-24T11:10:00Z">
              <w:r w:rsidRPr="002C531F">
                <w:rPr>
                  <w:b/>
                </w:rPr>
                <w:t xml:space="preserve">Přehled o nejvýznamnější publikační a další tvůrčí činnosti nebo další profesní činnosti u odborníků z praxe vztahující se k zabezpečovaným předmětům </w:t>
              </w:r>
            </w:ins>
          </w:p>
        </w:tc>
      </w:tr>
      <w:tr w:rsidR="00741511" w:rsidRPr="002C531F" w:rsidTr="00D6191C">
        <w:trPr>
          <w:trHeight w:val="70"/>
          <w:ins w:id="5311" w:author="Hana Navrátilová" w:date="2019-09-24T11:10:00Z"/>
        </w:trPr>
        <w:tc>
          <w:tcPr>
            <w:tcW w:w="10065" w:type="dxa"/>
            <w:gridSpan w:val="11"/>
          </w:tcPr>
          <w:p w:rsidR="00741511" w:rsidRPr="002C531F" w:rsidRDefault="00741511" w:rsidP="00592E0A">
            <w:pPr>
              <w:tabs>
                <w:tab w:val="left" w:pos="473"/>
                <w:tab w:val="left" w:pos="8844"/>
                <w:tab w:val="left" w:pos="9066"/>
              </w:tabs>
              <w:rPr>
                <w:ins w:id="5312" w:author="Hana Navrátilová" w:date="2019-09-24T11:10:00Z"/>
              </w:rPr>
            </w:pPr>
            <w:ins w:id="5313" w:author="Hana Navrátilová" w:date="2019-09-24T11:10:00Z">
              <w:r w:rsidRPr="002C531F">
                <w:t xml:space="preserve">Kolek, J., &amp; Jašek, R. (2015). A time Performance Evaluation of the Soma Asynchronous Parallel Distribution in Java and C#. </w:t>
              </w:r>
              <w:r w:rsidRPr="002C531F">
                <w:rPr>
                  <w:i/>
                </w:rPr>
                <w:t>Procedia Engineering</w:t>
              </w:r>
              <w:r w:rsidRPr="002C531F">
                <w:t xml:space="preserve">. </w:t>
              </w:r>
              <w:r w:rsidRPr="002C531F">
                <w:rPr>
                  <w:i/>
                </w:rPr>
                <w:t>100</w:t>
              </w:r>
              <w:r w:rsidRPr="002C531F">
                <w:t>, 1672-1677.</w:t>
              </w:r>
            </w:ins>
          </w:p>
          <w:p w:rsidR="00741511" w:rsidRPr="002C531F" w:rsidRDefault="00741511" w:rsidP="00592E0A">
            <w:pPr>
              <w:tabs>
                <w:tab w:val="left" w:pos="473"/>
                <w:tab w:val="left" w:pos="8844"/>
                <w:tab w:val="left" w:pos="9066"/>
              </w:tabs>
              <w:rPr>
                <w:ins w:id="5314" w:author="Hana Navrátilová" w:date="2019-09-24T11:10:00Z"/>
              </w:rPr>
            </w:pPr>
            <w:ins w:id="5315" w:author="Hana Navrátilová" w:date="2019-09-24T11:10:00Z">
              <w:r w:rsidRPr="002C531F">
                <w:t xml:space="preserve">Kolek, J., &amp; Jašek, R. (2013). Artificial intelligence and its applications in the field of security. </w:t>
              </w:r>
            </w:ins>
          </w:p>
          <w:p w:rsidR="00741511" w:rsidRPr="002C531F" w:rsidRDefault="00741511" w:rsidP="00592E0A">
            <w:pPr>
              <w:tabs>
                <w:tab w:val="left" w:pos="473"/>
                <w:tab w:val="left" w:pos="8844"/>
                <w:tab w:val="left" w:pos="9066"/>
              </w:tabs>
              <w:rPr>
                <w:ins w:id="5316" w:author="Hana Navrátilová" w:date="2019-09-24T11:10:00Z"/>
              </w:rPr>
            </w:pPr>
            <w:ins w:id="5317" w:author="Hana Navrátilová" w:date="2019-09-24T11:10:00Z">
              <w:r w:rsidRPr="002C531F">
                <w:t xml:space="preserve">In </w:t>
              </w:r>
              <w:r w:rsidRPr="002C531F">
                <w:rPr>
                  <w:i/>
                </w:rPr>
                <w:t>Bezpečnostní technologie, systémy a management</w:t>
              </w:r>
              <w:r w:rsidRPr="002C531F">
                <w:t xml:space="preserve">.  </w:t>
              </w:r>
            </w:ins>
          </w:p>
          <w:p w:rsidR="00741511" w:rsidRPr="002C531F" w:rsidRDefault="00741511" w:rsidP="00592E0A">
            <w:pPr>
              <w:tabs>
                <w:tab w:val="left" w:pos="473"/>
                <w:tab w:val="left" w:pos="8844"/>
                <w:tab w:val="left" w:pos="9066"/>
              </w:tabs>
              <w:rPr>
                <w:ins w:id="5318" w:author="Hana Navrátilová" w:date="2019-09-24T11:10:00Z"/>
              </w:rPr>
            </w:pPr>
            <w:ins w:id="5319" w:author="Hana Navrátilová" w:date="2019-09-24T11:10:00Z">
              <w:r w:rsidRPr="002C531F">
                <w:t xml:space="preserve">Kolek, J., Vařacha, P., &amp; Motýl, I. (2013). Performance Evaluation of the SOMA Asynchronously Parallel Distribution. </w:t>
              </w:r>
              <w:r w:rsidRPr="002C531F">
                <w:rPr>
                  <w:i/>
                </w:rPr>
                <w:t>International Journal of Mathematics and Computers in Simulation</w:t>
              </w:r>
              <w:r w:rsidRPr="002C531F">
                <w:t xml:space="preserve">. </w:t>
              </w:r>
              <w:r w:rsidRPr="002C531F">
                <w:rPr>
                  <w:i/>
                </w:rPr>
                <w:t>7</w:t>
              </w:r>
              <w:r w:rsidRPr="002C531F">
                <w:t xml:space="preserve">(1), 50-58. </w:t>
              </w:r>
            </w:ins>
          </w:p>
          <w:p w:rsidR="00741511" w:rsidRDefault="00741511" w:rsidP="00592E0A">
            <w:pPr>
              <w:rPr>
                <w:ins w:id="5320" w:author="Hana Navrátilová" w:date="2019-09-24T11:10:00Z"/>
              </w:rPr>
            </w:pPr>
            <w:ins w:id="5321" w:author="Hana Navrátilová" w:date="2019-09-24T11:10:00Z">
              <w:r w:rsidRPr="002C531F">
                <w:t xml:space="preserve">Kolek, J, Vařacha, P. &amp; Jašek, R. (2012). A Computation Time Comparison of Self-Organising Migrating Algorithm in Java and C#. In </w:t>
              </w:r>
              <w:r w:rsidRPr="002C531F">
                <w:rPr>
                  <w:i/>
                </w:rPr>
                <w:t>Proceedings of the 3rd European Conference for the Applied Mathematics and Informatics</w:t>
              </w:r>
              <w:r w:rsidRPr="002C531F">
                <w:t>. 61-166.</w:t>
              </w:r>
            </w:ins>
          </w:p>
          <w:p w:rsidR="00741511" w:rsidRPr="002C531F" w:rsidRDefault="00741511" w:rsidP="00592E0A">
            <w:pPr>
              <w:rPr>
                <w:ins w:id="5322" w:author="Hana Navrátilová" w:date="2019-09-24T11:10:00Z"/>
              </w:rPr>
            </w:pPr>
          </w:p>
        </w:tc>
      </w:tr>
      <w:tr w:rsidR="00741511" w:rsidRPr="002C531F" w:rsidTr="00D6191C">
        <w:trPr>
          <w:trHeight w:val="218"/>
          <w:ins w:id="5323" w:author="Hana Navrátilová" w:date="2019-09-24T11:10:00Z"/>
        </w:trPr>
        <w:tc>
          <w:tcPr>
            <w:tcW w:w="10065" w:type="dxa"/>
            <w:gridSpan w:val="11"/>
            <w:shd w:val="clear" w:color="auto" w:fill="F7CAAC"/>
          </w:tcPr>
          <w:p w:rsidR="00741511" w:rsidRPr="002C531F" w:rsidRDefault="00741511" w:rsidP="00592E0A">
            <w:pPr>
              <w:rPr>
                <w:ins w:id="5324" w:author="Hana Navrátilová" w:date="2019-09-24T11:10:00Z"/>
                <w:b/>
              </w:rPr>
            </w:pPr>
            <w:ins w:id="5325" w:author="Hana Navrátilová" w:date="2019-09-24T11:10:00Z">
              <w:r w:rsidRPr="002C531F">
                <w:rPr>
                  <w:b/>
                </w:rPr>
                <w:t>Působení v zahraničí</w:t>
              </w:r>
            </w:ins>
          </w:p>
        </w:tc>
      </w:tr>
      <w:tr w:rsidR="00741511" w:rsidRPr="002C531F" w:rsidTr="00D6191C">
        <w:trPr>
          <w:trHeight w:val="198"/>
          <w:ins w:id="5326" w:author="Hana Navrátilová" w:date="2019-09-24T11:10:00Z"/>
        </w:trPr>
        <w:tc>
          <w:tcPr>
            <w:tcW w:w="10065" w:type="dxa"/>
            <w:gridSpan w:val="11"/>
          </w:tcPr>
          <w:p w:rsidR="00741511" w:rsidRPr="002C531F" w:rsidRDefault="00741511" w:rsidP="00592E0A">
            <w:pPr>
              <w:rPr>
                <w:ins w:id="5327" w:author="Hana Navrátilová" w:date="2019-09-24T11:10:00Z"/>
              </w:rPr>
            </w:pPr>
          </w:p>
        </w:tc>
      </w:tr>
      <w:tr w:rsidR="002577B1" w:rsidRPr="002C531F" w:rsidTr="00D6191C">
        <w:trPr>
          <w:cantSplit/>
          <w:trHeight w:val="244"/>
          <w:ins w:id="5328" w:author="Hana Navrátilová" w:date="2019-09-24T11:10:00Z"/>
        </w:trPr>
        <w:tc>
          <w:tcPr>
            <w:tcW w:w="1883" w:type="dxa"/>
            <w:shd w:val="clear" w:color="auto" w:fill="F7CAAC"/>
          </w:tcPr>
          <w:p w:rsidR="00741511" w:rsidRPr="002C531F" w:rsidRDefault="00741511" w:rsidP="00592E0A">
            <w:pPr>
              <w:jc w:val="both"/>
              <w:rPr>
                <w:ins w:id="5329" w:author="Hana Navrátilová" w:date="2019-09-24T11:10:00Z"/>
                <w:b/>
              </w:rPr>
            </w:pPr>
            <w:ins w:id="5330" w:author="Hana Navrátilová" w:date="2019-09-24T11:10:00Z">
              <w:r w:rsidRPr="002C531F">
                <w:rPr>
                  <w:b/>
                </w:rPr>
                <w:t xml:space="preserve">Podpis </w:t>
              </w:r>
            </w:ins>
          </w:p>
        </w:tc>
        <w:tc>
          <w:tcPr>
            <w:tcW w:w="4201" w:type="dxa"/>
            <w:gridSpan w:val="5"/>
          </w:tcPr>
          <w:p w:rsidR="00741511" w:rsidRPr="002C531F" w:rsidRDefault="00741511" w:rsidP="00592E0A">
            <w:pPr>
              <w:jc w:val="both"/>
              <w:rPr>
                <w:ins w:id="5331" w:author="Hana Navrátilová" w:date="2019-09-24T11:10:00Z"/>
              </w:rPr>
            </w:pPr>
            <w:ins w:id="5332" w:author="Hana Navrátilová" w:date="2019-09-24T11:10:00Z">
              <w:r>
                <w:t xml:space="preserve"> Jan Kolek, v. r.</w:t>
              </w:r>
            </w:ins>
          </w:p>
        </w:tc>
        <w:tc>
          <w:tcPr>
            <w:tcW w:w="783" w:type="dxa"/>
            <w:shd w:val="clear" w:color="auto" w:fill="F7CAAC"/>
          </w:tcPr>
          <w:p w:rsidR="00741511" w:rsidRPr="002C531F" w:rsidRDefault="00741511" w:rsidP="00592E0A">
            <w:pPr>
              <w:jc w:val="both"/>
              <w:rPr>
                <w:ins w:id="5333" w:author="Hana Navrátilová" w:date="2019-09-24T11:10:00Z"/>
              </w:rPr>
            </w:pPr>
            <w:ins w:id="5334" w:author="Hana Navrátilová" w:date="2019-09-24T11:10:00Z">
              <w:r w:rsidRPr="002C531F">
                <w:rPr>
                  <w:b/>
                </w:rPr>
                <w:t>datum</w:t>
              </w:r>
            </w:ins>
          </w:p>
        </w:tc>
        <w:tc>
          <w:tcPr>
            <w:tcW w:w="3198" w:type="dxa"/>
            <w:gridSpan w:val="4"/>
          </w:tcPr>
          <w:p w:rsidR="00741511" w:rsidRPr="002C531F" w:rsidRDefault="00741511" w:rsidP="00592E0A">
            <w:pPr>
              <w:jc w:val="center"/>
              <w:rPr>
                <w:ins w:id="5335" w:author="Hana Navrátilová" w:date="2019-09-24T11:10:00Z"/>
              </w:rPr>
            </w:pPr>
            <w:ins w:id="5336" w:author="Hana Navrátilová" w:date="2019-09-24T11:10:00Z">
              <w:r>
                <w:t>25. 9. 2019</w:t>
              </w:r>
            </w:ins>
          </w:p>
        </w:tc>
      </w:tr>
    </w:tbl>
    <w:p w:rsidR="00163F97" w:rsidRDefault="00D6191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9"/>
        <w:gridCol w:w="828"/>
        <w:gridCol w:w="1719"/>
        <w:gridCol w:w="524"/>
        <w:gridCol w:w="468"/>
        <w:gridCol w:w="994"/>
        <w:gridCol w:w="709"/>
        <w:gridCol w:w="77"/>
        <w:gridCol w:w="632"/>
        <w:gridCol w:w="142"/>
        <w:gridCol w:w="557"/>
        <w:gridCol w:w="694"/>
      </w:tblGrid>
      <w:tr w:rsidR="006B6016" w:rsidRPr="00163F97" w:rsidTr="001661B8">
        <w:trPr>
          <w:jc w:val="center"/>
        </w:trPr>
        <w:tc>
          <w:tcPr>
            <w:tcW w:w="9893"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6B6016" w:rsidRPr="00163F97" w:rsidTr="001661B8">
        <w:trPr>
          <w:jc w:val="center"/>
        </w:trPr>
        <w:tc>
          <w:tcPr>
            <w:tcW w:w="2549" w:type="dxa"/>
            <w:tcBorders>
              <w:top w:val="double" w:sz="4" w:space="0" w:color="auto"/>
            </w:tcBorders>
            <w:shd w:val="clear" w:color="auto" w:fill="F7CAAC"/>
          </w:tcPr>
          <w:p w:rsidR="006B6016" w:rsidRPr="00163F97" w:rsidRDefault="006B6016" w:rsidP="006B6016">
            <w:pPr>
              <w:rPr>
                <w:b/>
              </w:rPr>
            </w:pPr>
            <w:r w:rsidRPr="00163F97">
              <w:rPr>
                <w:b/>
              </w:rPr>
              <w:t>Vysoká škola</w:t>
            </w:r>
          </w:p>
        </w:tc>
        <w:tc>
          <w:tcPr>
            <w:tcW w:w="7344" w:type="dxa"/>
            <w:gridSpan w:val="11"/>
          </w:tcPr>
          <w:p w:rsidR="006B6016" w:rsidRPr="00163F97" w:rsidRDefault="006B6016" w:rsidP="006B6016">
            <w:r w:rsidRPr="00163F97">
              <w:t>UTB ve Zlíně</w:t>
            </w:r>
          </w:p>
        </w:tc>
      </w:tr>
      <w:tr w:rsidR="006B6016" w:rsidRPr="00163F97" w:rsidTr="001661B8">
        <w:trPr>
          <w:jc w:val="center"/>
        </w:trPr>
        <w:tc>
          <w:tcPr>
            <w:tcW w:w="2549" w:type="dxa"/>
            <w:shd w:val="clear" w:color="auto" w:fill="F7CAAC"/>
          </w:tcPr>
          <w:p w:rsidR="006B6016" w:rsidRPr="00163F97" w:rsidRDefault="006B6016" w:rsidP="006B6016">
            <w:pPr>
              <w:rPr>
                <w:b/>
              </w:rPr>
            </w:pPr>
            <w:r w:rsidRPr="00163F97">
              <w:rPr>
                <w:b/>
              </w:rPr>
              <w:t>Součást vysoké školy</w:t>
            </w:r>
          </w:p>
        </w:tc>
        <w:tc>
          <w:tcPr>
            <w:tcW w:w="7344" w:type="dxa"/>
            <w:gridSpan w:val="11"/>
          </w:tcPr>
          <w:p w:rsidR="006B6016" w:rsidRPr="00163F97" w:rsidRDefault="006B6016" w:rsidP="006B6016">
            <w:r w:rsidRPr="00163F97">
              <w:t>Fakulta humanitních studií</w:t>
            </w:r>
          </w:p>
        </w:tc>
      </w:tr>
      <w:tr w:rsidR="006B6016" w:rsidRPr="00163F97" w:rsidTr="001661B8">
        <w:trPr>
          <w:jc w:val="center"/>
        </w:trPr>
        <w:tc>
          <w:tcPr>
            <w:tcW w:w="2549" w:type="dxa"/>
            <w:shd w:val="clear" w:color="auto" w:fill="F7CAAC"/>
          </w:tcPr>
          <w:p w:rsidR="006B6016" w:rsidRPr="00163F97" w:rsidRDefault="006B6016" w:rsidP="006B6016">
            <w:pPr>
              <w:rPr>
                <w:b/>
              </w:rPr>
            </w:pPr>
            <w:r w:rsidRPr="00163F97">
              <w:rPr>
                <w:b/>
              </w:rPr>
              <w:t>Název studijního programu</w:t>
            </w:r>
          </w:p>
        </w:tc>
        <w:tc>
          <w:tcPr>
            <w:tcW w:w="7344" w:type="dxa"/>
            <w:gridSpan w:val="11"/>
          </w:tcPr>
          <w:p w:rsidR="006B6016" w:rsidRPr="00163F97" w:rsidRDefault="006B6016" w:rsidP="006B6016">
            <w:r w:rsidRPr="00163F97">
              <w:t>Učitelství pro 1. stupeň základní školy</w:t>
            </w:r>
          </w:p>
        </w:tc>
      </w:tr>
      <w:tr w:rsidR="006B6016" w:rsidRPr="00163F97" w:rsidTr="001661B8">
        <w:trPr>
          <w:trHeight w:val="207"/>
          <w:jc w:val="center"/>
        </w:trPr>
        <w:tc>
          <w:tcPr>
            <w:tcW w:w="2549" w:type="dxa"/>
            <w:shd w:val="clear" w:color="auto" w:fill="F7CAAC"/>
          </w:tcPr>
          <w:p w:rsidR="006B6016" w:rsidRPr="00163F97" w:rsidRDefault="006B6016" w:rsidP="006B6016">
            <w:pPr>
              <w:rPr>
                <w:b/>
              </w:rPr>
            </w:pPr>
            <w:r w:rsidRPr="00163F97">
              <w:rPr>
                <w:b/>
              </w:rPr>
              <w:t>Jméno a příjmení</w:t>
            </w:r>
          </w:p>
        </w:tc>
        <w:tc>
          <w:tcPr>
            <w:tcW w:w="4533" w:type="dxa"/>
            <w:gridSpan w:val="5"/>
          </w:tcPr>
          <w:p w:rsidR="006B6016" w:rsidRPr="00163F97" w:rsidRDefault="006B6016" w:rsidP="006B6016">
            <w:r w:rsidRPr="00163F97">
              <w:t>Břetislav Lebloch</w:t>
            </w:r>
          </w:p>
        </w:tc>
        <w:tc>
          <w:tcPr>
            <w:tcW w:w="709" w:type="dxa"/>
            <w:shd w:val="clear" w:color="auto" w:fill="F7CAAC"/>
          </w:tcPr>
          <w:p w:rsidR="006B6016" w:rsidRPr="00163F97" w:rsidRDefault="006B6016" w:rsidP="006B6016">
            <w:pPr>
              <w:rPr>
                <w:b/>
              </w:rPr>
            </w:pPr>
            <w:r w:rsidRPr="00163F97">
              <w:rPr>
                <w:b/>
              </w:rPr>
              <w:t>Tituly</w:t>
            </w:r>
          </w:p>
        </w:tc>
        <w:tc>
          <w:tcPr>
            <w:tcW w:w="2102" w:type="dxa"/>
            <w:gridSpan w:val="5"/>
          </w:tcPr>
          <w:p w:rsidR="006B6016" w:rsidRPr="00163F97" w:rsidRDefault="006B6016" w:rsidP="006B6016">
            <w:r w:rsidRPr="00163F97">
              <w:t>Bc. Mgr.</w:t>
            </w:r>
          </w:p>
        </w:tc>
      </w:tr>
      <w:tr w:rsidR="006B6016" w:rsidRPr="00163F97" w:rsidTr="001661B8">
        <w:trPr>
          <w:jc w:val="center"/>
        </w:trPr>
        <w:tc>
          <w:tcPr>
            <w:tcW w:w="2549" w:type="dxa"/>
            <w:shd w:val="clear" w:color="auto" w:fill="F7CAAC"/>
          </w:tcPr>
          <w:p w:rsidR="006B6016" w:rsidRPr="00163F97" w:rsidRDefault="006B6016" w:rsidP="006B6016">
            <w:pPr>
              <w:rPr>
                <w:b/>
              </w:rPr>
            </w:pPr>
            <w:r w:rsidRPr="00163F97">
              <w:rPr>
                <w:b/>
              </w:rPr>
              <w:t>Rok narození</w:t>
            </w:r>
          </w:p>
        </w:tc>
        <w:tc>
          <w:tcPr>
            <w:tcW w:w="828" w:type="dxa"/>
          </w:tcPr>
          <w:p w:rsidR="006B6016" w:rsidRPr="00163F97" w:rsidRDefault="006B6016" w:rsidP="006B6016">
            <w:r w:rsidRPr="00163F97">
              <w:t>1976</w:t>
            </w:r>
          </w:p>
        </w:tc>
        <w:tc>
          <w:tcPr>
            <w:tcW w:w="1719" w:type="dxa"/>
            <w:shd w:val="clear" w:color="auto" w:fill="F7CAAC"/>
          </w:tcPr>
          <w:p w:rsidR="006B6016" w:rsidRPr="00163F97" w:rsidRDefault="006B6016" w:rsidP="006B6016">
            <w:pPr>
              <w:rPr>
                <w:b/>
              </w:rPr>
            </w:pPr>
            <w:r w:rsidRPr="00163F97">
              <w:rPr>
                <w:b/>
              </w:rPr>
              <w:t>typ vztahu k VŠ</w:t>
            </w:r>
          </w:p>
        </w:tc>
        <w:tc>
          <w:tcPr>
            <w:tcW w:w="992" w:type="dxa"/>
            <w:gridSpan w:val="2"/>
          </w:tcPr>
          <w:p w:rsidR="006B6016" w:rsidRPr="00163F97" w:rsidRDefault="006B6016" w:rsidP="006B6016">
            <w:r w:rsidRPr="00163F97">
              <w:t>DPP</w:t>
            </w:r>
          </w:p>
        </w:tc>
        <w:tc>
          <w:tcPr>
            <w:tcW w:w="994" w:type="dxa"/>
            <w:shd w:val="clear" w:color="auto" w:fill="F7CAAC"/>
          </w:tcPr>
          <w:p w:rsidR="006B6016" w:rsidRPr="00163F97" w:rsidRDefault="006B6016" w:rsidP="006B6016">
            <w:pPr>
              <w:rPr>
                <w:b/>
              </w:rPr>
            </w:pPr>
            <w:r w:rsidRPr="00163F97">
              <w:rPr>
                <w:b/>
              </w:rPr>
              <w:t>rozsah</w:t>
            </w:r>
          </w:p>
        </w:tc>
        <w:tc>
          <w:tcPr>
            <w:tcW w:w="709" w:type="dxa"/>
          </w:tcPr>
          <w:p w:rsidR="006B6016" w:rsidRPr="00163F97" w:rsidRDefault="006B6016" w:rsidP="006B6016"/>
        </w:tc>
        <w:tc>
          <w:tcPr>
            <w:tcW w:w="851" w:type="dxa"/>
            <w:gridSpan w:val="3"/>
            <w:shd w:val="clear" w:color="auto" w:fill="F7CAAC"/>
          </w:tcPr>
          <w:p w:rsidR="006B6016" w:rsidRPr="00163F97" w:rsidRDefault="006B6016" w:rsidP="006B6016">
            <w:pPr>
              <w:rPr>
                <w:b/>
              </w:rPr>
            </w:pPr>
            <w:r w:rsidRPr="00163F97">
              <w:rPr>
                <w:b/>
              </w:rPr>
              <w:t>do kdy</w:t>
            </w:r>
          </w:p>
        </w:tc>
        <w:tc>
          <w:tcPr>
            <w:tcW w:w="1251" w:type="dxa"/>
            <w:gridSpan w:val="2"/>
          </w:tcPr>
          <w:p w:rsidR="006B6016" w:rsidRPr="00163F97" w:rsidRDefault="006B6016" w:rsidP="006B6016">
            <w:r w:rsidRPr="004D6AF3">
              <w:t>předpokládá se sjednání prac. poměru</w:t>
            </w:r>
          </w:p>
        </w:tc>
      </w:tr>
      <w:tr w:rsidR="006B6016" w:rsidRPr="00163F97" w:rsidTr="001661B8">
        <w:trPr>
          <w:jc w:val="center"/>
        </w:trPr>
        <w:tc>
          <w:tcPr>
            <w:tcW w:w="5096" w:type="dxa"/>
            <w:gridSpan w:val="3"/>
            <w:shd w:val="clear" w:color="auto" w:fill="F7CAAC"/>
          </w:tcPr>
          <w:p w:rsidR="006B6016" w:rsidRPr="00163F97" w:rsidRDefault="006B6016" w:rsidP="006B6016">
            <w:pPr>
              <w:rPr>
                <w:b/>
              </w:rPr>
            </w:pPr>
            <w:r w:rsidRPr="00163F97">
              <w:rPr>
                <w:b/>
              </w:rPr>
              <w:t>Typ vztahu na součásti VŠ, která uskutečňuje st. program</w:t>
            </w:r>
          </w:p>
        </w:tc>
        <w:tc>
          <w:tcPr>
            <w:tcW w:w="992" w:type="dxa"/>
            <w:gridSpan w:val="2"/>
          </w:tcPr>
          <w:p w:rsidR="006B6016" w:rsidRPr="00163F97" w:rsidRDefault="006B6016" w:rsidP="006B6016">
            <w:r w:rsidRPr="00163F97">
              <w:t>DPP</w:t>
            </w:r>
          </w:p>
        </w:tc>
        <w:tc>
          <w:tcPr>
            <w:tcW w:w="994" w:type="dxa"/>
            <w:shd w:val="clear" w:color="auto" w:fill="F7CAAC"/>
          </w:tcPr>
          <w:p w:rsidR="006B6016" w:rsidRPr="00163F97" w:rsidRDefault="006B6016" w:rsidP="006B6016">
            <w:pPr>
              <w:rPr>
                <w:b/>
              </w:rPr>
            </w:pPr>
            <w:r w:rsidRPr="00163F97">
              <w:rPr>
                <w:b/>
              </w:rPr>
              <w:t>rozsah</w:t>
            </w:r>
          </w:p>
        </w:tc>
        <w:tc>
          <w:tcPr>
            <w:tcW w:w="709" w:type="dxa"/>
          </w:tcPr>
          <w:p w:rsidR="006B6016" w:rsidRPr="00163F97" w:rsidRDefault="006B6016" w:rsidP="006B6016">
            <w:pPr>
              <w:rPr>
                <w:lang w:val="sk-SK"/>
              </w:rPr>
            </w:pPr>
          </w:p>
        </w:tc>
        <w:tc>
          <w:tcPr>
            <w:tcW w:w="851" w:type="dxa"/>
            <w:gridSpan w:val="3"/>
            <w:shd w:val="clear" w:color="auto" w:fill="F7CAAC"/>
          </w:tcPr>
          <w:p w:rsidR="006B6016" w:rsidRPr="00163F97" w:rsidRDefault="006B6016" w:rsidP="006B6016">
            <w:pPr>
              <w:rPr>
                <w:b/>
              </w:rPr>
            </w:pPr>
            <w:r w:rsidRPr="00163F97">
              <w:rPr>
                <w:b/>
              </w:rPr>
              <w:t>do kdy</w:t>
            </w:r>
          </w:p>
        </w:tc>
        <w:tc>
          <w:tcPr>
            <w:tcW w:w="1251" w:type="dxa"/>
            <w:gridSpan w:val="2"/>
          </w:tcPr>
          <w:p w:rsidR="006B6016" w:rsidRPr="00163F97" w:rsidRDefault="006B6016" w:rsidP="006B6016"/>
        </w:tc>
      </w:tr>
      <w:tr w:rsidR="006B6016" w:rsidRPr="00163F97" w:rsidTr="001661B8">
        <w:trPr>
          <w:jc w:val="center"/>
        </w:trPr>
        <w:tc>
          <w:tcPr>
            <w:tcW w:w="6088" w:type="dxa"/>
            <w:gridSpan w:val="5"/>
            <w:shd w:val="clear" w:color="auto" w:fill="F7CAAC"/>
          </w:tcPr>
          <w:p w:rsidR="006B6016" w:rsidRPr="00163F97" w:rsidRDefault="006B6016" w:rsidP="006B6016">
            <w:r w:rsidRPr="00163F97">
              <w:rPr>
                <w:b/>
              </w:rPr>
              <w:t>Další současná působení jako akademický pracovník na jiných VŠ</w:t>
            </w:r>
          </w:p>
        </w:tc>
        <w:tc>
          <w:tcPr>
            <w:tcW w:w="1703" w:type="dxa"/>
            <w:gridSpan w:val="2"/>
            <w:shd w:val="clear" w:color="auto" w:fill="F7CAAC"/>
          </w:tcPr>
          <w:p w:rsidR="006B6016" w:rsidRPr="00163F97" w:rsidRDefault="006B6016" w:rsidP="006B6016">
            <w:pPr>
              <w:rPr>
                <w:b/>
              </w:rPr>
            </w:pPr>
            <w:r w:rsidRPr="00163F97">
              <w:rPr>
                <w:b/>
              </w:rPr>
              <w:t>typ prac. vztahu</w:t>
            </w:r>
          </w:p>
        </w:tc>
        <w:tc>
          <w:tcPr>
            <w:tcW w:w="2102" w:type="dxa"/>
            <w:gridSpan w:val="5"/>
            <w:shd w:val="clear" w:color="auto" w:fill="F7CAAC"/>
          </w:tcPr>
          <w:p w:rsidR="006B6016" w:rsidRPr="00163F97" w:rsidRDefault="006B6016" w:rsidP="006B6016">
            <w:pPr>
              <w:rPr>
                <w:b/>
              </w:rPr>
            </w:pPr>
            <w:r w:rsidRPr="00163F97">
              <w:rPr>
                <w:b/>
              </w:rPr>
              <w:t>Rozsah</w:t>
            </w:r>
          </w:p>
        </w:tc>
      </w:tr>
      <w:tr w:rsidR="006B6016" w:rsidRPr="00163F97" w:rsidTr="001661B8">
        <w:trPr>
          <w:jc w:val="center"/>
        </w:trPr>
        <w:tc>
          <w:tcPr>
            <w:tcW w:w="6088" w:type="dxa"/>
            <w:gridSpan w:val="5"/>
          </w:tcPr>
          <w:p w:rsidR="006B6016" w:rsidRPr="00163F97" w:rsidRDefault="006B6016" w:rsidP="006B6016">
            <w:r w:rsidRPr="00163F97">
              <w:t>Nemá</w:t>
            </w:r>
          </w:p>
        </w:tc>
        <w:tc>
          <w:tcPr>
            <w:tcW w:w="1703" w:type="dxa"/>
            <w:gridSpan w:val="2"/>
          </w:tcPr>
          <w:p w:rsidR="006B6016" w:rsidRPr="00163F97" w:rsidRDefault="006B6016" w:rsidP="006B6016"/>
        </w:tc>
        <w:tc>
          <w:tcPr>
            <w:tcW w:w="2102" w:type="dxa"/>
            <w:gridSpan w:val="5"/>
          </w:tcPr>
          <w:p w:rsidR="006B6016" w:rsidRPr="00163F97" w:rsidRDefault="006B6016" w:rsidP="006B6016"/>
        </w:tc>
      </w:tr>
      <w:tr w:rsidR="006B6016" w:rsidRPr="00163F97" w:rsidTr="001661B8">
        <w:trPr>
          <w:jc w:val="center"/>
        </w:trPr>
        <w:tc>
          <w:tcPr>
            <w:tcW w:w="9893" w:type="dxa"/>
            <w:gridSpan w:val="12"/>
            <w:shd w:val="clear" w:color="auto" w:fill="F7CAAC"/>
          </w:tcPr>
          <w:p w:rsidR="006B6016" w:rsidRPr="00163F97" w:rsidRDefault="006B6016" w:rsidP="006B6016">
            <w:r w:rsidRPr="00163F97">
              <w:rPr>
                <w:b/>
              </w:rPr>
              <w:t>Předměty příslušného studijního programu a způsob zapojení do jejich výuky, příp. další zapojení do uskutečňování studijního programu</w:t>
            </w:r>
          </w:p>
        </w:tc>
      </w:tr>
      <w:tr w:rsidR="006B6016" w:rsidRPr="00163F97" w:rsidTr="001661B8">
        <w:trPr>
          <w:trHeight w:val="195"/>
          <w:jc w:val="center"/>
        </w:trPr>
        <w:tc>
          <w:tcPr>
            <w:tcW w:w="9893" w:type="dxa"/>
            <w:gridSpan w:val="12"/>
            <w:tcBorders>
              <w:top w:val="nil"/>
            </w:tcBorders>
          </w:tcPr>
          <w:p w:rsidR="006B6016" w:rsidRPr="00163F97" w:rsidRDefault="006B6016" w:rsidP="006B6016">
            <w:del w:id="5337" w:author="Hana Navrátilová" w:date="2019-09-24T11:10:00Z">
              <w:r w:rsidRPr="00944A9E">
                <w:delText xml:space="preserve">Základy přírodních věd, </w:delText>
              </w:r>
            </w:del>
            <w:r w:rsidRPr="00163F97">
              <w:t>Přírodovědné praktikum, Specifika malotřídních škol</w:t>
            </w:r>
          </w:p>
        </w:tc>
      </w:tr>
      <w:tr w:rsidR="006B6016" w:rsidRPr="00163F97" w:rsidTr="001661B8">
        <w:trPr>
          <w:jc w:val="center"/>
        </w:trPr>
        <w:tc>
          <w:tcPr>
            <w:tcW w:w="9893" w:type="dxa"/>
            <w:gridSpan w:val="12"/>
            <w:shd w:val="clear" w:color="auto" w:fill="F7CAAC"/>
          </w:tcPr>
          <w:p w:rsidR="006B6016" w:rsidRPr="00163F97" w:rsidRDefault="006B6016" w:rsidP="006B6016">
            <w:r w:rsidRPr="00163F97">
              <w:rPr>
                <w:b/>
              </w:rPr>
              <w:t xml:space="preserve">Údaje o vzdělání na VŠ </w:t>
            </w:r>
          </w:p>
        </w:tc>
      </w:tr>
      <w:tr w:rsidR="006B6016" w:rsidRPr="00163F97" w:rsidTr="001661B8">
        <w:trPr>
          <w:trHeight w:val="1055"/>
          <w:jc w:val="center"/>
        </w:trPr>
        <w:tc>
          <w:tcPr>
            <w:tcW w:w="9893" w:type="dxa"/>
            <w:gridSpan w:val="12"/>
          </w:tcPr>
          <w:p w:rsidR="006B6016" w:rsidRPr="00163F97" w:rsidRDefault="006B6016" w:rsidP="006B6016">
            <w:r w:rsidRPr="00163F97">
              <w:t xml:space="preserve">Bc., Ochrana a tvorba životního prostředí, 2003, UP Olomouc </w:t>
            </w:r>
          </w:p>
          <w:p w:rsidR="006B6016" w:rsidRPr="00163F97" w:rsidRDefault="006B6016" w:rsidP="006B6016">
            <w:r w:rsidRPr="00163F97">
              <w:t xml:space="preserve">Mgr., Ochrana a tvorba životního prostředí, 2003, UP Olomouc </w:t>
            </w:r>
          </w:p>
          <w:p w:rsidR="006B6016" w:rsidRPr="00163F97" w:rsidRDefault="006B6016" w:rsidP="006B6016">
            <w:r w:rsidRPr="00163F97">
              <w:t xml:space="preserve">Doplňující pedagogické studium k získání učitelské způsobilosti – zakončeno státní zkouškou, 2005, UP Olomouc </w:t>
            </w:r>
          </w:p>
          <w:p w:rsidR="006B6016" w:rsidRPr="00163F97" w:rsidRDefault="006B6016" w:rsidP="006B6016">
            <w:r w:rsidRPr="00163F97">
              <w:t xml:space="preserve">Mgr., Učitelství pro první stupeň základní školy, 2018, PdF OU v Ostravě </w:t>
            </w:r>
          </w:p>
        </w:tc>
      </w:tr>
      <w:tr w:rsidR="006B6016" w:rsidRPr="00163F97" w:rsidTr="001661B8">
        <w:trPr>
          <w:jc w:val="center"/>
        </w:trPr>
        <w:tc>
          <w:tcPr>
            <w:tcW w:w="9893" w:type="dxa"/>
            <w:gridSpan w:val="12"/>
            <w:shd w:val="clear" w:color="auto" w:fill="F7CAAC"/>
          </w:tcPr>
          <w:p w:rsidR="006B6016" w:rsidRPr="00163F97" w:rsidRDefault="006B6016" w:rsidP="006B6016">
            <w:pPr>
              <w:rPr>
                <w:b/>
              </w:rPr>
            </w:pPr>
            <w:r w:rsidRPr="00163F97">
              <w:rPr>
                <w:b/>
              </w:rPr>
              <w:t>Údaje o odborném působení od absolvování VŠ</w:t>
            </w:r>
          </w:p>
        </w:tc>
      </w:tr>
      <w:tr w:rsidR="006B6016" w:rsidRPr="00163F97" w:rsidTr="001661B8">
        <w:trPr>
          <w:trHeight w:val="1090"/>
          <w:jc w:val="center"/>
        </w:trPr>
        <w:tc>
          <w:tcPr>
            <w:tcW w:w="9893" w:type="dxa"/>
            <w:gridSpan w:val="12"/>
          </w:tcPr>
          <w:p w:rsidR="006B6016" w:rsidRPr="00163F97" w:rsidRDefault="006B6016" w:rsidP="006B6016">
            <w:r w:rsidRPr="00163F97">
              <w:t xml:space="preserve">1995 – 1996 učitel pracovní výchovy a informatiky ZŠ Dolní Němčí </w:t>
            </w:r>
          </w:p>
          <w:p w:rsidR="006B6016" w:rsidRPr="00163F97" w:rsidRDefault="006B6016" w:rsidP="006B6016">
            <w:r w:rsidRPr="00163F97">
              <w:t xml:space="preserve">2002 – 2005 učitel přírodopisu SSZŠ Uherské Hradiště  </w:t>
            </w:r>
          </w:p>
          <w:p w:rsidR="006B6016" w:rsidRPr="00163F97" w:rsidRDefault="006B6016" w:rsidP="006B6016">
            <w:r w:rsidRPr="00163F97">
              <w:t>2004 – 2005 odborný pracovník VIS Bílé Karpaty, Veselí nad Moravou, tvorba a realizace výukových programů, grantových projektů, informačních a vzdělávacích materiálů</w:t>
            </w:r>
          </w:p>
          <w:p w:rsidR="006B6016" w:rsidRPr="00163F97" w:rsidRDefault="006B6016" w:rsidP="006B6016">
            <w:r w:rsidRPr="00163F97">
              <w:t xml:space="preserve">2005 – 2006 učitel přírodopisu, informatiky a pracovní výchovy ZŠ a MŠ Vlčnov </w:t>
            </w:r>
          </w:p>
          <w:p w:rsidR="006B6016" w:rsidRPr="00163F97" w:rsidRDefault="006B6016" w:rsidP="006B6016">
            <w:r w:rsidRPr="00163F97">
              <w:t xml:space="preserve">2006 – 2010 učitel přírodopisu, zeměpisu, informatiky, pracovních činností, třídní učitel, koordinátor ICT ZŠ a MŠ J. A. Komenského Nivnice </w:t>
            </w:r>
          </w:p>
          <w:p w:rsidR="006B6016" w:rsidRPr="00163F97" w:rsidRDefault="006B6016" w:rsidP="006B6016">
            <w:r w:rsidRPr="00163F97">
              <w:t xml:space="preserve">2010 – 2011 učitel odborných ekologických předmětů, třídní učitel SŠL a R Bzenec, přívoz </w:t>
            </w:r>
          </w:p>
          <w:p w:rsidR="006B6016" w:rsidRPr="00163F97" w:rsidRDefault="006B6016" w:rsidP="006B6016">
            <w:r w:rsidRPr="00163F97">
              <w:t xml:space="preserve">2011 – dosud ředitel školy, třídní učitel, koordinátor ICT ZŠ Horní Němčí </w:t>
            </w:r>
          </w:p>
          <w:p w:rsidR="006B6016" w:rsidRPr="00163F97" w:rsidRDefault="006B6016" w:rsidP="006B6016"/>
          <w:p w:rsidR="006B6016" w:rsidRPr="00F01BD0" w:rsidRDefault="006B6016" w:rsidP="006B6016">
            <w:r w:rsidRPr="001661B8">
              <w:t xml:space="preserve">Spolupráce s fakultou v projektu Fondu vzdělávací politiky MŠMT pod názvem „Předcházení šoku z reality u budoucích učitelů mateřských a základních škol“. </w:t>
            </w:r>
          </w:p>
          <w:p w:rsidR="006B6016" w:rsidRPr="00163F97" w:rsidRDefault="006B6016" w:rsidP="006B6016"/>
        </w:tc>
      </w:tr>
      <w:tr w:rsidR="006B6016" w:rsidRPr="00163F97" w:rsidTr="001661B8">
        <w:trPr>
          <w:trHeight w:val="250"/>
          <w:jc w:val="center"/>
        </w:trPr>
        <w:tc>
          <w:tcPr>
            <w:tcW w:w="9893" w:type="dxa"/>
            <w:gridSpan w:val="12"/>
            <w:shd w:val="clear" w:color="auto" w:fill="F7CAAC"/>
          </w:tcPr>
          <w:p w:rsidR="006B6016" w:rsidRPr="00163F97" w:rsidRDefault="006B6016" w:rsidP="006B6016">
            <w:r w:rsidRPr="00163F97">
              <w:rPr>
                <w:b/>
              </w:rPr>
              <w:t>Zkušenosti s vedením kvalifikačních a rigorózních prací</w:t>
            </w:r>
          </w:p>
        </w:tc>
      </w:tr>
      <w:tr w:rsidR="006B6016" w:rsidRPr="00163F97" w:rsidTr="001661B8">
        <w:trPr>
          <w:trHeight w:val="491"/>
          <w:jc w:val="center"/>
        </w:trPr>
        <w:tc>
          <w:tcPr>
            <w:tcW w:w="9893" w:type="dxa"/>
            <w:gridSpan w:val="12"/>
          </w:tcPr>
          <w:p w:rsidR="006B6016" w:rsidRPr="00163F97" w:rsidRDefault="006B6016" w:rsidP="006B6016">
            <w:r w:rsidRPr="00163F97">
              <w:t xml:space="preserve">oponování bakalářských prací </w:t>
            </w:r>
          </w:p>
        </w:tc>
      </w:tr>
      <w:tr w:rsidR="006B6016" w:rsidRPr="00163F97" w:rsidTr="001661B8">
        <w:trPr>
          <w:jc w:val="center"/>
        </w:trPr>
        <w:tc>
          <w:tcPr>
            <w:tcW w:w="3377" w:type="dxa"/>
            <w:gridSpan w:val="2"/>
            <w:tcBorders>
              <w:top w:val="single" w:sz="12" w:space="0" w:color="auto"/>
            </w:tcBorders>
            <w:shd w:val="clear" w:color="auto" w:fill="F7CAAC"/>
          </w:tcPr>
          <w:p w:rsidR="006B6016" w:rsidRPr="00163F97" w:rsidRDefault="006B6016" w:rsidP="006B6016">
            <w:r w:rsidRPr="00163F97">
              <w:rPr>
                <w:b/>
              </w:rPr>
              <w:t xml:space="preserve">Obor habilitačního řízení </w:t>
            </w:r>
          </w:p>
        </w:tc>
        <w:tc>
          <w:tcPr>
            <w:tcW w:w="2243" w:type="dxa"/>
            <w:gridSpan w:val="2"/>
            <w:tcBorders>
              <w:top w:val="single" w:sz="12" w:space="0" w:color="auto"/>
            </w:tcBorders>
            <w:shd w:val="clear" w:color="auto" w:fill="F7CAAC"/>
          </w:tcPr>
          <w:p w:rsidR="006B6016" w:rsidRPr="00163F97" w:rsidRDefault="006B6016" w:rsidP="006B6016">
            <w:r w:rsidRPr="00163F97">
              <w:rPr>
                <w:b/>
              </w:rPr>
              <w:t>Rok udělení hodnosti</w:t>
            </w:r>
          </w:p>
        </w:tc>
        <w:tc>
          <w:tcPr>
            <w:tcW w:w="2248" w:type="dxa"/>
            <w:gridSpan w:val="4"/>
            <w:tcBorders>
              <w:top w:val="single" w:sz="12" w:space="0" w:color="auto"/>
              <w:right w:val="single" w:sz="12" w:space="0" w:color="auto"/>
            </w:tcBorders>
            <w:shd w:val="clear" w:color="auto" w:fill="F7CAAC"/>
          </w:tcPr>
          <w:p w:rsidR="006B6016" w:rsidRPr="00163F97" w:rsidRDefault="006B6016" w:rsidP="006B6016">
            <w:r w:rsidRPr="00163F97">
              <w:rPr>
                <w:b/>
              </w:rPr>
              <w:t>Řízení konáno na VŠ</w:t>
            </w:r>
          </w:p>
        </w:tc>
        <w:tc>
          <w:tcPr>
            <w:tcW w:w="2025" w:type="dxa"/>
            <w:gridSpan w:val="4"/>
            <w:tcBorders>
              <w:top w:val="single" w:sz="12" w:space="0" w:color="auto"/>
              <w:left w:val="single" w:sz="12" w:space="0" w:color="auto"/>
            </w:tcBorders>
            <w:shd w:val="clear" w:color="auto" w:fill="F7CAAC"/>
          </w:tcPr>
          <w:p w:rsidR="006B6016" w:rsidRPr="00163F97" w:rsidRDefault="006B6016" w:rsidP="006B6016">
            <w:pPr>
              <w:rPr>
                <w:b/>
              </w:rPr>
            </w:pPr>
            <w:r w:rsidRPr="00163F97">
              <w:rPr>
                <w:b/>
              </w:rPr>
              <w:t>Ohlasy publikací</w:t>
            </w:r>
          </w:p>
        </w:tc>
      </w:tr>
      <w:tr w:rsidR="006B6016" w:rsidRPr="00163F97" w:rsidTr="001661B8">
        <w:trPr>
          <w:jc w:val="center"/>
        </w:trPr>
        <w:tc>
          <w:tcPr>
            <w:tcW w:w="3377" w:type="dxa"/>
            <w:gridSpan w:val="2"/>
          </w:tcPr>
          <w:p w:rsidR="006B6016" w:rsidRPr="00163F97" w:rsidRDefault="006B6016" w:rsidP="006B6016"/>
        </w:tc>
        <w:tc>
          <w:tcPr>
            <w:tcW w:w="2243" w:type="dxa"/>
            <w:gridSpan w:val="2"/>
          </w:tcPr>
          <w:p w:rsidR="006B6016" w:rsidRPr="00163F97" w:rsidRDefault="006B6016" w:rsidP="006B6016"/>
        </w:tc>
        <w:tc>
          <w:tcPr>
            <w:tcW w:w="2248" w:type="dxa"/>
            <w:gridSpan w:val="4"/>
            <w:tcBorders>
              <w:right w:val="single" w:sz="12" w:space="0" w:color="auto"/>
            </w:tcBorders>
          </w:tcPr>
          <w:p w:rsidR="006B6016" w:rsidRPr="00163F97" w:rsidRDefault="006B6016" w:rsidP="006B6016"/>
        </w:tc>
        <w:tc>
          <w:tcPr>
            <w:tcW w:w="632" w:type="dxa"/>
            <w:tcBorders>
              <w:left w:val="single" w:sz="12" w:space="0" w:color="auto"/>
            </w:tcBorders>
            <w:shd w:val="clear" w:color="auto" w:fill="F7CAAC"/>
          </w:tcPr>
          <w:p w:rsidR="006B6016" w:rsidRPr="00163F97" w:rsidRDefault="006B6016" w:rsidP="006B6016">
            <w:r w:rsidRPr="00163F97">
              <w:rPr>
                <w:b/>
              </w:rPr>
              <w:t>WOS</w:t>
            </w:r>
          </w:p>
        </w:tc>
        <w:tc>
          <w:tcPr>
            <w:tcW w:w="699" w:type="dxa"/>
            <w:gridSpan w:val="2"/>
            <w:shd w:val="clear" w:color="auto" w:fill="F7CAAC"/>
          </w:tcPr>
          <w:p w:rsidR="006B6016" w:rsidRPr="004D6AF3" w:rsidRDefault="006B6016" w:rsidP="006B6016">
            <w:r w:rsidRPr="004D6AF3">
              <w:rPr>
                <w:b/>
              </w:rPr>
              <w:t>Scopus</w:t>
            </w:r>
          </w:p>
        </w:tc>
        <w:tc>
          <w:tcPr>
            <w:tcW w:w="694" w:type="dxa"/>
            <w:shd w:val="clear" w:color="auto" w:fill="F7CAAC"/>
          </w:tcPr>
          <w:p w:rsidR="006B6016" w:rsidRPr="00163F97" w:rsidRDefault="006B6016" w:rsidP="006B6016">
            <w:r w:rsidRPr="004D6AF3">
              <w:rPr>
                <w:b/>
              </w:rPr>
              <w:t>ostatní</w:t>
            </w:r>
          </w:p>
        </w:tc>
      </w:tr>
      <w:tr w:rsidR="006B6016" w:rsidRPr="00163F97" w:rsidTr="001661B8">
        <w:trPr>
          <w:trHeight w:val="70"/>
          <w:jc w:val="center"/>
        </w:trPr>
        <w:tc>
          <w:tcPr>
            <w:tcW w:w="3377" w:type="dxa"/>
            <w:gridSpan w:val="2"/>
            <w:shd w:val="clear" w:color="auto" w:fill="F7CAAC"/>
          </w:tcPr>
          <w:p w:rsidR="006B6016" w:rsidRPr="00163F97" w:rsidRDefault="006B6016" w:rsidP="006B6016">
            <w:r w:rsidRPr="00163F97">
              <w:rPr>
                <w:b/>
              </w:rPr>
              <w:t>Obor jmenovacího řízení</w:t>
            </w:r>
          </w:p>
        </w:tc>
        <w:tc>
          <w:tcPr>
            <w:tcW w:w="2243" w:type="dxa"/>
            <w:gridSpan w:val="2"/>
            <w:shd w:val="clear" w:color="auto" w:fill="F7CAAC"/>
          </w:tcPr>
          <w:p w:rsidR="006B6016" w:rsidRPr="00163F97" w:rsidRDefault="006B6016" w:rsidP="006B6016">
            <w:r w:rsidRPr="00163F97">
              <w:rPr>
                <w:b/>
              </w:rPr>
              <w:t>Rok udělení hodnosti</w:t>
            </w:r>
          </w:p>
        </w:tc>
        <w:tc>
          <w:tcPr>
            <w:tcW w:w="2248" w:type="dxa"/>
            <w:gridSpan w:val="4"/>
            <w:tcBorders>
              <w:right w:val="single" w:sz="12" w:space="0" w:color="auto"/>
            </w:tcBorders>
            <w:shd w:val="clear" w:color="auto" w:fill="F7CAAC"/>
          </w:tcPr>
          <w:p w:rsidR="006B6016" w:rsidRPr="00163F97" w:rsidRDefault="006B6016" w:rsidP="006B6016">
            <w:r w:rsidRPr="00163F97">
              <w:rPr>
                <w:b/>
              </w:rPr>
              <w:t>Řízení konáno na VŠ</w:t>
            </w:r>
          </w:p>
        </w:tc>
        <w:tc>
          <w:tcPr>
            <w:tcW w:w="632" w:type="dxa"/>
            <w:vMerge w:val="restart"/>
            <w:tcBorders>
              <w:left w:val="single" w:sz="12" w:space="0" w:color="auto"/>
            </w:tcBorders>
          </w:tcPr>
          <w:p w:rsidR="006B6016" w:rsidRPr="00163F97" w:rsidRDefault="006B6016" w:rsidP="006B6016"/>
        </w:tc>
        <w:tc>
          <w:tcPr>
            <w:tcW w:w="699" w:type="dxa"/>
            <w:gridSpan w:val="2"/>
            <w:vMerge w:val="restart"/>
          </w:tcPr>
          <w:p w:rsidR="006B6016" w:rsidRPr="00163F97" w:rsidRDefault="006B6016" w:rsidP="006B6016"/>
        </w:tc>
        <w:tc>
          <w:tcPr>
            <w:tcW w:w="694" w:type="dxa"/>
            <w:vMerge w:val="restart"/>
          </w:tcPr>
          <w:p w:rsidR="006B6016" w:rsidRPr="00163F97" w:rsidRDefault="006B6016" w:rsidP="006B6016"/>
        </w:tc>
      </w:tr>
      <w:tr w:rsidR="006B6016" w:rsidRPr="00163F97" w:rsidTr="001661B8">
        <w:trPr>
          <w:trHeight w:val="205"/>
          <w:jc w:val="center"/>
        </w:trPr>
        <w:tc>
          <w:tcPr>
            <w:tcW w:w="3377" w:type="dxa"/>
            <w:gridSpan w:val="2"/>
          </w:tcPr>
          <w:p w:rsidR="006B6016" w:rsidRPr="00163F97" w:rsidRDefault="006B6016" w:rsidP="006B6016"/>
        </w:tc>
        <w:tc>
          <w:tcPr>
            <w:tcW w:w="2243" w:type="dxa"/>
            <w:gridSpan w:val="2"/>
          </w:tcPr>
          <w:p w:rsidR="006B6016" w:rsidRPr="00163F97" w:rsidRDefault="006B6016" w:rsidP="006B6016"/>
        </w:tc>
        <w:tc>
          <w:tcPr>
            <w:tcW w:w="2248" w:type="dxa"/>
            <w:gridSpan w:val="4"/>
            <w:tcBorders>
              <w:right w:val="single" w:sz="12" w:space="0" w:color="auto"/>
            </w:tcBorders>
          </w:tcPr>
          <w:p w:rsidR="006B6016" w:rsidRPr="00163F97" w:rsidRDefault="006B6016" w:rsidP="006B6016"/>
        </w:tc>
        <w:tc>
          <w:tcPr>
            <w:tcW w:w="632" w:type="dxa"/>
            <w:vMerge/>
            <w:tcBorders>
              <w:left w:val="single" w:sz="12" w:space="0" w:color="auto"/>
            </w:tcBorders>
            <w:vAlign w:val="center"/>
          </w:tcPr>
          <w:p w:rsidR="006B6016" w:rsidRPr="00163F97" w:rsidRDefault="006B6016" w:rsidP="006B6016">
            <w:pPr>
              <w:rPr>
                <w:b/>
              </w:rPr>
            </w:pPr>
          </w:p>
        </w:tc>
        <w:tc>
          <w:tcPr>
            <w:tcW w:w="699" w:type="dxa"/>
            <w:gridSpan w:val="2"/>
            <w:vMerge/>
            <w:vAlign w:val="center"/>
          </w:tcPr>
          <w:p w:rsidR="006B6016" w:rsidRPr="00163F97" w:rsidRDefault="006B6016" w:rsidP="006B6016">
            <w:pPr>
              <w:rPr>
                <w:b/>
              </w:rPr>
            </w:pPr>
          </w:p>
        </w:tc>
        <w:tc>
          <w:tcPr>
            <w:tcW w:w="694" w:type="dxa"/>
            <w:vMerge/>
            <w:vAlign w:val="center"/>
          </w:tcPr>
          <w:p w:rsidR="006B6016" w:rsidRPr="00163F97" w:rsidRDefault="006B6016" w:rsidP="006B6016">
            <w:pPr>
              <w:rPr>
                <w:b/>
              </w:rPr>
            </w:pPr>
          </w:p>
        </w:tc>
      </w:tr>
      <w:tr w:rsidR="006B6016" w:rsidRPr="00163F97" w:rsidTr="001661B8">
        <w:trPr>
          <w:jc w:val="center"/>
        </w:trPr>
        <w:tc>
          <w:tcPr>
            <w:tcW w:w="9893" w:type="dxa"/>
            <w:gridSpan w:val="12"/>
            <w:shd w:val="clear" w:color="auto" w:fill="F7CAAC"/>
          </w:tcPr>
          <w:p w:rsidR="006B6016" w:rsidRPr="00163F97" w:rsidRDefault="006B6016" w:rsidP="006B6016">
            <w:pPr>
              <w:rPr>
                <w:b/>
              </w:rPr>
            </w:pPr>
            <w:r w:rsidRPr="00163F97">
              <w:rPr>
                <w:b/>
              </w:rPr>
              <w:t xml:space="preserve">Přehled o nejvýznamnější publikační a další tvůrčí činnosti nebo další profesní činnosti u odborníků z praxe vztahující se k zabezpečovaným předmětům </w:t>
            </w:r>
          </w:p>
        </w:tc>
      </w:tr>
      <w:tr w:rsidR="006B6016" w:rsidRPr="00163F97" w:rsidTr="001661B8">
        <w:trPr>
          <w:trHeight w:val="70"/>
          <w:jc w:val="center"/>
        </w:trPr>
        <w:tc>
          <w:tcPr>
            <w:tcW w:w="9893" w:type="dxa"/>
            <w:gridSpan w:val="12"/>
          </w:tcPr>
          <w:p w:rsidR="006B6016" w:rsidRPr="00163F97" w:rsidRDefault="006B6016" w:rsidP="006B6016">
            <w:pPr>
              <w:rPr>
                <w:i/>
              </w:rPr>
            </w:pPr>
            <w:r w:rsidRPr="00163F97">
              <w:t xml:space="preserve">Lebloch, B., Marková, H., &amp; Kuras, T. (2004). Jak ovlivňují parametry luk abundanci modráska bahenního? In Bryja, J. &amp; Zukal, J. (Eds.). </w:t>
            </w:r>
            <w:r w:rsidRPr="00163F97">
              <w:rPr>
                <w:i/>
              </w:rPr>
              <w:t>Zoologické dny Brno, 2003. Sborník abstraktů z konference 12. – 13. února 2004.</w:t>
            </w:r>
          </w:p>
          <w:p w:rsidR="006B6016" w:rsidRPr="00163F97" w:rsidRDefault="006B6016" w:rsidP="006B6016">
            <w:pPr>
              <w:rPr>
                <w:i/>
              </w:rPr>
            </w:pPr>
            <w:r w:rsidRPr="00163F97">
              <w:t xml:space="preserve">Marková, H., Lebloch, B. &amp; Kuras, T. (2004). Vyhyne modrásek černoskvrnný na Valašsku? In Bryja, J. &amp; Zukal, J. (Eds.). </w:t>
            </w:r>
            <w:r w:rsidRPr="00163F97">
              <w:rPr>
                <w:i/>
              </w:rPr>
              <w:t>Zoologické dny Brno, 2003. Sborník abstraktů z konference 12. – 13. února 2004.</w:t>
            </w:r>
          </w:p>
          <w:p w:rsidR="006B6016" w:rsidRPr="00163F97" w:rsidRDefault="006B6016" w:rsidP="006B6016">
            <w:r w:rsidRPr="00163F97">
              <w:t xml:space="preserve">Leblochová, H., &amp; Lebloch, B. (2001). </w:t>
            </w:r>
            <w:r w:rsidRPr="00163F97">
              <w:rPr>
                <w:i/>
              </w:rPr>
              <w:t xml:space="preserve">Jaké bude počasí?. </w:t>
            </w:r>
            <w:r w:rsidRPr="00163F97">
              <w:t>Vrchlabí: Správa KRNAP a OS Člověk a Krkonoše.</w:t>
            </w:r>
          </w:p>
          <w:p w:rsidR="006B6016" w:rsidRPr="00163F97" w:rsidRDefault="006B6016" w:rsidP="006B6016">
            <w:r w:rsidRPr="00163F97">
              <w:t xml:space="preserve">Leblochová, H., &amp; Lebloch, B. (2001). </w:t>
            </w:r>
            <w:r w:rsidRPr="00163F97">
              <w:rPr>
                <w:i/>
              </w:rPr>
              <w:t>Zvířata v naší mysli – průvodce učitelskou přípravou k ochraně zvířat.</w:t>
            </w:r>
            <w:r w:rsidRPr="00163F97">
              <w:br/>
              <w:t>Vrchlabí: Správa KRNAP a OS Člověk a Krkonoše.</w:t>
            </w:r>
          </w:p>
          <w:p w:rsidR="006B6016" w:rsidRPr="00163F97" w:rsidRDefault="006B6016" w:rsidP="006B6016"/>
          <w:p w:rsidR="006B6016" w:rsidRDefault="006B6016" w:rsidP="006B6016">
            <w:pPr>
              <w:rPr>
                <w:del w:id="5338" w:author="Hana Navrátilová" w:date="2019-09-24T11:10:00Z"/>
              </w:rPr>
            </w:pPr>
          </w:p>
          <w:p w:rsidR="006B6016" w:rsidRDefault="006B6016" w:rsidP="006B6016">
            <w:pPr>
              <w:rPr>
                <w:del w:id="5339" w:author="Hana Navrátilová" w:date="2019-09-24T11:10:00Z"/>
              </w:rPr>
            </w:pPr>
          </w:p>
          <w:p w:rsidR="006B6016" w:rsidRPr="00163F97" w:rsidRDefault="006B6016" w:rsidP="006B6016"/>
        </w:tc>
      </w:tr>
      <w:tr w:rsidR="006B6016" w:rsidRPr="00163F97" w:rsidTr="001661B8">
        <w:trPr>
          <w:trHeight w:val="218"/>
          <w:jc w:val="center"/>
        </w:trPr>
        <w:tc>
          <w:tcPr>
            <w:tcW w:w="9893" w:type="dxa"/>
            <w:gridSpan w:val="12"/>
            <w:shd w:val="clear" w:color="auto" w:fill="F7CAAC"/>
          </w:tcPr>
          <w:p w:rsidR="006B6016" w:rsidRPr="00163F97" w:rsidRDefault="006B6016" w:rsidP="006B6016">
            <w:pPr>
              <w:rPr>
                <w:b/>
              </w:rPr>
            </w:pPr>
            <w:r w:rsidRPr="00163F97">
              <w:rPr>
                <w:b/>
              </w:rPr>
              <w:t>Působení v zahraničí</w:t>
            </w:r>
          </w:p>
        </w:tc>
      </w:tr>
      <w:tr w:rsidR="006B6016" w:rsidRPr="00163F97" w:rsidTr="001661B8">
        <w:trPr>
          <w:trHeight w:val="621"/>
          <w:jc w:val="center"/>
        </w:trPr>
        <w:tc>
          <w:tcPr>
            <w:tcW w:w="9893" w:type="dxa"/>
            <w:gridSpan w:val="12"/>
          </w:tcPr>
          <w:p w:rsidR="006B6016" w:rsidRPr="00163F97" w:rsidRDefault="006B6016" w:rsidP="006B6016">
            <w:r w:rsidRPr="00163F97">
              <w:t xml:space="preserve">1997 – 1998 UK pracovní a studijní pobyt Reigate, hrabství Surrey </w:t>
            </w:r>
          </w:p>
        </w:tc>
      </w:tr>
      <w:tr w:rsidR="006B6016" w:rsidRPr="00163F97" w:rsidTr="001661B8">
        <w:trPr>
          <w:trHeight w:val="555"/>
          <w:jc w:val="center"/>
        </w:trPr>
        <w:tc>
          <w:tcPr>
            <w:tcW w:w="2549" w:type="dxa"/>
            <w:shd w:val="clear" w:color="auto" w:fill="F7CAAC"/>
          </w:tcPr>
          <w:p w:rsidR="006B6016" w:rsidRPr="00163F97" w:rsidRDefault="006B6016" w:rsidP="006B6016">
            <w:pPr>
              <w:rPr>
                <w:b/>
              </w:rPr>
            </w:pPr>
            <w:r w:rsidRPr="00163F97">
              <w:rPr>
                <w:b/>
              </w:rPr>
              <w:t xml:space="preserve">Podpis </w:t>
            </w:r>
          </w:p>
        </w:tc>
        <w:tc>
          <w:tcPr>
            <w:tcW w:w="4533" w:type="dxa"/>
            <w:gridSpan w:val="5"/>
          </w:tcPr>
          <w:p w:rsidR="006B6016" w:rsidRPr="00163F97" w:rsidRDefault="006B6016" w:rsidP="006B6016">
            <w:r w:rsidRPr="00163F97">
              <w:t>Mgr. Břetislav Lebloch, v. r.</w:t>
            </w:r>
          </w:p>
        </w:tc>
        <w:tc>
          <w:tcPr>
            <w:tcW w:w="786" w:type="dxa"/>
            <w:gridSpan w:val="2"/>
            <w:shd w:val="clear" w:color="auto" w:fill="F7CAAC"/>
          </w:tcPr>
          <w:p w:rsidR="006B6016" w:rsidRPr="00163F97" w:rsidRDefault="006B6016" w:rsidP="006B6016">
            <w:r w:rsidRPr="00163F97">
              <w:rPr>
                <w:b/>
              </w:rPr>
              <w:t>datum</w:t>
            </w:r>
          </w:p>
        </w:tc>
        <w:tc>
          <w:tcPr>
            <w:tcW w:w="2025" w:type="dxa"/>
            <w:gridSpan w:val="4"/>
          </w:tcPr>
          <w:p w:rsidR="006B6016" w:rsidRPr="00163F97" w:rsidRDefault="006B6016" w:rsidP="006B6016">
            <w:del w:id="5340" w:author="Hana Navrátilová" w:date="2019-09-24T11:10:00Z">
              <w:r>
                <w:delText>17. 12. 2018</w:delText>
              </w:r>
            </w:del>
            <w:ins w:id="5341" w:author="Hana Navrátilová" w:date="2019-09-24T11:10:00Z">
              <w:r>
                <w:t>25. 09. 2019</w:t>
              </w:r>
            </w:ins>
            <w:r w:rsidRPr="00163F97">
              <w:t xml:space="preserve"> </w:t>
            </w:r>
          </w:p>
        </w:tc>
      </w:tr>
    </w:tbl>
    <w:p w:rsidR="005314DC" w:rsidRDefault="005314DC" w:rsidP="00E7344C">
      <w:pPr>
        <w:rPr>
          <w:del w:id="5342" w:author="Hana Navrátilová" w:date="2019-09-24T11:10:00Z"/>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7"/>
        <w:gridCol w:w="795"/>
        <w:gridCol w:w="1606"/>
        <w:gridCol w:w="1080"/>
        <w:gridCol w:w="815"/>
        <w:gridCol w:w="686"/>
        <w:gridCol w:w="675"/>
        <w:gridCol w:w="214"/>
        <w:gridCol w:w="1656"/>
      </w:tblGrid>
      <w:tr w:rsidR="00351861" w:rsidRPr="00944A9E" w:rsidTr="003F5DE7">
        <w:trPr>
          <w:jc w:val="center"/>
          <w:del w:id="5343" w:author="Hana Navrátilová" w:date="2019-09-24T11:10:00Z"/>
        </w:trPr>
        <w:tc>
          <w:tcPr>
            <w:tcW w:w="9764" w:type="dxa"/>
            <w:gridSpan w:val="9"/>
            <w:tcBorders>
              <w:bottom w:val="double" w:sz="4" w:space="0" w:color="auto"/>
            </w:tcBorders>
            <w:shd w:val="clear" w:color="auto" w:fill="BDD6EE"/>
          </w:tcPr>
          <w:p w:rsidR="00351861" w:rsidRPr="00944A9E" w:rsidRDefault="00351861" w:rsidP="00E7344C">
            <w:pPr>
              <w:jc w:val="both"/>
              <w:rPr>
                <w:del w:id="5344" w:author="Hana Navrátilová" w:date="2019-09-24T11:10:00Z"/>
                <w:b/>
                <w:sz w:val="28"/>
              </w:rPr>
            </w:pPr>
            <w:del w:id="5345" w:author="Hana Navrátilová" w:date="2019-09-24T11:10:00Z">
              <w:r w:rsidRPr="00944A9E">
                <w:rPr>
                  <w:b/>
                  <w:sz w:val="28"/>
                </w:rPr>
                <w:delText>C</w:delText>
              </w:r>
              <w:r w:rsidR="003F5843" w:rsidRPr="00944A9E">
                <w:rPr>
                  <w:b/>
                  <w:sz w:val="28"/>
                </w:rPr>
                <w:delText xml:space="preserve"> – </w:delText>
              </w:r>
              <w:r w:rsidRPr="00944A9E">
                <w:rPr>
                  <w:b/>
                  <w:sz w:val="28"/>
                </w:rPr>
                <w:delText>I</w:delText>
              </w:r>
              <w:r w:rsidR="00B369B9" w:rsidRPr="00944A9E">
                <w:rPr>
                  <w:b/>
                  <w:sz w:val="28"/>
                </w:rPr>
                <w:delText xml:space="preserve"> – </w:delText>
              </w:r>
              <w:r w:rsidRPr="00944A9E">
                <w:rPr>
                  <w:b/>
                  <w:sz w:val="28"/>
                </w:rPr>
                <w:delText>Personální zabezpečení</w:delText>
              </w:r>
            </w:del>
          </w:p>
        </w:tc>
      </w:tr>
      <w:tr w:rsidR="00351861" w:rsidRPr="00944A9E" w:rsidTr="003F5DE7">
        <w:trPr>
          <w:jc w:val="center"/>
          <w:del w:id="5346" w:author="Hana Navrátilová" w:date="2019-09-24T11:10:00Z"/>
        </w:trPr>
        <w:tc>
          <w:tcPr>
            <w:tcW w:w="2237" w:type="dxa"/>
            <w:tcBorders>
              <w:top w:val="double" w:sz="4" w:space="0" w:color="auto"/>
            </w:tcBorders>
            <w:shd w:val="clear" w:color="auto" w:fill="F7CAAC"/>
          </w:tcPr>
          <w:p w:rsidR="00351861" w:rsidRPr="00944A9E" w:rsidRDefault="00351861" w:rsidP="00E7344C">
            <w:pPr>
              <w:jc w:val="both"/>
              <w:rPr>
                <w:del w:id="5347" w:author="Hana Navrátilová" w:date="2019-09-24T11:10:00Z"/>
                <w:b/>
              </w:rPr>
            </w:pPr>
            <w:del w:id="5348" w:author="Hana Navrátilová" w:date="2019-09-24T11:10:00Z">
              <w:r w:rsidRPr="00944A9E">
                <w:rPr>
                  <w:b/>
                </w:rPr>
                <w:delText>Vysoká škola</w:delText>
              </w:r>
            </w:del>
          </w:p>
        </w:tc>
        <w:tc>
          <w:tcPr>
            <w:tcW w:w="7527" w:type="dxa"/>
            <w:gridSpan w:val="8"/>
          </w:tcPr>
          <w:p w:rsidR="00351861" w:rsidRPr="00944A9E" w:rsidRDefault="00351861" w:rsidP="00E7344C">
            <w:pPr>
              <w:jc w:val="both"/>
              <w:rPr>
                <w:del w:id="5349" w:author="Hana Navrátilová" w:date="2019-09-24T11:10:00Z"/>
              </w:rPr>
            </w:pPr>
            <w:del w:id="5350" w:author="Hana Navrátilová" w:date="2019-09-24T11:10:00Z">
              <w:r w:rsidRPr="00944A9E">
                <w:delText>UTB ve Zlíně</w:delText>
              </w:r>
            </w:del>
          </w:p>
        </w:tc>
      </w:tr>
      <w:tr w:rsidR="00351861" w:rsidRPr="00944A9E" w:rsidTr="003F5DE7">
        <w:trPr>
          <w:jc w:val="center"/>
          <w:del w:id="5351" w:author="Hana Navrátilová" w:date="2019-09-24T11:10:00Z"/>
        </w:trPr>
        <w:tc>
          <w:tcPr>
            <w:tcW w:w="2237" w:type="dxa"/>
            <w:shd w:val="clear" w:color="auto" w:fill="F7CAAC"/>
          </w:tcPr>
          <w:p w:rsidR="00351861" w:rsidRPr="00944A9E" w:rsidRDefault="00351861" w:rsidP="00E7344C">
            <w:pPr>
              <w:jc w:val="both"/>
              <w:rPr>
                <w:del w:id="5352" w:author="Hana Navrátilová" w:date="2019-09-24T11:10:00Z"/>
                <w:b/>
              </w:rPr>
            </w:pPr>
            <w:del w:id="5353" w:author="Hana Navrátilová" w:date="2019-09-24T11:10:00Z">
              <w:r w:rsidRPr="00944A9E">
                <w:rPr>
                  <w:b/>
                </w:rPr>
                <w:delText>Součást vysoké školy</w:delText>
              </w:r>
            </w:del>
          </w:p>
        </w:tc>
        <w:tc>
          <w:tcPr>
            <w:tcW w:w="7527" w:type="dxa"/>
            <w:gridSpan w:val="8"/>
          </w:tcPr>
          <w:p w:rsidR="00351861" w:rsidRPr="00944A9E" w:rsidRDefault="00351861" w:rsidP="00E7344C">
            <w:pPr>
              <w:jc w:val="both"/>
              <w:rPr>
                <w:del w:id="5354" w:author="Hana Navrátilová" w:date="2019-09-24T11:10:00Z"/>
              </w:rPr>
            </w:pPr>
            <w:del w:id="5355" w:author="Hana Navrátilová" w:date="2019-09-24T11:10:00Z">
              <w:r w:rsidRPr="00944A9E">
                <w:delText>Fakulta humanitních studií</w:delText>
              </w:r>
            </w:del>
          </w:p>
        </w:tc>
      </w:tr>
      <w:tr w:rsidR="00351861" w:rsidRPr="00944A9E" w:rsidTr="003F5DE7">
        <w:trPr>
          <w:jc w:val="center"/>
          <w:del w:id="5356" w:author="Hana Navrátilová" w:date="2019-09-24T11:10:00Z"/>
        </w:trPr>
        <w:tc>
          <w:tcPr>
            <w:tcW w:w="2237" w:type="dxa"/>
            <w:shd w:val="clear" w:color="auto" w:fill="F7CAAC"/>
          </w:tcPr>
          <w:p w:rsidR="00351861" w:rsidRPr="00944A9E" w:rsidRDefault="00351861" w:rsidP="00E7344C">
            <w:pPr>
              <w:jc w:val="both"/>
              <w:rPr>
                <w:del w:id="5357" w:author="Hana Navrátilová" w:date="2019-09-24T11:10:00Z"/>
                <w:b/>
              </w:rPr>
            </w:pPr>
            <w:del w:id="5358" w:author="Hana Navrátilová" w:date="2019-09-24T11:10:00Z">
              <w:r w:rsidRPr="00944A9E">
                <w:rPr>
                  <w:b/>
                </w:rPr>
                <w:delText>Název studijního programu</w:delText>
              </w:r>
            </w:del>
          </w:p>
        </w:tc>
        <w:tc>
          <w:tcPr>
            <w:tcW w:w="7527" w:type="dxa"/>
            <w:gridSpan w:val="8"/>
          </w:tcPr>
          <w:p w:rsidR="00351861" w:rsidRPr="00944A9E" w:rsidRDefault="00564B1A" w:rsidP="00E7344C">
            <w:pPr>
              <w:jc w:val="both"/>
              <w:rPr>
                <w:del w:id="5359" w:author="Hana Navrátilová" w:date="2019-09-24T11:10:00Z"/>
              </w:rPr>
            </w:pPr>
            <w:del w:id="5360" w:author="Hana Navrátilová" w:date="2019-09-24T11:10:00Z">
              <w:r>
                <w:delText>Učitelství pro 1. stupeň</w:delText>
              </w:r>
              <w:r w:rsidR="00351861" w:rsidRPr="00944A9E">
                <w:delText xml:space="preserve"> základní školy</w:delText>
              </w:r>
            </w:del>
          </w:p>
        </w:tc>
      </w:tr>
      <w:tr w:rsidR="00351861" w:rsidRPr="00944A9E" w:rsidTr="003F5DE7">
        <w:trPr>
          <w:trHeight w:val="207"/>
          <w:jc w:val="center"/>
          <w:del w:id="5361" w:author="Hana Navrátilová" w:date="2019-09-24T11:10:00Z"/>
        </w:trPr>
        <w:tc>
          <w:tcPr>
            <w:tcW w:w="2237" w:type="dxa"/>
            <w:shd w:val="clear" w:color="auto" w:fill="F7CAAC"/>
          </w:tcPr>
          <w:p w:rsidR="00351861" w:rsidRPr="00944A9E" w:rsidRDefault="00351861" w:rsidP="00E7344C">
            <w:pPr>
              <w:jc w:val="both"/>
              <w:rPr>
                <w:del w:id="5362" w:author="Hana Navrátilová" w:date="2019-09-24T11:10:00Z"/>
                <w:b/>
              </w:rPr>
            </w:pPr>
            <w:del w:id="5363" w:author="Hana Navrátilová" w:date="2019-09-24T11:10:00Z">
              <w:r w:rsidRPr="00944A9E">
                <w:rPr>
                  <w:b/>
                </w:rPr>
                <w:delText>Jméno a příjmení</w:delText>
              </w:r>
            </w:del>
          </w:p>
        </w:tc>
        <w:tc>
          <w:tcPr>
            <w:tcW w:w="4296" w:type="dxa"/>
            <w:gridSpan w:val="4"/>
          </w:tcPr>
          <w:p w:rsidR="00351861" w:rsidRPr="00944A9E" w:rsidRDefault="00351861" w:rsidP="00E7344C">
            <w:pPr>
              <w:rPr>
                <w:del w:id="5364" w:author="Hana Navrátilová" w:date="2019-09-24T11:10:00Z"/>
              </w:rPr>
            </w:pPr>
            <w:del w:id="5365" w:author="Hana Navrátilová" w:date="2019-09-24T11:10:00Z">
              <w:r w:rsidRPr="00944A9E">
                <w:delText>Andrea Macková</w:delText>
              </w:r>
            </w:del>
          </w:p>
        </w:tc>
        <w:tc>
          <w:tcPr>
            <w:tcW w:w="686" w:type="dxa"/>
            <w:shd w:val="clear" w:color="auto" w:fill="F7CAAC"/>
          </w:tcPr>
          <w:p w:rsidR="00351861" w:rsidRPr="00944A9E" w:rsidRDefault="00351861" w:rsidP="00E7344C">
            <w:pPr>
              <w:jc w:val="both"/>
              <w:rPr>
                <w:del w:id="5366" w:author="Hana Navrátilová" w:date="2019-09-24T11:10:00Z"/>
                <w:b/>
              </w:rPr>
            </w:pPr>
            <w:del w:id="5367" w:author="Hana Navrátilová" w:date="2019-09-24T11:10:00Z">
              <w:r w:rsidRPr="00944A9E">
                <w:rPr>
                  <w:b/>
                </w:rPr>
                <w:delText>Tituly</w:delText>
              </w:r>
            </w:del>
          </w:p>
        </w:tc>
        <w:tc>
          <w:tcPr>
            <w:tcW w:w="2545" w:type="dxa"/>
            <w:gridSpan w:val="3"/>
          </w:tcPr>
          <w:p w:rsidR="00351861" w:rsidRPr="00944A9E" w:rsidRDefault="00351861" w:rsidP="00E7344C">
            <w:pPr>
              <w:rPr>
                <w:del w:id="5368" w:author="Hana Navrátilová" w:date="2019-09-24T11:10:00Z"/>
              </w:rPr>
            </w:pPr>
            <w:del w:id="5369" w:author="Hana Navrátilová" w:date="2019-09-24T11:10:00Z">
              <w:r w:rsidRPr="00944A9E">
                <w:delText>Mgr.</w:delText>
              </w:r>
            </w:del>
          </w:p>
        </w:tc>
      </w:tr>
      <w:tr w:rsidR="00351861" w:rsidRPr="00944A9E" w:rsidTr="003F5DE7">
        <w:trPr>
          <w:jc w:val="center"/>
          <w:del w:id="5370" w:author="Hana Navrátilová" w:date="2019-09-24T11:10:00Z"/>
        </w:trPr>
        <w:tc>
          <w:tcPr>
            <w:tcW w:w="2237" w:type="dxa"/>
            <w:shd w:val="clear" w:color="auto" w:fill="F7CAAC"/>
          </w:tcPr>
          <w:p w:rsidR="00351861" w:rsidRPr="00944A9E" w:rsidRDefault="00351861" w:rsidP="00E7344C">
            <w:pPr>
              <w:jc w:val="both"/>
              <w:rPr>
                <w:del w:id="5371" w:author="Hana Navrátilová" w:date="2019-09-24T11:10:00Z"/>
                <w:b/>
              </w:rPr>
            </w:pPr>
            <w:del w:id="5372" w:author="Hana Navrátilová" w:date="2019-09-24T11:10:00Z">
              <w:r w:rsidRPr="00944A9E">
                <w:rPr>
                  <w:b/>
                </w:rPr>
                <w:delText>Rok narození</w:delText>
              </w:r>
            </w:del>
          </w:p>
        </w:tc>
        <w:tc>
          <w:tcPr>
            <w:tcW w:w="795" w:type="dxa"/>
          </w:tcPr>
          <w:p w:rsidR="00351861" w:rsidRPr="00944A9E" w:rsidRDefault="00351861" w:rsidP="00E7344C">
            <w:pPr>
              <w:jc w:val="both"/>
              <w:rPr>
                <w:del w:id="5373" w:author="Hana Navrátilová" w:date="2019-09-24T11:10:00Z"/>
              </w:rPr>
            </w:pPr>
            <w:del w:id="5374" w:author="Hana Navrátilová" w:date="2019-09-24T11:10:00Z">
              <w:r w:rsidRPr="00944A9E">
                <w:delText>1980</w:delText>
              </w:r>
            </w:del>
          </w:p>
        </w:tc>
        <w:tc>
          <w:tcPr>
            <w:tcW w:w="1606" w:type="dxa"/>
            <w:shd w:val="clear" w:color="auto" w:fill="F7CAAC"/>
          </w:tcPr>
          <w:p w:rsidR="00351861" w:rsidRPr="00944A9E" w:rsidRDefault="00351861" w:rsidP="00E7344C">
            <w:pPr>
              <w:jc w:val="both"/>
              <w:rPr>
                <w:del w:id="5375" w:author="Hana Navrátilová" w:date="2019-09-24T11:10:00Z"/>
                <w:b/>
              </w:rPr>
            </w:pPr>
            <w:del w:id="5376" w:author="Hana Navrátilová" w:date="2019-09-24T11:10:00Z">
              <w:r w:rsidRPr="00944A9E">
                <w:rPr>
                  <w:b/>
                </w:rPr>
                <w:delText>typ vztahu k VŠ</w:delText>
              </w:r>
            </w:del>
          </w:p>
        </w:tc>
        <w:tc>
          <w:tcPr>
            <w:tcW w:w="1080" w:type="dxa"/>
          </w:tcPr>
          <w:p w:rsidR="00351861" w:rsidRPr="00944A9E" w:rsidRDefault="00351861" w:rsidP="00E7344C">
            <w:pPr>
              <w:jc w:val="both"/>
              <w:rPr>
                <w:del w:id="5377" w:author="Hana Navrátilová" w:date="2019-09-24T11:10:00Z"/>
              </w:rPr>
            </w:pPr>
            <w:del w:id="5378" w:author="Hana Navrátilová" w:date="2019-09-24T11:10:00Z">
              <w:r w:rsidRPr="00944A9E">
                <w:delText>Student doktorského studia</w:delText>
              </w:r>
              <w:r w:rsidR="00B369B9" w:rsidRPr="00944A9E">
                <w:delText xml:space="preserve"> – </w:delText>
              </w:r>
              <w:r w:rsidRPr="00944A9E">
                <w:delText>Pedagogika</w:delText>
              </w:r>
            </w:del>
          </w:p>
        </w:tc>
        <w:tc>
          <w:tcPr>
            <w:tcW w:w="815" w:type="dxa"/>
            <w:shd w:val="clear" w:color="auto" w:fill="F7CAAC"/>
          </w:tcPr>
          <w:p w:rsidR="00351861" w:rsidRPr="00944A9E" w:rsidRDefault="00351861" w:rsidP="00E7344C">
            <w:pPr>
              <w:jc w:val="both"/>
              <w:rPr>
                <w:del w:id="5379" w:author="Hana Navrátilová" w:date="2019-09-24T11:10:00Z"/>
                <w:b/>
              </w:rPr>
            </w:pPr>
            <w:del w:id="5380" w:author="Hana Navrátilová" w:date="2019-09-24T11:10:00Z">
              <w:r w:rsidRPr="00944A9E">
                <w:rPr>
                  <w:b/>
                </w:rPr>
                <w:delText>rozsah</w:delText>
              </w:r>
            </w:del>
          </w:p>
        </w:tc>
        <w:tc>
          <w:tcPr>
            <w:tcW w:w="686" w:type="dxa"/>
          </w:tcPr>
          <w:p w:rsidR="00351861" w:rsidRPr="00944A9E" w:rsidRDefault="00351861" w:rsidP="00E7344C">
            <w:pPr>
              <w:jc w:val="both"/>
              <w:rPr>
                <w:del w:id="5381" w:author="Hana Navrátilová" w:date="2019-09-24T11:10:00Z"/>
              </w:rPr>
            </w:pPr>
          </w:p>
        </w:tc>
        <w:tc>
          <w:tcPr>
            <w:tcW w:w="889" w:type="dxa"/>
            <w:gridSpan w:val="2"/>
            <w:shd w:val="clear" w:color="auto" w:fill="F7CAAC"/>
          </w:tcPr>
          <w:p w:rsidR="00351861" w:rsidRPr="00944A9E" w:rsidRDefault="00351861" w:rsidP="00E7344C">
            <w:pPr>
              <w:jc w:val="both"/>
              <w:rPr>
                <w:del w:id="5382" w:author="Hana Navrátilová" w:date="2019-09-24T11:10:00Z"/>
                <w:b/>
              </w:rPr>
            </w:pPr>
            <w:del w:id="5383" w:author="Hana Navrátilová" w:date="2019-09-24T11:10:00Z">
              <w:r w:rsidRPr="00944A9E">
                <w:rPr>
                  <w:b/>
                </w:rPr>
                <w:delText>do kdy</w:delText>
              </w:r>
            </w:del>
          </w:p>
        </w:tc>
        <w:tc>
          <w:tcPr>
            <w:tcW w:w="1656" w:type="dxa"/>
          </w:tcPr>
          <w:p w:rsidR="001D568B" w:rsidRPr="00944A9E" w:rsidRDefault="001D568B" w:rsidP="00E7344C">
            <w:pPr>
              <w:rPr>
                <w:del w:id="5384" w:author="Hana Navrátilová" w:date="2019-09-24T11:10:00Z"/>
              </w:rPr>
            </w:pPr>
          </w:p>
        </w:tc>
      </w:tr>
      <w:tr w:rsidR="00351861" w:rsidRPr="00944A9E" w:rsidTr="003F5DE7">
        <w:trPr>
          <w:jc w:val="center"/>
          <w:del w:id="5385" w:author="Hana Navrátilová" w:date="2019-09-24T11:10:00Z"/>
        </w:trPr>
        <w:tc>
          <w:tcPr>
            <w:tcW w:w="4638" w:type="dxa"/>
            <w:gridSpan w:val="3"/>
            <w:shd w:val="clear" w:color="auto" w:fill="F7CAAC"/>
          </w:tcPr>
          <w:p w:rsidR="00351861" w:rsidRPr="00944A9E" w:rsidRDefault="00351861" w:rsidP="00E7344C">
            <w:pPr>
              <w:jc w:val="both"/>
              <w:rPr>
                <w:del w:id="5386" w:author="Hana Navrátilová" w:date="2019-09-24T11:10:00Z"/>
                <w:b/>
              </w:rPr>
            </w:pPr>
            <w:del w:id="5387" w:author="Hana Navrátilová" w:date="2019-09-24T11:10:00Z">
              <w:r w:rsidRPr="00944A9E">
                <w:rPr>
                  <w:b/>
                </w:rPr>
                <w:delText>Typ vztahu na součásti VŠ, která uskutečňuje st. program</w:delText>
              </w:r>
            </w:del>
          </w:p>
        </w:tc>
        <w:tc>
          <w:tcPr>
            <w:tcW w:w="1080" w:type="dxa"/>
          </w:tcPr>
          <w:p w:rsidR="00351861" w:rsidRPr="00944A9E" w:rsidRDefault="00351861" w:rsidP="00E7344C">
            <w:pPr>
              <w:jc w:val="both"/>
              <w:rPr>
                <w:del w:id="5388" w:author="Hana Navrátilová" w:date="2019-09-24T11:10:00Z"/>
              </w:rPr>
            </w:pPr>
            <w:del w:id="5389" w:author="Hana Navrátilová" w:date="2019-09-24T11:10:00Z">
              <w:r w:rsidRPr="00944A9E">
                <w:delText>Student doktorského studia</w:delText>
              </w:r>
              <w:r w:rsidR="00B369B9" w:rsidRPr="00944A9E">
                <w:delText xml:space="preserve"> – </w:delText>
              </w:r>
              <w:r w:rsidRPr="00944A9E">
                <w:delText>Pedagogika</w:delText>
              </w:r>
            </w:del>
          </w:p>
        </w:tc>
        <w:tc>
          <w:tcPr>
            <w:tcW w:w="815" w:type="dxa"/>
            <w:shd w:val="clear" w:color="auto" w:fill="F7CAAC"/>
          </w:tcPr>
          <w:p w:rsidR="00351861" w:rsidRPr="00944A9E" w:rsidRDefault="00351861" w:rsidP="00E7344C">
            <w:pPr>
              <w:jc w:val="both"/>
              <w:rPr>
                <w:del w:id="5390" w:author="Hana Navrátilová" w:date="2019-09-24T11:10:00Z"/>
                <w:b/>
              </w:rPr>
            </w:pPr>
            <w:del w:id="5391" w:author="Hana Navrátilová" w:date="2019-09-24T11:10:00Z">
              <w:r w:rsidRPr="00944A9E">
                <w:rPr>
                  <w:b/>
                </w:rPr>
                <w:delText>rozsah</w:delText>
              </w:r>
            </w:del>
          </w:p>
        </w:tc>
        <w:tc>
          <w:tcPr>
            <w:tcW w:w="686" w:type="dxa"/>
          </w:tcPr>
          <w:p w:rsidR="00351861" w:rsidRPr="00944A9E" w:rsidRDefault="00351861" w:rsidP="00E7344C">
            <w:pPr>
              <w:jc w:val="both"/>
              <w:rPr>
                <w:del w:id="5392" w:author="Hana Navrátilová" w:date="2019-09-24T11:10:00Z"/>
                <w:lang w:val="sk-SK"/>
              </w:rPr>
            </w:pPr>
          </w:p>
        </w:tc>
        <w:tc>
          <w:tcPr>
            <w:tcW w:w="889" w:type="dxa"/>
            <w:gridSpan w:val="2"/>
            <w:shd w:val="clear" w:color="auto" w:fill="F7CAAC"/>
          </w:tcPr>
          <w:p w:rsidR="00351861" w:rsidRPr="00944A9E" w:rsidRDefault="00351861" w:rsidP="00E7344C">
            <w:pPr>
              <w:jc w:val="both"/>
              <w:rPr>
                <w:del w:id="5393" w:author="Hana Navrátilová" w:date="2019-09-24T11:10:00Z"/>
                <w:b/>
              </w:rPr>
            </w:pPr>
            <w:del w:id="5394" w:author="Hana Navrátilová" w:date="2019-09-24T11:10:00Z">
              <w:r w:rsidRPr="00944A9E">
                <w:rPr>
                  <w:b/>
                </w:rPr>
                <w:delText>do kdy</w:delText>
              </w:r>
            </w:del>
          </w:p>
        </w:tc>
        <w:tc>
          <w:tcPr>
            <w:tcW w:w="1656" w:type="dxa"/>
          </w:tcPr>
          <w:p w:rsidR="00351861" w:rsidRPr="00944A9E" w:rsidRDefault="00351861" w:rsidP="00E7344C">
            <w:pPr>
              <w:jc w:val="both"/>
              <w:rPr>
                <w:del w:id="5395" w:author="Hana Navrátilová" w:date="2019-09-24T11:10:00Z"/>
              </w:rPr>
            </w:pPr>
          </w:p>
        </w:tc>
      </w:tr>
      <w:tr w:rsidR="00351861" w:rsidRPr="00944A9E" w:rsidTr="003F5DE7">
        <w:trPr>
          <w:jc w:val="center"/>
          <w:del w:id="5396" w:author="Hana Navrátilová" w:date="2019-09-24T11:10:00Z"/>
        </w:trPr>
        <w:tc>
          <w:tcPr>
            <w:tcW w:w="5718" w:type="dxa"/>
            <w:gridSpan w:val="4"/>
            <w:shd w:val="clear" w:color="auto" w:fill="F7CAAC"/>
          </w:tcPr>
          <w:p w:rsidR="00351861" w:rsidRPr="00944A9E" w:rsidRDefault="00351861" w:rsidP="00E7344C">
            <w:pPr>
              <w:jc w:val="both"/>
              <w:rPr>
                <w:del w:id="5397" w:author="Hana Navrátilová" w:date="2019-09-24T11:10:00Z"/>
              </w:rPr>
            </w:pPr>
            <w:del w:id="5398" w:author="Hana Navrátilová" w:date="2019-09-24T11:10:00Z">
              <w:r w:rsidRPr="00944A9E">
                <w:rPr>
                  <w:b/>
                </w:rPr>
                <w:delText>Další současná působení jako akademický pracovník na jiných VŠ</w:delText>
              </w:r>
            </w:del>
          </w:p>
        </w:tc>
        <w:tc>
          <w:tcPr>
            <w:tcW w:w="1501" w:type="dxa"/>
            <w:gridSpan w:val="2"/>
            <w:shd w:val="clear" w:color="auto" w:fill="F7CAAC"/>
          </w:tcPr>
          <w:p w:rsidR="00351861" w:rsidRPr="00944A9E" w:rsidRDefault="00351861" w:rsidP="00E7344C">
            <w:pPr>
              <w:jc w:val="both"/>
              <w:rPr>
                <w:del w:id="5399" w:author="Hana Navrátilová" w:date="2019-09-24T11:10:00Z"/>
                <w:b/>
              </w:rPr>
            </w:pPr>
            <w:del w:id="5400" w:author="Hana Navrátilová" w:date="2019-09-24T11:10:00Z">
              <w:r w:rsidRPr="00944A9E">
                <w:rPr>
                  <w:b/>
                </w:rPr>
                <w:delText>typ prac. vztahu</w:delText>
              </w:r>
            </w:del>
          </w:p>
        </w:tc>
        <w:tc>
          <w:tcPr>
            <w:tcW w:w="2545" w:type="dxa"/>
            <w:gridSpan w:val="3"/>
            <w:shd w:val="clear" w:color="auto" w:fill="F7CAAC"/>
          </w:tcPr>
          <w:p w:rsidR="00351861" w:rsidRPr="00944A9E" w:rsidRDefault="00351861" w:rsidP="00E7344C">
            <w:pPr>
              <w:jc w:val="both"/>
              <w:rPr>
                <w:del w:id="5401" w:author="Hana Navrátilová" w:date="2019-09-24T11:10:00Z"/>
                <w:b/>
              </w:rPr>
            </w:pPr>
            <w:del w:id="5402" w:author="Hana Navrátilová" w:date="2019-09-24T11:10:00Z">
              <w:r w:rsidRPr="00944A9E">
                <w:rPr>
                  <w:b/>
                </w:rPr>
                <w:delText>rozsah</w:delText>
              </w:r>
            </w:del>
          </w:p>
        </w:tc>
      </w:tr>
      <w:tr w:rsidR="00351861" w:rsidRPr="00944A9E" w:rsidTr="003F5DE7">
        <w:trPr>
          <w:jc w:val="center"/>
          <w:del w:id="5403" w:author="Hana Navrátilová" w:date="2019-09-24T11:10:00Z"/>
        </w:trPr>
        <w:tc>
          <w:tcPr>
            <w:tcW w:w="5718" w:type="dxa"/>
            <w:gridSpan w:val="4"/>
          </w:tcPr>
          <w:p w:rsidR="00351861" w:rsidRPr="00944A9E" w:rsidRDefault="00351861" w:rsidP="00E7344C">
            <w:pPr>
              <w:jc w:val="both"/>
              <w:rPr>
                <w:del w:id="5404" w:author="Hana Navrátilová" w:date="2019-09-24T11:10:00Z"/>
              </w:rPr>
            </w:pPr>
            <w:del w:id="5405" w:author="Hana Navrátilová" w:date="2019-09-24T11:10:00Z">
              <w:r w:rsidRPr="00944A9E">
                <w:delText>Nemá</w:delText>
              </w:r>
            </w:del>
          </w:p>
        </w:tc>
        <w:tc>
          <w:tcPr>
            <w:tcW w:w="1501" w:type="dxa"/>
            <w:gridSpan w:val="2"/>
          </w:tcPr>
          <w:p w:rsidR="00351861" w:rsidRPr="00944A9E" w:rsidRDefault="00351861" w:rsidP="00E7344C">
            <w:pPr>
              <w:jc w:val="both"/>
              <w:rPr>
                <w:del w:id="5406" w:author="Hana Navrátilová" w:date="2019-09-24T11:10:00Z"/>
              </w:rPr>
            </w:pPr>
          </w:p>
        </w:tc>
        <w:tc>
          <w:tcPr>
            <w:tcW w:w="2545" w:type="dxa"/>
            <w:gridSpan w:val="3"/>
          </w:tcPr>
          <w:p w:rsidR="00351861" w:rsidRPr="00944A9E" w:rsidRDefault="00351861" w:rsidP="00E7344C">
            <w:pPr>
              <w:jc w:val="both"/>
              <w:rPr>
                <w:del w:id="5407" w:author="Hana Navrátilová" w:date="2019-09-24T11:10:00Z"/>
              </w:rPr>
            </w:pPr>
          </w:p>
        </w:tc>
      </w:tr>
      <w:tr w:rsidR="00351861" w:rsidRPr="00944A9E" w:rsidTr="003F5DE7">
        <w:trPr>
          <w:jc w:val="center"/>
          <w:del w:id="5408" w:author="Hana Navrátilová" w:date="2019-09-24T11:10:00Z"/>
        </w:trPr>
        <w:tc>
          <w:tcPr>
            <w:tcW w:w="9764" w:type="dxa"/>
            <w:gridSpan w:val="9"/>
            <w:shd w:val="clear" w:color="auto" w:fill="F7CAAC"/>
          </w:tcPr>
          <w:p w:rsidR="00351861" w:rsidRPr="00944A9E" w:rsidRDefault="00351861" w:rsidP="00E7344C">
            <w:pPr>
              <w:jc w:val="both"/>
              <w:rPr>
                <w:del w:id="5409" w:author="Hana Navrátilová" w:date="2019-09-24T11:10:00Z"/>
              </w:rPr>
            </w:pPr>
            <w:del w:id="5410" w:author="Hana Navrátilová" w:date="2019-09-24T11:10:00Z">
              <w:r w:rsidRPr="00944A9E">
                <w:rPr>
                  <w:b/>
                </w:rPr>
                <w:delText>Předměty příslušného studijního programu a způsob zapojení do jejich výuky, příp. další zapojení do uskutečňování studijního programu</w:delText>
              </w:r>
            </w:del>
          </w:p>
        </w:tc>
      </w:tr>
      <w:tr w:rsidR="00351861" w:rsidRPr="00944A9E" w:rsidTr="003F5DE7">
        <w:trPr>
          <w:trHeight w:val="196"/>
          <w:jc w:val="center"/>
          <w:del w:id="5411" w:author="Hana Navrátilová" w:date="2019-09-24T11:10:00Z"/>
        </w:trPr>
        <w:tc>
          <w:tcPr>
            <w:tcW w:w="9764" w:type="dxa"/>
            <w:gridSpan w:val="9"/>
            <w:tcBorders>
              <w:top w:val="nil"/>
            </w:tcBorders>
          </w:tcPr>
          <w:p w:rsidR="00351861" w:rsidRPr="00944A9E" w:rsidRDefault="00351861" w:rsidP="00E7344C">
            <w:pPr>
              <w:rPr>
                <w:del w:id="5412" w:author="Hana Navrátilová" w:date="2019-09-24T11:10:00Z"/>
              </w:rPr>
            </w:pPr>
            <w:del w:id="5413" w:author="Hana Navrátilová" w:date="2019-09-24T11:10:00Z">
              <w:r w:rsidRPr="00944A9E">
                <w:delText>Integrovaná výuka anglického jazyka</w:delText>
              </w:r>
              <w:r w:rsidR="00CE23D1" w:rsidRPr="00944A9E">
                <w:delText>, Didaktika anglického jazyka s praxí 1, Didaktika anglického jazyka s praxí 2</w:delText>
              </w:r>
            </w:del>
          </w:p>
        </w:tc>
      </w:tr>
      <w:tr w:rsidR="00BA10BF" w:rsidRPr="00944A9E" w:rsidTr="003F5DE7">
        <w:trPr>
          <w:trHeight w:val="621"/>
          <w:jc w:val="center"/>
          <w:del w:id="5414" w:author="Hana Navrátilová" w:date="2019-09-24T11:10:00Z"/>
        </w:trPr>
        <w:tc>
          <w:tcPr>
            <w:tcW w:w="9764" w:type="dxa"/>
            <w:gridSpan w:val="9"/>
          </w:tcPr>
          <w:p w:rsidR="00BA10BF" w:rsidRPr="00944A9E" w:rsidRDefault="00BA10BF" w:rsidP="00E7344C">
            <w:pPr>
              <w:rPr>
                <w:del w:id="5415" w:author="Hana Navrátilová" w:date="2019-09-24T11:10:00Z"/>
              </w:rPr>
            </w:pPr>
          </w:p>
        </w:tc>
      </w:tr>
      <w:tr w:rsidR="00BA10BF" w:rsidRPr="00944A9E" w:rsidTr="003F5DE7">
        <w:trPr>
          <w:trHeight w:val="555"/>
          <w:jc w:val="center"/>
          <w:del w:id="5416" w:author="Hana Navrátilová" w:date="2019-09-24T11:10:00Z"/>
        </w:trPr>
        <w:tc>
          <w:tcPr>
            <w:tcW w:w="2237" w:type="dxa"/>
            <w:shd w:val="clear" w:color="auto" w:fill="F7CAAC"/>
          </w:tcPr>
          <w:p w:rsidR="00BA10BF" w:rsidRPr="00944A9E" w:rsidRDefault="00BA10BF" w:rsidP="00E7344C">
            <w:pPr>
              <w:jc w:val="both"/>
              <w:rPr>
                <w:del w:id="5417" w:author="Hana Navrátilová" w:date="2019-09-24T11:10:00Z"/>
                <w:b/>
              </w:rPr>
            </w:pPr>
            <w:del w:id="5418" w:author="Hana Navrátilová" w:date="2019-09-24T11:10:00Z">
              <w:r w:rsidRPr="00944A9E">
                <w:rPr>
                  <w:b/>
                </w:rPr>
                <w:delText xml:space="preserve">Podpis </w:delText>
              </w:r>
            </w:del>
          </w:p>
        </w:tc>
        <w:tc>
          <w:tcPr>
            <w:tcW w:w="4296" w:type="dxa"/>
            <w:gridSpan w:val="4"/>
          </w:tcPr>
          <w:p w:rsidR="00BA10BF" w:rsidRPr="00944A9E" w:rsidRDefault="00FE303D" w:rsidP="00E7344C">
            <w:pPr>
              <w:jc w:val="both"/>
              <w:rPr>
                <w:del w:id="5419" w:author="Hana Navrátilová" w:date="2019-09-24T11:10:00Z"/>
              </w:rPr>
            </w:pPr>
            <w:del w:id="5420" w:author="Hana Navrátilová" w:date="2019-09-24T11:10:00Z">
              <w:r>
                <w:delText xml:space="preserve">Mgr. Michal Málek, v. r. </w:delText>
              </w:r>
            </w:del>
          </w:p>
        </w:tc>
        <w:tc>
          <w:tcPr>
            <w:tcW w:w="1361" w:type="dxa"/>
            <w:gridSpan w:val="2"/>
            <w:shd w:val="clear" w:color="auto" w:fill="F7CAAC"/>
          </w:tcPr>
          <w:p w:rsidR="00BA10BF" w:rsidRPr="00944A9E" w:rsidRDefault="00BA10BF" w:rsidP="00E7344C">
            <w:pPr>
              <w:jc w:val="both"/>
              <w:rPr>
                <w:del w:id="5421" w:author="Hana Navrátilová" w:date="2019-09-24T11:10:00Z"/>
              </w:rPr>
            </w:pPr>
            <w:del w:id="5422" w:author="Hana Navrátilová" w:date="2019-09-24T11:10:00Z">
              <w:r w:rsidRPr="00944A9E">
                <w:rPr>
                  <w:b/>
                </w:rPr>
                <w:delText>datum</w:delText>
              </w:r>
            </w:del>
          </w:p>
        </w:tc>
        <w:tc>
          <w:tcPr>
            <w:tcW w:w="1870" w:type="dxa"/>
            <w:gridSpan w:val="2"/>
          </w:tcPr>
          <w:p w:rsidR="00BA10BF" w:rsidRPr="00944A9E" w:rsidRDefault="00FE303D" w:rsidP="00E7344C">
            <w:pPr>
              <w:jc w:val="both"/>
              <w:rPr>
                <w:del w:id="5423" w:author="Hana Navrátilová" w:date="2019-09-24T11:10:00Z"/>
              </w:rPr>
            </w:pPr>
            <w:del w:id="5424" w:author="Hana Navrátilová" w:date="2019-09-24T11:10:00Z">
              <w:r>
                <w:delText>17. 12. 2018</w:delText>
              </w:r>
            </w:del>
          </w:p>
        </w:tc>
      </w:tr>
    </w:tbl>
    <w:p w:rsidR="00D6191C" w:rsidRDefault="00D6191C">
      <w:r>
        <w:br w:type="page"/>
      </w:r>
    </w:p>
    <w:p w:rsidR="003769AC" w:rsidRDefault="00C34B9B">
      <w:pPr>
        <w:rPr>
          <w:moveFrom w:id="5425" w:author="Hana Navrátilová" w:date="2019-09-24T11:10:00Z"/>
        </w:rPr>
      </w:pPr>
      <w:del w:id="5426" w:author="Hana Navrátilová" w:date="2019-09-24T11:10:00Z">
        <w:r>
          <w:br w:type="page"/>
        </w:r>
      </w:del>
      <w:moveFromRangeStart w:id="5427" w:author="Hana Navrátilová" w:date="2019-09-24T11:10:00Z" w:name="move20215965"/>
    </w:p>
    <w:moveFromRangeEnd w:id="5427"/>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8"/>
        <w:gridCol w:w="828"/>
        <w:gridCol w:w="1720"/>
        <w:gridCol w:w="524"/>
        <w:gridCol w:w="468"/>
        <w:gridCol w:w="711"/>
        <w:gridCol w:w="992"/>
        <w:gridCol w:w="77"/>
        <w:gridCol w:w="632"/>
        <w:gridCol w:w="142"/>
        <w:gridCol w:w="557"/>
        <w:gridCol w:w="694"/>
      </w:tblGrid>
      <w:tr w:rsidR="006B6016" w:rsidRPr="00944A9E" w:rsidTr="009C6545">
        <w:trPr>
          <w:jc w:val="center"/>
        </w:trPr>
        <w:tc>
          <w:tcPr>
            <w:tcW w:w="9893"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51861" w:rsidRPr="00944A9E" w:rsidTr="009C6545">
        <w:trPr>
          <w:jc w:val="center"/>
        </w:trPr>
        <w:tc>
          <w:tcPr>
            <w:tcW w:w="2548" w:type="dxa"/>
            <w:tcBorders>
              <w:top w:val="double" w:sz="4" w:space="0" w:color="auto"/>
            </w:tcBorders>
            <w:shd w:val="clear" w:color="auto" w:fill="F7CAAC"/>
          </w:tcPr>
          <w:p w:rsidR="00351861" w:rsidRPr="00944A9E" w:rsidRDefault="00351861" w:rsidP="00E7344C">
            <w:pPr>
              <w:jc w:val="both"/>
              <w:rPr>
                <w:b/>
              </w:rPr>
            </w:pPr>
            <w:r w:rsidRPr="00944A9E">
              <w:rPr>
                <w:b/>
              </w:rPr>
              <w:t>Vysoká škola</w:t>
            </w:r>
          </w:p>
        </w:tc>
        <w:tc>
          <w:tcPr>
            <w:tcW w:w="7345" w:type="dxa"/>
            <w:gridSpan w:val="11"/>
          </w:tcPr>
          <w:p w:rsidR="00351861" w:rsidRPr="00944A9E" w:rsidRDefault="00351861" w:rsidP="00E7344C">
            <w:pPr>
              <w:jc w:val="both"/>
            </w:pPr>
            <w:r w:rsidRPr="00944A9E">
              <w:t>UTB ve Zlíně</w:t>
            </w:r>
          </w:p>
        </w:tc>
      </w:tr>
      <w:tr w:rsidR="00351861" w:rsidRPr="00944A9E" w:rsidTr="009C6545">
        <w:trPr>
          <w:jc w:val="center"/>
        </w:trPr>
        <w:tc>
          <w:tcPr>
            <w:tcW w:w="2548" w:type="dxa"/>
            <w:shd w:val="clear" w:color="auto" w:fill="F7CAAC"/>
          </w:tcPr>
          <w:p w:rsidR="00351861" w:rsidRPr="00944A9E" w:rsidRDefault="00351861" w:rsidP="00E7344C">
            <w:pPr>
              <w:jc w:val="both"/>
              <w:rPr>
                <w:b/>
              </w:rPr>
            </w:pPr>
            <w:r w:rsidRPr="00944A9E">
              <w:rPr>
                <w:b/>
              </w:rPr>
              <w:t>Součást vysoké školy</w:t>
            </w:r>
          </w:p>
        </w:tc>
        <w:tc>
          <w:tcPr>
            <w:tcW w:w="7345" w:type="dxa"/>
            <w:gridSpan w:val="11"/>
          </w:tcPr>
          <w:p w:rsidR="00351861" w:rsidRPr="00944A9E" w:rsidRDefault="00351861" w:rsidP="00E7344C">
            <w:pPr>
              <w:jc w:val="both"/>
            </w:pPr>
            <w:r w:rsidRPr="00944A9E">
              <w:t>Fakulta humanitních studií</w:t>
            </w:r>
          </w:p>
        </w:tc>
      </w:tr>
      <w:tr w:rsidR="00351861" w:rsidRPr="00944A9E" w:rsidTr="009C6545">
        <w:trPr>
          <w:jc w:val="center"/>
        </w:trPr>
        <w:tc>
          <w:tcPr>
            <w:tcW w:w="2548" w:type="dxa"/>
            <w:shd w:val="clear" w:color="auto" w:fill="F7CAAC"/>
          </w:tcPr>
          <w:p w:rsidR="00351861" w:rsidRPr="00944A9E" w:rsidRDefault="00351861" w:rsidP="00E7344C">
            <w:pPr>
              <w:jc w:val="both"/>
              <w:rPr>
                <w:b/>
              </w:rPr>
            </w:pPr>
            <w:r w:rsidRPr="00944A9E">
              <w:rPr>
                <w:b/>
              </w:rPr>
              <w:t>Název studijního programu</w:t>
            </w:r>
          </w:p>
        </w:tc>
        <w:tc>
          <w:tcPr>
            <w:tcW w:w="7345" w:type="dxa"/>
            <w:gridSpan w:val="11"/>
          </w:tcPr>
          <w:p w:rsidR="00351861" w:rsidRPr="00944A9E" w:rsidRDefault="00564B1A" w:rsidP="00E7344C">
            <w:pPr>
              <w:jc w:val="both"/>
            </w:pPr>
            <w:r>
              <w:t>Učitelství pro 1. stupeň</w:t>
            </w:r>
            <w:r w:rsidR="00351861" w:rsidRPr="00944A9E">
              <w:t xml:space="preserve"> základní školy</w:t>
            </w:r>
          </w:p>
        </w:tc>
      </w:tr>
      <w:tr w:rsidR="00351861" w:rsidRPr="00944A9E" w:rsidTr="009C6545">
        <w:trPr>
          <w:trHeight w:val="207"/>
          <w:jc w:val="center"/>
        </w:trPr>
        <w:tc>
          <w:tcPr>
            <w:tcW w:w="2548" w:type="dxa"/>
            <w:shd w:val="clear" w:color="auto" w:fill="F7CAAC"/>
          </w:tcPr>
          <w:p w:rsidR="00351861" w:rsidRPr="00944A9E" w:rsidRDefault="00351861" w:rsidP="00E7344C">
            <w:pPr>
              <w:jc w:val="both"/>
              <w:rPr>
                <w:b/>
              </w:rPr>
            </w:pPr>
            <w:r w:rsidRPr="00944A9E">
              <w:rPr>
                <w:b/>
              </w:rPr>
              <w:t>Jméno a příjmení</w:t>
            </w:r>
          </w:p>
        </w:tc>
        <w:tc>
          <w:tcPr>
            <w:tcW w:w="4251" w:type="dxa"/>
            <w:gridSpan w:val="5"/>
          </w:tcPr>
          <w:p w:rsidR="00351861" w:rsidRPr="00944A9E" w:rsidRDefault="00351861" w:rsidP="00E7344C">
            <w:r w:rsidRPr="00944A9E">
              <w:t>Marie Pavelková</w:t>
            </w:r>
          </w:p>
        </w:tc>
        <w:tc>
          <w:tcPr>
            <w:tcW w:w="992" w:type="dxa"/>
            <w:shd w:val="clear" w:color="auto" w:fill="F7CAAC"/>
          </w:tcPr>
          <w:p w:rsidR="00351861" w:rsidRPr="00944A9E" w:rsidRDefault="00351861" w:rsidP="00E7344C">
            <w:pPr>
              <w:jc w:val="both"/>
              <w:rPr>
                <w:b/>
              </w:rPr>
            </w:pPr>
            <w:r w:rsidRPr="00944A9E">
              <w:rPr>
                <w:b/>
              </w:rPr>
              <w:t>Tituly</w:t>
            </w:r>
          </w:p>
        </w:tc>
        <w:tc>
          <w:tcPr>
            <w:tcW w:w="2102" w:type="dxa"/>
            <w:gridSpan w:val="5"/>
          </w:tcPr>
          <w:p w:rsidR="00351861" w:rsidRPr="006E72E5" w:rsidRDefault="00351861" w:rsidP="00E7344C">
            <w:r w:rsidRPr="006E72E5">
              <w:t xml:space="preserve">Mgr. </w:t>
            </w:r>
          </w:p>
        </w:tc>
      </w:tr>
      <w:tr w:rsidR="00351861" w:rsidRPr="00944A9E" w:rsidTr="009C6545">
        <w:trPr>
          <w:jc w:val="center"/>
        </w:trPr>
        <w:tc>
          <w:tcPr>
            <w:tcW w:w="2548" w:type="dxa"/>
            <w:shd w:val="clear" w:color="auto" w:fill="F7CAAC"/>
          </w:tcPr>
          <w:p w:rsidR="00351861" w:rsidRPr="00944A9E" w:rsidRDefault="00351861" w:rsidP="00E7344C">
            <w:pPr>
              <w:jc w:val="both"/>
              <w:rPr>
                <w:b/>
              </w:rPr>
            </w:pPr>
            <w:r w:rsidRPr="00944A9E">
              <w:rPr>
                <w:b/>
              </w:rPr>
              <w:t>Rok narození</w:t>
            </w:r>
          </w:p>
        </w:tc>
        <w:tc>
          <w:tcPr>
            <w:tcW w:w="828" w:type="dxa"/>
          </w:tcPr>
          <w:p w:rsidR="00351861" w:rsidRPr="00944A9E" w:rsidRDefault="00351861" w:rsidP="00E7344C">
            <w:pPr>
              <w:jc w:val="both"/>
            </w:pPr>
            <w:r w:rsidRPr="00944A9E">
              <w:t>1984</w:t>
            </w:r>
          </w:p>
        </w:tc>
        <w:tc>
          <w:tcPr>
            <w:tcW w:w="1720" w:type="dxa"/>
            <w:shd w:val="clear" w:color="auto" w:fill="F7CAAC"/>
          </w:tcPr>
          <w:p w:rsidR="00351861" w:rsidRPr="00944A9E" w:rsidRDefault="00351861" w:rsidP="00E7344C">
            <w:pPr>
              <w:jc w:val="both"/>
              <w:rPr>
                <w:b/>
              </w:rPr>
            </w:pPr>
            <w:r w:rsidRPr="00944A9E">
              <w:rPr>
                <w:b/>
              </w:rPr>
              <w:t>typ vztahu k VŠ</w:t>
            </w:r>
          </w:p>
        </w:tc>
        <w:tc>
          <w:tcPr>
            <w:tcW w:w="992" w:type="dxa"/>
            <w:gridSpan w:val="2"/>
          </w:tcPr>
          <w:p w:rsidR="00351861" w:rsidRPr="00944A9E" w:rsidRDefault="00351861" w:rsidP="00E7344C">
            <w:pPr>
              <w:jc w:val="both"/>
            </w:pPr>
            <w:r w:rsidRPr="00944A9E">
              <w:t>pp</w:t>
            </w:r>
          </w:p>
        </w:tc>
        <w:tc>
          <w:tcPr>
            <w:tcW w:w="711" w:type="dxa"/>
            <w:shd w:val="clear" w:color="auto" w:fill="F7CAAC"/>
          </w:tcPr>
          <w:p w:rsidR="00351861" w:rsidRPr="00944A9E" w:rsidRDefault="00351861" w:rsidP="00E7344C">
            <w:pPr>
              <w:jc w:val="both"/>
              <w:rPr>
                <w:b/>
              </w:rPr>
            </w:pPr>
            <w:r w:rsidRPr="00944A9E">
              <w:rPr>
                <w:b/>
              </w:rPr>
              <w:t>rozsah</w:t>
            </w:r>
          </w:p>
        </w:tc>
        <w:tc>
          <w:tcPr>
            <w:tcW w:w="992" w:type="dxa"/>
          </w:tcPr>
          <w:p w:rsidR="00351861" w:rsidRPr="00944A9E" w:rsidRDefault="00351861" w:rsidP="00E7344C">
            <w:pPr>
              <w:jc w:val="both"/>
            </w:pPr>
            <w:r w:rsidRPr="00944A9E">
              <w:t>40h/týdně</w:t>
            </w:r>
          </w:p>
        </w:tc>
        <w:tc>
          <w:tcPr>
            <w:tcW w:w="851" w:type="dxa"/>
            <w:gridSpan w:val="3"/>
            <w:shd w:val="clear" w:color="auto" w:fill="F7CAAC"/>
          </w:tcPr>
          <w:p w:rsidR="00351861" w:rsidRPr="00944A9E" w:rsidRDefault="00351861" w:rsidP="00E7344C">
            <w:pPr>
              <w:jc w:val="both"/>
              <w:rPr>
                <w:b/>
              </w:rPr>
            </w:pPr>
            <w:r w:rsidRPr="00944A9E">
              <w:rPr>
                <w:b/>
              </w:rPr>
              <w:t>do kdy</w:t>
            </w:r>
          </w:p>
        </w:tc>
        <w:tc>
          <w:tcPr>
            <w:tcW w:w="1251" w:type="dxa"/>
            <w:gridSpan w:val="2"/>
          </w:tcPr>
          <w:p w:rsidR="00351861" w:rsidRPr="006E72E5" w:rsidRDefault="00215CBF" w:rsidP="00E7344C">
            <w:pPr>
              <w:jc w:val="both"/>
              <w:rPr>
                <w:color w:val="FF0000"/>
              </w:rPr>
            </w:pPr>
            <w:r w:rsidRPr="006E72E5">
              <w:rPr>
                <w:color w:val="FF0000"/>
              </w:rPr>
              <w:t>0</w:t>
            </w:r>
            <w:r w:rsidR="00351861" w:rsidRPr="006E72E5">
              <w:rPr>
                <w:color w:val="FF0000"/>
              </w:rPr>
              <w:t>8/2019</w:t>
            </w:r>
          </w:p>
          <w:p w:rsidR="00F66818" w:rsidRPr="006E72E5" w:rsidRDefault="00F66818" w:rsidP="00E7344C">
            <w:r w:rsidRPr="006E72E5">
              <w:rPr>
                <w:color w:val="FF0000"/>
                <w:sz w:val="16"/>
              </w:rPr>
              <w:t>předpokládá se pokračování spolupráce</w:t>
            </w:r>
          </w:p>
        </w:tc>
      </w:tr>
      <w:tr w:rsidR="00351861" w:rsidRPr="00944A9E" w:rsidTr="009C6545">
        <w:trPr>
          <w:jc w:val="center"/>
        </w:trPr>
        <w:tc>
          <w:tcPr>
            <w:tcW w:w="5096" w:type="dxa"/>
            <w:gridSpan w:val="3"/>
            <w:shd w:val="clear" w:color="auto" w:fill="F7CAAC"/>
          </w:tcPr>
          <w:p w:rsidR="00351861" w:rsidRPr="00944A9E" w:rsidRDefault="00351861" w:rsidP="00E7344C">
            <w:pPr>
              <w:jc w:val="both"/>
              <w:rPr>
                <w:b/>
              </w:rPr>
            </w:pPr>
            <w:r w:rsidRPr="00944A9E">
              <w:rPr>
                <w:b/>
              </w:rPr>
              <w:t>Typ vztahu na součásti VŠ, která uskutečňuje st. program</w:t>
            </w:r>
          </w:p>
        </w:tc>
        <w:tc>
          <w:tcPr>
            <w:tcW w:w="992" w:type="dxa"/>
            <w:gridSpan w:val="2"/>
          </w:tcPr>
          <w:p w:rsidR="00351861" w:rsidRPr="00944A9E" w:rsidRDefault="00351861" w:rsidP="00E7344C">
            <w:pPr>
              <w:jc w:val="both"/>
            </w:pPr>
            <w:r w:rsidRPr="00944A9E">
              <w:t>pp</w:t>
            </w:r>
          </w:p>
        </w:tc>
        <w:tc>
          <w:tcPr>
            <w:tcW w:w="711" w:type="dxa"/>
            <w:shd w:val="clear" w:color="auto" w:fill="F7CAAC"/>
          </w:tcPr>
          <w:p w:rsidR="00351861" w:rsidRPr="00944A9E" w:rsidRDefault="00351861" w:rsidP="00E7344C">
            <w:pPr>
              <w:jc w:val="both"/>
              <w:rPr>
                <w:b/>
              </w:rPr>
            </w:pPr>
            <w:r w:rsidRPr="00944A9E">
              <w:rPr>
                <w:b/>
              </w:rPr>
              <w:t>rozsah</w:t>
            </w:r>
          </w:p>
        </w:tc>
        <w:tc>
          <w:tcPr>
            <w:tcW w:w="992" w:type="dxa"/>
          </w:tcPr>
          <w:p w:rsidR="00351861" w:rsidRPr="00944A9E" w:rsidRDefault="00351861" w:rsidP="00E7344C">
            <w:pPr>
              <w:jc w:val="both"/>
              <w:rPr>
                <w:lang w:val="sk-SK"/>
              </w:rPr>
            </w:pPr>
            <w:r w:rsidRPr="00944A9E">
              <w:rPr>
                <w:lang w:val="sk-SK"/>
              </w:rPr>
              <w:t>40h/týdně</w:t>
            </w:r>
          </w:p>
        </w:tc>
        <w:tc>
          <w:tcPr>
            <w:tcW w:w="851" w:type="dxa"/>
            <w:gridSpan w:val="3"/>
            <w:shd w:val="clear" w:color="auto" w:fill="F7CAAC"/>
          </w:tcPr>
          <w:p w:rsidR="00351861" w:rsidRPr="00944A9E" w:rsidRDefault="00351861" w:rsidP="00E7344C">
            <w:pPr>
              <w:jc w:val="both"/>
              <w:rPr>
                <w:b/>
              </w:rPr>
            </w:pPr>
            <w:r w:rsidRPr="00944A9E">
              <w:rPr>
                <w:b/>
              </w:rPr>
              <w:t>do kdy</w:t>
            </w:r>
          </w:p>
        </w:tc>
        <w:tc>
          <w:tcPr>
            <w:tcW w:w="1251" w:type="dxa"/>
            <w:gridSpan w:val="2"/>
          </w:tcPr>
          <w:p w:rsidR="00351861" w:rsidRPr="006E72E5" w:rsidRDefault="00215CBF" w:rsidP="00E7344C">
            <w:pPr>
              <w:jc w:val="both"/>
            </w:pPr>
            <w:r w:rsidRPr="006E72E5">
              <w:t>0</w:t>
            </w:r>
            <w:r w:rsidR="00351861" w:rsidRPr="006E72E5">
              <w:t>8/2019</w:t>
            </w:r>
          </w:p>
        </w:tc>
      </w:tr>
      <w:tr w:rsidR="00351861" w:rsidRPr="00944A9E" w:rsidTr="009C6545">
        <w:trPr>
          <w:jc w:val="center"/>
        </w:trPr>
        <w:tc>
          <w:tcPr>
            <w:tcW w:w="6088" w:type="dxa"/>
            <w:gridSpan w:val="5"/>
            <w:shd w:val="clear" w:color="auto" w:fill="F7CAAC"/>
          </w:tcPr>
          <w:p w:rsidR="00351861" w:rsidRPr="00944A9E" w:rsidRDefault="00351861" w:rsidP="00E7344C">
            <w:pPr>
              <w:jc w:val="both"/>
            </w:pPr>
            <w:r w:rsidRPr="00944A9E">
              <w:rPr>
                <w:b/>
              </w:rPr>
              <w:t>Další současná působení jako akademický pracovník na jiných VŠ</w:t>
            </w:r>
          </w:p>
        </w:tc>
        <w:tc>
          <w:tcPr>
            <w:tcW w:w="1703" w:type="dxa"/>
            <w:gridSpan w:val="2"/>
            <w:shd w:val="clear" w:color="auto" w:fill="F7CAAC"/>
          </w:tcPr>
          <w:p w:rsidR="00351861" w:rsidRPr="00944A9E" w:rsidRDefault="00351861" w:rsidP="00E7344C">
            <w:pPr>
              <w:jc w:val="both"/>
              <w:rPr>
                <w:b/>
              </w:rPr>
            </w:pPr>
            <w:r w:rsidRPr="00944A9E">
              <w:rPr>
                <w:b/>
              </w:rPr>
              <w:t>typ prac. vztahu</w:t>
            </w:r>
          </w:p>
        </w:tc>
        <w:tc>
          <w:tcPr>
            <w:tcW w:w="2102" w:type="dxa"/>
            <w:gridSpan w:val="5"/>
            <w:shd w:val="clear" w:color="auto" w:fill="F7CAAC"/>
          </w:tcPr>
          <w:p w:rsidR="00351861" w:rsidRPr="006E72E5" w:rsidRDefault="00351861" w:rsidP="00E7344C">
            <w:pPr>
              <w:jc w:val="both"/>
              <w:rPr>
                <w:b/>
              </w:rPr>
            </w:pPr>
            <w:r w:rsidRPr="006E72E5">
              <w:rPr>
                <w:b/>
              </w:rPr>
              <w:t>rozsah</w:t>
            </w:r>
          </w:p>
        </w:tc>
      </w:tr>
      <w:tr w:rsidR="00351861" w:rsidRPr="00944A9E" w:rsidTr="009C6545">
        <w:trPr>
          <w:jc w:val="center"/>
        </w:trPr>
        <w:tc>
          <w:tcPr>
            <w:tcW w:w="6088" w:type="dxa"/>
            <w:gridSpan w:val="5"/>
          </w:tcPr>
          <w:p w:rsidR="00351861" w:rsidRPr="00944A9E" w:rsidRDefault="00020270" w:rsidP="00E7344C">
            <w:pPr>
              <w:jc w:val="both"/>
            </w:pPr>
            <w:r w:rsidRPr="00944A9E">
              <w:t>N</w:t>
            </w:r>
            <w:r w:rsidR="00351861" w:rsidRPr="00944A9E">
              <w:t>emá</w:t>
            </w:r>
          </w:p>
        </w:tc>
        <w:tc>
          <w:tcPr>
            <w:tcW w:w="1703" w:type="dxa"/>
            <w:gridSpan w:val="2"/>
          </w:tcPr>
          <w:p w:rsidR="00351861" w:rsidRPr="00944A9E" w:rsidRDefault="00351861" w:rsidP="00E7344C">
            <w:pPr>
              <w:jc w:val="both"/>
            </w:pPr>
          </w:p>
        </w:tc>
        <w:tc>
          <w:tcPr>
            <w:tcW w:w="2102" w:type="dxa"/>
            <w:gridSpan w:val="5"/>
          </w:tcPr>
          <w:p w:rsidR="00351861" w:rsidRPr="00944A9E" w:rsidRDefault="00351861" w:rsidP="00E7344C">
            <w:pPr>
              <w:jc w:val="both"/>
            </w:pPr>
          </w:p>
        </w:tc>
      </w:tr>
      <w:tr w:rsidR="00351861" w:rsidRPr="00944A9E" w:rsidTr="009C6545">
        <w:trPr>
          <w:jc w:val="center"/>
        </w:trPr>
        <w:tc>
          <w:tcPr>
            <w:tcW w:w="9893" w:type="dxa"/>
            <w:gridSpan w:val="12"/>
            <w:shd w:val="clear" w:color="auto" w:fill="F7CAAC"/>
          </w:tcPr>
          <w:p w:rsidR="00351861" w:rsidRPr="00944A9E" w:rsidRDefault="00351861" w:rsidP="00E7344C">
            <w:pPr>
              <w:jc w:val="both"/>
            </w:pPr>
            <w:r w:rsidRPr="00944A9E">
              <w:rPr>
                <w:b/>
              </w:rPr>
              <w:t>Předměty příslušného studijního programu a způsob zapojení do jejich výuky, příp. další zapojení do uskutečňování studijního programu</w:t>
            </w:r>
          </w:p>
        </w:tc>
      </w:tr>
      <w:tr w:rsidR="00351861" w:rsidRPr="00944A9E" w:rsidTr="009C6545">
        <w:trPr>
          <w:trHeight w:val="195"/>
          <w:jc w:val="center"/>
        </w:trPr>
        <w:tc>
          <w:tcPr>
            <w:tcW w:w="9893" w:type="dxa"/>
            <w:gridSpan w:val="12"/>
            <w:tcBorders>
              <w:top w:val="nil"/>
            </w:tcBorders>
          </w:tcPr>
          <w:p w:rsidR="00351861" w:rsidRPr="00944A9E" w:rsidRDefault="00351861" w:rsidP="00045733">
            <w:del w:id="5428" w:author="Hana Navrátilová" w:date="2019-09-24T11:10:00Z">
              <w:r w:rsidRPr="00C16DDA">
                <w:delText xml:space="preserve">Logika, množiny operace, </w:delText>
              </w:r>
              <w:r w:rsidR="003A5D67" w:rsidRPr="00C16DDA">
                <w:delText xml:space="preserve">Základy hudební teorie, Rozvoj matematických představ, </w:delText>
              </w:r>
              <w:r w:rsidRPr="00C16DDA">
                <w:delText xml:space="preserve">Matematika </w:delText>
              </w:r>
            </w:del>
            <w:ins w:id="5429" w:author="Hana Navrátilová" w:date="2019-09-24T11:10:00Z">
              <w:r w:rsidRPr="00C16DDA">
                <w:t xml:space="preserve">Didaktika matematiky </w:t>
              </w:r>
            </w:ins>
            <w:r w:rsidR="00045733">
              <w:t>v primárním vzdělávání</w:t>
            </w:r>
            <w:del w:id="5430" w:author="Hana Navrátilová" w:date="2019-09-24T11:10:00Z">
              <w:r w:rsidRPr="00C16DDA">
                <w:delText xml:space="preserve">, Didaktika matematiky s praxí 1, Didaktika matematiky </w:delText>
              </w:r>
            </w:del>
            <w:ins w:id="5431" w:author="Hana Navrátilová" w:date="2019-09-24T11:10:00Z">
              <w:r w:rsidR="00045733">
                <w:t xml:space="preserve"> </w:t>
              </w:r>
            </w:ins>
            <w:r w:rsidRPr="00C16DDA">
              <w:t xml:space="preserve">s praxí 2, </w:t>
            </w:r>
            <w:ins w:id="5432" w:author="Hana Navrátilová" w:date="2019-09-24T11:10:00Z">
              <w:r w:rsidR="00045733">
                <w:t xml:space="preserve">Metody řešení matematických úloh, </w:t>
              </w:r>
            </w:ins>
            <w:r w:rsidRPr="00C16DDA">
              <w:t xml:space="preserve">Seminář </w:t>
            </w:r>
            <w:ins w:id="5433" w:author="Hana Navrátilová" w:date="2019-09-24T11:10:00Z">
              <w:r w:rsidR="00045733">
                <w:t xml:space="preserve">matematiky </w:t>
              </w:r>
            </w:ins>
            <w:r w:rsidRPr="00C16DDA">
              <w:t>k reflexi projektové praxe, Matematický seminář ke SZZ</w:t>
            </w:r>
            <w:del w:id="5434" w:author="Hana Navrátilová" w:date="2019-09-24T11:10:00Z">
              <w:r w:rsidR="00CE23D1" w:rsidRPr="00C16DDA">
                <w:delText xml:space="preserve">, Rozvoj geometrické představivosti, </w:delText>
              </w:r>
              <w:r w:rsidR="003A5D67" w:rsidRPr="00C16DDA">
                <w:delText>Metody ř</w:delText>
              </w:r>
              <w:r w:rsidR="00CE23D1" w:rsidRPr="00C16DDA">
                <w:delText>ešení matematických úloh</w:delText>
              </w:r>
            </w:del>
          </w:p>
        </w:tc>
      </w:tr>
      <w:tr w:rsidR="00351861" w:rsidRPr="00944A9E" w:rsidTr="009C6545">
        <w:trPr>
          <w:jc w:val="center"/>
        </w:trPr>
        <w:tc>
          <w:tcPr>
            <w:tcW w:w="9893" w:type="dxa"/>
            <w:gridSpan w:val="12"/>
            <w:shd w:val="clear" w:color="auto" w:fill="F7CAAC"/>
          </w:tcPr>
          <w:p w:rsidR="00351861" w:rsidRPr="00944A9E" w:rsidRDefault="00351861" w:rsidP="00E7344C">
            <w:pPr>
              <w:jc w:val="both"/>
            </w:pPr>
            <w:r w:rsidRPr="00944A9E">
              <w:rPr>
                <w:b/>
              </w:rPr>
              <w:t xml:space="preserve">Údaje o vzdělání na VŠ </w:t>
            </w:r>
          </w:p>
        </w:tc>
      </w:tr>
      <w:tr w:rsidR="00351861" w:rsidRPr="00944A9E" w:rsidTr="009C6545">
        <w:trPr>
          <w:trHeight w:val="1055"/>
          <w:jc w:val="center"/>
        </w:trPr>
        <w:tc>
          <w:tcPr>
            <w:tcW w:w="9893" w:type="dxa"/>
            <w:gridSpan w:val="12"/>
          </w:tcPr>
          <w:p w:rsidR="00351861" w:rsidRPr="00944A9E" w:rsidRDefault="00351861" w:rsidP="00E7344C">
            <w:pPr>
              <w:autoSpaceDE w:val="0"/>
              <w:autoSpaceDN w:val="0"/>
              <w:adjustRightInd w:val="0"/>
              <w:jc w:val="both"/>
              <w:rPr>
                <w:rFonts w:eastAsia="Calibri"/>
                <w:lang w:eastAsia="en-US"/>
              </w:rPr>
            </w:pPr>
            <w:r w:rsidRPr="00944A9E">
              <w:rPr>
                <w:rFonts w:eastAsia="Calibri"/>
                <w:lang w:eastAsia="en-US"/>
              </w:rPr>
              <w:t>Bc., bakalářské studium, aprobace Učitelství pro mate</w:t>
            </w:r>
            <w:r w:rsidR="00020270" w:rsidRPr="00944A9E">
              <w:rPr>
                <w:rFonts w:eastAsia="Calibri"/>
                <w:lang w:eastAsia="en-US"/>
              </w:rPr>
              <w:t>řské školy, 2008, UP v Olomouci</w:t>
            </w:r>
          </w:p>
          <w:p w:rsidR="00351861" w:rsidRPr="00944A9E" w:rsidRDefault="00351861" w:rsidP="00E7344C">
            <w:pPr>
              <w:autoSpaceDE w:val="0"/>
              <w:autoSpaceDN w:val="0"/>
              <w:adjustRightInd w:val="0"/>
              <w:jc w:val="both"/>
              <w:rPr>
                <w:rFonts w:eastAsia="Calibri"/>
                <w:lang w:eastAsia="en-US"/>
              </w:rPr>
            </w:pPr>
            <w:r w:rsidRPr="00944A9E">
              <w:rPr>
                <w:rFonts w:eastAsia="Calibri"/>
                <w:lang w:eastAsia="en-US"/>
              </w:rPr>
              <w:t>Mgr., magisterské studium, aprobace Učitelství pro první stupeň ZŠ, 2010, UK v Bratislavě</w:t>
            </w:r>
          </w:p>
          <w:p w:rsidR="00351861" w:rsidRPr="00944A9E" w:rsidRDefault="00020270" w:rsidP="00E7344C">
            <w:pPr>
              <w:autoSpaceDE w:val="0"/>
              <w:autoSpaceDN w:val="0"/>
              <w:adjustRightInd w:val="0"/>
              <w:jc w:val="both"/>
              <w:rPr>
                <w:rFonts w:eastAsia="Calibri"/>
                <w:lang w:eastAsia="en-US"/>
              </w:rPr>
            </w:pPr>
            <w:r w:rsidRPr="00944A9E">
              <w:rPr>
                <w:rFonts w:eastAsia="Calibri"/>
                <w:lang w:eastAsia="en-US"/>
              </w:rPr>
              <w:t>doktorský studijní program, obor Pedagogika,</w:t>
            </w:r>
            <w:r w:rsidR="00351861" w:rsidRPr="00944A9E">
              <w:rPr>
                <w:rFonts w:eastAsia="Calibri"/>
                <w:lang w:eastAsia="en-US"/>
              </w:rPr>
              <w:t xml:space="preserve"> 2016</w:t>
            </w:r>
            <w:r w:rsidRPr="00944A9E">
              <w:rPr>
                <w:rFonts w:eastAsia="Calibri"/>
                <w:lang w:eastAsia="en-US"/>
              </w:rPr>
              <w:t xml:space="preserve"> – dosud</w:t>
            </w:r>
            <w:r w:rsidR="00351861" w:rsidRPr="00944A9E">
              <w:rPr>
                <w:rFonts w:eastAsia="Calibri"/>
                <w:lang w:eastAsia="en-US"/>
              </w:rPr>
              <w:t xml:space="preserve">, </w:t>
            </w:r>
            <w:r w:rsidR="000601C6">
              <w:rPr>
                <w:rFonts w:eastAsia="Calibri"/>
                <w:lang w:eastAsia="en-US"/>
              </w:rPr>
              <w:t xml:space="preserve">FHS </w:t>
            </w:r>
            <w:r w:rsidR="00351861" w:rsidRPr="00944A9E">
              <w:rPr>
                <w:rFonts w:eastAsia="Calibri"/>
                <w:lang w:eastAsia="en-US"/>
              </w:rPr>
              <w:t>UTB ve Zlíně</w:t>
            </w:r>
          </w:p>
          <w:p w:rsidR="00351861" w:rsidRPr="00944A9E" w:rsidRDefault="00351861" w:rsidP="00E7344C">
            <w:pPr>
              <w:jc w:val="both"/>
            </w:pPr>
          </w:p>
        </w:tc>
      </w:tr>
      <w:tr w:rsidR="00351861" w:rsidRPr="00944A9E" w:rsidTr="009C6545">
        <w:trPr>
          <w:jc w:val="center"/>
        </w:trPr>
        <w:tc>
          <w:tcPr>
            <w:tcW w:w="9893" w:type="dxa"/>
            <w:gridSpan w:val="12"/>
            <w:shd w:val="clear" w:color="auto" w:fill="F7CAAC"/>
          </w:tcPr>
          <w:p w:rsidR="00351861" w:rsidRPr="00944A9E" w:rsidRDefault="00351861" w:rsidP="00E7344C">
            <w:pPr>
              <w:jc w:val="both"/>
              <w:rPr>
                <w:b/>
              </w:rPr>
            </w:pPr>
            <w:r w:rsidRPr="00944A9E">
              <w:rPr>
                <w:b/>
              </w:rPr>
              <w:t>Údaje o odborném působení od absolvování VŠ</w:t>
            </w:r>
          </w:p>
        </w:tc>
      </w:tr>
      <w:tr w:rsidR="00351861" w:rsidRPr="00944A9E" w:rsidTr="009C6545">
        <w:trPr>
          <w:trHeight w:val="674"/>
          <w:jc w:val="center"/>
        </w:trPr>
        <w:tc>
          <w:tcPr>
            <w:tcW w:w="9893" w:type="dxa"/>
            <w:gridSpan w:val="12"/>
          </w:tcPr>
          <w:p w:rsidR="00351861" w:rsidRPr="00944A9E" w:rsidRDefault="00351861" w:rsidP="00E7344C">
            <w:pPr>
              <w:jc w:val="both"/>
            </w:pPr>
            <w:r w:rsidRPr="00944A9E">
              <w:t>2010</w:t>
            </w:r>
            <w:r w:rsidR="00B369B9" w:rsidRPr="00944A9E">
              <w:t xml:space="preserve"> – </w:t>
            </w:r>
            <w:r w:rsidRPr="00944A9E">
              <w:t xml:space="preserve">2013 </w:t>
            </w:r>
            <w:r w:rsidR="00020270" w:rsidRPr="00944A9E">
              <w:t>třídní učitelka na 1. stupni základní škol ZŠ Zlín</w:t>
            </w:r>
          </w:p>
          <w:p w:rsidR="00351861" w:rsidRPr="00944A9E" w:rsidRDefault="00351861" w:rsidP="00E7344C">
            <w:pPr>
              <w:jc w:val="both"/>
            </w:pPr>
            <w:r w:rsidRPr="00944A9E">
              <w:t>2016</w:t>
            </w:r>
            <w:r w:rsidR="00B369B9" w:rsidRPr="00944A9E">
              <w:t xml:space="preserve"> – </w:t>
            </w:r>
            <w:r w:rsidRPr="00944A9E">
              <w:t xml:space="preserve">dosud </w:t>
            </w:r>
            <w:r w:rsidR="00020270" w:rsidRPr="00944A9E">
              <w:t>asistent FHS UTB ve Zlíně</w:t>
            </w:r>
          </w:p>
        </w:tc>
      </w:tr>
      <w:tr w:rsidR="00351861" w:rsidRPr="00944A9E" w:rsidTr="009C6545">
        <w:trPr>
          <w:trHeight w:val="250"/>
          <w:jc w:val="center"/>
        </w:trPr>
        <w:tc>
          <w:tcPr>
            <w:tcW w:w="9893" w:type="dxa"/>
            <w:gridSpan w:val="12"/>
            <w:shd w:val="clear" w:color="auto" w:fill="F7CAAC"/>
          </w:tcPr>
          <w:p w:rsidR="00351861" w:rsidRPr="00944A9E" w:rsidRDefault="00351861" w:rsidP="00E7344C">
            <w:pPr>
              <w:jc w:val="both"/>
            </w:pPr>
            <w:r w:rsidRPr="00944A9E">
              <w:rPr>
                <w:b/>
              </w:rPr>
              <w:t>Zkušenosti s vedením kvalifikačních a rigorózních prací</w:t>
            </w:r>
          </w:p>
        </w:tc>
      </w:tr>
      <w:tr w:rsidR="00351861" w:rsidRPr="00944A9E" w:rsidTr="009C6545">
        <w:trPr>
          <w:trHeight w:val="491"/>
          <w:jc w:val="center"/>
        </w:trPr>
        <w:tc>
          <w:tcPr>
            <w:tcW w:w="9893" w:type="dxa"/>
            <w:gridSpan w:val="12"/>
          </w:tcPr>
          <w:p w:rsidR="00351861" w:rsidRPr="00944A9E" w:rsidRDefault="00ED7542" w:rsidP="00E7344C">
            <w:pPr>
              <w:jc w:val="both"/>
            </w:pPr>
            <w:r>
              <w:t xml:space="preserve">Vedení </w:t>
            </w:r>
            <w:r w:rsidR="00351861" w:rsidRPr="00944A9E">
              <w:t>3 bakalářsk</w:t>
            </w:r>
            <w:r>
              <w:t xml:space="preserve">ých prací, ukončené 2 bakalářské práce. </w:t>
            </w:r>
          </w:p>
        </w:tc>
      </w:tr>
      <w:tr w:rsidR="00351861" w:rsidRPr="00944A9E" w:rsidTr="009C6545">
        <w:trPr>
          <w:jc w:val="center"/>
        </w:trPr>
        <w:tc>
          <w:tcPr>
            <w:tcW w:w="3376" w:type="dxa"/>
            <w:gridSpan w:val="2"/>
            <w:tcBorders>
              <w:top w:val="single" w:sz="12" w:space="0" w:color="auto"/>
            </w:tcBorders>
            <w:shd w:val="clear" w:color="auto" w:fill="F7CAAC"/>
          </w:tcPr>
          <w:p w:rsidR="00351861" w:rsidRPr="00944A9E" w:rsidRDefault="00351861" w:rsidP="00E7344C">
            <w:pPr>
              <w:jc w:val="both"/>
            </w:pPr>
            <w:r w:rsidRPr="00944A9E">
              <w:rPr>
                <w:b/>
              </w:rPr>
              <w:t xml:space="preserve">Obor habilitačního řízení </w:t>
            </w:r>
          </w:p>
        </w:tc>
        <w:tc>
          <w:tcPr>
            <w:tcW w:w="2244" w:type="dxa"/>
            <w:gridSpan w:val="2"/>
            <w:tcBorders>
              <w:top w:val="single" w:sz="12" w:space="0" w:color="auto"/>
            </w:tcBorders>
            <w:shd w:val="clear" w:color="auto" w:fill="F7CAAC"/>
          </w:tcPr>
          <w:p w:rsidR="00351861" w:rsidRPr="00944A9E" w:rsidRDefault="00351861" w:rsidP="00E7344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rsidR="00351861" w:rsidRPr="00944A9E" w:rsidRDefault="00351861" w:rsidP="00E7344C">
            <w:pPr>
              <w:jc w:val="both"/>
            </w:pPr>
            <w:r w:rsidRPr="00944A9E">
              <w:rPr>
                <w:b/>
              </w:rPr>
              <w:t>Řízení konáno na VŠ</w:t>
            </w:r>
          </w:p>
        </w:tc>
        <w:tc>
          <w:tcPr>
            <w:tcW w:w="2025" w:type="dxa"/>
            <w:gridSpan w:val="4"/>
            <w:tcBorders>
              <w:top w:val="single" w:sz="12" w:space="0" w:color="auto"/>
              <w:left w:val="single" w:sz="12" w:space="0" w:color="auto"/>
            </w:tcBorders>
            <w:shd w:val="clear" w:color="auto" w:fill="F7CAAC"/>
          </w:tcPr>
          <w:p w:rsidR="00351861" w:rsidRPr="00944A9E" w:rsidRDefault="00351861" w:rsidP="00E7344C">
            <w:pPr>
              <w:jc w:val="both"/>
              <w:rPr>
                <w:b/>
              </w:rPr>
            </w:pPr>
            <w:r w:rsidRPr="00944A9E">
              <w:rPr>
                <w:b/>
              </w:rPr>
              <w:t>Ohlasy publikací</w:t>
            </w:r>
          </w:p>
        </w:tc>
      </w:tr>
      <w:tr w:rsidR="00351861" w:rsidRPr="00944A9E" w:rsidTr="009C6545">
        <w:trPr>
          <w:jc w:val="center"/>
        </w:trPr>
        <w:tc>
          <w:tcPr>
            <w:tcW w:w="3376" w:type="dxa"/>
            <w:gridSpan w:val="2"/>
          </w:tcPr>
          <w:p w:rsidR="00351861" w:rsidRPr="00944A9E" w:rsidRDefault="00351861" w:rsidP="00E7344C">
            <w:pPr>
              <w:jc w:val="both"/>
            </w:pPr>
          </w:p>
        </w:tc>
        <w:tc>
          <w:tcPr>
            <w:tcW w:w="2244" w:type="dxa"/>
            <w:gridSpan w:val="2"/>
          </w:tcPr>
          <w:p w:rsidR="00351861" w:rsidRPr="00944A9E" w:rsidRDefault="00351861" w:rsidP="00E7344C">
            <w:pPr>
              <w:jc w:val="both"/>
            </w:pPr>
          </w:p>
        </w:tc>
        <w:tc>
          <w:tcPr>
            <w:tcW w:w="2248" w:type="dxa"/>
            <w:gridSpan w:val="4"/>
            <w:tcBorders>
              <w:right w:val="single" w:sz="12" w:space="0" w:color="auto"/>
            </w:tcBorders>
          </w:tcPr>
          <w:p w:rsidR="00351861" w:rsidRPr="00944A9E" w:rsidRDefault="00351861" w:rsidP="00E7344C">
            <w:pPr>
              <w:jc w:val="both"/>
            </w:pPr>
          </w:p>
        </w:tc>
        <w:tc>
          <w:tcPr>
            <w:tcW w:w="632" w:type="dxa"/>
            <w:tcBorders>
              <w:left w:val="single" w:sz="12" w:space="0" w:color="auto"/>
            </w:tcBorders>
            <w:shd w:val="clear" w:color="auto" w:fill="F7CAAC"/>
          </w:tcPr>
          <w:p w:rsidR="00351861" w:rsidRPr="00944A9E" w:rsidRDefault="00351861" w:rsidP="00E7344C">
            <w:pPr>
              <w:jc w:val="both"/>
            </w:pPr>
            <w:r w:rsidRPr="00944A9E">
              <w:rPr>
                <w:b/>
              </w:rPr>
              <w:t>WOS</w:t>
            </w:r>
          </w:p>
        </w:tc>
        <w:tc>
          <w:tcPr>
            <w:tcW w:w="699" w:type="dxa"/>
            <w:gridSpan w:val="2"/>
            <w:shd w:val="clear" w:color="auto" w:fill="F7CAAC"/>
          </w:tcPr>
          <w:p w:rsidR="00351861" w:rsidRPr="00944A9E" w:rsidRDefault="00351861" w:rsidP="00E7344C">
            <w:pPr>
              <w:jc w:val="both"/>
              <w:rPr>
                <w:sz w:val="18"/>
              </w:rPr>
            </w:pPr>
            <w:r w:rsidRPr="00944A9E">
              <w:rPr>
                <w:b/>
                <w:sz w:val="18"/>
              </w:rPr>
              <w:t>Scopus</w:t>
            </w:r>
          </w:p>
        </w:tc>
        <w:tc>
          <w:tcPr>
            <w:tcW w:w="694" w:type="dxa"/>
            <w:shd w:val="clear" w:color="auto" w:fill="F7CAAC"/>
          </w:tcPr>
          <w:p w:rsidR="00351861" w:rsidRPr="00944A9E" w:rsidRDefault="00351861" w:rsidP="00E7344C">
            <w:pPr>
              <w:jc w:val="both"/>
            </w:pPr>
            <w:r w:rsidRPr="00944A9E">
              <w:rPr>
                <w:b/>
                <w:sz w:val="18"/>
              </w:rPr>
              <w:t>ostatní</w:t>
            </w:r>
          </w:p>
        </w:tc>
      </w:tr>
      <w:tr w:rsidR="00351861" w:rsidRPr="00944A9E" w:rsidTr="009C6545">
        <w:trPr>
          <w:trHeight w:val="70"/>
          <w:jc w:val="center"/>
        </w:trPr>
        <w:tc>
          <w:tcPr>
            <w:tcW w:w="3376" w:type="dxa"/>
            <w:gridSpan w:val="2"/>
            <w:shd w:val="clear" w:color="auto" w:fill="F7CAAC"/>
          </w:tcPr>
          <w:p w:rsidR="00351861" w:rsidRPr="00944A9E" w:rsidRDefault="00351861" w:rsidP="00E7344C">
            <w:pPr>
              <w:jc w:val="both"/>
            </w:pPr>
            <w:r w:rsidRPr="00944A9E">
              <w:rPr>
                <w:b/>
              </w:rPr>
              <w:t>Obor jmenovacího řízení</w:t>
            </w:r>
          </w:p>
        </w:tc>
        <w:tc>
          <w:tcPr>
            <w:tcW w:w="2244" w:type="dxa"/>
            <w:gridSpan w:val="2"/>
            <w:shd w:val="clear" w:color="auto" w:fill="F7CAAC"/>
          </w:tcPr>
          <w:p w:rsidR="00351861" w:rsidRPr="00944A9E" w:rsidRDefault="00351861" w:rsidP="00E7344C">
            <w:pPr>
              <w:jc w:val="both"/>
            </w:pPr>
            <w:r w:rsidRPr="00944A9E">
              <w:rPr>
                <w:b/>
              </w:rPr>
              <w:t>Rok udělení hodnosti</w:t>
            </w:r>
          </w:p>
        </w:tc>
        <w:tc>
          <w:tcPr>
            <w:tcW w:w="2248" w:type="dxa"/>
            <w:gridSpan w:val="4"/>
            <w:tcBorders>
              <w:right w:val="single" w:sz="12" w:space="0" w:color="auto"/>
            </w:tcBorders>
            <w:shd w:val="clear" w:color="auto" w:fill="F7CAAC"/>
          </w:tcPr>
          <w:p w:rsidR="00351861" w:rsidRPr="00944A9E" w:rsidRDefault="00351861" w:rsidP="00E7344C">
            <w:pPr>
              <w:jc w:val="both"/>
            </w:pPr>
            <w:r w:rsidRPr="00944A9E">
              <w:rPr>
                <w:b/>
              </w:rPr>
              <w:t>Řízení konáno na VŠ</w:t>
            </w:r>
          </w:p>
        </w:tc>
        <w:tc>
          <w:tcPr>
            <w:tcW w:w="632" w:type="dxa"/>
            <w:vMerge w:val="restart"/>
            <w:tcBorders>
              <w:left w:val="single" w:sz="12" w:space="0" w:color="auto"/>
            </w:tcBorders>
          </w:tcPr>
          <w:p w:rsidR="00351861" w:rsidRPr="00944A9E" w:rsidRDefault="00351861" w:rsidP="00E7344C">
            <w:pPr>
              <w:jc w:val="both"/>
            </w:pPr>
          </w:p>
        </w:tc>
        <w:tc>
          <w:tcPr>
            <w:tcW w:w="699" w:type="dxa"/>
            <w:gridSpan w:val="2"/>
            <w:vMerge w:val="restart"/>
          </w:tcPr>
          <w:p w:rsidR="00351861" w:rsidRPr="00944A9E" w:rsidRDefault="00351861" w:rsidP="00E7344C">
            <w:pPr>
              <w:jc w:val="both"/>
            </w:pPr>
          </w:p>
        </w:tc>
        <w:tc>
          <w:tcPr>
            <w:tcW w:w="694" w:type="dxa"/>
            <w:vMerge w:val="restart"/>
          </w:tcPr>
          <w:p w:rsidR="00351861" w:rsidRPr="00944A9E" w:rsidRDefault="00351861" w:rsidP="00E7344C">
            <w:pPr>
              <w:jc w:val="both"/>
            </w:pPr>
          </w:p>
        </w:tc>
      </w:tr>
      <w:tr w:rsidR="00351861" w:rsidRPr="00944A9E" w:rsidTr="009C6545">
        <w:trPr>
          <w:trHeight w:val="205"/>
          <w:jc w:val="center"/>
        </w:trPr>
        <w:tc>
          <w:tcPr>
            <w:tcW w:w="3376" w:type="dxa"/>
            <w:gridSpan w:val="2"/>
          </w:tcPr>
          <w:p w:rsidR="00351861" w:rsidRPr="00944A9E" w:rsidRDefault="00351861" w:rsidP="00E7344C">
            <w:pPr>
              <w:jc w:val="both"/>
            </w:pPr>
          </w:p>
        </w:tc>
        <w:tc>
          <w:tcPr>
            <w:tcW w:w="2244" w:type="dxa"/>
            <w:gridSpan w:val="2"/>
          </w:tcPr>
          <w:p w:rsidR="00351861" w:rsidRPr="00944A9E" w:rsidRDefault="00351861" w:rsidP="00E7344C">
            <w:pPr>
              <w:jc w:val="both"/>
            </w:pPr>
          </w:p>
        </w:tc>
        <w:tc>
          <w:tcPr>
            <w:tcW w:w="2248" w:type="dxa"/>
            <w:gridSpan w:val="4"/>
            <w:tcBorders>
              <w:right w:val="single" w:sz="12" w:space="0" w:color="auto"/>
            </w:tcBorders>
          </w:tcPr>
          <w:p w:rsidR="00351861" w:rsidRPr="00944A9E" w:rsidRDefault="00351861" w:rsidP="00E7344C">
            <w:pPr>
              <w:jc w:val="both"/>
            </w:pPr>
          </w:p>
        </w:tc>
        <w:tc>
          <w:tcPr>
            <w:tcW w:w="632" w:type="dxa"/>
            <w:vMerge/>
            <w:tcBorders>
              <w:left w:val="single" w:sz="12" w:space="0" w:color="auto"/>
            </w:tcBorders>
            <w:vAlign w:val="center"/>
          </w:tcPr>
          <w:p w:rsidR="00351861" w:rsidRPr="00944A9E" w:rsidRDefault="00351861" w:rsidP="00E7344C">
            <w:pPr>
              <w:rPr>
                <w:b/>
              </w:rPr>
            </w:pPr>
          </w:p>
        </w:tc>
        <w:tc>
          <w:tcPr>
            <w:tcW w:w="699" w:type="dxa"/>
            <w:gridSpan w:val="2"/>
            <w:vMerge/>
            <w:vAlign w:val="center"/>
          </w:tcPr>
          <w:p w:rsidR="00351861" w:rsidRPr="00944A9E" w:rsidRDefault="00351861" w:rsidP="00E7344C">
            <w:pPr>
              <w:rPr>
                <w:b/>
              </w:rPr>
            </w:pPr>
          </w:p>
        </w:tc>
        <w:tc>
          <w:tcPr>
            <w:tcW w:w="694" w:type="dxa"/>
            <w:vMerge/>
            <w:vAlign w:val="center"/>
          </w:tcPr>
          <w:p w:rsidR="00351861" w:rsidRPr="00944A9E" w:rsidRDefault="00351861" w:rsidP="00E7344C">
            <w:pPr>
              <w:rPr>
                <w:b/>
              </w:rPr>
            </w:pPr>
          </w:p>
        </w:tc>
      </w:tr>
      <w:tr w:rsidR="00351861" w:rsidRPr="00944A9E" w:rsidTr="009C6545">
        <w:trPr>
          <w:jc w:val="center"/>
        </w:trPr>
        <w:tc>
          <w:tcPr>
            <w:tcW w:w="9893" w:type="dxa"/>
            <w:gridSpan w:val="12"/>
            <w:shd w:val="clear" w:color="auto" w:fill="F7CAAC"/>
          </w:tcPr>
          <w:p w:rsidR="00351861" w:rsidRPr="00944A9E" w:rsidRDefault="00351861"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rsidTr="009C6545">
        <w:trPr>
          <w:trHeight w:val="70"/>
          <w:jc w:val="center"/>
        </w:trPr>
        <w:tc>
          <w:tcPr>
            <w:tcW w:w="9893" w:type="dxa"/>
            <w:gridSpan w:val="12"/>
          </w:tcPr>
          <w:p w:rsidR="00351861" w:rsidRPr="00944A9E" w:rsidRDefault="00351861" w:rsidP="00E7344C">
            <w:pPr>
              <w:shd w:val="clear" w:color="auto" w:fill="FFFFFF"/>
            </w:pPr>
            <w:r w:rsidRPr="00944A9E">
              <w:t>Lukášová, H.</w:t>
            </w:r>
            <w:r w:rsidR="00456E40" w:rsidRPr="00944A9E">
              <w:t>,</w:t>
            </w:r>
            <w:r w:rsidRPr="00944A9E">
              <w:t> &amp; Pavelková, M. (2017). </w:t>
            </w:r>
            <w:r w:rsidRPr="00944A9E">
              <w:rPr>
                <w:i/>
                <w:iCs/>
              </w:rPr>
              <w:t>Pupils´ Questions at School Attendance Beginning and Teachers´ Teaching Strategy. </w:t>
            </w:r>
            <w:r w:rsidRPr="00944A9E">
              <w:t>Word academy of science. Engineering and technology. 19,1673</w:t>
            </w:r>
            <w:r w:rsidR="00837A52" w:rsidRPr="00944A9E">
              <w:t>-</w:t>
            </w:r>
            <w:r w:rsidRPr="00944A9E">
              <w:t>167</w:t>
            </w:r>
            <w:r w:rsidR="00837A52" w:rsidRPr="00944A9E">
              <w:t>.</w:t>
            </w:r>
            <w:r w:rsidRPr="00944A9E">
              <w:t> </w:t>
            </w:r>
          </w:p>
          <w:p w:rsidR="00351861" w:rsidRPr="00944A9E" w:rsidRDefault="00351861" w:rsidP="00E7344C">
            <w:pPr>
              <w:shd w:val="clear" w:color="auto" w:fill="FFFFFF"/>
              <w:rPr>
                <w:rFonts w:cs="Calibri"/>
              </w:rPr>
            </w:pPr>
            <w:r w:rsidRPr="00944A9E">
              <w:t xml:space="preserve">Pavelková, M. (2017). Pohled učitelů </w:t>
            </w:r>
            <w:r w:rsidR="005A315D" w:rsidRPr="00944A9E">
              <w:t>prvního stupně</w:t>
            </w:r>
            <w:r w:rsidRPr="00944A9E">
              <w:t xml:space="preserve"> základních škol na žákovskou otázku. </w:t>
            </w:r>
            <w:r w:rsidR="00ED7542">
              <w:rPr>
                <w:i/>
              </w:rPr>
              <w:t>e- Pedagogium, 3</w:t>
            </w:r>
            <w:r w:rsidR="00ED7542">
              <w:t>, 53-64</w:t>
            </w:r>
            <w:r w:rsidR="00ED7542">
              <w:rPr>
                <w:i/>
              </w:rPr>
              <w:t xml:space="preserve">. </w:t>
            </w:r>
          </w:p>
          <w:p w:rsidR="00351861" w:rsidRPr="00A6489B" w:rsidRDefault="00351861" w:rsidP="00E7344C">
            <w:pPr>
              <w:shd w:val="clear" w:color="auto" w:fill="FFFFFF"/>
              <w:rPr>
                <w:rFonts w:cs="Calibri"/>
                <w:i/>
              </w:rPr>
            </w:pPr>
            <w:r w:rsidRPr="00944A9E">
              <w:t>Lukášová, H.</w:t>
            </w:r>
            <w:r w:rsidR="00456E40" w:rsidRPr="00944A9E">
              <w:t>,</w:t>
            </w:r>
            <w:r w:rsidRPr="00944A9E">
              <w:t> &amp; Pavelková, M. (2017). </w:t>
            </w:r>
            <w:r w:rsidRPr="00A6489B">
              <w:rPr>
                <w:iCs/>
                <w:lang w:val="en-GB"/>
              </w:rPr>
              <w:t>Pupils’ questions in dialogic teaching from the perspective of pedagogical research</w:t>
            </w:r>
            <w:r w:rsidRPr="00A6489B">
              <w:rPr>
                <w:i/>
                <w:iCs/>
                <w:lang w:val="en-GB"/>
              </w:rPr>
              <w:t>.</w:t>
            </w:r>
            <w:r w:rsidR="00E6258B" w:rsidRPr="00A6489B">
              <w:rPr>
                <w:i/>
                <w:iCs/>
                <w:lang w:val="en-GB"/>
              </w:rPr>
              <w:t xml:space="preserve"> </w:t>
            </w:r>
            <w:r w:rsidRPr="00A6489B">
              <w:rPr>
                <w:i/>
                <w:lang w:val="en-GB"/>
              </w:rPr>
              <w:t>Acta</w:t>
            </w:r>
            <w:r w:rsidR="00456E40" w:rsidRPr="00A6489B">
              <w:rPr>
                <w:i/>
                <w:lang w:val="en-GB"/>
              </w:rPr>
              <w:t xml:space="preserve"> Technologica Dubnicae</w:t>
            </w:r>
            <w:r w:rsidR="00A6489B">
              <w:rPr>
                <w:i/>
                <w:lang w:val="en-GB"/>
              </w:rPr>
              <w:t>, 7</w:t>
            </w:r>
            <w:r w:rsidR="00A6489B">
              <w:rPr>
                <w:lang w:val="en-GB"/>
              </w:rPr>
              <w:t>(3), 76-87</w:t>
            </w:r>
            <w:r w:rsidR="00456E40" w:rsidRPr="00A6489B">
              <w:rPr>
                <w:i/>
                <w:lang w:val="en-GB"/>
              </w:rPr>
              <w:t>.</w:t>
            </w:r>
          </w:p>
          <w:p w:rsidR="00351861" w:rsidRPr="00944A9E" w:rsidRDefault="00351861" w:rsidP="00E7344C">
            <w:pPr>
              <w:shd w:val="clear" w:color="auto" w:fill="FFFFFF"/>
              <w:rPr>
                <w:rFonts w:cs="Calibri"/>
              </w:rPr>
            </w:pPr>
            <w:r w:rsidRPr="00815663">
              <w:t>Pavelková, M. (2017). Žákovská otázka ve vybraných modelech výuky. </w:t>
            </w:r>
            <w:r w:rsidRPr="00815663">
              <w:rPr>
                <w:i/>
                <w:iCs/>
              </w:rPr>
              <w:t>Sborník Fórum mladých výzkumníků V</w:t>
            </w:r>
            <w:r w:rsidRPr="00815663">
              <w:t xml:space="preserve">. </w:t>
            </w:r>
            <w:r w:rsidR="00837A52" w:rsidRPr="00815663">
              <w:t xml:space="preserve">Zlín: </w:t>
            </w:r>
            <w:r w:rsidRPr="00815663">
              <w:t xml:space="preserve"> UTB</w:t>
            </w:r>
            <w:r w:rsidR="00837A52" w:rsidRPr="00815663">
              <w:t xml:space="preserve"> ve Zlíně</w:t>
            </w:r>
            <w:r w:rsidRPr="00815663">
              <w:t>. </w:t>
            </w:r>
          </w:p>
          <w:p w:rsidR="005A587E" w:rsidRPr="00944A9E" w:rsidRDefault="005A587E" w:rsidP="00E7344C">
            <w:pPr>
              <w:jc w:val="both"/>
            </w:pPr>
            <w:r w:rsidRPr="00944A9E">
              <w:t>Pavelková, M. (2016). Charakteristika žákovských otázek na začátku školní docházky. </w:t>
            </w:r>
            <w:r w:rsidRPr="00944A9E">
              <w:rPr>
                <w:i/>
                <w:iCs/>
              </w:rPr>
              <w:t>Sborník Fórum mladých výzkumníků IV</w:t>
            </w:r>
            <w:r w:rsidRPr="00944A9E">
              <w:t>. Zlín: Univerzita Tomáše Bati ve Zlíně. </w:t>
            </w:r>
          </w:p>
          <w:p w:rsidR="00351861" w:rsidRDefault="005A587E" w:rsidP="00E7344C">
            <w:pPr>
              <w:jc w:val="both"/>
            </w:pPr>
            <w:r w:rsidRPr="00944A9E">
              <w:t>Krajcarová,J.</w:t>
            </w:r>
            <w:r w:rsidR="00456E40" w:rsidRPr="00944A9E">
              <w:t>,</w:t>
            </w:r>
            <w:r w:rsidRPr="00944A9E">
              <w:t xml:space="preserve"> &amp; Pavelková, M. (2014). Umělecké vzdělávání u dětí s matematickým nadáním. </w:t>
            </w:r>
            <w:r w:rsidRPr="00944A9E">
              <w:rPr>
                <w:i/>
              </w:rPr>
              <w:t>Kreatívne vzdelávanie.</w:t>
            </w:r>
            <w:r w:rsidRPr="00944A9E">
              <w:rPr>
                <w:i/>
              </w:rPr>
              <w:br/>
              <w:t xml:space="preserve">In: CREA – AE </w:t>
            </w:r>
            <w:r w:rsidRPr="00944A9E">
              <w:t>2014. 1. vyd. Zohor:Virvar.</w:t>
            </w:r>
          </w:p>
          <w:p w:rsidR="00A65FE4" w:rsidRDefault="00A65FE4" w:rsidP="00E7344C">
            <w:pPr>
              <w:jc w:val="both"/>
            </w:pPr>
          </w:p>
          <w:p w:rsidR="00A65FE4" w:rsidRDefault="00A65FE4" w:rsidP="00E7344C">
            <w:pPr>
              <w:jc w:val="both"/>
            </w:pPr>
          </w:p>
          <w:p w:rsidR="00D56500" w:rsidRDefault="00D56500" w:rsidP="00E7344C">
            <w:pPr>
              <w:jc w:val="both"/>
            </w:pPr>
          </w:p>
          <w:p w:rsidR="00A65FE4" w:rsidRPr="00944A9E" w:rsidRDefault="00A65FE4" w:rsidP="00E7344C">
            <w:pPr>
              <w:jc w:val="both"/>
            </w:pPr>
          </w:p>
        </w:tc>
      </w:tr>
      <w:tr w:rsidR="00351861" w:rsidRPr="00944A9E" w:rsidTr="009C6545">
        <w:trPr>
          <w:trHeight w:val="218"/>
          <w:jc w:val="center"/>
        </w:trPr>
        <w:tc>
          <w:tcPr>
            <w:tcW w:w="9893" w:type="dxa"/>
            <w:gridSpan w:val="12"/>
            <w:shd w:val="clear" w:color="auto" w:fill="F7CAAC"/>
          </w:tcPr>
          <w:p w:rsidR="00351861" w:rsidRPr="00944A9E" w:rsidRDefault="00351861" w:rsidP="00E7344C">
            <w:pPr>
              <w:rPr>
                <w:b/>
              </w:rPr>
            </w:pPr>
            <w:r w:rsidRPr="00944A9E">
              <w:rPr>
                <w:b/>
              </w:rPr>
              <w:t>Působení v</w:t>
            </w:r>
            <w:r w:rsidR="0017734E" w:rsidRPr="00944A9E">
              <w:rPr>
                <w:b/>
              </w:rPr>
              <w:t> </w:t>
            </w:r>
            <w:r w:rsidRPr="00944A9E">
              <w:rPr>
                <w:b/>
              </w:rPr>
              <w:t>zahraničí</w:t>
            </w:r>
          </w:p>
        </w:tc>
      </w:tr>
      <w:tr w:rsidR="00351861" w:rsidRPr="00944A9E" w:rsidTr="009C6545">
        <w:trPr>
          <w:trHeight w:val="1308"/>
          <w:jc w:val="center"/>
        </w:trPr>
        <w:tc>
          <w:tcPr>
            <w:tcW w:w="9893" w:type="dxa"/>
            <w:gridSpan w:val="12"/>
          </w:tcPr>
          <w:p w:rsidR="00351861" w:rsidRPr="00944A9E" w:rsidRDefault="00351861" w:rsidP="00E7344C"/>
        </w:tc>
      </w:tr>
      <w:tr w:rsidR="00351861" w:rsidRPr="00944A9E" w:rsidTr="009C6545">
        <w:trPr>
          <w:trHeight w:val="433"/>
          <w:jc w:val="center"/>
        </w:trPr>
        <w:tc>
          <w:tcPr>
            <w:tcW w:w="2548" w:type="dxa"/>
            <w:shd w:val="clear" w:color="auto" w:fill="F7CAAC"/>
          </w:tcPr>
          <w:p w:rsidR="00351861" w:rsidRPr="00944A9E" w:rsidRDefault="00351861" w:rsidP="00E7344C">
            <w:pPr>
              <w:jc w:val="both"/>
              <w:rPr>
                <w:b/>
              </w:rPr>
            </w:pPr>
            <w:r w:rsidRPr="00944A9E">
              <w:rPr>
                <w:b/>
              </w:rPr>
              <w:t xml:space="preserve">Podpis </w:t>
            </w:r>
          </w:p>
        </w:tc>
        <w:tc>
          <w:tcPr>
            <w:tcW w:w="4251" w:type="dxa"/>
            <w:gridSpan w:val="5"/>
          </w:tcPr>
          <w:p w:rsidR="00351861" w:rsidRPr="00944A9E" w:rsidRDefault="00F66818" w:rsidP="00E7344C">
            <w:pPr>
              <w:jc w:val="both"/>
            </w:pPr>
            <w:r>
              <w:t>Mgr. Marie Pavelková</w:t>
            </w:r>
          </w:p>
        </w:tc>
        <w:tc>
          <w:tcPr>
            <w:tcW w:w="1069" w:type="dxa"/>
            <w:gridSpan w:val="2"/>
            <w:shd w:val="clear" w:color="auto" w:fill="F7CAAC"/>
          </w:tcPr>
          <w:p w:rsidR="00351861" w:rsidRPr="00944A9E" w:rsidRDefault="00351861" w:rsidP="00E7344C">
            <w:pPr>
              <w:jc w:val="both"/>
            </w:pPr>
            <w:r w:rsidRPr="00944A9E">
              <w:rPr>
                <w:b/>
              </w:rPr>
              <w:t>datum</w:t>
            </w:r>
          </w:p>
        </w:tc>
        <w:tc>
          <w:tcPr>
            <w:tcW w:w="2025" w:type="dxa"/>
            <w:gridSpan w:val="4"/>
          </w:tcPr>
          <w:p w:rsidR="00351861" w:rsidRPr="00944A9E" w:rsidRDefault="00514D89" w:rsidP="00E7344C">
            <w:pPr>
              <w:jc w:val="both"/>
            </w:pPr>
            <w:del w:id="5435" w:author="Hana Navrátilová" w:date="2019-09-24T11:10:00Z">
              <w:r>
                <w:delText xml:space="preserve">17. 12. 2018 </w:delText>
              </w:r>
            </w:del>
            <w:ins w:id="5436" w:author="Hana Navrátilová" w:date="2019-09-24T11:10:00Z">
              <w:r w:rsidR="00F62D39">
                <w:t xml:space="preserve">25. </w:t>
              </w:r>
              <w:r w:rsidR="00191F5B">
                <w:t>0</w:t>
              </w:r>
              <w:r w:rsidR="00F62D39">
                <w:t xml:space="preserve">9. 2019  </w:t>
              </w:r>
            </w:ins>
          </w:p>
        </w:tc>
      </w:tr>
    </w:tbl>
    <w:p w:rsidR="005314DC" w:rsidRDefault="005314DC" w:rsidP="00E7344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147"/>
        <w:gridCol w:w="786"/>
        <w:gridCol w:w="59"/>
        <w:gridCol w:w="567"/>
        <w:gridCol w:w="284"/>
        <w:gridCol w:w="415"/>
        <w:gridCol w:w="694"/>
      </w:tblGrid>
      <w:tr w:rsidR="006B6016" w:rsidRPr="00944A9E" w:rsidTr="005314DC">
        <w:trPr>
          <w:jc w:val="center"/>
        </w:trPr>
        <w:tc>
          <w:tcPr>
            <w:tcW w:w="9893" w:type="dxa"/>
            <w:gridSpan w:val="13"/>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51861" w:rsidRPr="00944A9E" w:rsidTr="005314DC">
        <w:trPr>
          <w:jc w:val="center"/>
        </w:trPr>
        <w:tc>
          <w:tcPr>
            <w:tcW w:w="2552" w:type="dxa"/>
            <w:tcBorders>
              <w:top w:val="double" w:sz="4" w:space="0" w:color="auto"/>
            </w:tcBorders>
            <w:shd w:val="clear" w:color="auto" w:fill="F7CAAC"/>
          </w:tcPr>
          <w:p w:rsidR="00351861" w:rsidRPr="00944A9E" w:rsidRDefault="00351861" w:rsidP="00E7344C">
            <w:pPr>
              <w:jc w:val="both"/>
              <w:rPr>
                <w:b/>
              </w:rPr>
            </w:pPr>
            <w:r w:rsidRPr="00944A9E">
              <w:rPr>
                <w:b/>
              </w:rPr>
              <w:t>Vysoká škola</w:t>
            </w:r>
          </w:p>
        </w:tc>
        <w:tc>
          <w:tcPr>
            <w:tcW w:w="7341" w:type="dxa"/>
            <w:gridSpan w:val="12"/>
          </w:tcPr>
          <w:p w:rsidR="00351861" w:rsidRPr="00944A9E" w:rsidRDefault="00351861" w:rsidP="00E7344C">
            <w:pPr>
              <w:jc w:val="both"/>
            </w:pPr>
            <w:r w:rsidRPr="00944A9E">
              <w:t>UTB ve Zlíně</w:t>
            </w:r>
          </w:p>
        </w:tc>
      </w:tr>
      <w:tr w:rsidR="00351861" w:rsidRPr="00944A9E" w:rsidTr="005314DC">
        <w:trPr>
          <w:jc w:val="center"/>
        </w:trPr>
        <w:tc>
          <w:tcPr>
            <w:tcW w:w="2552" w:type="dxa"/>
            <w:shd w:val="clear" w:color="auto" w:fill="F7CAAC"/>
          </w:tcPr>
          <w:p w:rsidR="00351861" w:rsidRPr="00944A9E" w:rsidRDefault="00351861" w:rsidP="00E7344C">
            <w:pPr>
              <w:jc w:val="both"/>
              <w:rPr>
                <w:b/>
              </w:rPr>
            </w:pPr>
            <w:r w:rsidRPr="00944A9E">
              <w:rPr>
                <w:b/>
              </w:rPr>
              <w:t>Součást vysoké školy</w:t>
            </w:r>
          </w:p>
        </w:tc>
        <w:tc>
          <w:tcPr>
            <w:tcW w:w="7341" w:type="dxa"/>
            <w:gridSpan w:val="12"/>
          </w:tcPr>
          <w:p w:rsidR="00351861" w:rsidRPr="00944A9E" w:rsidRDefault="00351861" w:rsidP="00E7344C">
            <w:pPr>
              <w:jc w:val="both"/>
            </w:pPr>
            <w:r w:rsidRPr="00944A9E">
              <w:t>Fakulta humanitních studií</w:t>
            </w:r>
          </w:p>
        </w:tc>
      </w:tr>
      <w:tr w:rsidR="00351861" w:rsidRPr="00944A9E" w:rsidTr="005314DC">
        <w:trPr>
          <w:jc w:val="center"/>
        </w:trPr>
        <w:tc>
          <w:tcPr>
            <w:tcW w:w="2552" w:type="dxa"/>
            <w:shd w:val="clear" w:color="auto" w:fill="F7CAAC"/>
          </w:tcPr>
          <w:p w:rsidR="00351861" w:rsidRPr="00944A9E" w:rsidRDefault="00351861" w:rsidP="00E7344C">
            <w:pPr>
              <w:jc w:val="both"/>
              <w:rPr>
                <w:b/>
              </w:rPr>
            </w:pPr>
            <w:r w:rsidRPr="00944A9E">
              <w:rPr>
                <w:b/>
              </w:rPr>
              <w:t>Název studijního programu</w:t>
            </w:r>
          </w:p>
        </w:tc>
        <w:tc>
          <w:tcPr>
            <w:tcW w:w="7341" w:type="dxa"/>
            <w:gridSpan w:val="12"/>
          </w:tcPr>
          <w:p w:rsidR="00351861" w:rsidRPr="00944A9E" w:rsidRDefault="00564B1A" w:rsidP="00E7344C">
            <w:pPr>
              <w:jc w:val="both"/>
            </w:pPr>
            <w:r>
              <w:t>Učitelství pro 1. stupeň</w:t>
            </w:r>
            <w:r w:rsidR="00351861" w:rsidRPr="00944A9E">
              <w:t xml:space="preserve"> základní školy</w:t>
            </w:r>
          </w:p>
        </w:tc>
      </w:tr>
      <w:tr w:rsidR="00351861" w:rsidRPr="00944A9E" w:rsidTr="00DD7AC4">
        <w:trPr>
          <w:trHeight w:val="207"/>
          <w:jc w:val="center"/>
        </w:trPr>
        <w:tc>
          <w:tcPr>
            <w:tcW w:w="2552" w:type="dxa"/>
            <w:shd w:val="clear" w:color="auto" w:fill="F7CAAC"/>
          </w:tcPr>
          <w:p w:rsidR="00351861" w:rsidRPr="00944A9E" w:rsidRDefault="00351861" w:rsidP="00E7344C">
            <w:pPr>
              <w:jc w:val="both"/>
              <w:rPr>
                <w:b/>
              </w:rPr>
            </w:pPr>
            <w:r w:rsidRPr="00944A9E">
              <w:rPr>
                <w:b/>
              </w:rPr>
              <w:t>Jméno a příjmení</w:t>
            </w:r>
          </w:p>
        </w:tc>
        <w:tc>
          <w:tcPr>
            <w:tcW w:w="4389" w:type="dxa"/>
            <w:gridSpan w:val="5"/>
          </w:tcPr>
          <w:p w:rsidR="00351861" w:rsidRPr="00944A9E" w:rsidRDefault="00351861" w:rsidP="00E7344C">
            <w:r w:rsidRPr="00944A9E">
              <w:t>Veronika Pečivová</w:t>
            </w:r>
          </w:p>
        </w:tc>
        <w:tc>
          <w:tcPr>
            <w:tcW w:w="992" w:type="dxa"/>
            <w:gridSpan w:val="3"/>
            <w:shd w:val="clear" w:color="auto" w:fill="F7CAAC"/>
          </w:tcPr>
          <w:p w:rsidR="00351861" w:rsidRPr="00944A9E" w:rsidRDefault="00351861" w:rsidP="00E7344C">
            <w:pPr>
              <w:jc w:val="both"/>
              <w:rPr>
                <w:b/>
              </w:rPr>
            </w:pPr>
            <w:r w:rsidRPr="00944A9E">
              <w:rPr>
                <w:b/>
              </w:rPr>
              <w:t>Tituly</w:t>
            </w:r>
          </w:p>
        </w:tc>
        <w:tc>
          <w:tcPr>
            <w:tcW w:w="1960" w:type="dxa"/>
            <w:gridSpan w:val="4"/>
          </w:tcPr>
          <w:p w:rsidR="00351861" w:rsidRPr="00B46B13" w:rsidRDefault="00351861" w:rsidP="00E7344C">
            <w:r w:rsidRPr="00B46B13">
              <w:t xml:space="preserve">Mgr. </w:t>
            </w:r>
          </w:p>
          <w:p w:rsidR="00351861" w:rsidRPr="00B46B13" w:rsidRDefault="00351861" w:rsidP="00E7344C"/>
        </w:tc>
      </w:tr>
      <w:tr w:rsidR="00351861" w:rsidRPr="00944A9E" w:rsidTr="00DD7AC4">
        <w:trPr>
          <w:jc w:val="center"/>
        </w:trPr>
        <w:tc>
          <w:tcPr>
            <w:tcW w:w="2552" w:type="dxa"/>
            <w:shd w:val="clear" w:color="auto" w:fill="F7CAAC"/>
          </w:tcPr>
          <w:p w:rsidR="00351861" w:rsidRPr="00944A9E" w:rsidRDefault="00351861" w:rsidP="00E7344C">
            <w:pPr>
              <w:jc w:val="both"/>
              <w:rPr>
                <w:b/>
              </w:rPr>
            </w:pPr>
            <w:r w:rsidRPr="00944A9E">
              <w:rPr>
                <w:b/>
              </w:rPr>
              <w:t>Rok narození</w:t>
            </w:r>
          </w:p>
        </w:tc>
        <w:tc>
          <w:tcPr>
            <w:tcW w:w="829" w:type="dxa"/>
          </w:tcPr>
          <w:p w:rsidR="00351861" w:rsidRPr="00944A9E" w:rsidRDefault="00351861" w:rsidP="00E7344C">
            <w:pPr>
              <w:jc w:val="both"/>
            </w:pPr>
            <w:r w:rsidRPr="00944A9E">
              <w:t>1979</w:t>
            </w:r>
          </w:p>
        </w:tc>
        <w:tc>
          <w:tcPr>
            <w:tcW w:w="1721" w:type="dxa"/>
            <w:shd w:val="clear" w:color="auto" w:fill="F7CAAC"/>
          </w:tcPr>
          <w:p w:rsidR="00351861" w:rsidRPr="00944A9E" w:rsidRDefault="00351861" w:rsidP="00E7344C">
            <w:pPr>
              <w:jc w:val="both"/>
              <w:rPr>
                <w:b/>
              </w:rPr>
            </w:pPr>
            <w:r w:rsidRPr="00944A9E">
              <w:rPr>
                <w:b/>
              </w:rPr>
              <w:t>typ vztahu k VŠ</w:t>
            </w:r>
          </w:p>
        </w:tc>
        <w:tc>
          <w:tcPr>
            <w:tcW w:w="992" w:type="dxa"/>
            <w:gridSpan w:val="2"/>
          </w:tcPr>
          <w:p w:rsidR="00351861" w:rsidRPr="00944A9E" w:rsidRDefault="00351861" w:rsidP="00E7344C">
            <w:pPr>
              <w:jc w:val="both"/>
            </w:pPr>
            <w:r w:rsidRPr="00944A9E">
              <w:t>pp</w:t>
            </w:r>
          </w:p>
        </w:tc>
        <w:tc>
          <w:tcPr>
            <w:tcW w:w="847" w:type="dxa"/>
            <w:shd w:val="clear" w:color="auto" w:fill="F7CAAC"/>
          </w:tcPr>
          <w:p w:rsidR="00351861" w:rsidRPr="00944A9E" w:rsidRDefault="00351861" w:rsidP="00E7344C">
            <w:pPr>
              <w:jc w:val="both"/>
              <w:rPr>
                <w:b/>
              </w:rPr>
            </w:pPr>
            <w:r w:rsidRPr="00944A9E">
              <w:rPr>
                <w:b/>
              </w:rPr>
              <w:t>rozsah</w:t>
            </w:r>
          </w:p>
        </w:tc>
        <w:tc>
          <w:tcPr>
            <w:tcW w:w="992" w:type="dxa"/>
            <w:gridSpan w:val="3"/>
          </w:tcPr>
          <w:p w:rsidR="00351861" w:rsidRPr="00944A9E" w:rsidRDefault="00AD6C25" w:rsidP="00E7344C">
            <w:pPr>
              <w:jc w:val="both"/>
            </w:pPr>
            <w:r w:rsidRPr="00944A9E">
              <w:t>40h/týdně</w:t>
            </w:r>
          </w:p>
        </w:tc>
        <w:tc>
          <w:tcPr>
            <w:tcW w:w="851" w:type="dxa"/>
            <w:gridSpan w:val="2"/>
            <w:shd w:val="clear" w:color="auto" w:fill="F7CAAC"/>
          </w:tcPr>
          <w:p w:rsidR="00351861" w:rsidRPr="00944A9E" w:rsidRDefault="00351861" w:rsidP="00E7344C">
            <w:pPr>
              <w:jc w:val="both"/>
              <w:rPr>
                <w:b/>
              </w:rPr>
            </w:pPr>
            <w:r w:rsidRPr="00944A9E">
              <w:rPr>
                <w:b/>
              </w:rPr>
              <w:t>do kdy</w:t>
            </w:r>
          </w:p>
        </w:tc>
        <w:tc>
          <w:tcPr>
            <w:tcW w:w="1109" w:type="dxa"/>
            <w:gridSpan w:val="2"/>
          </w:tcPr>
          <w:p w:rsidR="00351861" w:rsidRPr="00B46B13" w:rsidRDefault="00351861" w:rsidP="00E7344C">
            <w:pPr>
              <w:jc w:val="both"/>
              <w:rPr>
                <w:color w:val="FF0000"/>
              </w:rPr>
            </w:pPr>
            <w:r w:rsidRPr="00B46B13">
              <w:rPr>
                <w:color w:val="FF0000"/>
              </w:rPr>
              <w:t>08/2019</w:t>
            </w:r>
          </w:p>
          <w:p w:rsidR="001C677D" w:rsidRPr="00B46B13" w:rsidRDefault="001C677D" w:rsidP="00E7344C">
            <w:r w:rsidRPr="00B46B13">
              <w:rPr>
                <w:color w:val="FF0000"/>
                <w:sz w:val="16"/>
              </w:rPr>
              <w:t>předpokládá se pokračování spolupráce</w:t>
            </w:r>
          </w:p>
        </w:tc>
      </w:tr>
      <w:tr w:rsidR="00351861" w:rsidRPr="00944A9E" w:rsidTr="00DD7AC4">
        <w:trPr>
          <w:jc w:val="center"/>
        </w:trPr>
        <w:tc>
          <w:tcPr>
            <w:tcW w:w="5102" w:type="dxa"/>
            <w:gridSpan w:val="3"/>
            <w:shd w:val="clear" w:color="auto" w:fill="F7CAAC"/>
          </w:tcPr>
          <w:p w:rsidR="00351861" w:rsidRPr="00944A9E" w:rsidRDefault="00351861" w:rsidP="00E7344C">
            <w:pPr>
              <w:jc w:val="both"/>
              <w:rPr>
                <w:b/>
              </w:rPr>
            </w:pPr>
            <w:r w:rsidRPr="00944A9E">
              <w:rPr>
                <w:b/>
              </w:rPr>
              <w:t>Typ vztahu na součásti VŠ, která uskutečňuje st. program</w:t>
            </w:r>
          </w:p>
        </w:tc>
        <w:tc>
          <w:tcPr>
            <w:tcW w:w="992" w:type="dxa"/>
            <w:gridSpan w:val="2"/>
          </w:tcPr>
          <w:p w:rsidR="00351861" w:rsidRPr="00944A9E" w:rsidRDefault="00351861" w:rsidP="00E7344C">
            <w:pPr>
              <w:jc w:val="both"/>
            </w:pPr>
            <w:r w:rsidRPr="00944A9E">
              <w:t>pp</w:t>
            </w:r>
          </w:p>
        </w:tc>
        <w:tc>
          <w:tcPr>
            <w:tcW w:w="847" w:type="dxa"/>
            <w:shd w:val="clear" w:color="auto" w:fill="F7CAAC"/>
          </w:tcPr>
          <w:p w:rsidR="00351861" w:rsidRPr="00944A9E" w:rsidRDefault="00351861" w:rsidP="00E7344C">
            <w:pPr>
              <w:jc w:val="both"/>
              <w:rPr>
                <w:b/>
              </w:rPr>
            </w:pPr>
            <w:r w:rsidRPr="00944A9E">
              <w:rPr>
                <w:b/>
              </w:rPr>
              <w:t>rozsah</w:t>
            </w:r>
          </w:p>
        </w:tc>
        <w:tc>
          <w:tcPr>
            <w:tcW w:w="992" w:type="dxa"/>
            <w:gridSpan w:val="3"/>
          </w:tcPr>
          <w:p w:rsidR="00351861" w:rsidRPr="00944A9E" w:rsidRDefault="00AD6C25" w:rsidP="00E7344C">
            <w:pPr>
              <w:jc w:val="both"/>
              <w:rPr>
                <w:lang w:val="sk-SK"/>
              </w:rPr>
            </w:pPr>
            <w:r w:rsidRPr="00944A9E">
              <w:t>40h/týdně</w:t>
            </w:r>
          </w:p>
        </w:tc>
        <w:tc>
          <w:tcPr>
            <w:tcW w:w="851" w:type="dxa"/>
            <w:gridSpan w:val="2"/>
            <w:shd w:val="clear" w:color="auto" w:fill="F7CAAC"/>
          </w:tcPr>
          <w:p w:rsidR="00351861" w:rsidRPr="00944A9E" w:rsidRDefault="00351861" w:rsidP="00E7344C">
            <w:pPr>
              <w:jc w:val="both"/>
              <w:rPr>
                <w:b/>
              </w:rPr>
            </w:pPr>
            <w:r w:rsidRPr="00944A9E">
              <w:rPr>
                <w:b/>
              </w:rPr>
              <w:t>do kdy</w:t>
            </w:r>
          </w:p>
        </w:tc>
        <w:tc>
          <w:tcPr>
            <w:tcW w:w="1109" w:type="dxa"/>
            <w:gridSpan w:val="2"/>
          </w:tcPr>
          <w:p w:rsidR="00351861" w:rsidRPr="00B46B13" w:rsidRDefault="00351861" w:rsidP="00E7344C">
            <w:pPr>
              <w:jc w:val="both"/>
            </w:pPr>
            <w:r w:rsidRPr="00B46B13">
              <w:t>08/2019</w:t>
            </w:r>
          </w:p>
        </w:tc>
      </w:tr>
      <w:tr w:rsidR="00351861" w:rsidRPr="00944A9E" w:rsidTr="00DD7AC4">
        <w:trPr>
          <w:jc w:val="center"/>
        </w:trPr>
        <w:tc>
          <w:tcPr>
            <w:tcW w:w="6094" w:type="dxa"/>
            <w:gridSpan w:val="5"/>
            <w:shd w:val="clear" w:color="auto" w:fill="F7CAAC"/>
          </w:tcPr>
          <w:p w:rsidR="00351861" w:rsidRPr="00944A9E" w:rsidRDefault="00351861" w:rsidP="00E7344C">
            <w:pPr>
              <w:jc w:val="both"/>
            </w:pPr>
            <w:r w:rsidRPr="00944A9E">
              <w:rPr>
                <w:b/>
              </w:rPr>
              <w:t>Další současná působení jako akademický pracovník na jiných VŠ</w:t>
            </w:r>
          </w:p>
        </w:tc>
        <w:tc>
          <w:tcPr>
            <w:tcW w:w="1839" w:type="dxa"/>
            <w:gridSpan w:val="4"/>
            <w:shd w:val="clear" w:color="auto" w:fill="F7CAAC"/>
          </w:tcPr>
          <w:p w:rsidR="00351861" w:rsidRPr="00944A9E" w:rsidRDefault="00351861" w:rsidP="00E7344C">
            <w:pPr>
              <w:jc w:val="both"/>
              <w:rPr>
                <w:b/>
              </w:rPr>
            </w:pPr>
            <w:r w:rsidRPr="00944A9E">
              <w:rPr>
                <w:b/>
              </w:rPr>
              <w:t>typ prac. vztahu</w:t>
            </w:r>
          </w:p>
        </w:tc>
        <w:tc>
          <w:tcPr>
            <w:tcW w:w="1960" w:type="dxa"/>
            <w:gridSpan w:val="4"/>
            <w:shd w:val="clear" w:color="auto" w:fill="F7CAAC"/>
          </w:tcPr>
          <w:p w:rsidR="00351861" w:rsidRPr="00944A9E" w:rsidRDefault="00351861" w:rsidP="00E7344C">
            <w:pPr>
              <w:jc w:val="both"/>
              <w:rPr>
                <w:b/>
              </w:rPr>
            </w:pPr>
            <w:r w:rsidRPr="00944A9E">
              <w:rPr>
                <w:b/>
              </w:rPr>
              <w:t>rozsah</w:t>
            </w:r>
          </w:p>
        </w:tc>
      </w:tr>
      <w:tr w:rsidR="00351861" w:rsidRPr="00944A9E" w:rsidTr="00DD7AC4">
        <w:trPr>
          <w:jc w:val="center"/>
        </w:trPr>
        <w:tc>
          <w:tcPr>
            <w:tcW w:w="6094" w:type="dxa"/>
            <w:gridSpan w:val="5"/>
          </w:tcPr>
          <w:p w:rsidR="00351861" w:rsidRPr="00944A9E" w:rsidRDefault="00351861" w:rsidP="00E7344C">
            <w:pPr>
              <w:jc w:val="both"/>
            </w:pPr>
            <w:r w:rsidRPr="00944A9E">
              <w:t>Nemá</w:t>
            </w:r>
          </w:p>
        </w:tc>
        <w:tc>
          <w:tcPr>
            <w:tcW w:w="1839" w:type="dxa"/>
            <w:gridSpan w:val="4"/>
          </w:tcPr>
          <w:p w:rsidR="00351861" w:rsidRPr="00944A9E" w:rsidRDefault="00351861" w:rsidP="00E7344C">
            <w:pPr>
              <w:jc w:val="both"/>
            </w:pPr>
          </w:p>
        </w:tc>
        <w:tc>
          <w:tcPr>
            <w:tcW w:w="1960" w:type="dxa"/>
            <w:gridSpan w:val="4"/>
          </w:tcPr>
          <w:p w:rsidR="00351861" w:rsidRPr="00944A9E" w:rsidRDefault="00351861" w:rsidP="00E7344C">
            <w:pPr>
              <w:jc w:val="both"/>
            </w:pPr>
          </w:p>
        </w:tc>
      </w:tr>
      <w:tr w:rsidR="00351861" w:rsidRPr="00944A9E" w:rsidTr="005314DC">
        <w:trPr>
          <w:jc w:val="center"/>
        </w:trPr>
        <w:tc>
          <w:tcPr>
            <w:tcW w:w="9893" w:type="dxa"/>
            <w:gridSpan w:val="13"/>
            <w:shd w:val="clear" w:color="auto" w:fill="F7CAAC"/>
          </w:tcPr>
          <w:p w:rsidR="00351861" w:rsidRPr="00944A9E" w:rsidRDefault="00351861" w:rsidP="00E7344C">
            <w:pPr>
              <w:jc w:val="both"/>
            </w:pPr>
            <w:r w:rsidRPr="00944A9E">
              <w:rPr>
                <w:b/>
              </w:rPr>
              <w:t>Předměty příslušného studijního programu a způsob zapojení do jejich výuky, příp. další zapojení do uskutečňování studijního programu</w:t>
            </w:r>
          </w:p>
        </w:tc>
      </w:tr>
      <w:tr w:rsidR="00351861" w:rsidRPr="00944A9E" w:rsidTr="005314DC">
        <w:trPr>
          <w:trHeight w:val="241"/>
          <w:jc w:val="center"/>
        </w:trPr>
        <w:tc>
          <w:tcPr>
            <w:tcW w:w="9893" w:type="dxa"/>
            <w:gridSpan w:val="13"/>
            <w:tcBorders>
              <w:top w:val="nil"/>
            </w:tcBorders>
          </w:tcPr>
          <w:p w:rsidR="00351861" w:rsidRPr="00944A9E" w:rsidRDefault="00351861" w:rsidP="00EE3E48">
            <w:r w:rsidRPr="00944A9E">
              <w:t>Anglický jazyk 1, Anglický jazyk 2, Anglický jazyk v primárním vzdělávání</w:t>
            </w:r>
            <w:r w:rsidR="00AE0B63">
              <w:t>, Výběrový ci</w:t>
            </w:r>
            <w:r w:rsidR="00045733">
              <w:t>zí jazyk I (</w:t>
            </w:r>
            <w:del w:id="5437" w:author="Hana Navrátilová" w:date="2019-09-24T11:10:00Z">
              <w:r w:rsidR="00AE0B63">
                <w:delText xml:space="preserve">německý, </w:delText>
              </w:r>
            </w:del>
            <w:r w:rsidR="00045733">
              <w:t>španělský</w:t>
            </w:r>
            <w:del w:id="5438" w:author="Hana Navrátilová" w:date="2019-09-24T11:10:00Z">
              <w:r w:rsidR="00AE0B63">
                <w:delText>, francouzský</w:delText>
              </w:r>
            </w:del>
            <w:r w:rsidR="00045733">
              <w:t xml:space="preserve"> </w:t>
            </w:r>
            <w:r w:rsidR="00AE0B63">
              <w:t>jazyk) pro učitele ZŠ, Výběrový cizí jazyk II (</w:t>
            </w:r>
            <w:del w:id="5439" w:author="Hana Navrátilová" w:date="2019-09-24T11:10:00Z">
              <w:r w:rsidR="00AE0B63">
                <w:delText xml:space="preserve">německý, </w:delText>
              </w:r>
            </w:del>
            <w:r w:rsidR="00AE0B63">
              <w:t>španělský</w:t>
            </w:r>
            <w:del w:id="5440" w:author="Hana Navrátilová" w:date="2019-09-24T11:10:00Z">
              <w:r w:rsidR="00AE0B63">
                <w:delText>, francouzský</w:delText>
              </w:r>
            </w:del>
            <w:r w:rsidR="00AE0B63">
              <w:t xml:space="preserve"> jazyk) pro učitele ZŠ</w:t>
            </w:r>
          </w:p>
        </w:tc>
      </w:tr>
      <w:tr w:rsidR="00351861" w:rsidRPr="00944A9E" w:rsidTr="005314DC">
        <w:trPr>
          <w:jc w:val="center"/>
        </w:trPr>
        <w:tc>
          <w:tcPr>
            <w:tcW w:w="9893" w:type="dxa"/>
            <w:gridSpan w:val="13"/>
            <w:shd w:val="clear" w:color="auto" w:fill="F7CAAC"/>
          </w:tcPr>
          <w:p w:rsidR="00351861" w:rsidRPr="00944A9E" w:rsidRDefault="00351861" w:rsidP="00E7344C">
            <w:pPr>
              <w:jc w:val="both"/>
            </w:pPr>
            <w:r w:rsidRPr="00944A9E">
              <w:rPr>
                <w:b/>
              </w:rPr>
              <w:t xml:space="preserve">Údaje o vzdělání na VŠ </w:t>
            </w:r>
          </w:p>
        </w:tc>
      </w:tr>
      <w:tr w:rsidR="00351861" w:rsidRPr="00944A9E" w:rsidTr="005314DC">
        <w:trPr>
          <w:trHeight w:val="1055"/>
          <w:jc w:val="center"/>
        </w:trPr>
        <w:tc>
          <w:tcPr>
            <w:tcW w:w="9893" w:type="dxa"/>
            <w:gridSpan w:val="13"/>
          </w:tcPr>
          <w:p w:rsidR="00351861" w:rsidRPr="00944A9E" w:rsidRDefault="00351861" w:rsidP="00E7344C">
            <w:pPr>
              <w:jc w:val="both"/>
            </w:pPr>
            <w:r w:rsidRPr="00944A9E">
              <w:t>Mgr., magistersk</w:t>
            </w:r>
            <w:r w:rsidR="003F5843" w:rsidRPr="00944A9E">
              <w:t xml:space="preserve">ý </w:t>
            </w:r>
            <w:r w:rsidRPr="00944A9E">
              <w:t>obor Anglický jazyk a literatura, Španělský jazyk a literatura, 2005 FF MU Brno</w:t>
            </w:r>
          </w:p>
          <w:p w:rsidR="00351861" w:rsidRPr="00944A9E" w:rsidRDefault="00EF6B18" w:rsidP="00E7344C">
            <w:r>
              <w:t xml:space="preserve">doktorský studijní program, obor Pedagogika, </w:t>
            </w:r>
            <w:r w:rsidR="000601C6">
              <w:t xml:space="preserve">2016 </w:t>
            </w:r>
            <w:r w:rsidR="000601C6" w:rsidRPr="00944A9E">
              <w:rPr>
                <w:rFonts w:eastAsia="Calibri"/>
                <w:lang w:eastAsia="en-US"/>
              </w:rPr>
              <w:t>–</w:t>
            </w:r>
            <w:r w:rsidR="000601C6">
              <w:t xml:space="preserve"> dosud, </w:t>
            </w:r>
            <w:r>
              <w:t>FHS UTB ve Zlíně</w:t>
            </w:r>
            <w:ins w:id="5441" w:author="Hana Navrátilová" w:date="2019-09-24T11:10:00Z">
              <w:r w:rsidR="00191F5B">
                <w:t xml:space="preserve"> – školitelka prof.Lukášová</w:t>
              </w:r>
            </w:ins>
          </w:p>
          <w:p w:rsidR="00351861" w:rsidRPr="00944A9E" w:rsidRDefault="00351861" w:rsidP="00E7344C">
            <w:pPr>
              <w:jc w:val="both"/>
            </w:pPr>
          </w:p>
        </w:tc>
      </w:tr>
      <w:tr w:rsidR="00351861" w:rsidRPr="00944A9E" w:rsidTr="005314DC">
        <w:trPr>
          <w:jc w:val="center"/>
        </w:trPr>
        <w:tc>
          <w:tcPr>
            <w:tcW w:w="9893" w:type="dxa"/>
            <w:gridSpan w:val="13"/>
            <w:shd w:val="clear" w:color="auto" w:fill="F7CAAC"/>
          </w:tcPr>
          <w:p w:rsidR="00351861" w:rsidRPr="00944A9E" w:rsidRDefault="00351861" w:rsidP="00E7344C">
            <w:pPr>
              <w:jc w:val="both"/>
              <w:rPr>
                <w:b/>
              </w:rPr>
            </w:pPr>
            <w:r w:rsidRPr="00944A9E">
              <w:rPr>
                <w:b/>
              </w:rPr>
              <w:t>Údaje o odborném působení od absolvování VŠ</w:t>
            </w:r>
          </w:p>
        </w:tc>
      </w:tr>
      <w:tr w:rsidR="00351861" w:rsidRPr="00944A9E" w:rsidTr="005314DC">
        <w:trPr>
          <w:trHeight w:val="1090"/>
          <w:jc w:val="center"/>
        </w:trPr>
        <w:tc>
          <w:tcPr>
            <w:tcW w:w="9893" w:type="dxa"/>
            <w:gridSpan w:val="13"/>
          </w:tcPr>
          <w:p w:rsidR="00351861" w:rsidRPr="00944A9E" w:rsidRDefault="00351861" w:rsidP="00E7344C">
            <w:pPr>
              <w:jc w:val="both"/>
            </w:pPr>
            <w:r w:rsidRPr="00944A9E">
              <w:t>2016</w:t>
            </w:r>
            <w:r w:rsidR="00B369B9" w:rsidRPr="00944A9E">
              <w:t xml:space="preserve"> – </w:t>
            </w:r>
            <w:r w:rsidRPr="00944A9E">
              <w:t xml:space="preserve">dosud </w:t>
            </w:r>
            <w:r w:rsidR="00837A52" w:rsidRPr="00944A9E">
              <w:t xml:space="preserve">lektor </w:t>
            </w:r>
            <w:r w:rsidRPr="00944A9E">
              <w:t xml:space="preserve">FHS UTB ve Zlíně </w:t>
            </w:r>
          </w:p>
        </w:tc>
      </w:tr>
      <w:tr w:rsidR="00351861" w:rsidRPr="00944A9E" w:rsidTr="005314DC">
        <w:trPr>
          <w:trHeight w:val="250"/>
          <w:jc w:val="center"/>
        </w:trPr>
        <w:tc>
          <w:tcPr>
            <w:tcW w:w="9893" w:type="dxa"/>
            <w:gridSpan w:val="13"/>
            <w:shd w:val="clear" w:color="auto" w:fill="F7CAAC"/>
          </w:tcPr>
          <w:p w:rsidR="00351861" w:rsidRPr="00944A9E" w:rsidRDefault="00351861" w:rsidP="00E7344C">
            <w:pPr>
              <w:jc w:val="both"/>
            </w:pPr>
            <w:r w:rsidRPr="00944A9E">
              <w:rPr>
                <w:b/>
              </w:rPr>
              <w:t>Zkušenosti s vedením kvalifikačních a rigorózních prací</w:t>
            </w:r>
          </w:p>
        </w:tc>
      </w:tr>
      <w:tr w:rsidR="00351861" w:rsidRPr="00944A9E" w:rsidTr="005314DC">
        <w:trPr>
          <w:trHeight w:val="491"/>
          <w:jc w:val="center"/>
        </w:trPr>
        <w:tc>
          <w:tcPr>
            <w:tcW w:w="9893" w:type="dxa"/>
            <w:gridSpan w:val="13"/>
          </w:tcPr>
          <w:p w:rsidR="00351861" w:rsidRPr="00944A9E" w:rsidRDefault="00D03085" w:rsidP="00E7344C">
            <w:pPr>
              <w:jc w:val="both"/>
            </w:pPr>
            <w:r>
              <w:t>Aktuál</w:t>
            </w:r>
            <w:r w:rsidR="00EF6B18">
              <w:t>ně vedení 2 bakalářských prací</w:t>
            </w:r>
          </w:p>
        </w:tc>
      </w:tr>
      <w:tr w:rsidR="00351861" w:rsidRPr="00944A9E" w:rsidTr="005314DC">
        <w:trPr>
          <w:jc w:val="center"/>
        </w:trPr>
        <w:tc>
          <w:tcPr>
            <w:tcW w:w="3381" w:type="dxa"/>
            <w:gridSpan w:val="2"/>
            <w:tcBorders>
              <w:top w:val="single" w:sz="12" w:space="0" w:color="auto"/>
            </w:tcBorders>
            <w:shd w:val="clear" w:color="auto" w:fill="F7CAAC"/>
          </w:tcPr>
          <w:p w:rsidR="00351861" w:rsidRPr="00944A9E" w:rsidRDefault="00351861" w:rsidP="00E7344C">
            <w:pPr>
              <w:jc w:val="both"/>
            </w:pPr>
            <w:r w:rsidRPr="00944A9E">
              <w:rPr>
                <w:b/>
              </w:rPr>
              <w:t xml:space="preserve">Obor habilitačního řízení </w:t>
            </w:r>
          </w:p>
        </w:tc>
        <w:tc>
          <w:tcPr>
            <w:tcW w:w="2245" w:type="dxa"/>
            <w:gridSpan w:val="2"/>
            <w:tcBorders>
              <w:top w:val="single" w:sz="12" w:space="0" w:color="auto"/>
            </w:tcBorders>
            <w:shd w:val="clear" w:color="auto" w:fill="F7CAAC"/>
          </w:tcPr>
          <w:p w:rsidR="00351861" w:rsidRPr="00944A9E" w:rsidRDefault="00351861" w:rsidP="00E7344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rsidR="00351861" w:rsidRPr="00944A9E" w:rsidRDefault="00351861" w:rsidP="00E7344C">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rsidR="00351861" w:rsidRPr="00944A9E" w:rsidRDefault="00351861" w:rsidP="00E7344C">
            <w:pPr>
              <w:jc w:val="both"/>
              <w:rPr>
                <w:b/>
              </w:rPr>
            </w:pPr>
            <w:r w:rsidRPr="00944A9E">
              <w:rPr>
                <w:b/>
              </w:rPr>
              <w:t>Ohlasy publikací</w:t>
            </w:r>
          </w:p>
        </w:tc>
      </w:tr>
      <w:tr w:rsidR="00351861" w:rsidRPr="00944A9E" w:rsidTr="00DD7AC4">
        <w:trPr>
          <w:jc w:val="center"/>
        </w:trPr>
        <w:tc>
          <w:tcPr>
            <w:tcW w:w="3381" w:type="dxa"/>
            <w:gridSpan w:val="2"/>
          </w:tcPr>
          <w:p w:rsidR="00351861" w:rsidRPr="00944A9E" w:rsidRDefault="00351861" w:rsidP="00E7344C">
            <w:pPr>
              <w:jc w:val="both"/>
            </w:pPr>
          </w:p>
        </w:tc>
        <w:tc>
          <w:tcPr>
            <w:tcW w:w="2245" w:type="dxa"/>
            <w:gridSpan w:val="2"/>
          </w:tcPr>
          <w:p w:rsidR="00351861" w:rsidRPr="00944A9E" w:rsidRDefault="00351861" w:rsidP="00E7344C">
            <w:pPr>
              <w:jc w:val="both"/>
            </w:pPr>
          </w:p>
        </w:tc>
        <w:tc>
          <w:tcPr>
            <w:tcW w:w="2248" w:type="dxa"/>
            <w:gridSpan w:val="4"/>
            <w:tcBorders>
              <w:right w:val="single" w:sz="12" w:space="0" w:color="auto"/>
            </w:tcBorders>
          </w:tcPr>
          <w:p w:rsidR="00351861" w:rsidRPr="00944A9E" w:rsidRDefault="00351861" w:rsidP="00E7344C">
            <w:pPr>
              <w:jc w:val="both"/>
            </w:pPr>
          </w:p>
        </w:tc>
        <w:tc>
          <w:tcPr>
            <w:tcW w:w="626" w:type="dxa"/>
            <w:gridSpan w:val="2"/>
            <w:tcBorders>
              <w:left w:val="single" w:sz="12" w:space="0" w:color="auto"/>
            </w:tcBorders>
            <w:shd w:val="clear" w:color="auto" w:fill="F7CAAC"/>
          </w:tcPr>
          <w:p w:rsidR="00351861" w:rsidRPr="00944A9E" w:rsidRDefault="00351861" w:rsidP="00E7344C">
            <w:pPr>
              <w:jc w:val="both"/>
            </w:pPr>
            <w:r w:rsidRPr="00944A9E">
              <w:rPr>
                <w:b/>
              </w:rPr>
              <w:t>WOS</w:t>
            </w:r>
          </w:p>
        </w:tc>
        <w:tc>
          <w:tcPr>
            <w:tcW w:w="699" w:type="dxa"/>
            <w:gridSpan w:val="2"/>
            <w:shd w:val="clear" w:color="auto" w:fill="F7CAAC"/>
          </w:tcPr>
          <w:p w:rsidR="00351861" w:rsidRPr="00944A9E" w:rsidRDefault="00351861" w:rsidP="00E7344C">
            <w:pPr>
              <w:jc w:val="both"/>
              <w:rPr>
                <w:sz w:val="18"/>
              </w:rPr>
            </w:pPr>
            <w:r w:rsidRPr="00944A9E">
              <w:rPr>
                <w:b/>
                <w:sz w:val="18"/>
              </w:rPr>
              <w:t>Scopus</w:t>
            </w:r>
          </w:p>
        </w:tc>
        <w:tc>
          <w:tcPr>
            <w:tcW w:w="694" w:type="dxa"/>
            <w:shd w:val="clear" w:color="auto" w:fill="F7CAAC"/>
          </w:tcPr>
          <w:p w:rsidR="00351861" w:rsidRPr="00944A9E" w:rsidRDefault="00351861" w:rsidP="00E7344C">
            <w:pPr>
              <w:jc w:val="both"/>
            </w:pPr>
            <w:r w:rsidRPr="00944A9E">
              <w:rPr>
                <w:b/>
                <w:sz w:val="18"/>
              </w:rPr>
              <w:t>ostatní</w:t>
            </w:r>
          </w:p>
        </w:tc>
      </w:tr>
      <w:tr w:rsidR="00351861" w:rsidRPr="00944A9E" w:rsidTr="00DD7AC4">
        <w:trPr>
          <w:trHeight w:val="70"/>
          <w:jc w:val="center"/>
        </w:trPr>
        <w:tc>
          <w:tcPr>
            <w:tcW w:w="3381" w:type="dxa"/>
            <w:gridSpan w:val="2"/>
            <w:shd w:val="clear" w:color="auto" w:fill="F7CAAC"/>
          </w:tcPr>
          <w:p w:rsidR="00351861" w:rsidRPr="00944A9E" w:rsidRDefault="00351861" w:rsidP="00E7344C">
            <w:pPr>
              <w:jc w:val="both"/>
            </w:pPr>
            <w:r w:rsidRPr="00944A9E">
              <w:rPr>
                <w:b/>
              </w:rPr>
              <w:t>Obor jmenovacího řízení</w:t>
            </w:r>
          </w:p>
        </w:tc>
        <w:tc>
          <w:tcPr>
            <w:tcW w:w="2245" w:type="dxa"/>
            <w:gridSpan w:val="2"/>
            <w:shd w:val="clear" w:color="auto" w:fill="F7CAAC"/>
          </w:tcPr>
          <w:p w:rsidR="00351861" w:rsidRPr="00944A9E" w:rsidRDefault="00351861" w:rsidP="00E7344C">
            <w:pPr>
              <w:jc w:val="both"/>
            </w:pPr>
            <w:r w:rsidRPr="00944A9E">
              <w:rPr>
                <w:b/>
              </w:rPr>
              <w:t>Rok udělení hodnosti</w:t>
            </w:r>
          </w:p>
        </w:tc>
        <w:tc>
          <w:tcPr>
            <w:tcW w:w="2248" w:type="dxa"/>
            <w:gridSpan w:val="4"/>
            <w:tcBorders>
              <w:right w:val="single" w:sz="12" w:space="0" w:color="auto"/>
            </w:tcBorders>
            <w:shd w:val="clear" w:color="auto" w:fill="F7CAAC"/>
          </w:tcPr>
          <w:p w:rsidR="00351861" w:rsidRPr="00944A9E" w:rsidRDefault="00351861" w:rsidP="00E7344C">
            <w:pPr>
              <w:jc w:val="both"/>
            </w:pPr>
            <w:r w:rsidRPr="00944A9E">
              <w:rPr>
                <w:b/>
              </w:rPr>
              <w:t>Řízení konáno na VŠ</w:t>
            </w:r>
          </w:p>
        </w:tc>
        <w:tc>
          <w:tcPr>
            <w:tcW w:w="626" w:type="dxa"/>
            <w:gridSpan w:val="2"/>
            <w:vMerge w:val="restart"/>
            <w:tcBorders>
              <w:left w:val="single" w:sz="12" w:space="0" w:color="auto"/>
            </w:tcBorders>
          </w:tcPr>
          <w:p w:rsidR="00351861" w:rsidRPr="00944A9E" w:rsidRDefault="00351861" w:rsidP="00E7344C">
            <w:pPr>
              <w:jc w:val="both"/>
            </w:pPr>
          </w:p>
        </w:tc>
        <w:tc>
          <w:tcPr>
            <w:tcW w:w="699" w:type="dxa"/>
            <w:gridSpan w:val="2"/>
            <w:vMerge w:val="restart"/>
          </w:tcPr>
          <w:p w:rsidR="00351861" w:rsidRPr="00944A9E" w:rsidRDefault="00351861" w:rsidP="00E7344C">
            <w:pPr>
              <w:jc w:val="both"/>
            </w:pPr>
          </w:p>
        </w:tc>
        <w:tc>
          <w:tcPr>
            <w:tcW w:w="694" w:type="dxa"/>
            <w:vMerge w:val="restart"/>
          </w:tcPr>
          <w:p w:rsidR="00351861" w:rsidRPr="00944A9E" w:rsidRDefault="00351861" w:rsidP="00E7344C">
            <w:pPr>
              <w:jc w:val="both"/>
            </w:pPr>
          </w:p>
        </w:tc>
      </w:tr>
      <w:tr w:rsidR="00351861" w:rsidRPr="00944A9E" w:rsidTr="00DD7AC4">
        <w:trPr>
          <w:trHeight w:val="205"/>
          <w:jc w:val="center"/>
        </w:trPr>
        <w:tc>
          <w:tcPr>
            <w:tcW w:w="3381" w:type="dxa"/>
            <w:gridSpan w:val="2"/>
          </w:tcPr>
          <w:p w:rsidR="00351861" w:rsidRPr="00944A9E" w:rsidRDefault="00351861" w:rsidP="00E7344C">
            <w:pPr>
              <w:jc w:val="both"/>
            </w:pPr>
          </w:p>
        </w:tc>
        <w:tc>
          <w:tcPr>
            <w:tcW w:w="2245" w:type="dxa"/>
            <w:gridSpan w:val="2"/>
          </w:tcPr>
          <w:p w:rsidR="00351861" w:rsidRPr="00944A9E" w:rsidRDefault="00351861" w:rsidP="00E7344C">
            <w:pPr>
              <w:jc w:val="both"/>
            </w:pPr>
          </w:p>
        </w:tc>
        <w:tc>
          <w:tcPr>
            <w:tcW w:w="2248" w:type="dxa"/>
            <w:gridSpan w:val="4"/>
            <w:tcBorders>
              <w:right w:val="single" w:sz="12" w:space="0" w:color="auto"/>
            </w:tcBorders>
          </w:tcPr>
          <w:p w:rsidR="00351861" w:rsidRPr="00944A9E" w:rsidRDefault="00351861" w:rsidP="00E7344C">
            <w:pPr>
              <w:jc w:val="both"/>
            </w:pPr>
          </w:p>
        </w:tc>
        <w:tc>
          <w:tcPr>
            <w:tcW w:w="626" w:type="dxa"/>
            <w:gridSpan w:val="2"/>
            <w:vMerge/>
            <w:tcBorders>
              <w:left w:val="single" w:sz="12" w:space="0" w:color="auto"/>
            </w:tcBorders>
            <w:vAlign w:val="center"/>
          </w:tcPr>
          <w:p w:rsidR="00351861" w:rsidRPr="00944A9E" w:rsidRDefault="00351861" w:rsidP="00E7344C">
            <w:pPr>
              <w:rPr>
                <w:b/>
              </w:rPr>
            </w:pPr>
          </w:p>
        </w:tc>
        <w:tc>
          <w:tcPr>
            <w:tcW w:w="699" w:type="dxa"/>
            <w:gridSpan w:val="2"/>
            <w:vMerge/>
            <w:vAlign w:val="center"/>
          </w:tcPr>
          <w:p w:rsidR="00351861" w:rsidRPr="00944A9E" w:rsidRDefault="00351861" w:rsidP="00E7344C">
            <w:pPr>
              <w:rPr>
                <w:b/>
              </w:rPr>
            </w:pPr>
          </w:p>
        </w:tc>
        <w:tc>
          <w:tcPr>
            <w:tcW w:w="694" w:type="dxa"/>
            <w:vMerge/>
            <w:vAlign w:val="center"/>
          </w:tcPr>
          <w:p w:rsidR="00351861" w:rsidRPr="00944A9E" w:rsidRDefault="00351861" w:rsidP="00E7344C">
            <w:pPr>
              <w:rPr>
                <w:b/>
              </w:rPr>
            </w:pPr>
          </w:p>
        </w:tc>
      </w:tr>
      <w:tr w:rsidR="00351861" w:rsidRPr="00944A9E" w:rsidTr="005314DC">
        <w:trPr>
          <w:jc w:val="center"/>
        </w:trPr>
        <w:tc>
          <w:tcPr>
            <w:tcW w:w="9893" w:type="dxa"/>
            <w:gridSpan w:val="13"/>
            <w:shd w:val="clear" w:color="auto" w:fill="F7CAAC"/>
          </w:tcPr>
          <w:p w:rsidR="00351861" w:rsidRPr="00944A9E" w:rsidRDefault="00351861"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rsidTr="005314DC">
        <w:trPr>
          <w:trHeight w:val="70"/>
          <w:jc w:val="center"/>
        </w:trPr>
        <w:tc>
          <w:tcPr>
            <w:tcW w:w="9893" w:type="dxa"/>
            <w:gridSpan w:val="13"/>
          </w:tcPr>
          <w:p w:rsidR="00D03085" w:rsidRDefault="00D03085" w:rsidP="00E7344C">
            <w:pPr>
              <w:jc w:val="both"/>
            </w:pPr>
            <w:r>
              <w:t xml:space="preserve">Pečivová, V. (2018). Subjektivní odpovědnost učitele za žáky. In: </w:t>
            </w:r>
            <w:r w:rsidRPr="00D03085">
              <w:rPr>
                <w:i/>
              </w:rPr>
              <w:t xml:space="preserve">B. Petrů Puhrová, B. Deutscherová, </w:t>
            </w:r>
            <w:r w:rsidR="00EF6B18">
              <w:rPr>
                <w:i/>
              </w:rPr>
              <w:t xml:space="preserve">&amp; </w:t>
            </w:r>
            <w:r w:rsidRPr="00D03085">
              <w:rPr>
                <w:i/>
              </w:rPr>
              <w:t>M. Koutníková, 2018. Fórum mladých výzkumníků VI.</w:t>
            </w:r>
            <w:r w:rsidRPr="006A1A4F">
              <w:t xml:space="preserve"> Zlín: Univerzita Tomáše Bati, Fakulta humanitních studií.</w:t>
            </w:r>
          </w:p>
          <w:p w:rsidR="00A65FE4" w:rsidRDefault="00351861" w:rsidP="00E7344C">
            <w:pPr>
              <w:jc w:val="both"/>
              <w:rPr>
                <w:shd w:val="clear" w:color="auto" w:fill="FFFFFF"/>
              </w:rPr>
            </w:pPr>
            <w:r w:rsidRPr="00944A9E">
              <w:t xml:space="preserve">Lukášová, H., </w:t>
            </w:r>
            <w:r w:rsidR="0026034B" w:rsidRPr="00944A9E">
              <w:t>&amp;</w:t>
            </w:r>
            <w:r w:rsidR="00A971A1" w:rsidRPr="00944A9E">
              <w:t> </w:t>
            </w:r>
            <w:r w:rsidRPr="00944A9E">
              <w:t xml:space="preserve">Pečivová, V. (2017). Subjective responsibility of primary teacher education students in pedagogical preparation context. </w:t>
            </w:r>
            <w:r w:rsidR="00D03085" w:rsidRPr="00D03085">
              <w:rPr>
                <w:i/>
              </w:rPr>
              <w:t>New Trends and Issues Proceedings on Humanities and Social Science</w:t>
            </w:r>
            <w:r w:rsidR="00D03085" w:rsidRPr="00701EF3">
              <w:rPr>
                <w:i/>
              </w:rPr>
              <w:t>, 4</w:t>
            </w:r>
            <w:r w:rsidR="00D03085">
              <w:t xml:space="preserve">(8), 47-51. </w:t>
            </w:r>
          </w:p>
          <w:p w:rsidR="00A65FE4" w:rsidRDefault="00A65FE4" w:rsidP="00E7344C">
            <w:pPr>
              <w:jc w:val="both"/>
              <w:rPr>
                <w:shd w:val="clear" w:color="auto" w:fill="FFFFFF"/>
              </w:rPr>
            </w:pPr>
          </w:p>
          <w:p w:rsidR="00A65FE4" w:rsidRDefault="00A65FE4" w:rsidP="00E7344C">
            <w:pPr>
              <w:jc w:val="both"/>
            </w:pPr>
          </w:p>
          <w:p w:rsidR="00476AD6" w:rsidRDefault="00476AD6" w:rsidP="00E7344C">
            <w:pPr>
              <w:jc w:val="both"/>
            </w:pPr>
          </w:p>
          <w:p w:rsidR="00D56500" w:rsidRDefault="00D56500" w:rsidP="00E7344C">
            <w:pPr>
              <w:jc w:val="both"/>
            </w:pPr>
          </w:p>
          <w:p w:rsidR="00476AD6" w:rsidRDefault="00476AD6" w:rsidP="00E7344C">
            <w:pPr>
              <w:jc w:val="both"/>
            </w:pPr>
          </w:p>
          <w:p w:rsidR="00476AD6" w:rsidRPr="00944A9E" w:rsidRDefault="00476AD6" w:rsidP="00E7344C">
            <w:pPr>
              <w:jc w:val="both"/>
            </w:pPr>
          </w:p>
          <w:p w:rsidR="00351861" w:rsidRPr="00944A9E" w:rsidRDefault="00351861" w:rsidP="00E7344C">
            <w:pPr>
              <w:jc w:val="both"/>
            </w:pPr>
          </w:p>
        </w:tc>
      </w:tr>
      <w:tr w:rsidR="00351861" w:rsidRPr="00944A9E" w:rsidTr="005314DC">
        <w:trPr>
          <w:trHeight w:val="218"/>
          <w:jc w:val="center"/>
        </w:trPr>
        <w:tc>
          <w:tcPr>
            <w:tcW w:w="9893" w:type="dxa"/>
            <w:gridSpan w:val="13"/>
            <w:shd w:val="clear" w:color="auto" w:fill="F7CAAC"/>
          </w:tcPr>
          <w:p w:rsidR="00351861" w:rsidRPr="00944A9E" w:rsidRDefault="00351861" w:rsidP="00E7344C">
            <w:pPr>
              <w:rPr>
                <w:b/>
              </w:rPr>
            </w:pPr>
            <w:r w:rsidRPr="00944A9E">
              <w:rPr>
                <w:b/>
              </w:rPr>
              <w:t>Působení v</w:t>
            </w:r>
            <w:r w:rsidR="00BB1A1C" w:rsidRPr="00944A9E">
              <w:rPr>
                <w:b/>
              </w:rPr>
              <w:t> </w:t>
            </w:r>
            <w:r w:rsidRPr="00944A9E">
              <w:rPr>
                <w:b/>
              </w:rPr>
              <w:t>zahraničí</w:t>
            </w:r>
          </w:p>
        </w:tc>
      </w:tr>
      <w:tr w:rsidR="00351861" w:rsidRPr="00944A9E" w:rsidTr="005314DC">
        <w:trPr>
          <w:trHeight w:val="1469"/>
          <w:jc w:val="center"/>
        </w:trPr>
        <w:tc>
          <w:tcPr>
            <w:tcW w:w="9893" w:type="dxa"/>
            <w:gridSpan w:val="13"/>
          </w:tcPr>
          <w:p w:rsidR="00351861" w:rsidRPr="00944A9E" w:rsidRDefault="00351861" w:rsidP="00E7344C">
            <w:pPr>
              <w:jc w:val="both"/>
            </w:pPr>
          </w:p>
        </w:tc>
      </w:tr>
      <w:tr w:rsidR="00351861" w:rsidRPr="00944A9E" w:rsidTr="005314DC">
        <w:trPr>
          <w:trHeight w:val="555"/>
          <w:jc w:val="center"/>
        </w:trPr>
        <w:tc>
          <w:tcPr>
            <w:tcW w:w="2552" w:type="dxa"/>
            <w:shd w:val="clear" w:color="auto" w:fill="F7CAAC"/>
          </w:tcPr>
          <w:p w:rsidR="00351861" w:rsidRPr="00944A9E" w:rsidRDefault="00351861" w:rsidP="00E7344C">
            <w:pPr>
              <w:jc w:val="both"/>
              <w:rPr>
                <w:b/>
              </w:rPr>
            </w:pPr>
            <w:r w:rsidRPr="00944A9E">
              <w:rPr>
                <w:b/>
              </w:rPr>
              <w:t xml:space="preserve">Podpis </w:t>
            </w:r>
          </w:p>
        </w:tc>
        <w:tc>
          <w:tcPr>
            <w:tcW w:w="4536" w:type="dxa"/>
            <w:gridSpan w:val="6"/>
          </w:tcPr>
          <w:p w:rsidR="00351861" w:rsidRPr="00944A9E" w:rsidRDefault="001C677D" w:rsidP="00E7344C">
            <w:pPr>
              <w:jc w:val="both"/>
            </w:pPr>
            <w:r>
              <w:t>Mgr. Veronika Pečivová, v. r.</w:t>
            </w:r>
          </w:p>
        </w:tc>
        <w:tc>
          <w:tcPr>
            <w:tcW w:w="786" w:type="dxa"/>
            <w:shd w:val="clear" w:color="auto" w:fill="F7CAAC"/>
          </w:tcPr>
          <w:p w:rsidR="00351861" w:rsidRPr="00944A9E" w:rsidRDefault="00351861" w:rsidP="00E7344C">
            <w:pPr>
              <w:jc w:val="both"/>
            </w:pPr>
            <w:r w:rsidRPr="00944A9E">
              <w:rPr>
                <w:b/>
              </w:rPr>
              <w:t>datum</w:t>
            </w:r>
          </w:p>
        </w:tc>
        <w:tc>
          <w:tcPr>
            <w:tcW w:w="2019" w:type="dxa"/>
            <w:gridSpan w:val="5"/>
          </w:tcPr>
          <w:p w:rsidR="00351861" w:rsidRPr="00944A9E" w:rsidRDefault="00514D89" w:rsidP="00E7344C">
            <w:pPr>
              <w:jc w:val="both"/>
            </w:pPr>
            <w:del w:id="5442" w:author="Hana Navrátilová" w:date="2019-09-24T11:10:00Z">
              <w:r>
                <w:delText xml:space="preserve">17. 12. 2018 </w:delText>
              </w:r>
            </w:del>
            <w:ins w:id="5443" w:author="Hana Navrátilová" w:date="2019-09-24T11:10:00Z">
              <w:r w:rsidR="00F62D39">
                <w:t xml:space="preserve">25. </w:t>
              </w:r>
              <w:r w:rsidR="00191F5B">
                <w:t>0</w:t>
              </w:r>
              <w:r w:rsidR="00F62D39">
                <w:t xml:space="preserve">9. 2019  </w:t>
              </w:r>
            </w:ins>
          </w:p>
        </w:tc>
      </w:tr>
    </w:tbl>
    <w:p w:rsidR="00AC7FD6" w:rsidRDefault="000F1640" w:rsidP="00E7344C">
      <w:r>
        <w:br w:type="page"/>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7"/>
        <w:gridCol w:w="810"/>
        <w:gridCol w:w="1674"/>
        <w:gridCol w:w="512"/>
        <w:gridCol w:w="41"/>
        <w:gridCol w:w="850"/>
        <w:gridCol w:w="992"/>
        <w:gridCol w:w="709"/>
        <w:gridCol w:w="142"/>
        <w:gridCol w:w="630"/>
        <w:gridCol w:w="809"/>
        <w:gridCol w:w="120"/>
      </w:tblGrid>
      <w:tr w:rsidR="006B6016" w:rsidRPr="00211277" w:rsidTr="00D6191C">
        <w:trPr>
          <w:jc w:val="center"/>
        </w:trPr>
        <w:tc>
          <w:tcPr>
            <w:tcW w:w="9776" w:type="dxa"/>
            <w:gridSpan w:val="12"/>
            <w:tcBorders>
              <w:top w:val="single" w:sz="4" w:space="0" w:color="auto"/>
              <w:left w:val="single" w:sz="4" w:space="0" w:color="auto"/>
              <w:bottom w:val="double" w:sz="4" w:space="0" w:color="auto"/>
              <w:right w:val="sing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211277" w:rsidRPr="00211277" w:rsidTr="00D6191C">
        <w:trPr>
          <w:jc w:val="center"/>
        </w:trPr>
        <w:tc>
          <w:tcPr>
            <w:tcW w:w="2487" w:type="dxa"/>
            <w:tcBorders>
              <w:top w:val="double" w:sz="4" w:space="0" w:color="auto"/>
            </w:tcBorders>
            <w:shd w:val="clear" w:color="auto" w:fill="F7CAAC"/>
          </w:tcPr>
          <w:p w:rsidR="00211277" w:rsidRPr="00211277" w:rsidRDefault="00211277" w:rsidP="004D6AF3">
            <w:pPr>
              <w:rPr>
                <w:b/>
              </w:rPr>
            </w:pPr>
            <w:r w:rsidRPr="00211277">
              <w:rPr>
                <w:b/>
              </w:rPr>
              <w:t>Vysoká škola</w:t>
            </w:r>
          </w:p>
        </w:tc>
        <w:tc>
          <w:tcPr>
            <w:tcW w:w="7289" w:type="dxa"/>
            <w:gridSpan w:val="11"/>
          </w:tcPr>
          <w:p w:rsidR="00211277" w:rsidRPr="00211277" w:rsidRDefault="00211277" w:rsidP="004D6AF3">
            <w:r w:rsidRPr="00211277">
              <w:t>UTB ve Zlíně</w:t>
            </w:r>
          </w:p>
        </w:tc>
      </w:tr>
      <w:tr w:rsidR="00211277" w:rsidRPr="00211277" w:rsidTr="00D6191C">
        <w:trPr>
          <w:jc w:val="center"/>
        </w:trPr>
        <w:tc>
          <w:tcPr>
            <w:tcW w:w="2487" w:type="dxa"/>
            <w:shd w:val="clear" w:color="auto" w:fill="F7CAAC"/>
          </w:tcPr>
          <w:p w:rsidR="00211277" w:rsidRPr="00211277" w:rsidRDefault="00211277" w:rsidP="004D6AF3">
            <w:pPr>
              <w:rPr>
                <w:b/>
              </w:rPr>
            </w:pPr>
            <w:r w:rsidRPr="00211277">
              <w:rPr>
                <w:b/>
              </w:rPr>
              <w:t>Součást vysoké školy</w:t>
            </w:r>
          </w:p>
        </w:tc>
        <w:tc>
          <w:tcPr>
            <w:tcW w:w="7289" w:type="dxa"/>
            <w:gridSpan w:val="11"/>
          </w:tcPr>
          <w:p w:rsidR="00211277" w:rsidRPr="00211277" w:rsidRDefault="00211277" w:rsidP="004D6AF3">
            <w:r w:rsidRPr="00211277">
              <w:t>Fakulta humanitních studií</w:t>
            </w:r>
          </w:p>
        </w:tc>
      </w:tr>
      <w:tr w:rsidR="00211277" w:rsidRPr="00211277" w:rsidTr="00D6191C">
        <w:trPr>
          <w:jc w:val="center"/>
        </w:trPr>
        <w:tc>
          <w:tcPr>
            <w:tcW w:w="2487" w:type="dxa"/>
            <w:shd w:val="clear" w:color="auto" w:fill="F7CAAC"/>
          </w:tcPr>
          <w:p w:rsidR="00211277" w:rsidRPr="00211277" w:rsidRDefault="00211277" w:rsidP="004D6AF3">
            <w:pPr>
              <w:rPr>
                <w:b/>
              </w:rPr>
            </w:pPr>
            <w:r w:rsidRPr="00211277">
              <w:rPr>
                <w:b/>
              </w:rPr>
              <w:t>Název studijního programu</w:t>
            </w:r>
          </w:p>
        </w:tc>
        <w:tc>
          <w:tcPr>
            <w:tcW w:w="7289" w:type="dxa"/>
            <w:gridSpan w:val="11"/>
          </w:tcPr>
          <w:p w:rsidR="00211277" w:rsidRPr="00211277" w:rsidRDefault="00211277" w:rsidP="004D6AF3">
            <w:r w:rsidRPr="00211277">
              <w:t>Učitelství pro 1. stupeň základní školy</w:t>
            </w:r>
          </w:p>
        </w:tc>
      </w:tr>
      <w:tr w:rsidR="000F1640" w:rsidRPr="00944A9E" w:rsidTr="00D6191C">
        <w:trPr>
          <w:gridAfter w:val="1"/>
          <w:wAfter w:w="120" w:type="dxa"/>
          <w:trHeight w:val="342"/>
          <w:jc w:val="center"/>
          <w:del w:id="5444" w:author="Hana Navrátilová" w:date="2019-09-24T11:10:00Z"/>
        </w:trPr>
        <w:tc>
          <w:tcPr>
            <w:tcW w:w="2487" w:type="dxa"/>
            <w:shd w:val="clear" w:color="auto" w:fill="F7CAAC"/>
          </w:tcPr>
          <w:p w:rsidR="000F1640" w:rsidRPr="00944A9E" w:rsidRDefault="000F1640" w:rsidP="00E7344C">
            <w:pPr>
              <w:jc w:val="both"/>
              <w:rPr>
                <w:del w:id="5445" w:author="Hana Navrátilová" w:date="2019-09-24T11:10:00Z"/>
                <w:b/>
              </w:rPr>
            </w:pPr>
            <w:del w:id="5446" w:author="Hana Navrátilová" w:date="2019-09-24T11:10:00Z">
              <w:r w:rsidRPr="00944A9E">
                <w:rPr>
                  <w:b/>
                </w:rPr>
                <w:delText>Jméno a příjmení</w:delText>
              </w:r>
            </w:del>
          </w:p>
        </w:tc>
        <w:tc>
          <w:tcPr>
            <w:tcW w:w="3887" w:type="dxa"/>
            <w:gridSpan w:val="5"/>
          </w:tcPr>
          <w:p w:rsidR="000F1640" w:rsidRPr="00944A9E" w:rsidRDefault="000F1640" w:rsidP="00E7344C">
            <w:pPr>
              <w:rPr>
                <w:del w:id="5447" w:author="Hana Navrátilová" w:date="2019-09-24T11:10:00Z"/>
              </w:rPr>
            </w:pPr>
            <w:del w:id="5448" w:author="Hana Navrátilová" w:date="2019-09-24T11:10:00Z">
              <w:r>
                <w:delText>Barbora Plisková</w:delText>
              </w:r>
            </w:del>
          </w:p>
        </w:tc>
        <w:tc>
          <w:tcPr>
            <w:tcW w:w="992" w:type="dxa"/>
            <w:shd w:val="clear" w:color="auto" w:fill="F7CAAC"/>
          </w:tcPr>
          <w:p w:rsidR="000F1640" w:rsidRPr="00944A9E" w:rsidRDefault="000F1640" w:rsidP="00E7344C">
            <w:pPr>
              <w:jc w:val="both"/>
              <w:rPr>
                <w:del w:id="5449" w:author="Hana Navrátilová" w:date="2019-09-24T11:10:00Z"/>
                <w:b/>
              </w:rPr>
            </w:pPr>
            <w:del w:id="5450" w:author="Hana Navrátilová" w:date="2019-09-24T11:10:00Z">
              <w:r w:rsidRPr="00944A9E">
                <w:rPr>
                  <w:b/>
                </w:rPr>
                <w:delText>Tituly</w:delText>
              </w:r>
            </w:del>
          </w:p>
        </w:tc>
        <w:tc>
          <w:tcPr>
            <w:tcW w:w="2290" w:type="dxa"/>
            <w:gridSpan w:val="4"/>
          </w:tcPr>
          <w:p w:rsidR="000F1640" w:rsidRPr="00944A9E" w:rsidRDefault="000F1640" w:rsidP="00E7344C">
            <w:pPr>
              <w:rPr>
                <w:del w:id="5451" w:author="Hana Navrátilová" w:date="2019-09-24T11:10:00Z"/>
              </w:rPr>
            </w:pPr>
          </w:p>
        </w:tc>
      </w:tr>
      <w:tr w:rsidR="00211277" w:rsidRPr="00211277" w:rsidTr="00D6191C">
        <w:trPr>
          <w:trHeight w:val="342"/>
          <w:jc w:val="center"/>
          <w:ins w:id="5452" w:author="Hana Navrátilová" w:date="2019-09-24T11:10:00Z"/>
        </w:trPr>
        <w:tc>
          <w:tcPr>
            <w:tcW w:w="2487" w:type="dxa"/>
            <w:shd w:val="clear" w:color="auto" w:fill="F7CAAC"/>
          </w:tcPr>
          <w:p w:rsidR="00211277" w:rsidRPr="00211277" w:rsidRDefault="00211277" w:rsidP="00211277">
            <w:pPr>
              <w:rPr>
                <w:ins w:id="5453" w:author="Hana Navrátilová" w:date="2019-09-24T11:10:00Z"/>
                <w:b/>
              </w:rPr>
            </w:pPr>
            <w:ins w:id="5454" w:author="Hana Navrátilová" w:date="2019-09-24T11:10:00Z">
              <w:r w:rsidRPr="00211277">
                <w:rPr>
                  <w:b/>
                </w:rPr>
                <w:t>Jméno a příjmení</w:t>
              </w:r>
            </w:ins>
          </w:p>
        </w:tc>
        <w:tc>
          <w:tcPr>
            <w:tcW w:w="3887" w:type="dxa"/>
            <w:gridSpan w:val="5"/>
          </w:tcPr>
          <w:p w:rsidR="00211277" w:rsidRPr="00211277" w:rsidRDefault="00211277" w:rsidP="00211277">
            <w:pPr>
              <w:rPr>
                <w:ins w:id="5455" w:author="Hana Navrátilová" w:date="2019-09-24T11:10:00Z"/>
              </w:rPr>
            </w:pPr>
            <w:ins w:id="5456" w:author="Hana Navrátilová" w:date="2019-09-24T11:10:00Z">
              <w:r w:rsidRPr="00211277">
                <w:t>Barbora Plisková</w:t>
              </w:r>
            </w:ins>
          </w:p>
        </w:tc>
        <w:tc>
          <w:tcPr>
            <w:tcW w:w="992" w:type="dxa"/>
            <w:shd w:val="clear" w:color="auto" w:fill="F7CAAC"/>
          </w:tcPr>
          <w:p w:rsidR="00211277" w:rsidRPr="00211277" w:rsidRDefault="00211277" w:rsidP="00211277">
            <w:pPr>
              <w:rPr>
                <w:ins w:id="5457" w:author="Hana Navrátilová" w:date="2019-09-24T11:10:00Z"/>
                <w:b/>
              </w:rPr>
            </w:pPr>
            <w:ins w:id="5458" w:author="Hana Navrátilová" w:date="2019-09-24T11:10:00Z">
              <w:r w:rsidRPr="00211277">
                <w:rPr>
                  <w:b/>
                </w:rPr>
                <w:t>Tituly</w:t>
              </w:r>
            </w:ins>
          </w:p>
        </w:tc>
        <w:tc>
          <w:tcPr>
            <w:tcW w:w="2410" w:type="dxa"/>
            <w:gridSpan w:val="5"/>
          </w:tcPr>
          <w:p w:rsidR="00211277" w:rsidRPr="00B46B13" w:rsidRDefault="00CC291F" w:rsidP="00211277">
            <w:pPr>
              <w:rPr>
                <w:ins w:id="5459" w:author="Hana Navrátilová" w:date="2019-09-24T11:10:00Z"/>
              </w:rPr>
            </w:pPr>
            <w:ins w:id="5460" w:author="Hana Navrátilová" w:date="2019-09-24T11:10:00Z">
              <w:r w:rsidRPr="00B46B13">
                <w:t>PhDr., Mgr., Bc.</w:t>
              </w:r>
            </w:ins>
          </w:p>
        </w:tc>
      </w:tr>
      <w:tr w:rsidR="008A1422" w:rsidRPr="00211277" w:rsidTr="00D6191C">
        <w:trPr>
          <w:jc w:val="center"/>
        </w:trPr>
        <w:tc>
          <w:tcPr>
            <w:tcW w:w="2487" w:type="dxa"/>
            <w:shd w:val="clear" w:color="auto" w:fill="F7CAAC"/>
          </w:tcPr>
          <w:p w:rsidR="00211277" w:rsidRPr="00211277" w:rsidRDefault="00211277" w:rsidP="004D6AF3">
            <w:pPr>
              <w:rPr>
                <w:b/>
              </w:rPr>
            </w:pPr>
            <w:r w:rsidRPr="00211277">
              <w:rPr>
                <w:b/>
              </w:rPr>
              <w:t>Rok narození</w:t>
            </w:r>
          </w:p>
        </w:tc>
        <w:tc>
          <w:tcPr>
            <w:tcW w:w="810" w:type="dxa"/>
          </w:tcPr>
          <w:p w:rsidR="00211277" w:rsidRPr="00211277" w:rsidRDefault="00211277" w:rsidP="004D6AF3">
            <w:r w:rsidRPr="00211277">
              <w:t>1977</w:t>
            </w:r>
          </w:p>
        </w:tc>
        <w:tc>
          <w:tcPr>
            <w:tcW w:w="1674" w:type="dxa"/>
            <w:shd w:val="clear" w:color="auto" w:fill="F7CAAC"/>
          </w:tcPr>
          <w:p w:rsidR="00211277" w:rsidRPr="00211277" w:rsidRDefault="00211277" w:rsidP="004D6AF3">
            <w:pPr>
              <w:rPr>
                <w:b/>
              </w:rPr>
            </w:pPr>
            <w:r w:rsidRPr="00211277">
              <w:rPr>
                <w:b/>
              </w:rPr>
              <w:t>typ vztahu k VŠ</w:t>
            </w:r>
          </w:p>
        </w:tc>
        <w:tc>
          <w:tcPr>
            <w:tcW w:w="553" w:type="dxa"/>
            <w:gridSpan w:val="2"/>
          </w:tcPr>
          <w:p w:rsidR="00211277" w:rsidRPr="00211277" w:rsidRDefault="00211277" w:rsidP="004D6AF3">
            <w:r w:rsidRPr="00211277">
              <w:t>pp</w:t>
            </w:r>
          </w:p>
        </w:tc>
        <w:tc>
          <w:tcPr>
            <w:tcW w:w="850" w:type="dxa"/>
            <w:shd w:val="clear" w:color="auto" w:fill="F7CAAC"/>
          </w:tcPr>
          <w:p w:rsidR="00211277" w:rsidRPr="00211277" w:rsidRDefault="00211277" w:rsidP="004D6AF3">
            <w:pPr>
              <w:rPr>
                <w:b/>
              </w:rPr>
            </w:pPr>
            <w:r w:rsidRPr="00211277">
              <w:rPr>
                <w:b/>
              </w:rPr>
              <w:t>rozsah</w:t>
            </w:r>
          </w:p>
        </w:tc>
        <w:tc>
          <w:tcPr>
            <w:tcW w:w="992" w:type="dxa"/>
          </w:tcPr>
          <w:p w:rsidR="00211277" w:rsidRPr="00211277" w:rsidRDefault="00211277" w:rsidP="004D6AF3">
            <w:r w:rsidRPr="00211277">
              <w:t>40h/týdně</w:t>
            </w:r>
          </w:p>
        </w:tc>
        <w:tc>
          <w:tcPr>
            <w:tcW w:w="851" w:type="dxa"/>
            <w:gridSpan w:val="2"/>
            <w:shd w:val="clear" w:color="auto" w:fill="F7CAAC"/>
          </w:tcPr>
          <w:p w:rsidR="00211277" w:rsidRPr="00B46B13" w:rsidRDefault="00211277" w:rsidP="004D6AF3">
            <w:pPr>
              <w:rPr>
                <w:b/>
              </w:rPr>
            </w:pPr>
            <w:r w:rsidRPr="00B46B13">
              <w:rPr>
                <w:b/>
              </w:rPr>
              <w:t>do kdy</w:t>
            </w:r>
          </w:p>
        </w:tc>
        <w:tc>
          <w:tcPr>
            <w:tcW w:w="1559" w:type="dxa"/>
            <w:gridSpan w:val="3"/>
          </w:tcPr>
          <w:p w:rsidR="00D6191C" w:rsidRPr="00B46B13" w:rsidRDefault="00D6191C" w:rsidP="00D6191C">
            <w:pPr>
              <w:jc w:val="both"/>
              <w:rPr>
                <w:color w:val="FF0000"/>
              </w:rPr>
            </w:pPr>
            <w:r w:rsidRPr="00B46B13">
              <w:rPr>
                <w:color w:val="FF0000"/>
              </w:rPr>
              <w:t>08/2019</w:t>
            </w:r>
          </w:p>
          <w:p w:rsidR="00211277" w:rsidRPr="00B46B13" w:rsidRDefault="00D6191C" w:rsidP="00D6191C">
            <w:r w:rsidRPr="00B46B13">
              <w:rPr>
                <w:color w:val="FF0000"/>
                <w:sz w:val="16"/>
              </w:rPr>
              <w:t>předpokládá se pokračování spolupráce</w:t>
            </w:r>
          </w:p>
        </w:tc>
      </w:tr>
      <w:tr w:rsidR="008A1422" w:rsidRPr="00211277" w:rsidTr="00D6191C">
        <w:trPr>
          <w:jc w:val="center"/>
        </w:trPr>
        <w:tc>
          <w:tcPr>
            <w:tcW w:w="4971" w:type="dxa"/>
            <w:gridSpan w:val="3"/>
            <w:shd w:val="clear" w:color="auto" w:fill="F7CAAC"/>
          </w:tcPr>
          <w:p w:rsidR="00211277" w:rsidRPr="00211277" w:rsidRDefault="00211277" w:rsidP="004D6AF3">
            <w:pPr>
              <w:rPr>
                <w:b/>
              </w:rPr>
            </w:pPr>
            <w:r w:rsidRPr="00211277">
              <w:rPr>
                <w:b/>
              </w:rPr>
              <w:t>Typ vztahu na součásti VŠ, která uskutečňuje st. program</w:t>
            </w:r>
          </w:p>
        </w:tc>
        <w:tc>
          <w:tcPr>
            <w:tcW w:w="553" w:type="dxa"/>
            <w:gridSpan w:val="2"/>
          </w:tcPr>
          <w:p w:rsidR="00211277" w:rsidRPr="00211277" w:rsidRDefault="00211277" w:rsidP="004D6AF3">
            <w:r w:rsidRPr="00211277">
              <w:t>pp</w:t>
            </w:r>
          </w:p>
        </w:tc>
        <w:tc>
          <w:tcPr>
            <w:tcW w:w="850" w:type="dxa"/>
            <w:shd w:val="clear" w:color="auto" w:fill="F7CAAC"/>
          </w:tcPr>
          <w:p w:rsidR="00211277" w:rsidRPr="00211277" w:rsidRDefault="00211277" w:rsidP="004D6AF3">
            <w:pPr>
              <w:rPr>
                <w:b/>
              </w:rPr>
            </w:pPr>
            <w:r w:rsidRPr="00211277">
              <w:rPr>
                <w:b/>
              </w:rPr>
              <w:t>rozsah</w:t>
            </w:r>
          </w:p>
        </w:tc>
        <w:tc>
          <w:tcPr>
            <w:tcW w:w="992" w:type="dxa"/>
          </w:tcPr>
          <w:p w:rsidR="00211277" w:rsidRPr="00211277" w:rsidRDefault="00211277" w:rsidP="004D6AF3">
            <w:pPr>
              <w:rPr>
                <w:lang w:val="sk-SK"/>
              </w:rPr>
            </w:pPr>
            <w:r w:rsidRPr="00211277">
              <w:t>40h/týdně</w:t>
            </w:r>
          </w:p>
        </w:tc>
        <w:tc>
          <w:tcPr>
            <w:tcW w:w="851" w:type="dxa"/>
            <w:gridSpan w:val="2"/>
            <w:shd w:val="clear" w:color="auto" w:fill="F7CAAC"/>
          </w:tcPr>
          <w:p w:rsidR="00211277" w:rsidRPr="00B46B13" w:rsidRDefault="00211277" w:rsidP="004D6AF3">
            <w:pPr>
              <w:rPr>
                <w:b/>
              </w:rPr>
            </w:pPr>
            <w:r w:rsidRPr="00B46B13">
              <w:rPr>
                <w:b/>
              </w:rPr>
              <w:t>do kdy</w:t>
            </w:r>
          </w:p>
        </w:tc>
        <w:tc>
          <w:tcPr>
            <w:tcW w:w="1559" w:type="dxa"/>
            <w:gridSpan w:val="3"/>
          </w:tcPr>
          <w:p w:rsidR="00211277" w:rsidRPr="00B46B13" w:rsidRDefault="00211277" w:rsidP="004D6AF3">
            <w:r w:rsidRPr="00B46B13">
              <w:t>08/2019</w:t>
            </w:r>
          </w:p>
        </w:tc>
      </w:tr>
      <w:tr w:rsidR="008A1422" w:rsidRPr="00211277" w:rsidTr="00D6191C">
        <w:trPr>
          <w:jc w:val="center"/>
        </w:trPr>
        <w:tc>
          <w:tcPr>
            <w:tcW w:w="5524" w:type="dxa"/>
            <w:gridSpan w:val="5"/>
            <w:shd w:val="clear" w:color="auto" w:fill="F7CAAC"/>
          </w:tcPr>
          <w:p w:rsidR="00211277" w:rsidRPr="00211277" w:rsidRDefault="00211277" w:rsidP="004D6AF3">
            <w:r w:rsidRPr="00211277">
              <w:rPr>
                <w:b/>
              </w:rPr>
              <w:t>Další současná působení jako akademický pracovník na jiných VŠ</w:t>
            </w:r>
          </w:p>
        </w:tc>
        <w:tc>
          <w:tcPr>
            <w:tcW w:w="1842" w:type="dxa"/>
            <w:gridSpan w:val="2"/>
            <w:shd w:val="clear" w:color="auto" w:fill="F7CAAC"/>
          </w:tcPr>
          <w:p w:rsidR="00211277" w:rsidRPr="00211277" w:rsidRDefault="00211277" w:rsidP="004D6AF3">
            <w:pPr>
              <w:rPr>
                <w:b/>
              </w:rPr>
            </w:pPr>
            <w:r w:rsidRPr="00211277">
              <w:rPr>
                <w:b/>
              </w:rPr>
              <w:t>typ prac. vztahu</w:t>
            </w:r>
          </w:p>
        </w:tc>
        <w:tc>
          <w:tcPr>
            <w:tcW w:w="2410" w:type="dxa"/>
            <w:gridSpan w:val="5"/>
            <w:shd w:val="clear" w:color="auto" w:fill="F7CAAC"/>
          </w:tcPr>
          <w:p w:rsidR="00211277" w:rsidRPr="00B46B13" w:rsidRDefault="00211277" w:rsidP="004D6AF3">
            <w:pPr>
              <w:rPr>
                <w:b/>
              </w:rPr>
            </w:pPr>
            <w:r w:rsidRPr="00B46B13">
              <w:rPr>
                <w:b/>
              </w:rPr>
              <w:t>Rozsah</w:t>
            </w:r>
          </w:p>
        </w:tc>
      </w:tr>
      <w:tr w:rsidR="00211277" w:rsidRPr="00211277" w:rsidTr="00D6191C">
        <w:trPr>
          <w:jc w:val="center"/>
        </w:trPr>
        <w:tc>
          <w:tcPr>
            <w:tcW w:w="5524" w:type="dxa"/>
            <w:gridSpan w:val="5"/>
          </w:tcPr>
          <w:p w:rsidR="00211277" w:rsidRPr="00211277" w:rsidRDefault="00211277" w:rsidP="004D6AF3">
            <w:r w:rsidRPr="00211277">
              <w:t>Nemá</w:t>
            </w:r>
          </w:p>
        </w:tc>
        <w:tc>
          <w:tcPr>
            <w:tcW w:w="1842" w:type="dxa"/>
            <w:gridSpan w:val="2"/>
          </w:tcPr>
          <w:p w:rsidR="00211277" w:rsidRPr="00211277" w:rsidRDefault="00211277" w:rsidP="004D6AF3"/>
        </w:tc>
        <w:tc>
          <w:tcPr>
            <w:tcW w:w="2410" w:type="dxa"/>
            <w:gridSpan w:val="5"/>
          </w:tcPr>
          <w:p w:rsidR="00211277" w:rsidRPr="00211277" w:rsidRDefault="00211277" w:rsidP="004D6AF3"/>
        </w:tc>
      </w:tr>
      <w:tr w:rsidR="00211277" w:rsidRPr="00211277" w:rsidTr="00D6191C">
        <w:trPr>
          <w:jc w:val="center"/>
        </w:trPr>
        <w:tc>
          <w:tcPr>
            <w:tcW w:w="9776" w:type="dxa"/>
            <w:gridSpan w:val="12"/>
            <w:shd w:val="clear" w:color="auto" w:fill="F7CAAC"/>
          </w:tcPr>
          <w:p w:rsidR="00211277" w:rsidRPr="00211277" w:rsidRDefault="00211277" w:rsidP="004D6AF3">
            <w:r w:rsidRPr="00211277">
              <w:rPr>
                <w:b/>
              </w:rPr>
              <w:t>Předměty příslušného studijního programu a způsob zapojení do jejich výuky, příp. další zapojení do uskutečňování studijního programu</w:t>
            </w:r>
          </w:p>
        </w:tc>
      </w:tr>
      <w:tr w:rsidR="00211277" w:rsidRPr="00211277" w:rsidTr="00D6191C">
        <w:trPr>
          <w:trHeight w:val="195"/>
          <w:jc w:val="center"/>
        </w:trPr>
        <w:tc>
          <w:tcPr>
            <w:tcW w:w="9776" w:type="dxa"/>
            <w:gridSpan w:val="12"/>
            <w:tcBorders>
              <w:top w:val="nil"/>
            </w:tcBorders>
          </w:tcPr>
          <w:p w:rsidR="00211277" w:rsidRPr="00211277" w:rsidRDefault="00211277" w:rsidP="00211277">
            <w:r w:rsidRPr="00211277">
              <w:t>Medicínská propedeutika</w:t>
            </w:r>
          </w:p>
        </w:tc>
      </w:tr>
      <w:tr w:rsidR="00211277" w:rsidRPr="00211277" w:rsidTr="00D6191C">
        <w:trPr>
          <w:jc w:val="center"/>
        </w:trPr>
        <w:tc>
          <w:tcPr>
            <w:tcW w:w="9776" w:type="dxa"/>
            <w:gridSpan w:val="12"/>
            <w:shd w:val="clear" w:color="auto" w:fill="F7CAAC"/>
          </w:tcPr>
          <w:p w:rsidR="00211277" w:rsidRPr="00211277" w:rsidRDefault="00211277" w:rsidP="004D6AF3">
            <w:r w:rsidRPr="00211277">
              <w:rPr>
                <w:b/>
              </w:rPr>
              <w:t xml:space="preserve">Údaje o vzdělání na VŠ </w:t>
            </w:r>
          </w:p>
        </w:tc>
      </w:tr>
      <w:tr w:rsidR="00211277" w:rsidRPr="00211277" w:rsidTr="00D6191C">
        <w:trPr>
          <w:trHeight w:val="1055"/>
          <w:jc w:val="center"/>
        </w:trPr>
        <w:tc>
          <w:tcPr>
            <w:tcW w:w="9776" w:type="dxa"/>
            <w:gridSpan w:val="12"/>
          </w:tcPr>
          <w:p w:rsidR="00CC291F" w:rsidRPr="004D6AF3" w:rsidRDefault="00CC291F" w:rsidP="00CC291F">
            <w:pPr>
              <w:rPr>
                <w:moveTo w:id="5461" w:author="Hana Navrátilová" w:date="2019-09-24T11:10:00Z"/>
              </w:rPr>
            </w:pPr>
            <w:moveToRangeStart w:id="5462" w:author="Hana Navrátilová" w:date="2019-09-24T11:10:00Z" w:name="move20215979"/>
            <w:moveTo w:id="5463" w:author="Hana Navrátilová" w:date="2019-09-24T11:10:00Z">
              <w:r w:rsidRPr="004D6AF3">
                <w:t>Bc., bakalářský obor Všeobecná sestra ve Zlíně, FHS UTB ve Zlíně</w:t>
              </w:r>
            </w:moveTo>
          </w:p>
          <w:moveToRangeEnd w:id="5462"/>
          <w:p w:rsidR="00211277" w:rsidRPr="004D6AF3" w:rsidRDefault="00211277" w:rsidP="00211277">
            <w:r w:rsidRPr="004D6AF3">
              <w:t xml:space="preserve">Mgr., magisterský obor Husitská teologie – psychosociální studia v Praze, HTF UK v Praze </w:t>
            </w:r>
          </w:p>
          <w:p w:rsidR="00211277" w:rsidRPr="004D6AF3" w:rsidRDefault="00211277" w:rsidP="00211277">
            <w:r w:rsidRPr="004D6AF3">
              <w:t>Doplňující pedagogické studium zaměřené na přípravu učitelů v Olomouci, PdF UP v Olomouci</w:t>
            </w:r>
          </w:p>
          <w:p w:rsidR="00CC291F" w:rsidRDefault="00CC291F" w:rsidP="00CC291F">
            <w:pPr>
              <w:rPr>
                <w:ins w:id="5464" w:author="Hana Navrátilová" w:date="2019-09-24T11:10:00Z"/>
              </w:rPr>
            </w:pPr>
            <w:ins w:id="5465" w:author="Hana Navrátilová" w:date="2019-09-24T11:10:00Z">
              <w:r>
                <w:t>PhDr., rigorózní zkouška v oboru Předškolní pedagogika, FHS UTB ve Zlíně</w:t>
              </w:r>
            </w:ins>
          </w:p>
          <w:p w:rsidR="00CC291F" w:rsidRPr="004D6AF3" w:rsidRDefault="00CC291F" w:rsidP="00CC291F">
            <w:pPr>
              <w:rPr>
                <w:moveFrom w:id="5466" w:author="Hana Navrátilová" w:date="2019-09-24T11:10:00Z"/>
              </w:rPr>
            </w:pPr>
            <w:moveFromRangeStart w:id="5467" w:author="Hana Navrátilová" w:date="2019-09-24T11:10:00Z" w:name="move20215979"/>
            <w:moveFrom w:id="5468" w:author="Hana Navrátilová" w:date="2019-09-24T11:10:00Z">
              <w:r w:rsidRPr="004D6AF3">
                <w:t>Bc., bakalářský obor Všeobecná sestra ve Zlíně, FHS UTB ve Zlíně</w:t>
              </w:r>
            </w:moveFrom>
          </w:p>
          <w:moveFromRangeEnd w:id="5467"/>
          <w:p w:rsidR="00211277" w:rsidRPr="00211277" w:rsidRDefault="00211277" w:rsidP="004D6AF3">
            <w:r w:rsidRPr="00211277">
              <w:t>doktorský studijní program, obor Pedagogika, 2018 – dosud, UTB ve Zlíně</w:t>
            </w:r>
          </w:p>
          <w:p w:rsidR="00211277" w:rsidRPr="00211277" w:rsidRDefault="00211277" w:rsidP="00211277"/>
        </w:tc>
      </w:tr>
      <w:tr w:rsidR="00211277" w:rsidRPr="00211277" w:rsidTr="00D6191C">
        <w:trPr>
          <w:jc w:val="center"/>
        </w:trPr>
        <w:tc>
          <w:tcPr>
            <w:tcW w:w="9776" w:type="dxa"/>
            <w:gridSpan w:val="12"/>
            <w:shd w:val="clear" w:color="auto" w:fill="F7CAAC"/>
          </w:tcPr>
          <w:p w:rsidR="00211277" w:rsidRPr="00211277" w:rsidRDefault="00211277" w:rsidP="004D6AF3">
            <w:pPr>
              <w:rPr>
                <w:b/>
              </w:rPr>
            </w:pPr>
            <w:r w:rsidRPr="00211277">
              <w:rPr>
                <w:b/>
              </w:rPr>
              <w:t>Údaje o odborném působení od absolvování VŠ</w:t>
            </w:r>
          </w:p>
        </w:tc>
      </w:tr>
      <w:tr w:rsidR="00211277" w:rsidRPr="00211277" w:rsidTr="004C68BE">
        <w:trPr>
          <w:trHeight w:val="584"/>
          <w:jc w:val="center"/>
        </w:trPr>
        <w:tc>
          <w:tcPr>
            <w:tcW w:w="9776" w:type="dxa"/>
            <w:gridSpan w:val="12"/>
          </w:tcPr>
          <w:p w:rsidR="00211277" w:rsidRPr="004D6AF3" w:rsidRDefault="00211277" w:rsidP="00211277">
            <w:r w:rsidRPr="004D6AF3">
              <w:t>2016 – dosud asistent Univerzita Tomáše Bati, Fakulta humanitních studií, Ústav zdravotnických věd</w:t>
            </w:r>
          </w:p>
          <w:p w:rsidR="00211277" w:rsidRPr="00211277" w:rsidRDefault="00211277" w:rsidP="00211277">
            <w:r w:rsidRPr="00211277">
              <w:t>2007 – 2018 pastorační asistent Církev čs. husitská</w:t>
            </w:r>
          </w:p>
        </w:tc>
      </w:tr>
      <w:tr w:rsidR="00211277" w:rsidRPr="00211277" w:rsidTr="00D6191C">
        <w:trPr>
          <w:trHeight w:val="250"/>
          <w:jc w:val="center"/>
        </w:trPr>
        <w:tc>
          <w:tcPr>
            <w:tcW w:w="9776" w:type="dxa"/>
            <w:gridSpan w:val="12"/>
            <w:shd w:val="clear" w:color="auto" w:fill="F7CAAC"/>
          </w:tcPr>
          <w:p w:rsidR="00211277" w:rsidRPr="00211277" w:rsidRDefault="00211277" w:rsidP="004D6AF3">
            <w:r w:rsidRPr="00211277">
              <w:rPr>
                <w:b/>
              </w:rPr>
              <w:t>Zkušenosti s vedením kvalifikačních a rigorózních prací</w:t>
            </w:r>
          </w:p>
        </w:tc>
      </w:tr>
      <w:tr w:rsidR="00211277" w:rsidRPr="00211277" w:rsidTr="00D6191C">
        <w:trPr>
          <w:trHeight w:val="291"/>
          <w:jc w:val="center"/>
        </w:trPr>
        <w:tc>
          <w:tcPr>
            <w:tcW w:w="9776" w:type="dxa"/>
            <w:gridSpan w:val="12"/>
          </w:tcPr>
          <w:p w:rsidR="00211277" w:rsidRPr="00211277" w:rsidRDefault="00211277" w:rsidP="004D6AF3">
            <w:r w:rsidRPr="00211277">
              <w:t>Vedení 2 bakalářských prací</w:t>
            </w:r>
          </w:p>
        </w:tc>
      </w:tr>
      <w:tr w:rsidR="008A1422" w:rsidRPr="00211277" w:rsidTr="00D6191C">
        <w:trPr>
          <w:jc w:val="center"/>
        </w:trPr>
        <w:tc>
          <w:tcPr>
            <w:tcW w:w="3297" w:type="dxa"/>
            <w:gridSpan w:val="2"/>
            <w:tcBorders>
              <w:top w:val="single" w:sz="12" w:space="0" w:color="auto"/>
            </w:tcBorders>
            <w:shd w:val="clear" w:color="auto" w:fill="F7CAAC"/>
          </w:tcPr>
          <w:p w:rsidR="00211277" w:rsidRPr="00211277" w:rsidRDefault="00211277" w:rsidP="004D6AF3">
            <w:r w:rsidRPr="00211277">
              <w:rPr>
                <w:b/>
              </w:rPr>
              <w:t xml:space="preserve">Obor habilitačního řízení </w:t>
            </w:r>
          </w:p>
        </w:tc>
        <w:tc>
          <w:tcPr>
            <w:tcW w:w="2186" w:type="dxa"/>
            <w:gridSpan w:val="2"/>
            <w:tcBorders>
              <w:top w:val="single" w:sz="12" w:space="0" w:color="auto"/>
            </w:tcBorders>
            <w:shd w:val="clear" w:color="auto" w:fill="F7CAAC"/>
          </w:tcPr>
          <w:p w:rsidR="00211277" w:rsidRPr="00211277" w:rsidRDefault="00211277" w:rsidP="004D6AF3">
            <w:r w:rsidRPr="00211277">
              <w:rPr>
                <w:b/>
              </w:rPr>
              <w:t>Rok udělení hodnosti</w:t>
            </w:r>
          </w:p>
        </w:tc>
        <w:tc>
          <w:tcPr>
            <w:tcW w:w="1883" w:type="dxa"/>
            <w:gridSpan w:val="3"/>
            <w:tcBorders>
              <w:top w:val="single" w:sz="12" w:space="0" w:color="auto"/>
              <w:right w:val="single" w:sz="12" w:space="0" w:color="auto"/>
            </w:tcBorders>
            <w:shd w:val="clear" w:color="auto" w:fill="F7CAAC"/>
          </w:tcPr>
          <w:p w:rsidR="00211277" w:rsidRPr="00211277" w:rsidRDefault="00211277" w:rsidP="004D6AF3">
            <w:r w:rsidRPr="00211277">
              <w:rPr>
                <w:b/>
              </w:rPr>
              <w:t>Řízení konáno na VŠ</w:t>
            </w:r>
          </w:p>
        </w:tc>
        <w:tc>
          <w:tcPr>
            <w:tcW w:w="2410" w:type="dxa"/>
            <w:gridSpan w:val="5"/>
            <w:tcBorders>
              <w:top w:val="single" w:sz="12" w:space="0" w:color="auto"/>
              <w:left w:val="single" w:sz="12" w:space="0" w:color="auto"/>
            </w:tcBorders>
            <w:shd w:val="clear" w:color="auto" w:fill="F7CAAC"/>
          </w:tcPr>
          <w:p w:rsidR="00211277" w:rsidRPr="00211277" w:rsidRDefault="00211277" w:rsidP="004D6AF3">
            <w:pPr>
              <w:rPr>
                <w:b/>
              </w:rPr>
            </w:pPr>
            <w:r w:rsidRPr="00211277">
              <w:rPr>
                <w:b/>
              </w:rPr>
              <w:t>Ohlasy publikací</w:t>
            </w:r>
          </w:p>
        </w:tc>
      </w:tr>
      <w:tr w:rsidR="008A1422" w:rsidRPr="00211277" w:rsidTr="00D6191C">
        <w:trPr>
          <w:jc w:val="center"/>
        </w:trPr>
        <w:tc>
          <w:tcPr>
            <w:tcW w:w="3297" w:type="dxa"/>
            <w:gridSpan w:val="2"/>
          </w:tcPr>
          <w:p w:rsidR="00211277" w:rsidRPr="00211277" w:rsidRDefault="00211277" w:rsidP="004D6AF3"/>
        </w:tc>
        <w:tc>
          <w:tcPr>
            <w:tcW w:w="2186" w:type="dxa"/>
            <w:gridSpan w:val="2"/>
          </w:tcPr>
          <w:p w:rsidR="00211277" w:rsidRPr="00211277" w:rsidRDefault="00211277" w:rsidP="004D6AF3"/>
        </w:tc>
        <w:tc>
          <w:tcPr>
            <w:tcW w:w="1883" w:type="dxa"/>
            <w:gridSpan w:val="3"/>
            <w:tcBorders>
              <w:right w:val="single" w:sz="12" w:space="0" w:color="auto"/>
            </w:tcBorders>
          </w:tcPr>
          <w:p w:rsidR="00211277" w:rsidRPr="00211277" w:rsidRDefault="00211277" w:rsidP="004D6AF3"/>
        </w:tc>
        <w:tc>
          <w:tcPr>
            <w:tcW w:w="709" w:type="dxa"/>
            <w:tcBorders>
              <w:left w:val="single" w:sz="12" w:space="0" w:color="auto"/>
            </w:tcBorders>
            <w:shd w:val="clear" w:color="auto" w:fill="F7CAAC"/>
          </w:tcPr>
          <w:p w:rsidR="00211277" w:rsidRPr="00211277" w:rsidRDefault="00211277" w:rsidP="004D6AF3">
            <w:r w:rsidRPr="00211277">
              <w:rPr>
                <w:b/>
              </w:rPr>
              <w:t>WOS</w:t>
            </w:r>
          </w:p>
        </w:tc>
        <w:tc>
          <w:tcPr>
            <w:tcW w:w="772" w:type="dxa"/>
            <w:gridSpan w:val="2"/>
            <w:shd w:val="clear" w:color="auto" w:fill="F7CAAC"/>
          </w:tcPr>
          <w:p w:rsidR="00211277" w:rsidRPr="004D6AF3" w:rsidRDefault="00211277" w:rsidP="004D6AF3">
            <w:r w:rsidRPr="004D6AF3">
              <w:rPr>
                <w:b/>
              </w:rPr>
              <w:t>Scopus</w:t>
            </w:r>
          </w:p>
        </w:tc>
        <w:tc>
          <w:tcPr>
            <w:tcW w:w="929" w:type="dxa"/>
            <w:gridSpan w:val="2"/>
            <w:shd w:val="clear" w:color="auto" w:fill="F7CAAC"/>
          </w:tcPr>
          <w:p w:rsidR="00211277" w:rsidRPr="00211277" w:rsidRDefault="00211277" w:rsidP="004D6AF3">
            <w:r w:rsidRPr="004D6AF3">
              <w:rPr>
                <w:b/>
              </w:rPr>
              <w:t>ostatní</w:t>
            </w:r>
          </w:p>
        </w:tc>
      </w:tr>
      <w:tr w:rsidR="008A1422" w:rsidRPr="00211277" w:rsidTr="00D6191C">
        <w:trPr>
          <w:trHeight w:val="70"/>
          <w:jc w:val="center"/>
        </w:trPr>
        <w:tc>
          <w:tcPr>
            <w:tcW w:w="3297" w:type="dxa"/>
            <w:gridSpan w:val="2"/>
            <w:shd w:val="clear" w:color="auto" w:fill="F7CAAC"/>
          </w:tcPr>
          <w:p w:rsidR="00211277" w:rsidRPr="00211277" w:rsidRDefault="00211277" w:rsidP="004D6AF3">
            <w:r w:rsidRPr="00211277">
              <w:rPr>
                <w:b/>
              </w:rPr>
              <w:t>Obor jmenovacího řízení</w:t>
            </w:r>
          </w:p>
        </w:tc>
        <w:tc>
          <w:tcPr>
            <w:tcW w:w="2186" w:type="dxa"/>
            <w:gridSpan w:val="2"/>
            <w:shd w:val="clear" w:color="auto" w:fill="F7CAAC"/>
          </w:tcPr>
          <w:p w:rsidR="00211277" w:rsidRPr="00211277" w:rsidRDefault="00211277" w:rsidP="004D6AF3">
            <w:r w:rsidRPr="00211277">
              <w:rPr>
                <w:b/>
              </w:rPr>
              <w:t>Rok udělení hodnosti</w:t>
            </w:r>
          </w:p>
        </w:tc>
        <w:tc>
          <w:tcPr>
            <w:tcW w:w="1883" w:type="dxa"/>
            <w:gridSpan w:val="3"/>
            <w:tcBorders>
              <w:right w:val="single" w:sz="12" w:space="0" w:color="auto"/>
            </w:tcBorders>
            <w:shd w:val="clear" w:color="auto" w:fill="F7CAAC"/>
          </w:tcPr>
          <w:p w:rsidR="00211277" w:rsidRPr="00211277" w:rsidRDefault="00211277" w:rsidP="004D6AF3">
            <w:r w:rsidRPr="00211277">
              <w:rPr>
                <w:b/>
              </w:rPr>
              <w:t>Řízení konáno na VŠ</w:t>
            </w:r>
          </w:p>
        </w:tc>
        <w:tc>
          <w:tcPr>
            <w:tcW w:w="709" w:type="dxa"/>
            <w:vMerge w:val="restart"/>
            <w:tcBorders>
              <w:left w:val="single" w:sz="12" w:space="0" w:color="auto"/>
            </w:tcBorders>
          </w:tcPr>
          <w:p w:rsidR="00211277" w:rsidRPr="00211277" w:rsidRDefault="00211277" w:rsidP="004D6AF3"/>
        </w:tc>
        <w:tc>
          <w:tcPr>
            <w:tcW w:w="772" w:type="dxa"/>
            <w:gridSpan w:val="2"/>
            <w:vMerge w:val="restart"/>
          </w:tcPr>
          <w:p w:rsidR="00211277" w:rsidRPr="00211277" w:rsidRDefault="00211277" w:rsidP="004D6AF3"/>
        </w:tc>
        <w:tc>
          <w:tcPr>
            <w:tcW w:w="929" w:type="dxa"/>
            <w:gridSpan w:val="2"/>
            <w:vMerge w:val="restart"/>
          </w:tcPr>
          <w:p w:rsidR="00211277" w:rsidRPr="00211277" w:rsidRDefault="00211277" w:rsidP="004D6AF3"/>
        </w:tc>
      </w:tr>
      <w:tr w:rsidR="00211277" w:rsidRPr="00211277" w:rsidTr="00D6191C">
        <w:trPr>
          <w:trHeight w:val="205"/>
          <w:jc w:val="center"/>
        </w:trPr>
        <w:tc>
          <w:tcPr>
            <w:tcW w:w="3297" w:type="dxa"/>
            <w:gridSpan w:val="2"/>
          </w:tcPr>
          <w:p w:rsidR="00211277" w:rsidRPr="00211277" w:rsidRDefault="00211277" w:rsidP="004D6AF3"/>
        </w:tc>
        <w:tc>
          <w:tcPr>
            <w:tcW w:w="2186" w:type="dxa"/>
            <w:gridSpan w:val="2"/>
          </w:tcPr>
          <w:p w:rsidR="00211277" w:rsidRPr="00211277" w:rsidRDefault="00211277" w:rsidP="004D6AF3"/>
        </w:tc>
        <w:tc>
          <w:tcPr>
            <w:tcW w:w="1883" w:type="dxa"/>
            <w:gridSpan w:val="3"/>
            <w:tcBorders>
              <w:right w:val="single" w:sz="12" w:space="0" w:color="auto"/>
            </w:tcBorders>
          </w:tcPr>
          <w:p w:rsidR="00211277" w:rsidRPr="00211277" w:rsidRDefault="00211277" w:rsidP="004D6AF3"/>
        </w:tc>
        <w:tc>
          <w:tcPr>
            <w:tcW w:w="709" w:type="dxa"/>
            <w:vMerge/>
            <w:tcBorders>
              <w:left w:val="single" w:sz="12" w:space="0" w:color="auto"/>
            </w:tcBorders>
            <w:vAlign w:val="center"/>
          </w:tcPr>
          <w:p w:rsidR="00211277" w:rsidRPr="00211277" w:rsidRDefault="00211277" w:rsidP="00211277">
            <w:pPr>
              <w:rPr>
                <w:b/>
              </w:rPr>
            </w:pPr>
          </w:p>
        </w:tc>
        <w:tc>
          <w:tcPr>
            <w:tcW w:w="772" w:type="dxa"/>
            <w:gridSpan w:val="2"/>
            <w:vMerge/>
            <w:vAlign w:val="center"/>
          </w:tcPr>
          <w:p w:rsidR="00211277" w:rsidRPr="00211277" w:rsidRDefault="00211277" w:rsidP="00211277">
            <w:pPr>
              <w:rPr>
                <w:b/>
              </w:rPr>
            </w:pPr>
          </w:p>
        </w:tc>
        <w:tc>
          <w:tcPr>
            <w:tcW w:w="929" w:type="dxa"/>
            <w:gridSpan w:val="2"/>
            <w:vMerge/>
            <w:vAlign w:val="center"/>
          </w:tcPr>
          <w:p w:rsidR="00211277" w:rsidRPr="00211277" w:rsidRDefault="00211277" w:rsidP="00211277">
            <w:pPr>
              <w:rPr>
                <w:b/>
              </w:rPr>
            </w:pPr>
          </w:p>
        </w:tc>
      </w:tr>
      <w:tr w:rsidR="00211277" w:rsidRPr="00211277" w:rsidTr="00D6191C">
        <w:trPr>
          <w:jc w:val="center"/>
        </w:trPr>
        <w:tc>
          <w:tcPr>
            <w:tcW w:w="9776" w:type="dxa"/>
            <w:gridSpan w:val="12"/>
            <w:shd w:val="clear" w:color="auto" w:fill="F7CAAC"/>
          </w:tcPr>
          <w:p w:rsidR="00211277" w:rsidRPr="00211277" w:rsidRDefault="00211277" w:rsidP="004D6AF3">
            <w:pPr>
              <w:rPr>
                <w:b/>
              </w:rPr>
            </w:pPr>
            <w:r w:rsidRPr="00211277">
              <w:rPr>
                <w:b/>
              </w:rPr>
              <w:t xml:space="preserve">Přehled o nejvýznamnější publikační a další tvůrčí činnosti nebo další profesní činnosti u odborníků z praxe vztahující se k zabezpečovaným předmětům </w:t>
            </w:r>
          </w:p>
        </w:tc>
      </w:tr>
      <w:tr w:rsidR="00211277" w:rsidRPr="00211277" w:rsidTr="00D6191C">
        <w:trPr>
          <w:trHeight w:val="70"/>
          <w:jc w:val="center"/>
        </w:trPr>
        <w:tc>
          <w:tcPr>
            <w:tcW w:w="9776" w:type="dxa"/>
            <w:gridSpan w:val="12"/>
          </w:tcPr>
          <w:p w:rsidR="00211277" w:rsidRPr="00211277" w:rsidRDefault="00211277" w:rsidP="004D6AF3">
            <w:pPr>
              <w:rPr>
                <w:lang w:val="sk-SK"/>
              </w:rPr>
            </w:pPr>
            <w:r w:rsidRPr="00211277">
              <w:rPr>
                <w:lang w:val="sk-SK"/>
              </w:rPr>
              <w:t xml:space="preserve">Snopek, P., Plisková, B., Filová, A., &amp; Koutecký V. (2018). </w:t>
            </w:r>
            <w:r w:rsidRPr="00211277">
              <w:rPr>
                <w:i/>
                <w:lang w:val="sk-SK"/>
              </w:rPr>
              <w:t>Jak učitelé pracují s chronicky nemocnými žáky mladšího školního věku</w:t>
            </w:r>
            <w:r w:rsidRPr="00211277">
              <w:rPr>
                <w:lang w:val="sk-SK"/>
              </w:rPr>
              <w:t>. Zlín: Univerzita Tomáše Bati ve Zlíně, Fakulta humanitních studií.</w:t>
            </w:r>
          </w:p>
          <w:p w:rsidR="00211277" w:rsidRPr="00211277" w:rsidRDefault="00211277" w:rsidP="004D6AF3">
            <w:r w:rsidRPr="00211277">
              <w:t xml:space="preserve">Plisková, B., &amp; Snopek, P. (2018). </w:t>
            </w:r>
            <w:r w:rsidRPr="00211277">
              <w:rPr>
                <w:i/>
              </w:rPr>
              <w:t>Rozvoj klíčových kompetencí studentů ve zdravotnické problematice</w:t>
            </w:r>
            <w:r w:rsidRPr="00211277">
              <w:t xml:space="preserve">. Zlín: Fakulta humanitních studií Univerzity Tomáše Bati ve Zlíně. </w:t>
            </w:r>
          </w:p>
          <w:p w:rsidR="00211277" w:rsidRPr="004D6AF3" w:rsidRDefault="00211277" w:rsidP="004D6AF3">
            <w:r w:rsidRPr="001661B8">
              <w:t xml:space="preserve">Plisková, B., </w:t>
            </w:r>
            <w:r w:rsidRPr="004D6AF3">
              <w:t xml:space="preserve">&amp; </w:t>
            </w:r>
            <w:r w:rsidRPr="001661B8">
              <w:t xml:space="preserve">Snopek, P. (2017). Primary School Teachers’ Awareness of Chronic Diseases of Children. </w:t>
            </w:r>
            <w:r w:rsidRPr="00F01BD0">
              <w:rPr>
                <w:i/>
              </w:rPr>
              <w:t>Acta Educationis Generalis, 7</w:t>
            </w:r>
            <w:r w:rsidRPr="005209F5">
              <w:t>(3), 111-121.</w:t>
            </w:r>
            <w:r w:rsidRPr="004D6AF3">
              <w:t xml:space="preserve"> </w:t>
            </w:r>
          </w:p>
          <w:p w:rsidR="00211277" w:rsidRPr="004D6AF3" w:rsidRDefault="00211277" w:rsidP="004D6AF3">
            <w:r w:rsidRPr="004D6AF3">
              <w:t xml:space="preserve">Plisková, B., Snopek, P., Filová A., Koutecký, V. (2017). </w:t>
            </w:r>
            <w:r w:rsidRPr="001661B8">
              <w:t xml:space="preserve">Impacts on Education in Children with Celiac disease. </w:t>
            </w:r>
            <w:hyperlink r:id="rId31" w:history="1">
              <w:r w:rsidRPr="001661B8">
                <w:rPr>
                  <w:rStyle w:val="Hypertextovodkaz"/>
                  <w:i/>
                </w:rPr>
                <w:t>Selected Papers of 8th World Conference on Learning Teaching and Educationa</w:t>
              </w:r>
              <w:r w:rsidRPr="00F01BD0">
                <w:rPr>
                  <w:rStyle w:val="Hypertextovodkaz"/>
                  <w:i/>
                </w:rPr>
                <w:t>l Lead</w:t>
              </w:r>
              <w:r w:rsidRPr="005209F5">
                <w:rPr>
                  <w:rStyle w:val="Hypertextovodkaz"/>
                  <w:i/>
                </w:rPr>
                <w:t>ership</w:t>
              </w:r>
            </w:hyperlink>
            <w:r w:rsidRPr="00470B98">
              <w:rPr>
                <w:i/>
              </w:rPr>
              <w:t>, 4</w:t>
            </w:r>
            <w:r w:rsidRPr="00470B98">
              <w:t xml:space="preserve">(8). </w:t>
            </w:r>
          </w:p>
          <w:p w:rsidR="00211277" w:rsidRPr="004D6AF3" w:rsidRDefault="00211277" w:rsidP="004D6AF3">
            <w:r w:rsidRPr="001661B8">
              <w:t xml:space="preserve">Snopek, P., Plisková, B., Filová, A., </w:t>
            </w:r>
            <w:r w:rsidRPr="004D6AF3">
              <w:t xml:space="preserve">&amp; </w:t>
            </w:r>
            <w:r w:rsidRPr="001661B8">
              <w:t xml:space="preserve">Koutecký, V. (2017). Teachers’ knowledge and attitude toward children with epilepsy. </w:t>
            </w:r>
            <w:r w:rsidRPr="00F01BD0">
              <w:rPr>
                <w:i/>
              </w:rPr>
              <w:t>Procedia: Social and Behavioral Sciences</w:t>
            </w:r>
            <w:r w:rsidRPr="005209F5">
              <w:t xml:space="preserve">. Philadelphia: Elsevier, 195-199. </w:t>
            </w:r>
          </w:p>
          <w:p w:rsidR="00211277" w:rsidRPr="004D6AF3" w:rsidRDefault="00211277" w:rsidP="004D6AF3">
            <w:r w:rsidRPr="004D6AF3">
              <w:t xml:space="preserve">Plisková, B., &amp; Snopek, P. (2016). Klinická praxe studentů ošetřovatelství. Ošetřovatelský výzkum a praxe založená </w:t>
            </w:r>
            <w:r w:rsidRPr="004D6AF3">
              <w:br/>
              <w:t xml:space="preserve">na důkazech.  </w:t>
            </w:r>
            <w:r w:rsidRPr="004D6AF3">
              <w:rPr>
                <w:i/>
              </w:rPr>
              <w:t>In</w:t>
            </w:r>
            <w:r w:rsidRPr="004D6AF3">
              <w:t xml:space="preserve"> </w:t>
            </w:r>
            <w:r w:rsidRPr="004D6AF3">
              <w:rPr>
                <w:i/>
              </w:rPr>
              <w:t>Sborník příspěvků z X. mezinárodního sympozia ošetřovatelství: Ostrava, 26. květen 2016</w:t>
            </w:r>
            <w:r w:rsidRPr="004D6AF3">
              <w:t>. Ostrava: Universitas Ostraviensis, 172-178.</w:t>
            </w:r>
          </w:p>
          <w:p w:rsidR="000F1640" w:rsidRPr="004C68BE" w:rsidRDefault="00211277" w:rsidP="009C6545">
            <w:pPr>
              <w:jc w:val="both"/>
              <w:rPr>
                <w:del w:id="5469" w:author="Hana Navrátilová" w:date="2019-09-24T11:10:00Z"/>
              </w:rPr>
            </w:pPr>
            <w:r w:rsidRPr="004D6AF3">
              <w:t>Snopek, P., &amp; Plisková, B. (2016). The determinants of clinical practice from the perspective of students of  nursing. </w:t>
            </w:r>
            <w:r w:rsidRPr="004D6AF3">
              <w:br/>
              <w:t xml:space="preserve">In Suvada J., Czarnecki P., Babela R. </w:t>
            </w:r>
            <w:r w:rsidRPr="004D6AF3">
              <w:rPr>
                <w:i/>
              </w:rPr>
              <w:t>Interdisciplinary Updates on Health and Nursing</w:t>
            </w:r>
            <w:r w:rsidRPr="004D6AF3">
              <w:t>, Warsaw</w:t>
            </w:r>
            <w:r w:rsidR="004C68BE">
              <w:t xml:space="preserve"> Management University, Warsaw.</w:t>
            </w:r>
            <w:del w:id="5470" w:author="Hana Navrátilová" w:date="2019-09-24T11:10:00Z">
              <w:r w:rsidR="000F1640" w:rsidRPr="00E73DC6">
                <w:rPr>
                  <w:color w:val="000000"/>
                </w:rPr>
                <w:delText>Snopek, P., Popovičová M., &amp; Plisková, B. (2016). Moral Dilemma in Clinical Practice of Nursing Students. </w:delText>
              </w:r>
              <w:r w:rsidR="000F1640" w:rsidRPr="00E73DC6">
                <w:rPr>
                  <w:i/>
                  <w:iCs/>
                  <w:color w:val="000000"/>
                </w:rPr>
                <w:delText xml:space="preserve">In European Proceedings of Social and Behavioural Sciences </w:delText>
              </w:r>
              <w:r w:rsidR="000F1640" w:rsidRPr="00E73DC6">
                <w:rPr>
                  <w:color w:val="000000"/>
                </w:rPr>
                <w:delText xml:space="preserve">[online]. Porto, Portugal. </w:delText>
              </w:r>
            </w:del>
          </w:p>
          <w:p w:rsidR="00211277" w:rsidRPr="00211277" w:rsidRDefault="00211277" w:rsidP="004D6AF3"/>
        </w:tc>
      </w:tr>
      <w:tr w:rsidR="00211277" w:rsidRPr="00211277" w:rsidTr="00D6191C">
        <w:trPr>
          <w:trHeight w:val="218"/>
          <w:jc w:val="center"/>
        </w:trPr>
        <w:tc>
          <w:tcPr>
            <w:tcW w:w="9776" w:type="dxa"/>
            <w:gridSpan w:val="12"/>
            <w:shd w:val="clear" w:color="auto" w:fill="F7CAAC"/>
          </w:tcPr>
          <w:p w:rsidR="00211277" w:rsidRPr="00211277" w:rsidRDefault="00211277" w:rsidP="00211277">
            <w:pPr>
              <w:rPr>
                <w:b/>
              </w:rPr>
            </w:pPr>
            <w:r w:rsidRPr="00211277">
              <w:rPr>
                <w:b/>
              </w:rPr>
              <w:t>Působení v zahraničí</w:t>
            </w:r>
          </w:p>
        </w:tc>
      </w:tr>
      <w:tr w:rsidR="00211277" w:rsidRPr="00211277" w:rsidTr="004C68BE">
        <w:trPr>
          <w:trHeight w:val="305"/>
          <w:jc w:val="center"/>
        </w:trPr>
        <w:tc>
          <w:tcPr>
            <w:tcW w:w="9776" w:type="dxa"/>
            <w:gridSpan w:val="12"/>
          </w:tcPr>
          <w:p w:rsidR="00211277" w:rsidRPr="00211277" w:rsidRDefault="00211277" w:rsidP="00211277"/>
        </w:tc>
      </w:tr>
      <w:tr w:rsidR="008A1422" w:rsidRPr="00211277" w:rsidTr="00D6191C">
        <w:trPr>
          <w:trHeight w:val="412"/>
          <w:jc w:val="center"/>
        </w:trPr>
        <w:tc>
          <w:tcPr>
            <w:tcW w:w="2487" w:type="dxa"/>
            <w:shd w:val="clear" w:color="auto" w:fill="F7CAAC"/>
          </w:tcPr>
          <w:p w:rsidR="00211277" w:rsidRPr="00211277" w:rsidRDefault="00211277" w:rsidP="004D6AF3">
            <w:pPr>
              <w:rPr>
                <w:b/>
              </w:rPr>
            </w:pPr>
            <w:r w:rsidRPr="00211277">
              <w:rPr>
                <w:b/>
              </w:rPr>
              <w:t xml:space="preserve">Podpis </w:t>
            </w:r>
          </w:p>
        </w:tc>
        <w:tc>
          <w:tcPr>
            <w:tcW w:w="3887" w:type="dxa"/>
            <w:gridSpan w:val="5"/>
          </w:tcPr>
          <w:p w:rsidR="00211277" w:rsidRPr="00211277" w:rsidRDefault="00211277" w:rsidP="004D6AF3">
            <w:r w:rsidRPr="00211277">
              <w:t xml:space="preserve">Mgr. Bc. Barbora Plisková, v. r. </w:t>
            </w:r>
          </w:p>
        </w:tc>
        <w:tc>
          <w:tcPr>
            <w:tcW w:w="992" w:type="dxa"/>
            <w:shd w:val="clear" w:color="auto" w:fill="F7CAAC"/>
          </w:tcPr>
          <w:p w:rsidR="00211277" w:rsidRPr="00211277" w:rsidRDefault="00211277" w:rsidP="004D6AF3">
            <w:r w:rsidRPr="00211277">
              <w:rPr>
                <w:b/>
              </w:rPr>
              <w:t>datum</w:t>
            </w:r>
          </w:p>
        </w:tc>
        <w:tc>
          <w:tcPr>
            <w:tcW w:w="2410" w:type="dxa"/>
            <w:gridSpan w:val="5"/>
          </w:tcPr>
          <w:p w:rsidR="00211277" w:rsidRPr="00211277" w:rsidRDefault="00FE303D" w:rsidP="004D6AF3">
            <w:del w:id="5471" w:author="Hana Navrátilová" w:date="2019-09-24T11:10:00Z">
              <w:r>
                <w:delText>17. 12. 2018</w:delText>
              </w:r>
            </w:del>
            <w:ins w:id="5472" w:author="Hana Navrátilová" w:date="2019-09-24T11:10:00Z">
              <w:r w:rsidR="00CC291F">
                <w:t>25. 09. 2019</w:t>
              </w:r>
            </w:ins>
          </w:p>
        </w:tc>
      </w:tr>
    </w:tbl>
    <w:p w:rsidR="00AC7FD6" w:rsidRDefault="00AC7FD6" w:rsidP="00E7344C">
      <w:pPr>
        <w:rPr>
          <w:del w:id="5473" w:author="Hana Navrátilová" w:date="2019-09-24T11:10:00Z"/>
        </w:rPr>
      </w:pP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8"/>
        <w:gridCol w:w="828"/>
        <w:gridCol w:w="1719"/>
        <w:gridCol w:w="992"/>
        <w:gridCol w:w="994"/>
        <w:gridCol w:w="993"/>
        <w:gridCol w:w="709"/>
        <w:gridCol w:w="1251"/>
        <w:gridCol w:w="12"/>
      </w:tblGrid>
      <w:tr w:rsidR="00AC7FD6" w:rsidRPr="00944A9E" w:rsidTr="00AC7FD6">
        <w:trPr>
          <w:jc w:val="center"/>
          <w:del w:id="5474" w:author="Hana Navrátilová" w:date="2019-09-24T11:10:00Z"/>
        </w:trPr>
        <w:tc>
          <w:tcPr>
            <w:tcW w:w="10046" w:type="dxa"/>
            <w:gridSpan w:val="9"/>
            <w:tcBorders>
              <w:bottom w:val="double" w:sz="4" w:space="0" w:color="auto"/>
            </w:tcBorders>
            <w:shd w:val="clear" w:color="auto" w:fill="BDD6EE"/>
          </w:tcPr>
          <w:p w:rsidR="00AC7FD6" w:rsidRPr="00944A9E" w:rsidRDefault="00AC7FD6" w:rsidP="00E7344C">
            <w:pPr>
              <w:jc w:val="both"/>
              <w:rPr>
                <w:del w:id="5475" w:author="Hana Navrátilová" w:date="2019-09-24T11:10:00Z"/>
                <w:b/>
                <w:sz w:val="28"/>
              </w:rPr>
            </w:pPr>
            <w:del w:id="5476" w:author="Hana Navrátilová" w:date="2019-09-24T11:10:00Z">
              <w:r w:rsidRPr="00944A9E">
                <w:rPr>
                  <w:b/>
                  <w:sz w:val="28"/>
                </w:rPr>
                <w:delText>C – I – Personální zabezpečení</w:delText>
              </w:r>
            </w:del>
          </w:p>
        </w:tc>
      </w:tr>
      <w:tr w:rsidR="00AC7FD6" w:rsidRPr="00944A9E" w:rsidTr="00DE4FBB">
        <w:trPr>
          <w:jc w:val="center"/>
          <w:del w:id="5477" w:author="Hana Navrátilová" w:date="2019-09-24T11:10:00Z"/>
        </w:trPr>
        <w:tc>
          <w:tcPr>
            <w:tcW w:w="2548" w:type="dxa"/>
            <w:tcBorders>
              <w:top w:val="double" w:sz="4" w:space="0" w:color="auto"/>
            </w:tcBorders>
            <w:shd w:val="clear" w:color="auto" w:fill="F7CAAC"/>
          </w:tcPr>
          <w:p w:rsidR="00AC7FD6" w:rsidRPr="00944A9E" w:rsidRDefault="00AC7FD6" w:rsidP="00E7344C">
            <w:pPr>
              <w:jc w:val="both"/>
              <w:rPr>
                <w:del w:id="5478" w:author="Hana Navrátilová" w:date="2019-09-24T11:10:00Z"/>
                <w:b/>
              </w:rPr>
            </w:pPr>
            <w:del w:id="5479" w:author="Hana Navrátilová" w:date="2019-09-24T11:10:00Z">
              <w:r w:rsidRPr="00944A9E">
                <w:rPr>
                  <w:b/>
                </w:rPr>
                <w:delText>Vysoká škola</w:delText>
              </w:r>
            </w:del>
          </w:p>
        </w:tc>
        <w:tc>
          <w:tcPr>
            <w:tcW w:w="7498" w:type="dxa"/>
            <w:gridSpan w:val="8"/>
          </w:tcPr>
          <w:p w:rsidR="00AC7FD6" w:rsidRPr="00944A9E" w:rsidRDefault="00AC7FD6" w:rsidP="00E7344C">
            <w:pPr>
              <w:jc w:val="both"/>
              <w:rPr>
                <w:del w:id="5480" w:author="Hana Navrátilová" w:date="2019-09-24T11:10:00Z"/>
              </w:rPr>
            </w:pPr>
            <w:del w:id="5481" w:author="Hana Navrátilová" w:date="2019-09-24T11:10:00Z">
              <w:r w:rsidRPr="00944A9E">
                <w:delText>UTB ve Zlíně</w:delText>
              </w:r>
            </w:del>
          </w:p>
        </w:tc>
      </w:tr>
      <w:tr w:rsidR="00AC7FD6" w:rsidRPr="00944A9E" w:rsidTr="00DE4FBB">
        <w:trPr>
          <w:jc w:val="center"/>
          <w:del w:id="5482" w:author="Hana Navrátilová" w:date="2019-09-24T11:10:00Z"/>
        </w:trPr>
        <w:tc>
          <w:tcPr>
            <w:tcW w:w="2548" w:type="dxa"/>
            <w:shd w:val="clear" w:color="auto" w:fill="F7CAAC"/>
          </w:tcPr>
          <w:p w:rsidR="00AC7FD6" w:rsidRPr="00944A9E" w:rsidRDefault="00AC7FD6" w:rsidP="00E7344C">
            <w:pPr>
              <w:jc w:val="both"/>
              <w:rPr>
                <w:del w:id="5483" w:author="Hana Navrátilová" w:date="2019-09-24T11:10:00Z"/>
                <w:b/>
              </w:rPr>
            </w:pPr>
            <w:del w:id="5484" w:author="Hana Navrátilová" w:date="2019-09-24T11:10:00Z">
              <w:r w:rsidRPr="00944A9E">
                <w:rPr>
                  <w:b/>
                </w:rPr>
                <w:delText>Součást vysoké školy</w:delText>
              </w:r>
            </w:del>
          </w:p>
        </w:tc>
        <w:tc>
          <w:tcPr>
            <w:tcW w:w="7498" w:type="dxa"/>
            <w:gridSpan w:val="8"/>
          </w:tcPr>
          <w:p w:rsidR="00AC7FD6" w:rsidRPr="00944A9E" w:rsidRDefault="00AC7FD6" w:rsidP="00E7344C">
            <w:pPr>
              <w:jc w:val="both"/>
              <w:rPr>
                <w:del w:id="5485" w:author="Hana Navrátilová" w:date="2019-09-24T11:10:00Z"/>
              </w:rPr>
            </w:pPr>
            <w:del w:id="5486" w:author="Hana Navrátilová" w:date="2019-09-24T11:10:00Z">
              <w:r w:rsidRPr="00944A9E">
                <w:delText>Fakulta humanitních studií</w:delText>
              </w:r>
              <w:r>
                <w:delText>, Ústav školní pedagogiky</w:delText>
              </w:r>
            </w:del>
          </w:p>
        </w:tc>
      </w:tr>
      <w:tr w:rsidR="00AC7FD6" w:rsidRPr="00944A9E" w:rsidTr="00DE4FBB">
        <w:trPr>
          <w:jc w:val="center"/>
          <w:del w:id="5487" w:author="Hana Navrátilová" w:date="2019-09-24T11:10:00Z"/>
        </w:trPr>
        <w:tc>
          <w:tcPr>
            <w:tcW w:w="2548" w:type="dxa"/>
            <w:shd w:val="clear" w:color="auto" w:fill="F7CAAC"/>
          </w:tcPr>
          <w:p w:rsidR="00AC7FD6" w:rsidRPr="00944A9E" w:rsidRDefault="00AC7FD6" w:rsidP="00E7344C">
            <w:pPr>
              <w:jc w:val="both"/>
              <w:rPr>
                <w:del w:id="5488" w:author="Hana Navrátilová" w:date="2019-09-24T11:10:00Z"/>
                <w:b/>
              </w:rPr>
            </w:pPr>
            <w:del w:id="5489" w:author="Hana Navrátilová" w:date="2019-09-24T11:10:00Z">
              <w:r w:rsidRPr="00944A9E">
                <w:rPr>
                  <w:b/>
                </w:rPr>
                <w:delText>Název studijního programu</w:delText>
              </w:r>
            </w:del>
          </w:p>
        </w:tc>
        <w:tc>
          <w:tcPr>
            <w:tcW w:w="7498" w:type="dxa"/>
            <w:gridSpan w:val="8"/>
          </w:tcPr>
          <w:p w:rsidR="00AC7FD6" w:rsidRPr="00944A9E" w:rsidRDefault="00AC7FD6" w:rsidP="00E7344C">
            <w:pPr>
              <w:jc w:val="both"/>
              <w:rPr>
                <w:del w:id="5490" w:author="Hana Navrátilová" w:date="2019-09-24T11:10:00Z"/>
              </w:rPr>
            </w:pPr>
            <w:del w:id="5491" w:author="Hana Navrátilová" w:date="2019-09-24T11:10:00Z">
              <w:r>
                <w:delText>Učitelství pro 1. stupeň</w:delText>
              </w:r>
              <w:r w:rsidRPr="00944A9E">
                <w:delText xml:space="preserve"> základní školy</w:delText>
              </w:r>
            </w:del>
          </w:p>
        </w:tc>
      </w:tr>
      <w:tr w:rsidR="00AC7FD6" w:rsidRPr="00944A9E" w:rsidTr="00DE4FBB">
        <w:trPr>
          <w:gridAfter w:val="1"/>
          <w:wAfter w:w="12" w:type="dxa"/>
          <w:trHeight w:val="207"/>
          <w:jc w:val="center"/>
          <w:del w:id="5492" w:author="Hana Navrátilová" w:date="2019-09-24T11:10:00Z"/>
        </w:trPr>
        <w:tc>
          <w:tcPr>
            <w:tcW w:w="2548" w:type="dxa"/>
            <w:shd w:val="clear" w:color="auto" w:fill="F7CAAC"/>
          </w:tcPr>
          <w:p w:rsidR="00AC7FD6" w:rsidRPr="00944A9E" w:rsidRDefault="00AC7FD6" w:rsidP="00E7344C">
            <w:pPr>
              <w:jc w:val="both"/>
              <w:rPr>
                <w:del w:id="5493" w:author="Hana Navrátilová" w:date="2019-09-24T11:10:00Z"/>
                <w:b/>
              </w:rPr>
            </w:pPr>
            <w:del w:id="5494" w:author="Hana Navrátilová" w:date="2019-09-24T11:10:00Z">
              <w:r w:rsidRPr="00944A9E">
                <w:rPr>
                  <w:b/>
                </w:rPr>
                <w:delText>Jméno a příjmení</w:delText>
              </w:r>
            </w:del>
          </w:p>
        </w:tc>
        <w:tc>
          <w:tcPr>
            <w:tcW w:w="4533" w:type="dxa"/>
            <w:gridSpan w:val="4"/>
          </w:tcPr>
          <w:p w:rsidR="00AC7FD6" w:rsidRPr="00944A9E" w:rsidRDefault="00AC7FD6" w:rsidP="00E7344C">
            <w:pPr>
              <w:rPr>
                <w:del w:id="5495" w:author="Hana Navrátilová" w:date="2019-09-24T11:10:00Z"/>
              </w:rPr>
            </w:pPr>
            <w:del w:id="5496" w:author="Hana Navrátilová" w:date="2019-09-24T11:10:00Z">
              <w:r>
                <w:delText>Nikola Šmatelková</w:delText>
              </w:r>
            </w:del>
          </w:p>
        </w:tc>
        <w:tc>
          <w:tcPr>
            <w:tcW w:w="993" w:type="dxa"/>
            <w:shd w:val="clear" w:color="auto" w:fill="F7CAAC"/>
          </w:tcPr>
          <w:p w:rsidR="00AC7FD6" w:rsidRPr="00944A9E" w:rsidRDefault="00AC7FD6" w:rsidP="00E7344C">
            <w:pPr>
              <w:jc w:val="both"/>
              <w:rPr>
                <w:del w:id="5497" w:author="Hana Navrátilová" w:date="2019-09-24T11:10:00Z"/>
                <w:b/>
              </w:rPr>
            </w:pPr>
            <w:del w:id="5498" w:author="Hana Navrátilová" w:date="2019-09-24T11:10:00Z">
              <w:r w:rsidRPr="00944A9E">
                <w:rPr>
                  <w:b/>
                </w:rPr>
                <w:delText>Tituly</w:delText>
              </w:r>
            </w:del>
          </w:p>
        </w:tc>
        <w:tc>
          <w:tcPr>
            <w:tcW w:w="1960" w:type="dxa"/>
            <w:gridSpan w:val="2"/>
          </w:tcPr>
          <w:p w:rsidR="00AC7FD6" w:rsidRPr="00944A9E" w:rsidRDefault="00AC7FD6" w:rsidP="00E7344C">
            <w:pPr>
              <w:rPr>
                <w:del w:id="5499" w:author="Hana Navrátilová" w:date="2019-09-24T11:10:00Z"/>
              </w:rPr>
            </w:pPr>
            <w:del w:id="5500" w:author="Hana Navrátilová" w:date="2019-09-24T11:10:00Z">
              <w:r>
                <w:delText>Mgr.</w:delText>
              </w:r>
            </w:del>
          </w:p>
        </w:tc>
      </w:tr>
      <w:tr w:rsidR="00AC7FD6" w:rsidRPr="00944A9E" w:rsidTr="00DE4FBB">
        <w:trPr>
          <w:gridAfter w:val="1"/>
          <w:wAfter w:w="12" w:type="dxa"/>
          <w:jc w:val="center"/>
          <w:del w:id="5501" w:author="Hana Navrátilová" w:date="2019-09-24T11:10:00Z"/>
        </w:trPr>
        <w:tc>
          <w:tcPr>
            <w:tcW w:w="2548" w:type="dxa"/>
            <w:shd w:val="clear" w:color="auto" w:fill="F7CAAC"/>
          </w:tcPr>
          <w:p w:rsidR="00AC7FD6" w:rsidRPr="00944A9E" w:rsidRDefault="00AC7FD6" w:rsidP="00E7344C">
            <w:pPr>
              <w:jc w:val="both"/>
              <w:rPr>
                <w:del w:id="5502" w:author="Hana Navrátilová" w:date="2019-09-24T11:10:00Z"/>
                <w:b/>
              </w:rPr>
            </w:pPr>
            <w:del w:id="5503" w:author="Hana Navrátilová" w:date="2019-09-24T11:10:00Z">
              <w:r w:rsidRPr="00944A9E">
                <w:rPr>
                  <w:b/>
                </w:rPr>
                <w:delText>Rok narození</w:delText>
              </w:r>
            </w:del>
          </w:p>
        </w:tc>
        <w:tc>
          <w:tcPr>
            <w:tcW w:w="828" w:type="dxa"/>
          </w:tcPr>
          <w:p w:rsidR="00AC7FD6" w:rsidRPr="00944A9E" w:rsidRDefault="00AC7FD6" w:rsidP="00E7344C">
            <w:pPr>
              <w:jc w:val="both"/>
              <w:rPr>
                <w:del w:id="5504" w:author="Hana Navrátilová" w:date="2019-09-24T11:10:00Z"/>
              </w:rPr>
            </w:pPr>
            <w:del w:id="5505" w:author="Hana Navrátilová" w:date="2019-09-24T11:10:00Z">
              <w:r>
                <w:delText>1994</w:delText>
              </w:r>
            </w:del>
          </w:p>
        </w:tc>
        <w:tc>
          <w:tcPr>
            <w:tcW w:w="1719" w:type="dxa"/>
            <w:shd w:val="clear" w:color="auto" w:fill="F7CAAC"/>
          </w:tcPr>
          <w:p w:rsidR="00AC7FD6" w:rsidRPr="00944A9E" w:rsidRDefault="00AC7FD6" w:rsidP="00E7344C">
            <w:pPr>
              <w:jc w:val="both"/>
              <w:rPr>
                <w:del w:id="5506" w:author="Hana Navrátilová" w:date="2019-09-24T11:10:00Z"/>
                <w:b/>
              </w:rPr>
            </w:pPr>
            <w:del w:id="5507" w:author="Hana Navrátilová" w:date="2019-09-24T11:10:00Z">
              <w:r w:rsidRPr="00944A9E">
                <w:rPr>
                  <w:b/>
                </w:rPr>
                <w:delText>typ vztahu k VŠ</w:delText>
              </w:r>
            </w:del>
          </w:p>
        </w:tc>
        <w:tc>
          <w:tcPr>
            <w:tcW w:w="992" w:type="dxa"/>
          </w:tcPr>
          <w:p w:rsidR="00AC7FD6" w:rsidRPr="00944A9E" w:rsidRDefault="00C37957" w:rsidP="00E7344C">
            <w:pPr>
              <w:jc w:val="both"/>
              <w:rPr>
                <w:del w:id="5508" w:author="Hana Navrátilová" w:date="2019-09-24T11:10:00Z"/>
              </w:rPr>
            </w:pPr>
            <w:del w:id="5509" w:author="Hana Navrátilová" w:date="2019-09-24T11:10:00Z">
              <w:r>
                <w:delText>DPP</w:delText>
              </w:r>
            </w:del>
          </w:p>
        </w:tc>
        <w:tc>
          <w:tcPr>
            <w:tcW w:w="994" w:type="dxa"/>
            <w:shd w:val="clear" w:color="auto" w:fill="F7CAAC"/>
          </w:tcPr>
          <w:p w:rsidR="00AC7FD6" w:rsidRPr="00944A9E" w:rsidRDefault="00AC7FD6" w:rsidP="00E7344C">
            <w:pPr>
              <w:jc w:val="both"/>
              <w:rPr>
                <w:del w:id="5510" w:author="Hana Navrátilová" w:date="2019-09-24T11:10:00Z"/>
                <w:b/>
              </w:rPr>
            </w:pPr>
          </w:p>
        </w:tc>
        <w:tc>
          <w:tcPr>
            <w:tcW w:w="993" w:type="dxa"/>
          </w:tcPr>
          <w:p w:rsidR="00AC7FD6" w:rsidRPr="00944A9E" w:rsidRDefault="00AC7FD6" w:rsidP="00E7344C">
            <w:pPr>
              <w:jc w:val="both"/>
              <w:rPr>
                <w:del w:id="5511" w:author="Hana Navrátilová" w:date="2019-09-24T11:10:00Z"/>
              </w:rPr>
            </w:pPr>
          </w:p>
        </w:tc>
        <w:tc>
          <w:tcPr>
            <w:tcW w:w="709" w:type="dxa"/>
            <w:shd w:val="clear" w:color="auto" w:fill="F7CAAC"/>
          </w:tcPr>
          <w:p w:rsidR="00AC7FD6" w:rsidRPr="00944A9E" w:rsidRDefault="00AC7FD6" w:rsidP="00E7344C">
            <w:pPr>
              <w:jc w:val="both"/>
              <w:rPr>
                <w:del w:id="5512" w:author="Hana Navrátilová" w:date="2019-09-24T11:10:00Z"/>
                <w:b/>
              </w:rPr>
            </w:pPr>
            <w:del w:id="5513" w:author="Hana Navrátilová" w:date="2019-09-24T11:10:00Z">
              <w:r w:rsidRPr="00944A9E">
                <w:rPr>
                  <w:b/>
                </w:rPr>
                <w:delText>do kdy</w:delText>
              </w:r>
            </w:del>
          </w:p>
        </w:tc>
        <w:tc>
          <w:tcPr>
            <w:tcW w:w="1251" w:type="dxa"/>
          </w:tcPr>
          <w:p w:rsidR="00AC7FD6" w:rsidRPr="00944A9E" w:rsidRDefault="00C37957" w:rsidP="00E7344C">
            <w:pPr>
              <w:rPr>
                <w:del w:id="5514" w:author="Hana Navrátilová" w:date="2019-09-24T11:10:00Z"/>
              </w:rPr>
            </w:pPr>
            <w:del w:id="5515"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p>
        </w:tc>
      </w:tr>
      <w:tr w:rsidR="00AC7FD6" w:rsidRPr="00944A9E" w:rsidTr="00DE4FBB">
        <w:trPr>
          <w:gridAfter w:val="1"/>
          <w:wAfter w:w="12" w:type="dxa"/>
          <w:jc w:val="center"/>
          <w:del w:id="5516" w:author="Hana Navrátilová" w:date="2019-09-24T11:10:00Z"/>
        </w:trPr>
        <w:tc>
          <w:tcPr>
            <w:tcW w:w="5095" w:type="dxa"/>
            <w:gridSpan w:val="3"/>
            <w:shd w:val="clear" w:color="auto" w:fill="F7CAAC"/>
          </w:tcPr>
          <w:p w:rsidR="00AC7FD6" w:rsidRPr="00944A9E" w:rsidRDefault="00AC7FD6" w:rsidP="00E7344C">
            <w:pPr>
              <w:jc w:val="both"/>
              <w:rPr>
                <w:del w:id="5517" w:author="Hana Navrátilová" w:date="2019-09-24T11:10:00Z"/>
                <w:b/>
              </w:rPr>
            </w:pPr>
            <w:del w:id="5518" w:author="Hana Navrátilová" w:date="2019-09-24T11:10:00Z">
              <w:r w:rsidRPr="00944A9E">
                <w:rPr>
                  <w:b/>
                </w:rPr>
                <w:delText>Typ vztahu na součásti VŠ, která uskutečňuje st. program</w:delText>
              </w:r>
            </w:del>
          </w:p>
        </w:tc>
        <w:tc>
          <w:tcPr>
            <w:tcW w:w="992" w:type="dxa"/>
          </w:tcPr>
          <w:p w:rsidR="00AC7FD6" w:rsidRPr="00944A9E" w:rsidRDefault="00C37957" w:rsidP="00E7344C">
            <w:pPr>
              <w:jc w:val="both"/>
              <w:rPr>
                <w:del w:id="5519" w:author="Hana Navrátilová" w:date="2019-09-24T11:10:00Z"/>
              </w:rPr>
            </w:pPr>
            <w:del w:id="5520" w:author="Hana Navrátilová" w:date="2019-09-24T11:10:00Z">
              <w:r>
                <w:delText>DPP</w:delText>
              </w:r>
            </w:del>
          </w:p>
        </w:tc>
        <w:tc>
          <w:tcPr>
            <w:tcW w:w="994" w:type="dxa"/>
            <w:shd w:val="clear" w:color="auto" w:fill="F7CAAC"/>
          </w:tcPr>
          <w:p w:rsidR="00AC7FD6" w:rsidRPr="00944A9E" w:rsidRDefault="00AC7FD6" w:rsidP="00E7344C">
            <w:pPr>
              <w:jc w:val="both"/>
              <w:rPr>
                <w:del w:id="5521" w:author="Hana Navrátilová" w:date="2019-09-24T11:10:00Z"/>
                <w:b/>
              </w:rPr>
            </w:pPr>
            <w:del w:id="5522" w:author="Hana Navrátilová" w:date="2019-09-24T11:10:00Z">
              <w:r w:rsidRPr="00944A9E">
                <w:rPr>
                  <w:b/>
                </w:rPr>
                <w:delText>rozsah</w:delText>
              </w:r>
            </w:del>
          </w:p>
        </w:tc>
        <w:tc>
          <w:tcPr>
            <w:tcW w:w="993" w:type="dxa"/>
          </w:tcPr>
          <w:p w:rsidR="00AC7FD6" w:rsidRPr="00944A9E" w:rsidRDefault="00AC7FD6" w:rsidP="00E7344C">
            <w:pPr>
              <w:jc w:val="both"/>
              <w:rPr>
                <w:del w:id="5523" w:author="Hana Navrátilová" w:date="2019-09-24T11:10:00Z"/>
                <w:lang w:val="sk-SK"/>
              </w:rPr>
            </w:pPr>
          </w:p>
        </w:tc>
        <w:tc>
          <w:tcPr>
            <w:tcW w:w="709" w:type="dxa"/>
            <w:shd w:val="clear" w:color="auto" w:fill="F7CAAC"/>
          </w:tcPr>
          <w:p w:rsidR="00AC7FD6" w:rsidRPr="00944A9E" w:rsidRDefault="00AC7FD6" w:rsidP="00E7344C">
            <w:pPr>
              <w:jc w:val="both"/>
              <w:rPr>
                <w:del w:id="5524" w:author="Hana Navrátilová" w:date="2019-09-24T11:10:00Z"/>
                <w:b/>
              </w:rPr>
            </w:pPr>
            <w:del w:id="5525" w:author="Hana Navrátilová" w:date="2019-09-24T11:10:00Z">
              <w:r w:rsidRPr="00944A9E">
                <w:rPr>
                  <w:b/>
                </w:rPr>
                <w:delText>do kdy</w:delText>
              </w:r>
            </w:del>
          </w:p>
        </w:tc>
        <w:tc>
          <w:tcPr>
            <w:tcW w:w="1251" w:type="dxa"/>
          </w:tcPr>
          <w:p w:rsidR="00AC7FD6" w:rsidRPr="00944A9E" w:rsidRDefault="00C37957" w:rsidP="00E7344C">
            <w:pPr>
              <w:jc w:val="both"/>
              <w:rPr>
                <w:del w:id="5526" w:author="Hana Navrátilová" w:date="2019-09-24T11:10:00Z"/>
              </w:rPr>
            </w:pPr>
            <w:del w:id="5527" w:author="Hana Navrátilová" w:date="2019-09-24T11:10:00Z">
              <w:r w:rsidRPr="00686322">
                <w:rPr>
                  <w:sz w:val="16"/>
                  <w:szCs w:val="16"/>
                </w:rPr>
                <w:delText>př</w:delText>
              </w:r>
              <w:r>
                <w:rPr>
                  <w:sz w:val="16"/>
                  <w:szCs w:val="16"/>
                </w:rPr>
                <w:delText xml:space="preserve">edpokládá </w:delText>
              </w:r>
              <w:r w:rsidRPr="00686322">
                <w:rPr>
                  <w:sz w:val="16"/>
                  <w:szCs w:val="16"/>
                </w:rPr>
                <w:delText xml:space="preserve">se </w:delText>
              </w:r>
              <w:r>
                <w:rPr>
                  <w:sz w:val="16"/>
                  <w:szCs w:val="16"/>
                </w:rPr>
                <w:delText>sjednání prac. poměru</w:delText>
              </w:r>
            </w:del>
          </w:p>
        </w:tc>
      </w:tr>
      <w:tr w:rsidR="00AC7FD6" w:rsidRPr="00944A9E" w:rsidTr="00DE4FBB">
        <w:trPr>
          <w:gridAfter w:val="1"/>
          <w:wAfter w:w="12" w:type="dxa"/>
          <w:jc w:val="center"/>
          <w:del w:id="5528" w:author="Hana Navrátilová" w:date="2019-09-24T11:10:00Z"/>
        </w:trPr>
        <w:tc>
          <w:tcPr>
            <w:tcW w:w="6087" w:type="dxa"/>
            <w:gridSpan w:val="4"/>
            <w:shd w:val="clear" w:color="auto" w:fill="F7CAAC"/>
          </w:tcPr>
          <w:p w:rsidR="00AC7FD6" w:rsidRPr="00944A9E" w:rsidRDefault="00AC7FD6" w:rsidP="00E7344C">
            <w:pPr>
              <w:jc w:val="both"/>
              <w:rPr>
                <w:del w:id="5529" w:author="Hana Navrátilová" w:date="2019-09-24T11:10:00Z"/>
              </w:rPr>
            </w:pPr>
            <w:del w:id="5530" w:author="Hana Navrátilová" w:date="2019-09-24T11:10:00Z">
              <w:r w:rsidRPr="00944A9E">
                <w:rPr>
                  <w:b/>
                </w:rPr>
                <w:delText>Další současná působení jako akademický pracovník na jiných VŠ</w:delText>
              </w:r>
            </w:del>
          </w:p>
        </w:tc>
        <w:tc>
          <w:tcPr>
            <w:tcW w:w="1987" w:type="dxa"/>
            <w:gridSpan w:val="2"/>
            <w:shd w:val="clear" w:color="auto" w:fill="F7CAAC"/>
          </w:tcPr>
          <w:p w:rsidR="00AC7FD6" w:rsidRPr="00944A9E" w:rsidRDefault="00AC7FD6" w:rsidP="00E7344C">
            <w:pPr>
              <w:jc w:val="both"/>
              <w:rPr>
                <w:del w:id="5531" w:author="Hana Navrátilová" w:date="2019-09-24T11:10:00Z"/>
                <w:b/>
              </w:rPr>
            </w:pPr>
            <w:del w:id="5532" w:author="Hana Navrátilová" w:date="2019-09-24T11:10:00Z">
              <w:r w:rsidRPr="00944A9E">
                <w:rPr>
                  <w:b/>
                </w:rPr>
                <w:delText>typ prac. vztahu</w:delText>
              </w:r>
            </w:del>
          </w:p>
        </w:tc>
        <w:tc>
          <w:tcPr>
            <w:tcW w:w="1960" w:type="dxa"/>
            <w:gridSpan w:val="2"/>
            <w:shd w:val="clear" w:color="auto" w:fill="F7CAAC"/>
          </w:tcPr>
          <w:p w:rsidR="00AC7FD6" w:rsidRPr="00944A9E" w:rsidRDefault="00AC7FD6" w:rsidP="00E7344C">
            <w:pPr>
              <w:jc w:val="both"/>
              <w:rPr>
                <w:del w:id="5533" w:author="Hana Navrátilová" w:date="2019-09-24T11:10:00Z"/>
                <w:b/>
              </w:rPr>
            </w:pPr>
            <w:del w:id="5534" w:author="Hana Navrátilová" w:date="2019-09-24T11:10:00Z">
              <w:r w:rsidRPr="00944A9E">
                <w:rPr>
                  <w:b/>
                </w:rPr>
                <w:delText>Rozsah</w:delText>
              </w:r>
            </w:del>
          </w:p>
        </w:tc>
      </w:tr>
      <w:tr w:rsidR="00AC7FD6" w:rsidRPr="00944A9E" w:rsidTr="00DE4FBB">
        <w:trPr>
          <w:gridAfter w:val="1"/>
          <w:wAfter w:w="12" w:type="dxa"/>
          <w:jc w:val="center"/>
          <w:del w:id="5535" w:author="Hana Navrátilová" w:date="2019-09-24T11:10:00Z"/>
        </w:trPr>
        <w:tc>
          <w:tcPr>
            <w:tcW w:w="6087" w:type="dxa"/>
            <w:gridSpan w:val="4"/>
          </w:tcPr>
          <w:p w:rsidR="00AC7FD6" w:rsidRPr="00944A9E" w:rsidRDefault="00AC7FD6" w:rsidP="00E7344C">
            <w:pPr>
              <w:jc w:val="both"/>
              <w:rPr>
                <w:del w:id="5536" w:author="Hana Navrátilová" w:date="2019-09-24T11:10:00Z"/>
              </w:rPr>
            </w:pPr>
            <w:del w:id="5537" w:author="Hana Navrátilová" w:date="2019-09-24T11:10:00Z">
              <w:r w:rsidRPr="00944A9E">
                <w:delText>Nemá</w:delText>
              </w:r>
            </w:del>
          </w:p>
        </w:tc>
        <w:tc>
          <w:tcPr>
            <w:tcW w:w="1987" w:type="dxa"/>
            <w:gridSpan w:val="2"/>
          </w:tcPr>
          <w:p w:rsidR="00AC7FD6" w:rsidRPr="00944A9E" w:rsidRDefault="00AC7FD6" w:rsidP="00E7344C">
            <w:pPr>
              <w:jc w:val="both"/>
              <w:rPr>
                <w:del w:id="5538" w:author="Hana Navrátilová" w:date="2019-09-24T11:10:00Z"/>
              </w:rPr>
            </w:pPr>
          </w:p>
        </w:tc>
        <w:tc>
          <w:tcPr>
            <w:tcW w:w="1960" w:type="dxa"/>
            <w:gridSpan w:val="2"/>
          </w:tcPr>
          <w:p w:rsidR="00AC7FD6" w:rsidRPr="00944A9E" w:rsidRDefault="00AC7FD6" w:rsidP="00E7344C">
            <w:pPr>
              <w:jc w:val="both"/>
              <w:rPr>
                <w:del w:id="5539" w:author="Hana Navrátilová" w:date="2019-09-24T11:10:00Z"/>
              </w:rPr>
            </w:pPr>
          </w:p>
        </w:tc>
      </w:tr>
      <w:tr w:rsidR="00AC7FD6" w:rsidRPr="00944A9E" w:rsidTr="00AC7FD6">
        <w:trPr>
          <w:jc w:val="center"/>
          <w:del w:id="5540" w:author="Hana Navrátilová" w:date="2019-09-24T11:10:00Z"/>
        </w:trPr>
        <w:tc>
          <w:tcPr>
            <w:tcW w:w="10046" w:type="dxa"/>
            <w:gridSpan w:val="9"/>
            <w:shd w:val="clear" w:color="auto" w:fill="F7CAAC"/>
          </w:tcPr>
          <w:p w:rsidR="00AC7FD6" w:rsidRPr="00944A9E" w:rsidRDefault="00AC7FD6" w:rsidP="00E7344C">
            <w:pPr>
              <w:jc w:val="both"/>
              <w:rPr>
                <w:del w:id="5541" w:author="Hana Navrátilová" w:date="2019-09-24T11:10:00Z"/>
              </w:rPr>
            </w:pPr>
            <w:del w:id="5542" w:author="Hana Navrátilová" w:date="2019-09-24T11:10:00Z">
              <w:r w:rsidRPr="00944A9E">
                <w:rPr>
                  <w:b/>
                </w:rPr>
                <w:delText>Předměty příslušného studijního programu a způsob zapojení do jejich výuky, příp. další zapojení do uskutečňování studijního programu</w:delText>
              </w:r>
            </w:del>
          </w:p>
        </w:tc>
      </w:tr>
      <w:tr w:rsidR="00AC7FD6" w:rsidRPr="00944A9E" w:rsidTr="00AC7FD6">
        <w:trPr>
          <w:trHeight w:val="195"/>
          <w:jc w:val="center"/>
          <w:del w:id="5543" w:author="Hana Navrátilová" w:date="2019-09-24T11:10:00Z"/>
        </w:trPr>
        <w:tc>
          <w:tcPr>
            <w:tcW w:w="10046" w:type="dxa"/>
            <w:gridSpan w:val="9"/>
            <w:tcBorders>
              <w:top w:val="nil"/>
            </w:tcBorders>
          </w:tcPr>
          <w:p w:rsidR="00AC7FD6" w:rsidRPr="00944A9E" w:rsidRDefault="00AC7FD6" w:rsidP="00E7344C">
            <w:pPr>
              <w:rPr>
                <w:del w:id="5544" w:author="Hana Navrátilová" w:date="2019-09-24T11:10:00Z"/>
              </w:rPr>
            </w:pPr>
            <w:del w:id="5545" w:author="Hana Navrátilová" w:date="2019-09-24T11:10:00Z">
              <w:r>
                <w:delText xml:space="preserve">Hra na hudební nástroj </w:delText>
              </w:r>
              <w:r w:rsidR="009B1629">
                <w:delText>2</w:delText>
              </w:r>
              <w:r>
                <w:delText xml:space="preserve"> - klavír</w:delText>
              </w:r>
            </w:del>
          </w:p>
        </w:tc>
      </w:tr>
      <w:tr w:rsidR="00AC7FD6" w:rsidRPr="00944A9E" w:rsidTr="00AC7FD6">
        <w:trPr>
          <w:jc w:val="center"/>
          <w:del w:id="5546" w:author="Hana Navrátilová" w:date="2019-09-24T11:10:00Z"/>
        </w:trPr>
        <w:tc>
          <w:tcPr>
            <w:tcW w:w="10046" w:type="dxa"/>
            <w:gridSpan w:val="9"/>
            <w:shd w:val="clear" w:color="auto" w:fill="F7CAAC"/>
          </w:tcPr>
          <w:p w:rsidR="00AC7FD6" w:rsidRPr="00944A9E" w:rsidRDefault="00AC7FD6" w:rsidP="00E7344C">
            <w:pPr>
              <w:jc w:val="both"/>
              <w:rPr>
                <w:del w:id="5547" w:author="Hana Navrátilová" w:date="2019-09-24T11:10:00Z"/>
              </w:rPr>
            </w:pPr>
            <w:del w:id="5548" w:author="Hana Navrátilová" w:date="2019-09-24T11:10:00Z">
              <w:r w:rsidRPr="00944A9E">
                <w:rPr>
                  <w:b/>
                </w:rPr>
                <w:delText xml:space="preserve">Údaje o vzdělání na VŠ </w:delText>
              </w:r>
            </w:del>
          </w:p>
        </w:tc>
      </w:tr>
      <w:tr w:rsidR="00AC7FD6" w:rsidRPr="00944A9E" w:rsidTr="00AC7FD6">
        <w:trPr>
          <w:trHeight w:val="1055"/>
          <w:jc w:val="center"/>
          <w:del w:id="5549" w:author="Hana Navrátilová" w:date="2019-09-24T11:10:00Z"/>
        </w:trPr>
        <w:tc>
          <w:tcPr>
            <w:tcW w:w="10046" w:type="dxa"/>
            <w:gridSpan w:val="9"/>
          </w:tcPr>
          <w:p w:rsidR="00AC7FD6" w:rsidRDefault="00AC7FD6" w:rsidP="00E7344C">
            <w:pPr>
              <w:jc w:val="both"/>
              <w:rPr>
                <w:del w:id="5550" w:author="Hana Navrátilová" w:date="2019-09-24T11:10:00Z"/>
              </w:rPr>
            </w:pPr>
            <w:del w:id="5551" w:author="Hana Navrátilová" w:date="2019-09-24T11:10:00Z">
              <w:r>
                <w:delText xml:space="preserve">Bc., bakalářský obor </w:delText>
              </w:r>
              <w:r w:rsidR="00694234">
                <w:delText>U</w:delText>
              </w:r>
              <w:r>
                <w:delText>čitelství pro mateřské školy, 2016, Ústav školní pedagogiky, Fakulta humanitních studií, Univerzita Tomáše Bati ve Zlíně</w:delText>
              </w:r>
            </w:del>
          </w:p>
          <w:p w:rsidR="00AC7FD6" w:rsidRPr="00944A9E" w:rsidRDefault="00AC7FD6" w:rsidP="002E3172">
            <w:pPr>
              <w:jc w:val="both"/>
              <w:rPr>
                <w:del w:id="5552" w:author="Hana Navrátilová" w:date="2019-09-24T11:10:00Z"/>
              </w:rPr>
            </w:pPr>
            <w:del w:id="5553" w:author="Hana Navrátilová" w:date="2019-09-24T11:10:00Z">
              <w:r>
                <w:delText xml:space="preserve">Mgr., magisterský obor </w:delText>
              </w:r>
              <w:r w:rsidR="002E3172">
                <w:delText>P</w:delText>
              </w:r>
              <w:r>
                <w:delText>edagogika předškolního věku, 2018, Ústav školní pedagogiky, Fakulta humanitních studií, Univerzita Tomáše Bati ve Zlíně</w:delText>
              </w:r>
            </w:del>
          </w:p>
        </w:tc>
      </w:tr>
      <w:tr w:rsidR="00AC7FD6" w:rsidRPr="00944A9E" w:rsidTr="00AC7FD6">
        <w:trPr>
          <w:jc w:val="center"/>
          <w:del w:id="5554" w:author="Hana Navrátilová" w:date="2019-09-24T11:10:00Z"/>
        </w:trPr>
        <w:tc>
          <w:tcPr>
            <w:tcW w:w="10046" w:type="dxa"/>
            <w:gridSpan w:val="9"/>
            <w:shd w:val="clear" w:color="auto" w:fill="F7CAAC"/>
          </w:tcPr>
          <w:p w:rsidR="00AC7FD6" w:rsidRPr="00944A9E" w:rsidRDefault="00AC7FD6" w:rsidP="00E7344C">
            <w:pPr>
              <w:jc w:val="both"/>
              <w:rPr>
                <w:del w:id="5555" w:author="Hana Navrátilová" w:date="2019-09-24T11:10:00Z"/>
                <w:b/>
              </w:rPr>
            </w:pPr>
            <w:del w:id="5556" w:author="Hana Navrátilová" w:date="2019-09-24T11:10:00Z">
              <w:r w:rsidRPr="00944A9E">
                <w:rPr>
                  <w:b/>
                </w:rPr>
                <w:delText>Údaje o odborném působení od absolvování VŠ</w:delText>
              </w:r>
            </w:del>
          </w:p>
        </w:tc>
      </w:tr>
      <w:tr w:rsidR="00AC7FD6" w:rsidRPr="00944A9E" w:rsidTr="00AC7FD6">
        <w:trPr>
          <w:trHeight w:val="1090"/>
          <w:jc w:val="center"/>
          <w:del w:id="5557" w:author="Hana Navrátilová" w:date="2019-09-24T11:10:00Z"/>
        </w:trPr>
        <w:tc>
          <w:tcPr>
            <w:tcW w:w="10046" w:type="dxa"/>
            <w:gridSpan w:val="9"/>
          </w:tcPr>
          <w:p w:rsidR="00AC7FD6" w:rsidRPr="00944A9E" w:rsidRDefault="00AC7FD6" w:rsidP="00E7344C">
            <w:pPr>
              <w:jc w:val="both"/>
              <w:rPr>
                <w:del w:id="5558" w:author="Hana Navrátilová" w:date="2019-09-24T11:10:00Z"/>
              </w:rPr>
            </w:pPr>
            <w:del w:id="5559" w:author="Hana Navrátilová" w:date="2019-09-24T11:10:00Z">
              <w:r>
                <w:delText>2018 – asistent, Ústav školní pedagogiky, Fakulta humanitních studií, Univerzita Tomáše Bati ve Zlíně</w:delText>
              </w:r>
            </w:del>
          </w:p>
        </w:tc>
      </w:tr>
    </w:tbl>
    <w:p w:rsidR="004C68BE" w:rsidRDefault="004C68BE">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136"/>
        <w:gridCol w:w="557"/>
        <w:gridCol w:w="694"/>
      </w:tblGrid>
      <w:tr w:rsidR="006B6016" w:rsidRPr="00944A9E" w:rsidTr="00AC7FD6">
        <w:trPr>
          <w:jc w:val="center"/>
        </w:trPr>
        <w:tc>
          <w:tcPr>
            <w:tcW w:w="9893"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0F1640" w:rsidRPr="00944A9E" w:rsidTr="00AC7FD6">
        <w:trPr>
          <w:jc w:val="center"/>
        </w:trPr>
        <w:tc>
          <w:tcPr>
            <w:tcW w:w="2552" w:type="dxa"/>
            <w:tcBorders>
              <w:top w:val="double" w:sz="4" w:space="0" w:color="auto"/>
            </w:tcBorders>
            <w:shd w:val="clear" w:color="auto" w:fill="F7CAAC"/>
          </w:tcPr>
          <w:p w:rsidR="000F1640" w:rsidRPr="00944A9E" w:rsidRDefault="000F1640" w:rsidP="00E7344C">
            <w:pPr>
              <w:jc w:val="both"/>
              <w:rPr>
                <w:b/>
              </w:rPr>
            </w:pPr>
            <w:r w:rsidRPr="00944A9E">
              <w:rPr>
                <w:b/>
              </w:rPr>
              <w:t>Vysoká škola</w:t>
            </w:r>
          </w:p>
        </w:tc>
        <w:tc>
          <w:tcPr>
            <w:tcW w:w="7341" w:type="dxa"/>
            <w:gridSpan w:val="11"/>
          </w:tcPr>
          <w:p w:rsidR="000F1640" w:rsidRPr="00944A9E" w:rsidRDefault="000F1640" w:rsidP="00E7344C">
            <w:pPr>
              <w:jc w:val="both"/>
            </w:pPr>
            <w:r w:rsidRPr="00944A9E">
              <w:t>UTB ve Zlíně</w:t>
            </w:r>
          </w:p>
        </w:tc>
      </w:tr>
      <w:tr w:rsidR="000F1640" w:rsidRPr="00944A9E" w:rsidTr="00AC7FD6">
        <w:trPr>
          <w:jc w:val="center"/>
        </w:trPr>
        <w:tc>
          <w:tcPr>
            <w:tcW w:w="2552" w:type="dxa"/>
            <w:shd w:val="clear" w:color="auto" w:fill="F7CAAC"/>
          </w:tcPr>
          <w:p w:rsidR="000F1640" w:rsidRPr="00944A9E" w:rsidRDefault="000F1640" w:rsidP="00E7344C">
            <w:pPr>
              <w:jc w:val="both"/>
              <w:rPr>
                <w:b/>
              </w:rPr>
            </w:pPr>
            <w:r w:rsidRPr="00944A9E">
              <w:rPr>
                <w:b/>
              </w:rPr>
              <w:t>Součást vysoké školy</w:t>
            </w:r>
          </w:p>
        </w:tc>
        <w:tc>
          <w:tcPr>
            <w:tcW w:w="7341" w:type="dxa"/>
            <w:gridSpan w:val="11"/>
          </w:tcPr>
          <w:p w:rsidR="000F1640" w:rsidRPr="00944A9E" w:rsidRDefault="000F1640" w:rsidP="00E7344C">
            <w:pPr>
              <w:jc w:val="both"/>
            </w:pPr>
            <w:r w:rsidRPr="00944A9E">
              <w:t>Fakulta humanitních studií</w:t>
            </w:r>
          </w:p>
        </w:tc>
      </w:tr>
      <w:tr w:rsidR="000F1640" w:rsidRPr="00944A9E" w:rsidTr="00AC7FD6">
        <w:trPr>
          <w:jc w:val="center"/>
        </w:trPr>
        <w:tc>
          <w:tcPr>
            <w:tcW w:w="2552" w:type="dxa"/>
            <w:shd w:val="clear" w:color="auto" w:fill="F7CAAC"/>
          </w:tcPr>
          <w:p w:rsidR="000F1640" w:rsidRPr="00944A9E" w:rsidRDefault="000F1640" w:rsidP="00E7344C">
            <w:pPr>
              <w:jc w:val="both"/>
              <w:rPr>
                <w:b/>
              </w:rPr>
            </w:pPr>
            <w:r w:rsidRPr="00944A9E">
              <w:rPr>
                <w:b/>
              </w:rPr>
              <w:t>Název studijního programu</w:t>
            </w:r>
          </w:p>
        </w:tc>
        <w:tc>
          <w:tcPr>
            <w:tcW w:w="7341" w:type="dxa"/>
            <w:gridSpan w:val="11"/>
          </w:tcPr>
          <w:p w:rsidR="000F1640" w:rsidRPr="00944A9E" w:rsidRDefault="000F1640" w:rsidP="00E7344C">
            <w:pPr>
              <w:jc w:val="both"/>
            </w:pPr>
            <w:r>
              <w:t>Učitelství pro 1. stupeň</w:t>
            </w:r>
            <w:r w:rsidRPr="00944A9E">
              <w:t xml:space="preserve"> základní školy</w:t>
            </w:r>
          </w:p>
        </w:tc>
      </w:tr>
      <w:tr w:rsidR="000F1640" w:rsidRPr="00944A9E" w:rsidTr="00AC7FD6">
        <w:trPr>
          <w:trHeight w:val="207"/>
          <w:jc w:val="center"/>
        </w:trPr>
        <w:tc>
          <w:tcPr>
            <w:tcW w:w="2552" w:type="dxa"/>
            <w:shd w:val="clear" w:color="auto" w:fill="F7CAAC"/>
          </w:tcPr>
          <w:p w:rsidR="000F1640" w:rsidRPr="00944A9E" w:rsidRDefault="000F1640" w:rsidP="00E7344C">
            <w:pPr>
              <w:jc w:val="both"/>
              <w:rPr>
                <w:b/>
              </w:rPr>
            </w:pPr>
            <w:r w:rsidRPr="00944A9E">
              <w:rPr>
                <w:b/>
              </w:rPr>
              <w:t>Jméno a příjmení</w:t>
            </w:r>
          </w:p>
        </w:tc>
        <w:tc>
          <w:tcPr>
            <w:tcW w:w="4536" w:type="dxa"/>
            <w:gridSpan w:val="5"/>
          </w:tcPr>
          <w:p w:rsidR="000F1640" w:rsidRPr="00944A9E" w:rsidRDefault="000F1640" w:rsidP="00E7344C">
            <w:r w:rsidRPr="00944A9E">
              <w:t xml:space="preserve">Pavla </w:t>
            </w:r>
            <w:r>
              <w:t>Tomancová</w:t>
            </w:r>
          </w:p>
        </w:tc>
        <w:tc>
          <w:tcPr>
            <w:tcW w:w="709" w:type="dxa"/>
            <w:shd w:val="clear" w:color="auto" w:fill="F7CAAC"/>
          </w:tcPr>
          <w:p w:rsidR="000F1640" w:rsidRPr="00944A9E" w:rsidRDefault="000F1640" w:rsidP="00E7344C">
            <w:pPr>
              <w:jc w:val="both"/>
              <w:rPr>
                <w:b/>
              </w:rPr>
            </w:pPr>
            <w:r w:rsidRPr="00944A9E">
              <w:rPr>
                <w:b/>
              </w:rPr>
              <w:t>Tituly</w:t>
            </w:r>
          </w:p>
        </w:tc>
        <w:tc>
          <w:tcPr>
            <w:tcW w:w="2096" w:type="dxa"/>
            <w:gridSpan w:val="5"/>
          </w:tcPr>
          <w:p w:rsidR="000F1640" w:rsidRPr="00944A9E" w:rsidRDefault="000F1640" w:rsidP="00E7344C">
            <w:r w:rsidRPr="00944A9E">
              <w:t xml:space="preserve">Mgr. </w:t>
            </w:r>
          </w:p>
        </w:tc>
      </w:tr>
      <w:tr w:rsidR="000F1640" w:rsidRPr="00944A9E" w:rsidTr="00AC7FD6">
        <w:trPr>
          <w:jc w:val="center"/>
        </w:trPr>
        <w:tc>
          <w:tcPr>
            <w:tcW w:w="2552" w:type="dxa"/>
            <w:shd w:val="clear" w:color="auto" w:fill="F7CAAC"/>
          </w:tcPr>
          <w:p w:rsidR="000F1640" w:rsidRPr="00944A9E" w:rsidRDefault="000F1640" w:rsidP="00E7344C">
            <w:pPr>
              <w:jc w:val="both"/>
              <w:rPr>
                <w:b/>
              </w:rPr>
            </w:pPr>
            <w:r w:rsidRPr="00944A9E">
              <w:rPr>
                <w:b/>
              </w:rPr>
              <w:t>Rok narození</w:t>
            </w:r>
          </w:p>
        </w:tc>
        <w:tc>
          <w:tcPr>
            <w:tcW w:w="829" w:type="dxa"/>
          </w:tcPr>
          <w:p w:rsidR="000F1640" w:rsidRPr="00944A9E" w:rsidRDefault="000F1640" w:rsidP="00E7344C">
            <w:pPr>
              <w:jc w:val="both"/>
            </w:pPr>
            <w:r w:rsidRPr="00944A9E">
              <w:t>1986</w:t>
            </w:r>
          </w:p>
        </w:tc>
        <w:tc>
          <w:tcPr>
            <w:tcW w:w="1721" w:type="dxa"/>
            <w:shd w:val="clear" w:color="auto" w:fill="F7CAAC"/>
          </w:tcPr>
          <w:p w:rsidR="000F1640" w:rsidRPr="00944A9E" w:rsidRDefault="000F1640" w:rsidP="00E7344C">
            <w:pPr>
              <w:jc w:val="both"/>
              <w:rPr>
                <w:b/>
              </w:rPr>
            </w:pPr>
            <w:r w:rsidRPr="00944A9E">
              <w:rPr>
                <w:b/>
              </w:rPr>
              <w:t>typ vztahu k VŠ</w:t>
            </w:r>
          </w:p>
        </w:tc>
        <w:tc>
          <w:tcPr>
            <w:tcW w:w="992" w:type="dxa"/>
            <w:gridSpan w:val="2"/>
          </w:tcPr>
          <w:p w:rsidR="000F1640" w:rsidRPr="00944A9E" w:rsidRDefault="000F1640" w:rsidP="00E7344C">
            <w:pPr>
              <w:jc w:val="both"/>
            </w:pPr>
            <w:r w:rsidRPr="00944A9E">
              <w:t>DPP</w:t>
            </w:r>
          </w:p>
        </w:tc>
        <w:tc>
          <w:tcPr>
            <w:tcW w:w="994" w:type="dxa"/>
            <w:shd w:val="clear" w:color="auto" w:fill="F7CAAC"/>
          </w:tcPr>
          <w:p w:rsidR="000F1640" w:rsidRPr="00944A9E" w:rsidRDefault="000F1640" w:rsidP="00E7344C">
            <w:pPr>
              <w:jc w:val="both"/>
              <w:rPr>
                <w:b/>
              </w:rPr>
            </w:pPr>
            <w:r w:rsidRPr="00944A9E">
              <w:rPr>
                <w:b/>
              </w:rPr>
              <w:t>rozsah</w:t>
            </w:r>
          </w:p>
        </w:tc>
        <w:tc>
          <w:tcPr>
            <w:tcW w:w="709" w:type="dxa"/>
          </w:tcPr>
          <w:p w:rsidR="000F1640" w:rsidRPr="00944A9E" w:rsidRDefault="000F1640" w:rsidP="00E7344C">
            <w:pPr>
              <w:jc w:val="both"/>
            </w:pPr>
          </w:p>
        </w:tc>
        <w:tc>
          <w:tcPr>
            <w:tcW w:w="845" w:type="dxa"/>
            <w:gridSpan w:val="3"/>
            <w:shd w:val="clear" w:color="auto" w:fill="F7CAAC"/>
          </w:tcPr>
          <w:p w:rsidR="000F1640" w:rsidRPr="00944A9E" w:rsidRDefault="000F1640" w:rsidP="00E7344C">
            <w:pPr>
              <w:jc w:val="both"/>
              <w:rPr>
                <w:b/>
              </w:rPr>
            </w:pPr>
            <w:r w:rsidRPr="00944A9E">
              <w:rPr>
                <w:b/>
              </w:rPr>
              <w:t>do kdy</w:t>
            </w:r>
          </w:p>
        </w:tc>
        <w:tc>
          <w:tcPr>
            <w:tcW w:w="1251" w:type="dxa"/>
            <w:gridSpan w:val="2"/>
          </w:tcPr>
          <w:p w:rsidR="000F1640" w:rsidRPr="00944A9E" w:rsidRDefault="000F1640" w:rsidP="00E7344C">
            <w:r w:rsidRPr="00686322">
              <w:rPr>
                <w:sz w:val="16"/>
                <w:szCs w:val="16"/>
              </w:rPr>
              <w:t>př</w:t>
            </w:r>
            <w:r>
              <w:rPr>
                <w:sz w:val="16"/>
                <w:szCs w:val="16"/>
              </w:rPr>
              <w:t xml:space="preserve">edpokládá </w:t>
            </w:r>
            <w:r w:rsidRPr="00686322">
              <w:rPr>
                <w:sz w:val="16"/>
                <w:szCs w:val="16"/>
              </w:rPr>
              <w:t xml:space="preserve">se </w:t>
            </w:r>
            <w:r>
              <w:rPr>
                <w:sz w:val="16"/>
                <w:szCs w:val="16"/>
              </w:rPr>
              <w:t>sjednání prac. poměru</w:t>
            </w:r>
          </w:p>
        </w:tc>
      </w:tr>
      <w:tr w:rsidR="000F1640" w:rsidRPr="00944A9E" w:rsidTr="00AC7FD6">
        <w:trPr>
          <w:jc w:val="center"/>
        </w:trPr>
        <w:tc>
          <w:tcPr>
            <w:tcW w:w="5102" w:type="dxa"/>
            <w:gridSpan w:val="3"/>
            <w:shd w:val="clear" w:color="auto" w:fill="F7CAAC"/>
          </w:tcPr>
          <w:p w:rsidR="000F1640" w:rsidRPr="00944A9E" w:rsidRDefault="000F1640" w:rsidP="00E7344C">
            <w:pPr>
              <w:jc w:val="both"/>
              <w:rPr>
                <w:b/>
              </w:rPr>
            </w:pPr>
            <w:r w:rsidRPr="00944A9E">
              <w:rPr>
                <w:b/>
              </w:rPr>
              <w:t>Typ vztahu na součásti VŠ, která uskutečňuje st. program</w:t>
            </w:r>
          </w:p>
        </w:tc>
        <w:tc>
          <w:tcPr>
            <w:tcW w:w="992" w:type="dxa"/>
            <w:gridSpan w:val="2"/>
          </w:tcPr>
          <w:p w:rsidR="000F1640" w:rsidRPr="00944A9E" w:rsidRDefault="000F1640" w:rsidP="00E7344C">
            <w:pPr>
              <w:jc w:val="both"/>
            </w:pPr>
            <w:r w:rsidRPr="00944A9E">
              <w:t>DPP</w:t>
            </w:r>
          </w:p>
        </w:tc>
        <w:tc>
          <w:tcPr>
            <w:tcW w:w="994" w:type="dxa"/>
            <w:shd w:val="clear" w:color="auto" w:fill="F7CAAC"/>
          </w:tcPr>
          <w:p w:rsidR="000F1640" w:rsidRPr="00944A9E" w:rsidRDefault="000F1640" w:rsidP="00E7344C">
            <w:pPr>
              <w:jc w:val="both"/>
              <w:rPr>
                <w:b/>
              </w:rPr>
            </w:pPr>
            <w:r w:rsidRPr="00944A9E">
              <w:rPr>
                <w:b/>
              </w:rPr>
              <w:t>rozsah</w:t>
            </w:r>
          </w:p>
        </w:tc>
        <w:tc>
          <w:tcPr>
            <w:tcW w:w="709" w:type="dxa"/>
          </w:tcPr>
          <w:p w:rsidR="000F1640" w:rsidRPr="00944A9E" w:rsidRDefault="000F1640" w:rsidP="00E7344C">
            <w:pPr>
              <w:jc w:val="both"/>
              <w:rPr>
                <w:lang w:val="sk-SK"/>
              </w:rPr>
            </w:pPr>
          </w:p>
        </w:tc>
        <w:tc>
          <w:tcPr>
            <w:tcW w:w="845" w:type="dxa"/>
            <w:gridSpan w:val="3"/>
            <w:shd w:val="clear" w:color="auto" w:fill="F7CAAC"/>
          </w:tcPr>
          <w:p w:rsidR="000F1640" w:rsidRPr="00944A9E" w:rsidRDefault="000F1640" w:rsidP="00E7344C">
            <w:pPr>
              <w:jc w:val="both"/>
              <w:rPr>
                <w:b/>
              </w:rPr>
            </w:pPr>
            <w:r w:rsidRPr="00944A9E">
              <w:rPr>
                <w:b/>
              </w:rPr>
              <w:t>do kdy</w:t>
            </w:r>
          </w:p>
        </w:tc>
        <w:tc>
          <w:tcPr>
            <w:tcW w:w="1251" w:type="dxa"/>
            <w:gridSpan w:val="2"/>
          </w:tcPr>
          <w:p w:rsidR="000F1640" w:rsidRPr="00944A9E" w:rsidRDefault="000F1640" w:rsidP="00E7344C">
            <w:pPr>
              <w:jc w:val="both"/>
            </w:pPr>
          </w:p>
        </w:tc>
      </w:tr>
      <w:tr w:rsidR="000F1640" w:rsidRPr="00944A9E" w:rsidTr="00AC7FD6">
        <w:trPr>
          <w:jc w:val="center"/>
        </w:trPr>
        <w:tc>
          <w:tcPr>
            <w:tcW w:w="6094" w:type="dxa"/>
            <w:gridSpan w:val="5"/>
            <w:shd w:val="clear" w:color="auto" w:fill="F7CAAC"/>
          </w:tcPr>
          <w:p w:rsidR="000F1640" w:rsidRPr="00944A9E" w:rsidRDefault="000F1640" w:rsidP="00E7344C">
            <w:pPr>
              <w:jc w:val="both"/>
            </w:pPr>
            <w:r w:rsidRPr="00944A9E">
              <w:rPr>
                <w:b/>
              </w:rPr>
              <w:t>Další současná působení jako akademický pracovník na jiných VŠ</w:t>
            </w:r>
          </w:p>
        </w:tc>
        <w:tc>
          <w:tcPr>
            <w:tcW w:w="1703" w:type="dxa"/>
            <w:gridSpan w:val="2"/>
            <w:shd w:val="clear" w:color="auto" w:fill="F7CAAC"/>
          </w:tcPr>
          <w:p w:rsidR="000F1640" w:rsidRPr="00944A9E" w:rsidRDefault="000F1640" w:rsidP="00E7344C">
            <w:pPr>
              <w:jc w:val="both"/>
              <w:rPr>
                <w:b/>
              </w:rPr>
            </w:pPr>
            <w:r w:rsidRPr="00944A9E">
              <w:rPr>
                <w:b/>
              </w:rPr>
              <w:t>typ prac. vztahu</w:t>
            </w:r>
          </w:p>
        </w:tc>
        <w:tc>
          <w:tcPr>
            <w:tcW w:w="2096" w:type="dxa"/>
            <w:gridSpan w:val="5"/>
            <w:shd w:val="clear" w:color="auto" w:fill="F7CAAC"/>
          </w:tcPr>
          <w:p w:rsidR="000F1640" w:rsidRPr="00944A9E" w:rsidRDefault="000F1640" w:rsidP="00E7344C">
            <w:pPr>
              <w:jc w:val="both"/>
              <w:rPr>
                <w:b/>
              </w:rPr>
            </w:pPr>
            <w:r w:rsidRPr="00944A9E">
              <w:rPr>
                <w:b/>
              </w:rPr>
              <w:t>rozsah</w:t>
            </w:r>
          </w:p>
        </w:tc>
      </w:tr>
      <w:tr w:rsidR="000F1640" w:rsidRPr="00944A9E" w:rsidTr="00AC7FD6">
        <w:trPr>
          <w:jc w:val="center"/>
        </w:trPr>
        <w:tc>
          <w:tcPr>
            <w:tcW w:w="6094" w:type="dxa"/>
            <w:gridSpan w:val="5"/>
          </w:tcPr>
          <w:p w:rsidR="000F1640" w:rsidRPr="00944A9E" w:rsidRDefault="000F1640" w:rsidP="00E7344C">
            <w:pPr>
              <w:jc w:val="both"/>
            </w:pPr>
            <w:r w:rsidRPr="00944A9E">
              <w:t>Nemá</w:t>
            </w:r>
          </w:p>
        </w:tc>
        <w:tc>
          <w:tcPr>
            <w:tcW w:w="1703" w:type="dxa"/>
            <w:gridSpan w:val="2"/>
          </w:tcPr>
          <w:p w:rsidR="000F1640" w:rsidRPr="00944A9E" w:rsidRDefault="000F1640" w:rsidP="00E7344C">
            <w:pPr>
              <w:jc w:val="both"/>
            </w:pPr>
          </w:p>
        </w:tc>
        <w:tc>
          <w:tcPr>
            <w:tcW w:w="2096" w:type="dxa"/>
            <w:gridSpan w:val="5"/>
          </w:tcPr>
          <w:p w:rsidR="000F1640" w:rsidRPr="00944A9E" w:rsidRDefault="000F1640" w:rsidP="00E7344C">
            <w:pPr>
              <w:jc w:val="both"/>
            </w:pPr>
          </w:p>
        </w:tc>
      </w:tr>
      <w:tr w:rsidR="000F1640" w:rsidRPr="00944A9E" w:rsidTr="00AC7FD6">
        <w:trPr>
          <w:jc w:val="center"/>
        </w:trPr>
        <w:tc>
          <w:tcPr>
            <w:tcW w:w="9893" w:type="dxa"/>
            <w:gridSpan w:val="12"/>
            <w:shd w:val="clear" w:color="auto" w:fill="F7CAAC"/>
          </w:tcPr>
          <w:p w:rsidR="000F1640" w:rsidRPr="00944A9E" w:rsidRDefault="000F1640" w:rsidP="00E7344C">
            <w:pPr>
              <w:jc w:val="both"/>
            </w:pPr>
            <w:r w:rsidRPr="00944A9E">
              <w:rPr>
                <w:b/>
              </w:rPr>
              <w:t>Předměty příslušného studijního programu a způsob zapojení do jejich výuky, příp. další zapojení do uskutečňování studijního programu</w:t>
            </w:r>
          </w:p>
        </w:tc>
      </w:tr>
      <w:tr w:rsidR="000F1640" w:rsidRPr="00944A9E" w:rsidTr="00AC7FD6">
        <w:trPr>
          <w:trHeight w:val="195"/>
          <w:jc w:val="center"/>
        </w:trPr>
        <w:tc>
          <w:tcPr>
            <w:tcW w:w="9893" w:type="dxa"/>
            <w:gridSpan w:val="12"/>
            <w:tcBorders>
              <w:top w:val="nil"/>
            </w:tcBorders>
          </w:tcPr>
          <w:p w:rsidR="000F1640" w:rsidRPr="00944A9E" w:rsidRDefault="000F1640" w:rsidP="00EE3E48">
            <w:r w:rsidRPr="00944A9E">
              <w:t xml:space="preserve">Řešení výchovných problémů dětí s rodiči, </w:t>
            </w:r>
            <w:del w:id="5560" w:author="Hana Navrátilová" w:date="2019-09-24T11:10:00Z">
              <w:r w:rsidRPr="00A511B1">
                <w:delText>Psychologické aspekty reflektované pedagogické praxe</w:delText>
              </w:r>
              <w:r w:rsidRPr="00944A9E">
                <w:delText xml:space="preserve">, </w:delText>
              </w:r>
            </w:del>
            <w:r w:rsidRPr="00A511B1">
              <w:t>Školní a poradenská psychologie</w:t>
            </w:r>
            <w:del w:id="5561" w:author="Hana Navrátilová" w:date="2019-09-24T11:10:00Z">
              <w:r w:rsidRPr="00944A9E">
                <w:delText xml:space="preserve">, </w:delText>
              </w:r>
              <w:r w:rsidRPr="00A511B1">
                <w:delText>Sociální psychologie</w:delText>
              </w:r>
            </w:del>
          </w:p>
        </w:tc>
      </w:tr>
      <w:tr w:rsidR="000F1640" w:rsidRPr="00944A9E" w:rsidTr="00AC7FD6">
        <w:trPr>
          <w:jc w:val="center"/>
        </w:trPr>
        <w:tc>
          <w:tcPr>
            <w:tcW w:w="9893" w:type="dxa"/>
            <w:gridSpan w:val="12"/>
            <w:shd w:val="clear" w:color="auto" w:fill="F7CAAC"/>
          </w:tcPr>
          <w:p w:rsidR="000F1640" w:rsidRPr="00944A9E" w:rsidRDefault="000F1640" w:rsidP="00E7344C">
            <w:pPr>
              <w:jc w:val="both"/>
            </w:pPr>
            <w:r w:rsidRPr="00944A9E">
              <w:rPr>
                <w:b/>
              </w:rPr>
              <w:t xml:space="preserve">Údaje o vzdělání na VŠ </w:t>
            </w:r>
          </w:p>
        </w:tc>
      </w:tr>
      <w:tr w:rsidR="000F1640" w:rsidRPr="00944A9E" w:rsidTr="00AC7FD6">
        <w:trPr>
          <w:trHeight w:val="465"/>
          <w:jc w:val="center"/>
        </w:trPr>
        <w:tc>
          <w:tcPr>
            <w:tcW w:w="9893" w:type="dxa"/>
            <w:gridSpan w:val="12"/>
          </w:tcPr>
          <w:p w:rsidR="000F1640" w:rsidRPr="00944A9E" w:rsidRDefault="000F1640" w:rsidP="00E7344C">
            <w:r w:rsidRPr="00944A9E">
              <w:t>Mgr., magisterský obor Psychologie, 2012,  FSS MU v Brně</w:t>
            </w:r>
          </w:p>
        </w:tc>
      </w:tr>
      <w:tr w:rsidR="000F1640" w:rsidRPr="00944A9E" w:rsidTr="00AC7FD6">
        <w:trPr>
          <w:jc w:val="center"/>
        </w:trPr>
        <w:tc>
          <w:tcPr>
            <w:tcW w:w="9893" w:type="dxa"/>
            <w:gridSpan w:val="12"/>
            <w:shd w:val="clear" w:color="auto" w:fill="F7CAAC"/>
          </w:tcPr>
          <w:p w:rsidR="000F1640" w:rsidRPr="00944A9E" w:rsidRDefault="000F1640" w:rsidP="00E7344C">
            <w:pPr>
              <w:jc w:val="both"/>
              <w:rPr>
                <w:b/>
              </w:rPr>
            </w:pPr>
            <w:r w:rsidRPr="00944A9E">
              <w:rPr>
                <w:b/>
              </w:rPr>
              <w:t>Údaje o odborném působení od absolvování VŠ</w:t>
            </w:r>
          </w:p>
        </w:tc>
      </w:tr>
      <w:tr w:rsidR="000F1640" w:rsidRPr="00944A9E" w:rsidTr="00DE4FBB">
        <w:trPr>
          <w:trHeight w:val="2669"/>
          <w:jc w:val="center"/>
        </w:trPr>
        <w:tc>
          <w:tcPr>
            <w:tcW w:w="9893" w:type="dxa"/>
            <w:gridSpan w:val="12"/>
          </w:tcPr>
          <w:p w:rsidR="000F1640" w:rsidRPr="00944A9E" w:rsidRDefault="000F1640" w:rsidP="00D56500">
            <w:pPr>
              <w:jc w:val="both"/>
            </w:pPr>
            <w:r w:rsidRPr="00944A9E">
              <w:t>2013 – 2016 psycholog Centrum poradenství pro rodinné a partnerské vztahy, p.o., Zlín</w:t>
            </w:r>
          </w:p>
          <w:p w:rsidR="000F1640" w:rsidRPr="00944A9E" w:rsidRDefault="000F1640" w:rsidP="00D56500">
            <w:pPr>
              <w:jc w:val="both"/>
            </w:pPr>
            <w:r w:rsidRPr="00944A9E">
              <w:t>2013 – 2015 psycholog Centrum služeb postiženým Horizont, o.p.s., Kroměříž</w:t>
            </w:r>
          </w:p>
          <w:p w:rsidR="000F1640" w:rsidRPr="00944A9E" w:rsidRDefault="000F1640" w:rsidP="00D56500">
            <w:pPr>
              <w:jc w:val="both"/>
            </w:pPr>
            <w:r w:rsidRPr="00944A9E">
              <w:t>2012 – 2013psycholog, odborný pracovník vzdělávání, lektor Marlin, s.r.o., Zlín</w:t>
            </w:r>
            <w:r w:rsidRPr="00944A9E">
              <w:tab/>
            </w:r>
          </w:p>
          <w:p w:rsidR="000F1640" w:rsidRPr="00944A9E" w:rsidRDefault="000F1640" w:rsidP="00D56500">
            <w:r w:rsidRPr="00944A9E">
              <w:t xml:space="preserve">2012 – 2014 psycholog v oblasti náhradní rodinné péče (psychologické poradenství, organizace preventivních </w:t>
            </w:r>
            <w:r w:rsidRPr="00944A9E">
              <w:br/>
              <w:t>a integračních programů pro děti z dětských domovů)</w:t>
            </w:r>
          </w:p>
          <w:p w:rsidR="000F1640" w:rsidRPr="00944A9E" w:rsidRDefault="000F1640" w:rsidP="00D56500">
            <w:pPr>
              <w:jc w:val="both"/>
            </w:pPr>
            <w:r w:rsidRPr="00944A9E">
              <w:t xml:space="preserve">2016 – dosud psycholog ZŠ Zlín, Křiby </w:t>
            </w:r>
          </w:p>
          <w:p w:rsidR="000F1640" w:rsidRPr="00944A9E" w:rsidRDefault="000F1640" w:rsidP="00D56500">
            <w:pPr>
              <w:jc w:val="both"/>
            </w:pPr>
            <w:r w:rsidRPr="00944A9E">
              <w:t>2017 – dosud psycholog Unie Kompas, (individuální a rodinné poradenství a terapie)</w:t>
            </w:r>
          </w:p>
          <w:p w:rsidR="000F1640" w:rsidRPr="00944A9E" w:rsidRDefault="000F1640" w:rsidP="00E7344C">
            <w:pPr>
              <w:jc w:val="both"/>
            </w:pPr>
          </w:p>
        </w:tc>
      </w:tr>
      <w:tr w:rsidR="000F1640" w:rsidRPr="00944A9E" w:rsidTr="00AC7FD6">
        <w:trPr>
          <w:trHeight w:val="250"/>
          <w:jc w:val="center"/>
        </w:trPr>
        <w:tc>
          <w:tcPr>
            <w:tcW w:w="9893" w:type="dxa"/>
            <w:gridSpan w:val="12"/>
            <w:shd w:val="clear" w:color="auto" w:fill="F7CAAC"/>
          </w:tcPr>
          <w:p w:rsidR="000F1640" w:rsidRPr="00944A9E" w:rsidRDefault="000F1640" w:rsidP="00E7344C">
            <w:pPr>
              <w:jc w:val="both"/>
            </w:pPr>
            <w:r w:rsidRPr="00944A9E">
              <w:rPr>
                <w:b/>
              </w:rPr>
              <w:t>Zkušenosti s vedením kvalifikačních a rigorózních prací</w:t>
            </w:r>
          </w:p>
        </w:tc>
      </w:tr>
      <w:tr w:rsidR="000F1640" w:rsidRPr="00944A9E" w:rsidTr="00AC7FD6">
        <w:trPr>
          <w:trHeight w:val="491"/>
          <w:jc w:val="center"/>
        </w:trPr>
        <w:tc>
          <w:tcPr>
            <w:tcW w:w="9893" w:type="dxa"/>
            <w:gridSpan w:val="12"/>
          </w:tcPr>
          <w:p w:rsidR="000F1640" w:rsidRPr="00944A9E" w:rsidRDefault="000F1640" w:rsidP="00E7344C">
            <w:pPr>
              <w:jc w:val="both"/>
            </w:pPr>
          </w:p>
        </w:tc>
      </w:tr>
      <w:tr w:rsidR="000F1640" w:rsidRPr="00944A9E" w:rsidTr="00AC7FD6">
        <w:trPr>
          <w:jc w:val="center"/>
        </w:trPr>
        <w:tc>
          <w:tcPr>
            <w:tcW w:w="3381" w:type="dxa"/>
            <w:gridSpan w:val="2"/>
            <w:tcBorders>
              <w:top w:val="single" w:sz="12" w:space="0" w:color="auto"/>
            </w:tcBorders>
            <w:shd w:val="clear" w:color="auto" w:fill="F7CAAC"/>
          </w:tcPr>
          <w:p w:rsidR="000F1640" w:rsidRPr="00944A9E" w:rsidRDefault="000F1640" w:rsidP="00E7344C">
            <w:pPr>
              <w:jc w:val="both"/>
            </w:pPr>
            <w:r w:rsidRPr="00944A9E">
              <w:rPr>
                <w:b/>
              </w:rPr>
              <w:t xml:space="preserve">Obor habilitačního řízení </w:t>
            </w:r>
          </w:p>
        </w:tc>
        <w:tc>
          <w:tcPr>
            <w:tcW w:w="2245" w:type="dxa"/>
            <w:gridSpan w:val="2"/>
            <w:tcBorders>
              <w:top w:val="single" w:sz="12" w:space="0" w:color="auto"/>
            </w:tcBorders>
            <w:shd w:val="clear" w:color="auto" w:fill="F7CAAC"/>
          </w:tcPr>
          <w:p w:rsidR="000F1640" w:rsidRPr="00944A9E" w:rsidRDefault="000F1640" w:rsidP="00E7344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rsidR="000F1640" w:rsidRPr="00944A9E" w:rsidRDefault="000F1640" w:rsidP="00E7344C">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rsidR="000F1640" w:rsidRPr="00944A9E" w:rsidRDefault="000F1640" w:rsidP="00E7344C">
            <w:pPr>
              <w:jc w:val="both"/>
              <w:rPr>
                <w:b/>
              </w:rPr>
            </w:pPr>
            <w:r w:rsidRPr="00944A9E">
              <w:rPr>
                <w:b/>
              </w:rPr>
              <w:t>Ohlasy publikací</w:t>
            </w:r>
          </w:p>
        </w:tc>
      </w:tr>
      <w:tr w:rsidR="000F1640" w:rsidRPr="00944A9E" w:rsidTr="00AC7FD6">
        <w:trPr>
          <w:jc w:val="center"/>
        </w:trPr>
        <w:tc>
          <w:tcPr>
            <w:tcW w:w="3381" w:type="dxa"/>
            <w:gridSpan w:val="2"/>
          </w:tcPr>
          <w:p w:rsidR="000F1640" w:rsidRPr="00944A9E" w:rsidRDefault="000F1640" w:rsidP="00E7344C">
            <w:pPr>
              <w:jc w:val="both"/>
            </w:pPr>
          </w:p>
        </w:tc>
        <w:tc>
          <w:tcPr>
            <w:tcW w:w="2245" w:type="dxa"/>
            <w:gridSpan w:val="2"/>
          </w:tcPr>
          <w:p w:rsidR="000F1640" w:rsidRPr="00944A9E" w:rsidRDefault="000F1640" w:rsidP="00E7344C">
            <w:pPr>
              <w:jc w:val="both"/>
            </w:pPr>
          </w:p>
        </w:tc>
        <w:tc>
          <w:tcPr>
            <w:tcW w:w="2248" w:type="dxa"/>
            <w:gridSpan w:val="4"/>
            <w:tcBorders>
              <w:right w:val="single" w:sz="12" w:space="0" w:color="auto"/>
            </w:tcBorders>
          </w:tcPr>
          <w:p w:rsidR="000F1640" w:rsidRPr="00944A9E" w:rsidRDefault="000F1640" w:rsidP="00E7344C">
            <w:pPr>
              <w:jc w:val="both"/>
            </w:pPr>
          </w:p>
        </w:tc>
        <w:tc>
          <w:tcPr>
            <w:tcW w:w="632" w:type="dxa"/>
            <w:tcBorders>
              <w:left w:val="single" w:sz="12" w:space="0" w:color="auto"/>
            </w:tcBorders>
            <w:shd w:val="clear" w:color="auto" w:fill="F7CAAC"/>
          </w:tcPr>
          <w:p w:rsidR="000F1640" w:rsidRPr="00944A9E" w:rsidRDefault="000F1640" w:rsidP="00E7344C">
            <w:pPr>
              <w:jc w:val="both"/>
            </w:pPr>
            <w:r w:rsidRPr="00944A9E">
              <w:rPr>
                <w:b/>
              </w:rPr>
              <w:t>WOS</w:t>
            </w:r>
          </w:p>
        </w:tc>
        <w:tc>
          <w:tcPr>
            <w:tcW w:w="693" w:type="dxa"/>
            <w:gridSpan w:val="2"/>
            <w:shd w:val="clear" w:color="auto" w:fill="F7CAAC"/>
          </w:tcPr>
          <w:p w:rsidR="000F1640" w:rsidRPr="00944A9E" w:rsidRDefault="000F1640" w:rsidP="00E7344C">
            <w:pPr>
              <w:jc w:val="both"/>
              <w:rPr>
                <w:sz w:val="18"/>
              </w:rPr>
            </w:pPr>
            <w:r w:rsidRPr="00944A9E">
              <w:rPr>
                <w:b/>
                <w:sz w:val="18"/>
              </w:rPr>
              <w:t>Scopus</w:t>
            </w:r>
          </w:p>
        </w:tc>
        <w:tc>
          <w:tcPr>
            <w:tcW w:w="694" w:type="dxa"/>
            <w:shd w:val="clear" w:color="auto" w:fill="F7CAAC"/>
          </w:tcPr>
          <w:p w:rsidR="000F1640" w:rsidRPr="00944A9E" w:rsidRDefault="000F1640" w:rsidP="00E7344C">
            <w:pPr>
              <w:jc w:val="both"/>
            </w:pPr>
            <w:r w:rsidRPr="00944A9E">
              <w:rPr>
                <w:b/>
                <w:sz w:val="18"/>
              </w:rPr>
              <w:t>ostatní</w:t>
            </w:r>
          </w:p>
        </w:tc>
      </w:tr>
      <w:tr w:rsidR="000F1640" w:rsidRPr="00944A9E" w:rsidTr="00AC7FD6">
        <w:trPr>
          <w:trHeight w:val="70"/>
          <w:jc w:val="center"/>
        </w:trPr>
        <w:tc>
          <w:tcPr>
            <w:tcW w:w="3381" w:type="dxa"/>
            <w:gridSpan w:val="2"/>
            <w:shd w:val="clear" w:color="auto" w:fill="F7CAAC"/>
          </w:tcPr>
          <w:p w:rsidR="000F1640" w:rsidRPr="00944A9E" w:rsidRDefault="000F1640" w:rsidP="00E7344C">
            <w:pPr>
              <w:jc w:val="both"/>
            </w:pPr>
            <w:r w:rsidRPr="00944A9E">
              <w:rPr>
                <w:b/>
              </w:rPr>
              <w:t>Obor jmenovacího řízení</w:t>
            </w:r>
          </w:p>
        </w:tc>
        <w:tc>
          <w:tcPr>
            <w:tcW w:w="2245" w:type="dxa"/>
            <w:gridSpan w:val="2"/>
            <w:shd w:val="clear" w:color="auto" w:fill="F7CAAC"/>
          </w:tcPr>
          <w:p w:rsidR="000F1640" w:rsidRPr="00944A9E" w:rsidRDefault="000F1640" w:rsidP="00E7344C">
            <w:pPr>
              <w:jc w:val="both"/>
            </w:pPr>
            <w:r w:rsidRPr="00944A9E">
              <w:rPr>
                <w:b/>
              </w:rPr>
              <w:t>Rok udělení hodnosti</w:t>
            </w:r>
          </w:p>
        </w:tc>
        <w:tc>
          <w:tcPr>
            <w:tcW w:w="2248" w:type="dxa"/>
            <w:gridSpan w:val="4"/>
            <w:tcBorders>
              <w:right w:val="single" w:sz="12" w:space="0" w:color="auto"/>
            </w:tcBorders>
            <w:shd w:val="clear" w:color="auto" w:fill="F7CAAC"/>
          </w:tcPr>
          <w:p w:rsidR="000F1640" w:rsidRPr="00944A9E" w:rsidRDefault="000F1640" w:rsidP="00E7344C">
            <w:pPr>
              <w:jc w:val="both"/>
            </w:pPr>
            <w:r w:rsidRPr="00944A9E">
              <w:rPr>
                <w:b/>
              </w:rPr>
              <w:t>Řízení konáno na VŠ</w:t>
            </w:r>
          </w:p>
        </w:tc>
        <w:tc>
          <w:tcPr>
            <w:tcW w:w="632" w:type="dxa"/>
            <w:vMerge w:val="restart"/>
            <w:tcBorders>
              <w:left w:val="single" w:sz="12" w:space="0" w:color="auto"/>
            </w:tcBorders>
          </w:tcPr>
          <w:p w:rsidR="000F1640" w:rsidRPr="00944A9E" w:rsidRDefault="000F1640" w:rsidP="00E7344C">
            <w:pPr>
              <w:jc w:val="both"/>
            </w:pPr>
          </w:p>
        </w:tc>
        <w:tc>
          <w:tcPr>
            <w:tcW w:w="693" w:type="dxa"/>
            <w:gridSpan w:val="2"/>
            <w:vMerge w:val="restart"/>
          </w:tcPr>
          <w:p w:rsidR="000F1640" w:rsidRPr="00944A9E" w:rsidRDefault="000F1640" w:rsidP="00E7344C">
            <w:pPr>
              <w:jc w:val="both"/>
            </w:pPr>
          </w:p>
        </w:tc>
        <w:tc>
          <w:tcPr>
            <w:tcW w:w="694" w:type="dxa"/>
            <w:vMerge w:val="restart"/>
          </w:tcPr>
          <w:p w:rsidR="000F1640" w:rsidRPr="00944A9E" w:rsidRDefault="000F1640" w:rsidP="00E7344C">
            <w:pPr>
              <w:jc w:val="both"/>
            </w:pPr>
          </w:p>
        </w:tc>
      </w:tr>
      <w:tr w:rsidR="000F1640" w:rsidRPr="00944A9E" w:rsidTr="00AC7FD6">
        <w:trPr>
          <w:trHeight w:val="205"/>
          <w:jc w:val="center"/>
        </w:trPr>
        <w:tc>
          <w:tcPr>
            <w:tcW w:w="3381" w:type="dxa"/>
            <w:gridSpan w:val="2"/>
          </w:tcPr>
          <w:p w:rsidR="000F1640" w:rsidRPr="00944A9E" w:rsidRDefault="000F1640" w:rsidP="00E7344C">
            <w:pPr>
              <w:jc w:val="both"/>
            </w:pPr>
          </w:p>
        </w:tc>
        <w:tc>
          <w:tcPr>
            <w:tcW w:w="2245" w:type="dxa"/>
            <w:gridSpan w:val="2"/>
          </w:tcPr>
          <w:p w:rsidR="000F1640" w:rsidRPr="00944A9E" w:rsidRDefault="000F1640" w:rsidP="00E7344C">
            <w:pPr>
              <w:jc w:val="both"/>
            </w:pPr>
          </w:p>
        </w:tc>
        <w:tc>
          <w:tcPr>
            <w:tcW w:w="2248" w:type="dxa"/>
            <w:gridSpan w:val="4"/>
            <w:tcBorders>
              <w:right w:val="single" w:sz="12" w:space="0" w:color="auto"/>
            </w:tcBorders>
          </w:tcPr>
          <w:p w:rsidR="000F1640" w:rsidRPr="00944A9E" w:rsidRDefault="000F1640" w:rsidP="00E7344C">
            <w:pPr>
              <w:jc w:val="both"/>
            </w:pPr>
          </w:p>
        </w:tc>
        <w:tc>
          <w:tcPr>
            <w:tcW w:w="632" w:type="dxa"/>
            <w:vMerge/>
            <w:tcBorders>
              <w:left w:val="single" w:sz="12" w:space="0" w:color="auto"/>
            </w:tcBorders>
            <w:vAlign w:val="center"/>
          </w:tcPr>
          <w:p w:rsidR="000F1640" w:rsidRPr="00944A9E" w:rsidRDefault="000F1640" w:rsidP="00E7344C">
            <w:pPr>
              <w:rPr>
                <w:b/>
              </w:rPr>
            </w:pPr>
          </w:p>
        </w:tc>
        <w:tc>
          <w:tcPr>
            <w:tcW w:w="693" w:type="dxa"/>
            <w:gridSpan w:val="2"/>
            <w:vMerge/>
            <w:vAlign w:val="center"/>
          </w:tcPr>
          <w:p w:rsidR="000F1640" w:rsidRPr="00944A9E" w:rsidRDefault="000F1640" w:rsidP="00E7344C">
            <w:pPr>
              <w:rPr>
                <w:b/>
              </w:rPr>
            </w:pPr>
          </w:p>
        </w:tc>
        <w:tc>
          <w:tcPr>
            <w:tcW w:w="694" w:type="dxa"/>
            <w:vMerge/>
            <w:vAlign w:val="center"/>
          </w:tcPr>
          <w:p w:rsidR="000F1640" w:rsidRPr="00944A9E" w:rsidRDefault="000F1640" w:rsidP="00E7344C">
            <w:pPr>
              <w:rPr>
                <w:b/>
              </w:rPr>
            </w:pPr>
          </w:p>
        </w:tc>
      </w:tr>
      <w:tr w:rsidR="000F1640" w:rsidRPr="00944A9E" w:rsidTr="00AC7FD6">
        <w:trPr>
          <w:jc w:val="center"/>
        </w:trPr>
        <w:tc>
          <w:tcPr>
            <w:tcW w:w="9893" w:type="dxa"/>
            <w:gridSpan w:val="12"/>
            <w:shd w:val="clear" w:color="auto" w:fill="F7CAAC"/>
          </w:tcPr>
          <w:p w:rsidR="000F1640" w:rsidRPr="00944A9E" w:rsidRDefault="000F1640"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0F1640" w:rsidRPr="00944A9E" w:rsidTr="00AC7FD6">
        <w:trPr>
          <w:trHeight w:val="70"/>
          <w:jc w:val="center"/>
        </w:trPr>
        <w:tc>
          <w:tcPr>
            <w:tcW w:w="9893" w:type="dxa"/>
            <w:gridSpan w:val="12"/>
          </w:tcPr>
          <w:p w:rsidR="000F1640" w:rsidRPr="00944A9E" w:rsidRDefault="000F1640" w:rsidP="00E7344C">
            <w:pPr>
              <w:jc w:val="both"/>
            </w:pPr>
          </w:p>
        </w:tc>
      </w:tr>
      <w:tr w:rsidR="000F1640" w:rsidRPr="00944A9E" w:rsidTr="00AC7FD6">
        <w:trPr>
          <w:trHeight w:val="218"/>
          <w:jc w:val="center"/>
        </w:trPr>
        <w:tc>
          <w:tcPr>
            <w:tcW w:w="9893" w:type="dxa"/>
            <w:gridSpan w:val="12"/>
            <w:shd w:val="clear" w:color="auto" w:fill="F7CAAC"/>
          </w:tcPr>
          <w:p w:rsidR="000F1640" w:rsidRPr="00944A9E" w:rsidRDefault="000F1640" w:rsidP="00E7344C">
            <w:pPr>
              <w:rPr>
                <w:b/>
              </w:rPr>
            </w:pPr>
            <w:r w:rsidRPr="00944A9E">
              <w:rPr>
                <w:b/>
              </w:rPr>
              <w:t>Působení v zahraničí</w:t>
            </w:r>
          </w:p>
        </w:tc>
      </w:tr>
      <w:tr w:rsidR="000F1640" w:rsidRPr="00944A9E" w:rsidTr="00AC7FD6">
        <w:trPr>
          <w:trHeight w:val="1469"/>
          <w:jc w:val="center"/>
        </w:trPr>
        <w:tc>
          <w:tcPr>
            <w:tcW w:w="9893" w:type="dxa"/>
            <w:gridSpan w:val="12"/>
          </w:tcPr>
          <w:p w:rsidR="000F1640" w:rsidRPr="00944A9E" w:rsidRDefault="000F1640" w:rsidP="00625350">
            <w:pPr>
              <w:jc w:val="both"/>
            </w:pPr>
            <w:r w:rsidRPr="00944A9E">
              <w:t>2012 Indie University of Rajastan, Jaipur, Indie, poradce pro studentské záležitosti</w:t>
            </w:r>
          </w:p>
          <w:p w:rsidR="000F1640" w:rsidRDefault="000F1640" w:rsidP="00625350">
            <w:pPr>
              <w:jc w:val="both"/>
            </w:pPr>
            <w:r w:rsidRPr="00944A9E">
              <w:t>2010 Norsko University of Bergen, fakulta Psychologie, studijní stáž</w:t>
            </w:r>
          </w:p>
          <w:p w:rsidR="00476AD6" w:rsidRDefault="00476AD6" w:rsidP="00E7344C">
            <w:pPr>
              <w:ind w:hanging="2880"/>
              <w:jc w:val="both"/>
            </w:pPr>
          </w:p>
          <w:p w:rsidR="00476AD6" w:rsidRPr="00944A9E" w:rsidRDefault="00476AD6" w:rsidP="00E7344C">
            <w:pPr>
              <w:ind w:hanging="2880"/>
              <w:jc w:val="both"/>
              <w:rPr>
                <w:rFonts w:ascii="Cambria" w:hAnsi="Cambria" w:cs="Arial"/>
                <w:b/>
              </w:rPr>
            </w:pPr>
          </w:p>
          <w:p w:rsidR="000F1640" w:rsidRPr="00944A9E" w:rsidRDefault="000F1640" w:rsidP="00E7344C"/>
        </w:tc>
      </w:tr>
      <w:tr w:rsidR="000F1640" w:rsidRPr="00944A9E" w:rsidTr="00AC7FD6">
        <w:trPr>
          <w:trHeight w:val="555"/>
          <w:jc w:val="center"/>
        </w:trPr>
        <w:tc>
          <w:tcPr>
            <w:tcW w:w="2552" w:type="dxa"/>
            <w:shd w:val="clear" w:color="auto" w:fill="F7CAAC"/>
          </w:tcPr>
          <w:p w:rsidR="000F1640" w:rsidRPr="00944A9E" w:rsidRDefault="000F1640" w:rsidP="00E7344C">
            <w:pPr>
              <w:jc w:val="both"/>
              <w:rPr>
                <w:b/>
              </w:rPr>
            </w:pPr>
            <w:r w:rsidRPr="00944A9E">
              <w:rPr>
                <w:b/>
              </w:rPr>
              <w:t xml:space="preserve">Podpis </w:t>
            </w:r>
          </w:p>
        </w:tc>
        <w:tc>
          <w:tcPr>
            <w:tcW w:w="4536" w:type="dxa"/>
            <w:gridSpan w:val="5"/>
          </w:tcPr>
          <w:p w:rsidR="000F1640" w:rsidRPr="00944A9E" w:rsidRDefault="000F1640" w:rsidP="00E7344C">
            <w:pPr>
              <w:jc w:val="both"/>
            </w:pPr>
            <w:r>
              <w:t>Mgr. Pavla Tomancová, v. r.</w:t>
            </w:r>
          </w:p>
        </w:tc>
        <w:tc>
          <w:tcPr>
            <w:tcW w:w="786" w:type="dxa"/>
            <w:gridSpan w:val="2"/>
            <w:shd w:val="clear" w:color="auto" w:fill="F7CAAC"/>
          </w:tcPr>
          <w:p w:rsidR="000F1640" w:rsidRPr="00944A9E" w:rsidRDefault="000F1640" w:rsidP="00E7344C">
            <w:pPr>
              <w:jc w:val="both"/>
            </w:pPr>
            <w:r w:rsidRPr="00944A9E">
              <w:rPr>
                <w:b/>
              </w:rPr>
              <w:t>datum</w:t>
            </w:r>
          </w:p>
        </w:tc>
        <w:tc>
          <w:tcPr>
            <w:tcW w:w="2019" w:type="dxa"/>
            <w:gridSpan w:val="4"/>
          </w:tcPr>
          <w:p w:rsidR="000F1640" w:rsidRPr="00944A9E" w:rsidRDefault="000F1640" w:rsidP="00E7344C">
            <w:pPr>
              <w:jc w:val="both"/>
            </w:pPr>
            <w:del w:id="5562" w:author="Hana Navrátilová" w:date="2019-09-24T11:10:00Z">
              <w:r>
                <w:delText xml:space="preserve">17. 12. 2018 </w:delText>
              </w:r>
            </w:del>
            <w:ins w:id="5563" w:author="Hana Navrátilová" w:date="2019-09-24T11:10:00Z">
              <w:r w:rsidR="00F62D39">
                <w:t xml:space="preserve">25. </w:t>
              </w:r>
              <w:r w:rsidR="00191F5B">
                <w:t>0</w:t>
              </w:r>
              <w:r w:rsidR="00F62D39">
                <w:t xml:space="preserve">9. 2019  </w:t>
              </w:r>
            </w:ins>
          </w:p>
        </w:tc>
      </w:tr>
    </w:tbl>
    <w:p w:rsidR="000F1640" w:rsidRDefault="000F1640" w:rsidP="00E7344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856"/>
        <w:gridCol w:w="77"/>
        <w:gridCol w:w="59"/>
        <w:gridCol w:w="573"/>
        <w:gridCol w:w="278"/>
        <w:gridCol w:w="415"/>
        <w:gridCol w:w="694"/>
      </w:tblGrid>
      <w:tr w:rsidR="006B6016" w:rsidRPr="00944A9E" w:rsidTr="002A7EA5">
        <w:trPr>
          <w:jc w:val="center"/>
        </w:trPr>
        <w:tc>
          <w:tcPr>
            <w:tcW w:w="9893" w:type="dxa"/>
            <w:gridSpan w:val="13"/>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51861" w:rsidRPr="00944A9E" w:rsidTr="002A7EA5">
        <w:trPr>
          <w:jc w:val="center"/>
        </w:trPr>
        <w:tc>
          <w:tcPr>
            <w:tcW w:w="2552" w:type="dxa"/>
            <w:tcBorders>
              <w:top w:val="double" w:sz="4" w:space="0" w:color="auto"/>
            </w:tcBorders>
            <w:shd w:val="clear" w:color="auto" w:fill="F7CAAC"/>
          </w:tcPr>
          <w:p w:rsidR="00351861" w:rsidRPr="00944A9E" w:rsidRDefault="00351861" w:rsidP="00E7344C">
            <w:pPr>
              <w:jc w:val="both"/>
              <w:rPr>
                <w:b/>
              </w:rPr>
            </w:pPr>
            <w:r w:rsidRPr="00944A9E">
              <w:rPr>
                <w:b/>
              </w:rPr>
              <w:t>Vysoká škola</w:t>
            </w:r>
          </w:p>
        </w:tc>
        <w:tc>
          <w:tcPr>
            <w:tcW w:w="7341" w:type="dxa"/>
            <w:gridSpan w:val="12"/>
          </w:tcPr>
          <w:p w:rsidR="00351861" w:rsidRPr="00944A9E" w:rsidRDefault="00351861" w:rsidP="00E7344C">
            <w:pPr>
              <w:jc w:val="both"/>
            </w:pPr>
            <w:r w:rsidRPr="00944A9E">
              <w:t>UTB ve Zlíně</w:t>
            </w:r>
          </w:p>
        </w:tc>
      </w:tr>
      <w:tr w:rsidR="00351861" w:rsidRPr="00944A9E" w:rsidTr="002A7EA5">
        <w:trPr>
          <w:jc w:val="center"/>
        </w:trPr>
        <w:tc>
          <w:tcPr>
            <w:tcW w:w="2552" w:type="dxa"/>
            <w:shd w:val="clear" w:color="auto" w:fill="F7CAAC"/>
          </w:tcPr>
          <w:p w:rsidR="00351861" w:rsidRPr="00944A9E" w:rsidRDefault="00351861" w:rsidP="00E7344C">
            <w:pPr>
              <w:jc w:val="both"/>
              <w:rPr>
                <w:b/>
              </w:rPr>
            </w:pPr>
            <w:r w:rsidRPr="00944A9E">
              <w:rPr>
                <w:b/>
              </w:rPr>
              <w:t>Součást vysoké školy</w:t>
            </w:r>
          </w:p>
        </w:tc>
        <w:tc>
          <w:tcPr>
            <w:tcW w:w="7341" w:type="dxa"/>
            <w:gridSpan w:val="12"/>
          </w:tcPr>
          <w:p w:rsidR="00351861" w:rsidRPr="00944A9E" w:rsidRDefault="00351861" w:rsidP="00E7344C">
            <w:pPr>
              <w:jc w:val="both"/>
            </w:pPr>
            <w:r w:rsidRPr="00944A9E">
              <w:t>Fakulta humanitních studií</w:t>
            </w:r>
          </w:p>
        </w:tc>
      </w:tr>
      <w:tr w:rsidR="00351861" w:rsidRPr="00944A9E" w:rsidTr="002A7EA5">
        <w:trPr>
          <w:jc w:val="center"/>
        </w:trPr>
        <w:tc>
          <w:tcPr>
            <w:tcW w:w="2552" w:type="dxa"/>
            <w:shd w:val="clear" w:color="auto" w:fill="F7CAAC"/>
          </w:tcPr>
          <w:p w:rsidR="00351861" w:rsidRPr="00944A9E" w:rsidRDefault="00351861" w:rsidP="00E7344C">
            <w:pPr>
              <w:jc w:val="both"/>
              <w:rPr>
                <w:b/>
              </w:rPr>
            </w:pPr>
            <w:r w:rsidRPr="00944A9E">
              <w:rPr>
                <w:b/>
              </w:rPr>
              <w:t>Název studijního programu</w:t>
            </w:r>
          </w:p>
        </w:tc>
        <w:tc>
          <w:tcPr>
            <w:tcW w:w="7341" w:type="dxa"/>
            <w:gridSpan w:val="12"/>
          </w:tcPr>
          <w:p w:rsidR="00351861" w:rsidRPr="00944A9E" w:rsidRDefault="00564B1A" w:rsidP="00E7344C">
            <w:pPr>
              <w:jc w:val="both"/>
            </w:pPr>
            <w:r>
              <w:t>Učitelství pro 1. stupeň</w:t>
            </w:r>
            <w:r w:rsidR="00351861" w:rsidRPr="00944A9E">
              <w:t xml:space="preserve"> základní školy</w:t>
            </w:r>
          </w:p>
        </w:tc>
      </w:tr>
      <w:tr w:rsidR="00351861" w:rsidRPr="00944A9E" w:rsidTr="005B0F7B">
        <w:trPr>
          <w:trHeight w:val="207"/>
          <w:jc w:val="center"/>
        </w:trPr>
        <w:tc>
          <w:tcPr>
            <w:tcW w:w="2552" w:type="dxa"/>
            <w:shd w:val="clear" w:color="auto" w:fill="F7CAAC"/>
          </w:tcPr>
          <w:p w:rsidR="00351861" w:rsidRPr="00944A9E" w:rsidRDefault="00351861" w:rsidP="00E7344C">
            <w:pPr>
              <w:jc w:val="both"/>
              <w:rPr>
                <w:b/>
              </w:rPr>
            </w:pPr>
            <w:r w:rsidRPr="00944A9E">
              <w:rPr>
                <w:b/>
              </w:rPr>
              <w:t>Jméno a příjmení</w:t>
            </w:r>
          </w:p>
        </w:tc>
        <w:tc>
          <w:tcPr>
            <w:tcW w:w="4389" w:type="dxa"/>
            <w:gridSpan w:val="5"/>
          </w:tcPr>
          <w:p w:rsidR="00351861" w:rsidRPr="00944A9E" w:rsidRDefault="00351861" w:rsidP="00E7344C">
            <w:r w:rsidRPr="00944A9E">
              <w:t>Petra Trávníčková</w:t>
            </w:r>
          </w:p>
          <w:p w:rsidR="00351861" w:rsidRPr="00944A9E" w:rsidRDefault="00351861" w:rsidP="00E7344C"/>
        </w:tc>
        <w:tc>
          <w:tcPr>
            <w:tcW w:w="856" w:type="dxa"/>
            <w:shd w:val="clear" w:color="auto" w:fill="F7CAAC"/>
          </w:tcPr>
          <w:p w:rsidR="00351861" w:rsidRPr="00944A9E" w:rsidRDefault="00351861" w:rsidP="00E7344C">
            <w:pPr>
              <w:jc w:val="both"/>
              <w:rPr>
                <w:b/>
              </w:rPr>
            </w:pPr>
            <w:r w:rsidRPr="00944A9E">
              <w:rPr>
                <w:b/>
              </w:rPr>
              <w:t>Tituly</w:t>
            </w:r>
          </w:p>
        </w:tc>
        <w:tc>
          <w:tcPr>
            <w:tcW w:w="2096" w:type="dxa"/>
            <w:gridSpan w:val="6"/>
          </w:tcPr>
          <w:p w:rsidR="00351861" w:rsidRPr="00944A9E" w:rsidRDefault="00351861" w:rsidP="00E7344C">
            <w:r w:rsidRPr="00944A9E">
              <w:t xml:space="preserve">Mgr. </w:t>
            </w:r>
          </w:p>
          <w:p w:rsidR="00351861" w:rsidRPr="00944A9E" w:rsidRDefault="00351861" w:rsidP="00E7344C"/>
        </w:tc>
      </w:tr>
      <w:tr w:rsidR="00351861" w:rsidRPr="00944A9E" w:rsidTr="005B0F7B">
        <w:trPr>
          <w:jc w:val="center"/>
        </w:trPr>
        <w:tc>
          <w:tcPr>
            <w:tcW w:w="2552" w:type="dxa"/>
            <w:shd w:val="clear" w:color="auto" w:fill="F7CAAC"/>
          </w:tcPr>
          <w:p w:rsidR="00351861" w:rsidRPr="00944A9E" w:rsidRDefault="00351861" w:rsidP="00E7344C">
            <w:pPr>
              <w:jc w:val="both"/>
              <w:rPr>
                <w:b/>
              </w:rPr>
            </w:pPr>
            <w:r w:rsidRPr="00944A9E">
              <w:rPr>
                <w:b/>
              </w:rPr>
              <w:t>Rok narození</w:t>
            </w:r>
          </w:p>
        </w:tc>
        <w:tc>
          <w:tcPr>
            <w:tcW w:w="829" w:type="dxa"/>
          </w:tcPr>
          <w:p w:rsidR="00351861" w:rsidRPr="00944A9E" w:rsidRDefault="00351861" w:rsidP="00E7344C">
            <w:pPr>
              <w:jc w:val="both"/>
            </w:pPr>
            <w:r w:rsidRPr="00944A9E">
              <w:t>1990</w:t>
            </w:r>
          </w:p>
        </w:tc>
        <w:tc>
          <w:tcPr>
            <w:tcW w:w="1721" w:type="dxa"/>
            <w:shd w:val="clear" w:color="auto" w:fill="F7CAAC"/>
          </w:tcPr>
          <w:p w:rsidR="00351861" w:rsidRPr="00944A9E" w:rsidRDefault="00351861" w:rsidP="00E7344C">
            <w:pPr>
              <w:jc w:val="both"/>
              <w:rPr>
                <w:b/>
              </w:rPr>
            </w:pPr>
            <w:r w:rsidRPr="00944A9E">
              <w:rPr>
                <w:b/>
              </w:rPr>
              <w:t>typ vztahu k VŠ</w:t>
            </w:r>
          </w:p>
        </w:tc>
        <w:tc>
          <w:tcPr>
            <w:tcW w:w="992" w:type="dxa"/>
            <w:gridSpan w:val="2"/>
          </w:tcPr>
          <w:p w:rsidR="00351861" w:rsidRPr="00944A9E" w:rsidRDefault="00351861" w:rsidP="00E7344C">
            <w:pPr>
              <w:jc w:val="both"/>
            </w:pPr>
            <w:r w:rsidRPr="00944A9E">
              <w:t>pp</w:t>
            </w:r>
          </w:p>
        </w:tc>
        <w:tc>
          <w:tcPr>
            <w:tcW w:w="847" w:type="dxa"/>
            <w:shd w:val="clear" w:color="auto" w:fill="F7CAAC"/>
          </w:tcPr>
          <w:p w:rsidR="00351861" w:rsidRPr="00944A9E" w:rsidRDefault="00351861" w:rsidP="00E7344C">
            <w:pPr>
              <w:jc w:val="both"/>
              <w:rPr>
                <w:b/>
              </w:rPr>
            </w:pPr>
            <w:r w:rsidRPr="00944A9E">
              <w:rPr>
                <w:b/>
              </w:rPr>
              <w:t>rozsah</w:t>
            </w:r>
          </w:p>
        </w:tc>
        <w:tc>
          <w:tcPr>
            <w:tcW w:w="992" w:type="dxa"/>
            <w:gridSpan w:val="3"/>
          </w:tcPr>
          <w:p w:rsidR="00351861" w:rsidRPr="00944A9E" w:rsidRDefault="00AD6C25" w:rsidP="00E7344C">
            <w:pPr>
              <w:jc w:val="both"/>
            </w:pPr>
            <w:r w:rsidRPr="00944A9E">
              <w:t>40h/týdně</w:t>
            </w:r>
          </w:p>
        </w:tc>
        <w:tc>
          <w:tcPr>
            <w:tcW w:w="851" w:type="dxa"/>
            <w:gridSpan w:val="2"/>
            <w:shd w:val="clear" w:color="auto" w:fill="F7CAAC"/>
          </w:tcPr>
          <w:p w:rsidR="00351861" w:rsidRPr="00944A9E" w:rsidRDefault="00351861" w:rsidP="00E7344C">
            <w:pPr>
              <w:jc w:val="both"/>
              <w:rPr>
                <w:b/>
              </w:rPr>
            </w:pPr>
            <w:r w:rsidRPr="00944A9E">
              <w:rPr>
                <w:b/>
              </w:rPr>
              <w:t>do kdy</w:t>
            </w:r>
          </w:p>
        </w:tc>
        <w:tc>
          <w:tcPr>
            <w:tcW w:w="1109" w:type="dxa"/>
            <w:gridSpan w:val="2"/>
          </w:tcPr>
          <w:p w:rsidR="00D47B9C" w:rsidRPr="00944A9E" w:rsidRDefault="00215CBF" w:rsidP="00E7344C">
            <w:pPr>
              <w:jc w:val="both"/>
            </w:pPr>
            <w:r w:rsidRPr="00944A9E">
              <w:t>0</w:t>
            </w:r>
            <w:r w:rsidR="00AB43D5" w:rsidRPr="00944A9E">
              <w:t>9/2020</w:t>
            </w:r>
          </w:p>
        </w:tc>
      </w:tr>
      <w:tr w:rsidR="00351861" w:rsidRPr="00944A9E" w:rsidTr="005B0F7B">
        <w:trPr>
          <w:jc w:val="center"/>
        </w:trPr>
        <w:tc>
          <w:tcPr>
            <w:tcW w:w="5102" w:type="dxa"/>
            <w:gridSpan w:val="3"/>
            <w:shd w:val="clear" w:color="auto" w:fill="F7CAAC"/>
          </w:tcPr>
          <w:p w:rsidR="00351861" w:rsidRPr="00944A9E" w:rsidRDefault="00351861" w:rsidP="00E7344C">
            <w:pPr>
              <w:jc w:val="both"/>
              <w:rPr>
                <w:b/>
              </w:rPr>
            </w:pPr>
            <w:r w:rsidRPr="00944A9E">
              <w:rPr>
                <w:b/>
              </w:rPr>
              <w:t>Typ vztahu na součásti VŠ, která uskutečňuje st. program</w:t>
            </w:r>
          </w:p>
        </w:tc>
        <w:tc>
          <w:tcPr>
            <w:tcW w:w="992" w:type="dxa"/>
            <w:gridSpan w:val="2"/>
          </w:tcPr>
          <w:p w:rsidR="00351861" w:rsidRPr="00944A9E" w:rsidRDefault="00351861" w:rsidP="00E7344C">
            <w:pPr>
              <w:jc w:val="both"/>
            </w:pPr>
            <w:r w:rsidRPr="00944A9E">
              <w:t>pp</w:t>
            </w:r>
          </w:p>
        </w:tc>
        <w:tc>
          <w:tcPr>
            <w:tcW w:w="847" w:type="dxa"/>
            <w:shd w:val="clear" w:color="auto" w:fill="F7CAAC"/>
          </w:tcPr>
          <w:p w:rsidR="00351861" w:rsidRPr="00944A9E" w:rsidRDefault="00351861" w:rsidP="00E7344C">
            <w:pPr>
              <w:jc w:val="both"/>
              <w:rPr>
                <w:b/>
              </w:rPr>
            </w:pPr>
            <w:r w:rsidRPr="00944A9E">
              <w:rPr>
                <w:b/>
              </w:rPr>
              <w:t>rozsah</w:t>
            </w:r>
          </w:p>
        </w:tc>
        <w:tc>
          <w:tcPr>
            <w:tcW w:w="992" w:type="dxa"/>
            <w:gridSpan w:val="3"/>
          </w:tcPr>
          <w:p w:rsidR="00351861" w:rsidRPr="00944A9E" w:rsidRDefault="00AD6C25" w:rsidP="00E7344C">
            <w:pPr>
              <w:jc w:val="both"/>
              <w:rPr>
                <w:lang w:val="sk-SK"/>
              </w:rPr>
            </w:pPr>
            <w:r w:rsidRPr="00944A9E">
              <w:rPr>
                <w:lang w:val="sk-SK"/>
              </w:rPr>
              <w:t>40h/týdně</w:t>
            </w:r>
          </w:p>
        </w:tc>
        <w:tc>
          <w:tcPr>
            <w:tcW w:w="851" w:type="dxa"/>
            <w:gridSpan w:val="2"/>
            <w:shd w:val="clear" w:color="auto" w:fill="F7CAAC"/>
          </w:tcPr>
          <w:p w:rsidR="00351861" w:rsidRPr="00944A9E" w:rsidRDefault="00351861" w:rsidP="00E7344C">
            <w:pPr>
              <w:jc w:val="both"/>
              <w:rPr>
                <w:b/>
              </w:rPr>
            </w:pPr>
            <w:r w:rsidRPr="00944A9E">
              <w:rPr>
                <w:b/>
              </w:rPr>
              <w:t>do kdy</w:t>
            </w:r>
          </w:p>
        </w:tc>
        <w:tc>
          <w:tcPr>
            <w:tcW w:w="1109" w:type="dxa"/>
            <w:gridSpan w:val="2"/>
          </w:tcPr>
          <w:p w:rsidR="00351861" w:rsidRPr="00944A9E" w:rsidRDefault="00215CBF" w:rsidP="00E7344C">
            <w:pPr>
              <w:jc w:val="both"/>
            </w:pPr>
            <w:r w:rsidRPr="00944A9E">
              <w:t>0</w:t>
            </w:r>
            <w:r w:rsidR="00AB43D5" w:rsidRPr="00944A9E">
              <w:t>9/2020</w:t>
            </w:r>
          </w:p>
        </w:tc>
      </w:tr>
      <w:tr w:rsidR="00351861" w:rsidRPr="00944A9E" w:rsidTr="005B0F7B">
        <w:trPr>
          <w:jc w:val="center"/>
        </w:trPr>
        <w:tc>
          <w:tcPr>
            <w:tcW w:w="6094" w:type="dxa"/>
            <w:gridSpan w:val="5"/>
            <w:shd w:val="clear" w:color="auto" w:fill="F7CAAC"/>
          </w:tcPr>
          <w:p w:rsidR="00351861" w:rsidRPr="00944A9E" w:rsidRDefault="00351861" w:rsidP="00E7344C">
            <w:pPr>
              <w:jc w:val="both"/>
            </w:pPr>
            <w:r w:rsidRPr="00944A9E">
              <w:rPr>
                <w:b/>
              </w:rPr>
              <w:t>Další současná působení jako akademický pracovník na jiných VŠ</w:t>
            </w:r>
          </w:p>
        </w:tc>
        <w:tc>
          <w:tcPr>
            <w:tcW w:w="1839" w:type="dxa"/>
            <w:gridSpan w:val="4"/>
            <w:shd w:val="clear" w:color="auto" w:fill="F7CAAC"/>
          </w:tcPr>
          <w:p w:rsidR="00351861" w:rsidRPr="00944A9E" w:rsidRDefault="00351861" w:rsidP="00E7344C">
            <w:pPr>
              <w:jc w:val="both"/>
              <w:rPr>
                <w:b/>
              </w:rPr>
            </w:pPr>
            <w:r w:rsidRPr="00944A9E">
              <w:rPr>
                <w:b/>
              </w:rPr>
              <w:t>typ prac. vztahu</w:t>
            </w:r>
          </w:p>
        </w:tc>
        <w:tc>
          <w:tcPr>
            <w:tcW w:w="1960" w:type="dxa"/>
            <w:gridSpan w:val="4"/>
            <w:shd w:val="clear" w:color="auto" w:fill="F7CAAC"/>
          </w:tcPr>
          <w:p w:rsidR="00351861" w:rsidRPr="00944A9E" w:rsidRDefault="00351861" w:rsidP="00E7344C">
            <w:pPr>
              <w:jc w:val="both"/>
              <w:rPr>
                <w:b/>
              </w:rPr>
            </w:pPr>
            <w:r w:rsidRPr="00944A9E">
              <w:rPr>
                <w:b/>
              </w:rPr>
              <w:t>rozsah</w:t>
            </w:r>
          </w:p>
        </w:tc>
      </w:tr>
      <w:tr w:rsidR="00351861" w:rsidRPr="00944A9E" w:rsidTr="005B0F7B">
        <w:trPr>
          <w:jc w:val="center"/>
        </w:trPr>
        <w:tc>
          <w:tcPr>
            <w:tcW w:w="6094" w:type="dxa"/>
            <w:gridSpan w:val="5"/>
          </w:tcPr>
          <w:p w:rsidR="00351861" w:rsidRPr="00944A9E" w:rsidRDefault="00FE7E75" w:rsidP="00E7344C">
            <w:pPr>
              <w:jc w:val="both"/>
            </w:pPr>
            <w:r w:rsidRPr="00944A9E">
              <w:t>N</w:t>
            </w:r>
            <w:r w:rsidR="00351861" w:rsidRPr="00944A9E">
              <w:t>emá</w:t>
            </w:r>
          </w:p>
        </w:tc>
        <w:tc>
          <w:tcPr>
            <w:tcW w:w="1839" w:type="dxa"/>
            <w:gridSpan w:val="4"/>
          </w:tcPr>
          <w:p w:rsidR="00351861" w:rsidRPr="00944A9E" w:rsidRDefault="00351861" w:rsidP="00E7344C">
            <w:pPr>
              <w:jc w:val="both"/>
            </w:pPr>
          </w:p>
        </w:tc>
        <w:tc>
          <w:tcPr>
            <w:tcW w:w="1960" w:type="dxa"/>
            <w:gridSpan w:val="4"/>
          </w:tcPr>
          <w:p w:rsidR="00351861" w:rsidRPr="00944A9E" w:rsidRDefault="00351861" w:rsidP="00E7344C">
            <w:pPr>
              <w:jc w:val="both"/>
            </w:pPr>
          </w:p>
        </w:tc>
      </w:tr>
      <w:tr w:rsidR="00351861" w:rsidRPr="00944A9E" w:rsidTr="002A7EA5">
        <w:trPr>
          <w:jc w:val="center"/>
        </w:trPr>
        <w:tc>
          <w:tcPr>
            <w:tcW w:w="9893" w:type="dxa"/>
            <w:gridSpan w:val="13"/>
            <w:shd w:val="clear" w:color="auto" w:fill="F7CAAC"/>
          </w:tcPr>
          <w:p w:rsidR="00351861" w:rsidRPr="00944A9E" w:rsidRDefault="00351861" w:rsidP="00E7344C">
            <w:pPr>
              <w:jc w:val="both"/>
            </w:pPr>
            <w:r w:rsidRPr="00944A9E">
              <w:rPr>
                <w:b/>
              </w:rPr>
              <w:t>Předměty příslušného studijního programu a způsob zapojení do jejich výuky, příp. další zapojení do uskutečňování studijního programu</w:t>
            </w:r>
          </w:p>
        </w:tc>
      </w:tr>
      <w:tr w:rsidR="00351861" w:rsidRPr="00944A9E" w:rsidTr="002A7EA5">
        <w:trPr>
          <w:trHeight w:val="950"/>
          <w:jc w:val="center"/>
        </w:trPr>
        <w:tc>
          <w:tcPr>
            <w:tcW w:w="9893" w:type="dxa"/>
            <w:gridSpan w:val="13"/>
            <w:tcBorders>
              <w:top w:val="nil"/>
            </w:tcBorders>
          </w:tcPr>
          <w:p w:rsidR="00351861" w:rsidRPr="00944A9E" w:rsidRDefault="00EE3E48" w:rsidP="00EE3E48">
            <w:r>
              <w:t xml:space="preserve">Hudební vyjadřovací prostředky, </w:t>
            </w:r>
            <w:del w:id="5564" w:author="Hana Navrátilová" w:date="2019-09-24T11:10:00Z">
              <w:r w:rsidR="00351861" w:rsidRPr="00946ADF">
                <w:delText xml:space="preserve">Práce ve školní družině, </w:delText>
              </w:r>
            </w:del>
            <w:r w:rsidR="00351861" w:rsidRPr="00946ADF">
              <w:t xml:space="preserve">Didaktika přírodovědného vzdělávání s praxí </w:t>
            </w:r>
            <w:r w:rsidR="00946ADF" w:rsidRPr="00946ADF">
              <w:t>1</w:t>
            </w:r>
            <w:r w:rsidR="00351861" w:rsidRPr="00946ADF">
              <w:t xml:space="preserve">, </w:t>
            </w:r>
            <w:r w:rsidR="00946ADF" w:rsidRPr="00946ADF">
              <w:t>Didaktika přírodovědného vzděláv</w:t>
            </w:r>
            <w:r>
              <w:t>ání s praxí 2</w:t>
            </w:r>
            <w:r w:rsidR="00946ADF" w:rsidRPr="00946ADF">
              <w:t xml:space="preserve">, </w:t>
            </w:r>
            <w:del w:id="5565" w:author="Hana Navrátilová" w:date="2019-09-24T11:10:00Z">
              <w:r w:rsidR="00946ADF" w:rsidRPr="00946ADF">
                <w:delText xml:space="preserve">Práce ve školní družině, </w:delText>
              </w:r>
            </w:del>
            <w:r w:rsidR="00351861" w:rsidRPr="00946ADF">
              <w:t>Did</w:t>
            </w:r>
            <w:r>
              <w:t>aktika hudební výchovy s praxí</w:t>
            </w:r>
            <w:del w:id="5566" w:author="Hana Navrátilová" w:date="2019-09-24T11:10:00Z">
              <w:r w:rsidR="00351861" w:rsidRPr="00946ADF">
                <w:delText>, Environmentální výchova</w:delText>
              </w:r>
            </w:del>
          </w:p>
        </w:tc>
      </w:tr>
      <w:tr w:rsidR="00351861" w:rsidRPr="00944A9E" w:rsidTr="002A7EA5">
        <w:trPr>
          <w:jc w:val="center"/>
        </w:trPr>
        <w:tc>
          <w:tcPr>
            <w:tcW w:w="9893" w:type="dxa"/>
            <w:gridSpan w:val="13"/>
            <w:shd w:val="clear" w:color="auto" w:fill="F7CAAC"/>
          </w:tcPr>
          <w:p w:rsidR="00351861" w:rsidRPr="00944A9E" w:rsidRDefault="00351861" w:rsidP="00E7344C">
            <w:pPr>
              <w:jc w:val="both"/>
            </w:pPr>
            <w:r w:rsidRPr="00944A9E">
              <w:rPr>
                <w:b/>
              </w:rPr>
              <w:t xml:space="preserve">Údaje o vzdělání na VŠ </w:t>
            </w:r>
          </w:p>
        </w:tc>
      </w:tr>
      <w:tr w:rsidR="00351861" w:rsidRPr="00944A9E" w:rsidTr="002A7EA5">
        <w:trPr>
          <w:trHeight w:val="1055"/>
          <w:jc w:val="center"/>
        </w:trPr>
        <w:tc>
          <w:tcPr>
            <w:tcW w:w="9893" w:type="dxa"/>
            <w:gridSpan w:val="13"/>
          </w:tcPr>
          <w:p w:rsidR="00351861" w:rsidRPr="00944A9E" w:rsidRDefault="00066DC6" w:rsidP="00E7344C">
            <w:pPr>
              <w:jc w:val="both"/>
            </w:pPr>
            <w:r w:rsidRPr="00944A9E">
              <w:rPr>
                <w:rFonts w:eastAsia="Calibri"/>
                <w:lang w:eastAsia="en-US"/>
              </w:rPr>
              <w:t>Bc., bakalářské studium, Učitelství pro mateřské školy</w:t>
            </w:r>
            <w:r w:rsidR="00351861" w:rsidRPr="00944A9E">
              <w:t>2015</w:t>
            </w:r>
            <w:r w:rsidR="00B93DC0">
              <w:t xml:space="preserve">, </w:t>
            </w:r>
            <w:r w:rsidR="00351861" w:rsidRPr="00944A9E">
              <w:t xml:space="preserve">UTB FHS </w:t>
            </w:r>
          </w:p>
          <w:p w:rsidR="00351861" w:rsidRPr="00944A9E" w:rsidRDefault="00B93DC0" w:rsidP="00E7344C">
            <w:pPr>
              <w:jc w:val="both"/>
            </w:pPr>
            <w:r w:rsidRPr="00944A9E">
              <w:rPr>
                <w:rFonts w:eastAsia="Calibri"/>
                <w:lang w:eastAsia="en-US"/>
              </w:rPr>
              <w:t>Mgr., magisterské studium</w:t>
            </w:r>
            <w:r>
              <w:rPr>
                <w:rFonts w:eastAsia="Calibri"/>
                <w:lang w:eastAsia="en-US"/>
              </w:rPr>
              <w:t>, Pedagogika předškolního věku,</w:t>
            </w:r>
            <w:r w:rsidR="005157E7">
              <w:rPr>
                <w:rFonts w:eastAsia="Calibri"/>
                <w:lang w:eastAsia="en-US"/>
              </w:rPr>
              <w:t xml:space="preserve"> </w:t>
            </w:r>
            <w:r w:rsidR="00351861" w:rsidRPr="00944A9E">
              <w:t>2017</w:t>
            </w:r>
            <w:r>
              <w:t xml:space="preserve">, </w:t>
            </w:r>
            <w:r w:rsidR="00351861" w:rsidRPr="00944A9E">
              <w:t xml:space="preserve">UTB FHS </w:t>
            </w:r>
          </w:p>
          <w:p w:rsidR="00B93DC0" w:rsidRPr="00944A9E" w:rsidRDefault="00B93DC0" w:rsidP="00E7344C">
            <w:pPr>
              <w:autoSpaceDE w:val="0"/>
              <w:autoSpaceDN w:val="0"/>
              <w:adjustRightInd w:val="0"/>
              <w:jc w:val="both"/>
              <w:rPr>
                <w:rFonts w:eastAsia="Calibri"/>
                <w:lang w:eastAsia="en-US"/>
              </w:rPr>
            </w:pPr>
            <w:r w:rsidRPr="00944A9E">
              <w:rPr>
                <w:rFonts w:eastAsia="Calibri"/>
                <w:lang w:eastAsia="en-US"/>
              </w:rPr>
              <w:t>doktorský studijní program, obor Pedagogika,</w:t>
            </w:r>
            <w:r>
              <w:rPr>
                <w:rFonts w:eastAsia="Calibri"/>
                <w:lang w:eastAsia="en-US"/>
              </w:rPr>
              <w:t xml:space="preserve"> 2017</w:t>
            </w:r>
            <w:r w:rsidRPr="00944A9E">
              <w:rPr>
                <w:rFonts w:eastAsia="Calibri"/>
                <w:lang w:eastAsia="en-US"/>
              </w:rPr>
              <w:t xml:space="preserve"> – dosud, UTB ve Zlíně</w:t>
            </w:r>
          </w:p>
          <w:p w:rsidR="00066DC6" w:rsidRPr="00944A9E" w:rsidRDefault="00066DC6" w:rsidP="00E7344C">
            <w:pPr>
              <w:autoSpaceDE w:val="0"/>
              <w:autoSpaceDN w:val="0"/>
              <w:adjustRightInd w:val="0"/>
              <w:jc w:val="both"/>
              <w:rPr>
                <w:rFonts w:eastAsia="Calibri"/>
                <w:lang w:eastAsia="en-US"/>
              </w:rPr>
            </w:pPr>
          </w:p>
          <w:p w:rsidR="00D64277" w:rsidRDefault="00D64277" w:rsidP="00E7344C">
            <w:pPr>
              <w:jc w:val="both"/>
            </w:pPr>
          </w:p>
          <w:p w:rsidR="00D64277" w:rsidRPr="00944A9E" w:rsidRDefault="00D64277" w:rsidP="00E7344C">
            <w:pPr>
              <w:jc w:val="both"/>
            </w:pPr>
          </w:p>
        </w:tc>
      </w:tr>
      <w:tr w:rsidR="00351861" w:rsidRPr="00944A9E" w:rsidTr="002A7EA5">
        <w:trPr>
          <w:jc w:val="center"/>
        </w:trPr>
        <w:tc>
          <w:tcPr>
            <w:tcW w:w="9893" w:type="dxa"/>
            <w:gridSpan w:val="13"/>
            <w:shd w:val="clear" w:color="auto" w:fill="F7CAAC"/>
          </w:tcPr>
          <w:p w:rsidR="00351861" w:rsidRPr="00944A9E" w:rsidRDefault="00351861" w:rsidP="00E7344C">
            <w:pPr>
              <w:jc w:val="both"/>
              <w:rPr>
                <w:b/>
              </w:rPr>
            </w:pPr>
            <w:r w:rsidRPr="00944A9E">
              <w:rPr>
                <w:b/>
              </w:rPr>
              <w:t>Údaje o odborném působení od absolvování VŠ</w:t>
            </w:r>
          </w:p>
        </w:tc>
      </w:tr>
      <w:tr w:rsidR="00351861" w:rsidRPr="00944A9E" w:rsidTr="002A7EA5">
        <w:trPr>
          <w:trHeight w:val="1090"/>
          <w:jc w:val="center"/>
        </w:trPr>
        <w:tc>
          <w:tcPr>
            <w:tcW w:w="9893" w:type="dxa"/>
            <w:gridSpan w:val="13"/>
          </w:tcPr>
          <w:p w:rsidR="00351861" w:rsidRPr="00944A9E" w:rsidRDefault="00B93DC0" w:rsidP="00E7344C">
            <w:pPr>
              <w:jc w:val="both"/>
            </w:pPr>
            <w:r>
              <w:t xml:space="preserve">2017 – </w:t>
            </w:r>
            <w:r w:rsidRPr="00944A9E">
              <w:rPr>
                <w:lang w:eastAsia="en-US"/>
              </w:rPr>
              <w:t xml:space="preserve">dosud asistent, </w:t>
            </w:r>
            <w:r w:rsidRPr="00944A9E">
              <w:t>Ústav školní pedagogiky, Fakulta humanitních studií, Univerzita Tomáše Bati ve Zlíně</w:t>
            </w:r>
          </w:p>
        </w:tc>
      </w:tr>
      <w:tr w:rsidR="00351861" w:rsidRPr="00944A9E" w:rsidTr="002A7EA5">
        <w:trPr>
          <w:trHeight w:val="250"/>
          <w:jc w:val="center"/>
        </w:trPr>
        <w:tc>
          <w:tcPr>
            <w:tcW w:w="9893" w:type="dxa"/>
            <w:gridSpan w:val="13"/>
            <w:shd w:val="clear" w:color="auto" w:fill="F7CAAC"/>
          </w:tcPr>
          <w:p w:rsidR="00351861" w:rsidRPr="00944A9E" w:rsidRDefault="00351861" w:rsidP="00E7344C">
            <w:pPr>
              <w:jc w:val="both"/>
            </w:pPr>
            <w:r w:rsidRPr="00944A9E">
              <w:rPr>
                <w:b/>
              </w:rPr>
              <w:t>Zkušenosti s vedením kvalifikačních a rigorózních prací</w:t>
            </w:r>
          </w:p>
        </w:tc>
      </w:tr>
      <w:tr w:rsidR="00351861" w:rsidRPr="00944A9E" w:rsidTr="002A7EA5">
        <w:trPr>
          <w:trHeight w:val="491"/>
          <w:jc w:val="center"/>
        </w:trPr>
        <w:tc>
          <w:tcPr>
            <w:tcW w:w="9893" w:type="dxa"/>
            <w:gridSpan w:val="13"/>
          </w:tcPr>
          <w:p w:rsidR="00351861" w:rsidRPr="00944A9E" w:rsidRDefault="00A04924" w:rsidP="00E7344C">
            <w:pPr>
              <w:jc w:val="both"/>
            </w:pPr>
            <w:r>
              <w:t xml:space="preserve">Obhájené 3 bakalářské práce, aktuální vedení 3 bakalářských prací. </w:t>
            </w:r>
          </w:p>
        </w:tc>
      </w:tr>
      <w:tr w:rsidR="00351861" w:rsidRPr="00944A9E" w:rsidTr="002A7EA5">
        <w:trPr>
          <w:jc w:val="center"/>
        </w:trPr>
        <w:tc>
          <w:tcPr>
            <w:tcW w:w="3381" w:type="dxa"/>
            <w:gridSpan w:val="2"/>
            <w:tcBorders>
              <w:top w:val="single" w:sz="12" w:space="0" w:color="auto"/>
            </w:tcBorders>
            <w:shd w:val="clear" w:color="auto" w:fill="F7CAAC"/>
          </w:tcPr>
          <w:p w:rsidR="00351861" w:rsidRPr="00944A9E" w:rsidRDefault="00351861" w:rsidP="00E7344C">
            <w:pPr>
              <w:jc w:val="both"/>
            </w:pPr>
            <w:r w:rsidRPr="00944A9E">
              <w:rPr>
                <w:b/>
              </w:rPr>
              <w:t xml:space="preserve">Obor habilitačního řízení </w:t>
            </w:r>
          </w:p>
        </w:tc>
        <w:tc>
          <w:tcPr>
            <w:tcW w:w="2245" w:type="dxa"/>
            <w:gridSpan w:val="2"/>
            <w:tcBorders>
              <w:top w:val="single" w:sz="12" w:space="0" w:color="auto"/>
            </w:tcBorders>
            <w:shd w:val="clear" w:color="auto" w:fill="F7CAAC"/>
          </w:tcPr>
          <w:p w:rsidR="00351861" w:rsidRPr="00944A9E" w:rsidRDefault="00351861" w:rsidP="00E7344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rsidR="00351861" w:rsidRPr="00944A9E" w:rsidRDefault="00351861" w:rsidP="00E7344C">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rsidR="00351861" w:rsidRPr="00944A9E" w:rsidRDefault="00351861" w:rsidP="00E7344C">
            <w:pPr>
              <w:jc w:val="both"/>
              <w:rPr>
                <w:b/>
              </w:rPr>
            </w:pPr>
            <w:r w:rsidRPr="00944A9E">
              <w:rPr>
                <w:b/>
              </w:rPr>
              <w:t>Ohlasy publikací</w:t>
            </w:r>
          </w:p>
        </w:tc>
      </w:tr>
      <w:tr w:rsidR="00351861" w:rsidRPr="00944A9E" w:rsidTr="002A7EA5">
        <w:trPr>
          <w:jc w:val="center"/>
        </w:trPr>
        <w:tc>
          <w:tcPr>
            <w:tcW w:w="3381" w:type="dxa"/>
            <w:gridSpan w:val="2"/>
          </w:tcPr>
          <w:p w:rsidR="00351861" w:rsidRPr="00944A9E" w:rsidRDefault="00351861" w:rsidP="00E7344C">
            <w:pPr>
              <w:jc w:val="both"/>
            </w:pPr>
          </w:p>
        </w:tc>
        <w:tc>
          <w:tcPr>
            <w:tcW w:w="2245" w:type="dxa"/>
            <w:gridSpan w:val="2"/>
          </w:tcPr>
          <w:p w:rsidR="00351861" w:rsidRPr="00944A9E" w:rsidRDefault="00351861" w:rsidP="00E7344C">
            <w:pPr>
              <w:jc w:val="both"/>
            </w:pPr>
          </w:p>
        </w:tc>
        <w:tc>
          <w:tcPr>
            <w:tcW w:w="2248" w:type="dxa"/>
            <w:gridSpan w:val="4"/>
            <w:tcBorders>
              <w:right w:val="single" w:sz="12" w:space="0" w:color="auto"/>
            </w:tcBorders>
          </w:tcPr>
          <w:p w:rsidR="00351861" w:rsidRPr="00944A9E" w:rsidRDefault="00351861" w:rsidP="00E7344C">
            <w:pPr>
              <w:jc w:val="both"/>
            </w:pPr>
          </w:p>
        </w:tc>
        <w:tc>
          <w:tcPr>
            <w:tcW w:w="632" w:type="dxa"/>
            <w:gridSpan w:val="2"/>
            <w:tcBorders>
              <w:left w:val="single" w:sz="12" w:space="0" w:color="auto"/>
            </w:tcBorders>
            <w:shd w:val="clear" w:color="auto" w:fill="F7CAAC"/>
          </w:tcPr>
          <w:p w:rsidR="00351861" w:rsidRPr="00944A9E" w:rsidRDefault="00351861" w:rsidP="00E7344C">
            <w:pPr>
              <w:jc w:val="both"/>
            </w:pPr>
            <w:r w:rsidRPr="00944A9E">
              <w:rPr>
                <w:b/>
              </w:rPr>
              <w:t>WOS</w:t>
            </w:r>
          </w:p>
        </w:tc>
        <w:tc>
          <w:tcPr>
            <w:tcW w:w="693" w:type="dxa"/>
            <w:gridSpan w:val="2"/>
            <w:shd w:val="clear" w:color="auto" w:fill="F7CAAC"/>
          </w:tcPr>
          <w:p w:rsidR="00351861" w:rsidRPr="00944A9E" w:rsidRDefault="00351861" w:rsidP="00E7344C">
            <w:pPr>
              <w:jc w:val="both"/>
              <w:rPr>
                <w:sz w:val="18"/>
              </w:rPr>
            </w:pPr>
            <w:r w:rsidRPr="00944A9E">
              <w:rPr>
                <w:b/>
                <w:sz w:val="18"/>
              </w:rPr>
              <w:t>Scopus</w:t>
            </w:r>
          </w:p>
        </w:tc>
        <w:tc>
          <w:tcPr>
            <w:tcW w:w="694" w:type="dxa"/>
            <w:shd w:val="clear" w:color="auto" w:fill="F7CAAC"/>
          </w:tcPr>
          <w:p w:rsidR="00351861" w:rsidRPr="00944A9E" w:rsidRDefault="00351861" w:rsidP="00E7344C">
            <w:pPr>
              <w:jc w:val="both"/>
            </w:pPr>
            <w:r w:rsidRPr="00944A9E">
              <w:rPr>
                <w:b/>
                <w:sz w:val="18"/>
              </w:rPr>
              <w:t>ostatní</w:t>
            </w:r>
          </w:p>
        </w:tc>
      </w:tr>
      <w:tr w:rsidR="00351861" w:rsidRPr="00944A9E" w:rsidTr="002A7EA5">
        <w:trPr>
          <w:trHeight w:val="70"/>
          <w:jc w:val="center"/>
        </w:trPr>
        <w:tc>
          <w:tcPr>
            <w:tcW w:w="3381" w:type="dxa"/>
            <w:gridSpan w:val="2"/>
            <w:shd w:val="clear" w:color="auto" w:fill="F7CAAC"/>
          </w:tcPr>
          <w:p w:rsidR="00351861" w:rsidRPr="00944A9E" w:rsidRDefault="00351861" w:rsidP="00E7344C">
            <w:pPr>
              <w:jc w:val="both"/>
            </w:pPr>
            <w:r w:rsidRPr="00944A9E">
              <w:rPr>
                <w:b/>
              </w:rPr>
              <w:t>Obor jmenovacího řízení</w:t>
            </w:r>
          </w:p>
        </w:tc>
        <w:tc>
          <w:tcPr>
            <w:tcW w:w="2245" w:type="dxa"/>
            <w:gridSpan w:val="2"/>
            <w:shd w:val="clear" w:color="auto" w:fill="F7CAAC"/>
          </w:tcPr>
          <w:p w:rsidR="00351861" w:rsidRPr="00944A9E" w:rsidRDefault="00351861" w:rsidP="00E7344C">
            <w:pPr>
              <w:jc w:val="both"/>
            </w:pPr>
            <w:r w:rsidRPr="00944A9E">
              <w:rPr>
                <w:b/>
              </w:rPr>
              <w:t>Rok udělení hodnosti</w:t>
            </w:r>
          </w:p>
        </w:tc>
        <w:tc>
          <w:tcPr>
            <w:tcW w:w="2248" w:type="dxa"/>
            <w:gridSpan w:val="4"/>
            <w:tcBorders>
              <w:right w:val="single" w:sz="12" w:space="0" w:color="auto"/>
            </w:tcBorders>
            <w:shd w:val="clear" w:color="auto" w:fill="F7CAAC"/>
          </w:tcPr>
          <w:p w:rsidR="00351861" w:rsidRPr="00944A9E" w:rsidRDefault="00351861" w:rsidP="00E7344C">
            <w:pPr>
              <w:jc w:val="both"/>
            </w:pPr>
            <w:r w:rsidRPr="00944A9E">
              <w:rPr>
                <w:b/>
              </w:rPr>
              <w:t>Řízení konáno na VŠ</w:t>
            </w:r>
          </w:p>
        </w:tc>
        <w:tc>
          <w:tcPr>
            <w:tcW w:w="632" w:type="dxa"/>
            <w:gridSpan w:val="2"/>
            <w:vMerge w:val="restart"/>
            <w:tcBorders>
              <w:left w:val="single" w:sz="12" w:space="0" w:color="auto"/>
            </w:tcBorders>
          </w:tcPr>
          <w:p w:rsidR="00351861" w:rsidRPr="00944A9E" w:rsidRDefault="00351861" w:rsidP="00E7344C">
            <w:pPr>
              <w:jc w:val="both"/>
            </w:pPr>
          </w:p>
        </w:tc>
        <w:tc>
          <w:tcPr>
            <w:tcW w:w="693" w:type="dxa"/>
            <w:gridSpan w:val="2"/>
            <w:vMerge w:val="restart"/>
          </w:tcPr>
          <w:p w:rsidR="00351861" w:rsidRPr="00944A9E" w:rsidRDefault="00351861" w:rsidP="00E7344C">
            <w:pPr>
              <w:jc w:val="both"/>
            </w:pPr>
          </w:p>
        </w:tc>
        <w:tc>
          <w:tcPr>
            <w:tcW w:w="694" w:type="dxa"/>
            <w:vMerge w:val="restart"/>
          </w:tcPr>
          <w:p w:rsidR="00351861" w:rsidRPr="00944A9E" w:rsidRDefault="00351861" w:rsidP="00E7344C">
            <w:pPr>
              <w:jc w:val="both"/>
            </w:pPr>
          </w:p>
        </w:tc>
      </w:tr>
      <w:tr w:rsidR="00351861" w:rsidRPr="00944A9E" w:rsidTr="002A7EA5">
        <w:trPr>
          <w:trHeight w:val="205"/>
          <w:jc w:val="center"/>
        </w:trPr>
        <w:tc>
          <w:tcPr>
            <w:tcW w:w="3381" w:type="dxa"/>
            <w:gridSpan w:val="2"/>
          </w:tcPr>
          <w:p w:rsidR="00351861" w:rsidRPr="00944A9E" w:rsidRDefault="00351861" w:rsidP="00E7344C">
            <w:pPr>
              <w:jc w:val="both"/>
            </w:pPr>
          </w:p>
        </w:tc>
        <w:tc>
          <w:tcPr>
            <w:tcW w:w="2245" w:type="dxa"/>
            <w:gridSpan w:val="2"/>
          </w:tcPr>
          <w:p w:rsidR="00351861" w:rsidRPr="00944A9E" w:rsidRDefault="00351861" w:rsidP="00E7344C">
            <w:pPr>
              <w:jc w:val="both"/>
            </w:pPr>
          </w:p>
        </w:tc>
        <w:tc>
          <w:tcPr>
            <w:tcW w:w="2248" w:type="dxa"/>
            <w:gridSpan w:val="4"/>
            <w:tcBorders>
              <w:right w:val="single" w:sz="12" w:space="0" w:color="auto"/>
            </w:tcBorders>
          </w:tcPr>
          <w:p w:rsidR="00351861" w:rsidRPr="00944A9E" w:rsidRDefault="00351861" w:rsidP="00E7344C">
            <w:pPr>
              <w:jc w:val="both"/>
            </w:pPr>
          </w:p>
        </w:tc>
        <w:tc>
          <w:tcPr>
            <w:tcW w:w="632" w:type="dxa"/>
            <w:gridSpan w:val="2"/>
            <w:vMerge/>
            <w:tcBorders>
              <w:left w:val="single" w:sz="12" w:space="0" w:color="auto"/>
            </w:tcBorders>
            <w:vAlign w:val="center"/>
          </w:tcPr>
          <w:p w:rsidR="00351861" w:rsidRPr="00944A9E" w:rsidRDefault="00351861" w:rsidP="00E7344C">
            <w:pPr>
              <w:rPr>
                <w:b/>
              </w:rPr>
            </w:pPr>
          </w:p>
        </w:tc>
        <w:tc>
          <w:tcPr>
            <w:tcW w:w="693" w:type="dxa"/>
            <w:gridSpan w:val="2"/>
            <w:vMerge/>
            <w:vAlign w:val="center"/>
          </w:tcPr>
          <w:p w:rsidR="00351861" w:rsidRPr="00944A9E" w:rsidRDefault="00351861" w:rsidP="00E7344C">
            <w:pPr>
              <w:rPr>
                <w:b/>
              </w:rPr>
            </w:pPr>
          </w:p>
        </w:tc>
        <w:tc>
          <w:tcPr>
            <w:tcW w:w="694" w:type="dxa"/>
            <w:vMerge/>
            <w:vAlign w:val="center"/>
          </w:tcPr>
          <w:p w:rsidR="00351861" w:rsidRPr="00944A9E" w:rsidRDefault="00351861" w:rsidP="00E7344C">
            <w:pPr>
              <w:rPr>
                <w:b/>
              </w:rPr>
            </w:pPr>
          </w:p>
        </w:tc>
      </w:tr>
      <w:tr w:rsidR="00351861" w:rsidRPr="00944A9E" w:rsidTr="002A7EA5">
        <w:trPr>
          <w:jc w:val="center"/>
        </w:trPr>
        <w:tc>
          <w:tcPr>
            <w:tcW w:w="9893" w:type="dxa"/>
            <w:gridSpan w:val="13"/>
            <w:shd w:val="clear" w:color="auto" w:fill="F7CAAC"/>
          </w:tcPr>
          <w:p w:rsidR="00351861" w:rsidRPr="00944A9E" w:rsidRDefault="00351861" w:rsidP="00E7344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rsidTr="002A7EA5">
        <w:trPr>
          <w:trHeight w:val="70"/>
          <w:jc w:val="center"/>
        </w:trPr>
        <w:tc>
          <w:tcPr>
            <w:tcW w:w="9893" w:type="dxa"/>
            <w:gridSpan w:val="13"/>
          </w:tcPr>
          <w:p w:rsidR="00D705DA" w:rsidRDefault="00D705DA" w:rsidP="00E7344C">
            <w:pPr>
              <w:jc w:val="both"/>
            </w:pPr>
            <w:r>
              <w:t xml:space="preserve">Trávníčková, P. (2018). Analysis of teacher´s didactical activity in context of children´s preconceptions usage. </w:t>
            </w:r>
            <w:r w:rsidRPr="00D705DA">
              <w:rPr>
                <w:i/>
              </w:rPr>
              <w:t>Acta Educationis Generalis, 8</w:t>
            </w:r>
            <w:r>
              <w:t>(2), p. 40-53.</w:t>
            </w:r>
          </w:p>
          <w:p w:rsidR="00D705DA" w:rsidRDefault="00C37290" w:rsidP="00E7344C">
            <w:pPr>
              <w:jc w:val="both"/>
            </w:pPr>
            <w:r>
              <w:t xml:space="preserve">Trávníčková, P. (2018). Dítě jako aktér v přírodovědném vzdělávání: Agency jako nový pohled na dítě a dětství. </w:t>
            </w:r>
            <w:r w:rsidRPr="00C37290">
              <w:t xml:space="preserve">In: </w:t>
            </w:r>
            <w:r w:rsidRPr="00625350">
              <w:rPr>
                <w:i/>
              </w:rPr>
              <w:t xml:space="preserve">B. Petrů Puhrová, B. Deutscherová, </w:t>
            </w:r>
            <w:r w:rsidR="00EF6B18">
              <w:rPr>
                <w:i/>
              </w:rPr>
              <w:t xml:space="preserve">&amp; </w:t>
            </w:r>
            <w:r w:rsidRPr="00625350">
              <w:rPr>
                <w:i/>
              </w:rPr>
              <w:t>M. Koutníková, 2018. Fórum mladých výzkumníků VI.</w:t>
            </w:r>
            <w:r w:rsidRPr="00C37290">
              <w:t xml:space="preserve"> Zlín: Univerzita Tomáše Bati, Fakulta humanitních studií.</w:t>
            </w:r>
          </w:p>
          <w:p w:rsidR="00D705DA" w:rsidRDefault="00D705DA" w:rsidP="00E7344C">
            <w:pPr>
              <w:jc w:val="both"/>
            </w:pPr>
            <w:r>
              <w:t xml:space="preserve">Trávníčková, P. (2018). Teacher´s professional vision. </w:t>
            </w:r>
            <w:r w:rsidRPr="00C37290">
              <w:rPr>
                <w:i/>
              </w:rPr>
              <w:t>International conference Early Childhood Care and Education</w:t>
            </w:r>
            <w:r>
              <w:t>, p. 423.</w:t>
            </w:r>
          </w:p>
          <w:p w:rsidR="00D705DA" w:rsidRDefault="00D705DA" w:rsidP="00E7344C">
            <w:pPr>
              <w:jc w:val="both"/>
            </w:pPr>
          </w:p>
          <w:p w:rsidR="00476AD6" w:rsidRDefault="00476AD6" w:rsidP="00E7344C">
            <w:pPr>
              <w:jc w:val="both"/>
            </w:pPr>
          </w:p>
          <w:p w:rsidR="00476AD6" w:rsidRDefault="00476AD6" w:rsidP="00E7344C">
            <w:pPr>
              <w:jc w:val="both"/>
            </w:pPr>
          </w:p>
          <w:p w:rsidR="00D705DA" w:rsidRPr="00944A9E" w:rsidRDefault="00D705DA" w:rsidP="00E7344C">
            <w:pPr>
              <w:jc w:val="both"/>
            </w:pPr>
          </w:p>
        </w:tc>
      </w:tr>
      <w:tr w:rsidR="00351861" w:rsidRPr="00944A9E" w:rsidTr="002A7EA5">
        <w:trPr>
          <w:trHeight w:val="218"/>
          <w:jc w:val="center"/>
        </w:trPr>
        <w:tc>
          <w:tcPr>
            <w:tcW w:w="9893" w:type="dxa"/>
            <w:gridSpan w:val="13"/>
            <w:shd w:val="clear" w:color="auto" w:fill="F7CAAC"/>
          </w:tcPr>
          <w:p w:rsidR="00351861" w:rsidRPr="00944A9E" w:rsidRDefault="00351861" w:rsidP="00E7344C">
            <w:pPr>
              <w:rPr>
                <w:b/>
              </w:rPr>
            </w:pPr>
            <w:r w:rsidRPr="00944A9E">
              <w:rPr>
                <w:b/>
              </w:rPr>
              <w:t>Působení v zahraničí</w:t>
            </w:r>
          </w:p>
        </w:tc>
      </w:tr>
      <w:tr w:rsidR="00351861" w:rsidRPr="00944A9E" w:rsidTr="002A7EA5">
        <w:trPr>
          <w:trHeight w:val="1469"/>
          <w:jc w:val="center"/>
        </w:trPr>
        <w:tc>
          <w:tcPr>
            <w:tcW w:w="9893" w:type="dxa"/>
            <w:gridSpan w:val="13"/>
          </w:tcPr>
          <w:p w:rsidR="00351861" w:rsidRPr="00944A9E" w:rsidRDefault="00351861" w:rsidP="00E7344C"/>
        </w:tc>
      </w:tr>
      <w:tr w:rsidR="00351861" w:rsidRPr="00944A9E" w:rsidTr="005B0F7B">
        <w:trPr>
          <w:trHeight w:val="555"/>
          <w:jc w:val="center"/>
        </w:trPr>
        <w:tc>
          <w:tcPr>
            <w:tcW w:w="2552" w:type="dxa"/>
            <w:shd w:val="clear" w:color="auto" w:fill="F7CAAC"/>
          </w:tcPr>
          <w:p w:rsidR="00351861" w:rsidRPr="00944A9E" w:rsidRDefault="00351861" w:rsidP="00E7344C">
            <w:pPr>
              <w:jc w:val="both"/>
              <w:rPr>
                <w:b/>
              </w:rPr>
            </w:pPr>
            <w:r w:rsidRPr="00944A9E">
              <w:rPr>
                <w:b/>
              </w:rPr>
              <w:t xml:space="preserve">Podpis </w:t>
            </w:r>
          </w:p>
        </w:tc>
        <w:tc>
          <w:tcPr>
            <w:tcW w:w="4389" w:type="dxa"/>
            <w:gridSpan w:val="5"/>
          </w:tcPr>
          <w:p w:rsidR="00351861" w:rsidRPr="00944A9E" w:rsidRDefault="00D47B9C" w:rsidP="00E7344C">
            <w:pPr>
              <w:jc w:val="both"/>
            </w:pPr>
            <w:r>
              <w:t>Mgr. Petra Trávníčková, v. r.</w:t>
            </w:r>
          </w:p>
        </w:tc>
        <w:tc>
          <w:tcPr>
            <w:tcW w:w="933" w:type="dxa"/>
            <w:gridSpan w:val="2"/>
            <w:shd w:val="clear" w:color="auto" w:fill="F7CAAC"/>
          </w:tcPr>
          <w:p w:rsidR="00351861" w:rsidRPr="00944A9E" w:rsidRDefault="00351861" w:rsidP="00E7344C">
            <w:pPr>
              <w:jc w:val="both"/>
            </w:pPr>
            <w:r w:rsidRPr="00944A9E">
              <w:rPr>
                <w:b/>
              </w:rPr>
              <w:t>datum</w:t>
            </w:r>
          </w:p>
        </w:tc>
        <w:tc>
          <w:tcPr>
            <w:tcW w:w="2019" w:type="dxa"/>
            <w:gridSpan w:val="5"/>
          </w:tcPr>
          <w:p w:rsidR="00351861" w:rsidRPr="00944A9E" w:rsidRDefault="00514D89" w:rsidP="00E7344C">
            <w:pPr>
              <w:jc w:val="both"/>
            </w:pPr>
            <w:del w:id="5567" w:author="Hana Navrátilová" w:date="2019-09-24T11:10:00Z">
              <w:r>
                <w:delText xml:space="preserve">17. 12. 2018 </w:delText>
              </w:r>
            </w:del>
            <w:ins w:id="5568" w:author="Hana Navrátilová" w:date="2019-09-24T11:10:00Z">
              <w:r w:rsidR="00F62D39">
                <w:t xml:space="preserve">25. </w:t>
              </w:r>
              <w:r w:rsidR="00191F5B">
                <w:t>0</w:t>
              </w:r>
              <w:r w:rsidR="00F62D39">
                <w:t xml:space="preserve">9. 2019  </w:t>
              </w:r>
            </w:ins>
          </w:p>
        </w:tc>
      </w:tr>
    </w:tbl>
    <w:p w:rsidR="005314DC" w:rsidRDefault="005314DC" w:rsidP="00E7344C">
      <w:pPr>
        <w:rPr>
          <w:ins w:id="5569" w:author="Hana Navrátilová" w:date="2019-09-24T11:10:00Z"/>
        </w:rPr>
      </w:pPr>
      <w:r>
        <w:br w:type="page"/>
      </w:r>
    </w:p>
    <w:p w:rsidR="00ED02CE" w:rsidRDefault="00ED02CE" w:rsidP="00ED02CE">
      <w:pPr>
        <w:rPr>
          <w:moveTo w:id="5570" w:author="Hana Navrátilová" w:date="2019-09-24T11:10:00Z"/>
        </w:rPr>
      </w:pPr>
      <w:moveToRangeStart w:id="5571" w:author="Hana Navrátilová" w:date="2019-09-24T11:10:00Z" w:name="move20215973"/>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8"/>
        <w:gridCol w:w="828"/>
        <w:gridCol w:w="1720"/>
        <w:gridCol w:w="524"/>
        <w:gridCol w:w="612"/>
        <w:gridCol w:w="850"/>
        <w:gridCol w:w="709"/>
        <w:gridCol w:w="77"/>
        <w:gridCol w:w="632"/>
        <w:gridCol w:w="142"/>
        <w:gridCol w:w="557"/>
        <w:gridCol w:w="694"/>
      </w:tblGrid>
      <w:tr w:rsidR="006B6016" w:rsidRPr="00944A9E" w:rsidTr="00377FB1">
        <w:trPr>
          <w:jc w:val="center"/>
        </w:trPr>
        <w:tc>
          <w:tcPr>
            <w:tcW w:w="9893" w:type="dxa"/>
            <w:gridSpan w:val="12"/>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ED02CE" w:rsidRPr="00944A9E" w:rsidTr="004D6AF3">
        <w:trPr>
          <w:jc w:val="center"/>
        </w:trPr>
        <w:tc>
          <w:tcPr>
            <w:tcW w:w="2548" w:type="dxa"/>
            <w:tcBorders>
              <w:top w:val="double" w:sz="4" w:space="0" w:color="auto"/>
            </w:tcBorders>
            <w:shd w:val="clear" w:color="auto" w:fill="F7CAAC"/>
          </w:tcPr>
          <w:p w:rsidR="00ED02CE" w:rsidRPr="00944A9E" w:rsidRDefault="00ED02CE" w:rsidP="00377FB1">
            <w:pPr>
              <w:jc w:val="both"/>
              <w:rPr>
                <w:moveTo w:id="5572" w:author="Hana Navrátilová" w:date="2019-09-24T11:10:00Z"/>
                <w:b/>
              </w:rPr>
            </w:pPr>
            <w:moveTo w:id="5573" w:author="Hana Navrátilová" w:date="2019-09-24T11:10:00Z">
              <w:r w:rsidRPr="00944A9E">
                <w:rPr>
                  <w:b/>
                </w:rPr>
                <w:t>Vysoká škola</w:t>
              </w:r>
            </w:moveTo>
          </w:p>
        </w:tc>
        <w:tc>
          <w:tcPr>
            <w:tcW w:w="7345" w:type="dxa"/>
            <w:gridSpan w:val="11"/>
          </w:tcPr>
          <w:p w:rsidR="00ED02CE" w:rsidRPr="00944A9E" w:rsidRDefault="00ED02CE" w:rsidP="00377FB1">
            <w:pPr>
              <w:jc w:val="both"/>
              <w:rPr>
                <w:moveTo w:id="5574" w:author="Hana Navrátilová" w:date="2019-09-24T11:10:00Z"/>
              </w:rPr>
            </w:pPr>
            <w:moveTo w:id="5575" w:author="Hana Navrátilová" w:date="2019-09-24T11:10:00Z">
              <w:r w:rsidRPr="00944A9E">
                <w:t>UTB ve Zlíně</w:t>
              </w:r>
            </w:moveTo>
          </w:p>
        </w:tc>
      </w:tr>
      <w:tr w:rsidR="00ED02CE" w:rsidRPr="00944A9E" w:rsidTr="004D6AF3">
        <w:trPr>
          <w:jc w:val="center"/>
        </w:trPr>
        <w:tc>
          <w:tcPr>
            <w:tcW w:w="2548" w:type="dxa"/>
            <w:shd w:val="clear" w:color="auto" w:fill="F7CAAC"/>
          </w:tcPr>
          <w:p w:rsidR="00ED02CE" w:rsidRPr="00944A9E" w:rsidRDefault="00ED02CE" w:rsidP="00377FB1">
            <w:pPr>
              <w:jc w:val="both"/>
              <w:rPr>
                <w:moveTo w:id="5576" w:author="Hana Navrátilová" w:date="2019-09-24T11:10:00Z"/>
                <w:b/>
              </w:rPr>
            </w:pPr>
            <w:moveTo w:id="5577" w:author="Hana Navrátilová" w:date="2019-09-24T11:10:00Z">
              <w:r w:rsidRPr="00944A9E">
                <w:rPr>
                  <w:b/>
                </w:rPr>
                <w:t>Součást vysoké školy</w:t>
              </w:r>
            </w:moveTo>
          </w:p>
        </w:tc>
        <w:tc>
          <w:tcPr>
            <w:tcW w:w="7345" w:type="dxa"/>
            <w:gridSpan w:val="11"/>
          </w:tcPr>
          <w:p w:rsidR="00ED02CE" w:rsidRPr="00944A9E" w:rsidRDefault="00ED02CE" w:rsidP="00377FB1">
            <w:pPr>
              <w:jc w:val="both"/>
              <w:rPr>
                <w:moveTo w:id="5578" w:author="Hana Navrátilová" w:date="2019-09-24T11:10:00Z"/>
              </w:rPr>
            </w:pPr>
            <w:moveTo w:id="5579" w:author="Hana Navrátilová" w:date="2019-09-24T11:10:00Z">
              <w:r w:rsidRPr="00944A9E">
                <w:t>Fakulta humanitních studií</w:t>
              </w:r>
            </w:moveTo>
          </w:p>
        </w:tc>
      </w:tr>
      <w:tr w:rsidR="00ED02CE" w:rsidRPr="00944A9E" w:rsidTr="004D6AF3">
        <w:trPr>
          <w:jc w:val="center"/>
        </w:trPr>
        <w:tc>
          <w:tcPr>
            <w:tcW w:w="2548" w:type="dxa"/>
            <w:shd w:val="clear" w:color="auto" w:fill="F7CAAC"/>
          </w:tcPr>
          <w:p w:rsidR="00ED02CE" w:rsidRPr="00944A9E" w:rsidRDefault="00ED02CE" w:rsidP="00377FB1">
            <w:pPr>
              <w:jc w:val="both"/>
              <w:rPr>
                <w:moveTo w:id="5580" w:author="Hana Navrátilová" w:date="2019-09-24T11:10:00Z"/>
                <w:b/>
              </w:rPr>
            </w:pPr>
            <w:moveTo w:id="5581" w:author="Hana Navrátilová" w:date="2019-09-24T11:10:00Z">
              <w:r w:rsidRPr="00944A9E">
                <w:rPr>
                  <w:b/>
                </w:rPr>
                <w:t>Název studijního programu</w:t>
              </w:r>
            </w:moveTo>
          </w:p>
        </w:tc>
        <w:tc>
          <w:tcPr>
            <w:tcW w:w="7345" w:type="dxa"/>
            <w:gridSpan w:val="11"/>
          </w:tcPr>
          <w:p w:rsidR="00ED02CE" w:rsidRPr="00944A9E" w:rsidRDefault="00ED02CE" w:rsidP="00377FB1">
            <w:pPr>
              <w:jc w:val="both"/>
              <w:rPr>
                <w:moveTo w:id="5582" w:author="Hana Navrátilová" w:date="2019-09-24T11:10:00Z"/>
              </w:rPr>
            </w:pPr>
            <w:moveTo w:id="5583" w:author="Hana Navrátilová" w:date="2019-09-24T11:10:00Z">
              <w:r>
                <w:t>Učitelství pro 1. stupeň</w:t>
              </w:r>
              <w:r w:rsidRPr="00944A9E">
                <w:t xml:space="preserve"> základní školy</w:t>
              </w:r>
            </w:moveTo>
          </w:p>
        </w:tc>
      </w:tr>
      <w:moveToRangeEnd w:id="5571"/>
      <w:tr w:rsidR="00ED02CE" w:rsidRPr="00944A9E" w:rsidTr="00377FB1">
        <w:trPr>
          <w:trHeight w:val="207"/>
          <w:jc w:val="center"/>
          <w:ins w:id="5584" w:author="Hana Navrátilová" w:date="2019-09-24T11:10:00Z"/>
        </w:trPr>
        <w:tc>
          <w:tcPr>
            <w:tcW w:w="2548" w:type="dxa"/>
            <w:shd w:val="clear" w:color="auto" w:fill="F7CAAC"/>
          </w:tcPr>
          <w:p w:rsidR="00ED02CE" w:rsidRPr="00944A9E" w:rsidRDefault="00ED02CE" w:rsidP="00377FB1">
            <w:pPr>
              <w:jc w:val="both"/>
              <w:rPr>
                <w:ins w:id="5585" w:author="Hana Navrátilová" w:date="2019-09-24T11:10:00Z"/>
                <w:b/>
              </w:rPr>
            </w:pPr>
            <w:ins w:id="5586" w:author="Hana Navrátilová" w:date="2019-09-24T11:10:00Z">
              <w:r w:rsidRPr="00944A9E">
                <w:rPr>
                  <w:b/>
                </w:rPr>
                <w:t>Jméno a příjmení</w:t>
              </w:r>
            </w:ins>
          </w:p>
        </w:tc>
        <w:tc>
          <w:tcPr>
            <w:tcW w:w="4534" w:type="dxa"/>
            <w:gridSpan w:val="5"/>
          </w:tcPr>
          <w:p w:rsidR="00ED02CE" w:rsidRPr="00944A9E" w:rsidRDefault="00ED02CE" w:rsidP="00377FB1">
            <w:pPr>
              <w:rPr>
                <w:ins w:id="5587" w:author="Hana Navrátilová" w:date="2019-09-24T11:10:00Z"/>
              </w:rPr>
            </w:pPr>
            <w:ins w:id="5588" w:author="Hana Navrátilová" w:date="2019-09-24T11:10:00Z">
              <w:r>
                <w:t>Gabriela Vojtěšková</w:t>
              </w:r>
            </w:ins>
          </w:p>
        </w:tc>
        <w:tc>
          <w:tcPr>
            <w:tcW w:w="709" w:type="dxa"/>
            <w:shd w:val="clear" w:color="auto" w:fill="F7CAAC"/>
          </w:tcPr>
          <w:p w:rsidR="00ED02CE" w:rsidRPr="00944A9E" w:rsidRDefault="00ED02CE" w:rsidP="00377FB1">
            <w:pPr>
              <w:jc w:val="both"/>
              <w:rPr>
                <w:ins w:id="5589" w:author="Hana Navrátilová" w:date="2019-09-24T11:10:00Z"/>
                <w:b/>
              </w:rPr>
            </w:pPr>
            <w:ins w:id="5590" w:author="Hana Navrátilová" w:date="2019-09-24T11:10:00Z">
              <w:r w:rsidRPr="00944A9E">
                <w:rPr>
                  <w:b/>
                </w:rPr>
                <w:t>Tituly</w:t>
              </w:r>
            </w:ins>
          </w:p>
        </w:tc>
        <w:tc>
          <w:tcPr>
            <w:tcW w:w="2102" w:type="dxa"/>
            <w:gridSpan w:val="5"/>
          </w:tcPr>
          <w:p w:rsidR="00ED02CE" w:rsidRPr="00944A9E" w:rsidRDefault="00ED02CE" w:rsidP="00377FB1">
            <w:pPr>
              <w:rPr>
                <w:ins w:id="5591" w:author="Hana Navrátilová" w:date="2019-09-24T11:10:00Z"/>
              </w:rPr>
            </w:pPr>
            <w:ins w:id="5592" w:author="Hana Navrátilová" w:date="2019-09-24T11:10:00Z">
              <w:r w:rsidRPr="00944A9E">
                <w:t>Mgr.</w:t>
              </w:r>
              <w:r>
                <w:t xml:space="preserve"> et Mgr.</w:t>
              </w:r>
            </w:ins>
          </w:p>
        </w:tc>
      </w:tr>
      <w:tr w:rsidR="00ED02CE" w:rsidRPr="00944A9E" w:rsidTr="00377FB1">
        <w:trPr>
          <w:jc w:val="center"/>
          <w:ins w:id="5593" w:author="Hana Navrátilová" w:date="2019-09-24T11:10:00Z"/>
        </w:trPr>
        <w:tc>
          <w:tcPr>
            <w:tcW w:w="2548" w:type="dxa"/>
            <w:shd w:val="clear" w:color="auto" w:fill="F7CAAC"/>
          </w:tcPr>
          <w:p w:rsidR="00ED02CE" w:rsidRPr="00944A9E" w:rsidRDefault="00ED02CE" w:rsidP="00377FB1">
            <w:pPr>
              <w:jc w:val="both"/>
              <w:rPr>
                <w:ins w:id="5594" w:author="Hana Navrátilová" w:date="2019-09-24T11:10:00Z"/>
                <w:b/>
              </w:rPr>
            </w:pPr>
            <w:ins w:id="5595" w:author="Hana Navrátilová" w:date="2019-09-24T11:10:00Z">
              <w:r w:rsidRPr="00944A9E">
                <w:rPr>
                  <w:b/>
                </w:rPr>
                <w:t>Rok narození</w:t>
              </w:r>
            </w:ins>
          </w:p>
        </w:tc>
        <w:tc>
          <w:tcPr>
            <w:tcW w:w="828" w:type="dxa"/>
          </w:tcPr>
          <w:p w:rsidR="00ED02CE" w:rsidRPr="00944A9E" w:rsidRDefault="00ED02CE" w:rsidP="00377FB1">
            <w:pPr>
              <w:jc w:val="both"/>
              <w:rPr>
                <w:ins w:id="5596" w:author="Hana Navrátilová" w:date="2019-09-24T11:10:00Z"/>
              </w:rPr>
            </w:pPr>
          </w:p>
        </w:tc>
        <w:tc>
          <w:tcPr>
            <w:tcW w:w="1720" w:type="dxa"/>
            <w:shd w:val="clear" w:color="auto" w:fill="F7CAAC"/>
          </w:tcPr>
          <w:p w:rsidR="00ED02CE" w:rsidRPr="00944A9E" w:rsidRDefault="00ED02CE" w:rsidP="00377FB1">
            <w:pPr>
              <w:jc w:val="both"/>
              <w:rPr>
                <w:ins w:id="5597" w:author="Hana Navrátilová" w:date="2019-09-24T11:10:00Z"/>
                <w:b/>
              </w:rPr>
            </w:pPr>
            <w:ins w:id="5598" w:author="Hana Navrátilová" w:date="2019-09-24T11:10:00Z">
              <w:r w:rsidRPr="00944A9E">
                <w:rPr>
                  <w:b/>
                </w:rPr>
                <w:t>typ vztahu k VŠ</w:t>
              </w:r>
            </w:ins>
          </w:p>
        </w:tc>
        <w:tc>
          <w:tcPr>
            <w:tcW w:w="1136" w:type="dxa"/>
            <w:gridSpan w:val="2"/>
          </w:tcPr>
          <w:p w:rsidR="00ED02CE" w:rsidRPr="00944A9E" w:rsidRDefault="00ED02CE" w:rsidP="00377FB1">
            <w:pPr>
              <w:jc w:val="both"/>
              <w:rPr>
                <w:ins w:id="5599" w:author="Hana Navrátilová" w:date="2019-09-24T11:10:00Z"/>
              </w:rPr>
            </w:pPr>
            <w:ins w:id="5600" w:author="Hana Navrátilová" w:date="2019-09-24T11:10:00Z">
              <w:r w:rsidRPr="00944A9E">
                <w:t xml:space="preserve">Student </w:t>
              </w:r>
              <w:r>
                <w:t xml:space="preserve">komb.formy </w:t>
              </w:r>
              <w:r w:rsidRPr="00944A9E">
                <w:t>doktorského studia – Pedagogika</w:t>
              </w:r>
            </w:ins>
          </w:p>
        </w:tc>
        <w:tc>
          <w:tcPr>
            <w:tcW w:w="850" w:type="dxa"/>
            <w:shd w:val="clear" w:color="auto" w:fill="F7CAAC"/>
          </w:tcPr>
          <w:p w:rsidR="00ED02CE" w:rsidRPr="00944A9E" w:rsidRDefault="00ED02CE" w:rsidP="00377FB1">
            <w:pPr>
              <w:jc w:val="both"/>
              <w:rPr>
                <w:ins w:id="5601" w:author="Hana Navrátilová" w:date="2019-09-24T11:10:00Z"/>
                <w:b/>
              </w:rPr>
            </w:pPr>
            <w:ins w:id="5602" w:author="Hana Navrátilová" w:date="2019-09-24T11:10:00Z">
              <w:r w:rsidRPr="00944A9E">
                <w:rPr>
                  <w:b/>
                </w:rPr>
                <w:t>rozsah</w:t>
              </w:r>
            </w:ins>
          </w:p>
        </w:tc>
        <w:tc>
          <w:tcPr>
            <w:tcW w:w="709" w:type="dxa"/>
          </w:tcPr>
          <w:p w:rsidR="00ED02CE" w:rsidRPr="00944A9E" w:rsidRDefault="00ED02CE" w:rsidP="00377FB1">
            <w:pPr>
              <w:jc w:val="both"/>
              <w:rPr>
                <w:ins w:id="5603" w:author="Hana Navrátilová" w:date="2019-09-24T11:10:00Z"/>
              </w:rPr>
            </w:pPr>
          </w:p>
        </w:tc>
        <w:tc>
          <w:tcPr>
            <w:tcW w:w="851" w:type="dxa"/>
            <w:gridSpan w:val="3"/>
            <w:shd w:val="clear" w:color="auto" w:fill="F7CAAC"/>
          </w:tcPr>
          <w:p w:rsidR="00ED02CE" w:rsidRPr="00944A9E" w:rsidRDefault="00ED02CE" w:rsidP="00377FB1">
            <w:pPr>
              <w:jc w:val="both"/>
              <w:rPr>
                <w:ins w:id="5604" w:author="Hana Navrátilová" w:date="2019-09-24T11:10:00Z"/>
                <w:b/>
              </w:rPr>
            </w:pPr>
            <w:ins w:id="5605" w:author="Hana Navrátilová" w:date="2019-09-24T11:10:00Z">
              <w:r w:rsidRPr="00944A9E">
                <w:rPr>
                  <w:b/>
                </w:rPr>
                <w:t>do kdy</w:t>
              </w:r>
            </w:ins>
          </w:p>
        </w:tc>
        <w:tc>
          <w:tcPr>
            <w:tcW w:w="1251" w:type="dxa"/>
            <w:gridSpan w:val="2"/>
          </w:tcPr>
          <w:p w:rsidR="00ED02CE" w:rsidRPr="00944A9E" w:rsidRDefault="00ED02CE" w:rsidP="00377FB1">
            <w:pPr>
              <w:rPr>
                <w:ins w:id="5606" w:author="Hana Navrátilová" w:date="2019-09-24T11:10:00Z"/>
              </w:rPr>
            </w:pPr>
          </w:p>
        </w:tc>
      </w:tr>
      <w:tr w:rsidR="00ED02CE" w:rsidRPr="00944A9E" w:rsidTr="00377FB1">
        <w:trPr>
          <w:jc w:val="center"/>
          <w:ins w:id="5607" w:author="Hana Navrátilová" w:date="2019-09-24T11:10:00Z"/>
        </w:trPr>
        <w:tc>
          <w:tcPr>
            <w:tcW w:w="5096" w:type="dxa"/>
            <w:gridSpan w:val="3"/>
            <w:shd w:val="clear" w:color="auto" w:fill="F7CAAC"/>
          </w:tcPr>
          <w:p w:rsidR="00ED02CE" w:rsidRPr="00944A9E" w:rsidRDefault="00ED02CE" w:rsidP="00377FB1">
            <w:pPr>
              <w:jc w:val="both"/>
              <w:rPr>
                <w:ins w:id="5608" w:author="Hana Navrátilová" w:date="2019-09-24T11:10:00Z"/>
                <w:b/>
              </w:rPr>
            </w:pPr>
            <w:ins w:id="5609" w:author="Hana Navrátilová" w:date="2019-09-24T11:10:00Z">
              <w:r w:rsidRPr="00944A9E">
                <w:rPr>
                  <w:b/>
                </w:rPr>
                <w:t>Typ vztahu na součásti VŠ, která uskutečňuje st. program</w:t>
              </w:r>
            </w:ins>
          </w:p>
        </w:tc>
        <w:tc>
          <w:tcPr>
            <w:tcW w:w="1136" w:type="dxa"/>
            <w:gridSpan w:val="2"/>
          </w:tcPr>
          <w:p w:rsidR="00ED02CE" w:rsidRDefault="00ED02CE" w:rsidP="00377FB1">
            <w:pPr>
              <w:jc w:val="both"/>
              <w:rPr>
                <w:ins w:id="5610" w:author="Hana Navrátilová" w:date="2019-09-24T11:10:00Z"/>
              </w:rPr>
            </w:pPr>
            <w:ins w:id="5611" w:author="Hana Navrátilová" w:date="2019-09-24T11:10:00Z">
              <w:r w:rsidRPr="00944A9E">
                <w:t xml:space="preserve">Student </w:t>
              </w:r>
            </w:ins>
          </w:p>
          <w:p w:rsidR="00ED02CE" w:rsidRPr="00944A9E" w:rsidRDefault="00ED02CE" w:rsidP="00377FB1">
            <w:pPr>
              <w:jc w:val="both"/>
              <w:rPr>
                <w:ins w:id="5612" w:author="Hana Navrátilová" w:date="2019-09-24T11:10:00Z"/>
              </w:rPr>
            </w:pPr>
            <w:ins w:id="5613" w:author="Hana Navrátilová" w:date="2019-09-24T11:10:00Z">
              <w:r>
                <w:t xml:space="preserve">komb.formy </w:t>
              </w:r>
              <w:r w:rsidRPr="00944A9E">
                <w:t>doktorského studia – Pedagogika</w:t>
              </w:r>
            </w:ins>
          </w:p>
        </w:tc>
        <w:tc>
          <w:tcPr>
            <w:tcW w:w="850" w:type="dxa"/>
            <w:shd w:val="clear" w:color="auto" w:fill="F7CAAC"/>
          </w:tcPr>
          <w:p w:rsidR="00ED02CE" w:rsidRPr="00944A9E" w:rsidRDefault="00ED02CE" w:rsidP="00377FB1">
            <w:pPr>
              <w:jc w:val="both"/>
              <w:rPr>
                <w:ins w:id="5614" w:author="Hana Navrátilová" w:date="2019-09-24T11:10:00Z"/>
                <w:b/>
              </w:rPr>
            </w:pPr>
            <w:ins w:id="5615" w:author="Hana Navrátilová" w:date="2019-09-24T11:10:00Z">
              <w:r w:rsidRPr="00944A9E">
                <w:rPr>
                  <w:b/>
                </w:rPr>
                <w:t>rozsah</w:t>
              </w:r>
            </w:ins>
          </w:p>
        </w:tc>
        <w:tc>
          <w:tcPr>
            <w:tcW w:w="709" w:type="dxa"/>
          </w:tcPr>
          <w:p w:rsidR="00ED02CE" w:rsidRPr="00944A9E" w:rsidRDefault="00ED02CE" w:rsidP="00377FB1">
            <w:pPr>
              <w:jc w:val="both"/>
              <w:rPr>
                <w:ins w:id="5616" w:author="Hana Navrátilová" w:date="2019-09-24T11:10:00Z"/>
                <w:lang w:val="sk-SK"/>
              </w:rPr>
            </w:pPr>
          </w:p>
        </w:tc>
        <w:tc>
          <w:tcPr>
            <w:tcW w:w="851" w:type="dxa"/>
            <w:gridSpan w:val="3"/>
            <w:shd w:val="clear" w:color="auto" w:fill="F7CAAC"/>
          </w:tcPr>
          <w:p w:rsidR="00ED02CE" w:rsidRPr="00944A9E" w:rsidRDefault="00ED02CE" w:rsidP="00377FB1">
            <w:pPr>
              <w:jc w:val="both"/>
              <w:rPr>
                <w:ins w:id="5617" w:author="Hana Navrátilová" w:date="2019-09-24T11:10:00Z"/>
                <w:b/>
              </w:rPr>
            </w:pPr>
            <w:ins w:id="5618" w:author="Hana Navrátilová" w:date="2019-09-24T11:10:00Z">
              <w:r w:rsidRPr="00944A9E">
                <w:rPr>
                  <w:b/>
                </w:rPr>
                <w:t>do kdy</w:t>
              </w:r>
            </w:ins>
          </w:p>
        </w:tc>
        <w:tc>
          <w:tcPr>
            <w:tcW w:w="1251" w:type="dxa"/>
            <w:gridSpan w:val="2"/>
          </w:tcPr>
          <w:p w:rsidR="00ED02CE" w:rsidRPr="00944A9E" w:rsidRDefault="00ED02CE" w:rsidP="00377FB1">
            <w:pPr>
              <w:jc w:val="both"/>
              <w:rPr>
                <w:ins w:id="5619" w:author="Hana Navrátilová" w:date="2019-09-24T11:10:00Z"/>
              </w:rPr>
            </w:pPr>
          </w:p>
        </w:tc>
      </w:tr>
      <w:tr w:rsidR="00ED02CE" w:rsidRPr="00944A9E" w:rsidTr="00377FB1">
        <w:trPr>
          <w:jc w:val="center"/>
          <w:ins w:id="5620" w:author="Hana Navrátilová" w:date="2019-09-24T11:10:00Z"/>
        </w:trPr>
        <w:tc>
          <w:tcPr>
            <w:tcW w:w="6232" w:type="dxa"/>
            <w:gridSpan w:val="5"/>
            <w:shd w:val="clear" w:color="auto" w:fill="F7CAAC"/>
          </w:tcPr>
          <w:p w:rsidR="00ED02CE" w:rsidRPr="00944A9E" w:rsidRDefault="00ED02CE" w:rsidP="00377FB1">
            <w:pPr>
              <w:jc w:val="both"/>
              <w:rPr>
                <w:ins w:id="5621" w:author="Hana Navrátilová" w:date="2019-09-24T11:10:00Z"/>
              </w:rPr>
            </w:pPr>
            <w:ins w:id="5622" w:author="Hana Navrátilová" w:date="2019-09-24T11:10:00Z">
              <w:r w:rsidRPr="00944A9E">
                <w:rPr>
                  <w:b/>
                </w:rPr>
                <w:t>Další současná působení jako akademický pracovník na jiných VŠ</w:t>
              </w:r>
            </w:ins>
          </w:p>
        </w:tc>
        <w:tc>
          <w:tcPr>
            <w:tcW w:w="1559" w:type="dxa"/>
            <w:gridSpan w:val="2"/>
            <w:shd w:val="clear" w:color="auto" w:fill="F7CAAC"/>
          </w:tcPr>
          <w:p w:rsidR="00ED02CE" w:rsidRPr="00944A9E" w:rsidRDefault="00ED02CE" w:rsidP="00377FB1">
            <w:pPr>
              <w:jc w:val="both"/>
              <w:rPr>
                <w:ins w:id="5623" w:author="Hana Navrátilová" w:date="2019-09-24T11:10:00Z"/>
                <w:b/>
              </w:rPr>
            </w:pPr>
            <w:ins w:id="5624" w:author="Hana Navrátilová" w:date="2019-09-24T11:10:00Z">
              <w:r w:rsidRPr="00944A9E">
                <w:rPr>
                  <w:b/>
                </w:rPr>
                <w:t>typ prac. vztahu</w:t>
              </w:r>
            </w:ins>
          </w:p>
        </w:tc>
        <w:tc>
          <w:tcPr>
            <w:tcW w:w="2102" w:type="dxa"/>
            <w:gridSpan w:val="5"/>
            <w:shd w:val="clear" w:color="auto" w:fill="F7CAAC"/>
          </w:tcPr>
          <w:p w:rsidR="00ED02CE" w:rsidRPr="00944A9E" w:rsidRDefault="00ED02CE" w:rsidP="00377FB1">
            <w:pPr>
              <w:jc w:val="both"/>
              <w:rPr>
                <w:ins w:id="5625" w:author="Hana Navrátilová" w:date="2019-09-24T11:10:00Z"/>
                <w:b/>
              </w:rPr>
            </w:pPr>
            <w:ins w:id="5626" w:author="Hana Navrátilová" w:date="2019-09-24T11:10:00Z">
              <w:r w:rsidRPr="00944A9E">
                <w:rPr>
                  <w:b/>
                </w:rPr>
                <w:t>rozsah</w:t>
              </w:r>
            </w:ins>
          </w:p>
        </w:tc>
      </w:tr>
      <w:tr w:rsidR="00ED02CE" w:rsidRPr="00944A9E" w:rsidTr="00377FB1">
        <w:trPr>
          <w:jc w:val="center"/>
          <w:ins w:id="5627" w:author="Hana Navrátilová" w:date="2019-09-24T11:10:00Z"/>
        </w:trPr>
        <w:tc>
          <w:tcPr>
            <w:tcW w:w="6232" w:type="dxa"/>
            <w:gridSpan w:val="5"/>
          </w:tcPr>
          <w:p w:rsidR="00ED02CE" w:rsidRPr="00944A9E" w:rsidRDefault="00ED02CE" w:rsidP="00377FB1">
            <w:pPr>
              <w:jc w:val="both"/>
              <w:rPr>
                <w:ins w:id="5628" w:author="Hana Navrátilová" w:date="2019-09-24T11:10:00Z"/>
              </w:rPr>
            </w:pPr>
          </w:p>
        </w:tc>
        <w:tc>
          <w:tcPr>
            <w:tcW w:w="1559" w:type="dxa"/>
            <w:gridSpan w:val="2"/>
          </w:tcPr>
          <w:p w:rsidR="00ED02CE" w:rsidRPr="00944A9E" w:rsidRDefault="00ED02CE" w:rsidP="00377FB1">
            <w:pPr>
              <w:jc w:val="both"/>
              <w:rPr>
                <w:ins w:id="5629" w:author="Hana Navrátilová" w:date="2019-09-24T11:10:00Z"/>
              </w:rPr>
            </w:pPr>
          </w:p>
        </w:tc>
        <w:tc>
          <w:tcPr>
            <w:tcW w:w="2102" w:type="dxa"/>
            <w:gridSpan w:val="5"/>
          </w:tcPr>
          <w:p w:rsidR="00ED02CE" w:rsidRPr="00944A9E" w:rsidRDefault="00ED02CE" w:rsidP="00377FB1">
            <w:pPr>
              <w:jc w:val="both"/>
              <w:rPr>
                <w:ins w:id="5630" w:author="Hana Navrátilová" w:date="2019-09-24T11:10:00Z"/>
              </w:rPr>
            </w:pPr>
          </w:p>
        </w:tc>
      </w:tr>
      <w:tr w:rsidR="00ED02CE" w:rsidRPr="00944A9E" w:rsidTr="00377FB1">
        <w:trPr>
          <w:jc w:val="center"/>
          <w:ins w:id="5631" w:author="Hana Navrátilová" w:date="2019-09-24T11:10:00Z"/>
        </w:trPr>
        <w:tc>
          <w:tcPr>
            <w:tcW w:w="9893" w:type="dxa"/>
            <w:gridSpan w:val="12"/>
            <w:shd w:val="clear" w:color="auto" w:fill="F7CAAC"/>
          </w:tcPr>
          <w:p w:rsidR="00ED02CE" w:rsidRPr="00944A9E" w:rsidRDefault="00ED02CE" w:rsidP="00377FB1">
            <w:pPr>
              <w:jc w:val="both"/>
              <w:rPr>
                <w:ins w:id="5632" w:author="Hana Navrátilová" w:date="2019-09-24T11:10:00Z"/>
              </w:rPr>
            </w:pPr>
            <w:ins w:id="5633" w:author="Hana Navrátilová" w:date="2019-09-24T11:10:00Z">
              <w:r w:rsidRPr="00944A9E">
                <w:rPr>
                  <w:b/>
                </w:rPr>
                <w:t>Předměty příslušného studijního programu a způsob zapojení do jejich výuky, příp. další zapojení do uskutečňování studijního programu</w:t>
              </w:r>
            </w:ins>
          </w:p>
        </w:tc>
      </w:tr>
      <w:tr w:rsidR="00ED02CE" w:rsidRPr="00944A9E" w:rsidTr="00377FB1">
        <w:trPr>
          <w:trHeight w:val="196"/>
          <w:jc w:val="center"/>
          <w:ins w:id="5634" w:author="Hana Navrátilová" w:date="2019-09-24T11:10:00Z"/>
        </w:trPr>
        <w:tc>
          <w:tcPr>
            <w:tcW w:w="9893" w:type="dxa"/>
            <w:gridSpan w:val="12"/>
            <w:tcBorders>
              <w:top w:val="nil"/>
            </w:tcBorders>
          </w:tcPr>
          <w:p w:rsidR="00ED02CE" w:rsidRPr="00944A9E" w:rsidRDefault="00ED02CE" w:rsidP="00377FB1">
            <w:pPr>
              <w:rPr>
                <w:ins w:id="5635" w:author="Hana Navrátilová" w:date="2019-09-24T11:10:00Z"/>
              </w:rPr>
            </w:pPr>
            <w:ins w:id="5636" w:author="Hana Navrátilová" w:date="2019-09-24T11:10:00Z">
              <w:r w:rsidRPr="00944A9E">
                <w:t>Primární pedagogika s praxí 4</w:t>
              </w:r>
              <w:r>
                <w:t>, Specifické přístupy k žákům s poruchami učení, Inkluzivní škola</w:t>
              </w:r>
            </w:ins>
          </w:p>
        </w:tc>
      </w:tr>
      <w:tr w:rsidR="00ED02CE" w:rsidRPr="00944A9E" w:rsidTr="00377FB1">
        <w:trPr>
          <w:jc w:val="center"/>
        </w:trPr>
        <w:tc>
          <w:tcPr>
            <w:tcW w:w="9893" w:type="dxa"/>
            <w:gridSpan w:val="12"/>
            <w:shd w:val="clear" w:color="auto" w:fill="F7CAAC"/>
          </w:tcPr>
          <w:p w:rsidR="00ED02CE" w:rsidRPr="00944A9E" w:rsidRDefault="00ED02CE" w:rsidP="00377FB1">
            <w:pPr>
              <w:jc w:val="both"/>
              <w:rPr>
                <w:ins w:id="5637" w:author="Hana Navrátilová" w:date="2019-09-24T11:10:00Z"/>
              </w:rPr>
            </w:pPr>
            <w:ins w:id="5638" w:author="Hana Navrátilová" w:date="2019-09-24T11:10:00Z">
              <w:r w:rsidRPr="00944A9E">
                <w:rPr>
                  <w:b/>
                </w:rPr>
                <w:t xml:space="preserve">Údaje o vzdělání na VŠ </w:t>
              </w:r>
            </w:ins>
          </w:p>
        </w:tc>
      </w:tr>
      <w:tr w:rsidR="00ED02CE" w:rsidRPr="00944A9E" w:rsidTr="00377FB1">
        <w:trPr>
          <w:trHeight w:val="1055"/>
          <w:jc w:val="center"/>
          <w:ins w:id="5639" w:author="Hana Navrátilová" w:date="2019-09-24T11:10:00Z"/>
        </w:trPr>
        <w:tc>
          <w:tcPr>
            <w:tcW w:w="9893" w:type="dxa"/>
            <w:gridSpan w:val="12"/>
          </w:tcPr>
          <w:p w:rsidR="00ED02CE" w:rsidRDefault="00ED02CE" w:rsidP="00377FB1">
            <w:pPr>
              <w:jc w:val="both"/>
              <w:rPr>
                <w:ins w:id="5640" w:author="Hana Navrátilová" w:date="2019-09-24T11:10:00Z"/>
              </w:rPr>
            </w:pPr>
            <w:ins w:id="5641" w:author="Hana Navrátilová" w:date="2019-09-24T11:10:00Z">
              <w:r>
                <w:t>Mgr., magisterský obor Speciální pedagogika – speciálně pedagogická diagnostika a poradenství, 1998, Univerzita Jana Amose Komenského Praha</w:t>
              </w:r>
            </w:ins>
          </w:p>
          <w:p w:rsidR="00ED02CE" w:rsidRDefault="00ED02CE" w:rsidP="00377FB1">
            <w:pPr>
              <w:jc w:val="both"/>
              <w:rPr>
                <w:ins w:id="5642" w:author="Hana Navrátilová" w:date="2019-09-24T11:10:00Z"/>
              </w:rPr>
            </w:pPr>
            <w:ins w:id="5643" w:author="Hana Navrátilová" w:date="2019-09-24T11:10:00Z">
              <w:r>
                <w:t>Mgr., magisterský obor: Učitelství pro 1. stupeň základní školy s rozšiřujícím studiem v oboru speciální pedagogika, 2015, Masarykova univerzita v Brně</w:t>
              </w:r>
            </w:ins>
          </w:p>
          <w:p w:rsidR="00ED02CE" w:rsidRPr="00944A9E" w:rsidRDefault="00ED02CE" w:rsidP="00377FB1">
            <w:pPr>
              <w:jc w:val="both"/>
              <w:rPr>
                <w:ins w:id="5644" w:author="Hana Navrátilová" w:date="2019-09-24T11:10:00Z"/>
              </w:rPr>
            </w:pPr>
          </w:p>
          <w:p w:rsidR="00ED02CE" w:rsidRPr="00944A9E" w:rsidRDefault="00ED02CE" w:rsidP="00377FB1">
            <w:pPr>
              <w:jc w:val="both"/>
              <w:rPr>
                <w:ins w:id="5645" w:author="Hana Navrátilová" w:date="2019-09-24T11:10:00Z"/>
              </w:rPr>
            </w:pPr>
          </w:p>
        </w:tc>
      </w:tr>
      <w:tr w:rsidR="00ED02CE" w:rsidRPr="00944A9E" w:rsidTr="00377FB1">
        <w:trPr>
          <w:jc w:val="center"/>
        </w:trPr>
        <w:tc>
          <w:tcPr>
            <w:tcW w:w="9893" w:type="dxa"/>
            <w:gridSpan w:val="12"/>
            <w:shd w:val="clear" w:color="auto" w:fill="F7CAAC"/>
          </w:tcPr>
          <w:p w:rsidR="00ED02CE" w:rsidRPr="00944A9E" w:rsidRDefault="00ED02CE" w:rsidP="00377FB1">
            <w:pPr>
              <w:jc w:val="both"/>
              <w:rPr>
                <w:ins w:id="5646" w:author="Hana Navrátilová" w:date="2019-09-24T11:10:00Z"/>
                <w:b/>
              </w:rPr>
            </w:pPr>
            <w:ins w:id="5647" w:author="Hana Navrátilová" w:date="2019-09-24T11:10:00Z">
              <w:r w:rsidRPr="00944A9E">
                <w:rPr>
                  <w:b/>
                </w:rPr>
                <w:t>Údaje o odborném působení od absolvování VŠ</w:t>
              </w:r>
            </w:ins>
          </w:p>
        </w:tc>
      </w:tr>
      <w:tr w:rsidR="00ED02CE" w:rsidRPr="00944A9E" w:rsidTr="00377FB1">
        <w:trPr>
          <w:trHeight w:val="1090"/>
          <w:jc w:val="center"/>
          <w:ins w:id="5648" w:author="Hana Navrátilová" w:date="2019-09-24T11:10:00Z"/>
        </w:trPr>
        <w:tc>
          <w:tcPr>
            <w:tcW w:w="9893" w:type="dxa"/>
            <w:gridSpan w:val="12"/>
          </w:tcPr>
          <w:p w:rsidR="00ED02CE" w:rsidRPr="00944A9E" w:rsidRDefault="00ED02CE" w:rsidP="00377FB1">
            <w:pPr>
              <w:jc w:val="both"/>
              <w:rPr>
                <w:ins w:id="5649" w:author="Hana Navrátilová" w:date="2019-09-24T11:10:00Z"/>
              </w:rPr>
            </w:pPr>
            <w:ins w:id="5650" w:author="Hana Navrátilová" w:date="2019-09-24T11:10:00Z">
              <w:r>
                <w:t>2017 – dosud – Speciální pedagog v Centru pro studenty se speciálními potřebami, pedagog, UTB ve Zlíně</w:t>
              </w:r>
            </w:ins>
          </w:p>
        </w:tc>
      </w:tr>
      <w:tr w:rsidR="00ED02CE" w:rsidRPr="00944A9E" w:rsidTr="004D6AF3">
        <w:trPr>
          <w:trHeight w:val="250"/>
          <w:jc w:val="center"/>
        </w:trPr>
        <w:tc>
          <w:tcPr>
            <w:tcW w:w="9893" w:type="dxa"/>
            <w:gridSpan w:val="12"/>
            <w:shd w:val="clear" w:color="auto" w:fill="F7CAAC"/>
          </w:tcPr>
          <w:p w:rsidR="00ED02CE" w:rsidRPr="00944A9E" w:rsidRDefault="00ED02CE" w:rsidP="00377FB1">
            <w:pPr>
              <w:jc w:val="both"/>
              <w:rPr>
                <w:ins w:id="5651" w:author="Hana Navrátilová" w:date="2019-09-24T11:10:00Z"/>
              </w:rPr>
            </w:pPr>
            <w:ins w:id="5652" w:author="Hana Navrátilová" w:date="2019-09-24T11:10:00Z">
              <w:r w:rsidRPr="00944A9E">
                <w:rPr>
                  <w:b/>
                </w:rPr>
                <w:t>Zkušenosti s vedením kvalifikačních a rigorózních prací</w:t>
              </w:r>
            </w:ins>
          </w:p>
        </w:tc>
      </w:tr>
      <w:tr w:rsidR="00ED02CE" w:rsidRPr="00944A9E" w:rsidTr="004D6AF3">
        <w:trPr>
          <w:trHeight w:val="491"/>
          <w:jc w:val="center"/>
        </w:trPr>
        <w:tc>
          <w:tcPr>
            <w:tcW w:w="9893" w:type="dxa"/>
            <w:gridSpan w:val="12"/>
          </w:tcPr>
          <w:p w:rsidR="00ED02CE" w:rsidRPr="00944A9E" w:rsidRDefault="00ED02CE" w:rsidP="00377FB1">
            <w:pPr>
              <w:jc w:val="both"/>
              <w:rPr>
                <w:ins w:id="5653" w:author="Hana Navrátilová" w:date="2019-09-24T11:10:00Z"/>
              </w:rPr>
            </w:pPr>
          </w:p>
        </w:tc>
      </w:tr>
      <w:tr w:rsidR="008A1422" w:rsidRPr="00944A9E" w:rsidTr="00377FB1">
        <w:trPr>
          <w:jc w:val="center"/>
        </w:trPr>
        <w:tc>
          <w:tcPr>
            <w:tcW w:w="3376" w:type="dxa"/>
            <w:gridSpan w:val="2"/>
            <w:tcBorders>
              <w:top w:val="single" w:sz="12" w:space="0" w:color="auto"/>
            </w:tcBorders>
            <w:shd w:val="clear" w:color="auto" w:fill="F7CAAC"/>
          </w:tcPr>
          <w:p w:rsidR="00ED02CE" w:rsidRPr="00944A9E" w:rsidRDefault="00ED02CE" w:rsidP="00377FB1">
            <w:pPr>
              <w:jc w:val="both"/>
              <w:rPr>
                <w:ins w:id="5654" w:author="Hana Navrátilová" w:date="2019-09-24T11:10:00Z"/>
              </w:rPr>
            </w:pPr>
            <w:ins w:id="5655" w:author="Hana Navrátilová" w:date="2019-09-24T11:10:00Z">
              <w:r w:rsidRPr="00944A9E">
                <w:rPr>
                  <w:b/>
                </w:rPr>
                <w:t xml:space="preserve">Obor habilitačního řízení </w:t>
              </w:r>
            </w:ins>
          </w:p>
        </w:tc>
        <w:tc>
          <w:tcPr>
            <w:tcW w:w="2244" w:type="dxa"/>
            <w:gridSpan w:val="2"/>
            <w:tcBorders>
              <w:top w:val="single" w:sz="12" w:space="0" w:color="auto"/>
            </w:tcBorders>
            <w:shd w:val="clear" w:color="auto" w:fill="F7CAAC"/>
          </w:tcPr>
          <w:p w:rsidR="00ED02CE" w:rsidRPr="00944A9E" w:rsidRDefault="00ED02CE" w:rsidP="00377FB1">
            <w:pPr>
              <w:jc w:val="both"/>
              <w:rPr>
                <w:ins w:id="5656" w:author="Hana Navrátilová" w:date="2019-09-24T11:10:00Z"/>
              </w:rPr>
            </w:pPr>
            <w:ins w:id="5657" w:author="Hana Navrátilová" w:date="2019-09-24T11:10:00Z">
              <w:r w:rsidRPr="00944A9E">
                <w:rPr>
                  <w:b/>
                </w:rPr>
                <w:t>Rok udělení hodnosti</w:t>
              </w:r>
            </w:ins>
          </w:p>
        </w:tc>
        <w:tc>
          <w:tcPr>
            <w:tcW w:w="2248" w:type="dxa"/>
            <w:gridSpan w:val="4"/>
            <w:tcBorders>
              <w:top w:val="single" w:sz="12" w:space="0" w:color="auto"/>
              <w:right w:val="single" w:sz="12" w:space="0" w:color="auto"/>
            </w:tcBorders>
            <w:shd w:val="clear" w:color="auto" w:fill="F7CAAC"/>
          </w:tcPr>
          <w:p w:rsidR="00ED02CE" w:rsidRPr="00944A9E" w:rsidRDefault="00ED02CE" w:rsidP="00377FB1">
            <w:pPr>
              <w:jc w:val="both"/>
              <w:rPr>
                <w:ins w:id="5658" w:author="Hana Navrátilová" w:date="2019-09-24T11:10:00Z"/>
              </w:rPr>
            </w:pPr>
            <w:ins w:id="5659" w:author="Hana Navrátilová" w:date="2019-09-24T11:10:00Z">
              <w:r w:rsidRPr="00944A9E">
                <w:rPr>
                  <w:b/>
                </w:rPr>
                <w:t>Řízení konáno na VŠ</w:t>
              </w:r>
            </w:ins>
          </w:p>
        </w:tc>
        <w:tc>
          <w:tcPr>
            <w:tcW w:w="2025" w:type="dxa"/>
            <w:gridSpan w:val="4"/>
            <w:tcBorders>
              <w:top w:val="single" w:sz="12" w:space="0" w:color="auto"/>
              <w:left w:val="single" w:sz="12" w:space="0" w:color="auto"/>
            </w:tcBorders>
            <w:shd w:val="clear" w:color="auto" w:fill="F7CAAC"/>
          </w:tcPr>
          <w:p w:rsidR="00ED02CE" w:rsidRPr="00944A9E" w:rsidRDefault="00ED02CE" w:rsidP="00377FB1">
            <w:pPr>
              <w:jc w:val="both"/>
              <w:rPr>
                <w:ins w:id="5660" w:author="Hana Navrátilová" w:date="2019-09-24T11:10:00Z"/>
                <w:b/>
              </w:rPr>
            </w:pPr>
            <w:ins w:id="5661" w:author="Hana Navrátilová" w:date="2019-09-24T11:10:00Z">
              <w:r w:rsidRPr="00944A9E">
                <w:rPr>
                  <w:b/>
                </w:rPr>
                <w:t>Ohlasy publikací</w:t>
              </w:r>
            </w:ins>
          </w:p>
        </w:tc>
      </w:tr>
      <w:tr w:rsidR="008A1422" w:rsidRPr="00944A9E" w:rsidTr="00377FB1">
        <w:trPr>
          <w:jc w:val="center"/>
        </w:trPr>
        <w:tc>
          <w:tcPr>
            <w:tcW w:w="3376" w:type="dxa"/>
            <w:gridSpan w:val="2"/>
          </w:tcPr>
          <w:p w:rsidR="00ED02CE" w:rsidRPr="00944A9E" w:rsidRDefault="00ED02CE" w:rsidP="00377FB1">
            <w:pPr>
              <w:jc w:val="both"/>
              <w:rPr>
                <w:ins w:id="5662" w:author="Hana Navrátilová" w:date="2019-09-24T11:10:00Z"/>
              </w:rPr>
            </w:pPr>
          </w:p>
        </w:tc>
        <w:tc>
          <w:tcPr>
            <w:tcW w:w="2244" w:type="dxa"/>
            <w:gridSpan w:val="2"/>
          </w:tcPr>
          <w:p w:rsidR="00ED02CE" w:rsidRPr="00944A9E" w:rsidRDefault="00ED02CE" w:rsidP="00377FB1">
            <w:pPr>
              <w:jc w:val="both"/>
              <w:rPr>
                <w:ins w:id="5663" w:author="Hana Navrátilová" w:date="2019-09-24T11:10:00Z"/>
              </w:rPr>
            </w:pPr>
          </w:p>
        </w:tc>
        <w:tc>
          <w:tcPr>
            <w:tcW w:w="2248" w:type="dxa"/>
            <w:gridSpan w:val="4"/>
            <w:tcBorders>
              <w:right w:val="single" w:sz="12" w:space="0" w:color="auto"/>
            </w:tcBorders>
          </w:tcPr>
          <w:p w:rsidR="00ED02CE" w:rsidRPr="00944A9E" w:rsidRDefault="00ED02CE" w:rsidP="00377FB1">
            <w:pPr>
              <w:jc w:val="both"/>
              <w:rPr>
                <w:ins w:id="5664" w:author="Hana Navrátilová" w:date="2019-09-24T11:10:00Z"/>
              </w:rPr>
            </w:pPr>
          </w:p>
        </w:tc>
        <w:tc>
          <w:tcPr>
            <w:tcW w:w="632" w:type="dxa"/>
            <w:tcBorders>
              <w:left w:val="single" w:sz="12" w:space="0" w:color="auto"/>
            </w:tcBorders>
            <w:shd w:val="clear" w:color="auto" w:fill="F7CAAC"/>
          </w:tcPr>
          <w:p w:rsidR="00ED02CE" w:rsidRPr="00944A9E" w:rsidRDefault="00ED02CE" w:rsidP="00377FB1">
            <w:pPr>
              <w:jc w:val="both"/>
              <w:rPr>
                <w:ins w:id="5665" w:author="Hana Navrátilová" w:date="2019-09-24T11:10:00Z"/>
              </w:rPr>
            </w:pPr>
            <w:ins w:id="5666" w:author="Hana Navrátilová" w:date="2019-09-24T11:10:00Z">
              <w:r w:rsidRPr="00944A9E">
                <w:rPr>
                  <w:b/>
                </w:rPr>
                <w:t>WOS</w:t>
              </w:r>
            </w:ins>
          </w:p>
        </w:tc>
        <w:tc>
          <w:tcPr>
            <w:tcW w:w="699" w:type="dxa"/>
            <w:gridSpan w:val="2"/>
            <w:shd w:val="clear" w:color="auto" w:fill="F7CAAC"/>
          </w:tcPr>
          <w:p w:rsidR="00ED02CE" w:rsidRPr="00944A9E" w:rsidRDefault="00ED02CE" w:rsidP="00377FB1">
            <w:pPr>
              <w:jc w:val="both"/>
              <w:rPr>
                <w:ins w:id="5667" w:author="Hana Navrátilová" w:date="2019-09-24T11:10:00Z"/>
                <w:sz w:val="18"/>
              </w:rPr>
            </w:pPr>
            <w:ins w:id="5668" w:author="Hana Navrátilová" w:date="2019-09-24T11:10:00Z">
              <w:r w:rsidRPr="00944A9E">
                <w:rPr>
                  <w:b/>
                  <w:sz w:val="18"/>
                </w:rPr>
                <w:t>Scopus</w:t>
              </w:r>
            </w:ins>
          </w:p>
        </w:tc>
        <w:tc>
          <w:tcPr>
            <w:tcW w:w="694" w:type="dxa"/>
            <w:shd w:val="clear" w:color="auto" w:fill="F7CAAC"/>
          </w:tcPr>
          <w:p w:rsidR="00ED02CE" w:rsidRPr="00944A9E" w:rsidRDefault="00ED02CE" w:rsidP="00377FB1">
            <w:pPr>
              <w:jc w:val="both"/>
              <w:rPr>
                <w:ins w:id="5669" w:author="Hana Navrátilová" w:date="2019-09-24T11:10:00Z"/>
              </w:rPr>
            </w:pPr>
            <w:ins w:id="5670" w:author="Hana Navrátilová" w:date="2019-09-24T11:10:00Z">
              <w:r w:rsidRPr="00944A9E">
                <w:rPr>
                  <w:b/>
                  <w:sz w:val="18"/>
                </w:rPr>
                <w:t>ostatní</w:t>
              </w:r>
            </w:ins>
          </w:p>
        </w:tc>
      </w:tr>
      <w:tr w:rsidR="008A1422" w:rsidRPr="00944A9E" w:rsidTr="00377FB1">
        <w:trPr>
          <w:trHeight w:val="70"/>
          <w:jc w:val="center"/>
        </w:trPr>
        <w:tc>
          <w:tcPr>
            <w:tcW w:w="3376" w:type="dxa"/>
            <w:gridSpan w:val="2"/>
            <w:shd w:val="clear" w:color="auto" w:fill="F7CAAC"/>
          </w:tcPr>
          <w:p w:rsidR="00ED02CE" w:rsidRPr="00944A9E" w:rsidRDefault="00ED02CE" w:rsidP="00377FB1">
            <w:pPr>
              <w:jc w:val="both"/>
              <w:rPr>
                <w:ins w:id="5671" w:author="Hana Navrátilová" w:date="2019-09-24T11:10:00Z"/>
              </w:rPr>
            </w:pPr>
            <w:ins w:id="5672" w:author="Hana Navrátilová" w:date="2019-09-24T11:10:00Z">
              <w:r w:rsidRPr="00944A9E">
                <w:rPr>
                  <w:b/>
                </w:rPr>
                <w:t>Obor jmenovacího řízení</w:t>
              </w:r>
            </w:ins>
          </w:p>
        </w:tc>
        <w:tc>
          <w:tcPr>
            <w:tcW w:w="2244" w:type="dxa"/>
            <w:gridSpan w:val="2"/>
            <w:shd w:val="clear" w:color="auto" w:fill="F7CAAC"/>
          </w:tcPr>
          <w:p w:rsidR="00ED02CE" w:rsidRPr="00944A9E" w:rsidRDefault="00ED02CE" w:rsidP="00377FB1">
            <w:pPr>
              <w:jc w:val="both"/>
              <w:rPr>
                <w:ins w:id="5673" w:author="Hana Navrátilová" w:date="2019-09-24T11:10:00Z"/>
              </w:rPr>
            </w:pPr>
            <w:ins w:id="5674" w:author="Hana Navrátilová" w:date="2019-09-24T11:10:00Z">
              <w:r w:rsidRPr="00944A9E">
                <w:rPr>
                  <w:b/>
                </w:rPr>
                <w:t>Rok udělení hodnosti</w:t>
              </w:r>
            </w:ins>
          </w:p>
        </w:tc>
        <w:tc>
          <w:tcPr>
            <w:tcW w:w="2248" w:type="dxa"/>
            <w:gridSpan w:val="4"/>
            <w:tcBorders>
              <w:right w:val="single" w:sz="12" w:space="0" w:color="auto"/>
            </w:tcBorders>
            <w:shd w:val="clear" w:color="auto" w:fill="F7CAAC"/>
          </w:tcPr>
          <w:p w:rsidR="00ED02CE" w:rsidRPr="00944A9E" w:rsidRDefault="00ED02CE" w:rsidP="00377FB1">
            <w:pPr>
              <w:jc w:val="both"/>
              <w:rPr>
                <w:ins w:id="5675" w:author="Hana Navrátilová" w:date="2019-09-24T11:10:00Z"/>
              </w:rPr>
            </w:pPr>
            <w:ins w:id="5676" w:author="Hana Navrátilová" w:date="2019-09-24T11:10:00Z">
              <w:r w:rsidRPr="00944A9E">
                <w:rPr>
                  <w:b/>
                </w:rPr>
                <w:t>Řízení konáno na VŠ</w:t>
              </w:r>
            </w:ins>
          </w:p>
        </w:tc>
        <w:tc>
          <w:tcPr>
            <w:tcW w:w="632" w:type="dxa"/>
            <w:vMerge w:val="restart"/>
            <w:tcBorders>
              <w:left w:val="single" w:sz="12" w:space="0" w:color="auto"/>
            </w:tcBorders>
          </w:tcPr>
          <w:p w:rsidR="00ED02CE" w:rsidRPr="00944A9E" w:rsidRDefault="00ED02CE" w:rsidP="00377FB1">
            <w:pPr>
              <w:jc w:val="both"/>
              <w:rPr>
                <w:ins w:id="5677" w:author="Hana Navrátilová" w:date="2019-09-24T11:10:00Z"/>
              </w:rPr>
            </w:pPr>
          </w:p>
        </w:tc>
        <w:tc>
          <w:tcPr>
            <w:tcW w:w="699" w:type="dxa"/>
            <w:gridSpan w:val="2"/>
            <w:vMerge w:val="restart"/>
          </w:tcPr>
          <w:p w:rsidR="00ED02CE" w:rsidRPr="00944A9E" w:rsidRDefault="00ED02CE" w:rsidP="00377FB1">
            <w:pPr>
              <w:jc w:val="both"/>
              <w:rPr>
                <w:ins w:id="5678" w:author="Hana Navrátilová" w:date="2019-09-24T11:10:00Z"/>
              </w:rPr>
            </w:pPr>
          </w:p>
        </w:tc>
        <w:tc>
          <w:tcPr>
            <w:tcW w:w="694" w:type="dxa"/>
            <w:vMerge w:val="restart"/>
          </w:tcPr>
          <w:p w:rsidR="00ED02CE" w:rsidRPr="00944A9E" w:rsidRDefault="00ED02CE" w:rsidP="00377FB1">
            <w:pPr>
              <w:jc w:val="both"/>
              <w:rPr>
                <w:ins w:id="5679" w:author="Hana Navrátilová" w:date="2019-09-24T11:10:00Z"/>
              </w:rPr>
            </w:pPr>
          </w:p>
        </w:tc>
      </w:tr>
      <w:tr w:rsidR="00ED02CE" w:rsidRPr="00944A9E" w:rsidTr="004D6AF3">
        <w:trPr>
          <w:trHeight w:val="205"/>
          <w:jc w:val="center"/>
        </w:trPr>
        <w:tc>
          <w:tcPr>
            <w:tcW w:w="3376" w:type="dxa"/>
            <w:gridSpan w:val="2"/>
          </w:tcPr>
          <w:p w:rsidR="00ED02CE" w:rsidRPr="00944A9E" w:rsidRDefault="00ED02CE" w:rsidP="00377FB1">
            <w:pPr>
              <w:jc w:val="both"/>
              <w:rPr>
                <w:ins w:id="5680" w:author="Hana Navrátilová" w:date="2019-09-24T11:10:00Z"/>
              </w:rPr>
            </w:pPr>
          </w:p>
        </w:tc>
        <w:tc>
          <w:tcPr>
            <w:tcW w:w="2244" w:type="dxa"/>
            <w:gridSpan w:val="2"/>
          </w:tcPr>
          <w:p w:rsidR="00ED02CE" w:rsidRPr="00944A9E" w:rsidRDefault="00ED02CE" w:rsidP="00377FB1">
            <w:pPr>
              <w:jc w:val="both"/>
              <w:rPr>
                <w:ins w:id="5681" w:author="Hana Navrátilová" w:date="2019-09-24T11:10:00Z"/>
              </w:rPr>
            </w:pPr>
          </w:p>
        </w:tc>
        <w:tc>
          <w:tcPr>
            <w:tcW w:w="2248" w:type="dxa"/>
            <w:gridSpan w:val="4"/>
            <w:tcBorders>
              <w:right w:val="single" w:sz="12" w:space="0" w:color="auto"/>
            </w:tcBorders>
          </w:tcPr>
          <w:p w:rsidR="00ED02CE" w:rsidRPr="00944A9E" w:rsidRDefault="00ED02CE" w:rsidP="00377FB1">
            <w:pPr>
              <w:jc w:val="both"/>
              <w:rPr>
                <w:ins w:id="5682" w:author="Hana Navrátilová" w:date="2019-09-24T11:10:00Z"/>
              </w:rPr>
            </w:pPr>
          </w:p>
        </w:tc>
        <w:tc>
          <w:tcPr>
            <w:tcW w:w="632" w:type="dxa"/>
            <w:vMerge/>
            <w:tcBorders>
              <w:left w:val="single" w:sz="12" w:space="0" w:color="auto"/>
            </w:tcBorders>
            <w:vAlign w:val="center"/>
          </w:tcPr>
          <w:p w:rsidR="00ED02CE" w:rsidRPr="00944A9E" w:rsidRDefault="00ED02CE" w:rsidP="00377FB1">
            <w:pPr>
              <w:rPr>
                <w:ins w:id="5683" w:author="Hana Navrátilová" w:date="2019-09-24T11:10:00Z"/>
                <w:b/>
              </w:rPr>
            </w:pPr>
          </w:p>
        </w:tc>
        <w:tc>
          <w:tcPr>
            <w:tcW w:w="699" w:type="dxa"/>
            <w:gridSpan w:val="2"/>
            <w:vMerge/>
            <w:vAlign w:val="center"/>
          </w:tcPr>
          <w:p w:rsidR="00ED02CE" w:rsidRPr="00944A9E" w:rsidRDefault="00ED02CE" w:rsidP="00377FB1">
            <w:pPr>
              <w:rPr>
                <w:ins w:id="5684" w:author="Hana Navrátilová" w:date="2019-09-24T11:10:00Z"/>
                <w:b/>
              </w:rPr>
            </w:pPr>
          </w:p>
        </w:tc>
        <w:tc>
          <w:tcPr>
            <w:tcW w:w="694" w:type="dxa"/>
            <w:vMerge/>
            <w:vAlign w:val="center"/>
          </w:tcPr>
          <w:p w:rsidR="00ED02CE" w:rsidRPr="00944A9E" w:rsidRDefault="00ED02CE" w:rsidP="00377FB1">
            <w:pPr>
              <w:rPr>
                <w:ins w:id="5685" w:author="Hana Navrátilová" w:date="2019-09-24T11:10:00Z"/>
                <w:b/>
              </w:rPr>
            </w:pPr>
          </w:p>
        </w:tc>
      </w:tr>
      <w:tr w:rsidR="00ED02CE" w:rsidRPr="00944A9E" w:rsidTr="004D6AF3">
        <w:trPr>
          <w:jc w:val="center"/>
        </w:trPr>
        <w:tc>
          <w:tcPr>
            <w:tcW w:w="9893" w:type="dxa"/>
            <w:gridSpan w:val="12"/>
            <w:shd w:val="clear" w:color="auto" w:fill="F7CAAC"/>
          </w:tcPr>
          <w:p w:rsidR="00ED02CE" w:rsidRPr="00944A9E" w:rsidRDefault="00ED02CE" w:rsidP="00377FB1">
            <w:pPr>
              <w:jc w:val="both"/>
              <w:rPr>
                <w:ins w:id="5686" w:author="Hana Navrátilová" w:date="2019-09-24T11:10:00Z"/>
                <w:b/>
              </w:rPr>
            </w:pPr>
            <w:ins w:id="5687" w:author="Hana Navrátilová" w:date="2019-09-24T11:10:00Z">
              <w:r w:rsidRPr="00944A9E">
                <w:rPr>
                  <w:b/>
                </w:rPr>
                <w:t xml:space="preserve">Přehled o nejvýznamnější publikační a další tvůrčí činnosti nebo další profesní činnosti u odborníků z praxe vztahující se k zabezpečovaným předmětům </w:t>
              </w:r>
            </w:ins>
          </w:p>
        </w:tc>
      </w:tr>
      <w:tr w:rsidR="00ED02CE" w:rsidRPr="00944A9E" w:rsidTr="00377FB1">
        <w:trPr>
          <w:trHeight w:val="70"/>
          <w:jc w:val="center"/>
          <w:ins w:id="5688" w:author="Hana Navrátilová" w:date="2019-09-24T11:10:00Z"/>
        </w:trPr>
        <w:tc>
          <w:tcPr>
            <w:tcW w:w="9893" w:type="dxa"/>
            <w:gridSpan w:val="12"/>
          </w:tcPr>
          <w:p w:rsidR="00ED02CE" w:rsidRPr="00944A9E" w:rsidRDefault="00ED02CE" w:rsidP="00377FB1">
            <w:pPr>
              <w:jc w:val="both"/>
              <w:rPr>
                <w:ins w:id="5689" w:author="Hana Navrátilová" w:date="2019-09-24T11:10:00Z"/>
              </w:rPr>
            </w:pPr>
            <w:ins w:id="5690" w:author="Hana Navrátilová" w:date="2019-09-24T11:10:00Z">
              <w:r>
                <w:t xml:space="preserve">Vojtěšková, G. (2019). </w:t>
              </w:r>
              <w:r w:rsidRPr="003414EB">
                <w:t>The causes of early school leaving in high school</w:t>
              </w:r>
              <w:r>
                <w:t xml:space="preserve">. </w:t>
              </w:r>
              <w:r w:rsidRPr="00D53B4F">
                <w:rPr>
                  <w:i/>
                </w:rPr>
                <w:t>Education Management in an open global society</w:t>
              </w:r>
              <w:r>
                <w:t xml:space="preserve">. </w:t>
              </w:r>
            </w:ins>
          </w:p>
          <w:p w:rsidR="00ED02CE" w:rsidRPr="00944A9E" w:rsidRDefault="00ED02CE" w:rsidP="00377FB1">
            <w:pPr>
              <w:jc w:val="both"/>
              <w:rPr>
                <w:ins w:id="5691" w:author="Hana Navrátilová" w:date="2019-09-24T11:10:00Z"/>
              </w:rPr>
            </w:pPr>
          </w:p>
        </w:tc>
      </w:tr>
      <w:tr w:rsidR="00ED02CE" w:rsidRPr="00944A9E" w:rsidTr="00377FB1">
        <w:trPr>
          <w:trHeight w:val="218"/>
          <w:jc w:val="center"/>
        </w:trPr>
        <w:tc>
          <w:tcPr>
            <w:tcW w:w="9893" w:type="dxa"/>
            <w:gridSpan w:val="12"/>
            <w:shd w:val="clear" w:color="auto" w:fill="F7CAAC"/>
          </w:tcPr>
          <w:p w:rsidR="00ED02CE" w:rsidRPr="00944A9E" w:rsidRDefault="00ED02CE" w:rsidP="00377FB1">
            <w:pPr>
              <w:rPr>
                <w:ins w:id="5692" w:author="Hana Navrátilová" w:date="2019-09-24T11:10:00Z"/>
                <w:b/>
              </w:rPr>
            </w:pPr>
            <w:ins w:id="5693" w:author="Hana Navrátilová" w:date="2019-09-24T11:10:00Z">
              <w:r w:rsidRPr="00944A9E">
                <w:rPr>
                  <w:b/>
                </w:rPr>
                <w:t>Působení v</w:t>
              </w:r>
              <w:r>
                <w:rPr>
                  <w:b/>
                </w:rPr>
                <w:t> </w:t>
              </w:r>
              <w:r w:rsidRPr="00944A9E">
                <w:rPr>
                  <w:b/>
                </w:rPr>
                <w:t>zahraničí</w:t>
              </w:r>
            </w:ins>
          </w:p>
        </w:tc>
      </w:tr>
      <w:tr w:rsidR="00ED02CE" w:rsidRPr="00944A9E" w:rsidTr="00377FB1">
        <w:trPr>
          <w:trHeight w:val="1469"/>
          <w:jc w:val="center"/>
          <w:ins w:id="5694" w:author="Hana Navrátilová" w:date="2019-09-24T11:10:00Z"/>
        </w:trPr>
        <w:tc>
          <w:tcPr>
            <w:tcW w:w="9893" w:type="dxa"/>
            <w:gridSpan w:val="12"/>
          </w:tcPr>
          <w:p w:rsidR="00ED02CE" w:rsidRPr="00944A9E" w:rsidRDefault="00ED02CE" w:rsidP="00377FB1">
            <w:pPr>
              <w:rPr>
                <w:ins w:id="5695" w:author="Hana Navrátilová" w:date="2019-09-24T11:10:00Z"/>
              </w:rPr>
            </w:pPr>
          </w:p>
          <w:p w:rsidR="00ED02CE" w:rsidRDefault="00ED02CE" w:rsidP="00377FB1">
            <w:pPr>
              <w:rPr>
                <w:ins w:id="5696" w:author="Hana Navrátilová" w:date="2019-09-24T11:10:00Z"/>
              </w:rPr>
            </w:pPr>
          </w:p>
          <w:p w:rsidR="00ED02CE" w:rsidRDefault="00ED02CE" w:rsidP="00377FB1">
            <w:pPr>
              <w:rPr>
                <w:ins w:id="5697" w:author="Hana Navrátilová" w:date="2019-09-24T11:10:00Z"/>
              </w:rPr>
            </w:pPr>
          </w:p>
          <w:p w:rsidR="00ED02CE" w:rsidRDefault="00ED02CE" w:rsidP="00377FB1">
            <w:pPr>
              <w:rPr>
                <w:ins w:id="5698" w:author="Hana Navrátilová" w:date="2019-09-24T11:10:00Z"/>
              </w:rPr>
            </w:pPr>
          </w:p>
          <w:p w:rsidR="00ED02CE" w:rsidRDefault="00ED02CE" w:rsidP="00377FB1">
            <w:pPr>
              <w:rPr>
                <w:ins w:id="5699" w:author="Hana Navrátilová" w:date="2019-09-24T11:10:00Z"/>
              </w:rPr>
            </w:pPr>
          </w:p>
          <w:p w:rsidR="00ED02CE" w:rsidRDefault="00ED02CE" w:rsidP="00377FB1">
            <w:pPr>
              <w:rPr>
                <w:ins w:id="5700" w:author="Hana Navrátilová" w:date="2019-09-24T11:10:00Z"/>
              </w:rPr>
            </w:pPr>
          </w:p>
          <w:p w:rsidR="00ED02CE" w:rsidRDefault="00ED02CE" w:rsidP="00377FB1">
            <w:pPr>
              <w:rPr>
                <w:ins w:id="5701" w:author="Hana Navrátilová" w:date="2019-09-24T11:10:00Z"/>
              </w:rPr>
            </w:pPr>
          </w:p>
          <w:p w:rsidR="00ED02CE" w:rsidRDefault="00ED02CE" w:rsidP="00377FB1">
            <w:pPr>
              <w:rPr>
                <w:ins w:id="5702" w:author="Hana Navrátilová" w:date="2019-09-24T11:10:00Z"/>
              </w:rPr>
            </w:pPr>
          </w:p>
          <w:p w:rsidR="00ED02CE" w:rsidRPr="00944A9E" w:rsidRDefault="00ED02CE" w:rsidP="00377FB1">
            <w:pPr>
              <w:rPr>
                <w:ins w:id="5703" w:author="Hana Navrátilová" w:date="2019-09-24T11:10:00Z"/>
              </w:rPr>
            </w:pPr>
          </w:p>
        </w:tc>
      </w:tr>
      <w:tr w:rsidR="00ED02CE" w:rsidRPr="00944A9E" w:rsidTr="00377FB1">
        <w:trPr>
          <w:trHeight w:val="555"/>
          <w:jc w:val="center"/>
          <w:ins w:id="5704" w:author="Hana Navrátilová" w:date="2019-09-24T11:10:00Z"/>
        </w:trPr>
        <w:tc>
          <w:tcPr>
            <w:tcW w:w="2548" w:type="dxa"/>
            <w:shd w:val="clear" w:color="auto" w:fill="F7CAAC"/>
          </w:tcPr>
          <w:p w:rsidR="00ED02CE" w:rsidRPr="00944A9E" w:rsidRDefault="00ED02CE" w:rsidP="00377FB1">
            <w:pPr>
              <w:jc w:val="both"/>
              <w:rPr>
                <w:ins w:id="5705" w:author="Hana Navrátilová" w:date="2019-09-24T11:10:00Z"/>
                <w:b/>
              </w:rPr>
            </w:pPr>
            <w:ins w:id="5706" w:author="Hana Navrátilová" w:date="2019-09-24T11:10:00Z">
              <w:r w:rsidRPr="00944A9E">
                <w:rPr>
                  <w:b/>
                </w:rPr>
                <w:t xml:space="preserve">Podpis </w:t>
              </w:r>
            </w:ins>
          </w:p>
        </w:tc>
        <w:tc>
          <w:tcPr>
            <w:tcW w:w="4534" w:type="dxa"/>
            <w:gridSpan w:val="5"/>
          </w:tcPr>
          <w:p w:rsidR="00ED02CE" w:rsidRPr="00944A9E" w:rsidRDefault="00ED02CE" w:rsidP="00377FB1">
            <w:pPr>
              <w:jc w:val="both"/>
              <w:rPr>
                <w:ins w:id="5707" w:author="Hana Navrátilová" w:date="2019-09-24T11:10:00Z"/>
              </w:rPr>
            </w:pPr>
            <w:ins w:id="5708" w:author="Hana Navrátilová" w:date="2019-09-24T11:10:00Z">
              <w:r>
                <w:t>Gabriela Vojtěšková, v.</w:t>
              </w:r>
              <w:r w:rsidR="00211277">
                <w:t xml:space="preserve"> </w:t>
              </w:r>
              <w:r>
                <w:t>r.</w:t>
              </w:r>
            </w:ins>
          </w:p>
        </w:tc>
        <w:tc>
          <w:tcPr>
            <w:tcW w:w="786" w:type="dxa"/>
            <w:gridSpan w:val="2"/>
            <w:shd w:val="clear" w:color="auto" w:fill="F7CAAC"/>
          </w:tcPr>
          <w:p w:rsidR="00ED02CE" w:rsidRPr="00944A9E" w:rsidRDefault="00ED02CE" w:rsidP="00377FB1">
            <w:pPr>
              <w:jc w:val="both"/>
              <w:rPr>
                <w:ins w:id="5709" w:author="Hana Navrátilová" w:date="2019-09-24T11:10:00Z"/>
              </w:rPr>
            </w:pPr>
            <w:ins w:id="5710" w:author="Hana Navrátilová" w:date="2019-09-24T11:10:00Z">
              <w:r w:rsidRPr="00944A9E">
                <w:rPr>
                  <w:b/>
                </w:rPr>
                <w:t>datum</w:t>
              </w:r>
            </w:ins>
          </w:p>
        </w:tc>
        <w:tc>
          <w:tcPr>
            <w:tcW w:w="2025" w:type="dxa"/>
            <w:gridSpan w:val="4"/>
          </w:tcPr>
          <w:p w:rsidR="00ED02CE" w:rsidRPr="00944A9E" w:rsidRDefault="00ED02CE" w:rsidP="00377FB1">
            <w:pPr>
              <w:jc w:val="both"/>
              <w:rPr>
                <w:ins w:id="5711" w:author="Hana Navrátilová" w:date="2019-09-24T11:10:00Z"/>
              </w:rPr>
            </w:pPr>
            <w:ins w:id="5712" w:author="Hana Navrátilová" w:date="2019-09-24T11:10:00Z">
              <w:r>
                <w:t xml:space="preserve">25. </w:t>
              </w:r>
              <w:r w:rsidR="00191F5B">
                <w:t>0</w:t>
              </w:r>
              <w:r>
                <w:t xml:space="preserve">9. 2019  </w:t>
              </w:r>
            </w:ins>
          </w:p>
        </w:tc>
      </w:tr>
    </w:tbl>
    <w:p w:rsidR="00ED02CE" w:rsidRDefault="004764E7" w:rsidP="00E7344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856"/>
        <w:gridCol w:w="77"/>
        <w:gridCol w:w="59"/>
        <w:gridCol w:w="573"/>
        <w:gridCol w:w="141"/>
        <w:gridCol w:w="552"/>
        <w:gridCol w:w="694"/>
      </w:tblGrid>
      <w:tr w:rsidR="006B6016" w:rsidRPr="00944A9E" w:rsidTr="00E7344C">
        <w:trPr>
          <w:jc w:val="center"/>
        </w:trPr>
        <w:tc>
          <w:tcPr>
            <w:tcW w:w="9893" w:type="dxa"/>
            <w:gridSpan w:val="13"/>
            <w:tcBorders>
              <w:bottom w:val="double" w:sz="4" w:space="0" w:color="auto"/>
            </w:tcBorders>
            <w:shd w:val="clear" w:color="auto" w:fill="BDD6EE"/>
          </w:tcPr>
          <w:p w:rsidR="006B6016" w:rsidRPr="00944A9E" w:rsidRDefault="006B6016" w:rsidP="006B6016">
            <w:pPr>
              <w:jc w:val="both"/>
              <w:rPr>
                <w:b/>
                <w:sz w:val="28"/>
              </w:rPr>
            </w:pPr>
            <w:r>
              <w:br w:type="page"/>
            </w:r>
            <w:r>
              <w:rPr>
                <w:b/>
                <w:sz w:val="28"/>
              </w:rPr>
              <w:t xml:space="preserve">C - I </w:t>
            </w:r>
            <w:r w:rsidRPr="00944A9E">
              <w:rPr>
                <w:b/>
                <w:sz w:val="28"/>
              </w:rPr>
              <w:t>– Personální zabezpečení</w:t>
            </w:r>
          </w:p>
        </w:tc>
      </w:tr>
      <w:tr w:rsidR="00351861" w:rsidRPr="00944A9E" w:rsidTr="00E7344C">
        <w:trPr>
          <w:jc w:val="center"/>
        </w:trPr>
        <w:tc>
          <w:tcPr>
            <w:tcW w:w="2552" w:type="dxa"/>
            <w:tcBorders>
              <w:top w:val="double" w:sz="4" w:space="0" w:color="auto"/>
            </w:tcBorders>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Vysoká škola</w:t>
            </w:r>
          </w:p>
        </w:tc>
        <w:tc>
          <w:tcPr>
            <w:tcW w:w="7341" w:type="dxa"/>
            <w:gridSpan w:val="1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UTB ve Zlíně</w:t>
            </w:r>
          </w:p>
        </w:tc>
      </w:tr>
      <w:tr w:rsidR="00351861" w:rsidRPr="00944A9E" w:rsidTr="00E7344C">
        <w:trPr>
          <w:jc w:val="center"/>
        </w:trPr>
        <w:tc>
          <w:tcPr>
            <w:tcW w:w="2552"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Součást vysoké školy</w:t>
            </w:r>
          </w:p>
        </w:tc>
        <w:tc>
          <w:tcPr>
            <w:tcW w:w="7341" w:type="dxa"/>
            <w:gridSpan w:val="1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Fakulta humanitních studií</w:t>
            </w:r>
          </w:p>
        </w:tc>
      </w:tr>
      <w:tr w:rsidR="00351861" w:rsidRPr="00944A9E" w:rsidTr="00E7344C">
        <w:trPr>
          <w:jc w:val="center"/>
        </w:trPr>
        <w:tc>
          <w:tcPr>
            <w:tcW w:w="2552"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Název studijního programu</w:t>
            </w:r>
          </w:p>
        </w:tc>
        <w:tc>
          <w:tcPr>
            <w:tcW w:w="7341" w:type="dxa"/>
            <w:gridSpan w:val="12"/>
          </w:tcPr>
          <w:p w:rsidR="00351861" w:rsidRPr="00944A9E" w:rsidRDefault="00564B1A" w:rsidP="00E7344C">
            <w:pPr>
              <w:pBdr>
                <w:top w:val="nil"/>
                <w:left w:val="nil"/>
                <w:bottom w:val="nil"/>
                <w:right w:val="nil"/>
                <w:between w:val="nil"/>
                <w:bar w:val="nil"/>
              </w:pBdr>
              <w:jc w:val="both"/>
              <w:rPr>
                <w:rFonts w:eastAsia="Arial Unicode MS" w:cs="Arial Unicode MS"/>
                <w:u w:color="000000"/>
                <w:bdr w:val="nil"/>
              </w:rPr>
            </w:pPr>
            <w:r>
              <w:rPr>
                <w:rFonts w:eastAsia="Arial Unicode MS" w:cs="Arial Unicode MS"/>
                <w:u w:color="000000"/>
                <w:bdr w:val="nil"/>
              </w:rPr>
              <w:t>Učitelství pro 1. stupeň</w:t>
            </w:r>
            <w:r w:rsidR="00351861" w:rsidRPr="00944A9E">
              <w:rPr>
                <w:rFonts w:eastAsia="Arial Unicode MS" w:cs="Arial Unicode MS"/>
                <w:u w:color="000000"/>
                <w:bdr w:val="nil"/>
              </w:rPr>
              <w:t xml:space="preserve"> základní školy</w:t>
            </w:r>
          </w:p>
        </w:tc>
      </w:tr>
      <w:tr w:rsidR="00351861" w:rsidRPr="00944A9E" w:rsidTr="00E7344C">
        <w:trPr>
          <w:trHeight w:val="207"/>
          <w:jc w:val="center"/>
        </w:trPr>
        <w:tc>
          <w:tcPr>
            <w:tcW w:w="2552"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Jméno a příjmení</w:t>
            </w:r>
          </w:p>
        </w:tc>
        <w:tc>
          <w:tcPr>
            <w:tcW w:w="4389" w:type="dxa"/>
            <w:gridSpan w:val="5"/>
          </w:tcPr>
          <w:p w:rsidR="00351861" w:rsidRPr="00944A9E" w:rsidRDefault="00351861" w:rsidP="00E7344C">
            <w:pPr>
              <w:pBdr>
                <w:top w:val="nil"/>
                <w:left w:val="nil"/>
                <w:bottom w:val="nil"/>
                <w:right w:val="nil"/>
                <w:between w:val="nil"/>
                <w:bar w:val="nil"/>
              </w:pBdr>
              <w:rPr>
                <w:rFonts w:eastAsia="Arial Unicode MS" w:cs="Arial Unicode MS"/>
                <w:u w:color="000000"/>
                <w:bdr w:val="nil"/>
              </w:rPr>
            </w:pPr>
            <w:r w:rsidRPr="00944A9E">
              <w:rPr>
                <w:rFonts w:eastAsia="Arial Unicode MS" w:cs="Arial Unicode MS"/>
                <w:u w:color="000000"/>
                <w:bdr w:val="nil"/>
              </w:rPr>
              <w:t>Iva Žáková</w:t>
            </w:r>
          </w:p>
        </w:tc>
        <w:tc>
          <w:tcPr>
            <w:tcW w:w="856"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Tituly</w:t>
            </w:r>
          </w:p>
        </w:tc>
        <w:tc>
          <w:tcPr>
            <w:tcW w:w="2096" w:type="dxa"/>
            <w:gridSpan w:val="6"/>
          </w:tcPr>
          <w:p w:rsidR="00351861" w:rsidRPr="00944A9E" w:rsidRDefault="00351861" w:rsidP="00E7344C">
            <w:pPr>
              <w:pBdr>
                <w:top w:val="nil"/>
                <w:left w:val="nil"/>
                <w:bottom w:val="nil"/>
                <w:right w:val="nil"/>
                <w:between w:val="nil"/>
                <w:bar w:val="nil"/>
              </w:pBdr>
              <w:rPr>
                <w:rFonts w:eastAsia="Arial Unicode MS" w:cs="Arial Unicode MS"/>
                <w:u w:color="000000"/>
                <w:bdr w:val="nil"/>
              </w:rPr>
            </w:pPr>
            <w:r w:rsidRPr="00944A9E">
              <w:rPr>
                <w:rFonts w:eastAsia="Arial Unicode MS" w:cs="Arial Unicode MS"/>
                <w:u w:color="000000"/>
                <w:bdr w:val="nil"/>
              </w:rPr>
              <w:t xml:space="preserve">Mgr. </w:t>
            </w:r>
          </w:p>
          <w:p w:rsidR="00351861" w:rsidRPr="00944A9E" w:rsidRDefault="00351861" w:rsidP="00E7344C">
            <w:pPr>
              <w:pBdr>
                <w:top w:val="nil"/>
                <w:left w:val="nil"/>
                <w:bottom w:val="nil"/>
                <w:right w:val="nil"/>
                <w:between w:val="nil"/>
                <w:bar w:val="nil"/>
              </w:pBdr>
              <w:rPr>
                <w:rFonts w:eastAsia="Arial Unicode MS" w:cs="Arial Unicode MS"/>
                <w:u w:color="000000"/>
                <w:bdr w:val="nil"/>
              </w:rPr>
            </w:pPr>
          </w:p>
        </w:tc>
      </w:tr>
      <w:tr w:rsidR="00351861" w:rsidRPr="00944A9E" w:rsidTr="00E7344C">
        <w:trPr>
          <w:jc w:val="center"/>
        </w:trPr>
        <w:tc>
          <w:tcPr>
            <w:tcW w:w="2552"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Rok narození</w:t>
            </w:r>
          </w:p>
        </w:tc>
        <w:tc>
          <w:tcPr>
            <w:tcW w:w="829" w:type="dxa"/>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1990</w:t>
            </w:r>
          </w:p>
        </w:tc>
        <w:tc>
          <w:tcPr>
            <w:tcW w:w="1721"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typ vztahu k VŠ</w:t>
            </w:r>
          </w:p>
        </w:tc>
        <w:tc>
          <w:tcPr>
            <w:tcW w:w="992" w:type="dxa"/>
            <w:gridSpan w:val="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pp</w:t>
            </w:r>
          </w:p>
        </w:tc>
        <w:tc>
          <w:tcPr>
            <w:tcW w:w="847"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rozsah</w:t>
            </w:r>
          </w:p>
        </w:tc>
        <w:tc>
          <w:tcPr>
            <w:tcW w:w="992" w:type="dxa"/>
            <w:gridSpan w:val="3"/>
          </w:tcPr>
          <w:p w:rsidR="00351861" w:rsidRPr="00944A9E" w:rsidRDefault="00AD6C25"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40h/týdně</w:t>
            </w:r>
          </w:p>
        </w:tc>
        <w:tc>
          <w:tcPr>
            <w:tcW w:w="714" w:type="dxa"/>
            <w:gridSpan w:val="2"/>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do kdy</w:t>
            </w:r>
          </w:p>
        </w:tc>
        <w:tc>
          <w:tcPr>
            <w:tcW w:w="1246" w:type="dxa"/>
            <w:gridSpan w:val="2"/>
          </w:tcPr>
          <w:p w:rsidR="00351861" w:rsidRDefault="00215CBF"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0</w:t>
            </w:r>
            <w:r w:rsidR="00351861" w:rsidRPr="00944A9E">
              <w:rPr>
                <w:rFonts w:eastAsia="Arial Unicode MS" w:cs="Arial Unicode MS"/>
                <w:u w:color="000000"/>
                <w:bdr w:val="nil"/>
              </w:rPr>
              <w:t>3/2019</w:t>
            </w:r>
          </w:p>
          <w:p w:rsidR="00C8037B" w:rsidRPr="00944A9E" w:rsidRDefault="00C8037B" w:rsidP="00E7344C">
            <w:pPr>
              <w:pBdr>
                <w:top w:val="nil"/>
                <w:left w:val="nil"/>
                <w:bottom w:val="nil"/>
                <w:right w:val="nil"/>
                <w:between w:val="nil"/>
                <w:bar w:val="nil"/>
              </w:pBdr>
              <w:rPr>
                <w:rFonts w:eastAsia="Arial Unicode MS" w:cs="Arial Unicode MS"/>
                <w:u w:color="000000"/>
                <w:bdr w:val="nil"/>
              </w:rPr>
            </w:pPr>
            <w:r w:rsidRPr="00686322">
              <w:rPr>
                <w:sz w:val="16"/>
                <w:szCs w:val="16"/>
              </w:rPr>
              <w:t>př</w:t>
            </w:r>
            <w:r>
              <w:rPr>
                <w:sz w:val="16"/>
                <w:szCs w:val="16"/>
              </w:rPr>
              <w:t xml:space="preserve">edpokládá </w:t>
            </w:r>
            <w:r w:rsidRPr="00686322">
              <w:rPr>
                <w:sz w:val="16"/>
                <w:szCs w:val="16"/>
              </w:rPr>
              <w:t>se pokračování spolupráce</w:t>
            </w:r>
          </w:p>
        </w:tc>
      </w:tr>
      <w:tr w:rsidR="00351861" w:rsidRPr="00944A9E" w:rsidTr="00E7344C">
        <w:trPr>
          <w:jc w:val="center"/>
        </w:trPr>
        <w:tc>
          <w:tcPr>
            <w:tcW w:w="5102" w:type="dxa"/>
            <w:gridSpan w:val="3"/>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Typ vztahu na součásti VŠ, která uskutečňuje st. program</w:t>
            </w:r>
          </w:p>
        </w:tc>
        <w:tc>
          <w:tcPr>
            <w:tcW w:w="992" w:type="dxa"/>
            <w:gridSpan w:val="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pp</w:t>
            </w:r>
          </w:p>
        </w:tc>
        <w:tc>
          <w:tcPr>
            <w:tcW w:w="847"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rozsah</w:t>
            </w:r>
          </w:p>
        </w:tc>
        <w:tc>
          <w:tcPr>
            <w:tcW w:w="992" w:type="dxa"/>
            <w:gridSpan w:val="3"/>
          </w:tcPr>
          <w:p w:rsidR="00351861" w:rsidRPr="00944A9E" w:rsidRDefault="00AD6C25"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40h/týdně</w:t>
            </w:r>
          </w:p>
        </w:tc>
        <w:tc>
          <w:tcPr>
            <w:tcW w:w="714" w:type="dxa"/>
            <w:gridSpan w:val="2"/>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do kdy</w:t>
            </w:r>
          </w:p>
        </w:tc>
        <w:tc>
          <w:tcPr>
            <w:tcW w:w="1246" w:type="dxa"/>
            <w:gridSpan w:val="2"/>
          </w:tcPr>
          <w:p w:rsidR="00351861" w:rsidRPr="00944A9E" w:rsidRDefault="00215CBF"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0</w:t>
            </w:r>
            <w:r w:rsidR="00351861" w:rsidRPr="00944A9E">
              <w:rPr>
                <w:rFonts w:eastAsia="Arial Unicode MS" w:cs="Arial Unicode MS"/>
                <w:u w:color="000000"/>
                <w:bdr w:val="nil"/>
              </w:rPr>
              <w:t>3/2019</w:t>
            </w:r>
          </w:p>
        </w:tc>
      </w:tr>
      <w:tr w:rsidR="00351861" w:rsidRPr="00944A9E" w:rsidTr="00E7344C">
        <w:trPr>
          <w:jc w:val="center"/>
        </w:trPr>
        <w:tc>
          <w:tcPr>
            <w:tcW w:w="6094" w:type="dxa"/>
            <w:gridSpan w:val="5"/>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Další současná působení jako akademický pracovník na jiných VŠ</w:t>
            </w:r>
          </w:p>
        </w:tc>
        <w:tc>
          <w:tcPr>
            <w:tcW w:w="1839" w:type="dxa"/>
            <w:gridSpan w:val="4"/>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typ prac. vztahu</w:t>
            </w:r>
          </w:p>
        </w:tc>
        <w:tc>
          <w:tcPr>
            <w:tcW w:w="1960" w:type="dxa"/>
            <w:gridSpan w:val="4"/>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rozsah</w:t>
            </w:r>
          </w:p>
        </w:tc>
      </w:tr>
      <w:tr w:rsidR="00351861" w:rsidRPr="00944A9E" w:rsidTr="00E7344C">
        <w:trPr>
          <w:jc w:val="center"/>
        </w:trPr>
        <w:tc>
          <w:tcPr>
            <w:tcW w:w="6094" w:type="dxa"/>
            <w:gridSpan w:val="5"/>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Nemá</w:t>
            </w:r>
          </w:p>
        </w:tc>
        <w:tc>
          <w:tcPr>
            <w:tcW w:w="1839" w:type="dxa"/>
            <w:gridSpan w:val="4"/>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1960" w:type="dxa"/>
            <w:gridSpan w:val="4"/>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r>
      <w:tr w:rsidR="00351861" w:rsidRPr="00944A9E" w:rsidTr="00E7344C">
        <w:trPr>
          <w:jc w:val="center"/>
        </w:trPr>
        <w:tc>
          <w:tcPr>
            <w:tcW w:w="9893" w:type="dxa"/>
            <w:gridSpan w:val="13"/>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Předměty příslušného studijního programu a způsob zapojení do jejich výuky, příp. další zapojení do uskutečňování studijního programu</w:t>
            </w:r>
          </w:p>
        </w:tc>
      </w:tr>
      <w:tr w:rsidR="00351861" w:rsidRPr="00944A9E" w:rsidTr="00E7344C">
        <w:trPr>
          <w:trHeight w:val="950"/>
          <w:jc w:val="center"/>
        </w:trPr>
        <w:tc>
          <w:tcPr>
            <w:tcW w:w="9893" w:type="dxa"/>
            <w:gridSpan w:val="13"/>
            <w:tcBorders>
              <w:top w:val="nil"/>
            </w:tcBorders>
          </w:tcPr>
          <w:p w:rsidR="00351861" w:rsidRPr="00944A9E" w:rsidRDefault="00351861" w:rsidP="00EE3E48">
            <w:pPr>
              <w:pBdr>
                <w:top w:val="nil"/>
                <w:left w:val="nil"/>
                <w:bottom w:val="nil"/>
                <w:right w:val="nil"/>
                <w:between w:val="nil"/>
                <w:bar w:val="nil"/>
              </w:pBdr>
              <w:rPr>
                <w:rFonts w:eastAsia="Arial Unicode MS" w:cs="Arial Unicode MS"/>
                <w:u w:color="000000"/>
                <w:bdr w:val="nil"/>
              </w:rPr>
            </w:pPr>
            <w:del w:id="5713" w:author="Hana Navrátilová" w:date="2019-09-24T11:10:00Z">
              <w:r w:rsidRPr="00944A9E">
                <w:rPr>
                  <w:rFonts w:eastAsia="Arial Unicode MS" w:cs="Arial Unicode MS"/>
                  <w:u w:color="000000"/>
                  <w:bdr w:val="nil"/>
                </w:rPr>
                <w:delText>Základy logopedie</w:delText>
              </w:r>
              <w:r w:rsidR="002B724A">
                <w:rPr>
                  <w:rFonts w:eastAsia="Arial Unicode MS" w:cs="Arial Unicode MS"/>
                  <w:u w:color="000000"/>
                  <w:bdr w:val="nil"/>
                </w:rPr>
                <w:delText xml:space="preserve">, </w:delText>
              </w:r>
            </w:del>
            <w:r w:rsidR="002B724A" w:rsidRPr="00944A9E">
              <w:t>Didaktika společenskovědního vzdělávání</w:t>
            </w:r>
            <w:r w:rsidR="00380EE4">
              <w:t xml:space="preserve"> </w:t>
            </w:r>
            <w:r w:rsidR="002B724A" w:rsidRPr="00944A9E">
              <w:t>s praxí 1</w:t>
            </w:r>
            <w:r w:rsidR="002B724A">
              <w:t xml:space="preserve">, </w:t>
            </w:r>
            <w:r w:rsidR="002B724A" w:rsidRPr="00944A9E">
              <w:t>Didaktika společenskovědního vzdělávání s praxí 2</w:t>
            </w:r>
            <w:r w:rsidR="00EE3E48">
              <w:t xml:space="preserve">, </w:t>
            </w:r>
            <w:del w:id="5714" w:author="Hana Navrátilová" w:date="2019-09-24T11:10:00Z">
              <w:r w:rsidR="00380EE4" w:rsidRPr="00946ADF">
                <w:delText>Rozvoj nadání žáků</w:delText>
              </w:r>
              <w:r w:rsidR="001B0B88">
                <w:delText xml:space="preserve">, </w:delText>
              </w:r>
              <w:r w:rsidR="001B0B88" w:rsidRPr="00944A9E">
                <w:delText>Inkluzivní peadagogika v</w:delText>
              </w:r>
              <w:r w:rsidR="009B1629">
                <w:delText> </w:delText>
              </w:r>
              <w:r w:rsidR="001B0B88" w:rsidRPr="00944A9E">
                <w:delText>praxi</w:delText>
              </w:r>
            </w:del>
            <w:ins w:id="5715" w:author="Hana Navrátilová" w:date="2019-09-24T11:10:00Z">
              <w:r w:rsidR="00EE3E48">
                <w:t>Integrované tematické vyučování</w:t>
              </w:r>
            </w:ins>
          </w:p>
        </w:tc>
      </w:tr>
      <w:tr w:rsidR="00351861" w:rsidRPr="00944A9E" w:rsidTr="00E7344C">
        <w:trPr>
          <w:jc w:val="center"/>
        </w:trPr>
        <w:tc>
          <w:tcPr>
            <w:tcW w:w="9893" w:type="dxa"/>
            <w:gridSpan w:val="13"/>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 xml:space="preserve">Údaje o vzdělání na VŠ </w:t>
            </w:r>
          </w:p>
        </w:tc>
      </w:tr>
      <w:tr w:rsidR="00351861" w:rsidRPr="00944A9E" w:rsidTr="00E7344C">
        <w:trPr>
          <w:trHeight w:val="1055"/>
          <w:jc w:val="center"/>
        </w:trPr>
        <w:tc>
          <w:tcPr>
            <w:tcW w:w="9893" w:type="dxa"/>
            <w:gridSpan w:val="13"/>
          </w:tcPr>
          <w:p w:rsidR="00351861" w:rsidRPr="00944A9E" w:rsidRDefault="00351861" w:rsidP="00E7344C">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Bc., bakalářský obor Sociální pedagogika, 2012, Univerzita Tomáše Bati ve Zlíně</w:t>
            </w:r>
          </w:p>
          <w:p w:rsidR="00351861" w:rsidRPr="00944A9E" w:rsidRDefault="00351861" w:rsidP="00E7344C">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 xml:space="preserve">Mgr., magisterský obor Speciální pedagogika, 2015, Masarykova Univerzita v </w:t>
            </w:r>
          </w:p>
          <w:p w:rsidR="00351861" w:rsidRPr="00944A9E" w:rsidRDefault="00351861" w:rsidP="00E7344C">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dokt</w:t>
            </w:r>
            <w:r w:rsidR="00E22EDF">
              <w:rPr>
                <w:rFonts w:eastAsia="Arial Unicode MS" w:cs="Arial Unicode MS"/>
                <w:u w:color="000000"/>
                <w:bdr w:val="nil"/>
              </w:rPr>
              <w:t>orský studijní program v oboru S</w:t>
            </w:r>
            <w:r w:rsidRPr="00944A9E">
              <w:rPr>
                <w:rFonts w:eastAsia="Arial Unicode MS" w:cs="Arial Unicode MS"/>
                <w:u w:color="000000"/>
                <w:bdr w:val="nil"/>
              </w:rPr>
              <w:t>peciální pedagogika, 2016</w:t>
            </w:r>
            <w:r w:rsidR="00B369B9" w:rsidRPr="00944A9E">
              <w:rPr>
                <w:rFonts w:eastAsia="Arial Unicode MS" w:cs="Arial Unicode MS"/>
                <w:u w:color="000000"/>
                <w:bdr w:val="nil"/>
              </w:rPr>
              <w:t xml:space="preserve"> – </w:t>
            </w:r>
            <w:r w:rsidRPr="00944A9E">
              <w:rPr>
                <w:rFonts w:eastAsia="Arial Unicode MS" w:cs="Arial Unicode MS"/>
                <w:u w:color="000000"/>
                <w:bdr w:val="nil"/>
              </w:rPr>
              <w:t>dosud, Masarykova Univerzita v</w:t>
            </w:r>
            <w:r w:rsidR="00D82F09" w:rsidRPr="00944A9E">
              <w:rPr>
                <w:rFonts w:eastAsia="Arial Unicode MS" w:cs="Arial Unicode MS"/>
                <w:u w:color="000000"/>
                <w:bdr w:val="nil"/>
              </w:rPr>
              <w:t> </w:t>
            </w:r>
            <w:r w:rsidRPr="00944A9E">
              <w:rPr>
                <w:rFonts w:eastAsia="Arial Unicode MS" w:cs="Arial Unicode MS"/>
                <w:u w:color="000000"/>
                <w:bdr w:val="nil"/>
              </w:rPr>
              <w:t>Brně</w:t>
            </w:r>
          </w:p>
        </w:tc>
      </w:tr>
      <w:tr w:rsidR="00351861" w:rsidRPr="00944A9E" w:rsidTr="00E7344C">
        <w:trPr>
          <w:jc w:val="center"/>
        </w:trPr>
        <w:tc>
          <w:tcPr>
            <w:tcW w:w="9893" w:type="dxa"/>
            <w:gridSpan w:val="13"/>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Údaje o odborném působení od absolvování VŠ</w:t>
            </w:r>
          </w:p>
        </w:tc>
      </w:tr>
      <w:tr w:rsidR="00351861" w:rsidRPr="00944A9E" w:rsidTr="00E7344C">
        <w:trPr>
          <w:trHeight w:val="1090"/>
          <w:jc w:val="center"/>
        </w:trPr>
        <w:tc>
          <w:tcPr>
            <w:tcW w:w="9893" w:type="dxa"/>
            <w:gridSpan w:val="13"/>
          </w:tcPr>
          <w:p w:rsidR="00351861" w:rsidRPr="00944A9E" w:rsidRDefault="00351861" w:rsidP="00E7344C">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2015</w:t>
            </w:r>
            <w:r w:rsidR="00B369B9" w:rsidRPr="00944A9E">
              <w:rPr>
                <w:rFonts w:eastAsia="Arial Unicode MS" w:cs="Arial Unicode MS"/>
                <w:u w:color="000000"/>
                <w:bdr w:val="nil"/>
              </w:rPr>
              <w:t xml:space="preserve"> – </w:t>
            </w:r>
            <w:r w:rsidRPr="00944A9E">
              <w:rPr>
                <w:rFonts w:eastAsia="Arial Unicode MS" w:cs="Arial Unicode MS"/>
                <w:u w:color="000000"/>
                <w:bdr w:val="nil"/>
              </w:rPr>
              <w:t>dosud logoped ve zdravotnictví</w:t>
            </w:r>
          </w:p>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2016</w:t>
            </w:r>
            <w:r w:rsidR="00B369B9" w:rsidRPr="00944A9E">
              <w:rPr>
                <w:rFonts w:eastAsia="Arial Unicode MS" w:cs="Arial Unicode MS"/>
                <w:u w:color="000000"/>
                <w:bdr w:val="nil"/>
              </w:rPr>
              <w:t xml:space="preserve"> – </w:t>
            </w:r>
            <w:r w:rsidRPr="00944A9E">
              <w:rPr>
                <w:rFonts w:eastAsia="Arial Unicode MS" w:cs="Arial Unicode MS"/>
                <w:u w:color="000000"/>
                <w:bdr w:val="nil"/>
              </w:rPr>
              <w:t>dosud asistent Ústav školní pedagogiky, Fakulta humanitních studií, Univerzita T</w:t>
            </w:r>
            <w:r w:rsidR="00B93DC0">
              <w:rPr>
                <w:rFonts w:eastAsia="Arial Unicode MS" w:cs="Arial Unicode MS"/>
                <w:u w:color="000000"/>
                <w:bdr w:val="nil"/>
              </w:rPr>
              <w:t>omáše</w:t>
            </w:r>
            <w:r w:rsidRPr="00944A9E">
              <w:rPr>
                <w:rFonts w:eastAsia="Arial Unicode MS" w:cs="Arial Unicode MS"/>
                <w:u w:color="000000"/>
                <w:bdr w:val="nil"/>
              </w:rPr>
              <w:t xml:space="preserve"> Bati ve Zlíně</w:t>
            </w:r>
          </w:p>
        </w:tc>
      </w:tr>
      <w:tr w:rsidR="00351861" w:rsidRPr="00944A9E" w:rsidTr="00E7344C">
        <w:trPr>
          <w:trHeight w:val="250"/>
          <w:jc w:val="center"/>
        </w:trPr>
        <w:tc>
          <w:tcPr>
            <w:tcW w:w="9893" w:type="dxa"/>
            <w:gridSpan w:val="13"/>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Zkušenosti s vedením kvalifikačních a rigorózních prací</w:t>
            </w:r>
          </w:p>
        </w:tc>
      </w:tr>
      <w:tr w:rsidR="00351861" w:rsidRPr="00944A9E" w:rsidTr="00E7344C">
        <w:trPr>
          <w:trHeight w:val="491"/>
          <w:jc w:val="center"/>
        </w:trPr>
        <w:tc>
          <w:tcPr>
            <w:tcW w:w="9893" w:type="dxa"/>
            <w:gridSpan w:val="13"/>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ukončené 3 bakalářské práce</w:t>
            </w:r>
          </w:p>
        </w:tc>
      </w:tr>
      <w:tr w:rsidR="00351861" w:rsidRPr="00944A9E" w:rsidTr="00E7344C">
        <w:trPr>
          <w:jc w:val="center"/>
        </w:trPr>
        <w:tc>
          <w:tcPr>
            <w:tcW w:w="3381" w:type="dxa"/>
            <w:gridSpan w:val="2"/>
            <w:tcBorders>
              <w:top w:val="single" w:sz="12" w:space="0" w:color="auto"/>
            </w:tcBorders>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 xml:space="preserve">Obor habilitačního řízení </w:t>
            </w:r>
          </w:p>
        </w:tc>
        <w:tc>
          <w:tcPr>
            <w:tcW w:w="2245" w:type="dxa"/>
            <w:gridSpan w:val="2"/>
            <w:tcBorders>
              <w:top w:val="single" w:sz="12" w:space="0" w:color="auto"/>
            </w:tcBorders>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Rok udělení hodnosti</w:t>
            </w:r>
          </w:p>
        </w:tc>
        <w:tc>
          <w:tcPr>
            <w:tcW w:w="2248" w:type="dxa"/>
            <w:gridSpan w:val="4"/>
            <w:tcBorders>
              <w:top w:val="single" w:sz="12" w:space="0" w:color="auto"/>
              <w:right w:val="single" w:sz="12" w:space="0" w:color="auto"/>
            </w:tcBorders>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Řízení konáno na VŠ</w:t>
            </w:r>
          </w:p>
        </w:tc>
        <w:tc>
          <w:tcPr>
            <w:tcW w:w="2019" w:type="dxa"/>
            <w:gridSpan w:val="5"/>
            <w:tcBorders>
              <w:top w:val="single" w:sz="12" w:space="0" w:color="auto"/>
              <w:left w:val="single" w:sz="12" w:space="0" w:color="auto"/>
            </w:tcBorders>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Ohlasy publikací</w:t>
            </w:r>
          </w:p>
        </w:tc>
      </w:tr>
      <w:tr w:rsidR="00351861" w:rsidRPr="00944A9E" w:rsidTr="00E7344C">
        <w:trPr>
          <w:jc w:val="center"/>
        </w:trPr>
        <w:tc>
          <w:tcPr>
            <w:tcW w:w="3381" w:type="dxa"/>
            <w:gridSpan w:val="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2245" w:type="dxa"/>
            <w:gridSpan w:val="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2248" w:type="dxa"/>
            <w:gridSpan w:val="4"/>
            <w:tcBorders>
              <w:right w:val="single" w:sz="12" w:space="0" w:color="auto"/>
            </w:tcBorders>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632" w:type="dxa"/>
            <w:gridSpan w:val="2"/>
            <w:tcBorders>
              <w:left w:val="single" w:sz="12" w:space="0" w:color="auto"/>
            </w:tcBorders>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WOS</w:t>
            </w:r>
          </w:p>
        </w:tc>
        <w:tc>
          <w:tcPr>
            <w:tcW w:w="693" w:type="dxa"/>
            <w:gridSpan w:val="2"/>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sz w:val="18"/>
                <w:u w:color="000000"/>
                <w:bdr w:val="nil"/>
              </w:rPr>
            </w:pPr>
            <w:r w:rsidRPr="00944A9E">
              <w:rPr>
                <w:rFonts w:eastAsia="Arial Unicode MS" w:cs="Arial Unicode MS"/>
                <w:b/>
                <w:sz w:val="18"/>
                <w:u w:color="000000"/>
                <w:bdr w:val="nil"/>
              </w:rPr>
              <w:t>Scopus</w:t>
            </w:r>
          </w:p>
        </w:tc>
        <w:tc>
          <w:tcPr>
            <w:tcW w:w="694"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sz w:val="18"/>
                <w:u w:color="000000"/>
                <w:bdr w:val="nil"/>
              </w:rPr>
              <w:t>ostatní</w:t>
            </w:r>
          </w:p>
        </w:tc>
      </w:tr>
      <w:tr w:rsidR="00351861" w:rsidRPr="00944A9E" w:rsidTr="00E7344C">
        <w:trPr>
          <w:trHeight w:val="70"/>
          <w:jc w:val="center"/>
        </w:trPr>
        <w:tc>
          <w:tcPr>
            <w:tcW w:w="3381" w:type="dxa"/>
            <w:gridSpan w:val="2"/>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Obor jmenovacího řízení</w:t>
            </w:r>
          </w:p>
        </w:tc>
        <w:tc>
          <w:tcPr>
            <w:tcW w:w="2245" w:type="dxa"/>
            <w:gridSpan w:val="2"/>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Rok udělení hodnosti</w:t>
            </w:r>
          </w:p>
        </w:tc>
        <w:tc>
          <w:tcPr>
            <w:tcW w:w="2248" w:type="dxa"/>
            <w:gridSpan w:val="4"/>
            <w:tcBorders>
              <w:right w:val="single" w:sz="12" w:space="0" w:color="auto"/>
            </w:tcBorders>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Řízení konáno na VŠ</w:t>
            </w:r>
          </w:p>
        </w:tc>
        <w:tc>
          <w:tcPr>
            <w:tcW w:w="632" w:type="dxa"/>
            <w:gridSpan w:val="2"/>
            <w:vMerge w:val="restart"/>
            <w:tcBorders>
              <w:left w:val="single" w:sz="12" w:space="0" w:color="auto"/>
            </w:tcBorders>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693" w:type="dxa"/>
            <w:gridSpan w:val="2"/>
            <w:vMerge w:val="restart"/>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694" w:type="dxa"/>
            <w:vMerge w:val="restart"/>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r>
      <w:tr w:rsidR="00351861" w:rsidRPr="00944A9E" w:rsidTr="00E7344C">
        <w:trPr>
          <w:trHeight w:val="205"/>
          <w:jc w:val="center"/>
        </w:trPr>
        <w:tc>
          <w:tcPr>
            <w:tcW w:w="3381" w:type="dxa"/>
            <w:gridSpan w:val="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2245" w:type="dxa"/>
            <w:gridSpan w:val="2"/>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2248" w:type="dxa"/>
            <w:gridSpan w:val="4"/>
            <w:tcBorders>
              <w:right w:val="single" w:sz="12" w:space="0" w:color="auto"/>
            </w:tcBorders>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p>
        </w:tc>
        <w:tc>
          <w:tcPr>
            <w:tcW w:w="632" w:type="dxa"/>
            <w:gridSpan w:val="2"/>
            <w:vMerge/>
            <w:tcBorders>
              <w:left w:val="single" w:sz="12" w:space="0" w:color="auto"/>
            </w:tcBorders>
            <w:vAlign w:val="center"/>
          </w:tcPr>
          <w:p w:rsidR="00351861" w:rsidRPr="00944A9E" w:rsidRDefault="00351861" w:rsidP="00E7344C">
            <w:pPr>
              <w:pBdr>
                <w:top w:val="nil"/>
                <w:left w:val="nil"/>
                <w:bottom w:val="nil"/>
                <w:right w:val="nil"/>
                <w:between w:val="nil"/>
                <w:bar w:val="nil"/>
              </w:pBdr>
              <w:rPr>
                <w:rFonts w:eastAsia="Arial Unicode MS" w:cs="Arial Unicode MS"/>
                <w:b/>
                <w:u w:color="000000"/>
                <w:bdr w:val="nil"/>
              </w:rPr>
            </w:pPr>
          </w:p>
        </w:tc>
        <w:tc>
          <w:tcPr>
            <w:tcW w:w="693" w:type="dxa"/>
            <w:gridSpan w:val="2"/>
            <w:vMerge/>
            <w:vAlign w:val="center"/>
          </w:tcPr>
          <w:p w:rsidR="00351861" w:rsidRPr="00944A9E" w:rsidRDefault="00351861" w:rsidP="00E7344C">
            <w:pPr>
              <w:pBdr>
                <w:top w:val="nil"/>
                <w:left w:val="nil"/>
                <w:bottom w:val="nil"/>
                <w:right w:val="nil"/>
                <w:between w:val="nil"/>
                <w:bar w:val="nil"/>
              </w:pBdr>
              <w:rPr>
                <w:rFonts w:eastAsia="Arial Unicode MS" w:cs="Arial Unicode MS"/>
                <w:b/>
                <w:u w:color="000000"/>
                <w:bdr w:val="nil"/>
              </w:rPr>
            </w:pPr>
          </w:p>
        </w:tc>
        <w:tc>
          <w:tcPr>
            <w:tcW w:w="694" w:type="dxa"/>
            <w:vMerge/>
            <w:vAlign w:val="center"/>
          </w:tcPr>
          <w:p w:rsidR="00351861" w:rsidRPr="00944A9E" w:rsidRDefault="00351861" w:rsidP="00E7344C">
            <w:pPr>
              <w:pBdr>
                <w:top w:val="nil"/>
                <w:left w:val="nil"/>
                <w:bottom w:val="nil"/>
                <w:right w:val="nil"/>
                <w:between w:val="nil"/>
                <w:bar w:val="nil"/>
              </w:pBdr>
              <w:rPr>
                <w:rFonts w:eastAsia="Arial Unicode MS" w:cs="Arial Unicode MS"/>
                <w:b/>
                <w:u w:color="000000"/>
                <w:bdr w:val="nil"/>
              </w:rPr>
            </w:pPr>
          </w:p>
        </w:tc>
      </w:tr>
      <w:tr w:rsidR="00351861" w:rsidRPr="00944A9E" w:rsidTr="00E7344C">
        <w:trPr>
          <w:jc w:val="center"/>
        </w:trPr>
        <w:tc>
          <w:tcPr>
            <w:tcW w:w="9893" w:type="dxa"/>
            <w:gridSpan w:val="13"/>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 xml:space="preserve">Přehled o nejvýznamnější publikační a další tvůrčí činnosti nebo další profesní činnosti u odborníků z praxe vztahující se k zabezpečovaným předmětům </w:t>
            </w:r>
          </w:p>
        </w:tc>
      </w:tr>
      <w:tr w:rsidR="00351861" w:rsidRPr="00944A9E" w:rsidTr="00E7344C">
        <w:trPr>
          <w:trHeight w:val="70"/>
          <w:jc w:val="center"/>
        </w:trPr>
        <w:tc>
          <w:tcPr>
            <w:tcW w:w="9893" w:type="dxa"/>
            <w:gridSpan w:val="13"/>
          </w:tcPr>
          <w:p w:rsidR="00CA485D" w:rsidRDefault="00CA485D" w:rsidP="00E7344C">
            <w:pPr>
              <w:pBdr>
                <w:top w:val="nil"/>
                <w:left w:val="nil"/>
                <w:bottom w:val="nil"/>
                <w:right w:val="nil"/>
                <w:between w:val="nil"/>
                <w:bar w:val="nil"/>
              </w:pBdr>
              <w:suppressAutoHyphens/>
              <w:jc w:val="both"/>
              <w:rPr>
                <w:rFonts w:eastAsia="Arial Unicode MS" w:cs="Arial Unicode MS"/>
                <w:u w:color="000000"/>
                <w:bdr w:val="nil"/>
              </w:rPr>
            </w:pPr>
            <w:r w:rsidRPr="00CA485D">
              <w:rPr>
                <w:rFonts w:eastAsia="Arial Unicode MS" w:cs="Arial Unicode MS"/>
                <w:u w:color="000000"/>
                <w:bdr w:val="nil"/>
              </w:rPr>
              <w:t xml:space="preserve">Vašíková, J., &amp; Žáková, I. (2018). </w:t>
            </w:r>
            <w:r w:rsidRPr="00CA485D">
              <w:rPr>
                <w:rFonts w:eastAsia="Arial Unicode MS" w:cs="Arial Unicode MS"/>
                <w:i/>
                <w:u w:color="000000"/>
                <w:bdr w:val="nil"/>
              </w:rPr>
              <w:t>Význam primární logopedické prevence v rozvoji řečových a jazykových schopností dětí předškolního věku</w:t>
            </w:r>
            <w:r w:rsidRPr="00CA485D">
              <w:rPr>
                <w:rFonts w:eastAsia="Arial Unicode MS" w:cs="Arial Unicode MS"/>
                <w:u w:color="000000"/>
                <w:bdr w:val="nil"/>
              </w:rPr>
              <w:t xml:space="preserve">. Zlín: Univerzita Tomáše Bati, Fakulta humanitních studií.  </w:t>
            </w:r>
          </w:p>
          <w:p w:rsidR="00351861" w:rsidRPr="00944A9E" w:rsidRDefault="00351861" w:rsidP="00E7344C">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Vašíková, J.</w:t>
            </w:r>
            <w:r w:rsidR="00B93DC0">
              <w:rPr>
                <w:rFonts w:eastAsia="Arial Unicode MS" w:cs="Arial Unicode MS"/>
                <w:u w:color="000000"/>
                <w:bdr w:val="nil"/>
              </w:rPr>
              <w:t>,</w:t>
            </w:r>
            <w:r w:rsidR="00716BB5">
              <w:rPr>
                <w:rFonts w:eastAsia="Arial Unicode MS" w:cs="Arial Unicode MS"/>
                <w:u w:color="000000"/>
                <w:bdr w:val="nil"/>
              </w:rPr>
              <w:t xml:space="preserve"> </w:t>
            </w:r>
            <w:r w:rsidRPr="00944A9E">
              <w:rPr>
                <w:rFonts w:eastAsia="Arial Unicode MS" w:cs="Arial Unicode MS"/>
                <w:u w:color="000000"/>
                <w:bdr w:val="nil"/>
              </w:rPr>
              <w:t xml:space="preserve">&amp; Žáková, I. (2017). Speech Therapy Prevention in Kindergarten. </w:t>
            </w:r>
            <w:r w:rsidRPr="00944A9E">
              <w:rPr>
                <w:rFonts w:eastAsia="Arial Unicode MS" w:cs="Arial Unicode MS"/>
                <w:i/>
                <w:u w:color="000000"/>
                <w:bdr w:val="nil"/>
              </w:rPr>
              <w:t>Acta Educationis Generalis</w:t>
            </w:r>
            <w:r w:rsidRPr="009B1629">
              <w:rPr>
                <w:rFonts w:eastAsia="Arial Unicode MS" w:cs="Arial Unicode MS"/>
                <w:i/>
                <w:u w:color="000000"/>
                <w:bdr w:val="nil"/>
              </w:rPr>
              <w:t>, 7</w:t>
            </w:r>
            <w:r w:rsidRPr="00944A9E">
              <w:rPr>
                <w:rFonts w:eastAsia="Arial Unicode MS" w:cs="Arial Unicode MS"/>
                <w:u w:color="000000"/>
                <w:bdr w:val="nil"/>
              </w:rPr>
              <w:t>(2), 69</w:t>
            </w:r>
            <w:r w:rsidR="00754B2D" w:rsidRPr="00944A9E">
              <w:rPr>
                <w:rFonts w:eastAsia="Arial Unicode MS" w:cs="Arial Unicode MS"/>
                <w:u w:color="000000"/>
                <w:bdr w:val="nil"/>
              </w:rPr>
              <w:t>-</w:t>
            </w:r>
            <w:r w:rsidRPr="00944A9E">
              <w:rPr>
                <w:rFonts w:eastAsia="Arial Unicode MS" w:cs="Arial Unicode MS"/>
                <w:u w:color="000000"/>
                <w:bdr w:val="nil"/>
              </w:rPr>
              <w:t>78.</w:t>
            </w:r>
          </w:p>
          <w:p w:rsidR="00351861" w:rsidRPr="00944A9E" w:rsidRDefault="00351861" w:rsidP="00E7344C">
            <w:pPr>
              <w:pBdr>
                <w:top w:val="nil"/>
                <w:left w:val="nil"/>
                <w:bottom w:val="nil"/>
                <w:right w:val="nil"/>
                <w:between w:val="nil"/>
                <w:bar w:val="nil"/>
              </w:pBdr>
              <w:suppressAutoHyphens/>
              <w:jc w:val="both"/>
              <w:rPr>
                <w:rFonts w:eastAsia="Arial Unicode MS"/>
                <w:u w:color="000000"/>
                <w:bdr w:val="nil"/>
              </w:rPr>
            </w:pPr>
            <w:r w:rsidRPr="00944A9E">
              <w:rPr>
                <w:rFonts w:eastAsia="Arial Unicode MS" w:cs="Arial Unicode MS"/>
                <w:u w:color="000000"/>
                <w:bdr w:val="nil"/>
              </w:rPr>
              <w:t xml:space="preserve">Vrubel, M., Doležalová, E., Hošťálková, M., Hrnčírová, L., Krčmářová, T., Ondroušková, Z., Viktorin, J., Vostrý, M., Vítková, M., </w:t>
            </w:r>
            <w:r w:rsidRPr="00944A9E">
              <w:rPr>
                <w:rFonts w:eastAsia="Arial Unicode MS"/>
                <w:u w:color="000000"/>
                <w:bdr w:val="nil"/>
              </w:rPr>
              <w:t>&amp; I., Žáková</w:t>
            </w:r>
            <w:r w:rsidRPr="00944A9E">
              <w:rPr>
                <w:rFonts w:eastAsia="Arial Unicode MS" w:cs="Arial Unicode MS"/>
                <w:u w:color="000000"/>
                <w:bdr w:val="nil"/>
              </w:rPr>
              <w:t xml:space="preserve">. (2016). </w:t>
            </w:r>
            <w:r w:rsidRPr="00944A9E">
              <w:rPr>
                <w:rFonts w:eastAsia="Arial Unicode MS" w:cs="Arial Unicode MS"/>
                <w:i/>
                <w:u w:color="000000"/>
                <w:bdr w:val="nil"/>
              </w:rPr>
              <w:t xml:space="preserve">Speciální a inkluzivní vzdělávání v přehledových studiích II. </w:t>
            </w:r>
            <w:r w:rsidRPr="00944A9E">
              <w:rPr>
                <w:rFonts w:eastAsia="Arial Unicode MS"/>
                <w:u w:color="000000"/>
                <w:bdr w:val="nil"/>
              </w:rPr>
              <w:t xml:space="preserve">Speciální a inkluzivní vzdělávání v přehledových studiích, sv. II. Brno: Masarykova Univerzita. </w:t>
            </w:r>
          </w:p>
          <w:p w:rsidR="00351861" w:rsidRDefault="00BC2D64" w:rsidP="00E7344C">
            <w:pPr>
              <w:pBdr>
                <w:top w:val="nil"/>
                <w:left w:val="nil"/>
                <w:bottom w:val="nil"/>
                <w:right w:val="nil"/>
                <w:between w:val="nil"/>
                <w:bar w:val="nil"/>
              </w:pBdr>
              <w:suppressAutoHyphens/>
              <w:jc w:val="both"/>
              <w:rPr>
                <w:rFonts w:eastAsia="Arial Unicode MS"/>
                <w:u w:color="000000"/>
                <w:bdr w:val="nil"/>
              </w:rPr>
            </w:pPr>
            <w:r>
              <w:rPr>
                <w:rFonts w:eastAsia="Arial Unicode MS"/>
                <w:u w:color="000000"/>
                <w:bdr w:val="nil"/>
              </w:rPr>
              <w:t xml:space="preserve">Žáková, I. (2016). </w:t>
            </w:r>
            <w:r w:rsidRPr="00BC2D64">
              <w:rPr>
                <w:rFonts w:eastAsia="Arial Unicode MS"/>
                <w:i/>
                <w:u w:color="000000"/>
                <w:bdr w:val="nil"/>
              </w:rPr>
              <w:t>Fórum mladých výzkumníků IV</w:t>
            </w:r>
            <w:r w:rsidRPr="00BC2D64">
              <w:rPr>
                <w:rFonts w:eastAsia="Arial Unicode MS"/>
                <w:u w:color="000000"/>
                <w:bdr w:val="nil"/>
              </w:rPr>
              <w:t>. Zlín: Univerzita Tomáše Bati ve Zlíně.</w:t>
            </w:r>
          </w:p>
          <w:p w:rsidR="00D56500" w:rsidRPr="00944A9E" w:rsidRDefault="00D56500" w:rsidP="00E7344C">
            <w:pPr>
              <w:pBdr>
                <w:top w:val="nil"/>
                <w:left w:val="nil"/>
                <w:bottom w:val="nil"/>
                <w:right w:val="nil"/>
                <w:between w:val="nil"/>
                <w:bar w:val="nil"/>
              </w:pBdr>
              <w:suppressAutoHyphens/>
              <w:jc w:val="both"/>
              <w:rPr>
                <w:rFonts w:eastAsia="Arial Unicode MS"/>
                <w:u w:color="000000"/>
                <w:bdr w:val="nil"/>
              </w:rPr>
            </w:pPr>
          </w:p>
          <w:p w:rsidR="00351861" w:rsidRPr="00944A9E" w:rsidRDefault="00351861" w:rsidP="00E7344C">
            <w:pPr>
              <w:pBdr>
                <w:top w:val="nil"/>
                <w:left w:val="nil"/>
                <w:bottom w:val="nil"/>
                <w:right w:val="nil"/>
                <w:between w:val="nil"/>
                <w:bar w:val="nil"/>
              </w:pBdr>
              <w:suppressAutoHyphens/>
              <w:jc w:val="both"/>
              <w:rPr>
                <w:rFonts w:eastAsia="Arial Unicode MS" w:cs="Arial Unicode MS"/>
                <w:u w:color="000000"/>
                <w:bdr w:val="nil"/>
              </w:rPr>
            </w:pPr>
          </w:p>
        </w:tc>
      </w:tr>
      <w:tr w:rsidR="00351861" w:rsidRPr="00944A9E" w:rsidTr="00E7344C">
        <w:trPr>
          <w:trHeight w:val="218"/>
          <w:jc w:val="center"/>
        </w:trPr>
        <w:tc>
          <w:tcPr>
            <w:tcW w:w="9893" w:type="dxa"/>
            <w:gridSpan w:val="13"/>
            <w:shd w:val="clear" w:color="auto" w:fill="F7CAAC"/>
          </w:tcPr>
          <w:p w:rsidR="00351861" w:rsidRPr="00944A9E" w:rsidRDefault="00351861" w:rsidP="00E7344C">
            <w:pPr>
              <w:pBdr>
                <w:top w:val="nil"/>
                <w:left w:val="nil"/>
                <w:bottom w:val="nil"/>
                <w:right w:val="nil"/>
                <w:between w:val="nil"/>
                <w:bar w:val="nil"/>
              </w:pBdr>
              <w:rPr>
                <w:rFonts w:eastAsia="Arial Unicode MS" w:cs="Arial Unicode MS"/>
                <w:b/>
                <w:u w:color="000000"/>
                <w:bdr w:val="nil"/>
              </w:rPr>
            </w:pPr>
            <w:r w:rsidRPr="00944A9E">
              <w:rPr>
                <w:rFonts w:eastAsia="Arial Unicode MS" w:cs="Arial Unicode MS"/>
                <w:b/>
                <w:u w:color="000000"/>
                <w:bdr w:val="nil"/>
              </w:rPr>
              <w:t>Působení v zahraničí</w:t>
            </w:r>
          </w:p>
        </w:tc>
      </w:tr>
      <w:tr w:rsidR="00351861" w:rsidRPr="00944A9E" w:rsidTr="00E7344C">
        <w:trPr>
          <w:trHeight w:val="1469"/>
          <w:jc w:val="center"/>
        </w:trPr>
        <w:tc>
          <w:tcPr>
            <w:tcW w:w="9893" w:type="dxa"/>
            <w:gridSpan w:val="13"/>
          </w:tcPr>
          <w:p w:rsidR="00351861" w:rsidRPr="00944A9E" w:rsidRDefault="00351861" w:rsidP="00E7344C">
            <w:pPr>
              <w:pBdr>
                <w:top w:val="nil"/>
                <w:left w:val="nil"/>
                <w:bottom w:val="nil"/>
                <w:right w:val="nil"/>
                <w:between w:val="nil"/>
                <w:bar w:val="nil"/>
              </w:pBdr>
              <w:rPr>
                <w:rFonts w:eastAsia="Arial Unicode MS" w:cs="Arial Unicode MS"/>
                <w:u w:color="000000"/>
                <w:bdr w:val="nil"/>
              </w:rPr>
            </w:pPr>
          </w:p>
        </w:tc>
      </w:tr>
      <w:tr w:rsidR="00351861" w:rsidRPr="00944A9E" w:rsidTr="00E7344C">
        <w:trPr>
          <w:trHeight w:val="555"/>
          <w:jc w:val="center"/>
        </w:trPr>
        <w:tc>
          <w:tcPr>
            <w:tcW w:w="2552" w:type="dxa"/>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 xml:space="preserve">Podpis </w:t>
            </w:r>
          </w:p>
        </w:tc>
        <w:tc>
          <w:tcPr>
            <w:tcW w:w="4389" w:type="dxa"/>
            <w:gridSpan w:val="5"/>
          </w:tcPr>
          <w:p w:rsidR="00351861" w:rsidRPr="00944A9E" w:rsidRDefault="00C8037B" w:rsidP="00E7344C">
            <w:pPr>
              <w:pBdr>
                <w:top w:val="nil"/>
                <w:left w:val="nil"/>
                <w:bottom w:val="nil"/>
                <w:right w:val="nil"/>
                <w:between w:val="nil"/>
                <w:bar w:val="nil"/>
              </w:pBdr>
              <w:jc w:val="both"/>
              <w:rPr>
                <w:rFonts w:eastAsia="Arial Unicode MS" w:cs="Arial Unicode MS"/>
                <w:u w:color="000000"/>
                <w:bdr w:val="nil"/>
              </w:rPr>
            </w:pPr>
            <w:r>
              <w:rPr>
                <w:rFonts w:eastAsia="Arial Unicode MS" w:cs="Arial Unicode MS"/>
                <w:u w:color="000000"/>
                <w:bdr w:val="nil"/>
              </w:rPr>
              <w:t>Mgr. Iva Žáková, v. r.</w:t>
            </w:r>
          </w:p>
        </w:tc>
        <w:tc>
          <w:tcPr>
            <w:tcW w:w="933" w:type="dxa"/>
            <w:gridSpan w:val="2"/>
            <w:shd w:val="clear" w:color="auto" w:fill="F7CAAC"/>
          </w:tcPr>
          <w:p w:rsidR="00351861" w:rsidRPr="00944A9E" w:rsidRDefault="00351861" w:rsidP="00E7344C">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datum</w:t>
            </w:r>
          </w:p>
        </w:tc>
        <w:tc>
          <w:tcPr>
            <w:tcW w:w="2019" w:type="dxa"/>
            <w:gridSpan w:val="5"/>
          </w:tcPr>
          <w:p w:rsidR="00351861" w:rsidRPr="00944A9E" w:rsidRDefault="00514D89" w:rsidP="00E7344C">
            <w:pPr>
              <w:pBdr>
                <w:top w:val="nil"/>
                <w:left w:val="nil"/>
                <w:bottom w:val="nil"/>
                <w:right w:val="nil"/>
                <w:between w:val="nil"/>
                <w:bar w:val="nil"/>
              </w:pBdr>
              <w:jc w:val="both"/>
              <w:rPr>
                <w:rFonts w:eastAsia="Arial Unicode MS" w:cs="Arial Unicode MS"/>
                <w:u w:color="000000"/>
                <w:bdr w:val="nil"/>
              </w:rPr>
            </w:pPr>
            <w:del w:id="5716" w:author="Hana Navrátilová" w:date="2019-09-24T11:10:00Z">
              <w:r>
                <w:rPr>
                  <w:rFonts w:eastAsia="Arial Unicode MS" w:cs="Arial Unicode MS"/>
                  <w:u w:color="000000"/>
                  <w:bdr w:val="nil"/>
                </w:rPr>
                <w:delText xml:space="preserve">17. 12. 2018 </w:delText>
              </w:r>
            </w:del>
            <w:ins w:id="5717" w:author="Hana Navrátilová" w:date="2019-09-24T11:10:00Z">
              <w:r w:rsidR="00F62D39">
                <w:t xml:space="preserve">25. </w:t>
              </w:r>
              <w:r w:rsidR="00191F5B">
                <w:t>0</w:t>
              </w:r>
              <w:r w:rsidR="00F62D39">
                <w:t xml:space="preserve">9. 2019  </w:t>
              </w:r>
            </w:ins>
          </w:p>
        </w:tc>
      </w:tr>
    </w:tbl>
    <w:p w:rsidR="00ED02CE" w:rsidRDefault="00E7344C" w:rsidP="00E7344C">
      <w:del w:id="5718" w:author="Hana Navrátilová" w:date="2019-09-24T11:10:00Z">
        <w:r>
          <w:br w:type="page"/>
        </w:r>
      </w:del>
      <w:r w:rsidR="00321124">
        <w:br w:type="page"/>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9"/>
        <w:gridCol w:w="5670"/>
        <w:gridCol w:w="709"/>
        <w:gridCol w:w="1276"/>
      </w:tblGrid>
      <w:tr w:rsidR="00F041CF" w:rsidRPr="00F041CF" w:rsidTr="00B10A5C">
        <w:tc>
          <w:tcPr>
            <w:tcW w:w="9924" w:type="dxa"/>
            <w:gridSpan w:val="4"/>
            <w:tcBorders>
              <w:top w:val="single" w:sz="4" w:space="0" w:color="auto"/>
              <w:left w:val="single" w:sz="4" w:space="0" w:color="auto"/>
              <w:bottom w:val="double" w:sz="4" w:space="0" w:color="auto"/>
              <w:right w:val="single" w:sz="4" w:space="0" w:color="auto"/>
            </w:tcBorders>
            <w:shd w:val="clear" w:color="auto" w:fill="BDD6EE"/>
            <w:hideMark/>
          </w:tcPr>
          <w:p w:rsidR="00F041CF" w:rsidRPr="00F041CF" w:rsidRDefault="00F041CF" w:rsidP="00E7344C">
            <w:pPr>
              <w:jc w:val="both"/>
              <w:rPr>
                <w:b/>
                <w:sz w:val="28"/>
              </w:rPr>
            </w:pPr>
            <w:r w:rsidRPr="00F041CF">
              <w:rPr>
                <w:b/>
                <w:sz w:val="28"/>
              </w:rPr>
              <w:t>C</w:t>
            </w:r>
            <w:r w:rsidR="004B0921">
              <w:rPr>
                <w:b/>
                <w:sz w:val="28"/>
              </w:rPr>
              <w:t xml:space="preserve"> </w:t>
            </w:r>
            <w:r w:rsidRPr="00F041CF">
              <w:rPr>
                <w:b/>
                <w:sz w:val="28"/>
              </w:rPr>
              <w:t>-</w:t>
            </w:r>
            <w:r w:rsidR="004B0921">
              <w:rPr>
                <w:b/>
                <w:sz w:val="28"/>
              </w:rPr>
              <w:t xml:space="preserve"> </w:t>
            </w:r>
            <w:r w:rsidRPr="00F041CF">
              <w:rPr>
                <w:b/>
                <w:sz w:val="28"/>
              </w:rPr>
              <w:t>II – Související tvůrčí, resp. vědecká a umělecká činnost</w:t>
            </w:r>
          </w:p>
        </w:tc>
      </w:tr>
      <w:tr w:rsidR="00F041CF" w:rsidRPr="00F041CF" w:rsidTr="00B10A5C">
        <w:trPr>
          <w:trHeight w:val="318"/>
        </w:trPr>
        <w:tc>
          <w:tcPr>
            <w:tcW w:w="992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F041CF" w:rsidRPr="00F041CF" w:rsidRDefault="00F041CF" w:rsidP="00E7344C">
            <w:pPr>
              <w:rPr>
                <w:b/>
              </w:rPr>
            </w:pPr>
            <w:r w:rsidRPr="00F041CF">
              <w:rPr>
                <w:b/>
              </w:rPr>
              <w:t xml:space="preserve">Přehled řešených grantů a projektů u akademicky zaměřeného bakalářského studijního programu a u magisterského a doktorského studijního programu </w:t>
            </w:r>
          </w:p>
        </w:tc>
      </w:tr>
      <w:tr w:rsidR="00F041CF" w:rsidRPr="00F041CF" w:rsidTr="00874646">
        <w:trPr>
          <w:cantSplit/>
        </w:trPr>
        <w:tc>
          <w:tcPr>
            <w:tcW w:w="2269" w:type="dxa"/>
            <w:tcBorders>
              <w:top w:val="single" w:sz="4" w:space="0" w:color="auto"/>
              <w:left w:val="single" w:sz="4" w:space="0" w:color="auto"/>
              <w:bottom w:val="single" w:sz="4" w:space="0" w:color="auto"/>
              <w:right w:val="single" w:sz="4" w:space="0" w:color="auto"/>
            </w:tcBorders>
            <w:shd w:val="clear" w:color="auto" w:fill="F7CAAC"/>
            <w:hideMark/>
          </w:tcPr>
          <w:p w:rsidR="00F041CF" w:rsidRPr="00F041CF" w:rsidRDefault="00F041CF" w:rsidP="00E7344C">
            <w:pPr>
              <w:jc w:val="both"/>
              <w:rPr>
                <w:b/>
              </w:rPr>
            </w:pPr>
            <w:r w:rsidRPr="00F041CF">
              <w:rPr>
                <w:b/>
              </w:rPr>
              <w:t>Řešitel/spoluřešitel</w:t>
            </w:r>
          </w:p>
        </w:tc>
        <w:tc>
          <w:tcPr>
            <w:tcW w:w="5670" w:type="dxa"/>
            <w:tcBorders>
              <w:top w:val="single" w:sz="4" w:space="0" w:color="auto"/>
              <w:left w:val="single" w:sz="4" w:space="0" w:color="auto"/>
              <w:bottom w:val="single" w:sz="4" w:space="0" w:color="auto"/>
              <w:right w:val="single" w:sz="4" w:space="0" w:color="auto"/>
            </w:tcBorders>
            <w:shd w:val="clear" w:color="auto" w:fill="F7CAAC"/>
            <w:hideMark/>
          </w:tcPr>
          <w:p w:rsidR="00F041CF" w:rsidRPr="00F041CF" w:rsidRDefault="00F041CF" w:rsidP="00E7344C">
            <w:pPr>
              <w:jc w:val="both"/>
              <w:rPr>
                <w:b/>
              </w:rPr>
            </w:pPr>
            <w:r w:rsidRPr="00F041CF">
              <w:rPr>
                <w:b/>
              </w:rPr>
              <w:t>Názvy grantů a projektů získaných pro vědeckou, výzkumnou, uměleckou a další tvůrčí činnost v příslušné oblasti vzdělávání</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F041CF" w:rsidRPr="00F041CF" w:rsidRDefault="00F041CF" w:rsidP="00E7344C">
            <w:pPr>
              <w:jc w:val="center"/>
              <w:rPr>
                <w:b/>
                <w:sz w:val="24"/>
              </w:rPr>
            </w:pPr>
            <w:r w:rsidRPr="00F041CF">
              <w:rPr>
                <w:b/>
              </w:rPr>
              <w:t>Zdroj*</w:t>
            </w:r>
          </w:p>
        </w:tc>
        <w:tc>
          <w:tcPr>
            <w:tcW w:w="1276" w:type="dxa"/>
            <w:tcBorders>
              <w:top w:val="single" w:sz="4" w:space="0" w:color="auto"/>
              <w:left w:val="single" w:sz="4" w:space="0" w:color="auto"/>
              <w:bottom w:val="single" w:sz="4" w:space="0" w:color="auto"/>
              <w:right w:val="single" w:sz="4" w:space="0" w:color="auto"/>
            </w:tcBorders>
            <w:shd w:val="clear" w:color="auto" w:fill="F7CAAC"/>
          </w:tcPr>
          <w:p w:rsidR="00F041CF" w:rsidRPr="00F041CF" w:rsidRDefault="00F041CF" w:rsidP="00E7344C">
            <w:pPr>
              <w:jc w:val="center"/>
              <w:rPr>
                <w:b/>
                <w:sz w:val="24"/>
              </w:rPr>
            </w:pPr>
            <w:r w:rsidRPr="00F041CF">
              <w:rPr>
                <w:b/>
              </w:rPr>
              <w:t>Období</w:t>
            </w:r>
          </w:p>
          <w:p w:rsidR="00F041CF" w:rsidRPr="00F041CF" w:rsidRDefault="00F041CF" w:rsidP="00E7344C">
            <w:pPr>
              <w:jc w:val="center"/>
              <w:rPr>
                <w:b/>
                <w:sz w:val="24"/>
              </w:rPr>
            </w:pPr>
          </w:p>
        </w:tc>
      </w:tr>
      <w:tr w:rsidR="003A0BBD" w:rsidRPr="00F041CF" w:rsidTr="00874646">
        <w:tc>
          <w:tcPr>
            <w:tcW w:w="2269" w:type="dxa"/>
            <w:tcBorders>
              <w:top w:val="single" w:sz="4" w:space="0" w:color="auto"/>
              <w:left w:val="single" w:sz="4" w:space="0" w:color="auto"/>
              <w:bottom w:val="single" w:sz="4" w:space="0" w:color="auto"/>
              <w:right w:val="single" w:sz="4" w:space="0" w:color="auto"/>
            </w:tcBorders>
          </w:tcPr>
          <w:p w:rsidR="003A0BBD" w:rsidRPr="00874646" w:rsidRDefault="003A0BBD" w:rsidP="00E7344C">
            <w:r w:rsidRPr="00874646">
              <w:t>Ústav školní pedagogiky</w:t>
            </w:r>
            <w:r w:rsidR="00874646">
              <w:t>/FHS</w:t>
            </w:r>
            <w:r w:rsidRPr="00874646">
              <w:t xml:space="preserve"> (dále jen „ÚŠP“)/</w:t>
            </w:r>
          </w:p>
        </w:tc>
        <w:tc>
          <w:tcPr>
            <w:tcW w:w="5670" w:type="dxa"/>
            <w:tcBorders>
              <w:top w:val="single" w:sz="4" w:space="0" w:color="auto"/>
              <w:left w:val="single" w:sz="4" w:space="0" w:color="auto"/>
              <w:bottom w:val="single" w:sz="4" w:space="0" w:color="auto"/>
              <w:right w:val="single" w:sz="4" w:space="0" w:color="auto"/>
            </w:tcBorders>
          </w:tcPr>
          <w:p w:rsidR="003A0BBD" w:rsidRPr="00874646" w:rsidRDefault="003A0BBD" w:rsidP="00E7344C">
            <w:r w:rsidRPr="00874646">
              <w:t>TA</w:t>
            </w:r>
            <w:r w:rsidR="005D4E35">
              <w:t>ČR</w:t>
            </w:r>
            <w:r w:rsidR="00874646">
              <w:t xml:space="preserve"> </w:t>
            </w:r>
            <w:r w:rsidRPr="00874646">
              <w:t xml:space="preserve">TL02000331 Koncepce vzdělávání pro generaci Alfa </w:t>
            </w:r>
            <w:r w:rsidR="009F70BE">
              <w:br/>
            </w:r>
            <w:r w:rsidRPr="00874646">
              <w:t>s využitím badatelských principů učení se v mateřské škole</w:t>
            </w:r>
          </w:p>
          <w:p w:rsidR="003A0BBD" w:rsidRPr="00874646" w:rsidRDefault="003A0BBD" w:rsidP="00E7344C"/>
        </w:tc>
        <w:tc>
          <w:tcPr>
            <w:tcW w:w="709" w:type="dxa"/>
            <w:tcBorders>
              <w:top w:val="single" w:sz="4" w:space="0" w:color="auto"/>
              <w:left w:val="single" w:sz="4" w:space="0" w:color="auto"/>
              <w:bottom w:val="single" w:sz="4" w:space="0" w:color="auto"/>
              <w:right w:val="single" w:sz="4" w:space="0" w:color="auto"/>
            </w:tcBorders>
          </w:tcPr>
          <w:p w:rsidR="003A0BBD" w:rsidRPr="00F041CF" w:rsidRDefault="003A0BBD" w:rsidP="00E7344C">
            <w:pPr>
              <w:tabs>
                <w:tab w:val="left" w:pos="196"/>
                <w:tab w:val="center" w:pos="310"/>
              </w:tabs>
              <w:jc w:val="center"/>
            </w:pPr>
            <w:r>
              <w:t>B</w:t>
            </w:r>
          </w:p>
        </w:tc>
        <w:tc>
          <w:tcPr>
            <w:tcW w:w="1276" w:type="dxa"/>
            <w:tcBorders>
              <w:top w:val="single" w:sz="4" w:space="0" w:color="auto"/>
              <w:left w:val="single" w:sz="4" w:space="0" w:color="auto"/>
              <w:bottom w:val="single" w:sz="4" w:space="0" w:color="auto"/>
              <w:right w:val="single" w:sz="4" w:space="0" w:color="auto"/>
            </w:tcBorders>
          </w:tcPr>
          <w:p w:rsidR="003A0BBD" w:rsidRPr="00F041CF" w:rsidRDefault="00874646" w:rsidP="005D4E35">
            <w:pPr>
              <w:jc w:val="center"/>
            </w:pPr>
            <w:r>
              <w:t xml:space="preserve">2019 </w:t>
            </w:r>
            <w:r w:rsidRPr="00F041CF">
              <w:t>–</w:t>
            </w:r>
            <w:r>
              <w:t xml:space="preserve"> 202</w:t>
            </w:r>
            <w:r w:rsidR="005D4E35">
              <w:t>0</w:t>
            </w:r>
          </w:p>
        </w:tc>
      </w:tr>
      <w:tr w:rsidR="003A0BBD" w:rsidRPr="00F041CF" w:rsidTr="00874646">
        <w:tc>
          <w:tcPr>
            <w:tcW w:w="2269" w:type="dxa"/>
            <w:tcBorders>
              <w:top w:val="single" w:sz="4" w:space="0" w:color="auto"/>
              <w:left w:val="single" w:sz="4" w:space="0" w:color="auto"/>
              <w:bottom w:val="single" w:sz="4" w:space="0" w:color="auto"/>
              <w:right w:val="single" w:sz="4" w:space="0" w:color="auto"/>
            </w:tcBorders>
          </w:tcPr>
          <w:p w:rsidR="003A0BBD" w:rsidRPr="00874646" w:rsidRDefault="00E7344C" w:rsidP="00E7344C">
            <w:r w:rsidRPr="00874646">
              <w:t>Centrum výzkumu/FHS se zapojením dalších pracovišť FHS</w:t>
            </w:r>
          </w:p>
        </w:tc>
        <w:tc>
          <w:tcPr>
            <w:tcW w:w="5670" w:type="dxa"/>
            <w:tcBorders>
              <w:top w:val="single" w:sz="4" w:space="0" w:color="auto"/>
              <w:left w:val="single" w:sz="4" w:space="0" w:color="auto"/>
              <w:bottom w:val="single" w:sz="4" w:space="0" w:color="auto"/>
              <w:right w:val="single" w:sz="4" w:space="0" w:color="auto"/>
            </w:tcBorders>
          </w:tcPr>
          <w:p w:rsidR="003A0BBD" w:rsidRPr="00874646" w:rsidRDefault="00E7344C" w:rsidP="004C150D">
            <w:r w:rsidRPr="00874646">
              <w:t>GA</w:t>
            </w:r>
            <w:r w:rsidR="004C460A">
              <w:t>ČR</w:t>
            </w:r>
            <w:r w:rsidR="004C150D">
              <w:t xml:space="preserve"> 19-00987S</w:t>
            </w:r>
            <w:r w:rsidR="00874646">
              <w:t xml:space="preserve"> </w:t>
            </w:r>
            <w:r w:rsidRPr="00874646">
              <w:t xml:space="preserve">Bílá místa neformálního vzdělávání dospělých </w:t>
            </w:r>
            <w:r w:rsidR="009F70BE">
              <w:br/>
            </w:r>
            <w:r w:rsidRPr="00874646">
              <w:t>v České republice: Neúča</w:t>
            </w:r>
            <w:r w:rsidR="004C460A">
              <w:t>stníci a jejich sociální světy</w:t>
            </w:r>
          </w:p>
        </w:tc>
        <w:tc>
          <w:tcPr>
            <w:tcW w:w="709" w:type="dxa"/>
            <w:tcBorders>
              <w:top w:val="single" w:sz="4" w:space="0" w:color="auto"/>
              <w:left w:val="single" w:sz="4" w:space="0" w:color="auto"/>
              <w:bottom w:val="single" w:sz="4" w:space="0" w:color="auto"/>
              <w:right w:val="single" w:sz="4" w:space="0" w:color="auto"/>
            </w:tcBorders>
          </w:tcPr>
          <w:p w:rsidR="003A0BBD" w:rsidRPr="00F041CF" w:rsidRDefault="00E7344C" w:rsidP="00E7344C">
            <w:pPr>
              <w:tabs>
                <w:tab w:val="left" w:pos="196"/>
                <w:tab w:val="center" w:pos="310"/>
              </w:tabs>
              <w:jc w:val="center"/>
            </w:pPr>
            <w:r>
              <w:t>B</w:t>
            </w:r>
          </w:p>
        </w:tc>
        <w:tc>
          <w:tcPr>
            <w:tcW w:w="1276" w:type="dxa"/>
            <w:tcBorders>
              <w:top w:val="single" w:sz="4" w:space="0" w:color="auto"/>
              <w:left w:val="single" w:sz="4" w:space="0" w:color="auto"/>
              <w:bottom w:val="single" w:sz="4" w:space="0" w:color="auto"/>
              <w:right w:val="single" w:sz="4" w:space="0" w:color="auto"/>
            </w:tcBorders>
          </w:tcPr>
          <w:p w:rsidR="003A0BBD" w:rsidRPr="00F041CF" w:rsidRDefault="00874646" w:rsidP="004C150D">
            <w:pPr>
              <w:jc w:val="center"/>
            </w:pPr>
            <w:r>
              <w:t xml:space="preserve">2019 </w:t>
            </w:r>
            <w:r w:rsidRPr="00F041CF">
              <w:t>–</w:t>
            </w:r>
            <w:r>
              <w:t xml:space="preserve"> 202</w:t>
            </w:r>
            <w:r w:rsidR="004C150D">
              <w:t>1</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3A0BBD" w:rsidP="00E7344C">
            <w:r>
              <w:t>ÚŠP/</w:t>
            </w:r>
            <w:r w:rsidR="00F041CF" w:rsidRPr="00F041CF">
              <w:t>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3A0BBD" w:rsidP="00E7344C">
            <w:r w:rsidRPr="003A0BBD">
              <w:t xml:space="preserve">MŠMT – Fond vzdělávací politiky </w:t>
            </w:r>
            <w:r w:rsidR="00F041CF" w:rsidRPr="00F041CF">
              <w:t>Předcházení šoku z reality u budoucích učitelů mateřských a základních škol</w:t>
            </w:r>
            <w:r w:rsidR="00B872BD">
              <w:t xml:space="preserve"> v období profesního startu</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C34B9B">
            <w:pPr>
              <w:jc w:val="center"/>
            </w:pPr>
            <w:r w:rsidRPr="00F041CF">
              <w:t>2017</w:t>
            </w:r>
            <w:r w:rsidR="003A0BBD">
              <w:t xml:space="preserve"> </w:t>
            </w:r>
            <w:r w:rsidR="00874646" w:rsidRPr="00F041CF">
              <w:t>–</w:t>
            </w:r>
            <w:r w:rsidR="003A0BBD">
              <w:t xml:space="preserve"> 20</w:t>
            </w:r>
            <w:r w:rsidR="00C34B9B">
              <w:t>20</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Ústav pedagogických věd (dále jen „ÚPV“)/FHS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GA 17-04816S Dynamika autoregulace u sociálně vyloučených žáků</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tabs>
                <w:tab w:val="left" w:pos="196"/>
                <w:tab w:val="center" w:pos="310"/>
              </w:tabs>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2017 – 2019</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Ústav moderních jazyků a literatury /FHS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GA 16-11983S Německá literatura a kultura na Valašsku: evropský rozměr regionálního kulturního diskurzu</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tabs>
                <w:tab w:val="left" w:pos="196"/>
                <w:tab w:val="center" w:pos="310"/>
              </w:tabs>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2016 – 2018</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ÚŠP/FHS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Podpora regionálních mateřských škol pracujících s dětmi mladšími 3 let</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tcPr>
          <w:p w:rsidR="00F041CF" w:rsidRPr="00F041CF" w:rsidRDefault="00C34B9B" w:rsidP="00E7344C">
            <w:pPr>
              <w:jc w:val="center"/>
            </w:pPr>
            <w:r>
              <w:t>2016</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ÚŠP/FHS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Od začátečníka k mentorovi (podpůrné strategie vzdělávání učitelů ve Zlínském regionu)</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 xml:space="preserve">2014 – 2016 </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Centrum výzkumu/FHS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CZ.1.07/2.3.00/45.0015 Centrum pro podporu přírodovědných a technických věd: Technická a přírodovědná laboratoř pro děti a mládež Zlínské kraje</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 xml:space="preserve">2014 – 2015 </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GA13-04121S Porozumění procesu autoregulace u dětí a mládeže v institucionální péči</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2013 – 2015</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GPP407/12/P196 Determinanty rozvoje multikulturní kompetence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2012 – 2014</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Fakulta managementu a ekonomiky – na řešení participují akademičtí pracovníci</w:t>
            </w:r>
          </w:p>
          <w:p w:rsidR="00F041CF" w:rsidRPr="00F041CF" w:rsidRDefault="00F041CF" w:rsidP="00E7344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GAP407/12/0821 Vytvoření českého nástroje pro měření akademických tacitních znalostí</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2012 – 2014</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GPP407/12/P196 Determinanty rozvoje multikulturní kompetence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2012 – 2014</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Fakulta managementu a ekonomiky – na řešení participují akademičtí pracovníci</w:t>
            </w:r>
          </w:p>
          <w:p w:rsidR="00F041CF" w:rsidRPr="00F041CF" w:rsidRDefault="00F041CF" w:rsidP="00E7344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GAP407/12/0821 Vytvoření českého nástroje pro měření akademických tacitních znalostí</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2012 – 2014</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GA406/09/1240 Kognitivní a nonkognitivní determinanty rozvoje autoregulace učení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2009 – 2011</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t>Fakulta managementu a ekonomiky – na řešení participovali akademičtí pracovníci ÚPV/FHS</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rPr>
                <w:rFonts w:eastAsia="Calibri"/>
              </w:rPr>
              <w:t>GA406/08/0459 Rozvoj tacitních znalostí manažerů</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2008 – 2010</w:t>
            </w:r>
          </w:p>
        </w:tc>
      </w:tr>
      <w:tr w:rsidR="00F041CF" w:rsidRPr="00F041CF" w:rsidTr="00874646">
        <w:tc>
          <w:tcPr>
            <w:tcW w:w="226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rPr>
                <w:rFonts w:eastAsia="Calibri"/>
              </w:rPr>
              <w:t xml:space="preserve">ÚPV/FHS </w:t>
            </w:r>
          </w:p>
        </w:tc>
        <w:tc>
          <w:tcPr>
            <w:tcW w:w="5670"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r w:rsidRPr="00F041CF">
              <w:rPr>
                <w:rFonts w:eastAsia="Calibri"/>
              </w:rPr>
              <w:t>GA406/06/1571 Kognitivní a dynamické aspekty herecké (hráčské) osobnosti učitele</w:t>
            </w:r>
          </w:p>
        </w:tc>
        <w:tc>
          <w:tcPr>
            <w:tcW w:w="709"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jc w:val="center"/>
            </w:pPr>
            <w:r w:rsidRPr="00F041CF">
              <w:t>2006 – 2008</w:t>
            </w:r>
          </w:p>
        </w:tc>
      </w:tr>
      <w:tr w:rsidR="00F041CF" w:rsidRPr="00F041CF" w:rsidTr="00B10A5C">
        <w:trPr>
          <w:trHeight w:val="612"/>
        </w:trPr>
        <w:tc>
          <w:tcPr>
            <w:tcW w:w="9924" w:type="dxa"/>
            <w:gridSpan w:val="4"/>
            <w:tcBorders>
              <w:top w:val="single" w:sz="4" w:space="0" w:color="auto"/>
              <w:left w:val="single" w:sz="4" w:space="0" w:color="auto"/>
              <w:bottom w:val="single" w:sz="4" w:space="0" w:color="auto"/>
              <w:right w:val="single" w:sz="4" w:space="0" w:color="auto"/>
            </w:tcBorders>
            <w:hideMark/>
          </w:tcPr>
          <w:p w:rsidR="00F041CF" w:rsidRPr="00F041CF" w:rsidRDefault="00F041CF" w:rsidP="00E7344C">
            <w:pPr>
              <w:autoSpaceDE w:val="0"/>
              <w:autoSpaceDN w:val="0"/>
              <w:adjustRightInd w:val="0"/>
              <w:rPr>
                <w:sz w:val="16"/>
                <w:szCs w:val="16"/>
              </w:rPr>
            </w:pPr>
            <w:r w:rsidRPr="00F041CF">
              <w:rPr>
                <w:rFonts w:eastAsia="Calibri"/>
                <w:sz w:val="16"/>
                <w:szCs w:val="16"/>
              </w:rPr>
              <w:t>* B=granty GAČR nebo jiné odpovídající grantové agentury, C=rezortní ministerské granty (včetně výzkumných záměrů MŠMT, s výjimkou FRVŠ)</w:t>
            </w:r>
          </w:p>
        </w:tc>
      </w:tr>
    </w:tbl>
    <w:p w:rsidR="003A0BBD" w:rsidRDefault="003A0BBD" w:rsidP="00E7344C">
      <w:r>
        <w:br w:type="page"/>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F041CF" w:rsidRPr="00F041CF" w:rsidTr="004469EA">
        <w:tc>
          <w:tcPr>
            <w:tcW w:w="10065" w:type="dxa"/>
            <w:tcBorders>
              <w:top w:val="single" w:sz="4" w:space="0" w:color="auto"/>
              <w:left w:val="single" w:sz="4" w:space="0" w:color="auto"/>
              <w:bottom w:val="single" w:sz="4" w:space="0" w:color="auto"/>
              <w:right w:val="single" w:sz="4" w:space="0" w:color="auto"/>
            </w:tcBorders>
            <w:shd w:val="clear" w:color="auto" w:fill="F7CAAC"/>
            <w:hideMark/>
          </w:tcPr>
          <w:p w:rsidR="00F041CF" w:rsidRPr="00F041CF" w:rsidRDefault="00F041CF" w:rsidP="00E7344C">
            <w:pPr>
              <w:rPr>
                <w:sz w:val="24"/>
              </w:rPr>
            </w:pPr>
            <w:r w:rsidRPr="00F041CF">
              <w:rPr>
                <w:b/>
              </w:rPr>
              <w:t>Odborné aktivity vztahující se k tvůrčí, resp. vědecké a umělecké činnosti vysoké školy, která souvisí se studijním programem</w:t>
            </w:r>
          </w:p>
        </w:tc>
      </w:tr>
      <w:tr w:rsidR="00F041CF" w:rsidRPr="00F041CF" w:rsidTr="004469EA">
        <w:trPr>
          <w:trHeight w:val="2422"/>
        </w:trPr>
        <w:tc>
          <w:tcPr>
            <w:tcW w:w="10065" w:type="dxa"/>
            <w:tcBorders>
              <w:top w:val="single" w:sz="4" w:space="0" w:color="auto"/>
              <w:left w:val="single" w:sz="4" w:space="0" w:color="auto"/>
              <w:bottom w:val="single" w:sz="4" w:space="0" w:color="auto"/>
              <w:right w:val="single" w:sz="4" w:space="0" w:color="auto"/>
            </w:tcBorders>
            <w:shd w:val="clear" w:color="auto" w:fill="FFFFFF"/>
            <w:hideMark/>
          </w:tcPr>
          <w:p w:rsidR="00F041CF" w:rsidRDefault="00F041CF" w:rsidP="0024169C">
            <w:r w:rsidRPr="00495F5C">
              <w:t>Na základě Hodnocení výsledků výzkumných organizací za rok 2011 Radou pro výzkum, vývoj a inovace se zvýšila publikační činnost FHS UTB v porovnání s rokem 2010 o 200%.</w:t>
            </w:r>
          </w:p>
          <w:p w:rsidR="00074DCE" w:rsidRPr="00495F5C" w:rsidRDefault="00074DCE" w:rsidP="0024169C"/>
          <w:tbl>
            <w:tblPr>
              <w:tblStyle w:val="Mkatabulky"/>
              <w:tblpPr w:leftFromText="141" w:rightFromText="141" w:vertAnchor="text" w:tblpY="1"/>
              <w:tblOverlap w:val="never"/>
              <w:tblW w:w="10153" w:type="dxa"/>
              <w:tblBorders>
                <w:left w:val="none" w:sz="0" w:space="0" w:color="auto"/>
                <w:bottom w:val="none" w:sz="0" w:space="0" w:color="auto"/>
              </w:tblBorders>
              <w:tblLayout w:type="fixed"/>
              <w:tblLook w:val="04A0" w:firstRow="1" w:lastRow="0" w:firstColumn="1" w:lastColumn="0" w:noHBand="0" w:noVBand="1"/>
            </w:tblPr>
            <w:tblGrid>
              <w:gridCol w:w="1696"/>
              <w:gridCol w:w="8457"/>
            </w:tblGrid>
            <w:tr w:rsidR="0024169C" w:rsidTr="0024169C">
              <w:trPr>
                <w:trHeight w:val="244"/>
              </w:trPr>
              <w:tc>
                <w:tcPr>
                  <w:tcW w:w="1696" w:type="dxa"/>
                </w:tcPr>
                <w:p w:rsidR="00074DCE" w:rsidRDefault="008419BC" w:rsidP="0024169C">
                  <w:pPr>
                    <w:ind w:left="-44"/>
                    <w:jc w:val="right"/>
                  </w:pPr>
                  <w:r>
                    <w:t xml:space="preserve"> 1</w:t>
                  </w:r>
                  <w:r w:rsidR="00074DCE" w:rsidRPr="00495F5C">
                    <w:t>2. - 14. 9. 2018</w:t>
                  </w:r>
                </w:p>
              </w:tc>
              <w:tc>
                <w:tcPr>
                  <w:tcW w:w="8457" w:type="dxa"/>
                </w:tcPr>
                <w:p w:rsidR="00074DCE" w:rsidRDefault="00074DCE" w:rsidP="0024169C">
                  <w:r w:rsidRPr="00495F5C">
                    <w:t xml:space="preserve">Konference České asociace pedagogického výzkumu Transdisciplinarita v pedagogických vědách </w:t>
                  </w:r>
                </w:p>
              </w:tc>
            </w:tr>
            <w:tr w:rsidR="0024169C" w:rsidTr="0024169C">
              <w:trPr>
                <w:trHeight w:val="261"/>
              </w:trPr>
              <w:tc>
                <w:tcPr>
                  <w:tcW w:w="1696" w:type="dxa"/>
                </w:tcPr>
                <w:p w:rsidR="00074DCE" w:rsidRDefault="00074DCE" w:rsidP="0024169C">
                  <w:pPr>
                    <w:jc w:val="right"/>
                  </w:pPr>
                  <w:r w:rsidRPr="00495F5C">
                    <w:t xml:space="preserve">3. 10. 2018      </w:t>
                  </w:r>
                </w:p>
              </w:tc>
              <w:tc>
                <w:tcPr>
                  <w:tcW w:w="8457" w:type="dxa"/>
                </w:tcPr>
                <w:p w:rsidR="00074DCE" w:rsidRDefault="009B69D1" w:rsidP="0024169C">
                  <w:r w:rsidRPr="00495F5C">
                    <w:t xml:space="preserve">Fórum mladých výzkumníků IV. </w:t>
                  </w:r>
                </w:p>
              </w:tc>
            </w:tr>
            <w:tr w:rsidR="0024169C" w:rsidTr="0024169C">
              <w:trPr>
                <w:trHeight w:val="232"/>
              </w:trPr>
              <w:tc>
                <w:tcPr>
                  <w:tcW w:w="1696" w:type="dxa"/>
                </w:tcPr>
                <w:p w:rsidR="00074DCE" w:rsidRDefault="009B69D1" w:rsidP="0024169C">
                  <w:pPr>
                    <w:jc w:val="right"/>
                  </w:pPr>
                  <w:r w:rsidRPr="00495F5C">
                    <w:t>21. - 22. 12. 2017</w:t>
                  </w:r>
                </w:p>
              </w:tc>
              <w:tc>
                <w:tcPr>
                  <w:tcW w:w="8457" w:type="dxa"/>
                </w:tcPr>
                <w:p w:rsidR="00074DCE" w:rsidRDefault="009B69D1" w:rsidP="0024169C">
                  <w:r w:rsidRPr="00495F5C">
                    <w:t xml:space="preserve">Študentské fórum </w:t>
                  </w:r>
                  <w:r>
                    <w:t xml:space="preserve">- </w:t>
                  </w:r>
                  <w:r w:rsidRPr="00495F5C">
                    <w:t xml:space="preserve">Metodologické otázky tvorby študentských výskumných projektov </w:t>
                  </w:r>
                  <w:r>
                    <w:br/>
                  </w:r>
                  <w:r w:rsidRPr="00495F5C">
                    <w:t>v pregraduálnom i postgraduálnom štúdiu (Studentská vědecká konference)</w:t>
                  </w:r>
                </w:p>
              </w:tc>
            </w:tr>
            <w:tr w:rsidR="0024169C" w:rsidTr="0024169C">
              <w:trPr>
                <w:trHeight w:val="232"/>
              </w:trPr>
              <w:tc>
                <w:tcPr>
                  <w:tcW w:w="1696" w:type="dxa"/>
                </w:tcPr>
                <w:p w:rsidR="00074DCE" w:rsidRDefault="009B69D1" w:rsidP="0024169C">
                  <w:pPr>
                    <w:jc w:val="right"/>
                  </w:pPr>
                  <w:r w:rsidRPr="00495F5C">
                    <w:t xml:space="preserve">25. 10. 2017         </w:t>
                  </w:r>
                </w:p>
              </w:tc>
              <w:tc>
                <w:tcPr>
                  <w:tcW w:w="8457" w:type="dxa"/>
                </w:tcPr>
                <w:p w:rsidR="00074DCE" w:rsidRDefault="009B69D1" w:rsidP="0024169C">
                  <w:r>
                    <w:t>Fórum mladých výzkumníků V. (Studentská vědecká konference)</w:t>
                  </w:r>
                </w:p>
              </w:tc>
            </w:tr>
            <w:tr w:rsidR="0024169C" w:rsidTr="0024169C">
              <w:trPr>
                <w:trHeight w:val="224"/>
              </w:trPr>
              <w:tc>
                <w:tcPr>
                  <w:tcW w:w="1696" w:type="dxa"/>
                </w:tcPr>
                <w:p w:rsidR="00074DCE" w:rsidRDefault="009B69D1" w:rsidP="0024169C">
                  <w:pPr>
                    <w:jc w:val="right"/>
                  </w:pPr>
                  <w:r w:rsidRPr="00495F5C">
                    <w:t xml:space="preserve">19. 10. 2016         </w:t>
                  </w:r>
                </w:p>
              </w:tc>
              <w:tc>
                <w:tcPr>
                  <w:tcW w:w="8457" w:type="dxa"/>
                </w:tcPr>
                <w:p w:rsidR="00074DCE" w:rsidRDefault="009B69D1" w:rsidP="0024169C">
                  <w:r w:rsidRPr="00495F5C">
                    <w:t>Fórum mladých výzkumníků IV. (Studentská vědecká konference)</w:t>
                  </w:r>
                </w:p>
              </w:tc>
            </w:tr>
            <w:tr w:rsidR="0024169C" w:rsidTr="0024169C">
              <w:trPr>
                <w:trHeight w:val="232"/>
              </w:trPr>
              <w:tc>
                <w:tcPr>
                  <w:tcW w:w="1696" w:type="dxa"/>
                </w:tcPr>
                <w:p w:rsidR="00074DCE" w:rsidRDefault="0005539E" w:rsidP="0024169C">
                  <w:pPr>
                    <w:jc w:val="right"/>
                  </w:pPr>
                  <w:r w:rsidRPr="00495F5C">
                    <w:t xml:space="preserve">26. - 27. 3. 2015  </w:t>
                  </w:r>
                </w:p>
              </w:tc>
              <w:tc>
                <w:tcPr>
                  <w:tcW w:w="8457" w:type="dxa"/>
                </w:tcPr>
                <w:p w:rsidR="00074DCE" w:rsidRDefault="0005539E" w:rsidP="0024169C">
                  <w:pPr>
                    <w:pStyle w:val="Odstavecseseznamem"/>
                    <w:ind w:left="0"/>
                  </w:pPr>
                  <w:r w:rsidRPr="00495F5C">
                    <w:t>Nové výzvy pro předškolní pedagogiku (odborná konference s mezinárodní účastí, vystoupení ministryně školství, mládeže a tělovýchovy Kateřiny Valachové</w:t>
                  </w:r>
                </w:p>
              </w:tc>
            </w:tr>
            <w:tr w:rsidR="0024169C" w:rsidTr="0024169C">
              <w:trPr>
                <w:trHeight w:val="232"/>
              </w:trPr>
              <w:tc>
                <w:tcPr>
                  <w:tcW w:w="1696" w:type="dxa"/>
                </w:tcPr>
                <w:p w:rsidR="00074DCE" w:rsidRDefault="0005539E" w:rsidP="0024169C">
                  <w:pPr>
                    <w:jc w:val="right"/>
                  </w:pPr>
                  <w:r w:rsidRPr="00495F5C">
                    <w:t xml:space="preserve">5. 11. 2015           </w:t>
                  </w:r>
                </w:p>
              </w:tc>
              <w:tc>
                <w:tcPr>
                  <w:tcW w:w="8457" w:type="dxa"/>
                </w:tcPr>
                <w:p w:rsidR="00074DCE" w:rsidRDefault="0005539E" w:rsidP="0024169C">
                  <w:pPr>
                    <w:pStyle w:val="Odstavecseseznamem"/>
                    <w:ind w:left="0"/>
                  </w:pPr>
                  <w:r w:rsidRPr="00495F5C">
                    <w:t>Fórum mladých výzkumníků III. (Studentská vědecká konference)</w:t>
                  </w:r>
                </w:p>
              </w:tc>
            </w:tr>
            <w:tr w:rsidR="0024169C" w:rsidTr="0024169C">
              <w:trPr>
                <w:trHeight w:val="232"/>
              </w:trPr>
              <w:tc>
                <w:tcPr>
                  <w:tcW w:w="1696" w:type="dxa"/>
                </w:tcPr>
                <w:p w:rsidR="00074DCE" w:rsidRDefault="0005539E" w:rsidP="0024169C">
                  <w:pPr>
                    <w:jc w:val="right"/>
                  </w:pPr>
                  <w:r w:rsidRPr="00495F5C">
                    <w:rPr>
                      <w:bCs/>
                    </w:rPr>
                    <w:t xml:space="preserve">25. – 26. 4. 2013  </w:t>
                  </w:r>
                </w:p>
              </w:tc>
              <w:tc>
                <w:tcPr>
                  <w:tcW w:w="8457" w:type="dxa"/>
                </w:tcPr>
                <w:p w:rsidR="00074DCE" w:rsidRDefault="0005539E" w:rsidP="0024169C">
                  <w:pPr>
                    <w:pStyle w:val="Odstavecseseznamem"/>
                    <w:ind w:left="0"/>
                  </w:pPr>
                  <w:r w:rsidRPr="00495F5C">
                    <w:t xml:space="preserve">Konference I. visehradské stretnutie na Fakultě sociálnych vied UKF v Nitre (projekt V4) – FHS UTB </w:t>
                  </w:r>
                  <w:r>
                    <w:br/>
                  </w:r>
                  <w:r w:rsidRPr="00495F5C">
                    <w:t>je spolupartnerem a 2 akademičtí pracovníci ÚPV FHS jsou ve vědeckém výboru konference</w:t>
                  </w:r>
                </w:p>
              </w:tc>
            </w:tr>
            <w:tr w:rsidR="00074DCE" w:rsidTr="0024169C">
              <w:trPr>
                <w:trHeight w:val="232"/>
              </w:trPr>
              <w:tc>
                <w:tcPr>
                  <w:tcW w:w="1696" w:type="dxa"/>
                </w:tcPr>
                <w:p w:rsidR="00074DCE" w:rsidRDefault="0005539E" w:rsidP="0024169C">
                  <w:pPr>
                    <w:jc w:val="right"/>
                  </w:pPr>
                  <w:r w:rsidRPr="00495F5C">
                    <w:rPr>
                      <w:bCs/>
                    </w:rPr>
                    <w:t>6 .</w:t>
                  </w:r>
                  <w:r w:rsidR="008419BC">
                    <w:rPr>
                      <w:bCs/>
                    </w:rPr>
                    <w:t xml:space="preserve"> </w:t>
                  </w:r>
                  <w:r w:rsidRPr="00495F5C">
                    <w:rPr>
                      <w:bCs/>
                    </w:rPr>
                    <w:t xml:space="preserve">- 7. 12. 2012     </w:t>
                  </w:r>
                </w:p>
              </w:tc>
              <w:tc>
                <w:tcPr>
                  <w:tcW w:w="8457" w:type="dxa"/>
                </w:tcPr>
                <w:p w:rsidR="00074DCE" w:rsidRDefault="0005539E" w:rsidP="0024169C">
                  <w:pPr>
                    <w:pStyle w:val="Odstavecseseznamem"/>
                    <w:ind w:left="0"/>
                  </w:pPr>
                  <w:r w:rsidRPr="00495F5C">
                    <w:t xml:space="preserve">Mezinárodní konference Študentské fórum XIII. s názvem </w:t>
                  </w:r>
                  <w:r w:rsidRPr="00495F5C">
                    <w:rPr>
                      <w:iCs/>
                    </w:rPr>
                    <w:t xml:space="preserve">Metodologické otázky tvorby študentských </w:t>
                  </w:r>
                  <w:r>
                    <w:rPr>
                      <w:iCs/>
                    </w:rPr>
                    <w:br/>
                  </w:r>
                  <w:r w:rsidRPr="00495F5C">
                    <w:rPr>
                      <w:iCs/>
                    </w:rPr>
                    <w:t xml:space="preserve">a doktorandských výskumných projektov </w:t>
                  </w:r>
                  <w:r w:rsidRPr="00495F5C">
                    <w:t xml:space="preserve">ve spolupráci s Občianským združením </w:t>
                  </w:r>
                  <w:r w:rsidR="0024169C">
                    <w:br/>
                  </w:r>
                  <w:r w:rsidRPr="00495F5C">
                    <w:t>Výchova – Veda – Vzdelávanie – Výskum, Velké Bílovice (ÚPV/FHS)</w:t>
                  </w:r>
                </w:p>
              </w:tc>
            </w:tr>
            <w:tr w:rsidR="00074DCE" w:rsidTr="0024169C">
              <w:trPr>
                <w:trHeight w:val="232"/>
              </w:trPr>
              <w:tc>
                <w:tcPr>
                  <w:tcW w:w="1696" w:type="dxa"/>
                </w:tcPr>
                <w:p w:rsidR="00074DCE" w:rsidRDefault="0005539E" w:rsidP="0024169C">
                  <w:pPr>
                    <w:jc w:val="right"/>
                  </w:pPr>
                  <w:r w:rsidRPr="00495F5C">
                    <w:rPr>
                      <w:bCs/>
                    </w:rPr>
                    <w:t>13. 2., 11. 9., 9. 10. a 27. 11. 2010</w:t>
                  </w:r>
                </w:p>
              </w:tc>
              <w:tc>
                <w:tcPr>
                  <w:tcW w:w="8457" w:type="dxa"/>
                </w:tcPr>
                <w:p w:rsidR="00074DCE" w:rsidRDefault="0005539E" w:rsidP="0024169C">
                  <w:pPr>
                    <w:pStyle w:val="Odstavecseseznamem"/>
                    <w:ind w:left="0"/>
                  </w:pPr>
                  <w:r w:rsidRPr="00495F5C">
                    <w:t xml:space="preserve">Oxford Methodology Day ve spolupráci s Oxford University Press, Zlínským krajem a společností </w:t>
                  </w:r>
                  <w:r w:rsidR="0024169C">
                    <w:br/>
                  </w:r>
                  <w:r w:rsidRPr="00495F5C">
                    <w:t>AV Media, s.r.o. (ÚAA/FHS)</w:t>
                  </w:r>
                </w:p>
              </w:tc>
            </w:tr>
            <w:tr w:rsidR="00074DCE" w:rsidTr="0024169C">
              <w:trPr>
                <w:trHeight w:val="224"/>
              </w:trPr>
              <w:tc>
                <w:tcPr>
                  <w:tcW w:w="1696" w:type="dxa"/>
                </w:tcPr>
                <w:p w:rsidR="00074DCE" w:rsidRDefault="0005539E" w:rsidP="0024169C">
                  <w:pPr>
                    <w:jc w:val="right"/>
                  </w:pPr>
                  <w:r w:rsidRPr="00495F5C">
                    <w:t xml:space="preserve">11. 10. 2012        </w:t>
                  </w:r>
                </w:p>
              </w:tc>
              <w:tc>
                <w:tcPr>
                  <w:tcW w:w="8457" w:type="dxa"/>
                </w:tcPr>
                <w:p w:rsidR="00074DCE" w:rsidRDefault="0005539E" w:rsidP="0024169C">
                  <w:pPr>
                    <w:pStyle w:val="Odstavecseseznamem"/>
                    <w:ind w:left="0"/>
                  </w:pPr>
                  <w:r w:rsidRPr="00495F5C">
                    <w:t>Mezinárodní sympozium Interra 15 s názvem Andragogické a multikulturní kompetence v edukační, sociální a zdravotnické práci</w:t>
                  </w:r>
                  <w:r>
                    <w:t xml:space="preserve"> pomáhajících profesí (ÚPV/FHS)</w:t>
                  </w:r>
                </w:p>
              </w:tc>
            </w:tr>
            <w:tr w:rsidR="00074DCE" w:rsidTr="0024169C">
              <w:trPr>
                <w:trHeight w:val="232"/>
              </w:trPr>
              <w:tc>
                <w:tcPr>
                  <w:tcW w:w="1696" w:type="dxa"/>
                </w:tcPr>
                <w:p w:rsidR="00074DCE" w:rsidRDefault="0005539E" w:rsidP="0024169C">
                  <w:pPr>
                    <w:jc w:val="right"/>
                  </w:pPr>
                  <w:r w:rsidRPr="00495F5C">
                    <w:t>5.</w:t>
                  </w:r>
                  <w:r w:rsidR="008419BC">
                    <w:t xml:space="preserve"> </w:t>
                  </w:r>
                  <w:r w:rsidRPr="00495F5C">
                    <w:t xml:space="preserve">- 6. 9. 2012      </w:t>
                  </w:r>
                </w:p>
              </w:tc>
              <w:tc>
                <w:tcPr>
                  <w:tcW w:w="8457" w:type="dxa"/>
                </w:tcPr>
                <w:p w:rsidR="00074DCE" w:rsidRDefault="0005539E" w:rsidP="0024169C">
                  <w:pPr>
                    <w:pStyle w:val="Odstavecseseznamem"/>
                    <w:ind w:left="0"/>
                  </w:pPr>
                  <w:r w:rsidRPr="00495F5C">
                    <w:t>Konference From Theory to Practice</w:t>
                  </w:r>
                  <w:r>
                    <w:t xml:space="preserve"> s mezinárodní účastí (ÚAA/FHS)</w:t>
                  </w:r>
                </w:p>
              </w:tc>
            </w:tr>
            <w:tr w:rsidR="00074DCE" w:rsidTr="0024169C">
              <w:trPr>
                <w:trHeight w:val="232"/>
              </w:trPr>
              <w:tc>
                <w:tcPr>
                  <w:tcW w:w="1696" w:type="dxa"/>
                </w:tcPr>
                <w:p w:rsidR="00074DCE" w:rsidRDefault="0005539E" w:rsidP="0024169C">
                  <w:pPr>
                    <w:jc w:val="right"/>
                  </w:pPr>
                  <w:r w:rsidRPr="00495F5C">
                    <w:t xml:space="preserve">9. 12. 2011          </w:t>
                  </w:r>
                </w:p>
              </w:tc>
              <w:tc>
                <w:tcPr>
                  <w:tcW w:w="8457" w:type="dxa"/>
                </w:tcPr>
                <w:p w:rsidR="00074DCE" w:rsidRDefault="0005539E" w:rsidP="0024169C">
                  <w:pPr>
                    <w:pStyle w:val="Odstavecseseznamem"/>
                    <w:ind w:left="0"/>
                  </w:pPr>
                  <w:r w:rsidRPr="00495F5C">
                    <w:t xml:space="preserve">Konference Interdisciplinárna kooperácia v ošetrovateľstve, pôrodnej asistencii a sociálnej práci </w:t>
                  </w:r>
                  <w:r w:rsidR="008419BC">
                    <w:br/>
                  </w:r>
                  <w:r w:rsidRPr="00495F5C">
                    <w:t>s mezinárodní účastí ve spolupráci s Fakultou zdravotníctva Katolícké univerzity v Ružomberku, Slovensko (Institut zdravotnický</w:t>
                  </w:r>
                  <w:r>
                    <w:t>ch studií – dále jen „IZS“/FHS)</w:t>
                  </w:r>
                </w:p>
              </w:tc>
            </w:tr>
            <w:tr w:rsidR="00074DCE" w:rsidTr="0024169C">
              <w:trPr>
                <w:trHeight w:val="232"/>
              </w:trPr>
              <w:tc>
                <w:tcPr>
                  <w:tcW w:w="1696" w:type="dxa"/>
                </w:tcPr>
                <w:p w:rsidR="00074DCE" w:rsidRDefault="0005539E" w:rsidP="0024169C">
                  <w:pPr>
                    <w:jc w:val="right"/>
                  </w:pPr>
                  <w:r w:rsidRPr="00495F5C">
                    <w:t xml:space="preserve">7. - 9. 12. 2011    </w:t>
                  </w:r>
                </w:p>
              </w:tc>
              <w:tc>
                <w:tcPr>
                  <w:tcW w:w="8457" w:type="dxa"/>
                </w:tcPr>
                <w:p w:rsidR="00074DCE" w:rsidRDefault="0005539E" w:rsidP="0024169C">
                  <w:pPr>
                    <w:pStyle w:val="Odstavecseseznamem"/>
                    <w:ind w:left="0"/>
                  </w:pPr>
                  <w:r w:rsidRPr="00495F5C">
                    <w:t>Konference s názvem Učitelovo myšlení a uvažování (ÚPV/FHS)</w:t>
                  </w:r>
                </w:p>
              </w:tc>
            </w:tr>
            <w:tr w:rsidR="00074DCE" w:rsidTr="0024169C">
              <w:trPr>
                <w:trHeight w:val="453"/>
              </w:trPr>
              <w:tc>
                <w:tcPr>
                  <w:tcW w:w="1696" w:type="dxa"/>
                </w:tcPr>
                <w:p w:rsidR="00074DCE" w:rsidRDefault="0005539E" w:rsidP="0024169C">
                  <w:pPr>
                    <w:pStyle w:val="Odstavecseseznamem"/>
                    <w:ind w:left="0"/>
                    <w:jc w:val="right"/>
                  </w:pPr>
                  <w:r w:rsidRPr="00495F5C">
                    <w:t xml:space="preserve">19. 4., 5. 10. a </w:t>
                  </w:r>
                  <w:r w:rsidR="008419BC">
                    <w:br/>
                  </w:r>
                  <w:r w:rsidRPr="00495F5C">
                    <w:t xml:space="preserve">7. 11. 2011 </w:t>
                  </w:r>
                </w:p>
              </w:tc>
              <w:tc>
                <w:tcPr>
                  <w:tcW w:w="8457" w:type="dxa"/>
                </w:tcPr>
                <w:p w:rsidR="00074DCE" w:rsidRDefault="0005539E" w:rsidP="0024169C">
                  <w:r w:rsidRPr="00495F5C">
                    <w:t>Oxford Methodology Day ve spolupráci s Oxford University Press, Zlínským krajem a společn</w:t>
                  </w:r>
                  <w:r>
                    <w:t xml:space="preserve">ostí </w:t>
                  </w:r>
                  <w:r w:rsidR="0024169C">
                    <w:br/>
                  </w:r>
                  <w:r>
                    <w:t>AV Media, s.r.o. (ÚAA/FHS)</w:t>
                  </w:r>
                </w:p>
              </w:tc>
            </w:tr>
            <w:tr w:rsidR="0005539E" w:rsidTr="0024169C">
              <w:trPr>
                <w:trHeight w:val="232"/>
              </w:trPr>
              <w:tc>
                <w:tcPr>
                  <w:tcW w:w="1696" w:type="dxa"/>
                </w:tcPr>
                <w:p w:rsidR="0005539E" w:rsidRDefault="0005539E" w:rsidP="0024169C">
                  <w:pPr>
                    <w:jc w:val="right"/>
                  </w:pPr>
                  <w:r w:rsidRPr="00495F5C">
                    <w:t xml:space="preserve">18. 10. 2011        </w:t>
                  </w:r>
                </w:p>
              </w:tc>
              <w:tc>
                <w:tcPr>
                  <w:tcW w:w="8457" w:type="dxa"/>
                </w:tcPr>
                <w:p w:rsidR="0005539E" w:rsidRDefault="0005539E" w:rsidP="0024169C">
                  <w:pPr>
                    <w:pStyle w:val="Odstavecseseznamem"/>
                    <w:ind w:left="0"/>
                  </w:pPr>
                  <w:r w:rsidRPr="00495F5C">
                    <w:t>Sympozium Současná orientace andragogiky a</w:t>
                  </w:r>
                  <w:r>
                    <w:t xml:space="preserve"> její další směřování (ÚPV/FHS)</w:t>
                  </w:r>
                </w:p>
              </w:tc>
            </w:tr>
            <w:tr w:rsidR="0005539E" w:rsidTr="0024169C">
              <w:trPr>
                <w:trHeight w:val="232"/>
              </w:trPr>
              <w:tc>
                <w:tcPr>
                  <w:tcW w:w="1696" w:type="dxa"/>
                </w:tcPr>
                <w:p w:rsidR="0005539E" w:rsidRDefault="0005539E" w:rsidP="0024169C">
                  <w:pPr>
                    <w:jc w:val="right"/>
                  </w:pPr>
                  <w:r w:rsidRPr="00495F5C">
                    <w:t xml:space="preserve">6. 10. 2011          </w:t>
                  </w:r>
                </w:p>
              </w:tc>
              <w:tc>
                <w:tcPr>
                  <w:tcW w:w="8457" w:type="dxa"/>
                </w:tcPr>
                <w:p w:rsidR="0005539E" w:rsidRDefault="0005539E" w:rsidP="0024169C">
                  <w:pPr>
                    <w:pStyle w:val="Odstavecseseznamem"/>
                    <w:ind w:left="0"/>
                  </w:pPr>
                  <w:r w:rsidRPr="00495F5C">
                    <w:t>Konference Rodina v zdraví a chorobe ve spolupráci s Fakultou zdravotníctva, Katolícké unive</w:t>
                  </w:r>
                  <w:r>
                    <w:t xml:space="preserve">rzity </w:t>
                  </w:r>
                  <w:r w:rsidR="0024169C">
                    <w:br/>
                  </w:r>
                  <w:r>
                    <w:t>v Ružomberku (IZS/FHS)</w:t>
                  </w:r>
                </w:p>
              </w:tc>
            </w:tr>
            <w:tr w:rsidR="0005539E" w:rsidTr="0024169C">
              <w:trPr>
                <w:trHeight w:val="232"/>
              </w:trPr>
              <w:tc>
                <w:tcPr>
                  <w:tcW w:w="1696" w:type="dxa"/>
                </w:tcPr>
                <w:p w:rsidR="0005539E" w:rsidRDefault="0005539E" w:rsidP="0024169C">
                  <w:pPr>
                    <w:jc w:val="right"/>
                  </w:pPr>
                  <w:r w:rsidRPr="00495F5C">
                    <w:t xml:space="preserve">15. – 16. 9. 2011  </w:t>
                  </w:r>
                </w:p>
              </w:tc>
              <w:tc>
                <w:tcPr>
                  <w:tcW w:w="8457" w:type="dxa"/>
                </w:tcPr>
                <w:p w:rsidR="0005539E" w:rsidRDefault="0005539E" w:rsidP="0024169C">
                  <w:pPr>
                    <w:pStyle w:val="Odstavecseseznamem"/>
                    <w:ind w:left="0"/>
                  </w:pPr>
                  <w:r w:rsidRPr="00495F5C">
                    <w:t xml:space="preserve">Konference 5. dny sociální práce na téma Vzdělávání v sociální práci, Filozofická fakulta </w:t>
                  </w:r>
                  <w:r w:rsidR="0024169C">
                    <w:br/>
                  </w:r>
                  <w:r w:rsidRPr="00495F5C">
                    <w:t>UK Prah</w:t>
                  </w:r>
                  <w:r>
                    <w:t>a –</w:t>
                  </w:r>
                  <w:r w:rsidR="003E5FF3">
                    <w:t xml:space="preserve"> </w:t>
                  </w:r>
                  <w:r>
                    <w:t>FHS spolupořadatel (ÚPV/FHS)</w:t>
                  </w:r>
                </w:p>
              </w:tc>
            </w:tr>
            <w:tr w:rsidR="0005539E" w:rsidTr="0024169C">
              <w:trPr>
                <w:trHeight w:val="232"/>
              </w:trPr>
              <w:tc>
                <w:tcPr>
                  <w:tcW w:w="1696" w:type="dxa"/>
                </w:tcPr>
                <w:p w:rsidR="0005539E" w:rsidRDefault="0005539E" w:rsidP="0024169C">
                  <w:pPr>
                    <w:jc w:val="right"/>
                  </w:pPr>
                  <w:r w:rsidRPr="00495F5C">
                    <w:t xml:space="preserve">7. -8. 9. 2011       </w:t>
                  </w:r>
                </w:p>
              </w:tc>
              <w:tc>
                <w:tcPr>
                  <w:tcW w:w="8457" w:type="dxa"/>
                </w:tcPr>
                <w:p w:rsidR="0024169C" w:rsidRDefault="0005539E" w:rsidP="0024169C">
                  <w:pPr>
                    <w:pStyle w:val="Odstavecseseznamem"/>
                    <w:ind w:left="0"/>
                  </w:pPr>
                  <w:r w:rsidRPr="00495F5C">
                    <w:t>Konference Theories and Practices – Third International Conference on Anglophone Studies</w:t>
                  </w:r>
                  <w:r>
                    <w:t xml:space="preserve"> </w:t>
                  </w:r>
                </w:p>
                <w:p w:rsidR="0005539E" w:rsidRDefault="0005539E" w:rsidP="0024169C">
                  <w:pPr>
                    <w:pStyle w:val="Odstavecseseznamem"/>
                    <w:ind w:left="0"/>
                  </w:pPr>
                  <w:r>
                    <w:t>s mezinárodní účastí (ÚAA/FHS)</w:t>
                  </w:r>
                </w:p>
              </w:tc>
            </w:tr>
            <w:tr w:rsidR="0005539E" w:rsidTr="0024169C">
              <w:trPr>
                <w:trHeight w:val="232"/>
              </w:trPr>
              <w:tc>
                <w:tcPr>
                  <w:tcW w:w="1696" w:type="dxa"/>
                </w:tcPr>
                <w:p w:rsidR="0005539E" w:rsidRDefault="0005539E" w:rsidP="0024169C">
                  <w:pPr>
                    <w:jc w:val="right"/>
                  </w:pPr>
                  <w:r w:rsidRPr="00495F5C">
                    <w:t xml:space="preserve">18. - 19. 5. 2011   </w:t>
                  </w:r>
                </w:p>
              </w:tc>
              <w:tc>
                <w:tcPr>
                  <w:tcW w:w="8457" w:type="dxa"/>
                </w:tcPr>
                <w:p w:rsidR="0005539E" w:rsidRDefault="0005539E" w:rsidP="0024169C">
                  <w:pPr>
                    <w:pStyle w:val="Odstavecseseznamem"/>
                    <w:ind w:left="0"/>
                  </w:pPr>
                  <w:r w:rsidRPr="00495F5C">
                    <w:t xml:space="preserve">Mezinárodní kongres Historie ošetřovatelství v kontextu historie medicíny a porodní asistence </w:t>
                  </w:r>
                  <w:r w:rsidR="0024169C">
                    <w:br/>
                  </w:r>
                  <w:r w:rsidRPr="00495F5C">
                    <w:t>s mezinárodní účastí, ve spolupráci s Fakultou zdravotníctva Katolíckej univerzity v Ružomberku, Českou asociací sester a Krajskou nemocnicí T.</w:t>
                  </w:r>
                  <w:r>
                    <w:t xml:space="preserve"> Bati, a. s. ve Zlíně (IZS/FHS)</w:t>
                  </w:r>
                </w:p>
              </w:tc>
            </w:tr>
            <w:tr w:rsidR="00436CF1" w:rsidTr="0024169C">
              <w:trPr>
                <w:trHeight w:val="232"/>
              </w:trPr>
              <w:tc>
                <w:tcPr>
                  <w:tcW w:w="1696" w:type="dxa"/>
                </w:tcPr>
                <w:p w:rsidR="00436CF1" w:rsidRPr="00495F5C" w:rsidRDefault="00436CF1" w:rsidP="0024169C">
                  <w:pPr>
                    <w:pStyle w:val="Odstavecseseznamem"/>
                    <w:ind w:left="0"/>
                    <w:jc w:val="right"/>
                  </w:pPr>
                  <w:r w:rsidRPr="00495F5C">
                    <w:t xml:space="preserve">24. - 25. 11. 2010 </w:t>
                  </w:r>
                </w:p>
                <w:p w:rsidR="00436CF1" w:rsidRPr="00495F5C" w:rsidRDefault="00436CF1" w:rsidP="0024169C">
                  <w:pPr>
                    <w:jc w:val="right"/>
                  </w:pPr>
                </w:p>
              </w:tc>
              <w:tc>
                <w:tcPr>
                  <w:tcW w:w="8457" w:type="dxa"/>
                </w:tcPr>
                <w:p w:rsidR="00436CF1" w:rsidRPr="00495F5C" w:rsidRDefault="00436CF1" w:rsidP="0024169C">
                  <w:pPr>
                    <w:pStyle w:val="Odstavecseseznamem"/>
                    <w:ind w:left="0"/>
                  </w:pPr>
                  <w:r w:rsidRPr="00495F5C">
                    <w:t xml:space="preserve">Mezinárodní konference 4. dny sociální práce na téma Politiky a paradigmata sociální práce </w:t>
                  </w:r>
                  <w:r w:rsidR="0024169C">
                    <w:br/>
                  </w:r>
                  <w:r w:rsidRPr="00495F5C">
                    <w:t>– Co jsme zdědili a co s tím uděláme? Ve spolupráci s Katedrou sociálnej práce a sociálnych vied Fakulty sociálnych vied a zdravotníctva UKF v Nitre a Katedrou sociální práce Filozofic</w:t>
                  </w:r>
                  <w:r>
                    <w:t>ké fakulty UK v Praze (ÚPV/FHS)</w:t>
                  </w:r>
                </w:p>
              </w:tc>
            </w:tr>
            <w:tr w:rsidR="00436CF1" w:rsidTr="0024169C">
              <w:trPr>
                <w:trHeight w:val="232"/>
              </w:trPr>
              <w:tc>
                <w:tcPr>
                  <w:tcW w:w="1696" w:type="dxa"/>
                </w:tcPr>
                <w:p w:rsidR="00436CF1" w:rsidRPr="00495F5C" w:rsidRDefault="00436CF1" w:rsidP="0024169C">
                  <w:pPr>
                    <w:jc w:val="right"/>
                  </w:pPr>
                  <w:r w:rsidRPr="00495F5C">
                    <w:t xml:space="preserve">23. 11. 2010        </w:t>
                  </w:r>
                </w:p>
              </w:tc>
              <w:tc>
                <w:tcPr>
                  <w:tcW w:w="8457" w:type="dxa"/>
                </w:tcPr>
                <w:p w:rsidR="0024169C" w:rsidRDefault="00436CF1" w:rsidP="0024169C">
                  <w:pPr>
                    <w:pStyle w:val="Odstavecseseznamem"/>
                    <w:ind w:left="0"/>
                  </w:pPr>
                  <w:r w:rsidRPr="00495F5C">
                    <w:t>Oxford Methodology Day ve spolupráci s Oxford University Press, Zlínským krajem a společn</w:t>
                  </w:r>
                  <w:r>
                    <w:t xml:space="preserve">ostí </w:t>
                  </w:r>
                </w:p>
                <w:p w:rsidR="00436CF1" w:rsidRPr="00495F5C" w:rsidRDefault="00436CF1" w:rsidP="0024169C">
                  <w:pPr>
                    <w:pStyle w:val="Odstavecseseznamem"/>
                    <w:ind w:left="0"/>
                  </w:pPr>
                  <w:r>
                    <w:t>AV Media, s.r.o. (ÚAA/FHS)</w:t>
                  </w:r>
                </w:p>
              </w:tc>
            </w:tr>
            <w:tr w:rsidR="00436CF1" w:rsidTr="0024169C">
              <w:trPr>
                <w:trHeight w:val="232"/>
              </w:trPr>
              <w:tc>
                <w:tcPr>
                  <w:tcW w:w="1696" w:type="dxa"/>
                </w:tcPr>
                <w:p w:rsidR="00436CF1" w:rsidRPr="00495F5C" w:rsidRDefault="00436CF1" w:rsidP="0024169C">
                  <w:pPr>
                    <w:jc w:val="right"/>
                  </w:pPr>
                  <w:r w:rsidRPr="00495F5C">
                    <w:t xml:space="preserve">26. 10. 2010        </w:t>
                  </w:r>
                </w:p>
              </w:tc>
              <w:tc>
                <w:tcPr>
                  <w:tcW w:w="8457" w:type="dxa"/>
                </w:tcPr>
                <w:p w:rsidR="00436CF1" w:rsidRPr="00495F5C" w:rsidRDefault="00436CF1" w:rsidP="0024169C">
                  <w:pPr>
                    <w:pStyle w:val="Odstavecseseznamem"/>
                    <w:ind w:left="0"/>
                  </w:pPr>
                  <w:r w:rsidRPr="00495F5C">
                    <w:t>Konference Pedagogika v ošetřovatelství – tradice, souč</w:t>
                  </w:r>
                  <w:r>
                    <w:t>asnost a perspektivy (ÚASV/FHS)</w:t>
                  </w:r>
                </w:p>
              </w:tc>
            </w:tr>
            <w:tr w:rsidR="00436CF1" w:rsidTr="0024169C">
              <w:trPr>
                <w:trHeight w:val="338"/>
              </w:trPr>
              <w:tc>
                <w:tcPr>
                  <w:tcW w:w="1696" w:type="dxa"/>
                </w:tcPr>
                <w:p w:rsidR="00436CF1" w:rsidRPr="00495F5C" w:rsidRDefault="00436CF1" w:rsidP="0024169C">
                  <w:pPr>
                    <w:jc w:val="right"/>
                  </w:pPr>
                  <w:r w:rsidRPr="00495F5C">
                    <w:t xml:space="preserve">7. 9. 2010            </w:t>
                  </w:r>
                </w:p>
              </w:tc>
              <w:tc>
                <w:tcPr>
                  <w:tcW w:w="8457" w:type="dxa"/>
                </w:tcPr>
                <w:p w:rsidR="00436CF1" w:rsidRPr="00495F5C" w:rsidRDefault="00436CF1" w:rsidP="0024169C">
                  <w:pPr>
                    <w:pStyle w:val="Odstavecseseznamem"/>
                    <w:ind w:left="0"/>
                  </w:pPr>
                  <w:r w:rsidRPr="00495F5C">
                    <w:t>Odborný seminář Rozv</w:t>
                  </w:r>
                  <w:r>
                    <w:t>oj autoregulace učení (ÚPV/FHS)</w:t>
                  </w:r>
                </w:p>
              </w:tc>
            </w:tr>
          </w:tbl>
          <w:p w:rsidR="00B22286" w:rsidRPr="00495F5C" w:rsidRDefault="00B22286" w:rsidP="0024169C"/>
        </w:tc>
      </w:tr>
    </w:tbl>
    <w:p w:rsidR="007B1471" w:rsidRDefault="007B1471">
      <w:r>
        <w:br w:type="page"/>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3F4CF3" w:rsidRPr="00944A9E" w:rsidTr="007B1471">
        <w:trPr>
          <w:trHeight w:val="2422"/>
          <w:jc w:val="center"/>
        </w:trPr>
        <w:tc>
          <w:tcPr>
            <w:tcW w:w="10065" w:type="dxa"/>
            <w:shd w:val="clear" w:color="auto" w:fill="FFFFFF"/>
          </w:tcPr>
          <w:p w:rsidR="008419BC" w:rsidRDefault="008419BC" w:rsidP="00E7344C">
            <w:pPr>
              <w:rPr>
                <w:b/>
              </w:rPr>
            </w:pPr>
          </w:p>
          <w:p w:rsidR="003F4CF3" w:rsidRDefault="003F4CF3" w:rsidP="00E7344C">
            <w:r w:rsidRPr="00944A9E">
              <w:rPr>
                <w:b/>
              </w:rPr>
              <w:t>SVOČ – Studentská vědecká odborná činnost studentů:</w:t>
            </w:r>
            <w:r w:rsidRPr="00944A9E">
              <w:t>studentská soutěž, prezentace vědecko – výzkumných projektů studentů.</w:t>
            </w:r>
          </w:p>
          <w:p w:rsidR="007C3E6C" w:rsidRPr="00944A9E" w:rsidRDefault="007C3E6C" w:rsidP="00E7344C"/>
          <w:p w:rsidR="003F4CF3" w:rsidRPr="00944A9E" w:rsidRDefault="003F4CF3" w:rsidP="00E7344C">
            <w:pPr>
              <w:rPr>
                <w:b/>
              </w:rPr>
            </w:pPr>
            <w:r w:rsidRPr="00944A9E">
              <w:rPr>
                <w:b/>
              </w:rPr>
              <w:t>IP projekty – Institucionální projekty – zahraniční návštěvy profesorů, odborníků:</w:t>
            </w:r>
          </w:p>
          <w:p w:rsidR="003F4CF3" w:rsidRPr="00944A9E" w:rsidRDefault="003F4CF3" w:rsidP="00E7344C">
            <w:r w:rsidRPr="00944A9E">
              <w:t>Komparace mezinárodních zkušeností z oblasti primárního vzdělávání</w:t>
            </w:r>
            <w:r w:rsidRPr="00944A9E">
              <w:tab/>
              <w:t>FHS3A/2017</w:t>
            </w:r>
            <w:r w:rsidR="008763BF">
              <w:t xml:space="preserve"> </w:t>
            </w:r>
            <w:r w:rsidR="005F532C">
              <w:t>PhDr. Barbora Petrů Puhrová</w:t>
            </w:r>
            <w:r w:rsidRPr="00944A9E">
              <w:t>;</w:t>
            </w:r>
          </w:p>
          <w:p w:rsidR="003F4CF3" w:rsidRDefault="003F4CF3" w:rsidP="00E7344C">
            <w:r w:rsidRPr="00944A9E">
              <w:t>Komparace nových trendů ve školní pedagogice FHS3A/2016 Mgr. Hana Navrátilová;</w:t>
            </w:r>
            <w:r w:rsidR="008763BF">
              <w:t xml:space="preserve"> </w:t>
            </w:r>
            <w:r w:rsidRPr="00944A9E">
              <w:t>Pobyt zahraničního hostujícího profesora podporující inovaci předmětu Pedagogická diagnostika</w:t>
            </w:r>
            <w:r w:rsidR="008763BF">
              <w:t xml:space="preserve"> </w:t>
            </w:r>
            <w:r w:rsidRPr="00944A9E">
              <w:t xml:space="preserve">FHS4A/2016 </w:t>
            </w:r>
            <w:r w:rsidR="005F532C">
              <w:t>PhDr. Barbora Petrů Puhrová</w:t>
            </w:r>
            <w:r w:rsidRPr="00944A9E">
              <w:t>.</w:t>
            </w:r>
          </w:p>
          <w:p w:rsidR="007C3E6C" w:rsidRPr="00944A9E" w:rsidRDefault="007C3E6C" w:rsidP="00E7344C"/>
          <w:p w:rsidR="003F4CF3" w:rsidRDefault="003F4CF3" w:rsidP="00E7344C">
            <w:pPr>
              <w:rPr>
                <w:b/>
              </w:rPr>
            </w:pPr>
            <w:r w:rsidRPr="00944A9E">
              <w:rPr>
                <w:b/>
              </w:rPr>
              <w:t xml:space="preserve">IGA – magisterská a doktorandská konference studentů Fakulty humanitních studií Fórum mladých výzkumníků zapojených do řešení projektů Interní grantové agentury (IGA) Univerzity Tomáše Bati ve Zlíně: </w:t>
            </w:r>
          </w:p>
          <w:p w:rsidR="007B1471" w:rsidRDefault="007B1471" w:rsidP="00E7344C">
            <w:pPr>
              <w:rPr>
                <w:b/>
              </w:rPr>
            </w:pPr>
          </w:p>
          <w:tbl>
            <w:tblPr>
              <w:tblStyle w:val="Mkatabulky"/>
              <w:tblpPr w:leftFromText="141" w:rightFromText="141" w:vertAnchor="text" w:tblpY="1"/>
              <w:tblOverlap w:val="never"/>
              <w:tblW w:w="10153" w:type="dxa"/>
              <w:tblBorders>
                <w:left w:val="none" w:sz="0" w:space="0" w:color="auto"/>
                <w:bottom w:val="none" w:sz="0" w:space="0" w:color="auto"/>
              </w:tblBorders>
              <w:tblLayout w:type="fixed"/>
              <w:tblLook w:val="04A0" w:firstRow="1" w:lastRow="0" w:firstColumn="1" w:lastColumn="0" w:noHBand="0" w:noVBand="1"/>
            </w:tblPr>
            <w:tblGrid>
              <w:gridCol w:w="1696"/>
              <w:gridCol w:w="8457"/>
            </w:tblGrid>
            <w:tr w:rsidR="00FF29AB" w:rsidTr="00E02891">
              <w:trPr>
                <w:trHeight w:val="232"/>
              </w:trPr>
              <w:tc>
                <w:tcPr>
                  <w:tcW w:w="1696" w:type="dxa"/>
                </w:tcPr>
                <w:p w:rsidR="00FF29AB" w:rsidRDefault="00C905B9" w:rsidP="00FF29AB">
                  <w:pPr>
                    <w:jc w:val="right"/>
                  </w:pPr>
                  <w:r>
                    <w:t>2019</w:t>
                  </w:r>
                  <w:r w:rsidR="00186EEF">
                    <w:t>-2020</w:t>
                  </w:r>
                </w:p>
              </w:tc>
              <w:tc>
                <w:tcPr>
                  <w:tcW w:w="8457" w:type="dxa"/>
                </w:tcPr>
                <w:p w:rsidR="00FF29AB" w:rsidRDefault="001D487A" w:rsidP="00FF29AB">
                  <w:r>
                    <w:t xml:space="preserve">Evoluce profesních trajektorií učitelů mateřských a základních škol </w:t>
                  </w:r>
                  <w:r w:rsidR="003C1924">
                    <w:t xml:space="preserve">(schváleno) </w:t>
                  </w:r>
                  <w:r w:rsidRPr="00944A9E">
                    <w:t>doc.</w:t>
                  </w:r>
                  <w:r>
                    <w:t xml:space="preserve"> PaedDr. Adriana Wiegerová, PhD.</w:t>
                  </w:r>
                  <w:r w:rsidR="003C1924">
                    <w:t xml:space="preserve"> (DSP Mgr. Petra Trávníčková, MSP Bc. Beáta Deutscherová)</w:t>
                  </w:r>
                </w:p>
              </w:tc>
            </w:tr>
            <w:tr w:rsidR="00C905B9" w:rsidTr="00E02891">
              <w:trPr>
                <w:trHeight w:val="232"/>
              </w:trPr>
              <w:tc>
                <w:tcPr>
                  <w:tcW w:w="1696" w:type="dxa"/>
                </w:tcPr>
                <w:p w:rsidR="00C905B9" w:rsidRDefault="00186EEF" w:rsidP="00FF29AB">
                  <w:pPr>
                    <w:jc w:val="right"/>
                  </w:pPr>
                  <w:r>
                    <w:t>2019-2020</w:t>
                  </w:r>
                </w:p>
              </w:tc>
              <w:tc>
                <w:tcPr>
                  <w:tcW w:w="8457" w:type="dxa"/>
                </w:tcPr>
                <w:p w:rsidR="00C905B9" w:rsidRDefault="003C1924" w:rsidP="00FF29AB">
                  <w:r>
                    <w:t>Bezprostřednost učitele ve školní třídě (schváleno) Mgr. Renáta Matušů (DSP)</w:t>
                  </w:r>
                </w:p>
              </w:tc>
            </w:tr>
            <w:tr w:rsidR="00C905B9" w:rsidTr="00E02891">
              <w:trPr>
                <w:trHeight w:val="232"/>
              </w:trPr>
              <w:tc>
                <w:tcPr>
                  <w:tcW w:w="1696" w:type="dxa"/>
                </w:tcPr>
                <w:p w:rsidR="00C905B9" w:rsidRDefault="00C905B9" w:rsidP="00C905B9">
                  <w:pPr>
                    <w:jc w:val="right"/>
                  </w:pPr>
                  <w:r>
                    <w:t xml:space="preserve">2016-2018   </w:t>
                  </w:r>
                </w:p>
              </w:tc>
              <w:tc>
                <w:tcPr>
                  <w:tcW w:w="8457" w:type="dxa"/>
                </w:tcPr>
                <w:p w:rsidR="00C905B9" w:rsidRPr="00944A9E" w:rsidRDefault="00C905B9" w:rsidP="00C905B9">
                  <w:r w:rsidRPr="00944A9E">
                    <w:t>Rodina a její vliv na učební aspirace žáků základní školy/ IGA/FHS/2016/003/ doc. PaedDr. Jana Majerčíková PhD.</w:t>
                  </w:r>
                  <w:r>
                    <w:t xml:space="preserve"> </w:t>
                  </w:r>
                  <w:r w:rsidRPr="00944A9E">
                    <w:t xml:space="preserve">(DSP Mgr. </w:t>
                  </w:r>
                  <w:r w:rsidR="003C1924">
                    <w:t xml:space="preserve">Eva </w:t>
                  </w:r>
                  <w:r w:rsidRPr="00944A9E">
                    <w:t>Mrázková, Mgr. Petr</w:t>
                  </w:r>
                  <w:r>
                    <w:t xml:space="preserve">ů Puhrová, MSP Bc. </w:t>
                  </w:r>
                  <w:r w:rsidR="003C1924">
                    <w:t xml:space="preserve">Klára </w:t>
                  </w:r>
                  <w:r>
                    <w:t>Urbaniecová)</w:t>
                  </w:r>
                </w:p>
              </w:tc>
            </w:tr>
            <w:tr w:rsidR="00C905B9" w:rsidTr="00E02891">
              <w:trPr>
                <w:trHeight w:val="232"/>
              </w:trPr>
              <w:tc>
                <w:tcPr>
                  <w:tcW w:w="1696" w:type="dxa"/>
                </w:tcPr>
                <w:p w:rsidR="00C905B9" w:rsidRDefault="00C905B9" w:rsidP="00C905B9">
                  <w:pPr>
                    <w:jc w:val="right"/>
                  </w:pPr>
                  <w:r>
                    <w:t xml:space="preserve">2017-2019   </w:t>
                  </w:r>
                </w:p>
              </w:tc>
              <w:tc>
                <w:tcPr>
                  <w:tcW w:w="8457" w:type="dxa"/>
                </w:tcPr>
                <w:p w:rsidR="00C905B9" w:rsidRDefault="00C905B9" w:rsidP="00C905B9">
                  <w:r w:rsidRPr="00944A9E">
                    <w:t>Charakteristika žákovských otázek na začátku školní docházky/ IGA/FHS/2017/005/ prof. PhDr. Hana Lukášová, CSc.</w:t>
                  </w:r>
                  <w:r>
                    <w:t xml:space="preserve"> </w:t>
                  </w:r>
                  <w:r w:rsidRPr="00944A9E">
                    <w:t>(DSP Mgr. Marie Pavelková, MSP Veronika Stravová</w:t>
                  </w:r>
                  <w:r>
                    <w:t>, MSP Karolína Smejkalová)</w:t>
                  </w:r>
                </w:p>
              </w:tc>
            </w:tr>
            <w:tr w:rsidR="00C905B9" w:rsidTr="00E02891">
              <w:trPr>
                <w:trHeight w:val="232"/>
              </w:trPr>
              <w:tc>
                <w:tcPr>
                  <w:tcW w:w="1696" w:type="dxa"/>
                </w:tcPr>
                <w:p w:rsidR="00C905B9" w:rsidRDefault="00C905B9" w:rsidP="00C905B9">
                  <w:pPr>
                    <w:jc w:val="right"/>
                  </w:pPr>
                  <w:r>
                    <w:t xml:space="preserve">2017-2019  </w:t>
                  </w:r>
                </w:p>
              </w:tc>
              <w:tc>
                <w:tcPr>
                  <w:tcW w:w="8457" w:type="dxa"/>
                </w:tcPr>
                <w:p w:rsidR="00C905B9" w:rsidRDefault="00C905B9" w:rsidP="00C905B9">
                  <w:r>
                    <w:t>Self-efficacy pedagogických pracovníků: učitelé cizích jazyků a sociální pedagogové IGA/FHS/2017/004/ prof. PhDr. Peter Gavora, CSc., (DSP Mgr. Jaroslava Pavlíčková, DSP Mgr. Andrea Macková)</w:t>
                  </w:r>
                </w:p>
              </w:tc>
            </w:tr>
            <w:tr w:rsidR="00C905B9" w:rsidTr="00E02891">
              <w:trPr>
                <w:trHeight w:val="232"/>
              </w:trPr>
              <w:tc>
                <w:tcPr>
                  <w:tcW w:w="1696" w:type="dxa"/>
                </w:tcPr>
                <w:p w:rsidR="00C905B9" w:rsidRDefault="00C905B9" w:rsidP="00C905B9">
                  <w:pPr>
                    <w:jc w:val="right"/>
                  </w:pPr>
                  <w:r>
                    <w:t>2017-2018</w:t>
                  </w:r>
                </w:p>
              </w:tc>
              <w:tc>
                <w:tcPr>
                  <w:tcW w:w="8457" w:type="dxa"/>
                </w:tcPr>
                <w:p w:rsidR="00C905B9" w:rsidRDefault="00C905B9" w:rsidP="00C905B9">
                  <w:r w:rsidRPr="00944A9E">
                    <w:t>Profesionalizace studentek učitelství pro mateřské školy během studia na univerzitě (longitudinální výzkum) /IGA/FHS/2017/008/doc. PaedDr. Adriana Wiegerová, PhD, prof. PhDr. Peter Gavora, CSc. (MSP Bc. Andrea Dalajková, Bc. Anna Koflero</w:t>
                  </w:r>
                  <w:r>
                    <w:t>vá)</w:t>
                  </w:r>
                </w:p>
              </w:tc>
            </w:tr>
            <w:tr w:rsidR="00C905B9" w:rsidTr="00E02891">
              <w:trPr>
                <w:trHeight w:val="232"/>
              </w:trPr>
              <w:tc>
                <w:tcPr>
                  <w:tcW w:w="1696" w:type="dxa"/>
                </w:tcPr>
                <w:p w:rsidR="00C905B9" w:rsidRDefault="00C905B9" w:rsidP="00C905B9">
                  <w:pPr>
                    <w:jc w:val="right"/>
                  </w:pPr>
                  <w:r>
                    <w:t xml:space="preserve">2015-2016   </w:t>
                  </w:r>
                </w:p>
              </w:tc>
              <w:tc>
                <w:tcPr>
                  <w:tcW w:w="8457" w:type="dxa"/>
                </w:tcPr>
                <w:p w:rsidR="00C905B9" w:rsidRDefault="00C905B9" w:rsidP="003C1924">
                  <w:pPr>
                    <w:pStyle w:val="Odstavecseseznamem"/>
                    <w:ind w:left="0"/>
                  </w:pPr>
                  <w:r w:rsidRPr="00944A9E">
                    <w:t>Podpora budování sociálních vztahů v dětském kolektivu prostřednictvím pohybových aktivit/IGA/FHS/2015/010/</w:t>
                  </w:r>
                  <w:r>
                    <w:t xml:space="preserve"> </w:t>
                  </w:r>
                  <w:r w:rsidRPr="00944A9E">
                    <w:t>Mgr. et Mgr. Viktor Pacholík, Ph.D.</w:t>
                  </w:r>
                  <w:r>
                    <w:t xml:space="preserve"> </w:t>
                  </w:r>
                  <w:r w:rsidRPr="00944A9E">
                    <w:t xml:space="preserve">(MSP Mgr. </w:t>
                  </w:r>
                  <w:r w:rsidR="003C1924">
                    <w:t xml:space="preserve">Martina </w:t>
                  </w:r>
                  <w:r w:rsidRPr="00944A9E">
                    <w:t>Nedělová</w:t>
                  </w:r>
                  <w:r w:rsidR="003C1924">
                    <w:t>, Bc. Nikola Šmatelková</w:t>
                  </w:r>
                  <w:r w:rsidRPr="00944A9E">
                    <w:t>);</w:t>
                  </w:r>
                </w:p>
              </w:tc>
            </w:tr>
            <w:tr w:rsidR="00C905B9" w:rsidTr="00E02891">
              <w:trPr>
                <w:trHeight w:val="232"/>
              </w:trPr>
              <w:tc>
                <w:tcPr>
                  <w:tcW w:w="1696" w:type="dxa"/>
                </w:tcPr>
                <w:p w:rsidR="00C905B9" w:rsidRDefault="00C905B9" w:rsidP="00C905B9">
                  <w:pPr>
                    <w:jc w:val="right"/>
                  </w:pPr>
                  <w:r>
                    <w:t>2016-2017</w:t>
                  </w:r>
                </w:p>
              </w:tc>
              <w:tc>
                <w:tcPr>
                  <w:tcW w:w="8457" w:type="dxa"/>
                </w:tcPr>
                <w:p w:rsidR="00C905B9" w:rsidRDefault="00C905B9" w:rsidP="00C905B9">
                  <w:r w:rsidRPr="00944A9E">
                    <w:t>Učitelovo přesvědčení o pedagogickém využití dětských prekonceptů/IGA/FHS/2016/001/</w:t>
                  </w:r>
                  <w:r>
                    <w:br/>
                  </w:r>
                  <w:r w:rsidRPr="00944A9E">
                    <w:t>doc.</w:t>
                  </w:r>
                  <w:r>
                    <w:t xml:space="preserve"> PaedDr. Adriana Wiegerová, PhD. (DSP Mgr. </w:t>
                  </w:r>
                  <w:r w:rsidR="003C1924">
                    <w:t xml:space="preserve">Kateřina </w:t>
                  </w:r>
                  <w:r>
                    <w:t>Kutálková)</w:t>
                  </w:r>
                </w:p>
              </w:tc>
            </w:tr>
            <w:tr w:rsidR="00C905B9" w:rsidTr="00E02891">
              <w:trPr>
                <w:trHeight w:val="232"/>
              </w:trPr>
              <w:tc>
                <w:tcPr>
                  <w:tcW w:w="1696" w:type="dxa"/>
                </w:tcPr>
                <w:p w:rsidR="00C905B9" w:rsidRDefault="00C905B9" w:rsidP="00C905B9">
                  <w:pPr>
                    <w:jc w:val="right"/>
                  </w:pPr>
                  <w:r>
                    <w:t>2016-2017</w:t>
                  </w:r>
                </w:p>
              </w:tc>
              <w:tc>
                <w:tcPr>
                  <w:tcW w:w="8457" w:type="dxa"/>
                </w:tcPr>
                <w:p w:rsidR="00863A70" w:rsidRPr="00944A9E" w:rsidRDefault="00C905B9" w:rsidP="00863A70">
                  <w:r w:rsidRPr="00944A9E">
                    <w:t>Podpora sociální inkluze mimořádně nadaných žáků /IGA/FHS/2016/002/ Mgr. Eva Machů, Ph.D., Mgr. Ilona Kočvarová, Ph.D. (MSP Bc. Barbora Malénková, Bc. Natálie Bá</w:t>
                  </w:r>
                  <w:r>
                    <w:t>rtlová)</w:t>
                  </w:r>
                </w:p>
              </w:tc>
            </w:tr>
          </w:tbl>
          <w:p w:rsidR="003F4CF3" w:rsidRPr="00944A9E" w:rsidRDefault="003F4CF3" w:rsidP="00FF29AB">
            <w:pPr>
              <w:rPr>
                <w:b/>
              </w:rPr>
            </w:pPr>
          </w:p>
        </w:tc>
      </w:tr>
      <w:tr w:rsidR="003F4CF3" w:rsidRPr="00944A9E" w:rsidTr="007B1471">
        <w:trPr>
          <w:trHeight w:val="306"/>
          <w:jc w:val="center"/>
        </w:trPr>
        <w:tc>
          <w:tcPr>
            <w:tcW w:w="10065" w:type="dxa"/>
            <w:shd w:val="clear" w:color="auto" w:fill="F7CAAC"/>
            <w:vAlign w:val="center"/>
          </w:tcPr>
          <w:p w:rsidR="003F4CF3" w:rsidRPr="00944A9E" w:rsidRDefault="003F4CF3" w:rsidP="00E7344C">
            <w:pPr>
              <w:rPr>
                <w:b/>
              </w:rPr>
            </w:pPr>
            <w:r>
              <w:rPr>
                <w:b/>
              </w:rPr>
              <w:t xml:space="preserve">Další aktivity spojené s praxí studentů: </w:t>
            </w:r>
          </w:p>
        </w:tc>
      </w:tr>
      <w:tr w:rsidR="003F4CF3" w:rsidRPr="00944A9E" w:rsidTr="007B1471">
        <w:trPr>
          <w:trHeight w:val="551"/>
          <w:jc w:val="center"/>
        </w:trPr>
        <w:tc>
          <w:tcPr>
            <w:tcW w:w="10065" w:type="dxa"/>
            <w:shd w:val="clear" w:color="auto" w:fill="FFFFFF"/>
          </w:tcPr>
          <w:p w:rsidR="00863A70" w:rsidRDefault="00863A70" w:rsidP="00E7344C">
            <w:pPr>
              <w:jc w:val="both"/>
              <w:rPr>
                <w:b/>
              </w:rPr>
            </w:pPr>
          </w:p>
          <w:p w:rsidR="003F4CF3" w:rsidRDefault="003F4CF3" w:rsidP="00E7344C">
            <w:pPr>
              <w:jc w:val="both"/>
            </w:pPr>
            <w:r w:rsidRPr="00944A9E">
              <w:rPr>
                <w:b/>
              </w:rPr>
              <w:t xml:space="preserve">Junior Univerzita: </w:t>
            </w:r>
            <w:r w:rsidRPr="00944A9E">
              <w:t xml:space="preserve">Věda dětem aneb Univerzita s dětmi a pro děti, týden plný zajímavých aktivit pro děti předškolního </w:t>
            </w:r>
            <w:r w:rsidR="00B01680">
              <w:br/>
            </w:r>
            <w:r w:rsidRPr="00944A9E">
              <w:t>a mladšího školního věku pod odborným vedením, v rámci kterého jsou realizovány výcvikové praxe studentů oboru Učitelství pro první stupeň základní školy.</w:t>
            </w:r>
          </w:p>
          <w:p w:rsidR="004469EA" w:rsidRDefault="004469EA" w:rsidP="00E7344C">
            <w:pPr>
              <w:jc w:val="both"/>
            </w:pPr>
          </w:p>
          <w:p w:rsidR="00B01680" w:rsidRDefault="00B01680" w:rsidP="00E7344C">
            <w:pPr>
              <w:jc w:val="both"/>
            </w:pPr>
            <w:r>
              <w:rPr>
                <w:b/>
              </w:rPr>
              <w:t xml:space="preserve">Exkurze pro školy: </w:t>
            </w:r>
            <w:r w:rsidRPr="00B01680">
              <w:t>Studenti připravují tématicky zaměřený program</w:t>
            </w:r>
            <w:r>
              <w:t xml:space="preserve">, například Přírodovědné experimenty pro žáky </w:t>
            </w:r>
            <w:r>
              <w:br/>
              <w:t xml:space="preserve">1. stupně základní školy. </w:t>
            </w:r>
            <w:r w:rsidRPr="00B01680">
              <w:t>Pro budoucí studenty ÚŠP připravuje speciální dny</w:t>
            </w:r>
            <w:r w:rsidR="00FF2EF8">
              <w:t xml:space="preserve">, </w:t>
            </w:r>
            <w:r w:rsidRPr="00B01680">
              <w:t xml:space="preserve">ve kterých mají žáci středních škol možnost nahlédnout do výuky předmětů Ústavu školní pedagogiky a seznámit se tak s formou studia na vysoké škole. Cíleně se akce zaměřuje na zpřístupnění </w:t>
            </w:r>
            <w:r>
              <w:t xml:space="preserve">programu </w:t>
            </w:r>
            <w:r w:rsidRPr="00B01680">
              <w:t>Učitelství pro 1. stupeň základní školy.</w:t>
            </w:r>
          </w:p>
          <w:p w:rsidR="004469EA" w:rsidRPr="00B01680" w:rsidRDefault="004469EA" w:rsidP="00E7344C">
            <w:pPr>
              <w:jc w:val="both"/>
            </w:pPr>
          </w:p>
          <w:p w:rsidR="003F4CF3" w:rsidRPr="00944A9E" w:rsidRDefault="003F4CF3" w:rsidP="00E7344C">
            <w:pPr>
              <w:spacing w:line="276" w:lineRule="auto"/>
              <w:contextualSpacing/>
              <w:jc w:val="both"/>
            </w:pPr>
            <w:r w:rsidRPr="00944A9E">
              <w:rPr>
                <w:b/>
              </w:rPr>
              <w:t>Filmový festival:</w:t>
            </w:r>
            <w:r w:rsidR="00B01680">
              <w:rPr>
                <w:b/>
              </w:rPr>
              <w:t xml:space="preserve"> </w:t>
            </w:r>
            <w:r w:rsidRPr="00944A9E">
              <w:t>Tematicky připravené</w:t>
            </w:r>
            <w:r>
              <w:t xml:space="preserve"> </w:t>
            </w:r>
            <w:r w:rsidRPr="00944A9E">
              <w:t xml:space="preserve">aktivity a projekty v rámci Filmového festivalu ve Zlíně, které připravují </w:t>
            </w:r>
            <w:r w:rsidR="00B01680">
              <w:br/>
            </w:r>
            <w:r w:rsidRPr="00944A9E">
              <w:t xml:space="preserve">a realizují studenti studijního programu </w:t>
            </w:r>
            <w:r>
              <w:t>Učitelství pro 1. stupeň</w:t>
            </w:r>
            <w:r w:rsidRPr="00944A9E">
              <w:t xml:space="preserve"> základní školy v rámci výcvikové praxe.</w:t>
            </w:r>
          </w:p>
          <w:p w:rsidR="003F4CF3" w:rsidRDefault="003F4CF3" w:rsidP="00E7344C">
            <w:pPr>
              <w:jc w:val="both"/>
            </w:pPr>
            <w:r w:rsidRPr="00944A9E">
              <w:rPr>
                <w:b/>
              </w:rPr>
              <w:t xml:space="preserve">Zápis dětí </w:t>
            </w:r>
            <w:r>
              <w:rPr>
                <w:b/>
              </w:rPr>
              <w:t>k povinné školní docházce</w:t>
            </w:r>
            <w:r w:rsidRPr="00944A9E">
              <w:rPr>
                <w:b/>
              </w:rPr>
              <w:t>:</w:t>
            </w:r>
            <w:r w:rsidR="00B01680">
              <w:rPr>
                <w:b/>
              </w:rPr>
              <w:t xml:space="preserve"> </w:t>
            </w:r>
            <w:r w:rsidRPr="00944A9E">
              <w:t xml:space="preserve">Studenti studijního programu učitelství pro první stupeň základní školy se účastní zápisu do základní školy v základních školách. </w:t>
            </w:r>
          </w:p>
          <w:p w:rsidR="004469EA" w:rsidRDefault="004469EA" w:rsidP="00E7344C">
            <w:pPr>
              <w:jc w:val="both"/>
            </w:pPr>
          </w:p>
          <w:p w:rsidR="00B01680" w:rsidRDefault="00B01680" w:rsidP="00B10A5C">
            <w:pPr>
              <w:jc w:val="both"/>
            </w:pPr>
            <w:r>
              <w:rPr>
                <w:b/>
              </w:rPr>
              <w:t xml:space="preserve">Další aktivity studentů: </w:t>
            </w:r>
            <w:r>
              <w:t>Výstava studentských výtvarných prací, Výstava hraček spojená s předáním originálních hraček fakultním školám</w:t>
            </w:r>
            <w:r w:rsidR="00B10A5C">
              <w:t>.</w:t>
            </w:r>
          </w:p>
          <w:p w:rsidR="004469EA" w:rsidRPr="00944A9E" w:rsidRDefault="004469EA" w:rsidP="00B10A5C">
            <w:pPr>
              <w:jc w:val="both"/>
            </w:pPr>
          </w:p>
        </w:tc>
      </w:tr>
    </w:tbl>
    <w:p w:rsidR="004469EA" w:rsidRDefault="004469EA">
      <w:r>
        <w:br w:type="page"/>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B22286" w:rsidRPr="00944A9E" w:rsidTr="004469EA">
        <w:trPr>
          <w:jc w:val="center"/>
        </w:trPr>
        <w:tc>
          <w:tcPr>
            <w:tcW w:w="10065" w:type="dxa"/>
            <w:tcBorders>
              <w:bottom w:val="double" w:sz="4" w:space="0" w:color="auto"/>
            </w:tcBorders>
            <w:shd w:val="clear" w:color="auto" w:fill="FBD4B4"/>
          </w:tcPr>
          <w:p w:rsidR="00B22286" w:rsidRPr="00944A9E" w:rsidRDefault="00F041CF" w:rsidP="00E7344C">
            <w:pPr>
              <w:spacing w:line="259" w:lineRule="auto"/>
              <w:rPr>
                <w:b/>
                <w:sz w:val="28"/>
                <w:szCs w:val="28"/>
              </w:rPr>
            </w:pPr>
            <w:r>
              <w:t xml:space="preserve"> </w:t>
            </w:r>
            <w:r w:rsidR="00B22286" w:rsidRPr="00944A9E">
              <w:rPr>
                <w:b/>
                <w:sz w:val="28"/>
                <w:szCs w:val="28"/>
              </w:rPr>
              <w:t>C – III – Informační zabezpečení studijního programu</w:t>
            </w:r>
          </w:p>
        </w:tc>
      </w:tr>
      <w:tr w:rsidR="00B22286" w:rsidRPr="00944A9E" w:rsidTr="004469EA">
        <w:trPr>
          <w:trHeight w:val="283"/>
          <w:jc w:val="center"/>
        </w:trPr>
        <w:tc>
          <w:tcPr>
            <w:tcW w:w="10065" w:type="dxa"/>
            <w:tcBorders>
              <w:top w:val="single" w:sz="2" w:space="0" w:color="auto"/>
              <w:left w:val="single" w:sz="2" w:space="0" w:color="auto"/>
              <w:bottom w:val="single" w:sz="2" w:space="0" w:color="auto"/>
              <w:right w:val="single" w:sz="2" w:space="0" w:color="auto"/>
            </w:tcBorders>
            <w:shd w:val="clear" w:color="auto" w:fill="F7CAAC"/>
            <w:vAlign w:val="center"/>
          </w:tcPr>
          <w:p w:rsidR="00B22286" w:rsidRPr="00944A9E" w:rsidRDefault="00B22286" w:rsidP="00E7344C">
            <w:pPr>
              <w:spacing w:line="259" w:lineRule="auto"/>
            </w:pPr>
            <w:r w:rsidRPr="00944A9E">
              <w:rPr>
                <w:b/>
              </w:rPr>
              <w:t xml:space="preserve">Název a stručný popis studijního informačního systému </w:t>
            </w:r>
          </w:p>
        </w:tc>
      </w:tr>
      <w:tr w:rsidR="00B22286" w:rsidRPr="00944A9E" w:rsidTr="004469EA">
        <w:trPr>
          <w:trHeight w:val="2268"/>
          <w:jc w:val="center"/>
        </w:trPr>
        <w:tc>
          <w:tcPr>
            <w:tcW w:w="10065" w:type="dxa"/>
            <w:tcBorders>
              <w:top w:val="single" w:sz="2" w:space="0" w:color="auto"/>
              <w:left w:val="single" w:sz="2" w:space="0" w:color="auto"/>
              <w:bottom w:val="single" w:sz="2" w:space="0" w:color="auto"/>
              <w:right w:val="single" w:sz="2" w:space="0" w:color="auto"/>
            </w:tcBorders>
          </w:tcPr>
          <w:p w:rsidR="00B22286" w:rsidRPr="00944A9E" w:rsidRDefault="00B22286" w:rsidP="00E7344C">
            <w:pPr>
              <w:spacing w:line="259" w:lineRule="auto"/>
              <w:jc w:val="both"/>
            </w:pPr>
            <w:r w:rsidRPr="00944A9E">
              <w:t xml:space="preserve">IS/STAG </w:t>
            </w:r>
          </w:p>
          <w:p w:rsidR="00B22286" w:rsidRPr="00944A9E" w:rsidRDefault="00B22286" w:rsidP="00E7344C">
            <w:pPr>
              <w:spacing w:line="259" w:lineRule="auto"/>
              <w:jc w:val="both"/>
            </w:pPr>
            <w:r w:rsidRPr="00944A9E">
              <w:t xml:space="preserve">Informační systém studijní agendy IS/STAG slouží především k evidenci a správě: studijních programů, jejich oborů, plánů a předmětů studentů, jejich registrací na předměty (rozvrhů) a zkoušek, známek, studovaných oborů místností </w:t>
            </w:r>
            <w:r w:rsidRPr="00944A9E">
              <w:br/>
              <w:t xml:space="preserve">a jejich rozvrhů. Uživatelské rozhraní IS/STAG je tvořeno klientskými aplikacemi dvojího druhu: webovým portálem </w:t>
            </w:r>
            <w:r w:rsidRPr="00944A9E">
              <w:br/>
              <w:t>a nativním klientem. Webový portál je přístupný webovým prohlížečem (</w:t>
            </w:r>
            <w:hyperlink r:id="rId32" w:history="1">
              <w:r w:rsidRPr="00944A9E">
                <w:rPr>
                  <w:rStyle w:val="Hypertextovodkaz"/>
                  <w:color w:val="auto"/>
                </w:rPr>
                <w:t>https://stag.utb.cz/portal/</w:t>
              </w:r>
            </w:hyperlink>
            <w:r w:rsidRPr="00944A9E">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w:t>
            </w:r>
            <w:r w:rsidRPr="00944A9E">
              <w:br/>
              <w:t>a vyžaduje pravidelnou aktualizaci. Proto se s ním setkáte zejména na stanicích OrionXP udržovaných CIVem. Obsahuje řadu specializovaných formulářů a tiskových sestav, pro část úkonů je jeho použití nevyhnutelné</w:t>
            </w:r>
            <w:r>
              <w:t xml:space="preserve"> </w:t>
            </w:r>
            <w:r w:rsidRPr="00944A9E">
              <w:t>002E.</w:t>
            </w:r>
          </w:p>
        </w:tc>
      </w:tr>
      <w:tr w:rsidR="00B22286" w:rsidRPr="00944A9E" w:rsidTr="004469EA">
        <w:trPr>
          <w:trHeight w:val="283"/>
          <w:jc w:val="center"/>
        </w:trPr>
        <w:tc>
          <w:tcPr>
            <w:tcW w:w="10065" w:type="dxa"/>
            <w:shd w:val="clear" w:color="auto" w:fill="F7CAAC"/>
            <w:vAlign w:val="center"/>
          </w:tcPr>
          <w:p w:rsidR="00B22286" w:rsidRPr="00944A9E" w:rsidRDefault="00B22286" w:rsidP="00E7344C">
            <w:pPr>
              <w:spacing w:line="259" w:lineRule="auto"/>
              <w:rPr>
                <w:b/>
              </w:rPr>
            </w:pPr>
            <w:r w:rsidRPr="00944A9E">
              <w:br w:type="page"/>
            </w:r>
            <w:r w:rsidRPr="00944A9E">
              <w:rPr>
                <w:b/>
              </w:rPr>
              <w:t>Přístup ke studijní literatuře</w:t>
            </w:r>
          </w:p>
        </w:tc>
      </w:tr>
      <w:tr w:rsidR="00B22286" w:rsidRPr="00944A9E" w:rsidTr="004469EA">
        <w:trPr>
          <w:trHeight w:val="2268"/>
          <w:jc w:val="center"/>
        </w:trPr>
        <w:tc>
          <w:tcPr>
            <w:tcW w:w="10065" w:type="dxa"/>
          </w:tcPr>
          <w:p w:rsidR="00B22286" w:rsidRPr="00944A9E" w:rsidRDefault="00B22286" w:rsidP="00E7344C">
            <w:pPr>
              <w:spacing w:line="259" w:lineRule="auto"/>
              <w:jc w:val="both"/>
            </w:pPr>
            <w:r w:rsidRPr="00944A9E">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Pr="00944A9E">
              <w:br/>
              <w:t xml:space="preserve">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 – 2. </w:t>
            </w:r>
            <w:r w:rsidRPr="00944A9E">
              <w:br/>
              <w:t xml:space="preserve">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w:t>
            </w:r>
          </w:p>
          <w:p w:rsidR="00B22286" w:rsidRPr="00944A9E" w:rsidRDefault="00B22286" w:rsidP="00E7344C">
            <w:pPr>
              <w:spacing w:line="259" w:lineRule="auto"/>
              <w:jc w:val="both"/>
            </w:pPr>
            <w:r w:rsidRPr="00944A9E">
              <w:t xml:space="preserve">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w:t>
            </w:r>
            <w:r w:rsidRPr="00944A9E">
              <w:br/>
              <w:t xml:space="preserve">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w:t>
            </w:r>
          </w:p>
          <w:p w:rsidR="00B22286" w:rsidRPr="00944A9E" w:rsidRDefault="00B22286" w:rsidP="00E7344C">
            <w:pPr>
              <w:spacing w:line="259" w:lineRule="auto"/>
              <w:jc w:val="both"/>
            </w:pPr>
            <w:r w:rsidRPr="00944A9E">
              <w:t xml:space="preserve">Knihovna dále zajišťuje i přístup k bakalářským, diplomovýma disertačním pracím absolventů univerzity, a to v rámci digitální knihovny na adrese </w:t>
            </w:r>
            <w:hyperlink r:id="rId33" w:history="1">
              <w:r w:rsidRPr="00944A9E">
                <w:rPr>
                  <w:rStyle w:val="Hypertextovodkaz"/>
                  <w:color w:val="auto"/>
                </w:rPr>
                <w:t>http://digilib.k.utb.cz</w:t>
              </w:r>
            </w:hyperlink>
            <w:r w:rsidRPr="00944A9E">
              <w:t xml:space="preserve">. Práce jsou zde zpravidla dostupné volně v plném textu. Kromě toho provozuje knihovna také repozitář publikační činnosti akademických pracovníků univerzity na adrese </w:t>
            </w:r>
            <w:hyperlink r:id="rId34" w:history="1">
              <w:r w:rsidRPr="00944A9E">
                <w:rPr>
                  <w:rStyle w:val="Hypertextovodkaz"/>
                  <w:color w:val="auto"/>
                </w:rPr>
                <w:t>http://publikace.k.utb.cz</w:t>
              </w:r>
            </w:hyperlink>
            <w:r w:rsidRPr="00944A9E">
              <w:t>.</w:t>
            </w:r>
          </w:p>
        </w:tc>
      </w:tr>
      <w:tr w:rsidR="00B22286" w:rsidRPr="00944A9E" w:rsidTr="004469EA">
        <w:trPr>
          <w:trHeight w:val="283"/>
          <w:jc w:val="center"/>
        </w:trPr>
        <w:tc>
          <w:tcPr>
            <w:tcW w:w="10065" w:type="dxa"/>
            <w:shd w:val="clear" w:color="auto" w:fill="F7CAAC"/>
            <w:vAlign w:val="center"/>
          </w:tcPr>
          <w:p w:rsidR="00B22286" w:rsidRPr="00944A9E" w:rsidRDefault="00B22286" w:rsidP="00E7344C">
            <w:pPr>
              <w:spacing w:line="259" w:lineRule="auto"/>
            </w:pPr>
            <w:r>
              <w:br w:type="page"/>
            </w:r>
            <w:r w:rsidRPr="00944A9E">
              <w:rPr>
                <w:b/>
              </w:rPr>
              <w:t>Přehled zpřístupněných databází</w:t>
            </w:r>
          </w:p>
        </w:tc>
      </w:tr>
      <w:tr w:rsidR="00B22286" w:rsidRPr="00944A9E" w:rsidTr="004469EA">
        <w:trPr>
          <w:trHeight w:val="2268"/>
          <w:jc w:val="center"/>
        </w:trPr>
        <w:tc>
          <w:tcPr>
            <w:tcW w:w="10065" w:type="dxa"/>
          </w:tcPr>
          <w:p w:rsidR="00B22286" w:rsidRPr="00944A9E" w:rsidRDefault="00B22286" w:rsidP="00E7344C">
            <w:pPr>
              <w:spacing w:line="259" w:lineRule="auto"/>
              <w:jc w:val="both"/>
            </w:pPr>
            <w:r w:rsidRPr="00944A9E">
              <w:rPr>
                <w:iCs/>
              </w:rPr>
              <w:t xml:space="preserve">Knihovna UTB si dlouhodobě zakládá na široké nabídce elektronických informačních zdrojů pro účely výuky, </w:t>
            </w:r>
            <w:r w:rsidRPr="00944A9E">
              <w:rPr>
                <w:iCs/>
              </w:rPr>
              <w:br/>
              <w:t xml:space="preserve">ale i podpory vědeckovýzkumného procesu. Zdroje jsou nabízeny prostřednictvím špičkových technologií, které podporují komfortní práci a vysoké využití nabízených databází. </w:t>
            </w:r>
            <w:r w:rsidRPr="00944A9E">
              <w:t xml:space="preserve">Veškeré informační zdroje jsou dostupné skrze moderní centrální portál Xerxes </w:t>
            </w:r>
            <w:hyperlink r:id="rId35" w:history="1">
              <w:r w:rsidRPr="00944A9E">
                <w:rPr>
                  <w:rStyle w:val="Hypertextovodkaz"/>
                  <w:color w:val="auto"/>
                </w:rPr>
                <w:t>http://portal.k.utb.cz</w:t>
              </w:r>
            </w:hyperlink>
            <w:r w:rsidRPr="00944A9E">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w:t>
            </w:r>
            <w:r w:rsidRPr="00944A9E">
              <w:br/>
              <w:t>a to i z počítačů mimo univerzitní síť UTB formou tzv. vzdáleného přístupu.</w:t>
            </w:r>
          </w:p>
          <w:p w:rsidR="00B22286" w:rsidRPr="00944A9E" w:rsidRDefault="00B22286" w:rsidP="00E7344C">
            <w:pPr>
              <w:spacing w:line="259" w:lineRule="auto"/>
            </w:pPr>
            <w:r w:rsidRPr="00944A9E">
              <w:t>Konkrétní dostupné databáze:</w:t>
            </w:r>
          </w:p>
          <w:p w:rsidR="00B22286" w:rsidRPr="00944A9E" w:rsidRDefault="00B22286" w:rsidP="00E7344C">
            <w:pPr>
              <w:numPr>
                <w:ilvl w:val="0"/>
                <w:numId w:val="9"/>
              </w:numPr>
              <w:ind w:left="0" w:hanging="357"/>
              <w:rPr>
                <w:iCs/>
              </w:rPr>
            </w:pPr>
            <w:r w:rsidRPr="00944A9E">
              <w:rPr>
                <w:iCs/>
              </w:rPr>
              <w:t>Citační databáze Web of Science a Scopus</w:t>
            </w:r>
          </w:p>
          <w:p w:rsidR="00B22286" w:rsidRPr="00944A9E" w:rsidRDefault="00B22286" w:rsidP="00E7344C">
            <w:pPr>
              <w:numPr>
                <w:ilvl w:val="0"/>
                <w:numId w:val="9"/>
              </w:numPr>
              <w:ind w:left="0" w:hanging="357"/>
              <w:rPr>
                <w:iCs/>
              </w:rPr>
            </w:pPr>
            <w:r w:rsidRPr="00944A9E">
              <w:rPr>
                <w:iCs/>
              </w:rPr>
              <w:t>Multioborové kolekce elektronických časopisů Elsevier ScienceDirect, Wiley Online Library, SpringerLink aj.</w:t>
            </w:r>
          </w:p>
          <w:p w:rsidR="00B22286" w:rsidRPr="00944A9E" w:rsidRDefault="00B22286" w:rsidP="00E7344C">
            <w:pPr>
              <w:numPr>
                <w:ilvl w:val="0"/>
                <w:numId w:val="9"/>
              </w:numPr>
              <w:ind w:left="0" w:hanging="357"/>
              <w:rPr>
                <w:iCs/>
              </w:rPr>
            </w:pPr>
            <w:r w:rsidRPr="00944A9E">
              <w:rPr>
                <w:iCs/>
              </w:rPr>
              <w:t>Multioborové plnotextové databáze Ebsco a ProQuest</w:t>
            </w:r>
          </w:p>
          <w:p w:rsidR="00B22286" w:rsidRPr="00716BB5" w:rsidRDefault="00B22286" w:rsidP="00E7344C">
            <w:pPr>
              <w:numPr>
                <w:ilvl w:val="0"/>
                <w:numId w:val="9"/>
              </w:numPr>
              <w:ind w:left="0" w:hanging="357"/>
              <w:rPr>
                <w:rStyle w:val="Hypertextovodkaz"/>
                <w:iCs/>
                <w:color w:val="auto"/>
                <w:u w:val="none"/>
              </w:rPr>
            </w:pPr>
            <w:r w:rsidRPr="00944A9E">
              <w:rPr>
                <w:iCs/>
              </w:rPr>
              <w:t xml:space="preserve">Seznam všech databází: </w:t>
            </w:r>
            <w:hyperlink r:id="rId36" w:history="1">
              <w:r w:rsidRPr="00944A9E">
                <w:rPr>
                  <w:rStyle w:val="Hypertextovodkaz"/>
                  <w:color w:val="auto"/>
                </w:rPr>
                <w:t>http://portal.k.utb.cz/databases/alphabetical/</w:t>
              </w:r>
            </w:hyperlink>
          </w:p>
          <w:p w:rsidR="00B22286" w:rsidRPr="00944A9E" w:rsidRDefault="00B22286" w:rsidP="00E7344C">
            <w:pPr>
              <w:rPr>
                <w:iCs/>
              </w:rPr>
            </w:pPr>
          </w:p>
        </w:tc>
      </w:tr>
      <w:tr w:rsidR="00B22286" w:rsidRPr="00944A9E" w:rsidTr="004469EA">
        <w:trPr>
          <w:trHeight w:val="284"/>
          <w:jc w:val="center"/>
        </w:trPr>
        <w:tc>
          <w:tcPr>
            <w:tcW w:w="10065" w:type="dxa"/>
            <w:shd w:val="clear" w:color="auto" w:fill="F7CAAC"/>
            <w:vAlign w:val="center"/>
          </w:tcPr>
          <w:p w:rsidR="00B22286" w:rsidRPr="00944A9E" w:rsidRDefault="00B22286" w:rsidP="00E7344C">
            <w:pPr>
              <w:spacing w:line="259" w:lineRule="auto"/>
              <w:rPr>
                <w:b/>
              </w:rPr>
            </w:pPr>
            <w:r w:rsidRPr="00944A9E">
              <w:rPr>
                <w:b/>
              </w:rPr>
              <w:t>Název a stručný popis používaného antiplagiátorského systému</w:t>
            </w:r>
          </w:p>
        </w:tc>
      </w:tr>
      <w:tr w:rsidR="00B22286" w:rsidRPr="00944A9E" w:rsidTr="004469EA">
        <w:trPr>
          <w:trHeight w:val="2268"/>
          <w:jc w:val="center"/>
        </w:trPr>
        <w:tc>
          <w:tcPr>
            <w:tcW w:w="10065" w:type="dxa"/>
            <w:shd w:val="clear" w:color="auto" w:fill="FFFFFF"/>
          </w:tcPr>
          <w:p w:rsidR="00B22286" w:rsidRPr="00944A9E" w:rsidRDefault="00B22286" w:rsidP="00E7344C">
            <w:pPr>
              <w:spacing w:line="259" w:lineRule="auto"/>
              <w:jc w:val="both"/>
            </w:pPr>
            <w:r w:rsidRPr="00944A9E">
              <w:t xml:space="preserve">V rámci předcházení a zamezování plagiátorství UTB ve Zlíně efektivně využívá po několik let antiplagiátoský systém </w:t>
            </w:r>
            <w:r w:rsidRPr="00944A9E">
              <w:rPr>
                <w:i/>
              </w:rPr>
              <w:t>Theses.cz</w:t>
            </w:r>
            <w:r w:rsidRPr="00944A9E">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B22286" w:rsidRDefault="00B22286" w:rsidP="00E7344C">
      <w:r>
        <w:br w:type="page"/>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1172"/>
        <w:gridCol w:w="74"/>
        <w:gridCol w:w="852"/>
        <w:gridCol w:w="422"/>
        <w:gridCol w:w="52"/>
        <w:gridCol w:w="2269"/>
        <w:gridCol w:w="78"/>
        <w:gridCol w:w="2912"/>
        <w:gridCol w:w="27"/>
      </w:tblGrid>
      <w:tr w:rsidR="004A3A55" w:rsidRPr="00944A9E" w:rsidTr="00D73B9D">
        <w:trPr>
          <w:jc w:val="center"/>
        </w:trPr>
        <w:tc>
          <w:tcPr>
            <w:tcW w:w="9980" w:type="dxa"/>
            <w:gridSpan w:val="10"/>
            <w:tcBorders>
              <w:bottom w:val="double" w:sz="4" w:space="0" w:color="auto"/>
            </w:tcBorders>
            <w:shd w:val="clear" w:color="auto" w:fill="BDD6EE"/>
          </w:tcPr>
          <w:p w:rsidR="004A3A55" w:rsidRPr="00944A9E" w:rsidRDefault="004A3A55" w:rsidP="00E7344C">
            <w:pPr>
              <w:jc w:val="both"/>
              <w:rPr>
                <w:b/>
                <w:sz w:val="28"/>
              </w:rPr>
            </w:pPr>
            <w:r w:rsidRPr="00944A9E">
              <w:rPr>
                <w:b/>
                <w:sz w:val="28"/>
              </w:rPr>
              <w:t>C</w:t>
            </w:r>
            <w:r w:rsidR="003F5843" w:rsidRPr="00944A9E">
              <w:rPr>
                <w:b/>
                <w:sz w:val="28"/>
              </w:rPr>
              <w:t xml:space="preserve"> – </w:t>
            </w:r>
            <w:r w:rsidRPr="00944A9E">
              <w:rPr>
                <w:b/>
                <w:sz w:val="28"/>
              </w:rPr>
              <w:t>IV</w:t>
            </w:r>
            <w:r w:rsidR="00B369B9" w:rsidRPr="00944A9E">
              <w:rPr>
                <w:b/>
                <w:sz w:val="28"/>
              </w:rPr>
              <w:t xml:space="preserve"> – </w:t>
            </w:r>
            <w:r w:rsidRPr="00944A9E">
              <w:rPr>
                <w:b/>
                <w:sz w:val="26"/>
                <w:szCs w:val="26"/>
              </w:rPr>
              <w:t>Materiální zabezpečení studijního programu</w:t>
            </w:r>
          </w:p>
        </w:tc>
      </w:tr>
      <w:tr w:rsidR="004A3A55" w:rsidRPr="00944A9E" w:rsidTr="00E7344C">
        <w:trPr>
          <w:jc w:val="center"/>
        </w:trPr>
        <w:tc>
          <w:tcPr>
            <w:tcW w:w="2122" w:type="dxa"/>
            <w:tcBorders>
              <w:top w:val="single" w:sz="2" w:space="0" w:color="auto"/>
              <w:left w:val="single" w:sz="2" w:space="0" w:color="auto"/>
              <w:bottom w:val="single" w:sz="2" w:space="0" w:color="auto"/>
              <w:right w:val="single" w:sz="2" w:space="0" w:color="auto"/>
            </w:tcBorders>
            <w:shd w:val="clear" w:color="auto" w:fill="F7CAAC"/>
          </w:tcPr>
          <w:p w:rsidR="004A3A55" w:rsidRPr="00944A9E" w:rsidRDefault="004A3A55" w:rsidP="00E7344C">
            <w:pPr>
              <w:jc w:val="both"/>
              <w:rPr>
                <w:b/>
              </w:rPr>
            </w:pPr>
            <w:r w:rsidRPr="00944A9E">
              <w:rPr>
                <w:b/>
              </w:rPr>
              <w:t>Místo uskutečňování studijního programu</w:t>
            </w:r>
          </w:p>
        </w:tc>
        <w:tc>
          <w:tcPr>
            <w:tcW w:w="7858" w:type="dxa"/>
            <w:gridSpan w:val="9"/>
            <w:tcBorders>
              <w:top w:val="single" w:sz="2" w:space="0" w:color="auto"/>
              <w:left w:val="single" w:sz="2" w:space="0" w:color="auto"/>
              <w:bottom w:val="single" w:sz="2" w:space="0" w:color="auto"/>
              <w:right w:val="single" w:sz="2" w:space="0" w:color="auto"/>
            </w:tcBorders>
          </w:tcPr>
          <w:p w:rsidR="0052511B" w:rsidRDefault="0052511B" w:rsidP="00E7344C">
            <w:pPr>
              <w:jc w:val="both"/>
            </w:pPr>
            <w:r>
              <w:t>Univerzita Tomáše Bati ve Zlíně</w:t>
            </w:r>
          </w:p>
          <w:p w:rsidR="0052511B" w:rsidRDefault="0052511B" w:rsidP="00E7344C">
            <w:pPr>
              <w:jc w:val="both"/>
            </w:pPr>
            <w:r>
              <w:t>Fakulta humanitních studií</w:t>
            </w:r>
          </w:p>
          <w:p w:rsidR="0052511B" w:rsidRDefault="0052511B" w:rsidP="00E7344C">
            <w:pPr>
              <w:jc w:val="both"/>
            </w:pPr>
            <w:r>
              <w:t>Štefánikova 5670</w:t>
            </w:r>
          </w:p>
          <w:p w:rsidR="000441BD" w:rsidRDefault="0052511B" w:rsidP="00E7344C">
            <w:pPr>
              <w:jc w:val="both"/>
            </w:pPr>
            <w:r>
              <w:t>760 01 Zlín</w:t>
            </w:r>
          </w:p>
          <w:p w:rsidR="0052511B" w:rsidRDefault="0052511B" w:rsidP="00E7344C">
            <w:pPr>
              <w:jc w:val="both"/>
            </w:pPr>
            <w:r>
              <w:t>Vzdělávací komplex Univerzity Tomáše Bati ve Zlíně – budova U18</w:t>
            </w:r>
          </w:p>
          <w:p w:rsidR="0052511B" w:rsidRDefault="0052511B" w:rsidP="00E7344C">
            <w:pPr>
              <w:jc w:val="both"/>
            </w:pPr>
            <w:r>
              <w:t>Novostavba Vzdělávacího komplexu UTB se skládá ze dvou identických budov (křídel) o šesti nadzemních podlažích, vzájemně propojených přízemním vstupním objektem. V přízemí se nachází foyer s recepcí, velká posluchárna pro 240 osob a tři menší posluchárny. Zbývající plocha nadzemního podlaží obsahuje učebny, p</w:t>
            </w:r>
            <w:r w:rsidR="00B1282B">
              <w:t>r</w:t>
            </w:r>
            <w:r>
              <w:t>acovny, výstavní galerii, komunikační a technické místnosti. V dalších nadzemních podlažích jsou umístěny učebny, kab</w:t>
            </w:r>
            <w:r w:rsidR="00B1282B">
              <w:t>i</w:t>
            </w:r>
            <w:r>
              <w:t xml:space="preserve">nety pedagogů, kanceláře </w:t>
            </w:r>
            <w:r>
              <w:br/>
              <w:t>a zasedací místnosti. Soubor budov doplňují garáže a provozně technické zázemí komp</w:t>
            </w:r>
            <w:r w:rsidR="00B1282B">
              <w:t>l</w:t>
            </w:r>
            <w:r>
              <w:t xml:space="preserve">exu. Při okamžitém obsazení je možno bilancovat až 2080 studentů, 100 pedagogů a 20 zaměstnanců. V budově se nachází také recepce, šatny, studentský klub. Objekt se nachází v centru města Zlína a </w:t>
            </w:r>
            <w:r w:rsidR="00373CA1">
              <w:t xml:space="preserve">je </w:t>
            </w:r>
            <w:r>
              <w:t>dostupný auty, prostředky hromadné městské dopravy, ale i pěšky.</w:t>
            </w:r>
          </w:p>
          <w:p w:rsidR="0052511B" w:rsidRPr="00944A9E" w:rsidRDefault="0052511B" w:rsidP="00E7344C">
            <w:pPr>
              <w:jc w:val="both"/>
            </w:pPr>
          </w:p>
        </w:tc>
      </w:tr>
      <w:tr w:rsidR="004A3A55" w:rsidRPr="00944A9E" w:rsidTr="00D73B9D">
        <w:trPr>
          <w:jc w:val="center"/>
        </w:trPr>
        <w:tc>
          <w:tcPr>
            <w:tcW w:w="9980" w:type="dxa"/>
            <w:gridSpan w:val="10"/>
            <w:shd w:val="clear" w:color="auto" w:fill="F7CAAC"/>
          </w:tcPr>
          <w:p w:rsidR="004A3A55" w:rsidRPr="00944A9E" w:rsidRDefault="004A3A55" w:rsidP="00E7344C">
            <w:pPr>
              <w:jc w:val="both"/>
              <w:rPr>
                <w:b/>
              </w:rPr>
            </w:pPr>
            <w:r w:rsidRPr="00944A9E">
              <w:rPr>
                <w:b/>
              </w:rPr>
              <w:t>Kapacita výukových místností pro teoretickou výuku</w:t>
            </w:r>
          </w:p>
        </w:tc>
      </w:tr>
      <w:tr w:rsidR="004A3A55" w:rsidRPr="00944A9E" w:rsidTr="00D73B9D">
        <w:trPr>
          <w:trHeight w:val="2268"/>
          <w:jc w:val="center"/>
        </w:trPr>
        <w:tc>
          <w:tcPr>
            <w:tcW w:w="9980" w:type="dxa"/>
            <w:gridSpan w:val="10"/>
          </w:tcPr>
          <w:p w:rsidR="00AF1BBF" w:rsidRDefault="00AF1BBF" w:rsidP="00495F5C">
            <w:r>
              <w:t xml:space="preserve">Výukové místnosti </w:t>
            </w:r>
            <w:r w:rsidR="0052511B">
              <w:t xml:space="preserve">fakulty </w:t>
            </w:r>
            <w:r>
              <w:t xml:space="preserve">tvoří: </w:t>
            </w:r>
          </w:p>
          <w:p w:rsidR="004A3A55" w:rsidRDefault="00AF1BBF" w:rsidP="00495F5C">
            <w:pPr>
              <w:pStyle w:val="Odstavecseseznamem"/>
              <w:numPr>
                <w:ilvl w:val="0"/>
                <w:numId w:val="13"/>
              </w:numPr>
              <w:pBdr>
                <w:bottom w:val="single" w:sz="4" w:space="1" w:color="auto"/>
              </w:pBdr>
              <w:ind w:left="0" w:firstLine="0"/>
            </w:pPr>
            <w:r>
              <w:t xml:space="preserve">posluchárna pro 240 </w:t>
            </w:r>
            <w:r w:rsidR="00AD3A42">
              <w:t>studentů</w:t>
            </w:r>
          </w:p>
          <w:p w:rsidR="00AD3A42" w:rsidRDefault="00AF1BBF" w:rsidP="00495F5C">
            <w:pPr>
              <w:pStyle w:val="Odstavecseseznamem"/>
              <w:numPr>
                <w:ilvl w:val="0"/>
                <w:numId w:val="13"/>
              </w:numPr>
              <w:pBdr>
                <w:bottom w:val="single" w:sz="4" w:space="1" w:color="auto"/>
              </w:pBdr>
              <w:ind w:left="0" w:firstLine="0"/>
            </w:pPr>
            <w:r>
              <w:t>posluchárna pro</w:t>
            </w:r>
            <w:r w:rsidR="00373CA1">
              <w:t xml:space="preserve"> </w:t>
            </w:r>
            <w:r>
              <w:t xml:space="preserve">98 </w:t>
            </w:r>
            <w:r w:rsidR="00AD3A42">
              <w:t xml:space="preserve">studentů </w:t>
            </w:r>
          </w:p>
          <w:p w:rsidR="00AF1BBF" w:rsidRDefault="00AF1BBF" w:rsidP="00495F5C">
            <w:pPr>
              <w:pStyle w:val="Odstavecseseznamem"/>
              <w:numPr>
                <w:ilvl w:val="0"/>
                <w:numId w:val="13"/>
              </w:numPr>
              <w:pBdr>
                <w:bottom w:val="single" w:sz="4" w:space="1" w:color="auto"/>
              </w:pBdr>
              <w:ind w:left="0" w:firstLine="0"/>
            </w:pPr>
            <w:r>
              <w:t xml:space="preserve">posluchárna pro 70 </w:t>
            </w:r>
            <w:r w:rsidR="00AD3A42">
              <w:t>studentů</w:t>
            </w:r>
          </w:p>
          <w:p w:rsidR="00AF1BBF" w:rsidRDefault="00AF1BBF" w:rsidP="00495F5C">
            <w:pPr>
              <w:pStyle w:val="Odstavecseseznamem"/>
              <w:numPr>
                <w:ilvl w:val="0"/>
                <w:numId w:val="13"/>
              </w:numPr>
              <w:pBdr>
                <w:bottom w:val="single" w:sz="4" w:space="1" w:color="auto"/>
              </w:pBdr>
              <w:ind w:left="0" w:firstLine="0"/>
            </w:pPr>
            <w:r>
              <w:t>posluchárna pro</w:t>
            </w:r>
            <w:r w:rsidR="00373CA1">
              <w:t xml:space="preserve"> </w:t>
            </w:r>
            <w:r>
              <w:t xml:space="preserve">72 </w:t>
            </w:r>
            <w:r w:rsidR="00AD3A42">
              <w:t>studentů</w:t>
            </w:r>
          </w:p>
          <w:p w:rsidR="0052511B" w:rsidRDefault="0052511B" w:rsidP="00495F5C">
            <w:pPr>
              <w:pStyle w:val="Odstavecseseznamem"/>
              <w:numPr>
                <w:ilvl w:val="0"/>
                <w:numId w:val="13"/>
              </w:numPr>
              <w:pBdr>
                <w:bottom w:val="single" w:sz="4" w:space="1" w:color="auto"/>
              </w:pBdr>
              <w:ind w:left="0" w:firstLine="0"/>
            </w:pPr>
            <w:r>
              <w:t>10 seminárních učeben (každá pro 30 studentů)</w:t>
            </w:r>
          </w:p>
          <w:p w:rsidR="0052511B" w:rsidRDefault="0052511B" w:rsidP="00495F5C">
            <w:pPr>
              <w:pStyle w:val="Odstavecseseznamem"/>
              <w:numPr>
                <w:ilvl w:val="0"/>
                <w:numId w:val="13"/>
              </w:numPr>
              <w:pBdr>
                <w:bottom w:val="single" w:sz="4" w:space="1" w:color="auto"/>
              </w:pBdr>
              <w:ind w:left="0" w:firstLine="0"/>
            </w:pPr>
            <w:r>
              <w:t>3 seminární učebny (každá pro 15 studentů)</w:t>
            </w:r>
          </w:p>
          <w:p w:rsidR="00AD3A42" w:rsidRDefault="00AD3A42" w:rsidP="00495F5C">
            <w:pPr>
              <w:pStyle w:val="Odstavecseseznamem"/>
              <w:numPr>
                <w:ilvl w:val="0"/>
                <w:numId w:val="13"/>
              </w:numPr>
              <w:pBdr>
                <w:bottom w:val="single" w:sz="4" w:space="1" w:color="auto"/>
              </w:pBdr>
              <w:ind w:left="0" w:firstLine="0"/>
            </w:pPr>
            <w:r>
              <w:t>4 odborné zdravotnické učebny</w:t>
            </w:r>
          </w:p>
          <w:p w:rsidR="00AD3A42" w:rsidRDefault="00AD3A42" w:rsidP="00495F5C">
            <w:pPr>
              <w:pStyle w:val="Odstavecseseznamem"/>
              <w:numPr>
                <w:ilvl w:val="0"/>
                <w:numId w:val="13"/>
              </w:numPr>
              <w:pBdr>
                <w:bottom w:val="single" w:sz="4" w:space="1" w:color="auto"/>
              </w:pBdr>
              <w:ind w:left="0" w:firstLine="0"/>
            </w:pPr>
            <w:r>
              <w:t>5 multimediálních jazykových učeben</w:t>
            </w:r>
          </w:p>
          <w:p w:rsidR="00AD3A42" w:rsidRDefault="00AD3A42" w:rsidP="00495F5C">
            <w:pPr>
              <w:pStyle w:val="Odstavecseseznamem"/>
              <w:numPr>
                <w:ilvl w:val="0"/>
                <w:numId w:val="13"/>
              </w:numPr>
              <w:pBdr>
                <w:bottom w:val="single" w:sz="4" w:space="1" w:color="auto"/>
              </w:pBdr>
              <w:ind w:left="0" w:firstLine="0"/>
            </w:pPr>
            <w:r>
              <w:t>počítačová učebna pro 24 studentů</w:t>
            </w:r>
          </w:p>
          <w:p w:rsidR="00AD3A42" w:rsidRPr="00944A9E" w:rsidRDefault="00AD3A42" w:rsidP="00495F5C">
            <w:pPr>
              <w:pStyle w:val="Odstavecseseznamem"/>
              <w:numPr>
                <w:ilvl w:val="0"/>
                <w:numId w:val="13"/>
              </w:numPr>
              <w:pBdr>
                <w:bottom w:val="single" w:sz="4" w:space="1" w:color="auto"/>
              </w:pBdr>
              <w:ind w:left="0" w:firstLine="0"/>
            </w:pPr>
            <w:r>
              <w:t xml:space="preserve">technická místnost </w:t>
            </w:r>
            <w:r w:rsidR="005C5E3F">
              <w:t>se zařízením pro přenos přednášek po síti a nahrávání</w:t>
            </w:r>
          </w:p>
        </w:tc>
      </w:tr>
      <w:tr w:rsidR="004A3A55" w:rsidRPr="00944A9E" w:rsidTr="00D73B9D">
        <w:trPr>
          <w:trHeight w:val="202"/>
          <w:jc w:val="center"/>
        </w:trPr>
        <w:tc>
          <w:tcPr>
            <w:tcW w:w="3368" w:type="dxa"/>
            <w:gridSpan w:val="3"/>
            <w:shd w:val="clear" w:color="auto" w:fill="F7CAAC"/>
          </w:tcPr>
          <w:p w:rsidR="004A3A55" w:rsidRPr="00944A9E" w:rsidRDefault="004A3A55" w:rsidP="00E7344C">
            <w:pPr>
              <w:rPr>
                <w:b/>
              </w:rPr>
            </w:pPr>
            <w:r w:rsidRPr="00944A9E">
              <w:rPr>
                <w:b/>
              </w:rPr>
              <w:t>Z toho kapacita v prostorách v nájmu</w:t>
            </w:r>
          </w:p>
        </w:tc>
        <w:tc>
          <w:tcPr>
            <w:tcW w:w="1274" w:type="dxa"/>
            <w:gridSpan w:val="2"/>
          </w:tcPr>
          <w:p w:rsidR="004A3A55" w:rsidRPr="00944A9E" w:rsidRDefault="004A3A55" w:rsidP="00E7344C"/>
        </w:tc>
        <w:tc>
          <w:tcPr>
            <w:tcW w:w="2321" w:type="dxa"/>
            <w:gridSpan w:val="2"/>
            <w:shd w:val="clear" w:color="auto" w:fill="F7CAAC"/>
          </w:tcPr>
          <w:p w:rsidR="004A3A55" w:rsidRPr="00944A9E" w:rsidRDefault="004A3A55" w:rsidP="00E7344C">
            <w:pPr>
              <w:rPr>
                <w:b/>
                <w:shd w:val="clear" w:color="auto" w:fill="F7CAAC"/>
              </w:rPr>
            </w:pPr>
            <w:r w:rsidRPr="00944A9E">
              <w:rPr>
                <w:b/>
                <w:shd w:val="clear" w:color="auto" w:fill="F7CAAC"/>
              </w:rPr>
              <w:t>Doba platnosti nájmu</w:t>
            </w:r>
          </w:p>
        </w:tc>
        <w:tc>
          <w:tcPr>
            <w:tcW w:w="3017" w:type="dxa"/>
            <w:gridSpan w:val="3"/>
          </w:tcPr>
          <w:p w:rsidR="004A3A55" w:rsidRPr="00944A9E" w:rsidRDefault="004A3A55" w:rsidP="00E7344C"/>
        </w:tc>
      </w:tr>
      <w:tr w:rsidR="004A3A55" w:rsidRPr="00944A9E" w:rsidTr="00D73B9D">
        <w:trPr>
          <w:trHeight w:val="139"/>
          <w:jc w:val="center"/>
        </w:trPr>
        <w:tc>
          <w:tcPr>
            <w:tcW w:w="9980" w:type="dxa"/>
            <w:gridSpan w:val="10"/>
            <w:shd w:val="clear" w:color="auto" w:fill="F7CAAC"/>
          </w:tcPr>
          <w:p w:rsidR="004A3A55" w:rsidRPr="00944A9E" w:rsidRDefault="004A3A55" w:rsidP="00E7344C">
            <w:r w:rsidRPr="00944A9E">
              <w:rPr>
                <w:b/>
              </w:rPr>
              <w:t>Kapacita a popis odborné učebny</w:t>
            </w:r>
          </w:p>
        </w:tc>
      </w:tr>
      <w:tr w:rsidR="004A3A55" w:rsidRPr="00944A9E" w:rsidTr="00D73B9D">
        <w:trPr>
          <w:trHeight w:val="812"/>
          <w:jc w:val="center"/>
        </w:trPr>
        <w:tc>
          <w:tcPr>
            <w:tcW w:w="9980" w:type="dxa"/>
            <w:gridSpan w:val="10"/>
          </w:tcPr>
          <w:p w:rsidR="00474D80" w:rsidRDefault="00474D80" w:rsidP="00E7344C">
            <w:r>
              <w:t>Kapacita: 30 studentů</w:t>
            </w:r>
          </w:p>
          <w:p w:rsidR="005C5E3F" w:rsidRDefault="00474D80" w:rsidP="00E7344C">
            <w:r>
              <w:t>Interaktivní centrum</w:t>
            </w:r>
            <w:r w:rsidR="005D09CF">
              <w:t xml:space="preserve"> </w:t>
            </w:r>
            <w:r w:rsidR="00E1458C">
              <w:t>–</w:t>
            </w:r>
            <w:r>
              <w:t xml:space="preserve"> učebna</w:t>
            </w:r>
            <w:r w:rsidR="00E1458C">
              <w:t xml:space="preserve"> </w:t>
            </w:r>
            <w:r>
              <w:t>je</w:t>
            </w:r>
            <w:r w:rsidR="005C5E3F">
              <w:t xml:space="preserve"> vybaven</w:t>
            </w:r>
            <w:r>
              <w:t xml:space="preserve">a </w:t>
            </w:r>
            <w:r w:rsidR="005C5E3F">
              <w:t>projektorem a tabulemi, nedílnou součástí je nábytek</w:t>
            </w:r>
            <w:r>
              <w:t xml:space="preserve"> s úložným prostorem</w:t>
            </w:r>
            <w:r w:rsidR="00B1282B">
              <w:t xml:space="preserve"> </w:t>
            </w:r>
            <w:r>
              <w:t xml:space="preserve">a </w:t>
            </w:r>
            <w:r w:rsidR="009C5097">
              <w:t xml:space="preserve">koberec pro pohybové a relaxační činnosti. </w:t>
            </w:r>
            <w:r>
              <w:t>V míst</w:t>
            </w:r>
            <w:r w:rsidR="00B1282B">
              <w:t>n</w:t>
            </w:r>
            <w:r>
              <w:t xml:space="preserve">osti jsou sedací vaky, učebna není vybavena židlemi a stoly. </w:t>
            </w:r>
          </w:p>
          <w:p w:rsidR="004A3A55" w:rsidRPr="00944A9E" w:rsidRDefault="004A3A55" w:rsidP="00E7344C"/>
        </w:tc>
      </w:tr>
      <w:tr w:rsidR="004A3A55" w:rsidRPr="00944A9E" w:rsidTr="00D73B9D">
        <w:trPr>
          <w:trHeight w:val="166"/>
          <w:jc w:val="center"/>
        </w:trPr>
        <w:tc>
          <w:tcPr>
            <w:tcW w:w="3368" w:type="dxa"/>
            <w:gridSpan w:val="3"/>
            <w:shd w:val="clear" w:color="auto" w:fill="F7CAAC"/>
          </w:tcPr>
          <w:p w:rsidR="004A3A55" w:rsidRPr="00944A9E" w:rsidRDefault="004A3A55" w:rsidP="00E7344C">
            <w:r w:rsidRPr="00944A9E">
              <w:rPr>
                <w:b/>
              </w:rPr>
              <w:t>Z toho kapacita v prostorách v nájmu</w:t>
            </w:r>
          </w:p>
        </w:tc>
        <w:tc>
          <w:tcPr>
            <w:tcW w:w="1274" w:type="dxa"/>
            <w:gridSpan w:val="2"/>
          </w:tcPr>
          <w:p w:rsidR="004A3A55" w:rsidRPr="00944A9E" w:rsidRDefault="004A3A55" w:rsidP="00E7344C"/>
        </w:tc>
        <w:tc>
          <w:tcPr>
            <w:tcW w:w="2321" w:type="dxa"/>
            <w:gridSpan w:val="2"/>
            <w:shd w:val="clear" w:color="auto" w:fill="F7CAAC"/>
          </w:tcPr>
          <w:p w:rsidR="004A3A55" w:rsidRPr="00944A9E" w:rsidRDefault="004A3A55" w:rsidP="00E7344C">
            <w:r w:rsidRPr="00944A9E">
              <w:rPr>
                <w:b/>
                <w:shd w:val="clear" w:color="auto" w:fill="F7CAAC"/>
              </w:rPr>
              <w:t>Doba platnosti nájmu</w:t>
            </w:r>
          </w:p>
        </w:tc>
        <w:tc>
          <w:tcPr>
            <w:tcW w:w="3017" w:type="dxa"/>
            <w:gridSpan w:val="3"/>
          </w:tcPr>
          <w:p w:rsidR="004A3A55" w:rsidRPr="00944A9E" w:rsidRDefault="004A3A55" w:rsidP="00E7344C"/>
        </w:tc>
      </w:tr>
      <w:tr w:rsidR="0052511B" w:rsidRPr="00944A9E" w:rsidTr="00D73B9D">
        <w:trPr>
          <w:trHeight w:val="139"/>
          <w:jc w:val="center"/>
        </w:trPr>
        <w:tc>
          <w:tcPr>
            <w:tcW w:w="9980" w:type="dxa"/>
            <w:gridSpan w:val="10"/>
            <w:shd w:val="clear" w:color="auto" w:fill="F7CAAC"/>
          </w:tcPr>
          <w:p w:rsidR="0052511B" w:rsidRPr="00944A9E" w:rsidRDefault="0052511B" w:rsidP="00E7344C">
            <w:r w:rsidRPr="00944A9E">
              <w:rPr>
                <w:b/>
              </w:rPr>
              <w:t>Kapacita a popis odborné učebny</w:t>
            </w:r>
          </w:p>
        </w:tc>
      </w:tr>
      <w:tr w:rsidR="0052511B" w:rsidRPr="00944A9E" w:rsidTr="00D73B9D">
        <w:trPr>
          <w:trHeight w:val="818"/>
          <w:jc w:val="center"/>
        </w:trPr>
        <w:tc>
          <w:tcPr>
            <w:tcW w:w="9980" w:type="dxa"/>
            <w:gridSpan w:val="10"/>
          </w:tcPr>
          <w:p w:rsidR="0052511B" w:rsidRDefault="0052511B" w:rsidP="00E7344C">
            <w:r>
              <w:t xml:space="preserve">Kapacita: </w:t>
            </w:r>
            <w:r w:rsidR="00E1458C">
              <w:t>2</w:t>
            </w:r>
            <w:r>
              <w:t>0 studentů</w:t>
            </w:r>
          </w:p>
          <w:p w:rsidR="0052511B" w:rsidRPr="00944A9E" w:rsidRDefault="0052511B" w:rsidP="00E7344C">
            <w:r>
              <w:t xml:space="preserve">Přírodovědná učebna poskytuje zázemí pro provádění pokusů, experimentů, je vybavena pulty, umyvadlem a dostatečným prostorem pro umístnění pomůcek a potřeb k přírodovědným činnostem. </w:t>
            </w:r>
          </w:p>
        </w:tc>
      </w:tr>
      <w:tr w:rsidR="0052511B" w:rsidRPr="00944A9E" w:rsidTr="00D73B9D">
        <w:trPr>
          <w:trHeight w:val="166"/>
          <w:jc w:val="center"/>
        </w:trPr>
        <w:tc>
          <w:tcPr>
            <w:tcW w:w="3368" w:type="dxa"/>
            <w:gridSpan w:val="3"/>
            <w:shd w:val="clear" w:color="auto" w:fill="F7CAAC"/>
          </w:tcPr>
          <w:p w:rsidR="0052511B" w:rsidRPr="00944A9E" w:rsidRDefault="0052511B" w:rsidP="00E7344C">
            <w:r w:rsidRPr="00944A9E">
              <w:rPr>
                <w:b/>
              </w:rPr>
              <w:t>Z toho kapacita v prostorách v nájmu</w:t>
            </w:r>
          </w:p>
        </w:tc>
        <w:tc>
          <w:tcPr>
            <w:tcW w:w="1274" w:type="dxa"/>
            <w:gridSpan w:val="2"/>
          </w:tcPr>
          <w:p w:rsidR="0052511B" w:rsidRPr="00944A9E" w:rsidRDefault="0052511B" w:rsidP="00E7344C"/>
        </w:tc>
        <w:tc>
          <w:tcPr>
            <w:tcW w:w="2321" w:type="dxa"/>
            <w:gridSpan w:val="2"/>
            <w:shd w:val="clear" w:color="auto" w:fill="F7CAAC"/>
          </w:tcPr>
          <w:p w:rsidR="0052511B" w:rsidRPr="00944A9E" w:rsidRDefault="0052511B" w:rsidP="00E7344C">
            <w:r w:rsidRPr="00944A9E">
              <w:rPr>
                <w:b/>
                <w:shd w:val="clear" w:color="auto" w:fill="F7CAAC"/>
              </w:rPr>
              <w:t>Doba platnosti nájmu</w:t>
            </w:r>
          </w:p>
        </w:tc>
        <w:tc>
          <w:tcPr>
            <w:tcW w:w="3017" w:type="dxa"/>
            <w:gridSpan w:val="3"/>
          </w:tcPr>
          <w:p w:rsidR="0052511B" w:rsidRPr="00944A9E" w:rsidRDefault="0052511B" w:rsidP="00E7344C"/>
        </w:tc>
      </w:tr>
      <w:tr w:rsidR="004A3A55" w:rsidRPr="00944A9E" w:rsidTr="00D73B9D">
        <w:trPr>
          <w:trHeight w:val="135"/>
          <w:jc w:val="center"/>
        </w:trPr>
        <w:tc>
          <w:tcPr>
            <w:tcW w:w="9980" w:type="dxa"/>
            <w:gridSpan w:val="10"/>
            <w:shd w:val="clear" w:color="auto" w:fill="F7CAAC"/>
          </w:tcPr>
          <w:p w:rsidR="004A3A55" w:rsidRPr="00944A9E" w:rsidRDefault="004A3A55" w:rsidP="00E7344C">
            <w:r w:rsidRPr="00944A9E">
              <w:rPr>
                <w:b/>
              </w:rPr>
              <w:t>Kapacita a popis odborné učebny</w:t>
            </w:r>
          </w:p>
        </w:tc>
      </w:tr>
      <w:tr w:rsidR="004A3A55" w:rsidRPr="00944A9E" w:rsidTr="00D73B9D">
        <w:trPr>
          <w:trHeight w:val="840"/>
          <w:jc w:val="center"/>
        </w:trPr>
        <w:tc>
          <w:tcPr>
            <w:tcW w:w="9980" w:type="dxa"/>
            <w:gridSpan w:val="10"/>
          </w:tcPr>
          <w:p w:rsidR="00474D80" w:rsidRDefault="00474D80" w:rsidP="00E7344C">
            <w:r>
              <w:t xml:space="preserve">Kapacita: </w:t>
            </w:r>
            <w:r w:rsidR="00E1458C">
              <w:t>15</w:t>
            </w:r>
            <w:r>
              <w:t xml:space="preserve"> studentů</w:t>
            </w:r>
          </w:p>
          <w:p w:rsidR="00474D80" w:rsidRDefault="00474D80" w:rsidP="00E7344C">
            <w:r>
              <w:t>Hudebna</w:t>
            </w:r>
            <w:r w:rsidR="005D09CF">
              <w:t xml:space="preserve"> </w:t>
            </w:r>
            <w:r>
              <w:t>- učebna hudební výchovy je vybavena klavinovou, elekt</w:t>
            </w:r>
            <w:r w:rsidR="00B1282B">
              <w:t>r</w:t>
            </w:r>
            <w:r>
              <w:t xml:space="preserve">ickými klávesami, kytarami a sadami nástrojů Orffova instrumentáře, pomůckami pro hudební činnosti. </w:t>
            </w:r>
          </w:p>
          <w:p w:rsidR="004A3A55" w:rsidRPr="00944A9E" w:rsidRDefault="004A3A55" w:rsidP="00E7344C">
            <w:pPr>
              <w:rPr>
                <w:b/>
              </w:rPr>
            </w:pPr>
          </w:p>
        </w:tc>
      </w:tr>
      <w:tr w:rsidR="004A3A55" w:rsidRPr="00944A9E" w:rsidTr="00D73B9D">
        <w:trPr>
          <w:trHeight w:val="135"/>
          <w:jc w:val="center"/>
        </w:trPr>
        <w:tc>
          <w:tcPr>
            <w:tcW w:w="3294" w:type="dxa"/>
            <w:gridSpan w:val="2"/>
            <w:shd w:val="clear" w:color="auto" w:fill="F7CAAC"/>
          </w:tcPr>
          <w:p w:rsidR="004A3A55" w:rsidRPr="00944A9E" w:rsidRDefault="004A3A55" w:rsidP="00E7344C">
            <w:pPr>
              <w:rPr>
                <w:b/>
              </w:rPr>
            </w:pPr>
            <w:r w:rsidRPr="00944A9E">
              <w:rPr>
                <w:b/>
              </w:rPr>
              <w:t>Z toho kapacita v prostorách v nájmu</w:t>
            </w:r>
          </w:p>
        </w:tc>
        <w:tc>
          <w:tcPr>
            <w:tcW w:w="1400" w:type="dxa"/>
            <w:gridSpan w:val="4"/>
          </w:tcPr>
          <w:p w:rsidR="004A3A55" w:rsidRPr="00944A9E" w:rsidRDefault="004A3A55" w:rsidP="00E7344C">
            <w:pPr>
              <w:rPr>
                <w:b/>
              </w:rPr>
            </w:pPr>
          </w:p>
        </w:tc>
        <w:tc>
          <w:tcPr>
            <w:tcW w:w="2347" w:type="dxa"/>
            <w:gridSpan w:val="2"/>
            <w:shd w:val="clear" w:color="auto" w:fill="F7CAAC"/>
          </w:tcPr>
          <w:p w:rsidR="004A3A55" w:rsidRPr="00944A9E" w:rsidRDefault="004A3A55" w:rsidP="00E7344C">
            <w:pPr>
              <w:rPr>
                <w:b/>
              </w:rPr>
            </w:pPr>
            <w:r w:rsidRPr="00944A9E">
              <w:rPr>
                <w:b/>
                <w:shd w:val="clear" w:color="auto" w:fill="F7CAAC"/>
              </w:rPr>
              <w:t>Doba platnosti nájmu</w:t>
            </w:r>
          </w:p>
        </w:tc>
        <w:tc>
          <w:tcPr>
            <w:tcW w:w="2939" w:type="dxa"/>
            <w:gridSpan w:val="2"/>
          </w:tcPr>
          <w:p w:rsidR="004A3A55" w:rsidRPr="00944A9E" w:rsidRDefault="004A3A55" w:rsidP="00E7344C">
            <w:pPr>
              <w:rPr>
                <w:b/>
              </w:rPr>
            </w:pPr>
          </w:p>
        </w:tc>
      </w:tr>
      <w:tr w:rsidR="003E58D4" w:rsidRPr="00944A9E" w:rsidTr="00D73B9D">
        <w:trPr>
          <w:trHeight w:val="139"/>
          <w:jc w:val="center"/>
        </w:trPr>
        <w:tc>
          <w:tcPr>
            <w:tcW w:w="9980" w:type="dxa"/>
            <w:gridSpan w:val="10"/>
            <w:shd w:val="clear" w:color="auto" w:fill="F7CAAC"/>
          </w:tcPr>
          <w:p w:rsidR="003E58D4" w:rsidRPr="00944A9E" w:rsidRDefault="003E58D4" w:rsidP="00E7344C">
            <w:r w:rsidRPr="00944A9E">
              <w:rPr>
                <w:b/>
              </w:rPr>
              <w:t>Kapacita a popis odborné učebny</w:t>
            </w:r>
          </w:p>
        </w:tc>
      </w:tr>
      <w:tr w:rsidR="003E58D4" w:rsidRPr="00944A9E" w:rsidTr="00D73B9D">
        <w:trPr>
          <w:trHeight w:val="991"/>
          <w:jc w:val="center"/>
        </w:trPr>
        <w:tc>
          <w:tcPr>
            <w:tcW w:w="9980" w:type="dxa"/>
            <w:gridSpan w:val="10"/>
          </w:tcPr>
          <w:p w:rsidR="003E58D4" w:rsidRDefault="003E58D4" w:rsidP="00E7344C">
            <w:r>
              <w:t>Kapacita: 24 studentů</w:t>
            </w:r>
          </w:p>
          <w:p w:rsidR="003E58D4" w:rsidRDefault="003E58D4" w:rsidP="00E7344C">
            <w:r>
              <w:t xml:space="preserve">Učebna pro jazykovou a komunikační výchovu je uspořádána tak, aby přirozeně docházelo k interakci se studenty, umístění židlí s pracovním pultem je variabilní v rámci učebny. </w:t>
            </w:r>
          </w:p>
          <w:p w:rsidR="003E58D4" w:rsidRPr="00944A9E" w:rsidRDefault="003E58D4" w:rsidP="00E7344C"/>
        </w:tc>
      </w:tr>
      <w:tr w:rsidR="003E58D4" w:rsidRPr="00944A9E" w:rsidTr="00D73B9D">
        <w:trPr>
          <w:trHeight w:val="166"/>
          <w:jc w:val="center"/>
        </w:trPr>
        <w:tc>
          <w:tcPr>
            <w:tcW w:w="3368" w:type="dxa"/>
            <w:gridSpan w:val="3"/>
            <w:shd w:val="clear" w:color="auto" w:fill="F7CAAC"/>
          </w:tcPr>
          <w:p w:rsidR="003E58D4" w:rsidRPr="00944A9E" w:rsidRDefault="003E58D4" w:rsidP="00E7344C">
            <w:r w:rsidRPr="00944A9E">
              <w:rPr>
                <w:b/>
              </w:rPr>
              <w:t>Z toho kapacita v prostorách v nájmu</w:t>
            </w:r>
          </w:p>
        </w:tc>
        <w:tc>
          <w:tcPr>
            <w:tcW w:w="1274" w:type="dxa"/>
            <w:gridSpan w:val="2"/>
          </w:tcPr>
          <w:p w:rsidR="003E58D4" w:rsidRPr="00944A9E" w:rsidRDefault="003E58D4" w:rsidP="00E7344C"/>
        </w:tc>
        <w:tc>
          <w:tcPr>
            <w:tcW w:w="2321" w:type="dxa"/>
            <w:gridSpan w:val="2"/>
            <w:shd w:val="clear" w:color="auto" w:fill="F7CAAC"/>
          </w:tcPr>
          <w:p w:rsidR="003E58D4" w:rsidRPr="00944A9E" w:rsidRDefault="003E58D4" w:rsidP="00E7344C">
            <w:r w:rsidRPr="00944A9E">
              <w:rPr>
                <w:b/>
                <w:shd w:val="clear" w:color="auto" w:fill="F7CAAC"/>
              </w:rPr>
              <w:t>Doba platnosti nájmu</w:t>
            </w:r>
          </w:p>
        </w:tc>
        <w:tc>
          <w:tcPr>
            <w:tcW w:w="3017" w:type="dxa"/>
            <w:gridSpan w:val="3"/>
          </w:tcPr>
          <w:p w:rsidR="003E58D4" w:rsidRPr="00944A9E" w:rsidRDefault="003E58D4" w:rsidP="00E7344C"/>
        </w:tc>
      </w:tr>
      <w:tr w:rsidR="00474D80" w:rsidRPr="00944A9E" w:rsidTr="00D73B9D">
        <w:trPr>
          <w:trHeight w:val="139"/>
          <w:jc w:val="center"/>
        </w:trPr>
        <w:tc>
          <w:tcPr>
            <w:tcW w:w="9980" w:type="dxa"/>
            <w:gridSpan w:val="10"/>
            <w:shd w:val="clear" w:color="auto" w:fill="F7CAAC"/>
          </w:tcPr>
          <w:p w:rsidR="00474D80" w:rsidRPr="00944A9E" w:rsidRDefault="00474D80" w:rsidP="00E7344C">
            <w:r w:rsidRPr="00944A9E">
              <w:rPr>
                <w:b/>
              </w:rPr>
              <w:t>Kapacita a popis odborné učebny</w:t>
            </w:r>
          </w:p>
        </w:tc>
      </w:tr>
      <w:tr w:rsidR="00474D80" w:rsidRPr="00944A9E" w:rsidTr="00D73B9D">
        <w:trPr>
          <w:trHeight w:val="987"/>
          <w:jc w:val="center"/>
        </w:trPr>
        <w:tc>
          <w:tcPr>
            <w:tcW w:w="9980" w:type="dxa"/>
            <w:gridSpan w:val="10"/>
          </w:tcPr>
          <w:p w:rsidR="00474D80" w:rsidRDefault="00474D80" w:rsidP="00E7344C">
            <w:r>
              <w:t xml:space="preserve">Kapacita: </w:t>
            </w:r>
            <w:r w:rsidR="00B90EED">
              <w:t>30</w:t>
            </w:r>
            <w:r>
              <w:t xml:space="preserve"> studentů</w:t>
            </w:r>
          </w:p>
          <w:p w:rsidR="00474D80" w:rsidRDefault="003E58D4" w:rsidP="00E7344C">
            <w:r>
              <w:t xml:space="preserve">Tělocvična v prostorách budovy U10 FHS UTB ve Zlíně je využívána </w:t>
            </w:r>
            <w:r w:rsidR="00B90EED">
              <w:t xml:space="preserve">pro výuku tělovýchovně a pohybově zaměřených předmětů. </w:t>
            </w:r>
          </w:p>
          <w:p w:rsidR="00474D80" w:rsidRPr="00944A9E" w:rsidRDefault="00474D80" w:rsidP="00E7344C"/>
        </w:tc>
      </w:tr>
      <w:tr w:rsidR="00474D80" w:rsidRPr="00944A9E" w:rsidTr="00D73B9D">
        <w:trPr>
          <w:trHeight w:val="166"/>
          <w:jc w:val="center"/>
        </w:trPr>
        <w:tc>
          <w:tcPr>
            <w:tcW w:w="3368" w:type="dxa"/>
            <w:gridSpan w:val="3"/>
            <w:shd w:val="clear" w:color="auto" w:fill="F7CAAC"/>
          </w:tcPr>
          <w:p w:rsidR="00474D80" w:rsidRPr="00944A9E" w:rsidRDefault="00474D80" w:rsidP="00E7344C">
            <w:r w:rsidRPr="00944A9E">
              <w:rPr>
                <w:b/>
              </w:rPr>
              <w:t>Z toho kapacita v prostorách v nájmu</w:t>
            </w:r>
          </w:p>
        </w:tc>
        <w:tc>
          <w:tcPr>
            <w:tcW w:w="1274" w:type="dxa"/>
            <w:gridSpan w:val="2"/>
          </w:tcPr>
          <w:p w:rsidR="00474D80" w:rsidRPr="00944A9E" w:rsidRDefault="00474D80" w:rsidP="00E7344C"/>
        </w:tc>
        <w:tc>
          <w:tcPr>
            <w:tcW w:w="2321" w:type="dxa"/>
            <w:gridSpan w:val="2"/>
            <w:shd w:val="clear" w:color="auto" w:fill="F7CAAC"/>
          </w:tcPr>
          <w:p w:rsidR="00474D80" w:rsidRPr="00944A9E" w:rsidRDefault="00474D80" w:rsidP="00E7344C">
            <w:r w:rsidRPr="00944A9E">
              <w:rPr>
                <w:b/>
                <w:shd w:val="clear" w:color="auto" w:fill="F7CAAC"/>
              </w:rPr>
              <w:t>Doba platnosti nájmu</w:t>
            </w:r>
          </w:p>
        </w:tc>
        <w:tc>
          <w:tcPr>
            <w:tcW w:w="3017" w:type="dxa"/>
            <w:gridSpan w:val="3"/>
          </w:tcPr>
          <w:p w:rsidR="00474D80" w:rsidRPr="00944A9E" w:rsidRDefault="00474D80" w:rsidP="00E7344C"/>
        </w:tc>
      </w:tr>
      <w:tr w:rsidR="004A3A55" w:rsidRPr="00944A9E" w:rsidTr="00D73B9D">
        <w:trPr>
          <w:trHeight w:val="135"/>
          <w:jc w:val="center"/>
        </w:trPr>
        <w:tc>
          <w:tcPr>
            <w:tcW w:w="9980" w:type="dxa"/>
            <w:gridSpan w:val="10"/>
            <w:shd w:val="clear" w:color="auto" w:fill="F7CAAC"/>
          </w:tcPr>
          <w:p w:rsidR="004A3A55" w:rsidRPr="00944A9E" w:rsidRDefault="004A3A55" w:rsidP="00E7344C">
            <w:pPr>
              <w:rPr>
                <w:b/>
              </w:rPr>
            </w:pPr>
            <w:r w:rsidRPr="00944A9E">
              <w:rPr>
                <w:b/>
              </w:rPr>
              <w:t xml:space="preserve">Vyjádření orgánu </w:t>
            </w:r>
            <w:r w:rsidRPr="00944A9E">
              <w:rPr>
                <w:b/>
                <w:shd w:val="clear" w:color="auto" w:fill="F7CAAC"/>
              </w:rPr>
              <w:t>hygienické služby ze dne</w:t>
            </w:r>
          </w:p>
        </w:tc>
      </w:tr>
      <w:tr w:rsidR="004A3A55" w:rsidRPr="00944A9E" w:rsidTr="00D73B9D">
        <w:trPr>
          <w:trHeight w:val="680"/>
          <w:jc w:val="center"/>
        </w:trPr>
        <w:tc>
          <w:tcPr>
            <w:tcW w:w="9980" w:type="dxa"/>
            <w:gridSpan w:val="10"/>
          </w:tcPr>
          <w:p w:rsidR="004A3A55" w:rsidRPr="00944A9E" w:rsidRDefault="004A3A55" w:rsidP="00E7344C"/>
        </w:tc>
      </w:tr>
      <w:tr w:rsidR="004A3A55" w:rsidRPr="00944A9E" w:rsidTr="00D73B9D">
        <w:trPr>
          <w:trHeight w:val="205"/>
          <w:jc w:val="center"/>
        </w:trPr>
        <w:tc>
          <w:tcPr>
            <w:tcW w:w="9980" w:type="dxa"/>
            <w:gridSpan w:val="10"/>
            <w:shd w:val="clear" w:color="auto" w:fill="F7CAAC"/>
          </w:tcPr>
          <w:p w:rsidR="004A3A55" w:rsidRPr="00944A9E" w:rsidRDefault="004A3A55" w:rsidP="00E7344C">
            <w:pPr>
              <w:rPr>
                <w:b/>
              </w:rPr>
            </w:pPr>
            <w:r w:rsidRPr="00944A9E">
              <w:rPr>
                <w:b/>
              </w:rPr>
              <w:t>Opatření a podmínky k zajištění rovného přístupu</w:t>
            </w:r>
          </w:p>
        </w:tc>
      </w:tr>
      <w:tr w:rsidR="004A3A55" w:rsidRPr="00944A9E" w:rsidTr="00D73B9D">
        <w:trPr>
          <w:trHeight w:val="910"/>
          <w:jc w:val="center"/>
        </w:trPr>
        <w:tc>
          <w:tcPr>
            <w:tcW w:w="9980" w:type="dxa"/>
            <w:gridSpan w:val="10"/>
          </w:tcPr>
          <w:p w:rsidR="004A3A55" w:rsidRPr="00944A9E" w:rsidRDefault="000424A3" w:rsidP="00E7344C">
            <w:r>
              <w:t xml:space="preserve">Podmínky a opatření k zajištění rovného přístupu jsou v souladu se zákonem o vysokých školách (§ 79 odst. 2 písm. c).  </w:t>
            </w:r>
            <w:r w:rsidR="00751FF5">
              <w:t xml:space="preserve">Budova je vybavena </w:t>
            </w:r>
            <w:r w:rsidR="00785156">
              <w:t>bezbariérovým přístupem, včetně 5 stání pro handicapované osoby</w:t>
            </w:r>
            <w:r w:rsidR="00D6530F">
              <w:t xml:space="preserve"> a toalet</w:t>
            </w:r>
            <w:r w:rsidR="00785156">
              <w:t>. Pro přemisťování osob s handicapem slouží 4 výtahy (v každé z budov 2 výtahy</w:t>
            </w:r>
            <w:r w:rsidR="00D6530F">
              <w:t>).</w:t>
            </w:r>
          </w:p>
        </w:tc>
      </w:tr>
      <w:tr w:rsidR="004A3A55" w:rsidRPr="00944A9E" w:rsidTr="00D73B9D">
        <w:trPr>
          <w:gridAfter w:val="1"/>
          <w:wAfter w:w="27" w:type="dxa"/>
          <w:jc w:val="center"/>
        </w:trPr>
        <w:tc>
          <w:tcPr>
            <w:tcW w:w="9953" w:type="dxa"/>
            <w:gridSpan w:val="9"/>
            <w:tcBorders>
              <w:bottom w:val="double" w:sz="4" w:space="0" w:color="auto"/>
            </w:tcBorders>
            <w:shd w:val="clear" w:color="auto" w:fill="BDD6EE"/>
          </w:tcPr>
          <w:p w:rsidR="004A3A55" w:rsidRPr="00944A9E" w:rsidRDefault="004A3A55" w:rsidP="00E7344C">
            <w:pPr>
              <w:jc w:val="both"/>
              <w:rPr>
                <w:b/>
                <w:sz w:val="28"/>
              </w:rPr>
            </w:pPr>
            <w:r w:rsidRPr="00944A9E">
              <w:rPr>
                <w:b/>
                <w:sz w:val="28"/>
              </w:rPr>
              <w:t>C</w:t>
            </w:r>
            <w:r w:rsidR="003F5843" w:rsidRPr="00944A9E">
              <w:rPr>
                <w:b/>
                <w:sz w:val="28"/>
              </w:rPr>
              <w:t xml:space="preserve"> – </w:t>
            </w:r>
            <w:r w:rsidRPr="00944A9E">
              <w:rPr>
                <w:b/>
                <w:sz w:val="28"/>
              </w:rPr>
              <w:t>V</w:t>
            </w:r>
            <w:r w:rsidR="00B369B9" w:rsidRPr="00944A9E">
              <w:rPr>
                <w:b/>
                <w:sz w:val="28"/>
              </w:rPr>
              <w:t xml:space="preserve"> – </w:t>
            </w:r>
            <w:r w:rsidRPr="00944A9E">
              <w:rPr>
                <w:b/>
                <w:sz w:val="28"/>
              </w:rPr>
              <w:t>Finanční zabezpečení studijního programu</w:t>
            </w:r>
          </w:p>
        </w:tc>
      </w:tr>
      <w:tr w:rsidR="004A3A55" w:rsidRPr="00944A9E" w:rsidTr="00D73B9D">
        <w:trPr>
          <w:gridAfter w:val="1"/>
          <w:wAfter w:w="27" w:type="dxa"/>
          <w:jc w:val="center"/>
        </w:trPr>
        <w:tc>
          <w:tcPr>
            <w:tcW w:w="4220" w:type="dxa"/>
            <w:gridSpan w:val="4"/>
            <w:tcBorders>
              <w:top w:val="single" w:sz="12" w:space="0" w:color="auto"/>
            </w:tcBorders>
            <w:shd w:val="clear" w:color="auto" w:fill="F7CAAC"/>
          </w:tcPr>
          <w:p w:rsidR="004A3A55" w:rsidRPr="00944A9E" w:rsidRDefault="004A3A55" w:rsidP="00E7344C">
            <w:pPr>
              <w:jc w:val="both"/>
              <w:rPr>
                <w:b/>
              </w:rPr>
            </w:pPr>
            <w:r w:rsidRPr="00944A9E">
              <w:rPr>
                <w:b/>
              </w:rPr>
              <w:t>Vzdělávací činnost vysoké školy financovaná ze státního rozpočtu</w:t>
            </w:r>
          </w:p>
        </w:tc>
        <w:tc>
          <w:tcPr>
            <w:tcW w:w="5733" w:type="dxa"/>
            <w:gridSpan w:val="5"/>
            <w:tcBorders>
              <w:top w:val="single" w:sz="12" w:space="0" w:color="auto"/>
            </w:tcBorders>
            <w:shd w:val="clear" w:color="auto" w:fill="FFFFFF"/>
          </w:tcPr>
          <w:p w:rsidR="004A3A55" w:rsidRPr="00944A9E" w:rsidRDefault="004A3A55" w:rsidP="00E7344C">
            <w:pPr>
              <w:jc w:val="both"/>
              <w:rPr>
                <w:bCs/>
              </w:rPr>
            </w:pPr>
            <w:r w:rsidRPr="00944A9E">
              <w:rPr>
                <w:bCs/>
              </w:rPr>
              <w:t>ano</w:t>
            </w:r>
          </w:p>
        </w:tc>
      </w:tr>
      <w:tr w:rsidR="004A3A55" w:rsidRPr="00944A9E" w:rsidTr="00D73B9D">
        <w:trPr>
          <w:gridAfter w:val="1"/>
          <w:wAfter w:w="27" w:type="dxa"/>
          <w:jc w:val="center"/>
        </w:trPr>
        <w:tc>
          <w:tcPr>
            <w:tcW w:w="9953" w:type="dxa"/>
            <w:gridSpan w:val="9"/>
            <w:shd w:val="clear" w:color="auto" w:fill="F7CAAC"/>
          </w:tcPr>
          <w:p w:rsidR="004A3A55" w:rsidRPr="00944A9E" w:rsidRDefault="004A3A55" w:rsidP="00E7344C">
            <w:pPr>
              <w:jc w:val="both"/>
              <w:rPr>
                <w:b/>
              </w:rPr>
            </w:pPr>
            <w:r w:rsidRPr="00944A9E">
              <w:rPr>
                <w:b/>
              </w:rPr>
              <w:t>Zhodnocení předpokládaných nákladů a zdrojů na uskutečňování studijního programu</w:t>
            </w:r>
          </w:p>
        </w:tc>
      </w:tr>
      <w:tr w:rsidR="004A3A55" w:rsidRPr="00944A9E" w:rsidTr="00D73B9D">
        <w:trPr>
          <w:gridAfter w:val="1"/>
          <w:wAfter w:w="27" w:type="dxa"/>
          <w:trHeight w:val="484"/>
          <w:jc w:val="center"/>
        </w:trPr>
        <w:tc>
          <w:tcPr>
            <w:tcW w:w="9953" w:type="dxa"/>
            <w:gridSpan w:val="9"/>
          </w:tcPr>
          <w:p w:rsidR="004A3A55" w:rsidRPr="00944A9E" w:rsidRDefault="004A3A55" w:rsidP="00E7344C">
            <w:pPr>
              <w:jc w:val="both"/>
            </w:pPr>
          </w:p>
        </w:tc>
      </w:tr>
      <w:tr w:rsidR="0003500A" w:rsidRPr="00944A9E" w:rsidTr="00D73B9D">
        <w:trPr>
          <w:gridAfter w:val="1"/>
          <w:wAfter w:w="27" w:type="dxa"/>
          <w:jc w:val="center"/>
        </w:trPr>
        <w:tc>
          <w:tcPr>
            <w:tcW w:w="9953" w:type="dxa"/>
            <w:gridSpan w:val="9"/>
            <w:tcBorders>
              <w:bottom w:val="double" w:sz="4" w:space="0" w:color="auto"/>
            </w:tcBorders>
            <w:shd w:val="clear" w:color="auto" w:fill="BDD6EE"/>
          </w:tcPr>
          <w:p w:rsidR="0003500A" w:rsidRPr="00944A9E" w:rsidRDefault="0003500A" w:rsidP="00E7344C">
            <w:pPr>
              <w:jc w:val="both"/>
              <w:rPr>
                <w:b/>
                <w:sz w:val="28"/>
              </w:rPr>
            </w:pPr>
            <w:r w:rsidRPr="00944A9E">
              <w:rPr>
                <w:b/>
                <w:sz w:val="28"/>
              </w:rPr>
              <w:t>D</w:t>
            </w:r>
            <w:r w:rsidR="003F5843" w:rsidRPr="00944A9E">
              <w:rPr>
                <w:b/>
                <w:sz w:val="28"/>
              </w:rPr>
              <w:t xml:space="preserve"> – </w:t>
            </w:r>
            <w:r w:rsidRPr="00944A9E">
              <w:rPr>
                <w:b/>
                <w:sz w:val="28"/>
              </w:rPr>
              <w:t>I</w:t>
            </w:r>
            <w:r w:rsidR="00B369B9" w:rsidRPr="00944A9E">
              <w:rPr>
                <w:b/>
                <w:sz w:val="28"/>
              </w:rPr>
              <w:t xml:space="preserve"> – </w:t>
            </w:r>
            <w:r w:rsidRPr="00944A9E">
              <w:rPr>
                <w:b/>
                <w:sz w:val="26"/>
                <w:szCs w:val="26"/>
              </w:rPr>
              <w:t>Záměr rozvoje a další údaje ke studijnímu programu</w:t>
            </w:r>
          </w:p>
        </w:tc>
      </w:tr>
      <w:tr w:rsidR="0003500A" w:rsidRPr="00944A9E" w:rsidTr="00D73B9D">
        <w:trPr>
          <w:gridAfter w:val="1"/>
          <w:wAfter w:w="27" w:type="dxa"/>
          <w:trHeight w:val="185"/>
          <w:jc w:val="center"/>
        </w:trPr>
        <w:tc>
          <w:tcPr>
            <w:tcW w:w="9953" w:type="dxa"/>
            <w:gridSpan w:val="9"/>
            <w:shd w:val="clear" w:color="auto" w:fill="F7CAAC"/>
          </w:tcPr>
          <w:p w:rsidR="0003500A" w:rsidRPr="00944A9E" w:rsidRDefault="0003500A" w:rsidP="00E7344C">
            <w:pPr>
              <w:rPr>
                <w:b/>
              </w:rPr>
            </w:pPr>
            <w:r w:rsidRPr="00944A9E">
              <w:rPr>
                <w:b/>
              </w:rPr>
              <w:t>Záměr rozvoje studijního programu a jeho odůvodnění</w:t>
            </w:r>
          </w:p>
        </w:tc>
      </w:tr>
      <w:tr w:rsidR="0003500A" w:rsidRPr="00944A9E" w:rsidTr="00D73B9D">
        <w:trPr>
          <w:gridAfter w:val="1"/>
          <w:wAfter w:w="27" w:type="dxa"/>
          <w:trHeight w:val="2206"/>
          <w:jc w:val="center"/>
        </w:trPr>
        <w:tc>
          <w:tcPr>
            <w:tcW w:w="9953" w:type="dxa"/>
            <w:gridSpan w:val="9"/>
            <w:shd w:val="clear" w:color="auto" w:fill="FFFFFF"/>
          </w:tcPr>
          <w:p w:rsidR="00F20C1F" w:rsidRPr="00944A9E" w:rsidRDefault="0003500A" w:rsidP="00E7344C">
            <w:pPr>
              <w:jc w:val="both"/>
            </w:pPr>
            <w:r w:rsidRPr="00944A9E">
              <w:t xml:space="preserve">Studijní program Učitelství pro první stupeň základní školy je koncipován jako projekt demokratického vzdělávání, který se i do budoucna bude zaměřovat na </w:t>
            </w:r>
            <w:r w:rsidR="0029567B">
              <w:t>profesionalizační</w:t>
            </w:r>
            <w:r w:rsidRPr="0029567B">
              <w:t xml:space="preserve"> procesy</w:t>
            </w:r>
            <w:r w:rsidRPr="00944A9E">
              <w:t>, které usnadní vstup učitelům primární</w:t>
            </w:r>
            <w:r w:rsidR="00E1458C">
              <w:t>ho vzdělávání</w:t>
            </w:r>
            <w:r w:rsidRPr="00944A9E">
              <w:t xml:space="preserve"> do praxe škol (především regionálních škol</w:t>
            </w:r>
            <w:r w:rsidR="00E1458C">
              <w:t xml:space="preserve"> ve zlínském regionu a okolí). Důraz je kladen </w:t>
            </w:r>
            <w:r w:rsidRPr="00944A9E">
              <w:t xml:space="preserve">na individualitu studenta a jeho potřeby profesního seberozvoje. K tomu bude potřebné rozvíjet ideu reflektované pedagogické praxe a ohled na rozvoj mentorských škol a mentorů v primárním vzdělávání. Nové pojetí vysokoškolské přípravy vyústí i v jinou organizaci státních závěrečných zkoušek v závěru studia. Všechny plánované inovace bude možné reflektovat v pedagogickém výzkumu v rámci magisterských, rigorózních a doktorských prací. </w:t>
            </w:r>
            <w:r w:rsidR="00E1458C">
              <w:t>Studijní program je akademicky zaměřený, proto se předpokládá aktivní zapojení studentů do výzkumu pracoviště (projekt TAČR, projekty Fondu vzdělávací politiky ČR), současně do pr</w:t>
            </w:r>
            <w:r w:rsidR="00B1282B">
              <w:t>ojektu specifického vysokoškols</w:t>
            </w:r>
            <w:r w:rsidR="00E1458C">
              <w:t xml:space="preserve">kého výzkumu (na univerzitě pod názvem Interní grantová agentura IGA). Především v těchto výzkumech mohou studenti dokladovat své teoretické poznatky získané v metodologicky  </w:t>
            </w:r>
          </w:p>
        </w:tc>
      </w:tr>
      <w:tr w:rsidR="0003500A" w:rsidRPr="00944A9E" w:rsidTr="00D73B9D">
        <w:trPr>
          <w:gridAfter w:val="1"/>
          <w:wAfter w:w="27" w:type="dxa"/>
          <w:trHeight w:val="188"/>
          <w:jc w:val="center"/>
        </w:trPr>
        <w:tc>
          <w:tcPr>
            <w:tcW w:w="9953" w:type="dxa"/>
            <w:gridSpan w:val="9"/>
            <w:shd w:val="clear" w:color="auto" w:fill="F7CAAC"/>
          </w:tcPr>
          <w:p w:rsidR="0003500A" w:rsidRPr="00944A9E" w:rsidRDefault="0003500A" w:rsidP="00E7344C">
            <w:pPr>
              <w:rPr>
                <w:b/>
              </w:rPr>
            </w:pPr>
            <w:r w:rsidRPr="00944A9E">
              <w:rPr>
                <w:b/>
              </w:rPr>
              <w:t>Počet přijímaných uchazečů ke studiu ve studijním programu</w:t>
            </w:r>
          </w:p>
        </w:tc>
      </w:tr>
      <w:tr w:rsidR="0003500A" w:rsidRPr="00944A9E" w:rsidTr="00D73B9D">
        <w:trPr>
          <w:gridAfter w:val="1"/>
          <w:wAfter w:w="27" w:type="dxa"/>
          <w:trHeight w:val="952"/>
          <w:jc w:val="center"/>
        </w:trPr>
        <w:tc>
          <w:tcPr>
            <w:tcW w:w="9953" w:type="dxa"/>
            <w:gridSpan w:val="9"/>
            <w:shd w:val="clear" w:color="auto" w:fill="FFFFFF"/>
          </w:tcPr>
          <w:p w:rsidR="0003500A" w:rsidRPr="00944A9E" w:rsidRDefault="0003500A" w:rsidP="00E7344C">
            <w:pPr>
              <w:jc w:val="both"/>
            </w:pPr>
            <w:r w:rsidRPr="00944A9E">
              <w:t>Předběžný plán je zaměřen na přijímání 30</w:t>
            </w:r>
            <w:r w:rsidR="00BA2D28" w:rsidRPr="00944A9E">
              <w:t>-</w:t>
            </w:r>
            <w:r w:rsidRPr="00944A9E">
              <w:t xml:space="preserve">50 studentů pro studijní program v prezenční formě studia. </w:t>
            </w:r>
            <w:r w:rsidR="00734E12" w:rsidRPr="00944A9E">
              <w:br/>
              <w:t>Po zpracování studijních</w:t>
            </w:r>
            <w:r w:rsidRPr="00944A9E">
              <w:t xml:space="preserve"> opor pro samostudium by mohla být připravena akreditace kombinované formy studia se stejným počtem studentů.</w:t>
            </w:r>
          </w:p>
        </w:tc>
      </w:tr>
      <w:tr w:rsidR="0003500A" w:rsidRPr="00944A9E" w:rsidTr="00D73B9D">
        <w:trPr>
          <w:gridAfter w:val="1"/>
          <w:wAfter w:w="27" w:type="dxa"/>
          <w:trHeight w:val="200"/>
          <w:jc w:val="center"/>
        </w:trPr>
        <w:tc>
          <w:tcPr>
            <w:tcW w:w="9953" w:type="dxa"/>
            <w:gridSpan w:val="9"/>
            <w:shd w:val="clear" w:color="auto" w:fill="F7CAAC"/>
          </w:tcPr>
          <w:p w:rsidR="0003500A" w:rsidRPr="00944A9E" w:rsidRDefault="0003500A" w:rsidP="00E7344C">
            <w:pPr>
              <w:rPr>
                <w:b/>
              </w:rPr>
            </w:pPr>
            <w:r w:rsidRPr="00944A9E">
              <w:rPr>
                <w:b/>
              </w:rPr>
              <w:t>Předpokládaná uplatnitelnost absolventů na trhu práce</w:t>
            </w:r>
          </w:p>
        </w:tc>
      </w:tr>
      <w:tr w:rsidR="0003500A" w:rsidRPr="00944A9E" w:rsidTr="005D4E35">
        <w:trPr>
          <w:gridAfter w:val="1"/>
          <w:wAfter w:w="27" w:type="dxa"/>
          <w:trHeight w:val="4558"/>
          <w:jc w:val="center"/>
        </w:trPr>
        <w:tc>
          <w:tcPr>
            <w:tcW w:w="9953" w:type="dxa"/>
            <w:gridSpan w:val="9"/>
            <w:shd w:val="clear" w:color="auto" w:fill="FFFFFF"/>
          </w:tcPr>
          <w:p w:rsidR="0003500A" w:rsidRPr="00944A9E" w:rsidRDefault="0003500A" w:rsidP="00E7344C">
            <w:pPr>
              <w:jc w:val="both"/>
            </w:pPr>
            <w:r w:rsidRPr="00944A9E">
              <w:t xml:space="preserve">Budoucí absolventi studijního programu Učitelství pro první stupeň základní školy mají velkou pravděpodobnost, že najdou uplatnění v základních školách v regionu Zlín a okolí, protože zde stále ještě probíhá generační výměna. Regiony v okolí Zlína jsou typické zastoupením velkého počtu malotřídních škol, pro něž studijní program ve Zlíně připravil řadu příležitostí, aby se mohly podílet na reflektovaných pedagogických praxích i na výuce vypraných studijních předmětů. </w:t>
            </w:r>
            <w:r w:rsidR="00E1458C">
              <w:t xml:space="preserve">Výbornou možností, jak reflektovat praxi, je také příležitost realizace akčních výzkumů. </w:t>
            </w:r>
          </w:p>
        </w:tc>
      </w:tr>
    </w:tbl>
    <w:p w:rsidR="00D73B9D" w:rsidRDefault="00D73B9D" w:rsidP="00E7344C">
      <w:r>
        <w:br w:type="page"/>
      </w: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2"/>
        <w:gridCol w:w="1090"/>
        <w:gridCol w:w="1091"/>
        <w:gridCol w:w="1091"/>
        <w:gridCol w:w="1091"/>
        <w:gridCol w:w="939"/>
        <w:gridCol w:w="993"/>
        <w:gridCol w:w="1108"/>
      </w:tblGrid>
      <w:tr w:rsidR="00841F41" w:rsidRPr="00191F5B" w:rsidTr="00D73B9D">
        <w:trPr>
          <w:jc w:val="center"/>
        </w:trPr>
        <w:tc>
          <w:tcPr>
            <w:tcW w:w="9875" w:type="dxa"/>
            <w:gridSpan w:val="8"/>
            <w:tcBorders>
              <w:bottom w:val="double" w:sz="4" w:space="0" w:color="auto"/>
            </w:tcBorders>
            <w:shd w:val="clear" w:color="auto" w:fill="FBD4B4"/>
          </w:tcPr>
          <w:p w:rsidR="00841F41" w:rsidRPr="00DE7FE4" w:rsidRDefault="00841F41" w:rsidP="00E7344C">
            <w:pPr>
              <w:jc w:val="both"/>
              <w:rPr>
                <w:b/>
                <w:bCs/>
                <w:sz w:val="24"/>
                <w:szCs w:val="24"/>
              </w:rPr>
            </w:pPr>
            <w:r w:rsidRPr="00DE7FE4">
              <w:rPr>
                <w:b/>
                <w:bCs/>
                <w:sz w:val="24"/>
                <w:szCs w:val="24"/>
              </w:rPr>
              <w:t>Personální zabezpečení studijního programu</w:t>
            </w:r>
            <w:r w:rsidR="00B369B9" w:rsidRPr="00DE7FE4">
              <w:rPr>
                <w:b/>
                <w:bCs/>
                <w:sz w:val="24"/>
                <w:szCs w:val="24"/>
              </w:rPr>
              <w:t xml:space="preserve"> – </w:t>
            </w:r>
            <w:r w:rsidRPr="00DE7FE4">
              <w:rPr>
                <w:b/>
                <w:bCs/>
                <w:sz w:val="24"/>
                <w:szCs w:val="24"/>
              </w:rPr>
              <w:t>souhrnné údaje</w:t>
            </w:r>
          </w:p>
        </w:tc>
      </w:tr>
      <w:tr w:rsidR="00841F41" w:rsidRPr="00191F5B" w:rsidTr="00D73B9D">
        <w:trPr>
          <w:jc w:val="center"/>
        </w:trPr>
        <w:tc>
          <w:tcPr>
            <w:tcW w:w="2472" w:type="dxa"/>
            <w:tcBorders>
              <w:top w:val="double" w:sz="4" w:space="0" w:color="auto"/>
            </w:tcBorders>
            <w:shd w:val="clear" w:color="auto" w:fill="FBD4B4"/>
          </w:tcPr>
          <w:p w:rsidR="00841F41" w:rsidRPr="00DE7FE4" w:rsidRDefault="00841F41" w:rsidP="00E7344C">
            <w:pPr>
              <w:jc w:val="both"/>
              <w:rPr>
                <w:b/>
                <w:bCs/>
              </w:rPr>
            </w:pPr>
            <w:r w:rsidRPr="00DE7FE4">
              <w:rPr>
                <w:b/>
                <w:bCs/>
              </w:rPr>
              <w:t>Vysoká škola</w:t>
            </w:r>
          </w:p>
        </w:tc>
        <w:tc>
          <w:tcPr>
            <w:tcW w:w="7403" w:type="dxa"/>
            <w:gridSpan w:val="7"/>
            <w:tcBorders>
              <w:top w:val="double" w:sz="4" w:space="0" w:color="auto"/>
            </w:tcBorders>
          </w:tcPr>
          <w:p w:rsidR="00841F41" w:rsidRPr="00DE7FE4" w:rsidRDefault="00841F41" w:rsidP="00E7344C">
            <w:pPr>
              <w:jc w:val="both"/>
            </w:pPr>
            <w:r w:rsidRPr="00DE7FE4">
              <w:t>Univerzita Tomáše Bati ve Zlíně</w:t>
            </w:r>
          </w:p>
        </w:tc>
      </w:tr>
      <w:tr w:rsidR="00841F41" w:rsidRPr="00191F5B" w:rsidTr="00D73B9D">
        <w:trPr>
          <w:jc w:val="center"/>
        </w:trPr>
        <w:tc>
          <w:tcPr>
            <w:tcW w:w="2472" w:type="dxa"/>
            <w:shd w:val="clear" w:color="auto" w:fill="FBD4B4"/>
          </w:tcPr>
          <w:p w:rsidR="00841F41" w:rsidRPr="00DE7FE4" w:rsidRDefault="00841F41" w:rsidP="00E7344C">
            <w:pPr>
              <w:jc w:val="both"/>
              <w:rPr>
                <w:b/>
                <w:bCs/>
              </w:rPr>
            </w:pPr>
            <w:r w:rsidRPr="00DE7FE4">
              <w:rPr>
                <w:b/>
                <w:bCs/>
              </w:rPr>
              <w:t>Součást vysoké školy</w:t>
            </w:r>
          </w:p>
        </w:tc>
        <w:tc>
          <w:tcPr>
            <w:tcW w:w="7403" w:type="dxa"/>
            <w:gridSpan w:val="7"/>
          </w:tcPr>
          <w:p w:rsidR="00841F41" w:rsidRPr="00DE7FE4" w:rsidRDefault="00841F41" w:rsidP="00E7344C">
            <w:pPr>
              <w:jc w:val="both"/>
            </w:pPr>
            <w:r w:rsidRPr="00DE7FE4">
              <w:t>Fakulta humanitních studií</w:t>
            </w:r>
          </w:p>
        </w:tc>
      </w:tr>
      <w:tr w:rsidR="00841F41" w:rsidRPr="00191F5B" w:rsidTr="00D73B9D">
        <w:trPr>
          <w:jc w:val="center"/>
        </w:trPr>
        <w:tc>
          <w:tcPr>
            <w:tcW w:w="2472" w:type="dxa"/>
            <w:shd w:val="clear" w:color="auto" w:fill="FBD4B4"/>
          </w:tcPr>
          <w:p w:rsidR="00841F41" w:rsidRPr="00DE7FE4" w:rsidRDefault="00841F41" w:rsidP="00E7344C">
            <w:pPr>
              <w:jc w:val="both"/>
              <w:rPr>
                <w:b/>
                <w:bCs/>
              </w:rPr>
            </w:pPr>
            <w:r w:rsidRPr="00DE7FE4">
              <w:rPr>
                <w:b/>
                <w:bCs/>
              </w:rPr>
              <w:t>Název studijního programu</w:t>
            </w:r>
          </w:p>
        </w:tc>
        <w:tc>
          <w:tcPr>
            <w:tcW w:w="7403" w:type="dxa"/>
            <w:gridSpan w:val="7"/>
          </w:tcPr>
          <w:p w:rsidR="00841F41" w:rsidRPr="00DE7FE4" w:rsidRDefault="00791B44" w:rsidP="00E7344C">
            <w:pPr>
              <w:jc w:val="both"/>
            </w:pPr>
            <w:r w:rsidRPr="00DE7FE4">
              <w:t xml:space="preserve">Učitelství pro první stupeň </w:t>
            </w:r>
            <w:r w:rsidR="00BA2D28" w:rsidRPr="00DE7FE4">
              <w:t>základní školy</w:t>
            </w:r>
          </w:p>
        </w:tc>
      </w:tr>
      <w:tr w:rsidR="00841F41" w:rsidRPr="00191F5B" w:rsidTr="00D73B9D">
        <w:trPr>
          <w:jc w:val="center"/>
        </w:trPr>
        <w:tc>
          <w:tcPr>
            <w:tcW w:w="2472" w:type="dxa"/>
            <w:shd w:val="clear" w:color="auto" w:fill="FBD4B4"/>
          </w:tcPr>
          <w:p w:rsidR="00841F41" w:rsidRPr="00DE7FE4" w:rsidRDefault="00841F41" w:rsidP="00E7344C">
            <w:pPr>
              <w:rPr>
                <w:b/>
                <w:bCs/>
              </w:rPr>
            </w:pPr>
            <w:r w:rsidRPr="00DE7FE4">
              <w:rPr>
                <w:b/>
                <w:bCs/>
              </w:rPr>
              <w:t>Název pracoviště</w:t>
            </w:r>
          </w:p>
        </w:tc>
        <w:tc>
          <w:tcPr>
            <w:tcW w:w="1090" w:type="dxa"/>
            <w:shd w:val="clear" w:color="auto" w:fill="FBD4B4"/>
          </w:tcPr>
          <w:p w:rsidR="00841F41" w:rsidRPr="00DE7FE4" w:rsidRDefault="00841F41" w:rsidP="00E7344C">
            <w:pPr>
              <w:jc w:val="both"/>
              <w:rPr>
                <w:b/>
                <w:bCs/>
              </w:rPr>
            </w:pPr>
            <w:r w:rsidRPr="00DE7FE4">
              <w:rPr>
                <w:b/>
                <w:bCs/>
              </w:rPr>
              <w:t>celkem</w:t>
            </w:r>
          </w:p>
        </w:tc>
        <w:tc>
          <w:tcPr>
            <w:tcW w:w="1091" w:type="dxa"/>
            <w:shd w:val="clear" w:color="auto" w:fill="FBD4B4"/>
          </w:tcPr>
          <w:p w:rsidR="00841F41" w:rsidRPr="00DE7FE4" w:rsidRDefault="00841F41" w:rsidP="00E7344C">
            <w:pPr>
              <w:jc w:val="both"/>
              <w:rPr>
                <w:b/>
                <w:bCs/>
              </w:rPr>
            </w:pPr>
            <w:r w:rsidRPr="00DE7FE4">
              <w:rPr>
                <w:b/>
                <w:bCs/>
              </w:rPr>
              <w:t>prof</w:t>
            </w:r>
            <w:r w:rsidR="00A12934" w:rsidRPr="00DE7FE4">
              <w:rPr>
                <w:b/>
                <w:bCs/>
              </w:rPr>
              <w:t>esoři</w:t>
            </w:r>
            <w:r w:rsidRPr="00DE7FE4">
              <w:rPr>
                <w:b/>
                <w:bCs/>
              </w:rPr>
              <w:t xml:space="preserve"> celkem</w:t>
            </w:r>
          </w:p>
        </w:tc>
        <w:tc>
          <w:tcPr>
            <w:tcW w:w="1091" w:type="dxa"/>
            <w:shd w:val="clear" w:color="auto" w:fill="FBD4B4"/>
          </w:tcPr>
          <w:p w:rsidR="00841F41" w:rsidRPr="00DE7FE4" w:rsidRDefault="00841F41" w:rsidP="00E7344C">
            <w:pPr>
              <w:jc w:val="both"/>
              <w:rPr>
                <w:b/>
                <w:bCs/>
              </w:rPr>
            </w:pPr>
            <w:r w:rsidRPr="00DE7FE4">
              <w:rPr>
                <w:b/>
                <w:bCs/>
              </w:rPr>
              <w:t>doc</w:t>
            </w:r>
            <w:r w:rsidR="00A12934" w:rsidRPr="00DE7FE4">
              <w:rPr>
                <w:b/>
                <w:bCs/>
              </w:rPr>
              <w:t>enti</w:t>
            </w:r>
            <w:r w:rsidRPr="00DE7FE4">
              <w:rPr>
                <w:b/>
                <w:bCs/>
              </w:rPr>
              <w:t xml:space="preserve"> celkem</w:t>
            </w:r>
          </w:p>
        </w:tc>
        <w:tc>
          <w:tcPr>
            <w:tcW w:w="1091" w:type="dxa"/>
            <w:shd w:val="clear" w:color="auto" w:fill="FBD4B4"/>
          </w:tcPr>
          <w:p w:rsidR="00A12934" w:rsidRPr="00DE7FE4" w:rsidRDefault="00A12934" w:rsidP="00E7344C">
            <w:pPr>
              <w:jc w:val="both"/>
              <w:rPr>
                <w:b/>
                <w:bCs/>
              </w:rPr>
            </w:pPr>
            <w:r w:rsidRPr="00DE7FE4">
              <w:rPr>
                <w:b/>
                <w:bCs/>
              </w:rPr>
              <w:t>odborní</w:t>
            </w:r>
          </w:p>
          <w:p w:rsidR="00841F41" w:rsidRPr="00DE7FE4" w:rsidRDefault="00A12934" w:rsidP="00E7344C">
            <w:pPr>
              <w:jc w:val="both"/>
              <w:rPr>
                <w:b/>
                <w:bCs/>
              </w:rPr>
            </w:pPr>
            <w:r w:rsidRPr="00DE7FE4">
              <w:rPr>
                <w:b/>
                <w:bCs/>
              </w:rPr>
              <w:t>a</w:t>
            </w:r>
            <w:r w:rsidR="00841F41" w:rsidRPr="00DE7FE4">
              <w:rPr>
                <w:b/>
                <w:bCs/>
              </w:rPr>
              <w:t>sistenti</w:t>
            </w:r>
            <w:r w:rsidRPr="00DE7FE4">
              <w:rPr>
                <w:b/>
                <w:bCs/>
              </w:rPr>
              <w:br/>
            </w:r>
            <w:r w:rsidR="00841F41" w:rsidRPr="00DE7FE4">
              <w:rPr>
                <w:b/>
                <w:bCs/>
              </w:rPr>
              <w:t>celkem</w:t>
            </w:r>
          </w:p>
        </w:tc>
        <w:tc>
          <w:tcPr>
            <w:tcW w:w="939" w:type="dxa"/>
            <w:shd w:val="clear" w:color="auto" w:fill="FBD4B4"/>
          </w:tcPr>
          <w:p w:rsidR="00841F41" w:rsidRPr="00DE7FE4" w:rsidRDefault="00841F41" w:rsidP="00E7344C">
            <w:pPr>
              <w:jc w:val="both"/>
              <w:rPr>
                <w:b/>
                <w:bCs/>
              </w:rPr>
            </w:pPr>
            <w:r w:rsidRPr="00DE7FE4">
              <w:rPr>
                <w:b/>
                <w:bCs/>
              </w:rPr>
              <w:t>lektoři</w:t>
            </w:r>
          </w:p>
        </w:tc>
        <w:tc>
          <w:tcPr>
            <w:tcW w:w="993" w:type="dxa"/>
            <w:shd w:val="clear" w:color="auto" w:fill="FBD4B4"/>
          </w:tcPr>
          <w:p w:rsidR="00841F41" w:rsidRPr="00DE7FE4" w:rsidRDefault="00841F41" w:rsidP="00E7344C">
            <w:pPr>
              <w:jc w:val="both"/>
              <w:rPr>
                <w:b/>
                <w:bCs/>
              </w:rPr>
            </w:pPr>
            <w:r w:rsidRPr="00DE7FE4">
              <w:rPr>
                <w:b/>
                <w:bCs/>
              </w:rPr>
              <w:t>asistenti</w:t>
            </w:r>
          </w:p>
        </w:tc>
        <w:tc>
          <w:tcPr>
            <w:tcW w:w="1108" w:type="dxa"/>
            <w:shd w:val="clear" w:color="auto" w:fill="FBD4B4"/>
          </w:tcPr>
          <w:p w:rsidR="00841F41" w:rsidRPr="00DE7FE4" w:rsidRDefault="00841F41" w:rsidP="00E7344C">
            <w:pPr>
              <w:jc w:val="both"/>
              <w:rPr>
                <w:b/>
                <w:bCs/>
              </w:rPr>
            </w:pPr>
            <w:r w:rsidRPr="00DE7FE4">
              <w:rPr>
                <w:b/>
                <w:bCs/>
              </w:rPr>
              <w:t>vědečtí pracov</w:t>
            </w:r>
            <w:r w:rsidR="00A12934" w:rsidRPr="00DE7FE4">
              <w:rPr>
                <w:b/>
                <w:bCs/>
              </w:rPr>
              <w:t>níci</w:t>
            </w:r>
            <w:r w:rsidRPr="00DE7FE4">
              <w:rPr>
                <w:b/>
                <w:bCs/>
              </w:rPr>
              <w:t xml:space="preserve"> v hodnosti prof</w:t>
            </w:r>
            <w:r w:rsidR="00A12934" w:rsidRPr="00DE7FE4">
              <w:rPr>
                <w:b/>
                <w:bCs/>
              </w:rPr>
              <w:t>esor</w:t>
            </w:r>
          </w:p>
        </w:tc>
      </w:tr>
      <w:tr w:rsidR="00841F41" w:rsidRPr="00191F5B" w:rsidTr="003555BD">
        <w:trPr>
          <w:jc w:val="center"/>
        </w:trPr>
        <w:tc>
          <w:tcPr>
            <w:tcW w:w="2472" w:type="dxa"/>
          </w:tcPr>
          <w:p w:rsidR="00841F41" w:rsidRPr="00DE7FE4" w:rsidRDefault="00841F41" w:rsidP="00E7344C">
            <w:r w:rsidRPr="00DE7FE4">
              <w:t>Ústav školní pedagogiky/FHS UTB</w:t>
            </w:r>
          </w:p>
        </w:tc>
        <w:tc>
          <w:tcPr>
            <w:tcW w:w="1090" w:type="dxa"/>
            <w:vAlign w:val="center"/>
          </w:tcPr>
          <w:p w:rsidR="00841F41" w:rsidRPr="00DE7FE4" w:rsidRDefault="00B61070" w:rsidP="003555BD">
            <w:pPr>
              <w:jc w:val="center"/>
            </w:pPr>
            <w:del w:id="5719" w:author="Hana Navrátilová" w:date="2019-09-24T11:10:00Z">
              <w:r w:rsidRPr="00944A9E">
                <w:delText>1</w:delText>
              </w:r>
              <w:r w:rsidR="000249AB">
                <w:delText>6</w:delText>
              </w:r>
            </w:del>
            <w:ins w:id="5720" w:author="Hana Navrátilová" w:date="2019-09-24T11:10:00Z">
              <w:r w:rsidR="003555BD" w:rsidRPr="00DE7FE4">
                <w:t>20</w:t>
              </w:r>
            </w:ins>
          </w:p>
        </w:tc>
        <w:tc>
          <w:tcPr>
            <w:tcW w:w="1091" w:type="dxa"/>
            <w:vAlign w:val="center"/>
          </w:tcPr>
          <w:p w:rsidR="00841F41" w:rsidRPr="00DE7FE4" w:rsidRDefault="00C33B89" w:rsidP="003555BD">
            <w:pPr>
              <w:jc w:val="center"/>
            </w:pPr>
            <w:del w:id="5721" w:author="Hana Navrátilová" w:date="2019-09-24T11:10:00Z">
              <w:r>
                <w:delText>3</w:delText>
              </w:r>
            </w:del>
            <w:ins w:id="5722" w:author="Hana Navrátilová" w:date="2019-09-24T11:10:00Z">
              <w:r w:rsidR="007A1511" w:rsidRPr="00DE7FE4">
                <w:t>6</w:t>
              </w:r>
            </w:ins>
          </w:p>
        </w:tc>
        <w:tc>
          <w:tcPr>
            <w:tcW w:w="1091" w:type="dxa"/>
            <w:vAlign w:val="center"/>
          </w:tcPr>
          <w:p w:rsidR="00841F41" w:rsidRPr="00DE7FE4" w:rsidRDefault="00C33B89" w:rsidP="003555BD">
            <w:pPr>
              <w:jc w:val="center"/>
            </w:pPr>
            <w:del w:id="5723" w:author="Hana Navrátilová" w:date="2019-09-24T11:10:00Z">
              <w:r>
                <w:delText>3</w:delText>
              </w:r>
            </w:del>
            <w:ins w:id="5724" w:author="Hana Navrátilová" w:date="2019-09-24T11:10:00Z">
              <w:r w:rsidR="007A1511" w:rsidRPr="00DE7FE4">
                <w:t>4</w:t>
              </w:r>
            </w:ins>
          </w:p>
        </w:tc>
        <w:tc>
          <w:tcPr>
            <w:tcW w:w="1091" w:type="dxa"/>
            <w:vAlign w:val="center"/>
          </w:tcPr>
          <w:p w:rsidR="00841F41" w:rsidRPr="00DE7FE4" w:rsidRDefault="00C27380" w:rsidP="003555BD">
            <w:pPr>
              <w:jc w:val="center"/>
            </w:pPr>
            <w:del w:id="5725" w:author="Hana Navrátilová" w:date="2019-09-24T11:10:00Z">
              <w:r>
                <w:delText>5</w:delText>
              </w:r>
            </w:del>
            <w:ins w:id="5726" w:author="Hana Navrátilová" w:date="2019-09-24T11:10:00Z">
              <w:r w:rsidR="007A1511" w:rsidRPr="00DE7FE4">
                <w:t>7</w:t>
              </w:r>
            </w:ins>
          </w:p>
        </w:tc>
        <w:tc>
          <w:tcPr>
            <w:tcW w:w="939" w:type="dxa"/>
            <w:shd w:val="clear" w:color="auto" w:fill="auto"/>
            <w:vAlign w:val="center"/>
          </w:tcPr>
          <w:p w:rsidR="00841F41" w:rsidRPr="00DE7FE4" w:rsidRDefault="003F5843" w:rsidP="003555BD">
            <w:pPr>
              <w:jc w:val="center"/>
            </w:pPr>
            <w:del w:id="5727" w:author="Hana Navrátilová" w:date="2019-09-24T11:10:00Z">
              <w:r w:rsidRPr="00944A9E">
                <w:delText xml:space="preserve"> – </w:delText>
              </w:r>
            </w:del>
            <w:ins w:id="5728" w:author="Hana Navrátilová" w:date="2019-09-24T11:10:00Z">
              <w:r w:rsidRPr="00DE7FE4">
                <w:t>–</w:t>
              </w:r>
            </w:ins>
          </w:p>
        </w:tc>
        <w:tc>
          <w:tcPr>
            <w:tcW w:w="993" w:type="dxa"/>
            <w:shd w:val="clear" w:color="auto" w:fill="auto"/>
            <w:vAlign w:val="center"/>
          </w:tcPr>
          <w:p w:rsidR="00841F41" w:rsidRPr="00DE7FE4" w:rsidRDefault="003A0843" w:rsidP="003555BD">
            <w:pPr>
              <w:jc w:val="center"/>
            </w:pPr>
            <w:del w:id="5729" w:author="Hana Navrátilová" w:date="2019-09-24T11:10:00Z">
              <w:r>
                <w:delText>5</w:delText>
              </w:r>
            </w:del>
            <w:ins w:id="5730" w:author="Hana Navrátilová" w:date="2019-09-24T11:10:00Z">
              <w:r w:rsidR="007A1511" w:rsidRPr="00DE7FE4">
                <w:t>3</w:t>
              </w:r>
            </w:ins>
          </w:p>
        </w:tc>
        <w:tc>
          <w:tcPr>
            <w:tcW w:w="1108" w:type="dxa"/>
            <w:shd w:val="clear" w:color="auto" w:fill="auto"/>
            <w:vAlign w:val="center"/>
          </w:tcPr>
          <w:p w:rsidR="003555BD" w:rsidRPr="00DE7FE4" w:rsidRDefault="00C33B89" w:rsidP="003555BD">
            <w:pPr>
              <w:jc w:val="center"/>
            </w:pPr>
            <w:del w:id="5731" w:author="Hana Navrátilová" w:date="2019-09-24T11:10:00Z">
              <w:r>
                <w:delText>3</w:delText>
              </w:r>
            </w:del>
            <w:ins w:id="5732" w:author="Hana Navrátilová" w:date="2019-09-24T11:10:00Z">
              <w:r w:rsidR="003555BD" w:rsidRPr="00DE7FE4">
                <w:t>-</w:t>
              </w:r>
            </w:ins>
          </w:p>
        </w:tc>
      </w:tr>
      <w:tr w:rsidR="00841F41" w:rsidRPr="00191F5B" w:rsidTr="003555BD">
        <w:trPr>
          <w:jc w:val="center"/>
        </w:trPr>
        <w:tc>
          <w:tcPr>
            <w:tcW w:w="2472" w:type="dxa"/>
          </w:tcPr>
          <w:p w:rsidR="00841F41" w:rsidRPr="00DE7FE4" w:rsidRDefault="00841F41" w:rsidP="00E7344C">
            <w:r w:rsidRPr="00DE7FE4">
              <w:t>Centrum výzkumu</w:t>
            </w:r>
            <w:r w:rsidR="009D2EC4" w:rsidRPr="00DE7FE4">
              <w:t>/</w:t>
            </w:r>
            <w:r w:rsidRPr="00DE7FE4">
              <w:t>FHS UTB</w:t>
            </w:r>
          </w:p>
        </w:tc>
        <w:tc>
          <w:tcPr>
            <w:tcW w:w="1090" w:type="dxa"/>
            <w:vAlign w:val="center"/>
          </w:tcPr>
          <w:p w:rsidR="00841F41" w:rsidRPr="00DE7FE4" w:rsidRDefault="004C1A50" w:rsidP="003555BD">
            <w:pPr>
              <w:jc w:val="center"/>
            </w:pPr>
            <w:del w:id="5733" w:author="Hana Navrátilová" w:date="2019-09-24T11:10:00Z">
              <w:r>
                <w:delText>2</w:delText>
              </w:r>
            </w:del>
            <w:ins w:id="5734" w:author="Hana Navrátilová" w:date="2019-09-24T11:10:00Z">
              <w:r w:rsidR="003555BD" w:rsidRPr="00DE7FE4">
                <w:t>1</w:t>
              </w:r>
            </w:ins>
          </w:p>
        </w:tc>
        <w:tc>
          <w:tcPr>
            <w:tcW w:w="1091" w:type="dxa"/>
            <w:vAlign w:val="center"/>
          </w:tcPr>
          <w:p w:rsidR="00841F41" w:rsidRPr="00DE7FE4" w:rsidRDefault="00C33B89" w:rsidP="003555BD">
            <w:pPr>
              <w:jc w:val="center"/>
            </w:pPr>
            <w:r w:rsidRPr="00DE7FE4">
              <w:t>–</w:t>
            </w:r>
            <w:del w:id="5735" w:author="Hana Navrátilová" w:date="2019-09-24T11:10:00Z">
              <w:r w:rsidRPr="00944A9E">
                <w:delText xml:space="preserve"> </w:delText>
              </w:r>
            </w:del>
          </w:p>
        </w:tc>
        <w:tc>
          <w:tcPr>
            <w:tcW w:w="1091" w:type="dxa"/>
            <w:vAlign w:val="center"/>
          </w:tcPr>
          <w:p w:rsidR="00841F41" w:rsidRPr="00DE7FE4" w:rsidRDefault="003F5843" w:rsidP="003555BD">
            <w:pPr>
              <w:jc w:val="center"/>
            </w:pPr>
            <w:del w:id="5736" w:author="Hana Navrátilová" w:date="2019-09-24T11:10:00Z">
              <w:r w:rsidRPr="00944A9E">
                <w:delText xml:space="preserve"> – </w:delText>
              </w:r>
            </w:del>
            <w:ins w:id="5737" w:author="Hana Navrátilová" w:date="2019-09-24T11:10:00Z">
              <w:r w:rsidRPr="00DE7FE4">
                <w:t>–</w:t>
              </w:r>
            </w:ins>
          </w:p>
        </w:tc>
        <w:tc>
          <w:tcPr>
            <w:tcW w:w="1091" w:type="dxa"/>
            <w:vAlign w:val="center"/>
          </w:tcPr>
          <w:p w:rsidR="00841F41" w:rsidRPr="00DE7FE4" w:rsidRDefault="00C27380" w:rsidP="003555BD">
            <w:pPr>
              <w:jc w:val="center"/>
            </w:pPr>
            <w:del w:id="5738" w:author="Hana Navrátilová" w:date="2019-09-24T11:10:00Z">
              <w:r>
                <w:delText>2</w:delText>
              </w:r>
            </w:del>
            <w:ins w:id="5739" w:author="Hana Navrátilová" w:date="2019-09-24T11:10:00Z">
              <w:r w:rsidR="003555BD" w:rsidRPr="00DE7FE4">
                <w:t>1</w:t>
              </w:r>
            </w:ins>
          </w:p>
        </w:tc>
        <w:tc>
          <w:tcPr>
            <w:tcW w:w="939" w:type="dxa"/>
            <w:vAlign w:val="center"/>
          </w:tcPr>
          <w:p w:rsidR="00841F41" w:rsidRPr="00DE7FE4" w:rsidRDefault="003F5843" w:rsidP="003555BD">
            <w:pPr>
              <w:jc w:val="center"/>
            </w:pPr>
            <w:del w:id="5740" w:author="Hana Navrátilová" w:date="2019-09-24T11:10:00Z">
              <w:r w:rsidRPr="00944A9E">
                <w:delText xml:space="preserve"> – </w:delText>
              </w:r>
            </w:del>
            <w:ins w:id="5741" w:author="Hana Navrátilová" w:date="2019-09-24T11:10:00Z">
              <w:r w:rsidRPr="00DE7FE4">
                <w:t>–</w:t>
              </w:r>
            </w:ins>
          </w:p>
        </w:tc>
        <w:tc>
          <w:tcPr>
            <w:tcW w:w="993" w:type="dxa"/>
            <w:vAlign w:val="center"/>
          </w:tcPr>
          <w:p w:rsidR="00841F41" w:rsidRPr="00DE7FE4" w:rsidRDefault="003F5843" w:rsidP="003555BD">
            <w:pPr>
              <w:jc w:val="center"/>
            </w:pPr>
            <w:del w:id="5742" w:author="Hana Navrátilová" w:date="2019-09-24T11:10:00Z">
              <w:r w:rsidRPr="00944A9E">
                <w:delText xml:space="preserve"> – </w:delText>
              </w:r>
            </w:del>
            <w:ins w:id="5743" w:author="Hana Navrátilová" w:date="2019-09-24T11:10:00Z">
              <w:r w:rsidRPr="00DE7FE4">
                <w:t>–</w:t>
              </w:r>
            </w:ins>
          </w:p>
        </w:tc>
        <w:tc>
          <w:tcPr>
            <w:tcW w:w="1108" w:type="dxa"/>
            <w:vAlign w:val="center"/>
          </w:tcPr>
          <w:p w:rsidR="00841F41" w:rsidRPr="00DE7FE4" w:rsidRDefault="00A96B3E" w:rsidP="003555BD">
            <w:pPr>
              <w:jc w:val="center"/>
            </w:pPr>
            <w:r w:rsidRPr="00DE7FE4">
              <w:t>–</w:t>
            </w:r>
          </w:p>
        </w:tc>
      </w:tr>
      <w:tr w:rsidR="00841F41" w:rsidRPr="00191F5B" w:rsidTr="003555BD">
        <w:trPr>
          <w:jc w:val="center"/>
        </w:trPr>
        <w:tc>
          <w:tcPr>
            <w:tcW w:w="2472" w:type="dxa"/>
          </w:tcPr>
          <w:p w:rsidR="00841F41" w:rsidRPr="00DE7FE4" w:rsidRDefault="00841F41" w:rsidP="00E7344C">
            <w:r w:rsidRPr="00DE7FE4">
              <w:t>Ústav zdravotnických věd/FHS UTB</w:t>
            </w:r>
          </w:p>
        </w:tc>
        <w:tc>
          <w:tcPr>
            <w:tcW w:w="1090" w:type="dxa"/>
            <w:vAlign w:val="center"/>
          </w:tcPr>
          <w:p w:rsidR="00841F41" w:rsidRPr="00DE7FE4" w:rsidRDefault="00B61070" w:rsidP="003555BD">
            <w:pPr>
              <w:jc w:val="center"/>
            </w:pPr>
            <w:del w:id="5744" w:author="Hana Navrátilová" w:date="2019-09-24T11:10:00Z">
              <w:r w:rsidRPr="00944A9E">
                <w:delText>3</w:delText>
              </w:r>
            </w:del>
            <w:ins w:id="5745" w:author="Hana Navrátilová" w:date="2019-09-24T11:10:00Z">
              <w:r w:rsidR="003555BD" w:rsidRPr="00DE7FE4">
                <w:t>2</w:t>
              </w:r>
            </w:ins>
          </w:p>
        </w:tc>
        <w:tc>
          <w:tcPr>
            <w:tcW w:w="1091" w:type="dxa"/>
            <w:vAlign w:val="center"/>
          </w:tcPr>
          <w:p w:rsidR="00841F41" w:rsidRPr="00DE7FE4" w:rsidRDefault="003F5843" w:rsidP="003555BD">
            <w:pPr>
              <w:jc w:val="center"/>
            </w:pPr>
            <w:del w:id="5746" w:author="Hana Navrátilová" w:date="2019-09-24T11:10:00Z">
              <w:r w:rsidRPr="00944A9E">
                <w:delText xml:space="preserve"> – </w:delText>
              </w:r>
            </w:del>
            <w:ins w:id="5747" w:author="Hana Navrátilová" w:date="2019-09-24T11:10:00Z">
              <w:r w:rsidRPr="00DE7FE4">
                <w:t>–</w:t>
              </w:r>
            </w:ins>
          </w:p>
        </w:tc>
        <w:tc>
          <w:tcPr>
            <w:tcW w:w="1091" w:type="dxa"/>
            <w:vAlign w:val="center"/>
          </w:tcPr>
          <w:p w:rsidR="00841F41" w:rsidRPr="00DE7FE4" w:rsidRDefault="003F5843" w:rsidP="003555BD">
            <w:pPr>
              <w:jc w:val="center"/>
            </w:pPr>
            <w:del w:id="5748" w:author="Hana Navrátilová" w:date="2019-09-24T11:10:00Z">
              <w:r w:rsidRPr="00944A9E">
                <w:delText xml:space="preserve"> – </w:delText>
              </w:r>
            </w:del>
            <w:ins w:id="5749" w:author="Hana Navrátilová" w:date="2019-09-24T11:10:00Z">
              <w:r w:rsidRPr="00DE7FE4">
                <w:t>–</w:t>
              </w:r>
            </w:ins>
          </w:p>
        </w:tc>
        <w:tc>
          <w:tcPr>
            <w:tcW w:w="1091" w:type="dxa"/>
            <w:vAlign w:val="center"/>
          </w:tcPr>
          <w:p w:rsidR="00841F41" w:rsidRPr="00DE7FE4" w:rsidRDefault="005D767F" w:rsidP="003555BD">
            <w:pPr>
              <w:jc w:val="center"/>
            </w:pPr>
            <w:r w:rsidRPr="00DE7FE4">
              <w:t>1</w:t>
            </w:r>
          </w:p>
        </w:tc>
        <w:tc>
          <w:tcPr>
            <w:tcW w:w="939" w:type="dxa"/>
            <w:vAlign w:val="center"/>
          </w:tcPr>
          <w:p w:rsidR="00841F41" w:rsidRPr="00DE7FE4" w:rsidRDefault="003F5843" w:rsidP="003555BD">
            <w:pPr>
              <w:jc w:val="center"/>
            </w:pPr>
            <w:del w:id="5750" w:author="Hana Navrátilová" w:date="2019-09-24T11:10:00Z">
              <w:r w:rsidRPr="00944A9E">
                <w:delText xml:space="preserve"> – </w:delText>
              </w:r>
            </w:del>
            <w:ins w:id="5751" w:author="Hana Navrátilová" w:date="2019-09-24T11:10:00Z">
              <w:r w:rsidRPr="00DE7FE4">
                <w:t>–</w:t>
              </w:r>
            </w:ins>
          </w:p>
        </w:tc>
        <w:tc>
          <w:tcPr>
            <w:tcW w:w="993" w:type="dxa"/>
            <w:vAlign w:val="center"/>
          </w:tcPr>
          <w:p w:rsidR="00841F41" w:rsidRPr="00DE7FE4" w:rsidRDefault="005D767F" w:rsidP="003555BD">
            <w:pPr>
              <w:jc w:val="center"/>
            </w:pPr>
            <w:del w:id="5752" w:author="Hana Navrátilová" w:date="2019-09-24T11:10:00Z">
              <w:r>
                <w:delText>2</w:delText>
              </w:r>
            </w:del>
            <w:ins w:id="5753" w:author="Hana Navrátilová" w:date="2019-09-24T11:10:00Z">
              <w:r w:rsidR="003555BD" w:rsidRPr="00DE7FE4">
                <w:t>1</w:t>
              </w:r>
            </w:ins>
          </w:p>
        </w:tc>
        <w:tc>
          <w:tcPr>
            <w:tcW w:w="1108" w:type="dxa"/>
            <w:vAlign w:val="center"/>
          </w:tcPr>
          <w:p w:rsidR="00841F41" w:rsidRPr="00DE7FE4" w:rsidRDefault="003F5843" w:rsidP="003555BD">
            <w:pPr>
              <w:jc w:val="center"/>
            </w:pPr>
            <w:del w:id="5754" w:author="Hana Navrátilová" w:date="2019-09-24T11:10:00Z">
              <w:r w:rsidRPr="00944A9E">
                <w:delText xml:space="preserve"> – </w:delText>
              </w:r>
            </w:del>
            <w:ins w:id="5755" w:author="Hana Navrátilová" w:date="2019-09-24T11:10:00Z">
              <w:r w:rsidRPr="00DE7FE4">
                <w:t>–</w:t>
              </w:r>
            </w:ins>
          </w:p>
        </w:tc>
      </w:tr>
      <w:tr w:rsidR="00841F41" w:rsidRPr="00191F5B" w:rsidTr="003555BD">
        <w:trPr>
          <w:jc w:val="center"/>
        </w:trPr>
        <w:tc>
          <w:tcPr>
            <w:tcW w:w="2472" w:type="dxa"/>
          </w:tcPr>
          <w:p w:rsidR="00841F41" w:rsidRPr="00DE7FE4" w:rsidRDefault="00841F41" w:rsidP="00E7344C">
            <w:r w:rsidRPr="00DE7FE4">
              <w:t>Centrum jazykového vzdělávání/FHS UTB</w:t>
            </w:r>
          </w:p>
        </w:tc>
        <w:tc>
          <w:tcPr>
            <w:tcW w:w="1090" w:type="dxa"/>
            <w:vAlign w:val="center"/>
          </w:tcPr>
          <w:p w:rsidR="00841F41" w:rsidRPr="00DE7FE4" w:rsidRDefault="004C1A50" w:rsidP="003555BD">
            <w:pPr>
              <w:jc w:val="center"/>
            </w:pPr>
            <w:del w:id="5756" w:author="Hana Navrátilová" w:date="2019-09-24T11:10:00Z">
              <w:r>
                <w:delText>2</w:delText>
              </w:r>
            </w:del>
            <w:ins w:id="5757" w:author="Hana Navrátilová" w:date="2019-09-24T11:10:00Z">
              <w:r w:rsidR="00F4038E">
                <w:t>3</w:t>
              </w:r>
            </w:ins>
          </w:p>
        </w:tc>
        <w:tc>
          <w:tcPr>
            <w:tcW w:w="1091" w:type="dxa"/>
            <w:vAlign w:val="center"/>
          </w:tcPr>
          <w:p w:rsidR="00841F41" w:rsidRPr="00DE7FE4" w:rsidRDefault="003F5843" w:rsidP="003555BD">
            <w:pPr>
              <w:jc w:val="center"/>
            </w:pPr>
            <w:del w:id="5758" w:author="Hana Navrátilová" w:date="2019-09-24T11:10:00Z">
              <w:r w:rsidRPr="00944A9E">
                <w:delText xml:space="preserve"> – </w:delText>
              </w:r>
            </w:del>
            <w:ins w:id="5759" w:author="Hana Navrátilová" w:date="2019-09-24T11:10:00Z">
              <w:r w:rsidRPr="00DE7FE4">
                <w:t>–</w:t>
              </w:r>
            </w:ins>
          </w:p>
        </w:tc>
        <w:tc>
          <w:tcPr>
            <w:tcW w:w="1091" w:type="dxa"/>
            <w:vAlign w:val="center"/>
          </w:tcPr>
          <w:p w:rsidR="00841F41" w:rsidRPr="00DE7FE4" w:rsidRDefault="003F5843" w:rsidP="003555BD">
            <w:pPr>
              <w:jc w:val="center"/>
            </w:pPr>
            <w:del w:id="5760" w:author="Hana Navrátilová" w:date="2019-09-24T11:10:00Z">
              <w:r w:rsidRPr="00944A9E">
                <w:delText xml:space="preserve"> – </w:delText>
              </w:r>
            </w:del>
            <w:ins w:id="5761" w:author="Hana Navrátilová" w:date="2019-09-24T11:10:00Z">
              <w:r w:rsidR="00F4038E">
                <w:t>1</w:t>
              </w:r>
            </w:ins>
          </w:p>
        </w:tc>
        <w:tc>
          <w:tcPr>
            <w:tcW w:w="1091" w:type="dxa"/>
            <w:vAlign w:val="center"/>
          </w:tcPr>
          <w:p w:rsidR="00841F41" w:rsidRPr="00DE7FE4" w:rsidRDefault="00C27380" w:rsidP="003555BD">
            <w:pPr>
              <w:jc w:val="center"/>
            </w:pPr>
            <w:r w:rsidRPr="00DE7FE4">
              <w:t>1</w:t>
            </w:r>
          </w:p>
        </w:tc>
        <w:tc>
          <w:tcPr>
            <w:tcW w:w="939" w:type="dxa"/>
            <w:vAlign w:val="center"/>
          </w:tcPr>
          <w:p w:rsidR="00841F41" w:rsidRPr="00DE7FE4" w:rsidRDefault="00D6530F" w:rsidP="003555BD">
            <w:pPr>
              <w:jc w:val="center"/>
            </w:pPr>
            <w:r w:rsidRPr="00DE7FE4">
              <w:t>1</w:t>
            </w:r>
          </w:p>
        </w:tc>
        <w:tc>
          <w:tcPr>
            <w:tcW w:w="993" w:type="dxa"/>
            <w:vAlign w:val="center"/>
          </w:tcPr>
          <w:p w:rsidR="00841F41" w:rsidRPr="00DE7FE4" w:rsidRDefault="00D6530F" w:rsidP="003555BD">
            <w:pPr>
              <w:jc w:val="center"/>
            </w:pPr>
            <w:r w:rsidRPr="00DE7FE4">
              <w:t>–</w:t>
            </w:r>
          </w:p>
        </w:tc>
        <w:tc>
          <w:tcPr>
            <w:tcW w:w="1108" w:type="dxa"/>
            <w:vAlign w:val="center"/>
          </w:tcPr>
          <w:p w:rsidR="00841F41" w:rsidRPr="00DE7FE4" w:rsidRDefault="003F5843" w:rsidP="003555BD">
            <w:pPr>
              <w:jc w:val="center"/>
            </w:pPr>
            <w:del w:id="5762" w:author="Hana Navrátilová" w:date="2019-09-24T11:10:00Z">
              <w:r w:rsidRPr="00944A9E">
                <w:delText xml:space="preserve"> – </w:delText>
              </w:r>
            </w:del>
            <w:ins w:id="5763" w:author="Hana Navrátilová" w:date="2019-09-24T11:10:00Z">
              <w:r w:rsidRPr="00DE7FE4">
                <w:t>–</w:t>
              </w:r>
            </w:ins>
          </w:p>
        </w:tc>
      </w:tr>
      <w:tr w:rsidR="0003736A" w:rsidRPr="00944A9E" w:rsidTr="00D73B9D">
        <w:trPr>
          <w:jc w:val="center"/>
          <w:del w:id="5764" w:author="Hana Navrátilová" w:date="2019-09-24T11:10:00Z"/>
        </w:trPr>
        <w:tc>
          <w:tcPr>
            <w:tcW w:w="2472" w:type="dxa"/>
          </w:tcPr>
          <w:p w:rsidR="00841F41" w:rsidRPr="00944A9E" w:rsidRDefault="00841F41" w:rsidP="00E7344C">
            <w:pPr>
              <w:rPr>
                <w:del w:id="5765" w:author="Hana Navrátilová" w:date="2019-09-24T11:10:00Z"/>
              </w:rPr>
            </w:pPr>
            <w:del w:id="5766" w:author="Hana Navrátilová" w:date="2019-09-24T11:10:00Z">
              <w:r w:rsidRPr="00944A9E">
                <w:delText xml:space="preserve">Ústav moderních jazyků </w:delText>
              </w:r>
              <w:r w:rsidR="009D2EC4" w:rsidRPr="00944A9E">
                <w:br/>
              </w:r>
              <w:r w:rsidRPr="00944A9E">
                <w:delText>a literatur/FHS UTB</w:delText>
              </w:r>
            </w:del>
          </w:p>
        </w:tc>
        <w:tc>
          <w:tcPr>
            <w:tcW w:w="1090" w:type="dxa"/>
          </w:tcPr>
          <w:p w:rsidR="00841F41" w:rsidRPr="00944A9E" w:rsidRDefault="004C1A50" w:rsidP="00E7344C">
            <w:pPr>
              <w:jc w:val="center"/>
              <w:rPr>
                <w:del w:id="5767" w:author="Hana Navrátilová" w:date="2019-09-24T11:10:00Z"/>
              </w:rPr>
            </w:pPr>
            <w:del w:id="5768" w:author="Hana Navrátilová" w:date="2019-09-24T11:10:00Z">
              <w:r w:rsidRPr="00944A9E">
                <w:delText>–</w:delText>
              </w:r>
            </w:del>
          </w:p>
        </w:tc>
        <w:tc>
          <w:tcPr>
            <w:tcW w:w="1091" w:type="dxa"/>
          </w:tcPr>
          <w:p w:rsidR="00841F41" w:rsidRPr="00944A9E" w:rsidRDefault="00C33B89" w:rsidP="00E7344C">
            <w:pPr>
              <w:jc w:val="center"/>
              <w:rPr>
                <w:del w:id="5769" w:author="Hana Navrátilová" w:date="2019-09-24T11:10:00Z"/>
              </w:rPr>
            </w:pPr>
            <w:del w:id="5770" w:author="Hana Navrátilová" w:date="2019-09-24T11:10:00Z">
              <w:r w:rsidRPr="00944A9E">
                <w:delText>–</w:delText>
              </w:r>
            </w:del>
          </w:p>
        </w:tc>
        <w:tc>
          <w:tcPr>
            <w:tcW w:w="1091" w:type="dxa"/>
          </w:tcPr>
          <w:p w:rsidR="00841F41" w:rsidRPr="00944A9E" w:rsidRDefault="003F5843" w:rsidP="00E7344C">
            <w:pPr>
              <w:jc w:val="center"/>
              <w:rPr>
                <w:del w:id="5771" w:author="Hana Navrátilová" w:date="2019-09-24T11:10:00Z"/>
              </w:rPr>
            </w:pPr>
            <w:del w:id="5772" w:author="Hana Navrátilová" w:date="2019-09-24T11:10:00Z">
              <w:r w:rsidRPr="00944A9E">
                <w:delText xml:space="preserve"> – </w:delText>
              </w:r>
            </w:del>
          </w:p>
        </w:tc>
        <w:tc>
          <w:tcPr>
            <w:tcW w:w="1091" w:type="dxa"/>
          </w:tcPr>
          <w:p w:rsidR="00841F41" w:rsidRPr="00944A9E" w:rsidRDefault="003F5843" w:rsidP="00E7344C">
            <w:pPr>
              <w:jc w:val="center"/>
              <w:rPr>
                <w:del w:id="5773" w:author="Hana Navrátilová" w:date="2019-09-24T11:10:00Z"/>
              </w:rPr>
            </w:pPr>
            <w:del w:id="5774" w:author="Hana Navrátilová" w:date="2019-09-24T11:10:00Z">
              <w:r w:rsidRPr="00944A9E">
                <w:delText xml:space="preserve"> – </w:delText>
              </w:r>
            </w:del>
          </w:p>
        </w:tc>
        <w:tc>
          <w:tcPr>
            <w:tcW w:w="939" w:type="dxa"/>
          </w:tcPr>
          <w:p w:rsidR="00841F41" w:rsidRPr="00944A9E" w:rsidRDefault="003F5843" w:rsidP="00E7344C">
            <w:pPr>
              <w:jc w:val="center"/>
              <w:rPr>
                <w:del w:id="5775" w:author="Hana Navrátilová" w:date="2019-09-24T11:10:00Z"/>
              </w:rPr>
            </w:pPr>
            <w:del w:id="5776" w:author="Hana Navrátilová" w:date="2019-09-24T11:10:00Z">
              <w:r w:rsidRPr="00944A9E">
                <w:delText xml:space="preserve"> – </w:delText>
              </w:r>
            </w:del>
          </w:p>
        </w:tc>
        <w:tc>
          <w:tcPr>
            <w:tcW w:w="993" w:type="dxa"/>
          </w:tcPr>
          <w:p w:rsidR="00841F41" w:rsidRPr="00944A9E" w:rsidRDefault="00A96B3E" w:rsidP="00E7344C">
            <w:pPr>
              <w:jc w:val="center"/>
              <w:rPr>
                <w:del w:id="5777" w:author="Hana Navrátilová" w:date="2019-09-24T11:10:00Z"/>
              </w:rPr>
            </w:pPr>
            <w:del w:id="5778" w:author="Hana Navrátilová" w:date="2019-09-24T11:10:00Z">
              <w:r w:rsidRPr="00944A9E">
                <w:delText>–</w:delText>
              </w:r>
            </w:del>
          </w:p>
        </w:tc>
        <w:tc>
          <w:tcPr>
            <w:tcW w:w="1108" w:type="dxa"/>
          </w:tcPr>
          <w:p w:rsidR="00841F41" w:rsidRPr="00944A9E" w:rsidRDefault="003F5843" w:rsidP="00E7344C">
            <w:pPr>
              <w:jc w:val="center"/>
              <w:rPr>
                <w:del w:id="5779" w:author="Hana Navrátilová" w:date="2019-09-24T11:10:00Z"/>
              </w:rPr>
            </w:pPr>
            <w:del w:id="5780" w:author="Hana Navrátilová" w:date="2019-09-24T11:10:00Z">
              <w:r w:rsidRPr="00944A9E">
                <w:delText xml:space="preserve"> – </w:delText>
              </w:r>
            </w:del>
          </w:p>
        </w:tc>
      </w:tr>
      <w:tr w:rsidR="00841F41" w:rsidRPr="00191F5B" w:rsidTr="004D6AF3">
        <w:trPr>
          <w:jc w:val="center"/>
        </w:trPr>
        <w:tc>
          <w:tcPr>
            <w:tcW w:w="2472" w:type="dxa"/>
          </w:tcPr>
          <w:p w:rsidR="00841F41" w:rsidRPr="00DE7FE4" w:rsidRDefault="00841F41" w:rsidP="00E7344C">
            <w:r w:rsidRPr="00DE7FE4">
              <w:t>Ústav podnikové ekonomiky/FaME UTB</w:t>
            </w:r>
          </w:p>
        </w:tc>
        <w:tc>
          <w:tcPr>
            <w:tcW w:w="1090" w:type="dxa"/>
            <w:vAlign w:val="center"/>
          </w:tcPr>
          <w:p w:rsidR="00841F41" w:rsidRPr="00DE7FE4" w:rsidRDefault="000249AB" w:rsidP="003555BD">
            <w:pPr>
              <w:jc w:val="center"/>
            </w:pPr>
            <w:r w:rsidRPr="00DE7FE4">
              <w:t>2</w:t>
            </w:r>
          </w:p>
        </w:tc>
        <w:tc>
          <w:tcPr>
            <w:tcW w:w="1091" w:type="dxa"/>
            <w:vAlign w:val="center"/>
          </w:tcPr>
          <w:p w:rsidR="00841F41" w:rsidRPr="00DE7FE4" w:rsidRDefault="003F5843" w:rsidP="003555BD">
            <w:pPr>
              <w:jc w:val="center"/>
            </w:pPr>
            <w:del w:id="5781" w:author="Hana Navrátilová" w:date="2019-09-24T11:10:00Z">
              <w:r w:rsidRPr="0034708E">
                <w:delText xml:space="preserve"> – </w:delText>
              </w:r>
            </w:del>
            <w:ins w:id="5782" w:author="Hana Navrátilová" w:date="2019-09-24T11:10:00Z">
              <w:r w:rsidRPr="00DE7FE4">
                <w:t>–</w:t>
              </w:r>
            </w:ins>
          </w:p>
        </w:tc>
        <w:tc>
          <w:tcPr>
            <w:tcW w:w="1091" w:type="dxa"/>
            <w:vAlign w:val="center"/>
          </w:tcPr>
          <w:p w:rsidR="00841F41" w:rsidRPr="00DE7FE4" w:rsidRDefault="00A96B3E" w:rsidP="003555BD">
            <w:pPr>
              <w:jc w:val="center"/>
            </w:pPr>
            <w:r w:rsidRPr="00DE7FE4">
              <w:t>–</w:t>
            </w:r>
          </w:p>
        </w:tc>
        <w:tc>
          <w:tcPr>
            <w:tcW w:w="1091" w:type="dxa"/>
            <w:vAlign w:val="center"/>
          </w:tcPr>
          <w:p w:rsidR="00841F41" w:rsidRPr="00DE7FE4" w:rsidRDefault="003A0843" w:rsidP="003555BD">
            <w:pPr>
              <w:jc w:val="center"/>
            </w:pPr>
            <w:r w:rsidRPr="00DE7FE4">
              <w:t>2</w:t>
            </w:r>
          </w:p>
        </w:tc>
        <w:tc>
          <w:tcPr>
            <w:tcW w:w="939" w:type="dxa"/>
            <w:vAlign w:val="center"/>
          </w:tcPr>
          <w:p w:rsidR="00841F41" w:rsidRPr="00DE7FE4" w:rsidRDefault="003F5843" w:rsidP="003555BD">
            <w:pPr>
              <w:jc w:val="center"/>
            </w:pPr>
            <w:del w:id="5783" w:author="Hana Navrátilová" w:date="2019-09-24T11:10:00Z">
              <w:r w:rsidRPr="0034708E">
                <w:delText xml:space="preserve"> – </w:delText>
              </w:r>
            </w:del>
            <w:ins w:id="5784" w:author="Hana Navrátilová" w:date="2019-09-24T11:10:00Z">
              <w:r w:rsidRPr="00DE7FE4">
                <w:t>–</w:t>
              </w:r>
            </w:ins>
          </w:p>
        </w:tc>
        <w:tc>
          <w:tcPr>
            <w:tcW w:w="993" w:type="dxa"/>
            <w:vAlign w:val="center"/>
          </w:tcPr>
          <w:p w:rsidR="00841F41" w:rsidRPr="00DE7FE4" w:rsidRDefault="003F5843" w:rsidP="003555BD">
            <w:pPr>
              <w:jc w:val="center"/>
            </w:pPr>
            <w:del w:id="5785" w:author="Hana Navrátilová" w:date="2019-09-24T11:10:00Z">
              <w:r w:rsidRPr="0034708E">
                <w:delText xml:space="preserve"> – </w:delText>
              </w:r>
            </w:del>
            <w:ins w:id="5786" w:author="Hana Navrátilová" w:date="2019-09-24T11:10:00Z">
              <w:r w:rsidRPr="00DE7FE4">
                <w:t>–</w:t>
              </w:r>
            </w:ins>
          </w:p>
        </w:tc>
        <w:tc>
          <w:tcPr>
            <w:tcW w:w="1108" w:type="dxa"/>
            <w:vAlign w:val="center"/>
          </w:tcPr>
          <w:p w:rsidR="00841F41" w:rsidRPr="00DE7FE4" w:rsidRDefault="003F5843" w:rsidP="003555BD">
            <w:pPr>
              <w:jc w:val="center"/>
            </w:pPr>
            <w:del w:id="5787" w:author="Hana Navrátilová" w:date="2019-09-24T11:10:00Z">
              <w:r w:rsidRPr="0034708E">
                <w:delText xml:space="preserve"> – </w:delText>
              </w:r>
            </w:del>
            <w:ins w:id="5788" w:author="Hana Navrátilová" w:date="2019-09-24T11:10:00Z">
              <w:r w:rsidRPr="00DE7FE4">
                <w:t>–</w:t>
              </w:r>
            </w:ins>
          </w:p>
        </w:tc>
      </w:tr>
      <w:tr w:rsidR="003555BD" w:rsidRPr="00191F5B" w:rsidTr="003555BD">
        <w:trPr>
          <w:jc w:val="center"/>
          <w:ins w:id="5789" w:author="Hana Navrátilová" w:date="2019-09-24T11:10:00Z"/>
        </w:trPr>
        <w:tc>
          <w:tcPr>
            <w:tcW w:w="2472" w:type="dxa"/>
          </w:tcPr>
          <w:p w:rsidR="003555BD" w:rsidRPr="00DE7FE4" w:rsidRDefault="003555BD" w:rsidP="003555BD">
            <w:pPr>
              <w:rPr>
                <w:ins w:id="5790" w:author="Hana Navrátilová" w:date="2019-09-24T11:10:00Z"/>
              </w:rPr>
            </w:pPr>
            <w:ins w:id="5791" w:author="Hana Navrátilová" w:date="2019-09-24T11:10:00Z">
              <w:r w:rsidRPr="00DE7FE4">
                <w:t>Ústav financí a účetnictví/FaME UTB</w:t>
              </w:r>
            </w:ins>
          </w:p>
        </w:tc>
        <w:tc>
          <w:tcPr>
            <w:tcW w:w="1090" w:type="dxa"/>
            <w:vAlign w:val="center"/>
          </w:tcPr>
          <w:p w:rsidR="003555BD" w:rsidRPr="00DE7FE4" w:rsidRDefault="003555BD" w:rsidP="003555BD">
            <w:pPr>
              <w:jc w:val="center"/>
              <w:rPr>
                <w:ins w:id="5792" w:author="Hana Navrátilová" w:date="2019-09-24T11:10:00Z"/>
              </w:rPr>
            </w:pPr>
            <w:ins w:id="5793" w:author="Hana Navrátilová" w:date="2019-09-24T11:10:00Z">
              <w:r w:rsidRPr="00DE7FE4">
                <w:t>1</w:t>
              </w:r>
            </w:ins>
          </w:p>
        </w:tc>
        <w:tc>
          <w:tcPr>
            <w:tcW w:w="1091" w:type="dxa"/>
            <w:vAlign w:val="center"/>
          </w:tcPr>
          <w:p w:rsidR="003555BD" w:rsidRPr="00DE7FE4" w:rsidRDefault="003555BD" w:rsidP="003555BD">
            <w:pPr>
              <w:jc w:val="center"/>
              <w:rPr>
                <w:ins w:id="5794" w:author="Hana Navrátilová" w:date="2019-09-24T11:10:00Z"/>
              </w:rPr>
            </w:pPr>
            <w:ins w:id="5795" w:author="Hana Navrátilová" w:date="2019-09-24T11:10:00Z">
              <w:r w:rsidRPr="00DE7FE4">
                <w:t>-</w:t>
              </w:r>
            </w:ins>
          </w:p>
        </w:tc>
        <w:tc>
          <w:tcPr>
            <w:tcW w:w="1091" w:type="dxa"/>
            <w:vAlign w:val="center"/>
          </w:tcPr>
          <w:p w:rsidR="003555BD" w:rsidRPr="00DE7FE4" w:rsidRDefault="003555BD" w:rsidP="003555BD">
            <w:pPr>
              <w:jc w:val="center"/>
              <w:rPr>
                <w:ins w:id="5796" w:author="Hana Navrátilová" w:date="2019-09-24T11:10:00Z"/>
              </w:rPr>
            </w:pPr>
            <w:ins w:id="5797" w:author="Hana Navrátilová" w:date="2019-09-24T11:10:00Z">
              <w:r w:rsidRPr="00DE7FE4">
                <w:t>1</w:t>
              </w:r>
            </w:ins>
          </w:p>
        </w:tc>
        <w:tc>
          <w:tcPr>
            <w:tcW w:w="1091" w:type="dxa"/>
            <w:vAlign w:val="center"/>
          </w:tcPr>
          <w:p w:rsidR="003555BD" w:rsidRPr="00DE7FE4" w:rsidRDefault="003555BD" w:rsidP="003555BD">
            <w:pPr>
              <w:jc w:val="center"/>
              <w:rPr>
                <w:ins w:id="5798" w:author="Hana Navrátilová" w:date="2019-09-24T11:10:00Z"/>
              </w:rPr>
            </w:pPr>
            <w:ins w:id="5799" w:author="Hana Navrátilová" w:date="2019-09-24T11:10:00Z">
              <w:r w:rsidRPr="00DE7FE4">
                <w:t>-</w:t>
              </w:r>
            </w:ins>
          </w:p>
        </w:tc>
        <w:tc>
          <w:tcPr>
            <w:tcW w:w="939" w:type="dxa"/>
            <w:vAlign w:val="center"/>
          </w:tcPr>
          <w:p w:rsidR="003555BD" w:rsidRPr="00DE7FE4" w:rsidRDefault="003555BD" w:rsidP="003555BD">
            <w:pPr>
              <w:jc w:val="center"/>
              <w:rPr>
                <w:ins w:id="5800" w:author="Hana Navrátilová" w:date="2019-09-24T11:10:00Z"/>
              </w:rPr>
            </w:pPr>
            <w:ins w:id="5801" w:author="Hana Navrátilová" w:date="2019-09-24T11:10:00Z">
              <w:r w:rsidRPr="00DE7FE4">
                <w:t>-</w:t>
              </w:r>
            </w:ins>
          </w:p>
        </w:tc>
        <w:tc>
          <w:tcPr>
            <w:tcW w:w="993" w:type="dxa"/>
            <w:vAlign w:val="center"/>
          </w:tcPr>
          <w:p w:rsidR="003555BD" w:rsidRPr="00DE7FE4" w:rsidRDefault="003555BD" w:rsidP="003555BD">
            <w:pPr>
              <w:jc w:val="center"/>
              <w:rPr>
                <w:ins w:id="5802" w:author="Hana Navrátilová" w:date="2019-09-24T11:10:00Z"/>
              </w:rPr>
            </w:pPr>
            <w:ins w:id="5803" w:author="Hana Navrátilová" w:date="2019-09-24T11:10:00Z">
              <w:r w:rsidRPr="00DE7FE4">
                <w:t>-</w:t>
              </w:r>
            </w:ins>
          </w:p>
        </w:tc>
        <w:tc>
          <w:tcPr>
            <w:tcW w:w="1108" w:type="dxa"/>
            <w:vAlign w:val="center"/>
          </w:tcPr>
          <w:p w:rsidR="003555BD" w:rsidRPr="00DE7FE4" w:rsidRDefault="003555BD" w:rsidP="003555BD">
            <w:pPr>
              <w:jc w:val="center"/>
              <w:rPr>
                <w:ins w:id="5804" w:author="Hana Navrátilová" w:date="2019-09-24T11:10:00Z"/>
              </w:rPr>
            </w:pPr>
            <w:ins w:id="5805" w:author="Hana Navrátilová" w:date="2019-09-24T11:10:00Z">
              <w:r w:rsidRPr="00DE7FE4">
                <w:t>-</w:t>
              </w:r>
            </w:ins>
          </w:p>
        </w:tc>
      </w:tr>
      <w:tr w:rsidR="00BA0DA1" w:rsidRPr="00191F5B" w:rsidTr="004D6AF3">
        <w:trPr>
          <w:jc w:val="center"/>
        </w:trPr>
        <w:tc>
          <w:tcPr>
            <w:tcW w:w="2472" w:type="dxa"/>
          </w:tcPr>
          <w:p w:rsidR="00BA0DA1" w:rsidRPr="00DE7FE4" w:rsidRDefault="00BA0DA1" w:rsidP="00E7344C">
            <w:r w:rsidRPr="00DE7FE4">
              <w:t>Ústav tělesné výchovy/FaME UTB</w:t>
            </w:r>
          </w:p>
        </w:tc>
        <w:tc>
          <w:tcPr>
            <w:tcW w:w="1090" w:type="dxa"/>
            <w:vAlign w:val="center"/>
          </w:tcPr>
          <w:p w:rsidR="00BA0DA1" w:rsidRPr="00DE7FE4" w:rsidRDefault="00D73B9D" w:rsidP="003555BD">
            <w:pPr>
              <w:jc w:val="center"/>
            </w:pPr>
            <w:r w:rsidRPr="00DE7FE4">
              <w:t>1</w:t>
            </w:r>
          </w:p>
        </w:tc>
        <w:tc>
          <w:tcPr>
            <w:tcW w:w="1091" w:type="dxa"/>
            <w:vAlign w:val="center"/>
          </w:tcPr>
          <w:p w:rsidR="00BA0DA1" w:rsidRPr="00DE7FE4" w:rsidRDefault="003F5843" w:rsidP="003555BD">
            <w:pPr>
              <w:jc w:val="center"/>
            </w:pPr>
            <w:del w:id="5806" w:author="Hana Navrátilová" w:date="2019-09-24T11:10:00Z">
              <w:r w:rsidRPr="00944A9E">
                <w:delText xml:space="preserve"> – </w:delText>
              </w:r>
            </w:del>
            <w:ins w:id="5807" w:author="Hana Navrátilová" w:date="2019-09-24T11:10:00Z">
              <w:r w:rsidRPr="00DE7FE4">
                <w:t>–</w:t>
              </w:r>
            </w:ins>
          </w:p>
        </w:tc>
        <w:tc>
          <w:tcPr>
            <w:tcW w:w="1091" w:type="dxa"/>
            <w:vAlign w:val="center"/>
          </w:tcPr>
          <w:p w:rsidR="00BA0DA1" w:rsidRPr="00DE7FE4" w:rsidRDefault="003F5843" w:rsidP="003555BD">
            <w:pPr>
              <w:jc w:val="center"/>
            </w:pPr>
            <w:del w:id="5808" w:author="Hana Navrátilová" w:date="2019-09-24T11:10:00Z">
              <w:r w:rsidRPr="00944A9E">
                <w:delText xml:space="preserve"> – </w:delText>
              </w:r>
            </w:del>
            <w:ins w:id="5809" w:author="Hana Navrátilová" w:date="2019-09-24T11:10:00Z">
              <w:r w:rsidRPr="00DE7FE4">
                <w:t>–</w:t>
              </w:r>
            </w:ins>
          </w:p>
        </w:tc>
        <w:tc>
          <w:tcPr>
            <w:tcW w:w="1091" w:type="dxa"/>
            <w:vAlign w:val="center"/>
          </w:tcPr>
          <w:p w:rsidR="00BA0DA1" w:rsidRPr="00DE7FE4" w:rsidRDefault="00D73B9D" w:rsidP="003555BD">
            <w:pPr>
              <w:jc w:val="center"/>
            </w:pPr>
            <w:r w:rsidRPr="00DE7FE4">
              <w:t>1</w:t>
            </w:r>
          </w:p>
        </w:tc>
        <w:tc>
          <w:tcPr>
            <w:tcW w:w="939" w:type="dxa"/>
            <w:vAlign w:val="center"/>
          </w:tcPr>
          <w:p w:rsidR="00BA0DA1" w:rsidRPr="00DE7FE4" w:rsidRDefault="003F5843" w:rsidP="003555BD">
            <w:pPr>
              <w:jc w:val="center"/>
            </w:pPr>
            <w:del w:id="5810" w:author="Hana Navrátilová" w:date="2019-09-24T11:10:00Z">
              <w:r w:rsidRPr="00944A9E">
                <w:delText xml:space="preserve"> – </w:delText>
              </w:r>
            </w:del>
            <w:ins w:id="5811" w:author="Hana Navrátilová" w:date="2019-09-24T11:10:00Z">
              <w:r w:rsidRPr="00DE7FE4">
                <w:t>–</w:t>
              </w:r>
            </w:ins>
          </w:p>
        </w:tc>
        <w:tc>
          <w:tcPr>
            <w:tcW w:w="993" w:type="dxa"/>
            <w:vAlign w:val="center"/>
          </w:tcPr>
          <w:p w:rsidR="00BA0DA1" w:rsidRPr="00DE7FE4" w:rsidRDefault="003F5843" w:rsidP="003555BD">
            <w:pPr>
              <w:jc w:val="center"/>
            </w:pPr>
            <w:del w:id="5812" w:author="Hana Navrátilová" w:date="2019-09-24T11:10:00Z">
              <w:r w:rsidRPr="00944A9E">
                <w:delText xml:space="preserve"> – </w:delText>
              </w:r>
            </w:del>
            <w:ins w:id="5813" w:author="Hana Navrátilová" w:date="2019-09-24T11:10:00Z">
              <w:r w:rsidRPr="00DE7FE4">
                <w:t>–</w:t>
              </w:r>
            </w:ins>
          </w:p>
        </w:tc>
        <w:tc>
          <w:tcPr>
            <w:tcW w:w="1108" w:type="dxa"/>
            <w:vAlign w:val="center"/>
          </w:tcPr>
          <w:p w:rsidR="00BA0DA1" w:rsidRPr="00DE7FE4" w:rsidRDefault="003F5843" w:rsidP="003555BD">
            <w:pPr>
              <w:jc w:val="center"/>
            </w:pPr>
            <w:del w:id="5814" w:author="Hana Navrátilová" w:date="2019-09-24T11:10:00Z">
              <w:r w:rsidRPr="00944A9E">
                <w:delText xml:space="preserve"> – </w:delText>
              </w:r>
            </w:del>
            <w:ins w:id="5815" w:author="Hana Navrátilová" w:date="2019-09-24T11:10:00Z">
              <w:r w:rsidRPr="00DE7FE4">
                <w:t>–</w:t>
              </w:r>
            </w:ins>
          </w:p>
        </w:tc>
      </w:tr>
      <w:tr w:rsidR="003555BD" w:rsidRPr="00191F5B" w:rsidTr="003555BD">
        <w:trPr>
          <w:jc w:val="center"/>
          <w:ins w:id="5816" w:author="Hana Navrátilová" w:date="2019-09-24T11:10:00Z"/>
        </w:trPr>
        <w:tc>
          <w:tcPr>
            <w:tcW w:w="2472" w:type="dxa"/>
          </w:tcPr>
          <w:p w:rsidR="003555BD" w:rsidRPr="00DE7FE4" w:rsidRDefault="003555BD" w:rsidP="00E7344C">
            <w:pPr>
              <w:rPr>
                <w:ins w:id="5817" w:author="Hana Navrátilová" w:date="2019-09-24T11:10:00Z"/>
              </w:rPr>
            </w:pPr>
            <w:ins w:id="5818" w:author="Hana Navrátilová" w:date="2019-09-24T11:10:00Z">
              <w:r w:rsidRPr="00DE7FE4">
                <w:t>Ústav matematiky/ FAI UTB</w:t>
              </w:r>
            </w:ins>
          </w:p>
        </w:tc>
        <w:tc>
          <w:tcPr>
            <w:tcW w:w="1090" w:type="dxa"/>
            <w:vAlign w:val="center"/>
          </w:tcPr>
          <w:p w:rsidR="003555BD" w:rsidRPr="00DE7FE4" w:rsidRDefault="003555BD" w:rsidP="003555BD">
            <w:pPr>
              <w:jc w:val="center"/>
              <w:rPr>
                <w:ins w:id="5819" w:author="Hana Navrátilová" w:date="2019-09-24T11:10:00Z"/>
              </w:rPr>
            </w:pPr>
            <w:ins w:id="5820" w:author="Hana Navrátilová" w:date="2019-09-24T11:10:00Z">
              <w:r w:rsidRPr="00DE7FE4">
                <w:t>2</w:t>
              </w:r>
            </w:ins>
          </w:p>
        </w:tc>
        <w:tc>
          <w:tcPr>
            <w:tcW w:w="1091" w:type="dxa"/>
            <w:vAlign w:val="center"/>
          </w:tcPr>
          <w:p w:rsidR="003555BD" w:rsidRPr="00DE7FE4" w:rsidRDefault="003555BD" w:rsidP="003555BD">
            <w:pPr>
              <w:jc w:val="center"/>
              <w:rPr>
                <w:ins w:id="5821" w:author="Hana Navrátilová" w:date="2019-09-24T11:10:00Z"/>
              </w:rPr>
            </w:pPr>
            <w:ins w:id="5822" w:author="Hana Navrátilová" w:date="2019-09-24T11:10:00Z">
              <w:r w:rsidRPr="00DE7FE4">
                <w:t>-</w:t>
              </w:r>
            </w:ins>
          </w:p>
        </w:tc>
        <w:tc>
          <w:tcPr>
            <w:tcW w:w="1091" w:type="dxa"/>
            <w:vAlign w:val="center"/>
          </w:tcPr>
          <w:p w:rsidR="003555BD" w:rsidRPr="00DE7FE4" w:rsidRDefault="003555BD" w:rsidP="003555BD">
            <w:pPr>
              <w:jc w:val="center"/>
              <w:rPr>
                <w:ins w:id="5823" w:author="Hana Navrátilová" w:date="2019-09-24T11:10:00Z"/>
              </w:rPr>
            </w:pPr>
            <w:ins w:id="5824" w:author="Hana Navrátilová" w:date="2019-09-24T11:10:00Z">
              <w:r w:rsidRPr="00DE7FE4">
                <w:t>-</w:t>
              </w:r>
            </w:ins>
          </w:p>
        </w:tc>
        <w:tc>
          <w:tcPr>
            <w:tcW w:w="1091" w:type="dxa"/>
            <w:vAlign w:val="center"/>
          </w:tcPr>
          <w:p w:rsidR="003555BD" w:rsidRPr="00DE7FE4" w:rsidRDefault="003555BD" w:rsidP="003555BD">
            <w:pPr>
              <w:jc w:val="center"/>
              <w:rPr>
                <w:ins w:id="5825" w:author="Hana Navrátilová" w:date="2019-09-24T11:10:00Z"/>
              </w:rPr>
            </w:pPr>
            <w:ins w:id="5826" w:author="Hana Navrátilová" w:date="2019-09-24T11:10:00Z">
              <w:r w:rsidRPr="00DE7FE4">
                <w:t>2</w:t>
              </w:r>
            </w:ins>
          </w:p>
        </w:tc>
        <w:tc>
          <w:tcPr>
            <w:tcW w:w="939" w:type="dxa"/>
            <w:vAlign w:val="center"/>
          </w:tcPr>
          <w:p w:rsidR="003555BD" w:rsidRPr="00DE7FE4" w:rsidRDefault="003555BD" w:rsidP="003555BD">
            <w:pPr>
              <w:jc w:val="center"/>
              <w:rPr>
                <w:ins w:id="5827" w:author="Hana Navrátilová" w:date="2019-09-24T11:10:00Z"/>
              </w:rPr>
            </w:pPr>
            <w:ins w:id="5828" w:author="Hana Navrátilová" w:date="2019-09-24T11:10:00Z">
              <w:r w:rsidRPr="00DE7FE4">
                <w:t>-</w:t>
              </w:r>
            </w:ins>
          </w:p>
        </w:tc>
        <w:tc>
          <w:tcPr>
            <w:tcW w:w="993" w:type="dxa"/>
            <w:vAlign w:val="center"/>
          </w:tcPr>
          <w:p w:rsidR="003555BD" w:rsidRPr="00DE7FE4" w:rsidRDefault="003555BD" w:rsidP="003555BD">
            <w:pPr>
              <w:jc w:val="center"/>
              <w:rPr>
                <w:ins w:id="5829" w:author="Hana Navrátilová" w:date="2019-09-24T11:10:00Z"/>
              </w:rPr>
            </w:pPr>
            <w:ins w:id="5830" w:author="Hana Navrátilová" w:date="2019-09-24T11:10:00Z">
              <w:r w:rsidRPr="00DE7FE4">
                <w:t>-</w:t>
              </w:r>
            </w:ins>
          </w:p>
        </w:tc>
        <w:tc>
          <w:tcPr>
            <w:tcW w:w="1108" w:type="dxa"/>
            <w:vAlign w:val="center"/>
          </w:tcPr>
          <w:p w:rsidR="003555BD" w:rsidRPr="00DE7FE4" w:rsidRDefault="003555BD" w:rsidP="003555BD">
            <w:pPr>
              <w:jc w:val="center"/>
              <w:rPr>
                <w:ins w:id="5831" w:author="Hana Navrátilová" w:date="2019-09-24T11:10:00Z"/>
              </w:rPr>
            </w:pPr>
            <w:ins w:id="5832" w:author="Hana Navrátilová" w:date="2019-09-24T11:10:00Z">
              <w:r w:rsidRPr="00DE7FE4">
                <w:t>-</w:t>
              </w:r>
            </w:ins>
          </w:p>
        </w:tc>
      </w:tr>
      <w:tr w:rsidR="00BA0DA1" w:rsidRPr="00191F5B" w:rsidTr="004D6AF3">
        <w:trPr>
          <w:jc w:val="center"/>
        </w:trPr>
        <w:tc>
          <w:tcPr>
            <w:tcW w:w="2472" w:type="dxa"/>
          </w:tcPr>
          <w:p w:rsidR="00BA0DA1" w:rsidRPr="00DE7FE4" w:rsidRDefault="00BA0DA1" w:rsidP="00E7344C">
            <w:r w:rsidRPr="00DE7FE4">
              <w:t>Ústav informatiky a umělé inteligence/FAI UTB</w:t>
            </w:r>
          </w:p>
        </w:tc>
        <w:tc>
          <w:tcPr>
            <w:tcW w:w="1090" w:type="dxa"/>
            <w:vAlign w:val="center"/>
          </w:tcPr>
          <w:p w:rsidR="00BA0DA1" w:rsidRPr="00DE7FE4" w:rsidRDefault="003F5843" w:rsidP="003555BD">
            <w:pPr>
              <w:jc w:val="center"/>
            </w:pPr>
            <w:del w:id="5833" w:author="Hana Navrátilová" w:date="2019-09-24T11:10:00Z">
              <w:r w:rsidRPr="00944A9E">
                <w:delText xml:space="preserve"> </w:delText>
              </w:r>
            </w:del>
            <w:r w:rsidR="000249AB" w:rsidRPr="00DE7FE4">
              <w:t>1</w:t>
            </w:r>
            <w:del w:id="5834" w:author="Hana Navrátilová" w:date="2019-09-24T11:10:00Z">
              <w:r w:rsidRPr="00944A9E">
                <w:delText xml:space="preserve"> </w:delText>
              </w:r>
            </w:del>
          </w:p>
        </w:tc>
        <w:tc>
          <w:tcPr>
            <w:tcW w:w="1091" w:type="dxa"/>
            <w:vAlign w:val="center"/>
          </w:tcPr>
          <w:p w:rsidR="00BA0DA1" w:rsidRPr="00DE7FE4" w:rsidRDefault="003F5843" w:rsidP="003555BD">
            <w:pPr>
              <w:jc w:val="center"/>
            </w:pPr>
            <w:del w:id="5835" w:author="Hana Navrátilová" w:date="2019-09-24T11:10:00Z">
              <w:r w:rsidRPr="00944A9E">
                <w:delText xml:space="preserve"> – </w:delText>
              </w:r>
            </w:del>
            <w:ins w:id="5836" w:author="Hana Navrátilová" w:date="2019-09-24T11:10:00Z">
              <w:r w:rsidRPr="00DE7FE4">
                <w:t>–</w:t>
              </w:r>
            </w:ins>
          </w:p>
        </w:tc>
        <w:tc>
          <w:tcPr>
            <w:tcW w:w="1091" w:type="dxa"/>
            <w:vAlign w:val="center"/>
          </w:tcPr>
          <w:p w:rsidR="00BA0DA1" w:rsidRPr="00DE7FE4" w:rsidRDefault="003F5843" w:rsidP="003555BD">
            <w:pPr>
              <w:jc w:val="center"/>
            </w:pPr>
            <w:del w:id="5837" w:author="Hana Navrátilová" w:date="2019-09-24T11:10:00Z">
              <w:r w:rsidRPr="00944A9E">
                <w:delText xml:space="preserve"> – </w:delText>
              </w:r>
            </w:del>
            <w:ins w:id="5838" w:author="Hana Navrátilová" w:date="2019-09-24T11:10:00Z">
              <w:r w:rsidRPr="00DE7FE4">
                <w:t>–</w:t>
              </w:r>
            </w:ins>
          </w:p>
        </w:tc>
        <w:tc>
          <w:tcPr>
            <w:tcW w:w="1091" w:type="dxa"/>
            <w:vAlign w:val="center"/>
          </w:tcPr>
          <w:p w:rsidR="00BA0DA1" w:rsidRPr="00DE7FE4" w:rsidRDefault="003F5843" w:rsidP="003555BD">
            <w:pPr>
              <w:jc w:val="center"/>
            </w:pPr>
            <w:del w:id="5839" w:author="Hana Navrátilová" w:date="2019-09-24T11:10:00Z">
              <w:r w:rsidRPr="00944A9E">
                <w:delText xml:space="preserve"> </w:delText>
              </w:r>
              <w:r w:rsidR="00660A88">
                <w:delText>1</w:delText>
              </w:r>
              <w:r w:rsidRPr="00944A9E">
                <w:delText xml:space="preserve"> </w:delText>
              </w:r>
            </w:del>
            <w:ins w:id="5840" w:author="Hana Navrátilová" w:date="2019-09-24T11:10:00Z">
              <w:r w:rsidR="003555BD" w:rsidRPr="00DE7FE4">
                <w:t>-</w:t>
              </w:r>
            </w:ins>
          </w:p>
        </w:tc>
        <w:tc>
          <w:tcPr>
            <w:tcW w:w="939" w:type="dxa"/>
            <w:vAlign w:val="center"/>
          </w:tcPr>
          <w:p w:rsidR="00BA0DA1" w:rsidRPr="00DE7FE4" w:rsidRDefault="003F5843" w:rsidP="003555BD">
            <w:pPr>
              <w:jc w:val="center"/>
            </w:pPr>
            <w:del w:id="5841" w:author="Hana Navrátilová" w:date="2019-09-24T11:10:00Z">
              <w:r w:rsidRPr="00944A9E">
                <w:delText xml:space="preserve"> – </w:delText>
              </w:r>
            </w:del>
            <w:ins w:id="5842" w:author="Hana Navrátilová" w:date="2019-09-24T11:10:00Z">
              <w:r w:rsidRPr="00DE7FE4">
                <w:t>–</w:t>
              </w:r>
            </w:ins>
          </w:p>
        </w:tc>
        <w:tc>
          <w:tcPr>
            <w:tcW w:w="993" w:type="dxa"/>
            <w:vAlign w:val="center"/>
          </w:tcPr>
          <w:p w:rsidR="00BA0DA1" w:rsidRPr="00DE7FE4" w:rsidRDefault="003F5843" w:rsidP="003555BD">
            <w:pPr>
              <w:jc w:val="center"/>
            </w:pPr>
            <w:del w:id="5843" w:author="Hana Navrátilová" w:date="2019-09-24T11:10:00Z">
              <w:r w:rsidRPr="00944A9E">
                <w:delText xml:space="preserve"> – </w:delText>
              </w:r>
            </w:del>
            <w:ins w:id="5844" w:author="Hana Navrátilová" w:date="2019-09-24T11:10:00Z">
              <w:r w:rsidR="003555BD" w:rsidRPr="00DE7FE4">
                <w:t>1</w:t>
              </w:r>
            </w:ins>
          </w:p>
        </w:tc>
        <w:tc>
          <w:tcPr>
            <w:tcW w:w="1108" w:type="dxa"/>
            <w:vAlign w:val="center"/>
          </w:tcPr>
          <w:p w:rsidR="00BA0DA1" w:rsidRPr="00DE7FE4" w:rsidRDefault="003F5843" w:rsidP="003555BD">
            <w:pPr>
              <w:jc w:val="center"/>
            </w:pPr>
            <w:del w:id="5845" w:author="Hana Navrátilová" w:date="2019-09-24T11:10:00Z">
              <w:r w:rsidRPr="00944A9E">
                <w:delText xml:space="preserve"> – </w:delText>
              </w:r>
            </w:del>
            <w:ins w:id="5846" w:author="Hana Navrátilová" w:date="2019-09-24T11:10:00Z">
              <w:r w:rsidRPr="00DE7FE4">
                <w:t>–</w:t>
              </w:r>
            </w:ins>
          </w:p>
        </w:tc>
      </w:tr>
      <w:tr w:rsidR="00E95F00" w:rsidRPr="00191F5B" w:rsidTr="003555BD">
        <w:trPr>
          <w:jc w:val="center"/>
          <w:ins w:id="5847" w:author="Hana Navrátilová" w:date="2019-09-24T11:10:00Z"/>
        </w:trPr>
        <w:tc>
          <w:tcPr>
            <w:tcW w:w="2472" w:type="dxa"/>
          </w:tcPr>
          <w:p w:rsidR="00E95F00" w:rsidRPr="00DE7FE4" w:rsidRDefault="00E95F00" w:rsidP="00E7344C">
            <w:pPr>
              <w:rPr>
                <w:ins w:id="5848" w:author="Hana Navrátilová" w:date="2019-09-24T11:10:00Z"/>
              </w:rPr>
            </w:pPr>
            <w:ins w:id="5849" w:author="Hana Navrátilová" w:date="2019-09-24T11:10:00Z">
              <w:r>
                <w:t>Ústav výrobního inženýrství/ FT UTB</w:t>
              </w:r>
            </w:ins>
          </w:p>
        </w:tc>
        <w:tc>
          <w:tcPr>
            <w:tcW w:w="1090" w:type="dxa"/>
            <w:vAlign w:val="center"/>
          </w:tcPr>
          <w:p w:rsidR="00E95F00" w:rsidRPr="00DE7FE4" w:rsidRDefault="00E95F00" w:rsidP="003555BD">
            <w:pPr>
              <w:jc w:val="center"/>
              <w:rPr>
                <w:ins w:id="5850" w:author="Hana Navrátilová" w:date="2019-09-24T11:10:00Z"/>
              </w:rPr>
            </w:pPr>
            <w:ins w:id="5851" w:author="Hana Navrátilová" w:date="2019-09-24T11:10:00Z">
              <w:r>
                <w:t>1</w:t>
              </w:r>
            </w:ins>
          </w:p>
        </w:tc>
        <w:tc>
          <w:tcPr>
            <w:tcW w:w="1091" w:type="dxa"/>
            <w:vAlign w:val="center"/>
          </w:tcPr>
          <w:p w:rsidR="00E95F00" w:rsidRPr="00DE7FE4" w:rsidRDefault="00E95F00" w:rsidP="003555BD">
            <w:pPr>
              <w:jc w:val="center"/>
              <w:rPr>
                <w:ins w:id="5852" w:author="Hana Navrátilová" w:date="2019-09-24T11:10:00Z"/>
              </w:rPr>
            </w:pPr>
            <w:ins w:id="5853" w:author="Hana Navrátilová" w:date="2019-09-24T11:10:00Z">
              <w:r>
                <w:t>-</w:t>
              </w:r>
            </w:ins>
          </w:p>
        </w:tc>
        <w:tc>
          <w:tcPr>
            <w:tcW w:w="1091" w:type="dxa"/>
            <w:vAlign w:val="center"/>
          </w:tcPr>
          <w:p w:rsidR="00E95F00" w:rsidRPr="00DE7FE4" w:rsidRDefault="00E95F00" w:rsidP="003555BD">
            <w:pPr>
              <w:jc w:val="center"/>
              <w:rPr>
                <w:ins w:id="5854" w:author="Hana Navrátilová" w:date="2019-09-24T11:10:00Z"/>
              </w:rPr>
            </w:pPr>
            <w:ins w:id="5855" w:author="Hana Navrátilová" w:date="2019-09-24T11:10:00Z">
              <w:r>
                <w:t>1</w:t>
              </w:r>
            </w:ins>
          </w:p>
        </w:tc>
        <w:tc>
          <w:tcPr>
            <w:tcW w:w="1091" w:type="dxa"/>
            <w:vAlign w:val="center"/>
          </w:tcPr>
          <w:p w:rsidR="00E95F00" w:rsidRPr="00DE7FE4" w:rsidRDefault="00E95F00" w:rsidP="003555BD">
            <w:pPr>
              <w:jc w:val="center"/>
              <w:rPr>
                <w:ins w:id="5856" w:author="Hana Navrátilová" w:date="2019-09-24T11:10:00Z"/>
              </w:rPr>
            </w:pPr>
            <w:ins w:id="5857" w:author="Hana Navrátilová" w:date="2019-09-24T11:10:00Z">
              <w:r>
                <w:t>-</w:t>
              </w:r>
            </w:ins>
          </w:p>
        </w:tc>
        <w:tc>
          <w:tcPr>
            <w:tcW w:w="939" w:type="dxa"/>
            <w:vAlign w:val="center"/>
          </w:tcPr>
          <w:p w:rsidR="00E95F00" w:rsidRPr="00DE7FE4" w:rsidRDefault="00E95F00" w:rsidP="003555BD">
            <w:pPr>
              <w:jc w:val="center"/>
              <w:rPr>
                <w:ins w:id="5858" w:author="Hana Navrátilová" w:date="2019-09-24T11:10:00Z"/>
              </w:rPr>
            </w:pPr>
            <w:ins w:id="5859" w:author="Hana Navrátilová" w:date="2019-09-24T11:10:00Z">
              <w:r>
                <w:t>-</w:t>
              </w:r>
            </w:ins>
          </w:p>
        </w:tc>
        <w:tc>
          <w:tcPr>
            <w:tcW w:w="993" w:type="dxa"/>
            <w:vAlign w:val="center"/>
          </w:tcPr>
          <w:p w:rsidR="00E95F00" w:rsidRPr="00DE7FE4" w:rsidRDefault="00E95F00" w:rsidP="003555BD">
            <w:pPr>
              <w:jc w:val="center"/>
              <w:rPr>
                <w:ins w:id="5860" w:author="Hana Navrátilová" w:date="2019-09-24T11:10:00Z"/>
              </w:rPr>
            </w:pPr>
            <w:ins w:id="5861" w:author="Hana Navrátilová" w:date="2019-09-24T11:10:00Z">
              <w:r>
                <w:t>-</w:t>
              </w:r>
            </w:ins>
          </w:p>
        </w:tc>
        <w:tc>
          <w:tcPr>
            <w:tcW w:w="1108" w:type="dxa"/>
            <w:vAlign w:val="center"/>
          </w:tcPr>
          <w:p w:rsidR="00E95F00" w:rsidRPr="00DE7FE4" w:rsidRDefault="00E95F00" w:rsidP="003555BD">
            <w:pPr>
              <w:jc w:val="center"/>
              <w:rPr>
                <w:ins w:id="5862" w:author="Hana Navrátilová" w:date="2019-09-24T11:10:00Z"/>
              </w:rPr>
            </w:pPr>
            <w:ins w:id="5863" w:author="Hana Navrátilová" w:date="2019-09-24T11:10:00Z">
              <w:r>
                <w:t>-</w:t>
              </w:r>
            </w:ins>
          </w:p>
        </w:tc>
      </w:tr>
      <w:tr w:rsidR="00841F41" w:rsidRPr="00191F5B" w:rsidTr="004D6AF3">
        <w:trPr>
          <w:jc w:val="center"/>
        </w:trPr>
        <w:tc>
          <w:tcPr>
            <w:tcW w:w="2472" w:type="dxa"/>
          </w:tcPr>
          <w:p w:rsidR="00841F41" w:rsidRPr="004D6AF3" w:rsidRDefault="00841F41" w:rsidP="00E7344C">
            <w:pPr>
              <w:rPr>
                <w:color w:val="FF0000"/>
              </w:rPr>
            </w:pPr>
            <w:r w:rsidRPr="006D3C24">
              <w:t>Externí vyučující</w:t>
            </w:r>
          </w:p>
        </w:tc>
        <w:tc>
          <w:tcPr>
            <w:tcW w:w="1090" w:type="dxa"/>
            <w:vAlign w:val="center"/>
          </w:tcPr>
          <w:p w:rsidR="00841F41" w:rsidRPr="00DE7FE4" w:rsidRDefault="0003085F" w:rsidP="003555BD">
            <w:pPr>
              <w:jc w:val="center"/>
            </w:pPr>
            <w:del w:id="5864" w:author="Hana Navrátilová" w:date="2019-09-24T11:10:00Z">
              <w:r w:rsidRPr="00944A9E">
                <w:delText>1</w:delText>
              </w:r>
              <w:r w:rsidR="00660A88">
                <w:delText>2</w:delText>
              </w:r>
            </w:del>
            <w:ins w:id="5865" w:author="Hana Navrátilová" w:date="2019-09-24T11:10:00Z">
              <w:r w:rsidR="00F4038E">
                <w:t>5</w:t>
              </w:r>
            </w:ins>
          </w:p>
        </w:tc>
        <w:tc>
          <w:tcPr>
            <w:tcW w:w="1091" w:type="dxa"/>
            <w:vAlign w:val="center"/>
          </w:tcPr>
          <w:p w:rsidR="00841F41" w:rsidRPr="00DE7FE4" w:rsidRDefault="00A3760D" w:rsidP="003555BD">
            <w:pPr>
              <w:jc w:val="center"/>
            </w:pPr>
            <w:del w:id="5866" w:author="Hana Navrátilová" w:date="2019-09-24T11:10:00Z">
              <w:r>
                <w:delText>2</w:delText>
              </w:r>
            </w:del>
            <w:ins w:id="5867" w:author="Hana Navrátilová" w:date="2019-09-24T11:10:00Z">
              <w:r w:rsidR="003555BD" w:rsidRPr="00DE7FE4">
                <w:t>-</w:t>
              </w:r>
            </w:ins>
          </w:p>
        </w:tc>
        <w:tc>
          <w:tcPr>
            <w:tcW w:w="1091" w:type="dxa"/>
            <w:vAlign w:val="center"/>
          </w:tcPr>
          <w:p w:rsidR="00841F41" w:rsidRPr="00DE7FE4" w:rsidRDefault="00A3760D" w:rsidP="003555BD">
            <w:pPr>
              <w:jc w:val="center"/>
            </w:pPr>
            <w:del w:id="5868" w:author="Hana Navrátilová" w:date="2019-09-24T11:10:00Z">
              <w:r>
                <w:delText>4</w:delText>
              </w:r>
            </w:del>
            <w:ins w:id="5869" w:author="Hana Navrátilová" w:date="2019-09-24T11:10:00Z">
              <w:r w:rsidR="00F4038E" w:rsidRPr="00F4038E">
                <w:t>-</w:t>
              </w:r>
            </w:ins>
          </w:p>
        </w:tc>
        <w:tc>
          <w:tcPr>
            <w:tcW w:w="1091" w:type="dxa"/>
            <w:vAlign w:val="center"/>
          </w:tcPr>
          <w:p w:rsidR="00841F41" w:rsidRPr="00DE7FE4" w:rsidRDefault="000249AB" w:rsidP="003555BD">
            <w:pPr>
              <w:jc w:val="center"/>
            </w:pPr>
            <w:del w:id="5870" w:author="Hana Navrátilová" w:date="2019-09-24T11:10:00Z">
              <w:r>
                <w:delText>2</w:delText>
              </w:r>
            </w:del>
            <w:ins w:id="5871" w:author="Hana Navrátilová" w:date="2019-09-24T11:10:00Z">
              <w:r w:rsidR="003555BD" w:rsidRPr="00DE7FE4">
                <w:t>1</w:t>
              </w:r>
            </w:ins>
          </w:p>
        </w:tc>
        <w:tc>
          <w:tcPr>
            <w:tcW w:w="939" w:type="dxa"/>
            <w:vAlign w:val="center"/>
          </w:tcPr>
          <w:p w:rsidR="00841F41" w:rsidRPr="00DE7FE4" w:rsidRDefault="000249AB" w:rsidP="003555BD">
            <w:pPr>
              <w:jc w:val="center"/>
            </w:pPr>
            <w:r w:rsidRPr="00DE7FE4">
              <w:t>–</w:t>
            </w:r>
          </w:p>
        </w:tc>
        <w:tc>
          <w:tcPr>
            <w:tcW w:w="993" w:type="dxa"/>
            <w:vAlign w:val="center"/>
          </w:tcPr>
          <w:p w:rsidR="00841F41" w:rsidRPr="00DE7FE4" w:rsidRDefault="003E0DCE" w:rsidP="003555BD">
            <w:pPr>
              <w:jc w:val="center"/>
            </w:pPr>
            <w:r>
              <w:t>4</w:t>
            </w:r>
          </w:p>
        </w:tc>
        <w:tc>
          <w:tcPr>
            <w:tcW w:w="1108" w:type="dxa"/>
            <w:vAlign w:val="center"/>
          </w:tcPr>
          <w:p w:rsidR="00841F41" w:rsidRPr="00DE7FE4" w:rsidRDefault="003F5843" w:rsidP="003555BD">
            <w:pPr>
              <w:jc w:val="center"/>
            </w:pPr>
            <w:del w:id="5872" w:author="Hana Navrátilová" w:date="2019-09-24T11:10:00Z">
              <w:r w:rsidRPr="00944A9E">
                <w:delText xml:space="preserve"> – </w:delText>
              </w:r>
            </w:del>
            <w:ins w:id="5873" w:author="Hana Navrátilová" w:date="2019-09-24T11:10:00Z">
              <w:r w:rsidRPr="00DE7FE4">
                <w:t>–</w:t>
              </w:r>
            </w:ins>
          </w:p>
        </w:tc>
      </w:tr>
      <w:tr w:rsidR="00841F41" w:rsidRPr="00191F5B" w:rsidTr="004D6AF3">
        <w:trPr>
          <w:jc w:val="center"/>
        </w:trPr>
        <w:tc>
          <w:tcPr>
            <w:tcW w:w="2472" w:type="dxa"/>
          </w:tcPr>
          <w:p w:rsidR="00841F41" w:rsidRPr="00DE7FE4" w:rsidRDefault="00841F41" w:rsidP="00E7344C">
            <w:r w:rsidRPr="00DE7FE4">
              <w:t>Doktorandi FHS</w:t>
            </w:r>
          </w:p>
        </w:tc>
        <w:tc>
          <w:tcPr>
            <w:tcW w:w="1090" w:type="dxa"/>
            <w:vAlign w:val="center"/>
          </w:tcPr>
          <w:p w:rsidR="00841F41" w:rsidRPr="00DE7FE4" w:rsidRDefault="00D0343A" w:rsidP="003555BD">
            <w:pPr>
              <w:jc w:val="center"/>
            </w:pPr>
            <w:r w:rsidRPr="00DE7FE4">
              <w:t>2</w:t>
            </w:r>
          </w:p>
        </w:tc>
        <w:tc>
          <w:tcPr>
            <w:tcW w:w="1091" w:type="dxa"/>
            <w:vAlign w:val="center"/>
          </w:tcPr>
          <w:p w:rsidR="00841F41" w:rsidRPr="00DE7FE4" w:rsidRDefault="003F5843" w:rsidP="003555BD">
            <w:pPr>
              <w:jc w:val="center"/>
            </w:pPr>
            <w:del w:id="5874" w:author="Hana Navrátilová" w:date="2019-09-24T11:10:00Z">
              <w:r w:rsidRPr="00944A9E">
                <w:delText xml:space="preserve"> – </w:delText>
              </w:r>
            </w:del>
            <w:ins w:id="5875" w:author="Hana Navrátilová" w:date="2019-09-24T11:10:00Z">
              <w:r w:rsidRPr="00DE7FE4">
                <w:t>–</w:t>
              </w:r>
            </w:ins>
          </w:p>
        </w:tc>
        <w:tc>
          <w:tcPr>
            <w:tcW w:w="1091" w:type="dxa"/>
            <w:vAlign w:val="center"/>
          </w:tcPr>
          <w:p w:rsidR="00841F41" w:rsidRPr="00DE7FE4" w:rsidRDefault="003F5843" w:rsidP="003555BD">
            <w:pPr>
              <w:jc w:val="center"/>
            </w:pPr>
            <w:del w:id="5876" w:author="Hana Navrátilová" w:date="2019-09-24T11:10:00Z">
              <w:r w:rsidRPr="00944A9E">
                <w:delText xml:space="preserve"> – </w:delText>
              </w:r>
            </w:del>
            <w:ins w:id="5877" w:author="Hana Navrátilová" w:date="2019-09-24T11:10:00Z">
              <w:r w:rsidRPr="00DE7FE4">
                <w:t>–</w:t>
              </w:r>
            </w:ins>
          </w:p>
        </w:tc>
        <w:tc>
          <w:tcPr>
            <w:tcW w:w="1091" w:type="dxa"/>
            <w:vAlign w:val="center"/>
          </w:tcPr>
          <w:p w:rsidR="00841F41" w:rsidRPr="00DE7FE4" w:rsidRDefault="003F5843" w:rsidP="003555BD">
            <w:pPr>
              <w:jc w:val="center"/>
            </w:pPr>
            <w:del w:id="5878" w:author="Hana Navrátilová" w:date="2019-09-24T11:10:00Z">
              <w:r w:rsidRPr="00944A9E">
                <w:delText xml:space="preserve"> – </w:delText>
              </w:r>
            </w:del>
            <w:ins w:id="5879" w:author="Hana Navrátilová" w:date="2019-09-24T11:10:00Z">
              <w:r w:rsidRPr="00DE7FE4">
                <w:t>–</w:t>
              </w:r>
            </w:ins>
          </w:p>
        </w:tc>
        <w:tc>
          <w:tcPr>
            <w:tcW w:w="939" w:type="dxa"/>
            <w:vAlign w:val="center"/>
          </w:tcPr>
          <w:p w:rsidR="00841F41" w:rsidRPr="00DE7FE4" w:rsidRDefault="003F5843" w:rsidP="003555BD">
            <w:pPr>
              <w:jc w:val="center"/>
            </w:pPr>
            <w:del w:id="5880" w:author="Hana Navrátilová" w:date="2019-09-24T11:10:00Z">
              <w:r w:rsidRPr="00944A9E">
                <w:delText xml:space="preserve"> – </w:delText>
              </w:r>
            </w:del>
            <w:ins w:id="5881" w:author="Hana Navrátilová" w:date="2019-09-24T11:10:00Z">
              <w:r w:rsidRPr="00DE7FE4">
                <w:t>–</w:t>
              </w:r>
            </w:ins>
          </w:p>
        </w:tc>
        <w:tc>
          <w:tcPr>
            <w:tcW w:w="993" w:type="dxa"/>
            <w:vAlign w:val="center"/>
          </w:tcPr>
          <w:p w:rsidR="00841F41" w:rsidRPr="00DE7FE4" w:rsidRDefault="003F5843" w:rsidP="003555BD">
            <w:pPr>
              <w:jc w:val="center"/>
            </w:pPr>
            <w:del w:id="5882" w:author="Hana Navrátilová" w:date="2019-09-24T11:10:00Z">
              <w:r w:rsidRPr="00944A9E">
                <w:delText xml:space="preserve"> – </w:delText>
              </w:r>
            </w:del>
            <w:ins w:id="5883" w:author="Hana Navrátilová" w:date="2019-09-24T11:10:00Z">
              <w:r w:rsidRPr="00DE7FE4">
                <w:t>–</w:t>
              </w:r>
            </w:ins>
          </w:p>
        </w:tc>
        <w:tc>
          <w:tcPr>
            <w:tcW w:w="1108" w:type="dxa"/>
            <w:vAlign w:val="center"/>
          </w:tcPr>
          <w:p w:rsidR="00841F41" w:rsidRPr="00DE7FE4" w:rsidRDefault="003F5843" w:rsidP="003555BD">
            <w:pPr>
              <w:jc w:val="center"/>
            </w:pPr>
            <w:del w:id="5884" w:author="Hana Navrátilová" w:date="2019-09-24T11:10:00Z">
              <w:r w:rsidRPr="00944A9E">
                <w:delText xml:space="preserve"> – </w:delText>
              </w:r>
            </w:del>
            <w:ins w:id="5885" w:author="Hana Navrátilová" w:date="2019-09-24T11:10:00Z">
              <w:r w:rsidRPr="00DE7FE4">
                <w:t>–</w:t>
              </w:r>
            </w:ins>
          </w:p>
        </w:tc>
      </w:tr>
      <w:tr w:rsidR="003555BD" w:rsidRPr="00191F5B" w:rsidTr="003555BD">
        <w:trPr>
          <w:jc w:val="center"/>
          <w:ins w:id="5886" w:author="Hana Navrátilová" w:date="2019-09-24T11:10:00Z"/>
        </w:trPr>
        <w:tc>
          <w:tcPr>
            <w:tcW w:w="2472" w:type="dxa"/>
          </w:tcPr>
          <w:p w:rsidR="003555BD" w:rsidRPr="00DE7FE4" w:rsidRDefault="003555BD" w:rsidP="00E7344C">
            <w:pPr>
              <w:rPr>
                <w:ins w:id="5887" w:author="Hana Navrátilová" w:date="2019-09-24T11:10:00Z"/>
              </w:rPr>
            </w:pPr>
            <w:ins w:id="5888" w:author="Hana Navrátilová" w:date="2019-09-24T11:10:00Z">
              <w:r w:rsidRPr="00DE7FE4">
                <w:t>Celkem</w:t>
              </w:r>
            </w:ins>
          </w:p>
        </w:tc>
        <w:tc>
          <w:tcPr>
            <w:tcW w:w="1090" w:type="dxa"/>
            <w:vAlign w:val="center"/>
          </w:tcPr>
          <w:p w:rsidR="003555BD" w:rsidRPr="00DE7FE4" w:rsidRDefault="003E0DCE" w:rsidP="003555BD">
            <w:pPr>
              <w:jc w:val="center"/>
              <w:rPr>
                <w:ins w:id="5889" w:author="Hana Navrátilová" w:date="2019-09-24T11:10:00Z"/>
              </w:rPr>
            </w:pPr>
            <w:ins w:id="5890" w:author="Hana Navrátilová" w:date="2019-09-24T11:10:00Z">
              <w:r>
                <w:t>41</w:t>
              </w:r>
            </w:ins>
          </w:p>
        </w:tc>
        <w:tc>
          <w:tcPr>
            <w:tcW w:w="1091" w:type="dxa"/>
            <w:vAlign w:val="center"/>
          </w:tcPr>
          <w:p w:rsidR="003555BD" w:rsidRPr="00DE7FE4" w:rsidRDefault="003555BD" w:rsidP="003555BD">
            <w:pPr>
              <w:jc w:val="center"/>
              <w:rPr>
                <w:ins w:id="5891" w:author="Hana Navrátilová" w:date="2019-09-24T11:10:00Z"/>
              </w:rPr>
            </w:pPr>
            <w:ins w:id="5892" w:author="Hana Navrátilová" w:date="2019-09-24T11:10:00Z">
              <w:r w:rsidRPr="00DE7FE4">
                <w:t>6</w:t>
              </w:r>
            </w:ins>
          </w:p>
        </w:tc>
        <w:tc>
          <w:tcPr>
            <w:tcW w:w="1091" w:type="dxa"/>
            <w:vAlign w:val="center"/>
          </w:tcPr>
          <w:p w:rsidR="003555BD" w:rsidRPr="00DE7FE4" w:rsidRDefault="00E95F00" w:rsidP="003555BD">
            <w:pPr>
              <w:jc w:val="center"/>
              <w:rPr>
                <w:ins w:id="5893" w:author="Hana Navrátilová" w:date="2019-09-24T11:10:00Z"/>
              </w:rPr>
            </w:pPr>
            <w:ins w:id="5894" w:author="Hana Navrátilová" w:date="2019-09-24T11:10:00Z">
              <w:r>
                <w:t>7</w:t>
              </w:r>
            </w:ins>
          </w:p>
        </w:tc>
        <w:tc>
          <w:tcPr>
            <w:tcW w:w="1091" w:type="dxa"/>
            <w:vAlign w:val="center"/>
          </w:tcPr>
          <w:p w:rsidR="003555BD" w:rsidRPr="00DE7FE4" w:rsidRDefault="003555BD" w:rsidP="003555BD">
            <w:pPr>
              <w:jc w:val="center"/>
              <w:rPr>
                <w:ins w:id="5895" w:author="Hana Navrátilová" w:date="2019-09-24T11:10:00Z"/>
              </w:rPr>
            </w:pPr>
            <w:ins w:id="5896" w:author="Hana Navrátilová" w:date="2019-09-24T11:10:00Z">
              <w:r w:rsidRPr="00DE7FE4">
                <w:t>16</w:t>
              </w:r>
            </w:ins>
          </w:p>
        </w:tc>
        <w:tc>
          <w:tcPr>
            <w:tcW w:w="939" w:type="dxa"/>
            <w:vAlign w:val="center"/>
          </w:tcPr>
          <w:p w:rsidR="003555BD" w:rsidRPr="00DE7FE4" w:rsidRDefault="003555BD" w:rsidP="003555BD">
            <w:pPr>
              <w:jc w:val="center"/>
              <w:rPr>
                <w:ins w:id="5897" w:author="Hana Navrátilová" w:date="2019-09-24T11:10:00Z"/>
              </w:rPr>
            </w:pPr>
            <w:ins w:id="5898" w:author="Hana Navrátilová" w:date="2019-09-24T11:10:00Z">
              <w:r w:rsidRPr="00DE7FE4">
                <w:t>1</w:t>
              </w:r>
            </w:ins>
          </w:p>
        </w:tc>
        <w:tc>
          <w:tcPr>
            <w:tcW w:w="993" w:type="dxa"/>
            <w:vAlign w:val="center"/>
          </w:tcPr>
          <w:p w:rsidR="003555BD" w:rsidRPr="00DE7FE4" w:rsidRDefault="003E0DCE" w:rsidP="003555BD">
            <w:pPr>
              <w:jc w:val="center"/>
              <w:rPr>
                <w:ins w:id="5899" w:author="Hana Navrátilová" w:date="2019-09-24T11:10:00Z"/>
              </w:rPr>
            </w:pPr>
            <w:ins w:id="5900" w:author="Hana Navrátilová" w:date="2019-09-24T11:10:00Z">
              <w:r>
                <w:t>9</w:t>
              </w:r>
            </w:ins>
          </w:p>
        </w:tc>
        <w:tc>
          <w:tcPr>
            <w:tcW w:w="1108" w:type="dxa"/>
            <w:vAlign w:val="center"/>
          </w:tcPr>
          <w:p w:rsidR="003555BD" w:rsidRPr="00DE7FE4" w:rsidRDefault="003555BD" w:rsidP="003555BD">
            <w:pPr>
              <w:jc w:val="center"/>
              <w:rPr>
                <w:ins w:id="5901" w:author="Hana Navrátilová" w:date="2019-09-24T11:10:00Z"/>
              </w:rPr>
            </w:pPr>
          </w:p>
        </w:tc>
      </w:tr>
    </w:tbl>
    <w:p w:rsidR="00EB7A11" w:rsidRPr="004D6AF3" w:rsidRDefault="00EB7A11" w:rsidP="00E7344C">
      <w:pPr>
        <w:ind w:hanging="284"/>
        <w:jc w:val="both"/>
        <w:rPr>
          <w:color w:val="FF0000"/>
        </w:rPr>
      </w:pPr>
    </w:p>
    <w:p w:rsidR="000400F4" w:rsidRPr="00944A9E" w:rsidRDefault="000400F4" w:rsidP="00E7344C">
      <w:pPr>
        <w:ind w:hanging="284"/>
        <w:jc w:val="both"/>
      </w:pPr>
    </w:p>
    <w:p w:rsidR="001621D9" w:rsidRPr="00944A9E" w:rsidRDefault="001621D9" w:rsidP="00E7344C">
      <w:r w:rsidRPr="00944A9E">
        <w:br w:type="page"/>
      </w:r>
    </w:p>
    <w:p w:rsidR="007A7659" w:rsidRPr="0040774B" w:rsidRDefault="007A7659" w:rsidP="00E7344C">
      <w:pPr>
        <w:shd w:val="clear" w:color="auto" w:fill="D5DCE4" w:themeFill="text2" w:themeFillTint="33"/>
        <w:rPr>
          <w:b/>
          <w:sz w:val="28"/>
        </w:rPr>
      </w:pPr>
      <w:r w:rsidRPr="0040774B">
        <w:rPr>
          <w:b/>
          <w:sz w:val="28"/>
        </w:rPr>
        <w:t>E – Sebehodnotící zpráva</w:t>
      </w:r>
    </w:p>
    <w:p w:rsidR="007A7659" w:rsidRPr="0040774B" w:rsidRDefault="007A7659" w:rsidP="00E7344C">
      <w:pPr>
        <w:rPr>
          <w:bCs/>
          <w:sz w:val="24"/>
          <w:szCs w:val="24"/>
        </w:rPr>
      </w:pPr>
    </w:p>
    <w:p w:rsidR="007A7659" w:rsidRDefault="007A7659" w:rsidP="00E7344C">
      <w:pPr>
        <w:jc w:val="center"/>
        <w:rPr>
          <w:b/>
          <w:sz w:val="28"/>
          <w:szCs w:val="28"/>
        </w:rPr>
      </w:pPr>
      <w:r w:rsidRPr="0040774B">
        <w:rPr>
          <w:b/>
          <w:sz w:val="28"/>
          <w:szCs w:val="28"/>
        </w:rPr>
        <w:t xml:space="preserve">Sebehodnotící </w:t>
      </w:r>
      <w:r>
        <w:rPr>
          <w:b/>
          <w:sz w:val="28"/>
          <w:szCs w:val="28"/>
        </w:rPr>
        <w:t>zpráva pro akreditaci studijního programu</w:t>
      </w:r>
    </w:p>
    <w:p w:rsidR="007A7659" w:rsidRPr="0040774B" w:rsidRDefault="007A7659" w:rsidP="00E7344C">
      <w:pPr>
        <w:jc w:val="center"/>
        <w:rPr>
          <w:b/>
          <w:sz w:val="28"/>
          <w:szCs w:val="28"/>
        </w:rPr>
      </w:pPr>
      <w:r w:rsidRPr="0040774B">
        <w:rPr>
          <w:b/>
          <w:sz w:val="28"/>
          <w:szCs w:val="28"/>
        </w:rPr>
        <w:t xml:space="preserve">Učitelství pro </w:t>
      </w:r>
      <w:r>
        <w:rPr>
          <w:b/>
          <w:sz w:val="28"/>
          <w:szCs w:val="28"/>
        </w:rPr>
        <w:t>první stupeň základní školy</w:t>
      </w:r>
    </w:p>
    <w:p w:rsidR="007A7659" w:rsidRPr="0040774B" w:rsidRDefault="007A7659" w:rsidP="00E7344C">
      <w:pPr>
        <w:jc w:val="center"/>
        <w:rPr>
          <w:sz w:val="28"/>
          <w:szCs w:val="28"/>
        </w:rPr>
      </w:pPr>
    </w:p>
    <w:p w:rsidR="007A7659" w:rsidRPr="00D23982" w:rsidRDefault="007A7659" w:rsidP="005D4E35">
      <w:pPr>
        <w:pStyle w:val="Nadpis1"/>
        <w:spacing w:before="0"/>
        <w:rPr>
          <w:rFonts w:ascii="Times New Roman" w:hAnsi="Times New Roman"/>
          <w:b w:val="0"/>
          <w:color w:val="000000" w:themeColor="text1"/>
          <w:u w:val="single"/>
        </w:rPr>
      </w:pPr>
      <w:r w:rsidRPr="00D23982">
        <w:rPr>
          <w:rFonts w:ascii="Times New Roman" w:hAnsi="Times New Roman"/>
          <w:b w:val="0"/>
          <w:color w:val="000000" w:themeColor="text1"/>
          <w:u w:val="single"/>
        </w:rPr>
        <w:t>Instituce</w:t>
      </w:r>
    </w:p>
    <w:p w:rsidR="007A7659" w:rsidRPr="0040774B" w:rsidRDefault="007A7659" w:rsidP="00E7344C">
      <w:pPr>
        <w:rPr>
          <w:bCs/>
          <w:sz w:val="28"/>
          <w:szCs w:val="28"/>
          <w:u w:val="single"/>
        </w:rPr>
      </w:pPr>
    </w:p>
    <w:p w:rsidR="007A7659" w:rsidRPr="007548F3" w:rsidRDefault="00D23982" w:rsidP="00E7344C">
      <w:pPr>
        <w:pStyle w:val="Nadpis2"/>
        <w:spacing w:before="0"/>
        <w:rPr>
          <w:rFonts w:ascii="Times New Roman" w:hAnsi="Times New Roman"/>
          <w:color w:val="000000" w:themeColor="text1"/>
          <w:sz w:val="24"/>
          <w:szCs w:val="28"/>
        </w:rPr>
      </w:pPr>
      <w:r>
        <w:rPr>
          <w:rFonts w:ascii="Times New Roman" w:hAnsi="Times New Roman"/>
          <w:color w:val="000000" w:themeColor="text1"/>
          <w:sz w:val="24"/>
          <w:szCs w:val="28"/>
        </w:rPr>
        <w:tab/>
      </w:r>
      <w:r w:rsidR="007A7659" w:rsidRPr="007548F3">
        <w:rPr>
          <w:rFonts w:ascii="Times New Roman" w:hAnsi="Times New Roman"/>
          <w:color w:val="000000" w:themeColor="text1"/>
          <w:sz w:val="24"/>
          <w:szCs w:val="28"/>
        </w:rPr>
        <w:t>Působnost orgánů vysoké školy</w:t>
      </w:r>
    </w:p>
    <w:p w:rsidR="007A7659" w:rsidRPr="0040774B" w:rsidRDefault="007A7659" w:rsidP="00E7344C">
      <w:pPr>
        <w:rPr>
          <w:lang w:eastAsia="en-US"/>
        </w:rPr>
      </w:pPr>
    </w:p>
    <w:p w:rsidR="007A7659" w:rsidRPr="00D359B4" w:rsidRDefault="007A7659" w:rsidP="00E7344C">
      <w:pPr>
        <w:tabs>
          <w:tab w:val="left" w:pos="2835"/>
        </w:tabs>
      </w:pPr>
      <w:r w:rsidRPr="0040774B">
        <w:tab/>
      </w:r>
      <w:r w:rsidRPr="0040774B">
        <w:tab/>
      </w:r>
      <w:r w:rsidRPr="00D359B4">
        <w:t>Standardy 1.1-1.2</w:t>
      </w:r>
    </w:p>
    <w:p w:rsidR="007A7659" w:rsidRPr="00D359B4" w:rsidRDefault="007A7659" w:rsidP="00E7344C">
      <w:pPr>
        <w:tabs>
          <w:tab w:val="left" w:pos="2835"/>
        </w:tabs>
      </w:pPr>
    </w:p>
    <w:p w:rsidR="007A7659" w:rsidRPr="00D359B4" w:rsidRDefault="007A7659" w:rsidP="00E7344C">
      <w:pPr>
        <w:pStyle w:val="Nadpis2"/>
        <w:spacing w:before="0"/>
        <w:jc w:val="both"/>
        <w:rPr>
          <w:rFonts w:ascii="Times New Roman" w:hAnsi="Times New Roman"/>
          <w:color w:val="000000" w:themeColor="text1"/>
          <w:sz w:val="20"/>
          <w:szCs w:val="20"/>
        </w:rPr>
      </w:pPr>
      <w:r w:rsidRPr="00D359B4">
        <w:rPr>
          <w:rFonts w:ascii="Times New Roman" w:hAnsi="Times New Roman"/>
          <w:color w:val="000000" w:themeColor="text1"/>
          <w:sz w:val="20"/>
          <w:szCs w:val="2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359B4">
        <w:rPr>
          <w:rStyle w:val="Znakapoznpodarou"/>
          <w:rFonts w:ascii="Times New Roman" w:hAnsi="Times New Roman"/>
          <w:color w:val="000000" w:themeColor="text1"/>
          <w:sz w:val="20"/>
          <w:szCs w:val="20"/>
        </w:rPr>
        <w:footnoteReference w:id="2"/>
      </w:r>
    </w:p>
    <w:p w:rsidR="007A7659" w:rsidRPr="00D359B4" w:rsidRDefault="007A7659" w:rsidP="00E7344C">
      <w:pPr>
        <w:rPr>
          <w:color w:val="000000" w:themeColor="text1"/>
        </w:rPr>
      </w:pPr>
    </w:p>
    <w:p w:rsidR="007A7659" w:rsidRPr="00D23982" w:rsidRDefault="007A7659" w:rsidP="00E7344C">
      <w:pPr>
        <w:pStyle w:val="Nadpis2"/>
        <w:spacing w:before="0"/>
        <w:rPr>
          <w:rFonts w:ascii="Times New Roman" w:hAnsi="Times New Roman"/>
          <w:b w:val="0"/>
          <w:color w:val="000000" w:themeColor="text1"/>
          <w:sz w:val="24"/>
          <w:u w:val="single"/>
        </w:rPr>
      </w:pPr>
      <w:r w:rsidRPr="00D23982">
        <w:rPr>
          <w:rFonts w:ascii="Times New Roman" w:hAnsi="Times New Roman"/>
          <w:b w:val="0"/>
          <w:color w:val="000000" w:themeColor="text1"/>
          <w:sz w:val="24"/>
          <w:u w:val="single"/>
        </w:rPr>
        <w:t xml:space="preserve">Vnitřní systém zajišťování kvality </w:t>
      </w:r>
    </w:p>
    <w:p w:rsidR="007548F3" w:rsidRDefault="007548F3" w:rsidP="00E7344C">
      <w:pPr>
        <w:pStyle w:val="Nadpis3"/>
        <w:keepLines/>
        <w:spacing w:before="0" w:after="0"/>
        <w:ind w:hanging="360"/>
        <w:rPr>
          <w:rFonts w:ascii="Times New Roman" w:hAnsi="Times New Roman" w:cs="Times New Roman"/>
          <w:b w:val="0"/>
          <w:bCs w:val="0"/>
          <w:sz w:val="20"/>
          <w:szCs w:val="20"/>
          <w:lang w:eastAsia="en-US"/>
        </w:rPr>
      </w:pPr>
    </w:p>
    <w:p w:rsidR="007A7659" w:rsidRPr="0040774B" w:rsidRDefault="007A7659" w:rsidP="005D4E35">
      <w:pPr>
        <w:pStyle w:val="Nadpis3"/>
        <w:keepLines/>
        <w:spacing w:before="0" w:after="0"/>
        <w:rPr>
          <w:rFonts w:ascii="Times New Roman" w:hAnsi="Times New Roman"/>
          <w:color w:val="000000" w:themeColor="text1"/>
        </w:rPr>
      </w:pPr>
      <w:r w:rsidRPr="0040774B">
        <w:rPr>
          <w:rFonts w:ascii="Times New Roman" w:hAnsi="Times New Roman"/>
          <w:color w:val="000000" w:themeColor="text1"/>
        </w:rPr>
        <w:t>Vymezení pravomoci a odpovědnost za kvalitu</w:t>
      </w:r>
    </w:p>
    <w:p w:rsidR="007A7659" w:rsidRPr="0040774B" w:rsidRDefault="007A7659" w:rsidP="00E7344C">
      <w:pPr>
        <w:rPr>
          <w:lang w:eastAsia="en-US"/>
        </w:rPr>
      </w:pPr>
    </w:p>
    <w:p w:rsidR="007A7659" w:rsidRPr="0040774B" w:rsidRDefault="007A7659" w:rsidP="00E7344C">
      <w:pPr>
        <w:tabs>
          <w:tab w:val="left" w:pos="2835"/>
        </w:tabs>
        <w:rPr>
          <w:color w:val="000000" w:themeColor="text1"/>
        </w:rPr>
      </w:pPr>
      <w:r w:rsidRPr="0040774B">
        <w:rPr>
          <w:color w:val="000000" w:themeColor="text1"/>
        </w:rPr>
        <w:tab/>
      </w:r>
      <w:r w:rsidRPr="0040774B">
        <w:rPr>
          <w:color w:val="000000" w:themeColor="text1"/>
        </w:rPr>
        <w:tab/>
        <w:t xml:space="preserve">Standard 1.3 </w:t>
      </w:r>
    </w:p>
    <w:p w:rsidR="007A7659" w:rsidRPr="0040774B" w:rsidRDefault="007A7659" w:rsidP="00E7344C">
      <w:pPr>
        <w:tabs>
          <w:tab w:val="left" w:pos="2835"/>
        </w:tabs>
        <w:rPr>
          <w:color w:val="000000" w:themeColor="text1"/>
        </w:rPr>
      </w:pPr>
    </w:p>
    <w:p w:rsidR="007A7659" w:rsidRPr="00487289" w:rsidRDefault="007A7659" w:rsidP="00E7344C">
      <w:pPr>
        <w:tabs>
          <w:tab w:val="left" w:pos="2835"/>
        </w:tabs>
        <w:jc w:val="both"/>
        <w:rPr>
          <w:color w:val="000000" w:themeColor="text1"/>
        </w:rPr>
      </w:pPr>
      <w:r w:rsidRPr="00487289">
        <w:rPr>
          <w:color w:val="000000" w:themeColor="text1"/>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7289">
        <w:rPr>
          <w:rStyle w:val="Znakapoznpodarou"/>
          <w:color w:val="000000" w:themeColor="text1"/>
        </w:rPr>
        <w:footnoteReference w:id="3"/>
      </w:r>
    </w:p>
    <w:p w:rsidR="007A7659" w:rsidRPr="00487289" w:rsidRDefault="007A7659" w:rsidP="00E7344C">
      <w:pPr>
        <w:jc w:val="both"/>
      </w:pPr>
      <w:r w:rsidRPr="00487289">
        <w:t>Pro účely zajišťování kvality má pak jmenovánu čtrnáctičlennou Radu pro vnitřní hodnocení UTB ve Zlíně, která se řídí Jednacím řádem Rady pro vnitřní hodnocení UTB (Směrnice rektora č. 18/2017) ze dne 15. května 2017.</w:t>
      </w:r>
      <w:r w:rsidRPr="00487289">
        <w:rPr>
          <w:rStyle w:val="Znakapoznpodarou"/>
        </w:rPr>
        <w:footnoteReference w:id="4"/>
      </w:r>
    </w:p>
    <w:p w:rsidR="007A7659" w:rsidRPr="0040774B" w:rsidRDefault="007A7659" w:rsidP="00E7344C">
      <w:pPr>
        <w:pStyle w:val="Nadpis3"/>
        <w:spacing w:before="0" w:after="0"/>
        <w:rPr>
          <w:rFonts w:ascii="Times New Roman" w:hAnsi="Times New Roman"/>
        </w:rPr>
      </w:pP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Procesy vzniku a úprav studijních programů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1.4</w:t>
      </w:r>
    </w:p>
    <w:p w:rsidR="007A7659" w:rsidRPr="0040774B" w:rsidRDefault="007A7659" w:rsidP="00E7344C">
      <w:pPr>
        <w:tabs>
          <w:tab w:val="left" w:pos="2835"/>
        </w:tabs>
      </w:pPr>
    </w:p>
    <w:p w:rsidR="007A7659" w:rsidRPr="00487289" w:rsidRDefault="007A7659" w:rsidP="00E7344C">
      <w:pPr>
        <w:tabs>
          <w:tab w:val="left" w:pos="2835"/>
        </w:tabs>
        <w:jc w:val="both"/>
      </w:pPr>
      <w:r w:rsidRPr="00487289">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7289">
        <w:rPr>
          <w:rStyle w:val="Znakapoznpodarou"/>
        </w:rPr>
        <w:footnoteReference w:id="5"/>
      </w:r>
    </w:p>
    <w:p w:rsidR="007A7659" w:rsidRPr="0040774B" w:rsidRDefault="007A7659" w:rsidP="00E7344C">
      <w:pPr>
        <w:tabs>
          <w:tab w:val="left" w:pos="2835"/>
        </w:tabs>
        <w:jc w:val="both"/>
      </w:pP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Principy a systém uznávání zahraničního vzdělávání pro přijetí ke studiu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1.5</w:t>
      </w:r>
    </w:p>
    <w:p w:rsidR="007A7659" w:rsidRPr="0040774B" w:rsidRDefault="007A7659" w:rsidP="00E7344C">
      <w:pPr>
        <w:tabs>
          <w:tab w:val="left" w:pos="2835"/>
        </w:tabs>
      </w:pPr>
    </w:p>
    <w:p w:rsidR="007A7659" w:rsidRPr="00487289" w:rsidRDefault="007A7659" w:rsidP="00E7344C">
      <w:pPr>
        <w:tabs>
          <w:tab w:val="left" w:pos="2835"/>
        </w:tabs>
        <w:jc w:val="both"/>
      </w:pPr>
      <w:r w:rsidRPr="00487289">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87289">
        <w:rPr>
          <w:rStyle w:val="Znakapoznpodarou"/>
        </w:rPr>
        <w:footnoteReference w:id="6"/>
      </w:r>
    </w:p>
    <w:p w:rsidR="007A7659" w:rsidRPr="0040774B" w:rsidRDefault="007A7659" w:rsidP="00E7344C">
      <w:pPr>
        <w:tabs>
          <w:tab w:val="left" w:pos="2835"/>
        </w:tabs>
        <w:jc w:val="both"/>
      </w:pPr>
    </w:p>
    <w:p w:rsidR="004061D0" w:rsidRDefault="004061D0" w:rsidP="00E7344C">
      <w:pPr>
        <w:rPr>
          <w:sz w:val="16"/>
          <w:szCs w:val="16"/>
        </w:rPr>
      </w:pPr>
    </w:p>
    <w:p w:rsidR="004061D0" w:rsidRDefault="004061D0" w:rsidP="00E7344C">
      <w:pPr>
        <w:rPr>
          <w:sz w:val="16"/>
          <w:szCs w:val="16"/>
        </w:rPr>
      </w:pPr>
    </w:p>
    <w:p w:rsidR="00321124" w:rsidRDefault="00321124">
      <w:pPr>
        <w:rPr>
          <w:rFonts w:cs="Arial"/>
          <w:b/>
          <w:bCs/>
          <w:sz w:val="26"/>
          <w:szCs w:val="26"/>
        </w:rPr>
      </w:pPr>
      <w:r>
        <w:br w:type="page"/>
      </w: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Vedení kvalifikačních a rigorózních prací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1.6</w:t>
      </w:r>
    </w:p>
    <w:p w:rsidR="007A7659" w:rsidRPr="0040774B" w:rsidRDefault="007A7659" w:rsidP="00E7344C">
      <w:pPr>
        <w:tabs>
          <w:tab w:val="left" w:pos="2835"/>
        </w:tabs>
      </w:pPr>
    </w:p>
    <w:p w:rsidR="007A7659" w:rsidRPr="00487289" w:rsidRDefault="007A7659" w:rsidP="00E7344C">
      <w:pPr>
        <w:tabs>
          <w:tab w:val="left" w:pos="2835"/>
        </w:tabs>
        <w:jc w:val="both"/>
      </w:pPr>
      <w:r w:rsidRPr="00487289">
        <w:t xml:space="preserve">UTB ve Zlíně přijala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7A7659" w:rsidRPr="00487289" w:rsidRDefault="007A7659" w:rsidP="00E7344C">
      <w:pPr>
        <w:tabs>
          <w:tab w:val="left" w:pos="2835"/>
        </w:tabs>
        <w:jc w:val="both"/>
      </w:pPr>
      <w:r w:rsidRPr="00487289">
        <w:t>Danou problematiku upravuje čl. 16 a 17 „Řádu pro tvorbu, schvalování, uskutečňování a změny studijních programů Univerzity Tomáše Bati ve Zlíně“ a čl. 28 „Studijního a zkušebního řádu Univerzity Tomáše Bati ve Zlíně“.</w:t>
      </w:r>
      <w:r w:rsidRPr="00487289">
        <w:rPr>
          <w:rStyle w:val="Znakapoznpodarou"/>
        </w:rPr>
        <w:footnoteReference w:id="7"/>
      </w:r>
    </w:p>
    <w:p w:rsidR="007A7659" w:rsidRPr="00487289" w:rsidRDefault="007A7659" w:rsidP="00E7344C">
      <w:pPr>
        <w:tabs>
          <w:tab w:val="left" w:pos="2835"/>
        </w:tabs>
        <w:jc w:val="both"/>
      </w:pPr>
      <w:r w:rsidRPr="00487289">
        <w:t>Úroveň kvality závěrečných prací dále zajišťuje Směrnice rektora SR/20/2016 „Jednotná formální úprava diplomových a bakalářských prací, jejich uložení a zpřístupnění“.</w:t>
      </w:r>
      <w:r w:rsidRPr="00487289">
        <w:rPr>
          <w:rStyle w:val="Znakapoznpodarou"/>
        </w:rPr>
        <w:footnoteReference w:id="8"/>
      </w:r>
    </w:p>
    <w:p w:rsidR="007A7659" w:rsidRPr="00487289" w:rsidRDefault="007A7659" w:rsidP="00E7344C">
      <w:pPr>
        <w:tabs>
          <w:tab w:val="left" w:pos="2835"/>
        </w:tabs>
        <w:jc w:val="both"/>
      </w:pPr>
      <w:r w:rsidRPr="00487289">
        <w:t>Na úrovni FHS UTB, která předkládaný program zabezpečuje, upravuje danou problematiku čl. 28 vnitřního předpisu FHS UTB „Pravidla průběhu studia ve studijních programech uskutečňovaných na Fakultě humanitních studií“.</w:t>
      </w:r>
      <w:r w:rsidRPr="00487289">
        <w:rPr>
          <w:rStyle w:val="Znakapoznpodarou"/>
        </w:rPr>
        <w:footnoteReference w:id="9"/>
      </w:r>
    </w:p>
    <w:p w:rsidR="007A7659" w:rsidRDefault="007A7659" w:rsidP="00E7344C">
      <w:pPr>
        <w:tabs>
          <w:tab w:val="left" w:pos="2835"/>
        </w:tabs>
        <w:jc w:val="both"/>
      </w:pPr>
      <w:r w:rsidRPr="00487289">
        <w:t xml:space="preserve">Dalším opatřením zabezpečujícím úroveň kvality závěrečné </w:t>
      </w:r>
      <w:r>
        <w:t xml:space="preserve">diplomové </w:t>
      </w:r>
      <w:r w:rsidRPr="00487289">
        <w:t>práce v předkládaném studijním programu je „Manuál pro zpracování závěrečné práce v</w:t>
      </w:r>
      <w:r>
        <w:t>e</w:t>
      </w:r>
      <w:r w:rsidRPr="00487289">
        <w:t> studijním oboru“.</w:t>
      </w:r>
      <w:r w:rsidRPr="00487289">
        <w:rPr>
          <w:rStyle w:val="Znakapoznpodarou"/>
        </w:rPr>
        <w:footnoteReference w:id="10"/>
      </w:r>
      <w:r w:rsidRPr="00487289">
        <w:t xml:space="preserve"> Ten specifikuje požadavky na kvalitu i vedení </w:t>
      </w:r>
      <w:r>
        <w:t xml:space="preserve">diplomové </w:t>
      </w:r>
      <w:r w:rsidRPr="00487289">
        <w:t xml:space="preserve">práce v daném programu. </w:t>
      </w:r>
      <w:r>
        <w:t xml:space="preserve">Diplomová </w:t>
      </w:r>
      <w:r w:rsidRPr="00487289">
        <w:t xml:space="preserve">práce může </w:t>
      </w:r>
      <w:r>
        <w:t xml:space="preserve">má </w:t>
      </w:r>
      <w:r w:rsidRPr="00487289">
        <w:t>charakter výzkumné studie, její so</w:t>
      </w:r>
      <w:r>
        <w:t>učástí je tedy empirický výzkum.</w:t>
      </w:r>
    </w:p>
    <w:p w:rsidR="007A7659" w:rsidRDefault="007A7659" w:rsidP="00E7344C">
      <w:pPr>
        <w:tabs>
          <w:tab w:val="left" w:pos="2835"/>
        </w:tabs>
        <w:jc w:val="both"/>
      </w:pPr>
    </w:p>
    <w:p w:rsidR="007A7659" w:rsidRPr="00487289" w:rsidRDefault="007A7659" w:rsidP="00E7344C">
      <w:pPr>
        <w:tabs>
          <w:tab w:val="left" w:pos="2835"/>
        </w:tabs>
        <w:jc w:val="both"/>
        <w:rPr>
          <w:bCs/>
        </w:rPr>
      </w:pPr>
      <w:r w:rsidRPr="00A1495D">
        <w:rPr>
          <w:bCs/>
        </w:rPr>
        <w:t>Nejvyšší počet kvalifikačních prací, které může vést jedna osoba, je 5 prací v jednom studijním programu. Platí,</w:t>
      </w:r>
      <w:r w:rsidRPr="007C34C0">
        <w:rPr>
          <w:bCs/>
        </w:rPr>
        <w:t xml:space="preserve"> že </w:t>
      </w:r>
      <w:r>
        <w:rPr>
          <w:bCs/>
        </w:rPr>
        <w:t xml:space="preserve">jenom </w:t>
      </w:r>
      <w:r w:rsidRPr="007C34C0">
        <w:rPr>
          <w:bCs/>
        </w:rPr>
        <w:t>akademický pracovní</w:t>
      </w:r>
      <w:r>
        <w:rPr>
          <w:bCs/>
        </w:rPr>
        <w:t>k jmenovaný</w:t>
      </w:r>
      <w:r w:rsidRPr="007C34C0">
        <w:rPr>
          <w:bCs/>
        </w:rPr>
        <w:t xml:space="preserve"> profesorem nebo docentem anebo s vědeckou hodností Ph.D. může vést kvalifikační práce </w:t>
      </w:r>
      <w:r>
        <w:rPr>
          <w:bCs/>
        </w:rPr>
        <w:t>v magisterském stupni studia.</w:t>
      </w:r>
      <w:r w:rsidR="001B79DC">
        <w:rPr>
          <w:bCs/>
        </w:rPr>
        <w:t xml:space="preserve"> </w:t>
      </w:r>
      <w:r>
        <w:rPr>
          <w:bCs/>
        </w:rPr>
        <w:t>Odborníci z praxe mohou vystupovat jako odborní konzultanti.</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Procesy zpětné vazby při hodnocení kvality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1.7</w:t>
      </w:r>
    </w:p>
    <w:p w:rsidR="007A7659" w:rsidRPr="0040774B" w:rsidRDefault="007A7659" w:rsidP="00E7344C">
      <w:pPr>
        <w:tabs>
          <w:tab w:val="left" w:pos="2835"/>
        </w:tabs>
      </w:pPr>
    </w:p>
    <w:p w:rsidR="007A7659" w:rsidRPr="00487289" w:rsidRDefault="007A7659" w:rsidP="00E7344C">
      <w:pPr>
        <w:tabs>
          <w:tab w:val="left" w:pos="2835"/>
        </w:tabs>
        <w:jc w:val="both"/>
      </w:pPr>
      <w:r w:rsidRPr="00487289">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w:t>
      </w:r>
      <w:r>
        <w:t>či</w:t>
      </w:r>
      <w:r w:rsidRPr="00487289">
        <w:t xml:space="preserve"> další odborníci z praxe, s přihlédnutím k typům a případným profilům studijních programů.</w:t>
      </w:r>
    </w:p>
    <w:p w:rsidR="007A7659" w:rsidRPr="00487289" w:rsidRDefault="007A7659" w:rsidP="00E7344C">
      <w:pPr>
        <w:tabs>
          <w:tab w:val="left" w:pos="2835"/>
        </w:tabs>
        <w:jc w:val="both"/>
      </w:pPr>
      <w:r w:rsidRPr="00487289">
        <w:t>Na úrovni pracoviště, které má předkládaný studijní program zabezpečovat (Ústav školní pedagogiky), probíhá každý semestr hodnocení kvality studia prostřednictvím dotazníku v </w:t>
      </w:r>
      <w:r>
        <w:t>tištěné</w:t>
      </w:r>
      <w:r w:rsidRPr="00487289">
        <w:t xml:space="preserve"> podobě, studenti mohou využít stejné hodnocení v systému STAG. Toto hodnocení probíhá v dikci proděkana pro pedagogickou činnost FHS. Na základě reflexe jeho výsledků se optimalizuje pedagogická činnost </w:t>
      </w:r>
      <w:r>
        <w:t>akademických pracovníků</w:t>
      </w:r>
      <w:r w:rsidRPr="00487289">
        <w:t xml:space="preserve"> v rámci jednotlivých předmětů, které zabezpečují. Na úrovni UTB se aktuálně připravuje nový systém hodnocení kvality studia. </w:t>
      </w:r>
    </w:p>
    <w:p w:rsidR="007A7659" w:rsidRDefault="007A7659" w:rsidP="00E7344C">
      <w:pPr>
        <w:tabs>
          <w:tab w:val="left" w:pos="2835"/>
        </w:tabs>
        <w:jc w:val="both"/>
      </w:pPr>
      <w:r w:rsidRPr="00487289">
        <w:t xml:space="preserve">Hodnocení kvality je součásti i „Výročních zpráv o činnosti“ UTB </w:t>
      </w:r>
      <w:r w:rsidRPr="00487289">
        <w:rPr>
          <w:rStyle w:val="Znakapoznpodarou"/>
        </w:rPr>
        <w:footnoteReference w:id="11"/>
      </w:r>
      <w:r w:rsidRPr="00487289">
        <w:t xml:space="preserve">, nebo „Výroční zprávy o činnosti Fakulty humanitních studií UTB ve Zlíně“ za jednotlivé roky. </w:t>
      </w:r>
      <w:r w:rsidRPr="00487289">
        <w:rPr>
          <w:rStyle w:val="Znakapoznpodarou"/>
        </w:rPr>
        <w:footnoteReference w:id="12"/>
      </w:r>
    </w:p>
    <w:p w:rsidR="007A7659" w:rsidRDefault="007A7659" w:rsidP="00E7344C">
      <w:pPr>
        <w:tabs>
          <w:tab w:val="left" w:pos="2835"/>
        </w:tabs>
        <w:jc w:val="both"/>
        <w:rPr>
          <w:sz w:val="24"/>
          <w:szCs w:val="24"/>
        </w:rPr>
      </w:pPr>
    </w:p>
    <w:p w:rsidR="007A7659" w:rsidRPr="000264D7" w:rsidRDefault="007A7659" w:rsidP="00E7344C">
      <w:pPr>
        <w:tabs>
          <w:tab w:val="left" w:pos="2835"/>
        </w:tabs>
        <w:jc w:val="both"/>
      </w:pPr>
      <w:r w:rsidRPr="000264D7">
        <w:t>V rámci zpětné vazby při hodnocení kvality studijního programu má Ústav školní pedagogiky zpracován systém hodnocení kvality výuky formou dotazníků, které jsou pravidelně vyhodnocovány.</w:t>
      </w:r>
    </w:p>
    <w:p w:rsidR="007A7659" w:rsidRPr="0040774B" w:rsidRDefault="007A7659" w:rsidP="00E7344C">
      <w:pPr>
        <w:tabs>
          <w:tab w:val="left" w:pos="2835"/>
        </w:tabs>
        <w:jc w:val="both"/>
      </w:pP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Sledování úspěšnosti uchazečů o studium, studentů a uplatnitelnosti absolventů</w:t>
      </w:r>
    </w:p>
    <w:p w:rsidR="007A7659" w:rsidRPr="0040774B" w:rsidRDefault="007A7659" w:rsidP="00E7344C">
      <w:pPr>
        <w:rPr>
          <w:lang w:eastAsia="en-US"/>
        </w:rPr>
      </w:pPr>
    </w:p>
    <w:p w:rsidR="007A7659" w:rsidRDefault="007A7659" w:rsidP="00E7344C">
      <w:pPr>
        <w:tabs>
          <w:tab w:val="left" w:pos="2835"/>
        </w:tabs>
      </w:pPr>
      <w:r w:rsidRPr="0040774B">
        <w:tab/>
      </w:r>
    </w:p>
    <w:p w:rsidR="007A7659" w:rsidRPr="0040774B" w:rsidRDefault="007A7659" w:rsidP="00E7344C">
      <w:pPr>
        <w:tabs>
          <w:tab w:val="left" w:pos="2835"/>
        </w:tabs>
      </w:pPr>
      <w:r>
        <w:tab/>
      </w:r>
      <w:r>
        <w:tab/>
      </w:r>
      <w:r w:rsidRPr="0040774B">
        <w:t>Standard 1.8</w:t>
      </w:r>
    </w:p>
    <w:p w:rsidR="007A7659" w:rsidRDefault="007A7659" w:rsidP="00E7344C">
      <w:pPr>
        <w:tabs>
          <w:tab w:val="left" w:pos="2835"/>
        </w:tabs>
      </w:pPr>
    </w:p>
    <w:p w:rsidR="007A7659" w:rsidRPr="00487289" w:rsidRDefault="007A7659" w:rsidP="00E7344C">
      <w:pPr>
        <w:tabs>
          <w:tab w:val="left" w:pos="2835"/>
        </w:tabs>
        <w:jc w:val="both"/>
      </w:pPr>
      <w:r w:rsidRPr="00487289">
        <w:t>UTB ve Zlíně má stanoveny ukazatele, jejichž prostřednictvím sleduje míru úspěšnosti v přijímacím řízení, studijní neúspěšnost ve studijním programu, míru řádného ukončení studia studijního programu a uplatnitelnost absolventů.</w:t>
      </w:r>
    </w:p>
    <w:p w:rsidR="007A7659" w:rsidRPr="007C34C0" w:rsidRDefault="007A7659" w:rsidP="00E7344C">
      <w:pPr>
        <w:tabs>
          <w:tab w:val="left" w:pos="2835"/>
        </w:tabs>
        <w:jc w:val="both"/>
        <w:rPr>
          <w:color w:val="000000"/>
          <w:shd w:val="clear" w:color="auto" w:fill="FFFFFF"/>
        </w:rPr>
      </w:pPr>
      <w:r w:rsidRPr="00487289">
        <w:t xml:space="preserve">Ve studijním programu Učitelství pro </w:t>
      </w:r>
      <w:r>
        <w:t>učitelství pro první stupeň základní školy</w:t>
      </w:r>
      <w:r w:rsidRPr="00487289">
        <w:t>, který je aktuálně na Ú</w:t>
      </w:r>
      <w:r w:rsidR="004D74B1">
        <w:t>Š</w:t>
      </w:r>
      <w:r w:rsidRPr="00487289">
        <w:t xml:space="preserve">P FHS realizován a ke kterému se váže </w:t>
      </w:r>
      <w:r w:rsidRPr="007C34C0">
        <w:t xml:space="preserve">předkládaná žádost, probíhá sledování studijní neúspěšnosti. </w:t>
      </w:r>
      <w:ins w:id="5904" w:author="Viktor Pacholík" w:date="2019-09-24T20:28:00Z">
        <w:r w:rsidR="004D74B1">
          <w:t xml:space="preserve">V akademickém roce </w:t>
        </w:r>
        <w:r w:rsidR="004D74B1" w:rsidRPr="002D0A1E">
          <w:rPr>
            <w:highlight w:val="yellow"/>
          </w:rPr>
          <w:t>2017/18</w:t>
        </w:r>
        <w:r w:rsidR="004D74B1">
          <w:t xml:space="preserve">, </w:t>
        </w:r>
        <w:r w:rsidR="004D74B1" w:rsidRPr="002D0A1E">
          <w:rPr>
            <w:highlight w:val="yellow"/>
          </w:rPr>
          <w:t>také v následujícím akademickém roce,</w:t>
        </w:r>
        <w:r w:rsidR="004D74B1">
          <w:t xml:space="preserve"> </w:t>
        </w:r>
      </w:ins>
      <w:del w:id="5905" w:author="Viktor Pacholík" w:date="2019-09-24T20:28:00Z">
        <w:r w:rsidRPr="007C34C0" w:rsidDel="004D74B1">
          <w:delText>V uplynulém akademickém roce 2016/17</w:delText>
        </w:r>
      </w:del>
      <w:r w:rsidRPr="007C34C0">
        <w:t xml:space="preserve"> se sledovaly </w:t>
      </w:r>
      <w:r w:rsidRPr="007C34C0">
        <w:rPr>
          <w:color w:val="000000"/>
          <w:shd w:val="clear" w:color="auto" w:fill="FFFFFF"/>
        </w:rPr>
        <w:t>3 různé dimenze studijní neúspěšnosti:</w:t>
      </w:r>
    </w:p>
    <w:p w:rsidR="007A7659" w:rsidRPr="007C34C0" w:rsidRDefault="007A7659" w:rsidP="00E7344C">
      <w:pPr>
        <w:tabs>
          <w:tab w:val="left" w:pos="2835"/>
        </w:tabs>
        <w:jc w:val="both"/>
        <w:rPr>
          <w:color w:val="000000"/>
          <w:shd w:val="clear" w:color="auto" w:fill="FFFFFF"/>
        </w:rPr>
      </w:pPr>
      <w:r w:rsidRPr="007C34C0">
        <w:rPr>
          <w:color w:val="000000"/>
          <w:shd w:val="clear" w:color="auto" w:fill="FFFFFF"/>
        </w:rPr>
        <w:t xml:space="preserve">1. neúspěšnost celková, která zahrnuje i zapsané studenty, kteří se ke zkoušce ani nedostavili, </w:t>
      </w:r>
    </w:p>
    <w:p w:rsidR="007A7659" w:rsidRPr="007C34C0" w:rsidRDefault="007A7659" w:rsidP="00E7344C">
      <w:pPr>
        <w:tabs>
          <w:tab w:val="left" w:pos="2835"/>
        </w:tabs>
        <w:jc w:val="both"/>
        <w:rPr>
          <w:color w:val="000000"/>
          <w:shd w:val="clear" w:color="auto" w:fill="FFFFFF"/>
        </w:rPr>
      </w:pPr>
      <w:r w:rsidRPr="007C34C0">
        <w:rPr>
          <w:color w:val="000000"/>
          <w:shd w:val="clear" w:color="auto" w:fill="FFFFFF"/>
        </w:rPr>
        <w:t xml:space="preserve">2. neúspěšnost pouze u studentů, kteří se dostavili ke zkoušce a byli hodnoceni F nebo FX, </w:t>
      </w:r>
    </w:p>
    <w:p w:rsidR="007A7659" w:rsidRPr="007C34C0" w:rsidRDefault="007A7659" w:rsidP="00E7344C">
      <w:pPr>
        <w:tabs>
          <w:tab w:val="left" w:pos="2835"/>
        </w:tabs>
        <w:jc w:val="both"/>
        <w:rPr>
          <w:color w:val="000000"/>
          <w:shd w:val="clear" w:color="auto" w:fill="FFFFFF"/>
        </w:rPr>
      </w:pPr>
      <w:r w:rsidRPr="007C34C0">
        <w:rPr>
          <w:color w:val="000000"/>
          <w:shd w:val="clear" w:color="auto" w:fill="FFFFFF"/>
        </w:rPr>
        <w:t xml:space="preserve">3. neúspěšnost pouze jako procento studentů, kteří se nedostavili ke zkoušce z celkového počtu zapsaných studentů na daný předmět. </w:t>
      </w:r>
    </w:p>
    <w:p w:rsidR="007A7659" w:rsidRDefault="007A7659" w:rsidP="00E7344C">
      <w:pPr>
        <w:tabs>
          <w:tab w:val="left" w:pos="2835"/>
        </w:tabs>
        <w:jc w:val="both"/>
        <w:rPr>
          <w:color w:val="000000"/>
          <w:shd w:val="clear" w:color="auto" w:fill="FFFFFF"/>
        </w:rPr>
      </w:pPr>
      <w:r w:rsidRPr="007C34C0">
        <w:rPr>
          <w:color w:val="000000"/>
          <w:shd w:val="clear" w:color="auto" w:fill="FFFFFF"/>
        </w:rPr>
        <w:t xml:space="preserve">Jako problematické jsou v studijním programu vnímány hodnoty od 30%, dále pak nad 50%. </w:t>
      </w:r>
    </w:p>
    <w:p w:rsidR="007A7659" w:rsidRPr="00487289" w:rsidRDefault="007A7659" w:rsidP="00E7344C">
      <w:pPr>
        <w:tabs>
          <w:tab w:val="left" w:pos="2835"/>
        </w:tabs>
        <w:jc w:val="both"/>
        <w:rPr>
          <w:color w:val="000000"/>
          <w:shd w:val="clear" w:color="auto" w:fill="FFFFFF"/>
        </w:rPr>
      </w:pPr>
      <w:r w:rsidRPr="00487289">
        <w:rPr>
          <w:color w:val="000000"/>
          <w:shd w:val="clear" w:color="auto" w:fill="FFFFFF"/>
        </w:rPr>
        <w:t>Uplatnitelnost absolventů studijního programu je monitorována jednak přes zachované osobní kontakty a setkání, protože počet končících studentů se pohybuje na úrovni kolem 30 absolventů v obou formách studia. Na tomto místě pracuje Klub absolventů FHS, do kterého se absolventi mohou registrovat.</w:t>
      </w:r>
      <w:r w:rsidRPr="00487289">
        <w:rPr>
          <w:rStyle w:val="Znakapoznpodarou"/>
          <w:color w:val="000000"/>
          <w:shd w:val="clear" w:color="auto" w:fill="FFFFFF"/>
        </w:rPr>
        <w:footnoteReference w:id="13"/>
      </w:r>
    </w:p>
    <w:p w:rsidR="007A7659" w:rsidRPr="0040774B" w:rsidRDefault="007A7659" w:rsidP="00E7344C">
      <w:pPr>
        <w:tabs>
          <w:tab w:val="left" w:pos="2835"/>
        </w:tabs>
        <w:jc w:val="both"/>
        <w:rPr>
          <w:color w:val="538135" w:themeColor="accent6" w:themeShade="BF"/>
        </w:rPr>
      </w:pPr>
      <w:r w:rsidRPr="00487289">
        <w:rPr>
          <w:color w:val="000000"/>
          <w:shd w:val="clear" w:color="auto" w:fill="FFFFFF"/>
        </w:rPr>
        <w:t>Dále je možné se v této záležitosti opřít o výsledky statistik MPSV ČR, které jsou každoročně zasílány na UTB. Je potěšitelné, že k 30. 4. 2017 byla například míra nezaměstnanos</w:t>
      </w:r>
      <w:r>
        <w:rPr>
          <w:color w:val="000000"/>
          <w:shd w:val="clear" w:color="auto" w:fill="FFFFFF"/>
        </w:rPr>
        <w:t>ti absolventů FHS UTB minimální. P</w:t>
      </w:r>
      <w:r w:rsidRPr="00487289">
        <w:rPr>
          <w:color w:val="000000"/>
          <w:shd w:val="clear" w:color="auto" w:fill="FFFFFF"/>
        </w:rPr>
        <w:t xml:space="preserve">ohybovala se na úrovni 1,5%. </w:t>
      </w:r>
    </w:p>
    <w:p w:rsidR="007A7659" w:rsidRPr="0040774B" w:rsidRDefault="007A7659" w:rsidP="00E7344C"/>
    <w:p w:rsidR="007A7659" w:rsidRPr="00D23982" w:rsidRDefault="007A7659" w:rsidP="00E7344C">
      <w:pPr>
        <w:pStyle w:val="Nadpis2"/>
        <w:spacing w:before="0"/>
        <w:rPr>
          <w:rFonts w:ascii="Times New Roman" w:hAnsi="Times New Roman"/>
          <w:b w:val="0"/>
          <w:bCs w:val="0"/>
          <w:color w:val="auto"/>
          <w:sz w:val="24"/>
          <w:u w:val="single"/>
        </w:rPr>
      </w:pPr>
      <w:r w:rsidRPr="00D23982">
        <w:rPr>
          <w:rFonts w:ascii="Times New Roman" w:hAnsi="Times New Roman"/>
          <w:b w:val="0"/>
          <w:bCs w:val="0"/>
          <w:color w:val="auto"/>
          <w:sz w:val="24"/>
          <w:u w:val="single"/>
        </w:rPr>
        <w:t>Vzdělávací a tvůrčí činnost</w:t>
      </w:r>
    </w:p>
    <w:p w:rsidR="007A7659" w:rsidRPr="0040774B" w:rsidRDefault="007A7659" w:rsidP="00E7344C">
      <w:pPr>
        <w:rPr>
          <w:lang w:eastAsia="en-US"/>
        </w:rPr>
      </w:pP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Mezinárodní rozměr a aplikace soudobého stavu poznání </w:t>
      </w:r>
    </w:p>
    <w:p w:rsidR="007A7659" w:rsidRPr="0040774B" w:rsidRDefault="007A7659" w:rsidP="00E7344C">
      <w:pPr>
        <w:rPr>
          <w:lang w:eastAsia="en-US"/>
        </w:rPr>
      </w:pPr>
    </w:p>
    <w:p w:rsidR="007A7659" w:rsidRPr="0040774B" w:rsidRDefault="007A7659" w:rsidP="00E7344C">
      <w:r w:rsidRPr="0040774B">
        <w:tab/>
      </w:r>
      <w:r w:rsidRPr="0040774B">
        <w:tab/>
      </w:r>
      <w:r w:rsidRPr="0040774B">
        <w:tab/>
      </w:r>
      <w:r w:rsidRPr="0040774B">
        <w:tab/>
      </w:r>
      <w:r w:rsidRPr="0040774B">
        <w:tab/>
        <w:t>Standard 1.9</w:t>
      </w:r>
    </w:p>
    <w:p w:rsidR="007A7659" w:rsidRPr="0040774B" w:rsidRDefault="007A7659" w:rsidP="00E7344C"/>
    <w:p w:rsidR="007A7659" w:rsidRPr="00487289" w:rsidRDefault="007A7659" w:rsidP="00E7344C">
      <w:pPr>
        <w:jc w:val="both"/>
      </w:pPr>
      <w:r w:rsidRPr="00487289">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A7659" w:rsidRPr="00487289" w:rsidRDefault="007A7659" w:rsidP="00E7344C">
      <w:pPr>
        <w:jc w:val="both"/>
      </w:pPr>
      <w:r w:rsidRPr="00487289">
        <w:t xml:space="preserve">UTB ve Zlíně podporuje rozvoj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w:t>
      </w:r>
      <w:r>
        <w:t>nad rámec</w:t>
      </w:r>
      <w:r w:rsidRPr="00487289">
        <w:t xml:space="preserve"> programových zemí Erasmus+ pomocí finančního zabezpečení ze zdrojů MŠMT. UTB ve Zlíně je pak zapojena i do dalších programů včetně CEEPUS, AKTION či Norských fondů.</w:t>
      </w:r>
      <w:r w:rsidRPr="00487289">
        <w:rPr>
          <w:rStyle w:val="Znakapoznpodarou"/>
        </w:rPr>
        <w:footnoteReference w:id="14"/>
      </w:r>
    </w:p>
    <w:p w:rsidR="007A7659" w:rsidRPr="00487289" w:rsidRDefault="007A7659" w:rsidP="00E7344C">
      <w:pPr>
        <w:jc w:val="both"/>
      </w:pPr>
      <w:r w:rsidRPr="00487289">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A7659" w:rsidRDefault="007A7659" w:rsidP="00E7344C">
      <w:pPr>
        <w:autoSpaceDE w:val="0"/>
        <w:autoSpaceDN w:val="0"/>
        <w:adjustRightInd w:val="0"/>
        <w:jc w:val="both"/>
      </w:pPr>
      <w:r w:rsidRPr="00487289">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 </w:t>
      </w:r>
      <w:r w:rsidRPr="00487289">
        <w:rPr>
          <w:rStyle w:val="Znakapoznpodarou"/>
        </w:rPr>
        <w:footnoteReference w:id="15"/>
      </w:r>
    </w:p>
    <w:p w:rsidR="007A7659" w:rsidRPr="00487289" w:rsidRDefault="007A7659" w:rsidP="00E7344C">
      <w:pPr>
        <w:autoSpaceDE w:val="0"/>
        <w:autoSpaceDN w:val="0"/>
        <w:adjustRightInd w:val="0"/>
        <w:jc w:val="both"/>
      </w:pPr>
    </w:p>
    <w:p w:rsidR="007A7659" w:rsidRPr="00487289" w:rsidRDefault="007A7659" w:rsidP="00E7344C">
      <w:pPr>
        <w:jc w:val="both"/>
      </w:pPr>
      <w:r w:rsidRPr="00487289">
        <w:t xml:space="preserve">V daném studijním programu se např. jedná o mobility </w:t>
      </w:r>
      <w:r>
        <w:t>do</w:t>
      </w:r>
      <w:r w:rsidRPr="00487289">
        <w:t xml:space="preserve"> těchto států a jejich univerzit:</w:t>
      </w:r>
    </w:p>
    <w:p w:rsidR="007A7659" w:rsidRPr="00487289" w:rsidRDefault="007A7659" w:rsidP="005D4E35">
      <w:pPr>
        <w:pStyle w:val="Odstavecseseznamem"/>
        <w:numPr>
          <w:ilvl w:val="0"/>
          <w:numId w:val="25"/>
        </w:numPr>
        <w:ind w:left="0" w:firstLine="0"/>
        <w:jc w:val="both"/>
      </w:pPr>
      <w:r w:rsidRPr="00487289">
        <w:rPr>
          <w:bCs/>
        </w:rPr>
        <w:t xml:space="preserve">Litva - </w:t>
      </w:r>
      <w:r w:rsidRPr="00487289">
        <w:t>Klaipéda University;</w:t>
      </w:r>
    </w:p>
    <w:p w:rsidR="007A7659" w:rsidRPr="00487289" w:rsidRDefault="007A7659" w:rsidP="005D4E35">
      <w:pPr>
        <w:pStyle w:val="Odstavecseseznamem"/>
        <w:numPr>
          <w:ilvl w:val="0"/>
          <w:numId w:val="25"/>
        </w:numPr>
        <w:ind w:left="0" w:firstLine="0"/>
        <w:jc w:val="both"/>
      </w:pPr>
      <w:r w:rsidRPr="00487289">
        <w:rPr>
          <w:bCs/>
        </w:rPr>
        <w:t>Maďarsko</w:t>
      </w:r>
      <w:r w:rsidRPr="00487289">
        <w:t xml:space="preserve"> - Eotvos Loránd University a Kaposvár University;</w:t>
      </w:r>
    </w:p>
    <w:p w:rsidR="007A7659" w:rsidRPr="00487289" w:rsidRDefault="007A7659" w:rsidP="005D4E35">
      <w:pPr>
        <w:pStyle w:val="Odstavecseseznamem"/>
        <w:numPr>
          <w:ilvl w:val="0"/>
          <w:numId w:val="25"/>
        </w:numPr>
        <w:ind w:left="0" w:firstLine="0"/>
        <w:jc w:val="both"/>
      </w:pPr>
      <w:r w:rsidRPr="00487289">
        <w:rPr>
          <w:bCs/>
        </w:rPr>
        <w:t xml:space="preserve">Polsko - </w:t>
      </w:r>
      <w:r w:rsidRPr="00487289">
        <w:t>Kazimierz Wielki University in Bydgoszcz a Pedagogical University of Cracow;</w:t>
      </w:r>
    </w:p>
    <w:p w:rsidR="007A7659" w:rsidRPr="0040774B" w:rsidRDefault="007A7659" w:rsidP="005D4E35">
      <w:pPr>
        <w:pStyle w:val="Odstavecseseznamem"/>
        <w:numPr>
          <w:ilvl w:val="0"/>
          <w:numId w:val="25"/>
        </w:numPr>
        <w:ind w:left="0" w:firstLine="0"/>
        <w:jc w:val="both"/>
      </w:pPr>
      <w:r w:rsidRPr="0040774B">
        <w:rPr>
          <w:bCs/>
        </w:rPr>
        <w:t>Slovensko -</w:t>
      </w:r>
      <w:r w:rsidRPr="0040774B">
        <w:t xml:space="preserve"> Univer</w:t>
      </w:r>
      <w:r w:rsidR="00526648">
        <w:t>z</w:t>
      </w:r>
      <w:r w:rsidRPr="0040774B">
        <w:t xml:space="preserve">ita Komenského v Bratislavě, </w:t>
      </w:r>
      <w:r w:rsidR="00526648">
        <w:t>Univerzita Mateja Bela v Bánskej Bystici</w:t>
      </w:r>
    </w:p>
    <w:p w:rsidR="007A7659" w:rsidRPr="0040774B" w:rsidRDefault="007A7659" w:rsidP="005D4E35">
      <w:pPr>
        <w:pStyle w:val="Odstavecseseznamem"/>
        <w:numPr>
          <w:ilvl w:val="0"/>
          <w:numId w:val="25"/>
        </w:numPr>
        <w:ind w:left="0" w:firstLine="0"/>
        <w:jc w:val="both"/>
      </w:pPr>
      <w:r w:rsidRPr="0040774B">
        <w:rPr>
          <w:bCs/>
        </w:rPr>
        <w:t xml:space="preserve">Slovinsko - </w:t>
      </w:r>
      <w:r w:rsidRPr="0040774B">
        <w:t xml:space="preserve">University of Ljubljana;  </w:t>
      </w:r>
    </w:p>
    <w:p w:rsidR="007A7659" w:rsidRPr="0040774B" w:rsidRDefault="007A7659" w:rsidP="005D4E35">
      <w:pPr>
        <w:pStyle w:val="Odstavecseseznamem"/>
        <w:numPr>
          <w:ilvl w:val="0"/>
          <w:numId w:val="25"/>
        </w:numPr>
        <w:ind w:left="0" w:firstLine="0"/>
        <w:jc w:val="both"/>
      </w:pPr>
      <w:r w:rsidRPr="0040774B">
        <w:rPr>
          <w:bCs/>
        </w:rPr>
        <w:t>Španělsko</w:t>
      </w:r>
      <w:r w:rsidRPr="0040774B">
        <w:t xml:space="preserve"> - Universidad Rey Juan Carlos, Madrid;</w:t>
      </w:r>
    </w:p>
    <w:p w:rsidR="007A7659" w:rsidRDefault="007A7659" w:rsidP="005D4E35">
      <w:pPr>
        <w:pStyle w:val="Odstavecseseznamem"/>
        <w:numPr>
          <w:ilvl w:val="0"/>
          <w:numId w:val="25"/>
        </w:numPr>
        <w:ind w:left="0" w:firstLine="0"/>
        <w:jc w:val="both"/>
      </w:pPr>
      <w:r w:rsidRPr="0040774B">
        <w:rPr>
          <w:bCs/>
        </w:rPr>
        <w:t>Dánsko -</w:t>
      </w:r>
      <w:r w:rsidRPr="0040774B">
        <w:t xml:space="preserve"> University College of Northern Denmark.</w:t>
      </w:r>
    </w:p>
    <w:p w:rsidR="00526648" w:rsidRPr="0040774B" w:rsidRDefault="00526648" w:rsidP="005D4E35">
      <w:pPr>
        <w:jc w:val="both"/>
      </w:pPr>
      <w:r>
        <w:t xml:space="preserve">Možnost využití dalších nabídek univerzit v rámci bilaterálních smluv. </w:t>
      </w:r>
    </w:p>
    <w:p w:rsidR="007A7659" w:rsidRPr="0040774B" w:rsidRDefault="007A7659" w:rsidP="005D4E35">
      <w:pPr>
        <w:jc w:val="both"/>
      </w:pPr>
    </w:p>
    <w:p w:rsidR="007A7659" w:rsidRPr="00487289" w:rsidRDefault="007A7659" w:rsidP="00E7344C">
      <w:pPr>
        <w:jc w:val="both"/>
      </w:pPr>
      <w:r w:rsidRPr="00487289">
        <w:t xml:space="preserve">Dále jsou na UTB ve Zlíně standardně nabízeny studijní předměty vyučované v cizích jazycích a realizované studijní programy uskutečňované v cizích jazycích. V případě daného studijního programu se </w:t>
      </w:r>
      <w:r w:rsidRPr="001B2564">
        <w:t>aktuálně</w:t>
      </w:r>
      <w:r w:rsidRPr="00487289">
        <w:t xml:space="preserve"> např. jedná o předměty zabezpečované v anglickém jazyce:</w:t>
      </w:r>
    </w:p>
    <w:p w:rsidR="007A7659" w:rsidRPr="00487289" w:rsidRDefault="00775D79" w:rsidP="00E7344C">
      <w:pPr>
        <w:jc w:val="both"/>
      </w:pPr>
      <w:hyperlink r:id="rId37" w:history="1">
        <w:r w:rsidR="007A7659" w:rsidRPr="00487289">
          <w:t>EP6PV</w:t>
        </w:r>
      </w:hyperlink>
      <w:r w:rsidR="007A7659" w:rsidRPr="00487289">
        <w:rPr>
          <w:szCs w:val="28"/>
        </w:rPr>
        <w:t xml:space="preserve"> - Leisure Time Pedagogy; </w:t>
      </w:r>
      <w:hyperlink r:id="rId38" w:history="1">
        <w:r w:rsidR="007A7659" w:rsidRPr="00487289">
          <w:t>E5EVA</w:t>
        </w:r>
      </w:hyperlink>
      <w:r w:rsidR="007A7659" w:rsidRPr="00487289">
        <w:rPr>
          <w:szCs w:val="28"/>
        </w:rPr>
        <w:t xml:space="preserve"> - Evaluation in Kindergartens; </w:t>
      </w:r>
      <w:hyperlink r:id="rId39" w:history="1">
        <w:r w:rsidR="007A7659" w:rsidRPr="00487289">
          <w:t>EP1PG</w:t>
        </w:r>
      </w:hyperlink>
      <w:r w:rsidR="007A7659" w:rsidRPr="00487289">
        <w:rPr>
          <w:szCs w:val="28"/>
        </w:rPr>
        <w:t xml:space="preserve"> - General Pedagogy; </w:t>
      </w:r>
      <w:hyperlink r:id="rId40" w:history="1">
        <w:r w:rsidR="007A7659" w:rsidRPr="00487289">
          <w:t>E2PK</w:t>
        </w:r>
      </w:hyperlink>
      <w:r w:rsidR="007A7659" w:rsidRPr="00487289">
        <w:rPr>
          <w:szCs w:val="28"/>
        </w:rPr>
        <w:t xml:space="preserve"> - Pedagogical Communication; </w:t>
      </w:r>
      <w:hyperlink r:id="rId41" w:history="1">
        <w:r w:rsidR="007A7659" w:rsidRPr="00487289">
          <w:t>E3PE</w:t>
        </w:r>
      </w:hyperlink>
      <w:r w:rsidR="007A7659" w:rsidRPr="00487289">
        <w:rPr>
          <w:szCs w:val="28"/>
        </w:rPr>
        <w:t xml:space="preserve"> - Pedagogical Evaluation; </w:t>
      </w:r>
      <w:hyperlink r:id="rId42" w:history="1">
        <w:r w:rsidR="007A7659" w:rsidRPr="00487289">
          <w:t>E4RV</w:t>
        </w:r>
      </w:hyperlink>
      <w:r w:rsidR="007A7659" w:rsidRPr="00487289">
        <w:rPr>
          <w:szCs w:val="28"/>
        </w:rPr>
        <w:t xml:space="preserve"> - Solving of Educational Situations; </w:t>
      </w:r>
      <w:hyperlink r:id="rId43" w:history="1">
        <w:r w:rsidR="007A7659" w:rsidRPr="00487289">
          <w:t>EK1HE</w:t>
        </w:r>
      </w:hyperlink>
      <w:r w:rsidR="007A7659" w:rsidRPr="00487289">
        <w:rPr>
          <w:szCs w:val="28"/>
        </w:rPr>
        <w:t xml:space="preserve"> - Game and Its Educational Use; </w:t>
      </w:r>
      <w:hyperlink r:id="rId44" w:history="1">
        <w:r w:rsidR="007A7659" w:rsidRPr="00487289">
          <w:t>E2PMO</w:t>
        </w:r>
      </w:hyperlink>
      <w:r w:rsidR="007A7659" w:rsidRPr="00487289">
        <w:rPr>
          <w:szCs w:val="28"/>
        </w:rPr>
        <w:t xml:space="preserve"> Psychomotorics.</w:t>
      </w:r>
    </w:p>
    <w:p w:rsidR="007A7659" w:rsidRPr="0040774B" w:rsidRDefault="007A7659" w:rsidP="00E7344C"/>
    <w:p w:rsidR="00321124" w:rsidRDefault="00321124">
      <w:pPr>
        <w:rPr>
          <w:rFonts w:cs="Arial"/>
          <w:b/>
          <w:bCs/>
          <w:sz w:val="26"/>
          <w:szCs w:val="26"/>
        </w:rPr>
      </w:pPr>
      <w:r>
        <w:br w:type="page"/>
      </w: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Spolupráce s praxí při uskutečňování studijních programů</w:t>
      </w:r>
    </w:p>
    <w:p w:rsidR="007A7659" w:rsidRPr="0040774B" w:rsidRDefault="007A7659" w:rsidP="00E7344C">
      <w:pPr>
        <w:rPr>
          <w:lang w:eastAsia="en-US"/>
        </w:rPr>
      </w:pPr>
    </w:p>
    <w:p w:rsidR="007A7659" w:rsidRPr="0040774B" w:rsidRDefault="007A7659" w:rsidP="00E7344C">
      <w:r w:rsidRPr="0040774B">
        <w:tab/>
      </w:r>
      <w:r w:rsidRPr="0040774B">
        <w:tab/>
      </w:r>
      <w:r w:rsidRPr="0040774B">
        <w:tab/>
      </w:r>
      <w:r w:rsidRPr="0040774B">
        <w:tab/>
      </w:r>
      <w:r w:rsidRPr="0040774B">
        <w:tab/>
        <w:t>Standard 1.10</w:t>
      </w:r>
    </w:p>
    <w:p w:rsidR="007A7659" w:rsidRPr="0040774B" w:rsidRDefault="007A7659" w:rsidP="00E7344C"/>
    <w:p w:rsidR="007A7659" w:rsidRPr="00487289" w:rsidRDefault="007A7659" w:rsidP="00E7344C">
      <w:pPr>
        <w:jc w:val="both"/>
      </w:pPr>
      <w:r w:rsidRPr="00487289">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7A7659" w:rsidRPr="001B2564" w:rsidRDefault="007A7659" w:rsidP="00E7344C">
      <w:pPr>
        <w:shd w:val="clear" w:color="auto" w:fill="FFFFFF" w:themeFill="background1"/>
        <w:jc w:val="both"/>
      </w:pPr>
      <w:r w:rsidRPr="00487289">
        <w:t>V případě daného studijního programu, který má charakter profesně orientovaného programu, je spolupráce s praxí integrální součástí jeho realizace</w:t>
      </w:r>
      <w:r w:rsidRPr="001B2564">
        <w:t xml:space="preserve">. Jak je uvedeno v části B-IV této žádosti, </w:t>
      </w:r>
      <w:r w:rsidRPr="001B2564">
        <w:rPr>
          <w:rFonts w:eastAsia="Calibri"/>
        </w:rPr>
        <w:t xml:space="preserve">odborné praxe jsou v rámci programu realizovány ve veřejných, ale i soukromých </w:t>
      </w:r>
      <w:r>
        <w:rPr>
          <w:rFonts w:eastAsia="Calibri"/>
        </w:rPr>
        <w:t xml:space="preserve">základných </w:t>
      </w:r>
      <w:r w:rsidRPr="001B2564">
        <w:rPr>
          <w:rFonts w:eastAsia="Calibri"/>
        </w:rPr>
        <w:t xml:space="preserve">školách (ve Zlínském regionu), jedna z nich má své sídlo a provoz na Slovensku. Odborné praxe se vykonávají </w:t>
      </w:r>
      <w:r w:rsidRPr="001B2564">
        <w:t xml:space="preserve">na základě Smlouvy o výkonu praxe studentů. Informace k praxím jsou dostupné na webových stránkách pracoviště zabezpečující studijní program, jsou řízené (přehled plnění praxe, vedení, dokumentace </w:t>
      </w:r>
      <w:r>
        <w:t>apod.)</w:t>
      </w:r>
      <w:r w:rsidRPr="001B2564">
        <w:t xml:space="preserve"> dle specifik jednotlivých studijních oborů a koordinuje ji pověřený akademický pracovník. </w:t>
      </w:r>
      <w:r w:rsidRPr="001B2564">
        <w:rPr>
          <w:color w:val="000000"/>
          <w:shd w:val="clear" w:color="auto" w:fill="FFFFFF" w:themeFill="background1"/>
        </w:rPr>
        <w:t xml:space="preserve">Spolupráce s danou </w:t>
      </w:r>
      <w:r>
        <w:rPr>
          <w:color w:val="000000"/>
          <w:shd w:val="clear" w:color="auto" w:fill="FFFFFF" w:themeFill="background1"/>
        </w:rPr>
        <w:t xml:space="preserve">základní </w:t>
      </w:r>
      <w:r w:rsidRPr="001B2564">
        <w:rPr>
          <w:color w:val="000000"/>
          <w:shd w:val="clear" w:color="auto" w:fill="FFFFFF" w:themeFill="background1"/>
        </w:rPr>
        <w:t xml:space="preserve">školou probíhá nejen při realizaci organizovaných praxí, ale také dobrovolnou výpomocí studentů na akcích organizovaných </w:t>
      </w:r>
      <w:r>
        <w:rPr>
          <w:color w:val="000000"/>
          <w:shd w:val="clear" w:color="auto" w:fill="FFFFFF" w:themeFill="background1"/>
        </w:rPr>
        <w:t xml:space="preserve">základnými </w:t>
      </w:r>
      <w:r w:rsidRPr="001B2564">
        <w:rPr>
          <w:color w:val="000000"/>
          <w:shd w:val="clear" w:color="auto" w:fill="FFFFFF" w:themeFill="background1"/>
        </w:rPr>
        <w:t>školami.</w:t>
      </w:r>
    </w:p>
    <w:p w:rsidR="007A7659" w:rsidRPr="0040774B" w:rsidRDefault="007A7659" w:rsidP="00E7344C">
      <w:pPr>
        <w:jc w:val="both"/>
        <w:rPr>
          <w:rFonts w:eastAsia="Calibri"/>
          <w:highlight w:val="lightGray"/>
        </w:rPr>
      </w:pPr>
    </w:p>
    <w:p w:rsidR="007A7659" w:rsidRPr="00AF1715" w:rsidRDefault="007A7659" w:rsidP="00E7344C">
      <w:pPr>
        <w:jc w:val="both"/>
        <w:rPr>
          <w:rFonts w:eastAsia="Calibri"/>
        </w:rPr>
      </w:pPr>
      <w:r w:rsidRPr="00AF1715">
        <w:rPr>
          <w:rFonts w:eastAsia="Calibri"/>
        </w:rPr>
        <w:t>V daném studijním programu se praxe realizuje v následujících základních školách:</w:t>
      </w:r>
    </w:p>
    <w:p w:rsidR="007A7659" w:rsidRPr="00AF1715" w:rsidRDefault="007A7659" w:rsidP="00E7344C">
      <w:pPr>
        <w:jc w:val="both"/>
      </w:pPr>
      <w:r w:rsidRPr="00AF1715">
        <w:t>Soukromá základní škola Life Academy, s. r. o., Poprad (SR),</w:t>
      </w:r>
    </w:p>
    <w:p w:rsidR="007A7659" w:rsidRPr="00AF1715" w:rsidRDefault="007A7659" w:rsidP="00E7344C">
      <w:pPr>
        <w:jc w:val="both"/>
      </w:pPr>
      <w:r w:rsidRPr="00AF1715">
        <w:t>Základní škola H</w:t>
      </w:r>
      <w:r w:rsidR="007F7696">
        <w:t>orní Němčí, Horní Němčí;</w:t>
      </w:r>
    </w:p>
    <w:p w:rsidR="007A7659" w:rsidRPr="00AF1715" w:rsidRDefault="007A7659" w:rsidP="00E7344C">
      <w:pPr>
        <w:jc w:val="both"/>
      </w:pPr>
      <w:r w:rsidRPr="00AF1715">
        <w:t>Základní ško</w:t>
      </w:r>
      <w:r w:rsidR="007F7696">
        <w:t>la Tř. Svobody, Zlín-Malenovice;</w:t>
      </w:r>
    </w:p>
    <w:p w:rsidR="007A7659" w:rsidRDefault="007A7659" w:rsidP="00E7344C">
      <w:pPr>
        <w:jc w:val="both"/>
        <w:rPr>
          <w:color w:val="FF0000"/>
        </w:rPr>
      </w:pPr>
      <w:r w:rsidRPr="00AF1715">
        <w:t>Základní škola E. Zátopka, Zlín</w:t>
      </w:r>
      <w:r w:rsidR="007F7696">
        <w:t>;</w:t>
      </w:r>
    </w:p>
    <w:p w:rsidR="007A7659" w:rsidRDefault="007A7659" w:rsidP="00E7344C">
      <w:pPr>
        <w:jc w:val="both"/>
      </w:pPr>
      <w:r>
        <w:t xml:space="preserve">Základní škola Kvítková, Zlín. </w:t>
      </w:r>
    </w:p>
    <w:p w:rsidR="004D74B1" w:rsidRPr="004D74B1" w:rsidRDefault="004D74B1" w:rsidP="004D74B1">
      <w:pPr>
        <w:jc w:val="both"/>
        <w:rPr>
          <w:ins w:id="5906" w:author="Viktor Pacholík" w:date="2019-09-24T20:29:00Z"/>
        </w:rPr>
      </w:pPr>
      <w:ins w:id="5907" w:author="Viktor Pacholík" w:date="2019-09-24T20:29:00Z">
        <w:r w:rsidRPr="004D74B1">
          <w:t>V roce 2019 byly zařazeny mezi spolupracující pracoviště také dvě základní školy v Otrokovicích.</w:t>
        </w:r>
      </w:ins>
    </w:p>
    <w:p w:rsidR="007A7659" w:rsidRPr="00AF1715" w:rsidRDefault="007A7659" w:rsidP="00E7344C">
      <w:pPr>
        <w:jc w:val="both"/>
        <w:rPr>
          <w:highlight w:val="yellow"/>
        </w:rPr>
      </w:pPr>
    </w:p>
    <w:p w:rsidR="004D74B1" w:rsidRPr="004D74B1" w:rsidRDefault="004D74B1" w:rsidP="004D74B1">
      <w:pPr>
        <w:jc w:val="both"/>
        <w:rPr>
          <w:ins w:id="5908" w:author="Viktor Pacholík" w:date="2019-09-24T20:32:00Z"/>
          <w:rFonts w:eastAsia="Calibri"/>
        </w:rPr>
      </w:pPr>
      <w:ins w:id="5909" w:author="Viktor Pacholík" w:date="2019-09-24T20:32:00Z">
        <w:r>
          <w:t>Všechny ZŠ jsou i smluvně zajištěny. Podrobně upravuje pozici fakultní školy Směrnice děkanky SD 07/2017 „Statut fakultní školy Fakulty humanitních Univerzity Tomáše Bati ve Zlíně“</w:t>
        </w:r>
        <w:r>
          <w:rPr>
            <w:rStyle w:val="Znakapoznpodarou"/>
          </w:rPr>
          <w:footnoteReference w:id="16"/>
        </w:r>
        <w:r>
          <w:rPr>
            <w:rFonts w:eastAsia="Calibri"/>
          </w:rPr>
          <w:t xml:space="preserve"> Vychází se z toho, že f</w:t>
        </w:r>
        <w:r>
          <w:t>akultní škola má ujasn</w:t>
        </w:r>
        <w:r w:rsidRPr="004D74B1">
          <w:t>ěnou koncepci výuky vlastních žáků, je místem pro hledání optimálních edukačních procesů pro začínající učitele a podílí se na hledání a ověřování progresivních výukových koncepcí a nových přístupů ve výuce. Vzájemná spolupráce mezi FHS a fakultní školou je rozvíjena zejména v rámci odborné praxe stud</w:t>
        </w:r>
        <w:r w:rsidRPr="00AD6990">
          <w:t>entů FH</w:t>
        </w:r>
        <w:r w:rsidRPr="00B03B8A">
          <w:t>S, rovněž v rámci výzkumu v oblasti pedagogiky a při zabezpečování celoživotního vzdělávání učitelů fakultní školy.</w:t>
        </w:r>
      </w:ins>
    </w:p>
    <w:p w:rsidR="004D74B1" w:rsidRDefault="004D74B1" w:rsidP="004D74B1">
      <w:pPr>
        <w:jc w:val="both"/>
        <w:rPr>
          <w:ins w:id="5912" w:author="Viktor Pacholík" w:date="2019-09-24T20:32:00Z"/>
          <w:bCs/>
        </w:rPr>
      </w:pPr>
      <w:ins w:id="5913" w:author="Viktor Pacholík" w:date="2019-09-24T20:32:00Z">
        <w:r w:rsidRPr="004D74B1">
          <w:t>Nově zapojení odborníci z praxe participující na realizaci studijního programu mají vyžadovanou kvalifikaci. Jedná se o psycholožku z poradenské instituce s magisterským vzděláním (Mgr. Pavla Tomancová) a ředitele Základní školy Horní Němčí Mgr. Břetislava Leblocha, stejně tak participuje i tým učitelů z dané školy. U všech se předpokládá, kromě nastavené výuky v rámci jednotlivých prakticky laděných předmětů, i zadávání a konzultování závěrečných prací a umožnění realizace výzkumu souvisejícím s rozvojem programu v institucích, ve kterých působí. Recipročně je odborníkům z praxe nabízena možnost účasti ve výuce studijních předmětů, kter</w:t>
        </w:r>
        <w:r w:rsidRPr="00AD6990">
          <w:t>é souvi</w:t>
        </w:r>
        <w:r w:rsidRPr="00B03B8A">
          <w:t>sejí s praxí, dále mohou učitelé vstupovat do projektů fakulty nebo se účastnit workshopů, seminářů či lekcí, které pořádá Fakulta humanitních stu</w:t>
        </w:r>
        <w:r>
          <w:t xml:space="preserve">dií UTB ve Zlíně. Tím se posilují možnosti realizace akčního výzkumu. Odborníci z praxe participují na projektech pracoviště, zvláště na projektu Fondu vzdělávací politiky MŠMT pod názvem Předcházení šoku z reality u budoucích učitelů mateřských a základní škol, který je zaměřen na přípravu fakultních učitelů. </w:t>
        </w:r>
      </w:ins>
    </w:p>
    <w:p w:rsidR="007A7659" w:rsidRPr="00487289" w:rsidDel="004D74B1" w:rsidRDefault="007A7659" w:rsidP="00E7344C">
      <w:pPr>
        <w:jc w:val="both"/>
        <w:rPr>
          <w:del w:id="5914" w:author="Viktor Pacholík" w:date="2019-09-24T20:32:00Z"/>
          <w:rFonts w:eastAsia="Calibri"/>
        </w:rPr>
      </w:pPr>
      <w:del w:id="5915" w:author="Viktor Pacholík" w:date="2019-09-24T20:32:00Z">
        <w:r w:rsidDel="004D74B1">
          <w:delText>Všechny Z</w:delText>
        </w:r>
        <w:r w:rsidRPr="00487289" w:rsidDel="004D74B1">
          <w:delText>Š jsou i smluvně zajištěny. Podrobně upravuje pozici fakultní školy Směrnice děkanky SD 07/2017 „Statut fakultní školy Fakulty humanitních Univerzity Tomáše Bati ve Zlíně“</w:delText>
        </w:r>
        <w:r w:rsidRPr="00487289" w:rsidDel="004D74B1">
          <w:rPr>
            <w:rStyle w:val="Znakapoznpodarou"/>
          </w:rPr>
          <w:footnoteReference w:id="17"/>
        </w:r>
        <w:r w:rsidRPr="00487289" w:rsidDel="004D74B1">
          <w:rPr>
            <w:rFonts w:eastAsia="Calibri"/>
          </w:rPr>
          <w:delText xml:space="preserve"> Vychází se z toho, že f</w:delText>
        </w:r>
        <w:r w:rsidRPr="00487289" w:rsidDel="004D74B1">
          <w:delText>akultní škola má ujasněnou koncepci výuky vlastních žáků, je místem pro hledání optimálních edukačních procesů pro začínající učitele a podílí se na hledání a ověřování progresivních výukových koncepcí a nových přístupů ve výuce. Vzájemná spolupráce mezi FHS a fakultní školou je rozvíjena zejména v rámci odborné praxe studentů FHS, rovněž v rámci výzkumu v oblasti pedagogiky a při zabezpečování celoživotního vzdělávání učitelů fakultní školy.</w:delText>
        </w:r>
      </w:del>
    </w:p>
    <w:p w:rsidR="007A7659" w:rsidRPr="00487289" w:rsidDel="004D74B1" w:rsidRDefault="007A7659" w:rsidP="00E7344C">
      <w:pPr>
        <w:jc w:val="both"/>
        <w:rPr>
          <w:del w:id="5918" w:author="Viktor Pacholík" w:date="2019-09-24T20:32:00Z"/>
          <w:bCs/>
        </w:rPr>
      </w:pPr>
      <w:del w:id="5919" w:author="Viktor Pacholík" w:date="2019-09-24T20:32:00Z">
        <w:r w:rsidRPr="00487289" w:rsidDel="004D74B1">
          <w:rPr>
            <w:bCs/>
          </w:rPr>
          <w:delText xml:space="preserve">Jak bylo již uvedeno, FHS UTB realizuje i specifický projekt Junior univerzita®. Jedná se o týdenní tábor, který je realizován na principu příměstského tábora pro děti. Otevřený je pracovníkům UTB, ale i široké veřejnosti z regionu. Přímou práci s dětmi v jeho rámci mají zabezpečovat především studenti programu Učitelství pro </w:delText>
        </w:r>
        <w:r w:rsidDel="004D74B1">
          <w:rPr>
            <w:bCs/>
          </w:rPr>
          <w:delText xml:space="preserve">první stupeň základních škol </w:delText>
        </w:r>
        <w:r w:rsidRPr="00487289" w:rsidDel="004D74B1">
          <w:rPr>
            <w:bCs/>
          </w:rPr>
          <w:delText>a realizují tak jeden z typů své pedagogické praxe v rámci studia.</w:delText>
        </w:r>
      </w:del>
    </w:p>
    <w:p w:rsidR="007A7659" w:rsidRPr="00487289" w:rsidDel="004D74B1" w:rsidRDefault="007A7659" w:rsidP="00E7344C">
      <w:pPr>
        <w:jc w:val="both"/>
        <w:rPr>
          <w:del w:id="5920" w:author="Viktor Pacholík" w:date="2019-09-24T20:32:00Z"/>
          <w:bCs/>
        </w:rPr>
      </w:pPr>
      <w:del w:id="5921" w:author="Viktor Pacholík" w:date="2019-09-24T20:32:00Z">
        <w:r w:rsidRPr="006F00EA" w:rsidDel="004D74B1">
          <w:delText xml:space="preserve">Nově zapojení odborníci z praxe participující na realizaci studijního programu mají vyžadovanou kvalifikaci. Jedná se o ředitelku Soukromé mateřské školy Life Academy, Poprad, SR (PaedDr. Gabriela Česlová, PhD.), psycholožku z poradenské instituce s magisterským vzděláním (Mgr. Pavla </w:delText>
        </w:r>
        <w:r w:rsidR="007A48F4" w:rsidDel="004D74B1">
          <w:delText>Tomancová</w:delText>
        </w:r>
        <w:r w:rsidRPr="006F00EA" w:rsidDel="004D74B1">
          <w:delText>) a ředitele Zá</w:delText>
        </w:r>
        <w:r w:rsidDel="004D74B1">
          <w:delText>kladní školy Horní Němčí Mgr. Bř</w:delText>
        </w:r>
        <w:r w:rsidRPr="006F00EA" w:rsidDel="004D74B1">
          <w:delText xml:space="preserve">etislava </w:delText>
        </w:r>
        <w:r w:rsidDel="004D74B1">
          <w:delText>Lebl</w:delText>
        </w:r>
        <w:r w:rsidRPr="006F00EA" w:rsidDel="004D74B1">
          <w:delText>ocha</w:delText>
        </w:r>
        <w:r w:rsidDel="004D74B1">
          <w:delText xml:space="preserve">, stejně tak participuje i tým </w:delText>
        </w:r>
        <w:r w:rsidRPr="006F00EA" w:rsidDel="004D74B1">
          <w:delText>učitelů</w:delText>
        </w:r>
        <w:r w:rsidDel="004D74B1">
          <w:delText xml:space="preserve"> z dané školy</w:delText>
        </w:r>
        <w:r w:rsidRPr="006F00EA" w:rsidDel="004D74B1">
          <w:delText>.</w:delText>
        </w:r>
        <w:r w:rsidRPr="001B2564" w:rsidDel="004D74B1">
          <w:delText xml:space="preserve"> U všech se předpokládá, kromě nastavené výuky v rámci jednotlivých prakticky laděných předmětů, i zadávání a </w:delText>
        </w:r>
        <w:r w:rsidDel="004D74B1">
          <w:delText xml:space="preserve">konzultování </w:delText>
        </w:r>
        <w:r w:rsidRPr="001B2564" w:rsidDel="004D74B1">
          <w:delText>závěrečných prací a umožnění realizace výzkumu souvisejícím s rozvojem programu v institucích, ve kterých působí.</w:delText>
        </w:r>
        <w:r w:rsidDel="004D74B1">
          <w:delText xml:space="preserve"> Recipročně je odborníkům z praxe nabízena možnost účasti ve výuce studijních předmětů, které souvisejí s praxí, dále mohou učitelé vstupovat do projektů fakulty nebo se účastnit workshopů, seminářů či lekcí, které pořádá Fakulta humanitních studií UTB ve Zlíně. </w:delText>
        </w:r>
        <w:r w:rsidR="00526648" w:rsidDel="004D74B1">
          <w:delText>Tím se posilují možnosti realizace akčního výzkumu. Odborníc</w:delText>
        </w:r>
        <w:r w:rsidR="00B1282B" w:rsidDel="004D74B1">
          <w:delText>i</w:delText>
        </w:r>
        <w:r w:rsidR="00526648" w:rsidDel="004D74B1">
          <w:delText xml:space="preserve"> z praxe participují na projektech pracoviště, zvláště na projektu Fondu vzdělá</w:delText>
        </w:r>
        <w:r w:rsidR="00B1282B" w:rsidDel="004D74B1">
          <w:delText>vací politiky MŠMT pod názvem Př</w:delText>
        </w:r>
        <w:r w:rsidR="00526648" w:rsidDel="004D74B1">
          <w:delText xml:space="preserve">edcházení šoku z reality u budoucích učitelů mateřských a základní škol, který je zaměřen na přípravu fakultních učitelů. </w:delText>
        </w:r>
      </w:del>
    </w:p>
    <w:p w:rsidR="007A7659" w:rsidRPr="0040774B" w:rsidRDefault="007A7659" w:rsidP="00E7344C">
      <w:pPr>
        <w:jc w:val="both"/>
        <w:rPr>
          <w:bCs/>
        </w:rPr>
      </w:pPr>
    </w:p>
    <w:p w:rsidR="007A7659" w:rsidRDefault="007A7659" w:rsidP="00E7344C">
      <w:pPr>
        <w:jc w:val="both"/>
      </w:pPr>
      <w:r w:rsidRPr="00487289">
        <w:t>V části C-II je rovněž již uvedeno, že studenti daného programu participují na akcích pro občany a rodičovskou veřejnost, jejichž součástí bývá i program pro děti ve Zlínském regionu. Jedná se například o:</w:t>
      </w:r>
    </w:p>
    <w:p w:rsidR="007A7659" w:rsidRDefault="007A7659" w:rsidP="00E7344C">
      <w:pPr>
        <w:jc w:val="both"/>
      </w:pPr>
      <w:r w:rsidRPr="00487289">
        <w:t>- program pro</w:t>
      </w:r>
      <w:r>
        <w:t xml:space="preserve"> děti v rámci provázejících akc</w:t>
      </w:r>
      <w:r w:rsidRPr="00487289">
        <w:t xml:space="preserve">í v průběhu Mezinárodního festivalu filmů pro děti a mládež </w:t>
      </w:r>
      <w:r w:rsidR="00D103FA">
        <w:br/>
      </w:r>
      <w:r w:rsidRPr="00487289">
        <w:t>(Z</w:t>
      </w:r>
      <w:r w:rsidR="00D103FA">
        <w:t>lín Film Festival</w:t>
      </w:r>
      <w:r w:rsidRPr="00487289">
        <w:t>);</w:t>
      </w:r>
    </w:p>
    <w:p w:rsidR="007A7659" w:rsidRPr="00487289" w:rsidRDefault="007A7659" w:rsidP="00E7344C">
      <w:pPr>
        <w:jc w:val="both"/>
      </w:pPr>
      <w:r w:rsidRPr="00487289">
        <w:t>-</w:t>
      </w:r>
      <w:r w:rsidR="00390B65">
        <w:t xml:space="preserve"> </w:t>
      </w:r>
      <w:r w:rsidRPr="00487289">
        <w:t>program pro rodiny s dětmi v rámci akce Den Zlínského kraje;</w:t>
      </w:r>
    </w:p>
    <w:p w:rsidR="007A7659" w:rsidRPr="00487289" w:rsidRDefault="007A7659" w:rsidP="00E7344C">
      <w:pPr>
        <w:jc w:val="both"/>
      </w:pPr>
      <w:r w:rsidRPr="00487289">
        <w:t>-</w:t>
      </w:r>
      <w:r w:rsidR="00390B65">
        <w:t xml:space="preserve"> </w:t>
      </w:r>
      <w:r w:rsidRPr="00487289">
        <w:t>dílčí projekty a kulturně-společenské akce jednotlivých škol v</w:t>
      </w:r>
      <w:r>
        <w:t>e</w:t>
      </w:r>
      <w:r w:rsidRPr="00487289">
        <w:t> Zlínském regionu, k jejichž realizaci zvou studenty předkládaného programu, a s nimiž má pracoviště pracovní vztahy.</w:t>
      </w:r>
    </w:p>
    <w:p w:rsidR="00D73B9D" w:rsidRDefault="00D73B9D" w:rsidP="00E7344C">
      <w:pPr>
        <w:rPr>
          <w:rFonts w:cs="Arial"/>
          <w:b/>
          <w:bCs/>
          <w:sz w:val="26"/>
          <w:szCs w:val="26"/>
        </w:rPr>
      </w:pPr>
    </w:p>
    <w:p w:rsidR="00321124" w:rsidRDefault="00321124">
      <w:pPr>
        <w:rPr>
          <w:rFonts w:cs="Arial"/>
          <w:b/>
          <w:bCs/>
          <w:sz w:val="26"/>
          <w:szCs w:val="26"/>
        </w:rPr>
      </w:pPr>
      <w:r>
        <w:br w:type="page"/>
      </w: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Spolupráce s praxí při tvorbě studijních programů </w:t>
      </w:r>
    </w:p>
    <w:p w:rsidR="007A7659" w:rsidRPr="0040774B" w:rsidRDefault="007A7659" w:rsidP="00E7344C">
      <w:pPr>
        <w:rPr>
          <w:lang w:eastAsia="en-US"/>
        </w:rPr>
      </w:pPr>
    </w:p>
    <w:p w:rsidR="007A7659" w:rsidRPr="0040774B" w:rsidRDefault="007A7659" w:rsidP="00E7344C">
      <w:r w:rsidRPr="0040774B">
        <w:tab/>
      </w:r>
      <w:r w:rsidRPr="0040774B">
        <w:tab/>
      </w:r>
      <w:r w:rsidRPr="0040774B">
        <w:tab/>
      </w:r>
      <w:r w:rsidRPr="0040774B">
        <w:tab/>
      </w:r>
      <w:r w:rsidRPr="0040774B">
        <w:tab/>
        <w:t>Standard 1.11</w:t>
      </w:r>
    </w:p>
    <w:p w:rsidR="007A7659" w:rsidRPr="0040774B" w:rsidRDefault="007A7659" w:rsidP="00E7344C"/>
    <w:p w:rsidR="007A7659" w:rsidRPr="0040774B" w:rsidRDefault="007A7659" w:rsidP="00E7344C">
      <w:pPr>
        <w:jc w:val="both"/>
      </w:pPr>
      <w:r w:rsidRPr="0040774B">
        <w:t xml:space="preserve">UTB ve Zlíně komunikuje s profesními komorami, oborovými sdruženími, organizacemi zaměstnavatelů nebo dalšími odborníky z praxe a </w:t>
      </w:r>
      <w:r>
        <w:t>reflektuje</w:t>
      </w:r>
      <w:r w:rsidRPr="0040774B">
        <w:t xml:space="preserve"> jejich očekávání a požadavky na absolventy studijních programů. </w:t>
      </w:r>
    </w:p>
    <w:p w:rsidR="007A7659" w:rsidRPr="0040774B" w:rsidRDefault="007A7659" w:rsidP="00E7344C">
      <w:pPr>
        <w:jc w:val="both"/>
      </w:pPr>
    </w:p>
    <w:p w:rsidR="007A7659" w:rsidRPr="0040774B" w:rsidRDefault="007A7659" w:rsidP="00E7344C">
      <w:pPr>
        <w:jc w:val="both"/>
      </w:pPr>
      <w:r w:rsidRPr="0040774B">
        <w:t xml:space="preserve">V rámci daného studijního programu </w:t>
      </w:r>
      <w:r>
        <w:t xml:space="preserve">se rozvíjí odborná spolupráce </w:t>
      </w:r>
      <w:r w:rsidRPr="0040774B">
        <w:t>s:</w:t>
      </w:r>
    </w:p>
    <w:p w:rsidR="007A7659" w:rsidRPr="00CB6271" w:rsidRDefault="007A7659" w:rsidP="005D4E35">
      <w:pPr>
        <w:pStyle w:val="Odstavecseseznamem"/>
        <w:numPr>
          <w:ilvl w:val="0"/>
          <w:numId w:val="34"/>
        </w:numPr>
        <w:spacing w:line="276" w:lineRule="auto"/>
        <w:ind w:left="284" w:hanging="284"/>
        <w:jc w:val="both"/>
      </w:pPr>
      <w:r w:rsidRPr="00CB6271">
        <w:t xml:space="preserve">ČPdS – Česká pedagogická společnost - pracoviště realizující daný studijní program je hlavním garantem zlínské pobočky ČPdS </w:t>
      </w:r>
      <w:r w:rsidRPr="00CB6271">
        <w:rPr>
          <w:rStyle w:val="Znakapoznpodarou"/>
        </w:rPr>
        <w:footnoteReference w:id="18"/>
      </w:r>
      <w:r w:rsidRPr="00CB6271">
        <w:t>;</w:t>
      </w:r>
    </w:p>
    <w:p w:rsidR="007A7659" w:rsidRDefault="007A7659" w:rsidP="005D4E35">
      <w:pPr>
        <w:pStyle w:val="Odstavecseseznamem"/>
        <w:numPr>
          <w:ilvl w:val="0"/>
          <w:numId w:val="34"/>
        </w:numPr>
        <w:spacing w:line="276" w:lineRule="auto"/>
        <w:ind w:left="284" w:hanging="284"/>
        <w:jc w:val="both"/>
      </w:pPr>
      <w:r w:rsidRPr="00CB6271">
        <w:t>EARLI - The European Association for Research on Learning and Instruction (EARLI), kde jsou akademičtí pracovníci ÚŠP (pracoviště realizující studijní program) členy, rovněž i její sekce - "Special Interest Group - Learning and Development in Early Childhood"</w:t>
      </w:r>
      <w:r w:rsidRPr="00CB6271">
        <w:rPr>
          <w:rStyle w:val="Znakapoznpodarou"/>
        </w:rPr>
        <w:footnoteReference w:id="19"/>
      </w:r>
      <w:r w:rsidRPr="00CB6271">
        <w:t>;</w:t>
      </w:r>
    </w:p>
    <w:p w:rsidR="00526648" w:rsidRPr="00CB6271" w:rsidRDefault="00526648" w:rsidP="005D4E35">
      <w:pPr>
        <w:pStyle w:val="Odstavecseseznamem"/>
        <w:numPr>
          <w:ilvl w:val="0"/>
          <w:numId w:val="34"/>
        </w:numPr>
        <w:spacing w:line="276" w:lineRule="auto"/>
        <w:ind w:left="284" w:hanging="284"/>
        <w:jc w:val="both"/>
      </w:pPr>
      <w:r>
        <w:t xml:space="preserve">ATEE </w:t>
      </w:r>
      <w:r>
        <w:rPr>
          <w:rStyle w:val="Znakapoznpodarou"/>
        </w:rPr>
        <w:footnoteReference w:id="20"/>
      </w:r>
      <w:r>
        <w:t xml:space="preserve"> - </w:t>
      </w:r>
      <w:r w:rsidRPr="00526648">
        <w:t>The Association for Teacher Education in Europe (ATEE)</w:t>
      </w:r>
      <w:r w:rsidR="00E93B67">
        <w:t xml:space="preserve">, kde jsou akademičtí pracovníci ÚŠP členy. </w:t>
      </w:r>
    </w:p>
    <w:p w:rsidR="007A7659" w:rsidRPr="00CB6271" w:rsidRDefault="007A7659" w:rsidP="005D4E35">
      <w:pPr>
        <w:pStyle w:val="Odstavecseseznamem"/>
        <w:numPr>
          <w:ilvl w:val="0"/>
          <w:numId w:val="34"/>
        </w:numPr>
        <w:spacing w:line="276" w:lineRule="auto"/>
        <w:ind w:left="284" w:hanging="284"/>
        <w:jc w:val="both"/>
      </w:pPr>
      <w:r w:rsidRPr="00CB6271">
        <w:t xml:space="preserve">Spolupráce na úrovni univerzit ČR připravujících budoucí učitele základních škol – pravidelná setkávání odborníků minimálně jedenkrát za rok na půdě některé z fakult. </w:t>
      </w:r>
    </w:p>
    <w:p w:rsidR="007A7659" w:rsidRPr="00CB6271" w:rsidRDefault="007A7659" w:rsidP="005D4E35">
      <w:pPr>
        <w:jc w:val="both"/>
      </w:pPr>
    </w:p>
    <w:p w:rsidR="007A7659" w:rsidRPr="0040774B" w:rsidRDefault="007A7659" w:rsidP="00E7344C">
      <w:pPr>
        <w:jc w:val="both"/>
        <w:rPr>
          <w:color w:val="538135" w:themeColor="accent6" w:themeShade="BF"/>
        </w:rPr>
      </w:pPr>
    </w:p>
    <w:p w:rsidR="007A7659" w:rsidRPr="00D23982" w:rsidRDefault="007A7659" w:rsidP="00E7344C">
      <w:pPr>
        <w:pStyle w:val="Nadpis2"/>
        <w:spacing w:before="0"/>
        <w:rPr>
          <w:rFonts w:ascii="Times New Roman" w:hAnsi="Times New Roman"/>
          <w:b w:val="0"/>
          <w:bCs w:val="0"/>
          <w:color w:val="auto"/>
          <w:sz w:val="24"/>
          <w:u w:val="single"/>
        </w:rPr>
      </w:pPr>
      <w:r w:rsidRPr="00D23982">
        <w:rPr>
          <w:rFonts w:ascii="Times New Roman" w:hAnsi="Times New Roman"/>
          <w:b w:val="0"/>
          <w:bCs w:val="0"/>
          <w:color w:val="auto"/>
          <w:sz w:val="24"/>
          <w:u w:val="single"/>
        </w:rPr>
        <w:t xml:space="preserve">Podpůrné zdroje a administrativa </w:t>
      </w:r>
    </w:p>
    <w:p w:rsidR="007A7659" w:rsidRPr="0040774B" w:rsidRDefault="007A7659" w:rsidP="00E7344C">
      <w:pPr>
        <w:rPr>
          <w:lang w:eastAsia="en-US"/>
        </w:rPr>
      </w:pP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Informační systém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1.12</w:t>
      </w:r>
    </w:p>
    <w:p w:rsidR="007A7659" w:rsidRPr="0040774B" w:rsidRDefault="007A7659" w:rsidP="00E7344C">
      <w:pPr>
        <w:tabs>
          <w:tab w:val="left" w:pos="2835"/>
        </w:tabs>
      </w:pPr>
    </w:p>
    <w:p w:rsidR="007A7659" w:rsidRPr="00487289" w:rsidRDefault="007A7659" w:rsidP="00E7344C">
      <w:pPr>
        <w:tabs>
          <w:tab w:val="left" w:pos="2835"/>
        </w:tabs>
        <w:jc w:val="both"/>
      </w:pPr>
      <w:r>
        <w:t>UTB ve Zlíně má vybudovaný</w:t>
      </w:r>
      <w:r w:rsidRPr="00487289">
        <w:t xml:space="preserve"> funkční informační systém a komunikační prostředky, které zajišťují přístup </w:t>
      </w:r>
      <w:r w:rsidR="00D103FA">
        <w:br/>
      </w:r>
      <w:r w:rsidRPr="00487289">
        <w:t>k přesným a srozumitelným informacím o studijních programech, pravidlech studia a požadavcích spojených se studiem.</w:t>
      </w:r>
    </w:p>
    <w:p w:rsidR="007A7659" w:rsidRPr="00487289" w:rsidRDefault="007A7659" w:rsidP="00E7344C">
      <w:pPr>
        <w:jc w:val="both"/>
      </w:pPr>
      <w:r w:rsidRPr="00487289">
        <w:t>UTB ve Zlíně má s ohledem na to funkční informační systém studijní agendy IS/STAG, který používá od roku 2003. Tvůrcem IS/STAG je ZČU v Plzni a v současné době systém využívá 11 VVŠ v ČR.</w:t>
      </w:r>
    </w:p>
    <w:p w:rsidR="007A7659" w:rsidRPr="00487289" w:rsidRDefault="007A7659" w:rsidP="00E7344C">
      <w:pPr>
        <w:jc w:val="both"/>
      </w:pPr>
      <w:r w:rsidRPr="00487289">
        <w:t>Informační systém IS/STAG pokrývá funkce od přijímacího řízení až po vydání diplomů, eviduje studenty prezenční a kombinované formy studia, studenty celoživotního vzdělávání a účastníky U3V.</w:t>
      </w:r>
    </w:p>
    <w:p w:rsidR="007A7659" w:rsidRPr="00487289" w:rsidRDefault="007A7659" w:rsidP="00E7344C">
      <w:pPr>
        <w:jc w:val="both"/>
      </w:pPr>
      <w:r w:rsidRPr="00487289">
        <w:t xml:space="preserve">Informační systém studijní agendy IS/STAG poskytuje studentům (i uchazečům o studium) přesné </w:t>
      </w:r>
      <w:r w:rsidR="00D103FA">
        <w:br/>
      </w:r>
      <w:r w:rsidRPr="00487289">
        <w:t xml:space="preserve">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r>
        <w:t>Prostřednictvím odkazu</w:t>
      </w:r>
      <w:r w:rsidRPr="00487289">
        <w:t xml:space="preserve"> na sylabus pak studenti získají detailní popisy jednotlivých předmětů včetně cílů (anotace), požadavků na studenta, obsahu předmětu, vyučovacích a hodnotících metod, získaných způsobilostí.</w:t>
      </w:r>
    </w:p>
    <w:p w:rsidR="007A7659" w:rsidRPr="00487289" w:rsidRDefault="007A7659" w:rsidP="00E7344C">
      <w:pPr>
        <w:jc w:val="both"/>
      </w:pPr>
      <w:r w:rsidRPr="00487289">
        <w:t>Všichni studenti mají umožněn</w:t>
      </w:r>
      <w:r>
        <w:t>ý</w:t>
      </w:r>
      <w:r w:rsidRPr="00487289">
        <w:t xml:space="preserve"> dálkový, časově neomezený přístup k informacím studijní agendy IS/STAG prostřednictvím portálového rozhraní.</w:t>
      </w:r>
      <w:r w:rsidRPr="00487289">
        <w:rPr>
          <w:rStyle w:val="Znakapoznpodarou"/>
        </w:rPr>
        <w:footnoteReference w:id="21"/>
      </w:r>
      <w:r w:rsidRPr="00487289">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7A7659" w:rsidRPr="00487289" w:rsidRDefault="007A7659" w:rsidP="00E7344C">
      <w:pPr>
        <w:jc w:val="both"/>
      </w:pPr>
      <w:r w:rsidRPr="00487289">
        <w:t xml:space="preserve">Prostřednictvím webových stránek UTB ve Zlíně mají studenti a uchazeči o studium přístup k přesným </w:t>
      </w:r>
      <w:r w:rsidR="00D103FA">
        <w:br/>
      </w:r>
      <w:r w:rsidRPr="00487289">
        <w:t>a srozumitelným informacím o pravidlech studia a požadavcích spojených se studiem, které jsou součástí norem UTB ve Zlíně</w:t>
      </w:r>
      <w:r w:rsidRPr="00487289">
        <w:rPr>
          <w:rStyle w:val="Znakapoznpodarou"/>
        </w:rPr>
        <w:footnoteReference w:id="22"/>
      </w:r>
      <w:r w:rsidRPr="00487289">
        <w:t>, případně které jsou součástí norem některé z fakult UTB ve Zlíně.</w:t>
      </w:r>
      <w:r w:rsidRPr="00487289">
        <w:rPr>
          <w:rStyle w:val="Znakapoznpodarou"/>
        </w:rPr>
        <w:footnoteReference w:id="23"/>
      </w:r>
    </w:p>
    <w:p w:rsidR="007A7659" w:rsidRPr="00487289" w:rsidRDefault="007A7659" w:rsidP="00E7344C">
      <w:pPr>
        <w:jc w:val="both"/>
      </w:pPr>
      <w:r w:rsidRPr="00487289">
        <w:t xml:space="preserve">Na webových stránkách UTB jsou rovněž k dispozici veškeré relevantní informace týkající se informačních </w:t>
      </w:r>
      <w:r w:rsidR="00D103FA">
        <w:br/>
      </w:r>
      <w:r w:rsidRPr="00487289">
        <w:t xml:space="preserve">a poradenských služeb souvisejících se studiem a možností uplatnění absolventů studijních programů v praxi. </w:t>
      </w:r>
      <w:r w:rsidR="00D103FA">
        <w:br/>
      </w:r>
      <w:r w:rsidRPr="00487289">
        <w:t>Ty jsou poskytovány jak „Job centrem UTB“</w:t>
      </w:r>
      <w:r w:rsidRPr="00487289">
        <w:rPr>
          <w:rStyle w:val="Znakapoznpodarou"/>
        </w:rPr>
        <w:footnoteReference w:id="24"/>
      </w:r>
      <w:r w:rsidRPr="00487289">
        <w:t>, které bylo pro tuto činnost specializovaně zřízeno, tak jeho portálem s nabídkami pracovních příležitostí, stáží a brigád.</w:t>
      </w:r>
      <w:r w:rsidRPr="00487289">
        <w:rPr>
          <w:rStyle w:val="Znakapoznpodarou"/>
        </w:rPr>
        <w:footnoteReference w:id="25"/>
      </w:r>
      <w:r w:rsidRPr="00487289">
        <w:t xml:space="preserve"> V rámci Job centra UTB také působí Akademická poradna UTB, která má svůj vlastní informační modul.</w:t>
      </w:r>
      <w:r w:rsidRPr="00487289">
        <w:rPr>
          <w:rStyle w:val="Znakapoznpodarou"/>
        </w:rPr>
        <w:footnoteReference w:id="26"/>
      </w:r>
    </w:p>
    <w:p w:rsidR="007A7659" w:rsidRPr="0040774B" w:rsidRDefault="005A1410" w:rsidP="00E7344C">
      <w:pPr>
        <w:pStyle w:val="Nadpis3"/>
        <w:keepLines/>
        <w:spacing w:before="0" w:after="0"/>
        <w:ind w:hanging="360"/>
        <w:rPr>
          <w:rFonts w:ascii="Times New Roman" w:hAnsi="Times New Roman"/>
        </w:rPr>
      </w:pPr>
      <w:r>
        <w:rPr>
          <w:rFonts w:ascii="Times New Roman" w:hAnsi="Times New Roman"/>
        </w:rPr>
        <w:br/>
      </w:r>
      <w:r w:rsidR="007A7659" w:rsidRPr="0040774B">
        <w:rPr>
          <w:rFonts w:ascii="Times New Roman" w:hAnsi="Times New Roman"/>
        </w:rPr>
        <w:t xml:space="preserve">Knihovny a elektronické zdroje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1.13</w:t>
      </w:r>
    </w:p>
    <w:p w:rsidR="007A7659" w:rsidRPr="0040774B" w:rsidRDefault="007A7659" w:rsidP="00E7344C">
      <w:pPr>
        <w:tabs>
          <w:tab w:val="left" w:pos="2835"/>
        </w:tabs>
      </w:pPr>
    </w:p>
    <w:p w:rsidR="007A7659" w:rsidRPr="0040774B" w:rsidRDefault="007A7659" w:rsidP="00E7344C">
      <w:pPr>
        <w:jc w:val="both"/>
      </w:pPr>
      <w:r w:rsidRPr="0040774B">
        <w:t xml:space="preserve">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w:t>
      </w:r>
      <w:r w:rsidR="00D103FA">
        <w:br/>
      </w:r>
      <w:r w:rsidRPr="0040774B">
        <w:t>a akademickým pracovníkům.</w:t>
      </w:r>
    </w:p>
    <w:p w:rsidR="007A7659" w:rsidRPr="0040774B" w:rsidRDefault="007A7659" w:rsidP="00E7344C">
      <w:pPr>
        <w:jc w:val="both"/>
      </w:pPr>
    </w:p>
    <w:p w:rsidR="007A7659" w:rsidRPr="0040774B" w:rsidRDefault="007A7659" w:rsidP="00E7344C">
      <w:pPr>
        <w:jc w:val="both"/>
        <w:rPr>
          <w:i/>
        </w:rPr>
      </w:pPr>
      <w:r w:rsidRPr="0040774B">
        <w:rPr>
          <w:i/>
        </w:rPr>
        <w:t>Dostupnost knihovního fondu</w:t>
      </w:r>
    </w:p>
    <w:p w:rsidR="007A7659" w:rsidRPr="0040774B" w:rsidRDefault="007A7659" w:rsidP="00E7344C">
      <w:pPr>
        <w:jc w:val="both"/>
      </w:pPr>
      <w:r w:rsidRPr="0040774B">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w:t>
      </w:r>
      <w:r w:rsidR="00D103FA">
        <w:br/>
      </w:r>
      <w:r w:rsidRPr="0040774B">
        <w:t>o největší univerzální odbornou knihovnu ve Zlínském kraji. Kromě centrálního pracoviště ve Zlíně, provozuje Knihovna UTB ještě i areálovou studovnu v Uherském Hradišti.</w:t>
      </w:r>
    </w:p>
    <w:p w:rsidR="007A7659" w:rsidRPr="0040774B" w:rsidRDefault="007A7659" w:rsidP="00E7344C">
      <w:pPr>
        <w:jc w:val="both"/>
      </w:pPr>
      <w:r w:rsidRPr="0040774B">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A7659" w:rsidRPr="0040774B" w:rsidRDefault="007A7659" w:rsidP="00E7344C">
      <w:pPr>
        <w:jc w:val="both"/>
      </w:pPr>
      <w:r w:rsidRPr="0040774B">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7A7659" w:rsidRPr="0040774B" w:rsidRDefault="007A7659" w:rsidP="00E7344C">
      <w:pPr>
        <w:jc w:val="both"/>
        <w:rPr>
          <w:i/>
          <w:iCs/>
        </w:rPr>
      </w:pPr>
      <w:r w:rsidRPr="0040774B">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774B">
        <w:rPr>
          <w:rStyle w:val="Znakapoznpodarou"/>
        </w:rPr>
        <w:footnoteReference w:id="27"/>
      </w:r>
      <w:r w:rsidRPr="0040774B">
        <w:t xml:space="preserve"> Práce jsou zde zpravidla dostupné volně v plném textu. Kromě toho provozuje knihovna také repozitář publikační činnosti akademických pracovníků univerzity.</w:t>
      </w:r>
      <w:r w:rsidRPr="0040774B">
        <w:rPr>
          <w:rStyle w:val="Znakapoznpodarou"/>
        </w:rPr>
        <w:footnoteReference w:id="28"/>
      </w:r>
    </w:p>
    <w:p w:rsidR="007A7659" w:rsidRPr="0040774B" w:rsidRDefault="007A7659" w:rsidP="00E7344C">
      <w:pPr>
        <w:jc w:val="both"/>
        <w:rPr>
          <w:i/>
          <w:iCs/>
        </w:rPr>
      </w:pPr>
    </w:p>
    <w:p w:rsidR="007A7659" w:rsidRPr="0040774B" w:rsidRDefault="007A7659" w:rsidP="00E7344C">
      <w:pPr>
        <w:jc w:val="both"/>
        <w:rPr>
          <w:color w:val="0563C1" w:themeColor="hyperlink"/>
          <w:u w:val="single"/>
        </w:rPr>
      </w:pPr>
      <w:r w:rsidRPr="0040774B">
        <w:rPr>
          <w:i/>
          <w:iCs/>
        </w:rPr>
        <w:t>Dostupnost elektronických zdrojů</w:t>
      </w:r>
    </w:p>
    <w:p w:rsidR="007A7659" w:rsidRDefault="007A7659" w:rsidP="00E7344C">
      <w:pPr>
        <w:jc w:val="both"/>
      </w:pPr>
      <w:r w:rsidRPr="0040774B">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45">
        <w:r w:rsidRPr="0040774B">
          <w:rPr>
            <w:rStyle w:val="Hypertextovodkaz"/>
          </w:rPr>
          <w:t>http://portal.k.utb.cz</w:t>
        </w:r>
      </w:hyperlink>
      <w:r w:rsidRPr="0040774B">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0774B">
        <w:rPr>
          <w:color w:val="00B050"/>
        </w:rPr>
        <w:t>v</w:t>
      </w:r>
      <w:r w:rsidRPr="0040774B">
        <w:t xml:space="preserve">zdáleného přístupu. </w:t>
      </w:r>
    </w:p>
    <w:p w:rsidR="00AE4E1E" w:rsidRPr="0040774B" w:rsidRDefault="00AE4E1E" w:rsidP="00E7344C">
      <w:pPr>
        <w:jc w:val="both"/>
      </w:pPr>
    </w:p>
    <w:p w:rsidR="007A7659" w:rsidRPr="0040774B" w:rsidRDefault="007A7659" w:rsidP="00E7344C">
      <w:r w:rsidRPr="0040774B">
        <w:t>Konkrétní dostupné databáze</w:t>
      </w:r>
      <w:r w:rsidRPr="0040774B">
        <w:rPr>
          <w:rStyle w:val="Znakapoznpodarou"/>
        </w:rPr>
        <w:footnoteReference w:id="29"/>
      </w:r>
      <w:r w:rsidRPr="0040774B">
        <w:t>:</w:t>
      </w:r>
    </w:p>
    <w:p w:rsidR="007A7659" w:rsidRPr="0040774B" w:rsidRDefault="007A7659" w:rsidP="004469EA">
      <w:pPr>
        <w:pStyle w:val="Odstavecseseznamem"/>
        <w:numPr>
          <w:ilvl w:val="0"/>
          <w:numId w:val="39"/>
        </w:numPr>
        <w:contextualSpacing/>
        <w:rPr>
          <w:color w:val="000000" w:themeColor="text1"/>
        </w:rPr>
      </w:pPr>
      <w:r w:rsidRPr="0040774B">
        <w:t>Citační databáze Web of Science a Scopus</w:t>
      </w:r>
      <w:r>
        <w:t>;</w:t>
      </w:r>
    </w:p>
    <w:p w:rsidR="007A7659" w:rsidRPr="0040774B" w:rsidRDefault="007A7659" w:rsidP="004469EA">
      <w:pPr>
        <w:pStyle w:val="Odstavecseseznamem"/>
        <w:numPr>
          <w:ilvl w:val="0"/>
          <w:numId w:val="39"/>
        </w:numPr>
        <w:contextualSpacing/>
        <w:rPr>
          <w:color w:val="000000" w:themeColor="text1"/>
        </w:rPr>
      </w:pPr>
      <w:r w:rsidRPr="0040774B">
        <w:t>Multioborové kolekce elektronických časopisů Elsevier ScienceDirect, Wiley Online Library, SpringerLink</w:t>
      </w:r>
      <w:r>
        <w:t>;</w:t>
      </w:r>
    </w:p>
    <w:p w:rsidR="007A7659" w:rsidRDefault="007A7659" w:rsidP="004469EA">
      <w:pPr>
        <w:pStyle w:val="Odstavecseseznamem"/>
        <w:numPr>
          <w:ilvl w:val="0"/>
          <w:numId w:val="39"/>
        </w:numPr>
        <w:tabs>
          <w:tab w:val="left" w:pos="2835"/>
        </w:tabs>
        <w:jc w:val="both"/>
      </w:pPr>
      <w:r w:rsidRPr="0040774B">
        <w:t>Multioborové plnotextové databáze Ebsco a ProQuest</w:t>
      </w:r>
      <w:r>
        <w:t>.</w:t>
      </w:r>
    </w:p>
    <w:p w:rsidR="007A7659" w:rsidRDefault="007A7659" w:rsidP="004469EA">
      <w:pPr>
        <w:tabs>
          <w:tab w:val="left" w:pos="2835"/>
        </w:tabs>
        <w:jc w:val="both"/>
      </w:pPr>
    </w:p>
    <w:p w:rsidR="007A7659" w:rsidRPr="005018FB" w:rsidRDefault="007A7659" w:rsidP="00E7344C">
      <w:pPr>
        <w:tabs>
          <w:tab w:val="left" w:pos="2835"/>
        </w:tabs>
        <w:jc w:val="both"/>
        <w:rPr>
          <w:i/>
        </w:rPr>
      </w:pPr>
      <w:r w:rsidRPr="005018FB">
        <w:rPr>
          <w:i/>
        </w:rPr>
        <w:t>Další dostupnost tištěných zdrojů</w:t>
      </w:r>
    </w:p>
    <w:p w:rsidR="007A7659" w:rsidRDefault="007A7659" w:rsidP="00E7344C">
      <w:pPr>
        <w:tabs>
          <w:tab w:val="left" w:pos="2835"/>
        </w:tabs>
        <w:jc w:val="both"/>
      </w:pPr>
      <w:r>
        <w:t xml:space="preserve">V knihovně UTB má Ústav školní pedagogiky vlastní pedagogickou miniknihovnu“, ve které je pro studenty </w:t>
      </w:r>
      <w:r w:rsidR="00D103FA">
        <w:br/>
      </w:r>
      <w:r>
        <w:t xml:space="preserve">i akademické pracovníky k dispozici několik stovek odborných, zejména zahraničních titulů, zpravidla zakoupených z projektů. V rámci programů MŠMT s názvy Od začátečníka k mentorovi (podpůrné strategie vzdělávání učitelů V Zlínském regionu) a Předcházení šoku z reality u budoucích učitelů mateřských </w:t>
      </w:r>
      <w:r w:rsidR="003A1CD7">
        <w:br/>
      </w:r>
      <w:r>
        <w:t xml:space="preserve">a základních škol v období profesního startu tak byla obohacena databáze knih pro obor </w:t>
      </w:r>
      <w:r w:rsidR="00564B1A">
        <w:t>Učitelství pro 1. stupeň</w:t>
      </w:r>
      <w:r>
        <w:t xml:space="preserve"> základní školy o nové české i zahraniční knihy pokrývající široký záběr pedagogiky.</w:t>
      </w:r>
    </w:p>
    <w:p w:rsidR="007A7659" w:rsidRPr="0040774B" w:rsidRDefault="007A7659" w:rsidP="00E7344C">
      <w:pPr>
        <w:pStyle w:val="Odstavecseseznamem"/>
        <w:ind w:left="0"/>
        <w:contextualSpacing/>
        <w:rPr>
          <w:color w:val="000000" w:themeColor="text1"/>
        </w:rPr>
      </w:pPr>
    </w:p>
    <w:p w:rsidR="007A7659" w:rsidRPr="0040774B" w:rsidRDefault="007A7659" w:rsidP="00E7344C">
      <w:pPr>
        <w:tabs>
          <w:tab w:val="left" w:pos="2835"/>
        </w:tabs>
      </w:pPr>
    </w:p>
    <w:p w:rsidR="00DE4FBB" w:rsidRDefault="00DE4FBB">
      <w:pPr>
        <w:rPr>
          <w:rFonts w:cs="Arial"/>
          <w:b/>
          <w:bCs/>
          <w:sz w:val="26"/>
          <w:szCs w:val="26"/>
        </w:rPr>
      </w:pPr>
      <w:r>
        <w:br w:type="page"/>
      </w: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 xml:space="preserve">Studium studentů se specifickými potřebami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1.14</w:t>
      </w:r>
    </w:p>
    <w:p w:rsidR="007A7659" w:rsidRPr="0040774B" w:rsidRDefault="007A7659" w:rsidP="00E7344C">
      <w:pPr>
        <w:tabs>
          <w:tab w:val="left" w:pos="2835"/>
        </w:tabs>
      </w:pPr>
    </w:p>
    <w:p w:rsidR="007A7659" w:rsidRPr="00487289" w:rsidRDefault="007A7659" w:rsidP="00E7344C">
      <w:pPr>
        <w:jc w:val="both"/>
        <w:rPr>
          <w:iCs/>
        </w:rPr>
      </w:pPr>
      <w:r w:rsidRPr="00487289">
        <w:t>UTB ve Zlíně zajišťuje dostupné služby, stipendia a další podpůrná opatření pro vyrovnání příležitostí studovat na vysoké škole pro studenty se specifickými potřebami. Danou problematiku upravuje směrnice rektora SR/12/2015 „</w:t>
      </w:r>
      <w:r w:rsidRPr="00BE1A5C">
        <w:rPr>
          <w:rStyle w:val="Siln"/>
          <w:i/>
        </w:rPr>
        <w:t>Podpora uchazečů a studentů se specifickými potřebami na Univerzitě Tomáše Bati ve Zlíně</w:t>
      </w:r>
      <w:r w:rsidRPr="00487289">
        <w:rPr>
          <w:rStyle w:val="Siln"/>
        </w:rPr>
        <w:t>“.</w:t>
      </w:r>
      <w:r w:rsidRPr="00487289">
        <w:rPr>
          <w:rStyle w:val="Znakapoznpodarou"/>
          <w:bCs/>
        </w:rPr>
        <w:footnoteReference w:id="30"/>
      </w:r>
      <w:r w:rsidR="00DF42A8">
        <w:rPr>
          <w:rStyle w:val="Siln"/>
        </w:rPr>
        <w:t xml:space="preserve"> </w:t>
      </w:r>
      <w:r w:rsidRPr="00487289">
        <w:rPr>
          <w:iCs/>
        </w:rPr>
        <w:t>Pro uchazeče o studium a studenty se specifickými potřebami na UTB ve Zlíně je k dispozici nabídka informačních a poradenských služeb souvisejících se studiem a s možností uplatnění absolventů studijních programů v praxi.</w:t>
      </w:r>
    </w:p>
    <w:p w:rsidR="007A7659" w:rsidRPr="00487289" w:rsidRDefault="007A7659" w:rsidP="00E7344C">
      <w:pPr>
        <w:jc w:val="both"/>
      </w:pPr>
      <w:r w:rsidRPr="00487289">
        <w:rPr>
          <w:iCs/>
        </w:rPr>
        <w:t xml:space="preserve">V prvé řadě se jedná o </w:t>
      </w:r>
      <w:r>
        <w:t>Akademickou poradnu</w:t>
      </w:r>
      <w:r w:rsidRPr="00487289">
        <w:t xml:space="preserve"> UTB ve Zlíně (dále jen APO), která představuje celouniverzitní pracoviště pro pomoc </w:t>
      </w:r>
      <w:r>
        <w:t>studentům UTB ve Zlíně, studentům</w:t>
      </w:r>
      <w:r w:rsidRPr="00487289">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7A7659" w:rsidRPr="00487289" w:rsidRDefault="007A7659" w:rsidP="00E7344C">
      <w:pPr>
        <w:jc w:val="both"/>
      </w:pPr>
      <w:r>
        <w:t xml:space="preserve">Nad rámec služeb </w:t>
      </w:r>
      <w:r w:rsidRPr="00487289">
        <w:t xml:space="preserve">APO </w:t>
      </w:r>
      <w:r>
        <w:t xml:space="preserve">jsou </w:t>
      </w:r>
      <w:r w:rsidRPr="00487289">
        <w:t>uchazečům o studium na UTB ve Zlíně s</w:t>
      </w:r>
      <w:r>
        <w:t>e</w:t>
      </w:r>
      <w:r w:rsidRPr="00487289">
        <w:t> SPV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kompenzační pomůcky (dle individuální potřeby) a asistenční služba.</w:t>
      </w:r>
    </w:p>
    <w:p w:rsidR="007A7659" w:rsidRPr="00487289" w:rsidRDefault="007A7659" w:rsidP="00E7344C">
      <w:pPr>
        <w:jc w:val="both"/>
      </w:pPr>
      <w:r w:rsidRPr="00487289">
        <w:t>V případě studia studentů s</w:t>
      </w:r>
      <w:r>
        <w:t>e</w:t>
      </w:r>
      <w:r w:rsidRPr="00487289">
        <w:t xml:space="preserve"> SPV mohou tito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w:t>
      </w:r>
      <w:r>
        <w:t>,</w:t>
      </w:r>
      <w:r w:rsidRPr="00487289">
        <w:t xml:space="preserve">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A7659" w:rsidRPr="00487289" w:rsidRDefault="007A7659" w:rsidP="00E7344C">
      <w:pPr>
        <w:jc w:val="both"/>
      </w:pPr>
      <w:r w:rsidRPr="00487289">
        <w:t>V současné době (červenec 2017 – červen 2022) pak na UTB ve Zlíně probíhá realizace Strategického projektu UTB ve Zlíně (reg.</w:t>
      </w:r>
      <w:r w:rsidR="00DF42A8">
        <w:t xml:space="preserve"> </w:t>
      </w:r>
      <w:r w:rsidRPr="00487289">
        <w:t xml:space="preserve">č. CZ/02.2.69/0.0/0.0/16_015/0002204), jehož cílem je další zkvalitnění studia studentů se SVP prostřednictvím modifikace studijních materiálů k výuce cizích jazyků, metodik pro studenty se SVP </w:t>
      </w:r>
      <w:r w:rsidR="003A1CD7">
        <w:br/>
      </w:r>
      <w:r w:rsidRPr="00487289">
        <w:t xml:space="preserve">a metodiky pro intaktní studenty, osvětových a odborných workshopů, dalšího vzdělávání odborného týmu </w:t>
      </w:r>
      <w:r w:rsidR="003A1CD7">
        <w:br/>
      </w:r>
      <w:r w:rsidRPr="00487289">
        <w:t xml:space="preserve">a mnoha dalších aktivit. </w:t>
      </w:r>
    </w:p>
    <w:p w:rsidR="007A7659" w:rsidRPr="0040774B" w:rsidRDefault="007A7659" w:rsidP="00E7344C">
      <w:pPr>
        <w:jc w:val="both"/>
        <w:rPr>
          <w:color w:val="FF0000"/>
        </w:rPr>
      </w:pPr>
    </w:p>
    <w:p w:rsidR="007A7659" w:rsidRPr="0040774B" w:rsidRDefault="007A7659" w:rsidP="005D4E35">
      <w:pPr>
        <w:pStyle w:val="Nadpis3"/>
        <w:keepLines/>
        <w:spacing w:before="0" w:after="0"/>
        <w:rPr>
          <w:rFonts w:ascii="Times New Roman" w:hAnsi="Times New Roman"/>
        </w:rPr>
      </w:pPr>
      <w:r w:rsidRPr="0040774B">
        <w:rPr>
          <w:rFonts w:ascii="Times New Roman" w:hAnsi="Times New Roman"/>
        </w:rPr>
        <w:t>Opatření proti neetickému jednání a k ochraně duševního vlastnictví</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1.15</w:t>
      </w:r>
    </w:p>
    <w:p w:rsidR="007A7659" w:rsidRPr="0040774B" w:rsidRDefault="007A7659" w:rsidP="00E7344C">
      <w:pPr>
        <w:tabs>
          <w:tab w:val="left" w:pos="2835"/>
        </w:tabs>
      </w:pPr>
    </w:p>
    <w:p w:rsidR="007A7659" w:rsidRDefault="007A7659" w:rsidP="00E7344C">
      <w:pPr>
        <w:jc w:val="both"/>
      </w:pPr>
      <w:r w:rsidRPr="00487289">
        <w:t>UTB ve Zlíně přijala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7289">
        <w:rPr>
          <w:rStyle w:val="Znakapoznpodarou"/>
        </w:rPr>
        <w:footnoteReference w:id="31"/>
      </w:r>
    </w:p>
    <w:p w:rsidR="00B10A5C" w:rsidRPr="0040774B" w:rsidRDefault="00B10A5C" w:rsidP="00E7344C">
      <w:pPr>
        <w:jc w:val="both"/>
        <w:rPr>
          <w:color w:val="5B9BD5"/>
          <w:sz w:val="32"/>
          <w:szCs w:val="32"/>
        </w:rPr>
      </w:pPr>
    </w:p>
    <w:p w:rsidR="007A7659" w:rsidRPr="00D23982" w:rsidRDefault="007A7659" w:rsidP="005D4E35">
      <w:pPr>
        <w:pStyle w:val="Nadpis1"/>
        <w:spacing w:before="0"/>
        <w:rPr>
          <w:rFonts w:ascii="Times New Roman" w:hAnsi="Times New Roman"/>
          <w:b w:val="0"/>
          <w:color w:val="auto"/>
          <w:u w:val="single"/>
        </w:rPr>
      </w:pPr>
      <w:r w:rsidRPr="00D23982">
        <w:rPr>
          <w:rFonts w:ascii="Times New Roman" w:hAnsi="Times New Roman"/>
          <w:b w:val="0"/>
          <w:color w:val="auto"/>
          <w:u w:val="single"/>
        </w:rPr>
        <w:t>Studijní program</w:t>
      </w:r>
    </w:p>
    <w:p w:rsidR="007A7659" w:rsidRPr="0040774B" w:rsidRDefault="007A7659" w:rsidP="00E7344C">
      <w:pPr>
        <w:rPr>
          <w:bCs/>
          <w:sz w:val="24"/>
          <w:szCs w:val="24"/>
        </w:rPr>
      </w:pPr>
    </w:p>
    <w:p w:rsidR="007A7659" w:rsidRPr="00D23982" w:rsidRDefault="007A7659" w:rsidP="00E7344C">
      <w:pPr>
        <w:pStyle w:val="Nadpis2"/>
        <w:spacing w:before="0"/>
        <w:rPr>
          <w:rFonts w:ascii="Times New Roman" w:hAnsi="Times New Roman"/>
          <w:b w:val="0"/>
          <w:color w:val="auto"/>
          <w:sz w:val="24"/>
          <w:u w:val="single"/>
        </w:rPr>
      </w:pPr>
      <w:r w:rsidRPr="00D23982">
        <w:rPr>
          <w:rFonts w:ascii="Times New Roman" w:hAnsi="Times New Roman"/>
          <w:b w:val="0"/>
          <w:color w:val="auto"/>
          <w:sz w:val="24"/>
          <w:u w:val="single"/>
        </w:rPr>
        <w:t xml:space="preserve">Soulad studijního programu s posláním vysoké školy a mezinárodní rozměr studijního programu </w:t>
      </w:r>
    </w:p>
    <w:p w:rsidR="007A7659" w:rsidRPr="0040774B" w:rsidRDefault="007A7659" w:rsidP="00E7344C">
      <w:r w:rsidRPr="0040774B">
        <w:t>Standard 2.1</w:t>
      </w:r>
    </w:p>
    <w:p w:rsidR="007A7659" w:rsidRPr="0040774B" w:rsidRDefault="007A7659" w:rsidP="00E7344C">
      <w:pPr>
        <w:rPr>
          <w:lang w:eastAsia="en-US"/>
        </w:rPr>
      </w:pPr>
    </w:p>
    <w:p w:rsidR="00DE4FBB" w:rsidRDefault="00DE4FBB">
      <w:pPr>
        <w:rPr>
          <w:rFonts w:cs="Arial"/>
          <w:b/>
          <w:bCs/>
          <w:sz w:val="26"/>
        </w:rPr>
      </w:pPr>
      <w:r>
        <w:br w:type="page"/>
      </w: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Soulad studijního programu s posláním a strategickými dokumenty vysoké školy</w:t>
      </w:r>
    </w:p>
    <w:p w:rsidR="007A7659" w:rsidRPr="0040774B" w:rsidRDefault="007A7659" w:rsidP="00E7344C">
      <w:pPr>
        <w:rPr>
          <w:lang w:eastAsia="en-US"/>
        </w:rPr>
      </w:pPr>
    </w:p>
    <w:p w:rsidR="007A7659" w:rsidRPr="00487289" w:rsidRDefault="007A7659" w:rsidP="00E7344C">
      <w:pPr>
        <w:jc w:val="both"/>
        <w:rPr>
          <w:lang w:eastAsia="en-US"/>
        </w:rPr>
      </w:pPr>
      <w:r w:rsidRPr="00487289">
        <w:rPr>
          <w:lang w:eastAsia="en-US"/>
        </w:rPr>
        <w:t xml:space="preserve">Studijní program je z hlediska typu, formy a profilu v souladu s posláním a strategickým záměrem UTB </w:t>
      </w:r>
      <w:r w:rsidR="003A1CD7">
        <w:rPr>
          <w:lang w:eastAsia="en-US"/>
        </w:rPr>
        <w:br/>
      </w:r>
      <w:r w:rsidRPr="00487289">
        <w:rPr>
          <w:lang w:eastAsia="en-US"/>
        </w:rPr>
        <w:t>a ostatními strategickými dokumenty UTB a FHS.</w:t>
      </w:r>
    </w:p>
    <w:p w:rsidR="007A7659" w:rsidRPr="00487289" w:rsidRDefault="007A7659" w:rsidP="00E7344C">
      <w:pPr>
        <w:jc w:val="both"/>
        <w:rPr>
          <w:lang w:eastAsia="en-US"/>
        </w:rPr>
      </w:pPr>
      <w:r w:rsidRPr="00487289">
        <w:t>Ambice FHS jako součásti UTB jsou implementovány v dokumentu „</w:t>
      </w:r>
      <w:r w:rsidR="004D74B1">
        <w:fldChar w:fldCharType="begin"/>
      </w:r>
      <w:ins w:id="5923" w:author="Viktor Pacholík" w:date="2019-09-24T20:52:00Z">
        <w:r w:rsidR="00663042">
          <w:instrText>HYPERLINK "https://fhs.utb.cz/o-fakulte/uredni-deska/strategicky-zamer-fakulty/"</w:instrText>
        </w:r>
      </w:ins>
      <w:del w:id="5924" w:author="Viktor Pacholík" w:date="2019-09-24T20:51:00Z">
        <w:r w:rsidR="004D74B1" w:rsidDel="00663042">
          <w:delInstrText xml:space="preserve"> HYPERLINK "http://www.utb.cz/file/52240_1_1/" </w:delInstrText>
        </w:r>
      </w:del>
      <w:r w:rsidR="004D74B1">
        <w:fldChar w:fldCharType="separate"/>
      </w:r>
      <w:r w:rsidRPr="00487289">
        <w:rPr>
          <w:rStyle w:val="Hypertextovodkaz"/>
          <w:bCs/>
          <w:bdr w:val="none" w:sz="0" w:space="0" w:color="auto" w:frame="1"/>
        </w:rPr>
        <w:t>Dlouhodobý/Strategický záměr FHS 2016-2020</w:t>
      </w:r>
      <w:r w:rsidR="004D74B1">
        <w:rPr>
          <w:rStyle w:val="Hypertextovodkaz"/>
          <w:bCs/>
          <w:bdr w:val="none" w:sz="0" w:space="0" w:color="auto" w:frame="1"/>
        </w:rPr>
        <w:fldChar w:fldCharType="end"/>
      </w:r>
      <w:r w:rsidRPr="00487289">
        <w:t>“.</w:t>
      </w:r>
      <w:r w:rsidRPr="00487289">
        <w:rPr>
          <w:rStyle w:val="Znakapoznpodarou"/>
        </w:rPr>
        <w:footnoteReference w:id="32"/>
      </w:r>
      <w:r w:rsidRPr="00487289">
        <w:t xml:space="preserve"> Předkládaný studijní program dobře zapadá do jednotlivých cílů především kapitole Vzdělávání (prioritní cíl 1). Konkrétní </w:t>
      </w:r>
      <w:r>
        <w:t>posloupnost</w:t>
      </w:r>
      <w:r w:rsidRPr="00487289">
        <w:t xml:space="preserve"> kroků je zakomponována v dokumentu </w:t>
      </w:r>
      <w:r w:rsidRPr="00487289">
        <w:rPr>
          <w:lang w:eastAsia="en-US"/>
        </w:rPr>
        <w:t xml:space="preserve">„Plán realizace Strategického záměru vzdělávací a tvůrčí činnosti FHS UTB ve Zlíně pro rok 2017“. </w:t>
      </w:r>
      <w:r w:rsidRPr="00487289">
        <w:rPr>
          <w:rStyle w:val="Znakapoznpodarou"/>
          <w:lang w:eastAsia="en-US"/>
        </w:rPr>
        <w:footnoteReference w:id="33"/>
      </w:r>
    </w:p>
    <w:p w:rsidR="00D23982" w:rsidRDefault="00D23982" w:rsidP="00E7344C">
      <w:pPr>
        <w:pStyle w:val="Nadpis3"/>
        <w:spacing w:before="0" w:after="0"/>
        <w:ind w:firstLine="423"/>
        <w:rPr>
          <w:rFonts w:ascii="Times New Roman" w:hAnsi="Times New Roman"/>
          <w:sz w:val="20"/>
          <w:szCs w:val="20"/>
        </w:rPr>
      </w:pPr>
    </w:p>
    <w:p w:rsidR="007A7659" w:rsidRPr="0040774B" w:rsidRDefault="007A7659" w:rsidP="00E7344C">
      <w:pPr>
        <w:pStyle w:val="Nadpis3"/>
        <w:spacing w:before="0" w:after="0"/>
        <w:ind w:firstLine="423"/>
        <w:rPr>
          <w:rFonts w:ascii="Times New Roman" w:hAnsi="Times New Roman"/>
          <w:sz w:val="20"/>
          <w:szCs w:val="20"/>
        </w:rPr>
      </w:pPr>
      <w:r>
        <w:rPr>
          <w:rFonts w:ascii="Times New Roman" w:hAnsi="Times New Roman"/>
          <w:sz w:val="20"/>
          <w:szCs w:val="20"/>
        </w:rPr>
        <w:t>Standard 2.2</w:t>
      </w:r>
    </w:p>
    <w:p w:rsidR="007A7659" w:rsidRPr="0040774B" w:rsidRDefault="007A7659" w:rsidP="00E7344C">
      <w:pPr>
        <w:rPr>
          <w:lang w:eastAsia="en-US"/>
        </w:rPr>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Spolupráce s praxí</w:t>
      </w:r>
    </w:p>
    <w:p w:rsidR="007A7659" w:rsidRPr="0040774B" w:rsidRDefault="007A7659" w:rsidP="00E7344C">
      <w:pPr>
        <w:rPr>
          <w:lang w:eastAsia="en-US"/>
        </w:rPr>
      </w:pPr>
    </w:p>
    <w:p w:rsidR="007A7659" w:rsidRPr="00487289" w:rsidRDefault="007A7659" w:rsidP="00E7344C">
      <w:pPr>
        <w:jc w:val="both"/>
      </w:pPr>
      <w:r w:rsidRPr="00487289">
        <w:t xml:space="preserve">Předkládaný program je </w:t>
      </w:r>
      <w:r>
        <w:t xml:space="preserve">magisterský </w:t>
      </w:r>
      <w:r w:rsidR="00355040">
        <w:t>akademický</w:t>
      </w:r>
      <w:r w:rsidR="00143398">
        <w:t xml:space="preserve"> </w:t>
      </w:r>
      <w:r w:rsidRPr="00487289">
        <w:t xml:space="preserve">studijní program. S ohledem na tuto skutečnost </w:t>
      </w:r>
      <w:r>
        <w:t>nabízí</w:t>
      </w:r>
      <w:r w:rsidRPr="00487289">
        <w:t xml:space="preserve"> </w:t>
      </w:r>
      <w:r w:rsidR="00424597">
        <w:br/>
      </w:r>
      <w:r w:rsidRPr="00487289">
        <w:t xml:space="preserve">i </w:t>
      </w:r>
      <w:r>
        <w:t>zajišťovat</w:t>
      </w:r>
      <w:r w:rsidRPr="00487289">
        <w:t xml:space="preserve"> relevantní spolupráci s praxí. I v tomto případě platí to, co bylo uvedeno v rámci standardu 1.10. Spolupráce s praxí je zabezpečována jednak prostřednictvím kooperace s fakultními a spolupracujícími </w:t>
      </w:r>
      <w:r>
        <w:t xml:space="preserve">základními </w:t>
      </w:r>
      <w:r w:rsidRPr="00487289">
        <w:t>školami v ČR a SR, dále pak prostřednictvím akcí organizovaných různými subjekty v rámci Zlínského regionu, případně v rámci projektových aktivit probíhajících na pracovišti, které realizuje studijní program. Dál</w:t>
      </w:r>
      <w:r>
        <w:t>e (ve shodě s částí</w:t>
      </w:r>
      <w:r w:rsidRPr="00487289">
        <w:t xml:space="preserve"> C-II této žádosti) je uveden přehled těchto projektů. Do všech jsou anebo byli zapojeni učitelé, případně ředitelé škol především ze Zlínského regionu:</w:t>
      </w:r>
    </w:p>
    <w:p w:rsidR="007A7659" w:rsidRPr="00FF6C97" w:rsidRDefault="007A7659" w:rsidP="005D4E35">
      <w:pPr>
        <w:pStyle w:val="Odstavecseseznamem"/>
        <w:numPr>
          <w:ilvl w:val="0"/>
          <w:numId w:val="35"/>
        </w:numPr>
        <w:ind w:left="284" w:hanging="284"/>
        <w:jc w:val="both"/>
      </w:pPr>
      <w:r w:rsidRPr="00FF6C97">
        <w:t>Od začátečníka k mentorovi (podpůrné strategie vzdělávání učitelů ve Zlínském regionu) – Fond vzdělávací politiky, MŠMT – roky 2014 – 16;</w:t>
      </w:r>
    </w:p>
    <w:p w:rsidR="007A7659" w:rsidRPr="00FF6C97" w:rsidRDefault="007A7659" w:rsidP="005D4E35">
      <w:pPr>
        <w:pStyle w:val="Odstavecseseznamem"/>
        <w:numPr>
          <w:ilvl w:val="0"/>
          <w:numId w:val="35"/>
        </w:numPr>
        <w:ind w:left="284" w:hanging="284"/>
        <w:jc w:val="both"/>
      </w:pPr>
      <w:r w:rsidRPr="00FF6C97">
        <w:t xml:space="preserve">Centrum pro podporu přírodovědných a technických věd: Technická a přírodovědná laboratoř pro děti </w:t>
      </w:r>
      <w:r w:rsidR="003A1CD7">
        <w:br/>
      </w:r>
      <w:r w:rsidRPr="00FF6C97">
        <w:t xml:space="preserve">a mládež Zlínské kraje - CZ.1.07/2.3.00/45.0015 </w:t>
      </w:r>
      <w:r w:rsidRPr="00FF6C97">
        <w:rPr>
          <w:rStyle w:val="Siln"/>
          <w:b w:val="0"/>
        </w:rPr>
        <w:t xml:space="preserve">OP VK (EE) - Operační program Vzdělávání pro konkurenceschopnost – roky </w:t>
      </w:r>
      <w:r w:rsidRPr="00FF6C97">
        <w:t xml:space="preserve">2014 – 15; </w:t>
      </w:r>
    </w:p>
    <w:p w:rsidR="007A7659" w:rsidRPr="00FF6C97" w:rsidRDefault="007A7659" w:rsidP="005D4E35">
      <w:pPr>
        <w:pStyle w:val="Odstavecseseznamem"/>
        <w:numPr>
          <w:ilvl w:val="0"/>
          <w:numId w:val="35"/>
        </w:numPr>
        <w:ind w:left="284" w:hanging="284"/>
        <w:jc w:val="both"/>
      </w:pPr>
      <w:r w:rsidRPr="00FF6C97">
        <w:t>Podpora regionálních mateřských škol pracujících s dětmi mladšími 3 let – Fond vzdělávací politiky, MŠMT</w:t>
      </w:r>
      <w:r w:rsidR="004469EA">
        <w:t xml:space="preserve">, </w:t>
      </w:r>
      <w:r w:rsidRPr="00FF6C97">
        <w:t xml:space="preserve">  rok 2016;</w:t>
      </w:r>
    </w:p>
    <w:p w:rsidR="007A7659" w:rsidRPr="005A5E05" w:rsidRDefault="007A7659" w:rsidP="005D4E35">
      <w:pPr>
        <w:pStyle w:val="Odstavecseseznamem"/>
        <w:numPr>
          <w:ilvl w:val="0"/>
          <w:numId w:val="35"/>
        </w:numPr>
        <w:ind w:left="284" w:hanging="284"/>
        <w:jc w:val="both"/>
      </w:pPr>
      <w:r w:rsidRPr="00FF6C97">
        <w:rPr>
          <w:color w:val="000000"/>
        </w:rPr>
        <w:t xml:space="preserve">Předcházení šoku z reality u budoucích učitelů mateřských a základních škol v období profesního startu </w:t>
      </w:r>
      <w:r w:rsidRPr="00FF6C97">
        <w:t>– Fond vzdělávací politiky, MŠMT – rok 2017</w:t>
      </w:r>
      <w:r w:rsidR="00E93B67">
        <w:t>-2020</w:t>
      </w:r>
      <w:r w:rsidRPr="005A5E05">
        <w:t>.</w:t>
      </w:r>
    </w:p>
    <w:p w:rsidR="007A7659" w:rsidRPr="0040774B" w:rsidRDefault="007A7659" w:rsidP="00E7344C">
      <w:pPr>
        <w:jc w:val="both"/>
      </w:pPr>
    </w:p>
    <w:p w:rsidR="007A7659" w:rsidRPr="0040774B" w:rsidRDefault="007A7659" w:rsidP="00E7344C">
      <w:pPr>
        <w:jc w:val="both"/>
      </w:pPr>
    </w:p>
    <w:p w:rsidR="007A7659" w:rsidRDefault="007A7659" w:rsidP="00E7344C">
      <w:pPr>
        <w:ind w:firstLine="708"/>
      </w:pPr>
      <w:r w:rsidRPr="0040774B">
        <w:t>Standard 2.3</w:t>
      </w:r>
    </w:p>
    <w:p w:rsidR="00D23982" w:rsidRPr="0040774B" w:rsidRDefault="00D23982" w:rsidP="00E7344C">
      <w:pPr>
        <w:ind w:firstLine="708"/>
      </w:pPr>
    </w:p>
    <w:p w:rsidR="007A7659" w:rsidRPr="00AA086E" w:rsidRDefault="007A7659" w:rsidP="005D4E35">
      <w:pPr>
        <w:pStyle w:val="Nadpis3"/>
        <w:keepLines/>
        <w:spacing w:before="0" w:after="0" w:line="259" w:lineRule="auto"/>
        <w:rPr>
          <w:rFonts w:ascii="Times New Roman" w:hAnsi="Times New Roman" w:cs="Times New Roman"/>
        </w:rPr>
      </w:pPr>
      <w:r w:rsidRPr="00AA086E">
        <w:rPr>
          <w:rFonts w:ascii="Times New Roman" w:hAnsi="Times New Roman" w:cs="Times New Roman"/>
        </w:rPr>
        <w:t xml:space="preserve">Mezinárodní rozměr studijního programu </w:t>
      </w:r>
    </w:p>
    <w:p w:rsidR="007A7659" w:rsidRPr="00D23982" w:rsidRDefault="007A7659" w:rsidP="00E7344C">
      <w:pPr>
        <w:pStyle w:val="Nadpis2"/>
        <w:spacing w:before="0"/>
        <w:jc w:val="both"/>
        <w:rPr>
          <w:rFonts w:ascii="Times New Roman" w:hAnsi="Times New Roman"/>
          <w:b w:val="0"/>
          <w:color w:val="auto"/>
          <w:sz w:val="20"/>
          <w:szCs w:val="20"/>
        </w:rPr>
      </w:pPr>
    </w:p>
    <w:p w:rsidR="007A7659" w:rsidRPr="00487289" w:rsidRDefault="007A7659" w:rsidP="00E7344C">
      <w:pPr>
        <w:pStyle w:val="Nadpis2"/>
        <w:spacing w:before="0"/>
        <w:jc w:val="both"/>
        <w:rPr>
          <w:rFonts w:ascii="Times New Roman" w:hAnsi="Times New Roman"/>
          <w:color w:val="auto"/>
          <w:sz w:val="20"/>
          <w:szCs w:val="20"/>
        </w:rPr>
      </w:pPr>
      <w:r w:rsidRPr="00D23982">
        <w:rPr>
          <w:rFonts w:ascii="Times New Roman" w:hAnsi="Times New Roman"/>
          <w:b w:val="0"/>
          <w:color w:val="auto"/>
          <w:sz w:val="20"/>
          <w:szCs w:val="20"/>
        </w:rPr>
        <w:t>Mezinárodní rozměr studijního programu se rýsuje s ohledem na skutečnost, že jedna z fakultních škol, kde je realizována odborná pedagogická praxe studentů daného programu, provozuje svou činnost na Slovensku. Praxe, provázené pozitivními ohlasy na obou stranách, realizované v</w:t>
      </w:r>
      <w:r w:rsidRPr="00D23982">
        <w:rPr>
          <w:rFonts w:ascii="Times New Roman" w:hAnsi="Times New Roman"/>
          <w:b w:val="0"/>
          <w:vanish/>
          <w:color w:val="auto"/>
          <w:sz w:val="20"/>
          <w:szCs w:val="20"/>
        </w:rPr>
        <w:t xml:space="preserve">.R. v SR.je realizován odborná pedagogická praxe studentůtudijní program členy, rovněž i j o ost v ránci akter aplikační práce. </w:t>
      </w:r>
      <w:r w:rsidRPr="00D23982">
        <w:rPr>
          <w:rFonts w:ascii="Times New Roman" w:hAnsi="Times New Roman"/>
          <w:b w:val="0"/>
          <w:color w:val="auto"/>
          <w:sz w:val="20"/>
          <w:szCs w:val="20"/>
        </w:rPr>
        <w:t xml:space="preserve"> Soukromé základní škole Life Academy, s. r. o., Poprad (SR) v současnosti dokládají připravenost studentů studijního programu pro činnost v základních školách i na Slovensku.</w:t>
      </w:r>
    </w:p>
    <w:p w:rsidR="003A1CD7" w:rsidRDefault="007A7659" w:rsidP="00E7344C">
      <w:pPr>
        <w:jc w:val="both"/>
        <w:rPr>
          <w:lang w:eastAsia="en-US"/>
        </w:rPr>
      </w:pPr>
      <w:r>
        <w:rPr>
          <w:lang w:eastAsia="en-US"/>
        </w:rPr>
        <w:t xml:space="preserve">Mezinárodní rozměr studijního programu je tvořen také mobilitou studentů a vyučujících. Vyučující studijního programu ve své odborné praxi navštívili v rámci mezinárodních programů různé země Evropy a získávali nové poznatky a zkušenosti na univerzitách v zahraničí. V personálních kartách vyučujících jsou uvedeny výjezdy </w:t>
      </w:r>
    </w:p>
    <w:p w:rsidR="007A7659" w:rsidRDefault="007A7659" w:rsidP="00E7344C">
      <w:pPr>
        <w:jc w:val="both"/>
        <w:rPr>
          <w:lang w:eastAsia="en-US"/>
        </w:rPr>
      </w:pPr>
      <w:r>
        <w:rPr>
          <w:lang w:eastAsia="en-US"/>
        </w:rPr>
        <w:t xml:space="preserve">v rozsahu jednoho měsíce a více, řada vyučujících však absolvovala zahraniční pobyty např. v délce jednoho týdně opakovaně. V souvislosti s obsahem studijního programu mají studenti dostatek cizojazyčné odborné literatury </w:t>
      </w:r>
      <w:r w:rsidR="00424597">
        <w:rPr>
          <w:lang w:eastAsia="en-US"/>
        </w:rPr>
        <w:br/>
      </w:r>
      <w:r>
        <w:rPr>
          <w:lang w:eastAsia="en-US"/>
        </w:rPr>
        <w:t xml:space="preserve">v knihovně UTB viz bod Knihovny a elektronické zdroje. </w:t>
      </w:r>
    </w:p>
    <w:p w:rsidR="007A7659" w:rsidRPr="0040774B" w:rsidRDefault="007A7659" w:rsidP="00E7344C">
      <w:pPr>
        <w:jc w:val="both"/>
        <w:rPr>
          <w:lang w:eastAsia="en-US"/>
        </w:rPr>
      </w:pPr>
      <w:r>
        <w:rPr>
          <w:lang w:eastAsia="en-US"/>
        </w:rPr>
        <w:t xml:space="preserve">Současně jsou na fakultě humanitních studií každoročně pořádány odborné cizojazyčné přednášky zahraničních odborníků v oblasti pedagogika. </w:t>
      </w:r>
    </w:p>
    <w:p w:rsidR="007A7659" w:rsidRPr="0040774B" w:rsidRDefault="007A7659" w:rsidP="00E7344C">
      <w:pPr>
        <w:rPr>
          <w:lang w:eastAsia="en-US"/>
        </w:rPr>
      </w:pPr>
    </w:p>
    <w:p w:rsidR="002958B9" w:rsidRDefault="002958B9">
      <w:pPr>
        <w:rPr>
          <w:bCs/>
          <w:sz w:val="24"/>
          <w:u w:val="single"/>
        </w:rPr>
      </w:pPr>
      <w:r>
        <w:rPr>
          <w:b/>
          <w:sz w:val="24"/>
          <w:u w:val="single"/>
        </w:rPr>
        <w:br w:type="page"/>
      </w:r>
    </w:p>
    <w:p w:rsidR="007A7659" w:rsidRPr="00D23982" w:rsidRDefault="007A7659" w:rsidP="00E7344C">
      <w:pPr>
        <w:pStyle w:val="Nadpis2"/>
        <w:spacing w:before="0"/>
        <w:rPr>
          <w:rFonts w:ascii="Times New Roman" w:hAnsi="Times New Roman"/>
          <w:b w:val="0"/>
          <w:color w:val="auto"/>
          <w:sz w:val="24"/>
          <w:szCs w:val="20"/>
          <w:u w:val="single"/>
        </w:rPr>
      </w:pPr>
      <w:r w:rsidRPr="00D23982">
        <w:rPr>
          <w:rFonts w:ascii="Times New Roman" w:hAnsi="Times New Roman"/>
          <w:b w:val="0"/>
          <w:color w:val="auto"/>
          <w:sz w:val="24"/>
          <w:szCs w:val="20"/>
          <w:u w:val="single"/>
        </w:rPr>
        <w:t xml:space="preserve">Profil absolventa a obsah studia </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 2.4</w:t>
      </w:r>
    </w:p>
    <w:p w:rsidR="007A7659" w:rsidRPr="0040774B" w:rsidRDefault="007A7659" w:rsidP="00E7344C">
      <w:pPr>
        <w:pStyle w:val="Nadpis3"/>
        <w:spacing w:before="0" w:after="0"/>
        <w:rPr>
          <w:rFonts w:ascii="Times New Roman" w:hAnsi="Times New Roman"/>
          <w:sz w:val="20"/>
          <w:szCs w:val="20"/>
        </w:rPr>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Soulad získaných odborných znalostí, dovedností a způsobilostí s typem </w:t>
      </w:r>
      <w:r w:rsidR="003A1CD7">
        <w:rPr>
          <w:rFonts w:ascii="Times New Roman" w:hAnsi="Times New Roman"/>
          <w:szCs w:val="20"/>
        </w:rPr>
        <w:br/>
      </w:r>
      <w:r w:rsidRPr="0040774B">
        <w:rPr>
          <w:rFonts w:ascii="Times New Roman" w:hAnsi="Times New Roman"/>
          <w:szCs w:val="20"/>
        </w:rPr>
        <w:t xml:space="preserve">a profilem studijního programu </w:t>
      </w:r>
    </w:p>
    <w:p w:rsidR="007A7659" w:rsidRPr="0040774B" w:rsidRDefault="007A7659" w:rsidP="00E7344C">
      <w:pPr>
        <w:tabs>
          <w:tab w:val="left" w:pos="2835"/>
        </w:tabs>
      </w:pPr>
    </w:p>
    <w:p w:rsidR="007A7659" w:rsidRDefault="007A7659" w:rsidP="00E7344C">
      <w:pPr>
        <w:tabs>
          <w:tab w:val="left" w:pos="2835"/>
        </w:tabs>
        <w:jc w:val="both"/>
        <w:rPr>
          <w:rFonts w:eastAsia="Calibri"/>
        </w:rPr>
      </w:pPr>
      <w:r w:rsidRPr="00487289">
        <w:rPr>
          <w:rFonts w:eastAsia="Calibri"/>
        </w:rPr>
        <w:t xml:space="preserve">Předkládaný studijní program Učitelství pro </w:t>
      </w:r>
      <w:r>
        <w:rPr>
          <w:rFonts w:eastAsia="Calibri"/>
        </w:rPr>
        <w:t xml:space="preserve">první stupeň základní školy </w:t>
      </w:r>
      <w:r w:rsidRPr="00487289">
        <w:rPr>
          <w:rFonts w:eastAsia="Calibri"/>
        </w:rPr>
        <w:t xml:space="preserve">poskytuje absolventovi vysokoškolské vzdělání potřebné pro výkon profese učitele </w:t>
      </w:r>
      <w:r>
        <w:rPr>
          <w:rFonts w:eastAsia="Calibri"/>
        </w:rPr>
        <w:t>na prvním stupni základní školy</w:t>
      </w:r>
      <w:r w:rsidR="00601F55">
        <w:rPr>
          <w:rFonts w:eastAsia="Calibri"/>
        </w:rPr>
        <w:t xml:space="preserve"> a pedagogického výzkumu v této oblasti</w:t>
      </w:r>
      <w:r>
        <w:rPr>
          <w:rFonts w:eastAsia="Calibri"/>
        </w:rPr>
        <w:t xml:space="preserve">. Údaje o profilu absolventa, obsahu studijního programu a uplatnění absolventa jsou uvedeny zejména </w:t>
      </w:r>
      <w:r w:rsidR="00424597">
        <w:rPr>
          <w:rFonts w:eastAsia="Calibri"/>
        </w:rPr>
        <w:br/>
      </w:r>
      <w:r>
        <w:rPr>
          <w:rFonts w:eastAsia="Calibri"/>
        </w:rPr>
        <w:t xml:space="preserve">v přílohách BI, BII, DI žádosti o akreditaci studijního programu. </w:t>
      </w:r>
    </w:p>
    <w:p w:rsidR="007A7659" w:rsidRDefault="007A7659" w:rsidP="00E7344C">
      <w:pPr>
        <w:tabs>
          <w:tab w:val="left" w:pos="2835"/>
        </w:tabs>
        <w:jc w:val="both"/>
        <w:rPr>
          <w:rFonts w:eastAsia="Calibri"/>
        </w:rPr>
      </w:pPr>
    </w:p>
    <w:p w:rsidR="007A7659" w:rsidRDefault="007A7659" w:rsidP="00E7344C">
      <w:pPr>
        <w:tabs>
          <w:tab w:val="left" w:pos="2835"/>
        </w:tabs>
        <w:jc w:val="both"/>
      </w:pPr>
      <w:r w:rsidRPr="00487289">
        <w:rPr>
          <w:rFonts w:eastAsia="Calibri"/>
        </w:rPr>
        <w:t>Zdůrazněn je parametr vysokoškolského vzdělání, které má být garancí kvalitativně vyšší, sofistikovanější přípravy budoucích učitelů</w:t>
      </w:r>
      <w:r>
        <w:rPr>
          <w:rFonts w:eastAsia="Calibri"/>
        </w:rPr>
        <w:t>.</w:t>
      </w:r>
      <w:r w:rsidRPr="00487289">
        <w:rPr>
          <w:rFonts w:eastAsia="Calibri"/>
        </w:rPr>
        <w:t xml:space="preserve"> Děje se tak v souladu s</w:t>
      </w:r>
      <w:r w:rsidRPr="00487289">
        <w:t xml:space="preserve"> klíčovým koncepčním dokumentem Strategie vzdělávací politiky ČR do roku 2020 a jeho implementačním dokumentem (Dlouhodobý záměr vzdělávání a rozvoje vzdělávací soustavy České republiky na období 2015-2020), kde je cílem připravovat absolventy, kteří jsou schopni snižovat nerovnosti ve vzdělávání a realizovat kvalitní vzdělávání. </w:t>
      </w:r>
      <w:r w:rsidRPr="006654D3">
        <w:t>Tento záměr je zřejmý ze skladby předmětů studijního programu, ve kterém se kromě základních pedagogických a psychologických disci</w:t>
      </w:r>
      <w:r>
        <w:t>pl</w:t>
      </w:r>
      <w:r w:rsidR="00904281">
        <w:t>í</w:t>
      </w:r>
      <w:r>
        <w:t xml:space="preserve">n </w:t>
      </w:r>
      <w:r w:rsidR="003A1CD7">
        <w:br/>
      </w:r>
      <w:r>
        <w:t>a didakticky metodicky zamě</w:t>
      </w:r>
      <w:r w:rsidRPr="006654D3">
        <w:t xml:space="preserve">řených předmětů objevují i specifické a relativně náročné předměty typu </w:t>
      </w:r>
      <w:r w:rsidRPr="00944A9E">
        <w:t>Filosofické a antropologické pozadí výchovy</w:t>
      </w:r>
      <w:r>
        <w:t xml:space="preserve">, Primární pedagogika s praxí se zaměřením na teorie vzdělávání. </w:t>
      </w:r>
      <w:r w:rsidRPr="006654D3">
        <w:t xml:space="preserve">Zároveň je zde zřejmá provázanost s praxí </w:t>
      </w:r>
      <w:r>
        <w:t xml:space="preserve">v oblasti primárního </w:t>
      </w:r>
      <w:r w:rsidRPr="006654D3">
        <w:t xml:space="preserve">vzdělávání, nejednom prostřednictvím prakticky laděných předmětů, pedagogických praxí, ale i přes projekty a dílčí aktivity </w:t>
      </w:r>
      <w:r>
        <w:t xml:space="preserve">základních </w:t>
      </w:r>
      <w:r w:rsidRPr="006654D3">
        <w:t>škol, do kterých jsou zapojeni samotní studenti.</w:t>
      </w:r>
      <w:r>
        <w:t xml:space="preserve"> Předkládaný studijní program je </w:t>
      </w:r>
      <w:r w:rsidR="008553D0">
        <w:t xml:space="preserve">akademicky </w:t>
      </w:r>
      <w:r>
        <w:t>zaměřený</w:t>
      </w:r>
      <w:r w:rsidR="008553D0">
        <w:t>m</w:t>
      </w:r>
      <w:r>
        <w:t xml:space="preserve"> studijním programem, který si klade za cíl zvládnutí praktických dovedností potřebných k výkonu povolání učitele a současně klade důraz na schopnosti studenta argumentovat teoretickými poznatky, které je schopen implementovat, analyzovat </w:t>
      </w:r>
      <w:r w:rsidR="003A1CD7">
        <w:br/>
      </w:r>
      <w:r>
        <w:t xml:space="preserve">a reflektovat v praxi. </w:t>
      </w:r>
      <w:r w:rsidR="008553D0">
        <w:t xml:space="preserve">V této oblasti je schopen dělat i pedagogický výzkum a řešit teoretické problémy. </w:t>
      </w:r>
      <w:r>
        <w:t>Student je dále veden rozvíjet odbornou činnost a podílet se vědecké činnosti například zapojením do soutěží - Studentská odborná činnost nebo participovat v projektech Institucionální grantové agentury (dále jen IGA) UTB ve Zlíně. Dále student může využít možností stát se odbornou vědeckou silou na Ústavu školní pedagogiky</w:t>
      </w:r>
      <w:r w:rsidR="00E93B67">
        <w:t>, čehož s</w:t>
      </w:r>
      <w:r w:rsidR="003C6287">
        <w:t>tu</w:t>
      </w:r>
      <w:r w:rsidR="00E93B67">
        <w:t xml:space="preserve">denti využívají. V poslední době jejich zájem o tuto pozici stoupá, i proto se na pozici studentské vědecké síly vyhlašují cílená výběrová řízení. </w:t>
      </w:r>
      <w:r>
        <w:t xml:space="preserve"> </w:t>
      </w:r>
    </w:p>
    <w:p w:rsidR="007A7659" w:rsidRDefault="007A7659" w:rsidP="00E7344C">
      <w:pPr>
        <w:tabs>
          <w:tab w:val="left" w:pos="2835"/>
        </w:tabs>
        <w:jc w:val="both"/>
      </w:pPr>
    </w:p>
    <w:p w:rsidR="007A7659" w:rsidRPr="00487289" w:rsidRDefault="007A7659" w:rsidP="00E7344C">
      <w:pPr>
        <w:tabs>
          <w:tab w:val="left" w:pos="2835"/>
        </w:tabs>
        <w:jc w:val="both"/>
      </w:pPr>
      <w:r w:rsidRPr="006654D3">
        <w:t>Odborné znalosti a dovednosti a obecné způsobilosti, které si mají absolventi studijního programu osvojit, jsou tedy v souladu s typem a profilem studijního programu</w:t>
      </w:r>
      <w:r w:rsidR="008553D0">
        <w:t xml:space="preserve"> s akademickou orientací</w:t>
      </w:r>
      <w:r w:rsidRPr="006654D3">
        <w:t>.</w:t>
      </w:r>
    </w:p>
    <w:p w:rsidR="007A7659" w:rsidRDefault="007A7659" w:rsidP="00E7344C">
      <w:pPr>
        <w:tabs>
          <w:tab w:val="left" w:pos="2835"/>
        </w:tabs>
        <w:jc w:val="both"/>
      </w:pPr>
    </w:p>
    <w:p w:rsidR="007A7659" w:rsidRPr="0040774B" w:rsidRDefault="007A7659" w:rsidP="00E7344C">
      <w:pPr>
        <w:tabs>
          <w:tab w:val="left" w:pos="2835"/>
        </w:tabs>
      </w:pPr>
      <w:r w:rsidRPr="0040774B">
        <w:tab/>
      </w:r>
      <w:r w:rsidRPr="0040774B">
        <w:tab/>
        <w:t>Standard 2.5</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Jazykové kompetence </w:t>
      </w:r>
    </w:p>
    <w:p w:rsidR="007A7659" w:rsidRPr="0040774B" w:rsidRDefault="007A7659" w:rsidP="00E7344C">
      <w:pPr>
        <w:rPr>
          <w:lang w:eastAsia="en-US"/>
        </w:rPr>
      </w:pPr>
    </w:p>
    <w:p w:rsidR="007A7659" w:rsidRPr="00352B7E" w:rsidRDefault="007A7659" w:rsidP="00E7344C">
      <w:pPr>
        <w:tabs>
          <w:tab w:val="left" w:pos="2835"/>
        </w:tabs>
        <w:jc w:val="both"/>
      </w:pPr>
      <w:r w:rsidRPr="00487289">
        <w:t xml:space="preserve">Ve studijním programu </w:t>
      </w:r>
      <w:r w:rsidRPr="00487289">
        <w:rPr>
          <w:color w:val="000000"/>
        </w:rPr>
        <w:t xml:space="preserve">se předpokládá uplatnění </w:t>
      </w:r>
      <w:r w:rsidRPr="006654D3">
        <w:rPr>
          <w:color w:val="000000"/>
        </w:rPr>
        <w:t>absolventů i v mezinárodním prostředí</w:t>
      </w:r>
      <w:r w:rsidRPr="00487289">
        <w:rPr>
          <w:color w:val="000000"/>
        </w:rPr>
        <w:t xml:space="preserve">. </w:t>
      </w:r>
      <w:r w:rsidRPr="00487289">
        <w:t>Ze studijního plánu, ale především z jednotlivých karet předmětu předkládaného studijního programu, je zřejmý cíl propojení získaných odborných znalostí a dovedností s jazykovými kompetencemi v cizím jazyce, konkrétně s</w:t>
      </w:r>
      <w:r>
        <w:t xml:space="preserve"> dovedností </w:t>
      </w:r>
      <w:r w:rsidRPr="00352B7E">
        <w:t xml:space="preserve">komunikovat v jazyce anglickém, ale výběrově také v německém, španělském nebo francouzském jazyce. </w:t>
      </w:r>
    </w:p>
    <w:p w:rsidR="007A7659" w:rsidRPr="00487289" w:rsidRDefault="007A7659" w:rsidP="00E7344C">
      <w:pPr>
        <w:tabs>
          <w:tab w:val="left" w:pos="2835"/>
        </w:tabs>
        <w:jc w:val="both"/>
        <w:rPr>
          <w:color w:val="000000"/>
        </w:rPr>
      </w:pPr>
      <w:r w:rsidRPr="00352B7E">
        <w:t xml:space="preserve">U studentů se předpokládá vstupní </w:t>
      </w:r>
      <w:r w:rsidRPr="00352B7E">
        <w:rPr>
          <w:color w:val="000000"/>
        </w:rPr>
        <w:t xml:space="preserve">deklarovaná úroveň maturity (B1 Evropský referenční rámec SERR/ CEFR), </w:t>
      </w:r>
      <w:r w:rsidR="00424597">
        <w:rPr>
          <w:color w:val="000000"/>
        </w:rPr>
        <w:br/>
      </w:r>
      <w:r w:rsidRPr="00352B7E">
        <w:rPr>
          <w:color w:val="000000"/>
        </w:rPr>
        <w:t>a to na začátku studia, v 1. semestru. Cílem nabízených kurzů anglického jazyka po celou dobu studia v předkládaném programu je dosažení úrovně B2.</w:t>
      </w:r>
    </w:p>
    <w:p w:rsidR="007A7659" w:rsidRPr="00487289" w:rsidRDefault="007A7659" w:rsidP="00E7344C">
      <w:pPr>
        <w:tabs>
          <w:tab w:val="left" w:pos="2835"/>
        </w:tabs>
        <w:jc w:val="both"/>
        <w:rPr>
          <w:color w:val="000000"/>
        </w:rPr>
      </w:pPr>
      <w:r w:rsidRPr="00487289">
        <w:t>Angličtina a jazykové kompetence v tomto cizím jazyce jsou jed</w:t>
      </w:r>
      <w:r>
        <w:t>noznačně preferencí nejenom FHS</w:t>
      </w:r>
      <w:r w:rsidRPr="00487289">
        <w:t xml:space="preserve">, ale i celé UTB ve Zlíně. </w:t>
      </w:r>
      <w:r w:rsidRPr="00487289">
        <w:rPr>
          <w:color w:val="000000"/>
        </w:rPr>
        <w:t>Důvodem zaměření je současná dominance anglického jazyka v oblasti studia, akademické komunikace i budoucí zaměstnatelnosti absolventů.</w:t>
      </w:r>
    </w:p>
    <w:p w:rsidR="007A7659" w:rsidRPr="00487289" w:rsidRDefault="007A7659" w:rsidP="00E7344C">
      <w:pPr>
        <w:tabs>
          <w:tab w:val="left" w:pos="2835"/>
        </w:tabs>
        <w:jc w:val="both"/>
      </w:pPr>
      <w:r w:rsidRPr="00487289">
        <w:t>FHS UTB rovněž nabízí možnosti vzdělávaní i v </w:t>
      </w:r>
      <w:r>
        <w:t>dalších cizích jazycích, dostupná je</w:t>
      </w:r>
      <w:r w:rsidRPr="00487289">
        <w:t xml:space="preserve"> možn</w:t>
      </w:r>
      <w:r>
        <w:t xml:space="preserve">ost učit se rusky nebo </w:t>
      </w:r>
      <w:r w:rsidRPr="00487289">
        <w:t>osvojovat si základy čínštiny.</w:t>
      </w:r>
    </w:p>
    <w:p w:rsidR="007A7659" w:rsidRPr="0040774B" w:rsidRDefault="007A7659" w:rsidP="00E7344C">
      <w:pPr>
        <w:tabs>
          <w:tab w:val="left" w:pos="2835"/>
        </w:tabs>
      </w:pPr>
    </w:p>
    <w:p w:rsidR="00D73B9D" w:rsidRDefault="00D73B9D" w:rsidP="00E7344C"/>
    <w:p w:rsidR="007A7659" w:rsidRPr="0040774B" w:rsidRDefault="007A7659" w:rsidP="00E7344C">
      <w:pPr>
        <w:tabs>
          <w:tab w:val="left" w:pos="2835"/>
        </w:tabs>
      </w:pPr>
      <w:r w:rsidRPr="0040774B">
        <w:tab/>
      </w:r>
      <w:r w:rsidRPr="0040774B">
        <w:tab/>
        <w:t>Standard 2.6</w:t>
      </w:r>
    </w:p>
    <w:p w:rsidR="007A7659" w:rsidRPr="0040774B" w:rsidRDefault="007A7659" w:rsidP="00E7344C">
      <w:pPr>
        <w:tabs>
          <w:tab w:val="left" w:pos="2835"/>
        </w:tabs>
      </w:pPr>
    </w:p>
    <w:p w:rsidR="007A7659" w:rsidRPr="008A72AA" w:rsidRDefault="007A7659" w:rsidP="005D4E35">
      <w:pPr>
        <w:pStyle w:val="Nadpis3"/>
        <w:keepLines/>
        <w:spacing w:before="0" w:after="0"/>
        <w:rPr>
          <w:rFonts w:ascii="Times New Roman" w:hAnsi="Times New Roman"/>
          <w:szCs w:val="20"/>
        </w:rPr>
      </w:pPr>
      <w:r w:rsidRPr="008A72AA">
        <w:rPr>
          <w:rFonts w:ascii="Times New Roman" w:hAnsi="Times New Roman"/>
          <w:szCs w:val="20"/>
        </w:rPr>
        <w:t xml:space="preserve">Pravidla a podmínky utváření studijních plánů </w:t>
      </w:r>
    </w:p>
    <w:p w:rsidR="007A7659" w:rsidRPr="0040774B" w:rsidRDefault="007A7659" w:rsidP="00E7344C">
      <w:pPr>
        <w:pStyle w:val="Nadpis3"/>
        <w:spacing w:before="0" w:after="0"/>
        <w:rPr>
          <w:rFonts w:ascii="Times New Roman" w:hAnsi="Times New Roman"/>
          <w:sz w:val="20"/>
          <w:szCs w:val="20"/>
        </w:rPr>
      </w:pPr>
    </w:p>
    <w:p w:rsidR="007A7659" w:rsidRDefault="007A7659" w:rsidP="00E7344C">
      <w:pPr>
        <w:jc w:val="both"/>
        <w:rPr>
          <w:rFonts w:eastAsia="Calibri"/>
        </w:rPr>
      </w:pPr>
      <w:r>
        <w:rPr>
          <w:lang w:eastAsia="en-US"/>
        </w:rPr>
        <w:t>FHS UTB ve Zlíně má nasta</w:t>
      </w:r>
      <w:r w:rsidRPr="00DA03C1">
        <w:rPr>
          <w:lang w:eastAsia="en-US"/>
        </w:rPr>
        <w:t>v</w:t>
      </w:r>
      <w:r>
        <w:rPr>
          <w:lang w:eastAsia="en-US"/>
        </w:rPr>
        <w:t>e</w:t>
      </w:r>
      <w:r w:rsidRPr="00DA03C1">
        <w:rPr>
          <w:lang w:eastAsia="en-US"/>
        </w:rPr>
        <w:t xml:space="preserve">na funkční pravidla a podmínky pro vytváření studijních plánů, včetně vymezení praktické výuky. </w:t>
      </w:r>
      <w:r w:rsidRPr="00DA03C1">
        <w:t xml:space="preserve">V rámci systému studia absolvují studenti povinné předměty a mají možnost výběru z povinně volitelných. Aplikován je systém ECTS, tzn., že </w:t>
      </w:r>
      <w:r w:rsidRPr="00DA03C1">
        <w:rPr>
          <w:rFonts w:eastAsia="Calibri"/>
        </w:rPr>
        <w:t xml:space="preserve">každému předmětu je přiřazen počet kreditů, který vyjadřuje relativní míru zátěže studenta nutnou pro jeho úspěšné ukončení. </w:t>
      </w:r>
    </w:p>
    <w:p w:rsidR="007A7659" w:rsidRDefault="007A7659" w:rsidP="00E7344C">
      <w:pPr>
        <w:jc w:val="both"/>
        <w:rPr>
          <w:rFonts w:eastAsia="Calibri"/>
        </w:rPr>
      </w:pPr>
      <w:r>
        <w:rPr>
          <w:rFonts w:eastAsia="Calibri"/>
        </w:rPr>
        <w:t>Studijní plán obsahuje odbornou praxi v rozsahu 1 320 hodin, čímž je naplněn stanovený rozsah praktické výuky. Obsahy předmětů, metody výuky, praxe i způsoby hodnocení naplňují profil absolventa, který je završen doložením a dosažením znalostí u státních závěrečných zkoušek a vypracováním kvalifikační práce</w:t>
      </w:r>
      <w:r w:rsidR="008553D0">
        <w:rPr>
          <w:rFonts w:eastAsia="Calibri"/>
        </w:rPr>
        <w:t>, jež zahrnuje teoretický i empirický pedagogický výzkum.</w:t>
      </w:r>
    </w:p>
    <w:p w:rsidR="007A7659" w:rsidRPr="00DA03C1" w:rsidRDefault="007A7659" w:rsidP="00E7344C">
      <w:pPr>
        <w:jc w:val="both"/>
        <w:rPr>
          <w:lang w:eastAsia="en-US"/>
        </w:rPr>
      </w:pPr>
    </w:p>
    <w:p w:rsidR="007A7659" w:rsidRDefault="007A7659" w:rsidP="00E7344C">
      <w:pPr>
        <w:tabs>
          <w:tab w:val="left" w:pos="2835"/>
        </w:tabs>
      </w:pPr>
    </w:p>
    <w:p w:rsidR="007A7659" w:rsidRPr="0040774B" w:rsidRDefault="007A7659" w:rsidP="00E7344C">
      <w:pPr>
        <w:tabs>
          <w:tab w:val="left" w:pos="2835"/>
        </w:tabs>
      </w:pPr>
      <w:r w:rsidRPr="0040774B">
        <w:tab/>
      </w:r>
      <w:r w:rsidRPr="0040774B">
        <w:tab/>
        <w:t>Standard 2.7</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Vymezení uplatnění absolventů </w:t>
      </w:r>
    </w:p>
    <w:p w:rsidR="007A7659" w:rsidRPr="0040774B" w:rsidRDefault="007A7659" w:rsidP="00E7344C">
      <w:pPr>
        <w:rPr>
          <w:lang w:eastAsia="en-US"/>
        </w:rPr>
      </w:pPr>
    </w:p>
    <w:p w:rsidR="007A7659" w:rsidRPr="0040774B" w:rsidRDefault="007A7659" w:rsidP="00E7344C">
      <w:pPr>
        <w:jc w:val="both"/>
      </w:pPr>
      <w:r w:rsidRPr="0040774B">
        <w:t>Studijní program má jasně vymezeno rámcové uplatnění absolventů studijního programu a typické pracovní pozice, které může absolvent zastávat. Program je zaměřen k výkonu regulovaného povolání.</w:t>
      </w:r>
    </w:p>
    <w:p w:rsidR="007A7659" w:rsidRPr="0040774B" w:rsidRDefault="007A7659" w:rsidP="00E7344C">
      <w:pPr>
        <w:tabs>
          <w:tab w:val="left" w:pos="2835"/>
        </w:tabs>
        <w:jc w:val="both"/>
      </w:pPr>
      <w:r w:rsidRPr="0040774B">
        <w:t xml:space="preserve">V případě daného </w:t>
      </w:r>
      <w:r>
        <w:t xml:space="preserve">magisterského </w:t>
      </w:r>
      <w:r w:rsidR="008553D0">
        <w:t>akademicky</w:t>
      </w:r>
      <w:r w:rsidR="00143398">
        <w:t xml:space="preserve"> </w:t>
      </w:r>
      <w:r w:rsidRPr="0040774B">
        <w:t xml:space="preserve">orientovaného studijního programu se </w:t>
      </w:r>
      <w:r w:rsidRPr="0040774B">
        <w:rPr>
          <w:rFonts w:eastAsia="Calibri"/>
          <w:bCs/>
        </w:rPr>
        <w:t>absolvent studijního programu uplatní jako:</w:t>
      </w:r>
    </w:p>
    <w:p w:rsidR="008553D0" w:rsidRPr="00143398" w:rsidRDefault="007A7659" w:rsidP="005D4E35">
      <w:pPr>
        <w:pStyle w:val="Odstavecseseznamem"/>
        <w:numPr>
          <w:ilvl w:val="0"/>
          <w:numId w:val="36"/>
        </w:numPr>
        <w:shd w:val="clear" w:color="auto" w:fill="FFFFFF" w:themeFill="background1"/>
        <w:autoSpaceDE w:val="0"/>
        <w:autoSpaceDN w:val="0"/>
        <w:adjustRightInd w:val="0"/>
        <w:ind w:left="284" w:hanging="284"/>
        <w:jc w:val="both"/>
        <w:rPr>
          <w:bCs/>
          <w:iCs/>
          <w:shd w:val="clear" w:color="auto" w:fill="FFFFFF"/>
        </w:rPr>
      </w:pPr>
      <w:r w:rsidRPr="00BF631A">
        <w:rPr>
          <w:bCs/>
        </w:rPr>
        <w:t>učitel prvního stupně základní školy</w:t>
      </w:r>
      <w:del w:id="5925" w:author="Viktor Pacholík" w:date="2019-09-24T20:33:00Z">
        <w:r w:rsidRPr="00BF631A" w:rsidDel="004D74B1">
          <w:rPr>
            <w:bCs/>
          </w:rPr>
          <w:delText>. Jde tedy o regulovanou profesi</w:delText>
        </w:r>
      </w:del>
      <w:r w:rsidR="008553D0">
        <w:rPr>
          <w:bCs/>
        </w:rPr>
        <w:t>;</w:t>
      </w:r>
    </w:p>
    <w:p w:rsidR="008553D0" w:rsidRPr="00143398" w:rsidRDefault="008553D0" w:rsidP="005D4E35">
      <w:pPr>
        <w:pStyle w:val="Odstavecseseznamem"/>
        <w:numPr>
          <w:ilvl w:val="0"/>
          <w:numId w:val="36"/>
        </w:numPr>
        <w:shd w:val="clear" w:color="auto" w:fill="FFFFFF" w:themeFill="background1"/>
        <w:autoSpaceDE w:val="0"/>
        <w:autoSpaceDN w:val="0"/>
        <w:adjustRightInd w:val="0"/>
        <w:ind w:left="284" w:hanging="284"/>
        <w:jc w:val="both"/>
        <w:rPr>
          <w:bCs/>
          <w:iCs/>
          <w:shd w:val="clear" w:color="auto" w:fill="FFFFFF"/>
        </w:rPr>
      </w:pPr>
      <w:r>
        <w:rPr>
          <w:bCs/>
        </w:rPr>
        <w:t>může také pokračovat ve studiu doktorského programu a ucházet se o akademické pozice v programech připravujících budoucí učitele pro primární edukaci;</w:t>
      </w:r>
    </w:p>
    <w:p w:rsidR="007A7659" w:rsidRPr="00BF631A" w:rsidRDefault="008553D0" w:rsidP="005D4E35">
      <w:pPr>
        <w:pStyle w:val="Odstavecseseznamem"/>
        <w:numPr>
          <w:ilvl w:val="0"/>
          <w:numId w:val="36"/>
        </w:numPr>
        <w:shd w:val="clear" w:color="auto" w:fill="FFFFFF" w:themeFill="background1"/>
        <w:autoSpaceDE w:val="0"/>
        <w:autoSpaceDN w:val="0"/>
        <w:adjustRightInd w:val="0"/>
        <w:ind w:left="284" w:hanging="284"/>
        <w:jc w:val="both"/>
        <w:rPr>
          <w:bCs/>
          <w:iCs/>
          <w:shd w:val="clear" w:color="auto" w:fill="FFFFFF"/>
        </w:rPr>
      </w:pPr>
      <w:r>
        <w:rPr>
          <w:bCs/>
        </w:rPr>
        <w:t>participovat na pedagogickém výzkumu transdidaktiky v</w:t>
      </w:r>
      <w:r w:rsidR="00E93B67">
        <w:rPr>
          <w:bCs/>
        </w:rPr>
        <w:t xml:space="preserve"> oblasti primárního vzdělávání. </w:t>
      </w:r>
    </w:p>
    <w:p w:rsidR="007A7659" w:rsidRPr="0040774B" w:rsidRDefault="007A7659" w:rsidP="005D4E35">
      <w:pPr>
        <w:tabs>
          <w:tab w:val="left" w:pos="2835"/>
        </w:tabs>
        <w:ind w:left="284" w:hanging="284"/>
      </w:pPr>
    </w:p>
    <w:p w:rsidR="007A7659" w:rsidRPr="0040774B" w:rsidRDefault="007A7659" w:rsidP="00E7344C">
      <w:pPr>
        <w:tabs>
          <w:tab w:val="left" w:pos="2835"/>
        </w:tabs>
      </w:pPr>
      <w:r w:rsidRPr="0040774B">
        <w:tab/>
      </w:r>
      <w:r w:rsidRPr="0040774B">
        <w:tab/>
        <w:t>Standard 2.8</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Standardní doba studia </w:t>
      </w:r>
    </w:p>
    <w:p w:rsidR="007A7659" w:rsidRPr="0040774B" w:rsidRDefault="007A7659" w:rsidP="00E7344C">
      <w:pPr>
        <w:rPr>
          <w:rFonts w:eastAsia="Calibri"/>
        </w:rPr>
      </w:pPr>
    </w:p>
    <w:p w:rsidR="007A7659" w:rsidRPr="00487289" w:rsidRDefault="007A7659" w:rsidP="00E7344C">
      <w:pPr>
        <w:jc w:val="both"/>
        <w:rPr>
          <w:rFonts w:eastAsia="Calibri"/>
        </w:rPr>
      </w:pPr>
      <w:r w:rsidRPr="006654D3">
        <w:rPr>
          <w:rFonts w:eastAsia="Calibri"/>
        </w:rPr>
        <w:t xml:space="preserve">Standardní doba studia </w:t>
      </w:r>
      <w:r>
        <w:rPr>
          <w:rFonts w:eastAsia="Calibri"/>
        </w:rPr>
        <w:t xml:space="preserve">je 5 let a </w:t>
      </w:r>
      <w:r w:rsidRPr="006654D3">
        <w:rPr>
          <w:rFonts w:eastAsia="Calibri"/>
        </w:rPr>
        <w:t xml:space="preserve">odpovídá průměrné studijní zátěži, obsahu a cílům studia. Každému předmětu je přiřazen takový počet kreditů, který vyjadřuje relativní míru zátěže studenta nutnou pro jeho úspěšné ukončení. Trvání vyučovací hodiny (přednáška, seminář, cvičení) v rámci každého předmětů je 50 minut. Předmět může být ukončen zápočtem, klasifikovaným zápočtem, zkouškou, zkouškou po předchozím udělení zápočtu, kdy student získá počet kreditů přiřazených danému předmětu. Studijní program Učitelství pro </w:t>
      </w:r>
      <w:r w:rsidR="001F22BD">
        <w:rPr>
          <w:rFonts w:eastAsia="Calibri"/>
        </w:rPr>
        <w:t xml:space="preserve">1. </w:t>
      </w:r>
      <w:r>
        <w:rPr>
          <w:rFonts w:eastAsia="Calibri"/>
        </w:rPr>
        <w:t xml:space="preserve">stupeň základní školy </w:t>
      </w:r>
      <w:r w:rsidRPr="006654D3">
        <w:rPr>
          <w:rFonts w:eastAsia="Calibri"/>
        </w:rPr>
        <w:t xml:space="preserve">je </w:t>
      </w:r>
      <w:r>
        <w:rPr>
          <w:rFonts w:eastAsia="Calibri"/>
        </w:rPr>
        <w:t xml:space="preserve">magisterský </w:t>
      </w:r>
      <w:r w:rsidRPr="008E7E69">
        <w:rPr>
          <w:rFonts w:eastAsia="Calibri"/>
        </w:rPr>
        <w:t xml:space="preserve">program, počet kreditů získaných za rok je 60, v rámci celého studia standardně </w:t>
      </w:r>
      <w:r>
        <w:rPr>
          <w:rFonts w:eastAsia="Calibri"/>
        </w:rPr>
        <w:t>300</w:t>
      </w:r>
      <w:r w:rsidRPr="008E7E69">
        <w:rPr>
          <w:rFonts w:eastAsia="Calibri"/>
        </w:rPr>
        <w:t xml:space="preserve"> kreditů. Kreditová dotace jednotlivých předmětů odráží rovněž náročnost a intenzitu úkolů spojených s absolvováním předmětu, reflektuje i významnost a náročnost problematiky, které se předmět týká.</w:t>
      </w:r>
      <w:r w:rsidR="00390B65">
        <w:rPr>
          <w:rFonts w:eastAsia="Calibri"/>
        </w:rPr>
        <w:t xml:space="preserve"> </w:t>
      </w:r>
      <w:r w:rsidRPr="008E7E69">
        <w:rPr>
          <w:rFonts w:eastAsia="Calibri"/>
        </w:rPr>
        <w:t>Podmínky pro průběh studia a jeho zakončení, případně pro změnu formy studia jeho přerušení upravuje dále Studijní a zkušební a zkušební řád UTB ze dne 1. 9. 2017</w:t>
      </w:r>
      <w:r w:rsidRPr="008E7E69">
        <w:rPr>
          <w:rStyle w:val="Znakapoznpodarou"/>
          <w:rFonts w:eastAsia="Calibri"/>
        </w:rPr>
        <w:footnoteReference w:id="34"/>
      </w:r>
      <w:r w:rsidRPr="008E7E69">
        <w:rPr>
          <w:rFonts w:eastAsia="Calibri"/>
        </w:rPr>
        <w:t>, kterým jsou studenti povinni se řídit.</w:t>
      </w:r>
    </w:p>
    <w:p w:rsidR="007A7659" w:rsidRPr="0040774B" w:rsidRDefault="007A7659" w:rsidP="00E7344C">
      <w:pPr>
        <w:tabs>
          <w:tab w:val="left" w:pos="2835"/>
        </w:tabs>
      </w:pPr>
      <w:r w:rsidRPr="0040774B">
        <w:tab/>
      </w:r>
      <w:r w:rsidRPr="0040774B">
        <w:tab/>
      </w:r>
    </w:p>
    <w:p w:rsidR="007A7659" w:rsidRPr="0040774B" w:rsidRDefault="007A7659" w:rsidP="00E7344C">
      <w:pPr>
        <w:tabs>
          <w:tab w:val="left" w:pos="2835"/>
        </w:tabs>
      </w:pPr>
      <w:r w:rsidRPr="0040774B">
        <w:tab/>
      </w:r>
      <w:r w:rsidRPr="0040774B">
        <w:tab/>
        <w:t>Standard 2.9b</w:t>
      </w:r>
    </w:p>
    <w:p w:rsidR="007A7659" w:rsidRPr="0040774B" w:rsidRDefault="007A7659" w:rsidP="00E7344C">
      <w:pPr>
        <w:tabs>
          <w:tab w:val="left" w:pos="2835"/>
        </w:tabs>
      </w:pPr>
    </w:p>
    <w:p w:rsidR="007A7659" w:rsidRPr="00D359B4" w:rsidRDefault="007A7659" w:rsidP="005D4E35">
      <w:pPr>
        <w:pStyle w:val="Nadpis3"/>
        <w:keepLines/>
        <w:spacing w:before="0" w:after="0"/>
        <w:rPr>
          <w:rFonts w:ascii="Times New Roman" w:hAnsi="Times New Roman"/>
          <w:szCs w:val="20"/>
        </w:rPr>
      </w:pPr>
      <w:r w:rsidRPr="00D359B4">
        <w:rPr>
          <w:rFonts w:ascii="Times New Roman" w:hAnsi="Times New Roman"/>
          <w:szCs w:val="20"/>
        </w:rPr>
        <w:t xml:space="preserve">Soulad obsahu studia s cíli studia a profilem absolventa </w:t>
      </w:r>
    </w:p>
    <w:p w:rsidR="007A7659" w:rsidRPr="0040774B" w:rsidRDefault="007A7659" w:rsidP="00E7344C">
      <w:pPr>
        <w:tabs>
          <w:tab w:val="left" w:pos="2835"/>
        </w:tabs>
      </w:pPr>
      <w:r w:rsidRPr="0040774B">
        <w:tab/>
      </w:r>
      <w:r w:rsidRPr="0040774B">
        <w:tab/>
      </w:r>
    </w:p>
    <w:p w:rsidR="007A7659" w:rsidRDefault="007A7659" w:rsidP="00E7344C">
      <w:pPr>
        <w:tabs>
          <w:tab w:val="left" w:pos="2835"/>
        </w:tabs>
        <w:jc w:val="both"/>
        <w:rPr>
          <w:rFonts w:eastAsia="Calibri"/>
        </w:rPr>
      </w:pPr>
      <w:r w:rsidRPr="00487289">
        <w:t>Obsah studia jednoznačně odpovídá jeho cílům, postavených na snaze</w:t>
      </w:r>
      <w:r w:rsidRPr="00487289">
        <w:rPr>
          <w:rFonts w:eastAsia="Calibri"/>
        </w:rPr>
        <w:t xml:space="preserve"> připravit absolventa na zvládnutí praktických dovedností spojených s činností učitele </w:t>
      </w:r>
      <w:r>
        <w:rPr>
          <w:rFonts w:eastAsia="Calibri"/>
        </w:rPr>
        <w:t>prvního stupně základní školy</w:t>
      </w:r>
      <w:r w:rsidR="003C6287">
        <w:rPr>
          <w:rFonts w:eastAsia="Calibri"/>
        </w:rPr>
        <w:t xml:space="preserve"> </w:t>
      </w:r>
      <w:r w:rsidRPr="006654D3">
        <w:rPr>
          <w:rFonts w:eastAsia="Calibri"/>
        </w:rPr>
        <w:t xml:space="preserve">s ohledem na požadavky univerzitního vzdělávání. </w:t>
      </w:r>
      <w:r w:rsidR="005E7AD6">
        <w:rPr>
          <w:rFonts w:eastAsia="Calibri"/>
        </w:rPr>
        <w:t>V souladu s cíli magisterského akademického zaměření je systematicky připravován v oblasti pedagogické metodologie na výzkumné činnosti v primární pedagogice. Praktické</w:t>
      </w:r>
      <w:r w:rsidRPr="006654D3">
        <w:rPr>
          <w:rFonts w:eastAsia="Calibri"/>
        </w:rPr>
        <w:t xml:space="preserve"> dovednosti se mají rozvíjet na pozadí širokých teoretických znalostí, které je učitel absolvent schopen dále obohacovat, především na základě svých praktických zkušeností a dalších dovedností a individuálního studia aktuálních teoretických poznatků. </w:t>
      </w:r>
      <w:r>
        <w:rPr>
          <w:rFonts w:eastAsia="Calibri"/>
        </w:rPr>
        <w:t xml:space="preserve">Skladba studijních předmětů a doporučená studijní literatura odpovídá pojetí studijního programu a je souladu s profilem absolventa. </w:t>
      </w:r>
    </w:p>
    <w:p w:rsidR="00182596" w:rsidRDefault="007A7659" w:rsidP="00B10A5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Předkládaný studijní program je koncipován v celostním reflektivním modelu pojetí vysokoškolské výuky studentů </w:t>
      </w:r>
      <w:r w:rsidR="00564B1A">
        <w:rPr>
          <w:rFonts w:ascii="Times New Roman" w:cs="Times New Roman"/>
          <w:sz w:val="20"/>
          <w:szCs w:val="20"/>
        </w:rPr>
        <w:t>učitelství pro 1. stupeň</w:t>
      </w:r>
      <w:r w:rsidRPr="00BF631A">
        <w:rPr>
          <w:rFonts w:ascii="Times New Roman" w:cs="Times New Roman"/>
          <w:sz w:val="20"/>
          <w:szCs w:val="20"/>
        </w:rPr>
        <w:t xml:space="preserve"> základní školy</w:t>
      </w:r>
      <w:r w:rsidR="005E7AD6">
        <w:rPr>
          <w:rFonts w:ascii="Times New Roman" w:cs="Times New Roman"/>
          <w:sz w:val="20"/>
          <w:szCs w:val="20"/>
        </w:rPr>
        <w:t>, který zahrnuje i pedagogický výzkum v primární edukaci</w:t>
      </w:r>
      <w:r w:rsidRPr="00BF631A">
        <w:rPr>
          <w:rFonts w:ascii="Times New Roman" w:cs="Times New Roman"/>
          <w:sz w:val="20"/>
          <w:szCs w:val="20"/>
        </w:rPr>
        <w:t xml:space="preserve">. </w:t>
      </w:r>
    </w:p>
    <w:p w:rsidR="00B10A5C" w:rsidRDefault="00B10A5C" w:rsidP="00B10A5C">
      <w:pPr>
        <w:pStyle w:val="Normlnweb"/>
        <w:spacing w:before="0" w:beforeAutospacing="0" w:after="0"/>
        <w:jc w:val="both"/>
      </w:pP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Model v sobě integruje propojení teoretické a praktické stránky studia ve třech pohybech profesního bytí </w:t>
      </w: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v osvojování učitelství: </w:t>
      </w: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1) sebe – zakotvení v profesi </w:t>
      </w: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2) sebe – porozumění v pedagogické reflexi </w:t>
      </w: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3) profesní sebe – přesahování (pedagogická transcendence) k sociálnímu a přírodnímu okolí. </w:t>
      </w:r>
    </w:p>
    <w:p w:rsidR="007A7659" w:rsidRPr="00BF631A" w:rsidRDefault="007A7659" w:rsidP="00E7344C">
      <w:pPr>
        <w:pStyle w:val="Normlnweb"/>
        <w:spacing w:before="0" w:beforeAutospacing="0" w:after="0"/>
        <w:jc w:val="both"/>
        <w:rPr>
          <w:rFonts w:ascii="Times New Roman" w:cs="Times New Roman"/>
          <w:sz w:val="20"/>
          <w:szCs w:val="20"/>
        </w:rPr>
      </w:pP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Celostní reflektivní model učitelského vzdělávání je teoretickým východiskem pro koncipování didaktických znalostí učiva v</w:t>
      </w:r>
      <w:del w:id="5926" w:author="Viktor Pacholík" w:date="2019-09-24T20:33:00Z">
        <w:r w:rsidRPr="00BF631A" w:rsidDel="004D74B1">
          <w:rPr>
            <w:rFonts w:ascii="Times New Roman" w:cs="Times New Roman"/>
            <w:sz w:val="20"/>
            <w:szCs w:val="20"/>
          </w:rPr>
          <w:delText xml:space="preserve"> </w:delText>
        </w:r>
      </w:del>
      <w:ins w:id="5927" w:author="Viktor Pacholík" w:date="2019-09-24T20:33:00Z">
        <w:r w:rsidR="004D74B1">
          <w:rPr>
            <w:rFonts w:ascii="Times New Roman" w:cs="Times New Roman"/>
            <w:sz w:val="20"/>
            <w:szCs w:val="20"/>
          </w:rPr>
          <w:t> </w:t>
        </w:r>
      </w:ins>
      <w:r w:rsidRPr="00BF631A">
        <w:rPr>
          <w:rFonts w:ascii="Times New Roman" w:cs="Times New Roman"/>
          <w:sz w:val="20"/>
          <w:szCs w:val="20"/>
        </w:rPr>
        <w:t>mnoha</w:t>
      </w:r>
      <w:ins w:id="5928" w:author="Viktor Pacholík" w:date="2019-09-24T20:33:00Z">
        <w:r w:rsidR="004D74B1">
          <w:rPr>
            <w:rFonts w:ascii="Times New Roman" w:cs="Times New Roman"/>
            <w:sz w:val="20"/>
            <w:szCs w:val="20"/>
          </w:rPr>
          <w:t xml:space="preserve"> </w:t>
        </w:r>
      </w:ins>
      <w:r w:rsidRPr="00BF631A">
        <w:rPr>
          <w:rFonts w:ascii="Times New Roman" w:cs="Times New Roman"/>
          <w:sz w:val="20"/>
          <w:szCs w:val="20"/>
        </w:rPr>
        <w:t xml:space="preserve">obsahovém kurikulu studijních předmětů primárního vzdělávání. </w:t>
      </w: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Jednotlivé studijní předměty jsou koncipovány pro dvojí transformaci obsahu výuky u vysokoškolských učitelů: </w:t>
      </w: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transformace z jazyka oborů věd, umění, techniky a sportu do jazyka studentů a studijního předmětu v primární </w:t>
      </w:r>
    </w:p>
    <w:p w:rsidR="007A7659" w:rsidRPr="00BF631A" w:rsidRDefault="007A7659" w:rsidP="00E7344C">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pedagogice, tzv. ontodidaktická transformace: z jazyka studijního předmětu v profesní přípravě studentů </w:t>
      </w:r>
      <w:r w:rsidR="007814D7">
        <w:rPr>
          <w:rFonts w:ascii="Times New Roman" w:cs="Times New Roman"/>
          <w:sz w:val="20"/>
          <w:szCs w:val="20"/>
        </w:rPr>
        <w:br/>
      </w:r>
      <w:r w:rsidRPr="00BF631A">
        <w:rPr>
          <w:rFonts w:ascii="Times New Roman" w:cs="Times New Roman"/>
          <w:sz w:val="20"/>
          <w:szCs w:val="20"/>
        </w:rPr>
        <w:t>do jazyka žáků ve vyučovacích předmětech primárního vzdělávání, tzv. psychodidaktická transformace. Principem je stálé propojování teorie a praxe i reflexe těchto procesů</w:t>
      </w:r>
      <w:r w:rsidR="005E7AD6">
        <w:rPr>
          <w:rFonts w:ascii="Times New Roman" w:cs="Times New Roman"/>
          <w:sz w:val="20"/>
          <w:szCs w:val="20"/>
        </w:rPr>
        <w:t xml:space="preserve"> a jejich výzkumů</w:t>
      </w:r>
      <w:r w:rsidRPr="00BF631A">
        <w:rPr>
          <w:rFonts w:ascii="Times New Roman" w:cs="Times New Roman"/>
          <w:sz w:val="20"/>
          <w:szCs w:val="20"/>
        </w:rPr>
        <w:t xml:space="preserve">. </w:t>
      </w:r>
    </w:p>
    <w:p w:rsidR="007A7659" w:rsidRDefault="007A7659" w:rsidP="00E7344C">
      <w:pPr>
        <w:tabs>
          <w:tab w:val="left" w:pos="2835"/>
        </w:tabs>
        <w:jc w:val="both"/>
        <w:rPr>
          <w:rFonts w:eastAsia="Calibri"/>
        </w:rPr>
      </w:pPr>
    </w:p>
    <w:p w:rsidR="007A7659" w:rsidRPr="00487289" w:rsidRDefault="007A7659" w:rsidP="00E7344C">
      <w:pPr>
        <w:tabs>
          <w:tab w:val="left" w:pos="2835"/>
        </w:tabs>
        <w:jc w:val="both"/>
      </w:pPr>
      <w:r w:rsidRPr="00487289">
        <w:rPr>
          <w:rFonts w:eastAsia="Calibri"/>
        </w:rPr>
        <w:t xml:space="preserve">Aplikace soudobých poznatků a metod tvůrčí činností je realizována ve vazbě na projektovou, tvůrčí a výzkumnou činnost akademických pracovníků, kteří zabezpečují jednotlivé předměty, a s oporou o aktuální literaturu uvedenou v kartách předmětů. </w:t>
      </w:r>
    </w:p>
    <w:p w:rsidR="007A7659" w:rsidRPr="0040774B" w:rsidRDefault="007A7659" w:rsidP="00E7344C">
      <w:pPr>
        <w:jc w:val="both"/>
      </w:pPr>
    </w:p>
    <w:p w:rsidR="007A7659" w:rsidRPr="0040774B" w:rsidRDefault="007A7659" w:rsidP="00E7344C">
      <w:r w:rsidRPr="0040774B">
        <w:tab/>
      </w:r>
      <w:r w:rsidRPr="0040774B">
        <w:tab/>
      </w:r>
      <w:r w:rsidRPr="0040774B">
        <w:tab/>
      </w:r>
      <w:r w:rsidRPr="0040774B">
        <w:tab/>
      </w:r>
      <w:r w:rsidRPr="0040774B">
        <w:tab/>
        <w:t>Standard 2.12</w:t>
      </w:r>
    </w:p>
    <w:p w:rsidR="007A7659" w:rsidRPr="0040774B" w:rsidRDefault="007A7659" w:rsidP="00E7344C"/>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Struktura a rozsah studijních předmětů </w:t>
      </w:r>
    </w:p>
    <w:p w:rsidR="007A7659" w:rsidRPr="0040774B" w:rsidRDefault="007A7659" w:rsidP="00E7344C"/>
    <w:p w:rsidR="007A7659" w:rsidRPr="00487289" w:rsidRDefault="007A7659" w:rsidP="00E7344C">
      <w:pPr>
        <w:jc w:val="both"/>
      </w:pPr>
      <w:r w:rsidRPr="00487289">
        <w:t xml:space="preserve">Předkládaný studijní program má nastavenou a zdůvodněnou strukturu studijních předmětů. Jejich rozsah a </w:t>
      </w:r>
      <w:r w:rsidRPr="006654D3">
        <w:t xml:space="preserve">další charakteristika jsou pečlivě zpracovány v jednotlivých kartách předmětů. Při konceptualizaci studijního plánu </w:t>
      </w:r>
      <w:r w:rsidR="007814D7">
        <w:br/>
      </w:r>
      <w:r w:rsidRPr="006654D3">
        <w:t>a navrhování posloupnosti výuky jednotlivých předmětů v rámci semestrů byla zvolena strategie dvojité gradace předmětů. V rámci teoreticky laděných předmětů je to snaha o jejich postupné absolvování především v první polovině studia. U didakticky a metodicky laděných předmětů je to naopak průběžné zvyšování intenzity výuky</w:t>
      </w:r>
      <w:r w:rsidR="003C6287">
        <w:t xml:space="preserve"> </w:t>
      </w:r>
      <w:r w:rsidRPr="00487289">
        <w:t>v rámci této složky přípravy</w:t>
      </w:r>
      <w:r>
        <w:t>. A</w:t>
      </w:r>
      <w:r w:rsidRPr="00487289">
        <w:t>bsolvování souvislé pedagogické praxe, kde mají být nabyté</w:t>
      </w:r>
      <w:r>
        <w:t xml:space="preserve"> poznatky </w:t>
      </w:r>
      <w:r w:rsidR="007814D7">
        <w:br/>
      </w:r>
      <w:r>
        <w:t>a zkušenosti zúročeny, završuje tuto intenzivní didaktickou přípravu.</w:t>
      </w:r>
      <w:r w:rsidR="005E7AD6">
        <w:t xml:space="preserve"> Ve finální fáz</w:t>
      </w:r>
      <w:r w:rsidR="00143398">
        <w:t>i</w:t>
      </w:r>
      <w:r w:rsidR="005E7AD6">
        <w:t xml:space="preserve"> výzkumu student absolvuje studijní předměty z oblasti pedagogické metodologie výzkumu.</w:t>
      </w:r>
      <w:r w:rsidRPr="00487289">
        <w:t xml:space="preserve"> V následující tabulce je v přehledu uvedeno </w:t>
      </w:r>
      <w:r w:rsidR="00424597">
        <w:br/>
      </w:r>
      <w:r w:rsidRPr="00487289">
        <w:t xml:space="preserve">i naplnění požadavků pro </w:t>
      </w:r>
      <w:r w:rsidR="00564B1A">
        <w:t>učitelství pro 1. stupeň</w:t>
      </w:r>
      <w:r>
        <w:t xml:space="preserve"> základní školy </w:t>
      </w:r>
      <w:r w:rsidRPr="00487289">
        <w:t>pro předkládaný studijní program.</w:t>
      </w:r>
    </w:p>
    <w:p w:rsidR="007A7659" w:rsidRPr="0040774B" w:rsidRDefault="007A7659" w:rsidP="00E7344C"/>
    <w:p w:rsidR="007A7659" w:rsidRPr="00944A9E" w:rsidRDefault="007A7659" w:rsidP="00E7344C">
      <w:pPr>
        <w:autoSpaceDE w:val="0"/>
        <w:autoSpaceDN w:val="0"/>
        <w:adjustRightInd w:val="0"/>
        <w:jc w:val="both"/>
      </w:pPr>
      <w:r w:rsidRPr="00944A9E">
        <w:t>K rozdělení předmětů byla použita doporučení z dokumentu MŠMT</w:t>
      </w:r>
      <w:r w:rsidR="003C6287">
        <w:t xml:space="preserve"> </w:t>
      </w:r>
      <w:r w:rsidRPr="00944A9E">
        <w:t xml:space="preserve">k získání odborné kvalifikace k výkonu regulovaných povolání pedagogických pracovníků magisterského studijního programu Učitelství pro </w:t>
      </w:r>
      <w:r w:rsidR="001F22BD">
        <w:t xml:space="preserve">1. </w:t>
      </w:r>
      <w:r w:rsidRPr="00944A9E">
        <w:t>stupeň základní školy:</w:t>
      </w:r>
    </w:p>
    <w:p w:rsidR="007A7659" w:rsidRPr="00944A9E" w:rsidRDefault="007A7659" w:rsidP="00E7344C">
      <w:pPr>
        <w:autoSpaceDE w:val="0"/>
        <w:autoSpaceDN w:val="0"/>
        <w:adjustRightInd w:val="0"/>
        <w:jc w:val="both"/>
      </w:pP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9"/>
        <w:gridCol w:w="1058"/>
        <w:gridCol w:w="1134"/>
        <w:gridCol w:w="1134"/>
        <w:gridCol w:w="851"/>
        <w:gridCol w:w="1417"/>
        <w:gridCol w:w="1210"/>
      </w:tblGrid>
      <w:tr w:rsidR="007A7659" w:rsidRPr="00944A9E" w:rsidTr="00BF631A">
        <w:trPr>
          <w:trHeight w:val="457"/>
          <w:jc w:val="center"/>
        </w:trPr>
        <w:tc>
          <w:tcPr>
            <w:tcW w:w="9213" w:type="dxa"/>
            <w:gridSpan w:val="7"/>
            <w:tcBorders>
              <w:top w:val="single" w:sz="4" w:space="0" w:color="auto"/>
            </w:tcBorders>
            <w:shd w:val="clear" w:color="auto" w:fill="FFFFFF" w:themeFill="background1"/>
            <w:vAlign w:val="center"/>
          </w:tcPr>
          <w:p w:rsidR="007A7659" w:rsidRPr="004D6AF3" w:rsidRDefault="007A7659" w:rsidP="00E7344C">
            <w:pPr>
              <w:jc w:val="center"/>
              <w:rPr>
                <w:b/>
                <w:color w:val="FF0000"/>
              </w:rPr>
            </w:pPr>
            <w:r w:rsidRPr="004D6AF3">
              <w:rPr>
                <w:b/>
                <w:color w:val="FF0000"/>
              </w:rPr>
              <w:t>Naplnění rámcových požadavků pro studijní program</w:t>
            </w:r>
          </w:p>
        </w:tc>
      </w:tr>
      <w:tr w:rsidR="007A7659" w:rsidRPr="00944A9E" w:rsidTr="00BF631A">
        <w:trPr>
          <w:trHeight w:val="678"/>
          <w:jc w:val="center"/>
        </w:trPr>
        <w:tc>
          <w:tcPr>
            <w:tcW w:w="2409" w:type="dxa"/>
            <w:vAlign w:val="center"/>
          </w:tcPr>
          <w:p w:rsidR="007A7659" w:rsidRPr="00944A9E" w:rsidRDefault="007A7659" w:rsidP="00E7344C">
            <w:pPr>
              <w:rPr>
                <w:b/>
              </w:rPr>
            </w:pPr>
          </w:p>
        </w:tc>
        <w:tc>
          <w:tcPr>
            <w:tcW w:w="2192" w:type="dxa"/>
            <w:gridSpan w:val="2"/>
            <w:vAlign w:val="center"/>
          </w:tcPr>
          <w:p w:rsidR="007A7659" w:rsidRPr="00944A9E" w:rsidRDefault="007A7659" w:rsidP="00E7344C">
            <w:pPr>
              <w:jc w:val="center"/>
              <w:rPr>
                <w:b/>
              </w:rPr>
            </w:pPr>
            <w:r w:rsidRPr="00944A9E">
              <w:rPr>
                <w:b/>
              </w:rPr>
              <w:t>%</w:t>
            </w:r>
          </w:p>
        </w:tc>
        <w:tc>
          <w:tcPr>
            <w:tcW w:w="1985" w:type="dxa"/>
            <w:gridSpan w:val="2"/>
            <w:vAlign w:val="center"/>
          </w:tcPr>
          <w:p w:rsidR="007A7659" w:rsidRPr="00944A9E" w:rsidRDefault="007A7659" w:rsidP="00E7344C">
            <w:pPr>
              <w:jc w:val="center"/>
              <w:rPr>
                <w:b/>
              </w:rPr>
            </w:pPr>
            <w:r w:rsidRPr="00944A9E">
              <w:rPr>
                <w:b/>
              </w:rPr>
              <w:t>kredity</w:t>
            </w:r>
          </w:p>
        </w:tc>
        <w:tc>
          <w:tcPr>
            <w:tcW w:w="2627" w:type="dxa"/>
            <w:gridSpan w:val="2"/>
            <w:vAlign w:val="center"/>
          </w:tcPr>
          <w:p w:rsidR="007A7659" w:rsidRPr="00944A9E" w:rsidRDefault="00390B65" w:rsidP="00E7344C">
            <w:pPr>
              <w:jc w:val="center"/>
              <w:rPr>
                <w:b/>
              </w:rPr>
            </w:pPr>
            <w:r>
              <w:rPr>
                <w:b/>
              </w:rPr>
              <w:t>h</w:t>
            </w:r>
            <w:r w:rsidR="007A7659" w:rsidRPr="00944A9E">
              <w:rPr>
                <w:b/>
              </w:rPr>
              <w:t>odiny</w:t>
            </w:r>
          </w:p>
        </w:tc>
      </w:tr>
      <w:tr w:rsidR="007A7659" w:rsidRPr="00944A9E" w:rsidTr="00BF631A">
        <w:trPr>
          <w:trHeight w:val="678"/>
          <w:jc w:val="center"/>
        </w:trPr>
        <w:tc>
          <w:tcPr>
            <w:tcW w:w="2409" w:type="dxa"/>
            <w:vAlign w:val="center"/>
          </w:tcPr>
          <w:p w:rsidR="007A7659" w:rsidRPr="00944A9E" w:rsidRDefault="007A7659" w:rsidP="00E7344C">
            <w:pPr>
              <w:rPr>
                <w:b/>
              </w:rPr>
            </w:pPr>
            <w:r w:rsidRPr="00944A9E">
              <w:rPr>
                <w:b/>
              </w:rPr>
              <w:t>Složka</w:t>
            </w:r>
          </w:p>
        </w:tc>
        <w:tc>
          <w:tcPr>
            <w:tcW w:w="1058" w:type="dxa"/>
            <w:vAlign w:val="center"/>
          </w:tcPr>
          <w:p w:rsidR="007A7659" w:rsidRPr="00944A9E" w:rsidRDefault="007A7659" w:rsidP="00E7344C">
            <w:pPr>
              <w:jc w:val="center"/>
            </w:pPr>
            <w:r w:rsidRPr="00944A9E">
              <w:t>požadavek</w:t>
            </w:r>
          </w:p>
        </w:tc>
        <w:tc>
          <w:tcPr>
            <w:tcW w:w="1134" w:type="dxa"/>
            <w:vAlign w:val="center"/>
          </w:tcPr>
          <w:p w:rsidR="007A7659" w:rsidRPr="00944A9E" w:rsidRDefault="00390B65" w:rsidP="00E7344C">
            <w:pPr>
              <w:jc w:val="center"/>
              <w:rPr>
                <w:b/>
              </w:rPr>
            </w:pPr>
            <w:r>
              <w:rPr>
                <w:b/>
              </w:rPr>
              <w:t>r</w:t>
            </w:r>
            <w:r w:rsidR="007A7659" w:rsidRPr="00944A9E">
              <w:rPr>
                <w:b/>
              </w:rPr>
              <w:t>ealita</w:t>
            </w:r>
          </w:p>
        </w:tc>
        <w:tc>
          <w:tcPr>
            <w:tcW w:w="1134" w:type="dxa"/>
            <w:vAlign w:val="center"/>
          </w:tcPr>
          <w:p w:rsidR="007A7659" w:rsidRPr="00944A9E" w:rsidRDefault="007A7659" w:rsidP="00E7344C">
            <w:pPr>
              <w:jc w:val="center"/>
            </w:pPr>
            <w:r w:rsidRPr="00944A9E">
              <w:t>požadavek</w:t>
            </w:r>
          </w:p>
        </w:tc>
        <w:tc>
          <w:tcPr>
            <w:tcW w:w="851" w:type="dxa"/>
            <w:vAlign w:val="center"/>
          </w:tcPr>
          <w:p w:rsidR="007A7659" w:rsidRPr="00944A9E" w:rsidRDefault="007A7659" w:rsidP="00E7344C">
            <w:pPr>
              <w:jc w:val="center"/>
              <w:rPr>
                <w:b/>
              </w:rPr>
            </w:pPr>
            <w:r w:rsidRPr="00944A9E">
              <w:rPr>
                <w:b/>
              </w:rPr>
              <w:t>realita</w:t>
            </w:r>
          </w:p>
        </w:tc>
        <w:tc>
          <w:tcPr>
            <w:tcW w:w="1417" w:type="dxa"/>
            <w:vAlign w:val="center"/>
          </w:tcPr>
          <w:p w:rsidR="007A7659" w:rsidRPr="00944A9E" w:rsidRDefault="007A7659" w:rsidP="00E7344C">
            <w:pPr>
              <w:jc w:val="center"/>
            </w:pPr>
            <w:r w:rsidRPr="00944A9E">
              <w:t>požadavek</w:t>
            </w:r>
          </w:p>
        </w:tc>
        <w:tc>
          <w:tcPr>
            <w:tcW w:w="1210" w:type="dxa"/>
            <w:vAlign w:val="center"/>
          </w:tcPr>
          <w:p w:rsidR="007A7659" w:rsidRPr="00944A9E" w:rsidRDefault="00390B65" w:rsidP="00E7344C">
            <w:pPr>
              <w:jc w:val="center"/>
              <w:rPr>
                <w:b/>
              </w:rPr>
            </w:pPr>
            <w:r>
              <w:rPr>
                <w:b/>
              </w:rPr>
              <w:t>r</w:t>
            </w:r>
            <w:r w:rsidR="007A7659" w:rsidRPr="00944A9E">
              <w:rPr>
                <w:b/>
              </w:rPr>
              <w:t>ealita</w:t>
            </w:r>
          </w:p>
        </w:tc>
      </w:tr>
      <w:tr w:rsidR="007A7659" w:rsidRPr="00944A9E" w:rsidTr="00BF631A">
        <w:trPr>
          <w:trHeight w:val="678"/>
          <w:jc w:val="center"/>
        </w:trPr>
        <w:tc>
          <w:tcPr>
            <w:tcW w:w="2409" w:type="dxa"/>
            <w:vAlign w:val="center"/>
          </w:tcPr>
          <w:p w:rsidR="007A7659" w:rsidRPr="00944A9E" w:rsidRDefault="007A7659" w:rsidP="00E7344C">
            <w:pPr>
              <w:rPr>
                <w:b/>
              </w:rPr>
            </w:pPr>
            <w:r w:rsidRPr="00944A9E">
              <w:rPr>
                <w:b/>
              </w:rPr>
              <w:t xml:space="preserve">Pedagogicko – psychologická příprava </w:t>
            </w:r>
            <w:r w:rsidRPr="00944A9E">
              <w:rPr>
                <w:b/>
              </w:rPr>
              <w:br/>
              <w:t>a speciálně pedagogická příprava</w:t>
            </w:r>
          </w:p>
        </w:tc>
        <w:tc>
          <w:tcPr>
            <w:tcW w:w="1058" w:type="dxa"/>
            <w:vAlign w:val="center"/>
          </w:tcPr>
          <w:p w:rsidR="007A7659" w:rsidRPr="00944A9E" w:rsidRDefault="007A7659" w:rsidP="00E7344C">
            <w:pPr>
              <w:jc w:val="center"/>
            </w:pPr>
            <w:r w:rsidRPr="00944A9E">
              <w:t>26 – 32</w:t>
            </w:r>
          </w:p>
        </w:tc>
        <w:tc>
          <w:tcPr>
            <w:tcW w:w="1134" w:type="dxa"/>
            <w:vAlign w:val="center"/>
          </w:tcPr>
          <w:p w:rsidR="007A7659" w:rsidRPr="00944A9E" w:rsidRDefault="00080A00" w:rsidP="00E7344C">
            <w:pPr>
              <w:jc w:val="center"/>
              <w:rPr>
                <w:b/>
              </w:rPr>
            </w:pPr>
            <w:r>
              <w:rPr>
                <w:b/>
              </w:rPr>
              <w:t>31</w:t>
            </w:r>
          </w:p>
        </w:tc>
        <w:tc>
          <w:tcPr>
            <w:tcW w:w="1134" w:type="dxa"/>
            <w:vAlign w:val="center"/>
          </w:tcPr>
          <w:p w:rsidR="007A7659" w:rsidRPr="00944A9E" w:rsidRDefault="007A7659" w:rsidP="00E7344C">
            <w:pPr>
              <w:jc w:val="center"/>
            </w:pPr>
            <w:r w:rsidRPr="00944A9E">
              <w:t>78 – 96</w:t>
            </w:r>
          </w:p>
        </w:tc>
        <w:tc>
          <w:tcPr>
            <w:tcW w:w="851" w:type="dxa"/>
            <w:vAlign w:val="center"/>
          </w:tcPr>
          <w:p w:rsidR="007A7659" w:rsidRPr="00944A9E" w:rsidRDefault="00080A00" w:rsidP="00E7344C">
            <w:pPr>
              <w:jc w:val="center"/>
              <w:rPr>
                <w:b/>
              </w:rPr>
            </w:pPr>
            <w:r>
              <w:rPr>
                <w:b/>
              </w:rPr>
              <w:t>94</w:t>
            </w:r>
          </w:p>
        </w:tc>
        <w:tc>
          <w:tcPr>
            <w:tcW w:w="1417" w:type="dxa"/>
            <w:vAlign w:val="center"/>
          </w:tcPr>
          <w:p w:rsidR="007A7659" w:rsidRPr="00944A9E" w:rsidRDefault="007A7659" w:rsidP="00E7344C">
            <w:pPr>
              <w:jc w:val="center"/>
            </w:pPr>
            <w:r w:rsidRPr="00944A9E">
              <w:t>2340 – 2880</w:t>
            </w:r>
          </w:p>
        </w:tc>
        <w:tc>
          <w:tcPr>
            <w:tcW w:w="1210" w:type="dxa"/>
            <w:vAlign w:val="center"/>
          </w:tcPr>
          <w:p w:rsidR="007A7659" w:rsidRPr="00944A9E" w:rsidRDefault="00080A00" w:rsidP="00E7344C">
            <w:pPr>
              <w:jc w:val="center"/>
              <w:rPr>
                <w:b/>
              </w:rPr>
            </w:pPr>
            <w:r>
              <w:rPr>
                <w:b/>
              </w:rPr>
              <w:t>282</w:t>
            </w:r>
            <w:r w:rsidR="007A7659" w:rsidRPr="00944A9E">
              <w:rPr>
                <w:b/>
              </w:rPr>
              <w:t>0</w:t>
            </w:r>
          </w:p>
        </w:tc>
      </w:tr>
      <w:tr w:rsidR="007A7659" w:rsidRPr="00944A9E" w:rsidTr="00BF631A">
        <w:trPr>
          <w:trHeight w:val="678"/>
          <w:jc w:val="center"/>
        </w:trPr>
        <w:tc>
          <w:tcPr>
            <w:tcW w:w="9213" w:type="dxa"/>
            <w:gridSpan w:val="7"/>
            <w:vAlign w:val="center"/>
          </w:tcPr>
          <w:p w:rsidR="00A10E2E" w:rsidRPr="00866694" w:rsidRDefault="00A10E2E" w:rsidP="00A10E2E">
            <w:pPr>
              <w:jc w:val="both"/>
              <w:rPr>
                <w:b/>
              </w:rPr>
            </w:pPr>
            <w:r w:rsidRPr="00866694">
              <w:rPr>
                <w:b/>
              </w:rPr>
              <w:t xml:space="preserve">Přehled předmětů v dané složce po ročnících: </w:t>
            </w:r>
          </w:p>
          <w:p w:rsidR="00A10E2E" w:rsidRPr="00866694" w:rsidRDefault="00A10E2E" w:rsidP="00A10E2E">
            <w:pPr>
              <w:jc w:val="both"/>
              <w:rPr>
                <w:b/>
              </w:rPr>
            </w:pPr>
            <w:r w:rsidRPr="00866694">
              <w:rPr>
                <w:b/>
              </w:rPr>
              <w:t>1. ročník</w:t>
            </w:r>
          </w:p>
          <w:p w:rsidR="00A10E2E" w:rsidRPr="00866694" w:rsidRDefault="00A10E2E" w:rsidP="00A10E2E">
            <w:pPr>
              <w:jc w:val="both"/>
              <w:rPr>
                <w:b/>
              </w:rPr>
            </w:pPr>
            <w:r w:rsidRPr="00866694">
              <w:t>Primární pedagogika s praxí 1; Základy psychologie; Základy přírodních věd; Primární pedagogika s praxí 2; Psychologie osobnosti; Filosofické a antropologické pozadí výchovy, Analýza odborného textu, Medicínská propedeutika;</w:t>
            </w:r>
          </w:p>
          <w:p w:rsidR="00A10E2E" w:rsidRPr="00866694" w:rsidRDefault="00A10E2E" w:rsidP="00A10E2E">
            <w:pPr>
              <w:jc w:val="both"/>
            </w:pPr>
            <w:r w:rsidRPr="00866694">
              <w:rPr>
                <w:b/>
              </w:rPr>
              <w:t>2. ročník</w:t>
            </w:r>
            <w:r w:rsidRPr="00866694">
              <w:t xml:space="preserve"> </w:t>
            </w:r>
          </w:p>
          <w:p w:rsidR="00A10E2E" w:rsidRPr="00866694" w:rsidRDefault="00A10E2E" w:rsidP="00A10E2E">
            <w:pPr>
              <w:jc w:val="both"/>
              <w:rPr>
                <w:b/>
              </w:rPr>
            </w:pPr>
            <w:r w:rsidRPr="00866694">
              <w:t xml:space="preserve">Primární pedagogika s praxí 3; Vývojová psychologie; Sociologie dětství; Primární pedagogika s praxí 4; Sociální psychologie; </w:t>
            </w:r>
            <w:del w:id="5929" w:author="Hana Navrátilová" w:date="2019-09-24T11:10:00Z">
              <w:r w:rsidR="00E93B67" w:rsidRPr="00866694">
                <w:delText>Základy speciální pedagogiky</w:delText>
              </w:r>
            </w:del>
            <w:ins w:id="5930" w:author="Hana Navrátilová" w:date="2019-09-24T11:10:00Z">
              <w:r w:rsidRPr="00866694">
                <w:t>Speciální přístupy k žákům s poruchami učení</w:t>
              </w:r>
            </w:ins>
            <w:r w:rsidRPr="00866694">
              <w:t>;</w:t>
            </w:r>
          </w:p>
          <w:p w:rsidR="00A10E2E" w:rsidRPr="00866694" w:rsidRDefault="00A10E2E" w:rsidP="00A10E2E">
            <w:pPr>
              <w:jc w:val="both"/>
              <w:rPr>
                <w:b/>
              </w:rPr>
            </w:pPr>
            <w:r w:rsidRPr="00866694">
              <w:rPr>
                <w:b/>
              </w:rPr>
              <w:t>3. ročník</w:t>
            </w:r>
          </w:p>
          <w:p w:rsidR="00A10E2E" w:rsidRPr="00866694" w:rsidRDefault="00A10E2E" w:rsidP="00A10E2E">
            <w:pPr>
              <w:jc w:val="both"/>
              <w:rPr>
                <w:b/>
              </w:rPr>
            </w:pPr>
            <w:r w:rsidRPr="00866694">
              <w:t xml:space="preserve">Primární pedagogika s praxí 5; Pedagogická psychologie; </w:t>
            </w:r>
            <w:del w:id="5931" w:author="Hana Navrátilová" w:date="2019-09-24T11:10:00Z">
              <w:r w:rsidR="00E93B67" w:rsidRPr="00866694">
                <w:delText>Základy inkluzivní pedagogiky</w:delText>
              </w:r>
            </w:del>
            <w:ins w:id="5932" w:author="Hana Navrátilová" w:date="2019-09-24T11:10:00Z">
              <w:r w:rsidRPr="00866694">
                <w:t>Inkluzivní škola</w:t>
              </w:r>
            </w:ins>
            <w:r w:rsidRPr="00866694">
              <w:t>; Primární pedagogika s praxí 6; Patopsychologie;</w:t>
            </w:r>
          </w:p>
          <w:p w:rsidR="00A10E2E" w:rsidRPr="00866694" w:rsidRDefault="00A10E2E" w:rsidP="00A10E2E">
            <w:pPr>
              <w:jc w:val="both"/>
              <w:rPr>
                <w:b/>
              </w:rPr>
            </w:pPr>
            <w:r w:rsidRPr="00866694">
              <w:rPr>
                <w:b/>
              </w:rPr>
              <w:t>4. ročník</w:t>
            </w:r>
          </w:p>
          <w:p w:rsidR="00A10E2E" w:rsidRPr="00866694" w:rsidRDefault="00A10E2E" w:rsidP="00A10E2E">
            <w:pPr>
              <w:jc w:val="both"/>
              <w:rPr>
                <w:b/>
              </w:rPr>
            </w:pPr>
            <w:r w:rsidRPr="00866694">
              <w:t>Primární pedagogika s praxí 7; Školní a poradenská psychologie; Spolupráce rodiny a školy; Základy pedagogického výzkumu; Primární pedagogika s praxí 8; Vybrané metody pedagogického výzkumu; Předškolní pedagogika;</w:t>
            </w:r>
          </w:p>
          <w:p w:rsidR="00A10E2E" w:rsidRPr="00866694" w:rsidRDefault="00A10E2E" w:rsidP="00A10E2E">
            <w:pPr>
              <w:jc w:val="both"/>
              <w:rPr>
                <w:b/>
              </w:rPr>
            </w:pPr>
            <w:r w:rsidRPr="00866694">
              <w:rPr>
                <w:b/>
              </w:rPr>
              <w:t xml:space="preserve">5. ročník </w:t>
            </w:r>
          </w:p>
          <w:p w:rsidR="00A10E2E" w:rsidRPr="00866694" w:rsidRDefault="00A10E2E" w:rsidP="00A10E2E">
            <w:pPr>
              <w:jc w:val="both"/>
              <w:rPr>
                <w:b/>
              </w:rPr>
            </w:pPr>
            <w:r w:rsidRPr="00866694">
              <w:t xml:space="preserve">Primární pedagogika 9; Aspekty řízení školy a třídy; Psychologické aspekty reflektované pedagogické praxe; </w:t>
            </w:r>
            <w:del w:id="5933" w:author="Hana Navrátilová" w:date="2019-09-24T11:10:00Z">
              <w:r w:rsidR="00E93B67" w:rsidRPr="00866694">
                <w:delText>Environmentální výchova</w:delText>
              </w:r>
            </w:del>
            <w:ins w:id="5934" w:author="Hana Navrátilová" w:date="2019-09-24T11:10:00Z">
              <w:r w:rsidRPr="00866694">
                <w:t>Výchova ke zdraví</w:t>
              </w:r>
            </w:ins>
            <w:r w:rsidRPr="00866694">
              <w:t xml:space="preserve">; Akční výzkum; Vybrané problémy pedagogické diagnostiky žáka a třídy. </w:t>
            </w:r>
          </w:p>
          <w:p w:rsidR="007A7659" w:rsidRPr="00866694" w:rsidRDefault="007A7659" w:rsidP="00A10E2E">
            <w:pPr>
              <w:jc w:val="both"/>
            </w:pPr>
          </w:p>
        </w:tc>
      </w:tr>
      <w:tr w:rsidR="007A7659" w:rsidRPr="00944A9E" w:rsidTr="00BF631A">
        <w:trPr>
          <w:trHeight w:val="678"/>
          <w:jc w:val="center"/>
        </w:trPr>
        <w:tc>
          <w:tcPr>
            <w:tcW w:w="2409" w:type="dxa"/>
            <w:vAlign w:val="center"/>
          </w:tcPr>
          <w:p w:rsidR="007A7659" w:rsidRPr="00944A9E" w:rsidRDefault="007A7659" w:rsidP="00E7344C">
            <w:pPr>
              <w:rPr>
                <w:b/>
              </w:rPr>
            </w:pPr>
            <w:r w:rsidRPr="00944A9E">
              <w:rPr>
                <w:b/>
              </w:rPr>
              <w:t>Oborová složka s didaktikou včetně cizího jazyka</w:t>
            </w:r>
          </w:p>
        </w:tc>
        <w:tc>
          <w:tcPr>
            <w:tcW w:w="1058" w:type="dxa"/>
            <w:vAlign w:val="center"/>
          </w:tcPr>
          <w:p w:rsidR="007A7659" w:rsidRPr="00944A9E" w:rsidRDefault="007A7659" w:rsidP="00E7344C">
            <w:pPr>
              <w:jc w:val="center"/>
            </w:pPr>
            <w:r w:rsidRPr="00944A9E">
              <w:t>50 – 55</w:t>
            </w:r>
          </w:p>
        </w:tc>
        <w:tc>
          <w:tcPr>
            <w:tcW w:w="1134" w:type="dxa"/>
            <w:vAlign w:val="center"/>
          </w:tcPr>
          <w:p w:rsidR="007A7659" w:rsidRPr="00944A9E" w:rsidRDefault="00080A00" w:rsidP="00E7344C">
            <w:pPr>
              <w:jc w:val="center"/>
              <w:rPr>
                <w:b/>
              </w:rPr>
            </w:pPr>
            <w:r>
              <w:rPr>
                <w:b/>
              </w:rPr>
              <w:t>50</w:t>
            </w:r>
          </w:p>
        </w:tc>
        <w:tc>
          <w:tcPr>
            <w:tcW w:w="1134" w:type="dxa"/>
            <w:vAlign w:val="center"/>
          </w:tcPr>
          <w:p w:rsidR="007A7659" w:rsidRPr="00944A9E" w:rsidRDefault="007A7659" w:rsidP="00E7344C">
            <w:pPr>
              <w:jc w:val="center"/>
            </w:pPr>
            <w:r w:rsidRPr="00944A9E">
              <w:t>150 – 165</w:t>
            </w:r>
          </w:p>
        </w:tc>
        <w:tc>
          <w:tcPr>
            <w:tcW w:w="851" w:type="dxa"/>
            <w:vAlign w:val="center"/>
          </w:tcPr>
          <w:p w:rsidR="007A7659" w:rsidRPr="00944A9E" w:rsidRDefault="007A7659" w:rsidP="00E7344C">
            <w:pPr>
              <w:jc w:val="center"/>
              <w:rPr>
                <w:b/>
              </w:rPr>
            </w:pPr>
            <w:r w:rsidRPr="00944A9E">
              <w:rPr>
                <w:b/>
              </w:rPr>
              <w:t>15</w:t>
            </w:r>
            <w:r w:rsidR="00080A00">
              <w:rPr>
                <w:b/>
              </w:rPr>
              <w:t>1</w:t>
            </w:r>
          </w:p>
        </w:tc>
        <w:tc>
          <w:tcPr>
            <w:tcW w:w="1417" w:type="dxa"/>
            <w:vAlign w:val="center"/>
          </w:tcPr>
          <w:p w:rsidR="007A7659" w:rsidRPr="00944A9E" w:rsidRDefault="007A7659" w:rsidP="00E7344C">
            <w:pPr>
              <w:jc w:val="center"/>
            </w:pPr>
            <w:r w:rsidRPr="00944A9E">
              <w:t>4500 – 4900</w:t>
            </w:r>
          </w:p>
        </w:tc>
        <w:tc>
          <w:tcPr>
            <w:tcW w:w="1210" w:type="dxa"/>
            <w:vAlign w:val="center"/>
          </w:tcPr>
          <w:p w:rsidR="007A7659" w:rsidRPr="00944A9E" w:rsidRDefault="007A7659" w:rsidP="00E7344C">
            <w:pPr>
              <w:jc w:val="center"/>
              <w:rPr>
                <w:b/>
              </w:rPr>
            </w:pPr>
            <w:r w:rsidRPr="00944A9E">
              <w:rPr>
                <w:b/>
              </w:rPr>
              <w:t>4</w:t>
            </w:r>
            <w:r w:rsidR="00080A00">
              <w:rPr>
                <w:b/>
              </w:rPr>
              <w:t>530</w:t>
            </w:r>
          </w:p>
        </w:tc>
      </w:tr>
      <w:tr w:rsidR="007A7659" w:rsidRPr="00944A9E" w:rsidTr="00BF631A">
        <w:trPr>
          <w:trHeight w:val="977"/>
          <w:jc w:val="center"/>
        </w:trPr>
        <w:tc>
          <w:tcPr>
            <w:tcW w:w="9213" w:type="dxa"/>
            <w:gridSpan w:val="7"/>
            <w:vAlign w:val="center"/>
          </w:tcPr>
          <w:p w:rsidR="00A10E2E" w:rsidRPr="00A10E2E" w:rsidRDefault="00A10E2E" w:rsidP="00A10E2E">
            <w:pPr>
              <w:jc w:val="both"/>
              <w:rPr>
                <w:b/>
              </w:rPr>
            </w:pPr>
            <w:r w:rsidRPr="00A10E2E">
              <w:rPr>
                <w:b/>
              </w:rPr>
              <w:t xml:space="preserve">Přehled předmětů v dané složce po ročnících: </w:t>
            </w:r>
          </w:p>
          <w:p w:rsidR="00A10E2E" w:rsidRPr="00A10E2E" w:rsidRDefault="00A10E2E" w:rsidP="00A10E2E">
            <w:pPr>
              <w:jc w:val="both"/>
              <w:rPr>
                <w:b/>
              </w:rPr>
            </w:pPr>
            <w:r w:rsidRPr="00A10E2E">
              <w:rPr>
                <w:b/>
              </w:rPr>
              <w:t>1. ročník</w:t>
            </w:r>
          </w:p>
          <w:p w:rsidR="007A7659" w:rsidRDefault="00A10E2E" w:rsidP="00A10E2E">
            <w:pPr>
              <w:jc w:val="both"/>
              <w:rPr>
                <w:ins w:id="5935" w:author="Hana Navrátilová" w:date="2019-09-24T11:10:00Z"/>
              </w:rPr>
            </w:pPr>
            <w:r w:rsidRPr="00A10E2E">
              <w:t>Anglický jazyk 1; Logika, množiny, operace; Mateřský jazyk v primárním vzdělávání; Základy hudební teorie; Anglický jazyk v primárním vzdělávání; Úvod do teorie výtvarného umění; Hra na hudební nástroj 1 – zobcová flétna; Hr</w:t>
            </w:r>
            <w:r>
              <w:t xml:space="preserve">a na hudební nástroj 1 – klavír; </w:t>
            </w:r>
            <w:del w:id="5936" w:author="Hana Navrátilová" w:date="2019-09-24T11:10:00Z">
              <w:r w:rsidR="00E93B67">
                <w:delText xml:space="preserve">Pediatrie; </w:delText>
              </w:r>
            </w:del>
            <w:r w:rsidRPr="00A10E2E">
              <w:t>Kurz první pomoci; Rozvoj matematických představ;</w:t>
            </w:r>
            <w:del w:id="5937" w:author="Hana Navrátilová" w:date="2019-09-24T11:10:00Z">
              <w:r w:rsidR="00E93B67">
                <w:delText xml:space="preserve"> </w:delText>
              </w:r>
            </w:del>
          </w:p>
          <w:p w:rsidR="00A10E2E" w:rsidRPr="00A10E2E" w:rsidRDefault="00A10E2E" w:rsidP="00A10E2E">
            <w:pPr>
              <w:jc w:val="both"/>
              <w:rPr>
                <w:b/>
              </w:rPr>
            </w:pPr>
            <w:r w:rsidRPr="00A10E2E">
              <w:t>Rozvoj jazykové a literární gramotnosti 1, Literatura pro děti 1, Projekty k podpoře čtenářství dítěte; Základy ICT v primárním vzdělávání; Výběrový cizí jazyk I (německý, španělský, francouzský jazyk) pro učitele ZŠ;</w:t>
            </w:r>
          </w:p>
          <w:p w:rsidR="00A10E2E" w:rsidRPr="00A10E2E" w:rsidRDefault="00A10E2E" w:rsidP="00A10E2E">
            <w:pPr>
              <w:jc w:val="both"/>
            </w:pPr>
            <w:r w:rsidRPr="00A10E2E">
              <w:rPr>
                <w:b/>
              </w:rPr>
              <w:t>2. ročník</w:t>
            </w:r>
            <w:r w:rsidRPr="00A10E2E">
              <w:t xml:space="preserve"> </w:t>
            </w:r>
          </w:p>
          <w:p w:rsidR="00A10E2E" w:rsidRPr="00A10E2E" w:rsidRDefault="00A10E2E" w:rsidP="00A10E2E">
            <w:pPr>
              <w:jc w:val="both"/>
            </w:pPr>
            <w:r w:rsidRPr="00A10E2E">
              <w:t xml:space="preserve">Teorie tělesné výchovy; Psychosociální interakční výcvik; Psychomotorika; </w:t>
            </w:r>
            <w:r w:rsidRPr="00866694">
              <w:t>Rozvoj jazykové a literární gramotnosti 2; Hudební vyjadřovací prostředky; Výtvarné vyjadřovací prostředky; Hra na hudební nástroj 2</w:t>
            </w:r>
            <w:del w:id="5938" w:author="Hana Navrátilová" w:date="2019-09-24T11:10:00Z">
              <w:r w:rsidR="00E93B67" w:rsidRPr="00866694">
                <w:delText xml:space="preserve"> – zobcová flétna; Hra na hudební nástroj 2 – klavír</w:delText>
              </w:r>
            </w:del>
            <w:r w:rsidRPr="00866694">
              <w:t>;  Literatura pro děti 2; Výběrový cizí jazyk II (německý, španělský, francouzský jazyk) pro učitele ZŠ; Matematika v primárním vzděláván</w:t>
            </w:r>
            <w:r w:rsidRPr="00A10E2E">
              <w:t>í; Didaktika přírodovědného vzdělávání s praxí 1; Rozvoj geometrické představivosti; Rozvoj počátečního čtení a psaní s praxí; Anglický jazyk 2; Dramatická výchova pro učitele v primárním vzdělávání;</w:t>
            </w:r>
          </w:p>
          <w:p w:rsidR="00A10E2E" w:rsidRPr="00A10E2E" w:rsidRDefault="00A10E2E" w:rsidP="00A10E2E">
            <w:pPr>
              <w:jc w:val="both"/>
              <w:rPr>
                <w:b/>
              </w:rPr>
            </w:pPr>
            <w:r w:rsidRPr="00A10E2E">
              <w:rPr>
                <w:b/>
              </w:rPr>
              <w:t>3. ročník</w:t>
            </w:r>
          </w:p>
          <w:p w:rsidR="00A10E2E" w:rsidRPr="00866694" w:rsidRDefault="00A10E2E" w:rsidP="00A10E2E">
            <w:pPr>
              <w:jc w:val="both"/>
              <w:rPr>
                <w:b/>
              </w:rPr>
            </w:pPr>
            <w:r w:rsidRPr="00A10E2E">
              <w:t xml:space="preserve">Didaktika matematiky v primárním vzdělávání s praxí 1; Didaktika přírodovědného vzdělávání s praxí 2; Didaktika jazyka a komunikace s praxí 1; Rétorika </w:t>
            </w:r>
            <w:r w:rsidRPr="00866694">
              <w:t xml:space="preserve">pro učitele; Sociální reálie v primárním vzdělávání; Pedagogická dokumentace v ZŠ; Základy podnikatelství; </w:t>
            </w:r>
            <w:del w:id="5939" w:author="Hana Navrátilová" w:date="2019-09-24T11:10:00Z">
              <w:r w:rsidR="00E93B67" w:rsidRPr="00866694">
                <w:delText xml:space="preserve">ICT v praxi ZŠ; </w:delText>
              </w:r>
            </w:del>
            <w:r w:rsidRPr="00866694">
              <w:t xml:space="preserve">Didaktika matematiky v primárním vzdělávání s praxí 2; Didaktika jazyka a komunikace s praxí 2; Podpora zdraví </w:t>
            </w:r>
            <w:del w:id="5940" w:author="Hana Navrátilová" w:date="2019-09-24T11:10:00Z">
              <w:r w:rsidR="00E93B67" w:rsidRPr="00866694">
                <w:delText>a výchova ke zdraví v primárním vzdělávání</w:delText>
              </w:r>
            </w:del>
            <w:ins w:id="5941" w:author="Hana Navrátilová" w:date="2019-09-24T11:10:00Z">
              <w:r w:rsidRPr="00866694">
                <w:t>ve školách</w:t>
              </w:r>
            </w:ins>
            <w:r w:rsidRPr="00866694">
              <w:t xml:space="preserve">; Didaktika anglického jazyka s praxí 1; </w:t>
            </w:r>
            <w:del w:id="5942" w:author="Hana Navrátilová" w:date="2019-09-24T11:10:00Z">
              <w:r w:rsidR="00E93B67" w:rsidRPr="00866694">
                <w:delText>Základy logopedie</w:delText>
              </w:r>
            </w:del>
            <w:ins w:id="5943" w:author="Hana Navrátilová" w:date="2019-09-24T11:10:00Z">
              <w:r w:rsidRPr="00866694">
                <w:t>Primární prevence patologických jevů v základní škole</w:t>
              </w:r>
            </w:ins>
            <w:r w:rsidRPr="00866694">
              <w:t>; Didaktika technické výchovy; Didaktika společenskovědního vzdělávání s praxí 1; Práce ve školní družině; Rozvoj specifických sportovně – pohybových dovedností; Specifika práce učitele v přípravném ročníku ZŠ; Připravenost dítěte na vstup do základní školy;</w:t>
            </w:r>
          </w:p>
          <w:p w:rsidR="00A10E2E" w:rsidRPr="00866694" w:rsidRDefault="00A10E2E" w:rsidP="00A10E2E">
            <w:pPr>
              <w:jc w:val="both"/>
              <w:rPr>
                <w:b/>
              </w:rPr>
            </w:pPr>
            <w:r w:rsidRPr="00866694">
              <w:rPr>
                <w:b/>
              </w:rPr>
              <w:t>4. ročník</w:t>
            </w:r>
          </w:p>
          <w:p w:rsidR="00A10E2E" w:rsidRPr="00866694" w:rsidRDefault="00A10E2E" w:rsidP="00A10E2E">
            <w:pPr>
              <w:jc w:val="both"/>
              <w:rPr>
                <w:b/>
              </w:rPr>
            </w:pPr>
            <w:r w:rsidRPr="00866694">
              <w:t>Didaktika anglického jazyka s praxí 2; Didaktika hudební výchovy s praxí; Didaktika výtvarné výchovy s praxí; Didaktika tělesné výchovy s praxí; Příprava školy v přírodě; Podnikání a řízení organizací; Integrované tematické vyučování; Didaktika společenskovědního vzdělávání s praxí 2; Prezentační dovednosti učitele a tvorba profesního portfolia; Metody řešení matematických úloh; Přírodovědné praktikum; Moderní formy tělovýchovných aktivit; Hudebně – pohybová výchova; Mediální výchova; Finanční management v praxi ZŠ;</w:t>
            </w:r>
          </w:p>
          <w:p w:rsidR="00A10E2E" w:rsidRPr="00866694" w:rsidRDefault="00A10E2E" w:rsidP="00A10E2E">
            <w:pPr>
              <w:jc w:val="both"/>
              <w:rPr>
                <w:b/>
              </w:rPr>
            </w:pPr>
            <w:r w:rsidRPr="00866694">
              <w:rPr>
                <w:b/>
              </w:rPr>
              <w:t xml:space="preserve">5. ročník </w:t>
            </w:r>
          </w:p>
          <w:p w:rsidR="00A10E2E" w:rsidRPr="00A10E2E" w:rsidRDefault="00A10E2E" w:rsidP="00A10E2E">
            <w:pPr>
              <w:jc w:val="both"/>
              <w:rPr>
                <w:ins w:id="5944" w:author="Hana Navrátilová" w:date="2019-09-24T11:10:00Z"/>
              </w:rPr>
            </w:pPr>
            <w:r w:rsidRPr="00866694">
              <w:t xml:space="preserve">Integrovaná výuka anglického jazyka; Spolupráce mateřské a základní školy; Řešení výchovných problémů dětí s rodiči; Seminář českého jazyka k reflexi projektové praxe; Seminář matematiky k reflexi projektové praxe; </w:t>
            </w:r>
            <w:ins w:id="5945" w:author="Hana Navrátilová" w:date="2019-09-24T11:10:00Z">
              <w:r w:rsidRPr="00866694">
                <w:br/>
              </w:r>
            </w:ins>
            <w:r w:rsidRPr="00866694">
              <w:t xml:space="preserve">Role metodika školní prevence na ZŠ; Specifika malotřídních škol; Rozvoj nadání žáků; Analýza a reflexe profesní praxe; Řízení třídy a školy; </w:t>
            </w:r>
            <w:del w:id="5946" w:author="Hana Navrátilová" w:date="2019-09-24T11:10:00Z">
              <w:r w:rsidR="00E93B67" w:rsidRPr="00866694">
                <w:delText>Inkluzivní pedagogika v praxi</w:delText>
              </w:r>
            </w:del>
            <w:ins w:id="5947" w:author="Hana Navrátilová" w:date="2019-09-24T11:10:00Z">
              <w:r w:rsidRPr="00866694">
                <w:t>Osobnostně-sociální rozvoj učitele</w:t>
              </w:r>
            </w:ins>
            <w:r w:rsidRPr="00866694">
              <w:t>; Český jazyk ke SZZ; Matematický seminář ke SZZ; Základy první pomoci a bezpečnosti práce.</w:t>
            </w:r>
          </w:p>
          <w:p w:rsidR="00A10E2E" w:rsidRPr="00A976FE" w:rsidRDefault="00A10E2E" w:rsidP="00A10E2E">
            <w:pPr>
              <w:jc w:val="both"/>
            </w:pPr>
          </w:p>
        </w:tc>
      </w:tr>
      <w:tr w:rsidR="007A7659" w:rsidRPr="00944A9E" w:rsidTr="00BF631A">
        <w:trPr>
          <w:trHeight w:val="678"/>
          <w:jc w:val="center"/>
        </w:trPr>
        <w:tc>
          <w:tcPr>
            <w:tcW w:w="2409" w:type="dxa"/>
            <w:vAlign w:val="center"/>
          </w:tcPr>
          <w:p w:rsidR="007A7659" w:rsidRPr="00944A9E" w:rsidRDefault="007A7659" w:rsidP="00E7344C">
            <w:pPr>
              <w:rPr>
                <w:b/>
              </w:rPr>
            </w:pPr>
            <w:r>
              <w:rPr>
                <w:b/>
              </w:rPr>
              <w:t>Praxe</w:t>
            </w:r>
          </w:p>
        </w:tc>
        <w:tc>
          <w:tcPr>
            <w:tcW w:w="1058" w:type="dxa"/>
            <w:vAlign w:val="center"/>
          </w:tcPr>
          <w:p w:rsidR="007A7659" w:rsidRPr="00944A9E" w:rsidRDefault="007A7659" w:rsidP="00E7344C">
            <w:pPr>
              <w:jc w:val="center"/>
            </w:pPr>
            <w:r w:rsidRPr="00944A9E">
              <w:t>10 – 15</w:t>
            </w:r>
          </w:p>
        </w:tc>
        <w:tc>
          <w:tcPr>
            <w:tcW w:w="1134" w:type="dxa"/>
            <w:vAlign w:val="center"/>
          </w:tcPr>
          <w:p w:rsidR="007A7659" w:rsidRPr="00944A9E" w:rsidRDefault="007A7659" w:rsidP="00E7344C">
            <w:pPr>
              <w:jc w:val="center"/>
              <w:rPr>
                <w:b/>
              </w:rPr>
            </w:pPr>
            <w:r w:rsidRPr="00944A9E">
              <w:rPr>
                <w:b/>
              </w:rPr>
              <w:t>1</w:t>
            </w:r>
            <w:r w:rsidR="00080A00">
              <w:rPr>
                <w:b/>
              </w:rPr>
              <w:t>3</w:t>
            </w:r>
          </w:p>
        </w:tc>
        <w:tc>
          <w:tcPr>
            <w:tcW w:w="1134" w:type="dxa"/>
            <w:vAlign w:val="center"/>
          </w:tcPr>
          <w:p w:rsidR="007A7659" w:rsidRPr="00944A9E" w:rsidRDefault="007A7659" w:rsidP="00E7344C">
            <w:pPr>
              <w:jc w:val="center"/>
            </w:pPr>
            <w:r w:rsidRPr="00944A9E">
              <w:t>30 – 45</w:t>
            </w:r>
          </w:p>
        </w:tc>
        <w:tc>
          <w:tcPr>
            <w:tcW w:w="851" w:type="dxa"/>
            <w:vAlign w:val="center"/>
          </w:tcPr>
          <w:p w:rsidR="007A7659" w:rsidRPr="00944A9E" w:rsidRDefault="007A7659" w:rsidP="00E7344C">
            <w:pPr>
              <w:jc w:val="center"/>
              <w:rPr>
                <w:b/>
              </w:rPr>
            </w:pPr>
            <w:r w:rsidRPr="00944A9E">
              <w:rPr>
                <w:b/>
              </w:rPr>
              <w:t>4</w:t>
            </w:r>
            <w:r w:rsidR="00080A00">
              <w:rPr>
                <w:b/>
              </w:rPr>
              <w:t>0</w:t>
            </w:r>
          </w:p>
        </w:tc>
        <w:tc>
          <w:tcPr>
            <w:tcW w:w="1417" w:type="dxa"/>
            <w:vAlign w:val="center"/>
          </w:tcPr>
          <w:p w:rsidR="007A7659" w:rsidRPr="00944A9E" w:rsidRDefault="007A7659" w:rsidP="00E7344C">
            <w:pPr>
              <w:jc w:val="center"/>
            </w:pPr>
            <w:r w:rsidRPr="00944A9E">
              <w:t>900 – 1350</w:t>
            </w:r>
          </w:p>
        </w:tc>
        <w:tc>
          <w:tcPr>
            <w:tcW w:w="1210" w:type="dxa"/>
            <w:vAlign w:val="center"/>
          </w:tcPr>
          <w:p w:rsidR="007A7659" w:rsidRPr="00944A9E" w:rsidRDefault="007A7659" w:rsidP="00E7344C">
            <w:pPr>
              <w:jc w:val="center"/>
              <w:rPr>
                <w:b/>
              </w:rPr>
            </w:pPr>
            <w:r w:rsidRPr="00944A9E">
              <w:rPr>
                <w:b/>
              </w:rPr>
              <w:t>1</w:t>
            </w:r>
            <w:r w:rsidR="00080A00">
              <w:rPr>
                <w:b/>
              </w:rPr>
              <w:t>200</w:t>
            </w:r>
          </w:p>
        </w:tc>
      </w:tr>
      <w:tr w:rsidR="00E93B67" w:rsidRPr="00944A9E" w:rsidTr="003835C7">
        <w:trPr>
          <w:trHeight w:val="678"/>
          <w:jc w:val="center"/>
        </w:trPr>
        <w:tc>
          <w:tcPr>
            <w:tcW w:w="9213" w:type="dxa"/>
            <w:gridSpan w:val="7"/>
            <w:vAlign w:val="center"/>
          </w:tcPr>
          <w:p w:rsidR="00E93B67" w:rsidRPr="00777C7D" w:rsidRDefault="00E93B67" w:rsidP="00E7344C">
            <w:pPr>
              <w:rPr>
                <w:b/>
              </w:rPr>
            </w:pPr>
            <w:r w:rsidRPr="00777C7D">
              <w:rPr>
                <w:b/>
              </w:rPr>
              <w:t xml:space="preserve">Předměty, v rámci nichž je realizována pedagogická praxe: </w:t>
            </w:r>
          </w:p>
          <w:p w:rsidR="00E93B67" w:rsidRDefault="00E93B67" w:rsidP="00E7344C">
            <w:pPr>
              <w:rPr>
                <w:b/>
              </w:rPr>
            </w:pPr>
            <w:r>
              <w:rPr>
                <w:b/>
              </w:rPr>
              <w:t>1. ročník</w:t>
            </w:r>
          </w:p>
          <w:p w:rsidR="00E93B67" w:rsidRDefault="00E93B67" w:rsidP="00E7344C">
            <w:r w:rsidRPr="006D6B0D">
              <w:t>Primární pedagogika s praxí 1</w:t>
            </w:r>
            <w:r>
              <w:t xml:space="preserve">; </w:t>
            </w:r>
            <w:r w:rsidRPr="006D6B0D">
              <w:t>Primární pedagogika s praxí 2</w:t>
            </w:r>
            <w:r>
              <w:t xml:space="preserve">; </w:t>
            </w:r>
          </w:p>
          <w:p w:rsidR="00E93B67" w:rsidRDefault="00E93B67" w:rsidP="00E7344C">
            <w:pPr>
              <w:rPr>
                <w:b/>
              </w:rPr>
            </w:pPr>
            <w:r>
              <w:rPr>
                <w:b/>
              </w:rPr>
              <w:t>2. ročník</w:t>
            </w:r>
          </w:p>
          <w:p w:rsidR="00E93B67" w:rsidRDefault="00E93B67" w:rsidP="00E7344C">
            <w:r w:rsidRPr="006D6B0D">
              <w:t>Primární pedagogika s praxí 3</w:t>
            </w:r>
            <w:r>
              <w:t xml:space="preserve">; </w:t>
            </w:r>
            <w:r w:rsidRPr="006D6B0D">
              <w:t>Primární pedagogika s praxí 4</w:t>
            </w:r>
            <w:r>
              <w:t xml:space="preserve">; </w:t>
            </w:r>
            <w:r w:rsidRPr="006D6B0D">
              <w:t>Didaktika přírodovědného vzdělávání s praxí 1</w:t>
            </w:r>
            <w:r>
              <w:t xml:space="preserve">; </w:t>
            </w:r>
            <w:r w:rsidRPr="006D6B0D">
              <w:t>Rozvoj počátečního čtení a psaní s</w:t>
            </w:r>
            <w:r>
              <w:t> </w:t>
            </w:r>
            <w:r w:rsidRPr="006D6B0D">
              <w:t>praxí</w:t>
            </w:r>
            <w:r>
              <w:t>;</w:t>
            </w:r>
          </w:p>
          <w:p w:rsidR="00E93B67" w:rsidRDefault="00E93B67" w:rsidP="00E7344C">
            <w:pPr>
              <w:rPr>
                <w:b/>
              </w:rPr>
            </w:pPr>
            <w:r>
              <w:rPr>
                <w:b/>
              </w:rPr>
              <w:t xml:space="preserve">3. ročník </w:t>
            </w:r>
          </w:p>
          <w:p w:rsidR="00E93B67" w:rsidRDefault="00E93B67" w:rsidP="00E7344C">
            <w:r w:rsidRPr="006D6B0D">
              <w:t>Primární pedagogika s praxí 5</w:t>
            </w:r>
            <w:r>
              <w:t xml:space="preserve">; </w:t>
            </w:r>
            <w:r w:rsidRPr="006D6B0D">
              <w:t>Didaktika matematiky v primárním vzdělávání s praxí 1</w:t>
            </w:r>
            <w:r>
              <w:t xml:space="preserve">; </w:t>
            </w:r>
            <w:r w:rsidRPr="006D6B0D">
              <w:t>Didaktika přírodovědného vzdělávání s praxí 2</w:t>
            </w:r>
            <w:r>
              <w:t xml:space="preserve">; </w:t>
            </w:r>
            <w:r w:rsidRPr="006D6B0D">
              <w:t>Didaktika jazyka a komunikace s praxí 1</w:t>
            </w:r>
            <w:r>
              <w:t xml:space="preserve">; Primární pedagogika s praxí 6; Didaktika matematiky v primárním vzdělávání s praxí 2; Didaktika jazyka a komunikace s praxí 2; </w:t>
            </w:r>
            <w:r w:rsidRPr="006D6B0D">
              <w:t>Didaktika anglického jazyka s praxí 1</w:t>
            </w:r>
            <w:r>
              <w:t xml:space="preserve">; </w:t>
            </w:r>
            <w:r w:rsidRPr="006D6B0D">
              <w:t>Didaktika technické výchovy</w:t>
            </w:r>
            <w:r>
              <w:t xml:space="preserve">; </w:t>
            </w:r>
            <w:r w:rsidRPr="006D6B0D">
              <w:t>Didaktika společenskovědního vzdělávání s praxí 1</w:t>
            </w:r>
            <w:r>
              <w:t>;</w:t>
            </w:r>
          </w:p>
          <w:p w:rsidR="00E93B67" w:rsidRDefault="00E93B67" w:rsidP="00E7344C">
            <w:pPr>
              <w:rPr>
                <w:b/>
              </w:rPr>
            </w:pPr>
            <w:r>
              <w:rPr>
                <w:b/>
              </w:rPr>
              <w:t xml:space="preserve">4. ročník </w:t>
            </w:r>
          </w:p>
          <w:p w:rsidR="00E93B67" w:rsidRDefault="00E93B67" w:rsidP="00E7344C">
            <w:r w:rsidRPr="006D6B0D">
              <w:t>Primární pedagogika s praxí 7</w:t>
            </w:r>
            <w:r>
              <w:t xml:space="preserve">; </w:t>
            </w:r>
            <w:r w:rsidRPr="006D6B0D">
              <w:t>Didaktika anglického jazyka s praxí 2</w:t>
            </w:r>
            <w:r>
              <w:t xml:space="preserve">; </w:t>
            </w:r>
            <w:r w:rsidRPr="006D6B0D">
              <w:t>Didaktika hudební výchovy s</w:t>
            </w:r>
            <w:r>
              <w:t> </w:t>
            </w:r>
            <w:r w:rsidRPr="006D6B0D">
              <w:t>praxí</w:t>
            </w:r>
            <w:r>
              <w:t xml:space="preserve">; </w:t>
            </w:r>
            <w:r w:rsidRPr="006D6B0D">
              <w:t>Didaktika výtvarné výchovy s</w:t>
            </w:r>
            <w:r>
              <w:t> </w:t>
            </w:r>
            <w:r w:rsidRPr="006D6B0D">
              <w:t>praxí</w:t>
            </w:r>
            <w:r>
              <w:t xml:space="preserve">; </w:t>
            </w:r>
            <w:r w:rsidRPr="006D6B0D">
              <w:t>Didaktika tělesné výchovy s</w:t>
            </w:r>
            <w:r>
              <w:t> </w:t>
            </w:r>
            <w:r w:rsidRPr="006D6B0D">
              <w:t>praxí</w:t>
            </w:r>
            <w:r>
              <w:t xml:space="preserve">; </w:t>
            </w:r>
            <w:r w:rsidRPr="006D6B0D">
              <w:t>Základy pedagogického výzkumu</w:t>
            </w:r>
            <w:r>
              <w:t xml:space="preserve">; </w:t>
            </w:r>
            <w:r w:rsidRPr="006D6B0D">
              <w:t>Primární pedagogika s praxí 8</w:t>
            </w:r>
            <w:r>
              <w:t xml:space="preserve">; </w:t>
            </w:r>
            <w:r w:rsidRPr="006D6B0D">
              <w:t>Didaktika společenskovědního vzdělávání s praxí 2</w:t>
            </w:r>
            <w:r>
              <w:t xml:space="preserve">; </w:t>
            </w:r>
          </w:p>
          <w:p w:rsidR="00E93B67" w:rsidRDefault="00E93B67" w:rsidP="00E7344C">
            <w:pPr>
              <w:rPr>
                <w:b/>
              </w:rPr>
            </w:pPr>
            <w:r>
              <w:rPr>
                <w:b/>
              </w:rPr>
              <w:t xml:space="preserve">5. ročník </w:t>
            </w:r>
          </w:p>
          <w:p w:rsidR="00E93B67" w:rsidRPr="00944A9E" w:rsidRDefault="00E93B67" w:rsidP="00E7344C">
            <w:pPr>
              <w:rPr>
                <w:b/>
              </w:rPr>
            </w:pPr>
            <w:r w:rsidRPr="006D6B0D">
              <w:t>Souvislá pedagogická praxe (s projektovou praxí)</w:t>
            </w:r>
          </w:p>
        </w:tc>
      </w:tr>
      <w:tr w:rsidR="007A7659" w:rsidRPr="00944A9E" w:rsidTr="00BF631A">
        <w:trPr>
          <w:trHeight w:val="678"/>
          <w:jc w:val="center"/>
        </w:trPr>
        <w:tc>
          <w:tcPr>
            <w:tcW w:w="2409" w:type="dxa"/>
            <w:vAlign w:val="center"/>
          </w:tcPr>
          <w:p w:rsidR="007A7659" w:rsidRPr="00944A9E" w:rsidRDefault="007A7659" w:rsidP="00E7344C">
            <w:pPr>
              <w:rPr>
                <w:b/>
              </w:rPr>
            </w:pPr>
            <w:r w:rsidRPr="00944A9E">
              <w:rPr>
                <w:b/>
              </w:rPr>
              <w:t xml:space="preserve">Závěrečná </w:t>
            </w:r>
            <w:r w:rsidR="005E7AD6">
              <w:rPr>
                <w:b/>
              </w:rPr>
              <w:t xml:space="preserve">výzkumná </w:t>
            </w:r>
            <w:r w:rsidRPr="00944A9E">
              <w:rPr>
                <w:b/>
              </w:rPr>
              <w:t>práce</w:t>
            </w:r>
          </w:p>
        </w:tc>
        <w:tc>
          <w:tcPr>
            <w:tcW w:w="1058" w:type="dxa"/>
            <w:vAlign w:val="center"/>
          </w:tcPr>
          <w:p w:rsidR="007A7659" w:rsidRPr="00944A9E" w:rsidRDefault="007A7659" w:rsidP="00E7344C">
            <w:pPr>
              <w:jc w:val="center"/>
            </w:pPr>
            <w:r w:rsidRPr="00944A9E">
              <w:t>5 – 10</w:t>
            </w:r>
          </w:p>
        </w:tc>
        <w:tc>
          <w:tcPr>
            <w:tcW w:w="1134" w:type="dxa"/>
            <w:vAlign w:val="center"/>
          </w:tcPr>
          <w:p w:rsidR="007A7659" w:rsidRPr="00944A9E" w:rsidRDefault="007A7659" w:rsidP="00E7344C">
            <w:pPr>
              <w:jc w:val="center"/>
              <w:rPr>
                <w:b/>
              </w:rPr>
            </w:pPr>
            <w:r w:rsidRPr="00944A9E">
              <w:rPr>
                <w:b/>
              </w:rPr>
              <w:t>5</w:t>
            </w:r>
          </w:p>
        </w:tc>
        <w:tc>
          <w:tcPr>
            <w:tcW w:w="1134" w:type="dxa"/>
            <w:vAlign w:val="center"/>
          </w:tcPr>
          <w:p w:rsidR="007A7659" w:rsidRPr="00944A9E" w:rsidRDefault="007A7659" w:rsidP="00E7344C">
            <w:pPr>
              <w:jc w:val="center"/>
            </w:pPr>
            <w:r w:rsidRPr="00944A9E">
              <w:t>15 – 30</w:t>
            </w:r>
          </w:p>
        </w:tc>
        <w:tc>
          <w:tcPr>
            <w:tcW w:w="851" w:type="dxa"/>
            <w:vAlign w:val="center"/>
          </w:tcPr>
          <w:p w:rsidR="007A7659" w:rsidRPr="00944A9E" w:rsidRDefault="007A7659" w:rsidP="00E7344C">
            <w:pPr>
              <w:jc w:val="center"/>
              <w:rPr>
                <w:b/>
              </w:rPr>
            </w:pPr>
            <w:r w:rsidRPr="00944A9E">
              <w:rPr>
                <w:b/>
              </w:rPr>
              <w:t>15</w:t>
            </w:r>
          </w:p>
        </w:tc>
        <w:tc>
          <w:tcPr>
            <w:tcW w:w="1417" w:type="dxa"/>
            <w:vAlign w:val="center"/>
          </w:tcPr>
          <w:p w:rsidR="007A7659" w:rsidRPr="00944A9E" w:rsidRDefault="007A7659" w:rsidP="00E7344C">
            <w:pPr>
              <w:jc w:val="center"/>
            </w:pPr>
            <w:r w:rsidRPr="00944A9E">
              <w:t>450 – 900</w:t>
            </w:r>
          </w:p>
        </w:tc>
        <w:tc>
          <w:tcPr>
            <w:tcW w:w="1210" w:type="dxa"/>
            <w:vAlign w:val="center"/>
          </w:tcPr>
          <w:p w:rsidR="007A7659" w:rsidRPr="00944A9E" w:rsidRDefault="007A7659" w:rsidP="00E7344C">
            <w:pPr>
              <w:jc w:val="center"/>
              <w:rPr>
                <w:b/>
              </w:rPr>
            </w:pPr>
            <w:r w:rsidRPr="00944A9E">
              <w:rPr>
                <w:b/>
              </w:rPr>
              <w:t>450</w:t>
            </w:r>
          </w:p>
        </w:tc>
      </w:tr>
    </w:tbl>
    <w:p w:rsidR="007A7659" w:rsidRPr="0040774B" w:rsidRDefault="007A7659" w:rsidP="00E7344C">
      <w:del w:id="5948" w:author="Viktor Pacholík" w:date="2019-09-24T21:14:00Z">
        <w:r w:rsidRPr="00944A9E" w:rsidDel="00FA2F26">
          <w:br/>
        </w:r>
      </w:del>
    </w:p>
    <w:p w:rsidR="002958B9" w:rsidRDefault="002958B9">
      <w:r>
        <w:br w:type="page"/>
      </w:r>
    </w:p>
    <w:p w:rsidR="007A7659" w:rsidRPr="0040774B" w:rsidRDefault="007A7659" w:rsidP="00E7344C">
      <w:r w:rsidRPr="0040774B">
        <w:t>Standardy 2.13</w:t>
      </w:r>
      <w:r>
        <w:t>bp</w:t>
      </w:r>
      <w:r w:rsidRPr="0040774B">
        <w:t>, 2.15</w:t>
      </w:r>
      <w:r>
        <w:t>bp</w:t>
      </w:r>
    </w:p>
    <w:p w:rsidR="007A7659" w:rsidRPr="0040774B" w:rsidRDefault="007A7659" w:rsidP="00E7344C"/>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Rozsah povinné odborné praxe a specifika spolupráce s praxí </w:t>
      </w:r>
    </w:p>
    <w:p w:rsidR="007A7659" w:rsidRPr="0040774B" w:rsidRDefault="007A7659" w:rsidP="00E7344C">
      <w:pPr>
        <w:rPr>
          <w:lang w:eastAsia="en-US"/>
        </w:rPr>
      </w:pPr>
    </w:p>
    <w:p w:rsidR="007A7659" w:rsidRDefault="007A7659" w:rsidP="00E7344C">
      <w:pPr>
        <w:jc w:val="both"/>
        <w:rPr>
          <w:lang w:eastAsia="en-US"/>
        </w:rPr>
      </w:pPr>
      <w:r>
        <w:rPr>
          <w:lang w:eastAsia="en-US"/>
        </w:rPr>
        <w:t>Studijní</w:t>
      </w:r>
      <w:r w:rsidRPr="00487289">
        <w:rPr>
          <w:lang w:eastAsia="en-US"/>
        </w:rPr>
        <w:t xml:space="preserve"> program je navržen tak, aby obsahoval </w:t>
      </w:r>
      <w:r>
        <w:rPr>
          <w:lang w:eastAsia="en-US"/>
        </w:rPr>
        <w:t xml:space="preserve">požadovanou </w:t>
      </w:r>
      <w:r w:rsidRPr="00487289">
        <w:rPr>
          <w:lang w:eastAsia="en-US"/>
        </w:rPr>
        <w:t>pedagogickou praxi studentů</w:t>
      </w:r>
      <w:r w:rsidR="005E7AD6">
        <w:rPr>
          <w:lang w:eastAsia="en-US"/>
        </w:rPr>
        <w:t>, její reflexi a výzkum</w:t>
      </w:r>
      <w:r w:rsidRPr="00487289">
        <w:rPr>
          <w:lang w:eastAsia="en-US"/>
        </w:rPr>
        <w:t>. Praxe je rozložena</w:t>
      </w:r>
      <w:r w:rsidR="00A247DF">
        <w:rPr>
          <w:lang w:eastAsia="en-US"/>
        </w:rPr>
        <w:t xml:space="preserve"> </w:t>
      </w:r>
      <w:r w:rsidRPr="00487289">
        <w:rPr>
          <w:lang w:eastAsia="en-US"/>
        </w:rPr>
        <w:t xml:space="preserve">a uskutečňuje se prostřednictvím dílčích </w:t>
      </w:r>
      <w:r>
        <w:rPr>
          <w:lang w:eastAsia="en-US"/>
        </w:rPr>
        <w:t xml:space="preserve">hospitačně-asistentských </w:t>
      </w:r>
      <w:r w:rsidRPr="00487289">
        <w:rPr>
          <w:lang w:eastAsia="en-US"/>
        </w:rPr>
        <w:t xml:space="preserve">praxí, průběžné a výcvikové praxe s finální realizací souvislé pedagogické praxe a tvorby portfolia s deníkem učitele (viz část B-IV této žádosti). Studenti mají možnost rovněž participovat na různých dobrovolnických aktivitách nejenom ve fakultních </w:t>
      </w:r>
      <w:r>
        <w:rPr>
          <w:lang w:eastAsia="en-US"/>
        </w:rPr>
        <w:t xml:space="preserve">základních </w:t>
      </w:r>
      <w:r w:rsidRPr="00487289">
        <w:rPr>
          <w:lang w:eastAsia="en-US"/>
        </w:rPr>
        <w:t>školách, ale i školách spolupracujících s pracovištěm realizujícím studijní program, například v rámci projektové činnosti (viz čás</w:t>
      </w:r>
      <w:r>
        <w:rPr>
          <w:lang w:eastAsia="en-US"/>
        </w:rPr>
        <w:t>t</w:t>
      </w:r>
      <w:r w:rsidRPr="00487289">
        <w:rPr>
          <w:lang w:eastAsia="en-US"/>
        </w:rPr>
        <w:t xml:space="preserve"> C-II této žádosti).</w:t>
      </w:r>
      <w:r w:rsidR="00300188">
        <w:rPr>
          <w:lang w:eastAsia="en-US"/>
        </w:rPr>
        <w:t xml:space="preserve"> </w:t>
      </w:r>
      <w:r w:rsidRPr="00487289">
        <w:rPr>
          <w:lang w:eastAsia="en-US"/>
        </w:rPr>
        <w:t xml:space="preserve">Jak již bylo uvedeno na jiných místech žádosti (části B-IV, C-II, Standard 1.10), předkládaný studijní program deklaruje intenzivní spolupráci s praxí potřebnou pro naplnění požadavku </w:t>
      </w:r>
      <w:r w:rsidR="005E7AD6">
        <w:rPr>
          <w:lang w:eastAsia="en-US"/>
        </w:rPr>
        <w:t>akademicky</w:t>
      </w:r>
      <w:r w:rsidR="00300188">
        <w:rPr>
          <w:lang w:eastAsia="en-US"/>
        </w:rPr>
        <w:t xml:space="preserve"> </w:t>
      </w:r>
      <w:r w:rsidRPr="00487289">
        <w:rPr>
          <w:lang w:eastAsia="en-US"/>
        </w:rPr>
        <w:t>zaměřeného studijního programu.</w:t>
      </w:r>
    </w:p>
    <w:p w:rsidR="007A7659" w:rsidRDefault="007A7659" w:rsidP="00E7344C">
      <w:pPr>
        <w:jc w:val="both"/>
        <w:rPr>
          <w:lang w:eastAsia="en-US"/>
        </w:rPr>
      </w:pPr>
    </w:p>
    <w:p w:rsidR="00B10A5C" w:rsidRDefault="00B10A5C">
      <w:r>
        <w:br w:type="page"/>
      </w:r>
    </w:p>
    <w:p w:rsidR="007A7659" w:rsidRPr="0040774B" w:rsidRDefault="007A7659" w:rsidP="00E7344C">
      <w:r w:rsidRPr="0040774B">
        <w:t>Standard 2.14</w:t>
      </w:r>
    </w:p>
    <w:p w:rsidR="007A7659" w:rsidRPr="0040774B" w:rsidRDefault="007A7659" w:rsidP="00E7344C"/>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Soulad obsahu studijních předmětů, státních zkoušek a kvalifikačních prací s výsledky učení a profilem absolventa  </w:t>
      </w:r>
    </w:p>
    <w:p w:rsidR="007A7659" w:rsidRPr="0040774B" w:rsidRDefault="007A7659" w:rsidP="00E7344C">
      <w:r w:rsidRPr="0040774B">
        <w:tab/>
      </w:r>
      <w:r w:rsidRPr="0040774B">
        <w:tab/>
      </w:r>
      <w:r w:rsidRPr="0040774B">
        <w:tab/>
      </w:r>
      <w:r w:rsidRPr="0040774B">
        <w:tab/>
      </w:r>
      <w:r w:rsidRPr="0040774B">
        <w:tab/>
      </w:r>
    </w:p>
    <w:p w:rsidR="007A7659" w:rsidRPr="00BF631A" w:rsidRDefault="007A7659" w:rsidP="00E7344C">
      <w:pPr>
        <w:pStyle w:val="Nadpis3"/>
        <w:spacing w:before="0" w:after="0"/>
        <w:rPr>
          <w:rFonts w:ascii="Times New Roman" w:eastAsia="Calibri" w:hAnsi="Times New Roman"/>
          <w:b w:val="0"/>
          <w:bCs w:val="0"/>
          <w:sz w:val="20"/>
          <w:szCs w:val="20"/>
        </w:rPr>
      </w:pPr>
      <w:r w:rsidRPr="00BF631A">
        <w:rPr>
          <w:rFonts w:ascii="Times New Roman" w:hAnsi="Times New Roman"/>
          <w:b w:val="0"/>
          <w:sz w:val="20"/>
          <w:szCs w:val="20"/>
        </w:rPr>
        <w:t xml:space="preserve">Jak je uvedeno v části B-IIa, obsahem </w:t>
      </w:r>
      <w:r w:rsidRPr="00BF631A">
        <w:rPr>
          <w:rFonts w:ascii="Times New Roman" w:eastAsia="Calibri" w:hAnsi="Times New Roman"/>
          <w:b w:val="0"/>
          <w:bCs w:val="0"/>
          <w:sz w:val="20"/>
          <w:szCs w:val="20"/>
        </w:rPr>
        <w:t xml:space="preserve">státní závěrečné zkoušky (SZZ) jsou následující tematické okruhy: </w:t>
      </w:r>
    </w:p>
    <w:p w:rsidR="007A7659" w:rsidRPr="00DE22CC" w:rsidRDefault="007A7659" w:rsidP="00E7344C">
      <w:pPr>
        <w:rPr>
          <w:lang w:eastAsia="en-US"/>
        </w:rPr>
      </w:pPr>
    </w:p>
    <w:p w:rsidR="007A7659" w:rsidRPr="002E26CD" w:rsidRDefault="007A7659" w:rsidP="005D4E35">
      <w:pPr>
        <w:pStyle w:val="Odstavecseseznamem"/>
        <w:numPr>
          <w:ilvl w:val="0"/>
          <w:numId w:val="37"/>
        </w:numPr>
        <w:spacing w:line="276" w:lineRule="auto"/>
        <w:ind w:left="284" w:hanging="284"/>
        <w:jc w:val="both"/>
        <w:rPr>
          <w:lang w:bidi="en-US"/>
        </w:rPr>
      </w:pPr>
      <w:r w:rsidRPr="002E26CD">
        <w:rPr>
          <w:lang w:bidi="en-US"/>
        </w:rPr>
        <w:t xml:space="preserve">Obhajoba </w:t>
      </w:r>
      <w:r w:rsidR="005E7AD6">
        <w:rPr>
          <w:lang w:bidi="en-US"/>
        </w:rPr>
        <w:t xml:space="preserve">výzkumné </w:t>
      </w:r>
      <w:r w:rsidRPr="002E26CD">
        <w:rPr>
          <w:lang w:bidi="en-US"/>
        </w:rPr>
        <w:t>diplomové práce.</w:t>
      </w:r>
    </w:p>
    <w:p w:rsidR="007A7659" w:rsidRPr="002E26CD" w:rsidRDefault="007A7659" w:rsidP="005D4E35">
      <w:pPr>
        <w:pStyle w:val="Odstavecseseznamem"/>
        <w:numPr>
          <w:ilvl w:val="0"/>
          <w:numId w:val="37"/>
        </w:numPr>
        <w:spacing w:line="276" w:lineRule="auto"/>
        <w:ind w:left="284" w:hanging="284"/>
        <w:jc w:val="both"/>
        <w:rPr>
          <w:lang w:bidi="en-US"/>
        </w:rPr>
      </w:pPr>
      <w:r w:rsidRPr="002E26CD">
        <w:rPr>
          <w:lang w:bidi="en-US"/>
        </w:rPr>
        <w:t>Pedagogika a psychologie</w:t>
      </w:r>
      <w:del w:id="5949" w:author="Viktor Pacholík" w:date="2019-09-24T20:34:00Z">
        <w:r w:rsidRPr="002E26CD" w:rsidDel="004D74B1">
          <w:rPr>
            <w:lang w:bidi="en-US"/>
          </w:rPr>
          <w:delText xml:space="preserve"> s řešením profesních problémů</w:delText>
        </w:r>
      </w:del>
      <w:r w:rsidRPr="002E26CD">
        <w:rPr>
          <w:lang w:bidi="en-US"/>
        </w:rPr>
        <w:t>.</w:t>
      </w:r>
    </w:p>
    <w:p w:rsidR="007A7659" w:rsidRPr="002E26CD" w:rsidRDefault="007A7659" w:rsidP="005D4E35">
      <w:pPr>
        <w:pStyle w:val="Odstavecseseznamem"/>
        <w:numPr>
          <w:ilvl w:val="0"/>
          <w:numId w:val="37"/>
        </w:numPr>
        <w:spacing w:line="276" w:lineRule="auto"/>
        <w:ind w:left="284" w:hanging="284"/>
        <w:jc w:val="both"/>
        <w:rPr>
          <w:lang w:bidi="en-US"/>
        </w:rPr>
      </w:pPr>
      <w:r w:rsidRPr="002E26CD">
        <w:rPr>
          <w:lang w:bidi="en-US"/>
        </w:rPr>
        <w:t>Český jazyk a literatura s didaktikou</w:t>
      </w:r>
      <w:del w:id="5950" w:author="Viktor Pacholík" w:date="2019-09-24T20:35:00Z">
        <w:r w:rsidRPr="002E26CD" w:rsidDel="004D74B1">
          <w:rPr>
            <w:lang w:bidi="en-US"/>
          </w:rPr>
          <w:delText xml:space="preserve"> a reflexí profesní praxe</w:delText>
        </w:r>
      </w:del>
      <w:r w:rsidRPr="002E26CD">
        <w:rPr>
          <w:lang w:bidi="en-US"/>
        </w:rPr>
        <w:t>.</w:t>
      </w:r>
    </w:p>
    <w:p w:rsidR="007A7659" w:rsidRPr="002E26CD" w:rsidRDefault="007A7659" w:rsidP="005D4E35">
      <w:pPr>
        <w:pStyle w:val="Odstavecseseznamem"/>
        <w:numPr>
          <w:ilvl w:val="0"/>
          <w:numId w:val="37"/>
        </w:numPr>
        <w:spacing w:line="276" w:lineRule="auto"/>
        <w:ind w:left="284" w:hanging="284"/>
        <w:jc w:val="both"/>
        <w:rPr>
          <w:lang w:bidi="en-US"/>
        </w:rPr>
      </w:pPr>
      <w:r w:rsidRPr="002E26CD">
        <w:rPr>
          <w:lang w:bidi="en-US"/>
        </w:rPr>
        <w:t>Matematika s didaktikou</w:t>
      </w:r>
      <w:del w:id="5951" w:author="Viktor Pacholík" w:date="2019-09-24T20:35:00Z">
        <w:r w:rsidRPr="002E26CD" w:rsidDel="004D74B1">
          <w:rPr>
            <w:lang w:bidi="en-US"/>
          </w:rPr>
          <w:delText xml:space="preserve"> a reflexí profesní praxe</w:delText>
        </w:r>
      </w:del>
      <w:r w:rsidRPr="002E26CD">
        <w:rPr>
          <w:lang w:bidi="en-US"/>
        </w:rPr>
        <w:t>.</w:t>
      </w:r>
    </w:p>
    <w:p w:rsidR="007A7659" w:rsidRDefault="007A7659" w:rsidP="005D4E35">
      <w:pPr>
        <w:pStyle w:val="Odstavecseseznamem"/>
        <w:numPr>
          <w:ilvl w:val="0"/>
          <w:numId w:val="37"/>
        </w:numPr>
        <w:spacing w:line="276" w:lineRule="auto"/>
        <w:ind w:left="284" w:hanging="284"/>
        <w:jc w:val="both"/>
      </w:pPr>
      <w:r w:rsidRPr="002E26CD">
        <w:rPr>
          <w:lang w:bidi="en-US"/>
        </w:rPr>
        <w:t>Výběrový předmět oborové didaktiky</w:t>
      </w:r>
      <w:del w:id="5952" w:author="Viktor Pacholík" w:date="2019-09-24T20:35:00Z">
        <w:r w:rsidRPr="002E26CD" w:rsidDel="004D74B1">
          <w:rPr>
            <w:lang w:bidi="en-US"/>
          </w:rPr>
          <w:delText xml:space="preserve"> s reflexí profesní praxe</w:delText>
        </w:r>
      </w:del>
      <w:r w:rsidRPr="002E26CD">
        <w:rPr>
          <w:lang w:bidi="en-US"/>
        </w:rPr>
        <w:t>.</w:t>
      </w:r>
    </w:p>
    <w:p w:rsidR="007A7659" w:rsidRPr="002E26CD" w:rsidRDefault="007A7659" w:rsidP="00E7344C">
      <w:pPr>
        <w:pStyle w:val="Odstavecseseznamem"/>
        <w:ind w:left="0"/>
        <w:jc w:val="both"/>
      </w:pPr>
    </w:p>
    <w:p w:rsidR="007A7659" w:rsidRPr="00487289" w:rsidRDefault="007A7659" w:rsidP="00E7344C">
      <w:pPr>
        <w:jc w:val="both"/>
        <w:rPr>
          <w:lang w:eastAsia="en-US"/>
        </w:rPr>
      </w:pPr>
      <w:r w:rsidRPr="00487289">
        <w:rPr>
          <w:lang w:eastAsia="en-US"/>
        </w:rPr>
        <w:t xml:space="preserve">V Příloze 1 je uvedena konkretizace těchto okruhů do jednotlivých témat a rovněž literatura ke studiu.  Tematické okruhy byly voleny tak, aby se staly vyústěním a příležitostí k dokladování teoretické znalosti </w:t>
      </w:r>
      <w:r w:rsidR="007814D7">
        <w:rPr>
          <w:lang w:eastAsia="en-US"/>
        </w:rPr>
        <w:br/>
      </w:r>
      <w:r w:rsidRPr="00487289">
        <w:rPr>
          <w:lang w:eastAsia="en-US"/>
        </w:rPr>
        <w:t xml:space="preserve">i praktické dovednosti absolventa a zároveň, aby co nejlépe </w:t>
      </w:r>
      <w:r w:rsidRPr="00A47444">
        <w:rPr>
          <w:lang w:eastAsia="en-US"/>
        </w:rPr>
        <w:t>odrážely</w:t>
      </w:r>
      <w:r w:rsidRPr="00487289">
        <w:rPr>
          <w:lang w:eastAsia="en-US"/>
        </w:rPr>
        <w:t xml:space="preserve"> konkrétní požadavky nezbytné k výkonu učitelství </w:t>
      </w:r>
      <w:r>
        <w:rPr>
          <w:lang w:eastAsia="en-US"/>
        </w:rPr>
        <w:t>na prvním stupni základní školy</w:t>
      </w:r>
      <w:r w:rsidRPr="00487289">
        <w:rPr>
          <w:lang w:eastAsia="en-US"/>
        </w:rPr>
        <w:t>.</w:t>
      </w:r>
    </w:p>
    <w:p w:rsidR="007A7659" w:rsidRPr="00487289" w:rsidRDefault="007A7659" w:rsidP="00E7344C">
      <w:pPr>
        <w:jc w:val="both"/>
        <w:rPr>
          <w:lang w:eastAsia="en-US"/>
        </w:rPr>
      </w:pPr>
      <w:r w:rsidRPr="00487289">
        <w:rPr>
          <w:lang w:eastAsia="en-US"/>
        </w:rPr>
        <w:t xml:space="preserve">Profil absolventa studijního programu koresponduje s obsahem vyučovaných studijních předmětů. </w:t>
      </w:r>
      <w:r w:rsidRPr="00487289">
        <w:rPr>
          <w:rFonts w:eastAsia="Calibri"/>
          <w:bCs/>
        </w:rPr>
        <w:t xml:space="preserve">V souladu s Rámcovým profilem absolventa (v oblasti vzdělávání) Učitelství má absolvent tohoto programu předpoklady pro výkon profese učitele </w:t>
      </w:r>
      <w:r>
        <w:rPr>
          <w:rFonts w:eastAsia="Calibri"/>
          <w:bCs/>
        </w:rPr>
        <w:t xml:space="preserve">prvního stupně základní </w:t>
      </w:r>
      <w:r w:rsidRPr="00487289">
        <w:rPr>
          <w:rFonts w:eastAsia="Calibri"/>
          <w:bCs/>
        </w:rPr>
        <w:t>školy. Disponuje širším spektrem profesních odborných znalostí, které předpokládají především zvládnutí teoretických předmětů profilujícího základu a rovněž</w:t>
      </w:r>
      <w:r w:rsidR="00A247DF">
        <w:rPr>
          <w:rFonts w:eastAsia="Calibri"/>
          <w:bCs/>
        </w:rPr>
        <w:t xml:space="preserve"> </w:t>
      </w:r>
      <w:r w:rsidRPr="00487289">
        <w:rPr>
          <w:rFonts w:eastAsia="Calibri"/>
          <w:bCs/>
        </w:rPr>
        <w:t xml:space="preserve">profesními odbornými dovednostmi, které se promítají </w:t>
      </w:r>
      <w:r>
        <w:rPr>
          <w:rFonts w:eastAsia="Calibri"/>
          <w:bCs/>
        </w:rPr>
        <w:t>především</w:t>
      </w:r>
      <w:r w:rsidRPr="00487289">
        <w:rPr>
          <w:rFonts w:eastAsia="Calibri"/>
          <w:bCs/>
        </w:rPr>
        <w:t xml:space="preserve"> do předmětů profilujícího základu.</w:t>
      </w:r>
    </w:p>
    <w:p w:rsidR="007A7659" w:rsidRDefault="007A7659" w:rsidP="00E7344C">
      <w:pPr>
        <w:tabs>
          <w:tab w:val="left" w:pos="2835"/>
        </w:tabs>
        <w:jc w:val="both"/>
        <w:rPr>
          <w:rFonts w:eastAsia="Calibri"/>
        </w:rPr>
      </w:pPr>
      <w:r w:rsidRPr="00A47444">
        <w:rPr>
          <w:rFonts w:eastAsia="Calibri"/>
          <w:bCs/>
        </w:rPr>
        <w:t xml:space="preserve">Témata a zaměření </w:t>
      </w:r>
      <w:r w:rsidR="00FA1883">
        <w:rPr>
          <w:rFonts w:eastAsia="Calibri"/>
          <w:bCs/>
        </w:rPr>
        <w:t xml:space="preserve">výzkumných </w:t>
      </w:r>
      <w:r>
        <w:rPr>
          <w:rFonts w:eastAsia="Calibri"/>
          <w:bCs/>
        </w:rPr>
        <w:t xml:space="preserve">diplomových </w:t>
      </w:r>
      <w:r w:rsidRPr="00A47444">
        <w:rPr>
          <w:rFonts w:eastAsia="Calibri"/>
          <w:bCs/>
        </w:rPr>
        <w:t xml:space="preserve">prací </w:t>
      </w:r>
      <w:r w:rsidRPr="00A47444">
        <w:rPr>
          <w:rFonts w:eastAsia="Calibri"/>
        </w:rPr>
        <w:t xml:space="preserve">jsou v souladu s plánovanými výsledky učení a profilem absolventa. Práce </w:t>
      </w:r>
      <w:r>
        <w:rPr>
          <w:rFonts w:eastAsia="Calibri"/>
        </w:rPr>
        <w:t xml:space="preserve">mají </w:t>
      </w:r>
      <w:r w:rsidRPr="00A47444">
        <w:rPr>
          <w:rFonts w:eastAsia="Calibri"/>
        </w:rPr>
        <w:t>charakter výzkumné práce</w:t>
      </w:r>
      <w:r w:rsidR="00FA1883">
        <w:rPr>
          <w:rFonts w:eastAsia="Calibri"/>
        </w:rPr>
        <w:t xml:space="preserve"> v oblasti primární edukace</w:t>
      </w:r>
      <w:r w:rsidRPr="00A47444">
        <w:rPr>
          <w:rFonts w:eastAsia="Calibri"/>
        </w:rPr>
        <w:t xml:space="preserve">. V rámci </w:t>
      </w:r>
      <w:r w:rsidRPr="00A47444">
        <w:t xml:space="preserve">výzkumného zaměřené práce je její součástí empirický výzkum. </w:t>
      </w:r>
      <w:r w:rsidRPr="00A47444">
        <w:rPr>
          <w:rFonts w:eastAsia="Calibri"/>
        </w:rPr>
        <w:t>Tím se zabezpečuje logická provázanost s profilem absolventa studijního programu.</w:t>
      </w:r>
    </w:p>
    <w:p w:rsidR="007A7659" w:rsidRDefault="007A7659" w:rsidP="00E7344C">
      <w:pPr>
        <w:rPr>
          <w:lang w:eastAsia="en-US"/>
        </w:rPr>
      </w:pPr>
    </w:p>
    <w:p w:rsidR="007A7659" w:rsidRPr="0040774B" w:rsidRDefault="007A7659" w:rsidP="00E7344C">
      <w:pPr>
        <w:rPr>
          <w:lang w:eastAsia="en-US"/>
        </w:rPr>
      </w:pPr>
    </w:p>
    <w:p w:rsidR="007A7659" w:rsidRPr="00BF631A" w:rsidRDefault="007A7659" w:rsidP="00E7344C">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Vzdělávací a tvůrčí činnost ve studijním programu</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Standardy 3.1-3.4</w:t>
      </w:r>
    </w:p>
    <w:p w:rsidR="007A7659" w:rsidRPr="0040774B" w:rsidRDefault="007A7659" w:rsidP="00E7344C">
      <w:pPr>
        <w:rPr>
          <w:lang w:eastAsia="en-US"/>
        </w:rPr>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Metody výuky a hodnocení výsledků studia</w:t>
      </w:r>
    </w:p>
    <w:p w:rsidR="007A7659" w:rsidRPr="0040774B" w:rsidRDefault="007A7659" w:rsidP="00E7344C">
      <w:pPr>
        <w:tabs>
          <w:tab w:val="left" w:pos="2835"/>
        </w:tabs>
        <w:jc w:val="both"/>
      </w:pPr>
    </w:p>
    <w:p w:rsidR="007A7659" w:rsidRPr="00487289" w:rsidRDefault="007A7659" w:rsidP="00E7344C">
      <w:pPr>
        <w:tabs>
          <w:tab w:val="left" w:pos="2835"/>
        </w:tabs>
        <w:jc w:val="both"/>
      </w:pPr>
      <w:r w:rsidRPr="00A47444">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w:t>
      </w:r>
      <w:r>
        <w:t>v</w:t>
      </w:r>
      <w:r w:rsidRPr="00A47444">
        <w:t>ání, bádání, reflexi</w:t>
      </w:r>
      <w:r>
        <w:t xml:space="preserve"> a sebe</w:t>
      </w:r>
      <w:r w:rsidRPr="00A47444">
        <w:t>reflexi, hodnocení, analýze zkušeností, vyhodnocování specifických situací a interakcí, do kterých se student dostává. Za</w:t>
      </w:r>
      <w:r w:rsidRPr="00487289">
        <w:t xml:space="preserve"> důležité je v rámci studia považována i práce s odborným textem a rozvoj dovedností v rámci projektových aktivit v průběhu studia i po nástupu do praxe.</w:t>
      </w:r>
      <w:r>
        <w:t xml:space="preserve"> Důraz je kladen také na reflexi a s</w:t>
      </w:r>
      <w:r w:rsidRPr="00944A9E">
        <w:t xml:space="preserve">tudent je </w:t>
      </w:r>
      <w:r>
        <w:t xml:space="preserve">tak </w:t>
      </w:r>
      <w:r w:rsidRPr="00944A9E">
        <w:t>připraven pro pedagogickou reflexi výuky i pedagogickou sebereflexi ve vlastním sebepojetí v celostním modelu vysokoškolského vzdělávání.</w:t>
      </w:r>
    </w:p>
    <w:p w:rsidR="007A7659" w:rsidRPr="00487289" w:rsidRDefault="007A7659" w:rsidP="00E7344C">
      <w:pPr>
        <w:tabs>
          <w:tab w:val="left" w:pos="2835"/>
        </w:tabs>
        <w:jc w:val="both"/>
      </w:pPr>
    </w:p>
    <w:p w:rsidR="007A7659" w:rsidRPr="00487289" w:rsidRDefault="007A7659" w:rsidP="00E7344C">
      <w:pPr>
        <w:tabs>
          <w:tab w:val="left" w:pos="2835"/>
        </w:tabs>
        <w:jc w:val="both"/>
      </w:pPr>
      <w:r w:rsidRPr="00487289">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rsidR="007A7659" w:rsidRPr="00487289" w:rsidRDefault="007A7659" w:rsidP="00E7344C">
      <w:pPr>
        <w:tabs>
          <w:tab w:val="left" w:pos="2835"/>
        </w:tabs>
        <w:jc w:val="both"/>
      </w:pPr>
    </w:p>
    <w:p w:rsidR="007A7659" w:rsidRPr="00487289" w:rsidRDefault="007A7659" w:rsidP="00E7344C">
      <w:pPr>
        <w:tabs>
          <w:tab w:val="left" w:pos="2835"/>
        </w:tabs>
        <w:jc w:val="both"/>
      </w:pPr>
      <w:r w:rsidRPr="00487289">
        <w:t>Rozsah a skladba studijní literatury refle</w:t>
      </w:r>
      <w:r>
        <w:t>k</w:t>
      </w:r>
      <w:r w:rsidRPr="00487289">
        <w:t xml:space="preserve">tuje nároky i zaměření studijního programu, nesporně odráží aktuální stav poznání v pedagogických vědách s ohledem na </w:t>
      </w:r>
      <w:r>
        <w:t xml:space="preserve">primární </w:t>
      </w:r>
      <w:r w:rsidRPr="00487289">
        <w:t xml:space="preserve">pedagogiku a praxi </w:t>
      </w:r>
      <w:r>
        <w:t xml:space="preserve">základních </w:t>
      </w:r>
      <w:r w:rsidRPr="00487289">
        <w:t>škol. Dobře vybavená a efektivně pracující knihovna UTB zabezpečuje dostupnost informačních zdrojů pro studenty programu.</w:t>
      </w:r>
      <w:r>
        <w:t xml:space="preserve"> Údaje </w:t>
      </w:r>
      <w:r w:rsidR="00424597">
        <w:br/>
      </w:r>
      <w:r>
        <w:t xml:space="preserve">o informačním zabezpečení jsou uvedeny v příloze C-II žádosti. </w:t>
      </w:r>
    </w:p>
    <w:p w:rsidR="007A7659" w:rsidRDefault="007A7659" w:rsidP="00E7344C">
      <w:pPr>
        <w:tabs>
          <w:tab w:val="left" w:pos="2835"/>
        </w:tabs>
      </w:pPr>
    </w:p>
    <w:p w:rsidR="007A7659" w:rsidRPr="00487289" w:rsidRDefault="00904281" w:rsidP="00E7344C">
      <w:pPr>
        <w:tabs>
          <w:tab w:val="left" w:pos="2835"/>
        </w:tabs>
        <w:jc w:val="both"/>
      </w:pPr>
      <w:r>
        <w:t>Kritéria</w:t>
      </w:r>
      <w:r w:rsidR="007A7659">
        <w:t>, která</w:t>
      </w:r>
      <w:r w:rsidR="007A7659" w:rsidRPr="0030225F">
        <w:t xml:space="preserve"> odpovídají cílům studia a umožňují objektivní hodnocení, a podle kterých jsou studenti</w:t>
      </w:r>
      <w:r w:rsidR="00F911EF">
        <w:br/>
      </w:r>
      <w:r w:rsidR="007A7659">
        <w:t>i</w:t>
      </w:r>
      <w:r w:rsidR="007A7659" w:rsidRPr="0030225F">
        <w:t xml:space="preserve"> hodnoceni,</w:t>
      </w:r>
      <w:r w:rsidR="007A7659">
        <w:t xml:space="preserve"> jsou zveřejněna </w:t>
      </w:r>
      <w:r w:rsidR="007A7659" w:rsidRPr="0030225F">
        <w:t>ve Studijním a zkušebním řádu UTB</w:t>
      </w:r>
      <w:r w:rsidR="007A7659">
        <w:rPr>
          <w:rStyle w:val="Znakapoznpodarou"/>
        </w:rPr>
        <w:footnoteReference w:id="35"/>
      </w:r>
      <w:r w:rsidR="007A7659" w:rsidRPr="0030225F">
        <w:t>, a to pro všechny formy ověřování studijních výsledků</w:t>
      </w:r>
      <w:r w:rsidR="007A7659">
        <w:t xml:space="preserve">. </w:t>
      </w:r>
    </w:p>
    <w:p w:rsidR="007A7659" w:rsidRPr="0040774B" w:rsidRDefault="007A7659" w:rsidP="00E7344C">
      <w:pPr>
        <w:tabs>
          <w:tab w:val="left" w:pos="2835"/>
        </w:tabs>
      </w:pPr>
    </w:p>
    <w:p w:rsidR="007A7659" w:rsidRPr="0040774B" w:rsidRDefault="007A7659" w:rsidP="00E7344C">
      <w:pPr>
        <w:tabs>
          <w:tab w:val="left" w:pos="2835"/>
        </w:tabs>
      </w:pPr>
      <w:r w:rsidRPr="0040774B">
        <w:tab/>
      </w:r>
      <w:r w:rsidRPr="0040774B">
        <w:tab/>
        <w:t>Standardy 3.5</w:t>
      </w:r>
      <w:r>
        <w:t>bp</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Tvůrčí činnost vztahující se ke studijnímu programu </w:t>
      </w:r>
    </w:p>
    <w:p w:rsidR="007A7659" w:rsidRPr="0040774B" w:rsidRDefault="007A7659" w:rsidP="00E7344C">
      <w:pPr>
        <w:rPr>
          <w:lang w:eastAsia="en-US"/>
        </w:rPr>
      </w:pPr>
    </w:p>
    <w:p w:rsidR="007A7659" w:rsidRDefault="007A7659" w:rsidP="00E7344C">
      <w:pPr>
        <w:jc w:val="both"/>
        <w:rPr>
          <w:lang w:eastAsia="en-US"/>
        </w:rPr>
      </w:pPr>
      <w:r w:rsidRPr="00487289">
        <w:rPr>
          <w:lang w:eastAsia="en-US"/>
        </w:rPr>
        <w:t xml:space="preserve">Tvůrčí činnost vztahující se k předkládanému studijnímu programu je realizována s ohledem na jeho rozvoj </w:t>
      </w:r>
      <w:r w:rsidR="00F911EF">
        <w:rPr>
          <w:lang w:eastAsia="en-US"/>
        </w:rPr>
        <w:br/>
      </w:r>
      <w:r w:rsidRPr="00487289">
        <w:rPr>
          <w:lang w:eastAsia="en-US"/>
        </w:rPr>
        <w:t>a propojení s aktuálními trendy v</w:t>
      </w:r>
      <w:r>
        <w:rPr>
          <w:lang w:eastAsia="en-US"/>
        </w:rPr>
        <w:t> primární</w:t>
      </w:r>
      <w:r w:rsidRPr="00487289">
        <w:rPr>
          <w:lang w:eastAsia="en-US"/>
        </w:rPr>
        <w:t xml:space="preserve"> pedagogice</w:t>
      </w:r>
      <w:r w:rsidR="00FA1883">
        <w:rPr>
          <w:lang w:eastAsia="en-US"/>
        </w:rPr>
        <w:t xml:space="preserve"> a jejich pedagogického výzkumu</w:t>
      </w:r>
      <w:r w:rsidRPr="00487289">
        <w:rPr>
          <w:lang w:eastAsia="en-US"/>
        </w:rPr>
        <w:t xml:space="preserve">. V kartách předmětů (část B-III této žádosti) a personálních kartách (C-I této žádosti) jsou uvedeny publikační výstupy akademických pracovníků </w:t>
      </w:r>
      <w:r w:rsidR="00F911EF">
        <w:rPr>
          <w:lang w:eastAsia="en-US"/>
        </w:rPr>
        <w:t>i</w:t>
      </w:r>
      <w:r w:rsidRPr="00487289">
        <w:rPr>
          <w:lang w:eastAsia="en-US"/>
        </w:rPr>
        <w:t xml:space="preserve"> pracovníků z praxe, kteří se podílejí na jeho realizaci. Tvůrčí činnosti je na pracovišti, kde se realizuje studijní program, věnována velká pozornost, klade se důraz na transfer jejich výsledků a závěrů do výuky a </w:t>
      </w:r>
      <w:r>
        <w:rPr>
          <w:lang w:eastAsia="en-US"/>
        </w:rPr>
        <w:t xml:space="preserve">další </w:t>
      </w:r>
      <w:r w:rsidRPr="00487289">
        <w:rPr>
          <w:lang w:eastAsia="en-US"/>
        </w:rPr>
        <w:t>spolupráce se studenty.</w:t>
      </w:r>
    </w:p>
    <w:p w:rsidR="007A7659" w:rsidRDefault="007A7659" w:rsidP="00E7344C">
      <w:pPr>
        <w:jc w:val="both"/>
        <w:rPr>
          <w:lang w:eastAsia="en-US"/>
        </w:rPr>
      </w:pPr>
    </w:p>
    <w:p w:rsidR="007A7659" w:rsidRDefault="007A7659" w:rsidP="00E7344C">
      <w:pPr>
        <w:jc w:val="both"/>
      </w:pPr>
      <w:r>
        <w:t xml:space="preserve">Tvůrčí činnosti studentů je podporována např.: </w:t>
      </w:r>
    </w:p>
    <w:p w:rsidR="007A7659" w:rsidRDefault="007A7659" w:rsidP="00E7344C">
      <w:pPr>
        <w:jc w:val="both"/>
      </w:pPr>
      <w:r>
        <w:t xml:space="preserve">- </w:t>
      </w:r>
      <w:r w:rsidRPr="007B7B8E">
        <w:t>SVOČ – Studentsk</w:t>
      </w:r>
      <w:r>
        <w:t>ou</w:t>
      </w:r>
      <w:r w:rsidRPr="007B7B8E">
        <w:t xml:space="preserve"> vědeck</w:t>
      </w:r>
      <w:r>
        <w:t>ou</w:t>
      </w:r>
      <w:r w:rsidRPr="007B7B8E">
        <w:t xml:space="preserve"> odborn</w:t>
      </w:r>
      <w:r>
        <w:t xml:space="preserve">ou činností </w:t>
      </w:r>
      <w:r w:rsidRPr="007B7B8E">
        <w:t>studentů</w:t>
      </w:r>
      <w:r>
        <w:t>, která je zaměřena na p</w:t>
      </w:r>
      <w:r w:rsidRPr="007B7B8E">
        <w:t>rezentac</w:t>
      </w:r>
      <w:r>
        <w:t>i</w:t>
      </w:r>
      <w:r w:rsidRPr="007B7B8E">
        <w:t xml:space="preserve"> vědecko</w:t>
      </w:r>
      <w:r>
        <w:t>-</w:t>
      </w:r>
      <w:r w:rsidRPr="007B7B8E">
        <w:t>výzkumných projektů studentů.</w:t>
      </w:r>
    </w:p>
    <w:p w:rsidR="007A7659" w:rsidRDefault="007A7659" w:rsidP="00E7344C">
      <w:pPr>
        <w:jc w:val="both"/>
      </w:pPr>
      <w:r>
        <w:t xml:space="preserve">- IGA – Interní grantová agentura UTB ve Zlíně a zapojuje studenty bakalářských a magisterských studijních programů do oborné vědecko-výzkumné činnosti, která je podpořena každoročně konferencí: </w:t>
      </w:r>
      <w:r w:rsidRPr="00230B2C">
        <w:t xml:space="preserve">Magisterská </w:t>
      </w:r>
      <w:r w:rsidR="00F911EF">
        <w:br/>
      </w:r>
      <w:r w:rsidRPr="00230B2C">
        <w:t>a doktorandská konference studentů Fakulty humanitních studií Fórum mladých výzkumníků zapojených do řešení projektů Interní grantové agentury (IGA) Univerzity Tomáše Bati ve Zlíně</w:t>
      </w:r>
      <w:r>
        <w:t xml:space="preserve">. Z této konference je každoročně vydáván sborník odborných článků studentů za pojených do IGA projektů. Konkrétní projekty jsou uvedeny v příloze C-II této žádosti. </w:t>
      </w:r>
    </w:p>
    <w:p w:rsidR="00B10A5C" w:rsidRDefault="00B10A5C" w:rsidP="00E7344C">
      <w:pPr>
        <w:jc w:val="both"/>
      </w:pPr>
    </w:p>
    <w:p w:rsidR="00B10A5C" w:rsidRPr="00230B2C" w:rsidRDefault="00B10A5C" w:rsidP="00E7344C">
      <w:pPr>
        <w:jc w:val="both"/>
      </w:pPr>
    </w:p>
    <w:p w:rsidR="007A7659" w:rsidRPr="00BF631A" w:rsidRDefault="007A7659" w:rsidP="00E7344C">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Finanční, materiální a další zabezpečení studijního programu</w:t>
      </w:r>
    </w:p>
    <w:p w:rsidR="007A7659" w:rsidRPr="0040774B" w:rsidRDefault="007A7659" w:rsidP="00E7344C">
      <w:pPr>
        <w:tabs>
          <w:tab w:val="left" w:pos="2835"/>
        </w:tabs>
      </w:pPr>
    </w:p>
    <w:p w:rsidR="007A7659" w:rsidRPr="0040774B" w:rsidRDefault="007A7659" w:rsidP="00E7344C">
      <w:pPr>
        <w:tabs>
          <w:tab w:val="left" w:pos="2835"/>
        </w:tabs>
      </w:pPr>
      <w:r w:rsidRPr="0040774B">
        <w:tab/>
      </w:r>
      <w:r w:rsidRPr="0040774B">
        <w:tab/>
        <w:t>Standard 4.1</w:t>
      </w:r>
    </w:p>
    <w:p w:rsidR="007A7659" w:rsidRPr="0040774B" w:rsidRDefault="007A7659" w:rsidP="00E7344C">
      <w:pPr>
        <w:rPr>
          <w:lang w:eastAsia="en-US"/>
        </w:rPr>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Finanční zabezpečení studijního programu </w:t>
      </w:r>
    </w:p>
    <w:p w:rsidR="007A7659" w:rsidRPr="0040774B" w:rsidRDefault="007A7659" w:rsidP="00E7344C">
      <w:pPr>
        <w:tabs>
          <w:tab w:val="left" w:pos="2835"/>
        </w:tabs>
      </w:pPr>
    </w:p>
    <w:p w:rsidR="007A7659" w:rsidRPr="0040774B" w:rsidRDefault="007A7659" w:rsidP="00E7344C">
      <w:pPr>
        <w:tabs>
          <w:tab w:val="left" w:pos="2835"/>
        </w:tabs>
      </w:pPr>
      <w:r w:rsidRPr="0040774B">
        <w:t xml:space="preserve">FHS UTB ve Zlíně má zhodnoceny předpokládané finanční náklady na uskutečňování studijního programu </w:t>
      </w:r>
      <w:r>
        <w:br/>
      </w:r>
      <w:r w:rsidRPr="0040774B">
        <w:t>a výdaje na inovace, má rovněž zajištěny odpovídající zdroje na pokrytí těchto nákladů.</w:t>
      </w:r>
    </w:p>
    <w:p w:rsidR="007A7659" w:rsidRPr="0040774B" w:rsidRDefault="007A7659" w:rsidP="00E7344C">
      <w:pPr>
        <w:tabs>
          <w:tab w:val="left" w:pos="2835"/>
        </w:tabs>
      </w:pPr>
      <w:r w:rsidRPr="0040774B">
        <w:tab/>
      </w:r>
      <w:r w:rsidRPr="0040774B">
        <w:tab/>
      </w:r>
    </w:p>
    <w:p w:rsidR="007A7659" w:rsidRPr="0040774B" w:rsidRDefault="007A7659" w:rsidP="00E7344C">
      <w:pPr>
        <w:tabs>
          <w:tab w:val="left" w:pos="2835"/>
        </w:tabs>
      </w:pPr>
      <w:r w:rsidRPr="0040774B">
        <w:tab/>
      </w:r>
      <w:r w:rsidRPr="0040774B">
        <w:tab/>
        <w:t>Standard 4.2</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Materiální a technické zabezpečení studijního programu </w:t>
      </w:r>
    </w:p>
    <w:p w:rsidR="007A7659" w:rsidRDefault="007A7659" w:rsidP="00E7344C">
      <w:pPr>
        <w:tabs>
          <w:tab w:val="left" w:pos="2835"/>
        </w:tabs>
      </w:pPr>
    </w:p>
    <w:p w:rsidR="007A7659" w:rsidRPr="00487289" w:rsidRDefault="007A7659" w:rsidP="00E7344C">
      <w:pPr>
        <w:shd w:val="clear" w:color="auto" w:fill="FFFFFF" w:themeFill="background1"/>
        <w:tabs>
          <w:tab w:val="left" w:pos="2835"/>
        </w:tabs>
        <w:jc w:val="both"/>
      </w:pPr>
      <w:r w:rsidRPr="00A47444">
        <w:t>FHS UTB ve Zlíně má zajištěnou vhodnou infrastrukturu pro realizaci výuky. Od ledna 2018 sídlí FHS</w:t>
      </w:r>
      <w:r>
        <w:br/>
        <w:t>jako pracoviště, ve kterém se bude program realizovat,</w:t>
      </w:r>
      <w:r w:rsidRPr="00A47444">
        <w:t xml:space="preserve"> ve zcela nových moderních prostorech. Tento nový vzdělávací komplex UTB s označením U18 disponuje odpovídajícím materiálním a technickým zabezpečením, </w:t>
      </w:r>
      <w:r>
        <w:br/>
      </w:r>
      <w:r w:rsidRPr="00A47444">
        <w:t xml:space="preserve">s dostatečnými výukovými a studijními prostory. Zabezpečeno je dobré vybavení učeben reflektující na potřeby a </w:t>
      </w:r>
      <w:r w:rsidRPr="0030225F">
        <w:t>počty studentů, přirozeně s ohledem na požadavky a profil studijního programu. V prostorách tak byly vybudovány kupříkladu speciální učebny pro hudební a výtvarné vzdělávání nebo laboratoř pro</w:t>
      </w:r>
      <w:r>
        <w:t xml:space="preserve"> výuku v oblasti přírodních věd a multimediální jazykové učebny. </w:t>
      </w:r>
    </w:p>
    <w:p w:rsidR="007A7659" w:rsidRPr="0040774B" w:rsidRDefault="007A7659" w:rsidP="00E7344C">
      <w:pPr>
        <w:tabs>
          <w:tab w:val="left" w:pos="2835"/>
        </w:tabs>
      </w:pPr>
    </w:p>
    <w:p w:rsidR="007A7659" w:rsidRPr="0040774B" w:rsidRDefault="007A7659" w:rsidP="00E7344C">
      <w:pPr>
        <w:tabs>
          <w:tab w:val="left" w:pos="2835"/>
        </w:tabs>
      </w:pPr>
      <w:r w:rsidRPr="0040774B">
        <w:tab/>
      </w:r>
      <w:r w:rsidRPr="0040774B">
        <w:tab/>
        <w:t>Standard 4.3</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Odborná literatura a elektronické d</w:t>
      </w:r>
      <w:r w:rsidR="00BF631A">
        <w:rPr>
          <w:rFonts w:ascii="Times New Roman" w:hAnsi="Times New Roman"/>
          <w:szCs w:val="20"/>
        </w:rPr>
        <w:t xml:space="preserve">atabáze odpovídající studijnímu </w:t>
      </w:r>
      <w:r w:rsidRPr="0040774B">
        <w:rPr>
          <w:rFonts w:ascii="Times New Roman" w:hAnsi="Times New Roman"/>
          <w:szCs w:val="20"/>
        </w:rPr>
        <w:t xml:space="preserve">programu </w:t>
      </w:r>
    </w:p>
    <w:p w:rsidR="007A7659" w:rsidRPr="0040774B" w:rsidRDefault="007A7659" w:rsidP="00E7344C">
      <w:pPr>
        <w:tabs>
          <w:tab w:val="left" w:pos="2835"/>
        </w:tabs>
      </w:pPr>
    </w:p>
    <w:p w:rsidR="007A7659" w:rsidRPr="00487289" w:rsidRDefault="007A7659" w:rsidP="00E7344C">
      <w:pPr>
        <w:tabs>
          <w:tab w:val="left" w:pos="2835"/>
        </w:tabs>
        <w:jc w:val="both"/>
      </w:pPr>
      <w:r w:rsidRPr="00487289">
        <w:t>Jak je uvedeno v</w:t>
      </w:r>
      <w:r w:rsidR="00A247DF">
        <w:t xml:space="preserve"> </w:t>
      </w:r>
      <w:r w:rsidRPr="00487289">
        <w:t>částech C-III a Standard 1.12 této žádosti, studenti mají dostatečný prostor pro studium, rovněž přístup k odborné literatuře a da</w:t>
      </w:r>
      <w:r>
        <w:t>l</w:t>
      </w:r>
      <w:r w:rsidRPr="00487289">
        <w:t>ším informačním zdrojům od</w:t>
      </w:r>
      <w:r>
        <w:t>p</w:t>
      </w:r>
      <w:r w:rsidRPr="00487289">
        <w:t>ovídajícím studijnímu programu. Dílčí aktivitou pracoviště (Ústav školní pedagogiky) pro studenty programů, které realizuje, je zří</w:t>
      </w:r>
      <w:r>
        <w:t>zení tzv. Miniknihovny nacházející se v prostorách K</w:t>
      </w:r>
      <w:r w:rsidRPr="00487289">
        <w:t>nihovny UTB. Miniknihovna obsahuje aktuálně 562 nejnovějších domácích, ale především zahraničních titulů s úzkou specifikací na pedagogické vědy a výzkum. Tituly byly zabezpečeny z projektů pracoviště a jsou k dispozici především jeho studentům.</w:t>
      </w:r>
    </w:p>
    <w:p w:rsidR="007A7659" w:rsidRPr="0040774B" w:rsidRDefault="007A7659" w:rsidP="00E7344C">
      <w:pPr>
        <w:rPr>
          <w:bCs/>
        </w:rPr>
      </w:pPr>
    </w:p>
    <w:p w:rsidR="007A7659" w:rsidRDefault="007A7659" w:rsidP="00E7344C">
      <w:pPr>
        <w:pStyle w:val="Nadpis2"/>
        <w:spacing w:before="0"/>
        <w:rPr>
          <w:rFonts w:ascii="Times New Roman" w:hAnsi="Times New Roman"/>
          <w:bCs w:val="0"/>
          <w:color w:val="auto"/>
          <w:sz w:val="20"/>
          <w:szCs w:val="20"/>
        </w:rPr>
      </w:pPr>
    </w:p>
    <w:p w:rsidR="00B10A5C" w:rsidRDefault="00B10A5C">
      <w:pPr>
        <w:rPr>
          <w:bCs/>
          <w:sz w:val="24"/>
          <w:u w:val="single"/>
        </w:rPr>
      </w:pPr>
      <w:r>
        <w:rPr>
          <w:b/>
          <w:sz w:val="24"/>
          <w:u w:val="single"/>
        </w:rPr>
        <w:br w:type="page"/>
      </w:r>
    </w:p>
    <w:p w:rsidR="007A7659" w:rsidRPr="00BF631A" w:rsidRDefault="007A7659" w:rsidP="00E7344C">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 xml:space="preserve">Garant studijního programu </w:t>
      </w:r>
    </w:p>
    <w:p w:rsidR="007A7659" w:rsidRPr="0040774B" w:rsidRDefault="007A7659" w:rsidP="00E7344C">
      <w:pPr>
        <w:rPr>
          <w:lang w:eastAsia="en-US"/>
        </w:rPr>
      </w:pPr>
    </w:p>
    <w:p w:rsidR="007A7659" w:rsidRPr="0040774B" w:rsidRDefault="007A7659" w:rsidP="00E7344C">
      <w:r w:rsidRPr="0040774B">
        <w:tab/>
      </w:r>
      <w:r w:rsidRPr="0040774B">
        <w:tab/>
      </w:r>
      <w:r w:rsidRPr="0040774B">
        <w:tab/>
      </w:r>
      <w:r w:rsidRPr="0040774B">
        <w:tab/>
      </w:r>
      <w:r w:rsidRPr="0040774B">
        <w:tab/>
        <w:t>Standard 5.1</w:t>
      </w:r>
    </w:p>
    <w:p w:rsidR="007A7659" w:rsidRPr="0040774B" w:rsidRDefault="007A7659" w:rsidP="00E7344C">
      <w:pPr>
        <w:rPr>
          <w:lang w:eastAsia="en-US"/>
        </w:rPr>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Pravomoci a odpovědnost garanta </w:t>
      </w:r>
    </w:p>
    <w:p w:rsidR="007A7659" w:rsidRPr="0040774B" w:rsidRDefault="007A7659" w:rsidP="00E7344C"/>
    <w:p w:rsidR="007A7659" w:rsidRPr="00487289" w:rsidRDefault="007A7659" w:rsidP="00E7344C">
      <w:pPr>
        <w:jc w:val="both"/>
      </w:pPr>
      <w:r w:rsidRPr="00487289">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487289">
        <w:rPr>
          <w:rStyle w:val="Znakapoznpodarou"/>
        </w:rPr>
        <w:footnoteReference w:id="36"/>
      </w:r>
      <w:r w:rsidRPr="00487289">
        <w:t xml:space="preserve"> Jasně vymezuje postavení, práva a povinnosti garanta a jeho vztah k řediteli ústavu, na kterém se program má realizovat.</w:t>
      </w:r>
    </w:p>
    <w:p w:rsidR="007A7659" w:rsidRPr="0040774B" w:rsidRDefault="007A7659" w:rsidP="00E7344C"/>
    <w:p w:rsidR="00B10A5C" w:rsidRDefault="007A7659" w:rsidP="00E7344C">
      <w:r w:rsidRPr="0040774B">
        <w:tab/>
      </w:r>
      <w:r w:rsidRPr="0040774B">
        <w:tab/>
      </w:r>
      <w:r w:rsidRPr="0040774B">
        <w:tab/>
      </w:r>
      <w:r w:rsidRPr="0040774B">
        <w:tab/>
      </w:r>
      <w:r w:rsidRPr="0040774B">
        <w:tab/>
      </w:r>
    </w:p>
    <w:p w:rsidR="007A7659" w:rsidRPr="0040774B" w:rsidRDefault="007A7659" w:rsidP="00E7344C">
      <w:r w:rsidRPr="0040774B">
        <w:t>Standardy 5.2</w:t>
      </w:r>
      <w:r>
        <w:t>bp</w:t>
      </w:r>
      <w:r w:rsidRPr="0040774B">
        <w:t>-5.4</w:t>
      </w:r>
    </w:p>
    <w:p w:rsidR="007A7659" w:rsidRPr="0040774B" w:rsidRDefault="007A7659" w:rsidP="00E7344C"/>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Zhodnocení osoby garanta z hlediska naplnění standardů </w:t>
      </w:r>
    </w:p>
    <w:p w:rsidR="007A7659" w:rsidRPr="0040774B" w:rsidRDefault="007A7659" w:rsidP="00E7344C">
      <w:pPr>
        <w:rPr>
          <w:lang w:eastAsia="en-US"/>
        </w:rPr>
      </w:pPr>
    </w:p>
    <w:p w:rsidR="007A7659" w:rsidRPr="00487289" w:rsidRDefault="007A7659" w:rsidP="00E7344C">
      <w:pPr>
        <w:jc w:val="both"/>
        <w:rPr>
          <w:lang w:eastAsia="en-US"/>
        </w:rPr>
      </w:pPr>
      <w:r w:rsidRPr="00487289">
        <w:rPr>
          <w:lang w:eastAsia="en-US"/>
        </w:rPr>
        <w:t>Garantem předkládaného studijního programu je akademický pracovník, který byl jmenován</w:t>
      </w:r>
      <w:r>
        <w:rPr>
          <w:lang w:eastAsia="en-US"/>
        </w:rPr>
        <w:t xml:space="preserve"> profesorem</w:t>
      </w:r>
      <w:r w:rsidRPr="00487289">
        <w:rPr>
          <w:lang w:eastAsia="en-US"/>
        </w:rPr>
        <w:t xml:space="preserve">. </w:t>
      </w:r>
      <w:r>
        <w:rPr>
          <w:lang w:eastAsia="en-US"/>
        </w:rPr>
        <w:t xml:space="preserve">Prof. PhDr. Hana Lukášová, CSc. </w:t>
      </w:r>
      <w:r w:rsidRPr="00487289">
        <w:rPr>
          <w:lang w:eastAsia="en-US"/>
        </w:rPr>
        <w:t>disponuje odborno</w:t>
      </w:r>
      <w:r>
        <w:rPr>
          <w:lang w:eastAsia="en-US"/>
        </w:rPr>
        <w:t>u kvalifikací</w:t>
      </w:r>
      <w:r w:rsidRPr="00487289">
        <w:rPr>
          <w:lang w:eastAsia="en-US"/>
        </w:rPr>
        <w:t xml:space="preserve"> vztahující se k danému studijnímu programu </w:t>
      </w:r>
      <w:r w:rsidR="00F911EF">
        <w:rPr>
          <w:lang w:eastAsia="en-US"/>
        </w:rPr>
        <w:br/>
      </w:r>
      <w:r w:rsidRPr="00487289">
        <w:rPr>
          <w:lang w:eastAsia="en-US"/>
        </w:rPr>
        <w:t xml:space="preserve">a v posledních 5 letech vykonávala tvůrčí činnost, která odpovídá oblasti vzdělávání, v rámci které má být předkládaný </w:t>
      </w:r>
      <w:r>
        <w:rPr>
          <w:lang w:eastAsia="en-US"/>
        </w:rPr>
        <w:t xml:space="preserve">magisterský </w:t>
      </w:r>
      <w:r w:rsidRPr="00487289">
        <w:rPr>
          <w:lang w:eastAsia="en-US"/>
        </w:rPr>
        <w:t>profesně zaměřený studijní program uskutečňován (viz personální karta).</w:t>
      </w:r>
    </w:p>
    <w:p w:rsidR="007A7659" w:rsidRPr="0040774B" w:rsidRDefault="007A7659" w:rsidP="00E7344C">
      <w:pPr>
        <w:rPr>
          <w:lang w:eastAsia="en-US"/>
        </w:rPr>
      </w:pPr>
    </w:p>
    <w:p w:rsidR="007A7659" w:rsidRPr="00487289" w:rsidRDefault="007A7659" w:rsidP="00E7344C">
      <w:pPr>
        <w:jc w:val="both"/>
        <w:rPr>
          <w:lang w:eastAsia="en-US"/>
        </w:rPr>
      </w:pPr>
      <w:r>
        <w:rPr>
          <w:lang w:eastAsia="en-US"/>
        </w:rPr>
        <w:t xml:space="preserve">Prof. PhDr. Hana Lukášová, CSc. </w:t>
      </w:r>
      <w:r w:rsidRPr="00487289">
        <w:rPr>
          <w:lang w:eastAsia="en-US"/>
        </w:rPr>
        <w:t>je akademickým pracovníkem FHS UTB v</w:t>
      </w:r>
      <w:r>
        <w:rPr>
          <w:lang w:eastAsia="en-US"/>
        </w:rPr>
        <w:t>e Zlíně, kde působí od roku 2014</w:t>
      </w:r>
      <w:r w:rsidRPr="00487289">
        <w:rPr>
          <w:lang w:eastAsia="en-US"/>
        </w:rPr>
        <w:t xml:space="preserve"> na základě pracovního poměru s celkovou týdenní pracovní dobou odpovídající stanovené týdenní pracovní době podle §79 zákoníku práce.</w:t>
      </w:r>
    </w:p>
    <w:p w:rsidR="007A7659" w:rsidRPr="0040774B" w:rsidRDefault="007A7659" w:rsidP="00E7344C">
      <w:pPr>
        <w:jc w:val="both"/>
        <w:rPr>
          <w:lang w:eastAsia="en-US"/>
        </w:rPr>
      </w:pPr>
    </w:p>
    <w:p w:rsidR="007A7659" w:rsidRPr="004D74B1" w:rsidRDefault="007A7659" w:rsidP="00E7344C">
      <w:pPr>
        <w:jc w:val="both"/>
        <w:rPr>
          <w:lang w:eastAsia="en-US"/>
        </w:rPr>
      </w:pPr>
      <w:r>
        <w:rPr>
          <w:lang w:eastAsia="en-US"/>
        </w:rPr>
        <w:t>Prof. PhDr. Hana Lukášová, CSc. jako potenciální garant</w:t>
      </w:r>
      <w:r w:rsidRPr="00487289">
        <w:rPr>
          <w:lang w:eastAsia="en-US"/>
        </w:rPr>
        <w:t xml:space="preserve"> splňuje podmínky týkající se maximálního počtu garantovaných studijních programů. V případě garantování předkládaného studijního programu by byla garantkou jedno</w:t>
      </w:r>
      <w:r w:rsidRPr="004D74B1">
        <w:rPr>
          <w:lang w:eastAsia="en-US"/>
        </w:rPr>
        <w:t>ho studijního programu.</w:t>
      </w:r>
    </w:p>
    <w:p w:rsidR="004D74B1" w:rsidRPr="004D74B1" w:rsidRDefault="004D74B1" w:rsidP="004D74B1">
      <w:pPr>
        <w:jc w:val="both"/>
        <w:rPr>
          <w:ins w:id="5953" w:author="Viktor Pacholík" w:date="2019-09-24T20:36:00Z"/>
          <w:lang w:eastAsia="en-US"/>
        </w:rPr>
      </w:pPr>
      <w:ins w:id="5954" w:author="Viktor Pacholík" w:date="2019-09-24T20:36:00Z">
        <w:r w:rsidRPr="004D74B1">
          <w:rPr>
            <w:lang w:eastAsia="en-US"/>
          </w:rPr>
          <w:t>Na pracovišti je vytvořeno klima pro kvalifikační růst kolegů tak, aby si prof. Lukášová postupně vychovávala svého nástupce.</w:t>
        </w:r>
      </w:ins>
    </w:p>
    <w:p w:rsidR="007A7659" w:rsidDel="004D74B1" w:rsidRDefault="00AE60D0" w:rsidP="00E7344C">
      <w:pPr>
        <w:jc w:val="both"/>
        <w:rPr>
          <w:del w:id="5955" w:author="Viktor Pacholík" w:date="2019-09-24T20:36:00Z"/>
          <w:lang w:eastAsia="en-US"/>
        </w:rPr>
      </w:pPr>
      <w:del w:id="5956" w:author="Viktor Pacholík" w:date="2019-09-24T20:36:00Z">
        <w:r w:rsidRPr="00AD6990" w:rsidDel="004D74B1">
          <w:rPr>
            <w:lang w:eastAsia="en-US"/>
          </w:rPr>
          <w:delText>Na pracovi</w:delText>
        </w:r>
        <w:r w:rsidDel="004D74B1">
          <w:rPr>
            <w:lang w:eastAsia="en-US"/>
          </w:rPr>
          <w:delText>šti působí Mgr. et Mgr. Viktor Pacholík, Ph.D., který s garantkou oboru spolupracuje a chystá se k habilitačnímu řízení.</w:delText>
        </w:r>
      </w:del>
    </w:p>
    <w:p w:rsidR="00B10A5C" w:rsidRPr="0040774B" w:rsidRDefault="00B10A5C" w:rsidP="00E7344C">
      <w:pPr>
        <w:jc w:val="both"/>
        <w:rPr>
          <w:lang w:eastAsia="en-US"/>
        </w:rPr>
      </w:pPr>
    </w:p>
    <w:p w:rsidR="007A7659" w:rsidRPr="0040774B" w:rsidRDefault="007A7659" w:rsidP="00E7344C">
      <w:pPr>
        <w:rPr>
          <w:lang w:eastAsia="en-US"/>
        </w:rPr>
      </w:pPr>
    </w:p>
    <w:p w:rsidR="007A7659" w:rsidRPr="00BF631A" w:rsidRDefault="007A7659" w:rsidP="00E7344C">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Personální zabezpečení studijního programu</w:t>
      </w:r>
    </w:p>
    <w:p w:rsidR="007A7659" w:rsidRPr="0040774B" w:rsidRDefault="007A7659" w:rsidP="00E7344C">
      <w:pPr>
        <w:ind w:firstLine="708"/>
      </w:pPr>
    </w:p>
    <w:p w:rsidR="007A7659" w:rsidRPr="0040774B" w:rsidRDefault="007A7659" w:rsidP="00E7344C">
      <w:pPr>
        <w:ind w:firstLine="708"/>
      </w:pPr>
      <w:r w:rsidRPr="0040774B">
        <w:t>Standardy 6.1-6.3, 6.7-6.8</w:t>
      </w:r>
    </w:p>
    <w:p w:rsidR="007A7659" w:rsidRPr="0040774B" w:rsidRDefault="007A7659" w:rsidP="00E7344C">
      <w:pPr>
        <w:rPr>
          <w:lang w:eastAsia="en-US"/>
        </w:rPr>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Zhodnocení celkového personálního zabezpečení studijního programu z hlediska naplnění standardů </w:t>
      </w:r>
    </w:p>
    <w:p w:rsidR="007A7659" w:rsidRPr="0040774B" w:rsidRDefault="007A7659" w:rsidP="00E7344C"/>
    <w:p w:rsidR="00F911EF" w:rsidRDefault="007A7659" w:rsidP="00E7344C">
      <w:pPr>
        <w:jc w:val="both"/>
      </w:pPr>
      <w:r w:rsidRPr="00487289">
        <w:t xml:space="preserve">Personální zabezpečení splňuje požadavky standardů pro akreditaci </w:t>
      </w:r>
      <w:r>
        <w:t xml:space="preserve">magisterského </w:t>
      </w:r>
      <w:r w:rsidRPr="00487289">
        <w:t xml:space="preserve">studijního programu </w:t>
      </w:r>
      <w:r w:rsidR="00F911EF">
        <w:br/>
      </w:r>
      <w:r w:rsidRPr="00487289">
        <w:t xml:space="preserve">i s ohledem na pracovní doby těchto akademických pracovníků. </w:t>
      </w:r>
      <w:r w:rsidRPr="00A47444">
        <w:t>V následující tabulce</w:t>
      </w:r>
      <w:r w:rsidRPr="00487289">
        <w:t xml:space="preserve"> je uveden přehled počtů pracovníků s</w:t>
      </w:r>
      <w:r>
        <w:t> uvedením jejich kvalifikace a působení na UTB nebo mimo ni</w:t>
      </w:r>
      <w:r w:rsidRPr="00487289">
        <w:t>.</w:t>
      </w:r>
      <w:r w:rsidR="0080006B">
        <w:t xml:space="preserve"> </w:t>
      </w:r>
      <w:r w:rsidRPr="00487289">
        <w:t xml:space="preserve">Počet akademických pracovníků zabezpečujících studijní program odpovídá typu studijního programu, formě studia, metodám výuky </w:t>
      </w:r>
    </w:p>
    <w:p w:rsidR="007A7659" w:rsidRDefault="007A7659" w:rsidP="00E7344C">
      <w:pPr>
        <w:jc w:val="both"/>
      </w:pPr>
      <w:r w:rsidRPr="00487289">
        <w:t>a</w:t>
      </w:r>
      <w:r>
        <w:t xml:space="preserve"> předpokládanému počtu studentů.</w:t>
      </w:r>
    </w:p>
    <w:p w:rsidR="007A7659" w:rsidRDefault="007A7659" w:rsidP="00E7344C">
      <w:pPr>
        <w:jc w:val="both"/>
      </w:pPr>
    </w:p>
    <w:p w:rsidR="00B10A5C" w:rsidRDefault="007A7659" w:rsidP="00E7344C">
      <w:pPr>
        <w:jc w:val="both"/>
        <w:rPr>
          <w:lang w:eastAsia="en-US"/>
        </w:rPr>
      </w:pPr>
      <w:r w:rsidRPr="00487289">
        <w:t xml:space="preserve">Jak je zřejmé z části B-IIa této žádosti, studijní program je zabezpečen akademickými pracovníky a odborníky z praxe s příslušnou kvalifikací při zajišťování jednotlivých studijních předmětů. </w:t>
      </w:r>
      <w:r>
        <w:t>V tabulce výše je vidět celková struktura</w:t>
      </w:r>
      <w:r w:rsidRPr="00487289">
        <w:t xml:space="preserve"> pracovníků a adekvátní poměr profesorů, docentů a odborných asisten</w:t>
      </w:r>
      <w:r>
        <w:t>t</w:t>
      </w:r>
      <w:r w:rsidRPr="00487289">
        <w:t xml:space="preserve">ů s PhD., kteří tvoří jádro personálního zajištění studijního programu. Akademičtí pracovníci zabezpečující studijní program mají (kromě externích vyučujících) </w:t>
      </w:r>
      <w:r w:rsidRPr="00487289">
        <w:rPr>
          <w:lang w:eastAsia="en-US"/>
        </w:rPr>
        <w:t>pracovní poměr s celkovou týdenní pracovní dobou odpovídající stanovené týdenní pracovní době podle §79 zákoníku práce. Z tohoto pohledu je personální zajištění p</w:t>
      </w:r>
      <w:r>
        <w:rPr>
          <w:lang w:eastAsia="en-US"/>
        </w:rPr>
        <w:t>r</w:t>
      </w:r>
      <w:r w:rsidRPr="00487289">
        <w:rPr>
          <w:lang w:eastAsia="en-US"/>
        </w:rPr>
        <w:t xml:space="preserve">ogramu stabilní a s dobrou perspektivou dalšího personálního růstu členů týmu. </w:t>
      </w:r>
    </w:p>
    <w:p w:rsidR="00B10A5C" w:rsidRDefault="00B10A5C">
      <w:pPr>
        <w:rPr>
          <w:lang w:eastAsia="en-US"/>
        </w:rPr>
      </w:pPr>
      <w:r>
        <w:rPr>
          <w:lang w:eastAsia="en-US"/>
        </w:rPr>
        <w:br w:type="page"/>
      </w:r>
    </w:p>
    <w:p w:rsidR="007A7659" w:rsidRDefault="007A7659" w:rsidP="00E7344C">
      <w:pPr>
        <w:jc w:val="both"/>
        <w:rPr>
          <w:del w:id="5957" w:author="Hana Navrátilová" w:date="2019-09-24T11:10:00Z"/>
          <w:lang w:eastAsia="en-US"/>
        </w:rPr>
      </w:pPr>
    </w:p>
    <w:p w:rsidR="00564B1A" w:rsidRDefault="00564B1A" w:rsidP="00E7344C">
      <w:pPr>
        <w:jc w:val="both"/>
        <w:rPr>
          <w:del w:id="5958" w:author="Hana Navrátilová" w:date="2019-09-24T11:10:00Z"/>
          <w:lang w:eastAsia="en-US"/>
        </w:rPr>
      </w:pPr>
    </w:p>
    <w:tbl>
      <w:tblPr>
        <w:tblW w:w="9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1056"/>
        <w:gridCol w:w="1098"/>
        <w:gridCol w:w="1057"/>
        <w:gridCol w:w="1057"/>
        <w:gridCol w:w="962"/>
        <w:gridCol w:w="963"/>
        <w:gridCol w:w="1073"/>
      </w:tblGrid>
      <w:tr w:rsidR="00CC7F09" w:rsidRPr="00CC7F09" w:rsidTr="00D825D2">
        <w:trPr>
          <w:jc w:val="center"/>
        </w:trPr>
        <w:tc>
          <w:tcPr>
            <w:tcW w:w="9317" w:type="dxa"/>
            <w:gridSpan w:val="8"/>
            <w:tcBorders>
              <w:bottom w:val="double" w:sz="4" w:space="0" w:color="auto"/>
            </w:tcBorders>
            <w:shd w:val="clear" w:color="auto" w:fill="FBD4B4"/>
          </w:tcPr>
          <w:p w:rsidR="00CC7F09" w:rsidRPr="00D825D2" w:rsidRDefault="00CC7F09" w:rsidP="00CC7F09">
            <w:pPr>
              <w:jc w:val="both"/>
              <w:rPr>
                <w:b/>
              </w:rPr>
            </w:pPr>
            <w:r w:rsidRPr="00D825D2">
              <w:rPr>
                <w:b/>
              </w:rPr>
              <w:t>Personální zabezpečení studijního programu – souhrnné údaje</w:t>
            </w:r>
          </w:p>
        </w:tc>
      </w:tr>
      <w:tr w:rsidR="00CC7F09" w:rsidRPr="00CC7F09" w:rsidTr="00D825D2">
        <w:trPr>
          <w:jc w:val="center"/>
        </w:trPr>
        <w:tc>
          <w:tcPr>
            <w:tcW w:w="1914" w:type="dxa"/>
            <w:tcBorders>
              <w:top w:val="double" w:sz="4" w:space="0" w:color="auto"/>
            </w:tcBorders>
            <w:shd w:val="clear" w:color="auto" w:fill="FBD4B4"/>
          </w:tcPr>
          <w:p w:rsidR="00CC7F09" w:rsidRPr="00CC7F09" w:rsidRDefault="00CC7F09" w:rsidP="00CC7F09">
            <w:pPr>
              <w:jc w:val="both"/>
              <w:rPr>
                <w:b/>
                <w:bCs/>
                <w:lang w:eastAsia="en-US"/>
              </w:rPr>
            </w:pPr>
            <w:r w:rsidRPr="00CC7F09">
              <w:rPr>
                <w:b/>
                <w:bCs/>
                <w:lang w:eastAsia="en-US"/>
              </w:rPr>
              <w:t>Vysoká škola</w:t>
            </w:r>
          </w:p>
        </w:tc>
        <w:tc>
          <w:tcPr>
            <w:tcW w:w="7403" w:type="dxa"/>
            <w:gridSpan w:val="7"/>
            <w:tcBorders>
              <w:top w:val="double" w:sz="4" w:space="0" w:color="auto"/>
            </w:tcBorders>
          </w:tcPr>
          <w:p w:rsidR="00CC7F09" w:rsidRPr="00CC7F09" w:rsidRDefault="00CC7F09" w:rsidP="00CC7F09">
            <w:pPr>
              <w:jc w:val="both"/>
              <w:rPr>
                <w:lang w:eastAsia="en-US"/>
              </w:rPr>
            </w:pPr>
            <w:r w:rsidRPr="00CC7F09">
              <w:rPr>
                <w:lang w:eastAsia="en-US"/>
              </w:rPr>
              <w:t>Univerzita Tomáše Bati ve Zlíně</w:t>
            </w:r>
          </w:p>
        </w:tc>
      </w:tr>
      <w:tr w:rsidR="00CC7F09" w:rsidRPr="00CC7F09" w:rsidTr="00D825D2">
        <w:trPr>
          <w:jc w:val="center"/>
        </w:trPr>
        <w:tc>
          <w:tcPr>
            <w:tcW w:w="1914" w:type="dxa"/>
            <w:shd w:val="clear" w:color="auto" w:fill="FBD4B4"/>
          </w:tcPr>
          <w:p w:rsidR="00CC7F09" w:rsidRPr="00CC7F09" w:rsidRDefault="00CC7F09" w:rsidP="00CC7F09">
            <w:pPr>
              <w:jc w:val="both"/>
              <w:rPr>
                <w:b/>
                <w:bCs/>
                <w:lang w:eastAsia="en-US"/>
              </w:rPr>
            </w:pPr>
            <w:r w:rsidRPr="00CC7F09">
              <w:rPr>
                <w:b/>
                <w:bCs/>
                <w:lang w:eastAsia="en-US"/>
              </w:rPr>
              <w:t>Součást vysoké školy</w:t>
            </w:r>
          </w:p>
        </w:tc>
        <w:tc>
          <w:tcPr>
            <w:tcW w:w="7403" w:type="dxa"/>
            <w:gridSpan w:val="7"/>
          </w:tcPr>
          <w:p w:rsidR="00CC7F09" w:rsidRPr="00CC7F09" w:rsidRDefault="00CC7F09" w:rsidP="00CC7F09">
            <w:pPr>
              <w:jc w:val="both"/>
              <w:rPr>
                <w:lang w:eastAsia="en-US"/>
              </w:rPr>
            </w:pPr>
            <w:r w:rsidRPr="00CC7F09">
              <w:rPr>
                <w:lang w:eastAsia="en-US"/>
              </w:rPr>
              <w:t>Fakulta humanitních studií</w:t>
            </w:r>
          </w:p>
        </w:tc>
      </w:tr>
      <w:tr w:rsidR="00CC7F09" w:rsidRPr="00CC7F09" w:rsidTr="00D825D2">
        <w:trPr>
          <w:jc w:val="center"/>
        </w:trPr>
        <w:tc>
          <w:tcPr>
            <w:tcW w:w="1914" w:type="dxa"/>
            <w:shd w:val="clear" w:color="auto" w:fill="FBD4B4"/>
          </w:tcPr>
          <w:p w:rsidR="00CC7F09" w:rsidRPr="00CC7F09" w:rsidRDefault="00CC7F09" w:rsidP="00CC7F09">
            <w:pPr>
              <w:jc w:val="both"/>
              <w:rPr>
                <w:b/>
                <w:bCs/>
                <w:lang w:eastAsia="en-US"/>
              </w:rPr>
            </w:pPr>
            <w:r w:rsidRPr="00CC7F09">
              <w:rPr>
                <w:b/>
                <w:bCs/>
                <w:lang w:eastAsia="en-US"/>
              </w:rPr>
              <w:t>Název studijního programu</w:t>
            </w:r>
          </w:p>
        </w:tc>
        <w:tc>
          <w:tcPr>
            <w:tcW w:w="7403" w:type="dxa"/>
            <w:gridSpan w:val="7"/>
          </w:tcPr>
          <w:p w:rsidR="00CC7F09" w:rsidRPr="00CC7F09" w:rsidRDefault="00CC7F09" w:rsidP="00CC7F09">
            <w:pPr>
              <w:jc w:val="both"/>
              <w:rPr>
                <w:lang w:eastAsia="en-US"/>
              </w:rPr>
            </w:pPr>
            <w:r w:rsidRPr="00CC7F09">
              <w:rPr>
                <w:lang w:eastAsia="en-US"/>
              </w:rPr>
              <w:t xml:space="preserve">Učitelství pro </w:t>
            </w:r>
            <w:del w:id="5959" w:author="Hana Navrátilová" w:date="2019-09-24T11:10:00Z">
              <w:r w:rsidR="001F22BD">
                <w:delText>1.</w:delText>
              </w:r>
            </w:del>
            <w:ins w:id="5960" w:author="Hana Navrátilová" w:date="2019-09-24T11:10:00Z">
              <w:r w:rsidRPr="00CC7F09">
                <w:rPr>
                  <w:lang w:eastAsia="en-US"/>
                </w:rPr>
                <w:t>první</w:t>
              </w:r>
            </w:ins>
            <w:r w:rsidRPr="00CC7F09">
              <w:rPr>
                <w:lang w:eastAsia="en-US"/>
              </w:rPr>
              <w:t xml:space="preserve"> stupeň základní školy</w:t>
            </w:r>
          </w:p>
        </w:tc>
      </w:tr>
      <w:tr w:rsidR="008A1422" w:rsidRPr="00CC7F09" w:rsidTr="009A2015">
        <w:trPr>
          <w:jc w:val="center"/>
        </w:trPr>
        <w:tc>
          <w:tcPr>
            <w:tcW w:w="1914" w:type="dxa"/>
            <w:shd w:val="clear" w:color="auto" w:fill="FBD4B4"/>
          </w:tcPr>
          <w:p w:rsidR="00CC7F09" w:rsidRPr="00CC7F09" w:rsidRDefault="00CC7F09" w:rsidP="00D825D2">
            <w:pPr>
              <w:jc w:val="both"/>
              <w:rPr>
                <w:b/>
                <w:bCs/>
                <w:lang w:eastAsia="en-US"/>
              </w:rPr>
            </w:pPr>
            <w:r w:rsidRPr="00CC7F09">
              <w:rPr>
                <w:b/>
                <w:bCs/>
                <w:lang w:eastAsia="en-US"/>
              </w:rPr>
              <w:t>Název pracoviště</w:t>
            </w:r>
          </w:p>
        </w:tc>
        <w:tc>
          <w:tcPr>
            <w:tcW w:w="1090" w:type="dxa"/>
            <w:shd w:val="clear" w:color="auto" w:fill="FBD4B4"/>
          </w:tcPr>
          <w:p w:rsidR="00CC7F09" w:rsidRPr="00CC7F09" w:rsidRDefault="00CC7F09" w:rsidP="00CC7F09">
            <w:pPr>
              <w:jc w:val="both"/>
              <w:rPr>
                <w:b/>
                <w:bCs/>
                <w:lang w:eastAsia="en-US"/>
              </w:rPr>
            </w:pPr>
            <w:r w:rsidRPr="00CC7F09">
              <w:rPr>
                <w:b/>
                <w:bCs/>
                <w:lang w:eastAsia="en-US"/>
              </w:rPr>
              <w:t>celkem</w:t>
            </w:r>
          </w:p>
        </w:tc>
        <w:tc>
          <w:tcPr>
            <w:tcW w:w="1091" w:type="dxa"/>
            <w:shd w:val="clear" w:color="auto" w:fill="FBD4B4"/>
          </w:tcPr>
          <w:p w:rsidR="00CC7F09" w:rsidRPr="00CC7F09" w:rsidRDefault="00CC7F09" w:rsidP="00CC7F09">
            <w:pPr>
              <w:jc w:val="both"/>
              <w:rPr>
                <w:b/>
                <w:bCs/>
                <w:lang w:eastAsia="en-US"/>
              </w:rPr>
            </w:pPr>
            <w:r w:rsidRPr="00CC7F09">
              <w:rPr>
                <w:b/>
                <w:bCs/>
                <w:lang w:eastAsia="en-US"/>
              </w:rPr>
              <w:t>profesoři celkem</w:t>
            </w:r>
          </w:p>
        </w:tc>
        <w:tc>
          <w:tcPr>
            <w:tcW w:w="1091" w:type="dxa"/>
            <w:shd w:val="clear" w:color="auto" w:fill="FBD4B4"/>
          </w:tcPr>
          <w:p w:rsidR="00CC7F09" w:rsidRPr="00CC7F09" w:rsidRDefault="00CC7F09" w:rsidP="00CC7F09">
            <w:pPr>
              <w:jc w:val="both"/>
              <w:rPr>
                <w:b/>
                <w:bCs/>
                <w:lang w:eastAsia="en-US"/>
              </w:rPr>
            </w:pPr>
            <w:r w:rsidRPr="00CC7F09">
              <w:rPr>
                <w:b/>
                <w:bCs/>
                <w:lang w:eastAsia="en-US"/>
              </w:rPr>
              <w:t>docenti celkem</w:t>
            </w:r>
          </w:p>
        </w:tc>
        <w:tc>
          <w:tcPr>
            <w:tcW w:w="1091" w:type="dxa"/>
            <w:shd w:val="clear" w:color="auto" w:fill="FBD4B4"/>
          </w:tcPr>
          <w:p w:rsidR="00CC7F09" w:rsidRPr="00CC7F09" w:rsidRDefault="00CC7F09" w:rsidP="00CC7F09">
            <w:pPr>
              <w:jc w:val="both"/>
              <w:rPr>
                <w:b/>
                <w:bCs/>
                <w:lang w:eastAsia="en-US"/>
              </w:rPr>
            </w:pPr>
            <w:r w:rsidRPr="00CC7F09">
              <w:rPr>
                <w:b/>
                <w:bCs/>
                <w:lang w:eastAsia="en-US"/>
              </w:rPr>
              <w:t>odborní</w:t>
            </w:r>
          </w:p>
          <w:p w:rsidR="00CC7F09" w:rsidRPr="00CC7F09" w:rsidRDefault="00CC7F09" w:rsidP="00CC7F09">
            <w:pPr>
              <w:jc w:val="both"/>
              <w:rPr>
                <w:b/>
                <w:bCs/>
                <w:lang w:eastAsia="en-US"/>
              </w:rPr>
            </w:pPr>
            <w:r w:rsidRPr="00CC7F09">
              <w:rPr>
                <w:b/>
                <w:bCs/>
                <w:lang w:eastAsia="en-US"/>
              </w:rPr>
              <w:t>asistenti</w:t>
            </w:r>
            <w:r w:rsidRPr="00CC7F09">
              <w:rPr>
                <w:b/>
                <w:bCs/>
                <w:lang w:eastAsia="en-US"/>
              </w:rPr>
              <w:br/>
              <w:t>celkem</w:t>
            </w:r>
          </w:p>
        </w:tc>
        <w:tc>
          <w:tcPr>
            <w:tcW w:w="939" w:type="dxa"/>
            <w:shd w:val="clear" w:color="auto" w:fill="FBD4B4"/>
          </w:tcPr>
          <w:p w:rsidR="00CC7F09" w:rsidRPr="00CC7F09" w:rsidRDefault="00CC7F09" w:rsidP="00CC7F09">
            <w:pPr>
              <w:jc w:val="both"/>
              <w:rPr>
                <w:b/>
                <w:bCs/>
                <w:lang w:eastAsia="en-US"/>
              </w:rPr>
            </w:pPr>
            <w:r w:rsidRPr="00CC7F09">
              <w:rPr>
                <w:b/>
                <w:bCs/>
                <w:lang w:eastAsia="en-US"/>
              </w:rPr>
              <w:t>lektoři</w:t>
            </w:r>
          </w:p>
        </w:tc>
        <w:tc>
          <w:tcPr>
            <w:tcW w:w="993" w:type="dxa"/>
            <w:shd w:val="clear" w:color="auto" w:fill="FBD4B4"/>
          </w:tcPr>
          <w:p w:rsidR="00CC7F09" w:rsidRPr="00CC7F09" w:rsidRDefault="00CC7F09" w:rsidP="00CC7F09">
            <w:pPr>
              <w:jc w:val="both"/>
              <w:rPr>
                <w:b/>
                <w:bCs/>
                <w:lang w:eastAsia="en-US"/>
              </w:rPr>
            </w:pPr>
            <w:r w:rsidRPr="00CC7F09">
              <w:rPr>
                <w:b/>
                <w:bCs/>
                <w:lang w:eastAsia="en-US"/>
              </w:rPr>
              <w:t>asistenti</w:t>
            </w:r>
          </w:p>
        </w:tc>
        <w:tc>
          <w:tcPr>
            <w:tcW w:w="1108" w:type="dxa"/>
            <w:shd w:val="clear" w:color="auto" w:fill="FBD4B4"/>
          </w:tcPr>
          <w:p w:rsidR="00CC7F09" w:rsidRPr="00CC7F09" w:rsidRDefault="00CC7F09" w:rsidP="00CC7F09">
            <w:pPr>
              <w:jc w:val="both"/>
              <w:rPr>
                <w:b/>
                <w:bCs/>
                <w:lang w:eastAsia="en-US"/>
              </w:rPr>
            </w:pPr>
            <w:r w:rsidRPr="00CC7F09">
              <w:rPr>
                <w:b/>
                <w:bCs/>
                <w:lang w:eastAsia="en-US"/>
              </w:rPr>
              <w:t>vědečtí pracovníci v hodnosti profesor</w:t>
            </w:r>
          </w:p>
        </w:tc>
      </w:tr>
      <w:tr w:rsidR="008A1422" w:rsidRPr="00CC7F09" w:rsidTr="00E95F00">
        <w:trPr>
          <w:jc w:val="center"/>
        </w:trPr>
        <w:tc>
          <w:tcPr>
            <w:tcW w:w="1914" w:type="dxa"/>
          </w:tcPr>
          <w:p w:rsidR="00CC7F09" w:rsidRPr="00CC7F09" w:rsidRDefault="00CC7F09" w:rsidP="00E95F00">
            <w:pPr>
              <w:rPr>
                <w:lang w:eastAsia="en-US"/>
              </w:rPr>
            </w:pPr>
            <w:r w:rsidRPr="00CC7F09">
              <w:rPr>
                <w:lang w:eastAsia="en-US"/>
              </w:rPr>
              <w:t>Ústav školní pedagogiky/FHS UTB</w:t>
            </w:r>
          </w:p>
        </w:tc>
        <w:tc>
          <w:tcPr>
            <w:tcW w:w="1090" w:type="dxa"/>
            <w:vAlign w:val="center"/>
          </w:tcPr>
          <w:p w:rsidR="00CC7F09" w:rsidRPr="00CC7F09" w:rsidRDefault="000249AB" w:rsidP="00E95F00">
            <w:pPr>
              <w:jc w:val="center"/>
              <w:rPr>
                <w:lang w:eastAsia="en-US"/>
              </w:rPr>
            </w:pPr>
            <w:del w:id="5961" w:author="Hana Navrátilová" w:date="2019-09-24T11:10:00Z">
              <w:r w:rsidRPr="00944A9E">
                <w:delText>1</w:delText>
              </w:r>
              <w:r>
                <w:delText>6</w:delText>
              </w:r>
            </w:del>
            <w:ins w:id="5962" w:author="Hana Navrátilová" w:date="2019-09-24T11:10:00Z">
              <w:r w:rsidR="00CC7F09" w:rsidRPr="00CC7F09">
                <w:rPr>
                  <w:lang w:eastAsia="en-US"/>
                </w:rPr>
                <w:t>20</w:t>
              </w:r>
            </w:ins>
          </w:p>
        </w:tc>
        <w:tc>
          <w:tcPr>
            <w:tcW w:w="1091" w:type="dxa"/>
            <w:vAlign w:val="center"/>
          </w:tcPr>
          <w:p w:rsidR="00CC7F09" w:rsidRPr="00CC7F09" w:rsidRDefault="000249AB" w:rsidP="00E95F00">
            <w:pPr>
              <w:jc w:val="center"/>
              <w:rPr>
                <w:lang w:eastAsia="en-US"/>
              </w:rPr>
            </w:pPr>
            <w:del w:id="5963" w:author="Hana Navrátilová" w:date="2019-09-24T11:10:00Z">
              <w:r>
                <w:delText>3</w:delText>
              </w:r>
            </w:del>
            <w:ins w:id="5964" w:author="Hana Navrátilová" w:date="2019-09-24T11:10:00Z">
              <w:r w:rsidR="00CC7F09" w:rsidRPr="00CC7F09">
                <w:rPr>
                  <w:lang w:eastAsia="en-US"/>
                </w:rPr>
                <w:t>6</w:t>
              </w:r>
            </w:ins>
          </w:p>
        </w:tc>
        <w:tc>
          <w:tcPr>
            <w:tcW w:w="1091" w:type="dxa"/>
            <w:vAlign w:val="center"/>
          </w:tcPr>
          <w:p w:rsidR="00CC7F09" w:rsidRPr="00CC7F09" w:rsidRDefault="000249AB" w:rsidP="00E95F00">
            <w:pPr>
              <w:jc w:val="center"/>
              <w:rPr>
                <w:lang w:eastAsia="en-US"/>
              </w:rPr>
            </w:pPr>
            <w:del w:id="5965" w:author="Hana Navrátilová" w:date="2019-09-24T11:10:00Z">
              <w:r>
                <w:delText>3</w:delText>
              </w:r>
            </w:del>
            <w:ins w:id="5966" w:author="Hana Navrátilová" w:date="2019-09-24T11:10:00Z">
              <w:r w:rsidR="00CC7F09" w:rsidRPr="00CC7F09">
                <w:rPr>
                  <w:lang w:eastAsia="en-US"/>
                </w:rPr>
                <w:t>4</w:t>
              </w:r>
            </w:ins>
          </w:p>
        </w:tc>
        <w:tc>
          <w:tcPr>
            <w:tcW w:w="1091" w:type="dxa"/>
            <w:vAlign w:val="center"/>
          </w:tcPr>
          <w:p w:rsidR="00CC7F09" w:rsidRPr="00CC7F09" w:rsidRDefault="000249AB" w:rsidP="00E95F00">
            <w:pPr>
              <w:jc w:val="center"/>
              <w:rPr>
                <w:lang w:eastAsia="en-US"/>
              </w:rPr>
            </w:pPr>
            <w:del w:id="5967" w:author="Hana Navrátilová" w:date="2019-09-24T11:10:00Z">
              <w:r>
                <w:delText>5</w:delText>
              </w:r>
            </w:del>
            <w:ins w:id="5968" w:author="Hana Navrátilová" w:date="2019-09-24T11:10:00Z">
              <w:r w:rsidR="00CC7F09" w:rsidRPr="00CC7F09">
                <w:rPr>
                  <w:lang w:eastAsia="en-US"/>
                </w:rPr>
                <w:t>7</w:t>
              </w:r>
            </w:ins>
          </w:p>
        </w:tc>
        <w:tc>
          <w:tcPr>
            <w:tcW w:w="939" w:type="dxa"/>
            <w:shd w:val="clear" w:color="auto" w:fill="auto"/>
            <w:vAlign w:val="center"/>
          </w:tcPr>
          <w:p w:rsidR="00CC7F09" w:rsidRPr="00CC7F09" w:rsidRDefault="000249AB" w:rsidP="00E95F00">
            <w:pPr>
              <w:jc w:val="center"/>
              <w:rPr>
                <w:lang w:eastAsia="en-US"/>
              </w:rPr>
            </w:pPr>
            <w:del w:id="5969" w:author="Hana Navrátilová" w:date="2019-09-24T11:10:00Z">
              <w:r w:rsidRPr="00944A9E">
                <w:delText xml:space="preserve"> – </w:delText>
              </w:r>
            </w:del>
            <w:ins w:id="5970" w:author="Hana Navrátilová" w:date="2019-09-24T11:10:00Z">
              <w:r w:rsidR="00CC7F09" w:rsidRPr="00CC7F09">
                <w:rPr>
                  <w:lang w:eastAsia="en-US"/>
                </w:rPr>
                <w:t>–</w:t>
              </w:r>
            </w:ins>
          </w:p>
        </w:tc>
        <w:tc>
          <w:tcPr>
            <w:tcW w:w="993" w:type="dxa"/>
            <w:shd w:val="clear" w:color="auto" w:fill="auto"/>
            <w:vAlign w:val="center"/>
          </w:tcPr>
          <w:p w:rsidR="00CC7F09" w:rsidRPr="00CC7F09" w:rsidRDefault="000249AB" w:rsidP="00E95F00">
            <w:pPr>
              <w:jc w:val="center"/>
              <w:rPr>
                <w:lang w:eastAsia="en-US"/>
              </w:rPr>
            </w:pPr>
            <w:del w:id="5971" w:author="Hana Navrátilová" w:date="2019-09-24T11:10:00Z">
              <w:r>
                <w:delText>5</w:delText>
              </w:r>
            </w:del>
            <w:ins w:id="5972" w:author="Hana Navrátilová" w:date="2019-09-24T11:10:00Z">
              <w:r w:rsidR="00CC7F09" w:rsidRPr="00CC7F09">
                <w:rPr>
                  <w:lang w:eastAsia="en-US"/>
                </w:rPr>
                <w:t>3</w:t>
              </w:r>
            </w:ins>
          </w:p>
        </w:tc>
        <w:tc>
          <w:tcPr>
            <w:tcW w:w="1108" w:type="dxa"/>
            <w:shd w:val="clear" w:color="auto" w:fill="auto"/>
            <w:vAlign w:val="center"/>
          </w:tcPr>
          <w:p w:rsidR="00CC7F09" w:rsidRPr="00CC7F09" w:rsidRDefault="000249AB" w:rsidP="00E95F00">
            <w:pPr>
              <w:jc w:val="center"/>
              <w:rPr>
                <w:lang w:eastAsia="en-US"/>
              </w:rPr>
            </w:pPr>
            <w:del w:id="5973" w:author="Hana Navrátilová" w:date="2019-09-24T11:10:00Z">
              <w:r>
                <w:delText>3</w:delText>
              </w:r>
            </w:del>
            <w:ins w:id="5974" w:author="Hana Navrátilová" w:date="2019-09-24T11:10:00Z">
              <w:r w:rsidR="00CC7F09" w:rsidRPr="00CC7F09">
                <w:rPr>
                  <w:lang w:eastAsia="en-US"/>
                </w:rPr>
                <w:t>-</w:t>
              </w:r>
            </w:ins>
          </w:p>
        </w:tc>
      </w:tr>
      <w:tr w:rsidR="00CC7F09" w:rsidRPr="00CC7F09" w:rsidTr="00D825D2">
        <w:trPr>
          <w:jc w:val="center"/>
        </w:trPr>
        <w:tc>
          <w:tcPr>
            <w:tcW w:w="1914" w:type="dxa"/>
          </w:tcPr>
          <w:p w:rsidR="00CC7F09" w:rsidRPr="00CC7F09" w:rsidRDefault="00CC7F09" w:rsidP="00E95F00">
            <w:pPr>
              <w:rPr>
                <w:lang w:eastAsia="en-US"/>
              </w:rPr>
            </w:pPr>
            <w:r w:rsidRPr="00CC7F09">
              <w:rPr>
                <w:lang w:eastAsia="en-US"/>
              </w:rPr>
              <w:t>Centrum výzkumu/FHS UTB</w:t>
            </w:r>
          </w:p>
        </w:tc>
        <w:tc>
          <w:tcPr>
            <w:tcW w:w="1090" w:type="dxa"/>
            <w:vAlign w:val="center"/>
          </w:tcPr>
          <w:p w:rsidR="00CC7F09" w:rsidRPr="00CC7F09" w:rsidRDefault="000249AB" w:rsidP="00E95F00">
            <w:pPr>
              <w:jc w:val="center"/>
              <w:rPr>
                <w:lang w:eastAsia="en-US"/>
              </w:rPr>
            </w:pPr>
            <w:del w:id="5975" w:author="Hana Navrátilová" w:date="2019-09-24T11:10:00Z">
              <w:r>
                <w:delText>2</w:delText>
              </w:r>
            </w:del>
            <w:ins w:id="5976" w:author="Hana Navrátilová" w:date="2019-09-24T11:10:00Z">
              <w:r w:rsidR="00CC7F09" w:rsidRPr="00CC7F09">
                <w:rPr>
                  <w:lang w:eastAsia="en-US"/>
                </w:rPr>
                <w:t>1</w:t>
              </w:r>
            </w:ins>
          </w:p>
        </w:tc>
        <w:tc>
          <w:tcPr>
            <w:tcW w:w="1091" w:type="dxa"/>
            <w:vAlign w:val="center"/>
          </w:tcPr>
          <w:p w:rsidR="00CC7F09" w:rsidRPr="00CC7F09" w:rsidRDefault="00CC7F09" w:rsidP="00E95F00">
            <w:pPr>
              <w:jc w:val="center"/>
              <w:rPr>
                <w:lang w:eastAsia="en-US"/>
              </w:rPr>
            </w:pPr>
            <w:r w:rsidRPr="00CC7F09">
              <w:rPr>
                <w:lang w:eastAsia="en-US"/>
              </w:rPr>
              <w:t>–</w:t>
            </w:r>
            <w:del w:id="5977" w:author="Hana Navrátilová" w:date="2019-09-24T11:10:00Z">
              <w:r w:rsidR="000249AB" w:rsidRPr="00944A9E">
                <w:delText xml:space="preserve"> </w:delText>
              </w:r>
            </w:del>
          </w:p>
        </w:tc>
        <w:tc>
          <w:tcPr>
            <w:tcW w:w="1091" w:type="dxa"/>
            <w:vAlign w:val="center"/>
          </w:tcPr>
          <w:p w:rsidR="00CC7F09" w:rsidRPr="00CC7F09" w:rsidRDefault="000249AB" w:rsidP="00E95F00">
            <w:pPr>
              <w:jc w:val="center"/>
              <w:rPr>
                <w:lang w:eastAsia="en-US"/>
              </w:rPr>
            </w:pPr>
            <w:del w:id="5978" w:author="Hana Navrátilová" w:date="2019-09-24T11:10:00Z">
              <w:r w:rsidRPr="00944A9E">
                <w:delText xml:space="preserve"> – </w:delText>
              </w:r>
            </w:del>
            <w:ins w:id="5979"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5980" w:author="Hana Navrátilová" w:date="2019-09-24T11:10:00Z">
              <w:r>
                <w:delText>2</w:delText>
              </w:r>
            </w:del>
            <w:ins w:id="5981" w:author="Hana Navrátilová" w:date="2019-09-24T11:10:00Z">
              <w:r w:rsidR="00CC7F09" w:rsidRPr="00CC7F09">
                <w:rPr>
                  <w:lang w:eastAsia="en-US"/>
                </w:rPr>
                <w:t>1</w:t>
              </w:r>
            </w:ins>
          </w:p>
        </w:tc>
        <w:tc>
          <w:tcPr>
            <w:tcW w:w="939" w:type="dxa"/>
            <w:vAlign w:val="center"/>
          </w:tcPr>
          <w:p w:rsidR="00CC7F09" w:rsidRPr="00CC7F09" w:rsidRDefault="000249AB" w:rsidP="00E95F00">
            <w:pPr>
              <w:jc w:val="center"/>
              <w:rPr>
                <w:lang w:eastAsia="en-US"/>
              </w:rPr>
            </w:pPr>
            <w:del w:id="5982" w:author="Hana Navrátilová" w:date="2019-09-24T11:10:00Z">
              <w:r w:rsidRPr="00944A9E">
                <w:delText xml:space="preserve"> – </w:delText>
              </w:r>
            </w:del>
            <w:ins w:id="5983" w:author="Hana Navrátilová" w:date="2019-09-24T11:10:00Z">
              <w:r w:rsidR="00CC7F09" w:rsidRPr="00CC7F09">
                <w:rPr>
                  <w:lang w:eastAsia="en-US"/>
                </w:rPr>
                <w:t>–</w:t>
              </w:r>
            </w:ins>
          </w:p>
        </w:tc>
        <w:tc>
          <w:tcPr>
            <w:tcW w:w="993" w:type="dxa"/>
            <w:vAlign w:val="center"/>
          </w:tcPr>
          <w:p w:rsidR="00CC7F09" w:rsidRPr="00CC7F09" w:rsidRDefault="000249AB" w:rsidP="00E95F00">
            <w:pPr>
              <w:jc w:val="center"/>
              <w:rPr>
                <w:lang w:eastAsia="en-US"/>
              </w:rPr>
            </w:pPr>
            <w:del w:id="5984" w:author="Hana Navrátilová" w:date="2019-09-24T11:10:00Z">
              <w:r w:rsidRPr="00944A9E">
                <w:delText xml:space="preserve"> – </w:delText>
              </w:r>
            </w:del>
            <w:ins w:id="5985" w:author="Hana Navrátilová" w:date="2019-09-24T11:10:00Z">
              <w:r w:rsidR="00CC7F09" w:rsidRPr="00CC7F09">
                <w:rPr>
                  <w:lang w:eastAsia="en-US"/>
                </w:rPr>
                <w:t>–</w:t>
              </w:r>
            </w:ins>
          </w:p>
        </w:tc>
        <w:tc>
          <w:tcPr>
            <w:tcW w:w="1108" w:type="dxa"/>
            <w:vAlign w:val="center"/>
          </w:tcPr>
          <w:p w:rsidR="00CC7F09" w:rsidRPr="00CC7F09" w:rsidRDefault="00CC7F09" w:rsidP="00E95F00">
            <w:pPr>
              <w:jc w:val="center"/>
              <w:rPr>
                <w:lang w:eastAsia="en-US"/>
              </w:rPr>
            </w:pPr>
            <w:r w:rsidRPr="00CC7F09">
              <w:rPr>
                <w:lang w:eastAsia="en-US"/>
              </w:rPr>
              <w:t>–</w:t>
            </w:r>
          </w:p>
        </w:tc>
      </w:tr>
      <w:tr w:rsidR="00CC7F09" w:rsidRPr="00CC7F09" w:rsidTr="00D825D2">
        <w:trPr>
          <w:jc w:val="center"/>
        </w:trPr>
        <w:tc>
          <w:tcPr>
            <w:tcW w:w="1914" w:type="dxa"/>
          </w:tcPr>
          <w:p w:rsidR="00CC7F09" w:rsidRPr="00CC7F09" w:rsidRDefault="00CC7F09" w:rsidP="00E95F00">
            <w:pPr>
              <w:rPr>
                <w:lang w:eastAsia="en-US"/>
              </w:rPr>
            </w:pPr>
            <w:r w:rsidRPr="00CC7F09">
              <w:rPr>
                <w:lang w:eastAsia="en-US"/>
              </w:rPr>
              <w:t>Ústav zdravotnických věd/FHS UTB</w:t>
            </w:r>
          </w:p>
        </w:tc>
        <w:tc>
          <w:tcPr>
            <w:tcW w:w="1090" w:type="dxa"/>
            <w:vAlign w:val="center"/>
          </w:tcPr>
          <w:p w:rsidR="00CC7F09" w:rsidRPr="00CC7F09" w:rsidRDefault="000249AB" w:rsidP="00E95F00">
            <w:pPr>
              <w:jc w:val="center"/>
              <w:rPr>
                <w:lang w:eastAsia="en-US"/>
              </w:rPr>
            </w:pPr>
            <w:del w:id="5986" w:author="Hana Navrátilová" w:date="2019-09-24T11:10:00Z">
              <w:r w:rsidRPr="00944A9E">
                <w:delText>3</w:delText>
              </w:r>
            </w:del>
            <w:ins w:id="5987" w:author="Hana Navrátilová" w:date="2019-09-24T11:10:00Z">
              <w:r w:rsidR="00CC7F09" w:rsidRPr="00CC7F09">
                <w:rPr>
                  <w:lang w:eastAsia="en-US"/>
                </w:rPr>
                <w:t>2</w:t>
              </w:r>
            </w:ins>
          </w:p>
        </w:tc>
        <w:tc>
          <w:tcPr>
            <w:tcW w:w="1091" w:type="dxa"/>
            <w:vAlign w:val="center"/>
          </w:tcPr>
          <w:p w:rsidR="00CC7F09" w:rsidRPr="00CC7F09" w:rsidRDefault="000249AB" w:rsidP="00E95F00">
            <w:pPr>
              <w:jc w:val="center"/>
              <w:rPr>
                <w:lang w:eastAsia="en-US"/>
              </w:rPr>
            </w:pPr>
            <w:del w:id="5988" w:author="Hana Navrátilová" w:date="2019-09-24T11:10:00Z">
              <w:r w:rsidRPr="00944A9E">
                <w:delText xml:space="preserve"> – </w:delText>
              </w:r>
            </w:del>
            <w:ins w:id="5989"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5990" w:author="Hana Navrátilová" w:date="2019-09-24T11:10:00Z">
              <w:r w:rsidRPr="00944A9E">
                <w:delText xml:space="preserve"> – </w:delText>
              </w:r>
            </w:del>
            <w:ins w:id="5991" w:author="Hana Navrátilová" w:date="2019-09-24T11:10:00Z">
              <w:r w:rsidR="00CC7F09" w:rsidRPr="00CC7F09">
                <w:rPr>
                  <w:lang w:eastAsia="en-US"/>
                </w:rPr>
                <w:t>–</w:t>
              </w:r>
            </w:ins>
          </w:p>
        </w:tc>
        <w:tc>
          <w:tcPr>
            <w:tcW w:w="1091" w:type="dxa"/>
            <w:vAlign w:val="center"/>
          </w:tcPr>
          <w:p w:rsidR="00CC7F09" w:rsidRPr="00CC7F09" w:rsidRDefault="00CC7F09" w:rsidP="00E95F00">
            <w:pPr>
              <w:jc w:val="center"/>
              <w:rPr>
                <w:lang w:eastAsia="en-US"/>
              </w:rPr>
            </w:pPr>
            <w:r w:rsidRPr="00CC7F09">
              <w:rPr>
                <w:lang w:eastAsia="en-US"/>
              </w:rPr>
              <w:t>1</w:t>
            </w:r>
          </w:p>
        </w:tc>
        <w:tc>
          <w:tcPr>
            <w:tcW w:w="939" w:type="dxa"/>
            <w:vAlign w:val="center"/>
          </w:tcPr>
          <w:p w:rsidR="00CC7F09" w:rsidRPr="00CC7F09" w:rsidRDefault="000249AB" w:rsidP="00E95F00">
            <w:pPr>
              <w:jc w:val="center"/>
              <w:rPr>
                <w:lang w:eastAsia="en-US"/>
              </w:rPr>
            </w:pPr>
            <w:del w:id="5992" w:author="Hana Navrátilová" w:date="2019-09-24T11:10:00Z">
              <w:r w:rsidRPr="00944A9E">
                <w:delText xml:space="preserve"> – </w:delText>
              </w:r>
            </w:del>
            <w:ins w:id="5993" w:author="Hana Navrátilová" w:date="2019-09-24T11:10:00Z">
              <w:r w:rsidR="00CC7F09" w:rsidRPr="00CC7F09">
                <w:rPr>
                  <w:lang w:eastAsia="en-US"/>
                </w:rPr>
                <w:t>–</w:t>
              </w:r>
            </w:ins>
          </w:p>
        </w:tc>
        <w:tc>
          <w:tcPr>
            <w:tcW w:w="993" w:type="dxa"/>
            <w:vAlign w:val="center"/>
          </w:tcPr>
          <w:p w:rsidR="00CC7F09" w:rsidRPr="00CC7F09" w:rsidRDefault="000249AB" w:rsidP="00E95F00">
            <w:pPr>
              <w:jc w:val="center"/>
              <w:rPr>
                <w:lang w:eastAsia="en-US"/>
              </w:rPr>
            </w:pPr>
            <w:del w:id="5994" w:author="Hana Navrátilová" w:date="2019-09-24T11:10:00Z">
              <w:r>
                <w:delText>2</w:delText>
              </w:r>
            </w:del>
            <w:ins w:id="5995" w:author="Hana Navrátilová" w:date="2019-09-24T11:10:00Z">
              <w:r w:rsidR="00CC7F09" w:rsidRPr="00CC7F09">
                <w:rPr>
                  <w:lang w:eastAsia="en-US"/>
                </w:rPr>
                <w:t>1</w:t>
              </w:r>
            </w:ins>
          </w:p>
        </w:tc>
        <w:tc>
          <w:tcPr>
            <w:tcW w:w="1108" w:type="dxa"/>
            <w:vAlign w:val="center"/>
          </w:tcPr>
          <w:p w:rsidR="00CC7F09" w:rsidRPr="00CC7F09" w:rsidRDefault="000249AB" w:rsidP="00E95F00">
            <w:pPr>
              <w:jc w:val="center"/>
              <w:rPr>
                <w:lang w:eastAsia="en-US"/>
              </w:rPr>
            </w:pPr>
            <w:del w:id="5996" w:author="Hana Navrátilová" w:date="2019-09-24T11:10:00Z">
              <w:r w:rsidRPr="00944A9E">
                <w:delText xml:space="preserve"> – </w:delText>
              </w:r>
            </w:del>
            <w:ins w:id="5997" w:author="Hana Navrátilová" w:date="2019-09-24T11:10:00Z">
              <w:r w:rsidR="00CC7F09" w:rsidRPr="00CC7F09">
                <w:rPr>
                  <w:lang w:eastAsia="en-US"/>
                </w:rPr>
                <w:t>–</w:t>
              </w:r>
            </w:ins>
          </w:p>
        </w:tc>
      </w:tr>
      <w:tr w:rsidR="00CC7F09" w:rsidRPr="00CC7F09" w:rsidTr="00D825D2">
        <w:trPr>
          <w:jc w:val="center"/>
        </w:trPr>
        <w:tc>
          <w:tcPr>
            <w:tcW w:w="1914" w:type="dxa"/>
          </w:tcPr>
          <w:p w:rsidR="00CC7F09" w:rsidRPr="00CC7F09" w:rsidRDefault="00CC7F09" w:rsidP="00E95F00">
            <w:pPr>
              <w:rPr>
                <w:lang w:eastAsia="en-US"/>
              </w:rPr>
            </w:pPr>
            <w:r w:rsidRPr="00CC7F09">
              <w:rPr>
                <w:lang w:eastAsia="en-US"/>
              </w:rPr>
              <w:t>Centrum jazykového vzdělávání/FHS UTB</w:t>
            </w:r>
          </w:p>
        </w:tc>
        <w:tc>
          <w:tcPr>
            <w:tcW w:w="1090" w:type="dxa"/>
            <w:vAlign w:val="center"/>
          </w:tcPr>
          <w:p w:rsidR="00CC7F09" w:rsidRPr="00CC7F09" w:rsidRDefault="000249AB" w:rsidP="00E95F00">
            <w:pPr>
              <w:jc w:val="center"/>
              <w:rPr>
                <w:lang w:eastAsia="en-US"/>
              </w:rPr>
            </w:pPr>
            <w:del w:id="5998" w:author="Hana Navrátilová" w:date="2019-09-24T11:10:00Z">
              <w:r>
                <w:delText>2</w:delText>
              </w:r>
            </w:del>
            <w:ins w:id="5999" w:author="Hana Navrátilová" w:date="2019-09-24T11:10:00Z">
              <w:r w:rsidR="006D3C24">
                <w:rPr>
                  <w:lang w:eastAsia="en-US"/>
                </w:rPr>
                <w:t>3</w:t>
              </w:r>
            </w:ins>
          </w:p>
        </w:tc>
        <w:tc>
          <w:tcPr>
            <w:tcW w:w="1091" w:type="dxa"/>
            <w:vAlign w:val="center"/>
          </w:tcPr>
          <w:p w:rsidR="00CC7F09" w:rsidRPr="00CC7F09" w:rsidRDefault="000249AB" w:rsidP="00E95F00">
            <w:pPr>
              <w:jc w:val="center"/>
              <w:rPr>
                <w:lang w:eastAsia="en-US"/>
              </w:rPr>
            </w:pPr>
            <w:del w:id="6000" w:author="Hana Navrátilová" w:date="2019-09-24T11:10:00Z">
              <w:r w:rsidRPr="00944A9E">
                <w:delText xml:space="preserve"> – </w:delText>
              </w:r>
            </w:del>
            <w:ins w:id="6001"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6002" w:author="Hana Navrátilová" w:date="2019-09-24T11:10:00Z">
              <w:r w:rsidRPr="00944A9E">
                <w:delText xml:space="preserve"> – </w:delText>
              </w:r>
            </w:del>
            <w:ins w:id="6003" w:author="Hana Navrátilová" w:date="2019-09-24T11:10:00Z">
              <w:r w:rsidR="006D3C24">
                <w:rPr>
                  <w:lang w:eastAsia="en-US"/>
                </w:rPr>
                <w:t>1</w:t>
              </w:r>
            </w:ins>
          </w:p>
        </w:tc>
        <w:tc>
          <w:tcPr>
            <w:tcW w:w="1091" w:type="dxa"/>
            <w:vAlign w:val="center"/>
          </w:tcPr>
          <w:p w:rsidR="00CC7F09" w:rsidRPr="00CC7F09" w:rsidRDefault="00CC7F09" w:rsidP="00E95F00">
            <w:pPr>
              <w:jc w:val="center"/>
              <w:rPr>
                <w:lang w:eastAsia="en-US"/>
              </w:rPr>
            </w:pPr>
            <w:r w:rsidRPr="00CC7F09">
              <w:rPr>
                <w:lang w:eastAsia="en-US"/>
              </w:rPr>
              <w:t>1</w:t>
            </w:r>
          </w:p>
        </w:tc>
        <w:tc>
          <w:tcPr>
            <w:tcW w:w="939" w:type="dxa"/>
            <w:vAlign w:val="center"/>
          </w:tcPr>
          <w:p w:rsidR="00CC7F09" w:rsidRPr="00CC7F09" w:rsidRDefault="00CC7F09" w:rsidP="00E95F00">
            <w:pPr>
              <w:jc w:val="center"/>
              <w:rPr>
                <w:lang w:eastAsia="en-US"/>
              </w:rPr>
            </w:pPr>
            <w:r w:rsidRPr="00CC7F09">
              <w:rPr>
                <w:lang w:eastAsia="en-US"/>
              </w:rPr>
              <w:t>1</w:t>
            </w:r>
          </w:p>
        </w:tc>
        <w:tc>
          <w:tcPr>
            <w:tcW w:w="993" w:type="dxa"/>
            <w:vAlign w:val="center"/>
          </w:tcPr>
          <w:p w:rsidR="00CC7F09" w:rsidRPr="00CC7F09" w:rsidRDefault="00CC7F09" w:rsidP="00E95F00">
            <w:pPr>
              <w:jc w:val="center"/>
              <w:rPr>
                <w:lang w:eastAsia="en-US"/>
              </w:rPr>
            </w:pPr>
            <w:r w:rsidRPr="00CC7F09">
              <w:rPr>
                <w:lang w:eastAsia="en-US"/>
              </w:rPr>
              <w:t>–</w:t>
            </w:r>
          </w:p>
        </w:tc>
        <w:tc>
          <w:tcPr>
            <w:tcW w:w="1108" w:type="dxa"/>
            <w:vAlign w:val="center"/>
          </w:tcPr>
          <w:p w:rsidR="00CC7F09" w:rsidRPr="00CC7F09" w:rsidRDefault="000249AB" w:rsidP="00E95F00">
            <w:pPr>
              <w:jc w:val="center"/>
              <w:rPr>
                <w:lang w:eastAsia="en-US"/>
              </w:rPr>
            </w:pPr>
            <w:del w:id="6004" w:author="Hana Navrátilová" w:date="2019-09-24T11:10:00Z">
              <w:r w:rsidRPr="00944A9E">
                <w:delText xml:space="preserve"> – </w:delText>
              </w:r>
            </w:del>
            <w:ins w:id="6005" w:author="Hana Navrátilová" w:date="2019-09-24T11:10:00Z">
              <w:r w:rsidR="00CC7F09" w:rsidRPr="00CC7F09">
                <w:rPr>
                  <w:lang w:eastAsia="en-US"/>
                </w:rPr>
                <w:t>–</w:t>
              </w:r>
            </w:ins>
          </w:p>
        </w:tc>
      </w:tr>
      <w:tr w:rsidR="000249AB" w:rsidRPr="00944A9E" w:rsidTr="000418B7">
        <w:trPr>
          <w:jc w:val="center"/>
          <w:del w:id="6006" w:author="Hana Navrátilová" w:date="2019-09-24T11:10:00Z"/>
        </w:trPr>
        <w:tc>
          <w:tcPr>
            <w:tcW w:w="2123" w:type="dxa"/>
          </w:tcPr>
          <w:p w:rsidR="000249AB" w:rsidRPr="00944A9E" w:rsidRDefault="000249AB" w:rsidP="000249AB">
            <w:pPr>
              <w:rPr>
                <w:del w:id="6007" w:author="Hana Navrátilová" w:date="2019-09-24T11:10:00Z"/>
              </w:rPr>
            </w:pPr>
            <w:del w:id="6008" w:author="Hana Navrátilová" w:date="2019-09-24T11:10:00Z">
              <w:r w:rsidRPr="00944A9E">
                <w:delText xml:space="preserve">Ústav moderních jazyků </w:delText>
              </w:r>
              <w:r w:rsidRPr="00944A9E">
                <w:br/>
                <w:delText>a literatur/FHS UTB</w:delText>
              </w:r>
            </w:del>
          </w:p>
        </w:tc>
        <w:tc>
          <w:tcPr>
            <w:tcW w:w="854" w:type="dxa"/>
          </w:tcPr>
          <w:p w:rsidR="000249AB" w:rsidRPr="00944A9E" w:rsidRDefault="000249AB" w:rsidP="000249AB">
            <w:pPr>
              <w:jc w:val="center"/>
              <w:rPr>
                <w:del w:id="6009" w:author="Hana Navrátilová" w:date="2019-09-24T11:10:00Z"/>
              </w:rPr>
            </w:pPr>
            <w:del w:id="6010" w:author="Hana Navrátilová" w:date="2019-09-24T11:10:00Z">
              <w:r w:rsidRPr="00944A9E">
                <w:delText>–</w:delText>
              </w:r>
            </w:del>
          </w:p>
        </w:tc>
        <w:tc>
          <w:tcPr>
            <w:tcW w:w="1134" w:type="dxa"/>
          </w:tcPr>
          <w:p w:rsidR="000249AB" w:rsidRPr="00944A9E" w:rsidRDefault="000249AB" w:rsidP="000249AB">
            <w:pPr>
              <w:jc w:val="center"/>
              <w:rPr>
                <w:del w:id="6011" w:author="Hana Navrátilová" w:date="2019-09-24T11:10:00Z"/>
              </w:rPr>
            </w:pPr>
            <w:del w:id="6012" w:author="Hana Navrátilová" w:date="2019-09-24T11:10:00Z">
              <w:r w:rsidRPr="00944A9E">
                <w:delText>–</w:delText>
              </w:r>
            </w:del>
          </w:p>
        </w:tc>
        <w:tc>
          <w:tcPr>
            <w:tcW w:w="992" w:type="dxa"/>
          </w:tcPr>
          <w:p w:rsidR="000249AB" w:rsidRPr="00944A9E" w:rsidRDefault="000249AB" w:rsidP="000249AB">
            <w:pPr>
              <w:jc w:val="center"/>
              <w:rPr>
                <w:del w:id="6013" w:author="Hana Navrátilová" w:date="2019-09-24T11:10:00Z"/>
              </w:rPr>
            </w:pPr>
            <w:del w:id="6014" w:author="Hana Navrátilová" w:date="2019-09-24T11:10:00Z">
              <w:r w:rsidRPr="00944A9E">
                <w:delText xml:space="preserve"> – </w:delText>
              </w:r>
            </w:del>
          </w:p>
        </w:tc>
        <w:tc>
          <w:tcPr>
            <w:tcW w:w="993" w:type="dxa"/>
          </w:tcPr>
          <w:p w:rsidR="000249AB" w:rsidRPr="00944A9E" w:rsidRDefault="000249AB" w:rsidP="000249AB">
            <w:pPr>
              <w:jc w:val="center"/>
              <w:rPr>
                <w:del w:id="6015" w:author="Hana Navrátilová" w:date="2019-09-24T11:10:00Z"/>
              </w:rPr>
            </w:pPr>
            <w:del w:id="6016" w:author="Hana Navrátilová" w:date="2019-09-24T11:10:00Z">
              <w:r w:rsidRPr="00944A9E">
                <w:delText xml:space="preserve"> – </w:delText>
              </w:r>
            </w:del>
          </w:p>
        </w:tc>
        <w:tc>
          <w:tcPr>
            <w:tcW w:w="992" w:type="dxa"/>
          </w:tcPr>
          <w:p w:rsidR="000249AB" w:rsidRPr="00944A9E" w:rsidRDefault="000249AB" w:rsidP="000249AB">
            <w:pPr>
              <w:jc w:val="center"/>
              <w:rPr>
                <w:del w:id="6017" w:author="Hana Navrátilová" w:date="2019-09-24T11:10:00Z"/>
              </w:rPr>
            </w:pPr>
            <w:del w:id="6018" w:author="Hana Navrátilová" w:date="2019-09-24T11:10:00Z">
              <w:r w:rsidRPr="00944A9E">
                <w:delText xml:space="preserve"> – </w:delText>
              </w:r>
            </w:del>
          </w:p>
        </w:tc>
        <w:tc>
          <w:tcPr>
            <w:tcW w:w="992" w:type="dxa"/>
          </w:tcPr>
          <w:p w:rsidR="000249AB" w:rsidRPr="00944A9E" w:rsidRDefault="000249AB" w:rsidP="000249AB">
            <w:pPr>
              <w:jc w:val="center"/>
              <w:rPr>
                <w:del w:id="6019" w:author="Hana Navrátilová" w:date="2019-09-24T11:10:00Z"/>
              </w:rPr>
            </w:pPr>
            <w:del w:id="6020" w:author="Hana Navrátilová" w:date="2019-09-24T11:10:00Z">
              <w:r w:rsidRPr="00944A9E">
                <w:delText>–</w:delText>
              </w:r>
            </w:del>
          </w:p>
        </w:tc>
        <w:tc>
          <w:tcPr>
            <w:tcW w:w="965" w:type="dxa"/>
          </w:tcPr>
          <w:p w:rsidR="000249AB" w:rsidRPr="00944A9E" w:rsidRDefault="000249AB" w:rsidP="000249AB">
            <w:pPr>
              <w:jc w:val="center"/>
              <w:rPr>
                <w:del w:id="6021" w:author="Hana Navrátilová" w:date="2019-09-24T11:10:00Z"/>
              </w:rPr>
            </w:pPr>
            <w:del w:id="6022" w:author="Hana Navrátilová" w:date="2019-09-24T11:10:00Z">
              <w:r w:rsidRPr="00944A9E">
                <w:delText xml:space="preserve"> – </w:delText>
              </w:r>
            </w:del>
          </w:p>
        </w:tc>
      </w:tr>
      <w:tr w:rsidR="00CC7F09" w:rsidRPr="00CC7F09" w:rsidTr="00D825D2">
        <w:trPr>
          <w:jc w:val="center"/>
        </w:trPr>
        <w:tc>
          <w:tcPr>
            <w:tcW w:w="1914" w:type="dxa"/>
          </w:tcPr>
          <w:p w:rsidR="00CC7F09" w:rsidRPr="00CC7F09" w:rsidRDefault="00CC7F09" w:rsidP="00E95F00">
            <w:pPr>
              <w:rPr>
                <w:lang w:eastAsia="en-US"/>
              </w:rPr>
            </w:pPr>
            <w:r w:rsidRPr="00CC7F09">
              <w:rPr>
                <w:lang w:eastAsia="en-US"/>
              </w:rPr>
              <w:t>Ústav podnikové ekonomiky/FaME UTB</w:t>
            </w:r>
          </w:p>
        </w:tc>
        <w:tc>
          <w:tcPr>
            <w:tcW w:w="1090" w:type="dxa"/>
            <w:vAlign w:val="center"/>
          </w:tcPr>
          <w:p w:rsidR="00CC7F09" w:rsidRPr="00CC7F09" w:rsidRDefault="00CC7F09" w:rsidP="00E95F00">
            <w:pPr>
              <w:jc w:val="center"/>
              <w:rPr>
                <w:lang w:eastAsia="en-US"/>
              </w:rPr>
            </w:pPr>
            <w:r w:rsidRPr="00CC7F09">
              <w:rPr>
                <w:lang w:eastAsia="en-US"/>
              </w:rPr>
              <w:t>2</w:t>
            </w:r>
          </w:p>
        </w:tc>
        <w:tc>
          <w:tcPr>
            <w:tcW w:w="1091" w:type="dxa"/>
            <w:vAlign w:val="center"/>
          </w:tcPr>
          <w:p w:rsidR="00CC7F09" w:rsidRPr="00CC7F09" w:rsidRDefault="000249AB" w:rsidP="00E95F00">
            <w:pPr>
              <w:jc w:val="center"/>
              <w:rPr>
                <w:lang w:eastAsia="en-US"/>
              </w:rPr>
            </w:pPr>
            <w:del w:id="6023" w:author="Hana Navrátilová" w:date="2019-09-24T11:10:00Z">
              <w:r w:rsidRPr="0034708E">
                <w:delText xml:space="preserve"> – </w:delText>
              </w:r>
            </w:del>
            <w:ins w:id="6024" w:author="Hana Navrátilová" w:date="2019-09-24T11:10:00Z">
              <w:r w:rsidR="00CC7F09" w:rsidRPr="00CC7F09">
                <w:rPr>
                  <w:lang w:eastAsia="en-US"/>
                </w:rPr>
                <w:t>–</w:t>
              </w:r>
            </w:ins>
          </w:p>
        </w:tc>
        <w:tc>
          <w:tcPr>
            <w:tcW w:w="1091" w:type="dxa"/>
            <w:vAlign w:val="center"/>
          </w:tcPr>
          <w:p w:rsidR="00CC7F09" w:rsidRPr="00CC7F09" w:rsidRDefault="00CC7F09" w:rsidP="00E95F00">
            <w:pPr>
              <w:jc w:val="center"/>
              <w:rPr>
                <w:lang w:eastAsia="en-US"/>
              </w:rPr>
            </w:pPr>
            <w:r w:rsidRPr="00CC7F09">
              <w:rPr>
                <w:lang w:eastAsia="en-US"/>
              </w:rPr>
              <w:t>–</w:t>
            </w:r>
          </w:p>
        </w:tc>
        <w:tc>
          <w:tcPr>
            <w:tcW w:w="1091" w:type="dxa"/>
            <w:vAlign w:val="center"/>
          </w:tcPr>
          <w:p w:rsidR="00CC7F09" w:rsidRPr="00CC7F09" w:rsidRDefault="00CC7F09" w:rsidP="00E95F00">
            <w:pPr>
              <w:jc w:val="center"/>
              <w:rPr>
                <w:lang w:eastAsia="en-US"/>
              </w:rPr>
            </w:pPr>
            <w:r w:rsidRPr="00CC7F09">
              <w:rPr>
                <w:lang w:eastAsia="en-US"/>
              </w:rPr>
              <w:t>2</w:t>
            </w:r>
          </w:p>
        </w:tc>
        <w:tc>
          <w:tcPr>
            <w:tcW w:w="939" w:type="dxa"/>
            <w:vAlign w:val="center"/>
          </w:tcPr>
          <w:p w:rsidR="00CC7F09" w:rsidRPr="00CC7F09" w:rsidRDefault="000249AB" w:rsidP="00E95F00">
            <w:pPr>
              <w:jc w:val="center"/>
              <w:rPr>
                <w:lang w:eastAsia="en-US"/>
              </w:rPr>
            </w:pPr>
            <w:del w:id="6025" w:author="Hana Navrátilová" w:date="2019-09-24T11:10:00Z">
              <w:r w:rsidRPr="0034708E">
                <w:delText xml:space="preserve"> – </w:delText>
              </w:r>
            </w:del>
            <w:ins w:id="6026" w:author="Hana Navrátilová" w:date="2019-09-24T11:10:00Z">
              <w:r w:rsidR="00CC7F09" w:rsidRPr="00CC7F09">
                <w:rPr>
                  <w:lang w:eastAsia="en-US"/>
                </w:rPr>
                <w:t>–</w:t>
              </w:r>
            </w:ins>
          </w:p>
        </w:tc>
        <w:tc>
          <w:tcPr>
            <w:tcW w:w="993" w:type="dxa"/>
            <w:vAlign w:val="center"/>
          </w:tcPr>
          <w:p w:rsidR="00CC7F09" w:rsidRPr="00CC7F09" w:rsidRDefault="000249AB" w:rsidP="00E95F00">
            <w:pPr>
              <w:jc w:val="center"/>
              <w:rPr>
                <w:lang w:eastAsia="en-US"/>
              </w:rPr>
            </w:pPr>
            <w:del w:id="6027" w:author="Hana Navrátilová" w:date="2019-09-24T11:10:00Z">
              <w:r w:rsidRPr="0034708E">
                <w:delText xml:space="preserve"> – </w:delText>
              </w:r>
            </w:del>
            <w:ins w:id="6028" w:author="Hana Navrátilová" w:date="2019-09-24T11:10:00Z">
              <w:r w:rsidR="00CC7F09" w:rsidRPr="00CC7F09">
                <w:rPr>
                  <w:lang w:eastAsia="en-US"/>
                </w:rPr>
                <w:t>–</w:t>
              </w:r>
            </w:ins>
          </w:p>
        </w:tc>
        <w:tc>
          <w:tcPr>
            <w:tcW w:w="1108" w:type="dxa"/>
            <w:vAlign w:val="center"/>
          </w:tcPr>
          <w:p w:rsidR="00CC7F09" w:rsidRPr="00CC7F09" w:rsidRDefault="000249AB" w:rsidP="00E95F00">
            <w:pPr>
              <w:jc w:val="center"/>
              <w:rPr>
                <w:lang w:eastAsia="en-US"/>
              </w:rPr>
            </w:pPr>
            <w:del w:id="6029" w:author="Hana Navrátilová" w:date="2019-09-24T11:10:00Z">
              <w:r w:rsidRPr="0034708E">
                <w:delText xml:space="preserve"> – </w:delText>
              </w:r>
            </w:del>
            <w:ins w:id="6030" w:author="Hana Navrátilová" w:date="2019-09-24T11:10:00Z">
              <w:r w:rsidR="00CC7F09" w:rsidRPr="00CC7F09">
                <w:rPr>
                  <w:lang w:eastAsia="en-US"/>
                </w:rPr>
                <w:t>–</w:t>
              </w:r>
            </w:ins>
          </w:p>
        </w:tc>
      </w:tr>
      <w:tr w:rsidR="00CC7F09" w:rsidRPr="00CC7F09" w:rsidTr="00E95F00">
        <w:trPr>
          <w:jc w:val="center"/>
          <w:ins w:id="6031" w:author="Hana Navrátilová" w:date="2019-09-24T11:10:00Z"/>
        </w:trPr>
        <w:tc>
          <w:tcPr>
            <w:tcW w:w="1914" w:type="dxa"/>
          </w:tcPr>
          <w:p w:rsidR="00CC7F09" w:rsidRPr="00CC7F09" w:rsidRDefault="00CC7F09" w:rsidP="00E95F00">
            <w:pPr>
              <w:rPr>
                <w:ins w:id="6032" w:author="Hana Navrátilová" w:date="2019-09-24T11:10:00Z"/>
                <w:lang w:eastAsia="en-US"/>
              </w:rPr>
            </w:pPr>
            <w:ins w:id="6033" w:author="Hana Navrátilová" w:date="2019-09-24T11:10:00Z">
              <w:r w:rsidRPr="00CC7F09">
                <w:rPr>
                  <w:lang w:eastAsia="en-US"/>
                </w:rPr>
                <w:t>Ústav financí a účetnictví/FaME UTB</w:t>
              </w:r>
            </w:ins>
          </w:p>
        </w:tc>
        <w:tc>
          <w:tcPr>
            <w:tcW w:w="1090" w:type="dxa"/>
            <w:vAlign w:val="center"/>
          </w:tcPr>
          <w:p w:rsidR="00CC7F09" w:rsidRPr="00CC7F09" w:rsidRDefault="00CC7F09" w:rsidP="00E95F00">
            <w:pPr>
              <w:jc w:val="center"/>
              <w:rPr>
                <w:ins w:id="6034" w:author="Hana Navrátilová" w:date="2019-09-24T11:10:00Z"/>
                <w:lang w:eastAsia="en-US"/>
              </w:rPr>
            </w:pPr>
            <w:ins w:id="6035" w:author="Hana Navrátilová" w:date="2019-09-24T11:10:00Z">
              <w:r w:rsidRPr="00CC7F09">
                <w:rPr>
                  <w:lang w:eastAsia="en-US"/>
                </w:rPr>
                <w:t>1</w:t>
              </w:r>
            </w:ins>
          </w:p>
        </w:tc>
        <w:tc>
          <w:tcPr>
            <w:tcW w:w="1091" w:type="dxa"/>
            <w:vAlign w:val="center"/>
          </w:tcPr>
          <w:p w:rsidR="00CC7F09" w:rsidRPr="00CC7F09" w:rsidRDefault="00CC7F09" w:rsidP="00E95F00">
            <w:pPr>
              <w:jc w:val="center"/>
              <w:rPr>
                <w:ins w:id="6036" w:author="Hana Navrátilová" w:date="2019-09-24T11:10:00Z"/>
                <w:lang w:eastAsia="en-US"/>
              </w:rPr>
            </w:pPr>
            <w:ins w:id="6037" w:author="Hana Navrátilová" w:date="2019-09-24T11:10:00Z">
              <w:r w:rsidRPr="00CC7F09">
                <w:rPr>
                  <w:lang w:eastAsia="en-US"/>
                </w:rPr>
                <w:t>-</w:t>
              </w:r>
            </w:ins>
          </w:p>
        </w:tc>
        <w:tc>
          <w:tcPr>
            <w:tcW w:w="1091" w:type="dxa"/>
            <w:vAlign w:val="center"/>
          </w:tcPr>
          <w:p w:rsidR="00CC7F09" w:rsidRPr="00CC7F09" w:rsidRDefault="00CC7F09" w:rsidP="00E95F00">
            <w:pPr>
              <w:jc w:val="center"/>
              <w:rPr>
                <w:ins w:id="6038" w:author="Hana Navrátilová" w:date="2019-09-24T11:10:00Z"/>
                <w:lang w:eastAsia="en-US"/>
              </w:rPr>
            </w:pPr>
            <w:ins w:id="6039" w:author="Hana Navrátilová" w:date="2019-09-24T11:10:00Z">
              <w:r w:rsidRPr="00CC7F09">
                <w:rPr>
                  <w:lang w:eastAsia="en-US"/>
                </w:rPr>
                <w:t>1</w:t>
              </w:r>
            </w:ins>
          </w:p>
        </w:tc>
        <w:tc>
          <w:tcPr>
            <w:tcW w:w="1091" w:type="dxa"/>
            <w:vAlign w:val="center"/>
          </w:tcPr>
          <w:p w:rsidR="00CC7F09" w:rsidRPr="00CC7F09" w:rsidRDefault="00CC7F09" w:rsidP="00E95F00">
            <w:pPr>
              <w:jc w:val="center"/>
              <w:rPr>
                <w:ins w:id="6040" w:author="Hana Navrátilová" w:date="2019-09-24T11:10:00Z"/>
                <w:lang w:eastAsia="en-US"/>
              </w:rPr>
            </w:pPr>
            <w:ins w:id="6041" w:author="Hana Navrátilová" w:date="2019-09-24T11:10:00Z">
              <w:r w:rsidRPr="00CC7F09">
                <w:rPr>
                  <w:lang w:eastAsia="en-US"/>
                </w:rPr>
                <w:t>-</w:t>
              </w:r>
            </w:ins>
          </w:p>
        </w:tc>
        <w:tc>
          <w:tcPr>
            <w:tcW w:w="939" w:type="dxa"/>
            <w:vAlign w:val="center"/>
          </w:tcPr>
          <w:p w:rsidR="00CC7F09" w:rsidRPr="00CC7F09" w:rsidRDefault="00CC7F09" w:rsidP="00E95F00">
            <w:pPr>
              <w:jc w:val="center"/>
              <w:rPr>
                <w:ins w:id="6042" w:author="Hana Navrátilová" w:date="2019-09-24T11:10:00Z"/>
                <w:lang w:eastAsia="en-US"/>
              </w:rPr>
            </w:pPr>
            <w:ins w:id="6043" w:author="Hana Navrátilová" w:date="2019-09-24T11:10:00Z">
              <w:r w:rsidRPr="00CC7F09">
                <w:rPr>
                  <w:lang w:eastAsia="en-US"/>
                </w:rPr>
                <w:t>-</w:t>
              </w:r>
            </w:ins>
          </w:p>
        </w:tc>
        <w:tc>
          <w:tcPr>
            <w:tcW w:w="993" w:type="dxa"/>
            <w:vAlign w:val="center"/>
          </w:tcPr>
          <w:p w:rsidR="00CC7F09" w:rsidRPr="00CC7F09" w:rsidRDefault="00CC7F09" w:rsidP="00E95F00">
            <w:pPr>
              <w:jc w:val="center"/>
              <w:rPr>
                <w:ins w:id="6044" w:author="Hana Navrátilová" w:date="2019-09-24T11:10:00Z"/>
                <w:lang w:eastAsia="en-US"/>
              </w:rPr>
            </w:pPr>
            <w:ins w:id="6045" w:author="Hana Navrátilová" w:date="2019-09-24T11:10:00Z">
              <w:r w:rsidRPr="00CC7F09">
                <w:rPr>
                  <w:lang w:eastAsia="en-US"/>
                </w:rPr>
                <w:t>-</w:t>
              </w:r>
            </w:ins>
          </w:p>
        </w:tc>
        <w:tc>
          <w:tcPr>
            <w:tcW w:w="1108" w:type="dxa"/>
            <w:vAlign w:val="center"/>
          </w:tcPr>
          <w:p w:rsidR="00CC7F09" w:rsidRPr="00CC7F09" w:rsidRDefault="00CC7F09" w:rsidP="00E95F00">
            <w:pPr>
              <w:jc w:val="center"/>
              <w:rPr>
                <w:ins w:id="6046" w:author="Hana Navrátilová" w:date="2019-09-24T11:10:00Z"/>
                <w:lang w:eastAsia="en-US"/>
              </w:rPr>
            </w:pPr>
            <w:ins w:id="6047" w:author="Hana Navrátilová" w:date="2019-09-24T11:10:00Z">
              <w:r w:rsidRPr="00CC7F09">
                <w:rPr>
                  <w:lang w:eastAsia="en-US"/>
                </w:rPr>
                <w:t>-</w:t>
              </w:r>
            </w:ins>
          </w:p>
        </w:tc>
      </w:tr>
      <w:tr w:rsidR="00CC7F09" w:rsidRPr="00CC7F09" w:rsidTr="00D825D2">
        <w:trPr>
          <w:jc w:val="center"/>
        </w:trPr>
        <w:tc>
          <w:tcPr>
            <w:tcW w:w="1914" w:type="dxa"/>
          </w:tcPr>
          <w:p w:rsidR="00CC7F09" w:rsidRPr="00CC7F09" w:rsidRDefault="00CC7F09" w:rsidP="00E95F00">
            <w:pPr>
              <w:rPr>
                <w:lang w:eastAsia="en-US"/>
              </w:rPr>
            </w:pPr>
            <w:r w:rsidRPr="00CC7F09">
              <w:rPr>
                <w:lang w:eastAsia="en-US"/>
              </w:rPr>
              <w:t>Ústav tělesné výchovy/FaME UTB</w:t>
            </w:r>
          </w:p>
        </w:tc>
        <w:tc>
          <w:tcPr>
            <w:tcW w:w="1090" w:type="dxa"/>
            <w:vAlign w:val="center"/>
          </w:tcPr>
          <w:p w:rsidR="00CC7F09" w:rsidRPr="00CC7F09" w:rsidRDefault="00CC7F09" w:rsidP="00E95F00">
            <w:pPr>
              <w:jc w:val="center"/>
              <w:rPr>
                <w:lang w:eastAsia="en-US"/>
              </w:rPr>
            </w:pPr>
            <w:r w:rsidRPr="00CC7F09">
              <w:rPr>
                <w:lang w:eastAsia="en-US"/>
              </w:rPr>
              <w:t>1</w:t>
            </w:r>
          </w:p>
        </w:tc>
        <w:tc>
          <w:tcPr>
            <w:tcW w:w="1091" w:type="dxa"/>
            <w:vAlign w:val="center"/>
          </w:tcPr>
          <w:p w:rsidR="00CC7F09" w:rsidRPr="00CC7F09" w:rsidRDefault="000249AB" w:rsidP="00E95F00">
            <w:pPr>
              <w:jc w:val="center"/>
              <w:rPr>
                <w:lang w:eastAsia="en-US"/>
              </w:rPr>
            </w:pPr>
            <w:del w:id="6048" w:author="Hana Navrátilová" w:date="2019-09-24T11:10:00Z">
              <w:r w:rsidRPr="00944A9E">
                <w:delText xml:space="preserve"> – </w:delText>
              </w:r>
            </w:del>
            <w:ins w:id="6049"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6050" w:author="Hana Navrátilová" w:date="2019-09-24T11:10:00Z">
              <w:r w:rsidRPr="00944A9E">
                <w:delText xml:space="preserve"> – </w:delText>
              </w:r>
            </w:del>
            <w:ins w:id="6051" w:author="Hana Navrátilová" w:date="2019-09-24T11:10:00Z">
              <w:r w:rsidR="00CC7F09" w:rsidRPr="00CC7F09">
                <w:rPr>
                  <w:lang w:eastAsia="en-US"/>
                </w:rPr>
                <w:t>–</w:t>
              </w:r>
            </w:ins>
          </w:p>
        </w:tc>
        <w:tc>
          <w:tcPr>
            <w:tcW w:w="1091" w:type="dxa"/>
            <w:vAlign w:val="center"/>
          </w:tcPr>
          <w:p w:rsidR="00CC7F09" w:rsidRPr="00CC7F09" w:rsidRDefault="00CC7F09" w:rsidP="00E95F00">
            <w:pPr>
              <w:jc w:val="center"/>
              <w:rPr>
                <w:lang w:eastAsia="en-US"/>
              </w:rPr>
            </w:pPr>
            <w:r w:rsidRPr="00CC7F09">
              <w:rPr>
                <w:lang w:eastAsia="en-US"/>
              </w:rPr>
              <w:t>1</w:t>
            </w:r>
          </w:p>
        </w:tc>
        <w:tc>
          <w:tcPr>
            <w:tcW w:w="939" w:type="dxa"/>
            <w:vAlign w:val="center"/>
          </w:tcPr>
          <w:p w:rsidR="00CC7F09" w:rsidRPr="00CC7F09" w:rsidRDefault="000249AB" w:rsidP="00E95F00">
            <w:pPr>
              <w:jc w:val="center"/>
              <w:rPr>
                <w:lang w:eastAsia="en-US"/>
              </w:rPr>
            </w:pPr>
            <w:del w:id="6052" w:author="Hana Navrátilová" w:date="2019-09-24T11:10:00Z">
              <w:r w:rsidRPr="00944A9E">
                <w:delText xml:space="preserve"> – </w:delText>
              </w:r>
            </w:del>
            <w:ins w:id="6053" w:author="Hana Navrátilová" w:date="2019-09-24T11:10:00Z">
              <w:r w:rsidR="00CC7F09" w:rsidRPr="00CC7F09">
                <w:rPr>
                  <w:lang w:eastAsia="en-US"/>
                </w:rPr>
                <w:t>–</w:t>
              </w:r>
            </w:ins>
          </w:p>
        </w:tc>
        <w:tc>
          <w:tcPr>
            <w:tcW w:w="993" w:type="dxa"/>
            <w:vAlign w:val="center"/>
          </w:tcPr>
          <w:p w:rsidR="00CC7F09" w:rsidRPr="00CC7F09" w:rsidRDefault="000249AB" w:rsidP="00E95F00">
            <w:pPr>
              <w:jc w:val="center"/>
              <w:rPr>
                <w:lang w:eastAsia="en-US"/>
              </w:rPr>
            </w:pPr>
            <w:del w:id="6054" w:author="Hana Navrátilová" w:date="2019-09-24T11:10:00Z">
              <w:r w:rsidRPr="00944A9E">
                <w:delText xml:space="preserve"> – </w:delText>
              </w:r>
            </w:del>
            <w:ins w:id="6055" w:author="Hana Navrátilová" w:date="2019-09-24T11:10:00Z">
              <w:r w:rsidR="00CC7F09" w:rsidRPr="00CC7F09">
                <w:rPr>
                  <w:lang w:eastAsia="en-US"/>
                </w:rPr>
                <w:t>–</w:t>
              </w:r>
            </w:ins>
          </w:p>
        </w:tc>
        <w:tc>
          <w:tcPr>
            <w:tcW w:w="1108" w:type="dxa"/>
            <w:vAlign w:val="center"/>
          </w:tcPr>
          <w:p w:rsidR="00CC7F09" w:rsidRPr="00CC7F09" w:rsidRDefault="000249AB" w:rsidP="00E95F00">
            <w:pPr>
              <w:jc w:val="center"/>
              <w:rPr>
                <w:lang w:eastAsia="en-US"/>
              </w:rPr>
            </w:pPr>
            <w:del w:id="6056" w:author="Hana Navrátilová" w:date="2019-09-24T11:10:00Z">
              <w:r w:rsidRPr="00944A9E">
                <w:delText xml:space="preserve"> – </w:delText>
              </w:r>
            </w:del>
            <w:ins w:id="6057" w:author="Hana Navrátilová" w:date="2019-09-24T11:10:00Z">
              <w:r w:rsidR="00CC7F09" w:rsidRPr="00CC7F09">
                <w:rPr>
                  <w:lang w:eastAsia="en-US"/>
                </w:rPr>
                <w:t>–</w:t>
              </w:r>
            </w:ins>
          </w:p>
        </w:tc>
      </w:tr>
      <w:tr w:rsidR="00CC7F09" w:rsidRPr="00CC7F09" w:rsidTr="00E95F00">
        <w:trPr>
          <w:jc w:val="center"/>
          <w:ins w:id="6058" w:author="Hana Navrátilová" w:date="2019-09-24T11:10:00Z"/>
        </w:trPr>
        <w:tc>
          <w:tcPr>
            <w:tcW w:w="1914" w:type="dxa"/>
          </w:tcPr>
          <w:p w:rsidR="00CC7F09" w:rsidRPr="00CC7F09" w:rsidRDefault="00CC7F09" w:rsidP="00E95F00">
            <w:pPr>
              <w:rPr>
                <w:ins w:id="6059" w:author="Hana Navrátilová" w:date="2019-09-24T11:10:00Z"/>
                <w:lang w:eastAsia="en-US"/>
              </w:rPr>
            </w:pPr>
            <w:ins w:id="6060" w:author="Hana Navrátilová" w:date="2019-09-24T11:10:00Z">
              <w:r w:rsidRPr="00CC7F09">
                <w:rPr>
                  <w:lang w:eastAsia="en-US"/>
                </w:rPr>
                <w:t>Ústav matematiky/ FAI UTB</w:t>
              </w:r>
            </w:ins>
          </w:p>
        </w:tc>
        <w:tc>
          <w:tcPr>
            <w:tcW w:w="1090" w:type="dxa"/>
            <w:vAlign w:val="center"/>
          </w:tcPr>
          <w:p w:rsidR="00CC7F09" w:rsidRPr="00CC7F09" w:rsidRDefault="00CC7F09" w:rsidP="00E95F00">
            <w:pPr>
              <w:jc w:val="center"/>
              <w:rPr>
                <w:ins w:id="6061" w:author="Hana Navrátilová" w:date="2019-09-24T11:10:00Z"/>
                <w:lang w:eastAsia="en-US"/>
              </w:rPr>
            </w:pPr>
            <w:ins w:id="6062" w:author="Hana Navrátilová" w:date="2019-09-24T11:10:00Z">
              <w:r w:rsidRPr="00CC7F09">
                <w:rPr>
                  <w:lang w:eastAsia="en-US"/>
                </w:rPr>
                <w:t>2</w:t>
              </w:r>
            </w:ins>
          </w:p>
        </w:tc>
        <w:tc>
          <w:tcPr>
            <w:tcW w:w="1091" w:type="dxa"/>
            <w:vAlign w:val="center"/>
          </w:tcPr>
          <w:p w:rsidR="00CC7F09" w:rsidRPr="00CC7F09" w:rsidRDefault="00CC7F09" w:rsidP="00E95F00">
            <w:pPr>
              <w:jc w:val="center"/>
              <w:rPr>
                <w:ins w:id="6063" w:author="Hana Navrátilová" w:date="2019-09-24T11:10:00Z"/>
                <w:lang w:eastAsia="en-US"/>
              </w:rPr>
            </w:pPr>
            <w:ins w:id="6064" w:author="Hana Navrátilová" w:date="2019-09-24T11:10:00Z">
              <w:r w:rsidRPr="00CC7F09">
                <w:rPr>
                  <w:lang w:eastAsia="en-US"/>
                </w:rPr>
                <w:t>-</w:t>
              </w:r>
            </w:ins>
          </w:p>
        </w:tc>
        <w:tc>
          <w:tcPr>
            <w:tcW w:w="1091" w:type="dxa"/>
            <w:vAlign w:val="center"/>
          </w:tcPr>
          <w:p w:rsidR="00CC7F09" w:rsidRPr="00CC7F09" w:rsidRDefault="00CC7F09" w:rsidP="00E95F00">
            <w:pPr>
              <w:jc w:val="center"/>
              <w:rPr>
                <w:ins w:id="6065" w:author="Hana Navrátilová" w:date="2019-09-24T11:10:00Z"/>
                <w:lang w:eastAsia="en-US"/>
              </w:rPr>
            </w:pPr>
            <w:ins w:id="6066" w:author="Hana Navrátilová" w:date="2019-09-24T11:10:00Z">
              <w:r w:rsidRPr="00CC7F09">
                <w:rPr>
                  <w:lang w:eastAsia="en-US"/>
                </w:rPr>
                <w:t>-</w:t>
              </w:r>
            </w:ins>
          </w:p>
        </w:tc>
        <w:tc>
          <w:tcPr>
            <w:tcW w:w="1091" w:type="dxa"/>
            <w:vAlign w:val="center"/>
          </w:tcPr>
          <w:p w:rsidR="00CC7F09" w:rsidRPr="00CC7F09" w:rsidRDefault="00CC7F09" w:rsidP="00E95F00">
            <w:pPr>
              <w:jc w:val="center"/>
              <w:rPr>
                <w:ins w:id="6067" w:author="Hana Navrátilová" w:date="2019-09-24T11:10:00Z"/>
                <w:lang w:eastAsia="en-US"/>
              </w:rPr>
            </w:pPr>
            <w:ins w:id="6068" w:author="Hana Navrátilová" w:date="2019-09-24T11:10:00Z">
              <w:r w:rsidRPr="00CC7F09">
                <w:rPr>
                  <w:lang w:eastAsia="en-US"/>
                </w:rPr>
                <w:t>2</w:t>
              </w:r>
            </w:ins>
          </w:p>
        </w:tc>
        <w:tc>
          <w:tcPr>
            <w:tcW w:w="939" w:type="dxa"/>
            <w:vAlign w:val="center"/>
          </w:tcPr>
          <w:p w:rsidR="00CC7F09" w:rsidRPr="00CC7F09" w:rsidRDefault="00CC7F09" w:rsidP="00E95F00">
            <w:pPr>
              <w:jc w:val="center"/>
              <w:rPr>
                <w:ins w:id="6069" w:author="Hana Navrátilová" w:date="2019-09-24T11:10:00Z"/>
                <w:lang w:eastAsia="en-US"/>
              </w:rPr>
            </w:pPr>
            <w:ins w:id="6070" w:author="Hana Navrátilová" w:date="2019-09-24T11:10:00Z">
              <w:r w:rsidRPr="00CC7F09">
                <w:rPr>
                  <w:lang w:eastAsia="en-US"/>
                </w:rPr>
                <w:t>-</w:t>
              </w:r>
            </w:ins>
          </w:p>
        </w:tc>
        <w:tc>
          <w:tcPr>
            <w:tcW w:w="993" w:type="dxa"/>
            <w:vAlign w:val="center"/>
          </w:tcPr>
          <w:p w:rsidR="00CC7F09" w:rsidRPr="00CC7F09" w:rsidRDefault="00CC7F09" w:rsidP="00E95F00">
            <w:pPr>
              <w:jc w:val="center"/>
              <w:rPr>
                <w:ins w:id="6071" w:author="Hana Navrátilová" w:date="2019-09-24T11:10:00Z"/>
                <w:lang w:eastAsia="en-US"/>
              </w:rPr>
            </w:pPr>
            <w:ins w:id="6072" w:author="Hana Navrátilová" w:date="2019-09-24T11:10:00Z">
              <w:r w:rsidRPr="00CC7F09">
                <w:rPr>
                  <w:lang w:eastAsia="en-US"/>
                </w:rPr>
                <w:t>-</w:t>
              </w:r>
            </w:ins>
          </w:p>
        </w:tc>
        <w:tc>
          <w:tcPr>
            <w:tcW w:w="1108" w:type="dxa"/>
            <w:vAlign w:val="center"/>
          </w:tcPr>
          <w:p w:rsidR="00CC7F09" w:rsidRPr="00CC7F09" w:rsidRDefault="00CC7F09" w:rsidP="00E95F00">
            <w:pPr>
              <w:jc w:val="center"/>
              <w:rPr>
                <w:ins w:id="6073" w:author="Hana Navrátilová" w:date="2019-09-24T11:10:00Z"/>
                <w:lang w:eastAsia="en-US"/>
              </w:rPr>
            </w:pPr>
            <w:ins w:id="6074" w:author="Hana Navrátilová" w:date="2019-09-24T11:10:00Z">
              <w:r w:rsidRPr="00CC7F09">
                <w:rPr>
                  <w:lang w:eastAsia="en-US"/>
                </w:rPr>
                <w:t>-</w:t>
              </w:r>
            </w:ins>
          </w:p>
        </w:tc>
      </w:tr>
      <w:tr w:rsidR="00CC7F09" w:rsidRPr="00CC7F09" w:rsidTr="00D825D2">
        <w:trPr>
          <w:jc w:val="center"/>
        </w:trPr>
        <w:tc>
          <w:tcPr>
            <w:tcW w:w="1914" w:type="dxa"/>
          </w:tcPr>
          <w:p w:rsidR="00CC7F09" w:rsidRPr="00CC7F09" w:rsidRDefault="00CC7F09" w:rsidP="00E95F00">
            <w:pPr>
              <w:rPr>
                <w:lang w:eastAsia="en-US"/>
              </w:rPr>
            </w:pPr>
            <w:r w:rsidRPr="00CC7F09">
              <w:rPr>
                <w:lang w:eastAsia="en-US"/>
              </w:rPr>
              <w:t>Ústav informatiky a umělé inteligence/FAI UTB</w:t>
            </w:r>
          </w:p>
        </w:tc>
        <w:tc>
          <w:tcPr>
            <w:tcW w:w="1090" w:type="dxa"/>
            <w:vAlign w:val="center"/>
          </w:tcPr>
          <w:p w:rsidR="00CC7F09" w:rsidRPr="00CC7F09" w:rsidRDefault="000249AB" w:rsidP="00E95F00">
            <w:pPr>
              <w:jc w:val="center"/>
              <w:rPr>
                <w:lang w:eastAsia="en-US"/>
              </w:rPr>
            </w:pPr>
            <w:del w:id="6075" w:author="Hana Navrátilová" w:date="2019-09-24T11:10:00Z">
              <w:r w:rsidRPr="00944A9E">
                <w:delText xml:space="preserve"> </w:delText>
              </w:r>
            </w:del>
            <w:r w:rsidR="00CC7F09" w:rsidRPr="00CC7F09">
              <w:rPr>
                <w:lang w:eastAsia="en-US"/>
              </w:rPr>
              <w:t>1</w:t>
            </w:r>
            <w:del w:id="6076" w:author="Hana Navrátilová" w:date="2019-09-24T11:10:00Z">
              <w:r w:rsidRPr="00944A9E">
                <w:delText xml:space="preserve"> </w:delText>
              </w:r>
            </w:del>
          </w:p>
        </w:tc>
        <w:tc>
          <w:tcPr>
            <w:tcW w:w="1091" w:type="dxa"/>
            <w:vAlign w:val="center"/>
          </w:tcPr>
          <w:p w:rsidR="00CC7F09" w:rsidRPr="00CC7F09" w:rsidRDefault="000249AB" w:rsidP="00E95F00">
            <w:pPr>
              <w:jc w:val="center"/>
              <w:rPr>
                <w:lang w:eastAsia="en-US"/>
              </w:rPr>
            </w:pPr>
            <w:del w:id="6077" w:author="Hana Navrátilová" w:date="2019-09-24T11:10:00Z">
              <w:r w:rsidRPr="00944A9E">
                <w:delText xml:space="preserve"> – </w:delText>
              </w:r>
            </w:del>
            <w:ins w:id="6078"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6079" w:author="Hana Navrátilová" w:date="2019-09-24T11:10:00Z">
              <w:r w:rsidRPr="00944A9E">
                <w:delText xml:space="preserve"> – </w:delText>
              </w:r>
            </w:del>
            <w:ins w:id="6080"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6081" w:author="Hana Navrátilová" w:date="2019-09-24T11:10:00Z">
              <w:r w:rsidRPr="00944A9E">
                <w:delText xml:space="preserve"> </w:delText>
              </w:r>
              <w:r>
                <w:delText>1</w:delText>
              </w:r>
              <w:r w:rsidRPr="00944A9E">
                <w:delText xml:space="preserve"> </w:delText>
              </w:r>
            </w:del>
            <w:ins w:id="6082" w:author="Hana Navrátilová" w:date="2019-09-24T11:10:00Z">
              <w:r w:rsidR="00CC7F09" w:rsidRPr="00CC7F09">
                <w:rPr>
                  <w:lang w:eastAsia="en-US"/>
                </w:rPr>
                <w:t>-</w:t>
              </w:r>
            </w:ins>
          </w:p>
        </w:tc>
        <w:tc>
          <w:tcPr>
            <w:tcW w:w="939" w:type="dxa"/>
            <w:vAlign w:val="center"/>
          </w:tcPr>
          <w:p w:rsidR="00CC7F09" w:rsidRPr="00CC7F09" w:rsidRDefault="000249AB" w:rsidP="00E95F00">
            <w:pPr>
              <w:jc w:val="center"/>
              <w:rPr>
                <w:lang w:eastAsia="en-US"/>
              </w:rPr>
            </w:pPr>
            <w:del w:id="6083" w:author="Hana Navrátilová" w:date="2019-09-24T11:10:00Z">
              <w:r w:rsidRPr="00944A9E">
                <w:delText xml:space="preserve"> – </w:delText>
              </w:r>
            </w:del>
            <w:ins w:id="6084" w:author="Hana Navrátilová" w:date="2019-09-24T11:10:00Z">
              <w:r w:rsidR="00CC7F09" w:rsidRPr="00CC7F09">
                <w:rPr>
                  <w:lang w:eastAsia="en-US"/>
                </w:rPr>
                <w:t>–</w:t>
              </w:r>
            </w:ins>
          </w:p>
        </w:tc>
        <w:tc>
          <w:tcPr>
            <w:tcW w:w="993" w:type="dxa"/>
            <w:vAlign w:val="center"/>
          </w:tcPr>
          <w:p w:rsidR="00CC7F09" w:rsidRPr="00CC7F09" w:rsidRDefault="000249AB" w:rsidP="00E95F00">
            <w:pPr>
              <w:jc w:val="center"/>
              <w:rPr>
                <w:lang w:eastAsia="en-US"/>
              </w:rPr>
            </w:pPr>
            <w:del w:id="6085" w:author="Hana Navrátilová" w:date="2019-09-24T11:10:00Z">
              <w:r w:rsidRPr="00944A9E">
                <w:delText xml:space="preserve"> – </w:delText>
              </w:r>
            </w:del>
            <w:ins w:id="6086" w:author="Hana Navrátilová" w:date="2019-09-24T11:10:00Z">
              <w:r w:rsidR="00CC7F09" w:rsidRPr="00CC7F09">
                <w:rPr>
                  <w:lang w:eastAsia="en-US"/>
                </w:rPr>
                <w:t>1</w:t>
              </w:r>
            </w:ins>
          </w:p>
        </w:tc>
        <w:tc>
          <w:tcPr>
            <w:tcW w:w="1108" w:type="dxa"/>
            <w:vAlign w:val="center"/>
          </w:tcPr>
          <w:p w:rsidR="00CC7F09" w:rsidRPr="00CC7F09" w:rsidRDefault="000249AB" w:rsidP="00E95F00">
            <w:pPr>
              <w:jc w:val="center"/>
              <w:rPr>
                <w:lang w:eastAsia="en-US"/>
              </w:rPr>
            </w:pPr>
            <w:del w:id="6087" w:author="Hana Navrátilová" w:date="2019-09-24T11:10:00Z">
              <w:r w:rsidRPr="00944A9E">
                <w:delText xml:space="preserve"> – </w:delText>
              </w:r>
            </w:del>
            <w:ins w:id="6088" w:author="Hana Navrátilová" w:date="2019-09-24T11:10:00Z">
              <w:r w:rsidR="00CC7F09" w:rsidRPr="00CC7F09">
                <w:rPr>
                  <w:lang w:eastAsia="en-US"/>
                </w:rPr>
                <w:t>–</w:t>
              </w:r>
            </w:ins>
          </w:p>
        </w:tc>
      </w:tr>
      <w:tr w:rsidR="00E95F00" w:rsidRPr="00CC7F09" w:rsidTr="00E95F00">
        <w:trPr>
          <w:jc w:val="center"/>
          <w:ins w:id="6089" w:author="Hana Navrátilová" w:date="2019-09-24T11:10:00Z"/>
        </w:trPr>
        <w:tc>
          <w:tcPr>
            <w:tcW w:w="1914" w:type="dxa"/>
          </w:tcPr>
          <w:p w:rsidR="00E95F00" w:rsidRPr="00CC7F09" w:rsidRDefault="00E95F00" w:rsidP="00E95F00">
            <w:pPr>
              <w:rPr>
                <w:ins w:id="6090" w:author="Hana Navrátilová" w:date="2019-09-24T11:10:00Z"/>
                <w:lang w:eastAsia="en-US"/>
              </w:rPr>
            </w:pPr>
            <w:ins w:id="6091" w:author="Hana Navrátilová" w:date="2019-09-24T11:10:00Z">
              <w:r>
                <w:rPr>
                  <w:lang w:eastAsia="en-US"/>
                </w:rPr>
                <w:t xml:space="preserve">Ústav </w:t>
              </w:r>
              <w:r w:rsidRPr="00E95F00">
                <w:rPr>
                  <w:lang w:eastAsia="en-US"/>
                </w:rPr>
                <w:t>výrobního inženýrství/ FT UTB</w:t>
              </w:r>
            </w:ins>
          </w:p>
        </w:tc>
        <w:tc>
          <w:tcPr>
            <w:tcW w:w="1090" w:type="dxa"/>
            <w:vAlign w:val="center"/>
          </w:tcPr>
          <w:p w:rsidR="00E95F00" w:rsidRPr="00CC7F09" w:rsidRDefault="00E95F00" w:rsidP="00E95F00">
            <w:pPr>
              <w:jc w:val="center"/>
              <w:rPr>
                <w:ins w:id="6092" w:author="Hana Navrátilová" w:date="2019-09-24T11:10:00Z"/>
                <w:lang w:eastAsia="en-US"/>
              </w:rPr>
            </w:pPr>
            <w:ins w:id="6093" w:author="Hana Navrátilová" w:date="2019-09-24T11:10:00Z">
              <w:r>
                <w:rPr>
                  <w:lang w:eastAsia="en-US"/>
                </w:rPr>
                <w:t>1</w:t>
              </w:r>
            </w:ins>
          </w:p>
        </w:tc>
        <w:tc>
          <w:tcPr>
            <w:tcW w:w="1091" w:type="dxa"/>
            <w:vAlign w:val="center"/>
          </w:tcPr>
          <w:p w:rsidR="00E95F00" w:rsidRPr="00CC7F09" w:rsidRDefault="00E95F00" w:rsidP="00E95F00">
            <w:pPr>
              <w:jc w:val="center"/>
              <w:rPr>
                <w:ins w:id="6094" w:author="Hana Navrátilová" w:date="2019-09-24T11:10:00Z"/>
                <w:lang w:eastAsia="en-US"/>
              </w:rPr>
            </w:pPr>
            <w:ins w:id="6095" w:author="Hana Navrátilová" w:date="2019-09-24T11:10:00Z">
              <w:r>
                <w:rPr>
                  <w:lang w:eastAsia="en-US"/>
                </w:rPr>
                <w:t>-</w:t>
              </w:r>
            </w:ins>
          </w:p>
        </w:tc>
        <w:tc>
          <w:tcPr>
            <w:tcW w:w="1091" w:type="dxa"/>
            <w:vAlign w:val="center"/>
          </w:tcPr>
          <w:p w:rsidR="00E95F00" w:rsidRPr="00CC7F09" w:rsidRDefault="00E95F00" w:rsidP="00E95F00">
            <w:pPr>
              <w:jc w:val="center"/>
              <w:rPr>
                <w:ins w:id="6096" w:author="Hana Navrátilová" w:date="2019-09-24T11:10:00Z"/>
                <w:lang w:eastAsia="en-US"/>
              </w:rPr>
            </w:pPr>
            <w:ins w:id="6097" w:author="Hana Navrátilová" w:date="2019-09-24T11:10:00Z">
              <w:r>
                <w:rPr>
                  <w:lang w:eastAsia="en-US"/>
                </w:rPr>
                <w:t>1</w:t>
              </w:r>
            </w:ins>
          </w:p>
        </w:tc>
        <w:tc>
          <w:tcPr>
            <w:tcW w:w="1091" w:type="dxa"/>
            <w:vAlign w:val="center"/>
          </w:tcPr>
          <w:p w:rsidR="00E95F00" w:rsidRPr="00CC7F09" w:rsidRDefault="00E95F00" w:rsidP="00E95F00">
            <w:pPr>
              <w:jc w:val="center"/>
              <w:rPr>
                <w:ins w:id="6098" w:author="Hana Navrátilová" w:date="2019-09-24T11:10:00Z"/>
                <w:lang w:eastAsia="en-US"/>
              </w:rPr>
            </w:pPr>
            <w:ins w:id="6099" w:author="Hana Navrátilová" w:date="2019-09-24T11:10:00Z">
              <w:r>
                <w:rPr>
                  <w:lang w:eastAsia="en-US"/>
                </w:rPr>
                <w:t>-</w:t>
              </w:r>
            </w:ins>
          </w:p>
        </w:tc>
        <w:tc>
          <w:tcPr>
            <w:tcW w:w="939" w:type="dxa"/>
            <w:vAlign w:val="center"/>
          </w:tcPr>
          <w:p w:rsidR="00E95F00" w:rsidRPr="00CC7F09" w:rsidRDefault="00E95F00" w:rsidP="00E95F00">
            <w:pPr>
              <w:jc w:val="center"/>
              <w:rPr>
                <w:ins w:id="6100" w:author="Hana Navrátilová" w:date="2019-09-24T11:10:00Z"/>
                <w:lang w:eastAsia="en-US"/>
              </w:rPr>
            </w:pPr>
            <w:ins w:id="6101" w:author="Hana Navrátilová" w:date="2019-09-24T11:10:00Z">
              <w:r>
                <w:rPr>
                  <w:lang w:eastAsia="en-US"/>
                </w:rPr>
                <w:t>-</w:t>
              </w:r>
            </w:ins>
          </w:p>
        </w:tc>
        <w:tc>
          <w:tcPr>
            <w:tcW w:w="993" w:type="dxa"/>
            <w:vAlign w:val="center"/>
          </w:tcPr>
          <w:p w:rsidR="00E95F00" w:rsidRPr="00CC7F09" w:rsidRDefault="00E95F00" w:rsidP="00E95F00">
            <w:pPr>
              <w:jc w:val="center"/>
              <w:rPr>
                <w:ins w:id="6102" w:author="Hana Navrátilová" w:date="2019-09-24T11:10:00Z"/>
                <w:lang w:eastAsia="en-US"/>
              </w:rPr>
            </w:pPr>
            <w:ins w:id="6103" w:author="Hana Navrátilová" w:date="2019-09-24T11:10:00Z">
              <w:r>
                <w:rPr>
                  <w:lang w:eastAsia="en-US"/>
                </w:rPr>
                <w:t>-</w:t>
              </w:r>
            </w:ins>
          </w:p>
        </w:tc>
        <w:tc>
          <w:tcPr>
            <w:tcW w:w="1108" w:type="dxa"/>
            <w:vAlign w:val="center"/>
          </w:tcPr>
          <w:p w:rsidR="00E95F00" w:rsidRPr="00CC7F09" w:rsidRDefault="00E95F00" w:rsidP="00E95F00">
            <w:pPr>
              <w:jc w:val="center"/>
              <w:rPr>
                <w:ins w:id="6104" w:author="Hana Navrátilová" w:date="2019-09-24T11:10:00Z"/>
                <w:lang w:eastAsia="en-US"/>
              </w:rPr>
            </w:pPr>
            <w:ins w:id="6105" w:author="Hana Navrátilová" w:date="2019-09-24T11:10:00Z">
              <w:r>
                <w:rPr>
                  <w:lang w:eastAsia="en-US"/>
                </w:rPr>
                <w:t>-</w:t>
              </w:r>
            </w:ins>
          </w:p>
        </w:tc>
      </w:tr>
      <w:tr w:rsidR="00CC7F09" w:rsidRPr="00CC7F09" w:rsidTr="00D825D2">
        <w:trPr>
          <w:jc w:val="center"/>
        </w:trPr>
        <w:tc>
          <w:tcPr>
            <w:tcW w:w="1914" w:type="dxa"/>
          </w:tcPr>
          <w:p w:rsidR="00CC7F09" w:rsidRPr="006D3C24" w:rsidRDefault="00CC7F09" w:rsidP="00E95F00">
            <w:pPr>
              <w:rPr>
                <w:lang w:eastAsia="en-US"/>
              </w:rPr>
            </w:pPr>
            <w:r w:rsidRPr="006D3C24">
              <w:rPr>
                <w:lang w:eastAsia="en-US"/>
              </w:rPr>
              <w:t>Externí vyučující</w:t>
            </w:r>
          </w:p>
        </w:tc>
        <w:tc>
          <w:tcPr>
            <w:tcW w:w="1090" w:type="dxa"/>
            <w:vAlign w:val="center"/>
          </w:tcPr>
          <w:p w:rsidR="00CC7F09" w:rsidRPr="006D3C24" w:rsidRDefault="000249AB" w:rsidP="00E95F00">
            <w:pPr>
              <w:jc w:val="center"/>
              <w:rPr>
                <w:lang w:eastAsia="en-US"/>
              </w:rPr>
            </w:pPr>
            <w:del w:id="6106" w:author="Hana Navrátilová" w:date="2019-09-24T11:10:00Z">
              <w:r w:rsidRPr="00944A9E">
                <w:delText>1</w:delText>
              </w:r>
              <w:r>
                <w:delText>2</w:delText>
              </w:r>
            </w:del>
            <w:ins w:id="6107" w:author="Hana Navrátilová" w:date="2019-09-24T11:10:00Z">
              <w:r w:rsidR="006D3C24">
                <w:rPr>
                  <w:lang w:eastAsia="en-US"/>
                </w:rPr>
                <w:t>5</w:t>
              </w:r>
            </w:ins>
          </w:p>
        </w:tc>
        <w:tc>
          <w:tcPr>
            <w:tcW w:w="1091" w:type="dxa"/>
            <w:vAlign w:val="center"/>
          </w:tcPr>
          <w:p w:rsidR="00CC7F09" w:rsidRPr="006D3C24" w:rsidRDefault="00A3760D" w:rsidP="00E95F00">
            <w:pPr>
              <w:jc w:val="center"/>
              <w:rPr>
                <w:lang w:eastAsia="en-US"/>
              </w:rPr>
            </w:pPr>
            <w:del w:id="6108" w:author="Hana Navrátilová" w:date="2019-09-24T11:10:00Z">
              <w:r>
                <w:delText>2</w:delText>
              </w:r>
            </w:del>
            <w:ins w:id="6109" w:author="Hana Navrátilová" w:date="2019-09-24T11:10:00Z">
              <w:r w:rsidR="00CC7F09" w:rsidRPr="006D3C24">
                <w:rPr>
                  <w:lang w:eastAsia="en-US"/>
                </w:rPr>
                <w:t>-</w:t>
              </w:r>
            </w:ins>
          </w:p>
        </w:tc>
        <w:tc>
          <w:tcPr>
            <w:tcW w:w="1091" w:type="dxa"/>
            <w:vAlign w:val="center"/>
          </w:tcPr>
          <w:p w:rsidR="00CC7F09" w:rsidRPr="006D3C24" w:rsidRDefault="00A3760D" w:rsidP="00E95F00">
            <w:pPr>
              <w:jc w:val="center"/>
              <w:rPr>
                <w:lang w:eastAsia="en-US"/>
              </w:rPr>
            </w:pPr>
            <w:del w:id="6110" w:author="Hana Navrátilová" w:date="2019-09-24T11:10:00Z">
              <w:r>
                <w:delText>4</w:delText>
              </w:r>
            </w:del>
            <w:ins w:id="6111" w:author="Hana Navrátilová" w:date="2019-09-24T11:10:00Z">
              <w:r w:rsidR="006D3C24">
                <w:rPr>
                  <w:lang w:eastAsia="en-US"/>
                </w:rPr>
                <w:t>-</w:t>
              </w:r>
            </w:ins>
          </w:p>
        </w:tc>
        <w:tc>
          <w:tcPr>
            <w:tcW w:w="1091" w:type="dxa"/>
            <w:vAlign w:val="center"/>
          </w:tcPr>
          <w:p w:rsidR="00CC7F09" w:rsidRPr="006D3C24" w:rsidRDefault="000249AB" w:rsidP="00E95F00">
            <w:pPr>
              <w:jc w:val="center"/>
              <w:rPr>
                <w:lang w:eastAsia="en-US"/>
              </w:rPr>
            </w:pPr>
            <w:del w:id="6112" w:author="Hana Navrátilová" w:date="2019-09-24T11:10:00Z">
              <w:r>
                <w:delText>2</w:delText>
              </w:r>
            </w:del>
            <w:ins w:id="6113" w:author="Hana Navrátilová" w:date="2019-09-24T11:10:00Z">
              <w:r w:rsidR="00CC7F09" w:rsidRPr="006D3C24">
                <w:rPr>
                  <w:lang w:eastAsia="en-US"/>
                </w:rPr>
                <w:t>1</w:t>
              </w:r>
            </w:ins>
          </w:p>
        </w:tc>
        <w:tc>
          <w:tcPr>
            <w:tcW w:w="939" w:type="dxa"/>
            <w:vAlign w:val="center"/>
          </w:tcPr>
          <w:p w:rsidR="00CC7F09" w:rsidRPr="006D3C24" w:rsidRDefault="00CC7F09" w:rsidP="00E95F00">
            <w:pPr>
              <w:jc w:val="center"/>
              <w:rPr>
                <w:lang w:eastAsia="en-US"/>
              </w:rPr>
            </w:pPr>
            <w:r w:rsidRPr="006D3C24">
              <w:rPr>
                <w:lang w:eastAsia="en-US"/>
              </w:rPr>
              <w:t>–</w:t>
            </w:r>
          </w:p>
        </w:tc>
        <w:tc>
          <w:tcPr>
            <w:tcW w:w="993" w:type="dxa"/>
            <w:vAlign w:val="center"/>
          </w:tcPr>
          <w:p w:rsidR="00CC7F09" w:rsidRPr="006D3C24" w:rsidRDefault="003E0DCE" w:rsidP="00E95F00">
            <w:pPr>
              <w:jc w:val="center"/>
              <w:rPr>
                <w:lang w:eastAsia="en-US"/>
              </w:rPr>
            </w:pPr>
            <w:r w:rsidRPr="006D3C24">
              <w:rPr>
                <w:lang w:eastAsia="en-US"/>
              </w:rPr>
              <w:t>4</w:t>
            </w:r>
          </w:p>
        </w:tc>
        <w:tc>
          <w:tcPr>
            <w:tcW w:w="1108" w:type="dxa"/>
            <w:vAlign w:val="center"/>
          </w:tcPr>
          <w:p w:rsidR="00CC7F09" w:rsidRPr="00CC7F09" w:rsidRDefault="000249AB" w:rsidP="00E95F00">
            <w:pPr>
              <w:jc w:val="center"/>
              <w:rPr>
                <w:lang w:eastAsia="en-US"/>
              </w:rPr>
            </w:pPr>
            <w:del w:id="6114" w:author="Hana Navrátilová" w:date="2019-09-24T11:10:00Z">
              <w:r w:rsidRPr="00944A9E">
                <w:delText xml:space="preserve"> – </w:delText>
              </w:r>
            </w:del>
            <w:ins w:id="6115" w:author="Hana Navrátilová" w:date="2019-09-24T11:10:00Z">
              <w:r w:rsidR="00CC7F09" w:rsidRPr="00CC7F09">
                <w:rPr>
                  <w:lang w:eastAsia="en-US"/>
                </w:rPr>
                <w:t>–</w:t>
              </w:r>
            </w:ins>
          </w:p>
        </w:tc>
      </w:tr>
      <w:tr w:rsidR="00CC7F09" w:rsidRPr="00CC7F09" w:rsidTr="00D825D2">
        <w:trPr>
          <w:jc w:val="center"/>
        </w:trPr>
        <w:tc>
          <w:tcPr>
            <w:tcW w:w="1914" w:type="dxa"/>
          </w:tcPr>
          <w:p w:rsidR="00CC7F09" w:rsidRPr="00CC7F09" w:rsidRDefault="00CC7F09" w:rsidP="00E95F00">
            <w:pPr>
              <w:rPr>
                <w:lang w:eastAsia="en-US"/>
              </w:rPr>
            </w:pPr>
            <w:r w:rsidRPr="00CC7F09">
              <w:rPr>
                <w:lang w:eastAsia="en-US"/>
              </w:rPr>
              <w:t>Doktorandi FHS</w:t>
            </w:r>
          </w:p>
        </w:tc>
        <w:tc>
          <w:tcPr>
            <w:tcW w:w="1090" w:type="dxa"/>
            <w:vAlign w:val="center"/>
          </w:tcPr>
          <w:p w:rsidR="00CC7F09" w:rsidRPr="00CC7F09" w:rsidRDefault="00CC7F09" w:rsidP="00E95F00">
            <w:pPr>
              <w:jc w:val="center"/>
              <w:rPr>
                <w:lang w:eastAsia="en-US"/>
              </w:rPr>
            </w:pPr>
            <w:r w:rsidRPr="00CC7F09">
              <w:rPr>
                <w:lang w:eastAsia="en-US"/>
              </w:rPr>
              <w:t>2</w:t>
            </w:r>
          </w:p>
        </w:tc>
        <w:tc>
          <w:tcPr>
            <w:tcW w:w="1091" w:type="dxa"/>
            <w:vAlign w:val="center"/>
          </w:tcPr>
          <w:p w:rsidR="00CC7F09" w:rsidRPr="00CC7F09" w:rsidRDefault="000249AB" w:rsidP="00E95F00">
            <w:pPr>
              <w:jc w:val="center"/>
              <w:rPr>
                <w:lang w:eastAsia="en-US"/>
              </w:rPr>
            </w:pPr>
            <w:del w:id="6116" w:author="Hana Navrátilová" w:date="2019-09-24T11:10:00Z">
              <w:r w:rsidRPr="00944A9E">
                <w:delText xml:space="preserve"> – </w:delText>
              </w:r>
            </w:del>
            <w:ins w:id="6117"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6118" w:author="Hana Navrátilová" w:date="2019-09-24T11:10:00Z">
              <w:r w:rsidRPr="00944A9E">
                <w:delText xml:space="preserve"> – </w:delText>
              </w:r>
            </w:del>
            <w:ins w:id="6119" w:author="Hana Navrátilová" w:date="2019-09-24T11:10:00Z">
              <w:r w:rsidR="00CC7F09" w:rsidRPr="00CC7F09">
                <w:rPr>
                  <w:lang w:eastAsia="en-US"/>
                </w:rPr>
                <w:t>–</w:t>
              </w:r>
            </w:ins>
          </w:p>
        </w:tc>
        <w:tc>
          <w:tcPr>
            <w:tcW w:w="1091" w:type="dxa"/>
            <w:vAlign w:val="center"/>
          </w:tcPr>
          <w:p w:rsidR="00CC7F09" w:rsidRPr="00CC7F09" w:rsidRDefault="000249AB" w:rsidP="00E95F00">
            <w:pPr>
              <w:jc w:val="center"/>
              <w:rPr>
                <w:lang w:eastAsia="en-US"/>
              </w:rPr>
            </w:pPr>
            <w:del w:id="6120" w:author="Hana Navrátilová" w:date="2019-09-24T11:10:00Z">
              <w:r w:rsidRPr="00944A9E">
                <w:delText xml:space="preserve"> – </w:delText>
              </w:r>
            </w:del>
            <w:ins w:id="6121" w:author="Hana Navrátilová" w:date="2019-09-24T11:10:00Z">
              <w:r w:rsidR="00CC7F09" w:rsidRPr="00CC7F09">
                <w:rPr>
                  <w:lang w:eastAsia="en-US"/>
                </w:rPr>
                <w:t>–</w:t>
              </w:r>
            </w:ins>
          </w:p>
        </w:tc>
        <w:tc>
          <w:tcPr>
            <w:tcW w:w="939" w:type="dxa"/>
            <w:vAlign w:val="center"/>
          </w:tcPr>
          <w:p w:rsidR="00CC7F09" w:rsidRPr="00CC7F09" w:rsidRDefault="000249AB" w:rsidP="00E95F00">
            <w:pPr>
              <w:jc w:val="center"/>
              <w:rPr>
                <w:lang w:eastAsia="en-US"/>
              </w:rPr>
            </w:pPr>
            <w:del w:id="6122" w:author="Hana Navrátilová" w:date="2019-09-24T11:10:00Z">
              <w:r w:rsidRPr="00944A9E">
                <w:delText xml:space="preserve"> – </w:delText>
              </w:r>
            </w:del>
            <w:ins w:id="6123" w:author="Hana Navrátilová" w:date="2019-09-24T11:10:00Z">
              <w:r w:rsidR="00CC7F09" w:rsidRPr="00CC7F09">
                <w:rPr>
                  <w:lang w:eastAsia="en-US"/>
                </w:rPr>
                <w:t>–</w:t>
              </w:r>
            </w:ins>
          </w:p>
        </w:tc>
        <w:tc>
          <w:tcPr>
            <w:tcW w:w="993" w:type="dxa"/>
            <w:vAlign w:val="center"/>
          </w:tcPr>
          <w:p w:rsidR="00CC7F09" w:rsidRPr="00CC7F09" w:rsidRDefault="000249AB" w:rsidP="00E95F00">
            <w:pPr>
              <w:jc w:val="center"/>
              <w:rPr>
                <w:lang w:eastAsia="en-US"/>
              </w:rPr>
            </w:pPr>
            <w:del w:id="6124" w:author="Hana Navrátilová" w:date="2019-09-24T11:10:00Z">
              <w:r w:rsidRPr="00944A9E">
                <w:delText xml:space="preserve"> – </w:delText>
              </w:r>
            </w:del>
            <w:ins w:id="6125" w:author="Hana Navrátilová" w:date="2019-09-24T11:10:00Z">
              <w:r w:rsidR="00CC7F09" w:rsidRPr="00CC7F09">
                <w:rPr>
                  <w:lang w:eastAsia="en-US"/>
                </w:rPr>
                <w:t>–</w:t>
              </w:r>
            </w:ins>
          </w:p>
        </w:tc>
        <w:tc>
          <w:tcPr>
            <w:tcW w:w="1108" w:type="dxa"/>
            <w:vAlign w:val="center"/>
          </w:tcPr>
          <w:p w:rsidR="00CC7F09" w:rsidRPr="00CC7F09" w:rsidRDefault="000249AB" w:rsidP="00E95F00">
            <w:pPr>
              <w:jc w:val="center"/>
              <w:rPr>
                <w:lang w:eastAsia="en-US"/>
              </w:rPr>
            </w:pPr>
            <w:del w:id="6126" w:author="Hana Navrátilová" w:date="2019-09-24T11:10:00Z">
              <w:r w:rsidRPr="00944A9E">
                <w:delText xml:space="preserve"> – </w:delText>
              </w:r>
            </w:del>
            <w:ins w:id="6127" w:author="Hana Navrátilová" w:date="2019-09-24T11:10:00Z">
              <w:r w:rsidR="00CC7F09" w:rsidRPr="00CC7F09">
                <w:rPr>
                  <w:lang w:eastAsia="en-US"/>
                </w:rPr>
                <w:t>–</w:t>
              </w:r>
            </w:ins>
          </w:p>
        </w:tc>
      </w:tr>
      <w:tr w:rsidR="00CC7F09" w:rsidRPr="00CC7F09" w:rsidTr="00E95F00">
        <w:trPr>
          <w:jc w:val="center"/>
          <w:ins w:id="6128" w:author="Hana Navrátilová" w:date="2019-09-24T11:10:00Z"/>
        </w:trPr>
        <w:tc>
          <w:tcPr>
            <w:tcW w:w="1914" w:type="dxa"/>
          </w:tcPr>
          <w:p w:rsidR="00CC7F09" w:rsidRPr="00CC7F09" w:rsidRDefault="00CC7F09" w:rsidP="00E95F00">
            <w:pPr>
              <w:rPr>
                <w:ins w:id="6129" w:author="Hana Navrátilová" w:date="2019-09-24T11:10:00Z"/>
                <w:lang w:eastAsia="en-US"/>
              </w:rPr>
            </w:pPr>
            <w:ins w:id="6130" w:author="Hana Navrátilová" w:date="2019-09-24T11:10:00Z">
              <w:r w:rsidRPr="00CC7F09">
                <w:rPr>
                  <w:lang w:eastAsia="en-US"/>
                </w:rPr>
                <w:t>Celkem</w:t>
              </w:r>
            </w:ins>
          </w:p>
        </w:tc>
        <w:tc>
          <w:tcPr>
            <w:tcW w:w="1090" w:type="dxa"/>
            <w:vAlign w:val="center"/>
          </w:tcPr>
          <w:p w:rsidR="00CC7F09" w:rsidRPr="00CC7F09" w:rsidRDefault="003E0DCE" w:rsidP="00E95F00">
            <w:pPr>
              <w:jc w:val="center"/>
              <w:rPr>
                <w:ins w:id="6131" w:author="Hana Navrátilová" w:date="2019-09-24T11:10:00Z"/>
                <w:lang w:eastAsia="en-US"/>
              </w:rPr>
            </w:pPr>
            <w:ins w:id="6132" w:author="Hana Navrátilová" w:date="2019-09-24T11:10:00Z">
              <w:r>
                <w:rPr>
                  <w:lang w:eastAsia="en-US"/>
                </w:rPr>
                <w:t>41</w:t>
              </w:r>
            </w:ins>
          </w:p>
        </w:tc>
        <w:tc>
          <w:tcPr>
            <w:tcW w:w="1091" w:type="dxa"/>
            <w:vAlign w:val="center"/>
          </w:tcPr>
          <w:p w:rsidR="00CC7F09" w:rsidRPr="00CC7F09" w:rsidRDefault="00CC7F09" w:rsidP="00E95F00">
            <w:pPr>
              <w:jc w:val="center"/>
              <w:rPr>
                <w:ins w:id="6133" w:author="Hana Navrátilová" w:date="2019-09-24T11:10:00Z"/>
                <w:lang w:eastAsia="en-US"/>
              </w:rPr>
            </w:pPr>
            <w:ins w:id="6134" w:author="Hana Navrátilová" w:date="2019-09-24T11:10:00Z">
              <w:r w:rsidRPr="00CC7F09">
                <w:rPr>
                  <w:lang w:eastAsia="en-US"/>
                </w:rPr>
                <w:t>6</w:t>
              </w:r>
            </w:ins>
          </w:p>
        </w:tc>
        <w:tc>
          <w:tcPr>
            <w:tcW w:w="1091" w:type="dxa"/>
            <w:vAlign w:val="center"/>
          </w:tcPr>
          <w:p w:rsidR="00CC7F09" w:rsidRPr="00CC7F09" w:rsidRDefault="00E95F00" w:rsidP="00E95F00">
            <w:pPr>
              <w:jc w:val="center"/>
              <w:rPr>
                <w:ins w:id="6135" w:author="Hana Navrátilová" w:date="2019-09-24T11:10:00Z"/>
                <w:lang w:eastAsia="en-US"/>
              </w:rPr>
            </w:pPr>
            <w:ins w:id="6136" w:author="Hana Navrátilová" w:date="2019-09-24T11:10:00Z">
              <w:r>
                <w:rPr>
                  <w:lang w:eastAsia="en-US"/>
                </w:rPr>
                <w:t>7</w:t>
              </w:r>
            </w:ins>
          </w:p>
        </w:tc>
        <w:tc>
          <w:tcPr>
            <w:tcW w:w="1091" w:type="dxa"/>
            <w:vAlign w:val="center"/>
          </w:tcPr>
          <w:p w:rsidR="00CC7F09" w:rsidRPr="00CC7F09" w:rsidRDefault="00CC7F09" w:rsidP="00E95F00">
            <w:pPr>
              <w:jc w:val="center"/>
              <w:rPr>
                <w:ins w:id="6137" w:author="Hana Navrátilová" w:date="2019-09-24T11:10:00Z"/>
                <w:lang w:eastAsia="en-US"/>
              </w:rPr>
            </w:pPr>
            <w:ins w:id="6138" w:author="Hana Navrátilová" w:date="2019-09-24T11:10:00Z">
              <w:r w:rsidRPr="00CC7F09">
                <w:rPr>
                  <w:lang w:eastAsia="en-US"/>
                </w:rPr>
                <w:t>16</w:t>
              </w:r>
            </w:ins>
          </w:p>
        </w:tc>
        <w:tc>
          <w:tcPr>
            <w:tcW w:w="939" w:type="dxa"/>
            <w:vAlign w:val="center"/>
          </w:tcPr>
          <w:p w:rsidR="00CC7F09" w:rsidRPr="00CC7F09" w:rsidRDefault="00CC7F09" w:rsidP="00E95F00">
            <w:pPr>
              <w:jc w:val="center"/>
              <w:rPr>
                <w:ins w:id="6139" w:author="Hana Navrátilová" w:date="2019-09-24T11:10:00Z"/>
                <w:lang w:eastAsia="en-US"/>
              </w:rPr>
            </w:pPr>
            <w:ins w:id="6140" w:author="Hana Navrátilová" w:date="2019-09-24T11:10:00Z">
              <w:r w:rsidRPr="00CC7F09">
                <w:rPr>
                  <w:lang w:eastAsia="en-US"/>
                </w:rPr>
                <w:t>1</w:t>
              </w:r>
            </w:ins>
          </w:p>
        </w:tc>
        <w:tc>
          <w:tcPr>
            <w:tcW w:w="993" w:type="dxa"/>
            <w:vAlign w:val="center"/>
          </w:tcPr>
          <w:p w:rsidR="00CC7F09" w:rsidRPr="00CC7F09" w:rsidRDefault="003E0DCE" w:rsidP="00E95F00">
            <w:pPr>
              <w:jc w:val="center"/>
              <w:rPr>
                <w:ins w:id="6141" w:author="Hana Navrátilová" w:date="2019-09-24T11:10:00Z"/>
                <w:lang w:eastAsia="en-US"/>
              </w:rPr>
            </w:pPr>
            <w:ins w:id="6142" w:author="Hana Navrátilová" w:date="2019-09-24T11:10:00Z">
              <w:r>
                <w:rPr>
                  <w:lang w:eastAsia="en-US"/>
                </w:rPr>
                <w:t>9</w:t>
              </w:r>
            </w:ins>
          </w:p>
        </w:tc>
        <w:tc>
          <w:tcPr>
            <w:tcW w:w="1108" w:type="dxa"/>
            <w:vAlign w:val="center"/>
          </w:tcPr>
          <w:p w:rsidR="00CC7F09" w:rsidRPr="00CC7F09" w:rsidRDefault="00CC7F09" w:rsidP="00E95F00">
            <w:pPr>
              <w:jc w:val="center"/>
              <w:rPr>
                <w:ins w:id="6143" w:author="Hana Navrátilová" w:date="2019-09-24T11:10:00Z"/>
                <w:lang w:eastAsia="en-US"/>
              </w:rPr>
            </w:pPr>
          </w:p>
        </w:tc>
      </w:tr>
    </w:tbl>
    <w:p w:rsidR="007A7659" w:rsidRDefault="007A7659" w:rsidP="00E7344C">
      <w:pPr>
        <w:jc w:val="both"/>
        <w:rPr>
          <w:ins w:id="6144" w:author="Hana Navrátilová" w:date="2019-09-24T11:10:00Z"/>
          <w:lang w:eastAsia="en-US"/>
        </w:rPr>
      </w:pPr>
    </w:p>
    <w:p w:rsidR="00564B1A" w:rsidRDefault="00564B1A" w:rsidP="00E7344C">
      <w:pPr>
        <w:jc w:val="both"/>
        <w:rPr>
          <w:ins w:id="6145" w:author="Hana Navrátilová" w:date="2019-09-24T11:10:00Z"/>
          <w:lang w:eastAsia="en-US"/>
        </w:rPr>
      </w:pPr>
    </w:p>
    <w:p w:rsidR="00564B1A" w:rsidRPr="00487289" w:rsidRDefault="00564B1A" w:rsidP="00E7344C">
      <w:pPr>
        <w:jc w:val="both"/>
        <w:rPr>
          <w:lang w:eastAsia="en-US"/>
        </w:rPr>
      </w:pPr>
    </w:p>
    <w:p w:rsidR="007A7659" w:rsidRDefault="007A7659" w:rsidP="00E7344C">
      <w:pPr>
        <w:jc w:val="both"/>
      </w:pPr>
    </w:p>
    <w:p w:rsidR="007A7659" w:rsidRPr="00C62982" w:rsidRDefault="007A7659" w:rsidP="00E7344C">
      <w:pPr>
        <w:jc w:val="both"/>
      </w:pPr>
      <w:r w:rsidRPr="00C939E2">
        <w:t xml:space="preserve">Personální rozvoj pracovníků FHS je pravidelně sledován a je promyšlena jeho podpora. Akademičtí pracovníci </w:t>
      </w:r>
      <w:r w:rsidRPr="00C62982">
        <w:t>si pravidelně vypracovávají plán osobního rozvoje a konzultují ho s vedením fakulty.</w:t>
      </w:r>
    </w:p>
    <w:p w:rsidR="00550A9E" w:rsidRPr="0080006B" w:rsidDel="00AD6990" w:rsidRDefault="00550A9E" w:rsidP="00AD6990">
      <w:pPr>
        <w:tabs>
          <w:tab w:val="right" w:pos="2235"/>
        </w:tabs>
        <w:jc w:val="both"/>
        <w:rPr>
          <w:del w:id="6146" w:author="Viktor Pacholík" w:date="2019-09-24T20:36:00Z"/>
        </w:rPr>
      </w:pPr>
      <w:r w:rsidRPr="0080006B">
        <w:t>Ústav školní pedagogiky je nejmladším pracovištěm fakulty, jeho personální ko</w:t>
      </w:r>
      <w:r w:rsidRPr="00550A9E">
        <w:t>ncepce se postupně</w:t>
      </w:r>
      <w:r w:rsidRPr="0080006B">
        <w:t xml:space="preserve"> naplňu</w:t>
      </w:r>
      <w:r w:rsidRPr="00550A9E">
        <w:t xml:space="preserve">je. </w:t>
      </w:r>
      <w:r w:rsidR="00E9191B">
        <w:br/>
      </w:r>
      <w:del w:id="6147" w:author="Viktor Pacholík" w:date="2019-09-24T20:36:00Z">
        <w:r w:rsidRPr="00550A9E" w:rsidDel="00AD6990">
          <w:delText>Od 1. 9. 2018 bude na ústav</w:delText>
        </w:r>
        <w:r w:rsidRPr="0080006B" w:rsidDel="00AD6990">
          <w:delText xml:space="preserve"> přijat další akademický pracovník. Ústav bude mít 15 akademických pracovníků a výrazně také spolupracuje s ověřenými externími odborníky z jiných fakult, především z PdF MU v Brně, protože v didaktické strategii výuky jednotlivých předmětů sdílí jeden model didaktického transferu učiva</w:delText>
        </w:r>
        <w:r w:rsidDel="00AD6990">
          <w:delText>, a totiž</w:delText>
        </w:r>
        <w:r w:rsidRPr="0080006B" w:rsidDel="00AD6990">
          <w:delText xml:space="preserve"> transdisciplinární</w:delText>
        </w:r>
        <w:r w:rsidDel="00AD6990">
          <w:delText xml:space="preserve"> model</w:delText>
        </w:r>
        <w:r w:rsidRPr="0080006B" w:rsidDel="00AD6990">
          <w:delText>. Propojení odborníků při ověřování jednoho modelu napříč fakultami je možné považovat za progresivní a moderní pojetí ve vysokoškolské přípravě učitelů.</w:delText>
        </w:r>
      </w:del>
    </w:p>
    <w:p w:rsidR="007A7659" w:rsidRDefault="00550A9E" w:rsidP="00AD6990">
      <w:pPr>
        <w:tabs>
          <w:tab w:val="right" w:pos="2235"/>
        </w:tabs>
        <w:jc w:val="both"/>
      </w:pPr>
      <w:del w:id="6148" w:author="Viktor Pacholík" w:date="2019-09-24T20:36:00Z">
        <w:r w:rsidRPr="0080006B" w:rsidDel="00AD6990">
          <w:delText>Na ústavu je připravena jasná koncepce zvyšování kvalifikace akademických pracovníků. Již v roce 201</w:delText>
        </w:r>
        <w:r w:rsidR="00E73688" w:rsidDel="00AD6990">
          <w:delText>9</w:delText>
        </w:r>
        <w:r w:rsidRPr="0080006B" w:rsidDel="00AD6990">
          <w:delText xml:space="preserve"> bude obhajovat dizertační práci Mgr. Navrát</w:delText>
        </w:r>
        <w:r w:rsidDel="00AD6990">
          <w:delText>ilová</w:delText>
        </w:r>
        <w:r w:rsidR="00E73688" w:rsidDel="00AD6990">
          <w:delText xml:space="preserve"> (práce odevzdána)</w:delText>
        </w:r>
        <w:r w:rsidDel="00AD6990">
          <w:delText xml:space="preserve">, </w:delText>
        </w:r>
        <w:r w:rsidR="00E73688" w:rsidDel="00AD6990">
          <w:delText xml:space="preserve">a také </w:delText>
        </w:r>
        <w:r w:rsidR="00E9191B" w:rsidDel="00AD6990">
          <w:delText>PhDr</w:delText>
        </w:r>
        <w:r w:rsidDel="00AD6990">
          <w:delText xml:space="preserve">. Petrů </w:delText>
        </w:r>
        <w:r w:rsidRPr="0080006B" w:rsidDel="00AD6990">
          <w:delText xml:space="preserve">Puhrová. Rovněž se postupně pod odborným vedením prof. </w:delText>
        </w:r>
        <w:r w:rsidR="00E73688" w:rsidDel="00AD6990">
          <w:delText>Lukášové</w:delText>
        </w:r>
        <w:r w:rsidRPr="0080006B" w:rsidDel="00AD6990">
          <w:delText xml:space="preserve"> připravuje na habilitační řízení dr. Pacholík. </w:delText>
        </w:r>
      </w:del>
      <w:r w:rsidRPr="0080006B">
        <w:t>Senioři na pracovišti jsou velkou oporou při dalším vzdělávání kolegů a na ústavu proto funguje v plném rozsahu generační odevzdávání zkušeností, které mladí kolegové získávají od nejpovolanějších. Docenti na pracovišti se podílejí na přípravě doktorandů</w:t>
      </w:r>
      <w:r>
        <w:t>,</w:t>
      </w:r>
      <w:r w:rsidRPr="0080006B">
        <w:t xml:space="preserve"> </w:t>
      </w:r>
      <w:r w:rsidR="00A00F94">
        <w:br/>
      </w:r>
      <w:r w:rsidRPr="0080006B">
        <w:t>a tím také vytváří prostor pro naplňování cílů generační výměny odborníků.</w:t>
      </w:r>
      <w:r w:rsidR="00A00F94">
        <w:t xml:space="preserve"> </w:t>
      </w:r>
      <w:r w:rsidR="007A7659" w:rsidRPr="00C939E2">
        <w:t xml:space="preserve">Výuka </w:t>
      </w:r>
      <w:r w:rsidR="007A7659">
        <w:t>jednotlivých předmětů</w:t>
      </w:r>
      <w:r w:rsidR="007A7659" w:rsidRPr="00C939E2">
        <w:t xml:space="preserve"> neprobíhá mimo sídlo vysoké školy, s výjimkou odborných pedagogických praxí, případně jednorázových exkurzí ve zvolených institucích.</w:t>
      </w:r>
    </w:p>
    <w:p w:rsidR="007A7659" w:rsidRDefault="00A00F94" w:rsidP="00E7344C">
      <w:pPr>
        <w:jc w:val="both"/>
      </w:pPr>
      <w:r>
        <w:t>P</w:t>
      </w:r>
      <w:r w:rsidR="007A7659" w:rsidRPr="00C939E2">
        <w:t xml:space="preserve">ersonální zajištění studijního programu zahrnuje </w:t>
      </w:r>
      <w:r w:rsidR="007A7659">
        <w:t xml:space="preserve">také </w:t>
      </w:r>
      <w:r w:rsidR="007A7659" w:rsidRPr="00C939E2">
        <w:t xml:space="preserve">zapojení odborníků z praxe. </w:t>
      </w:r>
    </w:p>
    <w:p w:rsidR="007A7659" w:rsidRDefault="007A7659" w:rsidP="00E7344C">
      <w:pPr>
        <w:jc w:val="both"/>
        <w:rPr>
          <w:lang w:eastAsia="en-US"/>
        </w:rPr>
      </w:pPr>
      <w:r w:rsidRPr="00C939E2">
        <w:rPr>
          <w:lang w:eastAsia="en-US"/>
        </w:rPr>
        <w:t xml:space="preserve">Tvůrčí činnost akademických </w:t>
      </w:r>
      <w:r>
        <w:rPr>
          <w:lang w:eastAsia="en-US"/>
        </w:rPr>
        <w:t>pracovníků zabezpečujících výuku v předklá</w:t>
      </w:r>
      <w:r w:rsidRPr="00C939E2">
        <w:rPr>
          <w:lang w:eastAsia="en-US"/>
        </w:rPr>
        <w:t xml:space="preserve">daném studijním programu odráží problematiku předškolního vzdělávání v teoretické i praktické rovině. Z publikačních výstupů akademických pracovníků je zřejmé propojení s důležitými otázkami </w:t>
      </w:r>
      <w:r>
        <w:rPr>
          <w:lang w:eastAsia="en-US"/>
        </w:rPr>
        <w:t xml:space="preserve">primárního </w:t>
      </w:r>
      <w:r w:rsidRPr="00C939E2">
        <w:rPr>
          <w:lang w:eastAsia="en-US"/>
        </w:rPr>
        <w:t xml:space="preserve">vzdělávání, a to v rámci vydaných odborných knih i časopiseckých článků. </w:t>
      </w:r>
    </w:p>
    <w:p w:rsidR="00B10A5C" w:rsidDel="00AD6990" w:rsidRDefault="00B10A5C">
      <w:pPr>
        <w:rPr>
          <w:del w:id="6149" w:author="Viktor Pacholík" w:date="2019-09-24T20:37:00Z"/>
          <w:lang w:eastAsia="en-US"/>
        </w:rPr>
      </w:pPr>
      <w:del w:id="6150" w:author="Viktor Pacholík" w:date="2019-09-24T20:37:00Z">
        <w:r w:rsidDel="00AD6990">
          <w:rPr>
            <w:lang w:eastAsia="en-US"/>
          </w:rPr>
          <w:br w:type="page"/>
        </w:r>
      </w:del>
    </w:p>
    <w:p w:rsidR="007A7659" w:rsidDel="00AD6990" w:rsidRDefault="007A7659" w:rsidP="00E7344C">
      <w:pPr>
        <w:jc w:val="both"/>
        <w:rPr>
          <w:del w:id="6151" w:author="Viktor Pacholík" w:date="2019-09-24T20:37:00Z"/>
          <w:lang w:eastAsia="en-US"/>
        </w:rPr>
      </w:pPr>
      <w:del w:id="6152" w:author="Viktor Pacholík" w:date="2019-09-24T20:37:00Z">
        <w:r w:rsidDel="00AD6990">
          <w:rPr>
            <w:lang w:eastAsia="en-US"/>
          </w:rPr>
          <w:delText>Pro ilustraci lze</w:delText>
        </w:r>
        <w:r w:rsidRPr="00C939E2" w:rsidDel="00AD6990">
          <w:rPr>
            <w:lang w:eastAsia="en-US"/>
          </w:rPr>
          <w:delText xml:space="preserve"> uvést </w:delText>
        </w:r>
        <w:r w:rsidDel="00AD6990">
          <w:rPr>
            <w:lang w:eastAsia="en-US"/>
          </w:rPr>
          <w:delText xml:space="preserve">některé </w:delText>
        </w:r>
        <w:r w:rsidRPr="00C939E2" w:rsidDel="00AD6990">
          <w:rPr>
            <w:lang w:eastAsia="en-US"/>
          </w:rPr>
          <w:delText xml:space="preserve">odborné knihy vydané </w:delText>
        </w:r>
        <w:r w:rsidR="00E93B67" w:rsidDel="00AD6990">
          <w:rPr>
            <w:lang w:eastAsia="en-US"/>
          </w:rPr>
          <w:delText>univerzitou</w:delText>
        </w:r>
        <w:r w:rsidRPr="00C939E2" w:rsidDel="00AD6990">
          <w:rPr>
            <w:lang w:eastAsia="en-US"/>
          </w:rPr>
          <w:delText>:</w:delText>
        </w:r>
      </w:del>
    </w:p>
    <w:p w:rsidR="00A00F94" w:rsidRPr="00487289" w:rsidDel="00AD6990" w:rsidRDefault="00A00F94" w:rsidP="00E7344C">
      <w:pPr>
        <w:jc w:val="both"/>
        <w:rPr>
          <w:del w:id="6153" w:author="Viktor Pacholík" w:date="2019-09-24T20:37:00Z"/>
          <w:lang w:eastAsia="en-US"/>
        </w:rPr>
      </w:pPr>
    </w:p>
    <w:p w:rsidR="007A7659" w:rsidRPr="002E26CD" w:rsidDel="00AD6990" w:rsidRDefault="007A7659" w:rsidP="00E7344C">
      <w:pPr>
        <w:jc w:val="both"/>
        <w:rPr>
          <w:del w:id="6154" w:author="Viktor Pacholík" w:date="2019-09-24T20:37:00Z"/>
        </w:rPr>
      </w:pPr>
      <w:del w:id="6155" w:author="Viktor Pacholík" w:date="2019-09-24T20:37:00Z">
        <w:r w:rsidDel="00AD6990">
          <w:delText xml:space="preserve">Gavora, P. (2012). </w:delText>
        </w:r>
        <w:r w:rsidRPr="002E26CD" w:rsidDel="00AD6990">
          <w:rPr>
            <w:i/>
          </w:rPr>
          <w:delText>Tvorba výskumného nástroja pre pedagogické bádanie.</w:delText>
        </w:r>
        <w:r w:rsidDel="00AD6990">
          <w:delText xml:space="preserve"> Bratislava: SPN.</w:delText>
        </w:r>
      </w:del>
    </w:p>
    <w:p w:rsidR="007A7659" w:rsidDel="00AD6990" w:rsidRDefault="007A7659" w:rsidP="00E7344C">
      <w:pPr>
        <w:jc w:val="both"/>
        <w:rPr>
          <w:del w:id="6156" w:author="Viktor Pacholík" w:date="2019-09-24T20:37:00Z"/>
        </w:rPr>
      </w:pPr>
      <w:del w:id="6157" w:author="Viktor Pacholík" w:date="2019-09-24T20:37:00Z">
        <w:r w:rsidRPr="0040774B" w:rsidDel="00AD6990">
          <w:delText xml:space="preserve">Lukášová, H., Svatoš, T., &amp; Majerčíková, J. (2014). </w:delText>
        </w:r>
        <w:r w:rsidRPr="0040774B" w:rsidDel="00AD6990">
          <w:rPr>
            <w:i/>
          </w:rPr>
          <w:delText>Studentské portfolio jako výzkumný prostředek poznání cesty k učitelství.</w:delText>
        </w:r>
        <w:r w:rsidRPr="0040774B" w:rsidDel="00AD6990">
          <w:delText xml:space="preserve"> Zlín: Univerzita Tomáše Bati ve Zlíně.</w:delText>
        </w:r>
      </w:del>
    </w:p>
    <w:p w:rsidR="007A7659" w:rsidRPr="0040774B" w:rsidDel="00AD6990" w:rsidRDefault="007A7659" w:rsidP="00E7344C">
      <w:pPr>
        <w:jc w:val="both"/>
        <w:rPr>
          <w:del w:id="6158" w:author="Viktor Pacholík" w:date="2019-09-24T20:37:00Z"/>
        </w:rPr>
      </w:pPr>
      <w:del w:id="6159" w:author="Viktor Pacholík" w:date="2019-09-24T20:37:00Z">
        <w:r w:rsidDel="00AD6990">
          <w:delText xml:space="preserve">Lukášová, H. (2015). </w:delText>
        </w:r>
        <w:r w:rsidRPr="00C7645C" w:rsidDel="00AD6990">
          <w:rPr>
            <w:i/>
          </w:rPr>
          <w:delText>Učitelské sebepojetí a jeho zkoumání</w:delText>
        </w:r>
        <w:r w:rsidDel="00AD6990">
          <w:delText>. Zlín: UTB.</w:delText>
        </w:r>
      </w:del>
    </w:p>
    <w:p w:rsidR="007A7659" w:rsidRPr="0040774B" w:rsidDel="00AD6990" w:rsidRDefault="007A7659" w:rsidP="00E7344C">
      <w:pPr>
        <w:rPr>
          <w:del w:id="6160" w:author="Viktor Pacholík" w:date="2019-09-24T20:37:00Z"/>
        </w:rPr>
      </w:pPr>
      <w:del w:id="6161" w:author="Viktor Pacholík" w:date="2019-09-24T20:37:00Z">
        <w:r w:rsidRPr="0040774B" w:rsidDel="00AD6990">
          <w:delText xml:space="preserve">Majerčíková, J. et al. (2012). </w:delText>
        </w:r>
        <w:r w:rsidRPr="0040774B" w:rsidDel="00AD6990">
          <w:rPr>
            <w:i/>
            <w:iCs/>
          </w:rPr>
          <w:delText xml:space="preserve">Profesijná zdatnosť (self-efficacy) študentov učiteľstva a učiteľov spolupracovať s rodičmi. </w:delText>
        </w:r>
        <w:r w:rsidRPr="0040774B" w:rsidDel="00AD6990">
          <w:delText>Bratislava: Vydavateľstvo UK.</w:delText>
        </w:r>
      </w:del>
    </w:p>
    <w:p w:rsidR="007A7659" w:rsidDel="00AD6990" w:rsidRDefault="007A7659" w:rsidP="00E7344C">
      <w:pPr>
        <w:jc w:val="both"/>
        <w:rPr>
          <w:del w:id="6162" w:author="Viktor Pacholík" w:date="2019-09-24T20:37:00Z"/>
        </w:rPr>
      </w:pPr>
      <w:del w:id="6163" w:author="Viktor Pacholík" w:date="2019-09-24T20:37:00Z">
        <w:r w:rsidRPr="00487289" w:rsidDel="00AD6990">
          <w:delText xml:space="preserve">Ondrejkovič, P., &amp; Majerčíková, J. (2012). </w:delText>
        </w:r>
        <w:r w:rsidRPr="00487289" w:rsidDel="00AD6990">
          <w:rPr>
            <w:i/>
            <w:iCs/>
          </w:rPr>
          <w:delText xml:space="preserve">Vysvetlenie, porozumenie a interpretácia v spoločenskovednom výskume. </w:delText>
        </w:r>
        <w:r w:rsidDel="00AD6990">
          <w:delText xml:space="preserve">Bratislava: VEDA. </w:delText>
        </w:r>
      </w:del>
    </w:p>
    <w:p w:rsidR="007A7659" w:rsidDel="00AD6990" w:rsidRDefault="007A7659" w:rsidP="00E7344C">
      <w:pPr>
        <w:jc w:val="both"/>
        <w:rPr>
          <w:del w:id="6164" w:author="Viktor Pacholík" w:date="2019-09-24T20:37:00Z"/>
        </w:rPr>
      </w:pPr>
      <w:del w:id="6165" w:author="Viktor Pacholík" w:date="2019-09-24T20:37:00Z">
        <w:r w:rsidRPr="0040774B" w:rsidDel="00AD6990">
          <w:delText xml:space="preserve">Pacholík, V., Nedělová, M., &amp; Šmatelková, N. (2016). </w:delText>
        </w:r>
        <w:r w:rsidRPr="0040774B" w:rsidDel="00AD6990">
          <w:rPr>
            <w:i/>
          </w:rPr>
          <w:delText>Rozvíjení sociálních dovedností dětí prostřednictvím pohybových her</w:delText>
        </w:r>
        <w:r w:rsidRPr="0040774B" w:rsidDel="00AD6990">
          <w:delText>. Zlín: Univerzita Tomáše Bati ve Zlíně.</w:delText>
        </w:r>
      </w:del>
    </w:p>
    <w:p w:rsidR="00060C50" w:rsidRPr="00060C50" w:rsidDel="00AD6990" w:rsidRDefault="00060C50" w:rsidP="00E7344C">
      <w:pPr>
        <w:jc w:val="both"/>
        <w:rPr>
          <w:del w:id="6166" w:author="Viktor Pacholík" w:date="2019-09-24T20:37:00Z"/>
        </w:rPr>
      </w:pPr>
      <w:del w:id="6167" w:author="Viktor Pacholík" w:date="2019-09-24T20:37:00Z">
        <w:r w:rsidDel="00AD6990">
          <w:delText xml:space="preserve">Pokrivčáková, S. (2018). </w:delText>
        </w:r>
        <w:r w:rsidRPr="00060C50" w:rsidDel="00AD6990">
          <w:rPr>
            <w:i/>
          </w:rPr>
          <w:delText>Dyslectic and Dysgraphic Learners in the EFL Classroom: Towards an Inclusive Education Environment</w:delText>
        </w:r>
        <w:r w:rsidDel="00AD6990">
          <w:rPr>
            <w:i/>
          </w:rPr>
          <w:delText xml:space="preserve">. </w:delText>
        </w:r>
        <w:r w:rsidDel="00AD6990">
          <w:delText xml:space="preserve">Zlín: </w:delText>
        </w:r>
        <w:r w:rsidRPr="00060C50" w:rsidDel="00AD6990">
          <w:delText>Univerzita Tomáše Bati ve Zlíně, Fakulta humanitních studií</w:delText>
        </w:r>
        <w:r w:rsidDel="00AD6990">
          <w:delText xml:space="preserve">. </w:delText>
        </w:r>
      </w:del>
    </w:p>
    <w:p w:rsidR="003835C7" w:rsidDel="00AD6990" w:rsidRDefault="003835C7" w:rsidP="00E7344C">
      <w:pPr>
        <w:jc w:val="both"/>
        <w:rPr>
          <w:del w:id="6168" w:author="Viktor Pacholík" w:date="2019-09-24T20:37:00Z"/>
        </w:rPr>
      </w:pPr>
      <w:del w:id="6169" w:author="Viktor Pacholík" w:date="2019-09-24T20:37:00Z">
        <w:r w:rsidRPr="003835C7" w:rsidDel="00AD6990">
          <w:delText>Szimethová, M. (2014). Vysokoškolský učiteľ - pozícia medzi vyučovaním a výskumom. Zlín: Univerzita Tomáše Bati ve Zlíně.</w:delText>
        </w:r>
      </w:del>
    </w:p>
    <w:p w:rsidR="007A7659" w:rsidDel="00AD6990" w:rsidRDefault="007A7659" w:rsidP="00E7344C">
      <w:pPr>
        <w:jc w:val="both"/>
        <w:rPr>
          <w:del w:id="6170" w:author="Viktor Pacholík" w:date="2019-09-24T20:37:00Z"/>
        </w:rPr>
      </w:pPr>
      <w:del w:id="6171" w:author="Viktor Pacholík" w:date="2019-09-24T20:37:00Z">
        <w:r w:rsidDel="00AD6990">
          <w:delText xml:space="preserve">Szimethová, M., Wiegerová, A., </w:delText>
        </w:r>
        <w:r w:rsidR="00060C50" w:rsidDel="00AD6990">
          <w:delText xml:space="preserve">&amp; </w:delText>
        </w:r>
        <w:r w:rsidDel="00AD6990">
          <w:delText xml:space="preserve">Horká, H. (2012). </w:delText>
        </w:r>
        <w:r w:rsidRPr="00C7645C" w:rsidDel="00AD6990">
          <w:rPr>
            <w:i/>
          </w:rPr>
          <w:delText>Edukačné rámce p</w:delText>
        </w:r>
        <w:r w:rsidR="003835C7" w:rsidDel="00AD6990">
          <w:rPr>
            <w:i/>
          </w:rPr>
          <w:delText>rí</w:delText>
        </w:r>
        <w:r w:rsidRPr="00C7645C" w:rsidDel="00AD6990">
          <w:rPr>
            <w:i/>
          </w:rPr>
          <w:delText>rodov</w:delText>
        </w:r>
        <w:r w:rsidR="003835C7" w:rsidDel="00AD6990">
          <w:rPr>
            <w:i/>
          </w:rPr>
          <w:delText>e</w:delText>
        </w:r>
        <w:r w:rsidRPr="00C7645C" w:rsidDel="00AD6990">
          <w:rPr>
            <w:i/>
          </w:rPr>
          <w:delText>dného poznávania v kurikule školy.</w:delText>
        </w:r>
        <w:r w:rsidDel="00AD6990">
          <w:delText xml:space="preserve"> Bratislava: OZ V4.</w:delText>
        </w:r>
      </w:del>
    </w:p>
    <w:p w:rsidR="003835C7" w:rsidRPr="003835C7" w:rsidDel="00AD6990" w:rsidRDefault="003835C7" w:rsidP="00E7344C">
      <w:pPr>
        <w:jc w:val="both"/>
        <w:rPr>
          <w:del w:id="6172" w:author="Viktor Pacholík" w:date="2019-09-24T20:37:00Z"/>
        </w:rPr>
      </w:pPr>
      <w:del w:id="6173" w:author="Viktor Pacholík" w:date="2019-09-24T20:37:00Z">
        <w:r w:rsidRPr="003835C7" w:rsidDel="00AD6990">
          <w:delText>Wiegerová, A. (2013). Začínající výzkumník: (od magistra k postdoktorandovi). Zlín: Univerzita Tomáše Bati ve Zlíně.</w:delText>
        </w:r>
      </w:del>
    </w:p>
    <w:p w:rsidR="007A7659" w:rsidDel="00AD6990" w:rsidRDefault="007A7659" w:rsidP="00E7344C">
      <w:pPr>
        <w:rPr>
          <w:del w:id="6174" w:author="Viktor Pacholík" w:date="2019-09-24T20:37:00Z"/>
        </w:rPr>
      </w:pPr>
      <w:del w:id="6175" w:author="Viktor Pacholík" w:date="2019-09-24T20:37:00Z">
        <w:r w:rsidRPr="0040774B" w:rsidDel="00AD6990">
          <w:delText xml:space="preserve">Wiegerová, A. et al. (2012). </w:delText>
        </w:r>
        <w:r w:rsidRPr="0040774B" w:rsidDel="00AD6990">
          <w:rPr>
            <w:i/>
          </w:rPr>
          <w:delText>Self efficacy v edukačných súvislostiach.</w:delText>
        </w:r>
        <w:r w:rsidRPr="0040774B" w:rsidDel="00AD6990">
          <w:delText xml:space="preserve"> Bratislava: SPN.</w:delText>
        </w:r>
      </w:del>
    </w:p>
    <w:p w:rsidR="007A7659" w:rsidDel="00AD6990" w:rsidRDefault="00FA1883" w:rsidP="00E7344C">
      <w:pPr>
        <w:jc w:val="both"/>
        <w:rPr>
          <w:del w:id="6176" w:author="Viktor Pacholík" w:date="2019-09-24T20:37:00Z"/>
          <w:lang w:eastAsia="en-US"/>
        </w:rPr>
      </w:pPr>
      <w:del w:id="6177" w:author="Viktor Pacholík" w:date="2019-09-24T20:37:00Z">
        <w:r w:rsidRPr="00FA1883" w:rsidDel="00AD6990">
          <w:delText>Wiegerová, A. (2016). </w:delText>
        </w:r>
        <w:r w:rsidRPr="00FA1883" w:rsidDel="00AD6990">
          <w:rPr>
            <w:i/>
            <w:iCs/>
          </w:rPr>
          <w:delText xml:space="preserve">The </w:delText>
        </w:r>
        <w:r w:rsidR="00E93B67" w:rsidDel="00AD6990">
          <w:rPr>
            <w:i/>
            <w:iCs/>
          </w:rPr>
          <w:delText>C</w:delText>
        </w:r>
        <w:r w:rsidRPr="00FA1883" w:rsidDel="00AD6990">
          <w:rPr>
            <w:i/>
            <w:iCs/>
          </w:rPr>
          <w:delText xml:space="preserve">areers of </w:delText>
        </w:r>
        <w:r w:rsidR="00E93B67" w:rsidDel="00AD6990">
          <w:rPr>
            <w:i/>
            <w:iCs/>
          </w:rPr>
          <w:delText>Y</w:delText>
        </w:r>
        <w:r w:rsidRPr="00FA1883" w:rsidDel="00AD6990">
          <w:rPr>
            <w:i/>
            <w:iCs/>
          </w:rPr>
          <w:delText xml:space="preserve">oung Czech </w:delText>
        </w:r>
        <w:r w:rsidR="00E93B67" w:rsidDel="00AD6990">
          <w:rPr>
            <w:i/>
            <w:iCs/>
          </w:rPr>
          <w:delText>U</w:delText>
        </w:r>
        <w:r w:rsidRPr="00FA1883" w:rsidDel="00AD6990">
          <w:rPr>
            <w:i/>
            <w:iCs/>
          </w:rPr>
          <w:delText xml:space="preserve">niversity </w:delText>
        </w:r>
        <w:r w:rsidR="00E93B67" w:rsidDel="00AD6990">
          <w:rPr>
            <w:i/>
            <w:iCs/>
          </w:rPr>
          <w:delText>T</w:delText>
        </w:r>
        <w:r w:rsidRPr="00FA1883" w:rsidDel="00AD6990">
          <w:rPr>
            <w:i/>
            <w:iCs/>
          </w:rPr>
          <w:delText xml:space="preserve">eachers: in the </w:delText>
        </w:r>
        <w:r w:rsidR="00E93B67" w:rsidDel="00AD6990">
          <w:rPr>
            <w:i/>
            <w:iCs/>
          </w:rPr>
          <w:delText>F</w:delText>
        </w:r>
        <w:r w:rsidRPr="00FA1883" w:rsidDel="00AD6990">
          <w:rPr>
            <w:i/>
            <w:iCs/>
          </w:rPr>
          <w:delText xml:space="preserve">ield of </w:delText>
        </w:r>
        <w:r w:rsidR="00E93B67" w:rsidDel="00AD6990">
          <w:rPr>
            <w:i/>
            <w:iCs/>
          </w:rPr>
          <w:delText>P</w:delText>
        </w:r>
        <w:r w:rsidRPr="00FA1883" w:rsidDel="00AD6990">
          <w:rPr>
            <w:i/>
            <w:iCs/>
          </w:rPr>
          <w:delText>edagogy</w:delText>
        </w:r>
        <w:r w:rsidRPr="00FA1883" w:rsidDel="00AD6990">
          <w:delText>. In Zlín: Tomas Bata University.</w:delText>
        </w:r>
      </w:del>
    </w:p>
    <w:p w:rsidR="00FA1883" w:rsidRDefault="00FA1883" w:rsidP="00E7344C">
      <w:pPr>
        <w:jc w:val="both"/>
        <w:rPr>
          <w:lang w:eastAsia="en-US"/>
        </w:rPr>
      </w:pPr>
    </w:p>
    <w:p w:rsidR="00AE60D0" w:rsidRPr="0040774B" w:rsidRDefault="00AE60D0" w:rsidP="00E7344C">
      <w:pPr>
        <w:jc w:val="both"/>
        <w:rPr>
          <w:lang w:eastAsia="en-US"/>
        </w:rPr>
      </w:pPr>
      <w:r>
        <w:rPr>
          <w:lang w:eastAsia="en-US"/>
        </w:rPr>
        <w:t>U všech pracovníků, kterým končí smlouva dříve, než je termín ukončení programu, se předpokládá prodloužení pracovní smlouvy.</w:t>
      </w:r>
    </w:p>
    <w:p w:rsidR="007A7659" w:rsidRPr="0040774B" w:rsidRDefault="007A7659" w:rsidP="00E7344C">
      <w:pPr>
        <w:jc w:val="both"/>
      </w:pPr>
    </w:p>
    <w:p w:rsidR="007A7659" w:rsidRPr="0040774B" w:rsidRDefault="007A7659" w:rsidP="00E7344C">
      <w:pPr>
        <w:tabs>
          <w:tab w:val="left" w:pos="2835"/>
        </w:tabs>
      </w:pPr>
      <w:r w:rsidRPr="0040774B">
        <w:tab/>
      </w:r>
      <w:r w:rsidRPr="0040774B">
        <w:tab/>
        <w:t>Standardy 6.4 a 6.9</w:t>
      </w:r>
      <w:r>
        <w:t>b</w:t>
      </w:r>
    </w:p>
    <w:p w:rsidR="007A7659" w:rsidRPr="0040774B" w:rsidRDefault="007A7659" w:rsidP="00E7344C"/>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Personální zabezpečení předmětů profilujícího základu </w:t>
      </w:r>
    </w:p>
    <w:p w:rsidR="007A7659" w:rsidRPr="0040774B" w:rsidRDefault="007A7659" w:rsidP="00E7344C">
      <w:pPr>
        <w:tabs>
          <w:tab w:val="left" w:pos="2835"/>
        </w:tabs>
      </w:pPr>
      <w:r w:rsidRPr="0040774B">
        <w:tab/>
      </w:r>
      <w:r w:rsidRPr="0040774B">
        <w:tab/>
      </w:r>
    </w:p>
    <w:p w:rsidR="007A7659" w:rsidRDefault="007A7659" w:rsidP="00E7344C">
      <w:pPr>
        <w:tabs>
          <w:tab w:val="left" w:pos="2835"/>
        </w:tabs>
        <w:jc w:val="both"/>
        <w:rPr>
          <w:lang w:eastAsia="en-US"/>
        </w:rPr>
      </w:pPr>
      <w:r w:rsidRPr="00487289">
        <w:t>Základní teoretické studijní předměty profiluj</w:t>
      </w:r>
      <w:r>
        <w:t>ícího základu mají garanty, kte</w:t>
      </w:r>
      <w:r w:rsidRPr="00487289">
        <w:t xml:space="preserve">ří významně participují na jejich výuce (viz B-IIa této žádosti), vždy minimálně se vzděláním získaným absolvováním doktorského studijního programu. Jak již bylo uvedeno, studijní program je personálně zabezpečen osobami v pracovním </w:t>
      </w:r>
      <w:r w:rsidRPr="00487289">
        <w:rPr>
          <w:lang w:eastAsia="en-US"/>
        </w:rPr>
        <w:t xml:space="preserve">poměru s celkovou týdenní pracovní dobou odpovídající stanovené týdenní pracovní době podle §79 zákoníku práce. Rovněž </w:t>
      </w:r>
      <w:r>
        <w:rPr>
          <w:lang w:eastAsia="en-US"/>
        </w:rPr>
        <w:t xml:space="preserve">je jedná o pracovníky </w:t>
      </w:r>
      <w:r w:rsidRPr="00487289">
        <w:rPr>
          <w:lang w:eastAsia="en-US"/>
        </w:rPr>
        <w:t xml:space="preserve">s perspektivou personálního růstu prostřednictvím doktorského studia a </w:t>
      </w:r>
      <w:r>
        <w:rPr>
          <w:lang w:eastAsia="en-US"/>
        </w:rPr>
        <w:t>přípravy na habilitační</w:t>
      </w:r>
      <w:r w:rsidRPr="00487289">
        <w:rPr>
          <w:lang w:eastAsia="en-US"/>
        </w:rPr>
        <w:t xml:space="preserve"> řízení.</w:t>
      </w:r>
      <w:r w:rsidR="00877E82">
        <w:rPr>
          <w:lang w:eastAsia="en-US"/>
        </w:rPr>
        <w:t xml:space="preserve"> </w:t>
      </w:r>
      <w:r>
        <w:rPr>
          <w:lang w:eastAsia="en-US"/>
        </w:rPr>
        <w:t xml:space="preserve">Garanti studijních předmětů profilujícího základu se podílejí na jejich výuce. </w:t>
      </w:r>
    </w:p>
    <w:p w:rsidR="007A7659" w:rsidRDefault="007A7659" w:rsidP="00E7344C">
      <w:pPr>
        <w:tabs>
          <w:tab w:val="left" w:pos="2835"/>
        </w:tabs>
        <w:jc w:val="both"/>
      </w:pPr>
    </w:p>
    <w:p w:rsidR="00AE60D0" w:rsidRPr="00487289" w:rsidRDefault="00AE60D0" w:rsidP="00E7344C">
      <w:pPr>
        <w:tabs>
          <w:tab w:val="left" w:pos="2835"/>
        </w:tabs>
        <w:jc w:val="both"/>
      </w:pPr>
      <w:r>
        <w:t xml:space="preserve">V současné době studuje v doktorském studijním programu Pedagogika </w:t>
      </w:r>
      <w:del w:id="6178" w:author="Viktor Pacholík" w:date="2019-09-24T20:38:00Z">
        <w:r w:rsidDel="00AD6990">
          <w:delText xml:space="preserve">15 </w:delText>
        </w:r>
      </w:del>
      <w:ins w:id="6179" w:author="Viktor Pacholík" w:date="2019-09-24T20:38:00Z">
        <w:r w:rsidR="00AD6990">
          <w:t xml:space="preserve">20 </w:t>
        </w:r>
      </w:ins>
      <w:r>
        <w:t>studentů, kteří se do budoucna připravují na převzetí výuky a garance předmětů profilujícího základu. Studenti jsou zapojováni postupně do výuky a účastní se přednášek profesorů a docentů.</w:t>
      </w:r>
    </w:p>
    <w:p w:rsidR="007A7659" w:rsidRPr="0040774B" w:rsidRDefault="007A7659" w:rsidP="00E7344C">
      <w:pPr>
        <w:tabs>
          <w:tab w:val="left" w:pos="2835"/>
        </w:tabs>
        <w:jc w:val="both"/>
      </w:pPr>
    </w:p>
    <w:p w:rsidR="007A7659" w:rsidRPr="0040774B" w:rsidRDefault="007A7659" w:rsidP="00E7344C">
      <w:pPr>
        <w:tabs>
          <w:tab w:val="left" w:pos="2835"/>
        </w:tabs>
      </w:pPr>
      <w:r w:rsidRPr="0040774B">
        <w:tab/>
      </w:r>
      <w:r w:rsidRPr="0040774B">
        <w:tab/>
        <w:t>Standardy 6.5-6.6</w:t>
      </w:r>
    </w:p>
    <w:p w:rsidR="007A7659" w:rsidRPr="0040774B" w:rsidRDefault="007A7659" w:rsidP="00E7344C">
      <w:pPr>
        <w:tabs>
          <w:tab w:val="left" w:pos="2835"/>
        </w:tabs>
      </w:pPr>
    </w:p>
    <w:p w:rsidR="007A7659" w:rsidRPr="0040774B" w:rsidRDefault="007A7659" w:rsidP="005D4E35">
      <w:pPr>
        <w:pStyle w:val="Nadpis3"/>
        <w:keepLines/>
        <w:spacing w:before="0" w:after="0"/>
        <w:rPr>
          <w:rFonts w:ascii="Times New Roman" w:hAnsi="Times New Roman"/>
          <w:szCs w:val="20"/>
        </w:rPr>
      </w:pPr>
      <w:r w:rsidRPr="0040774B">
        <w:rPr>
          <w:rFonts w:ascii="Times New Roman" w:hAnsi="Times New Roman"/>
          <w:szCs w:val="20"/>
        </w:rPr>
        <w:t xml:space="preserve">Kvalifikace odborníků z praxe zapojených do výuky ve studijním programu </w:t>
      </w:r>
    </w:p>
    <w:p w:rsidR="007A7659" w:rsidRPr="0040774B" w:rsidRDefault="007A7659" w:rsidP="00E7344C">
      <w:pPr>
        <w:tabs>
          <w:tab w:val="left" w:pos="2835"/>
        </w:tabs>
        <w:jc w:val="both"/>
      </w:pPr>
    </w:p>
    <w:p w:rsidR="007A7659" w:rsidRPr="00C7645C" w:rsidRDefault="007A7659" w:rsidP="00E7344C">
      <w:pPr>
        <w:tabs>
          <w:tab w:val="left" w:pos="2835"/>
        </w:tabs>
        <w:jc w:val="both"/>
      </w:pPr>
      <w:r w:rsidRPr="0040774B">
        <w:t>Všichni vyučující v předkládaném studijním oboru mají vzdělání získané minimálně v magisterském studijním programu.</w:t>
      </w:r>
      <w:r w:rsidR="00550A9E">
        <w:t xml:space="preserve"> </w:t>
      </w:r>
      <w:r w:rsidRPr="00487289">
        <w:t xml:space="preserve">Odborníci z praxe participující na realizaci studijního programu mají vyžadovanou kvalifikaci. </w:t>
      </w:r>
      <w:r>
        <w:t xml:space="preserve">Odbornost a působení v praxi u odborníků z praxe </w:t>
      </w:r>
      <w:r w:rsidR="00904281">
        <w:t>jsou</w:t>
      </w:r>
      <w:r>
        <w:t xml:space="preserve"> v souladu s obsahem studijních př</w:t>
      </w:r>
      <w:r w:rsidR="00904281">
        <w:t>edmětů, které ve studijním plánu</w:t>
      </w:r>
      <w:r>
        <w:t xml:space="preserve"> vyučují</w:t>
      </w:r>
      <w:r w:rsidR="00904281">
        <w:t>. V</w:t>
      </w:r>
      <w:r>
        <w:t xml:space="preserve">šichni odborníci z praxe dosahují vzdělání minimálně v magisterském studijním programu. </w:t>
      </w:r>
    </w:p>
    <w:p w:rsidR="00EC6B24" w:rsidRDefault="00EC6B24">
      <w:pPr>
        <w:rPr>
          <w:bCs/>
          <w:sz w:val="24"/>
          <w:szCs w:val="26"/>
          <w:u w:val="single"/>
        </w:rPr>
      </w:pPr>
    </w:p>
    <w:p w:rsidR="007A7659" w:rsidRPr="00BF631A" w:rsidRDefault="007A7659" w:rsidP="00E7344C">
      <w:pPr>
        <w:pStyle w:val="Nadpis2"/>
        <w:spacing w:before="0"/>
        <w:rPr>
          <w:rFonts w:ascii="Times New Roman" w:hAnsi="Times New Roman"/>
          <w:b w:val="0"/>
          <w:color w:val="auto"/>
          <w:sz w:val="24"/>
          <w:u w:val="single"/>
        </w:rPr>
      </w:pPr>
      <w:r w:rsidRPr="00BF631A">
        <w:rPr>
          <w:rFonts w:ascii="Times New Roman" w:hAnsi="Times New Roman"/>
          <w:b w:val="0"/>
          <w:color w:val="auto"/>
          <w:sz w:val="24"/>
          <w:u w:val="single"/>
        </w:rPr>
        <w:t>Specifické požadavky na zajištění studijního programu</w:t>
      </w:r>
    </w:p>
    <w:p w:rsidR="007A7659" w:rsidRPr="0040774B" w:rsidRDefault="007A7659" w:rsidP="00E7344C">
      <w:pPr>
        <w:rPr>
          <w:lang w:eastAsia="en-US"/>
        </w:rPr>
      </w:pPr>
    </w:p>
    <w:p w:rsidR="007A7659" w:rsidRPr="0040774B" w:rsidRDefault="007A7659" w:rsidP="00E7344C">
      <w:pPr>
        <w:tabs>
          <w:tab w:val="left" w:pos="2835"/>
        </w:tabs>
      </w:pPr>
      <w:r w:rsidRPr="0040774B">
        <w:tab/>
      </w:r>
      <w:r w:rsidRPr="0040774B">
        <w:tab/>
        <w:t>Standardy 7.1-7.3</w:t>
      </w:r>
    </w:p>
    <w:p w:rsidR="00167450" w:rsidRDefault="007A7659" w:rsidP="00E7344C">
      <w:pPr>
        <w:pStyle w:val="Nadpis3"/>
        <w:tabs>
          <w:tab w:val="left" w:pos="2835"/>
        </w:tabs>
        <w:spacing w:before="0" w:after="0"/>
        <w:rPr>
          <w:rFonts w:ascii="Times New Roman" w:hAnsi="Times New Roman"/>
          <w:b w:val="0"/>
          <w:sz w:val="20"/>
          <w:szCs w:val="20"/>
        </w:rPr>
      </w:pPr>
      <w:r w:rsidRPr="00BF631A">
        <w:rPr>
          <w:rFonts w:ascii="Times New Roman" w:hAnsi="Times New Roman"/>
          <w:b w:val="0"/>
          <w:sz w:val="20"/>
          <w:szCs w:val="20"/>
        </w:rPr>
        <w:t xml:space="preserve">Studijní program Učitelství pro </w:t>
      </w:r>
      <w:r w:rsidR="001F22BD">
        <w:rPr>
          <w:rFonts w:ascii="Times New Roman" w:hAnsi="Times New Roman"/>
          <w:b w:val="0"/>
          <w:sz w:val="20"/>
          <w:szCs w:val="20"/>
        </w:rPr>
        <w:t xml:space="preserve">1. </w:t>
      </w:r>
      <w:r w:rsidRPr="00BF631A">
        <w:rPr>
          <w:rFonts w:ascii="Times New Roman" w:hAnsi="Times New Roman"/>
          <w:b w:val="0"/>
          <w:sz w:val="20"/>
          <w:szCs w:val="20"/>
        </w:rPr>
        <w:t xml:space="preserve">stupeň základní školy zajišťuje fakulta pouze v prezenční formě studia. </w:t>
      </w:r>
    </w:p>
    <w:p w:rsidR="00167450" w:rsidRDefault="00167450" w:rsidP="00E7344C">
      <w:pPr>
        <w:rPr>
          <w:rFonts w:cs="Arial"/>
          <w:bCs/>
        </w:rPr>
      </w:pPr>
      <w:r>
        <w:rPr>
          <w:b/>
        </w:rPr>
        <w:br w:type="page"/>
      </w:r>
    </w:p>
    <w:p w:rsidR="00167450" w:rsidRPr="00495F5C" w:rsidRDefault="00167450" w:rsidP="00E7344C">
      <w:pPr>
        <w:jc w:val="both"/>
        <w:rPr>
          <w:b/>
        </w:rPr>
      </w:pPr>
      <w:r w:rsidRPr="00495F5C">
        <w:rPr>
          <w:b/>
        </w:rPr>
        <w:t xml:space="preserve">Příloha č. 1 TEZE ke SZZ: </w:t>
      </w:r>
    </w:p>
    <w:p w:rsidR="00167450" w:rsidRPr="00406ADD" w:rsidRDefault="00167450" w:rsidP="00E7344C">
      <w:pPr>
        <w:jc w:val="both"/>
      </w:pPr>
    </w:p>
    <w:p w:rsidR="00167450" w:rsidRPr="00406ADD" w:rsidRDefault="00167450" w:rsidP="00E7344C">
      <w:pPr>
        <w:jc w:val="both"/>
        <w:rPr>
          <w:b/>
        </w:rPr>
      </w:pPr>
      <w:r w:rsidRPr="00406ADD">
        <w:rPr>
          <w:b/>
        </w:rPr>
        <w:t>OKRUHY KE SZZ – PEDAGOGIKA A PSYCHOLOGIE</w:t>
      </w:r>
      <w:del w:id="6180" w:author="Viktor Pacholík" w:date="2019-09-24T21:21:00Z">
        <w:r w:rsidRPr="00406ADD" w:rsidDel="00C40257">
          <w:rPr>
            <w:b/>
          </w:rPr>
          <w:delText xml:space="preserve"> S ŘEŠENÍM PROFESNÍCH PROBLÉMŮ</w:delText>
        </w:r>
      </w:del>
    </w:p>
    <w:p w:rsidR="00167450" w:rsidRPr="00406ADD" w:rsidRDefault="00167450" w:rsidP="00E7344C">
      <w:pPr>
        <w:jc w:val="both"/>
      </w:pPr>
    </w:p>
    <w:p w:rsidR="00167450" w:rsidRPr="00406ADD" w:rsidRDefault="00167450" w:rsidP="00495F5C">
      <w:pPr>
        <w:pStyle w:val="Odstavecseseznamem"/>
        <w:numPr>
          <w:ilvl w:val="1"/>
          <w:numId w:val="15"/>
        </w:numPr>
        <w:ind w:left="284" w:hanging="284"/>
        <w:jc w:val="both"/>
      </w:pPr>
      <w:r w:rsidRPr="00406ADD">
        <w:t>Pedagogika, filosofická antropologie a psychologie. Člověk a společnost. Osobnost, její vývoj a formování.</w:t>
      </w:r>
    </w:p>
    <w:p w:rsidR="00167450" w:rsidRPr="00406ADD" w:rsidRDefault="00167450" w:rsidP="00495F5C">
      <w:pPr>
        <w:pStyle w:val="Odstavecseseznamem"/>
        <w:numPr>
          <w:ilvl w:val="1"/>
          <w:numId w:val="15"/>
        </w:numPr>
        <w:ind w:left="284" w:hanging="284"/>
        <w:jc w:val="both"/>
      </w:pPr>
      <w:r w:rsidRPr="00406ADD">
        <w:t>Vzdělávání a výchova. Otázky cílů a kompetencí jako očekávaných výsledků.</w:t>
      </w:r>
    </w:p>
    <w:p w:rsidR="00167450" w:rsidRPr="00406ADD" w:rsidRDefault="00167450" w:rsidP="00495F5C">
      <w:pPr>
        <w:pStyle w:val="Odstavecseseznamem"/>
        <w:numPr>
          <w:ilvl w:val="1"/>
          <w:numId w:val="15"/>
        </w:numPr>
        <w:ind w:left="284" w:hanging="284"/>
        <w:jc w:val="both"/>
      </w:pPr>
      <w:r w:rsidRPr="00406ADD">
        <w:t>Žák – dítě v procesu výchovy a pojetí žáka ve vzdělávání.</w:t>
      </w:r>
    </w:p>
    <w:p w:rsidR="00167450" w:rsidRPr="00406ADD" w:rsidRDefault="00167450" w:rsidP="00495F5C">
      <w:pPr>
        <w:pStyle w:val="Odstavecseseznamem"/>
        <w:numPr>
          <w:ilvl w:val="1"/>
          <w:numId w:val="15"/>
        </w:numPr>
        <w:ind w:left="284" w:hanging="284"/>
        <w:jc w:val="both"/>
      </w:pPr>
      <w:r w:rsidRPr="00406ADD">
        <w:t>Učitel ve výchově a vzdělávání. Učitelská profese.</w:t>
      </w:r>
    </w:p>
    <w:p w:rsidR="00167450" w:rsidRPr="00406ADD" w:rsidRDefault="00167450" w:rsidP="00495F5C">
      <w:pPr>
        <w:pStyle w:val="Odstavecseseznamem"/>
        <w:numPr>
          <w:ilvl w:val="1"/>
          <w:numId w:val="15"/>
        </w:numPr>
        <w:ind w:left="284" w:hanging="284"/>
        <w:jc w:val="both"/>
      </w:pPr>
      <w:r w:rsidRPr="00406ADD">
        <w:t>Učitel a žák v pedagogickém procesu.</w:t>
      </w:r>
    </w:p>
    <w:p w:rsidR="00167450" w:rsidRPr="00406ADD" w:rsidRDefault="00167450" w:rsidP="00495F5C">
      <w:pPr>
        <w:pStyle w:val="Odstavecseseznamem"/>
        <w:numPr>
          <w:ilvl w:val="1"/>
          <w:numId w:val="15"/>
        </w:numPr>
        <w:ind w:left="284" w:hanging="284"/>
        <w:jc w:val="both"/>
      </w:pPr>
      <w:r w:rsidRPr="00406ADD">
        <w:t>Škola jako vzdělávací instituce, školský systém a prvního stupeň škol v České republice a ve vybraných zemích v zahraničí.</w:t>
      </w:r>
    </w:p>
    <w:p w:rsidR="00167450" w:rsidRPr="00406ADD" w:rsidRDefault="00167450" w:rsidP="00495F5C">
      <w:pPr>
        <w:pStyle w:val="Odstavecseseznamem"/>
        <w:numPr>
          <w:ilvl w:val="1"/>
          <w:numId w:val="15"/>
        </w:numPr>
        <w:ind w:left="284" w:hanging="284"/>
        <w:jc w:val="both"/>
      </w:pPr>
      <w:r w:rsidRPr="00406ADD">
        <w:t>Obsah vzdělání a výchovy, kurikulum prvního stupně základní školy.</w:t>
      </w:r>
    </w:p>
    <w:p w:rsidR="00167450" w:rsidRPr="00406ADD" w:rsidRDefault="00167450" w:rsidP="00495F5C">
      <w:pPr>
        <w:pStyle w:val="Odstavecseseznamem"/>
        <w:numPr>
          <w:ilvl w:val="1"/>
          <w:numId w:val="15"/>
        </w:numPr>
        <w:ind w:left="284" w:hanging="284"/>
        <w:jc w:val="both"/>
      </w:pPr>
      <w:r w:rsidRPr="00406ADD">
        <w:t>Koncepce vzdělávání a výuky.</w:t>
      </w:r>
    </w:p>
    <w:p w:rsidR="00167450" w:rsidRPr="00406ADD" w:rsidRDefault="00167450" w:rsidP="00495F5C">
      <w:pPr>
        <w:pStyle w:val="Odstavecseseznamem"/>
        <w:numPr>
          <w:ilvl w:val="1"/>
          <w:numId w:val="15"/>
        </w:numPr>
        <w:ind w:left="284" w:hanging="284"/>
        <w:jc w:val="both"/>
      </w:pPr>
      <w:r w:rsidRPr="00406ADD">
        <w:t>Proces výuky: projektování, řízení a reflexe.</w:t>
      </w:r>
    </w:p>
    <w:p w:rsidR="00167450" w:rsidRPr="00406ADD" w:rsidRDefault="00167450" w:rsidP="00495F5C">
      <w:pPr>
        <w:pStyle w:val="Odstavecseseznamem"/>
        <w:numPr>
          <w:ilvl w:val="1"/>
          <w:numId w:val="15"/>
        </w:numPr>
        <w:ind w:left="284" w:hanging="284"/>
        <w:jc w:val="both"/>
      </w:pPr>
      <w:r w:rsidRPr="00406ADD">
        <w:t>Výukové strategie, metody a organizační formy.</w:t>
      </w:r>
    </w:p>
    <w:p w:rsidR="00167450" w:rsidRPr="00406ADD" w:rsidRDefault="00167450" w:rsidP="00495F5C">
      <w:pPr>
        <w:pStyle w:val="Odstavecseseznamem"/>
        <w:numPr>
          <w:ilvl w:val="1"/>
          <w:numId w:val="15"/>
        </w:numPr>
        <w:ind w:left="284" w:hanging="284"/>
        <w:jc w:val="both"/>
      </w:pPr>
      <w:r w:rsidRPr="00406ADD">
        <w:t>Pedagogická diagnostika a hodnocení žáka ve výuce.</w:t>
      </w:r>
    </w:p>
    <w:p w:rsidR="00167450" w:rsidRPr="00406ADD" w:rsidRDefault="00167450" w:rsidP="00495F5C">
      <w:pPr>
        <w:pStyle w:val="Odstavecseseznamem"/>
        <w:numPr>
          <w:ilvl w:val="1"/>
          <w:numId w:val="15"/>
        </w:numPr>
        <w:ind w:left="284" w:hanging="284"/>
        <w:jc w:val="both"/>
      </w:pPr>
      <w:r w:rsidRPr="00406ADD">
        <w:t>Alternativní pojetí výchovy, vzdělávání a školy a výuky.</w:t>
      </w:r>
    </w:p>
    <w:p w:rsidR="00167450" w:rsidRPr="00406ADD" w:rsidRDefault="00167450" w:rsidP="00495F5C">
      <w:pPr>
        <w:pStyle w:val="Odstavecseseznamem"/>
        <w:numPr>
          <w:ilvl w:val="1"/>
          <w:numId w:val="15"/>
        </w:numPr>
        <w:ind w:left="284" w:hanging="284"/>
        <w:jc w:val="both"/>
      </w:pPr>
      <w:r w:rsidRPr="00406ADD">
        <w:t>Škola jako místo osobnostního, sociálního, morálního a kognitivního rozvoje žáků.</w:t>
      </w:r>
    </w:p>
    <w:p w:rsidR="00167450" w:rsidRPr="00406ADD" w:rsidRDefault="00167450" w:rsidP="00495F5C">
      <w:pPr>
        <w:pStyle w:val="Odstavecseseznamem"/>
        <w:numPr>
          <w:ilvl w:val="1"/>
          <w:numId w:val="15"/>
        </w:numPr>
        <w:ind w:left="284" w:hanging="284"/>
        <w:jc w:val="both"/>
      </w:pPr>
      <w:r w:rsidRPr="00406ADD">
        <w:t>Autorita a kázeň ve výchově a ve škole.</w:t>
      </w:r>
    </w:p>
    <w:p w:rsidR="00167450" w:rsidRPr="00406ADD" w:rsidRDefault="00167450" w:rsidP="00495F5C">
      <w:pPr>
        <w:pStyle w:val="Odstavecseseznamem"/>
        <w:numPr>
          <w:ilvl w:val="1"/>
          <w:numId w:val="15"/>
        </w:numPr>
        <w:ind w:left="284" w:hanging="284"/>
        <w:jc w:val="both"/>
      </w:pPr>
      <w:r w:rsidRPr="00406ADD">
        <w:t>Mravní a sociální výchova.</w:t>
      </w:r>
    </w:p>
    <w:p w:rsidR="00167450" w:rsidRPr="00406ADD" w:rsidRDefault="00167450" w:rsidP="00495F5C">
      <w:pPr>
        <w:pStyle w:val="Odstavecseseznamem"/>
        <w:numPr>
          <w:ilvl w:val="1"/>
          <w:numId w:val="15"/>
        </w:numPr>
        <w:ind w:left="284" w:hanging="284"/>
        <w:jc w:val="both"/>
      </w:pPr>
      <w:r w:rsidRPr="00406ADD">
        <w:t>Estetický, pracovní a tělesný aspekt rozvoje osobnosti.</w:t>
      </w:r>
    </w:p>
    <w:p w:rsidR="00167450" w:rsidRPr="00406ADD" w:rsidRDefault="00167450" w:rsidP="00495F5C">
      <w:pPr>
        <w:pStyle w:val="Odstavecseseznamem"/>
        <w:numPr>
          <w:ilvl w:val="1"/>
          <w:numId w:val="15"/>
        </w:numPr>
        <w:ind w:left="284" w:hanging="284"/>
        <w:jc w:val="both"/>
      </w:pPr>
      <w:r w:rsidRPr="00406ADD">
        <w:t>Rodina jako výchovné prostředí, výchova k rodičovství.</w:t>
      </w:r>
    </w:p>
    <w:p w:rsidR="00167450" w:rsidRPr="00406ADD" w:rsidRDefault="00167450" w:rsidP="00495F5C">
      <w:pPr>
        <w:pStyle w:val="Odstavecseseznamem"/>
        <w:numPr>
          <w:ilvl w:val="1"/>
          <w:numId w:val="15"/>
        </w:numPr>
        <w:ind w:left="284" w:hanging="284"/>
        <w:jc w:val="both"/>
      </w:pPr>
      <w:r w:rsidRPr="00406ADD">
        <w:t>Volný čas a mimoškolní výchova dětí ve věku 6</w:t>
      </w:r>
      <w:r w:rsidR="00A00F94">
        <w:t>-12</w:t>
      </w:r>
      <w:r w:rsidRPr="00406ADD">
        <w:t xml:space="preserve"> let.</w:t>
      </w:r>
    </w:p>
    <w:p w:rsidR="00167450" w:rsidRPr="00406ADD" w:rsidRDefault="00167450" w:rsidP="00495F5C">
      <w:pPr>
        <w:pStyle w:val="Odstavecseseznamem"/>
        <w:numPr>
          <w:ilvl w:val="1"/>
          <w:numId w:val="15"/>
        </w:numPr>
        <w:ind w:left="284" w:hanging="284"/>
        <w:jc w:val="both"/>
      </w:pPr>
      <w:r w:rsidRPr="00406ADD">
        <w:t>J. A. Komenský a česká škola současnosti.</w:t>
      </w:r>
    </w:p>
    <w:p w:rsidR="00167450" w:rsidRPr="00406ADD" w:rsidRDefault="00167450" w:rsidP="00495F5C">
      <w:pPr>
        <w:pStyle w:val="Odstavecseseznamem"/>
        <w:numPr>
          <w:ilvl w:val="1"/>
          <w:numId w:val="15"/>
        </w:numPr>
        <w:ind w:left="284" w:hanging="284"/>
        <w:jc w:val="both"/>
      </w:pPr>
      <w:r w:rsidRPr="00406ADD">
        <w:t>Pedagogický reformismus a česká škola.</w:t>
      </w:r>
    </w:p>
    <w:p w:rsidR="00167450" w:rsidRPr="00406ADD" w:rsidRDefault="00167450" w:rsidP="00495F5C">
      <w:pPr>
        <w:pStyle w:val="Odstavecseseznamem"/>
        <w:numPr>
          <w:ilvl w:val="1"/>
          <w:numId w:val="15"/>
        </w:numPr>
        <w:ind w:left="284" w:hanging="284"/>
        <w:jc w:val="both"/>
      </w:pPr>
      <w:r w:rsidRPr="00406ADD">
        <w:t>Transformace českého školství a primárního vzdělávání po roce 1989.</w:t>
      </w:r>
    </w:p>
    <w:p w:rsidR="00167450" w:rsidRPr="00406ADD" w:rsidRDefault="00167450" w:rsidP="00495F5C">
      <w:pPr>
        <w:pStyle w:val="Odstavecseseznamem"/>
        <w:numPr>
          <w:ilvl w:val="1"/>
          <w:numId w:val="15"/>
        </w:numPr>
        <w:ind w:left="284" w:hanging="284"/>
        <w:jc w:val="both"/>
      </w:pPr>
      <w:r w:rsidRPr="00406ADD">
        <w:t>Demokratické a humanistické tradice evropské a české pedagogiky 19. a 20. století.</w:t>
      </w:r>
    </w:p>
    <w:p w:rsidR="00167450" w:rsidRPr="00406ADD" w:rsidRDefault="00167450" w:rsidP="00495F5C">
      <w:pPr>
        <w:pStyle w:val="Odstavecseseznamem"/>
        <w:numPr>
          <w:ilvl w:val="1"/>
          <w:numId w:val="15"/>
        </w:numPr>
        <w:ind w:left="284" w:hanging="284"/>
        <w:jc w:val="both"/>
      </w:pPr>
      <w:r w:rsidRPr="00406ADD">
        <w:t>Speciálně pedagogické aspekty práce učitele prvního stupně základní školy.</w:t>
      </w:r>
    </w:p>
    <w:p w:rsidR="00167450" w:rsidRPr="00406ADD" w:rsidRDefault="00167450" w:rsidP="00495F5C">
      <w:pPr>
        <w:pStyle w:val="Odstavecseseznamem"/>
        <w:numPr>
          <w:ilvl w:val="1"/>
          <w:numId w:val="15"/>
        </w:numPr>
        <w:ind w:left="284" w:hanging="284"/>
        <w:jc w:val="both"/>
      </w:pPr>
      <w:r w:rsidRPr="00406ADD">
        <w:t>Specifické poruchy učení a chování a jejich diagnostika.</w:t>
      </w:r>
    </w:p>
    <w:p w:rsidR="00167450" w:rsidRPr="00406ADD" w:rsidRDefault="00167450" w:rsidP="00E7344C">
      <w:pPr>
        <w:jc w:val="both"/>
      </w:pP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A00F94">
      <w:pPr>
        <w:jc w:val="both"/>
      </w:pPr>
      <w:r w:rsidRPr="00406ADD">
        <w:t xml:space="preserve">Alan, J. (1989). </w:t>
      </w:r>
      <w:r w:rsidRPr="004E7CCB">
        <w:rPr>
          <w:i/>
        </w:rPr>
        <w:t>Etapy života očima sociologie</w:t>
      </w:r>
      <w:r w:rsidRPr="00406ADD">
        <w:t xml:space="preserve">. Praha: Panorama. </w:t>
      </w:r>
    </w:p>
    <w:p w:rsidR="00167450" w:rsidRPr="00406ADD" w:rsidRDefault="00167450" w:rsidP="00A00F94">
      <w:pPr>
        <w:jc w:val="both"/>
      </w:pPr>
      <w:r w:rsidRPr="00406ADD">
        <w:t xml:space="preserve">Bednářová, J., &amp; Šmardová, V. (2014). </w:t>
      </w:r>
      <w:r w:rsidRPr="004E7CCB">
        <w:rPr>
          <w:i/>
        </w:rPr>
        <w:t>Školní zralost: Co by mělo umět dítě před vstupem do školy</w:t>
      </w:r>
      <w:r w:rsidRPr="00406ADD">
        <w:t>. Brno: Edika.</w:t>
      </w:r>
    </w:p>
    <w:p w:rsidR="00167450" w:rsidRPr="00406ADD" w:rsidRDefault="00167450" w:rsidP="00A00F94">
      <w:pPr>
        <w:jc w:val="both"/>
      </w:pPr>
      <w:r w:rsidRPr="00406ADD">
        <w:t xml:space="preserve">Bertrand, Y. (1998). </w:t>
      </w:r>
      <w:r w:rsidRPr="004E7CCB">
        <w:rPr>
          <w:i/>
        </w:rPr>
        <w:t>Soudobé teorie vzdělávání</w:t>
      </w:r>
      <w:r w:rsidRPr="00406ADD">
        <w:t>. Praha: Portál.</w:t>
      </w:r>
    </w:p>
    <w:p w:rsidR="00167450" w:rsidRPr="00406ADD" w:rsidRDefault="00167450" w:rsidP="00A00F94">
      <w:pPr>
        <w:jc w:val="both"/>
      </w:pPr>
      <w:r w:rsidRPr="00406ADD">
        <w:t xml:space="preserve">Corsaro, W. A. (2005). </w:t>
      </w:r>
      <w:r w:rsidRPr="004E7CCB">
        <w:rPr>
          <w:i/>
        </w:rPr>
        <w:t>The sociology of childhood.</w:t>
      </w:r>
      <w:r w:rsidRPr="00406ADD">
        <w:t xml:space="preserve"> (2nd ed.). Thousand Oaks, California: Pine Forge Press. </w:t>
      </w:r>
    </w:p>
    <w:p w:rsidR="00167450" w:rsidRPr="00406ADD" w:rsidRDefault="00167450" w:rsidP="00A00F94">
      <w:pPr>
        <w:jc w:val="both"/>
      </w:pPr>
      <w:r w:rsidRPr="00406ADD">
        <w:t xml:space="preserve">Čáp, J., &amp; Mareš, J. (2007). </w:t>
      </w:r>
      <w:r w:rsidRPr="004E7CCB">
        <w:rPr>
          <w:i/>
        </w:rPr>
        <w:t>Psychologie pro učitele</w:t>
      </w:r>
      <w:r w:rsidRPr="00406ADD">
        <w:t>. Praha: Portál.</w:t>
      </w:r>
    </w:p>
    <w:p w:rsidR="00167450" w:rsidRPr="00406ADD" w:rsidRDefault="00167450" w:rsidP="00A00F94">
      <w:pPr>
        <w:jc w:val="both"/>
      </w:pPr>
      <w:r w:rsidRPr="00406ADD">
        <w:t xml:space="preserve">Fontana, D. (2014). </w:t>
      </w:r>
      <w:r w:rsidRPr="004E7CCB">
        <w:rPr>
          <w:i/>
        </w:rPr>
        <w:t>Psychologie ve školní praxi</w:t>
      </w:r>
      <w:r w:rsidRPr="00406ADD">
        <w:t>. Praha: Portál.</w:t>
      </w:r>
    </w:p>
    <w:p w:rsidR="00167450" w:rsidRPr="00406ADD" w:rsidRDefault="00167450" w:rsidP="00A00F94">
      <w:pPr>
        <w:jc w:val="both"/>
      </w:pPr>
      <w:r w:rsidRPr="00406ADD">
        <w:t xml:space="preserve">Gavora, P. (2010). </w:t>
      </w:r>
      <w:r w:rsidRPr="004E7CCB">
        <w:rPr>
          <w:i/>
        </w:rPr>
        <w:t xml:space="preserve">Akí sú moji žiaci?: pedagogická diagnostika žiaka </w:t>
      </w:r>
      <w:r w:rsidRPr="00406ADD">
        <w:t>(2nd ed.). Nitra, Slovakia: Enigma.</w:t>
      </w:r>
    </w:p>
    <w:p w:rsidR="00167450" w:rsidRPr="00406ADD" w:rsidRDefault="00167450" w:rsidP="00A00F94">
      <w:pPr>
        <w:jc w:val="both"/>
      </w:pPr>
      <w:r w:rsidRPr="00406ADD">
        <w:t xml:space="preserve">Helus, Z. (2007). </w:t>
      </w:r>
      <w:r w:rsidRPr="004E7CCB">
        <w:rPr>
          <w:i/>
        </w:rPr>
        <w:t>Sociální psychologie pro pedagogy</w:t>
      </w:r>
      <w:r w:rsidRPr="00406ADD">
        <w:t>. Praha: Grada.</w:t>
      </w:r>
    </w:p>
    <w:p w:rsidR="00167450" w:rsidRPr="00406ADD" w:rsidRDefault="00167450" w:rsidP="00A00F94">
      <w:pPr>
        <w:jc w:val="both"/>
      </w:pPr>
      <w:r w:rsidRPr="00406ADD">
        <w:t xml:space="preserve">Kaščák, O., &amp; Pupala, B. (2009). </w:t>
      </w:r>
      <w:r w:rsidRPr="004E7CCB">
        <w:rPr>
          <w:i/>
        </w:rPr>
        <w:t>Výchova a vzdelávanie v základných diskurzoch</w:t>
      </w:r>
      <w:r w:rsidRPr="00406ADD">
        <w:t>. Prešov, Slovakia: Rokus.</w:t>
      </w:r>
    </w:p>
    <w:p w:rsidR="00167450" w:rsidRPr="00406ADD" w:rsidRDefault="00167450" w:rsidP="00A00F94">
      <w:pPr>
        <w:jc w:val="both"/>
      </w:pPr>
      <w:r w:rsidRPr="00406ADD">
        <w:t xml:space="preserve">Kolář, Z., &amp; Vališová, A. (2009). </w:t>
      </w:r>
      <w:r w:rsidRPr="004E7CCB">
        <w:rPr>
          <w:i/>
        </w:rPr>
        <w:t>Analýza vyučování</w:t>
      </w:r>
      <w:r w:rsidRPr="00406ADD">
        <w:t>. Praha: Grada.</w:t>
      </w:r>
    </w:p>
    <w:p w:rsidR="00167450" w:rsidRPr="00406ADD" w:rsidRDefault="00167450" w:rsidP="00A00F94">
      <w:pPr>
        <w:jc w:val="both"/>
      </w:pPr>
      <w:r w:rsidRPr="00406ADD">
        <w:t xml:space="preserve">Kolláriková, Z., &amp; Pupala, B. (Eds.). (2010). </w:t>
      </w:r>
      <w:r w:rsidRPr="004E7CCB">
        <w:rPr>
          <w:i/>
        </w:rPr>
        <w:t>Předškolní a primární pedagogika.</w:t>
      </w:r>
      <w:r w:rsidRPr="00406ADD">
        <w:t xml:space="preserve"> Praha: Portál.</w:t>
      </w:r>
    </w:p>
    <w:p w:rsidR="00167450" w:rsidRPr="00406ADD" w:rsidRDefault="00167450" w:rsidP="00A00F94">
      <w:pPr>
        <w:jc w:val="both"/>
      </w:pPr>
      <w:r w:rsidRPr="00406ADD">
        <w:t xml:space="preserve">Langmeier, J., &amp; Krejčířová, D. (2006). </w:t>
      </w:r>
      <w:r w:rsidRPr="004E7CCB">
        <w:rPr>
          <w:i/>
        </w:rPr>
        <w:t>Vývojová psychologie</w:t>
      </w:r>
      <w:r w:rsidRPr="00406ADD">
        <w:t xml:space="preserve"> (2nd. ed.). Praha: Grada.</w:t>
      </w:r>
    </w:p>
    <w:p w:rsidR="00167450" w:rsidRPr="00406ADD" w:rsidRDefault="00167450" w:rsidP="00A00F94">
      <w:pPr>
        <w:jc w:val="both"/>
      </w:pPr>
      <w:r w:rsidRPr="00406ADD">
        <w:t xml:space="preserve">Lechta, V. (Ed.). (2010). </w:t>
      </w:r>
      <w:r w:rsidRPr="004E7CCB">
        <w:rPr>
          <w:i/>
        </w:rPr>
        <w:t>Základy inkluzivní pedagogiky: dítě s postižením, narušením a ohrožením ve škole</w:t>
      </w:r>
      <w:r w:rsidRPr="00406ADD">
        <w:t xml:space="preserve">. </w:t>
      </w:r>
    </w:p>
    <w:p w:rsidR="00167450" w:rsidRPr="00406ADD" w:rsidRDefault="00167450" w:rsidP="00A00F94">
      <w:pPr>
        <w:jc w:val="both"/>
      </w:pPr>
      <w:r w:rsidRPr="00406ADD">
        <w:t>Praha: Portál.</w:t>
      </w:r>
    </w:p>
    <w:p w:rsidR="00167450" w:rsidRPr="00406ADD" w:rsidRDefault="00167450" w:rsidP="00E7344C">
      <w:pPr>
        <w:jc w:val="both"/>
      </w:pPr>
      <w:r w:rsidRPr="00406ADD">
        <w:t xml:space="preserve">Liessmann, K. P. (2010). </w:t>
      </w:r>
      <w:r w:rsidRPr="004E7CCB">
        <w:rPr>
          <w:i/>
        </w:rPr>
        <w:t>Teorie nevzdělanosti: omyly společnosti vědění</w:t>
      </w:r>
      <w:r w:rsidRPr="00406ADD">
        <w:t>. Praha: Academia.</w:t>
      </w:r>
    </w:p>
    <w:p w:rsidR="00167450" w:rsidRPr="00406ADD" w:rsidRDefault="00167450" w:rsidP="00E7344C">
      <w:pPr>
        <w:jc w:val="both"/>
      </w:pPr>
      <w:r w:rsidRPr="00406ADD">
        <w:t xml:space="preserve">Lukášová, H. (2010). </w:t>
      </w:r>
      <w:r w:rsidRPr="004E7CCB">
        <w:rPr>
          <w:i/>
        </w:rPr>
        <w:t>Kvalita života dětí a didaktika</w:t>
      </w:r>
      <w:r w:rsidRPr="00406ADD">
        <w:t>. Praha: Portál.</w:t>
      </w:r>
    </w:p>
    <w:p w:rsidR="00167450" w:rsidRPr="00406ADD" w:rsidRDefault="00167450" w:rsidP="00E7344C">
      <w:pPr>
        <w:jc w:val="both"/>
      </w:pPr>
      <w:r w:rsidRPr="00406ADD">
        <w:t xml:space="preserve">Lukášová, H. (2013). </w:t>
      </w:r>
      <w:r w:rsidRPr="004E7CCB">
        <w:rPr>
          <w:i/>
        </w:rPr>
        <w:t>Cesty k pedagogice obratu</w:t>
      </w:r>
      <w:r w:rsidRPr="00406ADD">
        <w:t>. Ostrava: Ostravská Univerzita.</w:t>
      </w:r>
    </w:p>
    <w:p w:rsidR="00167450" w:rsidRPr="00406ADD" w:rsidRDefault="00167450" w:rsidP="00E7344C">
      <w:pPr>
        <w:jc w:val="both"/>
      </w:pPr>
      <w:r w:rsidRPr="00406ADD">
        <w:t xml:space="preserve">Lukášová, H. (Ed.). (2012). </w:t>
      </w:r>
      <w:r w:rsidRPr="004E7CCB">
        <w:rPr>
          <w:i/>
        </w:rPr>
        <w:t xml:space="preserve">Proměny pojetí vzdělávání a školního hodnocení: filozofická východiska </w:t>
      </w:r>
      <w:r w:rsidR="00413B9B">
        <w:rPr>
          <w:i/>
        </w:rPr>
        <w:br/>
      </w:r>
      <w:r w:rsidRPr="004E7CCB">
        <w:rPr>
          <w:i/>
        </w:rPr>
        <w:t>a pedagogické souvislosti.</w:t>
      </w:r>
      <w:r w:rsidRPr="00406ADD">
        <w:t xml:space="preserve"> Praha: Asociace waldorfských škol ČR.</w:t>
      </w:r>
    </w:p>
    <w:p w:rsidR="00167450" w:rsidRPr="00406ADD" w:rsidRDefault="00167450" w:rsidP="00E7344C">
      <w:pPr>
        <w:jc w:val="both"/>
      </w:pPr>
      <w:r w:rsidRPr="00406ADD">
        <w:t xml:space="preserve">Lukášová, H., Svatoš, T., &amp; Majerčíková, J. (2014). </w:t>
      </w:r>
      <w:r w:rsidRPr="004E7CCB">
        <w:rPr>
          <w:i/>
        </w:rPr>
        <w:t>Studentské portfolio jako prostředek pedagogického výzkumu – Příspěvek k autoregulaci a seberozvoji</w:t>
      </w:r>
      <w:r w:rsidRPr="00406ADD">
        <w:t xml:space="preserve">. Zlín: ÚŠP UTB. </w:t>
      </w:r>
    </w:p>
    <w:p w:rsidR="00167450" w:rsidRPr="00406ADD" w:rsidRDefault="00167450" w:rsidP="00E7344C">
      <w:pPr>
        <w:jc w:val="both"/>
      </w:pPr>
      <w:r w:rsidRPr="00406ADD">
        <w:t xml:space="preserve">Lukašová, H. (2015). </w:t>
      </w:r>
      <w:r w:rsidRPr="004E7CCB">
        <w:rPr>
          <w:i/>
        </w:rPr>
        <w:t>Učitelské sebepojetí a jeho zkoumání</w:t>
      </w:r>
      <w:r w:rsidRPr="00406ADD">
        <w:t xml:space="preserve">. Zlín: UTB. </w:t>
      </w:r>
    </w:p>
    <w:p w:rsidR="00167450" w:rsidRPr="00406ADD" w:rsidRDefault="00167450" w:rsidP="00E7344C">
      <w:pPr>
        <w:jc w:val="both"/>
      </w:pPr>
      <w:r w:rsidRPr="00406ADD">
        <w:t xml:space="preserve">Mareš, J. (2013). </w:t>
      </w:r>
      <w:r w:rsidRPr="004E7CCB">
        <w:rPr>
          <w:i/>
        </w:rPr>
        <w:t>Pedagogická psychologie</w:t>
      </w:r>
      <w:r w:rsidRPr="00406ADD">
        <w:t>. Praha: Portál.</w:t>
      </w:r>
    </w:p>
    <w:p w:rsidR="00167450" w:rsidRPr="00406ADD" w:rsidRDefault="00167450" w:rsidP="00E7344C">
      <w:pPr>
        <w:jc w:val="both"/>
      </w:pPr>
      <w:r w:rsidRPr="00406ADD">
        <w:t xml:space="preserve">Mareš, J., &amp; Křivohlavý, J. (1995). </w:t>
      </w:r>
      <w:r w:rsidRPr="004E7CCB">
        <w:rPr>
          <w:i/>
        </w:rPr>
        <w:t>Komunikace ve škole</w:t>
      </w:r>
      <w:r w:rsidRPr="00406ADD">
        <w:t>. Brno: Masarykova univerzita.</w:t>
      </w:r>
    </w:p>
    <w:p w:rsidR="00167450" w:rsidRPr="00406ADD" w:rsidRDefault="00167450" w:rsidP="00E7344C">
      <w:pPr>
        <w:jc w:val="both"/>
      </w:pPr>
      <w:r w:rsidRPr="00406ADD">
        <w:t xml:space="preserve">Michalík, J. (2002). </w:t>
      </w:r>
      <w:r w:rsidRPr="004E7CCB">
        <w:rPr>
          <w:i/>
        </w:rPr>
        <w:t>Škola pro všechny, aneb, Integrace je když</w:t>
      </w:r>
      <w:r w:rsidRPr="00406ADD">
        <w:t>. Vsetín: ZŠ Integra.</w:t>
      </w:r>
    </w:p>
    <w:p w:rsidR="00167450" w:rsidRPr="00406ADD" w:rsidRDefault="00167450" w:rsidP="00E7344C">
      <w:pPr>
        <w:jc w:val="both"/>
      </w:pPr>
      <w:r w:rsidRPr="00406ADD">
        <w:t xml:space="preserve">Možný, I. (2006). </w:t>
      </w:r>
      <w:r w:rsidRPr="004E7CCB">
        <w:rPr>
          <w:i/>
        </w:rPr>
        <w:t>Rodina a společnost</w:t>
      </w:r>
      <w:r w:rsidRPr="00406ADD">
        <w:t>. Praha: Sociologické nakladatelství.</w:t>
      </w:r>
    </w:p>
    <w:p w:rsidR="00167450" w:rsidRPr="00406ADD" w:rsidRDefault="00167450" w:rsidP="00E7344C">
      <w:pPr>
        <w:jc w:val="both"/>
      </w:pPr>
      <w:r w:rsidRPr="00406ADD">
        <w:t xml:space="preserve">Müller, O. (2004). </w:t>
      </w:r>
      <w:r w:rsidRPr="004E7CCB">
        <w:rPr>
          <w:i/>
        </w:rPr>
        <w:t>Dítě se speciálními vzdělávacími potřebami v běžné škole</w:t>
      </w:r>
      <w:r w:rsidRPr="00406ADD">
        <w:t>. Olomouc: Univerzita Palackého.</w:t>
      </w:r>
    </w:p>
    <w:p w:rsidR="00167450" w:rsidRPr="00406ADD" w:rsidRDefault="00167450" w:rsidP="00E7344C">
      <w:pPr>
        <w:jc w:val="both"/>
      </w:pPr>
      <w:r w:rsidRPr="00406ADD">
        <w:t>Nakonečný, M. (2009</w:t>
      </w:r>
      <w:r w:rsidRPr="004E7CCB">
        <w:rPr>
          <w:i/>
        </w:rPr>
        <w:t>). Sociální psychologie</w:t>
      </w:r>
      <w:r w:rsidRPr="00406ADD">
        <w:t>. Praha: Academia.</w:t>
      </w:r>
    </w:p>
    <w:p w:rsidR="00167450" w:rsidRPr="00406ADD" w:rsidRDefault="00167450" w:rsidP="00E7344C">
      <w:pPr>
        <w:jc w:val="both"/>
      </w:pPr>
      <w:r w:rsidRPr="00406ADD">
        <w:t xml:space="preserve">Nosál, I. (Ed.). (2004). </w:t>
      </w:r>
      <w:r w:rsidRPr="004E7CCB">
        <w:rPr>
          <w:i/>
        </w:rPr>
        <w:t>Obrazy dětství v dnešní české společnosti: studie ze sociologie dětství</w:t>
      </w:r>
      <w:r w:rsidRPr="00406ADD">
        <w:t xml:space="preserve">. </w:t>
      </w:r>
    </w:p>
    <w:p w:rsidR="00167450" w:rsidRPr="00406ADD" w:rsidRDefault="00167450" w:rsidP="00E7344C">
      <w:pPr>
        <w:jc w:val="both"/>
      </w:pPr>
      <w:r w:rsidRPr="00406ADD">
        <w:t>Brno: Barrister&amp;Principal.</w:t>
      </w:r>
    </w:p>
    <w:p w:rsidR="00167450" w:rsidRPr="00406ADD" w:rsidRDefault="00167450" w:rsidP="00E7344C">
      <w:pPr>
        <w:jc w:val="both"/>
      </w:pPr>
      <w:r w:rsidRPr="00406ADD">
        <w:t xml:space="preserve">Ondrejkovič, P. (2002). </w:t>
      </w:r>
      <w:r w:rsidRPr="004E7CCB">
        <w:rPr>
          <w:i/>
        </w:rPr>
        <w:t>Globalizácia a individualizácia mládeže: negatívne stránky.</w:t>
      </w:r>
      <w:r w:rsidRPr="00406ADD">
        <w:t xml:space="preserve"> Bratislava, Slovakia: Veda.</w:t>
      </w:r>
    </w:p>
    <w:p w:rsidR="00167450" w:rsidRPr="00406ADD" w:rsidRDefault="00167450" w:rsidP="00E7344C">
      <w:pPr>
        <w:jc w:val="both"/>
      </w:pPr>
      <w:r w:rsidRPr="00406ADD">
        <w:t xml:space="preserve">Palouš, R. (2009). </w:t>
      </w:r>
      <w:r w:rsidRPr="004E7CCB">
        <w:rPr>
          <w:i/>
        </w:rPr>
        <w:t>Paradoxy výchovy</w:t>
      </w:r>
      <w:r w:rsidRPr="00406ADD">
        <w:t>. Praha: Karolinum.</w:t>
      </w:r>
    </w:p>
    <w:p w:rsidR="00167450" w:rsidRPr="00406ADD" w:rsidRDefault="00167450" w:rsidP="00E7344C">
      <w:pPr>
        <w:jc w:val="both"/>
      </w:pPr>
      <w:r w:rsidRPr="00406ADD">
        <w:t>Pasch, M. (2005</w:t>
      </w:r>
      <w:r w:rsidRPr="004E7CCB">
        <w:rPr>
          <w:i/>
        </w:rPr>
        <w:t>). Od vzdělávacího programu k vyučovací hodině: jak pracovat s kurikulem</w:t>
      </w:r>
      <w:r w:rsidRPr="00406ADD">
        <w:t>. Praha: Portál.</w:t>
      </w:r>
    </w:p>
    <w:p w:rsidR="00167450" w:rsidRPr="00406ADD" w:rsidRDefault="00167450" w:rsidP="00E7344C">
      <w:pPr>
        <w:jc w:val="both"/>
      </w:pPr>
      <w:r w:rsidRPr="00406ADD">
        <w:t xml:space="preserve">Pelikán, J. (2007). </w:t>
      </w:r>
      <w:r w:rsidRPr="004E7CCB">
        <w:rPr>
          <w:i/>
        </w:rPr>
        <w:t>Hledání těžiště výchovy</w:t>
      </w:r>
      <w:r w:rsidRPr="00406ADD">
        <w:t>. Praha: Karolinum.</w:t>
      </w:r>
    </w:p>
    <w:p w:rsidR="00167450" w:rsidRPr="00406ADD" w:rsidRDefault="00167450" w:rsidP="00E7344C">
      <w:pPr>
        <w:jc w:val="both"/>
      </w:pPr>
      <w:r w:rsidRPr="00406ADD">
        <w:t xml:space="preserve">Piaget, J., </w:t>
      </w:r>
      <w:r w:rsidR="00060C50">
        <w:t xml:space="preserve">&amp; </w:t>
      </w:r>
      <w:r w:rsidRPr="00406ADD">
        <w:t xml:space="preserve">Inhelder, B. (2010). </w:t>
      </w:r>
      <w:r w:rsidRPr="004E7CCB">
        <w:rPr>
          <w:i/>
        </w:rPr>
        <w:t>Psychologie dítěte</w:t>
      </w:r>
      <w:r w:rsidRPr="00406ADD">
        <w:t>. Praha: Portál.</w:t>
      </w:r>
    </w:p>
    <w:p w:rsidR="00167450" w:rsidRPr="00406ADD" w:rsidRDefault="00167450" w:rsidP="00E7344C">
      <w:pPr>
        <w:jc w:val="both"/>
      </w:pPr>
      <w:r w:rsidRPr="00406ADD">
        <w:t xml:space="preserve">Píšová, M. (Ed.). (2007). </w:t>
      </w:r>
      <w:r w:rsidRPr="004E7CCB">
        <w:rPr>
          <w:i/>
        </w:rPr>
        <w:t>Portfolio v profesní přípravě učitele</w:t>
      </w:r>
      <w:r w:rsidRPr="00406ADD">
        <w:t>. Pardubice: Univerzita Pardubice.</w:t>
      </w:r>
    </w:p>
    <w:p w:rsidR="00167450" w:rsidRPr="00406ADD" w:rsidRDefault="00167450" w:rsidP="00E7344C">
      <w:pPr>
        <w:jc w:val="both"/>
      </w:pPr>
      <w:r w:rsidRPr="00406ADD">
        <w:t xml:space="preserve">Plháková, A. (2007). </w:t>
      </w:r>
      <w:r w:rsidRPr="004E7CCB">
        <w:rPr>
          <w:i/>
        </w:rPr>
        <w:t>Učebnice obecné psychologie</w:t>
      </w:r>
      <w:r w:rsidRPr="00406ADD">
        <w:t>. Praha: Academia.</w:t>
      </w:r>
    </w:p>
    <w:p w:rsidR="00167450" w:rsidRPr="00406ADD" w:rsidRDefault="00167450" w:rsidP="00E7344C">
      <w:pPr>
        <w:jc w:val="both"/>
      </w:pPr>
      <w:r w:rsidRPr="00406ADD">
        <w:t xml:space="preserve">Prášilová, M. (2006). </w:t>
      </w:r>
      <w:r w:rsidRPr="004E7CCB">
        <w:rPr>
          <w:i/>
        </w:rPr>
        <w:t>Tvorba vzdělávacího programu</w:t>
      </w:r>
      <w:r w:rsidRPr="00406ADD">
        <w:t>. Praha: TRITON.</w:t>
      </w:r>
    </w:p>
    <w:p w:rsidR="00167450" w:rsidRPr="00406ADD" w:rsidRDefault="00167450" w:rsidP="00E7344C">
      <w:pPr>
        <w:jc w:val="both"/>
      </w:pPr>
      <w:r w:rsidRPr="00406ADD">
        <w:t xml:space="preserve">Prout, A. (2005). </w:t>
      </w:r>
      <w:r w:rsidRPr="004E7CCB">
        <w:rPr>
          <w:i/>
        </w:rPr>
        <w:t>The Future of Childhood. Towards the Interdisciplinary Study of Children</w:t>
      </w:r>
      <w:r w:rsidRPr="00406ADD">
        <w:t>. Oxon, England: Routledge Falmer.</w:t>
      </w:r>
    </w:p>
    <w:p w:rsidR="00167450" w:rsidRPr="00406ADD" w:rsidRDefault="00167450" w:rsidP="00E7344C">
      <w:pPr>
        <w:jc w:val="both"/>
      </w:pPr>
      <w:r w:rsidRPr="00406ADD">
        <w:t xml:space="preserve">Průcha, J. (2017) </w:t>
      </w:r>
      <w:r w:rsidRPr="004E7CCB">
        <w:rPr>
          <w:i/>
        </w:rPr>
        <w:t>Moderní pedagogika</w:t>
      </w:r>
      <w:r w:rsidRPr="00406ADD">
        <w:t>. Praha: Portál.</w:t>
      </w:r>
    </w:p>
    <w:p w:rsidR="00167450" w:rsidRPr="00406ADD" w:rsidRDefault="00167450" w:rsidP="00E7344C">
      <w:pPr>
        <w:jc w:val="both"/>
      </w:pPr>
      <w:r w:rsidRPr="00406ADD">
        <w:t xml:space="preserve">Rabušicová, M. (2004). </w:t>
      </w:r>
      <w:r w:rsidRPr="004E7CCB">
        <w:rPr>
          <w:i/>
        </w:rPr>
        <w:t>Škola a (versus) rodina.</w:t>
      </w:r>
      <w:r w:rsidRPr="00406ADD">
        <w:t xml:space="preserve"> Brno: Masarykova Univerzita </w:t>
      </w:r>
    </w:p>
    <w:p w:rsidR="00167450" w:rsidRPr="00406ADD" w:rsidRDefault="00167450" w:rsidP="00E7344C">
      <w:r w:rsidRPr="00406ADD">
        <w:t xml:space="preserve">Koťa, J., Trpišovská, D., &amp; Vacínová, M. (2013). </w:t>
      </w:r>
      <w:r w:rsidRPr="004E7CCB">
        <w:rPr>
          <w:i/>
        </w:rPr>
        <w:t>Sociální psychologie: v</w:t>
      </w:r>
      <w:r w:rsidR="00E3742E" w:rsidRPr="004E7CCB">
        <w:rPr>
          <w:i/>
        </w:rPr>
        <w:t>ybrané kapitoly</w:t>
      </w:r>
      <w:r w:rsidR="00E3742E">
        <w:t xml:space="preserve"> (</w:t>
      </w:r>
      <w:r w:rsidR="004E7CCB">
        <w:t>v</w:t>
      </w:r>
      <w:r w:rsidR="00E3742E">
        <w:t>yd. 2., rozš.</w:t>
      </w:r>
      <w:r w:rsidR="009A739A">
        <w:t xml:space="preserve"> </w:t>
      </w:r>
      <w:r w:rsidRPr="00406ADD">
        <w:t>a přeprac.). Praha: Univerzita Jana Amose Komenského Praha.</w:t>
      </w:r>
      <w:r w:rsidRPr="00406ADD">
        <w:br/>
        <w:t xml:space="preserve">Kassin, S. M., Fein, S., &amp; Markus, H. R. (2017). </w:t>
      </w:r>
      <w:r w:rsidRPr="004E7CCB">
        <w:rPr>
          <w:i/>
        </w:rPr>
        <w:t>Social psychology</w:t>
      </w:r>
      <w:r w:rsidRPr="00406ADD">
        <w:t xml:space="preserve"> (Tenth edition). Boston: Cengage Learning.</w:t>
      </w:r>
    </w:p>
    <w:p w:rsidR="00167450" w:rsidRPr="00406ADD" w:rsidRDefault="00167450" w:rsidP="00E7344C">
      <w:pPr>
        <w:jc w:val="both"/>
      </w:pPr>
      <w:r w:rsidRPr="00406ADD">
        <w:t xml:space="preserve">Singly, F. (1999). </w:t>
      </w:r>
      <w:r w:rsidRPr="004E7CCB">
        <w:rPr>
          <w:i/>
        </w:rPr>
        <w:t>Sociologie současné rodiny</w:t>
      </w:r>
      <w:r w:rsidRPr="00406ADD">
        <w:t xml:space="preserve">. Praha: Portál. </w:t>
      </w:r>
    </w:p>
    <w:p w:rsidR="00167450" w:rsidRPr="00406ADD" w:rsidRDefault="00167450" w:rsidP="00E7344C">
      <w:pPr>
        <w:jc w:val="both"/>
      </w:pPr>
      <w:r w:rsidRPr="00406ADD">
        <w:t xml:space="preserve">Skalková, J. (2008). </w:t>
      </w:r>
      <w:r w:rsidRPr="004E7CCB">
        <w:rPr>
          <w:i/>
        </w:rPr>
        <w:t>Obecná didaktika</w:t>
      </w:r>
      <w:r w:rsidRPr="00406ADD">
        <w:t>. Praha: Grada.</w:t>
      </w:r>
    </w:p>
    <w:p w:rsidR="00167450" w:rsidRPr="00406ADD" w:rsidRDefault="00167450" w:rsidP="00E7344C">
      <w:pPr>
        <w:jc w:val="both"/>
      </w:pPr>
      <w:r w:rsidRPr="00406ADD">
        <w:t xml:space="preserve">Smékal, V. (2004). </w:t>
      </w:r>
      <w:r w:rsidRPr="004E7CCB">
        <w:rPr>
          <w:i/>
        </w:rPr>
        <w:t>Pozvání do psychologie osobnosti: člověk v zrcadle vědomí a jednání</w:t>
      </w:r>
      <w:r w:rsidRPr="00406ADD">
        <w:t xml:space="preserve">. (2nd ed.). </w:t>
      </w:r>
    </w:p>
    <w:p w:rsidR="00167450" w:rsidRPr="00406ADD" w:rsidRDefault="00167450" w:rsidP="00E7344C">
      <w:pPr>
        <w:jc w:val="both"/>
      </w:pPr>
      <w:r w:rsidRPr="00406ADD">
        <w:t xml:space="preserve">Brno: Barrister &amp; Principal. </w:t>
      </w:r>
    </w:p>
    <w:p w:rsidR="00167450" w:rsidRPr="00406ADD" w:rsidRDefault="00167450" w:rsidP="00E7344C">
      <w:pPr>
        <w:jc w:val="both"/>
      </w:pPr>
      <w:r w:rsidRPr="00406ADD">
        <w:t xml:space="preserve">Spilková, V. (2005). </w:t>
      </w:r>
      <w:r w:rsidRPr="004E7CCB">
        <w:rPr>
          <w:i/>
        </w:rPr>
        <w:t>Proměny primárního vzdělávání v ČR</w:t>
      </w:r>
      <w:r w:rsidRPr="00406ADD">
        <w:t>. Praha: Portál.</w:t>
      </w:r>
    </w:p>
    <w:p w:rsidR="00167450" w:rsidRPr="00406ADD" w:rsidRDefault="00167450" w:rsidP="00E7344C">
      <w:pPr>
        <w:jc w:val="both"/>
      </w:pPr>
      <w:r w:rsidRPr="00406ADD">
        <w:t xml:space="preserve">Spilková, V., &amp; Hejlová, H. (Eds.). (2010). </w:t>
      </w:r>
      <w:r w:rsidRPr="004E7CCB">
        <w:rPr>
          <w:i/>
        </w:rPr>
        <w:t>Příprava učitelů pro primární a neprimární vzdělávání v Česku a na Slovensku: vývoj po roce 1989</w:t>
      </w:r>
      <w:r w:rsidRPr="00406ADD">
        <w:t>. Praha: Univerzita Karlova, Pedagogická fakulta.</w:t>
      </w:r>
    </w:p>
    <w:p w:rsidR="00167450" w:rsidRPr="00406ADD" w:rsidRDefault="00167450" w:rsidP="00E7344C">
      <w:pPr>
        <w:jc w:val="both"/>
      </w:pPr>
      <w:r w:rsidRPr="00406ADD">
        <w:t xml:space="preserve">Swierkoszová, J. (2010). </w:t>
      </w:r>
      <w:r w:rsidRPr="004E7CCB">
        <w:rPr>
          <w:i/>
        </w:rPr>
        <w:t>Pedagogická diagnostika dětského vývoje pro učitele primárního vzdělávání</w:t>
      </w:r>
      <w:r w:rsidRPr="00406ADD">
        <w:t>. Ostrava: Ostravská Univerzita.</w:t>
      </w:r>
    </w:p>
    <w:p w:rsidR="00167450" w:rsidRPr="00406ADD" w:rsidRDefault="00167450" w:rsidP="00E7344C">
      <w:pPr>
        <w:jc w:val="both"/>
      </w:pPr>
      <w:r w:rsidRPr="00406ADD">
        <w:t xml:space="preserve">Šulová, L. (2004). </w:t>
      </w:r>
      <w:r w:rsidRPr="004E7CCB">
        <w:rPr>
          <w:i/>
        </w:rPr>
        <w:t>Raný psychický vývoj dítěte</w:t>
      </w:r>
      <w:r w:rsidRPr="00406ADD">
        <w:t xml:space="preserve">. Praha: Karolinum. </w:t>
      </w:r>
    </w:p>
    <w:p w:rsidR="00167450" w:rsidRPr="00406ADD" w:rsidRDefault="00167450" w:rsidP="00E7344C">
      <w:pPr>
        <w:jc w:val="both"/>
      </w:pPr>
      <w:r w:rsidRPr="00406ADD">
        <w:t xml:space="preserve">Vágnerová, M. (2000). </w:t>
      </w:r>
      <w:r w:rsidRPr="004E7CCB">
        <w:rPr>
          <w:i/>
        </w:rPr>
        <w:t>Vývojová psychologie</w:t>
      </w:r>
      <w:r w:rsidRPr="00406ADD">
        <w:t>. Praha: Portál.</w:t>
      </w:r>
    </w:p>
    <w:p w:rsidR="00167450" w:rsidRPr="00406ADD" w:rsidRDefault="00167450" w:rsidP="00E7344C">
      <w:pPr>
        <w:jc w:val="both"/>
      </w:pPr>
      <w:r w:rsidRPr="00406ADD">
        <w:t xml:space="preserve">Vítková, M. (2004). </w:t>
      </w:r>
      <w:r w:rsidRPr="004E7CCB">
        <w:rPr>
          <w:i/>
        </w:rPr>
        <w:t>Integrativní speciální pedagogika</w:t>
      </w:r>
      <w:r w:rsidRPr="00406ADD">
        <w:t xml:space="preserve">. Brno: Paido. </w:t>
      </w:r>
    </w:p>
    <w:p w:rsidR="00167450" w:rsidRPr="00406ADD" w:rsidRDefault="00167450" w:rsidP="00E7344C">
      <w:pPr>
        <w:jc w:val="both"/>
      </w:pPr>
      <w:r w:rsidRPr="00406ADD">
        <w:t xml:space="preserve">Vygotský, L. S. (1992). </w:t>
      </w:r>
      <w:r w:rsidRPr="004E7CCB">
        <w:rPr>
          <w:i/>
        </w:rPr>
        <w:t>Myšlení a řeč</w:t>
      </w:r>
      <w:r w:rsidRPr="00406ADD">
        <w:t>. Praha: SPN.</w:t>
      </w:r>
    </w:p>
    <w:p w:rsidR="00167450" w:rsidRPr="00406ADD" w:rsidRDefault="00167450" w:rsidP="00E7344C">
      <w:pPr>
        <w:jc w:val="both"/>
      </w:pPr>
      <w:r w:rsidRPr="00406ADD">
        <w:t xml:space="preserve">Vymětal, J. (2002). </w:t>
      </w:r>
      <w:r w:rsidRPr="004E7CCB">
        <w:rPr>
          <w:i/>
        </w:rPr>
        <w:t>Úzkost a strach u dětí</w:t>
      </w:r>
      <w:r w:rsidRPr="00406ADD">
        <w:t xml:space="preserve">. Praha: Portál. </w:t>
      </w:r>
    </w:p>
    <w:p w:rsidR="00167450" w:rsidRPr="00406ADD" w:rsidRDefault="00167450" w:rsidP="00E7344C">
      <w:pPr>
        <w:jc w:val="both"/>
      </w:pPr>
      <w:r w:rsidRPr="00406ADD">
        <w:t xml:space="preserve">Výrost, J., </w:t>
      </w:r>
      <w:r w:rsidR="00060C50">
        <w:t xml:space="preserve">&amp; </w:t>
      </w:r>
      <w:r w:rsidRPr="00406ADD">
        <w:t xml:space="preserve">Slaměník, I. (2008). </w:t>
      </w:r>
      <w:r w:rsidRPr="004E7CCB">
        <w:rPr>
          <w:i/>
        </w:rPr>
        <w:t>Sociální psychologie</w:t>
      </w:r>
      <w:r w:rsidRPr="00406ADD">
        <w:t xml:space="preserve">. Praha: Grada. </w:t>
      </w:r>
    </w:p>
    <w:p w:rsidR="00167450" w:rsidRPr="00406ADD" w:rsidRDefault="00167450" w:rsidP="00E7344C">
      <w:pPr>
        <w:jc w:val="both"/>
      </w:pPr>
      <w:r w:rsidRPr="00406ADD">
        <w:t xml:space="preserve">Wiegerová, </w:t>
      </w:r>
      <w:r w:rsidR="00060C50">
        <w:t>a</w:t>
      </w:r>
      <w:r w:rsidRPr="00406ADD">
        <w:t xml:space="preserve">. a kol. (2012). </w:t>
      </w:r>
      <w:r w:rsidRPr="004E7CCB">
        <w:rPr>
          <w:i/>
        </w:rPr>
        <w:t>Self efficacy v edukačných súvislostiach</w:t>
      </w:r>
      <w:r w:rsidRPr="00406ADD">
        <w:t>. Bratislava, Slovakia: SPN.</w:t>
      </w:r>
    </w:p>
    <w:p w:rsidR="00167450" w:rsidRPr="00406ADD" w:rsidRDefault="00167450" w:rsidP="00E7344C">
      <w:pPr>
        <w:jc w:val="both"/>
      </w:pPr>
      <w:r w:rsidRPr="00406ADD">
        <w:t xml:space="preserve">Zelina, M. (2004). </w:t>
      </w:r>
      <w:r w:rsidRPr="004E7CCB">
        <w:rPr>
          <w:i/>
        </w:rPr>
        <w:t>Teórie výchovy alebo Hľadanie dobra</w:t>
      </w:r>
      <w:r w:rsidRPr="00406ADD">
        <w:t>. Bratislava, Slovakia: SPN – Mladé letá.</w:t>
      </w:r>
    </w:p>
    <w:p w:rsidR="00167450" w:rsidRPr="00406ADD" w:rsidRDefault="00167450" w:rsidP="00E7344C">
      <w:pPr>
        <w:jc w:val="both"/>
      </w:pPr>
    </w:p>
    <w:p w:rsidR="00167450" w:rsidRPr="00406ADD" w:rsidRDefault="00167450" w:rsidP="00E7344C">
      <w:pPr>
        <w:jc w:val="both"/>
        <w:rPr>
          <w:b/>
        </w:rPr>
      </w:pPr>
      <w:r>
        <w:rPr>
          <w:b/>
        </w:rPr>
        <w:br/>
      </w:r>
      <w:r w:rsidRPr="00406ADD">
        <w:rPr>
          <w:b/>
        </w:rPr>
        <w:t>OKRUHY KE SZZ - ČESKÝ JAZYK A LITERATURA S DIDAKTIKOU</w:t>
      </w:r>
      <w:del w:id="6181" w:author="Viktor Pacholík" w:date="2019-09-24T21:21:00Z">
        <w:r w:rsidRPr="00406ADD" w:rsidDel="00C40257">
          <w:rPr>
            <w:b/>
          </w:rPr>
          <w:delText xml:space="preserve"> A REFLEXÍ PROFESNÍ PRAXE</w:delText>
        </w:r>
      </w:del>
    </w:p>
    <w:p w:rsidR="00167450" w:rsidRPr="00406ADD" w:rsidRDefault="00167450" w:rsidP="00E7344C">
      <w:pPr>
        <w:jc w:val="both"/>
      </w:pPr>
    </w:p>
    <w:p w:rsidR="00167450" w:rsidRPr="00406ADD" w:rsidRDefault="00167450" w:rsidP="00495F5C">
      <w:pPr>
        <w:pStyle w:val="Odstavecseseznamem"/>
        <w:numPr>
          <w:ilvl w:val="0"/>
          <w:numId w:val="16"/>
        </w:numPr>
        <w:ind w:left="284" w:hanging="284"/>
        <w:jc w:val="both"/>
      </w:pPr>
      <w:r w:rsidRPr="00406ADD">
        <w:t>Vývoj řeči a komunikace dítěte mladšího školního věku. Vliv a podmíněnost vývoje. Možnosti individuálního přístupu. Diagnostika řeči.</w:t>
      </w:r>
    </w:p>
    <w:p w:rsidR="00167450" w:rsidRPr="00406ADD" w:rsidRDefault="00167450" w:rsidP="00495F5C">
      <w:pPr>
        <w:pStyle w:val="Odstavecseseznamem"/>
        <w:numPr>
          <w:ilvl w:val="0"/>
          <w:numId w:val="16"/>
        </w:numPr>
        <w:ind w:left="284" w:hanging="284"/>
        <w:jc w:val="both"/>
      </w:pPr>
      <w:r w:rsidRPr="00406ADD">
        <w:t>Jazyková výchova v primárním vzdělávání. Jazykové roviny - obsah a struktura v kurikulu pro základní vzdělávání. Posloupnost vývoje poznání jazykových rovin dítětem mladšího školního věku.</w:t>
      </w:r>
    </w:p>
    <w:p w:rsidR="00167450" w:rsidRPr="00406ADD" w:rsidRDefault="00167450" w:rsidP="00495F5C">
      <w:pPr>
        <w:pStyle w:val="Odstavecseseznamem"/>
        <w:numPr>
          <w:ilvl w:val="0"/>
          <w:numId w:val="16"/>
        </w:numPr>
        <w:ind w:left="284" w:hanging="284"/>
        <w:jc w:val="both"/>
      </w:pPr>
      <w:r w:rsidRPr="00406ADD">
        <w:t xml:space="preserve">Foneticko - fonologická rovina jazyka - vnímání, porozumění žákem mladšího školního věku. </w:t>
      </w:r>
    </w:p>
    <w:p w:rsidR="00167450" w:rsidRPr="00406ADD" w:rsidRDefault="00167450" w:rsidP="00495F5C">
      <w:pPr>
        <w:pStyle w:val="Odstavecseseznamem"/>
        <w:numPr>
          <w:ilvl w:val="0"/>
          <w:numId w:val="16"/>
        </w:numPr>
        <w:ind w:left="284" w:hanging="284"/>
        <w:jc w:val="both"/>
      </w:pPr>
      <w:r w:rsidRPr="00406ADD">
        <w:t>Obsah a struktura jazykové výchovy v dané rovině jazyka. Vzdělávací obsah v kurikulu pro základní vzdělávání.</w:t>
      </w:r>
    </w:p>
    <w:p w:rsidR="00167450" w:rsidRPr="00406ADD" w:rsidRDefault="00167450" w:rsidP="00495F5C">
      <w:pPr>
        <w:pStyle w:val="Odstavecseseznamem"/>
        <w:numPr>
          <w:ilvl w:val="0"/>
          <w:numId w:val="16"/>
        </w:numPr>
        <w:ind w:left="284" w:hanging="284"/>
        <w:jc w:val="both"/>
      </w:pPr>
      <w:r w:rsidRPr="00406ADD">
        <w:t>Didaktické strategie při osvojování poznatků z foneticko - fonologické roviny dítětem mladšího školního věku. Metody prověřování a hodnocení. Rozbor modelové didaktické situace z portfolia.</w:t>
      </w:r>
    </w:p>
    <w:p w:rsidR="00167450" w:rsidRPr="00406ADD" w:rsidRDefault="00167450" w:rsidP="00495F5C">
      <w:pPr>
        <w:pStyle w:val="Odstavecseseznamem"/>
        <w:numPr>
          <w:ilvl w:val="0"/>
          <w:numId w:val="16"/>
        </w:numPr>
        <w:ind w:left="284" w:hanging="284"/>
        <w:jc w:val="both"/>
      </w:pPr>
      <w:r w:rsidRPr="00406ADD">
        <w:t xml:space="preserve">Morfologicko - syntaktická rovina jazyka - vývoj užívání gramatické složky mateřského jazyka. </w:t>
      </w:r>
    </w:p>
    <w:p w:rsidR="00167450" w:rsidRPr="00406ADD" w:rsidRDefault="00167450" w:rsidP="00495F5C">
      <w:pPr>
        <w:pStyle w:val="Odstavecseseznamem"/>
        <w:numPr>
          <w:ilvl w:val="0"/>
          <w:numId w:val="16"/>
        </w:numPr>
        <w:ind w:left="284" w:hanging="284"/>
        <w:jc w:val="both"/>
      </w:pPr>
      <w:r w:rsidRPr="00406ADD">
        <w:t xml:space="preserve">Obsah a struktura jazykové výchovy v dané rovině jazyka. Vzdělávací obsah v kurikulu pro základní vzdělávání. </w:t>
      </w:r>
    </w:p>
    <w:p w:rsidR="00167450" w:rsidRPr="00406ADD" w:rsidRDefault="00167450" w:rsidP="00495F5C">
      <w:pPr>
        <w:pStyle w:val="Odstavecseseznamem"/>
        <w:numPr>
          <w:ilvl w:val="0"/>
          <w:numId w:val="1"/>
        </w:numPr>
        <w:ind w:left="284" w:hanging="284"/>
        <w:jc w:val="both"/>
      </w:pPr>
      <w:r w:rsidRPr="00406ADD">
        <w:t>Didaktické strategie při osvojování poznatků z morfologicko - syntaktické roviny dítětem mladšího školního věku. Metody prověřování a hodnocení. Rozbor modelové didaktické situace z portfolia.</w:t>
      </w:r>
    </w:p>
    <w:p w:rsidR="00167450" w:rsidRPr="00406ADD" w:rsidRDefault="00167450" w:rsidP="00495F5C">
      <w:pPr>
        <w:pStyle w:val="Odstavecseseznamem"/>
        <w:numPr>
          <w:ilvl w:val="0"/>
          <w:numId w:val="1"/>
        </w:numPr>
        <w:ind w:left="284" w:hanging="284"/>
        <w:jc w:val="both"/>
      </w:pPr>
      <w:r w:rsidRPr="00406ADD">
        <w:t xml:space="preserve">Lexikálně - sémantická rovina jazyka - porozumění tvorbě slovní zásoby, rozvoj aktivní slovní zásoby žáka. </w:t>
      </w:r>
    </w:p>
    <w:p w:rsidR="00167450" w:rsidRPr="00406ADD" w:rsidRDefault="00167450" w:rsidP="00495F5C">
      <w:pPr>
        <w:pStyle w:val="Odstavecseseznamem"/>
        <w:numPr>
          <w:ilvl w:val="0"/>
          <w:numId w:val="16"/>
        </w:numPr>
        <w:ind w:left="284" w:hanging="284"/>
        <w:jc w:val="both"/>
      </w:pPr>
      <w:r w:rsidRPr="00406ADD">
        <w:t xml:space="preserve">Obsah a struktura jazykové výchovy v dané rovině jazyka. Vzdělávací obsah v kurikulu pro základní vzdělávání. </w:t>
      </w:r>
    </w:p>
    <w:p w:rsidR="00167450" w:rsidRPr="00406ADD" w:rsidRDefault="00167450" w:rsidP="00495F5C">
      <w:pPr>
        <w:pStyle w:val="Odstavecseseznamem"/>
        <w:numPr>
          <w:ilvl w:val="0"/>
          <w:numId w:val="16"/>
        </w:numPr>
        <w:ind w:left="284" w:hanging="284"/>
        <w:jc w:val="both"/>
      </w:pPr>
      <w:r w:rsidRPr="00406ADD">
        <w:t>Didaktické strategie při osvojování poznatků z lexikálně - sémantické roviny dítětem mladšího školního věku. Metody prověřování a hodnocení. Rozbor modelové didaktické situace z portfolia.</w:t>
      </w:r>
    </w:p>
    <w:p w:rsidR="00167450" w:rsidRPr="00406ADD" w:rsidRDefault="00167450" w:rsidP="00495F5C">
      <w:pPr>
        <w:pStyle w:val="Odstavecseseznamem"/>
        <w:numPr>
          <w:ilvl w:val="0"/>
          <w:numId w:val="16"/>
        </w:numPr>
        <w:ind w:left="284" w:hanging="284"/>
        <w:jc w:val="both"/>
      </w:pPr>
      <w:r w:rsidRPr="00406ADD">
        <w:t xml:space="preserve">Pragmatická rovina jazyka - užití řeči v praxi dítětem mladšího školního věku. Obsah a struktura jazykové výchovy v dané rovině jazyka. Vzdělávací obsah v kurikulu pro základní vzdělávání. </w:t>
      </w:r>
    </w:p>
    <w:p w:rsidR="00167450" w:rsidRPr="00406ADD" w:rsidRDefault="00167450" w:rsidP="00495F5C">
      <w:pPr>
        <w:pStyle w:val="Odstavecseseznamem"/>
        <w:numPr>
          <w:ilvl w:val="0"/>
          <w:numId w:val="16"/>
        </w:numPr>
        <w:ind w:left="284" w:hanging="284"/>
        <w:jc w:val="both"/>
      </w:pPr>
      <w:r w:rsidRPr="00406ADD">
        <w:t xml:space="preserve">Didaktické strategie při osvojování poznatků z pragmatické roviny dítětem mladšího školního věku. </w:t>
      </w:r>
    </w:p>
    <w:p w:rsidR="00167450" w:rsidRPr="00406ADD" w:rsidRDefault="00167450" w:rsidP="00495F5C">
      <w:pPr>
        <w:pStyle w:val="Odstavecseseznamem"/>
        <w:numPr>
          <w:ilvl w:val="0"/>
          <w:numId w:val="16"/>
        </w:numPr>
        <w:ind w:left="284" w:hanging="284"/>
        <w:jc w:val="both"/>
      </w:pPr>
      <w:r w:rsidRPr="00406ADD">
        <w:t>Metody prověřování a hodnocení. Rozbor modelové didaktické situace z portfolia.</w:t>
      </w:r>
    </w:p>
    <w:p w:rsidR="00167450" w:rsidRPr="00406ADD" w:rsidRDefault="00167450" w:rsidP="00495F5C">
      <w:pPr>
        <w:pStyle w:val="Odstavecseseznamem"/>
        <w:numPr>
          <w:ilvl w:val="0"/>
          <w:numId w:val="16"/>
        </w:numPr>
        <w:ind w:left="284" w:hanging="284"/>
        <w:jc w:val="both"/>
      </w:pPr>
      <w:r w:rsidRPr="00406ADD">
        <w:t xml:space="preserve">Pojem gramotnost v kontextu pedagogickém, psychologickém, lingvistickém a socio-kulturním. </w:t>
      </w:r>
    </w:p>
    <w:p w:rsidR="00167450" w:rsidRPr="00406ADD" w:rsidRDefault="00167450" w:rsidP="00495F5C">
      <w:pPr>
        <w:pStyle w:val="Odstavecseseznamem"/>
        <w:numPr>
          <w:ilvl w:val="0"/>
          <w:numId w:val="16"/>
        </w:numPr>
        <w:ind w:left="284" w:hanging="284"/>
        <w:jc w:val="both"/>
      </w:pPr>
      <w:r w:rsidRPr="00406ADD">
        <w:t xml:space="preserve">Vztah pregramotnosti a gramotnosti. Vývoj gramotnostních dovedností. </w:t>
      </w:r>
    </w:p>
    <w:p w:rsidR="00167450" w:rsidRPr="00406ADD" w:rsidRDefault="00167450" w:rsidP="00495F5C">
      <w:pPr>
        <w:pStyle w:val="Odstavecseseznamem"/>
        <w:numPr>
          <w:ilvl w:val="0"/>
          <w:numId w:val="16"/>
        </w:numPr>
        <w:ind w:left="284" w:hanging="284"/>
        <w:jc w:val="both"/>
      </w:pPr>
      <w:r w:rsidRPr="00406ADD">
        <w:t>Podmínky a metody rozvoje gramotnosti ve škole. Diagnostikování čtenářských dovedností, porozumění čtenému textu. Metody hodnocení.</w:t>
      </w:r>
    </w:p>
    <w:p w:rsidR="00167450" w:rsidRPr="00406ADD" w:rsidRDefault="00167450" w:rsidP="00495F5C">
      <w:pPr>
        <w:pStyle w:val="Odstavecseseznamem"/>
        <w:numPr>
          <w:ilvl w:val="0"/>
          <w:numId w:val="16"/>
        </w:numPr>
        <w:ind w:left="284" w:hanging="284"/>
        <w:jc w:val="both"/>
      </w:pPr>
      <w:r w:rsidRPr="00406ADD">
        <w:t xml:space="preserve">Grafomotorika a rozvoj počátečního psaní. Didaktika rozvoje počátečního čtení a psaní s praxí. </w:t>
      </w:r>
    </w:p>
    <w:p w:rsidR="00167450" w:rsidRPr="00406ADD" w:rsidRDefault="00167450" w:rsidP="00495F5C">
      <w:pPr>
        <w:pStyle w:val="Odstavecseseznamem"/>
        <w:numPr>
          <w:ilvl w:val="0"/>
          <w:numId w:val="16"/>
        </w:numPr>
        <w:ind w:left="284" w:hanging="284"/>
        <w:jc w:val="both"/>
      </w:pPr>
      <w:r w:rsidRPr="00406ADD">
        <w:t xml:space="preserve">Vymezení přístupů a metod rozvoje počátečního čtení a psaní. Metody hodnocení. </w:t>
      </w:r>
    </w:p>
    <w:p w:rsidR="00167450" w:rsidRPr="00406ADD" w:rsidRDefault="00167450" w:rsidP="00495F5C">
      <w:pPr>
        <w:pStyle w:val="Odstavecseseznamem"/>
        <w:numPr>
          <w:ilvl w:val="0"/>
          <w:numId w:val="16"/>
        </w:numPr>
        <w:ind w:left="284" w:hanging="284"/>
        <w:jc w:val="both"/>
      </w:pPr>
      <w:r w:rsidRPr="00406ADD">
        <w:t xml:space="preserve">Přehled metod výuky čtení a psaní v primárním vzdělávání. Možnosti individualizace ve výuce. </w:t>
      </w:r>
    </w:p>
    <w:p w:rsidR="00167450" w:rsidRPr="00406ADD" w:rsidRDefault="00167450" w:rsidP="00495F5C">
      <w:pPr>
        <w:pStyle w:val="Odstavecseseznamem"/>
        <w:numPr>
          <w:ilvl w:val="0"/>
          <w:numId w:val="16"/>
        </w:numPr>
        <w:ind w:left="284" w:hanging="284"/>
        <w:jc w:val="both"/>
      </w:pPr>
      <w:r w:rsidRPr="00406ADD">
        <w:t>Podněty k výuce čtení a psaní z alternativní pedagogiky.</w:t>
      </w:r>
    </w:p>
    <w:p w:rsidR="00167450" w:rsidRPr="00406ADD" w:rsidRDefault="00167450" w:rsidP="00495F5C">
      <w:pPr>
        <w:pStyle w:val="Odstavecseseznamem"/>
        <w:numPr>
          <w:ilvl w:val="0"/>
          <w:numId w:val="16"/>
        </w:numPr>
        <w:ind w:left="284" w:hanging="284"/>
        <w:jc w:val="both"/>
      </w:pPr>
      <w:r w:rsidRPr="00406ADD">
        <w:t xml:space="preserve">Literární gramotnost. Diagnostika projevů literární gramotnosti v primárním vzdělávání. </w:t>
      </w:r>
    </w:p>
    <w:p w:rsidR="00167450" w:rsidRPr="00406ADD" w:rsidRDefault="00167450" w:rsidP="00495F5C">
      <w:pPr>
        <w:pStyle w:val="Odstavecseseznamem"/>
        <w:numPr>
          <w:ilvl w:val="0"/>
          <w:numId w:val="16"/>
        </w:numPr>
        <w:ind w:left="284" w:hanging="284"/>
        <w:jc w:val="both"/>
      </w:pPr>
      <w:r w:rsidRPr="00406ADD">
        <w:t xml:space="preserve">Metody tvůrčího psaní pro primární vzdělávání. </w:t>
      </w:r>
    </w:p>
    <w:p w:rsidR="00167450" w:rsidRPr="00406ADD" w:rsidRDefault="00167450" w:rsidP="00495F5C">
      <w:pPr>
        <w:pStyle w:val="Odstavecseseznamem"/>
        <w:numPr>
          <w:ilvl w:val="0"/>
          <w:numId w:val="16"/>
        </w:numPr>
        <w:ind w:left="284" w:hanging="284"/>
        <w:jc w:val="both"/>
      </w:pPr>
      <w:r w:rsidRPr="00406ADD">
        <w:t>Komunikační výchova dítěte v primárním vzdělávání.</w:t>
      </w:r>
      <w:r w:rsidR="00550A9E">
        <w:t xml:space="preserve"> </w:t>
      </w:r>
      <w:r w:rsidRPr="00406ADD">
        <w:t xml:space="preserve">Didaktické strategie rozvoje komunikačních schopností dítěte. Interpretace textu.  </w:t>
      </w:r>
    </w:p>
    <w:p w:rsidR="00167450" w:rsidRPr="00406ADD" w:rsidRDefault="00167450" w:rsidP="00495F5C">
      <w:pPr>
        <w:pStyle w:val="Odstavecseseznamem"/>
        <w:numPr>
          <w:ilvl w:val="0"/>
          <w:numId w:val="16"/>
        </w:numPr>
        <w:ind w:left="284" w:hanging="284"/>
        <w:jc w:val="both"/>
      </w:pPr>
      <w:r w:rsidRPr="00406ADD">
        <w:t>Slohové vyučování: různé typy a struktury hodin v závislosti na probíraném tématu. Využití didaktických her ve vybraných tématech slohového vyučování.</w:t>
      </w:r>
    </w:p>
    <w:p w:rsidR="00167450" w:rsidRPr="00406ADD" w:rsidRDefault="00167450" w:rsidP="00495F5C">
      <w:pPr>
        <w:pStyle w:val="Odstavecseseznamem"/>
        <w:numPr>
          <w:ilvl w:val="0"/>
          <w:numId w:val="16"/>
        </w:numPr>
        <w:ind w:left="284" w:hanging="284"/>
        <w:jc w:val="both"/>
      </w:pPr>
      <w:r w:rsidRPr="00406ADD">
        <w:t>Poznávání obsahu, formy a funkcí psané řeči. Funkční využití psaní.</w:t>
      </w:r>
    </w:p>
    <w:p w:rsidR="00167450" w:rsidRPr="00406ADD" w:rsidRDefault="00167450" w:rsidP="00495F5C">
      <w:pPr>
        <w:pStyle w:val="Odstavecseseznamem"/>
        <w:numPr>
          <w:ilvl w:val="0"/>
          <w:numId w:val="16"/>
        </w:numPr>
        <w:ind w:left="284" w:hanging="284"/>
        <w:jc w:val="both"/>
      </w:pPr>
      <w:r w:rsidRPr="00406ADD">
        <w:t>Mediální gramotnost jako součást funkční gramotnosti dítěte mladšího školního věku. Mediální pedagogika - koncepty, témata a problémy.</w:t>
      </w:r>
    </w:p>
    <w:p w:rsidR="00167450" w:rsidRPr="00406ADD" w:rsidRDefault="00167450" w:rsidP="00495F5C">
      <w:pPr>
        <w:pStyle w:val="Odstavecseseznamem"/>
        <w:numPr>
          <w:ilvl w:val="0"/>
          <w:numId w:val="16"/>
        </w:numPr>
        <w:ind w:left="284" w:hanging="284"/>
        <w:jc w:val="both"/>
      </w:pPr>
      <w:r w:rsidRPr="00406ADD">
        <w:t>Klíčové kompetence a strategie učení, vzdělávací cíle v jazykové, slohové a komunikační výchově v primárním vzdělávání.</w:t>
      </w:r>
    </w:p>
    <w:p w:rsidR="00167450" w:rsidRPr="00406ADD" w:rsidRDefault="00167450" w:rsidP="00495F5C">
      <w:pPr>
        <w:pStyle w:val="Odstavecseseznamem"/>
        <w:numPr>
          <w:ilvl w:val="0"/>
          <w:numId w:val="16"/>
        </w:numPr>
        <w:ind w:left="284" w:hanging="284"/>
        <w:jc w:val="both"/>
      </w:pPr>
      <w:r w:rsidRPr="00406ADD">
        <w:t>Dramatická výchova v primárním vzdělávání. Interpretace literárních textů a jiných textů kultury pomocí dramatických technik.</w:t>
      </w:r>
    </w:p>
    <w:p w:rsidR="00167450" w:rsidRPr="00406ADD" w:rsidRDefault="00167450" w:rsidP="00495F5C">
      <w:pPr>
        <w:pStyle w:val="Odstavecseseznamem"/>
        <w:numPr>
          <w:ilvl w:val="0"/>
          <w:numId w:val="16"/>
        </w:numPr>
        <w:ind w:left="284" w:hanging="284"/>
        <w:jc w:val="both"/>
      </w:pPr>
      <w:r w:rsidRPr="00406ADD">
        <w:t>Znaky literatury pro děti. Lidová slovesnost ve vztahu k literatuře pro děti. Využití folklórních prvků ve výuce.</w:t>
      </w:r>
    </w:p>
    <w:p w:rsidR="00167450" w:rsidRPr="00406ADD" w:rsidRDefault="00167450" w:rsidP="00495F5C">
      <w:pPr>
        <w:pStyle w:val="Odstavecseseznamem"/>
        <w:numPr>
          <w:ilvl w:val="0"/>
          <w:numId w:val="16"/>
        </w:numPr>
        <w:ind w:left="284" w:hanging="284"/>
        <w:jc w:val="both"/>
      </w:pPr>
      <w:r w:rsidRPr="00406ADD">
        <w:t>Charakteristika poezie pro děti a její představitelé. Výběr a nácvik básně.</w:t>
      </w:r>
    </w:p>
    <w:p w:rsidR="00167450" w:rsidRPr="00406ADD" w:rsidRDefault="00167450" w:rsidP="00495F5C">
      <w:pPr>
        <w:pStyle w:val="Odstavecseseznamem"/>
        <w:numPr>
          <w:ilvl w:val="1"/>
          <w:numId w:val="15"/>
        </w:numPr>
        <w:ind w:left="284" w:hanging="284"/>
        <w:jc w:val="both"/>
      </w:pPr>
      <w:r w:rsidRPr="00406ADD">
        <w:t xml:space="preserve">Příběhová próza s dětským hrdinou. Dobrodružná literatura.  Próza s dívčí hrdinkou a chlapeckým hrdinou. </w:t>
      </w:r>
    </w:p>
    <w:p w:rsidR="00167450" w:rsidRPr="00406ADD" w:rsidRDefault="00167450" w:rsidP="00495F5C">
      <w:pPr>
        <w:pStyle w:val="Odstavecseseznamem"/>
        <w:numPr>
          <w:ilvl w:val="0"/>
          <w:numId w:val="16"/>
        </w:numPr>
        <w:ind w:left="284" w:hanging="284"/>
        <w:jc w:val="both"/>
      </w:pPr>
      <w:r w:rsidRPr="00406ADD">
        <w:t>Práce s textem v hodinách literární výchovy.</w:t>
      </w:r>
    </w:p>
    <w:p w:rsidR="00167450" w:rsidRPr="00406ADD" w:rsidRDefault="00167450" w:rsidP="00495F5C">
      <w:pPr>
        <w:pStyle w:val="Odstavecseseznamem"/>
        <w:numPr>
          <w:ilvl w:val="0"/>
          <w:numId w:val="16"/>
        </w:numPr>
        <w:ind w:left="284" w:hanging="284"/>
        <w:jc w:val="both"/>
      </w:pPr>
      <w:r w:rsidRPr="00406ADD">
        <w:t>Autorská pohádka. Hra a nonsens v současné tvorbě pro děti. Nebezpečí triviality a kýče v současné literatuře pro děti. Výběr knihy pro dítě.</w:t>
      </w:r>
    </w:p>
    <w:p w:rsidR="00167450" w:rsidRPr="00406ADD" w:rsidRDefault="00167450" w:rsidP="00E7344C">
      <w:pPr>
        <w:jc w:val="both"/>
      </w:pP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E7344C">
      <w:pPr>
        <w:jc w:val="both"/>
      </w:pPr>
      <w:r w:rsidRPr="00406ADD">
        <w:t xml:space="preserve">Altmanová, J. (2011). </w:t>
      </w:r>
      <w:r w:rsidRPr="004E7CCB">
        <w:rPr>
          <w:i/>
        </w:rPr>
        <w:t>Čtenářská gramotnost ve výuce: metodická příručka</w:t>
      </w:r>
      <w:r w:rsidRPr="00406ADD">
        <w:t>. Praha: Národní ústav pro vzdělávání, školské poradenské zařízení a zařízení pro další vzdělávání pedagogických pracovníků.</w:t>
      </w:r>
    </w:p>
    <w:p w:rsidR="00167450" w:rsidRPr="00406ADD" w:rsidRDefault="00167450" w:rsidP="00E7344C">
      <w:pPr>
        <w:jc w:val="both"/>
      </w:pPr>
      <w:r w:rsidRPr="00406ADD">
        <w:t xml:space="preserve">Čechová, M. (2000). </w:t>
      </w:r>
      <w:r w:rsidRPr="004E7CCB">
        <w:rPr>
          <w:i/>
        </w:rPr>
        <w:t>Čeština, řeč a jazyk</w:t>
      </w:r>
      <w:r w:rsidRPr="00406ADD">
        <w:t xml:space="preserve"> (2nd ed.). Praha: ISV.</w:t>
      </w:r>
    </w:p>
    <w:p w:rsidR="00167450" w:rsidRPr="00406ADD" w:rsidRDefault="00167450" w:rsidP="00E7344C">
      <w:pPr>
        <w:jc w:val="both"/>
      </w:pPr>
      <w:r w:rsidRPr="00406ADD">
        <w:t xml:space="preserve">Čeňková, J. (2006). </w:t>
      </w:r>
      <w:r w:rsidRPr="004E7CCB">
        <w:rPr>
          <w:i/>
        </w:rPr>
        <w:t>Vývoj literatury pro děti a mládež a jejich žánrové struktury</w:t>
      </w:r>
      <w:r w:rsidRPr="00406ADD">
        <w:t xml:space="preserve">. Praha: Portál. </w:t>
      </w:r>
    </w:p>
    <w:p w:rsidR="00167450" w:rsidRPr="00406ADD" w:rsidRDefault="00C80CD3" w:rsidP="00E7344C">
      <w:pPr>
        <w:jc w:val="both"/>
      </w:pPr>
      <w:r>
        <w:t>Jelénková</w:t>
      </w:r>
      <w:r w:rsidR="00167450" w:rsidRPr="00406ADD">
        <w:t xml:space="preserve">, K., Havel, J., &amp; Grycová, M. (2012). </w:t>
      </w:r>
      <w:r w:rsidR="00167450" w:rsidRPr="004E7CCB">
        <w:rPr>
          <w:i/>
        </w:rPr>
        <w:t>Začínáme číst a psát: český jazyk 1 - genetická metoda: učebnice 1 pro 1. ročník základní školy</w:t>
      </w:r>
      <w:r w:rsidR="00167450" w:rsidRPr="00406ADD">
        <w:t>. Plzeň: Fraus.</w:t>
      </w:r>
    </w:p>
    <w:p w:rsidR="00167450" w:rsidRPr="00406ADD" w:rsidRDefault="00C80CD3" w:rsidP="00E7344C">
      <w:pPr>
        <w:jc w:val="both"/>
      </w:pPr>
      <w:r>
        <w:t>Jelénková</w:t>
      </w:r>
      <w:r w:rsidR="00167450" w:rsidRPr="00406ADD">
        <w:t xml:space="preserve">, O. (2014). </w:t>
      </w:r>
      <w:r w:rsidR="00167450" w:rsidRPr="004E7CCB">
        <w:rPr>
          <w:i/>
        </w:rPr>
        <w:t>Čtení není žádná nuda: náměty k rozvíjení čtenářské gramotnosti a radosti ze čtení</w:t>
      </w:r>
      <w:r w:rsidR="00167450" w:rsidRPr="00406ADD">
        <w:t>. Praha: Portál.</w:t>
      </w:r>
    </w:p>
    <w:p w:rsidR="00167450" w:rsidRPr="00406ADD" w:rsidRDefault="00167450" w:rsidP="00E7344C">
      <w:pPr>
        <w:jc w:val="both"/>
      </w:pPr>
      <w:r w:rsidRPr="00406ADD">
        <w:t xml:space="preserve">Doležal, L. (2012). </w:t>
      </w:r>
      <w:r w:rsidRPr="004E7CCB">
        <w:rPr>
          <w:i/>
        </w:rPr>
        <w:t>Průřezová témata</w:t>
      </w:r>
      <w:r w:rsidRPr="00406ADD">
        <w:t xml:space="preserve">. Praha: Národní institut dětí a mládeže Ministerstva školství, mládeže </w:t>
      </w:r>
      <w:r w:rsidR="00413B9B">
        <w:br/>
      </w:r>
      <w:r w:rsidRPr="00406ADD">
        <w:t>a tělovýchovy.</w:t>
      </w:r>
    </w:p>
    <w:p w:rsidR="00167450" w:rsidRPr="00406ADD" w:rsidRDefault="00167450" w:rsidP="00E7344C">
      <w:pPr>
        <w:jc w:val="both"/>
      </w:pPr>
      <w:r w:rsidRPr="00406ADD">
        <w:t xml:space="preserve">Doležalová, J. (2014). </w:t>
      </w:r>
      <w:r w:rsidRPr="004E7CCB">
        <w:rPr>
          <w:i/>
        </w:rPr>
        <w:t>Čtenářská gramotnost: Práce s textovými informacemi napříč kurikulem</w:t>
      </w:r>
      <w:r w:rsidRPr="00406ADD">
        <w:t xml:space="preserve">. Hradec Králové: Gaudeamus. </w:t>
      </w:r>
    </w:p>
    <w:p w:rsidR="00167450" w:rsidRPr="00406ADD" w:rsidRDefault="00167450" w:rsidP="00E7344C">
      <w:pPr>
        <w:jc w:val="both"/>
      </w:pPr>
      <w:r w:rsidRPr="00406ADD">
        <w:t xml:space="preserve">Doležalová, J. (Ed.). (2001). </w:t>
      </w:r>
      <w:r w:rsidRPr="004E7CCB">
        <w:rPr>
          <w:i/>
        </w:rPr>
        <w:t>Současné pohledy na výuku elementárního čtení a psaní</w:t>
      </w:r>
      <w:r w:rsidRPr="00406ADD">
        <w:t>. Hradec Králové: Gaudeamus.</w:t>
      </w:r>
    </w:p>
    <w:p w:rsidR="00167450" w:rsidRPr="00406ADD" w:rsidRDefault="00167450" w:rsidP="00E7344C">
      <w:pPr>
        <w:jc w:val="both"/>
      </w:pPr>
      <w:r w:rsidRPr="00406ADD">
        <w:t xml:space="preserve">Dorovský, I., Řeřichová, V., &amp; Alchazidu, A. (2007). </w:t>
      </w:r>
      <w:r w:rsidRPr="004E7CCB">
        <w:rPr>
          <w:i/>
        </w:rPr>
        <w:t>Slovník autorů literatury pro děti a mládež</w:t>
      </w:r>
      <w:r w:rsidRPr="00406ADD">
        <w:t>. Praha: Libri.</w:t>
      </w:r>
    </w:p>
    <w:p w:rsidR="00167450" w:rsidRDefault="00167450" w:rsidP="00E7344C">
      <w:pPr>
        <w:jc w:val="both"/>
      </w:pPr>
      <w:r w:rsidRPr="00406ADD">
        <w:t xml:space="preserve">Fabiánková, B., Havel, J., &amp; Novotná, M. (1999). </w:t>
      </w:r>
      <w:r w:rsidRPr="004E7CCB">
        <w:rPr>
          <w:i/>
        </w:rPr>
        <w:t>Výuka čtení a psaní na 1. stupni základní školy</w:t>
      </w:r>
      <w:r w:rsidRPr="00406ADD">
        <w:t>. Brno: Paido.</w:t>
      </w:r>
    </w:p>
    <w:p w:rsidR="004E6A84" w:rsidRPr="004E6A84" w:rsidRDefault="004E6A84" w:rsidP="00E7344C">
      <w:pPr>
        <w:jc w:val="both"/>
      </w:pPr>
      <w:r w:rsidRPr="004E6A84">
        <w:t xml:space="preserve">Gavora, P. (2018). Čtení dětem v rodině: výzkum důvodů, paramterů a praktik. </w:t>
      </w:r>
      <w:r w:rsidRPr="004E7CCB">
        <w:rPr>
          <w:i/>
        </w:rPr>
        <w:t>Pedagogická orientace, 28</w:t>
      </w:r>
      <w:r w:rsidRPr="004E6A84">
        <w:t xml:space="preserve">(1), </w:t>
      </w:r>
      <w:r w:rsidR="00413B9B">
        <w:br/>
      </w:r>
      <w:r w:rsidRPr="004E6A84">
        <w:t>25-45.</w:t>
      </w:r>
    </w:p>
    <w:p w:rsidR="00167450" w:rsidRPr="00406ADD" w:rsidRDefault="00167450" w:rsidP="00E7344C">
      <w:pPr>
        <w:jc w:val="both"/>
      </w:pPr>
      <w:r w:rsidRPr="00406ADD">
        <w:t xml:space="preserve">Gavora, P., &amp; Zápotočná, O. (2003). </w:t>
      </w:r>
      <w:r w:rsidRPr="004E7CCB">
        <w:rPr>
          <w:i/>
        </w:rPr>
        <w:t>Gramotnosť: vývin a možnosti jej didaktického usmerňovania.</w:t>
      </w:r>
      <w:r w:rsidRPr="00406ADD">
        <w:t xml:space="preserve"> Bratislava, Slovakia: Vydavateľstvo UK.</w:t>
      </w:r>
    </w:p>
    <w:p w:rsidR="00167450" w:rsidRPr="00406ADD" w:rsidRDefault="00167450" w:rsidP="00E7344C">
      <w:pPr>
        <w:jc w:val="both"/>
      </w:pPr>
      <w:r w:rsidRPr="00406ADD">
        <w:t xml:space="preserve">Hauser, P. (2008). </w:t>
      </w:r>
      <w:r w:rsidRPr="004E7CCB">
        <w:rPr>
          <w:i/>
        </w:rPr>
        <w:t>Základy skladby češtiny</w:t>
      </w:r>
      <w:r w:rsidRPr="00406ADD">
        <w:t>. (2nd ed.). Brno: Masarykova univerzita.</w:t>
      </w:r>
    </w:p>
    <w:p w:rsidR="00167450" w:rsidRPr="00406ADD" w:rsidRDefault="00167450" w:rsidP="00E7344C">
      <w:pPr>
        <w:jc w:val="both"/>
      </w:pPr>
      <w:r w:rsidRPr="00406ADD">
        <w:t xml:space="preserve">Homolová, K. (2009). </w:t>
      </w:r>
      <w:r w:rsidRPr="004E7CCB">
        <w:rPr>
          <w:i/>
        </w:rPr>
        <w:t>Čtenářská propedeutika</w:t>
      </w:r>
      <w:r w:rsidRPr="00406ADD">
        <w:t>. Ostrava: Ostravská univerzita.</w:t>
      </w:r>
    </w:p>
    <w:p w:rsidR="00167450" w:rsidRPr="00406ADD" w:rsidRDefault="00167450" w:rsidP="00E7344C">
      <w:pPr>
        <w:jc w:val="both"/>
      </w:pPr>
      <w:r w:rsidRPr="00406ADD">
        <w:t xml:space="preserve">Janáčková, B. (Ed.). (2008). </w:t>
      </w:r>
      <w:r w:rsidRPr="004E7CCB">
        <w:rPr>
          <w:i/>
        </w:rPr>
        <w:t>Didaktika řečové a neřečové výchovy v mateřské škole a na 1. stupni základní školy: sborník z konference.</w:t>
      </w:r>
      <w:r w:rsidRPr="00406ADD">
        <w:t xml:space="preserve"> Ústí nad Labem: Univerzita J. E. Purkyně.</w:t>
      </w:r>
    </w:p>
    <w:p w:rsidR="00167450" w:rsidRPr="00406ADD" w:rsidRDefault="00167450" w:rsidP="00E7344C">
      <w:pPr>
        <w:jc w:val="both"/>
      </w:pPr>
      <w:r w:rsidRPr="00406ADD">
        <w:t xml:space="preserve">Karlík, P., Nekula, M., Rusínová, Z., &amp; Grepl, M. (2012). </w:t>
      </w:r>
      <w:r w:rsidRPr="004E7CCB">
        <w:rPr>
          <w:i/>
        </w:rPr>
        <w:t>Příruční mluvnice češtiny</w:t>
      </w:r>
      <w:r w:rsidRPr="00406ADD">
        <w:t xml:space="preserve"> (2nd ed.). Praha: Nakladatelství Lidové noviny.</w:t>
      </w:r>
    </w:p>
    <w:p w:rsidR="00167450" w:rsidRPr="00406ADD" w:rsidRDefault="00167450" w:rsidP="00E7344C">
      <w:pPr>
        <w:jc w:val="both"/>
      </w:pPr>
      <w:r w:rsidRPr="00406ADD">
        <w:t xml:space="preserve">Kolářová, I. (2012). </w:t>
      </w:r>
      <w:r w:rsidRPr="004E7CCB">
        <w:rPr>
          <w:i/>
        </w:rPr>
        <w:t>Český jazyk: pro studující učitelství prvního stupně základní školy</w:t>
      </w:r>
      <w:r w:rsidRPr="00406ADD">
        <w:t xml:space="preserve">. Praha: Grada. </w:t>
      </w:r>
    </w:p>
    <w:p w:rsidR="00167450" w:rsidRPr="00406ADD" w:rsidRDefault="00167450" w:rsidP="00E7344C">
      <w:pPr>
        <w:jc w:val="both"/>
      </w:pPr>
      <w:r w:rsidRPr="00406ADD">
        <w:t xml:space="preserve">Kucharská, A., Seidlová Málková G., Sotáková, H., Špačková, K., Presslerová, P., </w:t>
      </w:r>
      <w:r w:rsidR="00060C50" w:rsidRPr="00406ADD">
        <w:t>&amp;</w:t>
      </w:r>
      <w:r w:rsidR="004E7CCB">
        <w:t xml:space="preserve"> </w:t>
      </w:r>
      <w:r w:rsidRPr="00406ADD">
        <w:t xml:space="preserve">Richterová, </w:t>
      </w:r>
      <w:r w:rsidR="00060C50">
        <w:t xml:space="preserve">P. </w:t>
      </w:r>
      <w:r w:rsidRPr="00406ADD">
        <w:t xml:space="preserve">(2014). </w:t>
      </w:r>
      <w:r w:rsidRPr="004E7CCB">
        <w:rPr>
          <w:i/>
        </w:rPr>
        <w:t>Porozumění čtenému I. Typický vývoj porozumění čtenému, východiska, zdroje: kritická analýza a návrh výzkumu.</w:t>
      </w:r>
      <w:r w:rsidRPr="00406ADD">
        <w:t xml:space="preserve"> Praha: Univerzita Karlova</w:t>
      </w:r>
      <w:r w:rsidR="00027507">
        <w:t>.</w:t>
      </w:r>
      <w:r w:rsidRPr="00406ADD">
        <w:t xml:space="preserve">  </w:t>
      </w:r>
    </w:p>
    <w:p w:rsidR="00167450" w:rsidRPr="00406ADD" w:rsidRDefault="00167450" w:rsidP="00E7344C">
      <w:pPr>
        <w:jc w:val="both"/>
      </w:pPr>
      <w:r w:rsidRPr="00406ADD">
        <w:t xml:space="preserve">Labischová, D. (2011). </w:t>
      </w:r>
      <w:r w:rsidRPr="004E7CCB">
        <w:rPr>
          <w:i/>
        </w:rPr>
        <w:t>Didaktika mediální výchovy</w:t>
      </w:r>
      <w:r w:rsidRPr="00406ADD">
        <w:t>. Ostrava: Ostravská univerzita v Ostravě.</w:t>
      </w:r>
    </w:p>
    <w:p w:rsidR="00167450" w:rsidRPr="00406ADD" w:rsidRDefault="00167450" w:rsidP="00E7344C">
      <w:pPr>
        <w:jc w:val="both"/>
      </w:pPr>
      <w:r w:rsidRPr="00406ADD">
        <w:t xml:space="preserve">Lepilová, K. (2014). </w:t>
      </w:r>
      <w:r w:rsidRPr="004E7CCB">
        <w:rPr>
          <w:i/>
        </w:rPr>
        <w:t>Cesty ke čtenářství: vyprávějte si s námi!.</w:t>
      </w:r>
      <w:r w:rsidRPr="00406ADD">
        <w:t xml:space="preserve"> Brno: Edika.</w:t>
      </w:r>
    </w:p>
    <w:p w:rsidR="00167450" w:rsidRPr="00406ADD" w:rsidRDefault="00167450" w:rsidP="00E7344C">
      <w:pPr>
        <w:jc w:val="both"/>
      </w:pPr>
      <w:r w:rsidRPr="00406ADD">
        <w:t xml:space="preserve">Machková, E. (2004). </w:t>
      </w:r>
      <w:r w:rsidRPr="004E7CCB">
        <w:rPr>
          <w:i/>
        </w:rPr>
        <w:t>Volba literární látky pro dramatickou výchovu, aneb, Hledání dramatičnosti</w:t>
      </w:r>
      <w:r w:rsidRPr="00406ADD">
        <w:t>. (2nd. ed.). Praha: Akademie múzických umění v Praze, Divadelní fakulta, Katedra výchovné dramatiky.</w:t>
      </w:r>
    </w:p>
    <w:p w:rsidR="00167450" w:rsidRPr="00406ADD" w:rsidRDefault="00167450" w:rsidP="00E7344C">
      <w:pPr>
        <w:jc w:val="both"/>
      </w:pPr>
      <w:r w:rsidRPr="00406ADD">
        <w:t xml:space="preserve">Metelková Svobodová, R. (2008). </w:t>
      </w:r>
      <w:r w:rsidRPr="004E7CCB">
        <w:rPr>
          <w:i/>
        </w:rPr>
        <w:t xml:space="preserve">Moderní didaktika českého jazyka se zaměřením na jazykovou, komunikační </w:t>
      </w:r>
      <w:r w:rsidR="00413B9B">
        <w:rPr>
          <w:i/>
        </w:rPr>
        <w:br/>
      </w:r>
      <w:r w:rsidRPr="004E7CCB">
        <w:rPr>
          <w:i/>
        </w:rPr>
        <w:t>a slohovou výchovu.</w:t>
      </w:r>
      <w:r w:rsidRPr="00406ADD">
        <w:t xml:space="preserve"> (2nd. ed.). Ostrava: Ostravská univerzita v Ostravě.</w:t>
      </w:r>
    </w:p>
    <w:p w:rsidR="00167450" w:rsidRPr="00406ADD" w:rsidRDefault="00167450" w:rsidP="00E7344C">
      <w:pPr>
        <w:jc w:val="both"/>
      </w:pPr>
      <w:r w:rsidRPr="00406ADD">
        <w:t xml:space="preserve">Metelková Svobodová, R. (2013). </w:t>
      </w:r>
      <w:r w:rsidRPr="004E7CCB">
        <w:rPr>
          <w:i/>
        </w:rPr>
        <w:t>Formování čtenářské gramotnosti v prostředí školy se zaměřením na žáky mladšího školního věku</w:t>
      </w:r>
      <w:r w:rsidRPr="00406ADD">
        <w:t>. Ostrava: Ostravská univerzita v Ostravě.</w:t>
      </w:r>
    </w:p>
    <w:p w:rsidR="00167450" w:rsidRPr="00406ADD" w:rsidRDefault="00167450" w:rsidP="00E7344C">
      <w:pPr>
        <w:jc w:val="both"/>
      </w:pPr>
      <w:r w:rsidRPr="00406ADD">
        <w:t xml:space="preserve">Mlčáková, R. (2009). </w:t>
      </w:r>
      <w:r w:rsidRPr="004E7CCB">
        <w:rPr>
          <w:i/>
        </w:rPr>
        <w:t>Grafomotorika a počáteční psaní</w:t>
      </w:r>
      <w:r w:rsidRPr="00406ADD">
        <w:t>. Praha: Grada.</w:t>
      </w:r>
    </w:p>
    <w:p w:rsidR="00167450" w:rsidRPr="00406ADD" w:rsidRDefault="00167450" w:rsidP="00E7344C">
      <w:pPr>
        <w:jc w:val="both"/>
      </w:pPr>
      <w:r w:rsidRPr="00406ADD">
        <w:t xml:space="preserve">Neužilová, V. (2007). </w:t>
      </w:r>
      <w:r w:rsidRPr="004E7CCB">
        <w:rPr>
          <w:i/>
        </w:rPr>
        <w:t>Český jazyk a komunikace</w:t>
      </w:r>
      <w:r w:rsidRPr="00406ADD">
        <w:t>. Znojmo: Tiskárna Sládek Znojmo.</w:t>
      </w:r>
    </w:p>
    <w:p w:rsidR="00167450" w:rsidRPr="00406ADD" w:rsidRDefault="00167450" w:rsidP="00E7344C">
      <w:pPr>
        <w:jc w:val="both"/>
      </w:pPr>
      <w:r w:rsidRPr="00406ADD">
        <w:t xml:space="preserve">Niklesová, E., &amp; Bína, D. (2010). </w:t>
      </w:r>
      <w:r w:rsidRPr="004E7CCB">
        <w:rPr>
          <w:i/>
        </w:rPr>
        <w:t>Mediální gramotnost a mediální výchova: studijní texty</w:t>
      </w:r>
      <w:r w:rsidRPr="00406ADD">
        <w:t>. České Budějovice: Vlastimil Johanus.</w:t>
      </w:r>
    </w:p>
    <w:p w:rsidR="00167450" w:rsidRDefault="00167450" w:rsidP="00E7344C">
      <w:pPr>
        <w:jc w:val="both"/>
      </w:pPr>
      <w:r w:rsidRPr="00406ADD">
        <w:t xml:space="preserve">Peterka, J. (2007). </w:t>
      </w:r>
      <w:r w:rsidRPr="004E7CCB">
        <w:rPr>
          <w:i/>
        </w:rPr>
        <w:t>Teorie literatury pro učitele</w:t>
      </w:r>
      <w:r w:rsidRPr="00406ADD">
        <w:t>. (3nd ed.). Jíloviště: Mercury Music &amp; Entertainment.</w:t>
      </w:r>
    </w:p>
    <w:p w:rsidR="004E6A84" w:rsidRPr="00512FE6" w:rsidRDefault="004E6A84" w:rsidP="00E7344C">
      <w:pPr>
        <w:rPr>
          <w:bCs/>
          <w:shd w:val="clear" w:color="auto" w:fill="FFFFFF"/>
        </w:rPr>
      </w:pPr>
      <w:r w:rsidRPr="00512FE6">
        <w:rPr>
          <w:bCs/>
          <w:shd w:val="clear" w:color="auto" w:fill="FFFFFF"/>
        </w:rPr>
        <w:t xml:space="preserve">Petrová, Z. (2017). Naratívne schopnosti. In </w:t>
      </w:r>
      <w:r w:rsidRPr="004E7CCB">
        <w:rPr>
          <w:bCs/>
          <w:i/>
          <w:shd w:val="clear" w:color="auto" w:fill="FFFFFF"/>
        </w:rPr>
        <w:t>O. Zápotočná</w:t>
      </w:r>
      <w:r w:rsidR="004E7CCB">
        <w:rPr>
          <w:bCs/>
          <w:i/>
          <w:shd w:val="clear" w:color="auto" w:fill="FFFFFF"/>
        </w:rPr>
        <w:t>, &amp;</w:t>
      </w:r>
      <w:r w:rsidRPr="004E7CCB">
        <w:rPr>
          <w:bCs/>
          <w:i/>
          <w:shd w:val="clear" w:color="auto" w:fill="FFFFFF"/>
        </w:rPr>
        <w:t xml:space="preserve"> Z. Petrová (Eds.), Raná jazyková gramotnosť detí zo socio-ekonomicky znevýhodňujúceho prostredia</w:t>
      </w:r>
      <w:r w:rsidRPr="00512FE6">
        <w:rPr>
          <w:bCs/>
          <w:shd w:val="clear" w:color="auto" w:fill="FFFFFF"/>
        </w:rPr>
        <w:t xml:space="preserve">. Trnava: Typi Universitatis Tyrnaviensis, VEDA. </w:t>
      </w:r>
    </w:p>
    <w:p w:rsidR="00167450" w:rsidRPr="00406ADD" w:rsidRDefault="00167450" w:rsidP="00E7344C">
      <w:pPr>
        <w:jc w:val="both"/>
      </w:pPr>
      <w:r w:rsidRPr="00406ADD">
        <w:t xml:space="preserve">Pravdová, M., &amp; Svobodová, I. (Eds.). (2014). </w:t>
      </w:r>
      <w:r w:rsidRPr="004E7CCB">
        <w:rPr>
          <w:i/>
        </w:rPr>
        <w:t>Akademická příručka českého jazyka</w:t>
      </w:r>
      <w:r w:rsidRPr="00406ADD">
        <w:t>. Praha: Academia.</w:t>
      </w:r>
    </w:p>
    <w:p w:rsidR="00167450" w:rsidRPr="00406ADD" w:rsidRDefault="00167450" w:rsidP="00E7344C">
      <w:pPr>
        <w:jc w:val="both"/>
      </w:pPr>
      <w:r w:rsidRPr="00406ADD">
        <w:t xml:space="preserve">Strculová, V. (Ed.). (c2011). </w:t>
      </w:r>
      <w:r w:rsidRPr="004E7CCB">
        <w:rPr>
          <w:i/>
        </w:rPr>
        <w:t>Mediální výchova: praktické náměty pro výuku na 1. stupni ZŠ</w:t>
      </w:r>
      <w:r w:rsidRPr="00406ADD">
        <w:t>. Praha: Raabe.</w:t>
      </w:r>
    </w:p>
    <w:p w:rsidR="00167450" w:rsidRPr="00406ADD" w:rsidRDefault="00167450" w:rsidP="00E7344C">
      <w:pPr>
        <w:jc w:val="both"/>
      </w:pPr>
      <w:r w:rsidRPr="00406ADD">
        <w:t xml:space="preserve">Štícha, F. (Ed.). (2011). </w:t>
      </w:r>
      <w:r w:rsidRPr="004E7CCB">
        <w:rPr>
          <w:i/>
        </w:rPr>
        <w:t>Kapitoly z české gramatiky</w:t>
      </w:r>
      <w:r w:rsidRPr="00406ADD">
        <w:t>. Praha: Academia.</w:t>
      </w:r>
    </w:p>
    <w:p w:rsidR="00167450" w:rsidRPr="00406ADD" w:rsidRDefault="00167450" w:rsidP="00E7344C">
      <w:pPr>
        <w:jc w:val="both"/>
      </w:pPr>
      <w:r w:rsidRPr="00406ADD">
        <w:t xml:space="preserve">Šubrtová, M., &amp; Chocholatý, M. (2012). </w:t>
      </w:r>
      <w:r w:rsidRPr="004E7CCB">
        <w:rPr>
          <w:i/>
        </w:rPr>
        <w:t>Slovník autorů literatury pro děti a mládež</w:t>
      </w:r>
      <w:r w:rsidRPr="00406ADD">
        <w:t>. Praha: Libri.</w:t>
      </w:r>
    </w:p>
    <w:p w:rsidR="00167450" w:rsidRPr="00406ADD" w:rsidRDefault="00167450" w:rsidP="00E7344C">
      <w:pPr>
        <w:jc w:val="both"/>
      </w:pPr>
      <w:r w:rsidRPr="00406ADD">
        <w:t xml:space="preserve">Toman, J. (2007). </w:t>
      </w:r>
      <w:r w:rsidRPr="004E7CCB">
        <w:rPr>
          <w:i/>
        </w:rPr>
        <w:t>Didaktika čtení a primární literární výchovy</w:t>
      </w:r>
      <w:r w:rsidRPr="00406ADD">
        <w:t>. České Budějovice: Jihočeská univerzita v Českých Budějovicích.</w:t>
      </w:r>
    </w:p>
    <w:p w:rsidR="00167450" w:rsidRPr="00406ADD" w:rsidRDefault="00167450" w:rsidP="00E7344C">
      <w:pPr>
        <w:jc w:val="both"/>
      </w:pPr>
      <w:r w:rsidRPr="00406ADD">
        <w:t xml:space="preserve">Toman, J. (2008). </w:t>
      </w:r>
      <w:r w:rsidRPr="004E7CCB">
        <w:rPr>
          <w:i/>
        </w:rPr>
        <w:t>Konstanty a proměny moderní české poezie pro děti: tvorba, recepce, reflexe</w:t>
      </w:r>
      <w:r w:rsidRPr="00406ADD">
        <w:t>. České Budějovice: Vlastimil Johanus.</w:t>
      </w:r>
    </w:p>
    <w:p w:rsidR="00167450" w:rsidRPr="00406ADD" w:rsidRDefault="00167450" w:rsidP="00E7344C">
      <w:pPr>
        <w:jc w:val="both"/>
      </w:pPr>
      <w:r w:rsidRPr="00406ADD">
        <w:t xml:space="preserve">Vařejková, V. (2005). </w:t>
      </w:r>
      <w:r w:rsidRPr="004E7CCB">
        <w:rPr>
          <w:i/>
        </w:rPr>
        <w:t>Literárně výchovná interpretace uměleckého textu na 1. stupni základní školy</w:t>
      </w:r>
      <w:r w:rsidRPr="00406ADD">
        <w:t>. (2nd ed.). Brno: Masarykova univerzita.</w:t>
      </w:r>
    </w:p>
    <w:p w:rsidR="00167450" w:rsidRPr="00406ADD" w:rsidRDefault="00167450" w:rsidP="00E7344C">
      <w:pPr>
        <w:jc w:val="both"/>
      </w:pPr>
      <w:r w:rsidRPr="00406ADD">
        <w:t xml:space="preserve">Vykoukalová, V., &amp; Wildová, R. (2013). </w:t>
      </w:r>
      <w:r w:rsidRPr="004E7CCB">
        <w:rPr>
          <w:i/>
        </w:rPr>
        <w:t>Čtenářská gramotnost žáků prvního stupně a možnosti jejího rozvoje</w:t>
      </w:r>
      <w:r w:rsidRPr="00406ADD">
        <w:t>. Praha: Univerzita Karlova v Praze, Pedagogická fakulta.</w:t>
      </w:r>
    </w:p>
    <w:p w:rsidR="00167450" w:rsidRPr="00406ADD" w:rsidRDefault="00167450" w:rsidP="00E7344C">
      <w:pPr>
        <w:jc w:val="both"/>
      </w:pPr>
      <w:r w:rsidRPr="00406ADD">
        <w:t xml:space="preserve">Wildová, R. (2012). </w:t>
      </w:r>
      <w:r w:rsidRPr="004E7CCB">
        <w:rPr>
          <w:i/>
        </w:rPr>
        <w:t>Čtenářská gramotnost a podpora jejího rozvoje ve škole.</w:t>
      </w:r>
      <w:r w:rsidRPr="00406ADD">
        <w:t xml:space="preserve"> Praha: Univerzita Karlova, Pedagogická fakulta.</w:t>
      </w:r>
    </w:p>
    <w:p w:rsidR="00167450" w:rsidRPr="00406ADD" w:rsidRDefault="00167450" w:rsidP="00E7344C">
      <w:pPr>
        <w:jc w:val="both"/>
      </w:pPr>
      <w:r w:rsidRPr="00406ADD">
        <w:t xml:space="preserve">Zítková, J. (2004). </w:t>
      </w:r>
      <w:r w:rsidRPr="004E7CCB">
        <w:rPr>
          <w:i/>
        </w:rPr>
        <w:t>Kapitoly z didaktiky literární výchovy ve 2. - 5. ročníku základní školy</w:t>
      </w:r>
      <w:r w:rsidRPr="00406ADD">
        <w:t>. Brno: Masarykova univerzita.</w:t>
      </w:r>
    </w:p>
    <w:p w:rsidR="00167450" w:rsidRPr="00406ADD" w:rsidRDefault="00167450" w:rsidP="00E7344C">
      <w:pPr>
        <w:jc w:val="both"/>
      </w:pPr>
    </w:p>
    <w:p w:rsidR="00D73B9D" w:rsidRDefault="00D73B9D" w:rsidP="00E7344C">
      <w:pPr>
        <w:rPr>
          <w:b/>
        </w:rPr>
      </w:pPr>
    </w:p>
    <w:p w:rsidR="00167450" w:rsidRPr="00406ADD" w:rsidRDefault="00167450" w:rsidP="00E7344C">
      <w:pPr>
        <w:jc w:val="both"/>
        <w:rPr>
          <w:b/>
        </w:rPr>
      </w:pPr>
      <w:r w:rsidRPr="00406ADD">
        <w:rPr>
          <w:b/>
        </w:rPr>
        <w:t>OKRUHY KE SZZ - MATEMATIKA S DIDAKTIKOU</w:t>
      </w:r>
      <w:del w:id="6182" w:author="Viktor Pacholík" w:date="2019-09-24T21:22:00Z">
        <w:r w:rsidRPr="00406ADD" w:rsidDel="00C40257">
          <w:rPr>
            <w:b/>
          </w:rPr>
          <w:delText xml:space="preserve"> A REFLEXÍ PROFESNÍ PRAXE</w:delText>
        </w:r>
      </w:del>
    </w:p>
    <w:p w:rsidR="00167450" w:rsidRPr="00406ADD" w:rsidRDefault="00167450" w:rsidP="00E7344C">
      <w:pPr>
        <w:jc w:val="both"/>
      </w:pPr>
    </w:p>
    <w:p w:rsidR="00167450" w:rsidRPr="00406ADD" w:rsidRDefault="00167450" w:rsidP="00495F5C">
      <w:pPr>
        <w:pStyle w:val="Odstavecseseznamem"/>
        <w:numPr>
          <w:ilvl w:val="1"/>
          <w:numId w:val="5"/>
        </w:numPr>
        <w:ind w:left="284" w:hanging="284"/>
        <w:jc w:val="both"/>
      </w:pPr>
      <w:r w:rsidRPr="00406ADD">
        <w:t>Cíle vyučování matematiky na 1. stupni základní školy. Ukotvení obsahového rámce matematiky primárního vzdělávání v kurikulárních dokumentech v České republice a v Polsku, obsah a náplň vyučování matematiky. Základní kurikulární dokumenty pro primární vzdělávání. Standardy vzdělávání v matematice.</w:t>
      </w:r>
    </w:p>
    <w:p w:rsidR="00167450" w:rsidRPr="00406ADD" w:rsidRDefault="00167450" w:rsidP="00495F5C">
      <w:pPr>
        <w:pStyle w:val="Odstavecseseznamem"/>
        <w:numPr>
          <w:ilvl w:val="1"/>
          <w:numId w:val="5"/>
        </w:numPr>
        <w:ind w:left="284" w:hanging="284"/>
        <w:jc w:val="both"/>
      </w:pPr>
      <w:r w:rsidRPr="00406ADD">
        <w:t xml:space="preserve">Rozvoj a podpora klíčových kompetencí při výuce matematiky. Kompetence učitele matematiky </w:t>
      </w:r>
    </w:p>
    <w:p w:rsidR="00167450" w:rsidRPr="00406ADD" w:rsidRDefault="00167450" w:rsidP="00495F5C">
      <w:pPr>
        <w:pStyle w:val="Odstavecseseznamem"/>
        <w:numPr>
          <w:ilvl w:val="0"/>
          <w:numId w:val="17"/>
        </w:numPr>
        <w:ind w:left="284" w:hanging="284"/>
        <w:jc w:val="both"/>
      </w:pPr>
      <w:r w:rsidRPr="00406ADD">
        <w:t>(odborně předmětové, pedagogické, didaktické, komunikační, aj.). Osobnost učitele matematiky.</w:t>
      </w:r>
    </w:p>
    <w:p w:rsidR="00167450" w:rsidRPr="00406ADD" w:rsidRDefault="00167450" w:rsidP="00495F5C">
      <w:pPr>
        <w:pStyle w:val="Odstavecseseznamem"/>
        <w:numPr>
          <w:ilvl w:val="1"/>
          <w:numId w:val="5"/>
        </w:numPr>
        <w:ind w:left="284" w:hanging="284"/>
        <w:jc w:val="both"/>
      </w:pPr>
      <w:r w:rsidRPr="00406ADD">
        <w:t>Výukové metody, organizační formy, pedagogické strategie a postupy při výuce matematiky.</w:t>
      </w:r>
    </w:p>
    <w:p w:rsidR="00167450" w:rsidRPr="00406ADD" w:rsidRDefault="00167450" w:rsidP="00495F5C">
      <w:pPr>
        <w:pStyle w:val="Odstavecseseznamem"/>
        <w:numPr>
          <w:ilvl w:val="1"/>
          <w:numId w:val="5"/>
        </w:numPr>
        <w:ind w:left="284" w:hanging="284"/>
        <w:jc w:val="both"/>
      </w:pPr>
      <w:r w:rsidRPr="00406ADD">
        <w:t>Hodnocení a klasifikace v matematice. Metody a postupy hodnocení. Slovní hodnocení.</w:t>
      </w:r>
    </w:p>
    <w:p w:rsidR="00167450" w:rsidRPr="00406ADD" w:rsidRDefault="00167450" w:rsidP="00495F5C">
      <w:pPr>
        <w:pStyle w:val="Odstavecseseznamem"/>
        <w:numPr>
          <w:ilvl w:val="1"/>
          <w:numId w:val="5"/>
        </w:numPr>
        <w:ind w:left="284" w:hanging="284"/>
        <w:jc w:val="both"/>
      </w:pPr>
      <w:r w:rsidRPr="00406ADD">
        <w:t xml:space="preserve">Vzdělávání žáků se speciálními vzdělávacími potřebami v matematice (nadaní žáci, žáci s poruchami učení). </w:t>
      </w:r>
    </w:p>
    <w:p w:rsidR="00167450" w:rsidRPr="00406ADD" w:rsidRDefault="00167450" w:rsidP="00495F5C">
      <w:pPr>
        <w:pStyle w:val="Odstavecseseznamem"/>
        <w:numPr>
          <w:ilvl w:val="1"/>
          <w:numId w:val="5"/>
        </w:numPr>
        <w:ind w:left="284" w:hanging="284"/>
        <w:jc w:val="both"/>
      </w:pPr>
      <w:r w:rsidRPr="00406ADD">
        <w:t>Matematické učební úlohy, jejich klasifikace, didaktický význam a postupy řešení.</w:t>
      </w:r>
    </w:p>
    <w:p w:rsidR="00167450" w:rsidRPr="00406ADD" w:rsidRDefault="00167450" w:rsidP="00495F5C">
      <w:pPr>
        <w:pStyle w:val="Odstavecseseznamem"/>
        <w:numPr>
          <w:ilvl w:val="1"/>
          <w:numId w:val="5"/>
        </w:numPr>
        <w:ind w:left="284" w:hanging="284"/>
        <w:jc w:val="both"/>
      </w:pPr>
      <w:r w:rsidRPr="00406ADD">
        <w:t xml:space="preserve">Metody řešení matematických úloh (metoda indukce a dedukce, analytické a syntetické metody, metody experimentální ad.). </w:t>
      </w:r>
    </w:p>
    <w:p w:rsidR="00167450" w:rsidRPr="00406ADD" w:rsidRDefault="00167450" w:rsidP="00495F5C">
      <w:pPr>
        <w:pStyle w:val="Odstavecseseznamem"/>
        <w:numPr>
          <w:ilvl w:val="1"/>
          <w:numId w:val="5"/>
        </w:numPr>
        <w:ind w:left="284" w:hanging="284"/>
        <w:jc w:val="both"/>
      </w:pPr>
      <w:r w:rsidRPr="00406ADD">
        <w:t>Slovní úlohy v matematice, typy slovních úloh, řešení slovních úloh. Metody řešení slovních úloh.</w:t>
      </w:r>
    </w:p>
    <w:p w:rsidR="00167450" w:rsidRPr="00406ADD" w:rsidRDefault="00167450" w:rsidP="00495F5C">
      <w:pPr>
        <w:pStyle w:val="Odstavecseseznamem"/>
        <w:numPr>
          <w:ilvl w:val="1"/>
          <w:numId w:val="5"/>
        </w:numPr>
        <w:ind w:left="284" w:hanging="284"/>
        <w:jc w:val="both"/>
      </w:pPr>
      <w:r w:rsidRPr="00406ADD">
        <w:t>Didaktické a matematické hry v primárním vzdělávání. Jejich význam a využití v podmínkách prvního stupně základní školy.</w:t>
      </w:r>
    </w:p>
    <w:p w:rsidR="00167450" w:rsidRPr="00406ADD" w:rsidRDefault="00167450" w:rsidP="00495F5C">
      <w:pPr>
        <w:pStyle w:val="Odstavecseseznamem"/>
        <w:numPr>
          <w:ilvl w:val="1"/>
          <w:numId w:val="5"/>
        </w:numPr>
        <w:ind w:left="284" w:hanging="284"/>
        <w:jc w:val="both"/>
      </w:pPr>
      <w:r w:rsidRPr="00406ADD">
        <w:t>Názornost ve vyučování, pomůcky a prostředky v matematice. Využití výpočetní techniky ve výuce matematiky.</w:t>
      </w:r>
    </w:p>
    <w:p w:rsidR="00167450" w:rsidRPr="00406ADD" w:rsidRDefault="00167450" w:rsidP="00495F5C">
      <w:pPr>
        <w:pStyle w:val="Odstavecseseznamem"/>
        <w:numPr>
          <w:ilvl w:val="1"/>
          <w:numId w:val="5"/>
        </w:numPr>
        <w:ind w:left="284" w:hanging="284"/>
        <w:jc w:val="both"/>
      </w:pPr>
      <w:r w:rsidRPr="00406ADD">
        <w:t xml:space="preserve">Pojmotvorný proces ve vyučování matematiky. Etapy poznávacího proces podle M. Hejného. </w:t>
      </w:r>
    </w:p>
    <w:p w:rsidR="00167450" w:rsidRPr="00406ADD" w:rsidRDefault="00167450" w:rsidP="00495F5C">
      <w:pPr>
        <w:ind w:left="284" w:hanging="284"/>
        <w:jc w:val="both"/>
      </w:pPr>
      <w:r w:rsidRPr="00406ADD">
        <w:t xml:space="preserve">    </w:t>
      </w:r>
      <w:r w:rsidR="00495F5C">
        <w:t xml:space="preserve">  </w:t>
      </w:r>
      <w:r w:rsidRPr="00406ADD">
        <w:t>5 úrovní chápání geometrických pojmů podle van Hieleho.</w:t>
      </w:r>
    </w:p>
    <w:p w:rsidR="00167450" w:rsidRPr="00406ADD" w:rsidRDefault="00167450" w:rsidP="00495F5C">
      <w:pPr>
        <w:pStyle w:val="Odstavecseseznamem"/>
        <w:numPr>
          <w:ilvl w:val="1"/>
          <w:numId w:val="5"/>
        </w:numPr>
        <w:ind w:left="284" w:hanging="284"/>
        <w:jc w:val="both"/>
      </w:pPr>
      <w:r w:rsidRPr="00406ADD">
        <w:t>Základy výrokové logiky. Výrok, složený výrok, výroková forma, kvantifikátory. Matematické formulace, matematická věta a její důkaz, axiom. Matematické pojmy, matematický jazyk na prvním stupni základní školy.</w:t>
      </w:r>
    </w:p>
    <w:p w:rsidR="00167450" w:rsidRPr="00406ADD" w:rsidRDefault="00167450" w:rsidP="00495F5C">
      <w:pPr>
        <w:pStyle w:val="Odstavecseseznamem"/>
        <w:numPr>
          <w:ilvl w:val="1"/>
          <w:numId w:val="5"/>
        </w:numPr>
        <w:ind w:left="284" w:hanging="284"/>
        <w:jc w:val="both"/>
      </w:pPr>
      <w:r w:rsidRPr="00406ADD">
        <w:t>Binární operace. Pojem binární operace. Příklady binárních operací z učiva prvního stupně základní školy (binární operace s přirozenými čísly: sčítání, odčítání, násobení a dělení přirozených čísel, grafický součet a grafický rozdíl úseček, apod.). Vlastnosti binárních operací (úplnost, komutativnost, asociativnost, distributivnost, existence neutrálního a inverzních prvků) a jejich význam ve výuce matematiky.</w:t>
      </w:r>
    </w:p>
    <w:p w:rsidR="00167450" w:rsidRPr="00406ADD" w:rsidRDefault="00167450" w:rsidP="00495F5C">
      <w:pPr>
        <w:pStyle w:val="Odstavecseseznamem"/>
        <w:numPr>
          <w:ilvl w:val="1"/>
          <w:numId w:val="5"/>
        </w:numPr>
        <w:ind w:left="284" w:hanging="284"/>
        <w:jc w:val="both"/>
      </w:pPr>
      <w:r w:rsidRPr="00406ADD">
        <w:t>Přirozená čísla. Přirozené číslo jako číslo ordinální; ordinální číslo dobře uspořádané množiny; rovnost ordinálních čísel. Odlišnost kardinálních a ordinálních čísel v matematické teorii a ve vyučování matematice. Základní početní operace s přirozenými čísly. Sčítání přirozených čísel, zejména sčítání přirozených čísel jako čísel kardinálních nebo ordinálních a pomocí číselné osy a způsob zavádění od 1. ročníku základní školy.</w:t>
      </w:r>
    </w:p>
    <w:p w:rsidR="00167450" w:rsidRPr="00406ADD" w:rsidRDefault="00167450" w:rsidP="00495F5C">
      <w:pPr>
        <w:pStyle w:val="Odstavecseseznamem"/>
        <w:numPr>
          <w:ilvl w:val="1"/>
          <w:numId w:val="5"/>
        </w:numPr>
        <w:ind w:left="284" w:hanging="284"/>
        <w:jc w:val="both"/>
      </w:pPr>
      <w:r w:rsidRPr="00406ADD">
        <w:t>Odčítání přirozených čísel jako inverzní operace ke sčítání. Způsoby zavádění operace odčítání v 1. třídě základní školy. Násobení přirozených čísel. Součin přirozených čísel jako čísel kardinálních (popř. ordinálních). Zavedení součinu přirozených čísel na prvním stupni základní školy. Dělení přirozených čísel jako inverzní operace k násobení. Postup při zavádění operace dělení ve škole.</w:t>
      </w:r>
    </w:p>
    <w:p w:rsidR="00167450" w:rsidRPr="00406ADD" w:rsidRDefault="00167450" w:rsidP="00495F5C">
      <w:pPr>
        <w:pStyle w:val="Odstavecseseznamem"/>
        <w:numPr>
          <w:ilvl w:val="1"/>
          <w:numId w:val="5"/>
        </w:numPr>
        <w:ind w:left="284" w:hanging="284"/>
        <w:jc w:val="both"/>
      </w:pPr>
      <w:r w:rsidRPr="00406ADD">
        <w:t>Celá a racionální čísla. Zavádění zlomků, nezáporných racionálních a desetinných čísel v matematické teorii. Metodický postup při zavádění zlomků a problematika zavádění desetinných čísel na škole prvního stupně.</w:t>
      </w:r>
    </w:p>
    <w:p w:rsidR="00167450" w:rsidRPr="00406ADD" w:rsidRDefault="00167450" w:rsidP="00495F5C">
      <w:pPr>
        <w:pStyle w:val="Odstavecseseznamem"/>
        <w:numPr>
          <w:ilvl w:val="1"/>
          <w:numId w:val="5"/>
        </w:numPr>
        <w:ind w:left="284" w:hanging="284"/>
        <w:jc w:val="both"/>
      </w:pPr>
      <w:r w:rsidRPr="00406ADD">
        <w:t>Základní pojmy geometrie v rovině a v prostoru (bod, úsečka, přímka, polopřímka, rovina, polorovina, apod.), zavádění těchto pojmů ve škole. Geometrické relace. Základní geometrické útvary a jejich vlastnosti (trojúhelník, čtyřúhelník, mnohoúhelníky).</w:t>
      </w:r>
    </w:p>
    <w:p w:rsidR="00167450" w:rsidRPr="00406ADD" w:rsidRDefault="00167450" w:rsidP="00495F5C">
      <w:pPr>
        <w:pStyle w:val="Odstavecseseznamem"/>
        <w:numPr>
          <w:ilvl w:val="1"/>
          <w:numId w:val="5"/>
        </w:numPr>
        <w:ind w:left="284" w:hanging="284"/>
        <w:jc w:val="both"/>
      </w:pPr>
      <w:r w:rsidRPr="00406ADD">
        <w:t>Základní polohové a metrické vlastnosti geometrických útvarů. Vzájemná poloha dvou přímek podle jejich společných bodů: rovnoběžnost, různoběžnost, mimoběžnost přímek jako binární relace v množině všech přímek v rovině a v prostoru. Definice těchto pojmů, vlastnosti, využití v učivu na škole prvního stupně.</w:t>
      </w:r>
    </w:p>
    <w:p w:rsidR="00167450" w:rsidRPr="00406ADD" w:rsidRDefault="00167450" w:rsidP="00495F5C">
      <w:pPr>
        <w:pStyle w:val="Odstavecseseznamem"/>
        <w:numPr>
          <w:ilvl w:val="1"/>
          <w:numId w:val="5"/>
        </w:numPr>
        <w:ind w:left="284" w:hanging="284"/>
        <w:jc w:val="both"/>
      </w:pPr>
      <w:r w:rsidRPr="00406ADD">
        <w:t xml:space="preserve">Míra geometrického útvaru. Velikost úsečky a úhlu - definice a vlastnosti. Velikost rovinných geometrických útvarů, čtvercové sítě. Velikost prostorových geometrických útvarů. </w:t>
      </w:r>
    </w:p>
    <w:p w:rsidR="00167450" w:rsidRPr="00406ADD" w:rsidRDefault="00167450" w:rsidP="00495F5C">
      <w:pPr>
        <w:pStyle w:val="Odstavecseseznamem"/>
        <w:numPr>
          <w:ilvl w:val="1"/>
          <w:numId w:val="5"/>
        </w:numPr>
        <w:ind w:left="284" w:hanging="284"/>
        <w:jc w:val="both"/>
      </w:pPr>
      <w:r w:rsidRPr="00406ADD">
        <w:t>Shodná zobrazení v rovině a v prostoru. Shodnost úseček. Intuitivní zavádění shodnosti úseček na škole prvního stupně. Využití shodnosti úseček: přenesení úsečky na polopřímku, porovnávání úseček. Shodnost úhlů a pojmy založené na shodnosti úhlů: osa úhlu, pravý úhel, kolmost přímek. Způsoby zavádění těchto pojmů ve vyučování.</w:t>
      </w:r>
    </w:p>
    <w:p w:rsidR="00167450" w:rsidRPr="00406ADD" w:rsidRDefault="00167450" w:rsidP="00E7344C">
      <w:pPr>
        <w:jc w:val="both"/>
      </w:pP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E7344C">
      <w:pPr>
        <w:jc w:val="both"/>
      </w:pPr>
      <w:r w:rsidRPr="00406ADD">
        <w:t xml:space="preserve">Bacík, F., Kalous, J., &amp; Svoboda, J. (Eds.). (1998). </w:t>
      </w:r>
      <w:r w:rsidRPr="004E7CCB">
        <w:rPr>
          <w:i/>
        </w:rPr>
        <w:t>Úvod do teorie a praxe školského managementu</w:t>
      </w:r>
      <w:r w:rsidRPr="00406ADD">
        <w:t xml:space="preserve">. Praha: Univerzita Karlova. </w:t>
      </w:r>
    </w:p>
    <w:p w:rsidR="00167450" w:rsidRPr="00406ADD" w:rsidRDefault="00167450" w:rsidP="00E7344C">
      <w:pPr>
        <w:jc w:val="both"/>
      </w:pPr>
      <w:r w:rsidRPr="00406ADD">
        <w:t xml:space="preserve">Blažková, R., Matoušková, K., &amp; Vaňurová, M. (2000). </w:t>
      </w:r>
      <w:r w:rsidRPr="004E7CCB">
        <w:rPr>
          <w:i/>
        </w:rPr>
        <w:t>Poruchy učení v matematice a možnosti jejich nápravy</w:t>
      </w:r>
      <w:r w:rsidRPr="00406ADD">
        <w:t>. Brno: Paido.</w:t>
      </w:r>
    </w:p>
    <w:p w:rsidR="00167450" w:rsidRPr="00406ADD" w:rsidRDefault="00167450" w:rsidP="00E7344C">
      <w:pPr>
        <w:jc w:val="both"/>
      </w:pPr>
      <w:r w:rsidRPr="00406ADD">
        <w:t xml:space="preserve">Blažková, R., Vaňurová, M., &amp; Matoušková, K. (2002). </w:t>
      </w:r>
      <w:r w:rsidRPr="004E7CCB">
        <w:rPr>
          <w:i/>
        </w:rPr>
        <w:t>Kapitoly z didaktiky matematiky: slovní úlohy, projekty</w:t>
      </w:r>
      <w:r w:rsidRPr="00406ADD">
        <w:t>. Brno: Masarykova univerzita.</w:t>
      </w:r>
    </w:p>
    <w:p w:rsidR="00167450" w:rsidRPr="00406ADD" w:rsidRDefault="00167450" w:rsidP="00E7344C">
      <w:pPr>
        <w:jc w:val="both"/>
      </w:pPr>
      <w:r w:rsidRPr="00406ADD">
        <w:t xml:space="preserve">Burjan, V., &amp; Burjanová, Ľ. (1991). </w:t>
      </w:r>
      <w:r w:rsidRPr="004E7CCB">
        <w:rPr>
          <w:i/>
        </w:rPr>
        <w:t>Matematické hry</w:t>
      </w:r>
      <w:r w:rsidRPr="00406ADD">
        <w:t>. Bratislava, Slovakia: Pytagoras.</w:t>
      </w:r>
    </w:p>
    <w:p w:rsidR="00167450" w:rsidRPr="00406ADD" w:rsidRDefault="00167450" w:rsidP="00E7344C">
      <w:pPr>
        <w:jc w:val="both"/>
      </w:pPr>
      <w:r w:rsidRPr="00406ADD">
        <w:t xml:space="preserve">Cutler, K. M., Gilkerson, D., Parrott, S., &amp; Bowne, M. T. (2003). Developing math games based on children’s literature. </w:t>
      </w:r>
      <w:r w:rsidRPr="004E7CCB">
        <w:rPr>
          <w:i/>
        </w:rPr>
        <w:t>Young Children. 58</w:t>
      </w:r>
      <w:r w:rsidRPr="00406ADD">
        <w:t>(1), 22 - 27.</w:t>
      </w:r>
    </w:p>
    <w:p w:rsidR="00167450" w:rsidRPr="00406ADD" w:rsidRDefault="00167450" w:rsidP="00E7344C">
      <w:pPr>
        <w:jc w:val="both"/>
      </w:pPr>
      <w:r w:rsidRPr="00406ADD">
        <w:t xml:space="preserve">Divíšek, J. (1989). </w:t>
      </w:r>
      <w:r w:rsidRPr="004E7CCB">
        <w:rPr>
          <w:i/>
        </w:rPr>
        <w:t>Didaktika matematiky pro učitelství prvního stupně ZŠ: celostátní vysokoškolská učebnice pro studenty pedagogických fakult studijního oboru 76 - 11 - 8 : učitelství pro 1. stupeň základní školy.</w:t>
      </w:r>
      <w:r w:rsidRPr="00406ADD">
        <w:t xml:space="preserve"> Praha: Státní pedagogické nakladatelství.</w:t>
      </w:r>
    </w:p>
    <w:p w:rsidR="00167450" w:rsidRPr="00406ADD" w:rsidRDefault="00167450" w:rsidP="00E7344C">
      <w:pPr>
        <w:jc w:val="both"/>
      </w:pPr>
      <w:r w:rsidRPr="00406ADD">
        <w:t xml:space="preserve">Fuchs, E. (1994). </w:t>
      </w:r>
      <w:r w:rsidRPr="004E7CCB">
        <w:rPr>
          <w:i/>
        </w:rPr>
        <w:t>Návrh evaluačních standardů z matematiky pro základní a střední školy</w:t>
      </w:r>
      <w:r w:rsidRPr="00406ADD">
        <w:t>. Praha: Prometheus.</w:t>
      </w:r>
    </w:p>
    <w:p w:rsidR="00167450" w:rsidRPr="00406ADD" w:rsidRDefault="00167450" w:rsidP="00E7344C">
      <w:pPr>
        <w:jc w:val="both"/>
      </w:pPr>
      <w:r w:rsidRPr="00406ADD">
        <w:t xml:space="preserve">Fuchs, E. Hošpesová, A., &amp; Lišková, H. (2006). </w:t>
      </w:r>
      <w:r w:rsidRPr="004E7CCB">
        <w:rPr>
          <w:i/>
        </w:rPr>
        <w:t>Postavení matematiky ve ŠVP základního vzdělávání</w:t>
      </w:r>
      <w:r w:rsidRPr="00406ADD">
        <w:t xml:space="preserve">. Praha: Prometheus. </w:t>
      </w:r>
    </w:p>
    <w:p w:rsidR="00167450" w:rsidRPr="00406ADD" w:rsidRDefault="00167450" w:rsidP="00E7344C">
      <w:pPr>
        <w:jc w:val="both"/>
      </w:pPr>
      <w:r w:rsidRPr="00406ADD">
        <w:t xml:space="preserve">Fuchs, E., &amp; Hrubý, D. (2000). </w:t>
      </w:r>
      <w:r w:rsidRPr="004E7CCB">
        <w:rPr>
          <w:i/>
        </w:rPr>
        <w:t>Standardy a testové úlohy z matematiky pro základní školy a nižší ročníky víceletých gymnázií</w:t>
      </w:r>
      <w:r w:rsidRPr="00406ADD">
        <w:t>. Praha: Prometheus.</w:t>
      </w:r>
    </w:p>
    <w:p w:rsidR="00167450" w:rsidRPr="00406ADD" w:rsidRDefault="00167450" w:rsidP="00E7344C">
      <w:pPr>
        <w:jc w:val="both"/>
      </w:pPr>
      <w:r w:rsidRPr="00406ADD">
        <w:t xml:space="preserve">Gábor, O., Kopanev, O., &amp; Križalkovič, K. (1989). </w:t>
      </w:r>
      <w:r w:rsidRPr="004E7CCB">
        <w:rPr>
          <w:i/>
        </w:rPr>
        <w:t>Teória vyučovania matematiky</w:t>
      </w:r>
      <w:r w:rsidRPr="00406ADD">
        <w:t>. Bratislava, Slovakia: Slovenské pedagogické nakladateľstvo.</w:t>
      </w:r>
    </w:p>
    <w:p w:rsidR="00167450" w:rsidRPr="00406ADD" w:rsidRDefault="00167450" w:rsidP="00E7344C">
      <w:pPr>
        <w:jc w:val="both"/>
      </w:pPr>
      <w:r w:rsidRPr="00406ADD">
        <w:t xml:space="preserve">Hejný, M. (1990). </w:t>
      </w:r>
      <w:r w:rsidRPr="004E7CCB">
        <w:rPr>
          <w:i/>
        </w:rPr>
        <w:t>Teória vyučovania matematiky 2.</w:t>
      </w:r>
      <w:r w:rsidRPr="00406ADD">
        <w:t xml:space="preserve"> (2nd ed.). Bratislava, Slovakia: Slovenské pedagogické nakladateľstvo.</w:t>
      </w:r>
    </w:p>
    <w:p w:rsidR="00167450" w:rsidRPr="00406ADD" w:rsidRDefault="00167450" w:rsidP="00E7344C">
      <w:pPr>
        <w:jc w:val="both"/>
      </w:pPr>
      <w:r w:rsidRPr="00406ADD">
        <w:t>Hejný, M., &amp; Kuřina, F. (2009</w:t>
      </w:r>
      <w:r w:rsidRPr="004E7CCB">
        <w:t xml:space="preserve">). </w:t>
      </w:r>
      <w:r w:rsidRPr="004E7CCB">
        <w:rPr>
          <w:i/>
        </w:rPr>
        <w:t>Dítě, škola a matematika: konstruktivistické přístupy k vyučování.</w:t>
      </w:r>
      <w:r w:rsidRPr="00406ADD">
        <w:t xml:space="preserve"> (2nd ed.). Praha: Portál.</w:t>
      </w:r>
    </w:p>
    <w:p w:rsidR="00167450" w:rsidRPr="00406ADD" w:rsidRDefault="00167450" w:rsidP="00E7344C">
      <w:pPr>
        <w:jc w:val="both"/>
      </w:pPr>
      <w:r w:rsidRPr="00406ADD">
        <w:t xml:space="preserve">Hejný, M., Novotná, J., &amp; Vondrová, N. (Eds.). (2004). </w:t>
      </w:r>
      <w:r w:rsidRPr="004E7CCB">
        <w:rPr>
          <w:i/>
        </w:rPr>
        <w:t>Dvacet pět kapitol z didaktiky matematiky</w:t>
      </w:r>
      <w:r w:rsidRPr="00406ADD">
        <w:t xml:space="preserve">. Praha: Univerzita Karlova. </w:t>
      </w:r>
    </w:p>
    <w:p w:rsidR="00167450" w:rsidRPr="00406ADD" w:rsidRDefault="00167450" w:rsidP="00E7344C">
      <w:pPr>
        <w:jc w:val="both"/>
      </w:pPr>
      <w:r w:rsidRPr="00406ADD">
        <w:t xml:space="preserve">Kubínová, M. (2002). </w:t>
      </w:r>
      <w:r w:rsidRPr="004E7CCB">
        <w:rPr>
          <w:i/>
        </w:rPr>
        <w:t>Projekty ve vyučování matematice: cesta k tvořivosti a samostatnosti: kapitoly z didaktiky matematiky.</w:t>
      </w:r>
      <w:r w:rsidRPr="00406ADD">
        <w:t xml:space="preserve"> Praha: Univerzita Karlova. </w:t>
      </w:r>
    </w:p>
    <w:p w:rsidR="00167450" w:rsidRPr="00406ADD" w:rsidRDefault="00167450" w:rsidP="00E7344C">
      <w:pPr>
        <w:jc w:val="both"/>
      </w:pPr>
      <w:r w:rsidRPr="00406ADD">
        <w:t xml:space="preserve">Kuřina, F. (1990). </w:t>
      </w:r>
      <w:r w:rsidRPr="004E7CCB">
        <w:rPr>
          <w:i/>
        </w:rPr>
        <w:t>Umění vidět v matematice</w:t>
      </w:r>
      <w:r w:rsidRPr="00406ADD">
        <w:t>. Praha: Státní pedagogické nakladatelství.</w:t>
      </w:r>
    </w:p>
    <w:p w:rsidR="00937A1E" w:rsidRDefault="00167450" w:rsidP="00E7344C">
      <w:r w:rsidRPr="00406ADD">
        <w:cr/>
      </w:r>
    </w:p>
    <w:p w:rsidR="00167450" w:rsidRPr="00406ADD" w:rsidRDefault="00167450" w:rsidP="00E7344C">
      <w:pPr>
        <w:jc w:val="both"/>
        <w:rPr>
          <w:b/>
        </w:rPr>
      </w:pPr>
      <w:r w:rsidRPr="00406ADD">
        <w:rPr>
          <w:b/>
        </w:rPr>
        <w:t>OKRUHY KE SZZ - VÝBĚROVÝ PŘEDMĚT OBOROVÉ DIDAKTIKY</w:t>
      </w:r>
      <w:del w:id="6183" w:author="Viktor Pacholík" w:date="2019-09-24T21:23:00Z">
        <w:r w:rsidRPr="00406ADD" w:rsidDel="00C40257">
          <w:rPr>
            <w:b/>
          </w:rPr>
          <w:delText xml:space="preserve"> S REFLEXÍ PROFESNÍ PRAXE</w:delText>
        </w:r>
      </w:del>
    </w:p>
    <w:p w:rsidR="00167450" w:rsidRPr="00406ADD" w:rsidRDefault="00167450" w:rsidP="00E7344C">
      <w:pPr>
        <w:jc w:val="both"/>
      </w:pPr>
    </w:p>
    <w:p w:rsidR="00167450" w:rsidRPr="00406ADD" w:rsidRDefault="00167450" w:rsidP="00E7344C">
      <w:pPr>
        <w:jc w:val="both"/>
      </w:pPr>
      <w:r w:rsidRPr="00406ADD">
        <w:t>Podle volby studenta - jedna oborová didaktika.</w:t>
      </w:r>
    </w:p>
    <w:p w:rsidR="00167450" w:rsidRPr="00406ADD" w:rsidRDefault="00167450" w:rsidP="00E7344C">
      <w:pPr>
        <w:jc w:val="both"/>
      </w:pPr>
    </w:p>
    <w:p w:rsidR="00937A1E" w:rsidRDefault="00937A1E" w:rsidP="00E7344C">
      <w:pPr>
        <w:rPr>
          <w:b/>
        </w:rPr>
      </w:pPr>
    </w:p>
    <w:p w:rsidR="00167450" w:rsidRPr="00406ADD" w:rsidRDefault="00167450" w:rsidP="00E7344C">
      <w:pPr>
        <w:jc w:val="both"/>
        <w:rPr>
          <w:b/>
        </w:rPr>
      </w:pPr>
      <w:r w:rsidRPr="00406ADD">
        <w:rPr>
          <w:b/>
        </w:rPr>
        <w:t>DIDAKTIKA PRIMÁRNÍHO PŘÍRODOVĚDNÍHO A ZDRAVOTNÍHO VZDĚLÁVÁNÍ</w:t>
      </w:r>
    </w:p>
    <w:p w:rsidR="00167450" w:rsidRPr="00406ADD" w:rsidRDefault="00167450" w:rsidP="00E7344C">
      <w:pPr>
        <w:jc w:val="both"/>
      </w:pPr>
    </w:p>
    <w:p w:rsidR="00167450" w:rsidRPr="00406ADD" w:rsidRDefault="00167450" w:rsidP="00E7344C">
      <w:pPr>
        <w:jc w:val="both"/>
      </w:pPr>
      <w:r w:rsidRPr="00406ADD">
        <w:t>Okruhy témat</w:t>
      </w:r>
    </w:p>
    <w:p w:rsidR="00167450" w:rsidRPr="00406ADD" w:rsidRDefault="00167450" w:rsidP="00E7344C">
      <w:pPr>
        <w:jc w:val="both"/>
      </w:pPr>
    </w:p>
    <w:p w:rsidR="00167450" w:rsidRPr="00406ADD" w:rsidRDefault="00167450" w:rsidP="00495F5C">
      <w:pPr>
        <w:pStyle w:val="Odstavecseseznamem"/>
        <w:numPr>
          <w:ilvl w:val="1"/>
          <w:numId w:val="18"/>
        </w:numPr>
        <w:ind w:left="284" w:hanging="284"/>
        <w:jc w:val="both"/>
      </w:pPr>
      <w:r w:rsidRPr="00406ADD">
        <w:t xml:space="preserve">Přírodovědné poznávání, přírodovědné vzdělávání. </w:t>
      </w:r>
    </w:p>
    <w:p w:rsidR="00167450" w:rsidRPr="00406ADD" w:rsidRDefault="00167450" w:rsidP="00495F5C">
      <w:pPr>
        <w:pStyle w:val="Odstavecseseznamem"/>
        <w:numPr>
          <w:ilvl w:val="1"/>
          <w:numId w:val="18"/>
        </w:numPr>
        <w:ind w:left="284" w:hanging="284"/>
        <w:jc w:val="both"/>
      </w:pPr>
      <w:r w:rsidRPr="00406ADD">
        <w:t>Přírodovědná gramotnost jako teoretický konstrukt.</w:t>
      </w:r>
    </w:p>
    <w:p w:rsidR="00167450" w:rsidRPr="00406ADD" w:rsidRDefault="00167450" w:rsidP="00495F5C">
      <w:pPr>
        <w:pStyle w:val="Odstavecseseznamem"/>
        <w:numPr>
          <w:ilvl w:val="1"/>
          <w:numId w:val="18"/>
        </w:numPr>
        <w:ind w:left="284" w:hanging="284"/>
        <w:jc w:val="both"/>
      </w:pPr>
      <w:r w:rsidRPr="00406ADD">
        <w:t>Hodnocení kvality přírodovědné gramotnosti ve studiích PISA.</w:t>
      </w:r>
    </w:p>
    <w:p w:rsidR="00167450" w:rsidRPr="00406ADD" w:rsidRDefault="00167450" w:rsidP="00495F5C">
      <w:pPr>
        <w:pStyle w:val="Odstavecseseznamem"/>
        <w:numPr>
          <w:ilvl w:val="1"/>
          <w:numId w:val="18"/>
        </w:numPr>
        <w:ind w:left="284" w:hanging="284"/>
        <w:jc w:val="both"/>
      </w:pPr>
      <w:r w:rsidRPr="00406ADD">
        <w:t>Přírodovědné vzdělávání - obsah ČR, funkce, kompetence, dilemata.</w:t>
      </w:r>
    </w:p>
    <w:p w:rsidR="00167450" w:rsidRPr="00406ADD" w:rsidRDefault="00167450" w:rsidP="00495F5C">
      <w:pPr>
        <w:pStyle w:val="Odstavecseseznamem"/>
        <w:numPr>
          <w:ilvl w:val="1"/>
          <w:numId w:val="18"/>
        </w:numPr>
        <w:ind w:left="284" w:hanging="284"/>
        <w:jc w:val="both"/>
      </w:pPr>
      <w:r w:rsidRPr="00406ADD">
        <w:t xml:space="preserve">Kurikulum, jeho možné chápání a přeměny ve školství. </w:t>
      </w:r>
    </w:p>
    <w:p w:rsidR="00167450" w:rsidRPr="00406ADD" w:rsidRDefault="00167450" w:rsidP="00495F5C">
      <w:pPr>
        <w:pStyle w:val="Odstavecseseznamem"/>
        <w:numPr>
          <w:ilvl w:val="1"/>
          <w:numId w:val="18"/>
        </w:numPr>
        <w:ind w:left="284" w:hanging="284"/>
        <w:jc w:val="both"/>
      </w:pPr>
      <w:r w:rsidRPr="00406ADD">
        <w:t>ČR - koncepce vzdělávání ve vztahu k společenskovědním tématům.</w:t>
      </w:r>
    </w:p>
    <w:p w:rsidR="00167450" w:rsidRPr="00406ADD" w:rsidRDefault="00167450" w:rsidP="00495F5C">
      <w:pPr>
        <w:pStyle w:val="Odstavecseseznamem"/>
        <w:numPr>
          <w:ilvl w:val="1"/>
          <w:numId w:val="18"/>
        </w:numPr>
        <w:ind w:left="284" w:hanging="284"/>
        <w:jc w:val="both"/>
      </w:pPr>
      <w:r w:rsidRPr="00406ADD">
        <w:t>Přírodovědné vzdělávání u nás a v zahraničí - koncepce.</w:t>
      </w:r>
    </w:p>
    <w:p w:rsidR="00167450" w:rsidRPr="00406ADD" w:rsidRDefault="00167450" w:rsidP="00495F5C">
      <w:pPr>
        <w:pStyle w:val="Odstavecseseznamem"/>
        <w:numPr>
          <w:ilvl w:val="1"/>
          <w:numId w:val="18"/>
        </w:numPr>
        <w:ind w:left="284" w:hanging="284"/>
        <w:jc w:val="both"/>
      </w:pPr>
      <w:r w:rsidRPr="00406ADD">
        <w:t>Cíle vzdělávání - taxonomie, kompetence dítěte.</w:t>
      </w:r>
    </w:p>
    <w:p w:rsidR="00167450" w:rsidRPr="00406ADD" w:rsidRDefault="00167450" w:rsidP="00495F5C">
      <w:pPr>
        <w:pStyle w:val="Odstavecseseznamem"/>
        <w:numPr>
          <w:ilvl w:val="1"/>
          <w:numId w:val="18"/>
        </w:numPr>
        <w:ind w:left="284" w:hanging="284"/>
        <w:jc w:val="both"/>
      </w:pPr>
      <w:r w:rsidRPr="00406ADD">
        <w:t xml:space="preserve">Obsah přírodovědného primárního vzdělávání. </w:t>
      </w:r>
    </w:p>
    <w:p w:rsidR="00167450" w:rsidRPr="00406ADD" w:rsidRDefault="00167450" w:rsidP="00495F5C">
      <w:pPr>
        <w:pStyle w:val="Odstavecseseznamem"/>
        <w:numPr>
          <w:ilvl w:val="1"/>
          <w:numId w:val="18"/>
        </w:numPr>
        <w:ind w:left="284" w:hanging="284"/>
        <w:jc w:val="both"/>
      </w:pPr>
      <w:r w:rsidRPr="00406ADD">
        <w:t>Koncepce předmětu prvouka v kurikulu českého primárního vzdělávání.</w:t>
      </w:r>
    </w:p>
    <w:p w:rsidR="00167450" w:rsidRPr="00406ADD" w:rsidRDefault="00167450" w:rsidP="00495F5C">
      <w:pPr>
        <w:pStyle w:val="Odstavecseseznamem"/>
        <w:numPr>
          <w:ilvl w:val="1"/>
          <w:numId w:val="18"/>
        </w:numPr>
        <w:ind w:left="284" w:hanging="284"/>
        <w:jc w:val="both"/>
      </w:pPr>
      <w:r w:rsidRPr="00406ADD">
        <w:t>Koncepce předmětu přírodověda v kurikulu českého primárního vzdělávání.</w:t>
      </w:r>
    </w:p>
    <w:p w:rsidR="00167450" w:rsidRPr="00406ADD" w:rsidRDefault="00167450" w:rsidP="00495F5C">
      <w:pPr>
        <w:pStyle w:val="Odstavecseseznamem"/>
        <w:numPr>
          <w:ilvl w:val="1"/>
          <w:numId w:val="18"/>
        </w:numPr>
        <w:ind w:left="284" w:hanging="284"/>
        <w:jc w:val="both"/>
      </w:pPr>
      <w:r w:rsidRPr="00406ADD">
        <w:t>Možnosti reflexe v primárním vzdělávání z pohledu vyučování prvouky a přírodovědy.</w:t>
      </w:r>
    </w:p>
    <w:p w:rsidR="00167450" w:rsidRPr="00406ADD" w:rsidRDefault="00167450" w:rsidP="00495F5C">
      <w:pPr>
        <w:pStyle w:val="Odstavecseseznamem"/>
        <w:numPr>
          <w:ilvl w:val="1"/>
          <w:numId w:val="18"/>
        </w:numPr>
        <w:ind w:left="284" w:hanging="284"/>
        <w:jc w:val="both"/>
      </w:pPr>
      <w:r w:rsidRPr="00406ADD">
        <w:t>Dětská interpretace vybraných témat a pojmů, jejich analýza pozorování, dětské naivní teorie.</w:t>
      </w:r>
    </w:p>
    <w:p w:rsidR="00167450" w:rsidRPr="00406ADD" w:rsidRDefault="00167450" w:rsidP="00495F5C">
      <w:pPr>
        <w:pStyle w:val="Odstavecseseznamem"/>
        <w:numPr>
          <w:ilvl w:val="1"/>
          <w:numId w:val="18"/>
        </w:numPr>
        <w:ind w:left="284" w:hanging="284"/>
        <w:jc w:val="both"/>
      </w:pPr>
      <w:r w:rsidRPr="00406ADD">
        <w:t xml:space="preserve">Pedagogické strategie při práci na 1. stupni ZŠ (organizační formy, metody, prostředky). </w:t>
      </w:r>
    </w:p>
    <w:p w:rsidR="00167450" w:rsidRPr="00406ADD" w:rsidRDefault="00167450" w:rsidP="00495F5C">
      <w:pPr>
        <w:pStyle w:val="Odstavecseseznamem"/>
        <w:numPr>
          <w:ilvl w:val="1"/>
          <w:numId w:val="18"/>
        </w:numPr>
        <w:ind w:left="284" w:hanging="284"/>
        <w:jc w:val="both"/>
      </w:pPr>
      <w:r w:rsidRPr="00406ADD">
        <w:t xml:space="preserve">Klasické pedagogické strategie versus nové trendy v didaktice a jejich uplatnění v praxi. </w:t>
      </w:r>
    </w:p>
    <w:p w:rsidR="00167450" w:rsidRPr="00406ADD" w:rsidRDefault="00167450" w:rsidP="00495F5C">
      <w:pPr>
        <w:pStyle w:val="Odstavecseseznamem"/>
        <w:numPr>
          <w:ilvl w:val="1"/>
          <w:numId w:val="18"/>
        </w:numPr>
        <w:ind w:left="284" w:hanging="284"/>
        <w:jc w:val="both"/>
      </w:pPr>
      <w:r w:rsidRPr="00406ADD">
        <w:t>Vycházka, vědecké způsoby přírodovědného vzdělávání.</w:t>
      </w:r>
    </w:p>
    <w:p w:rsidR="00167450" w:rsidRPr="00406ADD" w:rsidRDefault="00167450" w:rsidP="00495F5C">
      <w:pPr>
        <w:pStyle w:val="Odstavecseseznamem"/>
        <w:numPr>
          <w:ilvl w:val="1"/>
          <w:numId w:val="18"/>
        </w:numPr>
        <w:ind w:left="284" w:hanging="284"/>
        <w:jc w:val="both"/>
      </w:pPr>
      <w:r w:rsidRPr="00406ADD">
        <w:t>Alternativní modely přírodovědného vzdělávání.</w:t>
      </w:r>
    </w:p>
    <w:p w:rsidR="00167450" w:rsidRPr="00406ADD" w:rsidRDefault="00167450" w:rsidP="00495F5C">
      <w:pPr>
        <w:pStyle w:val="Odstavecseseznamem"/>
        <w:numPr>
          <w:ilvl w:val="1"/>
          <w:numId w:val="18"/>
        </w:numPr>
        <w:ind w:left="284" w:hanging="284"/>
        <w:jc w:val="both"/>
      </w:pPr>
      <w:r w:rsidRPr="00406ADD">
        <w:t xml:space="preserve">Ukázky alternativních přístupů ve vztahu k poznávání sociálních reálií. </w:t>
      </w:r>
    </w:p>
    <w:p w:rsidR="00167450" w:rsidRPr="00406ADD" w:rsidRDefault="00167450" w:rsidP="00495F5C">
      <w:pPr>
        <w:pStyle w:val="Odstavecseseznamem"/>
        <w:numPr>
          <w:ilvl w:val="1"/>
          <w:numId w:val="18"/>
        </w:numPr>
        <w:ind w:left="284" w:hanging="284"/>
        <w:jc w:val="both"/>
      </w:pPr>
      <w:r w:rsidRPr="00406ADD">
        <w:t>Přírodovědný projekt, projektové vyučování v přírodovědném vzdělávání.</w:t>
      </w:r>
    </w:p>
    <w:p w:rsidR="00167450" w:rsidRPr="00406ADD" w:rsidRDefault="00167450" w:rsidP="00495F5C">
      <w:pPr>
        <w:pStyle w:val="Odstavecseseznamem"/>
        <w:numPr>
          <w:ilvl w:val="1"/>
          <w:numId w:val="18"/>
        </w:numPr>
        <w:ind w:left="284" w:hanging="284"/>
        <w:jc w:val="both"/>
      </w:pPr>
      <w:r w:rsidRPr="00406ADD">
        <w:t xml:space="preserve">Kooperativní, skupinové a projektové vyučování. </w:t>
      </w:r>
    </w:p>
    <w:p w:rsidR="00167450" w:rsidRPr="00406ADD" w:rsidRDefault="00167450" w:rsidP="00495F5C">
      <w:pPr>
        <w:pStyle w:val="Odstavecseseznamem"/>
        <w:numPr>
          <w:ilvl w:val="1"/>
          <w:numId w:val="18"/>
        </w:numPr>
        <w:ind w:left="284" w:hanging="284"/>
        <w:jc w:val="both"/>
      </w:pPr>
      <w:r w:rsidRPr="00406ADD">
        <w:t>Kooperativní, skupinové a projektové vyučování - zvolené téma z přírodovědného vzdělávání.</w:t>
      </w:r>
    </w:p>
    <w:p w:rsidR="00167450" w:rsidRPr="00406ADD" w:rsidRDefault="00167450" w:rsidP="00495F5C">
      <w:pPr>
        <w:pStyle w:val="Odstavecseseznamem"/>
        <w:numPr>
          <w:ilvl w:val="1"/>
          <w:numId w:val="18"/>
        </w:numPr>
        <w:ind w:left="284" w:hanging="284"/>
        <w:jc w:val="both"/>
      </w:pPr>
      <w:r w:rsidRPr="00406ADD">
        <w:t>Badatelské vyučování a strategie učitele.</w:t>
      </w:r>
    </w:p>
    <w:p w:rsidR="00167450" w:rsidRPr="00406ADD" w:rsidRDefault="00167450" w:rsidP="00495F5C">
      <w:pPr>
        <w:pStyle w:val="Odstavecseseznamem"/>
        <w:numPr>
          <w:ilvl w:val="1"/>
          <w:numId w:val="18"/>
        </w:numPr>
        <w:ind w:left="284" w:hanging="284"/>
        <w:jc w:val="both"/>
      </w:pPr>
      <w:r w:rsidRPr="00406ADD">
        <w:t>Podpora zdraví v základní škole.</w:t>
      </w:r>
    </w:p>
    <w:p w:rsidR="00167450" w:rsidRPr="00406ADD" w:rsidRDefault="00167450" w:rsidP="00495F5C">
      <w:pPr>
        <w:pStyle w:val="Odstavecseseznamem"/>
        <w:numPr>
          <w:ilvl w:val="1"/>
          <w:numId w:val="18"/>
        </w:numPr>
        <w:ind w:left="284" w:hanging="284"/>
        <w:jc w:val="both"/>
      </w:pPr>
      <w:r w:rsidRPr="00406ADD">
        <w:t>Projekty škol podporujících zdraví</w:t>
      </w:r>
      <w:r w:rsidR="00516F7C">
        <w:t>.</w:t>
      </w:r>
    </w:p>
    <w:p w:rsidR="00167450" w:rsidRPr="00406ADD" w:rsidRDefault="00167450" w:rsidP="00495F5C">
      <w:pPr>
        <w:pStyle w:val="Odstavecseseznamem"/>
        <w:numPr>
          <w:ilvl w:val="1"/>
          <w:numId w:val="18"/>
        </w:numPr>
        <w:ind w:left="284" w:hanging="284"/>
        <w:jc w:val="both"/>
      </w:pPr>
      <w:r w:rsidRPr="00406ADD">
        <w:t>Postavení zdravotní výchovy v kurikulu základní školy.</w:t>
      </w:r>
    </w:p>
    <w:p w:rsidR="00167450" w:rsidRPr="00406ADD" w:rsidRDefault="00167450" w:rsidP="00495F5C">
      <w:pPr>
        <w:pStyle w:val="Odstavecseseznamem"/>
        <w:numPr>
          <w:ilvl w:val="1"/>
          <w:numId w:val="18"/>
        </w:numPr>
        <w:ind w:left="284" w:hanging="284"/>
        <w:jc w:val="both"/>
      </w:pPr>
      <w:r w:rsidRPr="00406ADD">
        <w:t>Obsahové dimenze výchovy ke zdraví.</w:t>
      </w:r>
    </w:p>
    <w:p w:rsidR="00167450" w:rsidRPr="00406ADD" w:rsidRDefault="00167450" w:rsidP="00495F5C">
      <w:pPr>
        <w:pStyle w:val="Odstavecseseznamem"/>
        <w:numPr>
          <w:ilvl w:val="1"/>
          <w:numId w:val="18"/>
        </w:numPr>
        <w:ind w:left="284" w:hanging="284"/>
        <w:jc w:val="both"/>
      </w:pPr>
      <w:r w:rsidRPr="00406ADD">
        <w:t>Zdravotní gramotnost jako teoretický konstrukt.</w:t>
      </w:r>
    </w:p>
    <w:p w:rsidR="00167450" w:rsidRPr="00406ADD" w:rsidRDefault="00167450" w:rsidP="00E7344C">
      <w:pPr>
        <w:jc w:val="both"/>
      </w:pPr>
    </w:p>
    <w:p w:rsidR="00495F5C" w:rsidRDefault="00495F5C" w:rsidP="00E7344C">
      <w:pPr>
        <w:jc w:val="both"/>
        <w:rPr>
          <w:b/>
        </w:rPr>
      </w:pP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E7344C">
      <w:pPr>
        <w:jc w:val="both"/>
      </w:pPr>
      <w:r w:rsidRPr="00406ADD">
        <w:t xml:space="preserve">Green, L. W., &amp; Kreuter, M. W. (c1991). </w:t>
      </w:r>
      <w:r w:rsidRPr="004E7CCB">
        <w:rPr>
          <w:i/>
        </w:rPr>
        <w:t>Health promotion planning: an educational and environmental approach.</w:t>
      </w:r>
      <w:r w:rsidRPr="00406ADD">
        <w:t xml:space="preserve"> (2nd ed.). Mountain View, California: Mayfield Pub. Co.</w:t>
      </w:r>
    </w:p>
    <w:p w:rsidR="00167450" w:rsidRPr="00406ADD" w:rsidRDefault="00167450" w:rsidP="00E7344C">
      <w:pPr>
        <w:jc w:val="both"/>
      </w:pPr>
      <w:r w:rsidRPr="00406ADD">
        <w:t xml:space="preserve">Havlínová, M. (Ed.). (2006). </w:t>
      </w:r>
      <w:r w:rsidRPr="004E7CCB">
        <w:rPr>
          <w:i/>
        </w:rPr>
        <w:t>Program podpory zdraví ve škole: rukověť projektu Zdravá škola</w:t>
      </w:r>
      <w:r w:rsidRPr="00406ADD">
        <w:t>. Praha: Portál.</w:t>
      </w:r>
    </w:p>
    <w:p w:rsidR="00167450" w:rsidRPr="00406ADD" w:rsidRDefault="00167450" w:rsidP="00E7344C">
      <w:pPr>
        <w:jc w:val="both"/>
      </w:pPr>
      <w:r w:rsidRPr="00406ADD">
        <w:t xml:space="preserve">Holčík, J. (2009). </w:t>
      </w:r>
      <w:r w:rsidRPr="004E7CCB">
        <w:rPr>
          <w:i/>
        </w:rPr>
        <w:t>Zdravotní gramotnost a její role v péči o zdraví: k teoretickým základům cesty ke zdraví.</w:t>
      </w:r>
      <w:r w:rsidRPr="00406ADD">
        <w:t xml:space="preserve"> Brno: MSD.</w:t>
      </w:r>
    </w:p>
    <w:p w:rsidR="00167450" w:rsidRPr="00406ADD" w:rsidRDefault="00167450" w:rsidP="00E7344C">
      <w:pPr>
        <w:jc w:val="both"/>
      </w:pPr>
      <w:r w:rsidRPr="00406ADD">
        <w:t xml:space="preserve">Horká, H. (2005). </w:t>
      </w:r>
      <w:r w:rsidRPr="004E7CCB">
        <w:rPr>
          <w:i/>
        </w:rPr>
        <w:t>Ekologická dimenze výchovy a vzdělávání ve škole 21. století</w:t>
      </w:r>
      <w:r w:rsidRPr="00406ADD">
        <w:t>. Brno: Masarykova univerzita. Pedagogická fakulta.</w:t>
      </w:r>
    </w:p>
    <w:p w:rsidR="00167450" w:rsidRPr="00406ADD" w:rsidRDefault="00167450" w:rsidP="00E7344C">
      <w:pPr>
        <w:jc w:val="both"/>
      </w:pPr>
      <w:r w:rsidRPr="00406ADD">
        <w:t xml:space="preserve">Křivohlavý, J. (2001). </w:t>
      </w:r>
      <w:r w:rsidRPr="004E7CCB">
        <w:rPr>
          <w:i/>
        </w:rPr>
        <w:t>Psychologie zdraví.</w:t>
      </w:r>
      <w:r w:rsidRPr="00406ADD">
        <w:t xml:space="preserve"> Praha: Portál.</w:t>
      </w:r>
    </w:p>
    <w:p w:rsidR="00167450" w:rsidRPr="00406ADD" w:rsidRDefault="00167450" w:rsidP="00E7344C">
      <w:pPr>
        <w:jc w:val="both"/>
      </w:pPr>
      <w:r w:rsidRPr="00406ADD">
        <w:t xml:space="preserve">Kožuchová, M., Gavora, P., Wiegerová, A., Majerčíková, J., &amp; Hirschnerová, Z. (2011). </w:t>
      </w:r>
      <w:r w:rsidRPr="004E7CCB">
        <w:rPr>
          <w:i/>
        </w:rPr>
        <w:t>Pedagogická diagnostika v primárnom vzdelávaní</w:t>
      </w:r>
      <w:r w:rsidRPr="00406ADD">
        <w:t>. Bratislava, Slovakia: Mladé letá.</w:t>
      </w:r>
    </w:p>
    <w:p w:rsidR="00167450" w:rsidRPr="00406ADD" w:rsidRDefault="00167450" w:rsidP="00E7344C">
      <w:pPr>
        <w:jc w:val="both"/>
      </w:pPr>
      <w:r w:rsidRPr="00406ADD">
        <w:t xml:space="preserve">Liba, J. (2016). </w:t>
      </w:r>
      <w:r w:rsidRPr="007E6103">
        <w:rPr>
          <w:i/>
        </w:rPr>
        <w:t>Zdravie, drogy, drogová prevencia: terminologický a výkladový slovník</w:t>
      </w:r>
      <w:r w:rsidRPr="00406ADD">
        <w:t xml:space="preserve"> (2., doplnené a rozšírené vydanie). Prešov: Prešovská univerzita v Prešove, Pedagogická fakulta.</w:t>
      </w:r>
    </w:p>
    <w:p w:rsidR="00167450" w:rsidRPr="00406ADD" w:rsidRDefault="00167450" w:rsidP="00E7344C">
      <w:pPr>
        <w:jc w:val="both"/>
      </w:pPr>
      <w:r w:rsidRPr="00406ADD">
        <w:t xml:space="preserve">Liba, J. (2013). </w:t>
      </w:r>
      <w:r w:rsidRPr="007E6103">
        <w:rPr>
          <w:i/>
        </w:rPr>
        <w:t>Výchova k zdraviu v primárnej edukácii.</w:t>
      </w:r>
      <w:r w:rsidRPr="00406ADD">
        <w:t xml:space="preserve"> V Prešove: Prešovská univerzita v Prešove, Pedagogická fakulta.</w:t>
      </w:r>
    </w:p>
    <w:p w:rsidR="00167450" w:rsidRPr="00406ADD" w:rsidRDefault="00167450" w:rsidP="00E7344C">
      <w:pPr>
        <w:jc w:val="both"/>
      </w:pPr>
      <w:r w:rsidRPr="00406ADD">
        <w:t xml:space="preserve">Řehulka, E., &amp; Reissmannová, J. (2013). </w:t>
      </w:r>
      <w:r w:rsidRPr="007E6103">
        <w:rPr>
          <w:i/>
        </w:rPr>
        <w:t>Současné trendy výchovy ke zdraví: sborník příspěvků = Contemporary trends in education for health : proceedings</w:t>
      </w:r>
      <w:r w:rsidRPr="00406ADD">
        <w:t>. Brno: Masarykova univerzita.</w:t>
      </w:r>
    </w:p>
    <w:p w:rsidR="00167450" w:rsidRPr="00406ADD" w:rsidRDefault="00167450" w:rsidP="00E7344C">
      <w:pPr>
        <w:jc w:val="both"/>
      </w:pPr>
      <w:r w:rsidRPr="00406ADD">
        <w:t xml:space="preserve">Skalková, J. (2007). </w:t>
      </w:r>
      <w:r w:rsidRPr="007E6103">
        <w:rPr>
          <w:i/>
        </w:rPr>
        <w:t>Obecná didaktika: vyučovací proces, učivo a jeho výběr, metody, organizační formy vyučování.</w:t>
      </w:r>
      <w:r w:rsidRPr="00406ADD">
        <w:t xml:space="preserve"> Praha: Grada.</w:t>
      </w:r>
    </w:p>
    <w:p w:rsidR="00167450" w:rsidRPr="00406ADD" w:rsidRDefault="00167450" w:rsidP="00E7344C">
      <w:pPr>
        <w:jc w:val="both"/>
      </w:pPr>
      <w:r w:rsidRPr="00406ADD">
        <w:t xml:space="preserve">Spilková, V. (2005). </w:t>
      </w:r>
      <w:r w:rsidRPr="007E6103">
        <w:rPr>
          <w:i/>
        </w:rPr>
        <w:t>Proměny primárního vzdělávání v ČR</w:t>
      </w:r>
      <w:r w:rsidRPr="00406ADD">
        <w:t>. Praha: Portál.</w:t>
      </w:r>
    </w:p>
    <w:p w:rsidR="00167450" w:rsidRPr="00406ADD" w:rsidRDefault="00167450" w:rsidP="00E7344C">
      <w:pPr>
        <w:jc w:val="both"/>
      </w:pPr>
      <w:r w:rsidRPr="00406ADD">
        <w:t xml:space="preserve">Szimethová, M., Wiegerová, A., &amp; Horká, H. (2012). </w:t>
      </w:r>
      <w:r w:rsidRPr="007E6103">
        <w:rPr>
          <w:i/>
        </w:rPr>
        <w:t>Edukačné rámce prírodovedného poznávania v kurikule školy</w:t>
      </w:r>
      <w:r w:rsidRPr="00406ADD">
        <w:t>. Bratislava, Slovakia: Občianske združenie V4.</w:t>
      </w:r>
    </w:p>
    <w:p w:rsidR="00167450" w:rsidRPr="00406ADD" w:rsidRDefault="00167450" w:rsidP="00E7344C">
      <w:pPr>
        <w:jc w:val="both"/>
      </w:pPr>
      <w:r w:rsidRPr="00406ADD">
        <w:t xml:space="preserve">Turek, I. (2005). </w:t>
      </w:r>
      <w:r w:rsidRPr="007E6103">
        <w:rPr>
          <w:i/>
        </w:rPr>
        <w:t>Inovácie v didaktike.</w:t>
      </w:r>
      <w:r w:rsidRPr="00406ADD">
        <w:t xml:space="preserve"> Bratislava, Slovakia: Metodicko - pedagogické centrum.</w:t>
      </w:r>
    </w:p>
    <w:p w:rsidR="00167450" w:rsidRPr="00406ADD" w:rsidRDefault="00167450" w:rsidP="00E7344C">
      <w:pPr>
        <w:jc w:val="both"/>
      </w:pPr>
      <w:r w:rsidRPr="00406ADD">
        <w:t xml:space="preserve">Pavelková, M. (2004). Umělecké vzdělávání u dětí s matematickým nadáním: Kreatívne vzdelávanie. </w:t>
      </w:r>
      <w:r w:rsidR="00413B9B">
        <w:br/>
      </w:r>
      <w:r w:rsidRPr="00406ADD">
        <w:t xml:space="preserve">In </w:t>
      </w:r>
      <w:r w:rsidR="007E6103" w:rsidRPr="00413B9B">
        <w:t xml:space="preserve">A. </w:t>
      </w:r>
      <w:r w:rsidRPr="00413B9B">
        <w:t>Wiegerová (Ed.).</w:t>
      </w:r>
      <w:r w:rsidRPr="007E6103">
        <w:rPr>
          <w:i/>
        </w:rPr>
        <w:t xml:space="preserve"> Cesty demokracie vo výchove a vzdelávaní III.</w:t>
      </w:r>
      <w:r w:rsidRPr="00406ADD">
        <w:t xml:space="preserve"> Bratislava, Slovakia: Iuventa.</w:t>
      </w:r>
    </w:p>
    <w:p w:rsidR="00167450" w:rsidRPr="00406ADD" w:rsidRDefault="00167450" w:rsidP="00E7344C">
      <w:pPr>
        <w:jc w:val="both"/>
      </w:pPr>
      <w:r w:rsidRPr="00406ADD">
        <w:t xml:space="preserve">Wiegerová, A. (Ed.). (2007). </w:t>
      </w:r>
      <w:r w:rsidRPr="007E6103">
        <w:rPr>
          <w:i/>
        </w:rPr>
        <w:t>Fórum o premenách školy v 21. storočí: zborník príspevkov z X. ročníka cyklu medzinárodných vedeckých konferencií pod názvom "Cesty demokracie vo výchove a vzdelávaní " konaného v decembri 2006</w:t>
      </w:r>
      <w:r w:rsidRPr="00406ADD">
        <w:t>. Bratislava, Slovakia: Univerzita Komenského.</w:t>
      </w:r>
    </w:p>
    <w:p w:rsidR="00167450" w:rsidRPr="00406ADD" w:rsidRDefault="00167450" w:rsidP="00E7344C">
      <w:pPr>
        <w:jc w:val="both"/>
      </w:pPr>
      <w:r w:rsidRPr="00406ADD">
        <w:t xml:space="preserve">Wiegerová, A. Pojmotvorné východiská k vymedzeniu termínov zdravotnej pedagogiky. In </w:t>
      </w:r>
      <w:r w:rsidR="007E6103">
        <w:t xml:space="preserve">Š. </w:t>
      </w:r>
      <w:r w:rsidR="007E6103">
        <w:rPr>
          <w:i/>
        </w:rPr>
        <w:t>Švec,</w:t>
      </w:r>
      <w:r w:rsidRPr="007E6103">
        <w:rPr>
          <w:i/>
        </w:rPr>
        <w:t xml:space="preserve"> Jazyk vied o výchove.</w:t>
      </w:r>
      <w:r w:rsidRPr="00406ADD">
        <w:t xml:space="preserve"> Bratislava, Slovakia: Gerlach Print, 2002.</w:t>
      </w:r>
    </w:p>
    <w:p w:rsidR="00167450" w:rsidRPr="00406ADD" w:rsidRDefault="00167450" w:rsidP="00E7344C">
      <w:pPr>
        <w:jc w:val="both"/>
      </w:pPr>
      <w:r w:rsidRPr="00406ADD">
        <w:t xml:space="preserve">Wiegerová, A. (2005).  </w:t>
      </w:r>
      <w:r w:rsidRPr="007E6103">
        <w:rPr>
          <w:i/>
        </w:rPr>
        <w:t xml:space="preserve">Učiteľ - škola - zdravie alebo Pohľad na cieľový program zdravotnej výchovy cez názory a postoje učiteľov I. stupňa základných škôl. </w:t>
      </w:r>
      <w:r w:rsidRPr="00406ADD">
        <w:t>Bratislava, Slovakia: Regent.</w:t>
      </w:r>
    </w:p>
    <w:p w:rsidR="00167450" w:rsidRPr="00406ADD" w:rsidRDefault="00167450" w:rsidP="00E7344C">
      <w:pPr>
        <w:jc w:val="both"/>
      </w:pPr>
      <w:r w:rsidRPr="00406ADD">
        <w:t xml:space="preserve">Woynarowska, B. (2008). </w:t>
      </w:r>
      <w:r w:rsidRPr="007E6103">
        <w:rPr>
          <w:i/>
        </w:rPr>
        <w:t>Edukacja zdrowotna</w:t>
      </w:r>
      <w:r w:rsidRPr="00406ADD">
        <w:t>. Warszawa, Poland: PWN.</w:t>
      </w:r>
    </w:p>
    <w:p w:rsidR="00167450" w:rsidRPr="00406ADD" w:rsidRDefault="00167450" w:rsidP="00E7344C">
      <w:pPr>
        <w:jc w:val="both"/>
      </w:pPr>
      <w:r w:rsidRPr="00406ADD">
        <w:t xml:space="preserve">Žoldošová, K. (2006). </w:t>
      </w:r>
      <w:r w:rsidRPr="007E6103">
        <w:rPr>
          <w:i/>
        </w:rPr>
        <w:t>Východiská primárneho přírodovědného vzdelávania</w:t>
      </w:r>
      <w:r w:rsidRPr="00406ADD">
        <w:t>. Bratislava, Slovakia: VEDA.</w:t>
      </w:r>
    </w:p>
    <w:p w:rsidR="00167450" w:rsidRPr="00406ADD" w:rsidRDefault="00167450" w:rsidP="00E7344C">
      <w:pPr>
        <w:jc w:val="both"/>
      </w:pPr>
    </w:p>
    <w:p w:rsidR="00167450" w:rsidRPr="00406ADD" w:rsidRDefault="00167450" w:rsidP="00E7344C">
      <w:pPr>
        <w:jc w:val="both"/>
        <w:rPr>
          <w:b/>
        </w:rPr>
      </w:pPr>
      <w:r w:rsidRPr="00406ADD">
        <w:rPr>
          <w:b/>
        </w:rPr>
        <w:t>DIDAKTIKA SPOLEČENSKOVĚDNÍHO PRIMÁRNÍHO VZDĚLÁVÁNÍ</w:t>
      </w:r>
    </w:p>
    <w:p w:rsidR="00167450" w:rsidRPr="00406ADD" w:rsidRDefault="00167450" w:rsidP="00E7344C">
      <w:pPr>
        <w:jc w:val="both"/>
      </w:pPr>
    </w:p>
    <w:p w:rsidR="00167450" w:rsidRPr="00406ADD" w:rsidRDefault="00167450" w:rsidP="00E7344C">
      <w:pPr>
        <w:jc w:val="both"/>
      </w:pPr>
      <w:r w:rsidRPr="00406ADD">
        <w:t>Okruhy témat</w:t>
      </w:r>
    </w:p>
    <w:p w:rsidR="00167450" w:rsidRPr="00406ADD" w:rsidRDefault="00167450" w:rsidP="00E7344C">
      <w:pPr>
        <w:jc w:val="both"/>
      </w:pPr>
    </w:p>
    <w:p w:rsidR="00167450" w:rsidRPr="00406ADD" w:rsidRDefault="00167450" w:rsidP="00495F5C">
      <w:pPr>
        <w:pStyle w:val="Odstavecseseznamem"/>
        <w:numPr>
          <w:ilvl w:val="0"/>
          <w:numId w:val="19"/>
        </w:numPr>
        <w:ind w:left="284" w:hanging="284"/>
        <w:jc w:val="both"/>
      </w:pPr>
      <w:r w:rsidRPr="00406ADD">
        <w:t xml:space="preserve">Objasnění základních a souvisejících pojmů - společenskovědní vzdělávání, sociální studie, sociální reálie, poznávání sociálního prostředí. </w:t>
      </w:r>
    </w:p>
    <w:p w:rsidR="00167450" w:rsidRPr="00406ADD" w:rsidRDefault="00167450" w:rsidP="00495F5C">
      <w:pPr>
        <w:pStyle w:val="Odstavecseseznamem"/>
        <w:numPr>
          <w:ilvl w:val="0"/>
          <w:numId w:val="19"/>
        </w:numPr>
        <w:ind w:left="284" w:hanging="284"/>
        <w:jc w:val="both"/>
      </w:pPr>
      <w:r w:rsidRPr="00406ADD">
        <w:t xml:space="preserve">Socializace, enkulturace, akulturace. Vztah socializace, výchovy a vzdělávání. Kultura a kulturní gramotnost. </w:t>
      </w:r>
    </w:p>
    <w:p w:rsidR="00167450" w:rsidRPr="00406ADD" w:rsidRDefault="00167450" w:rsidP="00495F5C">
      <w:pPr>
        <w:pStyle w:val="Odstavecseseznamem"/>
        <w:numPr>
          <w:ilvl w:val="0"/>
          <w:numId w:val="19"/>
        </w:numPr>
        <w:ind w:left="284" w:hanging="284"/>
        <w:jc w:val="both"/>
      </w:pPr>
      <w:r w:rsidRPr="00406ADD">
        <w:t xml:space="preserve">Společenskovědní vzdělávání v základních kurikulárních dokumentech pro primární vzdělávání. </w:t>
      </w:r>
    </w:p>
    <w:p w:rsidR="00167450" w:rsidRPr="00406ADD" w:rsidRDefault="00167450" w:rsidP="00495F5C">
      <w:pPr>
        <w:pStyle w:val="Odstavecseseznamem"/>
        <w:numPr>
          <w:ilvl w:val="0"/>
          <w:numId w:val="19"/>
        </w:numPr>
        <w:ind w:left="284" w:hanging="284"/>
        <w:jc w:val="both"/>
      </w:pPr>
      <w:r w:rsidRPr="00406ADD">
        <w:t xml:space="preserve">Společenskovědní vzdělávání a jeho místo v obsahu primárního vzdělávání. </w:t>
      </w:r>
    </w:p>
    <w:p w:rsidR="00167450" w:rsidRPr="00406ADD" w:rsidRDefault="00167450" w:rsidP="00495F5C">
      <w:pPr>
        <w:pStyle w:val="Odstavecseseznamem"/>
        <w:numPr>
          <w:ilvl w:val="0"/>
          <w:numId w:val="19"/>
        </w:numPr>
        <w:ind w:left="284" w:hanging="284"/>
        <w:jc w:val="both"/>
      </w:pPr>
      <w:r w:rsidRPr="00406ADD">
        <w:t>Historická, geografická a občansko - naučná dimenze společenskovědního vzdělávání v primární škole.</w:t>
      </w:r>
    </w:p>
    <w:p w:rsidR="00167450" w:rsidRPr="00406ADD" w:rsidRDefault="00167450" w:rsidP="00495F5C">
      <w:pPr>
        <w:pStyle w:val="Odstavecseseznamem"/>
        <w:numPr>
          <w:ilvl w:val="0"/>
          <w:numId w:val="19"/>
        </w:numPr>
        <w:ind w:left="284" w:hanging="284"/>
        <w:jc w:val="both"/>
      </w:pPr>
      <w:r w:rsidRPr="00406ADD">
        <w:t xml:space="preserve">Didaktické cíle a klíčové kompetence žáka jako cílové kategorie v primárním </w:t>
      </w:r>
    </w:p>
    <w:p w:rsidR="00167450" w:rsidRPr="00406ADD" w:rsidRDefault="00167450" w:rsidP="00495F5C">
      <w:pPr>
        <w:pStyle w:val="Odstavecseseznamem"/>
        <w:numPr>
          <w:ilvl w:val="0"/>
          <w:numId w:val="19"/>
        </w:numPr>
        <w:ind w:left="284" w:hanging="284"/>
        <w:jc w:val="both"/>
      </w:pPr>
      <w:r w:rsidRPr="00406ADD">
        <w:t xml:space="preserve">společenskovědním vzdělávání. </w:t>
      </w:r>
    </w:p>
    <w:p w:rsidR="00167450" w:rsidRPr="00406ADD" w:rsidRDefault="00167450" w:rsidP="00495F5C">
      <w:pPr>
        <w:pStyle w:val="Odstavecseseznamem"/>
        <w:numPr>
          <w:ilvl w:val="0"/>
          <w:numId w:val="19"/>
        </w:numPr>
        <w:ind w:left="284" w:hanging="284"/>
        <w:jc w:val="both"/>
      </w:pPr>
      <w:r w:rsidRPr="00406ADD">
        <w:t xml:space="preserve">Didaktické metody využívané při poznávání sociálního prostředí. </w:t>
      </w:r>
    </w:p>
    <w:p w:rsidR="00167450" w:rsidRPr="00406ADD" w:rsidRDefault="00167450" w:rsidP="00495F5C">
      <w:pPr>
        <w:pStyle w:val="Odstavecseseznamem"/>
        <w:numPr>
          <w:ilvl w:val="0"/>
          <w:numId w:val="19"/>
        </w:numPr>
        <w:ind w:left="284" w:hanging="284"/>
        <w:jc w:val="both"/>
      </w:pPr>
      <w:r w:rsidRPr="00406ADD">
        <w:t xml:space="preserve">Organizační formy využívané při poznávání sociálního prostředí. </w:t>
      </w:r>
    </w:p>
    <w:p w:rsidR="00167450" w:rsidRPr="00406ADD" w:rsidRDefault="00167450" w:rsidP="00495F5C">
      <w:pPr>
        <w:pStyle w:val="Odstavecseseznamem"/>
        <w:numPr>
          <w:ilvl w:val="0"/>
          <w:numId w:val="19"/>
        </w:numPr>
        <w:ind w:left="284" w:hanging="284"/>
        <w:jc w:val="both"/>
      </w:pPr>
      <w:r w:rsidRPr="00406ADD">
        <w:t xml:space="preserve">Orientace v čase, orientace v prostoru u dítěte mladšího školního věku. </w:t>
      </w:r>
    </w:p>
    <w:p w:rsidR="00167450" w:rsidRPr="00406ADD" w:rsidRDefault="00167450" w:rsidP="00495F5C">
      <w:pPr>
        <w:pStyle w:val="Odstavecseseznamem"/>
        <w:numPr>
          <w:ilvl w:val="0"/>
          <w:numId w:val="19"/>
        </w:numPr>
        <w:ind w:left="284" w:hanging="284"/>
        <w:jc w:val="both"/>
      </w:pPr>
      <w:r w:rsidRPr="00406ADD">
        <w:t>Analýza doporučených a dostupných učebních textů využívaných ve společenskovědním vzdělávání (Prvouka, Vlastivěda).</w:t>
      </w:r>
    </w:p>
    <w:p w:rsidR="00167450" w:rsidRPr="00406ADD" w:rsidRDefault="00167450" w:rsidP="00495F5C">
      <w:pPr>
        <w:pStyle w:val="Odstavecseseznamem"/>
        <w:numPr>
          <w:ilvl w:val="0"/>
          <w:numId w:val="19"/>
        </w:numPr>
        <w:ind w:left="284" w:hanging="284"/>
        <w:jc w:val="both"/>
      </w:pPr>
      <w:r w:rsidRPr="00406ADD">
        <w:t>Využití informačních a komunikačních technologií v primárním společenskovědním vzdělávání.</w:t>
      </w:r>
    </w:p>
    <w:p w:rsidR="00167450" w:rsidRPr="00406ADD" w:rsidRDefault="00167450" w:rsidP="00495F5C">
      <w:pPr>
        <w:pStyle w:val="Odstavecseseznamem"/>
        <w:numPr>
          <w:ilvl w:val="0"/>
          <w:numId w:val="19"/>
        </w:numPr>
        <w:ind w:left="284" w:hanging="284"/>
        <w:jc w:val="both"/>
      </w:pPr>
      <w:r w:rsidRPr="00406ADD">
        <w:t>Vztah, spolupráce, komunikace primární školy a rodiny, vztah na skupinové a personální úrovni.</w:t>
      </w:r>
    </w:p>
    <w:p w:rsidR="00167450" w:rsidRPr="00406ADD" w:rsidRDefault="00167450" w:rsidP="00495F5C">
      <w:pPr>
        <w:pStyle w:val="Odstavecseseznamem"/>
        <w:numPr>
          <w:ilvl w:val="0"/>
          <w:numId w:val="19"/>
        </w:numPr>
        <w:ind w:left="284" w:hanging="284"/>
        <w:jc w:val="both"/>
      </w:pPr>
      <w:r w:rsidRPr="00406ADD">
        <w:t xml:space="preserve">Specifika vztahu rodiny a primární školy. Historie vztahu školy a rodiny s akcentem na aktuální teorie (Epstein, Bull). </w:t>
      </w:r>
    </w:p>
    <w:p w:rsidR="00167450" w:rsidRPr="00406ADD" w:rsidRDefault="00167450" w:rsidP="00495F5C">
      <w:pPr>
        <w:pStyle w:val="Odstavecseseznamem"/>
        <w:numPr>
          <w:ilvl w:val="0"/>
          <w:numId w:val="19"/>
        </w:numPr>
        <w:ind w:left="284" w:hanging="284"/>
        <w:jc w:val="both"/>
      </w:pPr>
      <w:r w:rsidRPr="00406ADD">
        <w:t xml:space="preserve">Rodina, manželství a rodičovství, současná rodina (její proměny, demografické chování, krize rodiny). </w:t>
      </w:r>
    </w:p>
    <w:p w:rsidR="00167450" w:rsidRPr="00406ADD" w:rsidRDefault="00167450" w:rsidP="00495F5C">
      <w:pPr>
        <w:pStyle w:val="Odstavecseseznamem"/>
        <w:numPr>
          <w:ilvl w:val="0"/>
          <w:numId w:val="19"/>
        </w:numPr>
        <w:ind w:left="284" w:hanging="284"/>
        <w:jc w:val="both"/>
      </w:pPr>
      <w:r w:rsidRPr="00406ADD">
        <w:t xml:space="preserve">Argumenty pro rozvoj vztahů rodiny a školy. </w:t>
      </w:r>
    </w:p>
    <w:p w:rsidR="00167450" w:rsidRPr="00406ADD" w:rsidRDefault="00167450" w:rsidP="00495F5C">
      <w:pPr>
        <w:pStyle w:val="Odstavecseseznamem"/>
        <w:numPr>
          <w:ilvl w:val="0"/>
          <w:numId w:val="19"/>
        </w:numPr>
        <w:ind w:left="284" w:hanging="284"/>
        <w:jc w:val="both"/>
      </w:pPr>
      <w:r w:rsidRPr="00406ADD">
        <w:t xml:space="preserve">Odlišnost socializačních rolí rodiny a školy. </w:t>
      </w:r>
    </w:p>
    <w:p w:rsidR="00167450" w:rsidRPr="00406ADD" w:rsidRDefault="00167450" w:rsidP="00495F5C">
      <w:pPr>
        <w:pStyle w:val="Odstavecseseznamem"/>
        <w:numPr>
          <w:ilvl w:val="0"/>
          <w:numId w:val="19"/>
        </w:numPr>
        <w:ind w:left="284" w:hanging="284"/>
        <w:jc w:val="both"/>
      </w:pPr>
      <w:r w:rsidRPr="00406ADD">
        <w:t xml:space="preserve">Účastníci vztahu školy a rodiny - učitelka, rodič, dítě. Zásadní role dítěte v komunikaci rodiny a školy. </w:t>
      </w:r>
    </w:p>
    <w:p w:rsidR="00167450" w:rsidRPr="00406ADD" w:rsidRDefault="00167450" w:rsidP="00495F5C">
      <w:pPr>
        <w:pStyle w:val="Odstavecseseznamem"/>
        <w:numPr>
          <w:ilvl w:val="0"/>
          <w:numId w:val="19"/>
        </w:numPr>
        <w:ind w:left="284" w:hanging="284"/>
        <w:jc w:val="both"/>
      </w:pPr>
      <w:r w:rsidRPr="00406ADD">
        <w:t xml:space="preserve">Typy rodičů podle kvalit rodičovského chování ve vztahu k dítěti a škole. </w:t>
      </w:r>
    </w:p>
    <w:p w:rsidR="00167450" w:rsidRPr="00406ADD" w:rsidRDefault="00167450" w:rsidP="00495F5C">
      <w:pPr>
        <w:pStyle w:val="Odstavecseseznamem"/>
        <w:numPr>
          <w:ilvl w:val="0"/>
          <w:numId w:val="19"/>
        </w:numPr>
        <w:ind w:left="284" w:hanging="284"/>
        <w:jc w:val="both"/>
      </w:pPr>
      <w:r w:rsidRPr="00406ADD">
        <w:t xml:space="preserve">Domácí příprava na vyučování - pozice rodičů. </w:t>
      </w:r>
    </w:p>
    <w:p w:rsidR="00167450" w:rsidRPr="00406ADD" w:rsidRDefault="00167450" w:rsidP="00495F5C">
      <w:pPr>
        <w:pStyle w:val="Odstavecseseznamem"/>
        <w:numPr>
          <w:ilvl w:val="0"/>
          <w:numId w:val="19"/>
        </w:numPr>
        <w:ind w:left="284" w:hanging="284"/>
        <w:jc w:val="both"/>
      </w:pPr>
      <w:r w:rsidRPr="00406ADD">
        <w:t xml:space="preserve">Taxonomie forem spolupráce školy a rodiny. </w:t>
      </w:r>
    </w:p>
    <w:p w:rsidR="00167450" w:rsidRPr="00406ADD" w:rsidRDefault="00167450" w:rsidP="00495F5C">
      <w:pPr>
        <w:pStyle w:val="Odstavecseseznamem"/>
        <w:numPr>
          <w:ilvl w:val="0"/>
          <w:numId w:val="19"/>
        </w:numPr>
        <w:ind w:left="284" w:hanging="284"/>
        <w:jc w:val="both"/>
      </w:pPr>
      <w:r w:rsidRPr="00406ADD">
        <w:t xml:space="preserve">Reflexe a diskuse výhod a sporných aspektů rozvíjení vztahu školy a rodiny. </w:t>
      </w:r>
    </w:p>
    <w:p w:rsidR="00167450" w:rsidRPr="00406ADD" w:rsidRDefault="00167450" w:rsidP="00495F5C">
      <w:pPr>
        <w:pStyle w:val="Odstavecseseznamem"/>
        <w:numPr>
          <w:ilvl w:val="0"/>
          <w:numId w:val="19"/>
        </w:numPr>
        <w:ind w:left="284" w:hanging="284"/>
        <w:jc w:val="both"/>
      </w:pPr>
      <w:r w:rsidRPr="00406ADD">
        <w:t xml:space="preserve">Komunikační strategie učitele primární školy ve spolupráci s rodiči. </w:t>
      </w:r>
    </w:p>
    <w:p w:rsidR="00167450" w:rsidRPr="00406ADD" w:rsidRDefault="00167450" w:rsidP="00495F5C">
      <w:pPr>
        <w:pStyle w:val="Odstavecseseznamem"/>
        <w:numPr>
          <w:ilvl w:val="0"/>
          <w:numId w:val="19"/>
        </w:numPr>
        <w:ind w:left="284" w:hanging="284"/>
        <w:jc w:val="both"/>
      </w:pPr>
      <w:r w:rsidRPr="00406ADD">
        <w:t>Organizace rodičů na úrovní národní i mezinárodní - jejich činnost ve vztahu ke škole.</w:t>
      </w:r>
    </w:p>
    <w:p w:rsidR="00167450" w:rsidRPr="00406ADD" w:rsidRDefault="00167450" w:rsidP="00E7344C">
      <w:pPr>
        <w:jc w:val="both"/>
      </w:pP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E7344C">
      <w:pPr>
        <w:jc w:val="both"/>
      </w:pPr>
      <w:r w:rsidRPr="00406ADD">
        <w:t xml:space="preserve">Klusák, M. (2001). Poznávání sociálního prostředí. In. </w:t>
      </w:r>
      <w:r w:rsidR="007E6103">
        <w:t xml:space="preserve">Z. </w:t>
      </w:r>
      <w:r w:rsidRPr="007E6103">
        <w:rPr>
          <w:i/>
        </w:rPr>
        <w:t xml:space="preserve">Kolláriková&amp; </w:t>
      </w:r>
      <w:r w:rsidR="007E6103">
        <w:rPr>
          <w:i/>
        </w:rPr>
        <w:t xml:space="preserve">B., </w:t>
      </w:r>
      <w:r w:rsidRPr="007E6103">
        <w:rPr>
          <w:i/>
        </w:rPr>
        <w:t>Pupala</w:t>
      </w:r>
      <w:r w:rsidR="007E6103">
        <w:rPr>
          <w:i/>
        </w:rPr>
        <w:t xml:space="preserve">, 2001. </w:t>
      </w:r>
      <w:r w:rsidRPr="007E6103">
        <w:rPr>
          <w:i/>
        </w:rPr>
        <w:t>Predškolská a elementárna pedagogika</w:t>
      </w:r>
      <w:r w:rsidRPr="00406ADD">
        <w:t>. (363 - 400). Praha: Portál.</w:t>
      </w:r>
    </w:p>
    <w:p w:rsidR="00167450" w:rsidRPr="00406ADD" w:rsidRDefault="00167450" w:rsidP="00E7344C">
      <w:pPr>
        <w:jc w:val="both"/>
      </w:pPr>
      <w:r w:rsidRPr="00406ADD">
        <w:t xml:space="preserve">Kožuchová, M., Gavora, P., Wiegerová, A., Majerčíková, J., &amp; Hirschnerová, Z. (2011). </w:t>
      </w:r>
      <w:r w:rsidRPr="007E6103">
        <w:rPr>
          <w:i/>
        </w:rPr>
        <w:t>Pedagogická diagnostika v primárnom vzdelávaní</w:t>
      </w:r>
      <w:r w:rsidRPr="00406ADD">
        <w:t>. Bratislava, Slovakia: Mladé letá.</w:t>
      </w:r>
    </w:p>
    <w:p w:rsidR="00167450" w:rsidRPr="00406ADD" w:rsidRDefault="00167450" w:rsidP="00E7344C">
      <w:pPr>
        <w:jc w:val="both"/>
      </w:pPr>
      <w:r w:rsidRPr="00406ADD">
        <w:t xml:space="preserve">Machalová, M. (2006). Co znamená, má - li se dítě naučit chápat historický čas? In. </w:t>
      </w:r>
      <w:r w:rsidR="007E6103">
        <w:t xml:space="preserve">J. </w:t>
      </w:r>
      <w:r w:rsidRPr="007E6103">
        <w:rPr>
          <w:i/>
        </w:rPr>
        <w:t>Maňák</w:t>
      </w:r>
      <w:r w:rsidR="007E6103">
        <w:rPr>
          <w:i/>
        </w:rPr>
        <w:t xml:space="preserve"> </w:t>
      </w:r>
      <w:r w:rsidRPr="007E6103">
        <w:rPr>
          <w:i/>
        </w:rPr>
        <w:t xml:space="preserve">&amp; </w:t>
      </w:r>
      <w:r w:rsidR="007E6103">
        <w:rPr>
          <w:i/>
        </w:rPr>
        <w:t xml:space="preserve">T. </w:t>
      </w:r>
      <w:r w:rsidRPr="007E6103">
        <w:rPr>
          <w:i/>
        </w:rPr>
        <w:t>Janík (Eds.). Problémy kurikula základní školy</w:t>
      </w:r>
      <w:r w:rsidRPr="00406ADD">
        <w:t>. Brno: Masarykova univerzita.</w:t>
      </w:r>
    </w:p>
    <w:p w:rsidR="00167450" w:rsidRPr="00406ADD" w:rsidRDefault="00167450" w:rsidP="00E7344C">
      <w:pPr>
        <w:jc w:val="both"/>
      </w:pPr>
      <w:r w:rsidRPr="00406ADD">
        <w:t xml:space="preserve">Majerčíková, J. (2011). Rodina a jej dôvera ku škole. </w:t>
      </w:r>
      <w:r w:rsidRPr="007E6103">
        <w:rPr>
          <w:i/>
        </w:rPr>
        <w:t>Pedagogika.sk: Slovak Journal for Educational Sciences, 2</w:t>
      </w:r>
      <w:r w:rsidRPr="00406ADD">
        <w:t xml:space="preserve">(1), 9-27. </w:t>
      </w:r>
    </w:p>
    <w:p w:rsidR="00167450" w:rsidRPr="00406ADD" w:rsidRDefault="00167450" w:rsidP="00E7344C">
      <w:pPr>
        <w:jc w:val="both"/>
      </w:pPr>
      <w:r w:rsidRPr="00406ADD">
        <w:t xml:space="preserve">Možný, I. (2004). Česká rodina pozdní modernity: nová podoba starého partnera a rivala školy. </w:t>
      </w:r>
      <w:r w:rsidRPr="007E6103">
        <w:rPr>
          <w:i/>
        </w:rPr>
        <w:t>Pedagogika, LIV</w:t>
      </w:r>
      <w:r w:rsidRPr="00406ADD">
        <w:t xml:space="preserve">(4), 309- 325. </w:t>
      </w:r>
    </w:p>
    <w:p w:rsidR="00167450" w:rsidRPr="00406ADD" w:rsidRDefault="00167450" w:rsidP="00E7344C">
      <w:pPr>
        <w:jc w:val="both"/>
      </w:pPr>
      <w:r w:rsidRPr="00406ADD">
        <w:t xml:space="preserve">Petty, G. (1996). </w:t>
      </w:r>
      <w:r w:rsidRPr="007E6103">
        <w:rPr>
          <w:i/>
        </w:rPr>
        <w:t>Moderní vyučování</w:t>
      </w:r>
      <w:r w:rsidRPr="00406ADD">
        <w:t xml:space="preserve">. Praha: Portál. </w:t>
      </w:r>
    </w:p>
    <w:p w:rsidR="00167450" w:rsidRPr="00406ADD" w:rsidRDefault="00167450" w:rsidP="00E7344C">
      <w:pPr>
        <w:jc w:val="both"/>
      </w:pPr>
      <w:r w:rsidRPr="00406ADD">
        <w:t>Pupala, B., &amp; Zápotočná, O. (2001). Vzdelávanie ako formovanie kultúrnej gramotnosti. In</w:t>
      </w:r>
      <w:r w:rsidR="00627D1F">
        <w:t xml:space="preserve"> </w:t>
      </w:r>
      <w:r w:rsidR="00627D1F" w:rsidRPr="00627D1F">
        <w:rPr>
          <w:i/>
        </w:rPr>
        <w:t>Z.</w:t>
      </w:r>
      <w:r w:rsidR="00627D1F">
        <w:t xml:space="preserve"> </w:t>
      </w:r>
      <w:r w:rsidR="007E6103" w:rsidRPr="007E6103">
        <w:rPr>
          <w:i/>
        </w:rPr>
        <w:t>Kolláriková</w:t>
      </w:r>
      <w:r w:rsidR="00627D1F">
        <w:rPr>
          <w:i/>
        </w:rPr>
        <w:t xml:space="preserve"> </w:t>
      </w:r>
      <w:r w:rsidR="007E6103" w:rsidRPr="007E6103">
        <w:rPr>
          <w:i/>
        </w:rPr>
        <w:t xml:space="preserve">&amp; </w:t>
      </w:r>
      <w:r w:rsidR="007E6103">
        <w:rPr>
          <w:i/>
        </w:rPr>
        <w:t xml:space="preserve">B., </w:t>
      </w:r>
      <w:r w:rsidR="007E6103" w:rsidRPr="007E6103">
        <w:rPr>
          <w:i/>
        </w:rPr>
        <w:t>Pupala</w:t>
      </w:r>
      <w:r w:rsidR="007E6103">
        <w:rPr>
          <w:i/>
        </w:rPr>
        <w:t xml:space="preserve">, 2001. </w:t>
      </w:r>
      <w:r w:rsidR="007E6103" w:rsidRPr="007E6103">
        <w:rPr>
          <w:i/>
        </w:rPr>
        <w:t>Predškolská a elementárna pedagogika</w:t>
      </w:r>
      <w:r w:rsidR="007E6103">
        <w:rPr>
          <w:i/>
        </w:rPr>
        <w:t>.</w:t>
      </w:r>
      <w:r w:rsidRPr="00406ADD">
        <w:t xml:space="preserve"> Praha: Portál. </w:t>
      </w:r>
    </w:p>
    <w:p w:rsidR="00167450" w:rsidRPr="00406ADD" w:rsidRDefault="00167450" w:rsidP="00E7344C">
      <w:pPr>
        <w:jc w:val="both"/>
      </w:pPr>
      <w:r w:rsidRPr="00406ADD">
        <w:t xml:space="preserve">Rabušicová, M. (2004). </w:t>
      </w:r>
      <w:r w:rsidRPr="007E6103">
        <w:rPr>
          <w:i/>
        </w:rPr>
        <w:t>Škola a (versus) rodina</w:t>
      </w:r>
      <w:r w:rsidRPr="00406ADD">
        <w:t>. Brno: Masarykova univerzita.</w:t>
      </w:r>
    </w:p>
    <w:p w:rsidR="00167450" w:rsidRPr="00406ADD" w:rsidRDefault="00167450" w:rsidP="00E7344C">
      <w:pPr>
        <w:jc w:val="both"/>
      </w:pPr>
      <w:r w:rsidRPr="00406ADD">
        <w:t xml:space="preserve">Rašková, M. (2006). </w:t>
      </w:r>
      <w:r w:rsidRPr="007E6103">
        <w:rPr>
          <w:i/>
        </w:rPr>
        <w:t>Elementární učení o přírodě a společnosti od minulosti k současnosti</w:t>
      </w:r>
      <w:r w:rsidRPr="00406ADD">
        <w:t>. Olomouc: Univerzita Palackého v Olomouci.</w:t>
      </w:r>
    </w:p>
    <w:p w:rsidR="007E6103" w:rsidRDefault="00167450" w:rsidP="00E7344C">
      <w:pPr>
        <w:jc w:val="both"/>
      </w:pPr>
      <w:r w:rsidRPr="00406ADD">
        <w:t xml:space="preserve">Skalková, J. (2007). </w:t>
      </w:r>
      <w:r w:rsidRPr="007E6103">
        <w:rPr>
          <w:i/>
        </w:rPr>
        <w:t>Obecná didaktika: vyučovací proces, učivo a jeho výběr, metody, organizační formy vyučování.</w:t>
      </w:r>
      <w:r w:rsidR="007E6103">
        <w:rPr>
          <w:i/>
        </w:rPr>
        <w:t xml:space="preserve"> </w:t>
      </w:r>
      <w:r w:rsidRPr="00406ADD">
        <w:t>Praha: Grada.</w:t>
      </w:r>
    </w:p>
    <w:p w:rsidR="00167450" w:rsidRPr="00406ADD" w:rsidRDefault="00167450" w:rsidP="00E7344C">
      <w:pPr>
        <w:jc w:val="both"/>
      </w:pPr>
      <w:r w:rsidRPr="00406ADD">
        <w:t xml:space="preserve">Skalková, J. (2006). Význam kategorie cíle a kompetence pro vzdělávací koncepce. </w:t>
      </w:r>
      <w:r w:rsidRPr="007E6103">
        <w:rPr>
          <w:i/>
        </w:rPr>
        <w:t>Pedagogická orientace. 16</w:t>
      </w:r>
      <w:r w:rsidRPr="00406ADD">
        <w:t xml:space="preserve">(4), 11-24. </w:t>
      </w:r>
    </w:p>
    <w:p w:rsidR="00167450" w:rsidRPr="00406ADD" w:rsidRDefault="00167450" w:rsidP="00E7344C">
      <w:pPr>
        <w:jc w:val="both"/>
      </w:pPr>
      <w:r w:rsidRPr="00406ADD">
        <w:t xml:space="preserve">Spilková, V. (2005). </w:t>
      </w:r>
      <w:r w:rsidRPr="007E6103">
        <w:rPr>
          <w:i/>
        </w:rPr>
        <w:t>Proměny primárního vzdělávání v ČR</w:t>
      </w:r>
      <w:r w:rsidRPr="00406ADD">
        <w:t>. Praha: Portál.</w:t>
      </w:r>
    </w:p>
    <w:p w:rsidR="00D73B9D" w:rsidRDefault="00167450" w:rsidP="00E7344C">
      <w:r w:rsidRPr="00406ADD">
        <w:t xml:space="preserve">Štech, Š. (2007). </w:t>
      </w:r>
      <w:r w:rsidRPr="007E6103">
        <w:rPr>
          <w:i/>
        </w:rPr>
        <w:t>Mise školy - chránit kulturu i rozvíjet dítě.</w:t>
      </w:r>
      <w:r w:rsidR="007E6103">
        <w:rPr>
          <w:i/>
        </w:rPr>
        <w:t xml:space="preserve"> </w:t>
      </w:r>
      <w:r w:rsidRPr="00406ADD">
        <w:t xml:space="preserve">Retrieved from </w:t>
      </w:r>
      <w:r w:rsidR="007E6103">
        <w:t>h</w:t>
      </w:r>
      <w:r w:rsidRPr="00406ADD">
        <w:t>ttp://www.konzer</w:t>
      </w:r>
      <w:r w:rsidR="00D73B9D">
        <w:t>vativizmus.sk/</w:t>
      </w:r>
      <w:r w:rsidR="007E6103">
        <w:br/>
      </w:r>
      <w:r w:rsidR="00D73B9D">
        <w:t>article.php?1435</w:t>
      </w:r>
      <w:r w:rsidR="00D73B9D">
        <w:cr/>
      </w:r>
    </w:p>
    <w:p w:rsidR="00B22286" w:rsidRDefault="00B22286" w:rsidP="00E7344C">
      <w:pPr>
        <w:jc w:val="both"/>
        <w:rPr>
          <w:b/>
        </w:rPr>
      </w:pPr>
    </w:p>
    <w:p w:rsidR="005D4E35" w:rsidRDefault="005D4E35">
      <w:pPr>
        <w:rPr>
          <w:b/>
        </w:rPr>
      </w:pPr>
      <w:r>
        <w:rPr>
          <w:b/>
        </w:rPr>
        <w:br w:type="page"/>
      </w:r>
    </w:p>
    <w:p w:rsidR="00167450" w:rsidRPr="00D73B9D" w:rsidRDefault="00167450" w:rsidP="00E7344C">
      <w:pPr>
        <w:jc w:val="both"/>
      </w:pPr>
      <w:r w:rsidRPr="00406ADD">
        <w:rPr>
          <w:b/>
        </w:rPr>
        <w:t>ANGLICKÝ JAZYK</w:t>
      </w:r>
    </w:p>
    <w:p w:rsidR="00167450" w:rsidRPr="00406ADD" w:rsidRDefault="00167450" w:rsidP="00E7344C">
      <w:pPr>
        <w:jc w:val="both"/>
      </w:pPr>
    </w:p>
    <w:p w:rsidR="00167450" w:rsidRPr="00406ADD" w:rsidRDefault="00167450" w:rsidP="00E7344C">
      <w:pPr>
        <w:jc w:val="both"/>
      </w:pPr>
      <w:r w:rsidRPr="00406ADD">
        <w:t>Topics for discussion</w:t>
      </w:r>
    </w:p>
    <w:p w:rsidR="00167450" w:rsidRPr="00406ADD" w:rsidRDefault="00167450" w:rsidP="00E7344C">
      <w:pPr>
        <w:jc w:val="both"/>
      </w:pPr>
    </w:p>
    <w:p w:rsidR="00167450" w:rsidRPr="00406ADD" w:rsidRDefault="00167450" w:rsidP="00495F5C">
      <w:pPr>
        <w:pStyle w:val="Odstavecseseznamem"/>
        <w:numPr>
          <w:ilvl w:val="0"/>
          <w:numId w:val="20"/>
        </w:numPr>
        <w:ind w:left="284" w:hanging="284"/>
        <w:jc w:val="both"/>
      </w:pPr>
      <w:r w:rsidRPr="00406ADD">
        <w:t xml:space="preserve">The teacher </w:t>
      </w:r>
      <w:r w:rsidR="00495F5C">
        <w:t>–</w:t>
      </w:r>
      <w:r w:rsidRPr="00406ADD">
        <w:t xml:space="preserve"> what</w:t>
      </w:r>
      <w:r w:rsidR="00495F5C">
        <w:t xml:space="preserve"> </w:t>
      </w:r>
      <w:r w:rsidRPr="00406ADD">
        <w:t>are the qualities of a good teacher? How can you improve as a teacher? What roles can you adopt, and what are their effects on interaction patterns, rapport, use of English in classes, types of activities in and out of class.</w:t>
      </w:r>
    </w:p>
    <w:p w:rsidR="00167450" w:rsidRPr="00406ADD" w:rsidRDefault="00167450" w:rsidP="00495F5C">
      <w:pPr>
        <w:pStyle w:val="Odstavecseseznamem"/>
        <w:numPr>
          <w:ilvl w:val="0"/>
          <w:numId w:val="20"/>
        </w:numPr>
        <w:ind w:left="284" w:hanging="284"/>
        <w:jc w:val="both"/>
      </w:pPr>
      <w:r w:rsidRPr="00406ADD">
        <w:t>The learner - age, learning styles, learning strategies, and succes in language learning. What ate the characteristics features of young learners? What learning strategies can learners adopt and what are their effects on language learning? Examples related to learning/teaching experience.</w:t>
      </w:r>
    </w:p>
    <w:p w:rsidR="00167450" w:rsidRPr="00406ADD" w:rsidRDefault="00167450" w:rsidP="00495F5C">
      <w:pPr>
        <w:pStyle w:val="Odstavecseseznamem"/>
        <w:numPr>
          <w:ilvl w:val="0"/>
          <w:numId w:val="20"/>
        </w:numPr>
        <w:ind w:left="284" w:hanging="284"/>
        <w:jc w:val="both"/>
      </w:pPr>
      <w:r w:rsidRPr="00406ADD">
        <w:t>How are languages learned and acquired? Discuss approaches and methods in language teaching (structuralism, behaviorism, cognitivism) Examples of typical activities and implications for your own teaching.</w:t>
      </w:r>
    </w:p>
    <w:p w:rsidR="00167450" w:rsidRPr="00406ADD" w:rsidRDefault="00167450" w:rsidP="00495F5C">
      <w:pPr>
        <w:pStyle w:val="Odstavecseseznamem"/>
        <w:numPr>
          <w:ilvl w:val="0"/>
          <w:numId w:val="20"/>
        </w:numPr>
        <w:ind w:left="284" w:hanging="284"/>
        <w:jc w:val="both"/>
      </w:pPr>
      <w:r w:rsidRPr="00406ADD">
        <w:t>Principles of communicative language teaching - What are the features of communicative competence and communicative activities? Outline the main differences between communicative approach and the audio - lingual method.</w:t>
      </w:r>
    </w:p>
    <w:p w:rsidR="00167450" w:rsidRPr="00406ADD" w:rsidRDefault="00167450" w:rsidP="00495F5C">
      <w:pPr>
        <w:pStyle w:val="Odstavecseseznamem"/>
        <w:numPr>
          <w:ilvl w:val="0"/>
          <w:numId w:val="20"/>
        </w:numPr>
        <w:ind w:left="284" w:hanging="284"/>
        <w:jc w:val="both"/>
      </w:pPr>
      <w:r w:rsidRPr="00406ADD">
        <w:t>Teaching vocabulary and grammar structures. What is the role of vocabulary and grammar in language teaching? How can you facilitate vocabulary recall and use? What are the ways of teaching grammar?</w:t>
      </w:r>
    </w:p>
    <w:p w:rsidR="00167450" w:rsidRPr="00406ADD" w:rsidRDefault="00167450" w:rsidP="00495F5C">
      <w:pPr>
        <w:pStyle w:val="Odstavecseseznamem"/>
        <w:numPr>
          <w:ilvl w:val="0"/>
          <w:numId w:val="20"/>
        </w:numPr>
        <w:ind w:left="284" w:hanging="284"/>
        <w:jc w:val="both"/>
      </w:pPr>
      <w:r w:rsidRPr="00406ADD">
        <w:t>Teaching speaking - what are the features of spoken discourse in real life? What types of speaking activities can promote communicative competence? What tasks, activities work best with young learners and why?</w:t>
      </w:r>
    </w:p>
    <w:p w:rsidR="00167450" w:rsidRPr="00406ADD" w:rsidRDefault="00167450" w:rsidP="00495F5C">
      <w:pPr>
        <w:pStyle w:val="Odstavecseseznamem"/>
        <w:numPr>
          <w:ilvl w:val="0"/>
          <w:numId w:val="20"/>
        </w:numPr>
        <w:ind w:left="284" w:hanging="284"/>
        <w:jc w:val="both"/>
      </w:pPr>
      <w:r w:rsidRPr="00406ADD">
        <w:t xml:space="preserve">Teaching writing - what are the features of written discourse in real life? What problems can be anticipated when teaching writing? What types of writing activities can facilitate the proces of writing? </w:t>
      </w:r>
    </w:p>
    <w:p w:rsidR="00167450" w:rsidRPr="00406ADD" w:rsidRDefault="00167450" w:rsidP="00495F5C">
      <w:pPr>
        <w:pStyle w:val="Odstavecseseznamem"/>
        <w:numPr>
          <w:ilvl w:val="0"/>
          <w:numId w:val="20"/>
        </w:numPr>
        <w:ind w:left="284" w:hanging="284"/>
        <w:jc w:val="both"/>
      </w:pPr>
      <w:r w:rsidRPr="00406ADD">
        <w:t>Teaching listening - what processes are involved in listening comprehension in mother tongue? What types of listening activities facilitate pupil´s understanding of the listening text?</w:t>
      </w:r>
    </w:p>
    <w:p w:rsidR="00167450" w:rsidRPr="00406ADD" w:rsidRDefault="00167450" w:rsidP="00495F5C">
      <w:pPr>
        <w:pStyle w:val="Odstavecseseznamem"/>
        <w:numPr>
          <w:ilvl w:val="0"/>
          <w:numId w:val="20"/>
        </w:numPr>
        <w:ind w:left="284" w:hanging="284"/>
        <w:jc w:val="both"/>
      </w:pPr>
      <w:r w:rsidRPr="00406ADD">
        <w:t>Teaching reading - what processes are involved in reading comprehension in mother tongue? What types of reading activities facilitate pupil´s understanding of the reading text?</w:t>
      </w:r>
    </w:p>
    <w:p w:rsidR="00167450" w:rsidRPr="00406ADD" w:rsidRDefault="00167450" w:rsidP="00495F5C">
      <w:pPr>
        <w:pStyle w:val="Odstavecseseznamem"/>
        <w:numPr>
          <w:ilvl w:val="0"/>
          <w:numId w:val="20"/>
        </w:numPr>
        <w:ind w:left="284" w:hanging="284"/>
        <w:jc w:val="both"/>
      </w:pPr>
      <w:r w:rsidRPr="00406ADD">
        <w:t xml:space="preserve">Lesson planning - what are the important considerations in planning classes? Discuss the relationship between various learning styles and effective teaching and learning. How can we apply the differentiated approach? </w:t>
      </w:r>
    </w:p>
    <w:p w:rsidR="00167450" w:rsidRPr="00406ADD" w:rsidRDefault="00167450" w:rsidP="00495F5C">
      <w:pPr>
        <w:pStyle w:val="Odstavecseseznamem"/>
        <w:numPr>
          <w:ilvl w:val="0"/>
          <w:numId w:val="20"/>
        </w:numPr>
        <w:ind w:left="284" w:hanging="284"/>
        <w:jc w:val="both"/>
      </w:pPr>
      <w:r w:rsidRPr="00406ADD">
        <w:t xml:space="preserve">Selecting books and material development - what criteria can you use for evaluating textbooks and other materials? </w:t>
      </w:r>
    </w:p>
    <w:p w:rsidR="00167450" w:rsidRPr="00406ADD" w:rsidRDefault="00167450" w:rsidP="00495F5C">
      <w:pPr>
        <w:pStyle w:val="Odstavecseseznamem"/>
        <w:numPr>
          <w:ilvl w:val="0"/>
          <w:numId w:val="20"/>
        </w:numPr>
        <w:ind w:left="284" w:hanging="284"/>
        <w:jc w:val="both"/>
      </w:pPr>
      <w:r w:rsidRPr="00406ADD">
        <w:t xml:space="preserve">Testing and assessment, evaluation - Define types of testing and assessment and its backwash effect on teaching and learning. What are the important issues in communicative testing? </w:t>
      </w:r>
    </w:p>
    <w:p w:rsidR="00167450" w:rsidRPr="00406ADD" w:rsidRDefault="00167450" w:rsidP="00E7344C">
      <w:pPr>
        <w:jc w:val="both"/>
      </w:pP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E7344C">
      <w:pPr>
        <w:jc w:val="both"/>
      </w:pPr>
      <w:r w:rsidRPr="00406ADD">
        <w:t xml:space="preserve">Dunn, O. (2003). </w:t>
      </w:r>
      <w:r w:rsidRPr="00026BEA">
        <w:rPr>
          <w:i/>
        </w:rPr>
        <w:t>Developing English with Young Children</w:t>
      </w:r>
      <w:r w:rsidRPr="00406ADD">
        <w:t>. United Kingdom: Macmillan Publishers.</w:t>
      </w:r>
    </w:p>
    <w:p w:rsidR="00026BEA" w:rsidRDefault="00167450" w:rsidP="00E7344C">
      <w:pPr>
        <w:jc w:val="both"/>
      </w:pPr>
      <w:r w:rsidRPr="00406ADD">
        <w:t>Fox, S. (201</w:t>
      </w:r>
      <w:r w:rsidR="00026BEA">
        <w:t>6</w:t>
      </w:r>
      <w:r w:rsidRPr="00406ADD">
        <w:t xml:space="preserve">). </w:t>
      </w:r>
      <w:r w:rsidRPr="00026BEA">
        <w:rPr>
          <w:i/>
        </w:rPr>
        <w:t>Young Learners English Starters Teacher’s Notes</w:t>
      </w:r>
      <w:r w:rsidRPr="00406ADD">
        <w:t xml:space="preserve">. </w:t>
      </w:r>
      <w:r w:rsidR="00026BEA">
        <w:t>London: Cambridge.</w:t>
      </w:r>
    </w:p>
    <w:p w:rsidR="00167450" w:rsidRPr="00406ADD" w:rsidRDefault="00167450" w:rsidP="00E7344C">
      <w:pPr>
        <w:jc w:val="both"/>
      </w:pPr>
      <w:r w:rsidRPr="00406ADD">
        <w:t xml:space="preserve">Ingram, E. (c1969). Language Development in Children. In: </w:t>
      </w:r>
      <w:r w:rsidRPr="00026BEA">
        <w:rPr>
          <w:i/>
        </w:rPr>
        <w:t xml:space="preserve">Fraser, H., &amp; O'Donnell, W. R. (Eds.). Applied linguistics and the teaching of English: a collection of papers. </w:t>
      </w:r>
      <w:r w:rsidRPr="00406ADD">
        <w:t>21-37. London, England: Longmans.</w:t>
      </w:r>
    </w:p>
    <w:p w:rsidR="00167450" w:rsidRPr="00406ADD" w:rsidRDefault="00167450" w:rsidP="00E7344C">
      <w:pPr>
        <w:jc w:val="both"/>
      </w:pPr>
      <w:r w:rsidRPr="00406ADD">
        <w:t xml:space="preserve">Pokrivčák, A., &amp; Pokrivčáková, S. (2011). Thinking through Images: Cognising the World of Emily Dickinson.  </w:t>
      </w:r>
      <w:r w:rsidRPr="00026BEA">
        <w:rPr>
          <w:i/>
        </w:rPr>
        <w:t>World Literature Studies, 3</w:t>
      </w:r>
      <w:r w:rsidRPr="00406ADD">
        <w:t xml:space="preserve">(20), 72-84. </w:t>
      </w:r>
    </w:p>
    <w:p w:rsidR="00167450" w:rsidRPr="00406ADD" w:rsidRDefault="00167450" w:rsidP="00E7344C">
      <w:pPr>
        <w:jc w:val="both"/>
      </w:pPr>
      <w:r w:rsidRPr="00406ADD">
        <w:t xml:space="preserve">Pokrivčák, A., &amp; Pokrivčáková, S. (2012). Ambiguities in Modern Education. </w:t>
      </w:r>
      <w:r w:rsidRPr="00026BEA">
        <w:rPr>
          <w:i/>
        </w:rPr>
        <w:t>Journal of Teaching and Education, 1</w:t>
      </w:r>
      <w:r w:rsidRPr="00406ADD">
        <w:t xml:space="preserve">(7), 27-32. </w:t>
      </w:r>
    </w:p>
    <w:p w:rsidR="00167450" w:rsidRPr="00406ADD" w:rsidRDefault="00167450" w:rsidP="00E7344C">
      <w:pPr>
        <w:jc w:val="both"/>
      </w:pPr>
      <w:r w:rsidRPr="00406ADD">
        <w:t xml:space="preserve">Pokrivčáková, S. (2013). Perception of Bilingualism in Modern Applied Linguistics. </w:t>
      </w:r>
      <w:r w:rsidRPr="00026BEA">
        <w:rPr>
          <w:i/>
        </w:rPr>
        <w:t>Journal of Educational and Cultural Education, 1</w:t>
      </w:r>
      <w:r w:rsidRPr="00406ADD">
        <w:t xml:space="preserve">(1), 43-66.  </w:t>
      </w:r>
    </w:p>
    <w:p w:rsidR="00167450" w:rsidRPr="00406ADD" w:rsidRDefault="00167450" w:rsidP="00E7344C">
      <w:pPr>
        <w:jc w:val="both"/>
      </w:pPr>
      <w:r w:rsidRPr="00406ADD">
        <w:t xml:space="preserve">Pokrivčáková, S. (2013). </w:t>
      </w:r>
      <w:r w:rsidRPr="00026BEA">
        <w:rPr>
          <w:i/>
        </w:rPr>
        <w:t>Teaching Techniques for Modern Teachers of English</w:t>
      </w:r>
      <w:r w:rsidRPr="00406ADD">
        <w:t>. Nitra, Slovakia: ASPA.</w:t>
      </w:r>
    </w:p>
    <w:p w:rsidR="00167450" w:rsidRPr="00406ADD" w:rsidRDefault="00167450" w:rsidP="00E7344C">
      <w:pPr>
        <w:jc w:val="both"/>
      </w:pPr>
      <w:r w:rsidRPr="00406ADD">
        <w:t xml:space="preserve">Scott, W. A., &amp; Ytreberg, L. H. (1994). </w:t>
      </w:r>
      <w:r w:rsidRPr="00026BEA">
        <w:rPr>
          <w:i/>
        </w:rPr>
        <w:t>Teaching English to Children</w:t>
      </w:r>
      <w:r w:rsidRPr="00406ADD">
        <w:t>. London, England: Longman.</w:t>
      </w:r>
    </w:p>
    <w:p w:rsidR="00167450" w:rsidRPr="00406ADD" w:rsidRDefault="00167450" w:rsidP="00E7344C">
      <w:pPr>
        <w:jc w:val="both"/>
      </w:pPr>
      <w:r w:rsidRPr="00406ADD">
        <w:t xml:space="preserve">Straková, Z., &amp; Cimermanová, I. (Eds.). (2010). </w:t>
      </w:r>
      <w:r w:rsidRPr="00026BEA">
        <w:rPr>
          <w:i/>
        </w:rPr>
        <w:t>Učiteľ cudzieho jazyka v kontexte primárneho vzdelávania.</w:t>
      </w:r>
      <w:r w:rsidRPr="00406ADD">
        <w:t xml:space="preserve"> Prešov, Slovakia: Prešovská univerzita. </w:t>
      </w:r>
    </w:p>
    <w:p w:rsidR="00167450" w:rsidRPr="00406ADD" w:rsidRDefault="00167450" w:rsidP="00E7344C">
      <w:pPr>
        <w:jc w:val="both"/>
      </w:pPr>
      <w:r w:rsidRPr="00406ADD">
        <w:t xml:space="preserve">Weir, C. (2004). </w:t>
      </w:r>
      <w:r w:rsidRPr="00026BEA">
        <w:rPr>
          <w:i/>
        </w:rPr>
        <w:t>Communicative Language Testing</w:t>
      </w:r>
      <w:r w:rsidRPr="00406ADD">
        <w:t>. New Jersey: Prentice Hall.</w:t>
      </w:r>
    </w:p>
    <w:p w:rsidR="00167450" w:rsidRPr="00406ADD" w:rsidRDefault="00167450" w:rsidP="00E7344C">
      <w:pPr>
        <w:jc w:val="both"/>
      </w:pPr>
    </w:p>
    <w:p w:rsidR="00937A1E" w:rsidRDefault="00937A1E" w:rsidP="00E7344C">
      <w:pPr>
        <w:rPr>
          <w:b/>
        </w:rPr>
      </w:pPr>
    </w:p>
    <w:p w:rsidR="00167450" w:rsidRPr="00406ADD" w:rsidRDefault="00167450" w:rsidP="00E7344C">
      <w:pPr>
        <w:jc w:val="both"/>
        <w:rPr>
          <w:b/>
        </w:rPr>
      </w:pPr>
      <w:r w:rsidRPr="00406ADD">
        <w:rPr>
          <w:b/>
        </w:rPr>
        <w:t>HUDEBNÍ VÝCHOVA</w:t>
      </w:r>
    </w:p>
    <w:p w:rsidR="00167450" w:rsidRPr="00406ADD" w:rsidRDefault="00167450" w:rsidP="00E7344C">
      <w:pPr>
        <w:jc w:val="both"/>
      </w:pPr>
    </w:p>
    <w:p w:rsidR="00167450" w:rsidRPr="00406ADD" w:rsidRDefault="00167450" w:rsidP="00E7344C">
      <w:pPr>
        <w:jc w:val="both"/>
      </w:pPr>
      <w:r w:rsidRPr="00406ADD">
        <w:t>Okruhy témat</w:t>
      </w:r>
    </w:p>
    <w:p w:rsidR="00167450" w:rsidRPr="00406ADD" w:rsidRDefault="00167450" w:rsidP="00E7344C">
      <w:pPr>
        <w:jc w:val="both"/>
      </w:pPr>
    </w:p>
    <w:p w:rsidR="00167450" w:rsidRPr="00406ADD" w:rsidRDefault="00167450" w:rsidP="00495F5C">
      <w:pPr>
        <w:pStyle w:val="Odstavecseseznamem"/>
        <w:numPr>
          <w:ilvl w:val="0"/>
          <w:numId w:val="21"/>
        </w:numPr>
        <w:ind w:left="284" w:hanging="284"/>
        <w:jc w:val="both"/>
      </w:pPr>
      <w:r w:rsidRPr="00406ADD">
        <w:t>Hudebně výchovný proces na 1. stupni ZŠ. Zařazení hudebních aktivit do RVP ZV. Hudba v životě dítěte.</w:t>
      </w:r>
    </w:p>
    <w:p w:rsidR="00167450" w:rsidRPr="00406ADD" w:rsidRDefault="00167450" w:rsidP="00495F5C">
      <w:pPr>
        <w:pStyle w:val="Odstavecseseznamem"/>
        <w:numPr>
          <w:ilvl w:val="0"/>
          <w:numId w:val="21"/>
        </w:numPr>
        <w:ind w:left="284" w:hanging="284"/>
        <w:jc w:val="both"/>
      </w:pPr>
      <w:r w:rsidRPr="00406ADD">
        <w:t>Činnosti hudebně pohybové v primárním vzdělávání a postupy při jejich osvojování.</w:t>
      </w:r>
    </w:p>
    <w:p w:rsidR="00167450" w:rsidRPr="00406ADD" w:rsidRDefault="00167450" w:rsidP="00495F5C">
      <w:pPr>
        <w:pStyle w:val="Odstavecseseznamem"/>
        <w:numPr>
          <w:ilvl w:val="0"/>
          <w:numId w:val="21"/>
        </w:numPr>
        <w:ind w:left="284" w:hanging="284"/>
        <w:jc w:val="both"/>
      </w:pPr>
      <w:r w:rsidRPr="00406ADD">
        <w:t>Poslechové činnosti a postupy při formování osobnosti žáka hudbou.</w:t>
      </w:r>
    </w:p>
    <w:p w:rsidR="00167450" w:rsidRPr="00406ADD" w:rsidRDefault="00167450" w:rsidP="00495F5C">
      <w:pPr>
        <w:pStyle w:val="Odstavecseseznamem"/>
        <w:numPr>
          <w:ilvl w:val="0"/>
          <w:numId w:val="21"/>
        </w:numPr>
        <w:ind w:left="284" w:hanging="284"/>
        <w:jc w:val="both"/>
      </w:pPr>
      <w:r w:rsidRPr="00406ADD">
        <w:t>Rytmické, harmonické a tonální cítění žáka v primárním vzdělávání.</w:t>
      </w:r>
    </w:p>
    <w:p w:rsidR="00167450" w:rsidRPr="00406ADD" w:rsidRDefault="00167450" w:rsidP="00495F5C">
      <w:pPr>
        <w:pStyle w:val="Odstavecseseznamem"/>
        <w:numPr>
          <w:ilvl w:val="0"/>
          <w:numId w:val="21"/>
        </w:numPr>
        <w:ind w:left="284" w:hanging="284"/>
        <w:jc w:val="both"/>
      </w:pPr>
      <w:r w:rsidRPr="00406ADD">
        <w:t>Utváření pěveckých dovedností a návyků v primárním vzdělávání.</w:t>
      </w:r>
    </w:p>
    <w:p w:rsidR="00167450" w:rsidRPr="00406ADD" w:rsidRDefault="00167450" w:rsidP="00495F5C">
      <w:pPr>
        <w:pStyle w:val="Odstavecseseznamem"/>
        <w:numPr>
          <w:ilvl w:val="0"/>
          <w:numId w:val="21"/>
        </w:numPr>
        <w:ind w:left="284" w:hanging="284"/>
        <w:jc w:val="both"/>
      </w:pPr>
      <w:r w:rsidRPr="00406ADD">
        <w:t>Instrumentální činnosti v současném pojetí HV. Metodika výuky hry na hudební nástroj.</w:t>
      </w:r>
    </w:p>
    <w:p w:rsidR="00167450" w:rsidRPr="00406ADD" w:rsidRDefault="00167450" w:rsidP="00495F5C">
      <w:pPr>
        <w:pStyle w:val="Odstavecseseznamem"/>
        <w:numPr>
          <w:ilvl w:val="0"/>
          <w:numId w:val="21"/>
        </w:numPr>
        <w:ind w:left="284" w:hanging="284"/>
        <w:jc w:val="both"/>
      </w:pPr>
      <w:r w:rsidRPr="00406ADD">
        <w:t>Hudební tvořivost a její projevy. Hudební hra a její význam pro spontánní a přirozený projev žáka.</w:t>
      </w:r>
    </w:p>
    <w:p w:rsidR="00167450" w:rsidRPr="00406ADD" w:rsidRDefault="00167450" w:rsidP="00495F5C">
      <w:pPr>
        <w:pStyle w:val="Odstavecseseznamem"/>
        <w:numPr>
          <w:ilvl w:val="0"/>
          <w:numId w:val="21"/>
        </w:numPr>
        <w:ind w:left="284" w:hanging="284"/>
        <w:jc w:val="both"/>
      </w:pPr>
      <w:r w:rsidRPr="00406ADD">
        <w:t>Folklórní hudebně pohybová výchova. Integrativní pojetí folklórních činností u dítěte - propojení zpěvu, elementární hry na nástroj a pohybu.</w:t>
      </w:r>
    </w:p>
    <w:p w:rsidR="00167450" w:rsidRPr="00406ADD" w:rsidRDefault="00167450" w:rsidP="00495F5C">
      <w:pPr>
        <w:pStyle w:val="Odstavecseseznamem"/>
        <w:numPr>
          <w:ilvl w:val="0"/>
          <w:numId w:val="21"/>
        </w:numPr>
        <w:ind w:left="284" w:hanging="284"/>
        <w:jc w:val="both"/>
      </w:pPr>
      <w:r w:rsidRPr="00406ADD">
        <w:t>Využití didaktických metod a zásad v hudební tvorbě pro děti mladšího školního věku.</w:t>
      </w:r>
    </w:p>
    <w:p w:rsidR="00167450" w:rsidRPr="00406ADD" w:rsidRDefault="00167450" w:rsidP="00495F5C">
      <w:pPr>
        <w:pStyle w:val="Odstavecseseznamem"/>
        <w:numPr>
          <w:ilvl w:val="0"/>
          <w:numId w:val="21"/>
        </w:numPr>
        <w:ind w:left="284" w:hanging="284"/>
        <w:jc w:val="both"/>
      </w:pPr>
      <w:r w:rsidRPr="00406ADD">
        <w:t>Diagnostika hudebnosti u dětí, děti s poruchami hudebnosti a jejich edukace, hudební nadání a talent.</w:t>
      </w:r>
    </w:p>
    <w:p w:rsidR="00167450" w:rsidRPr="00406ADD" w:rsidRDefault="00167450" w:rsidP="00495F5C">
      <w:pPr>
        <w:ind w:left="284" w:hanging="284"/>
        <w:jc w:val="both"/>
      </w:pPr>
    </w:p>
    <w:p w:rsidR="00167450" w:rsidRPr="00406ADD" w:rsidRDefault="00167450" w:rsidP="00E7344C">
      <w:pPr>
        <w:jc w:val="both"/>
      </w:pPr>
      <w:r w:rsidRPr="00406ADD">
        <w:t>Literatura:</w:t>
      </w:r>
    </w:p>
    <w:p w:rsidR="00167450" w:rsidRPr="00406ADD" w:rsidRDefault="00167450" w:rsidP="00E7344C">
      <w:pPr>
        <w:jc w:val="both"/>
      </w:pPr>
    </w:p>
    <w:p w:rsidR="00167450" w:rsidRPr="00406ADD" w:rsidRDefault="00167450" w:rsidP="00E7344C">
      <w:pPr>
        <w:jc w:val="both"/>
      </w:pPr>
      <w:r w:rsidRPr="00406ADD">
        <w:t xml:space="preserve">Brouček, S., &amp; Jeřábek, R. (2007). </w:t>
      </w:r>
      <w:r w:rsidRPr="00026BEA">
        <w:rPr>
          <w:i/>
        </w:rPr>
        <w:t>Lidová kultura. Národopisná encyklopedie Čech, Moravy a Slezska. Biografická část.</w:t>
      </w:r>
      <w:r w:rsidRPr="00406ADD">
        <w:t xml:space="preserve"> Praha: Mladá fronta.</w:t>
      </w:r>
    </w:p>
    <w:p w:rsidR="00167450" w:rsidRPr="00406ADD" w:rsidRDefault="00167450" w:rsidP="00E7344C">
      <w:pPr>
        <w:jc w:val="both"/>
      </w:pPr>
      <w:r w:rsidRPr="00406ADD">
        <w:t xml:space="preserve">Crha, B., &amp; Hala P. (2003). </w:t>
      </w:r>
      <w:r w:rsidRPr="00026BEA">
        <w:rPr>
          <w:i/>
        </w:rPr>
        <w:t>Technika klavírního doprovodu lidových písní</w:t>
      </w:r>
      <w:r w:rsidRPr="00406ADD">
        <w:t>. Brno: Masarykova univerzita v Brně.</w:t>
      </w:r>
    </w:p>
    <w:p w:rsidR="00167450" w:rsidRPr="00406ADD" w:rsidRDefault="00167450" w:rsidP="00E7344C">
      <w:pPr>
        <w:jc w:val="both"/>
      </w:pPr>
      <w:r w:rsidRPr="00406ADD">
        <w:t xml:space="preserve">Čížek, B. (2012). </w:t>
      </w:r>
      <w:r w:rsidRPr="00026BEA">
        <w:rPr>
          <w:i/>
        </w:rPr>
        <w:t>Hudební nástroje evropské hudební kultury</w:t>
      </w:r>
      <w:r w:rsidRPr="00406ADD">
        <w:t>. Praha: Aventinum.</w:t>
      </w:r>
    </w:p>
    <w:p w:rsidR="00167450" w:rsidRPr="00406ADD" w:rsidRDefault="00167450" w:rsidP="00E7344C">
      <w:pPr>
        <w:jc w:val="both"/>
      </w:pPr>
      <w:r w:rsidRPr="00406ADD">
        <w:t xml:space="preserve">Daniel, L. (2001). </w:t>
      </w:r>
      <w:r w:rsidRPr="00026BEA">
        <w:rPr>
          <w:i/>
        </w:rPr>
        <w:t>Metodika hudební výchovy.</w:t>
      </w:r>
      <w:r w:rsidRPr="00406ADD">
        <w:t xml:space="preserve"> Ostrava: Montanex.</w:t>
      </w:r>
    </w:p>
    <w:p w:rsidR="00167450" w:rsidRPr="00406ADD" w:rsidRDefault="00167450" w:rsidP="00E7344C">
      <w:pPr>
        <w:jc w:val="both"/>
      </w:pPr>
      <w:r w:rsidRPr="00406ADD">
        <w:t xml:space="preserve">Fiala, V. (2009). </w:t>
      </w:r>
      <w:r w:rsidRPr="00026BEA">
        <w:rPr>
          <w:i/>
        </w:rPr>
        <w:t>Skladatelem a aranžérem snadno a rychle</w:t>
      </w:r>
      <w:r w:rsidRPr="00406ADD">
        <w:t>. Praha: Muzikus.</w:t>
      </w:r>
    </w:p>
    <w:p w:rsidR="00167450" w:rsidRPr="00406ADD" w:rsidRDefault="00167450" w:rsidP="00E7344C">
      <w:pPr>
        <w:jc w:val="both"/>
      </w:pPr>
      <w:r w:rsidRPr="00406ADD">
        <w:t xml:space="preserve">Hodinová, R. (2007). </w:t>
      </w:r>
      <w:r w:rsidRPr="00026BEA">
        <w:rPr>
          <w:i/>
        </w:rPr>
        <w:t>S flétničkou do školy</w:t>
      </w:r>
      <w:r w:rsidRPr="00406ADD">
        <w:t>. České Budějovice: Kopp.</w:t>
      </w:r>
    </w:p>
    <w:p w:rsidR="00167450" w:rsidRPr="00406ADD" w:rsidRDefault="00167450" w:rsidP="00E7344C">
      <w:pPr>
        <w:jc w:val="both"/>
      </w:pPr>
      <w:r w:rsidRPr="00406ADD">
        <w:t xml:space="preserve">Jenčková, E. (2005). </w:t>
      </w:r>
      <w:r w:rsidRPr="00026BEA">
        <w:rPr>
          <w:i/>
        </w:rPr>
        <w:t>Hudba a pohyb ve škole</w:t>
      </w:r>
      <w:r w:rsidRPr="00406ADD">
        <w:t>. Hradec Králové: Tandem.</w:t>
      </w:r>
    </w:p>
    <w:p w:rsidR="00167450" w:rsidRPr="00406ADD" w:rsidRDefault="00167450" w:rsidP="00E7344C">
      <w:pPr>
        <w:jc w:val="both"/>
      </w:pPr>
      <w:r w:rsidRPr="00406ADD">
        <w:t xml:space="preserve">Kaplan, A., Bartuněk, D., &amp; Neuman, J. (2003). </w:t>
      </w:r>
      <w:r w:rsidRPr="00026BEA">
        <w:rPr>
          <w:i/>
        </w:rPr>
        <w:t>Skáčeme, běháme a hrajeme si na hřišti i pod střechou</w:t>
      </w:r>
      <w:r w:rsidRPr="00406ADD">
        <w:t xml:space="preserve">. Praha: Portál. </w:t>
      </w:r>
    </w:p>
    <w:p w:rsidR="00167450" w:rsidRPr="00406ADD" w:rsidRDefault="00167450" w:rsidP="00E7344C">
      <w:pPr>
        <w:jc w:val="both"/>
      </w:pPr>
      <w:r w:rsidRPr="00406ADD">
        <w:t xml:space="preserve">Knopová, B. (2005). </w:t>
      </w:r>
      <w:r w:rsidRPr="00026BEA">
        <w:rPr>
          <w:i/>
        </w:rPr>
        <w:t>Činnosti hudebně pohybové v systému hudebního vzdělávání na ZŠ a SŠ</w:t>
      </w:r>
      <w:r w:rsidRPr="00406ADD">
        <w:t>. Brno: Ondrášková Karla.</w:t>
      </w:r>
    </w:p>
    <w:p w:rsidR="00167450" w:rsidRPr="00406ADD" w:rsidRDefault="00167450" w:rsidP="00E7344C">
      <w:pPr>
        <w:jc w:val="both"/>
      </w:pPr>
      <w:r w:rsidRPr="00406ADD">
        <w:t xml:space="preserve">Koutníková, K. (2003). </w:t>
      </w:r>
      <w:r w:rsidRPr="00026BEA">
        <w:rPr>
          <w:i/>
        </w:rPr>
        <w:t>Hrajeme na zobcovou flétnu: metodika výuky dětí hry na zobcovou flétnu bez not</w:t>
      </w:r>
      <w:r w:rsidRPr="00406ADD">
        <w:t>.  Praha: Portál.</w:t>
      </w:r>
    </w:p>
    <w:p w:rsidR="00167450" w:rsidRPr="00406ADD" w:rsidRDefault="00167450" w:rsidP="00E7344C">
      <w:pPr>
        <w:jc w:val="both"/>
      </w:pPr>
      <w:r w:rsidRPr="00406ADD">
        <w:t xml:space="preserve">Kučerová, J. (2008). </w:t>
      </w:r>
      <w:r w:rsidRPr="00026BEA">
        <w:rPr>
          <w:i/>
        </w:rPr>
        <w:t>Lidová píseň v Čechách, na Moravě a ve Slezsku. I.</w:t>
      </w:r>
      <w:r w:rsidR="00550A9E">
        <w:t xml:space="preserve"> </w:t>
      </w:r>
      <w:r w:rsidRPr="00406ADD">
        <w:t>Brno: Masarykova univerzita, Pedagogická fakulta.</w:t>
      </w:r>
    </w:p>
    <w:p w:rsidR="00167450" w:rsidRPr="00406ADD" w:rsidRDefault="00167450" w:rsidP="00E7344C">
      <w:pPr>
        <w:jc w:val="both"/>
      </w:pPr>
      <w:r w:rsidRPr="00406ADD">
        <w:t xml:space="preserve">Kučerová, J. (2008). </w:t>
      </w:r>
      <w:r w:rsidRPr="00026BEA">
        <w:rPr>
          <w:i/>
        </w:rPr>
        <w:t>Lidová píseň v Čechách, na Moravě a ve Slezsku. II</w:t>
      </w:r>
      <w:r w:rsidRPr="00406ADD">
        <w:t>.</w:t>
      </w:r>
      <w:r w:rsidR="00550A9E">
        <w:t xml:space="preserve"> </w:t>
      </w:r>
      <w:r w:rsidRPr="00406ADD">
        <w:t>Brno: Masarykova univerzita, Pedagogická fakulta.</w:t>
      </w:r>
    </w:p>
    <w:p w:rsidR="00167450" w:rsidRPr="00406ADD" w:rsidRDefault="00167450" w:rsidP="00E7344C">
      <w:pPr>
        <w:jc w:val="both"/>
      </w:pPr>
      <w:r w:rsidRPr="00406ADD">
        <w:t xml:space="preserve">Kulhánková, E. (2013). </w:t>
      </w:r>
      <w:r w:rsidRPr="00026BEA">
        <w:rPr>
          <w:i/>
        </w:rPr>
        <w:t>Taneční hry s písničkami.</w:t>
      </w:r>
      <w:r w:rsidRPr="00406ADD">
        <w:t xml:space="preserve"> Praha: Portál.</w:t>
      </w:r>
    </w:p>
    <w:p w:rsidR="00167450" w:rsidRPr="00406ADD" w:rsidRDefault="00167450" w:rsidP="00E7344C">
      <w:pPr>
        <w:jc w:val="both"/>
      </w:pPr>
      <w:r w:rsidRPr="00406ADD">
        <w:t xml:space="preserve">Kysilková, J. (2008). </w:t>
      </w:r>
      <w:r w:rsidRPr="00026BEA">
        <w:rPr>
          <w:i/>
        </w:rPr>
        <w:t>Notičky pro všechny prstíčky: jednoduché písničky pro zobcovou flétnu: instrumentální doprovody na CD</w:t>
      </w:r>
      <w:r w:rsidRPr="00406ADD">
        <w:t>. Brno: Lynx.</w:t>
      </w:r>
    </w:p>
    <w:p w:rsidR="00167450" w:rsidRPr="00406ADD" w:rsidRDefault="00167450" w:rsidP="00E7344C">
      <w:pPr>
        <w:jc w:val="both"/>
      </w:pPr>
      <w:r w:rsidRPr="00406ADD">
        <w:t xml:space="preserve">Navrátil, M. (2013). </w:t>
      </w:r>
      <w:r w:rsidRPr="00026BEA">
        <w:rPr>
          <w:i/>
        </w:rPr>
        <w:t>Dějiny hudby - přehled evropských dějin hudby</w:t>
      </w:r>
      <w:r w:rsidRPr="00406ADD">
        <w:t>. Praha: Montanex.</w:t>
      </w:r>
    </w:p>
    <w:p w:rsidR="00167450" w:rsidRPr="00406ADD" w:rsidRDefault="00167450" w:rsidP="00E7344C">
      <w:pPr>
        <w:jc w:val="both"/>
      </w:pPr>
      <w:r w:rsidRPr="00406ADD">
        <w:t xml:space="preserve">Payneová, H. (2011). </w:t>
      </w:r>
      <w:r w:rsidRPr="00026BEA">
        <w:rPr>
          <w:i/>
        </w:rPr>
        <w:t>Kreativní pohyb a tanec ve výchově, sociální práci a klinické praxi</w:t>
      </w:r>
      <w:r w:rsidRPr="00406ADD">
        <w:t>. Praha: Portál.</w:t>
      </w:r>
    </w:p>
    <w:p w:rsidR="00167450" w:rsidRPr="00406ADD" w:rsidRDefault="00167450" w:rsidP="00E7344C">
      <w:pPr>
        <w:jc w:val="both"/>
      </w:pPr>
      <w:r w:rsidRPr="00406ADD">
        <w:t xml:space="preserve">Pecháček, S., &amp; Váňová, H. (2006). </w:t>
      </w:r>
      <w:r w:rsidRPr="00026BEA">
        <w:rPr>
          <w:i/>
        </w:rPr>
        <w:t>Praktické úkoly z didaktiky hudební výchovy pro 1. stupeň ZŠ</w:t>
      </w:r>
      <w:r w:rsidRPr="00406ADD">
        <w:t>. Praha: Karolinum.</w:t>
      </w:r>
    </w:p>
    <w:p w:rsidR="00167450" w:rsidRPr="00406ADD" w:rsidRDefault="00167450" w:rsidP="00E7344C">
      <w:pPr>
        <w:jc w:val="both"/>
      </w:pPr>
      <w:r w:rsidRPr="00406ADD">
        <w:t xml:space="preserve">Režný, P. (2008). </w:t>
      </w:r>
      <w:r w:rsidRPr="00026BEA">
        <w:rPr>
          <w:i/>
        </w:rPr>
        <w:t>Elementární hudební teorie</w:t>
      </w:r>
      <w:r w:rsidRPr="00406ADD">
        <w:t>. Olomouc: UPOL.</w:t>
      </w:r>
    </w:p>
    <w:p w:rsidR="00167450" w:rsidRPr="00406ADD" w:rsidRDefault="00167450" w:rsidP="00E7344C">
      <w:pPr>
        <w:jc w:val="both"/>
      </w:pPr>
      <w:r w:rsidRPr="00406ADD">
        <w:t xml:space="preserve">Sedlák F., &amp; Váňová, M. (2013). </w:t>
      </w:r>
      <w:r w:rsidRPr="00026BEA">
        <w:rPr>
          <w:i/>
        </w:rPr>
        <w:t>Hudební psychologie pro učitele</w:t>
      </w:r>
      <w:r w:rsidRPr="00406ADD">
        <w:t>. Praha: Karolinum.</w:t>
      </w:r>
    </w:p>
    <w:p w:rsidR="00167450" w:rsidRPr="00406ADD" w:rsidRDefault="00167450" w:rsidP="00E7344C">
      <w:pPr>
        <w:jc w:val="both"/>
      </w:pPr>
      <w:r w:rsidRPr="00406ADD">
        <w:t xml:space="preserve">Sirovátka, O. (2002). </w:t>
      </w:r>
      <w:r w:rsidRPr="00026BEA">
        <w:rPr>
          <w:i/>
        </w:rPr>
        <w:t>Folkloristické studie</w:t>
      </w:r>
      <w:r w:rsidRPr="00406ADD">
        <w:t xml:space="preserve">. Brno: Etnologický ústav Akademie věd České republiky. </w:t>
      </w:r>
    </w:p>
    <w:p w:rsidR="00167450" w:rsidRPr="00406ADD" w:rsidRDefault="00167450" w:rsidP="00E7344C">
      <w:pPr>
        <w:jc w:val="both"/>
      </w:pPr>
      <w:r w:rsidRPr="00406ADD">
        <w:t xml:space="preserve">Soušková D. (2012). </w:t>
      </w:r>
      <w:r w:rsidRPr="00026BEA">
        <w:rPr>
          <w:i/>
        </w:rPr>
        <w:t>Základy hudební teorie a akustiky</w:t>
      </w:r>
      <w:r w:rsidRPr="00406ADD">
        <w:t>. Hradec Králové: Gaudeamus.</w:t>
      </w:r>
    </w:p>
    <w:p w:rsidR="00167450" w:rsidRPr="00406ADD" w:rsidRDefault="00167450" w:rsidP="00E7344C">
      <w:pPr>
        <w:jc w:val="both"/>
      </w:pPr>
      <w:r w:rsidRPr="00406ADD">
        <w:t xml:space="preserve">Šimanovský, Z. (2011). </w:t>
      </w:r>
      <w:r w:rsidRPr="00026BEA">
        <w:rPr>
          <w:i/>
        </w:rPr>
        <w:t>Hry s hudbou pro děti a mládež.</w:t>
      </w:r>
      <w:r w:rsidRPr="00406ADD">
        <w:t xml:space="preserve"> Praha: Portál.</w:t>
      </w:r>
    </w:p>
    <w:p w:rsidR="00167450" w:rsidRPr="00406ADD" w:rsidRDefault="00167450" w:rsidP="00E7344C">
      <w:pPr>
        <w:jc w:val="both"/>
      </w:pPr>
      <w:r w:rsidRPr="00406ADD">
        <w:t xml:space="preserve">Šimanovský, Z., &amp; Tichá, A. (1999). </w:t>
      </w:r>
      <w:r w:rsidRPr="00026BEA">
        <w:rPr>
          <w:i/>
        </w:rPr>
        <w:t>Lidové písničky a hry s nimi</w:t>
      </w:r>
      <w:r w:rsidRPr="00406ADD">
        <w:t>. Praha: Portál.</w:t>
      </w:r>
    </w:p>
    <w:p w:rsidR="00167450" w:rsidRPr="00406ADD" w:rsidRDefault="00167450" w:rsidP="00E7344C">
      <w:pPr>
        <w:jc w:val="both"/>
      </w:pPr>
      <w:r w:rsidRPr="00406ADD">
        <w:t xml:space="preserve">Šimanovský, Z., Tichá, A., &amp; Burešová, V. (2000). </w:t>
      </w:r>
      <w:r w:rsidRPr="00026BEA">
        <w:rPr>
          <w:i/>
        </w:rPr>
        <w:t>Písničky a jejich dramatizace: zpěvník pro děti předškolního a školního věku.</w:t>
      </w:r>
      <w:r w:rsidRPr="00406ADD">
        <w:t xml:space="preserve"> Praha: Portál.</w:t>
      </w:r>
    </w:p>
    <w:p w:rsidR="00167450" w:rsidRPr="00406ADD" w:rsidRDefault="00167450" w:rsidP="00E7344C">
      <w:pPr>
        <w:jc w:val="both"/>
      </w:pPr>
      <w:r w:rsidRPr="00406ADD">
        <w:t xml:space="preserve">Tichá, A. (2005). </w:t>
      </w:r>
      <w:r w:rsidRPr="00026BEA">
        <w:rPr>
          <w:i/>
        </w:rPr>
        <w:t>Učíme děti zpívat</w:t>
      </w:r>
      <w:r w:rsidRPr="00406ADD">
        <w:t>. Praha: Portál.</w:t>
      </w:r>
    </w:p>
    <w:p w:rsidR="00167450" w:rsidRPr="00406ADD" w:rsidRDefault="00167450" w:rsidP="00E7344C">
      <w:pPr>
        <w:jc w:val="both"/>
      </w:pPr>
      <w:r w:rsidRPr="00406ADD">
        <w:t xml:space="preserve">Tichý, V. (2011). </w:t>
      </w:r>
      <w:r w:rsidRPr="00026BEA">
        <w:rPr>
          <w:i/>
        </w:rPr>
        <w:t>Harmonicky myslet a slyšet</w:t>
      </w:r>
      <w:r w:rsidRPr="00406ADD">
        <w:t>. Praha:AMU.</w:t>
      </w:r>
    </w:p>
    <w:p w:rsidR="00167450" w:rsidRPr="00406ADD" w:rsidRDefault="00167450" w:rsidP="00E7344C">
      <w:pPr>
        <w:jc w:val="both"/>
      </w:pPr>
    </w:p>
    <w:p w:rsidR="00937A1E" w:rsidRDefault="00937A1E" w:rsidP="00E7344C">
      <w:pPr>
        <w:rPr>
          <w:b/>
        </w:rPr>
      </w:pPr>
    </w:p>
    <w:p w:rsidR="00167450" w:rsidRPr="00406ADD" w:rsidRDefault="00167450" w:rsidP="00E7344C">
      <w:pPr>
        <w:jc w:val="both"/>
        <w:rPr>
          <w:b/>
        </w:rPr>
      </w:pPr>
      <w:r w:rsidRPr="00406ADD">
        <w:rPr>
          <w:b/>
        </w:rPr>
        <w:t>TĚLESNÁ VÝCHOVA</w:t>
      </w:r>
    </w:p>
    <w:p w:rsidR="00167450" w:rsidRPr="00406ADD" w:rsidRDefault="00167450" w:rsidP="00E7344C">
      <w:pPr>
        <w:jc w:val="both"/>
      </w:pPr>
    </w:p>
    <w:p w:rsidR="00167450" w:rsidRPr="00406ADD" w:rsidRDefault="00167450" w:rsidP="00E7344C">
      <w:pPr>
        <w:jc w:val="both"/>
      </w:pPr>
      <w:r w:rsidRPr="00406ADD">
        <w:t>Okruhy témat</w:t>
      </w:r>
    </w:p>
    <w:p w:rsidR="00167450" w:rsidRPr="00406ADD" w:rsidRDefault="00167450" w:rsidP="00E7344C">
      <w:pPr>
        <w:jc w:val="both"/>
      </w:pPr>
    </w:p>
    <w:p w:rsidR="00167450" w:rsidRPr="00406ADD" w:rsidRDefault="00167450" w:rsidP="00495F5C">
      <w:pPr>
        <w:pStyle w:val="Odstavecseseznamem"/>
        <w:numPr>
          <w:ilvl w:val="0"/>
          <w:numId w:val="22"/>
        </w:numPr>
        <w:ind w:left="284" w:hanging="284"/>
        <w:jc w:val="both"/>
      </w:pPr>
      <w:r w:rsidRPr="00406ADD">
        <w:t>Tělesná kultura. Současné pojetí tělesné kultury, základní pojmy, druhy tělocvičné aktivity.</w:t>
      </w:r>
    </w:p>
    <w:p w:rsidR="00167450" w:rsidRPr="00406ADD" w:rsidRDefault="00167450" w:rsidP="00495F5C">
      <w:pPr>
        <w:pStyle w:val="Odstavecseseznamem"/>
        <w:numPr>
          <w:ilvl w:val="0"/>
          <w:numId w:val="22"/>
        </w:numPr>
        <w:ind w:left="284" w:hanging="284"/>
        <w:jc w:val="both"/>
      </w:pPr>
      <w:r w:rsidRPr="00406ADD">
        <w:t>Tělesná výchova v Rámcovém vzdělávacím programu pro základní vzdělávání.</w:t>
      </w:r>
    </w:p>
    <w:p w:rsidR="00167450" w:rsidRPr="00406ADD" w:rsidRDefault="00167450" w:rsidP="00495F5C">
      <w:pPr>
        <w:pStyle w:val="Odstavecseseznamem"/>
        <w:numPr>
          <w:ilvl w:val="0"/>
          <w:numId w:val="22"/>
        </w:numPr>
        <w:ind w:left="284" w:hanging="284"/>
        <w:jc w:val="both"/>
      </w:pPr>
      <w:r w:rsidRPr="00406ADD">
        <w:t>Proces vzdělávání a výchovy ve školní tělesné výchově; cíle, obsah, metody. Plánování a hodnocení.</w:t>
      </w:r>
    </w:p>
    <w:p w:rsidR="00167450" w:rsidRPr="00406ADD" w:rsidRDefault="00167450" w:rsidP="00495F5C">
      <w:pPr>
        <w:pStyle w:val="Odstavecseseznamem"/>
        <w:numPr>
          <w:ilvl w:val="0"/>
          <w:numId w:val="22"/>
        </w:numPr>
        <w:ind w:left="284" w:hanging="284"/>
        <w:jc w:val="both"/>
      </w:pPr>
      <w:r w:rsidRPr="00406ADD">
        <w:t>Učitel tělesné výchovy, osobnostní specifika, role v interakci učitel - žák ve školní tělesné výchově.</w:t>
      </w:r>
    </w:p>
    <w:p w:rsidR="00167450" w:rsidRPr="00406ADD" w:rsidRDefault="00167450" w:rsidP="00495F5C">
      <w:pPr>
        <w:pStyle w:val="Odstavecseseznamem"/>
        <w:numPr>
          <w:ilvl w:val="0"/>
          <w:numId w:val="22"/>
        </w:numPr>
        <w:ind w:left="284" w:hanging="284"/>
        <w:jc w:val="both"/>
      </w:pPr>
      <w:r w:rsidRPr="00406ADD">
        <w:t>Vyučovací a výchovné činnosti učitele tělesné výchovy.</w:t>
      </w:r>
    </w:p>
    <w:p w:rsidR="00167450" w:rsidRPr="00406ADD" w:rsidRDefault="00167450" w:rsidP="00495F5C">
      <w:pPr>
        <w:pStyle w:val="Odstavecseseznamem"/>
        <w:numPr>
          <w:ilvl w:val="0"/>
          <w:numId w:val="22"/>
        </w:numPr>
        <w:ind w:left="284" w:hanging="284"/>
        <w:jc w:val="both"/>
      </w:pPr>
      <w:r w:rsidRPr="00406ADD">
        <w:t>Žák ve výchovně vzdělávacím procesu tělesné výchovy.</w:t>
      </w:r>
    </w:p>
    <w:p w:rsidR="00167450" w:rsidRPr="00406ADD" w:rsidRDefault="00167450" w:rsidP="00495F5C">
      <w:pPr>
        <w:pStyle w:val="Odstavecseseznamem"/>
        <w:numPr>
          <w:ilvl w:val="0"/>
          <w:numId w:val="22"/>
        </w:numPr>
        <w:ind w:left="284" w:hanging="284"/>
        <w:jc w:val="both"/>
      </w:pPr>
      <w:r w:rsidRPr="00406ADD">
        <w:t>Tělesná zdatnost ve školním pojetí. Výkonnostní a prožitková složka školní tělesné výchovy.</w:t>
      </w:r>
    </w:p>
    <w:p w:rsidR="00167450" w:rsidRPr="00406ADD" w:rsidRDefault="00167450" w:rsidP="00495F5C">
      <w:pPr>
        <w:pStyle w:val="Odstavecseseznamem"/>
        <w:numPr>
          <w:ilvl w:val="0"/>
          <w:numId w:val="22"/>
        </w:numPr>
        <w:ind w:left="284" w:hanging="284"/>
        <w:jc w:val="both"/>
      </w:pPr>
      <w:r w:rsidRPr="00406ADD">
        <w:t>Motorické učení.</w:t>
      </w:r>
    </w:p>
    <w:p w:rsidR="00167450" w:rsidRPr="00406ADD" w:rsidRDefault="00167450" w:rsidP="00495F5C">
      <w:pPr>
        <w:pStyle w:val="Odstavecseseznamem"/>
        <w:numPr>
          <w:ilvl w:val="0"/>
          <w:numId w:val="22"/>
        </w:numPr>
        <w:ind w:left="284" w:hanging="284"/>
        <w:jc w:val="both"/>
      </w:pPr>
      <w:r w:rsidRPr="00406ADD">
        <w:t>Organizační formy vzdělávání a výchovy ve školní tělesné výchově.</w:t>
      </w:r>
    </w:p>
    <w:p w:rsidR="00167450" w:rsidRPr="00406ADD" w:rsidRDefault="00167450" w:rsidP="00495F5C">
      <w:pPr>
        <w:pStyle w:val="Odstavecseseznamem"/>
        <w:numPr>
          <w:ilvl w:val="0"/>
          <w:numId w:val="22"/>
        </w:numPr>
        <w:ind w:left="284" w:hanging="284"/>
        <w:jc w:val="both"/>
      </w:pPr>
      <w:r w:rsidRPr="00406ADD">
        <w:t>Pohybový režim dětí mladšího školního věku.</w:t>
      </w:r>
    </w:p>
    <w:p w:rsidR="00167450" w:rsidRPr="00406ADD" w:rsidRDefault="00167450" w:rsidP="00E7344C">
      <w:pPr>
        <w:jc w:val="both"/>
      </w:pPr>
    </w:p>
    <w:p w:rsidR="005D4E35" w:rsidRDefault="005D4E35">
      <w:pPr>
        <w:rPr>
          <w:b/>
        </w:rPr>
      </w:pPr>
      <w:r>
        <w:rPr>
          <w:b/>
        </w:rPr>
        <w:br w:type="page"/>
      </w: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E7344C">
      <w:pPr>
        <w:jc w:val="both"/>
      </w:pPr>
      <w:r w:rsidRPr="00406ADD">
        <w:t xml:space="preserve">Adamírová, J. (2003). </w:t>
      </w:r>
      <w:r w:rsidRPr="00026BEA">
        <w:rPr>
          <w:i/>
        </w:rPr>
        <w:t>Hravá a zábavná výchova pohybem: základy psychomotoriky</w:t>
      </w:r>
      <w:r w:rsidRPr="00406ADD">
        <w:t>. Praha: Česká asociace Sport pro všechny</w:t>
      </w:r>
    </w:p>
    <w:p w:rsidR="00167450" w:rsidRPr="00406ADD" w:rsidRDefault="00167450" w:rsidP="00E7344C">
      <w:pPr>
        <w:jc w:val="both"/>
      </w:pPr>
      <w:r w:rsidRPr="00406ADD">
        <w:t xml:space="preserve">Appelt, K., Horáková, D., &amp; Novotný, L. (1989). </w:t>
      </w:r>
      <w:r w:rsidRPr="00026BEA">
        <w:rPr>
          <w:i/>
        </w:rPr>
        <w:t>Názvosloví pro cvičitele</w:t>
      </w:r>
      <w:r w:rsidRPr="00406ADD">
        <w:t xml:space="preserve">. Praha: Olympia. </w:t>
      </w:r>
    </w:p>
    <w:p w:rsidR="00167450" w:rsidRPr="00406ADD" w:rsidRDefault="00167450" w:rsidP="00E7344C">
      <w:pPr>
        <w:jc w:val="both"/>
      </w:pPr>
      <w:r w:rsidRPr="00406ADD">
        <w:t xml:space="preserve">Blahutková, M. (2003). </w:t>
      </w:r>
      <w:r w:rsidRPr="00026BEA">
        <w:rPr>
          <w:i/>
        </w:rPr>
        <w:t>Psychomotorika</w:t>
      </w:r>
      <w:r w:rsidRPr="00406ADD">
        <w:t>. Brno: Masarykova univerzita.</w:t>
      </w:r>
    </w:p>
    <w:p w:rsidR="00167450" w:rsidRPr="00406ADD" w:rsidRDefault="00167450" w:rsidP="00E7344C">
      <w:pPr>
        <w:jc w:val="both"/>
      </w:pPr>
      <w:r w:rsidRPr="00406ADD">
        <w:t xml:space="preserve">Havlíčková, l., Bartůňková, Vlíčková, L., Bartůňková, S., Dlouhá, R., Melichna, J., Šrámek, P., &amp; Vránová, J. (2006). </w:t>
      </w:r>
      <w:r w:rsidRPr="00026BEA">
        <w:rPr>
          <w:i/>
        </w:rPr>
        <w:t>Fyziologie tělesné zátěže I.: Obecná část</w:t>
      </w:r>
      <w:r w:rsidRPr="00406ADD">
        <w:t>. Praha: Karolinum.</w:t>
      </w:r>
    </w:p>
    <w:p w:rsidR="00167450" w:rsidRPr="00406ADD" w:rsidRDefault="00167450" w:rsidP="00E7344C">
      <w:pPr>
        <w:jc w:val="both"/>
      </w:pPr>
      <w:r w:rsidRPr="00406ADD">
        <w:t>Jabůrková, V., &amp;</w:t>
      </w:r>
      <w:r w:rsidR="00060C50">
        <w:t xml:space="preserve"> </w:t>
      </w:r>
      <w:r w:rsidRPr="00406ADD">
        <w:t xml:space="preserve">Vlčková, V. (2005). </w:t>
      </w:r>
      <w:r w:rsidRPr="00026BEA">
        <w:rPr>
          <w:i/>
        </w:rPr>
        <w:t>Pedagogický pracovník mezi paragrafy</w:t>
      </w:r>
      <w:r w:rsidRPr="00406ADD">
        <w:t>. Olomouc: Hanex.</w:t>
      </w:r>
    </w:p>
    <w:p w:rsidR="00167450" w:rsidRPr="00406ADD" w:rsidRDefault="00167450" w:rsidP="00E7344C">
      <w:pPr>
        <w:jc w:val="both"/>
      </w:pPr>
      <w:r w:rsidRPr="00406ADD">
        <w:t xml:space="preserve">Jančík, J., Závodná, E., &amp; Novotná, M. (2007). </w:t>
      </w:r>
      <w:r w:rsidRPr="00026BEA">
        <w:rPr>
          <w:i/>
        </w:rPr>
        <w:t>Fyziologie tělesné zátěže [online</w:t>
      </w:r>
      <w:r w:rsidRPr="00406ADD">
        <w:t>]. Brno: Masarykova univerzita.</w:t>
      </w:r>
    </w:p>
    <w:p w:rsidR="00167450" w:rsidRPr="00406ADD" w:rsidRDefault="00167450" w:rsidP="00E7344C">
      <w:pPr>
        <w:jc w:val="both"/>
      </w:pPr>
      <w:r w:rsidRPr="00406ADD">
        <w:t>Kolář, Z., &amp;</w:t>
      </w:r>
      <w:r w:rsidR="00060C50">
        <w:t xml:space="preserve"> </w:t>
      </w:r>
      <w:r w:rsidRPr="00406ADD">
        <w:t xml:space="preserve">Šikulová, R.. (2005). </w:t>
      </w:r>
      <w:r w:rsidRPr="00026BEA">
        <w:rPr>
          <w:i/>
        </w:rPr>
        <w:t>Hodnocení žáků: formy hodnocení, učitel a žák, sebehodnocení, praktické ukázky.</w:t>
      </w:r>
      <w:r w:rsidRPr="00406ADD">
        <w:t xml:space="preserve"> Praha: Grada.</w:t>
      </w:r>
    </w:p>
    <w:p w:rsidR="00167450" w:rsidRPr="00406ADD" w:rsidRDefault="00167450" w:rsidP="00E7344C">
      <w:pPr>
        <w:jc w:val="both"/>
      </w:pPr>
      <w:r w:rsidRPr="00406ADD">
        <w:t xml:space="preserve">Kössl, J., Štumbauer, J., &amp; Waic, M. (2006). </w:t>
      </w:r>
      <w:r w:rsidRPr="00026BEA">
        <w:rPr>
          <w:i/>
        </w:rPr>
        <w:t>Vybrané kapitoly z dějin tělesné kultury</w:t>
      </w:r>
      <w:r w:rsidRPr="00406ADD">
        <w:t>. Praha: Karolinum.</w:t>
      </w:r>
    </w:p>
    <w:p w:rsidR="00167450" w:rsidRPr="00406ADD" w:rsidRDefault="00167450" w:rsidP="00E7344C">
      <w:pPr>
        <w:jc w:val="both"/>
      </w:pPr>
      <w:r w:rsidRPr="00406ADD">
        <w:t xml:space="preserve">Macáková, M. (2001). </w:t>
      </w:r>
      <w:r w:rsidRPr="00026BEA">
        <w:rPr>
          <w:i/>
        </w:rPr>
        <w:t>Aerobik: moderní formy aerobiku, výživa a cviky pro dobrou kondici, soutěže v aerobiku</w:t>
      </w:r>
      <w:r w:rsidRPr="00406ADD">
        <w:t>. Praha: Grada.</w:t>
      </w:r>
    </w:p>
    <w:p w:rsidR="00167450" w:rsidRPr="00406ADD" w:rsidRDefault="00167450" w:rsidP="00E7344C">
      <w:pPr>
        <w:jc w:val="both"/>
      </w:pPr>
      <w:r w:rsidRPr="00406ADD">
        <w:t xml:space="preserve">Máček, M., &amp; Máčková, J. (1997). </w:t>
      </w:r>
      <w:r w:rsidRPr="00026BEA">
        <w:rPr>
          <w:i/>
        </w:rPr>
        <w:t>Fyziologie tělesných cvičení</w:t>
      </w:r>
      <w:r w:rsidRPr="00406ADD">
        <w:t>. Brno: Masarykova univerzita, Fakulta sportovních studií.</w:t>
      </w:r>
    </w:p>
    <w:p w:rsidR="00167450" w:rsidRPr="00406ADD" w:rsidRDefault="00167450" w:rsidP="00E7344C">
      <w:pPr>
        <w:jc w:val="both"/>
      </w:pPr>
      <w:r w:rsidRPr="00406ADD">
        <w:t xml:space="preserve">Mazal, F. (2007). </w:t>
      </w:r>
      <w:r w:rsidRPr="00026BEA">
        <w:rPr>
          <w:i/>
        </w:rPr>
        <w:t>Hry a hraní pohledem ŠVP</w:t>
      </w:r>
      <w:r w:rsidRPr="00406ADD">
        <w:t>. Olomouc: Hanex.</w:t>
      </w:r>
    </w:p>
    <w:p w:rsidR="00167450" w:rsidRPr="00406ADD" w:rsidRDefault="00167450" w:rsidP="00E7344C">
      <w:pPr>
        <w:jc w:val="both"/>
      </w:pPr>
      <w:r w:rsidRPr="00406ADD">
        <w:t xml:space="preserve">Mužík, V., &amp; Krejčí, M. (1997). </w:t>
      </w:r>
      <w:r w:rsidRPr="00026BEA">
        <w:rPr>
          <w:i/>
        </w:rPr>
        <w:t>Tělesná výchova a zdraví: zdravotně orientované pojetí tělesné výchovy pro 1. stupeň ZŠ.</w:t>
      </w:r>
      <w:r w:rsidRPr="00406ADD">
        <w:t xml:space="preserve"> Olomouc: Hanex. </w:t>
      </w:r>
    </w:p>
    <w:p w:rsidR="00167450" w:rsidRPr="00406ADD" w:rsidRDefault="00167450" w:rsidP="00E7344C">
      <w:pPr>
        <w:jc w:val="both"/>
      </w:pPr>
      <w:r w:rsidRPr="00406ADD">
        <w:t xml:space="preserve">Nováček, V., Mužík, V., &amp; Kopřivová, J. (2001). </w:t>
      </w:r>
      <w:r w:rsidRPr="00026BEA">
        <w:rPr>
          <w:i/>
        </w:rPr>
        <w:t>Vybrané kapitoly z teorie a didaktiky tělesné výchovy</w:t>
      </w:r>
      <w:r w:rsidRPr="00406ADD">
        <w:t>. Brno: Masarykova univerzita v Brně.</w:t>
      </w:r>
    </w:p>
    <w:p w:rsidR="00167450" w:rsidRDefault="00167450" w:rsidP="00E7344C">
      <w:pPr>
        <w:jc w:val="both"/>
      </w:pPr>
      <w:r w:rsidRPr="00406ADD">
        <w:t>Novotný, J., Sebera, M., Hrazdira, L., Novotná, M., &amp;</w:t>
      </w:r>
      <w:r w:rsidR="00E01EAF">
        <w:t xml:space="preserve"> </w:t>
      </w:r>
      <w:r w:rsidRPr="00406ADD">
        <w:t xml:space="preserve">Chaloupecká, A. (2006). </w:t>
      </w:r>
      <w:r w:rsidRPr="00026BEA">
        <w:rPr>
          <w:i/>
        </w:rPr>
        <w:t>Kapitoly sportovní medicíny [online]</w:t>
      </w:r>
      <w:r w:rsidRPr="00406ADD">
        <w:t>. Brno: Masarykova univerzita.</w:t>
      </w:r>
    </w:p>
    <w:p w:rsidR="00627D1F" w:rsidRPr="00406ADD" w:rsidRDefault="00627D1F" w:rsidP="00E7344C">
      <w:pPr>
        <w:jc w:val="both"/>
      </w:pPr>
      <w:r w:rsidRPr="00627D1F">
        <w:t xml:space="preserve">Pacholík, V., Nedělová, M., &amp; Šmatelková, N. (2016). </w:t>
      </w:r>
      <w:r w:rsidRPr="00627D1F">
        <w:rPr>
          <w:i/>
        </w:rPr>
        <w:t>Rozvíjení sociálních dovedností dětí prostřednictvím pohybových her.</w:t>
      </w:r>
      <w:r w:rsidRPr="00627D1F">
        <w:t xml:space="preserve"> Zlín: Univerzita Tomáše Bati ve Zlíně, Fakulta humanitních studií.</w:t>
      </w:r>
    </w:p>
    <w:p w:rsidR="00167450" w:rsidRPr="00406ADD" w:rsidRDefault="00167450" w:rsidP="00E7344C">
      <w:pPr>
        <w:jc w:val="both"/>
      </w:pPr>
      <w:r w:rsidRPr="00406ADD">
        <w:t xml:space="preserve">Petillon, H. (2013). </w:t>
      </w:r>
      <w:r w:rsidRPr="00026BEA">
        <w:rPr>
          <w:i/>
        </w:rPr>
        <w:t>1000 her pro školy, kroužky a volný čas</w:t>
      </w:r>
      <w:r w:rsidRPr="00406ADD">
        <w:t>. Brno: Edika.</w:t>
      </w:r>
    </w:p>
    <w:p w:rsidR="00167450" w:rsidRPr="00406ADD" w:rsidRDefault="00167450" w:rsidP="00E7344C">
      <w:pPr>
        <w:jc w:val="both"/>
      </w:pPr>
      <w:r w:rsidRPr="00406ADD">
        <w:t xml:space="preserve">Sigmund, E. (2007). </w:t>
      </w:r>
      <w:r w:rsidRPr="00026BEA">
        <w:rPr>
          <w:i/>
        </w:rPr>
        <w:t>Pohybová aktivita dětí a jejich integrace prostřednictvím 60 pohybových her</w:t>
      </w:r>
      <w:r w:rsidRPr="00406ADD">
        <w:t>. Olomouc: Hanex.</w:t>
      </w:r>
    </w:p>
    <w:p w:rsidR="00167450" w:rsidRPr="00406ADD" w:rsidRDefault="00167450" w:rsidP="00E7344C">
      <w:pPr>
        <w:jc w:val="both"/>
      </w:pPr>
      <w:r w:rsidRPr="00406ADD">
        <w:t xml:space="preserve">Slepička, P, Hošek, V., &amp; Hátlová, B. (2009). </w:t>
      </w:r>
      <w:r w:rsidRPr="00026BEA">
        <w:rPr>
          <w:i/>
        </w:rPr>
        <w:t>Psychologie sportu.</w:t>
      </w:r>
      <w:r w:rsidRPr="00406ADD">
        <w:t xml:space="preserve"> Praha: Karolinum.</w:t>
      </w:r>
    </w:p>
    <w:p w:rsidR="00167450" w:rsidRPr="00406ADD" w:rsidRDefault="00167450" w:rsidP="00E7344C">
      <w:pPr>
        <w:jc w:val="both"/>
      </w:pPr>
      <w:r w:rsidRPr="00406ADD">
        <w:t xml:space="preserve">Svatoň, V. (1992). </w:t>
      </w:r>
      <w:r w:rsidRPr="00026BEA">
        <w:rPr>
          <w:i/>
        </w:rPr>
        <w:t>Gymnastika metodicky a hrou.</w:t>
      </w:r>
      <w:r w:rsidRPr="00406ADD">
        <w:t xml:space="preserve"> Olomouc: Hanex.</w:t>
      </w:r>
    </w:p>
    <w:p w:rsidR="00167450" w:rsidRPr="00406ADD" w:rsidRDefault="00167450" w:rsidP="00E7344C">
      <w:pPr>
        <w:jc w:val="both"/>
      </w:pPr>
      <w:r w:rsidRPr="00406ADD">
        <w:t xml:space="preserve">Svobodová, L. (2014). </w:t>
      </w:r>
      <w:r w:rsidRPr="00627D1F">
        <w:rPr>
          <w:i/>
        </w:rPr>
        <w:t>Didaktika gymnastiky a tanců</w:t>
      </w:r>
      <w:r w:rsidR="00627D1F" w:rsidRPr="00627D1F">
        <w:t xml:space="preserve">. </w:t>
      </w:r>
      <w:r w:rsidRPr="00627D1F">
        <w:t>[online</w:t>
      </w:r>
      <w:r w:rsidRPr="00406ADD">
        <w:t>]. Brno: Masarykova univerzita.</w:t>
      </w:r>
      <w:r w:rsidR="00627D1F">
        <w:t xml:space="preserve"> </w:t>
      </w:r>
      <w:r w:rsidRPr="00406ADD">
        <w:t>Dostupné z http://www.fsps.muni.cz/impact/didaktika - gymnastiky - a - tance/didaktika - gymnastiky - a - tancu//</w:t>
      </w:r>
    </w:p>
    <w:p w:rsidR="00167450" w:rsidRPr="00406ADD" w:rsidRDefault="00167450" w:rsidP="00E7344C">
      <w:pPr>
        <w:jc w:val="both"/>
      </w:pPr>
      <w:r w:rsidRPr="00406ADD">
        <w:t xml:space="preserve">Svobodová, L. (2014). </w:t>
      </w:r>
      <w:r w:rsidRPr="00627D1F">
        <w:rPr>
          <w:i/>
        </w:rPr>
        <w:t>Gymnastická příprava</w:t>
      </w:r>
      <w:r w:rsidR="00627D1F">
        <w:t xml:space="preserve">. </w:t>
      </w:r>
      <w:r w:rsidRPr="00406ADD">
        <w:t xml:space="preserve">[online]. Brno: Masarykova univerzita. </w:t>
      </w:r>
    </w:p>
    <w:p w:rsidR="00167450" w:rsidRPr="00406ADD" w:rsidRDefault="00167450" w:rsidP="00E7344C">
      <w:pPr>
        <w:jc w:val="both"/>
      </w:pPr>
      <w:r w:rsidRPr="00406ADD">
        <w:t>Dostupné z http://www.fsps.muni.cz/impact/gymnasticka - priprava/</w:t>
      </w:r>
    </w:p>
    <w:p w:rsidR="00167450" w:rsidRPr="00406ADD" w:rsidRDefault="00167450" w:rsidP="00E7344C">
      <w:pPr>
        <w:jc w:val="both"/>
      </w:pPr>
      <w:r w:rsidRPr="00406ADD">
        <w:t xml:space="preserve">Šimberová, D., Vaculíková, P., Skotáková, A., Klárová, R., &amp; Bubníková, H. (2004). </w:t>
      </w:r>
      <w:r w:rsidRPr="00627D1F">
        <w:rPr>
          <w:i/>
        </w:rPr>
        <w:t>Učební text aerobik a fitness.</w:t>
      </w:r>
      <w:r w:rsidRPr="00406ADD">
        <w:t xml:space="preserve"> FSpS MU Brno: MU. </w:t>
      </w:r>
    </w:p>
    <w:p w:rsidR="00167450" w:rsidRPr="00406ADD" w:rsidRDefault="00167450" w:rsidP="00E7344C">
      <w:pPr>
        <w:jc w:val="both"/>
      </w:pPr>
      <w:r w:rsidRPr="00406ADD">
        <w:t>Tod, D</w:t>
      </w:r>
      <w:r w:rsidR="00060C50">
        <w:t>.</w:t>
      </w:r>
      <w:r w:rsidRPr="00406ADD">
        <w:t xml:space="preserve">, Thatcher, J., Rahman, R., Holt, N, &amp; Lewis, R.. (2012). </w:t>
      </w:r>
      <w:r w:rsidRPr="00627D1F">
        <w:rPr>
          <w:i/>
        </w:rPr>
        <w:t>Psychologie sportu.</w:t>
      </w:r>
      <w:r w:rsidRPr="00406ADD">
        <w:t xml:space="preserve"> Praha: Grada.</w:t>
      </w:r>
    </w:p>
    <w:p w:rsidR="00167450" w:rsidRPr="00406ADD" w:rsidRDefault="00167450" w:rsidP="00E7344C">
      <w:pPr>
        <w:jc w:val="both"/>
      </w:pPr>
      <w:r w:rsidRPr="00406ADD">
        <w:t xml:space="preserve">Toufarová, H. (2003). </w:t>
      </w:r>
      <w:r w:rsidRPr="00627D1F">
        <w:rPr>
          <w:i/>
        </w:rPr>
        <w:t>Aerobik s dětmi plus</w:t>
      </w:r>
      <w:r w:rsidRPr="00406ADD">
        <w:t>. Olomouc: Hanex.</w:t>
      </w:r>
    </w:p>
    <w:p w:rsidR="00167450" w:rsidRPr="00406ADD" w:rsidRDefault="00167450" w:rsidP="00E7344C">
      <w:pPr>
        <w:jc w:val="both"/>
      </w:pPr>
      <w:r w:rsidRPr="00406ADD">
        <w:t xml:space="preserve">Trávníková, D., Sebera, M., &amp; Blahutková, M. (2007). </w:t>
      </w:r>
      <w:r w:rsidRPr="00627D1F">
        <w:rPr>
          <w:i/>
        </w:rPr>
        <w:t>Psychomotorika</w:t>
      </w:r>
      <w:r w:rsidR="00627D1F">
        <w:t>.</w:t>
      </w:r>
      <w:r w:rsidRPr="00406ADD">
        <w:t xml:space="preserve"> [online]. Brno: Masarykova univerzita. Elportál. Dostupné z http://is.muni.cz/elportal/?id=716575</w:t>
      </w:r>
    </w:p>
    <w:p w:rsidR="00167450" w:rsidRPr="00406ADD" w:rsidRDefault="00167450" w:rsidP="00E7344C">
      <w:pPr>
        <w:jc w:val="both"/>
      </w:pPr>
      <w:r w:rsidRPr="00406ADD">
        <w:t xml:space="preserve">Vilímová, V. (2009). </w:t>
      </w:r>
      <w:r w:rsidRPr="00627D1F">
        <w:rPr>
          <w:i/>
        </w:rPr>
        <w:t>Didaktika tělesné výchovy</w:t>
      </w:r>
      <w:r w:rsidRPr="00406ADD">
        <w:t>. Brno: Masarykova univerzita.</w:t>
      </w:r>
    </w:p>
    <w:p w:rsidR="00167450" w:rsidRPr="00406ADD" w:rsidRDefault="00167450" w:rsidP="00E7344C">
      <w:pPr>
        <w:jc w:val="both"/>
      </w:pPr>
      <w:r w:rsidRPr="00406ADD">
        <w:t xml:space="preserve">Zapletal, M. (1986). </w:t>
      </w:r>
      <w:r w:rsidRPr="00627D1F">
        <w:rPr>
          <w:i/>
        </w:rPr>
        <w:t>Velká encyklopedie her 1 - 4</w:t>
      </w:r>
      <w:r w:rsidRPr="00406ADD">
        <w:t>. Praha: Olympia.</w:t>
      </w:r>
    </w:p>
    <w:p w:rsidR="00167450" w:rsidRPr="00406ADD" w:rsidRDefault="00167450" w:rsidP="00E7344C">
      <w:pPr>
        <w:jc w:val="both"/>
      </w:pPr>
      <w:r w:rsidRPr="00406ADD">
        <w:t> </w:t>
      </w:r>
    </w:p>
    <w:p w:rsidR="00937A1E" w:rsidRDefault="00937A1E" w:rsidP="00E7344C">
      <w:pPr>
        <w:rPr>
          <w:b/>
        </w:rPr>
      </w:pPr>
    </w:p>
    <w:p w:rsidR="00167450" w:rsidRPr="00406ADD" w:rsidRDefault="00167450" w:rsidP="00E7344C">
      <w:pPr>
        <w:jc w:val="both"/>
        <w:rPr>
          <w:b/>
        </w:rPr>
      </w:pPr>
      <w:r w:rsidRPr="00406ADD">
        <w:rPr>
          <w:b/>
        </w:rPr>
        <w:t>VÝTVARNÁ VÝCHOVA</w:t>
      </w:r>
    </w:p>
    <w:p w:rsidR="00167450" w:rsidRPr="00406ADD" w:rsidRDefault="00167450" w:rsidP="00E7344C">
      <w:pPr>
        <w:jc w:val="both"/>
      </w:pPr>
    </w:p>
    <w:p w:rsidR="00167450" w:rsidRDefault="00167450" w:rsidP="00E7344C">
      <w:pPr>
        <w:jc w:val="both"/>
      </w:pPr>
      <w:r w:rsidRPr="00406ADD">
        <w:t>Okruhy témat</w:t>
      </w:r>
    </w:p>
    <w:p w:rsidR="00495F5C" w:rsidRPr="00406ADD" w:rsidRDefault="00495F5C" w:rsidP="00E7344C">
      <w:pPr>
        <w:jc w:val="both"/>
      </w:pPr>
    </w:p>
    <w:p w:rsidR="00167450" w:rsidRPr="00406ADD" w:rsidRDefault="00167450" w:rsidP="00495F5C">
      <w:pPr>
        <w:pStyle w:val="Odstavecseseznamem"/>
        <w:numPr>
          <w:ilvl w:val="0"/>
          <w:numId w:val="23"/>
        </w:numPr>
        <w:ind w:left="284" w:hanging="284"/>
        <w:jc w:val="both"/>
      </w:pPr>
      <w:r w:rsidRPr="00406ADD">
        <w:t>Didaktika výtvarné výchovy v kontextu hraničních disciplín, její úloha a postavení mezi všeobecně vzdělávacími předměty. Dětský výtvarný projev a jeho hodnoty.</w:t>
      </w:r>
    </w:p>
    <w:p w:rsidR="00167450" w:rsidRPr="00406ADD" w:rsidRDefault="00167450" w:rsidP="00495F5C">
      <w:pPr>
        <w:pStyle w:val="Odstavecseseznamem"/>
        <w:numPr>
          <w:ilvl w:val="0"/>
          <w:numId w:val="23"/>
        </w:numPr>
        <w:ind w:left="284" w:hanging="284"/>
        <w:jc w:val="both"/>
      </w:pPr>
      <w:r w:rsidRPr="00406ADD">
        <w:t>(znaky dětského výtvarného projevu, jeho úloha, výtvarný projev z ontogenetického hlediska, výtvarný projev dospívající mládeže tzv. krize dětského výtvarného projevu)</w:t>
      </w:r>
    </w:p>
    <w:p w:rsidR="00167450" w:rsidRPr="00406ADD" w:rsidRDefault="00167450" w:rsidP="00495F5C">
      <w:pPr>
        <w:pStyle w:val="Odstavecseseznamem"/>
        <w:numPr>
          <w:ilvl w:val="0"/>
          <w:numId w:val="23"/>
        </w:numPr>
        <w:ind w:left="284" w:hanging="284"/>
        <w:jc w:val="both"/>
      </w:pPr>
      <w:r w:rsidRPr="00406ADD">
        <w:t>Výtvarná výchova na prvním stupni ZŠ v systému kurikulárních dokumentů. Obsah a cíle ve výtvarné výchově na prvním stupni ZŠ.</w:t>
      </w:r>
    </w:p>
    <w:p w:rsidR="00167450" w:rsidRPr="00406ADD" w:rsidRDefault="00167450" w:rsidP="00495F5C">
      <w:pPr>
        <w:pStyle w:val="Odstavecseseznamem"/>
        <w:numPr>
          <w:ilvl w:val="0"/>
          <w:numId w:val="23"/>
        </w:numPr>
        <w:ind w:left="284" w:hanging="284"/>
        <w:jc w:val="both"/>
      </w:pPr>
      <w:r w:rsidRPr="00406ADD">
        <w:t xml:space="preserve">Profesní příprava učitele na prvním stupni základní školy. </w:t>
      </w:r>
    </w:p>
    <w:p w:rsidR="00167450" w:rsidRPr="00406ADD" w:rsidRDefault="00167450" w:rsidP="00495F5C">
      <w:pPr>
        <w:pStyle w:val="Odstavecseseznamem"/>
        <w:numPr>
          <w:ilvl w:val="0"/>
          <w:numId w:val="23"/>
        </w:numPr>
        <w:ind w:left="284" w:hanging="284"/>
        <w:jc w:val="both"/>
      </w:pPr>
      <w:r w:rsidRPr="00406ADD">
        <w:t>(role učitele VV v primární škole, učitel VV v didaktické situaci, profesní kompetence učitele, psychodidaktické dovednosti učitele VV)</w:t>
      </w:r>
    </w:p>
    <w:p w:rsidR="00167450" w:rsidRPr="00406ADD" w:rsidRDefault="00167450" w:rsidP="00495F5C">
      <w:pPr>
        <w:pStyle w:val="Odstavecseseznamem"/>
        <w:numPr>
          <w:ilvl w:val="0"/>
          <w:numId w:val="23"/>
        </w:numPr>
        <w:ind w:left="284" w:hanging="284"/>
        <w:jc w:val="both"/>
      </w:pPr>
      <w:r w:rsidRPr="00406ADD">
        <w:t>Tvořivost. Vztah obecné tvořivosti, výtvarné tvorby a tvořivého myšlení. Vztah tvořivosti a inteligence.</w:t>
      </w:r>
    </w:p>
    <w:p w:rsidR="00167450" w:rsidRPr="00406ADD" w:rsidRDefault="00167450" w:rsidP="00495F5C">
      <w:pPr>
        <w:pStyle w:val="Odstavecseseznamem"/>
        <w:numPr>
          <w:ilvl w:val="0"/>
          <w:numId w:val="23"/>
        </w:numPr>
        <w:ind w:left="284" w:hanging="284"/>
        <w:jc w:val="both"/>
      </w:pPr>
      <w:r w:rsidRPr="00406ADD">
        <w:t>Metody a techniky ve výtvarné výchově na prvním stupni základní školy.</w:t>
      </w:r>
    </w:p>
    <w:p w:rsidR="00167450" w:rsidRPr="00406ADD" w:rsidRDefault="00167450" w:rsidP="00495F5C">
      <w:pPr>
        <w:pStyle w:val="Odstavecseseznamem"/>
        <w:numPr>
          <w:ilvl w:val="0"/>
          <w:numId w:val="23"/>
        </w:numPr>
        <w:ind w:left="284" w:hanging="284"/>
        <w:jc w:val="both"/>
      </w:pPr>
      <w:r w:rsidRPr="00406ADD">
        <w:t>Způsoby chápání výtvarné výchovy. Art - centrické, video - centrické, gnozeo - centrické a animo - centrické chápání.</w:t>
      </w:r>
    </w:p>
    <w:p w:rsidR="00167450" w:rsidRPr="00406ADD" w:rsidRDefault="00167450" w:rsidP="00495F5C">
      <w:pPr>
        <w:pStyle w:val="Odstavecseseznamem"/>
        <w:numPr>
          <w:ilvl w:val="0"/>
          <w:numId w:val="23"/>
        </w:numPr>
        <w:ind w:left="284" w:hanging="284"/>
        <w:jc w:val="both"/>
      </w:pPr>
      <w:r w:rsidRPr="00406ADD">
        <w:t xml:space="preserve">Výtvarný svět umělecký a jeho objevování. Umění a výtvarná výchova v primárním vzdělávání. </w:t>
      </w:r>
    </w:p>
    <w:p w:rsidR="00167450" w:rsidRPr="00406ADD" w:rsidRDefault="00167450" w:rsidP="00495F5C">
      <w:pPr>
        <w:pStyle w:val="Odstavecseseznamem"/>
        <w:numPr>
          <w:ilvl w:val="0"/>
          <w:numId w:val="23"/>
        </w:numPr>
        <w:ind w:left="284" w:hanging="284"/>
        <w:jc w:val="both"/>
      </w:pPr>
      <w:r w:rsidRPr="00406ADD">
        <w:t xml:space="preserve">(umění, výtvarné umění, estetický objekt, umělecké dílo, projekty ve výtvarné výchově v primární škole) </w:t>
      </w:r>
    </w:p>
    <w:p w:rsidR="00167450" w:rsidRPr="00406ADD" w:rsidRDefault="00167450" w:rsidP="00495F5C">
      <w:pPr>
        <w:pStyle w:val="Odstavecseseznamem"/>
        <w:numPr>
          <w:ilvl w:val="0"/>
          <w:numId w:val="23"/>
        </w:numPr>
        <w:ind w:left="284" w:hanging="284"/>
        <w:jc w:val="both"/>
      </w:pPr>
      <w:r w:rsidRPr="00406ADD">
        <w:t xml:space="preserve">Výtvarná komunikace. Podmínky rozvoje schopností výtvarné komunikace a hodnotících schopností dětí </w:t>
      </w:r>
    </w:p>
    <w:p w:rsidR="00167450" w:rsidRPr="00406ADD" w:rsidRDefault="00167450" w:rsidP="00495F5C">
      <w:pPr>
        <w:pStyle w:val="Odstavecseseznamem"/>
        <w:numPr>
          <w:ilvl w:val="0"/>
          <w:numId w:val="23"/>
        </w:numPr>
        <w:ind w:left="284" w:hanging="284"/>
        <w:jc w:val="both"/>
      </w:pPr>
      <w:r w:rsidRPr="00406ADD">
        <w:t>v primární škole.</w:t>
      </w:r>
    </w:p>
    <w:p w:rsidR="00167450" w:rsidRPr="00406ADD" w:rsidRDefault="00167450" w:rsidP="00495F5C">
      <w:pPr>
        <w:pStyle w:val="Odstavecseseznamem"/>
        <w:numPr>
          <w:ilvl w:val="0"/>
          <w:numId w:val="23"/>
        </w:numPr>
        <w:ind w:left="284" w:hanging="284"/>
        <w:jc w:val="both"/>
      </w:pPr>
      <w:r w:rsidRPr="00406ADD">
        <w:t xml:space="preserve">Hodnocení ve výtvarné výchově. Přístupy k hodnocení ve výtvarné výchově v primární škole, metody a formy, hodnotící situace, slovní, klasifikace, hodnocení výtvarné práce. </w:t>
      </w:r>
    </w:p>
    <w:p w:rsidR="00167450" w:rsidRPr="00406ADD" w:rsidRDefault="00167450" w:rsidP="00E7344C">
      <w:pPr>
        <w:jc w:val="both"/>
      </w:pPr>
    </w:p>
    <w:p w:rsidR="00167450" w:rsidRPr="00406ADD" w:rsidRDefault="00167450" w:rsidP="00E7344C">
      <w:pPr>
        <w:jc w:val="both"/>
        <w:rPr>
          <w:b/>
        </w:rPr>
      </w:pPr>
      <w:r w:rsidRPr="00406ADD">
        <w:rPr>
          <w:b/>
        </w:rPr>
        <w:t>Literatura:</w:t>
      </w:r>
    </w:p>
    <w:p w:rsidR="00167450" w:rsidRPr="00406ADD" w:rsidRDefault="00167450" w:rsidP="00E7344C">
      <w:pPr>
        <w:jc w:val="both"/>
      </w:pPr>
    </w:p>
    <w:p w:rsidR="00167450" w:rsidRPr="00406ADD" w:rsidRDefault="00167450" w:rsidP="00E7344C">
      <w:pPr>
        <w:jc w:val="both"/>
      </w:pPr>
      <w:r w:rsidRPr="00406ADD">
        <w:t xml:space="preserve">Baleka, J. (1997). </w:t>
      </w:r>
      <w:r w:rsidRPr="00627D1F">
        <w:rPr>
          <w:i/>
        </w:rPr>
        <w:t>Výtvarné umění: výkladový slovník (malířství, sochařství, grafika)</w:t>
      </w:r>
      <w:r w:rsidRPr="00406ADD">
        <w:t>. Praha: Academia.</w:t>
      </w:r>
    </w:p>
    <w:p w:rsidR="00167450" w:rsidRPr="00406ADD" w:rsidRDefault="00167450" w:rsidP="00E7344C">
      <w:pPr>
        <w:jc w:val="both"/>
      </w:pPr>
      <w:r w:rsidRPr="00406ADD">
        <w:t xml:space="preserve">Bernardová, E. (2001). </w:t>
      </w:r>
      <w:r w:rsidRPr="00627D1F">
        <w:rPr>
          <w:i/>
        </w:rPr>
        <w:t>Moderní umění</w:t>
      </w:r>
      <w:r w:rsidRPr="00406ADD">
        <w:t xml:space="preserve">. Praha: PASEKA. </w:t>
      </w:r>
    </w:p>
    <w:p w:rsidR="00167450" w:rsidRPr="00406ADD" w:rsidRDefault="00167450" w:rsidP="00E7344C">
      <w:pPr>
        <w:jc w:val="both"/>
      </w:pPr>
      <w:r w:rsidRPr="00406ADD">
        <w:t xml:space="preserve">Cikánová, K. (1992). </w:t>
      </w:r>
      <w:r w:rsidRPr="00627D1F">
        <w:rPr>
          <w:i/>
        </w:rPr>
        <w:t>Kreslete si s námi</w:t>
      </w:r>
      <w:r w:rsidRPr="00406ADD">
        <w:t>. Praha: Aventinum.</w:t>
      </w:r>
    </w:p>
    <w:p w:rsidR="00167450" w:rsidRPr="00406ADD" w:rsidRDefault="00167450" w:rsidP="00E7344C">
      <w:pPr>
        <w:jc w:val="both"/>
      </w:pPr>
      <w:r w:rsidRPr="00406ADD">
        <w:t xml:space="preserve">Cikánová, K. (1995). </w:t>
      </w:r>
      <w:r w:rsidRPr="00627D1F">
        <w:rPr>
          <w:i/>
        </w:rPr>
        <w:t>Objevujte s námi tvar</w:t>
      </w:r>
      <w:r w:rsidRPr="00406ADD">
        <w:t>. Praha: Aventinum.</w:t>
      </w:r>
    </w:p>
    <w:p w:rsidR="00167450" w:rsidRPr="00406ADD" w:rsidRDefault="00167450" w:rsidP="00E7344C">
      <w:pPr>
        <w:jc w:val="both"/>
      </w:pPr>
      <w:r w:rsidRPr="00406ADD">
        <w:t xml:space="preserve">Cikánová, K. (1998). </w:t>
      </w:r>
      <w:r w:rsidRPr="00627D1F">
        <w:rPr>
          <w:i/>
        </w:rPr>
        <w:t>Tužkou, štětcem nebo myší</w:t>
      </w:r>
      <w:r w:rsidRPr="00406ADD">
        <w:t>. Praha: Aventinum.</w:t>
      </w:r>
    </w:p>
    <w:p w:rsidR="00167450" w:rsidRPr="00406ADD" w:rsidRDefault="00167450" w:rsidP="00E7344C">
      <w:pPr>
        <w:jc w:val="both"/>
      </w:pPr>
      <w:r w:rsidRPr="00406ADD">
        <w:t xml:space="preserve">Davido, R. (2001). </w:t>
      </w:r>
      <w:r w:rsidRPr="00627D1F">
        <w:rPr>
          <w:i/>
        </w:rPr>
        <w:t>Kresba jako nástroj poznání dítěte: dětská kresba z pohledu psychologie.</w:t>
      </w:r>
      <w:r w:rsidRPr="00406ADD">
        <w:t xml:space="preserve"> Praha: Portál.</w:t>
      </w:r>
    </w:p>
    <w:p w:rsidR="00167450" w:rsidRPr="00406ADD" w:rsidRDefault="00167450" w:rsidP="00E7344C">
      <w:pPr>
        <w:jc w:val="both"/>
      </w:pPr>
      <w:r w:rsidRPr="00406ADD">
        <w:t xml:space="preserve">Dytrtová, K. (2002). </w:t>
      </w:r>
      <w:r w:rsidRPr="00627D1F">
        <w:rPr>
          <w:i/>
        </w:rPr>
        <w:t>Interpretace umění ve výtvarné výchově.</w:t>
      </w:r>
      <w:r w:rsidRPr="00406ADD">
        <w:t xml:space="preserve"> Ústí nad Labem: Univerzita J. E. Purkyně.</w:t>
      </w:r>
    </w:p>
    <w:p w:rsidR="00167450" w:rsidRDefault="00167450" w:rsidP="00E7344C">
      <w:pPr>
        <w:jc w:val="both"/>
      </w:pPr>
      <w:r w:rsidRPr="003E7B5B">
        <w:t xml:space="preserve">Fulková, M. (2008). </w:t>
      </w:r>
      <w:r w:rsidRPr="00627D1F">
        <w:rPr>
          <w:i/>
        </w:rPr>
        <w:t>Diskurs umění a vzdělávání</w:t>
      </w:r>
      <w:r w:rsidRPr="003E7B5B">
        <w:t xml:space="preserve">. Jinočany: H &amp; H. </w:t>
      </w:r>
    </w:p>
    <w:p w:rsidR="00167450" w:rsidRPr="00406ADD" w:rsidRDefault="00167450" w:rsidP="00E7344C">
      <w:pPr>
        <w:jc w:val="both"/>
      </w:pPr>
      <w:r w:rsidRPr="00406ADD">
        <w:t xml:space="preserve">Gero, Š., Husár, J., &amp; Sokolová, K. (1997). </w:t>
      </w:r>
      <w:r w:rsidRPr="00627D1F">
        <w:rPr>
          <w:i/>
        </w:rPr>
        <w:t>Úvod do teórie výtvarnej kultúry</w:t>
      </w:r>
      <w:r w:rsidRPr="00406ADD">
        <w:t>. Banská Bystrica, Slovakia: Univerzita MB.</w:t>
      </w:r>
    </w:p>
    <w:p w:rsidR="00167450" w:rsidRDefault="00167450" w:rsidP="00E7344C">
      <w:pPr>
        <w:jc w:val="both"/>
      </w:pPr>
      <w:r w:rsidRPr="00406ADD">
        <w:t xml:space="preserve">Gero, Š., Husár, J., &amp; Sokolová, K. (2004). </w:t>
      </w:r>
      <w:r w:rsidRPr="00627D1F">
        <w:rPr>
          <w:i/>
        </w:rPr>
        <w:t>Teória výtvarnej kultúry a stručný prehľad dejín umenia</w:t>
      </w:r>
      <w:r w:rsidRPr="00406ADD">
        <w:t>. Bánská Bystrica, Slovakia: Univerzita Mateja Bela.</w:t>
      </w:r>
    </w:p>
    <w:p w:rsidR="00167450" w:rsidRPr="00406ADD" w:rsidRDefault="00167450" w:rsidP="00E7344C">
      <w:pPr>
        <w:jc w:val="both"/>
      </w:pPr>
      <w:r w:rsidRPr="003E7B5B">
        <w:t xml:space="preserve">Hazuková, H., &amp; Šamšula, P. (2005). </w:t>
      </w:r>
      <w:r w:rsidRPr="00627D1F">
        <w:rPr>
          <w:i/>
        </w:rPr>
        <w:t>Didaktika výtvarné výchovy I</w:t>
      </w:r>
      <w:r w:rsidRPr="003E7B5B">
        <w:t>. Praha: Univerzita Karlova v Praze, Pedagogická fakulta.</w:t>
      </w:r>
    </w:p>
    <w:p w:rsidR="00167450" w:rsidRPr="00406ADD" w:rsidRDefault="00167450" w:rsidP="00E7344C">
      <w:pPr>
        <w:jc w:val="both"/>
      </w:pPr>
      <w:r w:rsidRPr="00406ADD">
        <w:t xml:space="preserve">Horáček, R. (1998). </w:t>
      </w:r>
      <w:r w:rsidRPr="00627D1F">
        <w:rPr>
          <w:i/>
        </w:rPr>
        <w:t>Galerijní animace a zprostředkování umění: poslání, možnosti a podoby seznamování veřejnosti se soudobým výtvarným uměním prostřednictvím aktivizujících programů na výstavách</w:t>
      </w:r>
      <w:r w:rsidRPr="00406ADD">
        <w:t>. Brno: Cerm.</w:t>
      </w:r>
    </w:p>
    <w:p w:rsidR="00167450" w:rsidRDefault="00167450" w:rsidP="00E7344C">
      <w:r>
        <w:t xml:space="preserve">Myslivečková, H., </w:t>
      </w:r>
      <w:r w:rsidRPr="00406ADD">
        <w:t>&amp;</w:t>
      </w:r>
      <w:r>
        <w:t xml:space="preserve"> Šobáňová, P. (eds.). (2014). </w:t>
      </w:r>
      <w:r w:rsidRPr="00627D1F">
        <w:rPr>
          <w:i/>
        </w:rPr>
        <w:t>Vnímání, tvorba, komunikace.</w:t>
      </w:r>
      <w:r>
        <w:t xml:space="preserve"> Olomouc: Univerzita</w:t>
      </w:r>
    </w:p>
    <w:p w:rsidR="00167450" w:rsidRDefault="00167450" w:rsidP="00E7344C">
      <w:r>
        <w:t xml:space="preserve">Palackého v Olomouci. </w:t>
      </w:r>
    </w:p>
    <w:p w:rsidR="00167450" w:rsidRPr="00406ADD" w:rsidRDefault="00167450" w:rsidP="00E7344C">
      <w:pPr>
        <w:jc w:val="both"/>
      </w:pPr>
      <w:r w:rsidRPr="00406ADD">
        <w:t xml:space="preserve">Lacová, K. (2007). </w:t>
      </w:r>
      <w:r w:rsidRPr="00627D1F">
        <w:rPr>
          <w:i/>
        </w:rPr>
        <w:t>Výtvarná výchova netradičně.</w:t>
      </w:r>
      <w:r w:rsidRPr="00406ADD">
        <w:t xml:space="preserve"> Bratislava, Slovakia: Metodicko - pedagogické centrum. </w:t>
      </w:r>
    </w:p>
    <w:p w:rsidR="00167450" w:rsidRPr="00406ADD" w:rsidRDefault="00167450" w:rsidP="00E7344C">
      <w:pPr>
        <w:jc w:val="both"/>
      </w:pPr>
      <w:r w:rsidRPr="00406ADD">
        <w:t xml:space="preserve">Roeselová, V. (1996). </w:t>
      </w:r>
      <w:r w:rsidRPr="00627D1F">
        <w:rPr>
          <w:i/>
        </w:rPr>
        <w:t>Techniky ve výtvarné výchově</w:t>
      </w:r>
      <w:r w:rsidRPr="00406ADD">
        <w:t>. Praha: Sarah.</w:t>
      </w:r>
    </w:p>
    <w:p w:rsidR="00167450" w:rsidRPr="00406ADD" w:rsidRDefault="00167450" w:rsidP="00E7344C">
      <w:pPr>
        <w:jc w:val="both"/>
      </w:pPr>
      <w:r w:rsidRPr="00406ADD">
        <w:t xml:space="preserve">Roeselová, V. (2006). </w:t>
      </w:r>
      <w:r w:rsidRPr="00627D1F">
        <w:rPr>
          <w:i/>
        </w:rPr>
        <w:t>Prostorová tvorba ve výtvarné výchově pro základní školu 1.</w:t>
      </w:r>
      <w:r w:rsidRPr="00406ADD">
        <w:t xml:space="preserve"> Praha: Univerzita Karlova.</w:t>
      </w:r>
    </w:p>
    <w:p w:rsidR="00167450" w:rsidRPr="00406ADD" w:rsidRDefault="00167450" w:rsidP="00E7344C">
      <w:pPr>
        <w:jc w:val="both"/>
      </w:pPr>
      <w:r w:rsidRPr="00406ADD">
        <w:t xml:space="preserve">Roeselová, V. (c1997). </w:t>
      </w:r>
      <w:r w:rsidRPr="00627D1F">
        <w:rPr>
          <w:i/>
        </w:rPr>
        <w:t>Řady a projekty ve výtvarné výchově</w:t>
      </w:r>
      <w:r w:rsidRPr="00406ADD">
        <w:t>. Praha: Sarah.</w:t>
      </w:r>
    </w:p>
    <w:p w:rsidR="00167450" w:rsidRPr="00406ADD" w:rsidRDefault="00167450" w:rsidP="00E7344C">
      <w:pPr>
        <w:jc w:val="both"/>
      </w:pPr>
      <w:r w:rsidRPr="00406ADD">
        <w:t xml:space="preserve">Slavík, J. (1990). </w:t>
      </w:r>
      <w:r w:rsidRPr="00627D1F">
        <w:rPr>
          <w:i/>
        </w:rPr>
        <w:t>Didaktika výtvarné výchovy</w:t>
      </w:r>
      <w:r w:rsidRPr="00406ADD">
        <w:t>. Praha: Státní pedagogické nakladatelství.</w:t>
      </w:r>
    </w:p>
    <w:p w:rsidR="00167450" w:rsidRDefault="00167450" w:rsidP="00E7344C">
      <w:pPr>
        <w:jc w:val="both"/>
      </w:pPr>
      <w:r w:rsidRPr="00406ADD">
        <w:t xml:space="preserve">Slavík, J. (2001). </w:t>
      </w:r>
      <w:r w:rsidRPr="00627D1F">
        <w:rPr>
          <w:i/>
        </w:rPr>
        <w:t>Umění zážitku, zážitek umění: teorie a praxe artefiletiky</w:t>
      </w:r>
      <w:r w:rsidRPr="00406ADD">
        <w:t>. Praha: Univerzita Karlova.</w:t>
      </w:r>
    </w:p>
    <w:p w:rsidR="00167450" w:rsidRDefault="00167450" w:rsidP="00E7344C">
      <w:r>
        <w:t xml:space="preserve">Slavík, J., Chrz, V., </w:t>
      </w:r>
      <w:r w:rsidRPr="00406ADD">
        <w:t>&amp;</w:t>
      </w:r>
      <w:r>
        <w:t xml:space="preserve"> Štech, S. (2013). </w:t>
      </w:r>
      <w:r w:rsidRPr="00627D1F">
        <w:rPr>
          <w:i/>
        </w:rPr>
        <w:t>Tvorba jako způsob poznávání</w:t>
      </w:r>
      <w:r>
        <w:t xml:space="preserve">. Praha: Karolinum. </w:t>
      </w:r>
    </w:p>
    <w:p w:rsidR="00167450" w:rsidRPr="00406ADD" w:rsidRDefault="00167450" w:rsidP="00E7344C">
      <w:pPr>
        <w:jc w:val="both"/>
      </w:pPr>
      <w:r w:rsidRPr="00406ADD">
        <w:t xml:space="preserve">Stadlerová, H. (2010). </w:t>
      </w:r>
      <w:r w:rsidRPr="00627D1F">
        <w:rPr>
          <w:i/>
        </w:rPr>
        <w:t>ZOP: zkušenost, odbornost, praxe v psychodidaktické přípravě učitele výtvarné výchovy v primárním vzdělávání.</w:t>
      </w:r>
      <w:r w:rsidRPr="00406ADD">
        <w:t xml:space="preserve"> Brno: Masarykova univerzita.</w:t>
      </w:r>
    </w:p>
    <w:p w:rsidR="00167450" w:rsidRPr="00406ADD" w:rsidRDefault="00167450" w:rsidP="00E7344C">
      <w:pPr>
        <w:jc w:val="both"/>
      </w:pPr>
      <w:r w:rsidRPr="00406ADD">
        <w:t xml:space="preserve">Stadlerová, H. (2011). Intervence do studentova pojetí výuky výtvarné výchovy v primárním vzdělávání. In </w:t>
      </w:r>
      <w:r w:rsidRPr="00627D1F">
        <w:rPr>
          <w:i/>
        </w:rPr>
        <w:t>Bendl, S., &amp; Zvírovský, M.</w:t>
      </w:r>
      <w:r w:rsidR="00627D1F">
        <w:rPr>
          <w:i/>
        </w:rPr>
        <w:t>, 2011.</w:t>
      </w:r>
      <w:r w:rsidRPr="00627D1F">
        <w:rPr>
          <w:i/>
        </w:rPr>
        <w:t xml:space="preserve"> Místo vzdělávání v současné společnosti: paradigmata - ideje - realizace: sborník z 18. výroční konference České pedagogické společnosti konané ve dnech 16. - 17. února 2011 v Praze</w:t>
      </w:r>
      <w:r w:rsidRPr="00406ADD">
        <w:t>. Brno: Tribun EU.</w:t>
      </w:r>
    </w:p>
    <w:p w:rsidR="00167450" w:rsidRPr="00406ADD" w:rsidRDefault="00167450" w:rsidP="00E7344C">
      <w:pPr>
        <w:jc w:val="both"/>
      </w:pPr>
      <w:r w:rsidRPr="00406ADD">
        <w:t xml:space="preserve">Stadlerová, H. (2012). Hodnocení v praxi výtvarné výchovy. In </w:t>
      </w:r>
      <w:r w:rsidRPr="005D4E35">
        <w:t>Kratochvílová, J., &amp; Havel, J. (Eds.).</w:t>
      </w:r>
      <w:r w:rsidRPr="00627D1F">
        <w:rPr>
          <w:i/>
        </w:rPr>
        <w:t xml:space="preserve"> Hodnocení a sebehodnocení žáků v primárním vzdělávání - aktuální otázky, perspektivy a výzvy: výzkum - teorie - praxe - profesní příprava. Evaluation and self - evaluation of pupils in primary education - current issues, perspectives and challenges: research - theory - practice - training: sborník z konference s mezinárodní účastí</w:t>
      </w:r>
      <w:r w:rsidRPr="00406ADD">
        <w:t>. Brno: Masarykova univerzita.</w:t>
      </w:r>
    </w:p>
    <w:p w:rsidR="00167450" w:rsidRDefault="00167450" w:rsidP="00E7344C">
      <w:pPr>
        <w:jc w:val="both"/>
      </w:pPr>
      <w:r w:rsidRPr="003E7B5B">
        <w:t xml:space="preserve">Stehlíková Babyrádová, H. (2014). </w:t>
      </w:r>
      <w:r w:rsidRPr="00627D1F">
        <w:rPr>
          <w:i/>
        </w:rPr>
        <w:t>Uvnitř a vně: sociální a edukativní aspekty výtvarné tvorby v prostředí školy a ve veřejném prostoru.</w:t>
      </w:r>
      <w:r w:rsidRPr="003E7B5B">
        <w:t xml:space="preserve"> Olomouc: Univerzita Palackého v Olomouci.</w:t>
      </w:r>
    </w:p>
    <w:p w:rsidR="00167450" w:rsidRDefault="00167450" w:rsidP="00E7344C">
      <w:pPr>
        <w:jc w:val="both"/>
      </w:pPr>
      <w:r>
        <w:t xml:space="preserve">Šobáňová, P. (2012). </w:t>
      </w:r>
      <w:r w:rsidRPr="00627D1F">
        <w:rPr>
          <w:i/>
        </w:rPr>
        <w:t>Edukační potenciál muzea</w:t>
      </w:r>
      <w:r>
        <w:t xml:space="preserve">. Olomouc: Univerzita Palackého v Olomouci. </w:t>
      </w:r>
    </w:p>
    <w:p w:rsidR="00894197" w:rsidRDefault="00167450" w:rsidP="00E7344C">
      <w:pPr>
        <w:jc w:val="both"/>
      </w:pPr>
      <w:r w:rsidRPr="00406ADD">
        <w:t xml:space="preserve">Šupšáková, B. (2000). </w:t>
      </w:r>
      <w:r w:rsidRPr="00627D1F">
        <w:rPr>
          <w:i/>
        </w:rPr>
        <w:t>Detský výtvarný prejav</w:t>
      </w:r>
      <w:r w:rsidRPr="00406ADD">
        <w:t>. Bratislava, Slovakia: DIGIT.</w:t>
      </w:r>
    </w:p>
    <w:p w:rsidR="00894197" w:rsidRDefault="00894197">
      <w:r>
        <w:br w:type="page"/>
      </w:r>
    </w:p>
    <w:p w:rsidR="00894197" w:rsidRDefault="00894197" w:rsidP="00E7344C">
      <w:pPr>
        <w:jc w:val="both"/>
        <w:rPr>
          <w:del w:id="6184" w:author="Hana Navrátilová" w:date="2019-09-24T11:10:00Z"/>
        </w:rPr>
      </w:pPr>
      <w:del w:id="6185" w:author="Hana Navrátilová" w:date="2019-09-24T11:10:00Z">
        <w:r w:rsidRPr="00894197">
          <w:rPr>
            <w:noProof/>
          </w:rPr>
          <w:drawing>
            <wp:anchor distT="0" distB="0" distL="114300" distR="114300" simplePos="0" relativeHeight="251663360" behindDoc="0" locked="0" layoutInCell="1" allowOverlap="1" wp14:anchorId="35F43B1C" wp14:editId="77A6EEE9">
              <wp:simplePos x="0" y="0"/>
              <wp:positionH relativeFrom="column">
                <wp:posOffset>-520602</wp:posOffset>
              </wp:positionH>
              <wp:positionV relativeFrom="paragraph">
                <wp:posOffset>98</wp:posOffset>
              </wp:positionV>
              <wp:extent cx="6897370" cy="966440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897370" cy="9664400"/>
                      </a:xfrm>
                      <a:prstGeom prst="rect">
                        <a:avLst/>
                      </a:prstGeom>
                      <a:noFill/>
                      <a:ln>
                        <a:noFill/>
                      </a:ln>
                    </pic:spPr>
                  </pic:pic>
                </a:graphicData>
              </a:graphic>
              <wp14:sizeRelH relativeFrom="margin">
                <wp14:pctWidth>0</wp14:pctWidth>
              </wp14:sizeRelH>
              <wp14:sizeRelV relativeFrom="margin">
                <wp14:pctHeight>0</wp14:pctHeight>
              </wp14:sizeRelV>
            </wp:anchor>
          </w:drawing>
        </w:r>
      </w:del>
    </w:p>
    <w:p w:rsidR="00894197" w:rsidRDefault="00894197" w:rsidP="00E7344C">
      <w:pPr>
        <w:jc w:val="both"/>
        <w:rPr>
          <w:ins w:id="6186" w:author="Hana Navrátilová" w:date="2019-09-24T11:10:00Z"/>
        </w:rPr>
      </w:pPr>
      <w:del w:id="6187" w:author="Hana Navrátilová" w:date="2019-09-24T11:10:00Z">
        <w:r w:rsidRPr="00894197">
          <w:rPr>
            <w:noProof/>
          </w:rPr>
          <w:drawing>
            <wp:anchor distT="0" distB="0" distL="114300" distR="114300" simplePos="0" relativeHeight="251664384" behindDoc="0" locked="0" layoutInCell="1" allowOverlap="1" wp14:anchorId="09C2F53D" wp14:editId="5FDD0FE0">
              <wp:simplePos x="0" y="0"/>
              <wp:positionH relativeFrom="column">
                <wp:posOffset>-613361</wp:posOffset>
              </wp:positionH>
              <wp:positionV relativeFrom="paragraph">
                <wp:posOffset>538</wp:posOffset>
              </wp:positionV>
              <wp:extent cx="7189200" cy="9381600"/>
              <wp:effectExtent l="0" t="0" r="0" b="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189200" cy="9381600"/>
                      </a:xfrm>
                      <a:prstGeom prst="rect">
                        <a:avLst/>
                      </a:prstGeom>
                      <a:noFill/>
                      <a:ln>
                        <a:noFill/>
                      </a:ln>
                    </pic:spPr>
                  </pic:pic>
                </a:graphicData>
              </a:graphic>
              <wp14:sizeRelH relativeFrom="margin">
                <wp14:pctWidth>0</wp14:pctWidth>
              </wp14:sizeRelH>
              <wp14:sizeRelV relativeFrom="margin">
                <wp14:pctHeight>0</wp14:pctHeight>
              </wp14:sizeRelV>
            </wp:anchor>
          </w:drawing>
        </w:r>
      </w:del>
      <w:ins w:id="6188" w:author="Hana Navrátilová" w:date="2019-09-24T11:10:00Z">
        <w:r w:rsidRPr="00894197">
          <w:rPr>
            <w:noProof/>
          </w:rPr>
          <w:drawing>
            <wp:anchor distT="0" distB="0" distL="114300" distR="114300" simplePos="0" relativeHeight="251660288" behindDoc="0" locked="0" layoutInCell="1" allowOverlap="1">
              <wp:simplePos x="0" y="0"/>
              <wp:positionH relativeFrom="column">
                <wp:posOffset>-520602</wp:posOffset>
              </wp:positionH>
              <wp:positionV relativeFrom="paragraph">
                <wp:posOffset>98</wp:posOffset>
              </wp:positionV>
              <wp:extent cx="6897370" cy="966440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897370" cy="9664400"/>
                      </a:xfrm>
                      <a:prstGeom prst="rect">
                        <a:avLst/>
                      </a:prstGeom>
                      <a:noFill/>
                      <a:ln>
                        <a:noFill/>
                      </a:ln>
                    </pic:spPr>
                  </pic:pic>
                </a:graphicData>
              </a:graphic>
            </wp:anchor>
          </w:drawing>
        </w:r>
      </w:ins>
    </w:p>
    <w:p w:rsidR="00167450" w:rsidRPr="00894197" w:rsidRDefault="00894197" w:rsidP="00894197">
      <w:pPr>
        <w:tabs>
          <w:tab w:val="left" w:pos="3562"/>
        </w:tabs>
      </w:pPr>
      <w:ins w:id="6189" w:author="Hana Navrátilová" w:date="2019-09-24T11:10:00Z">
        <w:r w:rsidRPr="00894197">
          <w:rPr>
            <w:noProof/>
          </w:rPr>
          <w:drawing>
            <wp:anchor distT="0" distB="0" distL="114300" distR="114300" simplePos="0" relativeHeight="251661312" behindDoc="0" locked="0" layoutInCell="1" allowOverlap="1">
              <wp:simplePos x="0" y="0"/>
              <wp:positionH relativeFrom="column">
                <wp:posOffset>-613361</wp:posOffset>
              </wp:positionH>
              <wp:positionV relativeFrom="paragraph">
                <wp:posOffset>538</wp:posOffset>
              </wp:positionV>
              <wp:extent cx="7189200" cy="938160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189200" cy="9381600"/>
                      </a:xfrm>
                      <a:prstGeom prst="rect">
                        <a:avLst/>
                      </a:prstGeom>
                      <a:noFill/>
                      <a:ln>
                        <a:noFill/>
                      </a:ln>
                    </pic:spPr>
                  </pic:pic>
                </a:graphicData>
              </a:graphic>
            </wp:anchor>
          </w:drawing>
        </w:r>
      </w:ins>
    </w:p>
    <w:sectPr w:rsidR="00167450" w:rsidRPr="00894197" w:rsidSect="00A41928">
      <w:footerReference w:type="even" r:id="rId48"/>
      <w:footerReference w:type="default" r:id="rId49"/>
      <w:footerReference w:type="first" r:id="rId50"/>
      <w:pgSz w:w="11906" w:h="16838"/>
      <w:pgMar w:top="130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1EB" w:rsidRDefault="000841EB">
      <w:r>
        <w:separator/>
      </w:r>
    </w:p>
  </w:endnote>
  <w:endnote w:type="continuationSeparator" w:id="0">
    <w:p w:rsidR="000841EB" w:rsidRDefault="000841EB">
      <w:r>
        <w:continuationSeparator/>
      </w:r>
    </w:p>
  </w:endnote>
  <w:endnote w:type="continuationNotice" w:id="1">
    <w:p w:rsidR="000841EB" w:rsidRDefault="00084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roman"/>
    <w:pitch w:val="default"/>
  </w:font>
  <w:font w:name="TimesNewRomanPSMT">
    <w:altName w:val="Yu Gothic UI"/>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MyriadPro-Regular">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B1" w:rsidRDefault="004D74B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B1" w:rsidRDefault="004D74B1"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D74B1" w:rsidRDefault="004D74B1">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B1" w:rsidRDefault="004D74B1"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75D79">
      <w:rPr>
        <w:rStyle w:val="slostrnky"/>
        <w:noProof/>
      </w:rPr>
      <w:t>188</w:t>
    </w:r>
    <w:r>
      <w:rPr>
        <w:rStyle w:val="slostrnky"/>
      </w:rPr>
      <w:fldChar w:fldCharType="end"/>
    </w:r>
  </w:p>
  <w:p w:rsidR="004D74B1" w:rsidRDefault="004D74B1">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B1" w:rsidRDefault="004D74B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1EB" w:rsidRDefault="000841EB">
      <w:r>
        <w:separator/>
      </w:r>
    </w:p>
  </w:footnote>
  <w:footnote w:type="continuationSeparator" w:id="0">
    <w:p w:rsidR="000841EB" w:rsidRDefault="000841EB">
      <w:r>
        <w:continuationSeparator/>
      </w:r>
    </w:p>
  </w:footnote>
  <w:footnote w:type="continuationNotice" w:id="1">
    <w:p w:rsidR="000841EB" w:rsidRDefault="000841EB"/>
  </w:footnote>
  <w:footnote w:id="2">
    <w:p w:rsidR="004D74B1" w:rsidRPr="007548F3" w:rsidRDefault="004D74B1" w:rsidP="007A7659">
      <w:pPr>
        <w:pStyle w:val="Textpoznpodarou"/>
        <w:rPr>
          <w:rFonts w:ascii="Times New Roman" w:hAnsi="Times New Roman" w:cs="Times New Roman"/>
          <w:sz w:val="16"/>
          <w:szCs w:val="16"/>
        </w:rPr>
      </w:pPr>
      <w:r w:rsidRPr="004061D0">
        <w:rPr>
          <w:rFonts w:ascii="Times New Roman" w:hAnsi="Times New Roman" w:cs="Times New Roman"/>
          <w:sz w:val="16"/>
          <w:szCs w:val="16"/>
          <w:vertAlign w:val="superscript"/>
        </w:rPr>
        <w:footnoteRef/>
      </w:r>
      <w:r w:rsidRPr="004061D0">
        <w:rPr>
          <w:rFonts w:ascii="Times New Roman" w:hAnsi="Times New Roman" w:cs="Times New Roman"/>
          <w:sz w:val="16"/>
          <w:szCs w:val="16"/>
        </w:rPr>
        <w:t xml:space="preserve"> Dostupné z: </w:t>
      </w:r>
      <w:hyperlink r:id="rId1" w:history="1">
        <w:r w:rsidRPr="004061D0">
          <w:rPr>
            <w:rStyle w:val="Hypertextovodkaz"/>
            <w:sz w:val="16"/>
            <w:szCs w:val="16"/>
          </w:rPr>
          <w:t>https://www.utb.cz/univerzita/uredni-deska/vnitrni-normy-a-predpisy/vnitrni-predpisy/</w:t>
        </w:r>
      </w:hyperlink>
    </w:p>
  </w:footnote>
  <w:footnote w:id="3">
    <w:p w:rsidR="004D74B1" w:rsidRPr="007548F3" w:rsidRDefault="004D74B1" w:rsidP="007A7659">
      <w:pPr>
        <w:pStyle w:val="Textpoznpodarou"/>
        <w:rPr>
          <w:rFonts w:ascii="Times New Roman" w:hAnsi="Times New Roman" w:cs="Times New Roman"/>
          <w:sz w:val="16"/>
          <w:szCs w:val="16"/>
        </w:rPr>
      </w:pPr>
      <w:r w:rsidRPr="004061D0">
        <w:rPr>
          <w:rFonts w:ascii="Times New Roman" w:hAnsi="Times New Roman" w:cs="Times New Roman"/>
          <w:sz w:val="16"/>
          <w:szCs w:val="16"/>
          <w:vertAlign w:val="superscript"/>
        </w:rPr>
        <w:footnoteRef/>
      </w:r>
      <w:r w:rsidRPr="004061D0">
        <w:rPr>
          <w:rFonts w:ascii="Times New Roman" w:hAnsi="Times New Roman" w:cs="Times New Roman"/>
          <w:sz w:val="16"/>
          <w:szCs w:val="16"/>
        </w:rPr>
        <w:t xml:space="preserve"> Dostupné z: </w:t>
      </w:r>
      <w:hyperlink r:id="rId2" w:history="1">
        <w:r w:rsidRPr="004061D0">
          <w:rPr>
            <w:rStyle w:val="Hypertextovodkaz"/>
            <w:sz w:val="16"/>
            <w:szCs w:val="16"/>
          </w:rPr>
          <w:t>https://www.utb.cz/univerzita/uredni-deska/vnitrni-normy-a-predpisy/vnitrni-predpisy/</w:t>
        </w:r>
      </w:hyperlink>
      <w:r w:rsidRPr="007548F3">
        <w:rPr>
          <w:rFonts w:ascii="Times New Roman" w:hAnsi="Times New Roman" w:cs="Times New Roman"/>
          <w:sz w:val="16"/>
          <w:szCs w:val="16"/>
        </w:rPr>
        <w:t xml:space="preserve"> </w:t>
      </w:r>
    </w:p>
  </w:footnote>
  <w:footnote w:id="4">
    <w:p w:rsidR="004D74B1" w:rsidRPr="007548F3" w:rsidRDefault="004D74B1"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w:t>
      </w:r>
      <w:r w:rsidRPr="00074A62">
        <w:rPr>
          <w:rFonts w:ascii="Times New Roman" w:hAnsi="Times New Roman" w:cs="Times New Roman"/>
          <w:sz w:val="16"/>
          <w:szCs w:val="16"/>
        </w:rPr>
        <w:t xml:space="preserve">Dostupné z: </w:t>
      </w:r>
      <w:hyperlink r:id="rId3" w:history="1">
        <w:r w:rsidR="00074A62" w:rsidRPr="00074A62">
          <w:rPr>
            <w:rStyle w:val="Hypertextovodkaz"/>
            <w:sz w:val="16"/>
            <w:szCs w:val="16"/>
          </w:rPr>
          <w:t>https://www.utb.cz/univerzita/o-univerzite/struktura/organy/rada-pro-vnitrni-hodnoceni/</w:t>
        </w:r>
      </w:hyperlink>
    </w:p>
  </w:footnote>
  <w:footnote w:id="5">
    <w:p w:rsidR="004D74B1" w:rsidRPr="007548F3" w:rsidRDefault="004D74B1"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w:t>
      </w:r>
      <w:hyperlink r:id="rId4" w:history="1">
        <w:r w:rsidRPr="004061D0">
          <w:rPr>
            <w:rStyle w:val="Hypertextovodkaz"/>
            <w:sz w:val="16"/>
            <w:szCs w:val="16"/>
          </w:rPr>
          <w:t>https://www.utb.cz/univerzita/uredni-deska/vnitrni-normy-a-predpisy/vnitrni-predpisy/</w:t>
        </w:r>
      </w:hyperlink>
    </w:p>
  </w:footnote>
  <w:footnote w:id="6">
    <w:p w:rsidR="004D74B1" w:rsidRPr="00A8139E" w:rsidRDefault="004D74B1" w:rsidP="007A7659">
      <w:pPr>
        <w:pStyle w:val="Textpoznpodarou"/>
        <w:rPr>
          <w:rFonts w:ascii="Times New Roman" w:hAnsi="Times New Roman" w:cs="Times New Roman"/>
          <w:sz w:val="18"/>
          <w:szCs w:val="18"/>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w:t>
      </w:r>
      <w:hyperlink r:id="rId5" w:history="1">
        <w:r w:rsidRPr="006C319F">
          <w:rPr>
            <w:rStyle w:val="Hypertextovodkaz"/>
            <w:sz w:val="16"/>
            <w:szCs w:val="16"/>
          </w:rPr>
          <w:t>https://www.utb.cz/mdocs-posts/sr_13_2017/</w:t>
        </w:r>
      </w:hyperlink>
    </w:p>
  </w:footnote>
  <w:footnote w:id="7">
    <w:p w:rsidR="004D74B1" w:rsidRPr="006F00EA" w:rsidRDefault="004D74B1"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Oba dostupné z: </w:t>
      </w:r>
      <w:hyperlink r:id="rId6" w:history="1">
        <w:r w:rsidRPr="00E506A1">
          <w:rPr>
            <w:rStyle w:val="Hypertextovodkaz"/>
            <w:sz w:val="16"/>
            <w:szCs w:val="16"/>
          </w:rPr>
          <w:t>https://www.utb.cz/univerzita/uredni-deska/vnitrni-normy-a-predpisy/vnitrni-predpisy/</w:t>
        </w:r>
      </w:hyperlink>
    </w:p>
  </w:footnote>
  <w:footnote w:id="8">
    <w:p w:rsidR="004D74B1" w:rsidRPr="006F00EA" w:rsidRDefault="004D74B1"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w:t>
      </w:r>
      <w:r>
        <w:fldChar w:fldCharType="begin"/>
      </w:r>
      <w:ins w:id="5902" w:author="Viktor Pacholík" w:date="2019-09-24T21:09:00Z">
        <w:r w:rsidR="00FA2F26">
          <w:instrText>HYPERLINK "https://fhs.utb.cz/mdocs-posts/sd_07_2017/"</w:instrText>
        </w:r>
      </w:ins>
      <w:del w:id="5903" w:author="Viktor Pacholík" w:date="2019-09-24T21:09:00Z">
        <w:r w:rsidDel="00FA2F26">
          <w:delInstrText xml:space="preserve"> HYPERLINK "https://fhs.utb.cz/mdocs-posts/sd_07_2017/" </w:delInstrText>
        </w:r>
      </w:del>
      <w:r>
        <w:fldChar w:fldCharType="separate"/>
      </w:r>
      <w:r w:rsidRPr="00BC5652">
        <w:rPr>
          <w:rStyle w:val="Hypertextovodkaz"/>
          <w:sz w:val="16"/>
          <w:szCs w:val="16"/>
        </w:rPr>
        <w:t>https://fhs.utb.cz/mdocs-posts/sd_07_2017/</w:t>
      </w:r>
      <w:r>
        <w:rPr>
          <w:rStyle w:val="Hypertextovodkaz"/>
          <w:sz w:val="16"/>
          <w:szCs w:val="16"/>
        </w:rPr>
        <w:fldChar w:fldCharType="end"/>
      </w:r>
    </w:p>
  </w:footnote>
  <w:footnote w:id="9">
    <w:p w:rsidR="004D74B1" w:rsidRPr="006F00EA" w:rsidRDefault="004D74B1"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w:t>
      </w:r>
      <w:hyperlink r:id="rId7" w:history="1">
        <w:r w:rsidRPr="00BC5652">
          <w:rPr>
            <w:rStyle w:val="Hypertextovodkaz"/>
            <w:sz w:val="16"/>
            <w:szCs w:val="16"/>
          </w:rPr>
          <w:t>https://www.utb.cz/univerzita/uredni-deska/vnitrni-normy-a-predpisy/vnitrni-predpisy/</w:t>
        </w:r>
      </w:hyperlink>
    </w:p>
  </w:footnote>
  <w:footnote w:id="10">
    <w:p w:rsidR="004D74B1" w:rsidRPr="006F00EA" w:rsidRDefault="004D74B1"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w:t>
      </w:r>
      <w:hyperlink r:id="rId8" w:history="1">
        <w:r>
          <w:rPr>
            <w:rStyle w:val="Hypertextovodkaz"/>
            <w:sz w:val="16"/>
            <w:szCs w:val="16"/>
          </w:rPr>
          <w:t>https://fhs.utb.cz/mdocs-posts/sd_07_2017/</w:t>
        </w:r>
      </w:hyperlink>
    </w:p>
  </w:footnote>
  <w:footnote w:id="11">
    <w:p w:rsidR="004D74B1" w:rsidRPr="006F00EA" w:rsidRDefault="004D74B1"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w:t>
      </w:r>
      <w:hyperlink r:id="rId9" w:history="1">
        <w:r w:rsidRPr="00B017EB">
          <w:rPr>
            <w:rStyle w:val="Hypertextovodkaz"/>
            <w:sz w:val="16"/>
            <w:szCs w:val="16"/>
          </w:rPr>
          <w:t>https://www.utb.cz/univerzita/uredni-deska/ruzne/vyrocni-zpravy/</w:t>
        </w:r>
      </w:hyperlink>
    </w:p>
  </w:footnote>
  <w:footnote w:id="12">
    <w:p w:rsidR="004D74B1" w:rsidRPr="006F00EA" w:rsidRDefault="004D74B1" w:rsidP="007A7659">
      <w:pPr>
        <w:pStyle w:val="Textpoznpodarou"/>
        <w:rPr>
          <w:rFonts w:ascii="Times New Roman" w:hAnsi="Times New Roman" w:cs="Times New Roman"/>
          <w:color w:val="FF0000"/>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w:t>
      </w:r>
      <w:hyperlink r:id="rId10" w:history="1">
        <w:r w:rsidRPr="00B017EB">
          <w:rPr>
            <w:rStyle w:val="Hypertextovodkaz"/>
            <w:sz w:val="16"/>
            <w:szCs w:val="16"/>
          </w:rPr>
          <w:t>https://www.utb.cz/mdocs-posts/vyrocni-zprava-o-cinnosti-2017/</w:t>
        </w:r>
      </w:hyperlink>
    </w:p>
  </w:footnote>
  <w:footnote w:id="13">
    <w:p w:rsidR="004D74B1" w:rsidRPr="007548F3" w:rsidRDefault="004D74B1"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w:t>
      </w:r>
      <w:hyperlink r:id="rId11" w:history="1">
        <w:r w:rsidRPr="00757F53">
          <w:rPr>
            <w:rStyle w:val="Hypertextovodkaz"/>
            <w:sz w:val="16"/>
            <w:szCs w:val="16"/>
          </w:rPr>
          <w:t>https://www.utb.cz/absolvent/klub-absolventu/</w:t>
        </w:r>
      </w:hyperlink>
    </w:p>
  </w:footnote>
  <w:footnote w:id="14">
    <w:p w:rsidR="004D74B1" w:rsidRPr="007548F3" w:rsidRDefault="004D74B1"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w:t>
      </w:r>
      <w:hyperlink r:id="rId12" w:history="1">
        <w:r w:rsidRPr="00757F53">
          <w:rPr>
            <w:rStyle w:val="Hypertextovodkaz"/>
            <w:sz w:val="16"/>
            <w:szCs w:val="16"/>
          </w:rPr>
          <w:t>http://www.utb.cz/mezinarodni-spoluprace/chci-studovat-v-zahranici</w:t>
        </w:r>
      </w:hyperlink>
    </w:p>
  </w:footnote>
  <w:footnote w:id="15">
    <w:p w:rsidR="004D74B1" w:rsidRPr="008E7E69" w:rsidRDefault="004D74B1" w:rsidP="007A7659">
      <w:pPr>
        <w:pStyle w:val="Textpoznpodarou"/>
        <w:rPr>
          <w:rFonts w:cstheme="minorHAnsi"/>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w:t>
      </w:r>
      <w:hyperlink r:id="rId13" w:history="1">
        <w:r w:rsidRPr="00757F53">
          <w:rPr>
            <w:rStyle w:val="Hypertextovodkaz"/>
            <w:sz w:val="16"/>
            <w:szCs w:val="16"/>
          </w:rPr>
          <w:t>https://www.utb.cz/mdocs-posts/smernice-rektora-c-8-2018/</w:t>
        </w:r>
      </w:hyperlink>
    </w:p>
  </w:footnote>
  <w:footnote w:id="16">
    <w:p w:rsidR="004D74B1" w:rsidRDefault="004D74B1" w:rsidP="004D74B1">
      <w:pPr>
        <w:pStyle w:val="Textpoznpodarou"/>
        <w:rPr>
          <w:ins w:id="5910" w:author="Viktor Pacholík" w:date="2019-09-24T20:32:00Z"/>
          <w:rFonts w:cs="Times New Roman"/>
          <w:sz w:val="16"/>
          <w:szCs w:val="16"/>
        </w:rPr>
      </w:pPr>
      <w:ins w:id="5911" w:author="Viktor Pacholík" w:date="2019-09-24T20:32:00Z">
        <w:r>
          <w:rPr>
            <w:rStyle w:val="Znakapoznpodarou"/>
            <w:rFonts w:cs="Times New Roman"/>
            <w:sz w:val="16"/>
            <w:szCs w:val="16"/>
          </w:rPr>
          <w:footnoteRef/>
        </w:r>
        <w:r>
          <w:rPr>
            <w:rFonts w:cs="Times New Roman"/>
            <w:sz w:val="16"/>
            <w:szCs w:val="16"/>
          </w:rPr>
          <w:t xml:space="preserve"> Dostupné z: </w:t>
        </w:r>
        <w:r>
          <w:fldChar w:fldCharType="begin"/>
        </w:r>
        <w:r>
          <w:instrText xml:space="preserve"> HYPERLINK "https://fhs.utb.cz/mdocs-posts/sd_07_2017/" </w:instrText>
        </w:r>
        <w:r>
          <w:fldChar w:fldCharType="separate"/>
        </w:r>
        <w:r>
          <w:rPr>
            <w:rStyle w:val="Hypertextovodkaz"/>
            <w:sz w:val="16"/>
            <w:szCs w:val="16"/>
          </w:rPr>
          <w:t>https://fhs.utb.cz/mdocs-posts/sd_07_2017/</w:t>
        </w:r>
        <w:r>
          <w:rPr>
            <w:rStyle w:val="Hypertextovodkaz"/>
            <w:sz w:val="16"/>
            <w:szCs w:val="16"/>
          </w:rPr>
          <w:fldChar w:fldCharType="end"/>
        </w:r>
      </w:ins>
    </w:p>
  </w:footnote>
  <w:footnote w:id="17">
    <w:p w:rsidR="004D74B1" w:rsidRPr="007548F3" w:rsidDel="004D74B1" w:rsidRDefault="004D74B1" w:rsidP="007A7659">
      <w:pPr>
        <w:pStyle w:val="Textpoznpodarou"/>
        <w:rPr>
          <w:del w:id="5916" w:author="Viktor Pacholík" w:date="2019-09-24T20:32:00Z"/>
          <w:rFonts w:ascii="Times New Roman" w:hAnsi="Times New Roman" w:cs="Times New Roman"/>
          <w:sz w:val="16"/>
          <w:szCs w:val="16"/>
        </w:rPr>
      </w:pPr>
      <w:del w:id="5917" w:author="Viktor Pacholík" w:date="2019-09-24T20:32:00Z">
        <w:r w:rsidRPr="007548F3" w:rsidDel="004D74B1">
          <w:rPr>
            <w:rStyle w:val="Znakapoznpodarou"/>
            <w:rFonts w:ascii="Times New Roman" w:hAnsi="Times New Roman" w:cs="Times New Roman"/>
            <w:sz w:val="16"/>
            <w:szCs w:val="16"/>
          </w:rPr>
          <w:footnoteRef/>
        </w:r>
        <w:r w:rsidRPr="007548F3" w:rsidDel="004D74B1">
          <w:rPr>
            <w:rFonts w:ascii="Times New Roman" w:hAnsi="Times New Roman" w:cs="Times New Roman"/>
            <w:sz w:val="16"/>
            <w:szCs w:val="16"/>
          </w:rPr>
          <w:delText xml:space="preserve"> Dostupné z: </w:delText>
        </w:r>
        <w:r w:rsidDel="004D74B1">
          <w:fldChar w:fldCharType="begin"/>
        </w:r>
        <w:r w:rsidDel="004D74B1">
          <w:delInstrText xml:space="preserve"> HYPERLINK "https://fhs.utb.cz/mdocs-posts/sd_07_2017/" </w:delInstrText>
        </w:r>
        <w:r w:rsidDel="004D74B1">
          <w:fldChar w:fldCharType="separate"/>
        </w:r>
        <w:r w:rsidRPr="007F7696" w:rsidDel="004D74B1">
          <w:rPr>
            <w:rStyle w:val="Hypertextovodkaz"/>
            <w:sz w:val="16"/>
            <w:szCs w:val="16"/>
          </w:rPr>
          <w:delText>https://fhs.utb.cz/mdocs-posts/sd_07_2017/</w:delText>
        </w:r>
        <w:r w:rsidDel="004D74B1">
          <w:rPr>
            <w:rStyle w:val="Hypertextovodkaz"/>
            <w:sz w:val="16"/>
            <w:szCs w:val="16"/>
          </w:rPr>
          <w:fldChar w:fldCharType="end"/>
        </w:r>
      </w:del>
    </w:p>
  </w:footnote>
  <w:footnote w:id="18">
    <w:p w:rsidR="004D74B1" w:rsidRPr="00DF42A8"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sidRPr="00DF42A8">
        <w:rPr>
          <w:rFonts w:ascii="Times New Roman" w:hAnsi="Times New Roman" w:cs="Times New Roman"/>
          <w:sz w:val="16"/>
          <w:szCs w:val="16"/>
        </w:rPr>
        <w:t xml:space="preserve"> Dostupné z: </w:t>
      </w:r>
      <w:hyperlink r:id="rId14" w:history="1">
        <w:r w:rsidRPr="00DF42A8">
          <w:rPr>
            <w:rStyle w:val="Hypertextovodkaz"/>
            <w:sz w:val="16"/>
            <w:szCs w:val="16"/>
          </w:rPr>
          <w:t>https://fhs.utb.cz/o-fakulte/zakladni-informace/ustavy/ustav-skolni-pedagogiky/cpds-pobocka-zlin/</w:t>
        </w:r>
      </w:hyperlink>
    </w:p>
  </w:footnote>
  <w:footnote w:id="19">
    <w:p w:rsidR="004D74B1" w:rsidRPr="00DF42A8"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sidRPr="00DF42A8">
        <w:rPr>
          <w:rFonts w:ascii="Times New Roman" w:hAnsi="Times New Roman" w:cs="Times New Roman"/>
          <w:sz w:val="16"/>
          <w:szCs w:val="16"/>
        </w:rPr>
        <w:t xml:space="preserve"> Dostupné z: </w:t>
      </w:r>
      <w:hyperlink r:id="rId15" w:history="1">
        <w:r w:rsidRPr="00DF42A8">
          <w:rPr>
            <w:rStyle w:val="Hypertextovodkaz"/>
            <w:sz w:val="16"/>
            <w:szCs w:val="16"/>
          </w:rPr>
          <w:t>https://earli.org/</w:t>
        </w:r>
      </w:hyperlink>
    </w:p>
  </w:footnote>
  <w:footnote w:id="20">
    <w:p w:rsidR="004D74B1" w:rsidRPr="00526648" w:rsidRDefault="004D74B1">
      <w:pPr>
        <w:pStyle w:val="Textpoznpodarou"/>
        <w:rPr>
          <w:rFonts w:ascii="Times New Roman" w:hAnsi="Times New Roman" w:cs="Times New Roman"/>
          <w:sz w:val="16"/>
          <w:szCs w:val="16"/>
        </w:rPr>
      </w:pPr>
      <w:r w:rsidRPr="00526648">
        <w:rPr>
          <w:rStyle w:val="Znakapoznpodarou"/>
          <w:rFonts w:ascii="Times New Roman" w:hAnsi="Times New Roman" w:cs="Times New Roman"/>
          <w:sz w:val="16"/>
          <w:szCs w:val="16"/>
        </w:rPr>
        <w:footnoteRef/>
      </w:r>
      <w:r w:rsidRPr="00526648">
        <w:rPr>
          <w:rFonts w:ascii="Times New Roman" w:hAnsi="Times New Roman" w:cs="Times New Roman"/>
          <w:sz w:val="16"/>
          <w:szCs w:val="16"/>
        </w:rPr>
        <w:t xml:space="preserve"> Dostupné z: </w:t>
      </w:r>
      <w:hyperlink r:id="rId16" w:history="1">
        <w:r w:rsidRPr="00526648">
          <w:rPr>
            <w:rStyle w:val="Hypertextovodkaz"/>
            <w:sz w:val="16"/>
            <w:szCs w:val="16"/>
          </w:rPr>
          <w:t>https://atee.education/</w:t>
        </w:r>
      </w:hyperlink>
    </w:p>
  </w:footnote>
  <w:footnote w:id="21">
    <w:p w:rsidR="004D74B1" w:rsidRPr="00DF42A8"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sidRPr="00DF42A8">
        <w:rPr>
          <w:rFonts w:ascii="Times New Roman" w:hAnsi="Times New Roman" w:cs="Times New Roman"/>
          <w:sz w:val="16"/>
          <w:szCs w:val="16"/>
        </w:rPr>
        <w:t xml:space="preserve"> Dostupné z: </w:t>
      </w:r>
      <w:hyperlink r:id="rId17" w:history="1">
        <w:r w:rsidRPr="00DF42A8">
          <w:rPr>
            <w:rStyle w:val="Hypertextovodkaz"/>
            <w:sz w:val="16"/>
            <w:szCs w:val="16"/>
          </w:rPr>
          <w:t>https://stag.utb.cz/portal/</w:t>
        </w:r>
      </w:hyperlink>
    </w:p>
  </w:footnote>
  <w:footnote w:id="22">
    <w:p w:rsidR="004D74B1" w:rsidRPr="00DF42A8"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Pr>
          <w:rFonts w:ascii="Times New Roman" w:hAnsi="Times New Roman" w:cs="Times New Roman"/>
          <w:sz w:val="16"/>
          <w:szCs w:val="16"/>
        </w:rPr>
        <w:t xml:space="preserve"> </w:t>
      </w:r>
      <w:r w:rsidRPr="00DF42A8">
        <w:rPr>
          <w:rFonts w:ascii="Times New Roman" w:hAnsi="Times New Roman" w:cs="Times New Roman"/>
          <w:sz w:val="16"/>
          <w:szCs w:val="16"/>
        </w:rPr>
        <w:t xml:space="preserve">Dostupné z: </w:t>
      </w:r>
      <w:hyperlink r:id="rId18" w:history="1">
        <w:r w:rsidRPr="00DF42A8">
          <w:rPr>
            <w:rStyle w:val="Hypertextovodkaz"/>
            <w:sz w:val="16"/>
            <w:szCs w:val="16"/>
          </w:rPr>
          <w:t>https://fhs.utb.cz/o-fakulte/uredni-deska/vnitrni-normy-a-predpisy/vnitrni-predpisy-utb-a-fhs/</w:t>
        </w:r>
      </w:hyperlink>
    </w:p>
  </w:footnote>
  <w:footnote w:id="23">
    <w:p w:rsidR="004D74B1" w:rsidRPr="00DF42A8"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sidRPr="00DF42A8">
        <w:rPr>
          <w:rFonts w:ascii="Times New Roman" w:hAnsi="Times New Roman" w:cs="Times New Roman"/>
          <w:sz w:val="16"/>
          <w:szCs w:val="16"/>
        </w:rPr>
        <w:t xml:space="preserve"> Dostupné z: </w:t>
      </w:r>
      <w:hyperlink r:id="rId19" w:history="1">
        <w:r w:rsidRPr="00DF42A8">
          <w:rPr>
            <w:rStyle w:val="Hypertextovodkaz"/>
            <w:sz w:val="16"/>
            <w:szCs w:val="16"/>
          </w:rPr>
          <w:t>https://fhs.utb.cz/o-fakulte/uredni-deska/vnitrni-normy-a-predpisy/vnitrni-predpisy-utb-a-fhs/</w:t>
        </w:r>
      </w:hyperlink>
    </w:p>
  </w:footnote>
  <w:footnote w:id="24">
    <w:p w:rsidR="004D74B1" w:rsidRPr="00DF42A8"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sidRPr="00DF42A8">
        <w:rPr>
          <w:rFonts w:ascii="Times New Roman" w:hAnsi="Times New Roman" w:cs="Times New Roman"/>
          <w:sz w:val="16"/>
          <w:szCs w:val="16"/>
        </w:rPr>
        <w:t xml:space="preserve"> Dostupné z: </w:t>
      </w:r>
      <w:hyperlink r:id="rId20" w:history="1">
        <w:r w:rsidRPr="00DF42A8">
          <w:rPr>
            <w:rStyle w:val="Hypertextovodkaz"/>
            <w:sz w:val="16"/>
            <w:szCs w:val="16"/>
          </w:rPr>
          <w:t>https://jobcentrum.utb.cz/index.php?lang=cz</w:t>
        </w:r>
      </w:hyperlink>
    </w:p>
  </w:footnote>
  <w:footnote w:id="25">
    <w:p w:rsidR="004D74B1" w:rsidRPr="00DF42A8"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sidRPr="00DF42A8">
        <w:rPr>
          <w:rFonts w:ascii="Times New Roman" w:hAnsi="Times New Roman" w:cs="Times New Roman"/>
          <w:sz w:val="16"/>
          <w:szCs w:val="16"/>
        </w:rPr>
        <w:t xml:space="preserve"> Dostupné z: </w:t>
      </w:r>
      <w:hyperlink r:id="rId21" w:history="1">
        <w:r w:rsidRPr="00DF42A8">
          <w:rPr>
            <w:rStyle w:val="Hypertextovodkaz"/>
            <w:sz w:val="16"/>
            <w:szCs w:val="16"/>
          </w:rPr>
          <w:t>https://jobcentrum.utb.cz/index.php?option=com_career&amp;view=offers&amp;Itemid=105&amp;lang=cz</w:t>
        </w:r>
      </w:hyperlink>
    </w:p>
  </w:footnote>
  <w:footnote w:id="26">
    <w:p w:rsidR="004D74B1" w:rsidRPr="00CB6271" w:rsidRDefault="004D74B1" w:rsidP="007A7659">
      <w:pPr>
        <w:pStyle w:val="Textpoznpodarou"/>
        <w:rPr>
          <w:rFonts w:ascii="Times New Roman" w:hAnsi="Times New Roman" w:cs="Times New Roman"/>
          <w:sz w:val="16"/>
          <w:szCs w:val="16"/>
        </w:rPr>
      </w:pPr>
      <w:r w:rsidRPr="00DF42A8">
        <w:rPr>
          <w:rStyle w:val="Znakapoznpodarou"/>
          <w:rFonts w:ascii="Times New Roman" w:hAnsi="Times New Roman" w:cs="Times New Roman"/>
          <w:sz w:val="16"/>
          <w:szCs w:val="16"/>
        </w:rPr>
        <w:footnoteRef/>
      </w:r>
      <w:r w:rsidRPr="00DF42A8">
        <w:rPr>
          <w:rFonts w:ascii="Times New Roman" w:hAnsi="Times New Roman" w:cs="Times New Roman"/>
          <w:sz w:val="16"/>
          <w:szCs w:val="16"/>
        </w:rPr>
        <w:t xml:space="preserve"> Dostupné z: </w:t>
      </w:r>
      <w:hyperlink r:id="rId22" w:history="1">
        <w:r w:rsidRPr="00DF42A8">
          <w:rPr>
            <w:rStyle w:val="Hypertextovodkaz"/>
            <w:sz w:val="16"/>
            <w:szCs w:val="16"/>
          </w:rPr>
          <w:t>https://jobcentrum.utb.cz/index.php?option=com_content&amp;view=article&amp;id=21&amp;Itemid=156&amp;lang=cz</w:t>
        </w:r>
      </w:hyperlink>
    </w:p>
  </w:footnote>
  <w:footnote w:id="27">
    <w:p w:rsidR="004D74B1" w:rsidRPr="00CB6271" w:rsidRDefault="004D74B1" w:rsidP="007A7659">
      <w:pPr>
        <w:pStyle w:val="Textpoznpodarou"/>
        <w:rPr>
          <w:rFonts w:ascii="Times New Roman" w:hAnsi="Times New Roman" w:cs="Times New Roman"/>
          <w:sz w:val="18"/>
          <w:szCs w:val="18"/>
        </w:rPr>
      </w:pPr>
      <w:r w:rsidRPr="00CB6271">
        <w:rPr>
          <w:rStyle w:val="Znakapoznpodarou"/>
          <w:rFonts w:ascii="Times New Roman" w:hAnsi="Times New Roman" w:cs="Times New Roman"/>
          <w:sz w:val="18"/>
          <w:szCs w:val="18"/>
        </w:rPr>
        <w:footnoteRef/>
      </w:r>
      <w:r w:rsidRPr="00CB6271">
        <w:rPr>
          <w:rFonts w:ascii="Times New Roman" w:hAnsi="Times New Roman" w:cs="Times New Roman"/>
          <w:sz w:val="18"/>
          <w:szCs w:val="18"/>
        </w:rPr>
        <w:t xml:space="preserve"> Dostupné z: </w:t>
      </w:r>
      <w:hyperlink r:id="rId23" w:history="1">
        <w:r w:rsidRPr="00DF42A8">
          <w:rPr>
            <w:rStyle w:val="Hypertextovodkaz"/>
            <w:sz w:val="18"/>
            <w:szCs w:val="18"/>
          </w:rPr>
          <w:t>http://digilib.k.utb.cz</w:t>
        </w:r>
      </w:hyperlink>
    </w:p>
  </w:footnote>
  <w:footnote w:id="28">
    <w:p w:rsidR="004D74B1" w:rsidRPr="00CB6271" w:rsidRDefault="004D74B1" w:rsidP="007A7659">
      <w:pPr>
        <w:pStyle w:val="Textpoznpodarou"/>
        <w:rPr>
          <w:rFonts w:ascii="Times New Roman" w:hAnsi="Times New Roman" w:cs="Times New Roman"/>
        </w:rPr>
      </w:pPr>
      <w:r w:rsidRPr="00CB6271">
        <w:rPr>
          <w:rStyle w:val="Znakapoznpodarou"/>
          <w:rFonts w:ascii="Times New Roman" w:hAnsi="Times New Roman" w:cs="Times New Roman"/>
          <w:sz w:val="18"/>
          <w:szCs w:val="18"/>
        </w:rPr>
        <w:footnoteRef/>
      </w:r>
      <w:r w:rsidRPr="00CB6271">
        <w:rPr>
          <w:rFonts w:ascii="Times New Roman" w:hAnsi="Times New Roman" w:cs="Times New Roman"/>
          <w:sz w:val="18"/>
          <w:szCs w:val="18"/>
        </w:rPr>
        <w:t xml:space="preserve"> Dostupné z: </w:t>
      </w:r>
      <w:hyperlink r:id="rId24" w:history="1">
        <w:r w:rsidRPr="00DF42A8">
          <w:rPr>
            <w:rStyle w:val="Hypertextovodkaz"/>
            <w:sz w:val="18"/>
            <w:szCs w:val="18"/>
          </w:rPr>
          <w:t>http://publikace.k.utb.cz</w:t>
        </w:r>
      </w:hyperlink>
    </w:p>
  </w:footnote>
  <w:footnote w:id="29">
    <w:p w:rsidR="004D74B1" w:rsidRPr="00CB6271" w:rsidRDefault="004D74B1" w:rsidP="007A7659">
      <w:pPr>
        <w:rPr>
          <w:sz w:val="18"/>
          <w:szCs w:val="18"/>
        </w:rPr>
      </w:pPr>
      <w:r w:rsidRPr="00CB6271">
        <w:rPr>
          <w:rStyle w:val="Znakapoznpodarou"/>
          <w:sz w:val="18"/>
          <w:szCs w:val="18"/>
        </w:rPr>
        <w:footnoteRef/>
      </w:r>
      <w:r w:rsidRPr="00CB6271">
        <w:rPr>
          <w:sz w:val="18"/>
          <w:szCs w:val="18"/>
        </w:rPr>
        <w:t xml:space="preserve"> Seznam všech databází, které má UTB ve Zlíně je dostupný z: </w:t>
      </w:r>
      <w:hyperlink r:id="rId25" w:history="1">
        <w:r w:rsidRPr="00DF42A8">
          <w:rPr>
            <w:rStyle w:val="Hypertextovodkaz"/>
            <w:sz w:val="18"/>
            <w:szCs w:val="18"/>
          </w:rPr>
          <w:t>http://portal.k.utb.cz/databases/alphabetical</w:t>
        </w:r>
      </w:hyperlink>
    </w:p>
  </w:footnote>
  <w:footnote w:id="30">
    <w:p w:rsidR="00B71AE1" w:rsidRDefault="004D74B1" w:rsidP="007A7659">
      <w:pPr>
        <w:pStyle w:val="Textpoznpodarou"/>
        <w:rPr>
          <w:rFonts w:ascii="Times New Roman" w:hAnsi="Times New Roman" w:cs="Times New Roman"/>
          <w:sz w:val="16"/>
          <w:szCs w:val="16"/>
        </w:rPr>
      </w:pPr>
      <w:r w:rsidRPr="00B71AE1">
        <w:rPr>
          <w:rStyle w:val="Znakapoznpodarou"/>
          <w:rFonts w:ascii="Times New Roman" w:hAnsi="Times New Roman" w:cs="Times New Roman"/>
          <w:b/>
          <w:sz w:val="16"/>
          <w:szCs w:val="16"/>
        </w:rPr>
        <w:footnoteRef/>
      </w:r>
      <w:r w:rsidRPr="00B71AE1">
        <w:rPr>
          <w:rStyle w:val="Siln"/>
          <w:b w:val="0"/>
          <w:sz w:val="16"/>
          <w:szCs w:val="16"/>
        </w:rPr>
        <w:t xml:space="preserve">Dostupné z: </w:t>
      </w:r>
      <w:hyperlink r:id="rId26" w:history="1">
        <w:r w:rsidR="00B71AE1" w:rsidRPr="00961A05">
          <w:rPr>
            <w:rStyle w:val="Hypertextovodkaz"/>
            <w:sz w:val="16"/>
            <w:szCs w:val="16"/>
          </w:rPr>
          <w:t>https://www.utb.cz/mdocs-posts/smernice-rektora-c-18-2018/</w:t>
        </w:r>
      </w:hyperlink>
    </w:p>
    <w:p w:rsidR="00B71AE1" w:rsidRPr="00B71AE1" w:rsidRDefault="00B71AE1" w:rsidP="007A7659">
      <w:pPr>
        <w:pStyle w:val="Textpoznpodarou"/>
        <w:rPr>
          <w:rFonts w:ascii="Times New Roman" w:hAnsi="Times New Roman" w:cs="Times New Roman"/>
          <w:sz w:val="16"/>
          <w:szCs w:val="16"/>
        </w:rPr>
      </w:pPr>
      <w:bookmarkStart w:id="5922" w:name="_GoBack"/>
      <w:bookmarkEnd w:id="5922"/>
    </w:p>
  </w:footnote>
  <w:footnote w:id="31">
    <w:p w:rsidR="004D74B1" w:rsidRPr="00D23982" w:rsidRDefault="004D74B1" w:rsidP="007A7659">
      <w:pPr>
        <w:pStyle w:val="Textpoznpodarou"/>
        <w:rPr>
          <w:rFonts w:cstheme="minorHAnsi"/>
          <w:sz w:val="16"/>
          <w:szCs w:val="16"/>
        </w:rPr>
      </w:pPr>
      <w:r w:rsidRPr="00D23982">
        <w:rPr>
          <w:rStyle w:val="Znakapoznpodarou"/>
          <w:rFonts w:ascii="Times New Roman" w:hAnsi="Times New Roman" w:cs="Times New Roman"/>
          <w:sz w:val="16"/>
          <w:szCs w:val="16"/>
        </w:rPr>
        <w:footnoteRef/>
      </w:r>
      <w:r w:rsidRPr="00D23982">
        <w:rPr>
          <w:rFonts w:ascii="Times New Roman" w:hAnsi="Times New Roman" w:cs="Times New Roman"/>
          <w:sz w:val="16"/>
          <w:szCs w:val="16"/>
        </w:rPr>
        <w:t xml:space="preserve"> Dostupné z: </w:t>
      </w:r>
      <w:hyperlink r:id="rId27" w:history="1">
        <w:r w:rsidRPr="005A1410">
          <w:rPr>
            <w:rStyle w:val="Hypertextovodkaz"/>
            <w:sz w:val="16"/>
            <w:szCs w:val="16"/>
          </w:rPr>
          <w:t>https://www.utb.cz/univerzita/uredni-deska/vnitrni-normy-a-predpisy/vnitrni-predpisy/</w:t>
        </w:r>
      </w:hyperlink>
    </w:p>
  </w:footnote>
  <w:footnote w:id="32">
    <w:p w:rsidR="004D74B1" w:rsidRPr="00167450" w:rsidRDefault="004D74B1" w:rsidP="007A7659">
      <w:pPr>
        <w:pStyle w:val="Textpoznpodarou"/>
        <w:rPr>
          <w:rFonts w:ascii="Times New Roman" w:hAnsi="Times New Roman" w:cs="Times New Roman"/>
          <w:sz w:val="18"/>
          <w:szCs w:val="18"/>
        </w:rPr>
      </w:pPr>
      <w:r w:rsidRPr="00167450">
        <w:rPr>
          <w:rStyle w:val="Znakapoznpodarou"/>
          <w:rFonts w:ascii="Times New Roman" w:hAnsi="Times New Roman" w:cs="Times New Roman"/>
          <w:sz w:val="18"/>
          <w:szCs w:val="18"/>
        </w:rPr>
        <w:footnoteRef/>
      </w:r>
      <w:r w:rsidRPr="00167450">
        <w:rPr>
          <w:rFonts w:ascii="Times New Roman" w:hAnsi="Times New Roman" w:cs="Times New Roman"/>
          <w:sz w:val="18"/>
          <w:szCs w:val="18"/>
        </w:rPr>
        <w:t xml:space="preserve"> Dostupné z: </w:t>
      </w:r>
      <w:hyperlink r:id="rId28" w:history="1">
        <w:r w:rsidRPr="005A1410">
          <w:rPr>
            <w:rStyle w:val="Hypertextovodkaz"/>
            <w:sz w:val="18"/>
            <w:szCs w:val="18"/>
          </w:rPr>
          <w:t>https://fhs.utb.cz/o-fakulte/uredni-deska/strategicky-zamer-fakulty/</w:t>
        </w:r>
      </w:hyperlink>
    </w:p>
  </w:footnote>
  <w:footnote w:id="33">
    <w:p w:rsidR="004D74B1" w:rsidRPr="008E7E69" w:rsidRDefault="004D74B1" w:rsidP="007A7659">
      <w:pPr>
        <w:pStyle w:val="Textpoznpodarou"/>
        <w:rPr>
          <w:rFonts w:cstheme="minorHAnsi"/>
          <w:sz w:val="16"/>
          <w:szCs w:val="16"/>
        </w:rPr>
      </w:pPr>
      <w:r w:rsidRPr="00167450">
        <w:rPr>
          <w:rStyle w:val="Znakapoznpodarou"/>
          <w:rFonts w:ascii="Times New Roman" w:hAnsi="Times New Roman" w:cs="Times New Roman"/>
          <w:sz w:val="18"/>
          <w:szCs w:val="18"/>
        </w:rPr>
        <w:footnoteRef/>
      </w:r>
      <w:r w:rsidRPr="00167450">
        <w:rPr>
          <w:rFonts w:ascii="Times New Roman" w:hAnsi="Times New Roman" w:cs="Times New Roman"/>
          <w:sz w:val="18"/>
          <w:szCs w:val="18"/>
        </w:rPr>
        <w:t xml:space="preserve"> Dostupné z: </w:t>
      </w:r>
      <w:hyperlink r:id="rId29" w:history="1">
        <w:r w:rsidRPr="005A1410">
          <w:rPr>
            <w:rStyle w:val="Hypertextovodkaz"/>
            <w:sz w:val="18"/>
            <w:szCs w:val="18"/>
          </w:rPr>
          <w:t>https://fhs.utb.cz/o-fakulte/uredni-deska/strategicky-zamer-fakulty/</w:t>
        </w:r>
      </w:hyperlink>
    </w:p>
  </w:footnote>
  <w:footnote w:id="34">
    <w:p w:rsidR="004D74B1" w:rsidRPr="005657F8" w:rsidRDefault="004D74B1" w:rsidP="007A7659">
      <w:pPr>
        <w:pStyle w:val="Textpoznpodarou"/>
        <w:rPr>
          <w:rFonts w:ascii="Times New Roman" w:hAnsi="Times New Roman" w:cs="Times New Roman"/>
          <w:sz w:val="16"/>
          <w:szCs w:val="16"/>
        </w:rPr>
      </w:pPr>
      <w:r w:rsidRPr="005657F8">
        <w:rPr>
          <w:rStyle w:val="Znakapoznpodarou"/>
          <w:rFonts w:ascii="Times New Roman" w:hAnsi="Times New Roman" w:cs="Times New Roman"/>
          <w:sz w:val="16"/>
          <w:szCs w:val="16"/>
        </w:rPr>
        <w:footnoteRef/>
      </w:r>
      <w:r w:rsidRPr="005657F8">
        <w:rPr>
          <w:rFonts w:ascii="Times New Roman" w:hAnsi="Times New Roman" w:cs="Times New Roman"/>
          <w:sz w:val="16"/>
          <w:szCs w:val="16"/>
        </w:rPr>
        <w:t xml:space="preserve"> </w:t>
      </w:r>
      <w:r w:rsidRPr="00167450">
        <w:rPr>
          <w:rFonts w:ascii="Times New Roman" w:hAnsi="Times New Roman" w:cs="Times New Roman"/>
          <w:sz w:val="18"/>
          <w:szCs w:val="18"/>
        </w:rPr>
        <w:t>Dostupné z</w:t>
      </w:r>
      <w:r>
        <w:rPr>
          <w:rFonts w:ascii="Times New Roman" w:hAnsi="Times New Roman" w:cs="Times New Roman"/>
          <w:sz w:val="16"/>
          <w:szCs w:val="16"/>
        </w:rPr>
        <w:t xml:space="preserve">: </w:t>
      </w:r>
      <w:hyperlink r:id="rId30" w:history="1">
        <w:r w:rsidRPr="005F5FAF">
          <w:rPr>
            <w:rStyle w:val="Hypertextovodkaz"/>
            <w:sz w:val="16"/>
            <w:szCs w:val="16"/>
          </w:rPr>
          <w:t>https://fhs.utb.cz/o-fakulte/uredni-deska/vnitrni-normy-a-predpisy/vnitrni-predpisy-utb-a-fhs/</w:t>
        </w:r>
      </w:hyperlink>
    </w:p>
  </w:footnote>
  <w:footnote w:id="35">
    <w:p w:rsidR="004D74B1" w:rsidRPr="002E26CD" w:rsidRDefault="004D74B1" w:rsidP="007A7659">
      <w:pPr>
        <w:pStyle w:val="Textpoznpodarou"/>
        <w:rPr>
          <w:rFonts w:ascii="Times New Roman" w:hAnsi="Times New Roman" w:cs="Times New Roman"/>
          <w:sz w:val="16"/>
          <w:szCs w:val="16"/>
        </w:rPr>
      </w:pPr>
      <w:r w:rsidRPr="002E26CD">
        <w:rPr>
          <w:rStyle w:val="Znakapoznpodarou"/>
          <w:rFonts w:ascii="Times New Roman" w:hAnsi="Times New Roman" w:cs="Times New Roman"/>
          <w:sz w:val="16"/>
          <w:szCs w:val="16"/>
        </w:rPr>
        <w:footnoteRef/>
      </w:r>
      <w:r w:rsidRPr="002E26CD">
        <w:rPr>
          <w:rFonts w:ascii="Times New Roman" w:hAnsi="Times New Roman" w:cs="Times New Roman"/>
          <w:sz w:val="16"/>
          <w:szCs w:val="16"/>
        </w:rPr>
        <w:t xml:space="preserve"> </w:t>
      </w:r>
      <w:r>
        <w:rPr>
          <w:rFonts w:ascii="Times New Roman" w:hAnsi="Times New Roman" w:cs="Times New Roman"/>
          <w:sz w:val="16"/>
          <w:szCs w:val="16"/>
        </w:rPr>
        <w:t xml:space="preserve">Dostupné z: </w:t>
      </w:r>
      <w:hyperlink r:id="rId31" w:history="1">
        <w:r w:rsidRPr="005F5FAF">
          <w:rPr>
            <w:rStyle w:val="Hypertextovodkaz"/>
            <w:sz w:val="16"/>
            <w:szCs w:val="16"/>
          </w:rPr>
          <w:t>https://fhs.utb.cz/o-fakulte/uredni-deska/vnitrni-normy-a-predpisy/vnitrni-predpisy-utb-a-fhs/</w:t>
        </w:r>
      </w:hyperlink>
    </w:p>
  </w:footnote>
  <w:footnote w:id="36">
    <w:p w:rsidR="004D74B1" w:rsidRPr="002E26CD" w:rsidRDefault="004D74B1" w:rsidP="007A7659">
      <w:pPr>
        <w:pStyle w:val="Textpoznpodarou"/>
        <w:rPr>
          <w:rFonts w:ascii="Times New Roman" w:hAnsi="Times New Roman" w:cs="Times New Roman"/>
          <w:sz w:val="16"/>
          <w:szCs w:val="16"/>
        </w:rPr>
      </w:pPr>
      <w:r w:rsidRPr="002E26CD">
        <w:rPr>
          <w:rStyle w:val="Znakapoznpodarou"/>
          <w:rFonts w:ascii="Times New Roman" w:hAnsi="Times New Roman" w:cs="Times New Roman"/>
          <w:sz w:val="16"/>
          <w:szCs w:val="16"/>
        </w:rPr>
        <w:footnoteRef/>
      </w:r>
      <w:r w:rsidRPr="002E26CD">
        <w:rPr>
          <w:rFonts w:ascii="Times New Roman" w:hAnsi="Times New Roman" w:cs="Times New Roman"/>
          <w:sz w:val="16"/>
          <w:szCs w:val="16"/>
        </w:rPr>
        <w:t xml:space="preserve"> </w:t>
      </w:r>
      <w:r>
        <w:rPr>
          <w:rFonts w:ascii="Times New Roman" w:hAnsi="Times New Roman" w:cs="Times New Roman"/>
          <w:sz w:val="16"/>
          <w:szCs w:val="16"/>
        </w:rPr>
        <w:t xml:space="preserve">Dostupné z: </w:t>
      </w:r>
      <w:hyperlink r:id="rId32" w:history="1">
        <w:r w:rsidRPr="005F5FAF">
          <w:rPr>
            <w:rStyle w:val="Hypertextovodkaz"/>
            <w:sz w:val="16"/>
            <w:szCs w:val="16"/>
          </w:rPr>
          <w:t>https://fhs.utb.cz/o-fakulte/uredni-deska/vnitrni-normy-a-predpisy/vnitrni-predpisy-utb-a-fhs/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B1" w:rsidRDefault="004D74B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4B72"/>
    <w:multiLevelType w:val="hybridMultilevel"/>
    <w:tmpl w:val="403E05F6"/>
    <w:lvl w:ilvl="0" w:tplc="0405000F">
      <w:start w:val="1"/>
      <w:numFmt w:val="decimal"/>
      <w:lvlText w:val="%1."/>
      <w:lvlJc w:val="left"/>
      <w:pPr>
        <w:ind w:left="720" w:hanging="360"/>
      </w:pPr>
      <w:rPr>
        <w:rFonts w:hint="default"/>
      </w:rPr>
    </w:lvl>
    <w:lvl w:ilvl="1" w:tplc="AB5C5982">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95F31"/>
    <w:multiLevelType w:val="hybridMultilevel"/>
    <w:tmpl w:val="B6C2DD86"/>
    <w:lvl w:ilvl="0" w:tplc="78DE3FC0">
      <w:start w:val="1"/>
      <w:numFmt w:val="bullet"/>
      <w:lvlText w:val="–"/>
      <w:lvlJc w:val="left"/>
      <w:pPr>
        <w:tabs>
          <w:tab w:val="num" w:pos="357"/>
        </w:tabs>
        <w:ind w:left="340" w:hanging="340"/>
      </w:pPr>
      <w:rPr>
        <w:rFonts w:ascii="Times New Roman" w:hAnsi="Times New Roman" w:cs="Times New Roman" w:hint="default"/>
      </w:rPr>
    </w:lvl>
    <w:lvl w:ilvl="1" w:tplc="9F3E930C">
      <w:start w:val="1"/>
      <w:numFmt w:val="bullet"/>
      <w:lvlRestart w:val="0"/>
      <w:pStyle w:val="StylOdrkovseznamHTMLTun"/>
      <w:lvlText w:val=""/>
      <w:lvlJc w:val="left"/>
      <w:pPr>
        <w:tabs>
          <w:tab w:val="num" w:pos="1250"/>
        </w:tabs>
        <w:ind w:left="1250" w:hanging="170"/>
      </w:pPr>
      <w:rPr>
        <w:rFonts w:ascii="Symbol" w:hAnsi="Symbol" w:cs="Symbol" w:hint="default"/>
        <w:color w:val="auto"/>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A00E0C"/>
    <w:multiLevelType w:val="hybridMultilevel"/>
    <w:tmpl w:val="363AE16E"/>
    <w:lvl w:ilvl="0" w:tplc="DBD89C7A">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01114E"/>
    <w:multiLevelType w:val="hybridMultilevel"/>
    <w:tmpl w:val="54BE53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B00B1"/>
    <w:multiLevelType w:val="hybridMultilevel"/>
    <w:tmpl w:val="8C86976A"/>
    <w:lvl w:ilvl="0" w:tplc="729C629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775756"/>
    <w:multiLevelType w:val="hybridMultilevel"/>
    <w:tmpl w:val="91ACE4F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5C733B8"/>
    <w:multiLevelType w:val="hybridMultilevel"/>
    <w:tmpl w:val="A1FA9E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2107F4"/>
    <w:multiLevelType w:val="hybridMultilevel"/>
    <w:tmpl w:val="5F78E484"/>
    <w:lvl w:ilvl="0" w:tplc="FBBC0F9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C67D36"/>
    <w:multiLevelType w:val="hybridMultilevel"/>
    <w:tmpl w:val="9B44F8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FD0B17"/>
    <w:multiLevelType w:val="hybridMultilevel"/>
    <w:tmpl w:val="57803478"/>
    <w:lvl w:ilvl="0" w:tplc="424CC2C4">
      <w:start w:val="1"/>
      <w:numFmt w:val="decimal"/>
      <w:lvlText w:val="%1"/>
      <w:lvlJc w:val="left"/>
      <w:pPr>
        <w:ind w:left="720" w:hanging="360"/>
      </w:pPr>
      <w:rPr>
        <w:rFonts w:hint="default"/>
      </w:rPr>
    </w:lvl>
    <w:lvl w:ilvl="1" w:tplc="0405000F">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E85DAA"/>
    <w:multiLevelType w:val="hybridMultilevel"/>
    <w:tmpl w:val="24869D92"/>
    <w:lvl w:ilvl="0" w:tplc="E700B080">
      <w:start w:val="1"/>
      <w:numFmt w:val="bullet"/>
      <w:lvlText w:val="▪"/>
      <w:lvlJc w:val="left"/>
      <w:pPr>
        <w:ind w:left="720" w:hanging="360"/>
      </w:pPr>
      <w:rPr>
        <w:rFonts w:ascii="Arial" w:hAnsi="Aria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136016"/>
    <w:multiLevelType w:val="hybridMultilevel"/>
    <w:tmpl w:val="866A1524"/>
    <w:lvl w:ilvl="0" w:tplc="702E29CC">
      <w:start w:val="1"/>
      <w:numFmt w:val="lowerLetter"/>
      <w:lvlText w:val="%1)"/>
      <w:lvlJc w:val="left"/>
      <w:pPr>
        <w:ind w:left="720" w:hanging="360"/>
      </w:pPr>
      <w:rPr>
        <w:rFonts w:hint="default"/>
        <w:sz w:val="20"/>
        <w:szCs w:val="20"/>
      </w:rPr>
    </w:lvl>
    <w:lvl w:ilvl="1" w:tplc="C5A86018">
      <w:start w:val="1"/>
      <w:numFmt w:val="decimal"/>
      <w:lvlText w:val="%2."/>
      <w:lvlJc w:val="left"/>
      <w:pPr>
        <w:ind w:left="786" w:hanging="360"/>
      </w:pPr>
      <w:rPr>
        <w:rFonts w:hint="default"/>
      </w:rPr>
    </w:lvl>
    <w:lvl w:ilvl="2" w:tplc="DBD89C7A">
      <w:numFmt w:val="bullet"/>
      <w:lvlText w:val="-"/>
      <w:lvlJc w:val="left"/>
      <w:pPr>
        <w:ind w:left="2160" w:hanging="360"/>
      </w:pPr>
      <w:rPr>
        <w:rFonts w:ascii="Times New Roman" w:eastAsia="Times New Roman"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8E03772"/>
    <w:multiLevelType w:val="hybridMultilevel"/>
    <w:tmpl w:val="B352E1C4"/>
    <w:lvl w:ilvl="0" w:tplc="DBD89C7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9F6B85"/>
    <w:multiLevelType w:val="hybridMultilevel"/>
    <w:tmpl w:val="46AA78B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49F621A8"/>
    <w:multiLevelType w:val="hybridMultilevel"/>
    <w:tmpl w:val="C178C660"/>
    <w:lvl w:ilvl="0" w:tplc="DBD89C7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B2A4080"/>
    <w:multiLevelType w:val="hybridMultilevel"/>
    <w:tmpl w:val="C3DC74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C244681"/>
    <w:multiLevelType w:val="hybridMultilevel"/>
    <w:tmpl w:val="148C7DCC"/>
    <w:lvl w:ilvl="0" w:tplc="424CC2C4">
      <w:start w:val="1"/>
      <w:numFmt w:val="decimal"/>
      <w:lvlText w:val="%1"/>
      <w:lvlJc w:val="left"/>
      <w:pPr>
        <w:ind w:left="720" w:hanging="360"/>
      </w:pPr>
      <w:rPr>
        <w:rFonts w:hint="default"/>
      </w:rPr>
    </w:lvl>
    <w:lvl w:ilvl="1" w:tplc="0405000F">
      <w:start w:val="1"/>
      <w:numFmt w:val="decimal"/>
      <w:lvlText w:val="%2."/>
      <w:lvlJc w:val="left"/>
      <w:pPr>
        <w:ind w:left="1440" w:hanging="360"/>
      </w:pPr>
    </w:lvl>
    <w:lvl w:ilvl="2" w:tplc="941ED22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377EB"/>
    <w:multiLevelType w:val="hybridMultilevel"/>
    <w:tmpl w:val="7F8CBF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FF0206"/>
    <w:multiLevelType w:val="hybridMultilevel"/>
    <w:tmpl w:val="6F265E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9E3411"/>
    <w:multiLevelType w:val="hybridMultilevel"/>
    <w:tmpl w:val="5B8EB1AE"/>
    <w:lvl w:ilvl="0" w:tplc="729C6296">
      <w:numFmt w:val="bullet"/>
      <w:lvlText w:val="-"/>
      <w:lvlJc w:val="left"/>
      <w:pPr>
        <w:ind w:left="791" w:hanging="360"/>
      </w:pPr>
      <w:rPr>
        <w:rFonts w:ascii="Times New Roman" w:eastAsia="Times New Roman" w:hAnsi="Times New Roman"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22" w15:restartNumberingAfterBreak="0">
    <w:nsid w:val="51B603F6"/>
    <w:multiLevelType w:val="hybridMultilevel"/>
    <w:tmpl w:val="693210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4E7026"/>
    <w:multiLevelType w:val="hybridMultilevel"/>
    <w:tmpl w:val="51F8F9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4D15A1"/>
    <w:multiLevelType w:val="hybridMultilevel"/>
    <w:tmpl w:val="EDF44E2C"/>
    <w:lvl w:ilvl="0" w:tplc="0405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0879FF"/>
    <w:multiLevelType w:val="hybridMultilevel"/>
    <w:tmpl w:val="6ECE74EC"/>
    <w:lvl w:ilvl="0" w:tplc="424CC2C4">
      <w:start w:val="1"/>
      <w:numFmt w:val="decimal"/>
      <w:lvlText w:val="%1"/>
      <w:lvlJc w:val="left"/>
      <w:pPr>
        <w:ind w:left="720" w:hanging="360"/>
      </w:pPr>
      <w:rPr>
        <w:rFonts w:hint="default"/>
      </w:rPr>
    </w:lvl>
    <w:lvl w:ilvl="1" w:tplc="AB5C5982">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C62393"/>
    <w:multiLevelType w:val="hybridMultilevel"/>
    <w:tmpl w:val="E4AAF59E"/>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F9814B3"/>
    <w:multiLevelType w:val="hybridMultilevel"/>
    <w:tmpl w:val="ACAA9A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FD52B06"/>
    <w:multiLevelType w:val="hybridMultilevel"/>
    <w:tmpl w:val="7F1A8320"/>
    <w:lvl w:ilvl="0" w:tplc="7376FC2E">
      <w:numFmt w:val="bullet"/>
      <w:lvlText w:val="-"/>
      <w:lvlJc w:val="left"/>
      <w:pPr>
        <w:ind w:left="720" w:hanging="360"/>
      </w:pPr>
      <w:rPr>
        <w:rFonts w:ascii="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0543891"/>
    <w:multiLevelType w:val="hybridMultilevel"/>
    <w:tmpl w:val="2A460652"/>
    <w:lvl w:ilvl="0" w:tplc="7376FC2E">
      <w:numFmt w:val="bullet"/>
      <w:lvlText w:val="-"/>
      <w:lvlJc w:val="left"/>
      <w:pPr>
        <w:ind w:left="720" w:hanging="360"/>
      </w:pPr>
      <w:rPr>
        <w:rFonts w:ascii="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1FC4650"/>
    <w:multiLevelType w:val="hybridMultilevel"/>
    <w:tmpl w:val="368264A6"/>
    <w:lvl w:ilvl="0" w:tplc="0405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24D76BF"/>
    <w:multiLevelType w:val="hybridMultilevel"/>
    <w:tmpl w:val="A0FC8E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986178A"/>
    <w:multiLevelType w:val="hybridMultilevel"/>
    <w:tmpl w:val="C8CCC8A2"/>
    <w:lvl w:ilvl="0" w:tplc="F1A4EB12">
      <w:start w:val="3"/>
      <w:numFmt w:val="bullet"/>
      <w:lvlText w:val="-"/>
      <w:lvlJc w:val="left"/>
      <w:pPr>
        <w:ind w:left="720" w:hanging="360"/>
      </w:pPr>
      <w:rPr>
        <w:rFonts w:ascii="Times New Roman" w:eastAsia="Calibri"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185FDE"/>
    <w:multiLevelType w:val="hybridMultilevel"/>
    <w:tmpl w:val="362A645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B2E0E27"/>
    <w:multiLevelType w:val="hybridMultilevel"/>
    <w:tmpl w:val="59E624D0"/>
    <w:lvl w:ilvl="0" w:tplc="7376FC2E">
      <w:numFmt w:val="bullet"/>
      <w:lvlText w:val="-"/>
      <w:lvlJc w:val="left"/>
      <w:pPr>
        <w:ind w:left="720" w:hanging="360"/>
      </w:pPr>
      <w:rPr>
        <w:rFonts w:ascii="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AA51C2"/>
    <w:multiLevelType w:val="hybridMultilevel"/>
    <w:tmpl w:val="5684848A"/>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71273C00"/>
    <w:multiLevelType w:val="hybridMultilevel"/>
    <w:tmpl w:val="FCD897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3A0877"/>
    <w:multiLevelType w:val="hybridMultilevel"/>
    <w:tmpl w:val="CE180580"/>
    <w:lvl w:ilvl="0" w:tplc="0405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8786455"/>
    <w:multiLevelType w:val="hybridMultilevel"/>
    <w:tmpl w:val="B8E0FD8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35"/>
  </w:num>
  <w:num w:numId="4">
    <w:abstractNumId w:val="1"/>
  </w:num>
  <w:num w:numId="5">
    <w:abstractNumId w:val="13"/>
  </w:num>
  <w:num w:numId="6">
    <w:abstractNumId w:val="24"/>
  </w:num>
  <w:num w:numId="7">
    <w:abstractNumId w:val="37"/>
  </w:num>
  <w:num w:numId="8">
    <w:abstractNumId w:val="3"/>
  </w:num>
  <w:num w:numId="9">
    <w:abstractNumId w:val="6"/>
  </w:num>
  <w:num w:numId="10">
    <w:abstractNumId w:val="9"/>
  </w:num>
  <w:num w:numId="11">
    <w:abstractNumId w:val="8"/>
  </w:num>
  <w:num w:numId="12">
    <w:abstractNumId w:val="36"/>
  </w:num>
  <w:num w:numId="13">
    <w:abstractNumId w:val="34"/>
  </w:num>
  <w:num w:numId="14">
    <w:abstractNumId w:val="29"/>
  </w:num>
  <w:num w:numId="15">
    <w:abstractNumId w:val="18"/>
  </w:num>
  <w:num w:numId="16">
    <w:abstractNumId w:val="10"/>
  </w:num>
  <w:num w:numId="17">
    <w:abstractNumId w:val="25"/>
  </w:num>
  <w:num w:numId="18">
    <w:abstractNumId w:val="11"/>
  </w:num>
  <w:num w:numId="19">
    <w:abstractNumId w:val="20"/>
  </w:num>
  <w:num w:numId="20">
    <w:abstractNumId w:val="5"/>
  </w:num>
  <w:num w:numId="21">
    <w:abstractNumId w:val="0"/>
  </w:num>
  <w:num w:numId="22">
    <w:abstractNumId w:val="39"/>
  </w:num>
  <w:num w:numId="23">
    <w:abstractNumId w:val="19"/>
  </w:num>
  <w:num w:numId="24">
    <w:abstractNumId w:val="32"/>
  </w:num>
  <w:num w:numId="25">
    <w:abstractNumId w:val="38"/>
  </w:num>
  <w:num w:numId="26">
    <w:abstractNumId w:val="27"/>
  </w:num>
  <w:num w:numId="27">
    <w:abstractNumId w:val="15"/>
  </w:num>
  <w:num w:numId="28">
    <w:abstractNumId w:val="31"/>
  </w:num>
  <w:num w:numId="29">
    <w:abstractNumId w:val="28"/>
  </w:num>
  <w:num w:numId="30">
    <w:abstractNumId w:val="4"/>
  </w:num>
  <w:num w:numId="31">
    <w:abstractNumId w:val="21"/>
  </w:num>
  <w:num w:numId="32">
    <w:abstractNumId w:val="12"/>
  </w:num>
  <w:num w:numId="33">
    <w:abstractNumId w:val="7"/>
  </w:num>
  <w:num w:numId="34">
    <w:abstractNumId w:val="26"/>
  </w:num>
  <w:num w:numId="35">
    <w:abstractNumId w:val="16"/>
  </w:num>
  <w:num w:numId="36">
    <w:abstractNumId w:val="2"/>
  </w:num>
  <w:num w:numId="37">
    <w:abstractNumId w:val="30"/>
  </w:num>
  <w:num w:numId="38">
    <w:abstractNumId w:val="23"/>
  </w:num>
  <w:num w:numId="39">
    <w:abstractNumId w:val="14"/>
  </w:num>
  <w:num w:numId="40">
    <w:abstractNumId w:val="33"/>
  </w:num>
  <w:numIdMacAtCleanup w:val="2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ktor Pacholík">
    <w15:presenceInfo w15:providerId="None" w15:userId="Viktor Pacholí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cs-CZ" w:vendorID="7" w:dllVersion="514" w:checkStyle="1"/>
  <w:attachedTemplate r:id="rId1"/>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U0MDQxMTQ1NzOyMDBQ0lEKTi0uzszPAykwNKoFANzIl6wtAAAA"/>
  </w:docVars>
  <w:rsids>
    <w:rsidRoot w:val="001E3F1B"/>
    <w:rsid w:val="000001A3"/>
    <w:rsid w:val="000003C5"/>
    <w:rsid w:val="0000098B"/>
    <w:rsid w:val="000014F1"/>
    <w:rsid w:val="00002C10"/>
    <w:rsid w:val="00003E70"/>
    <w:rsid w:val="000049FE"/>
    <w:rsid w:val="00006650"/>
    <w:rsid w:val="00007405"/>
    <w:rsid w:val="00007497"/>
    <w:rsid w:val="00007A2F"/>
    <w:rsid w:val="00010108"/>
    <w:rsid w:val="00010FB7"/>
    <w:rsid w:val="000110EA"/>
    <w:rsid w:val="0001241D"/>
    <w:rsid w:val="000139EF"/>
    <w:rsid w:val="0001455A"/>
    <w:rsid w:val="00015718"/>
    <w:rsid w:val="00015DFE"/>
    <w:rsid w:val="00017E90"/>
    <w:rsid w:val="000200FD"/>
    <w:rsid w:val="00020270"/>
    <w:rsid w:val="0002162C"/>
    <w:rsid w:val="000235AD"/>
    <w:rsid w:val="00024311"/>
    <w:rsid w:val="000249AB"/>
    <w:rsid w:val="00024E48"/>
    <w:rsid w:val="00026B42"/>
    <w:rsid w:val="00026BEA"/>
    <w:rsid w:val="00026F3D"/>
    <w:rsid w:val="00027457"/>
    <w:rsid w:val="00027507"/>
    <w:rsid w:val="00027830"/>
    <w:rsid w:val="000278F0"/>
    <w:rsid w:val="00027903"/>
    <w:rsid w:val="0003085F"/>
    <w:rsid w:val="00030D0E"/>
    <w:rsid w:val="00031BE3"/>
    <w:rsid w:val="0003500A"/>
    <w:rsid w:val="000360C2"/>
    <w:rsid w:val="0003736A"/>
    <w:rsid w:val="000400F4"/>
    <w:rsid w:val="00040191"/>
    <w:rsid w:val="00040392"/>
    <w:rsid w:val="0004143E"/>
    <w:rsid w:val="000418B7"/>
    <w:rsid w:val="000424A3"/>
    <w:rsid w:val="00042C68"/>
    <w:rsid w:val="000441BD"/>
    <w:rsid w:val="00044767"/>
    <w:rsid w:val="00045733"/>
    <w:rsid w:val="000460B4"/>
    <w:rsid w:val="00046881"/>
    <w:rsid w:val="00047567"/>
    <w:rsid w:val="00047644"/>
    <w:rsid w:val="000478C7"/>
    <w:rsid w:val="00050E7C"/>
    <w:rsid w:val="00050F39"/>
    <w:rsid w:val="00052DC9"/>
    <w:rsid w:val="00053D62"/>
    <w:rsid w:val="0005539E"/>
    <w:rsid w:val="000556DF"/>
    <w:rsid w:val="00055A8A"/>
    <w:rsid w:val="000560C6"/>
    <w:rsid w:val="00056437"/>
    <w:rsid w:val="00057AC8"/>
    <w:rsid w:val="000601C6"/>
    <w:rsid w:val="00060C50"/>
    <w:rsid w:val="000616C5"/>
    <w:rsid w:val="00061B55"/>
    <w:rsid w:val="00064FCC"/>
    <w:rsid w:val="00065F23"/>
    <w:rsid w:val="00065FA3"/>
    <w:rsid w:val="00066DC6"/>
    <w:rsid w:val="00071F76"/>
    <w:rsid w:val="000723ED"/>
    <w:rsid w:val="0007295D"/>
    <w:rsid w:val="000729DA"/>
    <w:rsid w:val="00073312"/>
    <w:rsid w:val="00074A62"/>
    <w:rsid w:val="00074DCE"/>
    <w:rsid w:val="00075E51"/>
    <w:rsid w:val="00075F51"/>
    <w:rsid w:val="000760E2"/>
    <w:rsid w:val="00077776"/>
    <w:rsid w:val="00077CC7"/>
    <w:rsid w:val="00077DC7"/>
    <w:rsid w:val="00080A00"/>
    <w:rsid w:val="00080E2D"/>
    <w:rsid w:val="00081D17"/>
    <w:rsid w:val="00081D66"/>
    <w:rsid w:val="000841EB"/>
    <w:rsid w:val="000855A8"/>
    <w:rsid w:val="00085D54"/>
    <w:rsid w:val="000865D1"/>
    <w:rsid w:val="00086A4B"/>
    <w:rsid w:val="00090711"/>
    <w:rsid w:val="000917DD"/>
    <w:rsid w:val="0009209E"/>
    <w:rsid w:val="0009271F"/>
    <w:rsid w:val="00093029"/>
    <w:rsid w:val="000932BD"/>
    <w:rsid w:val="0009357E"/>
    <w:rsid w:val="000957B5"/>
    <w:rsid w:val="000A0CD1"/>
    <w:rsid w:val="000A164E"/>
    <w:rsid w:val="000A1D76"/>
    <w:rsid w:val="000A2600"/>
    <w:rsid w:val="000A27E3"/>
    <w:rsid w:val="000A292C"/>
    <w:rsid w:val="000A2D47"/>
    <w:rsid w:val="000A3981"/>
    <w:rsid w:val="000A4E6C"/>
    <w:rsid w:val="000A619E"/>
    <w:rsid w:val="000A6B15"/>
    <w:rsid w:val="000A6D26"/>
    <w:rsid w:val="000A74C4"/>
    <w:rsid w:val="000B04A6"/>
    <w:rsid w:val="000B2362"/>
    <w:rsid w:val="000B38B4"/>
    <w:rsid w:val="000B552E"/>
    <w:rsid w:val="000C0A54"/>
    <w:rsid w:val="000C2A3B"/>
    <w:rsid w:val="000C2A4C"/>
    <w:rsid w:val="000C3A81"/>
    <w:rsid w:val="000C7EAC"/>
    <w:rsid w:val="000D03ED"/>
    <w:rsid w:val="000D07F1"/>
    <w:rsid w:val="000D2A2A"/>
    <w:rsid w:val="000D3956"/>
    <w:rsid w:val="000D62BA"/>
    <w:rsid w:val="000D7297"/>
    <w:rsid w:val="000D793C"/>
    <w:rsid w:val="000D797A"/>
    <w:rsid w:val="000E1A47"/>
    <w:rsid w:val="000E1D8F"/>
    <w:rsid w:val="000E2047"/>
    <w:rsid w:val="000E2368"/>
    <w:rsid w:val="000E528D"/>
    <w:rsid w:val="000E5A8A"/>
    <w:rsid w:val="000E7DF9"/>
    <w:rsid w:val="000F092B"/>
    <w:rsid w:val="000F1640"/>
    <w:rsid w:val="000F1CC7"/>
    <w:rsid w:val="000F1DF0"/>
    <w:rsid w:val="000F6FBD"/>
    <w:rsid w:val="000F7B9C"/>
    <w:rsid w:val="00100B38"/>
    <w:rsid w:val="00101BEC"/>
    <w:rsid w:val="00102A76"/>
    <w:rsid w:val="0010304B"/>
    <w:rsid w:val="0010406E"/>
    <w:rsid w:val="00104BCD"/>
    <w:rsid w:val="001058A9"/>
    <w:rsid w:val="001063A5"/>
    <w:rsid w:val="001104B5"/>
    <w:rsid w:val="00111EF4"/>
    <w:rsid w:val="001124E8"/>
    <w:rsid w:val="00112662"/>
    <w:rsid w:val="00112958"/>
    <w:rsid w:val="00112982"/>
    <w:rsid w:val="0011315A"/>
    <w:rsid w:val="00113C2E"/>
    <w:rsid w:val="00115DD6"/>
    <w:rsid w:val="00117692"/>
    <w:rsid w:val="00117D6E"/>
    <w:rsid w:val="0012034A"/>
    <w:rsid w:val="00120F7D"/>
    <w:rsid w:val="001218FA"/>
    <w:rsid w:val="00122207"/>
    <w:rsid w:val="0012232E"/>
    <w:rsid w:val="00123478"/>
    <w:rsid w:val="0012396B"/>
    <w:rsid w:val="00125920"/>
    <w:rsid w:val="00126C2D"/>
    <w:rsid w:val="00127DB2"/>
    <w:rsid w:val="00130113"/>
    <w:rsid w:val="001318DC"/>
    <w:rsid w:val="00132913"/>
    <w:rsid w:val="00132F49"/>
    <w:rsid w:val="00133348"/>
    <w:rsid w:val="00133D24"/>
    <w:rsid w:val="00135C8A"/>
    <w:rsid w:val="001362F7"/>
    <w:rsid w:val="001423CA"/>
    <w:rsid w:val="00143398"/>
    <w:rsid w:val="00143616"/>
    <w:rsid w:val="001451EB"/>
    <w:rsid w:val="00147131"/>
    <w:rsid w:val="001502E3"/>
    <w:rsid w:val="00150DF7"/>
    <w:rsid w:val="00156B30"/>
    <w:rsid w:val="00156B88"/>
    <w:rsid w:val="00156CFF"/>
    <w:rsid w:val="0015763A"/>
    <w:rsid w:val="00160C5D"/>
    <w:rsid w:val="00161F62"/>
    <w:rsid w:val="001621D9"/>
    <w:rsid w:val="00163090"/>
    <w:rsid w:val="001632A6"/>
    <w:rsid w:val="00163F97"/>
    <w:rsid w:val="00164815"/>
    <w:rsid w:val="001648D2"/>
    <w:rsid w:val="001659A5"/>
    <w:rsid w:val="001661B8"/>
    <w:rsid w:val="00167450"/>
    <w:rsid w:val="00167D89"/>
    <w:rsid w:val="0017289A"/>
    <w:rsid w:val="00172B49"/>
    <w:rsid w:val="00174EC9"/>
    <w:rsid w:val="00175912"/>
    <w:rsid w:val="00176BD8"/>
    <w:rsid w:val="0017734E"/>
    <w:rsid w:val="00177E55"/>
    <w:rsid w:val="00182596"/>
    <w:rsid w:val="001828CC"/>
    <w:rsid w:val="00184D5F"/>
    <w:rsid w:val="00186EEF"/>
    <w:rsid w:val="00191F5B"/>
    <w:rsid w:val="00197779"/>
    <w:rsid w:val="001A33B0"/>
    <w:rsid w:val="001B0B88"/>
    <w:rsid w:val="001B35FF"/>
    <w:rsid w:val="001B4ED2"/>
    <w:rsid w:val="001B6911"/>
    <w:rsid w:val="001B6E36"/>
    <w:rsid w:val="001B79DC"/>
    <w:rsid w:val="001B7B17"/>
    <w:rsid w:val="001C3AAD"/>
    <w:rsid w:val="001C4C6B"/>
    <w:rsid w:val="001C677D"/>
    <w:rsid w:val="001C6C38"/>
    <w:rsid w:val="001C7E1F"/>
    <w:rsid w:val="001C7E4C"/>
    <w:rsid w:val="001D0D02"/>
    <w:rsid w:val="001D181F"/>
    <w:rsid w:val="001D1825"/>
    <w:rsid w:val="001D220D"/>
    <w:rsid w:val="001D3C36"/>
    <w:rsid w:val="001D487A"/>
    <w:rsid w:val="001D568B"/>
    <w:rsid w:val="001D5F32"/>
    <w:rsid w:val="001E1227"/>
    <w:rsid w:val="001E34EC"/>
    <w:rsid w:val="001E3A3D"/>
    <w:rsid w:val="001E3F1B"/>
    <w:rsid w:val="001E7ADA"/>
    <w:rsid w:val="001F0B1A"/>
    <w:rsid w:val="001F1DE0"/>
    <w:rsid w:val="001F22BD"/>
    <w:rsid w:val="001F43AF"/>
    <w:rsid w:val="001F450B"/>
    <w:rsid w:val="001F47A3"/>
    <w:rsid w:val="001F47BB"/>
    <w:rsid w:val="001F507D"/>
    <w:rsid w:val="001F7115"/>
    <w:rsid w:val="00200CEB"/>
    <w:rsid w:val="002010CC"/>
    <w:rsid w:val="002029EE"/>
    <w:rsid w:val="00203F79"/>
    <w:rsid w:val="002041A2"/>
    <w:rsid w:val="0020569B"/>
    <w:rsid w:val="00207CD5"/>
    <w:rsid w:val="00210F94"/>
    <w:rsid w:val="00211277"/>
    <w:rsid w:val="0021196F"/>
    <w:rsid w:val="00212742"/>
    <w:rsid w:val="00213334"/>
    <w:rsid w:val="00215CBF"/>
    <w:rsid w:val="00215EBC"/>
    <w:rsid w:val="00216BAA"/>
    <w:rsid w:val="00221763"/>
    <w:rsid w:val="002222DF"/>
    <w:rsid w:val="00223D18"/>
    <w:rsid w:val="0022438D"/>
    <w:rsid w:val="00224F7B"/>
    <w:rsid w:val="002306AA"/>
    <w:rsid w:val="00230CEE"/>
    <w:rsid w:val="00231747"/>
    <w:rsid w:val="00233519"/>
    <w:rsid w:val="00234C0C"/>
    <w:rsid w:val="00234D3C"/>
    <w:rsid w:val="00235136"/>
    <w:rsid w:val="00235157"/>
    <w:rsid w:val="00235A60"/>
    <w:rsid w:val="0023640C"/>
    <w:rsid w:val="00236EE5"/>
    <w:rsid w:val="002404E7"/>
    <w:rsid w:val="0024169C"/>
    <w:rsid w:val="00243AF1"/>
    <w:rsid w:val="002440AF"/>
    <w:rsid w:val="00246992"/>
    <w:rsid w:val="00247080"/>
    <w:rsid w:val="0025062E"/>
    <w:rsid w:val="00252ABC"/>
    <w:rsid w:val="0025325C"/>
    <w:rsid w:val="002577B1"/>
    <w:rsid w:val="0026034B"/>
    <w:rsid w:val="00260362"/>
    <w:rsid w:val="00260BA2"/>
    <w:rsid w:val="00262F32"/>
    <w:rsid w:val="002632B9"/>
    <w:rsid w:val="00263DB0"/>
    <w:rsid w:val="00264A96"/>
    <w:rsid w:val="00264E7F"/>
    <w:rsid w:val="00266DB4"/>
    <w:rsid w:val="00270B55"/>
    <w:rsid w:val="00270EE8"/>
    <w:rsid w:val="00271731"/>
    <w:rsid w:val="002719BC"/>
    <w:rsid w:val="00272722"/>
    <w:rsid w:val="002733A0"/>
    <w:rsid w:val="0027357C"/>
    <w:rsid w:val="002755FB"/>
    <w:rsid w:val="002762A9"/>
    <w:rsid w:val="002815FB"/>
    <w:rsid w:val="00281C02"/>
    <w:rsid w:val="00282F7D"/>
    <w:rsid w:val="0028352D"/>
    <w:rsid w:val="00284ED5"/>
    <w:rsid w:val="002850E9"/>
    <w:rsid w:val="002853F1"/>
    <w:rsid w:val="002854B0"/>
    <w:rsid w:val="00287616"/>
    <w:rsid w:val="00287C84"/>
    <w:rsid w:val="002914F4"/>
    <w:rsid w:val="00294533"/>
    <w:rsid w:val="002950CC"/>
    <w:rsid w:val="0029567B"/>
    <w:rsid w:val="002958B9"/>
    <w:rsid w:val="00297ED8"/>
    <w:rsid w:val="002A078F"/>
    <w:rsid w:val="002A124D"/>
    <w:rsid w:val="002A1A49"/>
    <w:rsid w:val="002A2299"/>
    <w:rsid w:val="002A2AA2"/>
    <w:rsid w:val="002A2F19"/>
    <w:rsid w:val="002A4377"/>
    <w:rsid w:val="002A4CE8"/>
    <w:rsid w:val="002A4DC4"/>
    <w:rsid w:val="002A5712"/>
    <w:rsid w:val="002A6905"/>
    <w:rsid w:val="002A7B6F"/>
    <w:rsid w:val="002A7EA5"/>
    <w:rsid w:val="002B32C5"/>
    <w:rsid w:val="002B599A"/>
    <w:rsid w:val="002B607E"/>
    <w:rsid w:val="002B65DA"/>
    <w:rsid w:val="002B724A"/>
    <w:rsid w:val="002C00CA"/>
    <w:rsid w:val="002C1E62"/>
    <w:rsid w:val="002C304D"/>
    <w:rsid w:val="002C6A29"/>
    <w:rsid w:val="002C6B2D"/>
    <w:rsid w:val="002C7BFC"/>
    <w:rsid w:val="002D1620"/>
    <w:rsid w:val="002D17FF"/>
    <w:rsid w:val="002D2023"/>
    <w:rsid w:val="002D2CA5"/>
    <w:rsid w:val="002D34C6"/>
    <w:rsid w:val="002D565F"/>
    <w:rsid w:val="002D7636"/>
    <w:rsid w:val="002E080D"/>
    <w:rsid w:val="002E12EB"/>
    <w:rsid w:val="002E2B30"/>
    <w:rsid w:val="002E3172"/>
    <w:rsid w:val="002E4229"/>
    <w:rsid w:val="002E7061"/>
    <w:rsid w:val="002E78E2"/>
    <w:rsid w:val="002E7D4E"/>
    <w:rsid w:val="002F0C06"/>
    <w:rsid w:val="002F1BC6"/>
    <w:rsid w:val="002F20CA"/>
    <w:rsid w:val="002F2759"/>
    <w:rsid w:val="002F39E4"/>
    <w:rsid w:val="002F3CE6"/>
    <w:rsid w:val="002F51FD"/>
    <w:rsid w:val="002F5F09"/>
    <w:rsid w:val="002F67F4"/>
    <w:rsid w:val="002F67FB"/>
    <w:rsid w:val="002F75EB"/>
    <w:rsid w:val="002F7AA2"/>
    <w:rsid w:val="002F7CAC"/>
    <w:rsid w:val="00300188"/>
    <w:rsid w:val="0030272F"/>
    <w:rsid w:val="0030461F"/>
    <w:rsid w:val="00304A1C"/>
    <w:rsid w:val="00306AD6"/>
    <w:rsid w:val="0030754B"/>
    <w:rsid w:val="00307550"/>
    <w:rsid w:val="0030768F"/>
    <w:rsid w:val="00307843"/>
    <w:rsid w:val="00310CEE"/>
    <w:rsid w:val="00312D69"/>
    <w:rsid w:val="00314488"/>
    <w:rsid w:val="00314FB4"/>
    <w:rsid w:val="00316537"/>
    <w:rsid w:val="0031733F"/>
    <w:rsid w:val="00321124"/>
    <w:rsid w:val="0032160E"/>
    <w:rsid w:val="0032350F"/>
    <w:rsid w:val="00324A1E"/>
    <w:rsid w:val="003250BE"/>
    <w:rsid w:val="00325298"/>
    <w:rsid w:val="00326974"/>
    <w:rsid w:val="0032702D"/>
    <w:rsid w:val="00330FA6"/>
    <w:rsid w:val="00331B39"/>
    <w:rsid w:val="00332DCC"/>
    <w:rsid w:val="003344D5"/>
    <w:rsid w:val="00334AA0"/>
    <w:rsid w:val="00336517"/>
    <w:rsid w:val="0033700D"/>
    <w:rsid w:val="003376B8"/>
    <w:rsid w:val="00341046"/>
    <w:rsid w:val="0034121B"/>
    <w:rsid w:val="003448BF"/>
    <w:rsid w:val="00344D72"/>
    <w:rsid w:val="00345537"/>
    <w:rsid w:val="00345A1D"/>
    <w:rsid w:val="0034708E"/>
    <w:rsid w:val="0035055C"/>
    <w:rsid w:val="003506AB"/>
    <w:rsid w:val="00351861"/>
    <w:rsid w:val="00352CA3"/>
    <w:rsid w:val="00353B19"/>
    <w:rsid w:val="00355040"/>
    <w:rsid w:val="003555BD"/>
    <w:rsid w:val="0036021A"/>
    <w:rsid w:val="00363064"/>
    <w:rsid w:val="00363D87"/>
    <w:rsid w:val="00365A65"/>
    <w:rsid w:val="003661B2"/>
    <w:rsid w:val="00366930"/>
    <w:rsid w:val="00367084"/>
    <w:rsid w:val="00367D2E"/>
    <w:rsid w:val="00370666"/>
    <w:rsid w:val="00373AFC"/>
    <w:rsid w:val="00373CA1"/>
    <w:rsid w:val="003769AC"/>
    <w:rsid w:val="00377B36"/>
    <w:rsid w:val="00377E03"/>
    <w:rsid w:val="00377FB1"/>
    <w:rsid w:val="003805B8"/>
    <w:rsid w:val="00380EE4"/>
    <w:rsid w:val="00381402"/>
    <w:rsid w:val="00381B2D"/>
    <w:rsid w:val="003830E6"/>
    <w:rsid w:val="0038313A"/>
    <w:rsid w:val="003835C7"/>
    <w:rsid w:val="00383C08"/>
    <w:rsid w:val="00385593"/>
    <w:rsid w:val="003863CD"/>
    <w:rsid w:val="00386DA2"/>
    <w:rsid w:val="003870FE"/>
    <w:rsid w:val="00387FA1"/>
    <w:rsid w:val="00390B65"/>
    <w:rsid w:val="00391ADF"/>
    <w:rsid w:val="00392487"/>
    <w:rsid w:val="003935CD"/>
    <w:rsid w:val="00393A0B"/>
    <w:rsid w:val="00394B59"/>
    <w:rsid w:val="0039561E"/>
    <w:rsid w:val="00396DB4"/>
    <w:rsid w:val="00397E9B"/>
    <w:rsid w:val="003A031D"/>
    <w:rsid w:val="003A0843"/>
    <w:rsid w:val="003A0BBD"/>
    <w:rsid w:val="003A1533"/>
    <w:rsid w:val="003A1CD7"/>
    <w:rsid w:val="003A2472"/>
    <w:rsid w:val="003A24B1"/>
    <w:rsid w:val="003A2BC4"/>
    <w:rsid w:val="003A2F5C"/>
    <w:rsid w:val="003A341A"/>
    <w:rsid w:val="003A390D"/>
    <w:rsid w:val="003A4DCB"/>
    <w:rsid w:val="003A5D67"/>
    <w:rsid w:val="003A7915"/>
    <w:rsid w:val="003A7BBF"/>
    <w:rsid w:val="003A7CF4"/>
    <w:rsid w:val="003B025C"/>
    <w:rsid w:val="003B1073"/>
    <w:rsid w:val="003B10E0"/>
    <w:rsid w:val="003B4C3E"/>
    <w:rsid w:val="003B5F64"/>
    <w:rsid w:val="003B651A"/>
    <w:rsid w:val="003B69C6"/>
    <w:rsid w:val="003B72E6"/>
    <w:rsid w:val="003B7747"/>
    <w:rsid w:val="003B7B62"/>
    <w:rsid w:val="003C098E"/>
    <w:rsid w:val="003C127C"/>
    <w:rsid w:val="003C1924"/>
    <w:rsid w:val="003C2A8A"/>
    <w:rsid w:val="003C2B25"/>
    <w:rsid w:val="003C3C1D"/>
    <w:rsid w:val="003C6287"/>
    <w:rsid w:val="003D0811"/>
    <w:rsid w:val="003D1013"/>
    <w:rsid w:val="003D129D"/>
    <w:rsid w:val="003D1E85"/>
    <w:rsid w:val="003D403C"/>
    <w:rsid w:val="003D6565"/>
    <w:rsid w:val="003D733C"/>
    <w:rsid w:val="003D7BA9"/>
    <w:rsid w:val="003E0205"/>
    <w:rsid w:val="003E0C73"/>
    <w:rsid w:val="003E0DCE"/>
    <w:rsid w:val="003E1AC5"/>
    <w:rsid w:val="003E309C"/>
    <w:rsid w:val="003E4526"/>
    <w:rsid w:val="003E4703"/>
    <w:rsid w:val="003E58D4"/>
    <w:rsid w:val="003E5FF3"/>
    <w:rsid w:val="003E73A6"/>
    <w:rsid w:val="003E7B5B"/>
    <w:rsid w:val="003F170E"/>
    <w:rsid w:val="003F1AC5"/>
    <w:rsid w:val="003F29BC"/>
    <w:rsid w:val="003F3357"/>
    <w:rsid w:val="003F4372"/>
    <w:rsid w:val="003F4CF3"/>
    <w:rsid w:val="003F51D5"/>
    <w:rsid w:val="003F5843"/>
    <w:rsid w:val="003F5DE7"/>
    <w:rsid w:val="003F60B5"/>
    <w:rsid w:val="003F62DA"/>
    <w:rsid w:val="003F7395"/>
    <w:rsid w:val="003F7ABD"/>
    <w:rsid w:val="00401761"/>
    <w:rsid w:val="0040288A"/>
    <w:rsid w:val="00404B16"/>
    <w:rsid w:val="004061D0"/>
    <w:rsid w:val="00406792"/>
    <w:rsid w:val="00406B19"/>
    <w:rsid w:val="0041015C"/>
    <w:rsid w:val="004110DC"/>
    <w:rsid w:val="00411BDE"/>
    <w:rsid w:val="00412ABB"/>
    <w:rsid w:val="00412E95"/>
    <w:rsid w:val="0041313D"/>
    <w:rsid w:val="00413B9B"/>
    <w:rsid w:val="0041435E"/>
    <w:rsid w:val="00415594"/>
    <w:rsid w:val="00415652"/>
    <w:rsid w:val="0041655D"/>
    <w:rsid w:val="00420AC8"/>
    <w:rsid w:val="0042331D"/>
    <w:rsid w:val="00424597"/>
    <w:rsid w:val="00424F04"/>
    <w:rsid w:val="00424F09"/>
    <w:rsid w:val="0042602B"/>
    <w:rsid w:val="00427A32"/>
    <w:rsid w:val="00427B70"/>
    <w:rsid w:val="00430D10"/>
    <w:rsid w:val="004311FA"/>
    <w:rsid w:val="004314BF"/>
    <w:rsid w:val="0043327A"/>
    <w:rsid w:val="0043473E"/>
    <w:rsid w:val="0043551C"/>
    <w:rsid w:val="00436CF1"/>
    <w:rsid w:val="00437380"/>
    <w:rsid w:val="00437E34"/>
    <w:rsid w:val="00441449"/>
    <w:rsid w:val="00441708"/>
    <w:rsid w:val="00442D15"/>
    <w:rsid w:val="0044432C"/>
    <w:rsid w:val="004469EA"/>
    <w:rsid w:val="00450AC7"/>
    <w:rsid w:val="00451D7F"/>
    <w:rsid w:val="00452407"/>
    <w:rsid w:val="0045297C"/>
    <w:rsid w:val="004529F4"/>
    <w:rsid w:val="004532C9"/>
    <w:rsid w:val="00453D27"/>
    <w:rsid w:val="00454EFF"/>
    <w:rsid w:val="004551C5"/>
    <w:rsid w:val="00455962"/>
    <w:rsid w:val="00456365"/>
    <w:rsid w:val="00456E40"/>
    <w:rsid w:val="004607E2"/>
    <w:rsid w:val="00460A12"/>
    <w:rsid w:val="004632E9"/>
    <w:rsid w:val="00464B34"/>
    <w:rsid w:val="0046632E"/>
    <w:rsid w:val="00466E5A"/>
    <w:rsid w:val="0046758D"/>
    <w:rsid w:val="004677E0"/>
    <w:rsid w:val="00470B98"/>
    <w:rsid w:val="0047284D"/>
    <w:rsid w:val="00474D12"/>
    <w:rsid w:val="00474D80"/>
    <w:rsid w:val="00475786"/>
    <w:rsid w:val="00476272"/>
    <w:rsid w:val="004764E7"/>
    <w:rsid w:val="00476AD6"/>
    <w:rsid w:val="0047715D"/>
    <w:rsid w:val="00480821"/>
    <w:rsid w:val="00480DE0"/>
    <w:rsid w:val="00482F4A"/>
    <w:rsid w:val="0048538B"/>
    <w:rsid w:val="004869E7"/>
    <w:rsid w:val="004876EE"/>
    <w:rsid w:val="00490F9A"/>
    <w:rsid w:val="0049160D"/>
    <w:rsid w:val="00492A0F"/>
    <w:rsid w:val="00492FEB"/>
    <w:rsid w:val="0049473C"/>
    <w:rsid w:val="00494962"/>
    <w:rsid w:val="00495B34"/>
    <w:rsid w:val="00495DD6"/>
    <w:rsid w:val="00495F5C"/>
    <w:rsid w:val="0049623C"/>
    <w:rsid w:val="004964E7"/>
    <w:rsid w:val="00496E9A"/>
    <w:rsid w:val="00497750"/>
    <w:rsid w:val="00497766"/>
    <w:rsid w:val="004A0177"/>
    <w:rsid w:val="004A09EB"/>
    <w:rsid w:val="004A288D"/>
    <w:rsid w:val="004A3A55"/>
    <w:rsid w:val="004A7E35"/>
    <w:rsid w:val="004B0921"/>
    <w:rsid w:val="004B24BF"/>
    <w:rsid w:val="004B4D06"/>
    <w:rsid w:val="004B6344"/>
    <w:rsid w:val="004B70DB"/>
    <w:rsid w:val="004B7ADF"/>
    <w:rsid w:val="004B7F8D"/>
    <w:rsid w:val="004C150D"/>
    <w:rsid w:val="004C1A50"/>
    <w:rsid w:val="004C42AC"/>
    <w:rsid w:val="004C4551"/>
    <w:rsid w:val="004C460A"/>
    <w:rsid w:val="004C4CAC"/>
    <w:rsid w:val="004C55F3"/>
    <w:rsid w:val="004C68BE"/>
    <w:rsid w:val="004C79F8"/>
    <w:rsid w:val="004D2A6D"/>
    <w:rsid w:val="004D2E38"/>
    <w:rsid w:val="004D4346"/>
    <w:rsid w:val="004D68AF"/>
    <w:rsid w:val="004D6AF3"/>
    <w:rsid w:val="004D74B1"/>
    <w:rsid w:val="004D7EFB"/>
    <w:rsid w:val="004E1BD5"/>
    <w:rsid w:val="004E3C4D"/>
    <w:rsid w:val="004E44C9"/>
    <w:rsid w:val="004E4C1E"/>
    <w:rsid w:val="004E5014"/>
    <w:rsid w:val="004E529B"/>
    <w:rsid w:val="004E6165"/>
    <w:rsid w:val="004E6A84"/>
    <w:rsid w:val="004E6FDC"/>
    <w:rsid w:val="004E7CCB"/>
    <w:rsid w:val="004F2EC8"/>
    <w:rsid w:val="004F300C"/>
    <w:rsid w:val="004F521B"/>
    <w:rsid w:val="004F662D"/>
    <w:rsid w:val="004F7878"/>
    <w:rsid w:val="00500D86"/>
    <w:rsid w:val="0050120C"/>
    <w:rsid w:val="00501325"/>
    <w:rsid w:val="005018B1"/>
    <w:rsid w:val="00507110"/>
    <w:rsid w:val="00507C1C"/>
    <w:rsid w:val="005142AC"/>
    <w:rsid w:val="00514D89"/>
    <w:rsid w:val="005157E7"/>
    <w:rsid w:val="00515947"/>
    <w:rsid w:val="00516F7C"/>
    <w:rsid w:val="005173ED"/>
    <w:rsid w:val="00517F0F"/>
    <w:rsid w:val="0052093F"/>
    <w:rsid w:val="005209F5"/>
    <w:rsid w:val="00520CBE"/>
    <w:rsid w:val="005211AC"/>
    <w:rsid w:val="0052136F"/>
    <w:rsid w:val="00521943"/>
    <w:rsid w:val="00523984"/>
    <w:rsid w:val="00523CFB"/>
    <w:rsid w:val="0052511B"/>
    <w:rsid w:val="00526085"/>
    <w:rsid w:val="00526630"/>
    <w:rsid w:val="00526648"/>
    <w:rsid w:val="0052675E"/>
    <w:rsid w:val="00526FA3"/>
    <w:rsid w:val="00526FD5"/>
    <w:rsid w:val="005311DD"/>
    <w:rsid w:val="005314DC"/>
    <w:rsid w:val="005331B1"/>
    <w:rsid w:val="0053387D"/>
    <w:rsid w:val="005343FE"/>
    <w:rsid w:val="0054035A"/>
    <w:rsid w:val="00540D01"/>
    <w:rsid w:val="00545BA8"/>
    <w:rsid w:val="00546D26"/>
    <w:rsid w:val="00546F5C"/>
    <w:rsid w:val="005475DB"/>
    <w:rsid w:val="00547693"/>
    <w:rsid w:val="00547E9C"/>
    <w:rsid w:val="00550A9E"/>
    <w:rsid w:val="00551DBC"/>
    <w:rsid w:val="00552326"/>
    <w:rsid w:val="005523D7"/>
    <w:rsid w:val="00555DD2"/>
    <w:rsid w:val="005560CF"/>
    <w:rsid w:val="00563E16"/>
    <w:rsid w:val="00564B1A"/>
    <w:rsid w:val="00565DA6"/>
    <w:rsid w:val="00567191"/>
    <w:rsid w:val="00570957"/>
    <w:rsid w:val="0057113A"/>
    <w:rsid w:val="00572AC3"/>
    <w:rsid w:val="00572F50"/>
    <w:rsid w:val="0057304C"/>
    <w:rsid w:val="00576988"/>
    <w:rsid w:val="00576F8B"/>
    <w:rsid w:val="005770C5"/>
    <w:rsid w:val="0057713C"/>
    <w:rsid w:val="0057777B"/>
    <w:rsid w:val="00577AEF"/>
    <w:rsid w:val="00580B6B"/>
    <w:rsid w:val="0058153E"/>
    <w:rsid w:val="005819ED"/>
    <w:rsid w:val="005820AB"/>
    <w:rsid w:val="00584036"/>
    <w:rsid w:val="005851C6"/>
    <w:rsid w:val="00585399"/>
    <w:rsid w:val="0059012F"/>
    <w:rsid w:val="005902BA"/>
    <w:rsid w:val="00591A59"/>
    <w:rsid w:val="00591EBF"/>
    <w:rsid w:val="00592101"/>
    <w:rsid w:val="005929EE"/>
    <w:rsid w:val="00592E0A"/>
    <w:rsid w:val="005965DD"/>
    <w:rsid w:val="00596E4C"/>
    <w:rsid w:val="00596EB5"/>
    <w:rsid w:val="005979CF"/>
    <w:rsid w:val="005A0625"/>
    <w:rsid w:val="005A13D8"/>
    <w:rsid w:val="005A1410"/>
    <w:rsid w:val="005A315D"/>
    <w:rsid w:val="005A409B"/>
    <w:rsid w:val="005A47F9"/>
    <w:rsid w:val="005A4A10"/>
    <w:rsid w:val="005A4AE1"/>
    <w:rsid w:val="005A4EB1"/>
    <w:rsid w:val="005A55A4"/>
    <w:rsid w:val="005A587E"/>
    <w:rsid w:val="005A5D0B"/>
    <w:rsid w:val="005A615D"/>
    <w:rsid w:val="005B0CC9"/>
    <w:rsid w:val="005B0F7B"/>
    <w:rsid w:val="005B33E1"/>
    <w:rsid w:val="005B452F"/>
    <w:rsid w:val="005B492E"/>
    <w:rsid w:val="005B4D19"/>
    <w:rsid w:val="005B55B8"/>
    <w:rsid w:val="005B5925"/>
    <w:rsid w:val="005B5EAD"/>
    <w:rsid w:val="005B70B9"/>
    <w:rsid w:val="005B7426"/>
    <w:rsid w:val="005C4D3D"/>
    <w:rsid w:val="005C5E3F"/>
    <w:rsid w:val="005C5E47"/>
    <w:rsid w:val="005C64D8"/>
    <w:rsid w:val="005C6850"/>
    <w:rsid w:val="005C6EA2"/>
    <w:rsid w:val="005C6FCD"/>
    <w:rsid w:val="005D07CD"/>
    <w:rsid w:val="005D09CF"/>
    <w:rsid w:val="005D1A43"/>
    <w:rsid w:val="005D291D"/>
    <w:rsid w:val="005D32DD"/>
    <w:rsid w:val="005D4E35"/>
    <w:rsid w:val="005D54EE"/>
    <w:rsid w:val="005D6183"/>
    <w:rsid w:val="005D74BA"/>
    <w:rsid w:val="005D75EF"/>
    <w:rsid w:val="005D767F"/>
    <w:rsid w:val="005D7B29"/>
    <w:rsid w:val="005E15D2"/>
    <w:rsid w:val="005E242A"/>
    <w:rsid w:val="005E3B0D"/>
    <w:rsid w:val="005E3E6B"/>
    <w:rsid w:val="005E4874"/>
    <w:rsid w:val="005E5A38"/>
    <w:rsid w:val="005E5B59"/>
    <w:rsid w:val="005E657C"/>
    <w:rsid w:val="005E674D"/>
    <w:rsid w:val="005E72CA"/>
    <w:rsid w:val="005E7AD6"/>
    <w:rsid w:val="005F0535"/>
    <w:rsid w:val="005F22A7"/>
    <w:rsid w:val="005F2997"/>
    <w:rsid w:val="005F3B94"/>
    <w:rsid w:val="005F3F2F"/>
    <w:rsid w:val="005F401C"/>
    <w:rsid w:val="005F4990"/>
    <w:rsid w:val="005F532C"/>
    <w:rsid w:val="005F5FAF"/>
    <w:rsid w:val="005F6F27"/>
    <w:rsid w:val="00600879"/>
    <w:rsid w:val="00600B0F"/>
    <w:rsid w:val="00600D71"/>
    <w:rsid w:val="00600E55"/>
    <w:rsid w:val="00601F55"/>
    <w:rsid w:val="00602319"/>
    <w:rsid w:val="00602CD1"/>
    <w:rsid w:val="00603E56"/>
    <w:rsid w:val="00603E7E"/>
    <w:rsid w:val="0060514E"/>
    <w:rsid w:val="00606558"/>
    <w:rsid w:val="00607523"/>
    <w:rsid w:val="00610398"/>
    <w:rsid w:val="00610D3C"/>
    <w:rsid w:val="006133D1"/>
    <w:rsid w:val="006133D7"/>
    <w:rsid w:val="00613E1B"/>
    <w:rsid w:val="006159E9"/>
    <w:rsid w:val="006163F5"/>
    <w:rsid w:val="006166E2"/>
    <w:rsid w:val="00616795"/>
    <w:rsid w:val="00616C17"/>
    <w:rsid w:val="006223BA"/>
    <w:rsid w:val="0062271C"/>
    <w:rsid w:val="006229F2"/>
    <w:rsid w:val="00625350"/>
    <w:rsid w:val="00626B04"/>
    <w:rsid w:val="0062781C"/>
    <w:rsid w:val="00627D1F"/>
    <w:rsid w:val="0063152F"/>
    <w:rsid w:val="00633F6B"/>
    <w:rsid w:val="006347B6"/>
    <w:rsid w:val="00634898"/>
    <w:rsid w:val="00634E2A"/>
    <w:rsid w:val="006362B6"/>
    <w:rsid w:val="006406E8"/>
    <w:rsid w:val="0064093D"/>
    <w:rsid w:val="0064272A"/>
    <w:rsid w:val="00645CB2"/>
    <w:rsid w:val="00646333"/>
    <w:rsid w:val="00646CFD"/>
    <w:rsid w:val="006507E1"/>
    <w:rsid w:val="0065270A"/>
    <w:rsid w:val="00656655"/>
    <w:rsid w:val="00657BCA"/>
    <w:rsid w:val="00657FB6"/>
    <w:rsid w:val="00660A88"/>
    <w:rsid w:val="006617F9"/>
    <w:rsid w:val="00661B51"/>
    <w:rsid w:val="00661DE3"/>
    <w:rsid w:val="00663042"/>
    <w:rsid w:val="00663A60"/>
    <w:rsid w:val="006642D0"/>
    <w:rsid w:val="00664897"/>
    <w:rsid w:val="00665334"/>
    <w:rsid w:val="00665BD6"/>
    <w:rsid w:val="00665F1D"/>
    <w:rsid w:val="00666B62"/>
    <w:rsid w:val="0067078A"/>
    <w:rsid w:val="00672BEF"/>
    <w:rsid w:val="006731A5"/>
    <w:rsid w:val="006731C5"/>
    <w:rsid w:val="00673768"/>
    <w:rsid w:val="00673DEB"/>
    <w:rsid w:val="00673EC7"/>
    <w:rsid w:val="00675BA0"/>
    <w:rsid w:val="00676E26"/>
    <w:rsid w:val="00681C84"/>
    <w:rsid w:val="0068630C"/>
    <w:rsid w:val="00686322"/>
    <w:rsid w:val="00690AF2"/>
    <w:rsid w:val="00692028"/>
    <w:rsid w:val="006928E7"/>
    <w:rsid w:val="00693822"/>
    <w:rsid w:val="00693CF8"/>
    <w:rsid w:val="00694234"/>
    <w:rsid w:val="0069461E"/>
    <w:rsid w:val="0069498C"/>
    <w:rsid w:val="00694BA8"/>
    <w:rsid w:val="0069586A"/>
    <w:rsid w:val="00696609"/>
    <w:rsid w:val="00697203"/>
    <w:rsid w:val="00697C18"/>
    <w:rsid w:val="006A0E00"/>
    <w:rsid w:val="006A0E43"/>
    <w:rsid w:val="006A1386"/>
    <w:rsid w:val="006A14D7"/>
    <w:rsid w:val="006A1A4F"/>
    <w:rsid w:val="006A2873"/>
    <w:rsid w:val="006A32F7"/>
    <w:rsid w:val="006A3B13"/>
    <w:rsid w:val="006A66C2"/>
    <w:rsid w:val="006A7561"/>
    <w:rsid w:val="006B06CC"/>
    <w:rsid w:val="006B12ED"/>
    <w:rsid w:val="006B1492"/>
    <w:rsid w:val="006B2C90"/>
    <w:rsid w:val="006B3504"/>
    <w:rsid w:val="006B3F76"/>
    <w:rsid w:val="006B4C63"/>
    <w:rsid w:val="006B6016"/>
    <w:rsid w:val="006B7B4C"/>
    <w:rsid w:val="006C084F"/>
    <w:rsid w:val="006C0E58"/>
    <w:rsid w:val="006C10C0"/>
    <w:rsid w:val="006C18C6"/>
    <w:rsid w:val="006C2A32"/>
    <w:rsid w:val="006C2AB0"/>
    <w:rsid w:val="006C319F"/>
    <w:rsid w:val="006C4F8D"/>
    <w:rsid w:val="006C62DB"/>
    <w:rsid w:val="006C701C"/>
    <w:rsid w:val="006C70B7"/>
    <w:rsid w:val="006C7729"/>
    <w:rsid w:val="006D08A1"/>
    <w:rsid w:val="006D12F1"/>
    <w:rsid w:val="006D2724"/>
    <w:rsid w:val="006D2898"/>
    <w:rsid w:val="006D3C24"/>
    <w:rsid w:val="006D3F4E"/>
    <w:rsid w:val="006D4E23"/>
    <w:rsid w:val="006D61FF"/>
    <w:rsid w:val="006D63E3"/>
    <w:rsid w:val="006D6B2B"/>
    <w:rsid w:val="006D6CF5"/>
    <w:rsid w:val="006D7F9D"/>
    <w:rsid w:val="006E29E2"/>
    <w:rsid w:val="006E551F"/>
    <w:rsid w:val="006E72E5"/>
    <w:rsid w:val="006E730E"/>
    <w:rsid w:val="006E7C70"/>
    <w:rsid w:val="006F06EF"/>
    <w:rsid w:val="006F0A32"/>
    <w:rsid w:val="006F3340"/>
    <w:rsid w:val="00701EF3"/>
    <w:rsid w:val="00703FFE"/>
    <w:rsid w:val="00704FDE"/>
    <w:rsid w:val="00705749"/>
    <w:rsid w:val="00706771"/>
    <w:rsid w:val="00707B5F"/>
    <w:rsid w:val="00710282"/>
    <w:rsid w:val="00712D41"/>
    <w:rsid w:val="007131CE"/>
    <w:rsid w:val="00714B36"/>
    <w:rsid w:val="0071509B"/>
    <w:rsid w:val="00716684"/>
    <w:rsid w:val="00716BB5"/>
    <w:rsid w:val="00721C10"/>
    <w:rsid w:val="0072216B"/>
    <w:rsid w:val="00722456"/>
    <w:rsid w:val="00722585"/>
    <w:rsid w:val="007234D0"/>
    <w:rsid w:val="00723EAA"/>
    <w:rsid w:val="007250B9"/>
    <w:rsid w:val="007257E6"/>
    <w:rsid w:val="007264FF"/>
    <w:rsid w:val="00727175"/>
    <w:rsid w:val="0073011A"/>
    <w:rsid w:val="00731397"/>
    <w:rsid w:val="007322DC"/>
    <w:rsid w:val="00732F29"/>
    <w:rsid w:val="0073391A"/>
    <w:rsid w:val="00734379"/>
    <w:rsid w:val="007347BE"/>
    <w:rsid w:val="00734E12"/>
    <w:rsid w:val="007351D4"/>
    <w:rsid w:val="007360CD"/>
    <w:rsid w:val="007370D7"/>
    <w:rsid w:val="00737528"/>
    <w:rsid w:val="00737EE6"/>
    <w:rsid w:val="00740A69"/>
    <w:rsid w:val="00741511"/>
    <w:rsid w:val="00741ACE"/>
    <w:rsid w:val="00743874"/>
    <w:rsid w:val="00744801"/>
    <w:rsid w:val="0075039D"/>
    <w:rsid w:val="00751678"/>
    <w:rsid w:val="0075173B"/>
    <w:rsid w:val="00751FF5"/>
    <w:rsid w:val="007548F3"/>
    <w:rsid w:val="00754B2D"/>
    <w:rsid w:val="00756BFC"/>
    <w:rsid w:val="00757155"/>
    <w:rsid w:val="00757D14"/>
    <w:rsid w:val="00757F53"/>
    <w:rsid w:val="0076263F"/>
    <w:rsid w:val="0076293C"/>
    <w:rsid w:val="00762BE6"/>
    <w:rsid w:val="00763E4A"/>
    <w:rsid w:val="00764E10"/>
    <w:rsid w:val="00765443"/>
    <w:rsid w:val="007729F7"/>
    <w:rsid w:val="00772CAD"/>
    <w:rsid w:val="00773444"/>
    <w:rsid w:val="00774F02"/>
    <w:rsid w:val="00774F59"/>
    <w:rsid w:val="00775D79"/>
    <w:rsid w:val="00777A1E"/>
    <w:rsid w:val="00777C7D"/>
    <w:rsid w:val="00780DD0"/>
    <w:rsid w:val="0078114D"/>
    <w:rsid w:val="00781297"/>
    <w:rsid w:val="007814D7"/>
    <w:rsid w:val="00781614"/>
    <w:rsid w:val="00782151"/>
    <w:rsid w:val="00783279"/>
    <w:rsid w:val="00783E20"/>
    <w:rsid w:val="00783F18"/>
    <w:rsid w:val="00784787"/>
    <w:rsid w:val="00785156"/>
    <w:rsid w:val="00785D12"/>
    <w:rsid w:val="007862BA"/>
    <w:rsid w:val="00786660"/>
    <w:rsid w:val="00786A54"/>
    <w:rsid w:val="00786A6A"/>
    <w:rsid w:val="00787AAD"/>
    <w:rsid w:val="00787B9E"/>
    <w:rsid w:val="00790662"/>
    <w:rsid w:val="00790A17"/>
    <w:rsid w:val="00790F31"/>
    <w:rsid w:val="00791B44"/>
    <w:rsid w:val="00792C92"/>
    <w:rsid w:val="00793D1C"/>
    <w:rsid w:val="00793FE7"/>
    <w:rsid w:val="00794A80"/>
    <w:rsid w:val="00794E2C"/>
    <w:rsid w:val="00795E76"/>
    <w:rsid w:val="0079712A"/>
    <w:rsid w:val="007A07A3"/>
    <w:rsid w:val="007A1511"/>
    <w:rsid w:val="007A338B"/>
    <w:rsid w:val="007A35AC"/>
    <w:rsid w:val="007A48F4"/>
    <w:rsid w:val="007A4EDC"/>
    <w:rsid w:val="007A563C"/>
    <w:rsid w:val="007A63AA"/>
    <w:rsid w:val="007A6D62"/>
    <w:rsid w:val="007A7659"/>
    <w:rsid w:val="007A76D1"/>
    <w:rsid w:val="007A7D25"/>
    <w:rsid w:val="007B09B4"/>
    <w:rsid w:val="007B1471"/>
    <w:rsid w:val="007B2357"/>
    <w:rsid w:val="007C0DB5"/>
    <w:rsid w:val="007C2D9C"/>
    <w:rsid w:val="007C2E71"/>
    <w:rsid w:val="007C3A91"/>
    <w:rsid w:val="007C3E6C"/>
    <w:rsid w:val="007C4FCA"/>
    <w:rsid w:val="007C5522"/>
    <w:rsid w:val="007D02F0"/>
    <w:rsid w:val="007D1130"/>
    <w:rsid w:val="007D11C0"/>
    <w:rsid w:val="007D1894"/>
    <w:rsid w:val="007D284C"/>
    <w:rsid w:val="007D3C4E"/>
    <w:rsid w:val="007D5A13"/>
    <w:rsid w:val="007E0E3B"/>
    <w:rsid w:val="007E15C9"/>
    <w:rsid w:val="007E1B54"/>
    <w:rsid w:val="007E2DF3"/>
    <w:rsid w:val="007E59A9"/>
    <w:rsid w:val="007E6103"/>
    <w:rsid w:val="007E7948"/>
    <w:rsid w:val="007F247E"/>
    <w:rsid w:val="007F48E2"/>
    <w:rsid w:val="007F7696"/>
    <w:rsid w:val="007F7B58"/>
    <w:rsid w:val="0080003D"/>
    <w:rsid w:val="0080006B"/>
    <w:rsid w:val="00800900"/>
    <w:rsid w:val="00802132"/>
    <w:rsid w:val="00802771"/>
    <w:rsid w:val="008033F4"/>
    <w:rsid w:val="008035D1"/>
    <w:rsid w:val="00803CEC"/>
    <w:rsid w:val="00806C21"/>
    <w:rsid w:val="008105FA"/>
    <w:rsid w:val="00810F6F"/>
    <w:rsid w:val="00815663"/>
    <w:rsid w:val="00816A12"/>
    <w:rsid w:val="00816C57"/>
    <w:rsid w:val="00816EE7"/>
    <w:rsid w:val="0081766A"/>
    <w:rsid w:val="00820BC7"/>
    <w:rsid w:val="0082171B"/>
    <w:rsid w:val="00822335"/>
    <w:rsid w:val="00823227"/>
    <w:rsid w:val="0082353B"/>
    <w:rsid w:val="008243B1"/>
    <w:rsid w:val="008305C8"/>
    <w:rsid w:val="00831E9E"/>
    <w:rsid w:val="0083252B"/>
    <w:rsid w:val="00832BA0"/>
    <w:rsid w:val="0083588A"/>
    <w:rsid w:val="00835A15"/>
    <w:rsid w:val="00837A52"/>
    <w:rsid w:val="00837FD5"/>
    <w:rsid w:val="008404AC"/>
    <w:rsid w:val="00840538"/>
    <w:rsid w:val="0084171A"/>
    <w:rsid w:val="008419BC"/>
    <w:rsid w:val="00841F41"/>
    <w:rsid w:val="00842076"/>
    <w:rsid w:val="00847A6C"/>
    <w:rsid w:val="008506FD"/>
    <w:rsid w:val="008553D0"/>
    <w:rsid w:val="008557D2"/>
    <w:rsid w:val="0085699C"/>
    <w:rsid w:val="00857682"/>
    <w:rsid w:val="008576C0"/>
    <w:rsid w:val="00857E03"/>
    <w:rsid w:val="0086178B"/>
    <w:rsid w:val="00861973"/>
    <w:rsid w:val="00861A06"/>
    <w:rsid w:val="0086332B"/>
    <w:rsid w:val="00863A70"/>
    <w:rsid w:val="008652DE"/>
    <w:rsid w:val="00866694"/>
    <w:rsid w:val="00867869"/>
    <w:rsid w:val="00873878"/>
    <w:rsid w:val="00874646"/>
    <w:rsid w:val="00875096"/>
    <w:rsid w:val="00876366"/>
    <w:rsid w:val="008763BF"/>
    <w:rsid w:val="00877512"/>
    <w:rsid w:val="00877647"/>
    <w:rsid w:val="00877E82"/>
    <w:rsid w:val="00880054"/>
    <w:rsid w:val="00880EF9"/>
    <w:rsid w:val="00880FE8"/>
    <w:rsid w:val="00881BA8"/>
    <w:rsid w:val="008835F5"/>
    <w:rsid w:val="00887FD1"/>
    <w:rsid w:val="008924C7"/>
    <w:rsid w:val="008926A8"/>
    <w:rsid w:val="008940BD"/>
    <w:rsid w:val="00894197"/>
    <w:rsid w:val="00895F23"/>
    <w:rsid w:val="008A0538"/>
    <w:rsid w:val="008A06D2"/>
    <w:rsid w:val="008A0943"/>
    <w:rsid w:val="008A0961"/>
    <w:rsid w:val="008A11A2"/>
    <w:rsid w:val="008A1422"/>
    <w:rsid w:val="008A4494"/>
    <w:rsid w:val="008A6569"/>
    <w:rsid w:val="008A7D61"/>
    <w:rsid w:val="008B015C"/>
    <w:rsid w:val="008B44C2"/>
    <w:rsid w:val="008B5029"/>
    <w:rsid w:val="008B541E"/>
    <w:rsid w:val="008B5814"/>
    <w:rsid w:val="008B7902"/>
    <w:rsid w:val="008C1ADE"/>
    <w:rsid w:val="008C2799"/>
    <w:rsid w:val="008C40A4"/>
    <w:rsid w:val="008D129E"/>
    <w:rsid w:val="008D14CD"/>
    <w:rsid w:val="008D1FBE"/>
    <w:rsid w:val="008D2DDA"/>
    <w:rsid w:val="008D2F6F"/>
    <w:rsid w:val="008D32D7"/>
    <w:rsid w:val="008D5848"/>
    <w:rsid w:val="008D5EBB"/>
    <w:rsid w:val="008D623E"/>
    <w:rsid w:val="008E43BD"/>
    <w:rsid w:val="008E52D3"/>
    <w:rsid w:val="008E604F"/>
    <w:rsid w:val="008E6FDB"/>
    <w:rsid w:val="008E7535"/>
    <w:rsid w:val="008F0D32"/>
    <w:rsid w:val="008F2207"/>
    <w:rsid w:val="008F3AA7"/>
    <w:rsid w:val="008F46FB"/>
    <w:rsid w:val="008F48AF"/>
    <w:rsid w:val="008F495E"/>
    <w:rsid w:val="008F4D66"/>
    <w:rsid w:val="008F5557"/>
    <w:rsid w:val="008F6AF0"/>
    <w:rsid w:val="008F78B8"/>
    <w:rsid w:val="009001C5"/>
    <w:rsid w:val="0090056E"/>
    <w:rsid w:val="009033C6"/>
    <w:rsid w:val="00903F4E"/>
    <w:rsid w:val="0090421A"/>
    <w:rsid w:val="00904281"/>
    <w:rsid w:val="009042A0"/>
    <w:rsid w:val="00905405"/>
    <w:rsid w:val="009060CD"/>
    <w:rsid w:val="00906E77"/>
    <w:rsid w:val="00910AD6"/>
    <w:rsid w:val="00916478"/>
    <w:rsid w:val="009169F3"/>
    <w:rsid w:val="00916D27"/>
    <w:rsid w:val="00917312"/>
    <w:rsid w:val="00917876"/>
    <w:rsid w:val="00921E42"/>
    <w:rsid w:val="0092209F"/>
    <w:rsid w:val="00923CCB"/>
    <w:rsid w:val="0092544A"/>
    <w:rsid w:val="00930220"/>
    <w:rsid w:val="009316A7"/>
    <w:rsid w:val="00931745"/>
    <w:rsid w:val="00934EEF"/>
    <w:rsid w:val="00937A1E"/>
    <w:rsid w:val="00944194"/>
    <w:rsid w:val="00944A9E"/>
    <w:rsid w:val="00944F76"/>
    <w:rsid w:val="0094660B"/>
    <w:rsid w:val="00946ADF"/>
    <w:rsid w:val="00950F8B"/>
    <w:rsid w:val="00951179"/>
    <w:rsid w:val="00952AB7"/>
    <w:rsid w:val="00952C0C"/>
    <w:rsid w:val="00952D16"/>
    <w:rsid w:val="009532AF"/>
    <w:rsid w:val="00954204"/>
    <w:rsid w:val="0095550C"/>
    <w:rsid w:val="00955CC1"/>
    <w:rsid w:val="00957F7E"/>
    <w:rsid w:val="00961931"/>
    <w:rsid w:val="00961BAD"/>
    <w:rsid w:val="00962568"/>
    <w:rsid w:val="009639CD"/>
    <w:rsid w:val="00964046"/>
    <w:rsid w:val="0096526E"/>
    <w:rsid w:val="00966A6B"/>
    <w:rsid w:val="00966C74"/>
    <w:rsid w:val="009671C6"/>
    <w:rsid w:val="009702D3"/>
    <w:rsid w:val="0097067C"/>
    <w:rsid w:val="00971FEF"/>
    <w:rsid w:val="009728F7"/>
    <w:rsid w:val="00972AFB"/>
    <w:rsid w:val="0097419C"/>
    <w:rsid w:val="0097481B"/>
    <w:rsid w:val="009765F9"/>
    <w:rsid w:val="00976D03"/>
    <w:rsid w:val="00977F6C"/>
    <w:rsid w:val="00980E93"/>
    <w:rsid w:val="009811B0"/>
    <w:rsid w:val="0098197E"/>
    <w:rsid w:val="00982291"/>
    <w:rsid w:val="009823EE"/>
    <w:rsid w:val="0098456D"/>
    <w:rsid w:val="0098480A"/>
    <w:rsid w:val="0098547C"/>
    <w:rsid w:val="00987D0B"/>
    <w:rsid w:val="00992617"/>
    <w:rsid w:val="00994D59"/>
    <w:rsid w:val="00995CBA"/>
    <w:rsid w:val="009960FE"/>
    <w:rsid w:val="009975F5"/>
    <w:rsid w:val="009A04FF"/>
    <w:rsid w:val="009A2015"/>
    <w:rsid w:val="009A4229"/>
    <w:rsid w:val="009A739A"/>
    <w:rsid w:val="009A7918"/>
    <w:rsid w:val="009B081D"/>
    <w:rsid w:val="009B1629"/>
    <w:rsid w:val="009B17EA"/>
    <w:rsid w:val="009B2FB7"/>
    <w:rsid w:val="009B33B2"/>
    <w:rsid w:val="009B495F"/>
    <w:rsid w:val="009B4FD0"/>
    <w:rsid w:val="009B5966"/>
    <w:rsid w:val="009B69D1"/>
    <w:rsid w:val="009B6FBD"/>
    <w:rsid w:val="009C2507"/>
    <w:rsid w:val="009C4759"/>
    <w:rsid w:val="009C5097"/>
    <w:rsid w:val="009C5122"/>
    <w:rsid w:val="009C6545"/>
    <w:rsid w:val="009D010B"/>
    <w:rsid w:val="009D045F"/>
    <w:rsid w:val="009D1074"/>
    <w:rsid w:val="009D15FF"/>
    <w:rsid w:val="009D1841"/>
    <w:rsid w:val="009D2EC4"/>
    <w:rsid w:val="009D617E"/>
    <w:rsid w:val="009D7AF9"/>
    <w:rsid w:val="009D7CD1"/>
    <w:rsid w:val="009E1840"/>
    <w:rsid w:val="009E3744"/>
    <w:rsid w:val="009E6CA7"/>
    <w:rsid w:val="009E6E29"/>
    <w:rsid w:val="009E6F79"/>
    <w:rsid w:val="009F2AAD"/>
    <w:rsid w:val="009F2C25"/>
    <w:rsid w:val="009F3B8B"/>
    <w:rsid w:val="009F4E9B"/>
    <w:rsid w:val="009F5F92"/>
    <w:rsid w:val="009F68F4"/>
    <w:rsid w:val="009F6BB2"/>
    <w:rsid w:val="009F70BE"/>
    <w:rsid w:val="00A00F01"/>
    <w:rsid w:val="00A00F94"/>
    <w:rsid w:val="00A0175F"/>
    <w:rsid w:val="00A01D8A"/>
    <w:rsid w:val="00A026F2"/>
    <w:rsid w:val="00A03509"/>
    <w:rsid w:val="00A04859"/>
    <w:rsid w:val="00A04924"/>
    <w:rsid w:val="00A058DE"/>
    <w:rsid w:val="00A05B7C"/>
    <w:rsid w:val="00A06CC3"/>
    <w:rsid w:val="00A07758"/>
    <w:rsid w:val="00A10E2E"/>
    <w:rsid w:val="00A120FF"/>
    <w:rsid w:val="00A12197"/>
    <w:rsid w:val="00A12934"/>
    <w:rsid w:val="00A12A71"/>
    <w:rsid w:val="00A12F0A"/>
    <w:rsid w:val="00A1623F"/>
    <w:rsid w:val="00A17A2F"/>
    <w:rsid w:val="00A2070F"/>
    <w:rsid w:val="00A20E89"/>
    <w:rsid w:val="00A21EAD"/>
    <w:rsid w:val="00A232F5"/>
    <w:rsid w:val="00A247DF"/>
    <w:rsid w:val="00A2631C"/>
    <w:rsid w:val="00A305FD"/>
    <w:rsid w:val="00A310F0"/>
    <w:rsid w:val="00A31782"/>
    <w:rsid w:val="00A31A9A"/>
    <w:rsid w:val="00A31C93"/>
    <w:rsid w:val="00A3219B"/>
    <w:rsid w:val="00A322FD"/>
    <w:rsid w:val="00A33AA9"/>
    <w:rsid w:val="00A355F0"/>
    <w:rsid w:val="00A35BD4"/>
    <w:rsid w:val="00A36555"/>
    <w:rsid w:val="00A36BDA"/>
    <w:rsid w:val="00A3760D"/>
    <w:rsid w:val="00A377FB"/>
    <w:rsid w:val="00A40A25"/>
    <w:rsid w:val="00A418CF"/>
    <w:rsid w:val="00A41928"/>
    <w:rsid w:val="00A43578"/>
    <w:rsid w:val="00A44DD2"/>
    <w:rsid w:val="00A46DD3"/>
    <w:rsid w:val="00A511B1"/>
    <w:rsid w:val="00A52FA5"/>
    <w:rsid w:val="00A56AD4"/>
    <w:rsid w:val="00A56FEF"/>
    <w:rsid w:val="00A6016F"/>
    <w:rsid w:val="00A60216"/>
    <w:rsid w:val="00A60E5A"/>
    <w:rsid w:val="00A619C0"/>
    <w:rsid w:val="00A61B1A"/>
    <w:rsid w:val="00A63554"/>
    <w:rsid w:val="00A64757"/>
    <w:rsid w:val="00A6489B"/>
    <w:rsid w:val="00A650CB"/>
    <w:rsid w:val="00A65FB3"/>
    <w:rsid w:val="00A65FE4"/>
    <w:rsid w:val="00A66704"/>
    <w:rsid w:val="00A75742"/>
    <w:rsid w:val="00A772D0"/>
    <w:rsid w:val="00A81152"/>
    <w:rsid w:val="00A820DF"/>
    <w:rsid w:val="00A8260E"/>
    <w:rsid w:val="00A8279D"/>
    <w:rsid w:val="00A829CD"/>
    <w:rsid w:val="00A82B11"/>
    <w:rsid w:val="00A8435B"/>
    <w:rsid w:val="00A900DF"/>
    <w:rsid w:val="00A90245"/>
    <w:rsid w:val="00A923D2"/>
    <w:rsid w:val="00A925A9"/>
    <w:rsid w:val="00A928A9"/>
    <w:rsid w:val="00A94576"/>
    <w:rsid w:val="00A952B2"/>
    <w:rsid w:val="00A955D2"/>
    <w:rsid w:val="00A95DA7"/>
    <w:rsid w:val="00A96B3E"/>
    <w:rsid w:val="00A96C04"/>
    <w:rsid w:val="00A971A1"/>
    <w:rsid w:val="00A976FE"/>
    <w:rsid w:val="00AA0DFA"/>
    <w:rsid w:val="00AA1913"/>
    <w:rsid w:val="00AA1B27"/>
    <w:rsid w:val="00AA1ECB"/>
    <w:rsid w:val="00AA21A5"/>
    <w:rsid w:val="00AA25D0"/>
    <w:rsid w:val="00AA316D"/>
    <w:rsid w:val="00AA402B"/>
    <w:rsid w:val="00AA4644"/>
    <w:rsid w:val="00AA51E7"/>
    <w:rsid w:val="00AA59E0"/>
    <w:rsid w:val="00AA62C1"/>
    <w:rsid w:val="00AA6C1B"/>
    <w:rsid w:val="00AA6CAC"/>
    <w:rsid w:val="00AA6D5F"/>
    <w:rsid w:val="00AA77E0"/>
    <w:rsid w:val="00AB0A06"/>
    <w:rsid w:val="00AB1D94"/>
    <w:rsid w:val="00AB2766"/>
    <w:rsid w:val="00AB3B26"/>
    <w:rsid w:val="00AB3CD3"/>
    <w:rsid w:val="00AB3EC0"/>
    <w:rsid w:val="00AB43D5"/>
    <w:rsid w:val="00AB4C6D"/>
    <w:rsid w:val="00AB56B5"/>
    <w:rsid w:val="00AB5BCD"/>
    <w:rsid w:val="00AB63C4"/>
    <w:rsid w:val="00AC08D2"/>
    <w:rsid w:val="00AC0ADA"/>
    <w:rsid w:val="00AC1890"/>
    <w:rsid w:val="00AC1F58"/>
    <w:rsid w:val="00AC32A8"/>
    <w:rsid w:val="00AC3DD1"/>
    <w:rsid w:val="00AC493B"/>
    <w:rsid w:val="00AC4E9B"/>
    <w:rsid w:val="00AC531F"/>
    <w:rsid w:val="00AC5F25"/>
    <w:rsid w:val="00AC5FD0"/>
    <w:rsid w:val="00AC7FD1"/>
    <w:rsid w:val="00AC7FD6"/>
    <w:rsid w:val="00AD0B13"/>
    <w:rsid w:val="00AD12ED"/>
    <w:rsid w:val="00AD2FAA"/>
    <w:rsid w:val="00AD3A42"/>
    <w:rsid w:val="00AD53C6"/>
    <w:rsid w:val="00AD57B3"/>
    <w:rsid w:val="00AD6519"/>
    <w:rsid w:val="00AD6990"/>
    <w:rsid w:val="00AD6AA2"/>
    <w:rsid w:val="00AD6C25"/>
    <w:rsid w:val="00AE0B63"/>
    <w:rsid w:val="00AE0C4F"/>
    <w:rsid w:val="00AE29F3"/>
    <w:rsid w:val="00AE4E1E"/>
    <w:rsid w:val="00AE5F8F"/>
    <w:rsid w:val="00AE601D"/>
    <w:rsid w:val="00AE60D0"/>
    <w:rsid w:val="00AE736C"/>
    <w:rsid w:val="00AE7F7B"/>
    <w:rsid w:val="00AF07B1"/>
    <w:rsid w:val="00AF123D"/>
    <w:rsid w:val="00AF1BBF"/>
    <w:rsid w:val="00AF1F09"/>
    <w:rsid w:val="00AF26C8"/>
    <w:rsid w:val="00AF7AA2"/>
    <w:rsid w:val="00B0009B"/>
    <w:rsid w:val="00B01680"/>
    <w:rsid w:val="00B017EB"/>
    <w:rsid w:val="00B01804"/>
    <w:rsid w:val="00B03B8A"/>
    <w:rsid w:val="00B0458E"/>
    <w:rsid w:val="00B063DE"/>
    <w:rsid w:val="00B0765D"/>
    <w:rsid w:val="00B10A5C"/>
    <w:rsid w:val="00B1141A"/>
    <w:rsid w:val="00B115B5"/>
    <w:rsid w:val="00B1282B"/>
    <w:rsid w:val="00B1325D"/>
    <w:rsid w:val="00B14838"/>
    <w:rsid w:val="00B1736E"/>
    <w:rsid w:val="00B17E8D"/>
    <w:rsid w:val="00B205C4"/>
    <w:rsid w:val="00B21A9D"/>
    <w:rsid w:val="00B21ED9"/>
    <w:rsid w:val="00B21FBE"/>
    <w:rsid w:val="00B22286"/>
    <w:rsid w:val="00B24B38"/>
    <w:rsid w:val="00B24EC2"/>
    <w:rsid w:val="00B26561"/>
    <w:rsid w:val="00B267C3"/>
    <w:rsid w:val="00B276E0"/>
    <w:rsid w:val="00B3026D"/>
    <w:rsid w:val="00B309BD"/>
    <w:rsid w:val="00B30C0F"/>
    <w:rsid w:val="00B315B8"/>
    <w:rsid w:val="00B332F6"/>
    <w:rsid w:val="00B33C59"/>
    <w:rsid w:val="00B34306"/>
    <w:rsid w:val="00B34615"/>
    <w:rsid w:val="00B34671"/>
    <w:rsid w:val="00B352B9"/>
    <w:rsid w:val="00B354CC"/>
    <w:rsid w:val="00B354CF"/>
    <w:rsid w:val="00B35768"/>
    <w:rsid w:val="00B35AF9"/>
    <w:rsid w:val="00B35DFC"/>
    <w:rsid w:val="00B369B9"/>
    <w:rsid w:val="00B3711C"/>
    <w:rsid w:val="00B37179"/>
    <w:rsid w:val="00B37316"/>
    <w:rsid w:val="00B4114C"/>
    <w:rsid w:val="00B41508"/>
    <w:rsid w:val="00B431C0"/>
    <w:rsid w:val="00B4567D"/>
    <w:rsid w:val="00B4578A"/>
    <w:rsid w:val="00B46B13"/>
    <w:rsid w:val="00B46C33"/>
    <w:rsid w:val="00B470AA"/>
    <w:rsid w:val="00B47B9B"/>
    <w:rsid w:val="00B47DE9"/>
    <w:rsid w:val="00B47E1D"/>
    <w:rsid w:val="00B5040C"/>
    <w:rsid w:val="00B521B8"/>
    <w:rsid w:val="00B5552D"/>
    <w:rsid w:val="00B56840"/>
    <w:rsid w:val="00B56F62"/>
    <w:rsid w:val="00B577E0"/>
    <w:rsid w:val="00B57887"/>
    <w:rsid w:val="00B600D3"/>
    <w:rsid w:val="00B602A7"/>
    <w:rsid w:val="00B603F6"/>
    <w:rsid w:val="00B61070"/>
    <w:rsid w:val="00B619B6"/>
    <w:rsid w:val="00B61D75"/>
    <w:rsid w:val="00B62C65"/>
    <w:rsid w:val="00B65502"/>
    <w:rsid w:val="00B65623"/>
    <w:rsid w:val="00B66CDD"/>
    <w:rsid w:val="00B67B97"/>
    <w:rsid w:val="00B700D6"/>
    <w:rsid w:val="00B70474"/>
    <w:rsid w:val="00B71241"/>
    <w:rsid w:val="00B71AE1"/>
    <w:rsid w:val="00B7211C"/>
    <w:rsid w:val="00B726B9"/>
    <w:rsid w:val="00B7696D"/>
    <w:rsid w:val="00B7703F"/>
    <w:rsid w:val="00B80431"/>
    <w:rsid w:val="00B80832"/>
    <w:rsid w:val="00B80B4E"/>
    <w:rsid w:val="00B816F0"/>
    <w:rsid w:val="00B8191F"/>
    <w:rsid w:val="00B824A4"/>
    <w:rsid w:val="00B831F5"/>
    <w:rsid w:val="00B83459"/>
    <w:rsid w:val="00B84105"/>
    <w:rsid w:val="00B8483C"/>
    <w:rsid w:val="00B849A9"/>
    <w:rsid w:val="00B850A5"/>
    <w:rsid w:val="00B85FE8"/>
    <w:rsid w:val="00B872BD"/>
    <w:rsid w:val="00B9024B"/>
    <w:rsid w:val="00B90858"/>
    <w:rsid w:val="00B90EED"/>
    <w:rsid w:val="00B922A2"/>
    <w:rsid w:val="00B93DC0"/>
    <w:rsid w:val="00B94BDF"/>
    <w:rsid w:val="00B94D23"/>
    <w:rsid w:val="00B94F6A"/>
    <w:rsid w:val="00B9541E"/>
    <w:rsid w:val="00B97221"/>
    <w:rsid w:val="00BA08E4"/>
    <w:rsid w:val="00BA0DA1"/>
    <w:rsid w:val="00BA10BF"/>
    <w:rsid w:val="00BA1616"/>
    <w:rsid w:val="00BA1DD8"/>
    <w:rsid w:val="00BA1FAC"/>
    <w:rsid w:val="00BA2D28"/>
    <w:rsid w:val="00BA52CF"/>
    <w:rsid w:val="00BA6E10"/>
    <w:rsid w:val="00BA7093"/>
    <w:rsid w:val="00BB1A1C"/>
    <w:rsid w:val="00BB1D54"/>
    <w:rsid w:val="00BB2DC6"/>
    <w:rsid w:val="00BB2E31"/>
    <w:rsid w:val="00BB51AF"/>
    <w:rsid w:val="00BB51E2"/>
    <w:rsid w:val="00BB53BB"/>
    <w:rsid w:val="00BC0069"/>
    <w:rsid w:val="00BC0497"/>
    <w:rsid w:val="00BC2035"/>
    <w:rsid w:val="00BC2496"/>
    <w:rsid w:val="00BC2D64"/>
    <w:rsid w:val="00BC4067"/>
    <w:rsid w:val="00BC5652"/>
    <w:rsid w:val="00BC74B6"/>
    <w:rsid w:val="00BC793D"/>
    <w:rsid w:val="00BD1EDD"/>
    <w:rsid w:val="00BD2BFA"/>
    <w:rsid w:val="00BD4774"/>
    <w:rsid w:val="00BD7991"/>
    <w:rsid w:val="00BD7ADE"/>
    <w:rsid w:val="00BE0522"/>
    <w:rsid w:val="00BE1084"/>
    <w:rsid w:val="00BE177E"/>
    <w:rsid w:val="00BE26A3"/>
    <w:rsid w:val="00BE4340"/>
    <w:rsid w:val="00BE45B8"/>
    <w:rsid w:val="00BE479C"/>
    <w:rsid w:val="00BE4E38"/>
    <w:rsid w:val="00BE53EA"/>
    <w:rsid w:val="00BE54CD"/>
    <w:rsid w:val="00BE564E"/>
    <w:rsid w:val="00BE63F3"/>
    <w:rsid w:val="00BE64B2"/>
    <w:rsid w:val="00BF1655"/>
    <w:rsid w:val="00BF2D35"/>
    <w:rsid w:val="00BF5A90"/>
    <w:rsid w:val="00BF619C"/>
    <w:rsid w:val="00BF6258"/>
    <w:rsid w:val="00BF631A"/>
    <w:rsid w:val="00BF743E"/>
    <w:rsid w:val="00C01C10"/>
    <w:rsid w:val="00C01CAF"/>
    <w:rsid w:val="00C02654"/>
    <w:rsid w:val="00C02877"/>
    <w:rsid w:val="00C028E2"/>
    <w:rsid w:val="00C0507C"/>
    <w:rsid w:val="00C053CC"/>
    <w:rsid w:val="00C07AB6"/>
    <w:rsid w:val="00C07DB1"/>
    <w:rsid w:val="00C101BF"/>
    <w:rsid w:val="00C10F93"/>
    <w:rsid w:val="00C1191E"/>
    <w:rsid w:val="00C13091"/>
    <w:rsid w:val="00C15B2E"/>
    <w:rsid w:val="00C15C74"/>
    <w:rsid w:val="00C16170"/>
    <w:rsid w:val="00C16DDA"/>
    <w:rsid w:val="00C173B1"/>
    <w:rsid w:val="00C201C2"/>
    <w:rsid w:val="00C20884"/>
    <w:rsid w:val="00C20DD5"/>
    <w:rsid w:val="00C21F2C"/>
    <w:rsid w:val="00C2364F"/>
    <w:rsid w:val="00C23A08"/>
    <w:rsid w:val="00C24983"/>
    <w:rsid w:val="00C27380"/>
    <w:rsid w:val="00C27E55"/>
    <w:rsid w:val="00C302E2"/>
    <w:rsid w:val="00C3068A"/>
    <w:rsid w:val="00C31598"/>
    <w:rsid w:val="00C33B89"/>
    <w:rsid w:val="00C33C2E"/>
    <w:rsid w:val="00C33C42"/>
    <w:rsid w:val="00C34B9B"/>
    <w:rsid w:val="00C358C2"/>
    <w:rsid w:val="00C35E1D"/>
    <w:rsid w:val="00C362CE"/>
    <w:rsid w:val="00C36A8E"/>
    <w:rsid w:val="00C37290"/>
    <w:rsid w:val="00C375CF"/>
    <w:rsid w:val="00C37957"/>
    <w:rsid w:val="00C40257"/>
    <w:rsid w:val="00C4206B"/>
    <w:rsid w:val="00C436C3"/>
    <w:rsid w:val="00C43AD8"/>
    <w:rsid w:val="00C46AC0"/>
    <w:rsid w:val="00C47536"/>
    <w:rsid w:val="00C477C4"/>
    <w:rsid w:val="00C508D2"/>
    <w:rsid w:val="00C50C79"/>
    <w:rsid w:val="00C51314"/>
    <w:rsid w:val="00C51DC6"/>
    <w:rsid w:val="00C52B65"/>
    <w:rsid w:val="00C52F5F"/>
    <w:rsid w:val="00C5434B"/>
    <w:rsid w:val="00C5567C"/>
    <w:rsid w:val="00C56E5C"/>
    <w:rsid w:val="00C56EC1"/>
    <w:rsid w:val="00C57F95"/>
    <w:rsid w:val="00C57FE3"/>
    <w:rsid w:val="00C61F34"/>
    <w:rsid w:val="00C62342"/>
    <w:rsid w:val="00C62982"/>
    <w:rsid w:val="00C636D2"/>
    <w:rsid w:val="00C63C70"/>
    <w:rsid w:val="00C64074"/>
    <w:rsid w:val="00C65034"/>
    <w:rsid w:val="00C672AC"/>
    <w:rsid w:val="00C67498"/>
    <w:rsid w:val="00C703D5"/>
    <w:rsid w:val="00C70EFA"/>
    <w:rsid w:val="00C71F7C"/>
    <w:rsid w:val="00C7203C"/>
    <w:rsid w:val="00C72182"/>
    <w:rsid w:val="00C731CD"/>
    <w:rsid w:val="00C74193"/>
    <w:rsid w:val="00C7479A"/>
    <w:rsid w:val="00C761FC"/>
    <w:rsid w:val="00C765BC"/>
    <w:rsid w:val="00C77461"/>
    <w:rsid w:val="00C77710"/>
    <w:rsid w:val="00C8037B"/>
    <w:rsid w:val="00C80679"/>
    <w:rsid w:val="00C80CD3"/>
    <w:rsid w:val="00C82310"/>
    <w:rsid w:val="00C8259C"/>
    <w:rsid w:val="00C8343B"/>
    <w:rsid w:val="00C8407F"/>
    <w:rsid w:val="00C84DCF"/>
    <w:rsid w:val="00C903B5"/>
    <w:rsid w:val="00C905B9"/>
    <w:rsid w:val="00C90C32"/>
    <w:rsid w:val="00C92BB8"/>
    <w:rsid w:val="00C96A25"/>
    <w:rsid w:val="00C96AC0"/>
    <w:rsid w:val="00C96D79"/>
    <w:rsid w:val="00C97EF3"/>
    <w:rsid w:val="00CA010D"/>
    <w:rsid w:val="00CA06A3"/>
    <w:rsid w:val="00CA08A0"/>
    <w:rsid w:val="00CA0960"/>
    <w:rsid w:val="00CA0D26"/>
    <w:rsid w:val="00CA1121"/>
    <w:rsid w:val="00CA1FFC"/>
    <w:rsid w:val="00CA3980"/>
    <w:rsid w:val="00CA3B7B"/>
    <w:rsid w:val="00CA3E38"/>
    <w:rsid w:val="00CA485D"/>
    <w:rsid w:val="00CA59C0"/>
    <w:rsid w:val="00CA6D4A"/>
    <w:rsid w:val="00CA6D66"/>
    <w:rsid w:val="00CA7DA9"/>
    <w:rsid w:val="00CB26F1"/>
    <w:rsid w:val="00CB415D"/>
    <w:rsid w:val="00CC0583"/>
    <w:rsid w:val="00CC05E4"/>
    <w:rsid w:val="00CC1DE7"/>
    <w:rsid w:val="00CC291F"/>
    <w:rsid w:val="00CC3102"/>
    <w:rsid w:val="00CC43E2"/>
    <w:rsid w:val="00CC4B42"/>
    <w:rsid w:val="00CC4FA0"/>
    <w:rsid w:val="00CC680F"/>
    <w:rsid w:val="00CC7F09"/>
    <w:rsid w:val="00CD2F6C"/>
    <w:rsid w:val="00CD4322"/>
    <w:rsid w:val="00CD609C"/>
    <w:rsid w:val="00CD74FC"/>
    <w:rsid w:val="00CE23D1"/>
    <w:rsid w:val="00CE2E92"/>
    <w:rsid w:val="00CE3D3A"/>
    <w:rsid w:val="00CE53D7"/>
    <w:rsid w:val="00CE543D"/>
    <w:rsid w:val="00CE65E4"/>
    <w:rsid w:val="00CE685D"/>
    <w:rsid w:val="00CF05F6"/>
    <w:rsid w:val="00CF133B"/>
    <w:rsid w:val="00CF3FA4"/>
    <w:rsid w:val="00CF468C"/>
    <w:rsid w:val="00CF5226"/>
    <w:rsid w:val="00CF52DF"/>
    <w:rsid w:val="00CF57C1"/>
    <w:rsid w:val="00CF5C74"/>
    <w:rsid w:val="00CF72DC"/>
    <w:rsid w:val="00D01318"/>
    <w:rsid w:val="00D03085"/>
    <w:rsid w:val="00D0343A"/>
    <w:rsid w:val="00D039E6"/>
    <w:rsid w:val="00D03E06"/>
    <w:rsid w:val="00D0404F"/>
    <w:rsid w:val="00D04FFE"/>
    <w:rsid w:val="00D05235"/>
    <w:rsid w:val="00D07A9A"/>
    <w:rsid w:val="00D103FA"/>
    <w:rsid w:val="00D1348C"/>
    <w:rsid w:val="00D13910"/>
    <w:rsid w:val="00D14CD4"/>
    <w:rsid w:val="00D15CB2"/>
    <w:rsid w:val="00D171AD"/>
    <w:rsid w:val="00D172F7"/>
    <w:rsid w:val="00D20EA5"/>
    <w:rsid w:val="00D23982"/>
    <w:rsid w:val="00D24BB7"/>
    <w:rsid w:val="00D24F0D"/>
    <w:rsid w:val="00D257F5"/>
    <w:rsid w:val="00D317EE"/>
    <w:rsid w:val="00D33287"/>
    <w:rsid w:val="00D33BD3"/>
    <w:rsid w:val="00D34433"/>
    <w:rsid w:val="00D36911"/>
    <w:rsid w:val="00D40BFC"/>
    <w:rsid w:val="00D414A5"/>
    <w:rsid w:val="00D419D7"/>
    <w:rsid w:val="00D41EA6"/>
    <w:rsid w:val="00D41F18"/>
    <w:rsid w:val="00D421FB"/>
    <w:rsid w:val="00D42A7C"/>
    <w:rsid w:val="00D43BC0"/>
    <w:rsid w:val="00D45018"/>
    <w:rsid w:val="00D45A60"/>
    <w:rsid w:val="00D45CC8"/>
    <w:rsid w:val="00D46429"/>
    <w:rsid w:val="00D47B9C"/>
    <w:rsid w:val="00D50AC7"/>
    <w:rsid w:val="00D515F6"/>
    <w:rsid w:val="00D51733"/>
    <w:rsid w:val="00D51B09"/>
    <w:rsid w:val="00D52A4F"/>
    <w:rsid w:val="00D55F20"/>
    <w:rsid w:val="00D56500"/>
    <w:rsid w:val="00D56653"/>
    <w:rsid w:val="00D60301"/>
    <w:rsid w:val="00D6191C"/>
    <w:rsid w:val="00D61DF4"/>
    <w:rsid w:val="00D620B5"/>
    <w:rsid w:val="00D62DB0"/>
    <w:rsid w:val="00D64277"/>
    <w:rsid w:val="00D65016"/>
    <w:rsid w:val="00D6530F"/>
    <w:rsid w:val="00D671AE"/>
    <w:rsid w:val="00D67FC1"/>
    <w:rsid w:val="00D705DA"/>
    <w:rsid w:val="00D7273D"/>
    <w:rsid w:val="00D73B9D"/>
    <w:rsid w:val="00D751D2"/>
    <w:rsid w:val="00D754DF"/>
    <w:rsid w:val="00D7575F"/>
    <w:rsid w:val="00D758D4"/>
    <w:rsid w:val="00D7689F"/>
    <w:rsid w:val="00D7730D"/>
    <w:rsid w:val="00D77348"/>
    <w:rsid w:val="00D77530"/>
    <w:rsid w:val="00D77E76"/>
    <w:rsid w:val="00D825D2"/>
    <w:rsid w:val="00D82F09"/>
    <w:rsid w:val="00D840F2"/>
    <w:rsid w:val="00D84EC0"/>
    <w:rsid w:val="00D860AA"/>
    <w:rsid w:val="00D86212"/>
    <w:rsid w:val="00D8712D"/>
    <w:rsid w:val="00D87164"/>
    <w:rsid w:val="00D87B71"/>
    <w:rsid w:val="00D90FFB"/>
    <w:rsid w:val="00D95D26"/>
    <w:rsid w:val="00D966BE"/>
    <w:rsid w:val="00DA12BD"/>
    <w:rsid w:val="00DA1FA9"/>
    <w:rsid w:val="00DA4AA8"/>
    <w:rsid w:val="00DA505C"/>
    <w:rsid w:val="00DA6936"/>
    <w:rsid w:val="00DA6DBB"/>
    <w:rsid w:val="00DA6ED3"/>
    <w:rsid w:val="00DB1E6B"/>
    <w:rsid w:val="00DB6F2A"/>
    <w:rsid w:val="00DC0369"/>
    <w:rsid w:val="00DC1631"/>
    <w:rsid w:val="00DC193A"/>
    <w:rsid w:val="00DC2DBA"/>
    <w:rsid w:val="00DC30E9"/>
    <w:rsid w:val="00DC3A08"/>
    <w:rsid w:val="00DC3F55"/>
    <w:rsid w:val="00DC4E63"/>
    <w:rsid w:val="00DC5532"/>
    <w:rsid w:val="00DC7593"/>
    <w:rsid w:val="00DD0ABA"/>
    <w:rsid w:val="00DD0B28"/>
    <w:rsid w:val="00DD1D6A"/>
    <w:rsid w:val="00DD249D"/>
    <w:rsid w:val="00DD261E"/>
    <w:rsid w:val="00DD2787"/>
    <w:rsid w:val="00DD62CD"/>
    <w:rsid w:val="00DD6752"/>
    <w:rsid w:val="00DD752B"/>
    <w:rsid w:val="00DD7AC4"/>
    <w:rsid w:val="00DE0945"/>
    <w:rsid w:val="00DE0C7D"/>
    <w:rsid w:val="00DE1E98"/>
    <w:rsid w:val="00DE2575"/>
    <w:rsid w:val="00DE2AD6"/>
    <w:rsid w:val="00DE4FBB"/>
    <w:rsid w:val="00DE5B7A"/>
    <w:rsid w:val="00DE5E69"/>
    <w:rsid w:val="00DE6698"/>
    <w:rsid w:val="00DE68DF"/>
    <w:rsid w:val="00DE7F9C"/>
    <w:rsid w:val="00DE7FE4"/>
    <w:rsid w:val="00DF0000"/>
    <w:rsid w:val="00DF0057"/>
    <w:rsid w:val="00DF0F2D"/>
    <w:rsid w:val="00DF42A8"/>
    <w:rsid w:val="00DF46B5"/>
    <w:rsid w:val="00DF49FB"/>
    <w:rsid w:val="00DF5760"/>
    <w:rsid w:val="00E003A9"/>
    <w:rsid w:val="00E00F32"/>
    <w:rsid w:val="00E01CB7"/>
    <w:rsid w:val="00E01EAF"/>
    <w:rsid w:val="00E02355"/>
    <w:rsid w:val="00E02891"/>
    <w:rsid w:val="00E10750"/>
    <w:rsid w:val="00E1104B"/>
    <w:rsid w:val="00E115C2"/>
    <w:rsid w:val="00E1177C"/>
    <w:rsid w:val="00E12447"/>
    <w:rsid w:val="00E12B6A"/>
    <w:rsid w:val="00E13089"/>
    <w:rsid w:val="00E14347"/>
    <w:rsid w:val="00E14408"/>
    <w:rsid w:val="00E1458C"/>
    <w:rsid w:val="00E15259"/>
    <w:rsid w:val="00E15562"/>
    <w:rsid w:val="00E17BEE"/>
    <w:rsid w:val="00E21630"/>
    <w:rsid w:val="00E22EDF"/>
    <w:rsid w:val="00E2339B"/>
    <w:rsid w:val="00E2571F"/>
    <w:rsid w:val="00E26AD5"/>
    <w:rsid w:val="00E26FC1"/>
    <w:rsid w:val="00E27BBD"/>
    <w:rsid w:val="00E307F0"/>
    <w:rsid w:val="00E30A16"/>
    <w:rsid w:val="00E31877"/>
    <w:rsid w:val="00E325AA"/>
    <w:rsid w:val="00E35F92"/>
    <w:rsid w:val="00E3626C"/>
    <w:rsid w:val="00E36387"/>
    <w:rsid w:val="00E36D5C"/>
    <w:rsid w:val="00E3742E"/>
    <w:rsid w:val="00E3782F"/>
    <w:rsid w:val="00E41743"/>
    <w:rsid w:val="00E42278"/>
    <w:rsid w:val="00E4274B"/>
    <w:rsid w:val="00E4312D"/>
    <w:rsid w:val="00E457BE"/>
    <w:rsid w:val="00E506A1"/>
    <w:rsid w:val="00E50AA2"/>
    <w:rsid w:val="00E526BC"/>
    <w:rsid w:val="00E54F10"/>
    <w:rsid w:val="00E576AC"/>
    <w:rsid w:val="00E57EFA"/>
    <w:rsid w:val="00E624FB"/>
    <w:rsid w:val="00E6258B"/>
    <w:rsid w:val="00E632CE"/>
    <w:rsid w:val="00E64D4B"/>
    <w:rsid w:val="00E65109"/>
    <w:rsid w:val="00E65677"/>
    <w:rsid w:val="00E65B89"/>
    <w:rsid w:val="00E65D1F"/>
    <w:rsid w:val="00E66B29"/>
    <w:rsid w:val="00E66B89"/>
    <w:rsid w:val="00E66B95"/>
    <w:rsid w:val="00E6776E"/>
    <w:rsid w:val="00E7081F"/>
    <w:rsid w:val="00E70838"/>
    <w:rsid w:val="00E70911"/>
    <w:rsid w:val="00E70B3A"/>
    <w:rsid w:val="00E72F93"/>
    <w:rsid w:val="00E7344C"/>
    <w:rsid w:val="00E73688"/>
    <w:rsid w:val="00E73DC6"/>
    <w:rsid w:val="00E75200"/>
    <w:rsid w:val="00E7644E"/>
    <w:rsid w:val="00E77188"/>
    <w:rsid w:val="00E80479"/>
    <w:rsid w:val="00E8211E"/>
    <w:rsid w:val="00E83C98"/>
    <w:rsid w:val="00E90038"/>
    <w:rsid w:val="00E900E4"/>
    <w:rsid w:val="00E9053A"/>
    <w:rsid w:val="00E90BFD"/>
    <w:rsid w:val="00E913F3"/>
    <w:rsid w:val="00E91484"/>
    <w:rsid w:val="00E9191B"/>
    <w:rsid w:val="00E91BA8"/>
    <w:rsid w:val="00E92078"/>
    <w:rsid w:val="00E9210A"/>
    <w:rsid w:val="00E93B67"/>
    <w:rsid w:val="00E93BA7"/>
    <w:rsid w:val="00E93D66"/>
    <w:rsid w:val="00E93DE9"/>
    <w:rsid w:val="00E959F4"/>
    <w:rsid w:val="00E95B4E"/>
    <w:rsid w:val="00E95F00"/>
    <w:rsid w:val="00E97CD5"/>
    <w:rsid w:val="00EA06FB"/>
    <w:rsid w:val="00EA33A6"/>
    <w:rsid w:val="00EA346C"/>
    <w:rsid w:val="00EA385A"/>
    <w:rsid w:val="00EA60B5"/>
    <w:rsid w:val="00EA79D0"/>
    <w:rsid w:val="00EB0AA7"/>
    <w:rsid w:val="00EB10D8"/>
    <w:rsid w:val="00EB13E0"/>
    <w:rsid w:val="00EB281E"/>
    <w:rsid w:val="00EB326B"/>
    <w:rsid w:val="00EB3916"/>
    <w:rsid w:val="00EB5B35"/>
    <w:rsid w:val="00EB6D21"/>
    <w:rsid w:val="00EB7A11"/>
    <w:rsid w:val="00EC2F64"/>
    <w:rsid w:val="00EC3355"/>
    <w:rsid w:val="00EC44B2"/>
    <w:rsid w:val="00EC5F4E"/>
    <w:rsid w:val="00EC6B24"/>
    <w:rsid w:val="00ED02CE"/>
    <w:rsid w:val="00ED11B7"/>
    <w:rsid w:val="00ED1A8E"/>
    <w:rsid w:val="00ED31A9"/>
    <w:rsid w:val="00ED322D"/>
    <w:rsid w:val="00ED3D8C"/>
    <w:rsid w:val="00ED4928"/>
    <w:rsid w:val="00ED61EC"/>
    <w:rsid w:val="00ED7542"/>
    <w:rsid w:val="00ED79C3"/>
    <w:rsid w:val="00EE001C"/>
    <w:rsid w:val="00EE048B"/>
    <w:rsid w:val="00EE0D5C"/>
    <w:rsid w:val="00EE1C19"/>
    <w:rsid w:val="00EE2D3F"/>
    <w:rsid w:val="00EE3E48"/>
    <w:rsid w:val="00EE4420"/>
    <w:rsid w:val="00EE4992"/>
    <w:rsid w:val="00EE4B78"/>
    <w:rsid w:val="00EE4E0F"/>
    <w:rsid w:val="00EE5F22"/>
    <w:rsid w:val="00EE65B9"/>
    <w:rsid w:val="00EF2996"/>
    <w:rsid w:val="00EF2F2B"/>
    <w:rsid w:val="00EF3453"/>
    <w:rsid w:val="00EF5348"/>
    <w:rsid w:val="00EF6895"/>
    <w:rsid w:val="00EF6B18"/>
    <w:rsid w:val="00EF78B9"/>
    <w:rsid w:val="00F017F9"/>
    <w:rsid w:val="00F01BD0"/>
    <w:rsid w:val="00F01BDA"/>
    <w:rsid w:val="00F022D4"/>
    <w:rsid w:val="00F023CF"/>
    <w:rsid w:val="00F02454"/>
    <w:rsid w:val="00F02970"/>
    <w:rsid w:val="00F02C7E"/>
    <w:rsid w:val="00F041CF"/>
    <w:rsid w:val="00F0441F"/>
    <w:rsid w:val="00F04943"/>
    <w:rsid w:val="00F06A75"/>
    <w:rsid w:val="00F0749B"/>
    <w:rsid w:val="00F1000D"/>
    <w:rsid w:val="00F1003E"/>
    <w:rsid w:val="00F10E5A"/>
    <w:rsid w:val="00F1225F"/>
    <w:rsid w:val="00F13692"/>
    <w:rsid w:val="00F137AD"/>
    <w:rsid w:val="00F17DE6"/>
    <w:rsid w:val="00F208AA"/>
    <w:rsid w:val="00F20C1F"/>
    <w:rsid w:val="00F213F2"/>
    <w:rsid w:val="00F23A9E"/>
    <w:rsid w:val="00F23E25"/>
    <w:rsid w:val="00F26440"/>
    <w:rsid w:val="00F2654D"/>
    <w:rsid w:val="00F310C7"/>
    <w:rsid w:val="00F31559"/>
    <w:rsid w:val="00F32C9A"/>
    <w:rsid w:val="00F34048"/>
    <w:rsid w:val="00F3495F"/>
    <w:rsid w:val="00F356C7"/>
    <w:rsid w:val="00F401A8"/>
    <w:rsid w:val="00F4030F"/>
    <w:rsid w:val="00F4038E"/>
    <w:rsid w:val="00F41596"/>
    <w:rsid w:val="00F42ED6"/>
    <w:rsid w:val="00F43075"/>
    <w:rsid w:val="00F4457D"/>
    <w:rsid w:val="00F44AF2"/>
    <w:rsid w:val="00F45161"/>
    <w:rsid w:val="00F47DD6"/>
    <w:rsid w:val="00F50479"/>
    <w:rsid w:val="00F50A5C"/>
    <w:rsid w:val="00F53355"/>
    <w:rsid w:val="00F5369C"/>
    <w:rsid w:val="00F549E0"/>
    <w:rsid w:val="00F60794"/>
    <w:rsid w:val="00F62D39"/>
    <w:rsid w:val="00F62E1F"/>
    <w:rsid w:val="00F65DB4"/>
    <w:rsid w:val="00F66818"/>
    <w:rsid w:val="00F66942"/>
    <w:rsid w:val="00F66D45"/>
    <w:rsid w:val="00F67C4D"/>
    <w:rsid w:val="00F67C84"/>
    <w:rsid w:val="00F73C53"/>
    <w:rsid w:val="00F73D95"/>
    <w:rsid w:val="00F745B7"/>
    <w:rsid w:val="00F76704"/>
    <w:rsid w:val="00F76722"/>
    <w:rsid w:val="00F83029"/>
    <w:rsid w:val="00F853F1"/>
    <w:rsid w:val="00F85FED"/>
    <w:rsid w:val="00F8718E"/>
    <w:rsid w:val="00F87957"/>
    <w:rsid w:val="00F87CC4"/>
    <w:rsid w:val="00F87F3E"/>
    <w:rsid w:val="00F911EF"/>
    <w:rsid w:val="00F92D8B"/>
    <w:rsid w:val="00F94500"/>
    <w:rsid w:val="00F95ED3"/>
    <w:rsid w:val="00F97083"/>
    <w:rsid w:val="00F97285"/>
    <w:rsid w:val="00FA03AC"/>
    <w:rsid w:val="00FA08B3"/>
    <w:rsid w:val="00FA0D2D"/>
    <w:rsid w:val="00FA1883"/>
    <w:rsid w:val="00FA240A"/>
    <w:rsid w:val="00FA2DA9"/>
    <w:rsid w:val="00FA2F26"/>
    <w:rsid w:val="00FA30BC"/>
    <w:rsid w:val="00FA34C9"/>
    <w:rsid w:val="00FA4C07"/>
    <w:rsid w:val="00FA51DB"/>
    <w:rsid w:val="00FA5655"/>
    <w:rsid w:val="00FA5ADC"/>
    <w:rsid w:val="00FA7C3A"/>
    <w:rsid w:val="00FA7C66"/>
    <w:rsid w:val="00FB1579"/>
    <w:rsid w:val="00FB22B5"/>
    <w:rsid w:val="00FB4C24"/>
    <w:rsid w:val="00FB61C7"/>
    <w:rsid w:val="00FC023D"/>
    <w:rsid w:val="00FC0250"/>
    <w:rsid w:val="00FC0B44"/>
    <w:rsid w:val="00FC4157"/>
    <w:rsid w:val="00FC42D2"/>
    <w:rsid w:val="00FC4782"/>
    <w:rsid w:val="00FC47DC"/>
    <w:rsid w:val="00FC4B9D"/>
    <w:rsid w:val="00FC6098"/>
    <w:rsid w:val="00FC6A20"/>
    <w:rsid w:val="00FC6C6F"/>
    <w:rsid w:val="00FC77A5"/>
    <w:rsid w:val="00FD0D9B"/>
    <w:rsid w:val="00FD151A"/>
    <w:rsid w:val="00FD16FB"/>
    <w:rsid w:val="00FD256A"/>
    <w:rsid w:val="00FD2CB4"/>
    <w:rsid w:val="00FD530D"/>
    <w:rsid w:val="00FD68CA"/>
    <w:rsid w:val="00FE0B6C"/>
    <w:rsid w:val="00FE160E"/>
    <w:rsid w:val="00FE16BC"/>
    <w:rsid w:val="00FE26C6"/>
    <w:rsid w:val="00FE270A"/>
    <w:rsid w:val="00FE303D"/>
    <w:rsid w:val="00FE36C0"/>
    <w:rsid w:val="00FE571E"/>
    <w:rsid w:val="00FE5769"/>
    <w:rsid w:val="00FE5A23"/>
    <w:rsid w:val="00FE6752"/>
    <w:rsid w:val="00FE6B4F"/>
    <w:rsid w:val="00FE7056"/>
    <w:rsid w:val="00FE7E75"/>
    <w:rsid w:val="00FF16C0"/>
    <w:rsid w:val="00FF1E0F"/>
    <w:rsid w:val="00FF29AB"/>
    <w:rsid w:val="00FF2EF8"/>
    <w:rsid w:val="00FF312D"/>
    <w:rsid w:val="00FF39A3"/>
    <w:rsid w:val="00FF6E2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9347C76"/>
  <w15:docId w15:val="{DA03F3BB-FEE3-435A-ABED-A2899B63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69A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913F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E913F3"/>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qFormat/>
    <w:locked/>
    <w:rsid w:val="00E913F3"/>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locked/>
    <w:rsid w:val="004E4C1E"/>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locked/>
    <w:rsid w:val="00E913F3"/>
    <w:pPr>
      <w:keepNext/>
      <w:keepLines/>
      <w:spacing w:before="200" w:line="276" w:lineRule="auto"/>
      <w:outlineLvl w:val="4"/>
    </w:pPr>
    <w:rPr>
      <w:rFonts w:ascii="Cambria" w:hAnsi="Cambria"/>
      <w:color w:val="243F60"/>
      <w:sz w:val="22"/>
      <w:szCs w:val="22"/>
    </w:rPr>
  </w:style>
  <w:style w:type="paragraph" w:styleId="Nadpis9">
    <w:name w:val="heading 9"/>
    <w:basedOn w:val="Normln"/>
    <w:next w:val="Normln"/>
    <w:link w:val="Nadpis9Char"/>
    <w:uiPriority w:val="9"/>
    <w:semiHidden/>
    <w:unhideWhenUsed/>
    <w:qFormat/>
    <w:locked/>
    <w:rsid w:val="00E913F3"/>
    <w:pPr>
      <w:keepNext/>
      <w:keepLines/>
      <w:spacing w:before="200" w:line="276" w:lineRule="auto"/>
      <w:outlineLvl w:val="8"/>
    </w:pPr>
    <w:rPr>
      <w:rFonts w:ascii="Cambria" w:hAnsi="Cambria"/>
      <w:i/>
      <w:iCs/>
      <w:color w:val="40404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AC1890"/>
    <w:rPr>
      <w:rFonts w:ascii="Tahoma" w:eastAsia="Calibri" w:hAnsi="Tahoma" w:cs="Tahoma"/>
      <w:sz w:val="16"/>
      <w:szCs w:val="16"/>
    </w:rPr>
  </w:style>
  <w:style w:type="character" w:customStyle="1" w:styleId="TextbublinyChar">
    <w:name w:val="Text bubliny Char"/>
    <w:link w:val="Textbubliny"/>
    <w:uiPriority w:val="99"/>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basedOn w:val="Normln"/>
    <w:link w:val="OdstavecseseznamemChar"/>
    <w:uiPriority w:val="34"/>
    <w:qFormat/>
    <w:rsid w:val="005C6850"/>
    <w:pPr>
      <w:ind w:left="720"/>
    </w:pPr>
  </w:style>
  <w:style w:type="paragraph" w:styleId="Textpoznpodarou">
    <w:name w:val="footnote text"/>
    <w:aliases w:val="Footnote Text Char"/>
    <w:basedOn w:val="Normln"/>
    <w:link w:val="TextpoznpodarouChar"/>
    <w:uiPriority w:val="99"/>
    <w:rsid w:val="005C6850"/>
    <w:pPr>
      <w:widowControl w:val="0"/>
    </w:pPr>
    <w:rPr>
      <w:rFonts w:ascii="Calibri" w:hAnsi="Calibri" w:cs="Calibri"/>
    </w:rPr>
  </w:style>
  <w:style w:type="character" w:customStyle="1" w:styleId="TextpoznpodarouChar">
    <w:name w:val="Text pozn. pod čarou Char"/>
    <w:aliases w:val="Footnote Text Char Char"/>
    <w:link w:val="Textpoznpodarou"/>
    <w:uiPriority w:val="99"/>
    <w:rsid w:val="005C6850"/>
    <w:rPr>
      <w:rFonts w:eastAsia="Times New Roman" w:cs="Calibri"/>
      <w:sz w:val="20"/>
      <w:szCs w:val="20"/>
    </w:rPr>
  </w:style>
  <w:style w:type="character" w:customStyle="1" w:styleId="OdstavecseseznamemChar">
    <w:name w:val="Odstavec se seznamem Char"/>
    <w:link w:val="Odstavecseseznamem"/>
    <w:uiPriority w:val="34"/>
    <w:rsid w:val="005C6850"/>
    <w:rPr>
      <w:rFonts w:ascii="Times New Roman" w:eastAsia="Times New Roman" w:hAnsi="Times New Roman" w:cs="Times New Roman"/>
      <w:sz w:val="20"/>
      <w:szCs w:val="20"/>
    </w:rPr>
  </w:style>
  <w:style w:type="character" w:styleId="Znakapoznpodarou">
    <w:name w:val="footnote reference"/>
    <w:uiPriority w:val="99"/>
    <w:semiHidden/>
    <w:unhideWhenUsed/>
    <w:rsid w:val="005C6850"/>
    <w:rPr>
      <w:vertAlign w:val="superscript"/>
    </w:rPr>
  </w:style>
  <w:style w:type="character" w:customStyle="1" w:styleId="Nadpis4Char">
    <w:name w:val="Nadpis 4 Char"/>
    <w:link w:val="Nadpis4"/>
    <w:rsid w:val="004E4C1E"/>
    <w:rPr>
      <w:rFonts w:ascii="Times New Roman" w:eastAsia="Times New Roman" w:hAnsi="Times New Roman" w:cs="Times New Roman"/>
      <w:b/>
      <w:bCs/>
      <w:sz w:val="28"/>
      <w:szCs w:val="28"/>
    </w:rPr>
  </w:style>
  <w:style w:type="character" w:styleId="Odkaznakoment">
    <w:name w:val="annotation reference"/>
    <w:semiHidden/>
    <w:unhideWhenUsed/>
    <w:rsid w:val="00BC4067"/>
    <w:rPr>
      <w:sz w:val="16"/>
      <w:szCs w:val="16"/>
    </w:rPr>
  </w:style>
  <w:style w:type="paragraph" w:styleId="Textkomente">
    <w:name w:val="annotation text"/>
    <w:basedOn w:val="Normln"/>
    <w:link w:val="TextkomenteChar"/>
    <w:unhideWhenUsed/>
    <w:rsid w:val="00BC4067"/>
  </w:style>
  <w:style w:type="character" w:customStyle="1" w:styleId="TextkomenteChar">
    <w:name w:val="Text komentáře Char"/>
    <w:link w:val="Textkomente"/>
    <w:rsid w:val="00BC4067"/>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BC4067"/>
    <w:rPr>
      <w:b/>
      <w:bCs/>
    </w:rPr>
  </w:style>
  <w:style w:type="character" w:customStyle="1" w:styleId="PedmtkomenteChar">
    <w:name w:val="Předmět komentáře Char"/>
    <w:link w:val="Pedmtkomente"/>
    <w:uiPriority w:val="99"/>
    <w:semiHidden/>
    <w:rsid w:val="00BC4067"/>
    <w:rPr>
      <w:rFonts w:ascii="Times New Roman" w:eastAsia="Times New Roman" w:hAnsi="Times New Roman" w:cs="Times New Roman"/>
      <w:b/>
      <w:bCs/>
    </w:rPr>
  </w:style>
  <w:style w:type="table" w:styleId="Mkatabulky">
    <w:name w:val="Table Grid"/>
    <w:basedOn w:val="Normlntabulka"/>
    <w:uiPriority w:val="39"/>
    <w:locked/>
    <w:rsid w:val="00CC0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9"/>
    <w:rsid w:val="00E913F3"/>
    <w:rPr>
      <w:rFonts w:ascii="Cambria" w:eastAsia="Times New Roman" w:hAnsi="Cambria" w:cs="Times New Roman"/>
      <w:b/>
      <w:bCs/>
      <w:color w:val="365F91"/>
      <w:sz w:val="28"/>
      <w:szCs w:val="28"/>
    </w:rPr>
  </w:style>
  <w:style w:type="character" w:customStyle="1" w:styleId="Nadpis2Char">
    <w:name w:val="Nadpis 2 Char"/>
    <w:link w:val="Nadpis2"/>
    <w:rsid w:val="00E913F3"/>
    <w:rPr>
      <w:rFonts w:ascii="Cambria" w:eastAsia="Times New Roman" w:hAnsi="Cambria" w:cs="Times New Roman"/>
      <w:b/>
      <w:bCs/>
      <w:color w:val="4F81BD"/>
      <w:sz w:val="26"/>
      <w:szCs w:val="26"/>
    </w:rPr>
  </w:style>
  <w:style w:type="character" w:customStyle="1" w:styleId="Nadpis3Char">
    <w:name w:val="Nadpis 3 Char"/>
    <w:link w:val="Nadpis3"/>
    <w:rsid w:val="00E913F3"/>
    <w:rPr>
      <w:rFonts w:ascii="Arial" w:eastAsia="Times New Roman" w:hAnsi="Arial"/>
      <w:b/>
      <w:bCs/>
      <w:sz w:val="26"/>
      <w:szCs w:val="26"/>
    </w:rPr>
  </w:style>
  <w:style w:type="character" w:customStyle="1" w:styleId="Nadpis5Char">
    <w:name w:val="Nadpis 5 Char"/>
    <w:link w:val="Nadpis5"/>
    <w:uiPriority w:val="9"/>
    <w:semiHidden/>
    <w:rsid w:val="00E913F3"/>
    <w:rPr>
      <w:rFonts w:ascii="Cambria" w:eastAsia="Times New Roman" w:hAnsi="Cambria" w:cs="Times New Roman"/>
      <w:color w:val="243F60"/>
      <w:sz w:val="22"/>
      <w:szCs w:val="22"/>
    </w:rPr>
  </w:style>
  <w:style w:type="character" w:customStyle="1" w:styleId="Nadpis9Char">
    <w:name w:val="Nadpis 9 Char"/>
    <w:link w:val="Nadpis9"/>
    <w:uiPriority w:val="9"/>
    <w:semiHidden/>
    <w:rsid w:val="00E913F3"/>
    <w:rPr>
      <w:rFonts w:ascii="Cambria" w:eastAsia="Times New Roman" w:hAnsi="Cambria" w:cs="Times New Roman"/>
      <w:i/>
      <w:iCs/>
      <w:color w:val="404040"/>
      <w:lang w:eastAsia="en-US"/>
    </w:rPr>
  </w:style>
  <w:style w:type="paragraph" w:styleId="Zkladntext">
    <w:name w:val="Body Text"/>
    <w:basedOn w:val="Normln"/>
    <w:link w:val="ZkladntextChar"/>
    <w:uiPriority w:val="99"/>
    <w:rsid w:val="00E913F3"/>
    <w:pPr>
      <w:jc w:val="both"/>
    </w:pPr>
    <w:rPr>
      <w:sz w:val="24"/>
      <w:szCs w:val="24"/>
      <w:lang w:val="sk-SK"/>
    </w:rPr>
  </w:style>
  <w:style w:type="character" w:customStyle="1" w:styleId="ZkladntextChar">
    <w:name w:val="Základní text Char"/>
    <w:link w:val="Zkladntext"/>
    <w:uiPriority w:val="99"/>
    <w:rsid w:val="00E913F3"/>
    <w:rPr>
      <w:rFonts w:ascii="Times New Roman" w:eastAsia="Times New Roman" w:hAnsi="Times New Roman" w:cs="Times New Roman"/>
      <w:sz w:val="24"/>
      <w:szCs w:val="24"/>
      <w:lang w:val="sk-SK"/>
    </w:rPr>
  </w:style>
  <w:style w:type="paragraph" w:styleId="Normlnweb">
    <w:name w:val="Normal (Web)"/>
    <w:basedOn w:val="Normln"/>
    <w:rsid w:val="00E913F3"/>
    <w:pPr>
      <w:spacing w:before="100" w:beforeAutospacing="1" w:after="119"/>
    </w:pPr>
    <w:rPr>
      <w:rFonts w:ascii="Arial Unicode MS" w:eastAsia="Arial Unicode MS" w:cs="Arial Unicode MS"/>
      <w:sz w:val="24"/>
      <w:szCs w:val="24"/>
    </w:rPr>
  </w:style>
  <w:style w:type="character" w:styleId="Hypertextovodkaz">
    <w:name w:val="Hyperlink"/>
    <w:uiPriority w:val="99"/>
    <w:rsid w:val="00E913F3"/>
    <w:rPr>
      <w:rFonts w:ascii="Times New Roman" w:hAnsi="Times New Roman" w:cs="Times New Roman"/>
      <w:color w:val="0000FF"/>
      <w:u w:val="single"/>
    </w:rPr>
  </w:style>
  <w:style w:type="character" w:styleId="Zdraznn">
    <w:name w:val="Emphasis"/>
    <w:uiPriority w:val="20"/>
    <w:qFormat/>
    <w:locked/>
    <w:rsid w:val="00E913F3"/>
    <w:rPr>
      <w:rFonts w:ascii="Times New Roman" w:hAnsi="Times New Roman" w:cs="Times New Roman"/>
      <w:i/>
      <w:iCs/>
    </w:rPr>
  </w:style>
  <w:style w:type="character" w:customStyle="1" w:styleId="apple-converted-space">
    <w:name w:val="apple-converted-space"/>
    <w:rsid w:val="00E913F3"/>
    <w:rPr>
      <w:rFonts w:ascii="Times New Roman" w:hAnsi="Times New Roman" w:cs="Times New Roman"/>
    </w:rPr>
  </w:style>
  <w:style w:type="paragraph" w:customStyle="1" w:styleId="Obycajntext">
    <w:name w:val="Obycajný text"/>
    <w:basedOn w:val="Normln"/>
    <w:uiPriority w:val="99"/>
    <w:rsid w:val="00E913F3"/>
    <w:pPr>
      <w:autoSpaceDE w:val="0"/>
      <w:autoSpaceDN w:val="0"/>
    </w:pPr>
    <w:rPr>
      <w:rFonts w:ascii="Courier New" w:hAnsi="Courier New" w:cs="Courier New"/>
      <w:lang w:val="sk-SK" w:eastAsia="sk-SK"/>
    </w:rPr>
  </w:style>
  <w:style w:type="paragraph" w:customStyle="1" w:styleId="Zkladntext31">
    <w:name w:val="Základní text 31"/>
    <w:basedOn w:val="Normln"/>
    <w:uiPriority w:val="99"/>
    <w:rsid w:val="00E913F3"/>
    <w:pPr>
      <w:suppressAutoHyphens/>
      <w:jc w:val="both"/>
    </w:pPr>
    <w:rPr>
      <w:rFonts w:ascii="Arial Narrow" w:hAnsi="Arial Narrow" w:cs="Arial Narrow"/>
      <w:b/>
      <w:bCs/>
      <w:sz w:val="22"/>
      <w:szCs w:val="22"/>
      <w:lang w:val="sk-SK" w:eastAsia="ar-SA"/>
    </w:rPr>
  </w:style>
  <w:style w:type="paragraph" w:customStyle="1" w:styleId="Odstavecseseznamem1">
    <w:name w:val="Odstavec se seznamem1"/>
    <w:basedOn w:val="Normln"/>
    <w:uiPriority w:val="99"/>
    <w:rsid w:val="00E913F3"/>
    <w:pPr>
      <w:ind w:left="720"/>
    </w:pPr>
    <w:rPr>
      <w:sz w:val="24"/>
      <w:szCs w:val="24"/>
      <w:lang w:eastAsia="en-US"/>
    </w:rPr>
  </w:style>
  <w:style w:type="character" w:customStyle="1" w:styleId="FootnoteTextChar2">
    <w:name w:val="Footnote Text Char2"/>
    <w:aliases w:val="Footnote Text Char Char1"/>
    <w:uiPriority w:val="99"/>
    <w:rsid w:val="00E913F3"/>
    <w:rPr>
      <w:lang w:val="cs-CZ" w:eastAsia="cs-CZ"/>
    </w:rPr>
  </w:style>
  <w:style w:type="paragraph" w:customStyle="1" w:styleId="Zkladntext21">
    <w:name w:val="Základný text 21"/>
    <w:basedOn w:val="Normln"/>
    <w:uiPriority w:val="99"/>
    <w:rsid w:val="00E913F3"/>
    <w:pPr>
      <w:suppressAutoHyphens/>
      <w:spacing w:before="120"/>
      <w:jc w:val="both"/>
    </w:pPr>
    <w:rPr>
      <w:sz w:val="24"/>
      <w:szCs w:val="24"/>
      <w:lang w:val="en-US" w:eastAsia="ar-SA"/>
    </w:rPr>
  </w:style>
  <w:style w:type="paragraph" w:customStyle="1" w:styleId="Normlny">
    <w:name w:val="Norm‡lny"/>
    <w:rsid w:val="00E913F3"/>
    <w:pPr>
      <w:overflowPunct w:val="0"/>
      <w:autoSpaceDE w:val="0"/>
      <w:autoSpaceDN w:val="0"/>
      <w:adjustRightInd w:val="0"/>
      <w:textAlignment w:val="baseline"/>
    </w:pPr>
    <w:rPr>
      <w:rFonts w:ascii="Times New Roman" w:eastAsia="Times New Roman" w:hAnsi="Times New Roman" w:cs="Times New Roman"/>
      <w:sz w:val="24"/>
      <w:szCs w:val="24"/>
      <w:lang w:val="sk-SK" w:eastAsia="sk-SK"/>
    </w:rPr>
  </w:style>
  <w:style w:type="character" w:styleId="Siln">
    <w:name w:val="Strong"/>
    <w:uiPriority w:val="22"/>
    <w:qFormat/>
    <w:locked/>
    <w:rsid w:val="00E913F3"/>
    <w:rPr>
      <w:rFonts w:ascii="Times New Roman" w:hAnsi="Times New Roman" w:cs="Times New Roman"/>
      <w:b/>
      <w:bCs/>
    </w:rPr>
  </w:style>
  <w:style w:type="paragraph" w:styleId="Zkladntextodsazen">
    <w:name w:val="Body Text Indent"/>
    <w:basedOn w:val="Normln"/>
    <w:link w:val="ZkladntextodsazenChar"/>
    <w:uiPriority w:val="99"/>
    <w:rsid w:val="00E913F3"/>
    <w:pPr>
      <w:spacing w:after="120"/>
      <w:ind w:left="283"/>
    </w:pPr>
  </w:style>
  <w:style w:type="character" w:customStyle="1" w:styleId="ZkladntextodsazenChar">
    <w:name w:val="Základní text odsazený Char"/>
    <w:link w:val="Zkladntextodsazen"/>
    <w:uiPriority w:val="99"/>
    <w:rsid w:val="00E913F3"/>
    <w:rPr>
      <w:rFonts w:ascii="Times New Roman" w:eastAsia="Times New Roman" w:hAnsi="Times New Roman" w:cs="Times New Roman"/>
    </w:rPr>
  </w:style>
  <w:style w:type="character" w:customStyle="1" w:styleId="normalchar1">
    <w:name w:val="normal__char1"/>
    <w:rsid w:val="00E913F3"/>
    <w:rPr>
      <w:rFonts w:ascii="Times New Roman" w:hAnsi="Times New Roman" w:cs="Times New Roman"/>
      <w:b/>
      <w:bCs/>
      <w:sz w:val="24"/>
      <w:szCs w:val="24"/>
    </w:rPr>
  </w:style>
  <w:style w:type="paragraph" w:customStyle="1" w:styleId="Normln1">
    <w:name w:val="Normální1"/>
    <w:basedOn w:val="Normln"/>
    <w:uiPriority w:val="99"/>
    <w:rsid w:val="00E913F3"/>
    <w:rPr>
      <w:b/>
      <w:bCs/>
      <w:sz w:val="24"/>
      <w:szCs w:val="24"/>
      <w:lang w:val="en-US" w:eastAsia="en-US"/>
    </w:rPr>
  </w:style>
  <w:style w:type="paragraph" w:customStyle="1" w:styleId="Import0">
    <w:name w:val="Import 0"/>
    <w:basedOn w:val="Zkladntext"/>
    <w:uiPriority w:val="99"/>
    <w:rsid w:val="00E913F3"/>
    <w:pPr>
      <w:suppressAutoHyphens/>
      <w:spacing w:line="276" w:lineRule="auto"/>
      <w:jc w:val="left"/>
    </w:pPr>
    <w:rPr>
      <w:lang w:eastAsia="sk-SK"/>
    </w:rPr>
  </w:style>
  <w:style w:type="character" w:customStyle="1" w:styleId="apple-style-span">
    <w:name w:val="apple-style-span"/>
    <w:rsid w:val="00E913F3"/>
    <w:rPr>
      <w:rFonts w:ascii="Times New Roman" w:hAnsi="Times New Roman" w:cs="Times New Roman"/>
    </w:rPr>
  </w:style>
  <w:style w:type="paragraph" w:customStyle="1" w:styleId="Default">
    <w:name w:val="Default"/>
    <w:rsid w:val="00E913F3"/>
    <w:pPr>
      <w:autoSpaceDE w:val="0"/>
      <w:autoSpaceDN w:val="0"/>
      <w:adjustRightInd w:val="0"/>
    </w:pPr>
    <w:rPr>
      <w:rFonts w:eastAsia="Times New Roman" w:cs="Calibri"/>
      <w:color w:val="000000"/>
      <w:sz w:val="24"/>
      <w:szCs w:val="24"/>
    </w:rPr>
  </w:style>
  <w:style w:type="paragraph" w:customStyle="1" w:styleId="Style6">
    <w:name w:val="Style6"/>
    <w:basedOn w:val="Normln"/>
    <w:uiPriority w:val="99"/>
    <w:rsid w:val="00E913F3"/>
    <w:pPr>
      <w:widowControl w:val="0"/>
      <w:autoSpaceDE w:val="0"/>
      <w:autoSpaceDN w:val="0"/>
      <w:adjustRightInd w:val="0"/>
      <w:spacing w:line="283" w:lineRule="exact"/>
      <w:jc w:val="both"/>
    </w:pPr>
    <w:rPr>
      <w:rFonts w:ascii="Garamond" w:hAnsi="Garamond" w:cs="Garamond"/>
      <w:sz w:val="24"/>
      <w:szCs w:val="24"/>
    </w:rPr>
  </w:style>
  <w:style w:type="character" w:customStyle="1" w:styleId="FontStyle13">
    <w:name w:val="Font Style13"/>
    <w:rsid w:val="00E913F3"/>
    <w:rPr>
      <w:rFonts w:ascii="Garamond" w:hAnsi="Garamond" w:cs="Garamond"/>
      <w:sz w:val="20"/>
      <w:szCs w:val="20"/>
    </w:rPr>
  </w:style>
  <w:style w:type="paragraph" w:styleId="z-Konecformule">
    <w:name w:val="HTML Bottom of Form"/>
    <w:basedOn w:val="Normln"/>
    <w:next w:val="Normln"/>
    <w:link w:val="z-KonecformuleChar"/>
    <w:hidden/>
    <w:rsid w:val="00E913F3"/>
    <w:pPr>
      <w:pBdr>
        <w:top w:val="single" w:sz="6" w:space="1" w:color="auto"/>
      </w:pBdr>
      <w:jc w:val="center"/>
    </w:pPr>
    <w:rPr>
      <w:rFonts w:ascii="Arial" w:hAnsi="Arial" w:cs="Arial"/>
      <w:vanish/>
      <w:sz w:val="16"/>
      <w:szCs w:val="16"/>
    </w:rPr>
  </w:style>
  <w:style w:type="character" w:customStyle="1" w:styleId="z-KonecformuleChar">
    <w:name w:val="z-Konec formuláře Char"/>
    <w:link w:val="z-Konecformule"/>
    <w:rsid w:val="00E913F3"/>
    <w:rPr>
      <w:rFonts w:ascii="Arial" w:eastAsia="Times New Roman" w:hAnsi="Arial"/>
      <w:vanish/>
      <w:sz w:val="16"/>
      <w:szCs w:val="16"/>
    </w:rPr>
  </w:style>
  <w:style w:type="character" w:customStyle="1" w:styleId="longtext1">
    <w:name w:val="long_text1"/>
    <w:rsid w:val="00E913F3"/>
    <w:rPr>
      <w:sz w:val="16"/>
      <w:szCs w:val="16"/>
    </w:rPr>
  </w:style>
  <w:style w:type="paragraph" w:customStyle="1" w:styleId="TimesNew">
    <w:name w:val="Times New"/>
    <w:basedOn w:val="Normln"/>
    <w:uiPriority w:val="99"/>
    <w:rsid w:val="00E913F3"/>
    <w:pPr>
      <w:spacing w:line="276" w:lineRule="auto"/>
    </w:pPr>
    <w:rPr>
      <w:sz w:val="24"/>
      <w:szCs w:val="24"/>
      <w:lang w:eastAsia="en-US"/>
    </w:rPr>
  </w:style>
  <w:style w:type="paragraph" w:customStyle="1" w:styleId="ListParagraph1">
    <w:name w:val="List Paragraph1"/>
    <w:basedOn w:val="Normln"/>
    <w:uiPriority w:val="99"/>
    <w:rsid w:val="00E913F3"/>
    <w:pPr>
      <w:ind w:left="708"/>
    </w:pPr>
    <w:rPr>
      <w:sz w:val="24"/>
      <w:szCs w:val="24"/>
    </w:rPr>
  </w:style>
  <w:style w:type="character" w:customStyle="1" w:styleId="st">
    <w:name w:val="st"/>
    <w:rsid w:val="00E913F3"/>
  </w:style>
  <w:style w:type="character" w:customStyle="1" w:styleId="fsize">
    <w:name w:val="fsize"/>
    <w:rsid w:val="00E913F3"/>
  </w:style>
  <w:style w:type="character" w:customStyle="1" w:styleId="hps">
    <w:name w:val="hps"/>
    <w:rsid w:val="00E913F3"/>
  </w:style>
  <w:style w:type="character" w:customStyle="1" w:styleId="right4">
    <w:name w:val="right4"/>
    <w:basedOn w:val="Standardnpsmoodstavce"/>
    <w:rsid w:val="00E913F3"/>
  </w:style>
  <w:style w:type="character" w:customStyle="1" w:styleId="left">
    <w:name w:val="left"/>
    <w:basedOn w:val="Standardnpsmoodstavce"/>
    <w:rsid w:val="00E913F3"/>
  </w:style>
  <w:style w:type="character" w:customStyle="1" w:styleId="right5">
    <w:name w:val="right5"/>
    <w:basedOn w:val="Standardnpsmoodstavce"/>
    <w:rsid w:val="00E913F3"/>
  </w:style>
  <w:style w:type="character" w:customStyle="1" w:styleId="shorttext">
    <w:name w:val="short_text"/>
    <w:basedOn w:val="Standardnpsmoodstavce"/>
    <w:rsid w:val="00E913F3"/>
  </w:style>
  <w:style w:type="paragraph" w:styleId="Zkladntext3">
    <w:name w:val="Body Text 3"/>
    <w:basedOn w:val="Normln"/>
    <w:link w:val="Zkladntext3Char"/>
    <w:uiPriority w:val="99"/>
    <w:unhideWhenUsed/>
    <w:rsid w:val="00E913F3"/>
    <w:pPr>
      <w:spacing w:after="120"/>
    </w:pPr>
    <w:rPr>
      <w:sz w:val="16"/>
      <w:szCs w:val="16"/>
    </w:rPr>
  </w:style>
  <w:style w:type="character" w:customStyle="1" w:styleId="Zkladntext3Char">
    <w:name w:val="Základní text 3 Char"/>
    <w:link w:val="Zkladntext3"/>
    <w:uiPriority w:val="99"/>
    <w:rsid w:val="00E913F3"/>
    <w:rPr>
      <w:rFonts w:ascii="Times New Roman" w:eastAsia="Times New Roman" w:hAnsi="Times New Roman" w:cs="Times New Roman"/>
      <w:sz w:val="16"/>
      <w:szCs w:val="16"/>
    </w:rPr>
  </w:style>
  <w:style w:type="paragraph" w:styleId="Nzev">
    <w:name w:val="Title"/>
    <w:basedOn w:val="Normln"/>
    <w:link w:val="NzevChar"/>
    <w:qFormat/>
    <w:locked/>
    <w:rsid w:val="00E913F3"/>
    <w:pPr>
      <w:jc w:val="center"/>
    </w:pPr>
    <w:rPr>
      <w:b/>
      <w:bCs/>
      <w:sz w:val="28"/>
      <w:szCs w:val="24"/>
    </w:rPr>
  </w:style>
  <w:style w:type="character" w:customStyle="1" w:styleId="NzevChar">
    <w:name w:val="Název Char"/>
    <w:link w:val="Nzev"/>
    <w:rsid w:val="00E913F3"/>
    <w:rPr>
      <w:rFonts w:ascii="Times New Roman" w:eastAsia="Times New Roman" w:hAnsi="Times New Roman" w:cs="Times New Roman"/>
      <w:b/>
      <w:bCs/>
      <w:sz w:val="28"/>
      <w:szCs w:val="24"/>
    </w:rPr>
  </w:style>
  <w:style w:type="paragraph" w:customStyle="1" w:styleId="Normlnweb3">
    <w:name w:val="Normální (web)3"/>
    <w:basedOn w:val="Normln"/>
    <w:rsid w:val="00E913F3"/>
    <w:rPr>
      <w:sz w:val="24"/>
      <w:szCs w:val="24"/>
    </w:rPr>
  </w:style>
  <w:style w:type="character" w:customStyle="1" w:styleId="st1">
    <w:name w:val="st1"/>
    <w:basedOn w:val="Standardnpsmoodstavce"/>
    <w:rsid w:val="00E913F3"/>
  </w:style>
  <w:style w:type="paragraph" w:customStyle="1" w:styleId="Odstavecseseznamem2">
    <w:name w:val="Odstavec se seznamem2"/>
    <w:basedOn w:val="Normln"/>
    <w:rsid w:val="00E913F3"/>
    <w:pPr>
      <w:ind w:left="720"/>
    </w:pPr>
  </w:style>
  <w:style w:type="paragraph" w:customStyle="1" w:styleId="Literatura">
    <w:name w:val="Literatura"/>
    <w:basedOn w:val="Zkladntext"/>
    <w:autoRedefine/>
    <w:rsid w:val="00E913F3"/>
    <w:pPr>
      <w:spacing w:before="120"/>
      <w:outlineLvl w:val="0"/>
    </w:pPr>
    <w:rPr>
      <w:szCs w:val="20"/>
      <w:lang w:val="cs-CZ"/>
    </w:rPr>
  </w:style>
  <w:style w:type="character" w:customStyle="1" w:styleId="m69ck">
    <w:name w:val="m69ck"/>
    <w:rsid w:val="00E913F3"/>
  </w:style>
  <w:style w:type="character" w:customStyle="1" w:styleId="d6r1z">
    <w:name w:val="d6r1z"/>
    <w:basedOn w:val="Standardnpsmoodstavce"/>
    <w:rsid w:val="00E913F3"/>
  </w:style>
  <w:style w:type="character" w:customStyle="1" w:styleId="tci48sc">
    <w:name w:val="tci48sc"/>
    <w:basedOn w:val="Standardnpsmoodstavce"/>
    <w:rsid w:val="00E913F3"/>
  </w:style>
  <w:style w:type="paragraph" w:styleId="Obsah3">
    <w:name w:val="toc 3"/>
    <w:basedOn w:val="Normln"/>
    <w:next w:val="Normln"/>
    <w:autoRedefine/>
    <w:uiPriority w:val="39"/>
    <w:locked/>
    <w:rsid w:val="00E913F3"/>
    <w:pPr>
      <w:keepNext/>
      <w:framePr w:hSpace="141" w:wrap="around" w:vAnchor="text" w:hAnchor="margin" w:y="-25"/>
      <w:tabs>
        <w:tab w:val="left" w:pos="1418"/>
        <w:tab w:val="right" w:leader="dot" w:pos="8777"/>
      </w:tabs>
      <w:ind w:right="567"/>
      <w:outlineLvl w:val="2"/>
    </w:pPr>
    <w:rPr>
      <w:noProof/>
    </w:rPr>
  </w:style>
  <w:style w:type="paragraph" w:styleId="Zkladntext2">
    <w:name w:val="Body Text 2"/>
    <w:basedOn w:val="Normln"/>
    <w:link w:val="Zkladntext2Char"/>
    <w:uiPriority w:val="99"/>
    <w:rsid w:val="00E913F3"/>
    <w:pPr>
      <w:spacing w:after="120" w:line="480" w:lineRule="auto"/>
    </w:pPr>
  </w:style>
  <w:style w:type="character" w:customStyle="1" w:styleId="Zkladntext2Char">
    <w:name w:val="Základní text 2 Char"/>
    <w:link w:val="Zkladntext2"/>
    <w:uiPriority w:val="99"/>
    <w:rsid w:val="00E913F3"/>
    <w:rPr>
      <w:rFonts w:ascii="Times New Roman" w:eastAsia="Times New Roman" w:hAnsi="Times New Roman" w:cs="Times New Roman"/>
    </w:rPr>
  </w:style>
  <w:style w:type="paragraph" w:customStyle="1" w:styleId="Standard">
    <w:name w:val="Standard"/>
    <w:uiPriority w:val="99"/>
    <w:rsid w:val="00E913F3"/>
    <w:pPr>
      <w:suppressAutoHyphens/>
      <w:autoSpaceDN w:val="0"/>
      <w:textAlignment w:val="baseline"/>
    </w:pPr>
    <w:rPr>
      <w:rFonts w:ascii="Times New Roman" w:eastAsia="SimSun" w:hAnsi="Times New Roman" w:cs="Mangal"/>
      <w:kern w:val="3"/>
      <w:sz w:val="24"/>
      <w:szCs w:val="24"/>
      <w:lang w:val="pl-PL" w:eastAsia="zh-CN" w:bidi="hi-IN"/>
    </w:rPr>
  </w:style>
  <w:style w:type="paragraph" w:customStyle="1" w:styleId="Odstavecseseznamem3">
    <w:name w:val="Odstavec se seznamem3"/>
    <w:basedOn w:val="Normln"/>
    <w:rsid w:val="00E913F3"/>
    <w:pPr>
      <w:ind w:left="720"/>
    </w:pPr>
  </w:style>
  <w:style w:type="paragraph" w:customStyle="1" w:styleId="Odsekzoznamu1">
    <w:name w:val="Odsek zoznamu1"/>
    <w:basedOn w:val="Normln"/>
    <w:uiPriority w:val="99"/>
    <w:rsid w:val="00E913F3"/>
    <w:pPr>
      <w:ind w:left="720"/>
    </w:pPr>
  </w:style>
  <w:style w:type="character" w:customStyle="1" w:styleId="malyknihapopis">
    <w:name w:val="maly_kniha_popis"/>
    <w:basedOn w:val="Standardnpsmoodstavce"/>
    <w:rsid w:val="00E913F3"/>
  </w:style>
  <w:style w:type="paragraph" w:customStyle="1" w:styleId="StylOdrkovseznamHTMLTun">
    <w:name w:val="Styl Odrážkový seznam HTML + Tučné"/>
    <w:basedOn w:val="Normln"/>
    <w:uiPriority w:val="99"/>
    <w:rsid w:val="00E913F3"/>
    <w:pPr>
      <w:numPr>
        <w:ilvl w:val="1"/>
        <w:numId w:val="4"/>
      </w:numPr>
    </w:pPr>
    <w:rPr>
      <w:rFonts w:eastAsia="Calibri"/>
      <w:sz w:val="24"/>
      <w:szCs w:val="24"/>
    </w:rPr>
  </w:style>
  <w:style w:type="character" w:customStyle="1" w:styleId="CommentTextChar">
    <w:name w:val="Comment Text Char"/>
    <w:uiPriority w:val="99"/>
    <w:semiHidden/>
    <w:locked/>
    <w:rsid w:val="00E913F3"/>
    <w:rPr>
      <w:rFonts w:ascii="Times New Roman" w:hAnsi="Times New Roman" w:cs="Times New Roman"/>
      <w:sz w:val="20"/>
      <w:szCs w:val="20"/>
    </w:rPr>
  </w:style>
  <w:style w:type="paragraph" w:styleId="Zkladntextodsazen3">
    <w:name w:val="Body Text Indent 3"/>
    <w:basedOn w:val="Normln"/>
    <w:link w:val="Zkladntextodsazen3Char"/>
    <w:uiPriority w:val="99"/>
    <w:rsid w:val="00E913F3"/>
    <w:pPr>
      <w:spacing w:after="120"/>
      <w:ind w:left="283"/>
    </w:pPr>
    <w:rPr>
      <w:rFonts w:ascii="Calibri" w:eastAsia="Calibri" w:hAnsi="Calibri"/>
      <w:sz w:val="16"/>
      <w:szCs w:val="16"/>
    </w:rPr>
  </w:style>
  <w:style w:type="character" w:customStyle="1" w:styleId="Zkladntextodsazen3Char">
    <w:name w:val="Základní text odsazený 3 Char"/>
    <w:link w:val="Zkladntextodsazen3"/>
    <w:uiPriority w:val="99"/>
    <w:rsid w:val="00E913F3"/>
    <w:rPr>
      <w:rFonts w:cs="Times New Roman"/>
      <w:sz w:val="16"/>
      <w:szCs w:val="16"/>
    </w:rPr>
  </w:style>
  <w:style w:type="character" w:customStyle="1" w:styleId="BodyTextIndent3Char">
    <w:name w:val="Body Text Indent 3 Char"/>
    <w:uiPriority w:val="99"/>
    <w:semiHidden/>
    <w:locked/>
    <w:rsid w:val="00E913F3"/>
    <w:rPr>
      <w:rFonts w:ascii="Times New Roman" w:hAnsi="Times New Roman" w:cs="Times New Roman"/>
      <w:sz w:val="16"/>
      <w:szCs w:val="16"/>
    </w:rPr>
  </w:style>
  <w:style w:type="character" w:styleId="Zstupntext">
    <w:name w:val="Placeholder Text"/>
    <w:uiPriority w:val="99"/>
    <w:semiHidden/>
    <w:rsid w:val="00E913F3"/>
    <w:rPr>
      <w:color w:val="808080"/>
    </w:rPr>
  </w:style>
  <w:style w:type="character" w:customStyle="1" w:styleId="block3">
    <w:name w:val="block3"/>
    <w:rsid w:val="00E913F3"/>
    <w:rPr>
      <w:rFonts w:ascii="Times New Roman" w:hAnsi="Times New Roman" w:cs="Times New Roman"/>
    </w:rPr>
  </w:style>
  <w:style w:type="paragraph" w:customStyle="1" w:styleId="1">
    <w:name w:val="1"/>
    <w:uiPriority w:val="20"/>
    <w:qFormat/>
    <w:rsid w:val="00E913F3"/>
    <w:rPr>
      <w:rFonts w:ascii="Times New Roman" w:eastAsia="Times New Roman" w:hAnsi="Times New Roman" w:cs="Times New Roman"/>
    </w:rPr>
  </w:style>
  <w:style w:type="paragraph" w:styleId="FormtovanvHTML">
    <w:name w:val="HTML Preformatted"/>
    <w:basedOn w:val="Normln"/>
    <w:link w:val="FormtovanvHTMLChar"/>
    <w:uiPriority w:val="99"/>
    <w:unhideWhenUsed/>
    <w:rsid w:val="00E91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sk-SK" w:eastAsia="sk-SK"/>
    </w:rPr>
  </w:style>
  <w:style w:type="character" w:customStyle="1" w:styleId="FormtovanvHTMLChar">
    <w:name w:val="Formátovaný v HTML Char"/>
    <w:link w:val="FormtovanvHTML"/>
    <w:uiPriority w:val="99"/>
    <w:rsid w:val="00E913F3"/>
    <w:rPr>
      <w:rFonts w:ascii="Courier New" w:eastAsia="Times New Roman" w:hAnsi="Courier New" w:cs="Times New Roman"/>
      <w:color w:val="000000"/>
      <w:lang w:val="sk-SK" w:eastAsia="sk-SK"/>
    </w:rPr>
  </w:style>
  <w:style w:type="paragraph" w:styleId="Bezmezer">
    <w:name w:val="No Spacing"/>
    <w:uiPriority w:val="1"/>
    <w:qFormat/>
    <w:rsid w:val="00E913F3"/>
    <w:rPr>
      <w:rFonts w:ascii="Times New Roman" w:eastAsia="Times New Roman" w:hAnsi="Times New Roman" w:cs="Times New Roman"/>
      <w:sz w:val="24"/>
      <w:szCs w:val="24"/>
      <w:lang w:val="pl-PL" w:eastAsia="pl-PL"/>
    </w:rPr>
  </w:style>
  <w:style w:type="paragraph" w:styleId="Revize">
    <w:name w:val="Revision"/>
    <w:uiPriority w:val="99"/>
    <w:semiHidden/>
    <w:rsid w:val="00E913F3"/>
    <w:rPr>
      <w:rFonts w:eastAsia="Times New Roman" w:cs="Times New Roman"/>
      <w:sz w:val="22"/>
      <w:szCs w:val="22"/>
      <w:lang w:eastAsia="en-US"/>
    </w:rPr>
  </w:style>
  <w:style w:type="paragraph" w:customStyle="1" w:styleId="Nadpis14">
    <w:name w:val="Nadpis 14"/>
    <w:basedOn w:val="Normln"/>
    <w:uiPriority w:val="99"/>
    <w:rsid w:val="00E913F3"/>
    <w:pPr>
      <w:spacing w:before="100" w:beforeAutospacing="1" w:after="105" w:line="525" w:lineRule="atLeast"/>
      <w:outlineLvl w:val="1"/>
    </w:pPr>
    <w:rPr>
      <w:color w:val="5E5E5E"/>
      <w:kern w:val="36"/>
      <w:sz w:val="53"/>
      <w:szCs w:val="53"/>
    </w:rPr>
  </w:style>
  <w:style w:type="paragraph" w:customStyle="1" w:styleId="Normlnweb1">
    <w:name w:val="Normální (web)1"/>
    <w:basedOn w:val="Normln"/>
    <w:uiPriority w:val="99"/>
    <w:rsid w:val="00E913F3"/>
    <w:pPr>
      <w:spacing w:before="225" w:after="100" w:afterAutospacing="1"/>
      <w:ind w:left="225"/>
    </w:pPr>
    <w:rPr>
      <w:sz w:val="23"/>
      <w:szCs w:val="23"/>
    </w:rPr>
  </w:style>
  <w:style w:type="paragraph" w:customStyle="1" w:styleId="Odstavecseseznamem4">
    <w:name w:val="Odstavec se seznamem4"/>
    <w:basedOn w:val="Normln"/>
    <w:uiPriority w:val="99"/>
    <w:qFormat/>
    <w:rsid w:val="00E913F3"/>
    <w:pPr>
      <w:ind w:left="720"/>
    </w:pPr>
    <w:rPr>
      <w:sz w:val="24"/>
      <w:szCs w:val="24"/>
    </w:rPr>
  </w:style>
  <w:style w:type="paragraph" w:customStyle="1" w:styleId="Normln2">
    <w:name w:val="Normální2"/>
    <w:basedOn w:val="Normln"/>
    <w:uiPriority w:val="99"/>
    <w:rsid w:val="00E913F3"/>
    <w:rPr>
      <w:b/>
      <w:bCs/>
      <w:sz w:val="24"/>
      <w:szCs w:val="24"/>
      <w:lang w:val="en-US" w:eastAsia="en-US"/>
    </w:rPr>
  </w:style>
  <w:style w:type="paragraph" w:customStyle="1" w:styleId="Odsekzoznamu11">
    <w:name w:val="Odsek zoznamu11"/>
    <w:basedOn w:val="Normln"/>
    <w:uiPriority w:val="99"/>
    <w:rsid w:val="00E913F3"/>
    <w:pPr>
      <w:spacing w:after="200" w:line="276" w:lineRule="auto"/>
      <w:ind w:left="720"/>
      <w:contextualSpacing/>
    </w:pPr>
    <w:rPr>
      <w:rFonts w:ascii="Calibri" w:eastAsia="Calibri" w:hAnsi="Calibri"/>
      <w:sz w:val="22"/>
      <w:szCs w:val="22"/>
      <w:lang w:eastAsia="en-US"/>
    </w:rPr>
  </w:style>
  <w:style w:type="paragraph" w:customStyle="1" w:styleId="Normalny1">
    <w:name w:val="Normalny1"/>
    <w:basedOn w:val="Normln"/>
    <w:uiPriority w:val="99"/>
    <w:rsid w:val="00E913F3"/>
    <w:rPr>
      <w:b/>
      <w:bCs/>
      <w:sz w:val="24"/>
      <w:szCs w:val="24"/>
      <w:lang w:val="en-US" w:eastAsia="en-US"/>
    </w:rPr>
  </w:style>
  <w:style w:type="paragraph" w:customStyle="1" w:styleId="Podsekcja">
    <w:name w:val="Podsekcja"/>
    <w:basedOn w:val="Nadpis2"/>
    <w:uiPriority w:val="99"/>
    <w:qFormat/>
    <w:rsid w:val="00E913F3"/>
    <w:pPr>
      <w:spacing w:before="0"/>
    </w:pPr>
    <w:rPr>
      <w:b w:val="0"/>
      <w:sz w:val="21"/>
      <w:szCs w:val="28"/>
      <w:lang w:val="pl-PL" w:eastAsia="pl-PL"/>
    </w:rPr>
  </w:style>
  <w:style w:type="paragraph" w:customStyle="1" w:styleId="Podsekcjadata">
    <w:name w:val="Podsekcja — data"/>
    <w:basedOn w:val="Normln"/>
    <w:uiPriority w:val="99"/>
    <w:qFormat/>
    <w:rsid w:val="00E913F3"/>
    <w:pPr>
      <w:spacing w:after="160" w:line="264" w:lineRule="auto"/>
    </w:pPr>
    <w:rPr>
      <w:rFonts w:ascii="Calibri" w:eastAsia="Calibri" w:hAnsi="Calibri"/>
      <w:sz w:val="21"/>
      <w:szCs w:val="22"/>
      <w:lang w:val="pl-PL" w:eastAsia="pl-PL"/>
    </w:rPr>
  </w:style>
  <w:style w:type="paragraph" w:customStyle="1" w:styleId="Styl1-DR">
    <w:name w:val="Styl1-DR"/>
    <w:basedOn w:val="Nadpis9"/>
    <w:uiPriority w:val="99"/>
    <w:rsid w:val="00E913F3"/>
    <w:pPr>
      <w:keepLines w:val="0"/>
      <w:spacing w:before="120" w:after="120" w:line="240" w:lineRule="auto"/>
      <w:jc w:val="center"/>
    </w:pPr>
    <w:rPr>
      <w:rFonts w:ascii="Times New Roman" w:hAnsi="Times New Roman"/>
      <w:b/>
      <w:i w:val="0"/>
      <w:iCs w:val="0"/>
      <w:smallCaps/>
      <w:color w:val="auto"/>
      <w:sz w:val="24"/>
      <w:szCs w:val="24"/>
      <w:lang w:val="pl-PL" w:eastAsia="pl-PL"/>
    </w:rPr>
  </w:style>
  <w:style w:type="character" w:styleId="Zdraznnintenzivn">
    <w:name w:val="Intense Emphasis"/>
    <w:aliases w:val="Wyróżnienie podsekcji (intensywne)"/>
    <w:uiPriority w:val="21"/>
    <w:qFormat/>
    <w:rsid w:val="00E913F3"/>
    <w:rPr>
      <w:b/>
      <w:bCs/>
      <w:i/>
      <w:iCs/>
      <w:color w:val="auto"/>
    </w:rPr>
  </w:style>
  <w:style w:type="character" w:customStyle="1" w:styleId="ft">
    <w:name w:val="ft"/>
    <w:basedOn w:val="Standardnpsmoodstavce"/>
    <w:rsid w:val="00E913F3"/>
  </w:style>
  <w:style w:type="character" w:customStyle="1" w:styleId="CharChar14">
    <w:name w:val="Char Char14"/>
    <w:locked/>
    <w:rsid w:val="00E913F3"/>
    <w:rPr>
      <w:rFonts w:ascii="Times New Roman" w:hAnsi="Times New Roman" w:cs="Times New Roman" w:hint="default"/>
      <w:b/>
      <w:bCs/>
      <w:sz w:val="24"/>
      <w:szCs w:val="24"/>
      <w:lang w:eastAsia="cs-CZ"/>
    </w:rPr>
  </w:style>
  <w:style w:type="character" w:customStyle="1" w:styleId="CharChar10">
    <w:name w:val="Char Char10"/>
    <w:locked/>
    <w:rsid w:val="00E913F3"/>
    <w:rPr>
      <w:rFonts w:ascii="Times New Roman" w:hAnsi="Times New Roman" w:cs="Times New Roman" w:hint="default"/>
      <w:sz w:val="24"/>
      <w:szCs w:val="24"/>
      <w:lang w:eastAsia="cs-CZ"/>
    </w:rPr>
  </w:style>
  <w:style w:type="character" w:customStyle="1" w:styleId="Heading1Char">
    <w:name w:val="Heading 1 Char"/>
    <w:locked/>
    <w:rsid w:val="00E913F3"/>
    <w:rPr>
      <w:rFonts w:ascii="Times New Roman" w:hAnsi="Times New Roman" w:cs="Times New Roman" w:hint="default"/>
      <w:b/>
      <w:bCs/>
      <w:sz w:val="24"/>
      <w:szCs w:val="24"/>
      <w:lang w:eastAsia="cs-CZ"/>
    </w:rPr>
  </w:style>
  <w:style w:type="character" w:customStyle="1" w:styleId="A0">
    <w:name w:val="A0"/>
    <w:uiPriority w:val="99"/>
    <w:rsid w:val="00E913F3"/>
    <w:rPr>
      <w:i/>
      <w:iCs/>
      <w:color w:val="000000"/>
    </w:rPr>
  </w:style>
  <w:style w:type="character" w:customStyle="1" w:styleId="result-translation">
    <w:name w:val="result-translation"/>
    <w:basedOn w:val="Standardnpsmoodstavce"/>
    <w:rsid w:val="00E913F3"/>
  </w:style>
  <w:style w:type="character" w:styleId="Sledovanodkaz">
    <w:name w:val="FollowedHyperlink"/>
    <w:uiPriority w:val="99"/>
    <w:semiHidden/>
    <w:unhideWhenUsed/>
    <w:rsid w:val="00E913F3"/>
    <w:rPr>
      <w:color w:val="954F72"/>
      <w:u w:val="single"/>
    </w:rPr>
  </w:style>
  <w:style w:type="character" w:customStyle="1" w:styleId="publisher">
    <w:name w:val="publisher"/>
    <w:basedOn w:val="Standardnpsmoodstavce"/>
    <w:rsid w:val="00E913F3"/>
  </w:style>
  <w:style w:type="character" w:customStyle="1" w:styleId="number-of-pages">
    <w:name w:val="number-of-pages"/>
    <w:basedOn w:val="Standardnpsmoodstavce"/>
    <w:rsid w:val="00E913F3"/>
  </w:style>
  <w:style w:type="character" w:customStyle="1" w:styleId="isbn">
    <w:name w:val="isbn"/>
    <w:basedOn w:val="Standardnpsmoodstavce"/>
    <w:rsid w:val="00E913F3"/>
  </w:style>
  <w:style w:type="paragraph" w:styleId="Bibliografie">
    <w:name w:val="Bibliography"/>
    <w:basedOn w:val="Normln"/>
    <w:next w:val="Normln"/>
    <w:uiPriority w:val="37"/>
    <w:unhideWhenUsed/>
    <w:rsid w:val="00E913F3"/>
    <w:pPr>
      <w:suppressAutoHyphens/>
    </w:pPr>
    <w:rPr>
      <w:sz w:val="24"/>
      <w:szCs w:val="24"/>
      <w:lang w:eastAsia="ar-SA"/>
    </w:rPr>
  </w:style>
  <w:style w:type="numbering" w:customStyle="1" w:styleId="Bezseznamu1">
    <w:name w:val="Bez seznamu1"/>
    <w:next w:val="Bezseznamu"/>
    <w:uiPriority w:val="99"/>
    <w:semiHidden/>
    <w:unhideWhenUsed/>
    <w:rsid w:val="00E913F3"/>
  </w:style>
  <w:style w:type="paragraph" w:styleId="Obsah1">
    <w:name w:val="toc 1"/>
    <w:basedOn w:val="Normln"/>
    <w:next w:val="Normln"/>
    <w:autoRedefine/>
    <w:locked/>
    <w:rsid w:val="00B71241"/>
    <w:pPr>
      <w:spacing w:after="100"/>
    </w:pPr>
  </w:style>
  <w:style w:type="paragraph" w:customStyle="1" w:styleId="Els-Title">
    <w:name w:val="Els-Title"/>
    <w:next w:val="Normln"/>
    <w:autoRedefine/>
    <w:rsid w:val="00822335"/>
    <w:pPr>
      <w:suppressAutoHyphens/>
      <w:spacing w:after="120"/>
      <w:jc w:val="both"/>
    </w:pPr>
    <w:rPr>
      <w:rFonts w:ascii="Times New Roman" w:eastAsia="SimSun" w:hAnsi="Times New Roman" w:cs="Times New Roman"/>
      <w:sz w:val="24"/>
      <w:szCs w:val="24"/>
      <w:lang w:val="en-US" w:eastAsia="en-US"/>
    </w:rPr>
  </w:style>
  <w:style w:type="paragraph" w:customStyle="1" w:styleId="msonormal0">
    <w:name w:val="msonormal"/>
    <w:basedOn w:val="Normln"/>
    <w:uiPriority w:val="99"/>
    <w:semiHidden/>
    <w:rsid w:val="00E73DC6"/>
    <w:pPr>
      <w:spacing w:before="100" w:beforeAutospacing="1" w:after="100" w:afterAutospacing="1"/>
    </w:pPr>
    <w:rPr>
      <w:rFonts w:eastAsiaTheme="minorEastAsia"/>
      <w:sz w:val="24"/>
      <w:szCs w:val="24"/>
    </w:rPr>
  </w:style>
  <w:style w:type="paragraph" w:customStyle="1" w:styleId="Polokakomentr">
    <w:name w:val="Položka_komentár"/>
    <w:basedOn w:val="Normln"/>
    <w:link w:val="PolokakomentrChar"/>
    <w:qFormat/>
    <w:rsid w:val="005D74BA"/>
    <w:rPr>
      <w:i/>
      <w:szCs w:val="22"/>
      <w:lang w:val="sk-SK" w:eastAsia="en-US"/>
    </w:rPr>
  </w:style>
  <w:style w:type="character" w:customStyle="1" w:styleId="PolokakomentrChar">
    <w:name w:val="Položka_komentár Char"/>
    <w:link w:val="Polokakomentr"/>
    <w:locked/>
    <w:rsid w:val="005D74BA"/>
    <w:rPr>
      <w:rFonts w:ascii="Times New Roman" w:eastAsia="Times New Roman" w:hAnsi="Times New Roman" w:cs="Times New Roman"/>
      <w:i/>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2597">
      <w:bodyDiv w:val="1"/>
      <w:marLeft w:val="0"/>
      <w:marRight w:val="0"/>
      <w:marTop w:val="0"/>
      <w:marBottom w:val="0"/>
      <w:divBdr>
        <w:top w:val="none" w:sz="0" w:space="0" w:color="auto"/>
        <w:left w:val="none" w:sz="0" w:space="0" w:color="auto"/>
        <w:bottom w:val="none" w:sz="0" w:space="0" w:color="auto"/>
        <w:right w:val="none" w:sz="0" w:space="0" w:color="auto"/>
      </w:divBdr>
      <w:divsChild>
        <w:div w:id="191000262">
          <w:marLeft w:val="0"/>
          <w:marRight w:val="0"/>
          <w:marTop w:val="0"/>
          <w:marBottom w:val="0"/>
          <w:divBdr>
            <w:top w:val="none" w:sz="0" w:space="0" w:color="auto"/>
            <w:left w:val="none" w:sz="0" w:space="0" w:color="auto"/>
            <w:bottom w:val="none" w:sz="0" w:space="0" w:color="auto"/>
            <w:right w:val="none" w:sz="0" w:space="0" w:color="auto"/>
          </w:divBdr>
        </w:div>
        <w:div w:id="1105610867">
          <w:marLeft w:val="0"/>
          <w:marRight w:val="0"/>
          <w:marTop w:val="0"/>
          <w:marBottom w:val="0"/>
          <w:divBdr>
            <w:top w:val="none" w:sz="0" w:space="0" w:color="auto"/>
            <w:left w:val="none" w:sz="0" w:space="0" w:color="auto"/>
            <w:bottom w:val="none" w:sz="0" w:space="0" w:color="auto"/>
            <w:right w:val="none" w:sz="0" w:space="0" w:color="auto"/>
          </w:divBdr>
        </w:div>
        <w:div w:id="1324771362">
          <w:marLeft w:val="0"/>
          <w:marRight w:val="0"/>
          <w:marTop w:val="0"/>
          <w:marBottom w:val="0"/>
          <w:divBdr>
            <w:top w:val="none" w:sz="0" w:space="0" w:color="auto"/>
            <w:left w:val="none" w:sz="0" w:space="0" w:color="auto"/>
            <w:bottom w:val="none" w:sz="0" w:space="0" w:color="auto"/>
            <w:right w:val="none" w:sz="0" w:space="0" w:color="auto"/>
          </w:divBdr>
        </w:div>
      </w:divsChild>
    </w:div>
    <w:div w:id="150292719">
      <w:bodyDiv w:val="1"/>
      <w:marLeft w:val="0"/>
      <w:marRight w:val="0"/>
      <w:marTop w:val="0"/>
      <w:marBottom w:val="0"/>
      <w:divBdr>
        <w:top w:val="none" w:sz="0" w:space="0" w:color="auto"/>
        <w:left w:val="none" w:sz="0" w:space="0" w:color="auto"/>
        <w:bottom w:val="none" w:sz="0" w:space="0" w:color="auto"/>
        <w:right w:val="none" w:sz="0" w:space="0" w:color="auto"/>
      </w:divBdr>
    </w:div>
    <w:div w:id="206459139">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44484816">
      <w:bodyDiv w:val="1"/>
      <w:marLeft w:val="0"/>
      <w:marRight w:val="0"/>
      <w:marTop w:val="0"/>
      <w:marBottom w:val="0"/>
      <w:divBdr>
        <w:top w:val="none" w:sz="0" w:space="0" w:color="auto"/>
        <w:left w:val="none" w:sz="0" w:space="0" w:color="auto"/>
        <w:bottom w:val="none" w:sz="0" w:space="0" w:color="auto"/>
        <w:right w:val="none" w:sz="0" w:space="0" w:color="auto"/>
      </w:divBdr>
      <w:divsChild>
        <w:div w:id="910047734">
          <w:marLeft w:val="0"/>
          <w:marRight w:val="0"/>
          <w:marTop w:val="0"/>
          <w:marBottom w:val="0"/>
          <w:divBdr>
            <w:top w:val="none" w:sz="0" w:space="0" w:color="auto"/>
            <w:left w:val="none" w:sz="0" w:space="0" w:color="auto"/>
            <w:bottom w:val="none" w:sz="0" w:space="0" w:color="auto"/>
            <w:right w:val="none" w:sz="0" w:space="0" w:color="auto"/>
          </w:divBdr>
        </w:div>
        <w:div w:id="969360596">
          <w:marLeft w:val="0"/>
          <w:marRight w:val="0"/>
          <w:marTop w:val="0"/>
          <w:marBottom w:val="0"/>
          <w:divBdr>
            <w:top w:val="none" w:sz="0" w:space="0" w:color="auto"/>
            <w:left w:val="none" w:sz="0" w:space="0" w:color="auto"/>
            <w:bottom w:val="none" w:sz="0" w:space="0" w:color="auto"/>
            <w:right w:val="none" w:sz="0" w:space="0" w:color="auto"/>
          </w:divBdr>
        </w:div>
      </w:divsChild>
    </w:div>
    <w:div w:id="384911033">
      <w:bodyDiv w:val="1"/>
      <w:marLeft w:val="0"/>
      <w:marRight w:val="0"/>
      <w:marTop w:val="0"/>
      <w:marBottom w:val="0"/>
      <w:divBdr>
        <w:top w:val="none" w:sz="0" w:space="0" w:color="auto"/>
        <w:left w:val="none" w:sz="0" w:space="0" w:color="auto"/>
        <w:bottom w:val="none" w:sz="0" w:space="0" w:color="auto"/>
        <w:right w:val="none" w:sz="0" w:space="0" w:color="auto"/>
      </w:divBdr>
    </w:div>
    <w:div w:id="457988518">
      <w:bodyDiv w:val="1"/>
      <w:marLeft w:val="0"/>
      <w:marRight w:val="0"/>
      <w:marTop w:val="0"/>
      <w:marBottom w:val="0"/>
      <w:divBdr>
        <w:top w:val="none" w:sz="0" w:space="0" w:color="auto"/>
        <w:left w:val="none" w:sz="0" w:space="0" w:color="auto"/>
        <w:bottom w:val="none" w:sz="0" w:space="0" w:color="auto"/>
        <w:right w:val="none" w:sz="0" w:space="0" w:color="auto"/>
      </w:divBdr>
    </w:div>
    <w:div w:id="557935039">
      <w:bodyDiv w:val="1"/>
      <w:marLeft w:val="0"/>
      <w:marRight w:val="0"/>
      <w:marTop w:val="0"/>
      <w:marBottom w:val="0"/>
      <w:divBdr>
        <w:top w:val="none" w:sz="0" w:space="0" w:color="auto"/>
        <w:left w:val="none" w:sz="0" w:space="0" w:color="auto"/>
        <w:bottom w:val="none" w:sz="0" w:space="0" w:color="auto"/>
        <w:right w:val="none" w:sz="0" w:space="0" w:color="auto"/>
      </w:divBdr>
    </w:div>
    <w:div w:id="681933071">
      <w:bodyDiv w:val="1"/>
      <w:marLeft w:val="0"/>
      <w:marRight w:val="0"/>
      <w:marTop w:val="0"/>
      <w:marBottom w:val="0"/>
      <w:divBdr>
        <w:top w:val="none" w:sz="0" w:space="0" w:color="auto"/>
        <w:left w:val="none" w:sz="0" w:space="0" w:color="auto"/>
        <w:bottom w:val="none" w:sz="0" w:space="0" w:color="auto"/>
        <w:right w:val="none" w:sz="0" w:space="0" w:color="auto"/>
      </w:divBdr>
    </w:div>
    <w:div w:id="747045296">
      <w:bodyDiv w:val="1"/>
      <w:marLeft w:val="0"/>
      <w:marRight w:val="0"/>
      <w:marTop w:val="0"/>
      <w:marBottom w:val="0"/>
      <w:divBdr>
        <w:top w:val="none" w:sz="0" w:space="0" w:color="auto"/>
        <w:left w:val="none" w:sz="0" w:space="0" w:color="auto"/>
        <w:bottom w:val="none" w:sz="0" w:space="0" w:color="auto"/>
        <w:right w:val="none" w:sz="0" w:space="0" w:color="auto"/>
      </w:divBdr>
    </w:div>
    <w:div w:id="826942314">
      <w:bodyDiv w:val="1"/>
      <w:marLeft w:val="0"/>
      <w:marRight w:val="0"/>
      <w:marTop w:val="0"/>
      <w:marBottom w:val="0"/>
      <w:divBdr>
        <w:top w:val="none" w:sz="0" w:space="0" w:color="auto"/>
        <w:left w:val="none" w:sz="0" w:space="0" w:color="auto"/>
        <w:bottom w:val="none" w:sz="0" w:space="0" w:color="auto"/>
        <w:right w:val="none" w:sz="0" w:space="0" w:color="auto"/>
      </w:divBdr>
    </w:div>
    <w:div w:id="845363681">
      <w:bodyDiv w:val="1"/>
      <w:marLeft w:val="0"/>
      <w:marRight w:val="0"/>
      <w:marTop w:val="0"/>
      <w:marBottom w:val="0"/>
      <w:divBdr>
        <w:top w:val="none" w:sz="0" w:space="0" w:color="auto"/>
        <w:left w:val="none" w:sz="0" w:space="0" w:color="auto"/>
        <w:bottom w:val="none" w:sz="0" w:space="0" w:color="auto"/>
        <w:right w:val="none" w:sz="0" w:space="0" w:color="auto"/>
      </w:divBdr>
    </w:div>
    <w:div w:id="920259668">
      <w:bodyDiv w:val="1"/>
      <w:marLeft w:val="0"/>
      <w:marRight w:val="0"/>
      <w:marTop w:val="0"/>
      <w:marBottom w:val="0"/>
      <w:divBdr>
        <w:top w:val="none" w:sz="0" w:space="0" w:color="auto"/>
        <w:left w:val="none" w:sz="0" w:space="0" w:color="auto"/>
        <w:bottom w:val="none" w:sz="0" w:space="0" w:color="auto"/>
        <w:right w:val="none" w:sz="0" w:space="0" w:color="auto"/>
      </w:divBdr>
    </w:div>
    <w:div w:id="1016150843">
      <w:bodyDiv w:val="1"/>
      <w:marLeft w:val="0"/>
      <w:marRight w:val="0"/>
      <w:marTop w:val="0"/>
      <w:marBottom w:val="0"/>
      <w:divBdr>
        <w:top w:val="none" w:sz="0" w:space="0" w:color="auto"/>
        <w:left w:val="none" w:sz="0" w:space="0" w:color="auto"/>
        <w:bottom w:val="none" w:sz="0" w:space="0" w:color="auto"/>
        <w:right w:val="none" w:sz="0" w:space="0" w:color="auto"/>
      </w:divBdr>
    </w:div>
    <w:div w:id="1073696001">
      <w:bodyDiv w:val="1"/>
      <w:marLeft w:val="0"/>
      <w:marRight w:val="0"/>
      <w:marTop w:val="0"/>
      <w:marBottom w:val="0"/>
      <w:divBdr>
        <w:top w:val="none" w:sz="0" w:space="0" w:color="auto"/>
        <w:left w:val="none" w:sz="0" w:space="0" w:color="auto"/>
        <w:bottom w:val="none" w:sz="0" w:space="0" w:color="auto"/>
        <w:right w:val="none" w:sz="0" w:space="0" w:color="auto"/>
      </w:divBdr>
    </w:div>
    <w:div w:id="1089617572">
      <w:bodyDiv w:val="1"/>
      <w:marLeft w:val="0"/>
      <w:marRight w:val="0"/>
      <w:marTop w:val="0"/>
      <w:marBottom w:val="0"/>
      <w:divBdr>
        <w:top w:val="none" w:sz="0" w:space="0" w:color="auto"/>
        <w:left w:val="none" w:sz="0" w:space="0" w:color="auto"/>
        <w:bottom w:val="none" w:sz="0" w:space="0" w:color="auto"/>
        <w:right w:val="none" w:sz="0" w:space="0" w:color="auto"/>
      </w:divBdr>
      <w:divsChild>
        <w:div w:id="1166434318">
          <w:marLeft w:val="0"/>
          <w:marRight w:val="0"/>
          <w:marTop w:val="0"/>
          <w:marBottom w:val="0"/>
          <w:divBdr>
            <w:top w:val="none" w:sz="0" w:space="0" w:color="auto"/>
            <w:left w:val="none" w:sz="0" w:space="0" w:color="auto"/>
            <w:bottom w:val="none" w:sz="0" w:space="0" w:color="auto"/>
            <w:right w:val="none" w:sz="0" w:space="0" w:color="auto"/>
          </w:divBdr>
        </w:div>
        <w:div w:id="217133948">
          <w:marLeft w:val="0"/>
          <w:marRight w:val="0"/>
          <w:marTop w:val="0"/>
          <w:marBottom w:val="0"/>
          <w:divBdr>
            <w:top w:val="none" w:sz="0" w:space="0" w:color="auto"/>
            <w:left w:val="none" w:sz="0" w:space="0" w:color="auto"/>
            <w:bottom w:val="none" w:sz="0" w:space="0" w:color="auto"/>
            <w:right w:val="none" w:sz="0" w:space="0" w:color="auto"/>
          </w:divBdr>
        </w:div>
      </w:divsChild>
    </w:div>
    <w:div w:id="1199051381">
      <w:bodyDiv w:val="1"/>
      <w:marLeft w:val="0"/>
      <w:marRight w:val="0"/>
      <w:marTop w:val="0"/>
      <w:marBottom w:val="0"/>
      <w:divBdr>
        <w:top w:val="none" w:sz="0" w:space="0" w:color="auto"/>
        <w:left w:val="none" w:sz="0" w:space="0" w:color="auto"/>
        <w:bottom w:val="none" w:sz="0" w:space="0" w:color="auto"/>
        <w:right w:val="none" w:sz="0" w:space="0" w:color="auto"/>
      </w:divBdr>
    </w:div>
    <w:div w:id="1484202275">
      <w:bodyDiv w:val="1"/>
      <w:marLeft w:val="0"/>
      <w:marRight w:val="0"/>
      <w:marTop w:val="0"/>
      <w:marBottom w:val="0"/>
      <w:divBdr>
        <w:top w:val="none" w:sz="0" w:space="0" w:color="auto"/>
        <w:left w:val="none" w:sz="0" w:space="0" w:color="auto"/>
        <w:bottom w:val="none" w:sz="0" w:space="0" w:color="auto"/>
        <w:right w:val="none" w:sz="0" w:space="0" w:color="auto"/>
      </w:divBdr>
      <w:divsChild>
        <w:div w:id="1321277467">
          <w:marLeft w:val="0"/>
          <w:marRight w:val="0"/>
          <w:marTop w:val="30"/>
          <w:marBottom w:val="0"/>
          <w:divBdr>
            <w:top w:val="none" w:sz="0" w:space="0" w:color="auto"/>
            <w:left w:val="none" w:sz="0" w:space="0" w:color="auto"/>
            <w:bottom w:val="none" w:sz="0" w:space="0" w:color="auto"/>
            <w:right w:val="none" w:sz="0" w:space="0" w:color="auto"/>
          </w:divBdr>
        </w:div>
      </w:divsChild>
    </w:div>
    <w:div w:id="1510556459">
      <w:bodyDiv w:val="1"/>
      <w:marLeft w:val="0"/>
      <w:marRight w:val="0"/>
      <w:marTop w:val="0"/>
      <w:marBottom w:val="0"/>
      <w:divBdr>
        <w:top w:val="none" w:sz="0" w:space="0" w:color="auto"/>
        <w:left w:val="none" w:sz="0" w:space="0" w:color="auto"/>
        <w:bottom w:val="none" w:sz="0" w:space="0" w:color="auto"/>
        <w:right w:val="none" w:sz="0" w:space="0" w:color="auto"/>
      </w:divBdr>
    </w:div>
    <w:div w:id="1582720646">
      <w:bodyDiv w:val="1"/>
      <w:marLeft w:val="0"/>
      <w:marRight w:val="0"/>
      <w:marTop w:val="0"/>
      <w:marBottom w:val="0"/>
      <w:divBdr>
        <w:top w:val="none" w:sz="0" w:space="0" w:color="auto"/>
        <w:left w:val="none" w:sz="0" w:space="0" w:color="auto"/>
        <w:bottom w:val="none" w:sz="0" w:space="0" w:color="auto"/>
        <w:right w:val="none" w:sz="0" w:space="0" w:color="auto"/>
      </w:divBdr>
    </w:div>
    <w:div w:id="1867257198">
      <w:bodyDiv w:val="1"/>
      <w:marLeft w:val="0"/>
      <w:marRight w:val="0"/>
      <w:marTop w:val="0"/>
      <w:marBottom w:val="0"/>
      <w:divBdr>
        <w:top w:val="none" w:sz="0" w:space="0" w:color="auto"/>
        <w:left w:val="none" w:sz="0" w:space="0" w:color="auto"/>
        <w:bottom w:val="none" w:sz="0" w:space="0" w:color="auto"/>
        <w:right w:val="none" w:sz="0" w:space="0" w:color="auto"/>
      </w:divBdr>
    </w:div>
    <w:div w:id="1891961677">
      <w:bodyDiv w:val="1"/>
      <w:marLeft w:val="0"/>
      <w:marRight w:val="0"/>
      <w:marTop w:val="0"/>
      <w:marBottom w:val="0"/>
      <w:divBdr>
        <w:top w:val="none" w:sz="0" w:space="0" w:color="auto"/>
        <w:left w:val="none" w:sz="0" w:space="0" w:color="auto"/>
        <w:bottom w:val="none" w:sz="0" w:space="0" w:color="auto"/>
        <w:right w:val="none" w:sz="0" w:space="0" w:color="auto"/>
      </w:divBdr>
    </w:div>
    <w:div w:id="1941183559">
      <w:bodyDiv w:val="1"/>
      <w:marLeft w:val="0"/>
      <w:marRight w:val="0"/>
      <w:marTop w:val="0"/>
      <w:marBottom w:val="0"/>
      <w:divBdr>
        <w:top w:val="none" w:sz="0" w:space="0" w:color="auto"/>
        <w:left w:val="none" w:sz="0" w:space="0" w:color="auto"/>
        <w:bottom w:val="none" w:sz="0" w:space="0" w:color="auto"/>
        <w:right w:val="none" w:sz="0" w:space="0" w:color="auto"/>
      </w:divBdr>
    </w:div>
    <w:div w:id="2042125245">
      <w:bodyDiv w:val="1"/>
      <w:marLeft w:val="0"/>
      <w:marRight w:val="0"/>
      <w:marTop w:val="0"/>
      <w:marBottom w:val="0"/>
      <w:divBdr>
        <w:top w:val="none" w:sz="0" w:space="0" w:color="auto"/>
        <w:left w:val="none" w:sz="0" w:space="0" w:color="auto"/>
        <w:bottom w:val="none" w:sz="0" w:space="0" w:color="auto"/>
        <w:right w:val="none" w:sz="0" w:space="0" w:color="auto"/>
      </w:divBdr>
    </w:div>
    <w:div w:id="2098475371">
      <w:bodyDiv w:val="1"/>
      <w:marLeft w:val="0"/>
      <w:marRight w:val="0"/>
      <w:marTop w:val="0"/>
      <w:marBottom w:val="0"/>
      <w:divBdr>
        <w:top w:val="none" w:sz="0" w:space="0" w:color="auto"/>
        <w:left w:val="none" w:sz="0" w:space="0" w:color="auto"/>
        <w:bottom w:val="none" w:sz="0" w:space="0" w:color="auto"/>
        <w:right w:val="none" w:sz="0" w:space="0" w:color="auto"/>
      </w:divBdr>
      <w:divsChild>
        <w:div w:id="1423642862">
          <w:marLeft w:val="0"/>
          <w:marRight w:val="0"/>
          <w:marTop w:val="30"/>
          <w:marBottom w:val="0"/>
          <w:divBdr>
            <w:top w:val="none" w:sz="0" w:space="0" w:color="auto"/>
            <w:left w:val="none" w:sz="0" w:space="0" w:color="auto"/>
            <w:bottom w:val="none" w:sz="0" w:space="0" w:color="auto"/>
            <w:right w:val="none" w:sz="0" w:space="0" w:color="auto"/>
          </w:divBdr>
        </w:div>
      </w:divsChild>
    </w:div>
    <w:div w:id="213412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akreditace-2018/" TargetMode="External"/><Relationship Id="rId18" Type="http://schemas.openxmlformats.org/officeDocument/2006/relationships/hyperlink" Target="http://is.muni.cz/osoba/946" TargetMode="External"/><Relationship Id="rId26" Type="http://schemas.openxmlformats.org/officeDocument/2006/relationships/hyperlink" Target="https://www.muni.cz/vyzkum/publikace/917767" TargetMode="External"/><Relationship Id="rId39" Type="http://schemas.openxmlformats.org/officeDocument/2006/relationships/hyperlink" Target="http://ects.utb.cz/predmet/USP/EP1PG/?lang=en" TargetMode="External"/><Relationship Id="rId3" Type="http://schemas.openxmlformats.org/officeDocument/2006/relationships/numbering" Target="numbering.xml"/><Relationship Id="rId21" Type="http://schemas.openxmlformats.org/officeDocument/2006/relationships/hyperlink" Target="http://nbn-resolving.de/urn:nbn:de:0114-fqs0002204" TargetMode="External"/><Relationship Id="rId34" Type="http://schemas.openxmlformats.org/officeDocument/2006/relationships/hyperlink" Target="http://publikace.k.utb.cz" TargetMode="External"/><Relationship Id="rId42" Type="http://schemas.openxmlformats.org/officeDocument/2006/relationships/hyperlink" Target="http://ects.utb.cz/predmet/USP/E4RV/?lang=en" TargetMode="External"/><Relationship Id="rId47" Type="http://schemas.openxmlformats.org/officeDocument/2006/relationships/image" Target="media/image3.emf"/><Relationship Id="rId50"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s://fhs.utb.cz/wp-login.php" TargetMode="External"/><Relationship Id="rId17" Type="http://schemas.openxmlformats.org/officeDocument/2006/relationships/hyperlink" Target="http://katalog.k.utb.cz/F/?func=find-b&amp;find_code=SYS&amp;request=57871" TargetMode="External"/><Relationship Id="rId25" Type="http://schemas.openxmlformats.org/officeDocument/2006/relationships/hyperlink" Target="https://is.muni.cz/osoba/1373?fakulta=1441" TargetMode="External"/><Relationship Id="rId33" Type="http://schemas.openxmlformats.org/officeDocument/2006/relationships/hyperlink" Target="http://digilib.k.utb.cz" TargetMode="External"/><Relationship Id="rId38" Type="http://schemas.openxmlformats.org/officeDocument/2006/relationships/hyperlink" Target="http://ects.utb.cz/predmet/USP/E5EVA/?lang=en" TargetMode="External"/><Relationship Id="rId46"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www.fhs.utb.cz" TargetMode="External"/><Relationship Id="rId20" Type="http://schemas.openxmlformats.org/officeDocument/2006/relationships/hyperlink" Target="http://www.resuscitace.cz/" TargetMode="External"/><Relationship Id="rId29" Type="http://schemas.openxmlformats.org/officeDocument/2006/relationships/hyperlink" Target="http://ezp.truni.sk/opacOLD?fn=*recview&amp;pageId=resultform&amp;uid=116351&amp;fs=595E8AEB81074681A74A450FB8A25D3F" TargetMode="External"/><Relationship Id="rId41" Type="http://schemas.openxmlformats.org/officeDocument/2006/relationships/hyperlink" Target="http://ects.utb.cz/predmet/USP/E3PE/?lang=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vyuka.fhs.utb.cz/file.php/794/_Zaklady_logopedie_stud._opora_Andrysova.pdf" TargetMode="External"/><Relationship Id="rId32" Type="http://schemas.openxmlformats.org/officeDocument/2006/relationships/hyperlink" Target="https://stag.utb.cz/portal/" TargetMode="External"/><Relationship Id="rId37" Type="http://schemas.openxmlformats.org/officeDocument/2006/relationships/hyperlink" Target="http://ects.utb.cz/predmet/USP/EP6PV/?lang=en" TargetMode="External"/><Relationship Id="rId40" Type="http://schemas.openxmlformats.org/officeDocument/2006/relationships/hyperlink" Target="http://ects.utb.cz/predmet/USP/E2PK/?lang=en" TargetMode="External"/><Relationship Id="rId45" Type="http://schemas.openxmlformats.org/officeDocument/2006/relationships/hyperlink" Target="http://portal.k.utb.cz"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fhs.utb.cz/o-fakulte/uredni-deska/vnitrni-normy-a-predpisy/vnitrni-predpisy-utb-a-fhs/" TargetMode="External"/><Relationship Id="rId23" Type="http://schemas.openxmlformats.org/officeDocument/2006/relationships/hyperlink" Target="https://is.muni.cz/osoba/1373?fakulta=1441" TargetMode="External"/><Relationship Id="rId28" Type="http://schemas.openxmlformats.org/officeDocument/2006/relationships/hyperlink" Target="http://ezp.truni.sk/opacOLD?fn=*recview&amp;pageId=resultform&amp;uid=151222&amp;fs=595E8AEB81074681A74A450FB8A25D3F" TargetMode="External"/><Relationship Id="rId36" Type="http://schemas.openxmlformats.org/officeDocument/2006/relationships/hyperlink" Target="http://portal.k.utb.cz/databases/alphabetical/" TargetMode="External"/><Relationship Id="rId49"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erc.edu/" TargetMode="External"/><Relationship Id="rId31" Type="http://schemas.openxmlformats.org/officeDocument/2006/relationships/hyperlink" Target="https://sproc.org/ojs/index.php/pntsbs/issue/view/179" TargetMode="External"/><Relationship Id="rId44" Type="http://schemas.openxmlformats.org/officeDocument/2006/relationships/hyperlink" Target="http://ects.utb.cz/predmet/USP/E2PMO/?lang=en" TargetMode="External"/><Relationship Id="rId52"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utb.cz/univerzita/uredni-deska/vnitrni-normy-a-predpisy/vnitrni-predpisy/" TargetMode="External"/><Relationship Id="rId22" Type="http://schemas.openxmlformats.org/officeDocument/2006/relationships/hyperlink" Target="http://antropologie.zcu.cz/webzin/index.php/webzin/article/view/97/97" TargetMode="External"/><Relationship Id="rId27" Type="http://schemas.openxmlformats.org/officeDocument/2006/relationships/hyperlink" Target="http://prirucka.ujc.cz" TargetMode="External"/><Relationship Id="rId30" Type="http://schemas.openxmlformats.org/officeDocument/2006/relationships/hyperlink" Target="http://ezp.truni.sk/opacOLD?fn=*recview&amp;pageId=resultform&amp;uid=82242&amp;fs=595E8AEB81074681A74A450FB8A25D3F" TargetMode="External"/><Relationship Id="rId35" Type="http://schemas.openxmlformats.org/officeDocument/2006/relationships/hyperlink" Target="http://portal.k.utb.cz" TargetMode="External"/><Relationship Id="rId43" Type="http://schemas.openxmlformats.org/officeDocument/2006/relationships/hyperlink" Target="http://ects.utb.cz/predmet/USP/EK1HE/?lang=en" TargetMode="External"/><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fhs.utb.cz/mdocs-posts/sd_07_2017/" TargetMode="External"/><Relationship Id="rId13" Type="http://schemas.openxmlformats.org/officeDocument/2006/relationships/hyperlink" Target="https://www.utb.cz/mdocs-posts/smernice-rektora-c-8-2018/" TargetMode="External"/><Relationship Id="rId18" Type="http://schemas.openxmlformats.org/officeDocument/2006/relationships/hyperlink" Target="https://fhs.utb.cz/o-fakulte/uredni-deska/vnitrni-normy-a-predpisy/vnitrni-predpisy-utb-a-fhs/" TargetMode="External"/><Relationship Id="rId26" Type="http://schemas.openxmlformats.org/officeDocument/2006/relationships/hyperlink" Target="https://www.utb.cz/mdocs-posts/smernice-rektora-c-18-2018/"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jobcentrum.utb.cz/index.php?option=com_career&amp;view=offers&amp;Itemid=105&amp;lang=cz" TargetMode="External"/><Relationship Id="rId7" Type="http://schemas.openxmlformats.org/officeDocument/2006/relationships/hyperlink" Target="https://www.utb.cz/univerzita/uredni-deska/vnitrni-normy-a-predpisy/vnitrni-predpisy/" TargetMode="External"/><Relationship Id="rId12" Type="http://schemas.openxmlformats.org/officeDocument/2006/relationships/hyperlink" Target="https://www.utb.cz/mdocs-posts/smernice-rektora-c-8-2018/" TargetMode="External"/><Relationship Id="rId17" Type="http://schemas.openxmlformats.org/officeDocument/2006/relationships/hyperlink" Target="https://stag.utb.cz/portal/" TargetMode="External"/><Relationship Id="rId25" Type="http://schemas.openxmlformats.org/officeDocument/2006/relationships/hyperlink" Target="http://portal.k.utb.cz/databases/alphabetical"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atee.education/" TargetMode="External"/><Relationship Id="rId20" Type="http://schemas.openxmlformats.org/officeDocument/2006/relationships/hyperlink" Target="https://jobcentrum.utb.cz/index.php?lang=cz" TargetMode="External"/><Relationship Id="rId29" Type="http://schemas.openxmlformats.org/officeDocument/2006/relationships/hyperlink" Target="https://fhs.utb.cz/o-fakulte/uredni-deska/strategicky-zamer-fakult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absolvent/klub-absolventu/" TargetMode="External"/><Relationship Id="rId24" Type="http://schemas.openxmlformats.org/officeDocument/2006/relationships/hyperlink" Target="http://publikace.k.utb.cz" TargetMode="External"/><Relationship Id="rId32" Type="http://schemas.openxmlformats.org/officeDocument/2006/relationships/hyperlink" Target="https://fhs.utb.cz/o-fakulte/uredni-deska/vnitrni-normy-a-predpisy/vnitrni-predpisy-utb-a-fhs/" TargetMode="External"/><Relationship Id="rId5" Type="http://schemas.openxmlformats.org/officeDocument/2006/relationships/hyperlink" Target="https://www.utb.cz/mdocs-posts/sr_13_2017/" TargetMode="External"/><Relationship Id="rId15" Type="http://schemas.openxmlformats.org/officeDocument/2006/relationships/hyperlink" Target="https://earli.org/" TargetMode="External"/><Relationship Id="rId23" Type="http://schemas.openxmlformats.org/officeDocument/2006/relationships/hyperlink" Target="http://digilib.k.utb.cz" TargetMode="External"/><Relationship Id="rId28" Type="http://schemas.openxmlformats.org/officeDocument/2006/relationships/hyperlink" Target="https://fhs.utb.cz/o-fakulte/uredni-deska/strategicky-zamer-fakulty/" TargetMode="External"/><Relationship Id="rId10" Type="http://schemas.openxmlformats.org/officeDocument/2006/relationships/hyperlink" Target="https://www.utb.cz/mdocs-posts/vyrocni-zprava-o-cinnosti-2017/" TargetMode="External"/><Relationship Id="rId19" Type="http://schemas.openxmlformats.org/officeDocument/2006/relationships/hyperlink" Target="https://fhs.utb.cz/o-fakulte/uredni-deska/vnitrni-normy-a-predpisy/vnitrni-predpisy-utb-a-fhs/" TargetMode="External"/><Relationship Id="rId31" Type="http://schemas.openxmlformats.org/officeDocument/2006/relationships/hyperlink" Target="https://fhs.utb.cz/o-fakulte/uredni-deska/vnitrni-normy-a-predpisy/vnitrni-predpisy-utb-a-fhs/"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vyrocni-zpravy/" TargetMode="External"/><Relationship Id="rId14" Type="http://schemas.openxmlformats.org/officeDocument/2006/relationships/hyperlink" Target="https://fhs.utb.cz/o-fakulte/zakladni-informace/ustavy/ustav-skolni-pedagogiky/cpds-pobocka-zlin/" TargetMode="External"/><Relationship Id="rId22" Type="http://schemas.openxmlformats.org/officeDocument/2006/relationships/hyperlink" Target="https://jobcentrum.utb.cz/index.php?option=com_content&amp;view=article&amp;id=21&amp;Itemid=156&amp;lang=cz" TargetMode="External"/><Relationship Id="rId27" Type="http://schemas.openxmlformats.org/officeDocument/2006/relationships/hyperlink" Target="https://www.utb.cz/univerzita/uredni-deska/vnitrni-normy-a-predpisy/vnitrni-predpisy/" TargetMode="External"/><Relationship Id="rId30" Type="http://schemas.openxmlformats.org/officeDocument/2006/relationships/hyperlink" Target="https://fhs.utb.cz/o-fakulte/uredni-deska/vnitrni-normy-a-predpisy/vnitrni-predpisy-utb-a-f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Work%202017%202018\Akreaditace\Nov&#225;%20akreditace\Spis%205.%2010%20-%20..nyn&#237;\7_1_2017%20Akredita&#269;n&#237;-spis-U&#269;itelstv&#237;-pro-1.-stupe&#328;-Z&#352;-2.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25FA3-A25F-4F48-9F4B-63DBBEF44753}">
  <ds:schemaRefs>
    <ds:schemaRef ds:uri="urn:schemas-microsoft-com.VSTO2008Demos.ControlsStorage"/>
  </ds:schemaRefs>
</ds:datastoreItem>
</file>

<file path=customXml/itemProps2.xml><?xml version="1.0" encoding="utf-8"?>
<ds:datastoreItem xmlns:ds="http://schemas.openxmlformats.org/officeDocument/2006/customXml" ds:itemID="{F8B7CAC3-49B9-45EF-BA8D-BED590D9A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7_1_2017 Akreditační-spis-Učitelství-pro-1.-stupeň-ZŠ-2</Template>
  <TotalTime>0</TotalTime>
  <Pages>211</Pages>
  <Words>94398</Words>
  <Characters>556954</Characters>
  <Application>Microsoft Office Word</Application>
  <DocSecurity>0</DocSecurity>
  <Lines>4641</Lines>
  <Paragraphs>1300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ŽSR ŽT - ZSS Bratislava</Company>
  <LinksUpToDate>false</LinksUpToDate>
  <CharactersWithSpaces>650052</CharactersWithSpaces>
  <SharedDoc>false</SharedDoc>
  <HLinks>
    <vt:vector size="186" baseType="variant">
      <vt:variant>
        <vt:i4>6815841</vt:i4>
      </vt:variant>
      <vt:variant>
        <vt:i4>90</vt:i4>
      </vt:variant>
      <vt:variant>
        <vt:i4>0</vt:i4>
      </vt:variant>
      <vt:variant>
        <vt:i4>5</vt:i4>
      </vt:variant>
      <vt:variant>
        <vt:lpwstr>http://portal.k.utb.cz/</vt:lpwstr>
      </vt:variant>
      <vt:variant>
        <vt:lpwstr/>
      </vt:variant>
      <vt:variant>
        <vt:i4>6553646</vt:i4>
      </vt:variant>
      <vt:variant>
        <vt:i4>87</vt:i4>
      </vt:variant>
      <vt:variant>
        <vt:i4>0</vt:i4>
      </vt:variant>
      <vt:variant>
        <vt:i4>5</vt:i4>
      </vt:variant>
      <vt:variant>
        <vt:lpwstr>http://www.konzervativizmus.sk/article.php?1435</vt:lpwstr>
      </vt:variant>
      <vt:variant>
        <vt:lpwstr/>
      </vt:variant>
      <vt:variant>
        <vt:i4>29</vt:i4>
      </vt:variant>
      <vt:variant>
        <vt:i4>84</vt:i4>
      </vt:variant>
      <vt:variant>
        <vt:i4>0</vt:i4>
      </vt:variant>
      <vt:variant>
        <vt:i4>5</vt:i4>
      </vt:variant>
      <vt:variant>
        <vt:lpwstr>http://pages.pedf.cuni.cz/pedagogika/?p=1860&amp;lang=cs</vt:lpwstr>
      </vt:variant>
      <vt:variant>
        <vt:lpwstr/>
      </vt:variant>
      <vt:variant>
        <vt:i4>917593</vt:i4>
      </vt:variant>
      <vt:variant>
        <vt:i4>81</vt:i4>
      </vt:variant>
      <vt:variant>
        <vt:i4>0</vt:i4>
      </vt:variant>
      <vt:variant>
        <vt:i4>5</vt:i4>
      </vt:variant>
      <vt:variant>
        <vt:lpwstr>https://www.casopispedagogika.sk/studie/rodina-a-jej-dovera-k-skole-jana-majercikova.html</vt:lpwstr>
      </vt:variant>
      <vt:variant>
        <vt:lpwstr/>
      </vt:variant>
      <vt:variant>
        <vt:i4>2621560</vt:i4>
      </vt:variant>
      <vt:variant>
        <vt:i4>78</vt:i4>
      </vt:variant>
      <vt:variant>
        <vt:i4>0</vt:i4>
      </vt:variant>
      <vt:variant>
        <vt:i4>5</vt:i4>
      </vt:variant>
      <vt:variant>
        <vt:lpwstr>http://portal.k.utb.cz/databases/alphabetical/</vt:lpwstr>
      </vt:variant>
      <vt:variant>
        <vt:lpwstr/>
      </vt:variant>
      <vt:variant>
        <vt:i4>6815841</vt:i4>
      </vt:variant>
      <vt:variant>
        <vt:i4>75</vt:i4>
      </vt:variant>
      <vt:variant>
        <vt:i4>0</vt:i4>
      </vt:variant>
      <vt:variant>
        <vt:i4>5</vt:i4>
      </vt:variant>
      <vt:variant>
        <vt:lpwstr>http://portal.k.utb.cz/</vt:lpwstr>
      </vt:variant>
      <vt:variant>
        <vt:lpwstr/>
      </vt:variant>
      <vt:variant>
        <vt:i4>6553656</vt:i4>
      </vt:variant>
      <vt:variant>
        <vt:i4>72</vt:i4>
      </vt:variant>
      <vt:variant>
        <vt:i4>0</vt:i4>
      </vt:variant>
      <vt:variant>
        <vt:i4>5</vt:i4>
      </vt:variant>
      <vt:variant>
        <vt:lpwstr>http://publikace.k.utb.cz/</vt:lpwstr>
      </vt:variant>
      <vt:variant>
        <vt:lpwstr/>
      </vt:variant>
      <vt:variant>
        <vt:i4>1441856</vt:i4>
      </vt:variant>
      <vt:variant>
        <vt:i4>69</vt:i4>
      </vt:variant>
      <vt:variant>
        <vt:i4>0</vt:i4>
      </vt:variant>
      <vt:variant>
        <vt:i4>5</vt:i4>
      </vt:variant>
      <vt:variant>
        <vt:lpwstr>http://digilib.k.utb.cz/</vt:lpwstr>
      </vt:variant>
      <vt:variant>
        <vt:lpwstr/>
      </vt:variant>
      <vt:variant>
        <vt:i4>3014719</vt:i4>
      </vt:variant>
      <vt:variant>
        <vt:i4>66</vt:i4>
      </vt:variant>
      <vt:variant>
        <vt:i4>0</vt:i4>
      </vt:variant>
      <vt:variant>
        <vt:i4>5</vt:i4>
      </vt:variant>
      <vt:variant>
        <vt:lpwstr>https://stag.utb.cz/portal/</vt:lpwstr>
      </vt:variant>
      <vt:variant>
        <vt:lpwstr/>
      </vt:variant>
      <vt:variant>
        <vt:i4>4259851</vt:i4>
      </vt:variant>
      <vt:variant>
        <vt:i4>63</vt:i4>
      </vt:variant>
      <vt:variant>
        <vt:i4>0</vt:i4>
      </vt:variant>
      <vt:variant>
        <vt:i4>5</vt:i4>
      </vt:variant>
      <vt:variant>
        <vt:lpwstr>https://is.muni.cz/auth/publication/911179/cs?lang=cs</vt:lpwstr>
      </vt:variant>
      <vt:variant>
        <vt:lpwstr/>
      </vt:variant>
      <vt:variant>
        <vt:i4>4784128</vt:i4>
      </vt:variant>
      <vt:variant>
        <vt:i4>60</vt:i4>
      </vt:variant>
      <vt:variant>
        <vt:i4>0</vt:i4>
      </vt:variant>
      <vt:variant>
        <vt:i4>5</vt:i4>
      </vt:variant>
      <vt:variant>
        <vt:lpwstr>https://is.muni.cz/auth/publication/908051/cs?lang=cs</vt:lpwstr>
      </vt:variant>
      <vt:variant>
        <vt:lpwstr/>
      </vt:variant>
      <vt:variant>
        <vt:i4>2097187</vt:i4>
      </vt:variant>
      <vt:variant>
        <vt:i4>57</vt:i4>
      </vt:variant>
      <vt:variant>
        <vt:i4>0</vt:i4>
      </vt:variant>
      <vt:variant>
        <vt:i4>5</vt:i4>
      </vt:variant>
      <vt:variant>
        <vt:lpwstr>https://is.muni.cz/auth/osoba/37304?vysledek=67237</vt:lpwstr>
      </vt:variant>
      <vt:variant>
        <vt:lpwstr/>
      </vt:variant>
      <vt:variant>
        <vt:i4>2162734</vt:i4>
      </vt:variant>
      <vt:variant>
        <vt:i4>54</vt:i4>
      </vt:variant>
      <vt:variant>
        <vt:i4>0</vt:i4>
      </vt:variant>
      <vt:variant>
        <vt:i4>5</vt:i4>
      </vt:variant>
      <vt:variant>
        <vt:lpwstr>https://is.muni.cz/auth/osoba/34241?vysledek=14692</vt:lpwstr>
      </vt:variant>
      <vt:variant>
        <vt:lpwstr/>
      </vt:variant>
      <vt:variant>
        <vt:i4>655375</vt:i4>
      </vt:variant>
      <vt:variant>
        <vt:i4>51</vt:i4>
      </vt:variant>
      <vt:variant>
        <vt:i4>0</vt:i4>
      </vt:variant>
      <vt:variant>
        <vt:i4>5</vt:i4>
      </vt:variant>
      <vt:variant>
        <vt:lpwstr>https://is.muni.cz/auth/osoba/2749?vysledek=14692</vt:lpwstr>
      </vt:variant>
      <vt:variant>
        <vt:lpwstr/>
      </vt:variant>
      <vt:variant>
        <vt:i4>3932286</vt:i4>
      </vt:variant>
      <vt:variant>
        <vt:i4>48</vt:i4>
      </vt:variant>
      <vt:variant>
        <vt:i4>0</vt:i4>
      </vt:variant>
      <vt:variant>
        <vt:i4>5</vt:i4>
      </vt:variant>
      <vt:variant>
        <vt:lpwstr>http://prirucka.ujc.cz/</vt:lpwstr>
      </vt:variant>
      <vt:variant>
        <vt:lpwstr/>
      </vt:variant>
      <vt:variant>
        <vt:i4>3997794</vt:i4>
      </vt:variant>
      <vt:variant>
        <vt:i4>45</vt:i4>
      </vt:variant>
      <vt:variant>
        <vt:i4>0</vt:i4>
      </vt:variant>
      <vt:variant>
        <vt:i4>5</vt:i4>
      </vt:variant>
      <vt:variant>
        <vt:lpwstr>http://moodlinka.ped.muni.cz/mod/glossary/showentry.php?courseid=2211&amp;concept=V%C3%BDchova</vt:lpwstr>
      </vt:variant>
      <vt:variant>
        <vt:lpwstr/>
      </vt:variant>
      <vt:variant>
        <vt:i4>5636127</vt:i4>
      </vt:variant>
      <vt:variant>
        <vt:i4>42</vt:i4>
      </vt:variant>
      <vt:variant>
        <vt:i4>0</vt:i4>
      </vt:variant>
      <vt:variant>
        <vt:i4>5</vt:i4>
      </vt:variant>
      <vt:variant>
        <vt:lpwstr>http://moodlinka.ped.muni.cz/mod/glossary/showentry.php?courseid=2211&amp;concept=Vzd%C4%9Bl%C3%A1v%C3%A1n%C3%AD</vt:lpwstr>
      </vt:variant>
      <vt:variant>
        <vt:lpwstr/>
      </vt:variant>
      <vt:variant>
        <vt:i4>458765</vt:i4>
      </vt:variant>
      <vt:variant>
        <vt:i4>39</vt:i4>
      </vt:variant>
      <vt:variant>
        <vt:i4>0</vt:i4>
      </vt:variant>
      <vt:variant>
        <vt:i4>5</vt:i4>
      </vt:variant>
      <vt:variant>
        <vt:lpwstr>http://www.casopispedagogika.sk/</vt:lpwstr>
      </vt:variant>
      <vt:variant>
        <vt:lpwstr/>
      </vt:variant>
      <vt:variant>
        <vt:i4>2097273</vt:i4>
      </vt:variant>
      <vt:variant>
        <vt:i4>36</vt:i4>
      </vt:variant>
      <vt:variant>
        <vt:i4>0</vt:i4>
      </vt:variant>
      <vt:variant>
        <vt:i4>5</vt:i4>
      </vt:variant>
      <vt:variant>
        <vt:lpwstr>https://www.muni.cz/vyzkum/publikace/917767</vt:lpwstr>
      </vt:variant>
      <vt:variant>
        <vt:lpwstr/>
      </vt:variant>
      <vt:variant>
        <vt:i4>3473516</vt:i4>
      </vt:variant>
      <vt:variant>
        <vt:i4>33</vt:i4>
      </vt:variant>
      <vt:variant>
        <vt:i4>0</vt:i4>
      </vt:variant>
      <vt:variant>
        <vt:i4>5</vt:i4>
      </vt:variant>
      <vt:variant>
        <vt:lpwstr>https://is.muni.cz/osoba/1373?fakulta=1441</vt:lpwstr>
      </vt:variant>
      <vt:variant>
        <vt:lpwstr/>
      </vt:variant>
      <vt:variant>
        <vt:i4>7536670</vt:i4>
      </vt:variant>
      <vt:variant>
        <vt:i4>30</vt:i4>
      </vt:variant>
      <vt:variant>
        <vt:i4>0</vt:i4>
      </vt:variant>
      <vt:variant>
        <vt:i4>5</vt:i4>
      </vt:variant>
      <vt:variant>
        <vt:lpwstr>http://vyuka.fhs.utb.cz/file.php/794/_Zaklady_logopedie_stud._opora_Andrysova.pdf</vt:lpwstr>
      </vt:variant>
      <vt:variant>
        <vt:lpwstr/>
      </vt:variant>
      <vt:variant>
        <vt:i4>3473516</vt:i4>
      </vt:variant>
      <vt:variant>
        <vt:i4>27</vt:i4>
      </vt:variant>
      <vt:variant>
        <vt:i4>0</vt:i4>
      </vt:variant>
      <vt:variant>
        <vt:i4>5</vt:i4>
      </vt:variant>
      <vt:variant>
        <vt:lpwstr>https://is.muni.cz/osoba/1373?fakulta=1441</vt:lpwstr>
      </vt:variant>
      <vt:variant>
        <vt:lpwstr/>
      </vt:variant>
      <vt:variant>
        <vt:i4>4194383</vt:i4>
      </vt:variant>
      <vt:variant>
        <vt:i4>24</vt:i4>
      </vt:variant>
      <vt:variant>
        <vt:i4>0</vt:i4>
      </vt:variant>
      <vt:variant>
        <vt:i4>5</vt:i4>
      </vt:variant>
      <vt:variant>
        <vt:lpwstr>http://antropologie.zcu.cz/webzin/index.php/webzin/article/view/97/97</vt:lpwstr>
      </vt:variant>
      <vt:variant>
        <vt:lpwstr/>
      </vt:variant>
      <vt:variant>
        <vt:i4>2949240</vt:i4>
      </vt:variant>
      <vt:variant>
        <vt:i4>21</vt:i4>
      </vt:variant>
      <vt:variant>
        <vt:i4>0</vt:i4>
      </vt:variant>
      <vt:variant>
        <vt:i4>5</vt:i4>
      </vt:variant>
      <vt:variant>
        <vt:lpwstr>http://nbn-resolving.de/urn:nbn:de:0114-fqs0002204</vt:lpwstr>
      </vt:variant>
      <vt:variant>
        <vt:lpwstr/>
      </vt:variant>
      <vt:variant>
        <vt:i4>7864416</vt:i4>
      </vt:variant>
      <vt:variant>
        <vt:i4>18</vt:i4>
      </vt:variant>
      <vt:variant>
        <vt:i4>0</vt:i4>
      </vt:variant>
      <vt:variant>
        <vt:i4>5</vt:i4>
      </vt:variant>
      <vt:variant>
        <vt:lpwstr>http://www.resuscitace.cz/</vt:lpwstr>
      </vt:variant>
      <vt:variant>
        <vt:lpwstr/>
      </vt:variant>
      <vt:variant>
        <vt:i4>6226006</vt:i4>
      </vt:variant>
      <vt:variant>
        <vt:i4>15</vt:i4>
      </vt:variant>
      <vt:variant>
        <vt:i4>0</vt:i4>
      </vt:variant>
      <vt:variant>
        <vt:i4>5</vt:i4>
      </vt:variant>
      <vt:variant>
        <vt:lpwstr>https://www.erc.edu/</vt:lpwstr>
      </vt:variant>
      <vt:variant>
        <vt:lpwstr/>
      </vt:variant>
      <vt:variant>
        <vt:i4>3539061</vt:i4>
      </vt:variant>
      <vt:variant>
        <vt:i4>12</vt:i4>
      </vt:variant>
      <vt:variant>
        <vt:i4>0</vt:i4>
      </vt:variant>
      <vt:variant>
        <vt:i4>5</vt:i4>
      </vt:variant>
      <vt:variant>
        <vt:lpwstr>http://is.muni.cz/osoba/946</vt:lpwstr>
      </vt:variant>
      <vt:variant>
        <vt:lpwstr/>
      </vt:variant>
      <vt:variant>
        <vt:i4>3211391</vt:i4>
      </vt:variant>
      <vt:variant>
        <vt:i4>9</vt:i4>
      </vt:variant>
      <vt:variant>
        <vt:i4>0</vt:i4>
      </vt:variant>
      <vt:variant>
        <vt:i4>5</vt:i4>
      </vt:variant>
      <vt:variant>
        <vt:lpwstr>http://is.muni.cz/osoba/336</vt:lpwstr>
      </vt:variant>
      <vt:variant>
        <vt:lpwstr/>
      </vt:variant>
      <vt:variant>
        <vt:i4>589884</vt:i4>
      </vt:variant>
      <vt:variant>
        <vt:i4>6</vt:i4>
      </vt:variant>
      <vt:variant>
        <vt:i4>0</vt:i4>
      </vt:variant>
      <vt:variant>
        <vt:i4>5</vt:i4>
      </vt:variant>
      <vt:variant>
        <vt:lpwstr>http://katalog.k.utb.cz/F/?func=find-b&amp;find_code=SYS&amp;request=57871</vt:lpwstr>
      </vt:variant>
      <vt:variant>
        <vt:lpwstr/>
      </vt:variant>
      <vt:variant>
        <vt:i4>6619190</vt:i4>
      </vt:variant>
      <vt:variant>
        <vt:i4>3</vt:i4>
      </vt:variant>
      <vt:variant>
        <vt:i4>0</vt:i4>
      </vt:variant>
      <vt:variant>
        <vt:i4>5</vt:i4>
      </vt:variant>
      <vt:variant>
        <vt:lpwstr>http://www.fhs.utb.cz/</vt:lpwstr>
      </vt:variant>
      <vt:variant>
        <vt:lpwstr/>
      </vt:variant>
      <vt:variant>
        <vt:i4>2687073</vt:i4>
      </vt:variant>
      <vt:variant>
        <vt:i4>0</vt:i4>
      </vt:variant>
      <vt:variant>
        <vt:i4>0</vt:i4>
      </vt:variant>
      <vt:variant>
        <vt:i4>5</vt:i4>
      </vt:variant>
      <vt:variant>
        <vt:lpwstr>http://www.utb.cz/o-univerzite/vnitrni-predpisy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Hana Navrátilová</cp:lastModifiedBy>
  <cp:revision>2</cp:revision>
  <cp:lastPrinted>2019-09-24T06:43:00Z</cp:lastPrinted>
  <dcterms:created xsi:type="dcterms:W3CDTF">2019-09-25T10:34:00Z</dcterms:created>
  <dcterms:modified xsi:type="dcterms:W3CDTF">2019-09-25T10:34:00Z</dcterms:modified>
</cp:coreProperties>
</file>